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09CDA5" w14:textId="77777777" w:rsidR="005E768D" w:rsidRPr="00CD4C78" w:rsidRDefault="005E768D">
      <w:pPr>
        <w:pStyle w:val="T1"/>
        <w:pBdr>
          <w:bottom w:val="single" w:sz="6" w:space="0" w:color="auto"/>
        </w:pBdr>
        <w:spacing w:after="240"/>
      </w:pPr>
      <w:r w:rsidRPr="00CD4C78">
        <w:t>IEEE P802.11</w:t>
      </w:r>
      <w:r w:rsidRPr="00CD4C78">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576"/>
      </w:tblGrid>
      <w:tr w:rsidR="00EA6977" w14:paraId="2279890E" w14:textId="77777777" w:rsidTr="00EA6977">
        <w:trPr>
          <w:trHeight w:val="485"/>
          <w:jc w:val="center"/>
        </w:trPr>
        <w:tc>
          <w:tcPr>
            <w:tcW w:w="9576" w:type="dxa"/>
            <w:vAlign w:val="center"/>
          </w:tcPr>
          <w:tbl>
            <w:tblPr>
              <w:tblW w:w="86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50"/>
              <w:gridCol w:w="2160"/>
              <w:gridCol w:w="1080"/>
              <w:gridCol w:w="895"/>
              <w:gridCol w:w="2713"/>
            </w:tblGrid>
            <w:tr w:rsidR="008B3792" w:rsidRPr="00CD4C78" w14:paraId="3DC29C71" w14:textId="77777777" w:rsidTr="00CA6092">
              <w:trPr>
                <w:trHeight w:val="485"/>
                <w:jc w:val="center"/>
              </w:trPr>
              <w:tc>
                <w:tcPr>
                  <w:tcW w:w="8698" w:type="dxa"/>
                  <w:gridSpan w:val="5"/>
                  <w:vAlign w:val="center"/>
                </w:tcPr>
                <w:p w14:paraId="3422FFF8" w14:textId="12B792FB" w:rsidR="008B3792" w:rsidRPr="00CD4C78" w:rsidRDefault="00074034" w:rsidP="004F6D0C">
                  <w:pPr>
                    <w:pStyle w:val="T2"/>
                  </w:pPr>
                  <w:r>
                    <w:rPr>
                      <w:lang w:eastAsia="ko-KR"/>
                    </w:rPr>
                    <w:t>CC36</w:t>
                  </w:r>
                  <w:r w:rsidR="00837C18">
                    <w:rPr>
                      <w:lang w:eastAsia="ko-KR"/>
                    </w:rPr>
                    <w:t xml:space="preserve"> Comment Resolution </w:t>
                  </w:r>
                  <w:r>
                    <w:rPr>
                      <w:lang w:eastAsia="ko-KR"/>
                    </w:rPr>
                    <w:t xml:space="preserve">on </w:t>
                  </w:r>
                  <w:r w:rsidR="00F90BC4">
                    <w:rPr>
                      <w:lang w:eastAsia="ko-KR"/>
                    </w:rPr>
                    <w:t xml:space="preserve">U-SIG Part </w:t>
                  </w:r>
                  <w:r w:rsidR="00C850E5">
                    <w:rPr>
                      <w:lang w:eastAsia="ko-KR"/>
                    </w:rPr>
                    <w:t>6</w:t>
                  </w:r>
                </w:p>
              </w:tc>
            </w:tr>
            <w:tr w:rsidR="008B3792" w:rsidRPr="00CD4C78" w14:paraId="71B728D5" w14:textId="77777777" w:rsidTr="00CA6092">
              <w:trPr>
                <w:trHeight w:val="359"/>
                <w:jc w:val="center"/>
              </w:trPr>
              <w:tc>
                <w:tcPr>
                  <w:tcW w:w="8698" w:type="dxa"/>
                  <w:gridSpan w:val="5"/>
                  <w:vAlign w:val="center"/>
                </w:tcPr>
                <w:p w14:paraId="6DF88299" w14:textId="0E0D27A0" w:rsidR="008B3792" w:rsidRPr="00CD4C78" w:rsidRDefault="008B3792" w:rsidP="003C395D">
                  <w:pPr>
                    <w:pStyle w:val="T2"/>
                    <w:ind w:left="0"/>
                    <w:rPr>
                      <w:b w:val="0"/>
                      <w:sz w:val="20"/>
                    </w:rPr>
                  </w:pPr>
                  <w:r w:rsidRPr="00CD4C78">
                    <w:rPr>
                      <w:sz w:val="20"/>
                    </w:rPr>
                    <w:t>Date:</w:t>
                  </w:r>
                  <w:r w:rsidRPr="00CD4C78">
                    <w:rPr>
                      <w:b w:val="0"/>
                      <w:sz w:val="20"/>
                    </w:rPr>
                    <w:t xml:space="preserve">  20</w:t>
                  </w:r>
                  <w:r w:rsidR="00E275C5">
                    <w:rPr>
                      <w:b w:val="0"/>
                      <w:sz w:val="20"/>
                    </w:rPr>
                    <w:t>2</w:t>
                  </w:r>
                  <w:r w:rsidR="00C850E5">
                    <w:rPr>
                      <w:b w:val="0"/>
                      <w:sz w:val="20"/>
                    </w:rPr>
                    <w:t>2</w:t>
                  </w:r>
                  <w:r w:rsidR="00AC307C">
                    <w:rPr>
                      <w:b w:val="0"/>
                      <w:sz w:val="20"/>
                      <w:lang w:eastAsia="ko-KR"/>
                    </w:rPr>
                    <w:t>-0</w:t>
                  </w:r>
                  <w:r w:rsidR="00B41951">
                    <w:rPr>
                      <w:b w:val="0"/>
                      <w:sz w:val="20"/>
                      <w:lang w:eastAsia="ko-KR"/>
                    </w:rPr>
                    <w:t>3</w:t>
                  </w:r>
                  <w:r w:rsidR="00F32724">
                    <w:rPr>
                      <w:b w:val="0"/>
                      <w:sz w:val="20"/>
                      <w:lang w:eastAsia="ko-KR"/>
                    </w:rPr>
                    <w:t>-</w:t>
                  </w:r>
                  <w:r w:rsidR="00AA4B83">
                    <w:rPr>
                      <w:b w:val="0"/>
                      <w:sz w:val="20"/>
                      <w:lang w:eastAsia="ko-KR"/>
                    </w:rPr>
                    <w:t>0</w:t>
                  </w:r>
                  <w:r w:rsidR="00B42006">
                    <w:rPr>
                      <w:b w:val="0"/>
                      <w:sz w:val="20"/>
                      <w:lang w:eastAsia="ko-KR"/>
                    </w:rPr>
                    <w:t>3</w:t>
                  </w:r>
                </w:p>
              </w:tc>
            </w:tr>
            <w:tr w:rsidR="008B3792" w:rsidRPr="00CD4C78" w14:paraId="7AD5D91A" w14:textId="77777777" w:rsidTr="00CA6092">
              <w:trPr>
                <w:cantSplit/>
                <w:jc w:val="center"/>
              </w:trPr>
              <w:tc>
                <w:tcPr>
                  <w:tcW w:w="8698" w:type="dxa"/>
                  <w:gridSpan w:val="5"/>
                  <w:vAlign w:val="center"/>
                </w:tcPr>
                <w:p w14:paraId="1AA659F5" w14:textId="77777777" w:rsidR="008B3792" w:rsidRPr="00CD4C78" w:rsidRDefault="008B3792" w:rsidP="008B3792">
                  <w:pPr>
                    <w:pStyle w:val="T2"/>
                    <w:spacing w:after="0"/>
                    <w:ind w:left="0" w:right="0"/>
                    <w:jc w:val="left"/>
                    <w:rPr>
                      <w:sz w:val="20"/>
                    </w:rPr>
                  </w:pPr>
                  <w:r w:rsidRPr="00CD4C78">
                    <w:rPr>
                      <w:sz w:val="20"/>
                    </w:rPr>
                    <w:t>Author(s):</w:t>
                  </w:r>
                </w:p>
              </w:tc>
            </w:tr>
            <w:tr w:rsidR="008B3792" w:rsidRPr="00CD4C78" w14:paraId="4632B05C" w14:textId="77777777" w:rsidTr="00C52B98">
              <w:trPr>
                <w:jc w:val="center"/>
              </w:trPr>
              <w:tc>
                <w:tcPr>
                  <w:tcW w:w="1850" w:type="dxa"/>
                  <w:vAlign w:val="center"/>
                </w:tcPr>
                <w:p w14:paraId="78F6B71F" w14:textId="77777777" w:rsidR="008B3792" w:rsidRPr="00CD4C78" w:rsidRDefault="008B3792" w:rsidP="008B3792">
                  <w:pPr>
                    <w:pStyle w:val="T2"/>
                    <w:spacing w:after="0"/>
                    <w:ind w:left="0" w:right="0"/>
                    <w:jc w:val="left"/>
                    <w:rPr>
                      <w:sz w:val="20"/>
                    </w:rPr>
                  </w:pPr>
                  <w:r w:rsidRPr="00CD4C78">
                    <w:rPr>
                      <w:sz w:val="20"/>
                    </w:rPr>
                    <w:t>Name</w:t>
                  </w:r>
                </w:p>
              </w:tc>
              <w:tc>
                <w:tcPr>
                  <w:tcW w:w="2160" w:type="dxa"/>
                  <w:vAlign w:val="center"/>
                </w:tcPr>
                <w:p w14:paraId="2BDC2A0E" w14:textId="77777777" w:rsidR="008B3792" w:rsidRPr="00CD4C78" w:rsidRDefault="008B3792" w:rsidP="008B3792">
                  <w:pPr>
                    <w:pStyle w:val="T2"/>
                    <w:spacing w:after="0"/>
                    <w:ind w:left="0" w:right="0"/>
                    <w:jc w:val="left"/>
                    <w:rPr>
                      <w:sz w:val="20"/>
                    </w:rPr>
                  </w:pPr>
                  <w:r w:rsidRPr="00CD4C78">
                    <w:rPr>
                      <w:sz w:val="20"/>
                    </w:rPr>
                    <w:t>Affiliation</w:t>
                  </w:r>
                </w:p>
              </w:tc>
              <w:tc>
                <w:tcPr>
                  <w:tcW w:w="1080" w:type="dxa"/>
                  <w:vAlign w:val="center"/>
                </w:tcPr>
                <w:p w14:paraId="3846366D" w14:textId="77777777" w:rsidR="008B3792" w:rsidRPr="00CD4C78" w:rsidRDefault="008B3792" w:rsidP="008B3792">
                  <w:pPr>
                    <w:pStyle w:val="T2"/>
                    <w:spacing w:after="0"/>
                    <w:ind w:left="0" w:right="0"/>
                    <w:jc w:val="left"/>
                    <w:rPr>
                      <w:sz w:val="20"/>
                    </w:rPr>
                  </w:pPr>
                  <w:r w:rsidRPr="00CD4C78">
                    <w:rPr>
                      <w:sz w:val="20"/>
                    </w:rPr>
                    <w:t>Address</w:t>
                  </w:r>
                </w:p>
              </w:tc>
              <w:tc>
                <w:tcPr>
                  <w:tcW w:w="895" w:type="dxa"/>
                  <w:vAlign w:val="center"/>
                </w:tcPr>
                <w:p w14:paraId="78A2B72E" w14:textId="77777777" w:rsidR="008B3792" w:rsidRPr="00CD4C78" w:rsidRDefault="008B3792" w:rsidP="008B3792">
                  <w:pPr>
                    <w:pStyle w:val="T2"/>
                    <w:spacing w:after="0"/>
                    <w:ind w:left="0" w:right="0"/>
                    <w:jc w:val="left"/>
                    <w:rPr>
                      <w:sz w:val="20"/>
                    </w:rPr>
                  </w:pPr>
                  <w:r w:rsidRPr="00CD4C78">
                    <w:rPr>
                      <w:sz w:val="20"/>
                    </w:rPr>
                    <w:t>Phone</w:t>
                  </w:r>
                </w:p>
              </w:tc>
              <w:tc>
                <w:tcPr>
                  <w:tcW w:w="2713" w:type="dxa"/>
                  <w:vAlign w:val="center"/>
                </w:tcPr>
                <w:p w14:paraId="155A59C6" w14:textId="77777777" w:rsidR="008B3792" w:rsidRPr="00CD4C78" w:rsidRDefault="008B3792" w:rsidP="008B3792">
                  <w:pPr>
                    <w:pStyle w:val="T2"/>
                    <w:spacing w:after="0"/>
                    <w:ind w:left="0" w:right="0"/>
                    <w:jc w:val="left"/>
                    <w:rPr>
                      <w:sz w:val="20"/>
                    </w:rPr>
                  </w:pPr>
                  <w:r w:rsidRPr="00CD4C78">
                    <w:rPr>
                      <w:sz w:val="20"/>
                    </w:rPr>
                    <w:t>email</w:t>
                  </w:r>
                </w:p>
              </w:tc>
            </w:tr>
            <w:tr w:rsidR="00997529" w:rsidRPr="00CD4C78" w14:paraId="5D029E0F" w14:textId="77777777" w:rsidTr="00C52B98">
              <w:trPr>
                <w:trHeight w:val="359"/>
                <w:jc w:val="center"/>
              </w:trPr>
              <w:tc>
                <w:tcPr>
                  <w:tcW w:w="1850" w:type="dxa"/>
                  <w:vAlign w:val="center"/>
                </w:tcPr>
                <w:p w14:paraId="21A49270" w14:textId="29F3E8D9" w:rsidR="00997529" w:rsidRDefault="00997529" w:rsidP="00997529">
                  <w:pPr>
                    <w:pStyle w:val="T2"/>
                    <w:spacing w:after="0"/>
                    <w:ind w:left="0" w:right="0"/>
                    <w:jc w:val="left"/>
                    <w:rPr>
                      <w:b w:val="0"/>
                      <w:sz w:val="18"/>
                      <w:szCs w:val="18"/>
                      <w:lang w:eastAsia="ko-KR"/>
                    </w:rPr>
                  </w:pPr>
                  <w:r>
                    <w:rPr>
                      <w:b w:val="0"/>
                      <w:sz w:val="18"/>
                      <w:szCs w:val="18"/>
                      <w:lang w:eastAsia="ko-KR"/>
                    </w:rPr>
                    <w:t>Alice Chen</w:t>
                  </w:r>
                </w:p>
              </w:tc>
              <w:tc>
                <w:tcPr>
                  <w:tcW w:w="2160" w:type="dxa"/>
                  <w:vAlign w:val="center"/>
                </w:tcPr>
                <w:p w14:paraId="4192A46F" w14:textId="77777777" w:rsidR="00997529" w:rsidRDefault="00997529" w:rsidP="00997529">
                  <w:pPr>
                    <w:pStyle w:val="T2"/>
                    <w:spacing w:after="0"/>
                    <w:ind w:left="0" w:right="0"/>
                    <w:jc w:val="left"/>
                    <w:rPr>
                      <w:b w:val="0"/>
                      <w:sz w:val="18"/>
                      <w:szCs w:val="18"/>
                      <w:lang w:eastAsia="ko-KR"/>
                    </w:rPr>
                  </w:pPr>
                  <w:r>
                    <w:rPr>
                      <w:b w:val="0"/>
                      <w:sz w:val="18"/>
                      <w:szCs w:val="18"/>
                      <w:lang w:eastAsia="ko-KR"/>
                    </w:rPr>
                    <w:t>Qualcomm</w:t>
                  </w:r>
                </w:p>
              </w:tc>
              <w:tc>
                <w:tcPr>
                  <w:tcW w:w="1080" w:type="dxa"/>
                  <w:vAlign w:val="center"/>
                </w:tcPr>
                <w:p w14:paraId="31BB16AF" w14:textId="77777777" w:rsidR="00997529" w:rsidRPr="00CD4C78" w:rsidRDefault="00997529" w:rsidP="00997529">
                  <w:pPr>
                    <w:pStyle w:val="T2"/>
                    <w:spacing w:after="0"/>
                    <w:ind w:left="0" w:right="0"/>
                    <w:jc w:val="left"/>
                    <w:rPr>
                      <w:b w:val="0"/>
                      <w:sz w:val="18"/>
                      <w:szCs w:val="18"/>
                      <w:lang w:eastAsia="ko-KR"/>
                    </w:rPr>
                  </w:pPr>
                </w:p>
              </w:tc>
              <w:tc>
                <w:tcPr>
                  <w:tcW w:w="895" w:type="dxa"/>
                  <w:vAlign w:val="center"/>
                </w:tcPr>
                <w:p w14:paraId="716201AD" w14:textId="77777777" w:rsidR="00997529" w:rsidRPr="00CD4C78" w:rsidRDefault="00997529" w:rsidP="00997529">
                  <w:pPr>
                    <w:pStyle w:val="T2"/>
                    <w:spacing w:after="0"/>
                    <w:ind w:left="0" w:right="0"/>
                    <w:jc w:val="left"/>
                    <w:rPr>
                      <w:b w:val="0"/>
                      <w:sz w:val="18"/>
                      <w:szCs w:val="18"/>
                      <w:lang w:eastAsia="ko-KR"/>
                    </w:rPr>
                  </w:pPr>
                </w:p>
              </w:tc>
              <w:tc>
                <w:tcPr>
                  <w:tcW w:w="2713" w:type="dxa"/>
                  <w:vAlign w:val="center"/>
                </w:tcPr>
                <w:p w14:paraId="57E73C56" w14:textId="6F08919A" w:rsidR="00997529" w:rsidRPr="00CD4C78" w:rsidRDefault="00997529" w:rsidP="00997529">
                  <w:pPr>
                    <w:pStyle w:val="T2"/>
                    <w:spacing w:after="0"/>
                    <w:ind w:left="0" w:right="0"/>
                    <w:jc w:val="left"/>
                    <w:rPr>
                      <w:b w:val="0"/>
                      <w:sz w:val="18"/>
                      <w:szCs w:val="18"/>
                      <w:lang w:eastAsia="ko-KR"/>
                    </w:rPr>
                  </w:pPr>
                  <w:r w:rsidRPr="00652DAA">
                    <w:rPr>
                      <w:b w:val="0"/>
                      <w:sz w:val="18"/>
                      <w:szCs w:val="18"/>
                      <w:lang w:eastAsia="ko-KR"/>
                    </w:rPr>
                    <w:t>alicel@qti.qualcomm.com</w:t>
                  </w:r>
                </w:p>
              </w:tc>
            </w:tr>
            <w:tr w:rsidR="00997529" w:rsidRPr="00CD4C78" w14:paraId="630EA6B1" w14:textId="77777777" w:rsidTr="00C52B98">
              <w:trPr>
                <w:trHeight w:val="359"/>
                <w:jc w:val="center"/>
              </w:trPr>
              <w:tc>
                <w:tcPr>
                  <w:tcW w:w="1850" w:type="dxa"/>
                  <w:vAlign w:val="center"/>
                </w:tcPr>
                <w:p w14:paraId="48769817" w14:textId="0D38A22E" w:rsidR="00997529" w:rsidRPr="00CD4C78" w:rsidRDefault="00997529" w:rsidP="00997529">
                  <w:pPr>
                    <w:pStyle w:val="T2"/>
                    <w:spacing w:after="0"/>
                    <w:ind w:left="0" w:right="0"/>
                    <w:jc w:val="left"/>
                    <w:rPr>
                      <w:b w:val="0"/>
                      <w:sz w:val="18"/>
                      <w:szCs w:val="18"/>
                      <w:lang w:eastAsia="ko-KR"/>
                    </w:rPr>
                  </w:pPr>
                  <w:r>
                    <w:rPr>
                      <w:b w:val="0"/>
                      <w:sz w:val="18"/>
                      <w:szCs w:val="18"/>
                      <w:lang w:eastAsia="ko-KR"/>
                    </w:rPr>
                    <w:t>Sameer Vermani</w:t>
                  </w:r>
                </w:p>
              </w:tc>
              <w:tc>
                <w:tcPr>
                  <w:tcW w:w="2160" w:type="dxa"/>
                  <w:vAlign w:val="center"/>
                </w:tcPr>
                <w:p w14:paraId="08B580C0" w14:textId="1295B567" w:rsidR="00997529" w:rsidRPr="00CD4C78" w:rsidRDefault="00997529" w:rsidP="00997529">
                  <w:pPr>
                    <w:pStyle w:val="T2"/>
                    <w:spacing w:after="0"/>
                    <w:ind w:left="0" w:right="0"/>
                    <w:jc w:val="left"/>
                    <w:rPr>
                      <w:b w:val="0"/>
                      <w:sz w:val="18"/>
                      <w:szCs w:val="18"/>
                      <w:lang w:eastAsia="ko-KR"/>
                    </w:rPr>
                  </w:pPr>
                  <w:r>
                    <w:rPr>
                      <w:b w:val="0"/>
                      <w:sz w:val="18"/>
                      <w:szCs w:val="18"/>
                      <w:lang w:eastAsia="ko-KR"/>
                    </w:rPr>
                    <w:t>Qualcomm</w:t>
                  </w:r>
                </w:p>
              </w:tc>
              <w:tc>
                <w:tcPr>
                  <w:tcW w:w="1080" w:type="dxa"/>
                  <w:vAlign w:val="center"/>
                </w:tcPr>
                <w:p w14:paraId="361909C9" w14:textId="77777777" w:rsidR="00997529" w:rsidRPr="00CD4C78" w:rsidRDefault="00997529" w:rsidP="00997529">
                  <w:pPr>
                    <w:pStyle w:val="T2"/>
                    <w:spacing w:after="0"/>
                    <w:ind w:left="0" w:right="0"/>
                    <w:jc w:val="left"/>
                    <w:rPr>
                      <w:b w:val="0"/>
                      <w:sz w:val="18"/>
                      <w:szCs w:val="18"/>
                      <w:lang w:eastAsia="ko-KR"/>
                    </w:rPr>
                  </w:pPr>
                </w:p>
              </w:tc>
              <w:tc>
                <w:tcPr>
                  <w:tcW w:w="895" w:type="dxa"/>
                  <w:vAlign w:val="center"/>
                </w:tcPr>
                <w:p w14:paraId="79993B28" w14:textId="77777777" w:rsidR="00997529" w:rsidRPr="00CD4C78" w:rsidRDefault="00997529" w:rsidP="00997529">
                  <w:pPr>
                    <w:pStyle w:val="T2"/>
                    <w:spacing w:after="0"/>
                    <w:ind w:left="0" w:right="0"/>
                    <w:jc w:val="left"/>
                    <w:rPr>
                      <w:b w:val="0"/>
                      <w:sz w:val="18"/>
                      <w:szCs w:val="18"/>
                      <w:lang w:eastAsia="ko-KR"/>
                    </w:rPr>
                  </w:pPr>
                </w:p>
              </w:tc>
              <w:tc>
                <w:tcPr>
                  <w:tcW w:w="2713" w:type="dxa"/>
                  <w:vAlign w:val="center"/>
                </w:tcPr>
                <w:p w14:paraId="067F7741" w14:textId="7F79FCBE" w:rsidR="00997529" w:rsidRPr="00CD4C78" w:rsidRDefault="00997529" w:rsidP="00997529">
                  <w:pPr>
                    <w:pStyle w:val="T2"/>
                    <w:spacing w:after="0"/>
                    <w:ind w:left="0" w:right="0"/>
                    <w:jc w:val="left"/>
                    <w:rPr>
                      <w:b w:val="0"/>
                      <w:sz w:val="18"/>
                      <w:szCs w:val="18"/>
                      <w:lang w:eastAsia="ko-KR"/>
                    </w:rPr>
                  </w:pPr>
                  <w:r>
                    <w:rPr>
                      <w:b w:val="0"/>
                      <w:sz w:val="18"/>
                      <w:szCs w:val="18"/>
                      <w:lang w:eastAsia="ko-KR"/>
                    </w:rPr>
                    <w:t>svverman@qti.qualcomm.com</w:t>
                  </w:r>
                </w:p>
              </w:tc>
            </w:tr>
            <w:tr w:rsidR="00997529" w:rsidRPr="00CD4C78" w14:paraId="62317B5E" w14:textId="77777777" w:rsidTr="00C52B98">
              <w:trPr>
                <w:trHeight w:val="359"/>
                <w:jc w:val="center"/>
              </w:trPr>
              <w:tc>
                <w:tcPr>
                  <w:tcW w:w="1850" w:type="dxa"/>
                  <w:vAlign w:val="center"/>
                </w:tcPr>
                <w:p w14:paraId="441DC957" w14:textId="3C51DF8F" w:rsidR="00997529" w:rsidRPr="00C52B98" w:rsidRDefault="00997529" w:rsidP="00997529">
                  <w:pPr>
                    <w:pStyle w:val="T2"/>
                    <w:spacing w:after="0"/>
                    <w:ind w:left="0" w:right="0"/>
                    <w:jc w:val="left"/>
                    <w:rPr>
                      <w:b w:val="0"/>
                      <w:sz w:val="18"/>
                      <w:szCs w:val="18"/>
                      <w:lang w:eastAsia="ko-KR"/>
                    </w:rPr>
                  </w:pPr>
                </w:p>
              </w:tc>
              <w:tc>
                <w:tcPr>
                  <w:tcW w:w="2160" w:type="dxa"/>
                  <w:vAlign w:val="center"/>
                </w:tcPr>
                <w:p w14:paraId="45C1DDCE" w14:textId="6603D6BC" w:rsidR="00997529" w:rsidRPr="00C52B98" w:rsidRDefault="00997529" w:rsidP="00997529">
                  <w:pPr>
                    <w:pStyle w:val="T2"/>
                    <w:spacing w:after="0"/>
                    <w:ind w:left="0" w:right="0"/>
                    <w:jc w:val="left"/>
                    <w:rPr>
                      <w:b w:val="0"/>
                      <w:sz w:val="18"/>
                      <w:szCs w:val="18"/>
                      <w:lang w:eastAsia="ko-KR"/>
                    </w:rPr>
                  </w:pPr>
                </w:p>
              </w:tc>
              <w:tc>
                <w:tcPr>
                  <w:tcW w:w="1080" w:type="dxa"/>
                  <w:vAlign w:val="center"/>
                </w:tcPr>
                <w:p w14:paraId="39670173" w14:textId="77777777" w:rsidR="00997529" w:rsidRPr="00C52B98" w:rsidRDefault="00997529" w:rsidP="00997529">
                  <w:pPr>
                    <w:pStyle w:val="T2"/>
                    <w:spacing w:after="0"/>
                    <w:ind w:left="0" w:right="0"/>
                    <w:jc w:val="left"/>
                    <w:rPr>
                      <w:b w:val="0"/>
                      <w:sz w:val="18"/>
                      <w:szCs w:val="18"/>
                      <w:lang w:eastAsia="ko-KR"/>
                    </w:rPr>
                  </w:pPr>
                </w:p>
              </w:tc>
              <w:tc>
                <w:tcPr>
                  <w:tcW w:w="895" w:type="dxa"/>
                  <w:vAlign w:val="center"/>
                </w:tcPr>
                <w:p w14:paraId="3FAF7BE8" w14:textId="77777777" w:rsidR="00997529" w:rsidRPr="00C52B98" w:rsidRDefault="00997529" w:rsidP="00997529">
                  <w:pPr>
                    <w:pStyle w:val="T2"/>
                    <w:spacing w:after="0"/>
                    <w:ind w:left="0" w:right="0"/>
                    <w:jc w:val="left"/>
                    <w:rPr>
                      <w:b w:val="0"/>
                      <w:sz w:val="18"/>
                      <w:szCs w:val="18"/>
                      <w:lang w:eastAsia="ko-KR"/>
                    </w:rPr>
                  </w:pPr>
                </w:p>
              </w:tc>
              <w:tc>
                <w:tcPr>
                  <w:tcW w:w="2713" w:type="dxa"/>
                  <w:vAlign w:val="center"/>
                </w:tcPr>
                <w:p w14:paraId="4A315909" w14:textId="5B608123" w:rsidR="00997529" w:rsidRPr="00C52B98" w:rsidRDefault="00997529" w:rsidP="00997529">
                  <w:pPr>
                    <w:pStyle w:val="T2"/>
                    <w:spacing w:after="0"/>
                    <w:ind w:left="0" w:right="0"/>
                    <w:jc w:val="left"/>
                    <w:rPr>
                      <w:b w:val="0"/>
                      <w:sz w:val="18"/>
                      <w:szCs w:val="18"/>
                      <w:lang w:eastAsia="ko-KR"/>
                    </w:rPr>
                  </w:pPr>
                </w:p>
              </w:tc>
            </w:tr>
            <w:tr w:rsidR="00C52B98" w:rsidRPr="00CD4C78" w14:paraId="4C0478B9" w14:textId="77777777" w:rsidTr="00C52B98">
              <w:trPr>
                <w:trHeight w:val="359"/>
                <w:jc w:val="center"/>
              </w:trPr>
              <w:tc>
                <w:tcPr>
                  <w:tcW w:w="1850" w:type="dxa"/>
                </w:tcPr>
                <w:p w14:paraId="1F56C1D5" w14:textId="3D9DC756" w:rsidR="00C52B98" w:rsidRPr="00C52B98" w:rsidRDefault="00C52B98" w:rsidP="00C52B98">
                  <w:pPr>
                    <w:rPr>
                      <w:szCs w:val="18"/>
                    </w:rPr>
                  </w:pPr>
                </w:p>
              </w:tc>
              <w:tc>
                <w:tcPr>
                  <w:tcW w:w="2160" w:type="dxa"/>
                </w:tcPr>
                <w:p w14:paraId="5E56C572" w14:textId="2BFA550E" w:rsidR="00C52B98" w:rsidRPr="00C52B98" w:rsidRDefault="00C52B98" w:rsidP="00C52B98">
                  <w:pPr>
                    <w:rPr>
                      <w:szCs w:val="18"/>
                    </w:rPr>
                  </w:pPr>
                </w:p>
              </w:tc>
              <w:tc>
                <w:tcPr>
                  <w:tcW w:w="1080" w:type="dxa"/>
                </w:tcPr>
                <w:p w14:paraId="41E181AD" w14:textId="77777777" w:rsidR="00C52B98" w:rsidRPr="00C52B98" w:rsidRDefault="00C52B98" w:rsidP="00C52B98">
                  <w:pPr>
                    <w:rPr>
                      <w:szCs w:val="18"/>
                    </w:rPr>
                  </w:pPr>
                </w:p>
              </w:tc>
              <w:tc>
                <w:tcPr>
                  <w:tcW w:w="895" w:type="dxa"/>
                </w:tcPr>
                <w:p w14:paraId="0338ACD5" w14:textId="77777777" w:rsidR="00C52B98" w:rsidRPr="00C52B98" w:rsidRDefault="00C52B98" w:rsidP="00C52B98">
                  <w:pPr>
                    <w:rPr>
                      <w:szCs w:val="18"/>
                    </w:rPr>
                  </w:pPr>
                </w:p>
              </w:tc>
              <w:tc>
                <w:tcPr>
                  <w:tcW w:w="2713" w:type="dxa"/>
                </w:tcPr>
                <w:p w14:paraId="304B18D5" w14:textId="77777777" w:rsidR="00C52B98" w:rsidRPr="00C52B98" w:rsidRDefault="00C52B98" w:rsidP="00C52B98">
                  <w:pPr>
                    <w:rPr>
                      <w:szCs w:val="18"/>
                    </w:rPr>
                  </w:pPr>
                </w:p>
              </w:tc>
            </w:tr>
            <w:tr w:rsidR="00C52B98" w:rsidRPr="00CD4C78" w14:paraId="65DDF5B9" w14:textId="77777777" w:rsidTr="00C52B98">
              <w:trPr>
                <w:trHeight w:val="359"/>
                <w:jc w:val="center"/>
              </w:trPr>
              <w:tc>
                <w:tcPr>
                  <w:tcW w:w="1850" w:type="dxa"/>
                </w:tcPr>
                <w:p w14:paraId="62983DC7" w14:textId="77777777" w:rsidR="00C52B98" w:rsidRPr="00C52B98" w:rsidRDefault="00C52B98" w:rsidP="00C52B98">
                  <w:pPr>
                    <w:rPr>
                      <w:szCs w:val="18"/>
                    </w:rPr>
                  </w:pPr>
                </w:p>
              </w:tc>
              <w:tc>
                <w:tcPr>
                  <w:tcW w:w="2160" w:type="dxa"/>
                </w:tcPr>
                <w:p w14:paraId="0586DCB4" w14:textId="77777777" w:rsidR="00C52B98" w:rsidRPr="00C52B98" w:rsidRDefault="00C52B98" w:rsidP="00C52B98">
                  <w:pPr>
                    <w:rPr>
                      <w:szCs w:val="18"/>
                    </w:rPr>
                  </w:pPr>
                </w:p>
              </w:tc>
              <w:tc>
                <w:tcPr>
                  <w:tcW w:w="1080" w:type="dxa"/>
                </w:tcPr>
                <w:p w14:paraId="21CD9DF7" w14:textId="77777777" w:rsidR="00C52B98" w:rsidRPr="00C52B98" w:rsidRDefault="00C52B98" w:rsidP="00C52B98">
                  <w:pPr>
                    <w:rPr>
                      <w:szCs w:val="18"/>
                    </w:rPr>
                  </w:pPr>
                </w:p>
              </w:tc>
              <w:tc>
                <w:tcPr>
                  <w:tcW w:w="895" w:type="dxa"/>
                </w:tcPr>
                <w:p w14:paraId="6831C586" w14:textId="77777777" w:rsidR="00C52B98" w:rsidRPr="00C52B98" w:rsidRDefault="00C52B98" w:rsidP="00C52B98">
                  <w:pPr>
                    <w:rPr>
                      <w:szCs w:val="18"/>
                    </w:rPr>
                  </w:pPr>
                </w:p>
              </w:tc>
              <w:tc>
                <w:tcPr>
                  <w:tcW w:w="2713" w:type="dxa"/>
                </w:tcPr>
                <w:p w14:paraId="587399BE" w14:textId="77777777" w:rsidR="00C52B98" w:rsidRPr="00C52B98" w:rsidRDefault="00C52B98" w:rsidP="00C52B98">
                  <w:pPr>
                    <w:rPr>
                      <w:szCs w:val="18"/>
                    </w:rPr>
                  </w:pPr>
                </w:p>
              </w:tc>
            </w:tr>
            <w:tr w:rsidR="00C52B98" w:rsidRPr="00CD4C78" w14:paraId="6EB21979" w14:textId="77777777" w:rsidTr="00C52B98">
              <w:trPr>
                <w:trHeight w:val="359"/>
                <w:jc w:val="center"/>
              </w:trPr>
              <w:tc>
                <w:tcPr>
                  <w:tcW w:w="1850" w:type="dxa"/>
                </w:tcPr>
                <w:p w14:paraId="0F28A309" w14:textId="77777777" w:rsidR="00C52B98" w:rsidRPr="00C52B98" w:rsidRDefault="00C52B98" w:rsidP="00C52B98">
                  <w:pPr>
                    <w:rPr>
                      <w:szCs w:val="18"/>
                    </w:rPr>
                  </w:pPr>
                </w:p>
              </w:tc>
              <w:tc>
                <w:tcPr>
                  <w:tcW w:w="2160" w:type="dxa"/>
                </w:tcPr>
                <w:p w14:paraId="2503482B" w14:textId="77777777" w:rsidR="00C52B98" w:rsidRPr="00C52B98" w:rsidRDefault="00C52B98" w:rsidP="00C52B98">
                  <w:pPr>
                    <w:rPr>
                      <w:szCs w:val="18"/>
                    </w:rPr>
                  </w:pPr>
                </w:p>
              </w:tc>
              <w:tc>
                <w:tcPr>
                  <w:tcW w:w="1080" w:type="dxa"/>
                </w:tcPr>
                <w:p w14:paraId="09F4606F" w14:textId="77777777" w:rsidR="00C52B98" w:rsidRPr="00C52B98" w:rsidRDefault="00C52B98" w:rsidP="00C52B98">
                  <w:pPr>
                    <w:rPr>
                      <w:szCs w:val="18"/>
                    </w:rPr>
                  </w:pPr>
                </w:p>
              </w:tc>
              <w:tc>
                <w:tcPr>
                  <w:tcW w:w="895" w:type="dxa"/>
                </w:tcPr>
                <w:p w14:paraId="7F242862" w14:textId="77777777" w:rsidR="00C52B98" w:rsidRPr="00C52B98" w:rsidRDefault="00C52B98" w:rsidP="00C52B98">
                  <w:pPr>
                    <w:rPr>
                      <w:szCs w:val="18"/>
                    </w:rPr>
                  </w:pPr>
                </w:p>
              </w:tc>
              <w:tc>
                <w:tcPr>
                  <w:tcW w:w="2713" w:type="dxa"/>
                </w:tcPr>
                <w:p w14:paraId="292E424C" w14:textId="77777777" w:rsidR="00C52B98" w:rsidRPr="00C52B98" w:rsidRDefault="00C52B98" w:rsidP="00C52B98">
                  <w:pPr>
                    <w:rPr>
                      <w:szCs w:val="18"/>
                    </w:rPr>
                  </w:pPr>
                </w:p>
              </w:tc>
            </w:tr>
          </w:tbl>
          <w:p w14:paraId="41883C2E" w14:textId="77777777" w:rsidR="00EA6977" w:rsidRDefault="00EA6977" w:rsidP="000609BC">
            <w:pPr>
              <w:pStyle w:val="T2"/>
            </w:pPr>
          </w:p>
        </w:tc>
      </w:tr>
    </w:tbl>
    <w:p w14:paraId="2B8B977C" w14:textId="77777777" w:rsidR="003E4403" w:rsidRPr="00CD4C78" w:rsidRDefault="003E4403">
      <w:pPr>
        <w:pStyle w:val="T1"/>
        <w:spacing w:after="120"/>
        <w:rPr>
          <w:sz w:val="22"/>
        </w:rPr>
      </w:pPr>
    </w:p>
    <w:p w14:paraId="253F28C5" w14:textId="77777777" w:rsidR="003E4403" w:rsidRPr="00CD4C78" w:rsidRDefault="003E4403">
      <w:pPr>
        <w:pStyle w:val="T1"/>
        <w:spacing w:after="120"/>
        <w:rPr>
          <w:sz w:val="22"/>
        </w:rPr>
      </w:pPr>
    </w:p>
    <w:p w14:paraId="030BD44E" w14:textId="77777777" w:rsidR="003E4403" w:rsidRPr="00CD4C78" w:rsidRDefault="003E4403" w:rsidP="003E4403">
      <w:pPr>
        <w:pStyle w:val="T1"/>
        <w:spacing w:after="120"/>
      </w:pPr>
      <w:r w:rsidRPr="00CD4C78">
        <w:t>Abstract</w:t>
      </w:r>
    </w:p>
    <w:p w14:paraId="77DC536E" w14:textId="246A082E" w:rsidR="004E4723" w:rsidRDefault="003E4403" w:rsidP="004B4C24">
      <w:pPr>
        <w:jc w:val="both"/>
        <w:rPr>
          <w:sz w:val="20"/>
          <w:lang w:eastAsia="ko-KR"/>
        </w:rPr>
      </w:pPr>
      <w:r w:rsidRPr="00DE157B">
        <w:rPr>
          <w:rFonts w:hint="eastAsia"/>
          <w:sz w:val="20"/>
          <w:lang w:eastAsia="ko-KR"/>
        </w:rPr>
        <w:t>This submission propos</w:t>
      </w:r>
      <w:r w:rsidRPr="00DE157B">
        <w:rPr>
          <w:sz w:val="20"/>
          <w:lang w:eastAsia="ko-KR"/>
        </w:rPr>
        <w:t>es</w:t>
      </w:r>
      <w:r w:rsidRPr="00DE157B">
        <w:rPr>
          <w:rFonts w:hint="eastAsia"/>
          <w:sz w:val="20"/>
          <w:lang w:eastAsia="ko-KR"/>
        </w:rPr>
        <w:t xml:space="preserve"> </w:t>
      </w:r>
      <w:r w:rsidR="004B4C24" w:rsidRPr="00DE157B">
        <w:rPr>
          <w:sz w:val="20"/>
          <w:lang w:eastAsia="ko-KR"/>
        </w:rPr>
        <w:t>resolution</w:t>
      </w:r>
      <w:r w:rsidR="004B4C24" w:rsidRPr="00DE157B">
        <w:rPr>
          <w:rFonts w:hint="eastAsia"/>
          <w:sz w:val="20"/>
          <w:lang w:eastAsia="ko-KR"/>
        </w:rPr>
        <w:t>s</w:t>
      </w:r>
      <w:r w:rsidR="004B4C24" w:rsidRPr="00DE157B">
        <w:rPr>
          <w:sz w:val="20"/>
          <w:lang w:eastAsia="ko-KR"/>
        </w:rPr>
        <w:t xml:space="preserve"> for </w:t>
      </w:r>
      <w:r w:rsidR="003C395D">
        <w:rPr>
          <w:sz w:val="20"/>
          <w:lang w:eastAsia="ko-KR"/>
        </w:rPr>
        <w:t xml:space="preserve">the following </w:t>
      </w:r>
      <w:r w:rsidR="004B4C24" w:rsidRPr="00DE157B">
        <w:rPr>
          <w:sz w:val="20"/>
          <w:lang w:eastAsia="ko-KR"/>
        </w:rPr>
        <w:t>co</w:t>
      </w:r>
      <w:r w:rsidR="004E4723">
        <w:rPr>
          <w:sz w:val="20"/>
          <w:lang w:eastAsia="ko-KR"/>
        </w:rPr>
        <w:t>mments</w:t>
      </w:r>
      <w:r w:rsidR="003C395D">
        <w:rPr>
          <w:sz w:val="20"/>
          <w:lang w:eastAsia="ko-KR"/>
        </w:rPr>
        <w:t xml:space="preserve"> from the </w:t>
      </w:r>
      <w:r w:rsidR="00837C18">
        <w:rPr>
          <w:sz w:val="20"/>
          <w:lang w:eastAsia="ko-KR"/>
        </w:rPr>
        <w:t>CC3</w:t>
      </w:r>
      <w:r w:rsidR="00074034">
        <w:rPr>
          <w:sz w:val="20"/>
          <w:lang w:eastAsia="ko-KR"/>
        </w:rPr>
        <w:t>6</w:t>
      </w:r>
      <w:r w:rsidR="00F32724">
        <w:rPr>
          <w:sz w:val="20"/>
          <w:lang w:eastAsia="ko-KR"/>
        </w:rPr>
        <w:t xml:space="preserve"> </w:t>
      </w:r>
      <w:r w:rsidR="003C395D">
        <w:rPr>
          <w:sz w:val="20"/>
          <w:lang w:eastAsia="ko-KR"/>
        </w:rPr>
        <w:t>on P802.11</w:t>
      </w:r>
      <w:r w:rsidR="00E561BD">
        <w:rPr>
          <w:sz w:val="20"/>
          <w:lang w:eastAsia="ko-KR"/>
        </w:rPr>
        <w:t>be</w:t>
      </w:r>
      <w:r w:rsidR="003C395D">
        <w:rPr>
          <w:sz w:val="20"/>
          <w:lang w:eastAsia="ko-KR"/>
        </w:rPr>
        <w:t xml:space="preserve"> D</w:t>
      </w:r>
      <w:r w:rsidR="00074034">
        <w:rPr>
          <w:sz w:val="20"/>
          <w:lang w:eastAsia="ko-KR"/>
        </w:rPr>
        <w:t>1.</w:t>
      </w:r>
      <w:r w:rsidR="00E561BD">
        <w:rPr>
          <w:sz w:val="20"/>
          <w:lang w:eastAsia="ko-KR"/>
        </w:rPr>
        <w:t>0</w:t>
      </w:r>
      <w:r w:rsidR="007A7F48">
        <w:rPr>
          <w:sz w:val="20"/>
          <w:lang w:eastAsia="ko-KR"/>
        </w:rPr>
        <w:t>:</w:t>
      </w:r>
      <w:r w:rsidR="0085027D">
        <w:rPr>
          <w:sz w:val="20"/>
          <w:lang w:eastAsia="ko-KR"/>
        </w:rPr>
        <w:t xml:space="preserve"> </w:t>
      </w:r>
      <w:r w:rsidR="00F90BC4">
        <w:rPr>
          <w:sz w:val="20"/>
          <w:lang w:eastAsia="ko-KR"/>
        </w:rPr>
        <w:t>Some</w:t>
      </w:r>
      <w:r w:rsidR="0085027D">
        <w:rPr>
          <w:sz w:val="20"/>
          <w:lang w:eastAsia="ko-KR"/>
        </w:rPr>
        <w:t xml:space="preserve"> comments in 36.3.1</w:t>
      </w:r>
      <w:r w:rsidR="00F90BC4">
        <w:rPr>
          <w:sz w:val="20"/>
          <w:lang w:eastAsia="ko-KR"/>
        </w:rPr>
        <w:t>2.7</w:t>
      </w:r>
      <w:r w:rsidR="0085027D">
        <w:rPr>
          <w:sz w:val="20"/>
          <w:lang w:eastAsia="ko-KR"/>
        </w:rPr>
        <w:t xml:space="preserve"> </w:t>
      </w:r>
      <w:r w:rsidR="00F90BC4">
        <w:rPr>
          <w:sz w:val="20"/>
          <w:lang w:eastAsia="ko-KR"/>
        </w:rPr>
        <w:t>U-SIG</w:t>
      </w:r>
      <w:r w:rsidR="00AA75F6">
        <w:rPr>
          <w:sz w:val="20"/>
          <w:lang w:eastAsia="ko-KR"/>
        </w:rPr>
        <w:t>.</w:t>
      </w:r>
    </w:p>
    <w:p w14:paraId="5A798B69" w14:textId="77777777" w:rsidR="007A7F48" w:rsidRDefault="007A7F48" w:rsidP="004B4C24">
      <w:pPr>
        <w:jc w:val="both"/>
        <w:rPr>
          <w:sz w:val="20"/>
          <w:lang w:eastAsia="ko-KR"/>
        </w:rPr>
      </w:pPr>
    </w:p>
    <w:p w14:paraId="03E63402" w14:textId="77777777" w:rsidR="00153BE2" w:rsidRDefault="00153BE2" w:rsidP="004B4C24">
      <w:pPr>
        <w:jc w:val="both"/>
        <w:rPr>
          <w:sz w:val="20"/>
          <w:lang w:eastAsia="ko-KR"/>
        </w:rPr>
      </w:pPr>
    </w:p>
    <w:p w14:paraId="3165E3AE" w14:textId="77777777" w:rsidR="005E768D" w:rsidRDefault="005E768D" w:rsidP="005E768D"/>
    <w:p w14:paraId="2CDC5178" w14:textId="77777777" w:rsidR="00146459" w:rsidRDefault="00146459" w:rsidP="005E768D">
      <w:r>
        <w:t xml:space="preserve">NOTE – </w:t>
      </w:r>
      <w:r w:rsidR="009A2E63">
        <w:t>Set</w:t>
      </w:r>
      <w:r>
        <w:t xml:space="preserve"> the Track Changes Viewing Option in the MS Word to “All Markup” to clearly see the proposed text edits.</w:t>
      </w:r>
    </w:p>
    <w:p w14:paraId="1B2E3878" w14:textId="77777777" w:rsidR="00EF05A7" w:rsidRDefault="00EF05A7" w:rsidP="005E768D"/>
    <w:p w14:paraId="57391F32" w14:textId="77777777" w:rsidR="00EF05A7" w:rsidRDefault="00EF05A7" w:rsidP="005E768D"/>
    <w:p w14:paraId="456EA591" w14:textId="77777777" w:rsidR="00EF05A7" w:rsidRPr="00EF05A7" w:rsidRDefault="00EF05A7" w:rsidP="005E768D">
      <w:pPr>
        <w:rPr>
          <w:b/>
          <w:sz w:val="22"/>
        </w:rPr>
      </w:pPr>
      <w:r w:rsidRPr="00EF05A7">
        <w:rPr>
          <w:b/>
          <w:sz w:val="22"/>
        </w:rPr>
        <w:t>Revision History:</w:t>
      </w:r>
    </w:p>
    <w:p w14:paraId="40D294CD" w14:textId="77777777" w:rsidR="00EF05A7" w:rsidRPr="00CD4C78" w:rsidRDefault="00EF05A7" w:rsidP="005E768D"/>
    <w:p w14:paraId="676E57F7" w14:textId="4656A6E3" w:rsidR="00535131" w:rsidRDefault="00EF05A7" w:rsidP="00112645">
      <w:r>
        <w:t>R</w:t>
      </w:r>
      <w:r w:rsidR="004A3995">
        <w:t>0</w:t>
      </w:r>
      <w:r>
        <w:t xml:space="preserve">: </w:t>
      </w:r>
      <w:r w:rsidR="004A3995">
        <w:t>Initial version.</w:t>
      </w:r>
      <w:r w:rsidR="00347401">
        <w:t xml:space="preserve"> Resolve </w:t>
      </w:r>
      <w:r w:rsidR="00347401" w:rsidRPr="00347401">
        <w:t>CID</w:t>
      </w:r>
      <w:r w:rsidR="000F1061">
        <w:t>s</w:t>
      </w:r>
      <w:r w:rsidR="00321CEF">
        <w:t xml:space="preserve"> 4585</w:t>
      </w:r>
      <w:r w:rsidR="00810C0B">
        <w:t xml:space="preserve">, </w:t>
      </w:r>
      <w:r w:rsidR="00736ABF">
        <w:t xml:space="preserve">4599, </w:t>
      </w:r>
      <w:r w:rsidR="00522A1B">
        <w:t xml:space="preserve">4600, 4601, </w:t>
      </w:r>
      <w:r w:rsidR="00810C0B">
        <w:t xml:space="preserve">4602, 4603, </w:t>
      </w:r>
      <w:r w:rsidR="00E154CF">
        <w:t xml:space="preserve">4604, 4605, </w:t>
      </w:r>
      <w:r w:rsidR="00736ABF">
        <w:t>4946,</w:t>
      </w:r>
      <w:r w:rsidR="00945CAD">
        <w:t xml:space="preserve"> 4947,</w:t>
      </w:r>
      <w:r w:rsidR="00736ABF">
        <w:t xml:space="preserve"> </w:t>
      </w:r>
      <w:r w:rsidR="00522A1B">
        <w:t xml:space="preserve">4948, </w:t>
      </w:r>
      <w:r w:rsidR="00E15699">
        <w:t xml:space="preserve">4949, </w:t>
      </w:r>
      <w:r w:rsidR="00E154CF">
        <w:t xml:space="preserve">5475, 5476, </w:t>
      </w:r>
      <w:r w:rsidR="00736ABF">
        <w:t xml:space="preserve">5820, </w:t>
      </w:r>
      <w:r w:rsidR="00945CAD">
        <w:t xml:space="preserve">6466, </w:t>
      </w:r>
      <w:r w:rsidR="00E154CF">
        <w:t xml:space="preserve">6798, 7202, </w:t>
      </w:r>
      <w:r w:rsidR="00522A1B">
        <w:t xml:space="preserve">7203, </w:t>
      </w:r>
      <w:r w:rsidR="00E60F73">
        <w:t xml:space="preserve">7205, 7206, </w:t>
      </w:r>
      <w:r w:rsidR="00522A1B">
        <w:t xml:space="preserve">7464, 7465, </w:t>
      </w:r>
      <w:r w:rsidR="00810C0B">
        <w:t>8007</w:t>
      </w:r>
      <w:r w:rsidR="00945CAD">
        <w:t xml:space="preserve">, </w:t>
      </w:r>
      <w:r w:rsidR="00E154CF">
        <w:t xml:space="preserve">8008, </w:t>
      </w:r>
      <w:r w:rsidR="00522A1B">
        <w:t xml:space="preserve">8009, 8010, </w:t>
      </w:r>
      <w:r w:rsidR="00945CAD">
        <w:t>8011</w:t>
      </w:r>
      <w:r w:rsidR="00E60F73">
        <w:t>, 8013</w:t>
      </w:r>
      <w:r w:rsidR="000424CF">
        <w:rPr>
          <w:rFonts w:eastAsia="Times New Roman"/>
        </w:rPr>
        <w:t>.</w:t>
      </w:r>
    </w:p>
    <w:p w14:paraId="394A3736" w14:textId="77777777" w:rsidR="00A47344" w:rsidRDefault="00A47344">
      <w:pPr>
        <w:rPr>
          <w:lang w:eastAsia="ko-KR"/>
        </w:rPr>
      </w:pPr>
    </w:p>
    <w:p w14:paraId="6F34E08A" w14:textId="77777777" w:rsidR="00EF05A7" w:rsidRPr="00CD4C78" w:rsidRDefault="00EF05A7"/>
    <w:p w14:paraId="5A970ABD" w14:textId="77777777" w:rsidR="00DC0CA2" w:rsidRPr="00CD4C78" w:rsidRDefault="005E768D" w:rsidP="00F2637D">
      <w:r w:rsidRPr="00CD4C78">
        <w:br w:type="page"/>
      </w:r>
    </w:p>
    <w:p w14:paraId="51CA70E9" w14:textId="3CE23161" w:rsidR="00F06B5C" w:rsidRDefault="00F06B5C" w:rsidP="00F06B5C">
      <w:pPr>
        <w:pStyle w:val="Heading1"/>
      </w:pPr>
      <w:r>
        <w:lastRenderedPageBreak/>
        <w:t>CID 4585</w:t>
      </w:r>
    </w:p>
    <w:p w14:paraId="5E5A86FD" w14:textId="77777777" w:rsidR="00F06B5C" w:rsidRDefault="00F06B5C" w:rsidP="00F06B5C">
      <w:pPr>
        <w:jc w:val="both"/>
        <w:rPr>
          <w:sz w:val="22"/>
          <w:szCs w:val="22"/>
          <w:lang w:val="en-US"/>
        </w:rPr>
      </w:pPr>
    </w:p>
    <w:tbl>
      <w:tblPr>
        <w:tblW w:w="98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61"/>
        <w:gridCol w:w="1217"/>
        <w:gridCol w:w="1161"/>
        <w:gridCol w:w="1808"/>
        <w:gridCol w:w="1808"/>
        <w:gridCol w:w="3150"/>
      </w:tblGrid>
      <w:tr w:rsidR="00F06B5C" w:rsidRPr="009522BD" w14:paraId="0ABA27CA" w14:textId="77777777" w:rsidTr="00A003B9">
        <w:trPr>
          <w:trHeight w:val="278"/>
        </w:trPr>
        <w:tc>
          <w:tcPr>
            <w:tcW w:w="661" w:type="dxa"/>
            <w:shd w:val="clear" w:color="auto" w:fill="auto"/>
            <w:hideMark/>
          </w:tcPr>
          <w:p w14:paraId="51F98AC6" w14:textId="77777777" w:rsidR="00F06B5C" w:rsidRPr="002E58A7" w:rsidRDefault="00F06B5C" w:rsidP="00EE3659">
            <w:pPr>
              <w:rPr>
                <w:rFonts w:ascii="Arial" w:eastAsia="Times New Roman" w:hAnsi="Arial" w:cs="Arial"/>
                <w:b/>
                <w:bCs/>
                <w:sz w:val="20"/>
                <w:lang w:val="en-US" w:eastAsia="ko-KR"/>
              </w:rPr>
            </w:pPr>
            <w:r w:rsidRPr="002E58A7">
              <w:rPr>
                <w:rFonts w:ascii="Arial" w:eastAsia="Times New Roman" w:hAnsi="Arial" w:cs="Arial"/>
                <w:b/>
                <w:bCs/>
                <w:sz w:val="20"/>
                <w:lang w:val="en-US" w:eastAsia="ko-KR"/>
              </w:rPr>
              <w:t>CID</w:t>
            </w:r>
          </w:p>
        </w:tc>
        <w:tc>
          <w:tcPr>
            <w:tcW w:w="1217" w:type="dxa"/>
            <w:shd w:val="clear" w:color="auto" w:fill="auto"/>
            <w:hideMark/>
          </w:tcPr>
          <w:p w14:paraId="6D4DB939" w14:textId="77777777" w:rsidR="00F06B5C" w:rsidRPr="002E58A7" w:rsidRDefault="00F06B5C" w:rsidP="00EE3659">
            <w:pPr>
              <w:rPr>
                <w:rFonts w:ascii="Arial" w:eastAsia="Times New Roman" w:hAnsi="Arial" w:cs="Arial"/>
                <w:b/>
                <w:bCs/>
                <w:sz w:val="20"/>
                <w:lang w:val="en-US" w:eastAsia="ko-KR"/>
              </w:rPr>
            </w:pPr>
            <w:r w:rsidRPr="002E58A7">
              <w:rPr>
                <w:rFonts w:ascii="Arial" w:eastAsia="Times New Roman" w:hAnsi="Arial" w:cs="Arial"/>
                <w:b/>
                <w:bCs/>
                <w:sz w:val="20"/>
                <w:lang w:val="en-US" w:eastAsia="ko-KR"/>
              </w:rPr>
              <w:t>Clause</w:t>
            </w:r>
          </w:p>
        </w:tc>
        <w:tc>
          <w:tcPr>
            <w:tcW w:w="1161" w:type="dxa"/>
            <w:shd w:val="clear" w:color="auto" w:fill="auto"/>
            <w:hideMark/>
          </w:tcPr>
          <w:p w14:paraId="59C7C41B" w14:textId="77777777" w:rsidR="00F06B5C" w:rsidRPr="002E58A7" w:rsidRDefault="00F06B5C" w:rsidP="00EE3659">
            <w:pPr>
              <w:rPr>
                <w:rFonts w:ascii="Arial" w:eastAsia="Times New Roman" w:hAnsi="Arial" w:cs="Arial"/>
                <w:b/>
                <w:bCs/>
                <w:sz w:val="20"/>
                <w:lang w:val="en-US" w:eastAsia="ko-KR"/>
              </w:rPr>
            </w:pPr>
            <w:proofErr w:type="spellStart"/>
            <w:r w:rsidRPr="002E58A7">
              <w:rPr>
                <w:rFonts w:ascii="Arial" w:eastAsia="Times New Roman" w:hAnsi="Arial" w:cs="Arial"/>
                <w:b/>
                <w:bCs/>
                <w:sz w:val="20"/>
                <w:lang w:val="en-US" w:eastAsia="ko-KR"/>
              </w:rPr>
              <w:t>Page.Line</w:t>
            </w:r>
            <w:proofErr w:type="spellEnd"/>
          </w:p>
        </w:tc>
        <w:tc>
          <w:tcPr>
            <w:tcW w:w="1808" w:type="dxa"/>
            <w:shd w:val="clear" w:color="auto" w:fill="auto"/>
            <w:hideMark/>
          </w:tcPr>
          <w:p w14:paraId="5FBB1826" w14:textId="77777777" w:rsidR="00F06B5C" w:rsidRPr="002E58A7" w:rsidRDefault="00F06B5C" w:rsidP="00EE3659">
            <w:pPr>
              <w:rPr>
                <w:rFonts w:ascii="Arial" w:eastAsia="Times New Roman" w:hAnsi="Arial" w:cs="Arial"/>
                <w:b/>
                <w:bCs/>
                <w:sz w:val="20"/>
                <w:lang w:val="en-US" w:eastAsia="ko-KR"/>
              </w:rPr>
            </w:pPr>
            <w:r w:rsidRPr="002E58A7">
              <w:rPr>
                <w:rFonts w:ascii="Arial" w:eastAsia="Times New Roman" w:hAnsi="Arial" w:cs="Arial"/>
                <w:b/>
                <w:bCs/>
                <w:sz w:val="20"/>
                <w:lang w:val="en-US" w:eastAsia="ko-KR"/>
              </w:rPr>
              <w:t>Comment</w:t>
            </w:r>
          </w:p>
        </w:tc>
        <w:tc>
          <w:tcPr>
            <w:tcW w:w="1808" w:type="dxa"/>
            <w:shd w:val="clear" w:color="auto" w:fill="auto"/>
            <w:hideMark/>
          </w:tcPr>
          <w:p w14:paraId="279A4991" w14:textId="77777777" w:rsidR="00F06B5C" w:rsidRPr="002E58A7" w:rsidRDefault="00F06B5C" w:rsidP="00EE3659">
            <w:pPr>
              <w:rPr>
                <w:rFonts w:ascii="Arial" w:eastAsia="Times New Roman" w:hAnsi="Arial" w:cs="Arial"/>
                <w:b/>
                <w:bCs/>
                <w:sz w:val="20"/>
                <w:lang w:val="en-US" w:eastAsia="ko-KR"/>
              </w:rPr>
            </w:pPr>
            <w:r w:rsidRPr="002E58A7">
              <w:rPr>
                <w:rFonts w:ascii="Arial" w:eastAsia="Times New Roman" w:hAnsi="Arial" w:cs="Arial"/>
                <w:b/>
                <w:bCs/>
                <w:sz w:val="20"/>
                <w:lang w:val="en-US" w:eastAsia="ko-KR"/>
              </w:rPr>
              <w:t>Proposed Change</w:t>
            </w:r>
          </w:p>
        </w:tc>
        <w:tc>
          <w:tcPr>
            <w:tcW w:w="3150" w:type="dxa"/>
          </w:tcPr>
          <w:p w14:paraId="6504F865" w14:textId="77777777" w:rsidR="00F06B5C" w:rsidRPr="002E58A7" w:rsidRDefault="00F06B5C" w:rsidP="00EE3659">
            <w:pPr>
              <w:rPr>
                <w:rFonts w:ascii="Arial" w:eastAsia="Times New Roman" w:hAnsi="Arial" w:cs="Arial"/>
                <w:b/>
                <w:bCs/>
                <w:sz w:val="20"/>
                <w:lang w:val="en-US" w:eastAsia="ko-KR"/>
              </w:rPr>
            </w:pPr>
            <w:r>
              <w:rPr>
                <w:rFonts w:ascii="Arial" w:eastAsia="Times New Roman" w:hAnsi="Arial" w:cs="Arial"/>
                <w:b/>
                <w:bCs/>
                <w:sz w:val="20"/>
                <w:lang w:val="en-US" w:eastAsia="ko-KR"/>
              </w:rPr>
              <w:t>Resolution</w:t>
            </w:r>
          </w:p>
        </w:tc>
      </w:tr>
      <w:tr w:rsidR="00F06B5C" w:rsidRPr="001D296D" w14:paraId="2D3589E4" w14:textId="77777777" w:rsidTr="00A003B9">
        <w:trPr>
          <w:trHeight w:val="278"/>
        </w:trPr>
        <w:tc>
          <w:tcPr>
            <w:tcW w:w="661" w:type="dxa"/>
            <w:shd w:val="clear" w:color="auto" w:fill="auto"/>
          </w:tcPr>
          <w:p w14:paraId="229535D8" w14:textId="77777777" w:rsidR="00F06B5C" w:rsidRPr="00740496" w:rsidRDefault="00F06B5C" w:rsidP="00EE3659">
            <w:pPr>
              <w:rPr>
                <w:rFonts w:ascii="Arial" w:hAnsi="Arial" w:cs="Arial"/>
                <w:sz w:val="20"/>
                <w:lang w:eastAsia="zh-CN"/>
              </w:rPr>
            </w:pPr>
            <w:r>
              <w:rPr>
                <w:rFonts w:ascii="Arial" w:hAnsi="Arial" w:cs="Arial"/>
                <w:sz w:val="20"/>
                <w:lang w:eastAsia="zh-CN"/>
              </w:rPr>
              <w:t>4585</w:t>
            </w:r>
          </w:p>
        </w:tc>
        <w:tc>
          <w:tcPr>
            <w:tcW w:w="1217" w:type="dxa"/>
            <w:shd w:val="clear" w:color="auto" w:fill="auto"/>
          </w:tcPr>
          <w:p w14:paraId="513F618E" w14:textId="77777777" w:rsidR="00F06B5C" w:rsidRPr="001D296D" w:rsidRDefault="00F06B5C" w:rsidP="00EE3659">
            <w:pPr>
              <w:rPr>
                <w:rFonts w:ascii="Arial" w:hAnsi="Arial" w:cs="Arial"/>
                <w:sz w:val="20"/>
                <w:lang w:val="en-US"/>
              </w:rPr>
            </w:pPr>
            <w:r>
              <w:rPr>
                <w:rFonts w:ascii="Arial" w:hAnsi="Arial" w:cs="Arial"/>
                <w:sz w:val="20"/>
              </w:rPr>
              <w:t>36.3.12.7</w:t>
            </w:r>
          </w:p>
        </w:tc>
        <w:tc>
          <w:tcPr>
            <w:tcW w:w="1161" w:type="dxa"/>
            <w:shd w:val="clear" w:color="auto" w:fill="auto"/>
          </w:tcPr>
          <w:p w14:paraId="078E665F" w14:textId="77777777" w:rsidR="00F06B5C" w:rsidRPr="001D296D" w:rsidRDefault="00F06B5C" w:rsidP="00EE3659">
            <w:pPr>
              <w:rPr>
                <w:rFonts w:ascii="Arial" w:hAnsi="Arial" w:cs="Arial"/>
                <w:sz w:val="20"/>
                <w:lang w:val="en-US"/>
              </w:rPr>
            </w:pPr>
            <w:r>
              <w:rPr>
                <w:rFonts w:ascii="Arial" w:hAnsi="Arial" w:cs="Arial"/>
                <w:sz w:val="20"/>
              </w:rPr>
              <w:t>0.00</w:t>
            </w:r>
          </w:p>
        </w:tc>
        <w:tc>
          <w:tcPr>
            <w:tcW w:w="1808" w:type="dxa"/>
            <w:shd w:val="clear" w:color="auto" w:fill="auto"/>
          </w:tcPr>
          <w:p w14:paraId="7CF9FF8F" w14:textId="77777777" w:rsidR="00F06B5C" w:rsidRPr="001D296D" w:rsidRDefault="00F06B5C" w:rsidP="00EE3659">
            <w:pPr>
              <w:rPr>
                <w:rFonts w:ascii="Arial" w:hAnsi="Arial" w:cs="Arial"/>
                <w:sz w:val="20"/>
              </w:rPr>
            </w:pPr>
            <w:r>
              <w:rPr>
                <w:rFonts w:ascii="Arial" w:hAnsi="Arial" w:cs="Arial"/>
                <w:sz w:val="20"/>
              </w:rPr>
              <w:t xml:space="preserve">To improve transmission </w:t>
            </w:r>
            <w:proofErr w:type="spellStart"/>
            <w:r>
              <w:rPr>
                <w:rFonts w:ascii="Arial" w:hAnsi="Arial" w:cs="Arial"/>
                <w:sz w:val="20"/>
              </w:rPr>
              <w:t>efficency</w:t>
            </w:r>
            <w:proofErr w:type="spellEnd"/>
            <w:r>
              <w:rPr>
                <w:rFonts w:ascii="Arial" w:hAnsi="Arial" w:cs="Arial"/>
                <w:sz w:val="20"/>
              </w:rPr>
              <w:t xml:space="preserve">, a bit can be added to U-SIG/EHT-SIG to indicate whether </w:t>
            </w:r>
            <w:proofErr w:type="spellStart"/>
            <w:proofErr w:type="gramStart"/>
            <w:r>
              <w:rPr>
                <w:rFonts w:ascii="Arial" w:hAnsi="Arial" w:cs="Arial"/>
                <w:sz w:val="20"/>
              </w:rPr>
              <w:t>a</w:t>
            </w:r>
            <w:proofErr w:type="spellEnd"/>
            <w:proofErr w:type="gramEnd"/>
            <w:r>
              <w:rPr>
                <w:rFonts w:ascii="Arial" w:hAnsi="Arial" w:cs="Arial"/>
                <w:sz w:val="20"/>
              </w:rPr>
              <w:t xml:space="preserve"> immediate acknowledgment is needed or not. </w:t>
            </w:r>
            <w:proofErr w:type="gramStart"/>
            <w:r>
              <w:rPr>
                <w:rFonts w:ascii="Arial" w:hAnsi="Arial" w:cs="Arial"/>
                <w:sz w:val="20"/>
              </w:rPr>
              <w:t>So</w:t>
            </w:r>
            <w:proofErr w:type="gramEnd"/>
            <w:r>
              <w:rPr>
                <w:rFonts w:ascii="Arial" w:hAnsi="Arial" w:cs="Arial"/>
                <w:sz w:val="20"/>
              </w:rPr>
              <w:t xml:space="preserve"> the receiver can send the </w:t>
            </w:r>
            <w:proofErr w:type="spellStart"/>
            <w:r>
              <w:rPr>
                <w:rFonts w:ascii="Arial" w:hAnsi="Arial" w:cs="Arial"/>
                <w:sz w:val="20"/>
              </w:rPr>
              <w:t>phy</w:t>
            </w:r>
            <w:proofErr w:type="spellEnd"/>
            <w:r>
              <w:rPr>
                <w:rFonts w:ascii="Arial" w:hAnsi="Arial" w:cs="Arial"/>
                <w:sz w:val="20"/>
              </w:rPr>
              <w:t xml:space="preserve"> header before FEC in MAC layer is done, and the transmitter don't have to add PE even if the receiver is slow.</w:t>
            </w:r>
          </w:p>
        </w:tc>
        <w:tc>
          <w:tcPr>
            <w:tcW w:w="1808" w:type="dxa"/>
            <w:shd w:val="clear" w:color="auto" w:fill="auto"/>
          </w:tcPr>
          <w:p w14:paraId="1DCE01DE" w14:textId="77777777" w:rsidR="00F06B5C" w:rsidRPr="001D296D" w:rsidRDefault="00F06B5C" w:rsidP="00EE3659">
            <w:pPr>
              <w:rPr>
                <w:rFonts w:ascii="Arial" w:hAnsi="Arial" w:cs="Arial"/>
                <w:sz w:val="20"/>
              </w:rPr>
            </w:pPr>
            <w:r>
              <w:rPr>
                <w:rFonts w:ascii="Arial" w:hAnsi="Arial" w:cs="Arial"/>
                <w:sz w:val="20"/>
              </w:rPr>
              <w:t xml:space="preserve">Define a bit in U-SIG/EHT-SIG to indicate whether </w:t>
            </w:r>
            <w:proofErr w:type="spellStart"/>
            <w:proofErr w:type="gramStart"/>
            <w:r>
              <w:rPr>
                <w:rFonts w:ascii="Arial" w:hAnsi="Arial" w:cs="Arial"/>
                <w:sz w:val="20"/>
              </w:rPr>
              <w:t>a</w:t>
            </w:r>
            <w:proofErr w:type="spellEnd"/>
            <w:proofErr w:type="gramEnd"/>
            <w:r>
              <w:rPr>
                <w:rFonts w:ascii="Arial" w:hAnsi="Arial" w:cs="Arial"/>
                <w:sz w:val="20"/>
              </w:rPr>
              <w:t xml:space="preserve"> immediate acknowledgement is required.</w:t>
            </w:r>
          </w:p>
        </w:tc>
        <w:tc>
          <w:tcPr>
            <w:tcW w:w="3150" w:type="dxa"/>
          </w:tcPr>
          <w:p w14:paraId="032A714D" w14:textId="77777777" w:rsidR="00F06B5C" w:rsidRDefault="00F06B5C" w:rsidP="00EE3659">
            <w:pPr>
              <w:rPr>
                <w:rFonts w:ascii="Arial" w:hAnsi="Arial" w:cs="Arial"/>
                <w:sz w:val="20"/>
              </w:rPr>
            </w:pPr>
            <w:r>
              <w:rPr>
                <w:rFonts w:ascii="Arial" w:hAnsi="Arial" w:cs="Arial"/>
                <w:sz w:val="20"/>
              </w:rPr>
              <w:t>Rejected.</w:t>
            </w:r>
          </w:p>
          <w:p w14:paraId="0E494DAC" w14:textId="77777777" w:rsidR="00F06B5C" w:rsidRPr="001D296D" w:rsidRDefault="00F06B5C" w:rsidP="00EE3659">
            <w:pPr>
              <w:rPr>
                <w:rFonts w:ascii="Arial" w:hAnsi="Arial" w:cs="Arial"/>
                <w:sz w:val="20"/>
              </w:rPr>
            </w:pPr>
            <w:r>
              <w:rPr>
                <w:rFonts w:ascii="Arial" w:hAnsi="Arial" w:cs="Arial"/>
                <w:sz w:val="20"/>
              </w:rPr>
              <w:t>No passed SP/Motion supports this comment and proposed change.</w:t>
            </w:r>
          </w:p>
        </w:tc>
      </w:tr>
    </w:tbl>
    <w:p w14:paraId="4C5BA94B" w14:textId="622A18F2" w:rsidR="004F5122" w:rsidRDefault="004F5122" w:rsidP="004F5122"/>
    <w:p w14:paraId="040BF886" w14:textId="5A49E2C7" w:rsidR="004D6D4C" w:rsidRDefault="004D6D4C" w:rsidP="004F5122"/>
    <w:p w14:paraId="5F8DCBAD" w14:textId="5DCB8E74" w:rsidR="004D6D4C" w:rsidRDefault="004D6D4C" w:rsidP="004F5122"/>
    <w:p w14:paraId="6524D37A" w14:textId="77777777" w:rsidR="004D6D4C" w:rsidRPr="004F5122" w:rsidRDefault="004D6D4C" w:rsidP="004F5122"/>
    <w:p w14:paraId="05F37D94" w14:textId="281CEC5F" w:rsidR="004F5122" w:rsidRDefault="004F5122" w:rsidP="004F5122">
      <w:pPr>
        <w:pStyle w:val="Heading1"/>
      </w:pPr>
      <w:r>
        <w:t xml:space="preserve">CID </w:t>
      </w:r>
      <w:r w:rsidR="00AF286B">
        <w:t>4602, 4603</w:t>
      </w:r>
      <w:r w:rsidR="00132168">
        <w:t>, 8007</w:t>
      </w:r>
    </w:p>
    <w:p w14:paraId="69254020" w14:textId="77777777" w:rsidR="004F5122" w:rsidRDefault="004F5122" w:rsidP="004F5122">
      <w:pPr>
        <w:jc w:val="both"/>
        <w:rPr>
          <w:sz w:val="22"/>
          <w:szCs w:val="22"/>
          <w:lang w:val="en-US"/>
        </w:rPr>
      </w:pPr>
    </w:p>
    <w:tbl>
      <w:tblPr>
        <w:tblW w:w="98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61"/>
        <w:gridCol w:w="1217"/>
        <w:gridCol w:w="1161"/>
        <w:gridCol w:w="1808"/>
        <w:gridCol w:w="1808"/>
        <w:gridCol w:w="3150"/>
      </w:tblGrid>
      <w:tr w:rsidR="004F5122" w:rsidRPr="009522BD" w14:paraId="73A435DF" w14:textId="77777777" w:rsidTr="00A003B9">
        <w:trPr>
          <w:trHeight w:val="278"/>
        </w:trPr>
        <w:tc>
          <w:tcPr>
            <w:tcW w:w="661" w:type="dxa"/>
            <w:shd w:val="clear" w:color="auto" w:fill="auto"/>
            <w:hideMark/>
          </w:tcPr>
          <w:p w14:paraId="5519EFA7" w14:textId="77777777" w:rsidR="004F5122" w:rsidRPr="002E58A7" w:rsidRDefault="004F5122" w:rsidP="00EE3659">
            <w:pPr>
              <w:rPr>
                <w:rFonts w:ascii="Arial" w:eastAsia="Times New Roman" w:hAnsi="Arial" w:cs="Arial"/>
                <w:b/>
                <w:bCs/>
                <w:sz w:val="20"/>
                <w:lang w:val="en-US" w:eastAsia="ko-KR"/>
              </w:rPr>
            </w:pPr>
            <w:r w:rsidRPr="002E58A7">
              <w:rPr>
                <w:rFonts w:ascii="Arial" w:eastAsia="Times New Roman" w:hAnsi="Arial" w:cs="Arial"/>
                <w:b/>
                <w:bCs/>
                <w:sz w:val="20"/>
                <w:lang w:val="en-US" w:eastAsia="ko-KR"/>
              </w:rPr>
              <w:t>CID</w:t>
            </w:r>
          </w:p>
        </w:tc>
        <w:tc>
          <w:tcPr>
            <w:tcW w:w="1217" w:type="dxa"/>
            <w:shd w:val="clear" w:color="auto" w:fill="auto"/>
            <w:hideMark/>
          </w:tcPr>
          <w:p w14:paraId="5F0BC650" w14:textId="77777777" w:rsidR="004F5122" w:rsidRPr="002E58A7" w:rsidRDefault="004F5122" w:rsidP="00EE3659">
            <w:pPr>
              <w:rPr>
                <w:rFonts w:ascii="Arial" w:eastAsia="Times New Roman" w:hAnsi="Arial" w:cs="Arial"/>
                <w:b/>
                <w:bCs/>
                <w:sz w:val="20"/>
                <w:lang w:val="en-US" w:eastAsia="ko-KR"/>
              </w:rPr>
            </w:pPr>
            <w:r w:rsidRPr="002E58A7">
              <w:rPr>
                <w:rFonts w:ascii="Arial" w:eastAsia="Times New Roman" w:hAnsi="Arial" w:cs="Arial"/>
                <w:b/>
                <w:bCs/>
                <w:sz w:val="20"/>
                <w:lang w:val="en-US" w:eastAsia="ko-KR"/>
              </w:rPr>
              <w:t>Clause</w:t>
            </w:r>
          </w:p>
        </w:tc>
        <w:tc>
          <w:tcPr>
            <w:tcW w:w="1161" w:type="dxa"/>
            <w:shd w:val="clear" w:color="auto" w:fill="auto"/>
            <w:hideMark/>
          </w:tcPr>
          <w:p w14:paraId="61C3D370" w14:textId="77777777" w:rsidR="004F5122" w:rsidRPr="002E58A7" w:rsidRDefault="004F5122" w:rsidP="00EE3659">
            <w:pPr>
              <w:rPr>
                <w:rFonts w:ascii="Arial" w:eastAsia="Times New Roman" w:hAnsi="Arial" w:cs="Arial"/>
                <w:b/>
                <w:bCs/>
                <w:sz w:val="20"/>
                <w:lang w:val="en-US" w:eastAsia="ko-KR"/>
              </w:rPr>
            </w:pPr>
            <w:proofErr w:type="spellStart"/>
            <w:r w:rsidRPr="002E58A7">
              <w:rPr>
                <w:rFonts w:ascii="Arial" w:eastAsia="Times New Roman" w:hAnsi="Arial" w:cs="Arial"/>
                <w:b/>
                <w:bCs/>
                <w:sz w:val="20"/>
                <w:lang w:val="en-US" w:eastAsia="ko-KR"/>
              </w:rPr>
              <w:t>Page.Line</w:t>
            </w:r>
            <w:proofErr w:type="spellEnd"/>
          </w:p>
        </w:tc>
        <w:tc>
          <w:tcPr>
            <w:tcW w:w="1808" w:type="dxa"/>
            <w:shd w:val="clear" w:color="auto" w:fill="auto"/>
            <w:hideMark/>
          </w:tcPr>
          <w:p w14:paraId="30934A80" w14:textId="77777777" w:rsidR="004F5122" w:rsidRPr="002E58A7" w:rsidRDefault="004F5122" w:rsidP="00EE3659">
            <w:pPr>
              <w:rPr>
                <w:rFonts w:ascii="Arial" w:eastAsia="Times New Roman" w:hAnsi="Arial" w:cs="Arial"/>
                <w:b/>
                <w:bCs/>
                <w:sz w:val="20"/>
                <w:lang w:val="en-US" w:eastAsia="ko-KR"/>
              </w:rPr>
            </w:pPr>
            <w:r w:rsidRPr="002E58A7">
              <w:rPr>
                <w:rFonts w:ascii="Arial" w:eastAsia="Times New Roman" w:hAnsi="Arial" w:cs="Arial"/>
                <w:b/>
                <w:bCs/>
                <w:sz w:val="20"/>
                <w:lang w:val="en-US" w:eastAsia="ko-KR"/>
              </w:rPr>
              <w:t>Comment</w:t>
            </w:r>
          </w:p>
        </w:tc>
        <w:tc>
          <w:tcPr>
            <w:tcW w:w="1808" w:type="dxa"/>
            <w:shd w:val="clear" w:color="auto" w:fill="auto"/>
            <w:hideMark/>
          </w:tcPr>
          <w:p w14:paraId="1D9DF009" w14:textId="77777777" w:rsidR="004F5122" w:rsidRPr="002E58A7" w:rsidRDefault="004F5122" w:rsidP="00EE3659">
            <w:pPr>
              <w:rPr>
                <w:rFonts w:ascii="Arial" w:eastAsia="Times New Roman" w:hAnsi="Arial" w:cs="Arial"/>
                <w:b/>
                <w:bCs/>
                <w:sz w:val="20"/>
                <w:lang w:val="en-US" w:eastAsia="ko-KR"/>
              </w:rPr>
            </w:pPr>
            <w:r w:rsidRPr="002E58A7">
              <w:rPr>
                <w:rFonts w:ascii="Arial" w:eastAsia="Times New Roman" w:hAnsi="Arial" w:cs="Arial"/>
                <w:b/>
                <w:bCs/>
                <w:sz w:val="20"/>
                <w:lang w:val="en-US" w:eastAsia="ko-KR"/>
              </w:rPr>
              <w:t>Proposed Change</w:t>
            </w:r>
          </w:p>
        </w:tc>
        <w:tc>
          <w:tcPr>
            <w:tcW w:w="3150" w:type="dxa"/>
          </w:tcPr>
          <w:p w14:paraId="4F0E5373" w14:textId="77777777" w:rsidR="004F5122" w:rsidRPr="002E58A7" w:rsidRDefault="004F5122" w:rsidP="00EE3659">
            <w:pPr>
              <w:rPr>
                <w:rFonts w:ascii="Arial" w:eastAsia="Times New Roman" w:hAnsi="Arial" w:cs="Arial"/>
                <w:b/>
                <w:bCs/>
                <w:sz w:val="20"/>
                <w:lang w:val="en-US" w:eastAsia="ko-KR"/>
              </w:rPr>
            </w:pPr>
            <w:r>
              <w:rPr>
                <w:rFonts w:ascii="Arial" w:eastAsia="Times New Roman" w:hAnsi="Arial" w:cs="Arial"/>
                <w:b/>
                <w:bCs/>
                <w:sz w:val="20"/>
                <w:lang w:val="en-US" w:eastAsia="ko-KR"/>
              </w:rPr>
              <w:t>Resolution</w:t>
            </w:r>
          </w:p>
        </w:tc>
      </w:tr>
      <w:tr w:rsidR="00A21BF5" w:rsidRPr="009522BD" w14:paraId="0A18FCEF" w14:textId="77777777" w:rsidTr="00A003B9">
        <w:trPr>
          <w:trHeight w:val="278"/>
        </w:trPr>
        <w:tc>
          <w:tcPr>
            <w:tcW w:w="661" w:type="dxa"/>
            <w:shd w:val="clear" w:color="auto" w:fill="auto"/>
          </w:tcPr>
          <w:p w14:paraId="191200A2" w14:textId="032F212A" w:rsidR="00A21BF5" w:rsidRPr="00132168" w:rsidRDefault="00A21BF5" w:rsidP="00A21BF5">
            <w:pPr>
              <w:rPr>
                <w:rFonts w:ascii="Arial" w:eastAsia="Times New Roman" w:hAnsi="Arial" w:cs="Arial"/>
                <w:sz w:val="20"/>
                <w:lang w:val="en-US" w:eastAsia="ko-KR"/>
              </w:rPr>
            </w:pPr>
            <w:r w:rsidRPr="00132168">
              <w:rPr>
                <w:rFonts w:ascii="Arial" w:eastAsia="Times New Roman" w:hAnsi="Arial" w:cs="Arial"/>
                <w:sz w:val="20"/>
                <w:lang w:val="en-US" w:eastAsia="ko-KR"/>
              </w:rPr>
              <w:t>8007</w:t>
            </w:r>
          </w:p>
        </w:tc>
        <w:tc>
          <w:tcPr>
            <w:tcW w:w="1217" w:type="dxa"/>
            <w:shd w:val="clear" w:color="auto" w:fill="auto"/>
          </w:tcPr>
          <w:p w14:paraId="62AF021E" w14:textId="48BA4632" w:rsidR="00A21BF5" w:rsidRPr="00132168" w:rsidRDefault="00A21BF5" w:rsidP="00A21BF5">
            <w:pPr>
              <w:rPr>
                <w:rFonts w:ascii="Arial" w:eastAsia="Times New Roman" w:hAnsi="Arial" w:cs="Arial"/>
                <w:sz w:val="20"/>
                <w:lang w:val="en-US" w:eastAsia="ko-KR"/>
              </w:rPr>
            </w:pPr>
            <w:r>
              <w:rPr>
                <w:rFonts w:ascii="Arial" w:hAnsi="Arial" w:cs="Arial"/>
                <w:sz w:val="20"/>
              </w:rPr>
              <w:t>36.3.12.7</w:t>
            </w:r>
          </w:p>
        </w:tc>
        <w:tc>
          <w:tcPr>
            <w:tcW w:w="1161" w:type="dxa"/>
            <w:shd w:val="clear" w:color="auto" w:fill="auto"/>
          </w:tcPr>
          <w:p w14:paraId="6EF12CBC" w14:textId="2D23C781" w:rsidR="00A21BF5" w:rsidRPr="00132168" w:rsidRDefault="00A21BF5" w:rsidP="00A21BF5">
            <w:pPr>
              <w:rPr>
                <w:rFonts w:ascii="Arial" w:eastAsia="Times New Roman" w:hAnsi="Arial" w:cs="Arial"/>
                <w:sz w:val="20"/>
                <w:lang w:val="en-US" w:eastAsia="ko-KR"/>
              </w:rPr>
            </w:pPr>
            <w:r>
              <w:rPr>
                <w:rFonts w:ascii="Arial" w:hAnsi="Arial" w:cs="Arial"/>
                <w:sz w:val="20"/>
              </w:rPr>
              <w:t>410.44</w:t>
            </w:r>
          </w:p>
        </w:tc>
        <w:tc>
          <w:tcPr>
            <w:tcW w:w="1808" w:type="dxa"/>
            <w:shd w:val="clear" w:color="auto" w:fill="auto"/>
          </w:tcPr>
          <w:p w14:paraId="354E2175" w14:textId="50A96373" w:rsidR="00A21BF5" w:rsidRPr="00132168" w:rsidRDefault="00A21BF5" w:rsidP="00A21BF5">
            <w:pPr>
              <w:rPr>
                <w:rFonts w:ascii="Arial" w:eastAsia="Times New Roman" w:hAnsi="Arial" w:cs="Arial"/>
                <w:sz w:val="20"/>
                <w:lang w:val="en-US" w:eastAsia="ko-KR"/>
              </w:rPr>
            </w:pPr>
            <w:r>
              <w:rPr>
                <w:rFonts w:ascii="Arial" w:hAnsi="Arial" w:cs="Arial"/>
                <w:sz w:val="20"/>
              </w:rPr>
              <w:t>TXOP is a single field, but the definition treats it as two separate fields, which is a bit confusing.</w:t>
            </w:r>
            <w:r>
              <w:rPr>
                <w:rFonts w:ascii="Arial" w:hAnsi="Arial" w:cs="Arial"/>
                <w:sz w:val="20"/>
              </w:rPr>
              <w:br/>
              <w:t>Suggesting a different wording.</w:t>
            </w:r>
          </w:p>
        </w:tc>
        <w:tc>
          <w:tcPr>
            <w:tcW w:w="1808" w:type="dxa"/>
            <w:shd w:val="clear" w:color="auto" w:fill="auto"/>
          </w:tcPr>
          <w:p w14:paraId="11665468" w14:textId="0D59067A" w:rsidR="00A21BF5" w:rsidRPr="00132168" w:rsidRDefault="00A21BF5" w:rsidP="00A21BF5">
            <w:pPr>
              <w:rPr>
                <w:rFonts w:ascii="Arial" w:eastAsia="Times New Roman" w:hAnsi="Arial" w:cs="Arial"/>
                <w:sz w:val="20"/>
                <w:lang w:val="en-US" w:eastAsia="ko-KR"/>
              </w:rPr>
            </w:pPr>
            <w:r>
              <w:rPr>
                <w:rFonts w:ascii="Arial" w:hAnsi="Arial" w:cs="Arial"/>
                <w:sz w:val="20"/>
              </w:rPr>
              <w:t>Change the content of the "Description" column on the "TXOP" row in Table 36-28 (P410L44), Table 36-31(P418L39) and Table 36-32(P423L11) as follows:</w:t>
            </w:r>
            <w:r>
              <w:rPr>
                <w:rFonts w:ascii="Arial" w:hAnsi="Arial" w:cs="Arial"/>
                <w:sz w:val="20"/>
              </w:rPr>
              <w:br/>
            </w:r>
            <w:r>
              <w:rPr>
                <w:rFonts w:ascii="Arial" w:hAnsi="Arial" w:cs="Arial"/>
                <w:sz w:val="20"/>
              </w:rPr>
              <w:br/>
            </w:r>
            <w:r>
              <w:rPr>
                <w:rFonts w:ascii="Arial" w:hAnsi="Arial" w:cs="Arial"/>
                <w:sz w:val="20"/>
              </w:rPr>
              <w:br/>
              <w:t>"If the value of the TXVECTOR parameter TXOP_DURATION is UNSPECIFIED, then set to 127.</w:t>
            </w:r>
            <w:r>
              <w:rPr>
                <w:rFonts w:ascii="Arial" w:hAnsi="Arial" w:cs="Arial"/>
                <w:sz w:val="20"/>
              </w:rPr>
              <w:br/>
            </w:r>
            <w:r>
              <w:rPr>
                <w:rFonts w:ascii="Arial" w:hAnsi="Arial" w:cs="Arial"/>
                <w:sz w:val="20"/>
              </w:rPr>
              <w:br/>
              <w:t xml:space="preserve">If the value of the TXVECTOR parameter </w:t>
            </w:r>
            <w:r>
              <w:rPr>
                <w:rFonts w:ascii="Arial" w:hAnsi="Arial" w:cs="Arial"/>
                <w:sz w:val="20"/>
              </w:rPr>
              <w:lastRenderedPageBreak/>
              <w:t>TXOP_DURATION is less than 512, then TXOP = 2 x floor(TXOP_DURATION/8).</w:t>
            </w:r>
            <w:r>
              <w:rPr>
                <w:rFonts w:ascii="Arial" w:hAnsi="Arial" w:cs="Arial"/>
                <w:sz w:val="20"/>
              </w:rPr>
              <w:br/>
            </w:r>
            <w:r>
              <w:rPr>
                <w:rFonts w:ascii="Arial" w:hAnsi="Arial" w:cs="Arial"/>
                <w:sz w:val="20"/>
              </w:rPr>
              <w:br/>
              <w:t>Otherwise, TXOP = 2 x floor((TXOP_DURATION - 512)/128) + 1.</w:t>
            </w:r>
            <w:r>
              <w:rPr>
                <w:rFonts w:ascii="Arial" w:hAnsi="Arial" w:cs="Arial"/>
                <w:sz w:val="20"/>
              </w:rPr>
              <w:br/>
            </w:r>
            <w:r>
              <w:rPr>
                <w:rFonts w:ascii="Arial" w:hAnsi="Arial" w:cs="Arial"/>
                <w:sz w:val="20"/>
              </w:rPr>
              <w:br/>
              <w:t>NOTE - When the TXVECTOR parameter TXOP_DURATION is an integer value,</w:t>
            </w:r>
            <w:r>
              <w:rPr>
                <w:rFonts w:ascii="Arial" w:hAnsi="Arial" w:cs="Arial"/>
                <w:sz w:val="20"/>
              </w:rPr>
              <w:br/>
              <w:t>B13 indicates TXOP length granularity (0 and 1 indicating 8 us and 128 us, respectively).</w:t>
            </w:r>
            <w:r>
              <w:rPr>
                <w:rFonts w:ascii="Arial" w:hAnsi="Arial" w:cs="Arial"/>
                <w:sz w:val="20"/>
              </w:rPr>
              <w:br/>
              <w:t>And B14-B19 indicates the scaled value of the TXOP_DURATION."</w:t>
            </w:r>
          </w:p>
        </w:tc>
        <w:tc>
          <w:tcPr>
            <w:tcW w:w="3150" w:type="dxa"/>
          </w:tcPr>
          <w:p w14:paraId="0D1889C0" w14:textId="2937B66F" w:rsidR="00A21BF5" w:rsidRDefault="00A21BF5" w:rsidP="00A21BF5">
            <w:pPr>
              <w:rPr>
                <w:rFonts w:ascii="Arial" w:eastAsia="Times New Roman" w:hAnsi="Arial" w:cs="Arial"/>
                <w:sz w:val="20"/>
                <w:lang w:val="en-US" w:eastAsia="ko-KR"/>
              </w:rPr>
            </w:pPr>
            <w:r>
              <w:rPr>
                <w:rFonts w:ascii="Arial" w:eastAsia="Times New Roman" w:hAnsi="Arial" w:cs="Arial"/>
                <w:sz w:val="20"/>
                <w:lang w:val="en-US" w:eastAsia="ko-KR"/>
              </w:rPr>
              <w:lastRenderedPageBreak/>
              <w:t>Revised.</w:t>
            </w:r>
          </w:p>
          <w:p w14:paraId="1949604F" w14:textId="476C4EFD" w:rsidR="00E0421A" w:rsidRDefault="003514CD" w:rsidP="00A21BF5">
            <w:pPr>
              <w:rPr>
                <w:rFonts w:ascii="Arial" w:eastAsia="Times New Roman" w:hAnsi="Arial" w:cs="Arial"/>
                <w:sz w:val="20"/>
                <w:lang w:val="en-US" w:eastAsia="ko-KR"/>
              </w:rPr>
            </w:pPr>
            <w:r>
              <w:rPr>
                <w:rFonts w:ascii="Arial" w:eastAsia="Times New Roman" w:hAnsi="Arial" w:cs="Arial"/>
                <w:sz w:val="20"/>
                <w:lang w:val="en-US" w:eastAsia="ko-KR"/>
              </w:rPr>
              <w:t>Agree that the wording could be improved</w:t>
            </w:r>
            <w:r w:rsidR="00BB7133">
              <w:rPr>
                <w:rFonts w:ascii="Arial" w:eastAsia="Times New Roman" w:hAnsi="Arial" w:cs="Arial"/>
                <w:sz w:val="20"/>
                <w:lang w:val="en-US" w:eastAsia="ko-KR"/>
              </w:rPr>
              <w:t xml:space="preserve">, and the </w:t>
            </w:r>
            <w:proofErr w:type="spellStart"/>
            <w:r w:rsidR="00BB7133">
              <w:rPr>
                <w:rFonts w:ascii="Arial" w:eastAsia="Times New Roman" w:hAnsi="Arial" w:cs="Arial"/>
                <w:sz w:val="20"/>
                <w:lang w:val="en-US" w:eastAsia="ko-KR"/>
              </w:rPr>
              <w:t>fomula</w:t>
            </w:r>
            <w:r w:rsidR="00AB5545">
              <w:rPr>
                <w:rFonts w:ascii="Arial" w:eastAsia="Times New Roman" w:hAnsi="Arial" w:cs="Arial"/>
                <w:sz w:val="20"/>
                <w:lang w:val="en-US" w:eastAsia="ko-KR"/>
              </w:rPr>
              <w:t>s</w:t>
            </w:r>
            <w:proofErr w:type="spellEnd"/>
            <w:r w:rsidR="00BB7133">
              <w:rPr>
                <w:rFonts w:ascii="Arial" w:eastAsia="Times New Roman" w:hAnsi="Arial" w:cs="Arial"/>
                <w:sz w:val="20"/>
                <w:lang w:val="en-US" w:eastAsia="ko-KR"/>
              </w:rPr>
              <w:t xml:space="preserve"> need </w:t>
            </w:r>
            <w:r w:rsidR="002C76B0">
              <w:rPr>
                <w:rFonts w:ascii="Arial" w:eastAsia="Times New Roman" w:hAnsi="Arial" w:cs="Arial"/>
                <w:sz w:val="20"/>
                <w:lang w:val="en-US" w:eastAsia="ko-KR"/>
              </w:rPr>
              <w:t xml:space="preserve">to </w:t>
            </w:r>
            <w:r w:rsidR="00BB7133">
              <w:rPr>
                <w:rFonts w:ascii="Arial" w:eastAsia="Times New Roman" w:hAnsi="Arial" w:cs="Arial"/>
                <w:sz w:val="20"/>
                <w:lang w:val="en-US" w:eastAsia="ko-KR"/>
              </w:rPr>
              <w:t xml:space="preserve">be changed </w:t>
            </w:r>
            <w:r w:rsidR="00946512">
              <w:rPr>
                <w:rFonts w:ascii="Arial" w:eastAsia="Times New Roman" w:hAnsi="Arial" w:cs="Arial"/>
                <w:sz w:val="20"/>
                <w:lang w:val="en-US" w:eastAsia="ko-KR"/>
              </w:rPr>
              <w:t>as in the proposed change according to resolution to CID 7988.</w:t>
            </w:r>
          </w:p>
          <w:p w14:paraId="3D5AD901" w14:textId="77777777" w:rsidR="00E0421A" w:rsidRDefault="00E0421A" w:rsidP="00A21BF5">
            <w:pPr>
              <w:rPr>
                <w:rFonts w:ascii="Arial" w:eastAsia="Times New Roman" w:hAnsi="Arial" w:cs="Arial"/>
                <w:sz w:val="20"/>
                <w:lang w:val="en-US" w:eastAsia="ko-KR"/>
              </w:rPr>
            </w:pPr>
          </w:p>
          <w:p w14:paraId="595E79A5" w14:textId="70F9B769" w:rsidR="003514CD" w:rsidRDefault="00B95940" w:rsidP="00A21BF5">
            <w:pPr>
              <w:rPr>
                <w:rFonts w:ascii="Arial" w:eastAsia="Times New Roman" w:hAnsi="Arial" w:cs="Arial"/>
                <w:sz w:val="20"/>
                <w:lang w:val="en-US" w:eastAsia="ko-KR"/>
              </w:rPr>
            </w:pPr>
            <w:r>
              <w:rPr>
                <w:rFonts w:ascii="Arial" w:eastAsia="Times New Roman" w:hAnsi="Arial" w:cs="Arial"/>
                <w:sz w:val="20"/>
                <w:lang w:val="en-US" w:eastAsia="ko-KR"/>
              </w:rPr>
              <w:t xml:space="preserve">For the TXOP subfield in the U-SIG field in an EHT MU PPDU (Table 36-28) and </w:t>
            </w:r>
            <w:r w:rsidR="00E0421A">
              <w:rPr>
                <w:rFonts w:ascii="Arial" w:eastAsia="Times New Roman" w:hAnsi="Arial" w:cs="Arial"/>
                <w:sz w:val="20"/>
                <w:lang w:val="en-US" w:eastAsia="ko-KR"/>
              </w:rPr>
              <w:t>that in an EHT TB PPDU (</w:t>
            </w:r>
            <w:r>
              <w:rPr>
                <w:rFonts w:ascii="Arial" w:eastAsia="Times New Roman" w:hAnsi="Arial" w:cs="Arial"/>
                <w:sz w:val="20"/>
                <w:lang w:val="en-US" w:eastAsia="ko-KR"/>
              </w:rPr>
              <w:t>Table 36-31</w:t>
            </w:r>
            <w:r w:rsidR="00E0421A">
              <w:rPr>
                <w:rFonts w:ascii="Arial" w:eastAsia="Times New Roman" w:hAnsi="Arial" w:cs="Arial"/>
                <w:sz w:val="20"/>
                <w:lang w:val="en-US" w:eastAsia="ko-KR"/>
              </w:rPr>
              <w:t>)</w:t>
            </w:r>
            <w:r>
              <w:rPr>
                <w:rFonts w:ascii="Arial" w:eastAsia="Times New Roman" w:hAnsi="Arial" w:cs="Arial"/>
                <w:sz w:val="20"/>
                <w:lang w:val="en-US" w:eastAsia="ko-KR"/>
              </w:rPr>
              <w:t xml:space="preserve">, </w:t>
            </w:r>
            <w:r w:rsidR="00E0421A">
              <w:rPr>
                <w:rFonts w:ascii="Arial" w:eastAsia="Times New Roman" w:hAnsi="Arial" w:cs="Arial"/>
                <w:sz w:val="20"/>
                <w:lang w:val="en-US" w:eastAsia="ko-KR"/>
              </w:rPr>
              <w:t>r</w:t>
            </w:r>
            <w:r w:rsidR="004C202E">
              <w:rPr>
                <w:rFonts w:ascii="Arial" w:eastAsia="Times New Roman" w:hAnsi="Arial" w:cs="Arial"/>
                <w:sz w:val="20"/>
                <w:lang w:val="en-US" w:eastAsia="ko-KR"/>
              </w:rPr>
              <w:t xml:space="preserve">evise </w:t>
            </w:r>
            <w:r w:rsidR="005454D0">
              <w:rPr>
                <w:rFonts w:ascii="Arial" w:eastAsia="Times New Roman" w:hAnsi="Arial" w:cs="Arial"/>
                <w:sz w:val="20"/>
                <w:lang w:val="en-US" w:eastAsia="ko-KR"/>
              </w:rPr>
              <w:t xml:space="preserve">according to </w:t>
            </w:r>
            <w:r w:rsidR="004C202E">
              <w:rPr>
                <w:rFonts w:ascii="Arial" w:eastAsia="Times New Roman" w:hAnsi="Arial" w:cs="Arial"/>
                <w:sz w:val="20"/>
                <w:lang w:val="en-US" w:eastAsia="ko-KR"/>
              </w:rPr>
              <w:t xml:space="preserve">the proposed change </w:t>
            </w:r>
            <w:r w:rsidR="00C050AD">
              <w:rPr>
                <w:rFonts w:ascii="Arial" w:eastAsia="Times New Roman" w:hAnsi="Arial" w:cs="Arial"/>
                <w:sz w:val="20"/>
                <w:lang w:val="en-US" w:eastAsia="ko-KR"/>
              </w:rPr>
              <w:t xml:space="preserve">with minor revision in wording. </w:t>
            </w:r>
            <w:r w:rsidR="00607CF0">
              <w:rPr>
                <w:rFonts w:ascii="Arial" w:eastAsia="Times New Roman" w:hAnsi="Arial" w:cs="Arial"/>
                <w:sz w:val="20"/>
                <w:lang w:val="en-US" w:eastAsia="ko-KR"/>
              </w:rPr>
              <w:t xml:space="preserve">Remove the NOTE which may be confusing. In fact, </w:t>
            </w:r>
            <w:r w:rsidR="00F146EC">
              <w:rPr>
                <w:rFonts w:ascii="Arial" w:eastAsia="Times New Roman" w:hAnsi="Arial" w:cs="Arial"/>
                <w:sz w:val="20"/>
                <w:lang w:val="en-US" w:eastAsia="ko-KR"/>
              </w:rPr>
              <w:t>the entire 7-bit TXOP subfield</w:t>
            </w:r>
            <w:r w:rsidR="00D00429">
              <w:rPr>
                <w:rFonts w:ascii="Arial" w:eastAsia="Times New Roman" w:hAnsi="Arial" w:cs="Arial"/>
                <w:sz w:val="20"/>
                <w:lang w:val="en-US" w:eastAsia="ko-KR"/>
              </w:rPr>
              <w:t xml:space="preserve">, instead of B14-B19, </w:t>
            </w:r>
            <w:r w:rsidR="00F146EC">
              <w:rPr>
                <w:rFonts w:ascii="Arial" w:eastAsia="Times New Roman" w:hAnsi="Arial" w:cs="Arial"/>
                <w:sz w:val="20"/>
                <w:lang w:val="en-US" w:eastAsia="ko-KR"/>
              </w:rPr>
              <w:t>is a scaled version of the TXOP_DURATION</w:t>
            </w:r>
            <w:r w:rsidR="00D00429">
              <w:rPr>
                <w:rFonts w:ascii="Arial" w:eastAsia="Times New Roman" w:hAnsi="Arial" w:cs="Arial"/>
                <w:sz w:val="20"/>
                <w:lang w:val="en-US" w:eastAsia="ko-KR"/>
              </w:rPr>
              <w:t>.</w:t>
            </w:r>
            <w:r w:rsidR="00F146EC">
              <w:rPr>
                <w:rFonts w:ascii="Arial" w:eastAsia="Times New Roman" w:hAnsi="Arial" w:cs="Arial"/>
                <w:sz w:val="20"/>
                <w:lang w:val="en-US" w:eastAsia="ko-KR"/>
              </w:rPr>
              <w:t xml:space="preserve"> </w:t>
            </w:r>
          </w:p>
          <w:p w14:paraId="01208B89" w14:textId="5895AA82" w:rsidR="00E0421A" w:rsidRDefault="00E0421A" w:rsidP="00A21BF5">
            <w:pPr>
              <w:rPr>
                <w:rFonts w:ascii="Arial" w:eastAsia="Times New Roman" w:hAnsi="Arial" w:cs="Arial"/>
                <w:sz w:val="20"/>
                <w:lang w:val="en-US" w:eastAsia="ko-KR"/>
              </w:rPr>
            </w:pPr>
          </w:p>
          <w:p w14:paraId="00BB2FB9" w14:textId="2646EE9D" w:rsidR="00E0421A" w:rsidRDefault="00E0421A" w:rsidP="00A21BF5">
            <w:pPr>
              <w:rPr>
                <w:rFonts w:ascii="Arial" w:eastAsia="Times New Roman" w:hAnsi="Arial" w:cs="Arial"/>
                <w:sz w:val="20"/>
                <w:lang w:val="en-US" w:eastAsia="ko-KR"/>
              </w:rPr>
            </w:pPr>
            <w:r>
              <w:rPr>
                <w:rFonts w:ascii="Arial" w:eastAsia="Times New Roman" w:hAnsi="Arial" w:cs="Arial"/>
                <w:sz w:val="20"/>
                <w:lang w:val="en-US" w:eastAsia="ko-KR"/>
              </w:rPr>
              <w:t>For the TXOP subfield in the U-SIG field in an E</w:t>
            </w:r>
            <w:r w:rsidR="008C1B3B">
              <w:rPr>
                <w:rFonts w:ascii="Arial" w:eastAsia="Times New Roman" w:hAnsi="Arial" w:cs="Arial"/>
                <w:sz w:val="20"/>
                <w:lang w:val="en-US" w:eastAsia="ko-KR"/>
              </w:rPr>
              <w:t xml:space="preserve">R preamble (Table 36-32), </w:t>
            </w:r>
            <w:r w:rsidR="00EE2112">
              <w:rPr>
                <w:rFonts w:ascii="Arial" w:eastAsia="Times New Roman" w:hAnsi="Arial" w:cs="Arial"/>
                <w:sz w:val="20"/>
                <w:lang w:val="en-US" w:eastAsia="ko-KR"/>
              </w:rPr>
              <w:t>note that</w:t>
            </w:r>
            <w:r w:rsidR="008C1B3B">
              <w:rPr>
                <w:rFonts w:ascii="Arial" w:eastAsia="Times New Roman" w:hAnsi="Arial" w:cs="Arial"/>
                <w:sz w:val="20"/>
                <w:lang w:val="en-US" w:eastAsia="ko-KR"/>
              </w:rPr>
              <w:t xml:space="preserve"> the TX</w:t>
            </w:r>
            <w:r w:rsidR="00E44DBD" w:rsidRPr="00E44DBD">
              <w:rPr>
                <w:rFonts w:ascii="Arial" w:eastAsia="Times New Roman" w:hAnsi="Arial" w:cs="Arial"/>
                <w:sz w:val="20"/>
                <w:lang w:val="en-US" w:eastAsia="ko-KR"/>
              </w:rPr>
              <w:t xml:space="preserve">VECTOR parameter </w:t>
            </w:r>
            <w:r w:rsidR="00E44DBD" w:rsidRPr="00E44DBD">
              <w:rPr>
                <w:rFonts w:ascii="Arial" w:eastAsia="Times New Roman" w:hAnsi="Arial" w:cs="Arial"/>
                <w:sz w:val="20"/>
                <w:lang w:val="en-US" w:eastAsia="ko-KR"/>
              </w:rPr>
              <w:lastRenderedPageBreak/>
              <w:t>TXOP_DURATION</w:t>
            </w:r>
            <w:r w:rsidR="00E44DBD">
              <w:rPr>
                <w:rFonts w:ascii="Arial" w:eastAsia="Times New Roman" w:hAnsi="Arial" w:cs="Arial"/>
                <w:sz w:val="20"/>
                <w:lang w:val="en-US" w:eastAsia="ko-KR"/>
              </w:rPr>
              <w:t xml:space="preserve"> is not defined (because the corresponding FORMAT is not defined)</w:t>
            </w:r>
            <w:r w:rsidR="00EE2112">
              <w:rPr>
                <w:rFonts w:ascii="Arial" w:eastAsia="Times New Roman" w:hAnsi="Arial" w:cs="Arial"/>
                <w:sz w:val="20"/>
                <w:lang w:val="en-US" w:eastAsia="ko-KR"/>
              </w:rPr>
              <w:t xml:space="preserve">. </w:t>
            </w:r>
            <w:r w:rsidR="003565EA">
              <w:rPr>
                <w:rFonts w:ascii="Arial" w:eastAsia="Times New Roman" w:hAnsi="Arial" w:cs="Arial"/>
                <w:sz w:val="20"/>
                <w:lang w:val="en-US" w:eastAsia="ko-KR"/>
              </w:rPr>
              <w:t>How the TXOP subfield is being set according to the TXVECTOR parameter TX</w:t>
            </w:r>
            <w:r w:rsidR="00905B09">
              <w:rPr>
                <w:rFonts w:ascii="Arial" w:eastAsia="Times New Roman" w:hAnsi="Arial" w:cs="Arial"/>
                <w:sz w:val="20"/>
                <w:lang w:val="en-US" w:eastAsia="ko-KR"/>
              </w:rPr>
              <w:t xml:space="preserve">OP_DURATION and how to derive the TXOP duration info from the TXOP subfield </w:t>
            </w:r>
            <w:r w:rsidR="00DF7042">
              <w:rPr>
                <w:rFonts w:ascii="Arial" w:eastAsia="Times New Roman" w:hAnsi="Arial" w:cs="Arial"/>
                <w:sz w:val="20"/>
                <w:lang w:val="en-US" w:eastAsia="ko-KR"/>
              </w:rPr>
              <w:t xml:space="preserve">may </w:t>
            </w:r>
            <w:r w:rsidR="00C21E5D">
              <w:rPr>
                <w:rFonts w:ascii="Arial" w:eastAsia="Times New Roman" w:hAnsi="Arial" w:cs="Arial"/>
                <w:sz w:val="20"/>
                <w:lang w:val="en-US" w:eastAsia="ko-KR"/>
              </w:rPr>
              <w:t>depend on the FORMAT</w:t>
            </w:r>
            <w:r w:rsidR="00DF7042">
              <w:rPr>
                <w:rFonts w:ascii="Arial" w:eastAsia="Times New Roman" w:hAnsi="Arial" w:cs="Arial"/>
                <w:sz w:val="20"/>
                <w:lang w:val="en-US" w:eastAsia="ko-KR"/>
              </w:rPr>
              <w:t xml:space="preserve"> and is undefined.</w:t>
            </w:r>
            <w:r w:rsidR="00722962">
              <w:rPr>
                <w:rFonts w:ascii="Arial" w:eastAsia="Times New Roman" w:hAnsi="Arial" w:cs="Arial"/>
                <w:sz w:val="20"/>
                <w:lang w:val="en-US" w:eastAsia="ko-KR"/>
              </w:rPr>
              <w:t xml:space="preserve"> </w:t>
            </w:r>
            <w:r w:rsidR="00AF3ADE">
              <w:rPr>
                <w:rFonts w:ascii="Arial" w:eastAsia="Times New Roman" w:hAnsi="Arial" w:cs="Arial"/>
                <w:sz w:val="20"/>
                <w:lang w:val="en-US" w:eastAsia="ko-KR"/>
              </w:rPr>
              <w:t xml:space="preserve">For simplicity, </w:t>
            </w:r>
            <w:r w:rsidR="00722962">
              <w:rPr>
                <w:rFonts w:ascii="Arial" w:eastAsia="Times New Roman" w:hAnsi="Arial" w:cs="Arial"/>
                <w:sz w:val="20"/>
                <w:lang w:val="en-US" w:eastAsia="ko-KR"/>
              </w:rPr>
              <w:t>in Table 36-32</w:t>
            </w:r>
            <w:r w:rsidR="009670F7">
              <w:rPr>
                <w:rFonts w:ascii="Arial" w:eastAsia="Times New Roman" w:hAnsi="Arial" w:cs="Arial"/>
                <w:sz w:val="20"/>
                <w:lang w:val="en-US" w:eastAsia="ko-KR"/>
              </w:rPr>
              <w:t>, simply set this subfield to 127</w:t>
            </w:r>
            <w:r w:rsidR="00C80C67">
              <w:rPr>
                <w:rFonts w:ascii="Arial" w:eastAsia="Times New Roman" w:hAnsi="Arial" w:cs="Arial"/>
                <w:sz w:val="20"/>
                <w:lang w:val="en-US" w:eastAsia="ko-KR"/>
              </w:rPr>
              <w:t xml:space="preserve"> to indicate </w:t>
            </w:r>
            <w:r w:rsidR="007124A4">
              <w:rPr>
                <w:rFonts w:ascii="Arial" w:eastAsia="Times New Roman" w:hAnsi="Arial" w:cs="Arial"/>
                <w:sz w:val="20"/>
                <w:lang w:val="en-US" w:eastAsia="ko-KR"/>
              </w:rPr>
              <w:t>absence of</w:t>
            </w:r>
            <w:r w:rsidR="00C80C67">
              <w:rPr>
                <w:rFonts w:ascii="Arial" w:eastAsia="Times New Roman" w:hAnsi="Arial" w:cs="Arial"/>
                <w:sz w:val="20"/>
                <w:lang w:val="en-US" w:eastAsia="ko-KR"/>
              </w:rPr>
              <w:t xml:space="preserve"> duration information.</w:t>
            </w:r>
            <w:r w:rsidR="009670F7">
              <w:rPr>
                <w:rFonts w:ascii="Arial" w:eastAsia="Times New Roman" w:hAnsi="Arial" w:cs="Arial"/>
                <w:sz w:val="20"/>
                <w:lang w:val="en-US" w:eastAsia="ko-KR"/>
              </w:rPr>
              <w:t xml:space="preserve"> </w:t>
            </w:r>
            <w:r w:rsidR="00722962">
              <w:rPr>
                <w:rFonts w:ascii="Arial" w:eastAsia="Times New Roman" w:hAnsi="Arial" w:cs="Arial"/>
                <w:sz w:val="20"/>
                <w:lang w:val="en-US" w:eastAsia="ko-KR"/>
              </w:rPr>
              <w:t xml:space="preserve"> </w:t>
            </w:r>
          </w:p>
          <w:p w14:paraId="403CA972" w14:textId="77777777" w:rsidR="00A21BF5" w:rsidRDefault="00A21BF5" w:rsidP="00A21BF5">
            <w:pPr>
              <w:rPr>
                <w:rFonts w:ascii="Arial" w:eastAsia="Times New Roman" w:hAnsi="Arial" w:cs="Arial"/>
                <w:sz w:val="20"/>
                <w:lang w:val="en-US" w:eastAsia="ko-KR"/>
              </w:rPr>
            </w:pPr>
          </w:p>
          <w:p w14:paraId="723D53F4" w14:textId="6D8D89C5" w:rsidR="00A21BF5" w:rsidRPr="001D296D" w:rsidRDefault="00A21BF5" w:rsidP="00A21BF5">
            <w:pPr>
              <w:rPr>
                <w:rFonts w:ascii="Arial" w:hAnsi="Arial" w:cs="Arial"/>
                <w:i/>
                <w:iCs/>
                <w:sz w:val="20"/>
                <w:highlight w:val="yellow"/>
              </w:rPr>
            </w:pPr>
            <w:proofErr w:type="spellStart"/>
            <w:r w:rsidRPr="001D296D">
              <w:rPr>
                <w:rFonts w:ascii="Arial" w:hAnsi="Arial" w:cs="Arial"/>
                <w:i/>
                <w:iCs/>
                <w:sz w:val="20"/>
                <w:highlight w:val="yellow"/>
              </w:rPr>
              <w:t>Tgbe</w:t>
            </w:r>
            <w:proofErr w:type="spellEnd"/>
            <w:r w:rsidRPr="001D296D">
              <w:rPr>
                <w:rFonts w:ascii="Arial" w:hAnsi="Arial" w:cs="Arial"/>
                <w:i/>
                <w:iCs/>
                <w:sz w:val="20"/>
                <w:highlight w:val="yellow"/>
              </w:rPr>
              <w:t xml:space="preserve"> Editor: Please make changes for CID </w:t>
            </w:r>
            <w:r w:rsidR="00801876">
              <w:rPr>
                <w:rFonts w:ascii="Arial" w:hAnsi="Arial" w:cs="Arial"/>
                <w:i/>
                <w:iCs/>
                <w:sz w:val="20"/>
                <w:highlight w:val="yellow"/>
              </w:rPr>
              <w:t>8007</w:t>
            </w:r>
            <w:r w:rsidRPr="001D296D">
              <w:rPr>
                <w:rFonts w:ascii="Arial" w:hAnsi="Arial" w:cs="Arial"/>
                <w:i/>
                <w:iCs/>
                <w:sz w:val="20"/>
                <w:highlight w:val="yellow"/>
              </w:rPr>
              <w:t xml:space="preserve"> as shown in the following document</w:t>
            </w:r>
          </w:p>
          <w:p w14:paraId="35CA9F44" w14:textId="77777777" w:rsidR="00A21BF5" w:rsidRPr="001D296D" w:rsidRDefault="00A21BF5" w:rsidP="00A21BF5">
            <w:pPr>
              <w:rPr>
                <w:rFonts w:ascii="Arial" w:hAnsi="Arial" w:cs="Arial"/>
                <w:i/>
                <w:iCs/>
                <w:sz w:val="20"/>
                <w:highlight w:val="yellow"/>
              </w:rPr>
            </w:pPr>
          </w:p>
          <w:p w14:paraId="1DC0D786" w14:textId="394CD5A3" w:rsidR="00A21BF5" w:rsidRPr="00132168" w:rsidRDefault="00B42006" w:rsidP="00A21BF5">
            <w:pPr>
              <w:rPr>
                <w:rFonts w:ascii="Arial" w:eastAsia="Times New Roman" w:hAnsi="Arial" w:cs="Arial"/>
                <w:sz w:val="20"/>
                <w:lang w:val="en-US" w:eastAsia="ko-KR"/>
              </w:rPr>
            </w:pPr>
            <w:hyperlink r:id="rId11" w:history="1">
              <w:r w:rsidR="00A21BF5" w:rsidRPr="00B77FC1">
                <w:rPr>
                  <w:rStyle w:val="Hyperlink"/>
                  <w:rFonts w:ascii="Arial" w:hAnsi="Arial" w:cs="Arial"/>
                  <w:i/>
                  <w:iCs/>
                  <w:sz w:val="20"/>
                  <w:highlight w:val="yellow"/>
                </w:rPr>
                <w:t>https://mentor.ieee.org/802.11/dcn/22/11-22-0307-00-00be-cc36-comment-resolution-on-u-sig-part-6.docx</w:t>
              </w:r>
            </w:hyperlink>
          </w:p>
        </w:tc>
      </w:tr>
      <w:tr w:rsidR="00A21BF5" w:rsidRPr="001D296D" w14:paraId="11B61293" w14:textId="77777777" w:rsidTr="00A003B9">
        <w:trPr>
          <w:trHeight w:val="278"/>
        </w:trPr>
        <w:tc>
          <w:tcPr>
            <w:tcW w:w="661" w:type="dxa"/>
            <w:shd w:val="clear" w:color="auto" w:fill="auto"/>
          </w:tcPr>
          <w:p w14:paraId="7DB396B5" w14:textId="6FC00BA1" w:rsidR="00A21BF5" w:rsidRPr="00DC4FB7" w:rsidRDefault="00A21BF5" w:rsidP="00A21BF5">
            <w:pPr>
              <w:rPr>
                <w:rFonts w:ascii="Arial" w:hAnsi="Arial" w:cs="Arial"/>
                <w:sz w:val="20"/>
                <w:lang w:val="en-US" w:eastAsia="zh-CN"/>
              </w:rPr>
            </w:pPr>
            <w:r>
              <w:rPr>
                <w:rFonts w:ascii="Arial" w:hAnsi="Arial" w:cs="Arial"/>
                <w:sz w:val="20"/>
                <w:lang w:val="en-US" w:eastAsia="zh-CN"/>
              </w:rPr>
              <w:lastRenderedPageBreak/>
              <w:t>4602</w:t>
            </w:r>
          </w:p>
        </w:tc>
        <w:tc>
          <w:tcPr>
            <w:tcW w:w="1217" w:type="dxa"/>
            <w:shd w:val="clear" w:color="auto" w:fill="auto"/>
          </w:tcPr>
          <w:p w14:paraId="6DA990C4" w14:textId="06E24AEE" w:rsidR="00A21BF5" w:rsidRPr="001D296D" w:rsidRDefault="00A21BF5" w:rsidP="00A21BF5">
            <w:pPr>
              <w:rPr>
                <w:rFonts w:ascii="Arial" w:hAnsi="Arial" w:cs="Arial"/>
                <w:sz w:val="20"/>
                <w:lang w:val="en-US"/>
              </w:rPr>
            </w:pPr>
            <w:r>
              <w:rPr>
                <w:rFonts w:ascii="Arial" w:hAnsi="Arial" w:cs="Arial"/>
                <w:sz w:val="20"/>
              </w:rPr>
              <w:t>36.3.12.7</w:t>
            </w:r>
          </w:p>
        </w:tc>
        <w:tc>
          <w:tcPr>
            <w:tcW w:w="1161" w:type="dxa"/>
            <w:shd w:val="clear" w:color="auto" w:fill="auto"/>
          </w:tcPr>
          <w:p w14:paraId="1D23A884" w14:textId="32613B11" w:rsidR="00A21BF5" w:rsidRPr="001D296D" w:rsidRDefault="00A21BF5" w:rsidP="00A21BF5">
            <w:pPr>
              <w:rPr>
                <w:rFonts w:ascii="Arial" w:hAnsi="Arial" w:cs="Arial"/>
                <w:sz w:val="20"/>
                <w:lang w:val="en-US"/>
              </w:rPr>
            </w:pPr>
            <w:r>
              <w:rPr>
                <w:rFonts w:ascii="Arial" w:hAnsi="Arial" w:cs="Arial"/>
                <w:sz w:val="20"/>
              </w:rPr>
              <w:t>410.52</w:t>
            </w:r>
          </w:p>
        </w:tc>
        <w:tc>
          <w:tcPr>
            <w:tcW w:w="1808" w:type="dxa"/>
            <w:shd w:val="clear" w:color="auto" w:fill="auto"/>
          </w:tcPr>
          <w:p w14:paraId="7C04866C" w14:textId="5723D444" w:rsidR="00A21BF5" w:rsidRPr="001D296D" w:rsidRDefault="00A21BF5" w:rsidP="00A21BF5">
            <w:pPr>
              <w:rPr>
                <w:rFonts w:ascii="Arial" w:hAnsi="Arial" w:cs="Arial"/>
                <w:sz w:val="20"/>
              </w:rPr>
            </w:pPr>
            <w:r>
              <w:rPr>
                <w:rFonts w:ascii="Arial" w:hAnsi="Arial" w:cs="Arial"/>
                <w:sz w:val="20"/>
              </w:rPr>
              <w:t xml:space="preserve">If individual bits within a field need to be identified, then that's a sure sign that something is wrong. Here we have a field that clearly has the form of a </w:t>
            </w:r>
            <w:proofErr w:type="gramStart"/>
            <w:r>
              <w:rPr>
                <w:rFonts w:ascii="Arial" w:hAnsi="Arial" w:cs="Arial"/>
                <w:sz w:val="20"/>
              </w:rPr>
              <w:t>floating point</w:t>
            </w:r>
            <w:proofErr w:type="gramEnd"/>
            <w:r>
              <w:rPr>
                <w:rFonts w:ascii="Arial" w:hAnsi="Arial" w:cs="Arial"/>
                <w:sz w:val="20"/>
              </w:rPr>
              <w:t xml:space="preserve"> number in units of 8us with a special "</w:t>
            </w:r>
            <w:proofErr w:type="spellStart"/>
            <w:r>
              <w:rPr>
                <w:rFonts w:ascii="Arial" w:hAnsi="Arial" w:cs="Arial"/>
                <w:sz w:val="20"/>
              </w:rPr>
              <w:t>NaN</w:t>
            </w:r>
            <w:proofErr w:type="spellEnd"/>
            <w:r>
              <w:rPr>
                <w:rFonts w:ascii="Arial" w:hAnsi="Arial" w:cs="Arial"/>
                <w:sz w:val="20"/>
              </w:rPr>
              <w:t>" value and otherwise a 1 bit exponent (base 32), and a 6 bit mantissa.</w:t>
            </w:r>
          </w:p>
        </w:tc>
        <w:tc>
          <w:tcPr>
            <w:tcW w:w="1808" w:type="dxa"/>
            <w:shd w:val="clear" w:color="auto" w:fill="auto"/>
          </w:tcPr>
          <w:p w14:paraId="54A5DF75" w14:textId="14930D6C" w:rsidR="00A21BF5" w:rsidRPr="001D296D" w:rsidRDefault="00A21BF5" w:rsidP="00A21BF5">
            <w:pPr>
              <w:rPr>
                <w:rFonts w:ascii="Arial" w:hAnsi="Arial" w:cs="Arial"/>
                <w:sz w:val="20"/>
              </w:rPr>
            </w:pPr>
            <w:r>
              <w:rPr>
                <w:rFonts w:ascii="Arial" w:hAnsi="Arial" w:cs="Arial"/>
                <w:sz w:val="20"/>
              </w:rPr>
              <w:t xml:space="preserve">Split TXOP into a 1bit and a </w:t>
            </w:r>
            <w:proofErr w:type="gramStart"/>
            <w:r>
              <w:rPr>
                <w:rFonts w:ascii="Arial" w:hAnsi="Arial" w:cs="Arial"/>
                <w:sz w:val="20"/>
              </w:rPr>
              <w:t>6 bit</w:t>
            </w:r>
            <w:proofErr w:type="gramEnd"/>
            <w:r>
              <w:rPr>
                <w:rFonts w:ascii="Arial" w:hAnsi="Arial" w:cs="Arial"/>
                <w:sz w:val="20"/>
              </w:rPr>
              <w:t xml:space="preserve"> field with suitable names (e.g. TXOP_EXPONENT_BASE32 and TXOP_MANTISSA). In the RHS  column, keep the two rows merged, and try:</w:t>
            </w:r>
            <w:r>
              <w:rPr>
                <w:rFonts w:ascii="Arial" w:hAnsi="Arial" w:cs="Arial"/>
                <w:sz w:val="20"/>
              </w:rPr>
              <w:br/>
              <w:t xml:space="preserve">TXOP_EXPONENT_BASE32 is set to 1 and TXOP_MANTISSA is set to 63 to indicate no duration information if the TXVECTOR parameter TXOP_DURATION is UNSPECIFIED; otherwise indicate duration information for </w:t>
            </w:r>
            <w:r>
              <w:rPr>
                <w:rFonts w:ascii="Arial" w:hAnsi="Arial" w:cs="Arial"/>
                <w:sz w:val="20"/>
              </w:rPr>
              <w:lastRenderedPageBreak/>
              <w:t>NAV setting and protection of the TXOP as a floating point number with a 1-bit base-32 exponent and a 6-bit mantissa, in units of 8 µs, as follows:</w:t>
            </w:r>
            <w:r>
              <w:rPr>
                <w:rFonts w:ascii="Arial" w:hAnsi="Arial" w:cs="Arial"/>
                <w:sz w:val="20"/>
              </w:rPr>
              <w:br/>
              <w:t>If the TXVECTOR parameter TXOP_DURATION is less than 512, then</w:t>
            </w:r>
            <w:r>
              <w:rPr>
                <w:rFonts w:ascii="Arial" w:hAnsi="Arial" w:cs="Arial"/>
                <w:sz w:val="20"/>
              </w:rPr>
              <w:br/>
              <w:t>TXOP_EXPONENT_BASE32 is set to 0 and TXOP_MANTISSA is set to floor(TXOP_DURATION/8).</w:t>
            </w:r>
            <w:r>
              <w:rPr>
                <w:rFonts w:ascii="Arial" w:hAnsi="Arial" w:cs="Arial"/>
                <w:sz w:val="20"/>
              </w:rPr>
              <w:br/>
              <w:t>Otherwise, TXOP_EXPONENT_BASE32 is set to 1 and TXOP_MANTISSA is set to floor((TXOP_DURATION-</w:t>
            </w:r>
            <w:r>
              <w:rPr>
                <w:rFonts w:ascii="Arial" w:hAnsi="Arial" w:cs="Arial"/>
                <w:sz w:val="20"/>
              </w:rPr>
              <w:br/>
              <w:t>32*8)/(32*8)).</w:t>
            </w:r>
            <w:r>
              <w:rPr>
                <w:rFonts w:ascii="Arial" w:hAnsi="Arial" w:cs="Arial"/>
                <w:sz w:val="20"/>
              </w:rPr>
              <w:br/>
              <w:t>NOTE--If TXOP_EXPONENT_BASE32 and TXOP_MANTISSA are not set to 1 and 63 respectively, then the indicated TXOP duration equals TXOP_MANTISSA * 32**TXOP_EXPONENT_BASE32 * 8 µs.</w:t>
            </w:r>
            <w:r>
              <w:rPr>
                <w:rFonts w:ascii="Arial" w:hAnsi="Arial" w:cs="Arial"/>
                <w:sz w:val="20"/>
              </w:rPr>
              <w:br/>
              <w:t>Ditto P418L39 and P423L11</w:t>
            </w:r>
          </w:p>
        </w:tc>
        <w:tc>
          <w:tcPr>
            <w:tcW w:w="3150" w:type="dxa"/>
          </w:tcPr>
          <w:p w14:paraId="3B2539B2" w14:textId="77777777" w:rsidR="00A21BF5" w:rsidRDefault="001E7E12" w:rsidP="00A21BF5">
            <w:pPr>
              <w:rPr>
                <w:rFonts w:ascii="Arial" w:hAnsi="Arial" w:cs="Arial"/>
                <w:sz w:val="20"/>
              </w:rPr>
            </w:pPr>
            <w:r>
              <w:rPr>
                <w:rFonts w:ascii="Arial" w:hAnsi="Arial" w:cs="Arial"/>
                <w:sz w:val="20"/>
              </w:rPr>
              <w:lastRenderedPageBreak/>
              <w:t>Rejected.</w:t>
            </w:r>
          </w:p>
          <w:p w14:paraId="083FC6B0" w14:textId="1B7C1B01" w:rsidR="001E7E12" w:rsidRPr="001D296D" w:rsidRDefault="00EC5FD2" w:rsidP="00A21BF5">
            <w:pPr>
              <w:rPr>
                <w:rFonts w:ascii="Arial" w:hAnsi="Arial" w:cs="Arial"/>
                <w:sz w:val="20"/>
              </w:rPr>
            </w:pPr>
            <w:r>
              <w:rPr>
                <w:rFonts w:ascii="Arial" w:hAnsi="Arial" w:cs="Arial"/>
                <w:sz w:val="20"/>
              </w:rPr>
              <w:t xml:space="preserve">The TXOP subfield is not split into two parts: B13 and B14-B19. </w:t>
            </w:r>
            <w:r w:rsidR="007B4D98">
              <w:rPr>
                <w:rFonts w:ascii="Arial" w:hAnsi="Arial" w:cs="Arial"/>
                <w:sz w:val="20"/>
              </w:rPr>
              <w:t>Please refer to the resolution to CID 8007.</w:t>
            </w:r>
          </w:p>
        </w:tc>
      </w:tr>
      <w:tr w:rsidR="00A21BF5" w:rsidRPr="001D296D" w14:paraId="4C53B07E" w14:textId="77777777" w:rsidTr="00A003B9">
        <w:trPr>
          <w:trHeight w:val="278"/>
        </w:trPr>
        <w:tc>
          <w:tcPr>
            <w:tcW w:w="661" w:type="dxa"/>
            <w:tcBorders>
              <w:top w:val="single" w:sz="4" w:space="0" w:color="000000"/>
              <w:left w:val="single" w:sz="4" w:space="0" w:color="000000"/>
              <w:bottom w:val="single" w:sz="4" w:space="0" w:color="000000"/>
              <w:right w:val="single" w:sz="4" w:space="0" w:color="000000"/>
            </w:tcBorders>
            <w:shd w:val="clear" w:color="auto" w:fill="auto"/>
          </w:tcPr>
          <w:p w14:paraId="10F35391" w14:textId="345F7069" w:rsidR="00A21BF5" w:rsidRPr="005676F4" w:rsidRDefault="00A21BF5" w:rsidP="00A21BF5">
            <w:pPr>
              <w:rPr>
                <w:rFonts w:ascii="Arial" w:hAnsi="Arial" w:cs="Arial"/>
                <w:sz w:val="20"/>
              </w:rPr>
            </w:pPr>
            <w:r>
              <w:rPr>
                <w:rFonts w:ascii="Arial" w:hAnsi="Arial" w:cs="Arial"/>
                <w:sz w:val="20"/>
              </w:rPr>
              <w:t>4603</w:t>
            </w:r>
          </w:p>
        </w:tc>
        <w:tc>
          <w:tcPr>
            <w:tcW w:w="1217" w:type="dxa"/>
            <w:tcBorders>
              <w:top w:val="single" w:sz="4" w:space="0" w:color="000000"/>
              <w:left w:val="single" w:sz="4" w:space="0" w:color="000000"/>
              <w:bottom w:val="single" w:sz="4" w:space="0" w:color="000000"/>
              <w:right w:val="single" w:sz="4" w:space="0" w:color="000000"/>
            </w:tcBorders>
            <w:shd w:val="clear" w:color="auto" w:fill="auto"/>
          </w:tcPr>
          <w:p w14:paraId="61D9A40F" w14:textId="68769E1B" w:rsidR="00A21BF5" w:rsidRPr="001D296D" w:rsidRDefault="00A21BF5" w:rsidP="00A21BF5">
            <w:pPr>
              <w:rPr>
                <w:rFonts w:ascii="Arial" w:hAnsi="Arial" w:cs="Arial"/>
                <w:sz w:val="20"/>
                <w:lang w:val="en-US"/>
              </w:rPr>
            </w:pPr>
            <w:r>
              <w:rPr>
                <w:rFonts w:ascii="Arial" w:hAnsi="Arial" w:cs="Arial"/>
                <w:sz w:val="20"/>
              </w:rPr>
              <w:t>36.3.12.7</w:t>
            </w:r>
          </w:p>
        </w:tc>
        <w:tc>
          <w:tcPr>
            <w:tcW w:w="1161" w:type="dxa"/>
            <w:tcBorders>
              <w:top w:val="single" w:sz="4" w:space="0" w:color="000000"/>
              <w:left w:val="single" w:sz="4" w:space="0" w:color="000000"/>
              <w:bottom w:val="single" w:sz="4" w:space="0" w:color="000000"/>
              <w:right w:val="single" w:sz="4" w:space="0" w:color="000000"/>
            </w:tcBorders>
            <w:shd w:val="clear" w:color="auto" w:fill="auto"/>
          </w:tcPr>
          <w:p w14:paraId="7577D11A" w14:textId="299C62A7" w:rsidR="00A21BF5" w:rsidRPr="005676F4" w:rsidRDefault="00A21BF5" w:rsidP="00A21BF5">
            <w:pPr>
              <w:rPr>
                <w:rFonts w:ascii="Arial" w:hAnsi="Arial" w:cs="Arial"/>
                <w:sz w:val="20"/>
              </w:rPr>
            </w:pPr>
            <w:r>
              <w:rPr>
                <w:rFonts w:ascii="Arial" w:hAnsi="Arial" w:cs="Arial"/>
                <w:sz w:val="20"/>
              </w:rPr>
              <w:t>410.52</w:t>
            </w:r>
          </w:p>
        </w:tc>
        <w:tc>
          <w:tcPr>
            <w:tcW w:w="1808" w:type="dxa"/>
            <w:tcBorders>
              <w:top w:val="single" w:sz="4" w:space="0" w:color="000000"/>
              <w:left w:val="single" w:sz="4" w:space="0" w:color="000000"/>
              <w:bottom w:val="single" w:sz="4" w:space="0" w:color="000000"/>
              <w:right w:val="single" w:sz="4" w:space="0" w:color="000000"/>
            </w:tcBorders>
            <w:shd w:val="clear" w:color="auto" w:fill="auto"/>
          </w:tcPr>
          <w:p w14:paraId="109DC3BD" w14:textId="6F816945" w:rsidR="00A21BF5" w:rsidRPr="001D296D" w:rsidRDefault="00A21BF5" w:rsidP="00A21BF5">
            <w:pPr>
              <w:rPr>
                <w:rFonts w:ascii="Arial" w:hAnsi="Arial" w:cs="Arial"/>
                <w:sz w:val="20"/>
              </w:rPr>
            </w:pPr>
            <w:r>
              <w:rPr>
                <w:rFonts w:ascii="Arial" w:hAnsi="Arial" w:cs="Arial"/>
                <w:sz w:val="20"/>
              </w:rPr>
              <w:t xml:space="preserve">If individual bits within a field need to be identified, then that's a sure sign that something is wrong. Here we have a field that clearly has the form of a </w:t>
            </w:r>
            <w:proofErr w:type="gramStart"/>
            <w:r>
              <w:rPr>
                <w:rFonts w:ascii="Arial" w:hAnsi="Arial" w:cs="Arial"/>
                <w:sz w:val="20"/>
              </w:rPr>
              <w:t xml:space="preserve">floating </w:t>
            </w:r>
            <w:r>
              <w:rPr>
                <w:rFonts w:ascii="Arial" w:hAnsi="Arial" w:cs="Arial"/>
                <w:sz w:val="20"/>
              </w:rPr>
              <w:lastRenderedPageBreak/>
              <w:t>point</w:t>
            </w:r>
            <w:proofErr w:type="gramEnd"/>
            <w:r>
              <w:rPr>
                <w:rFonts w:ascii="Arial" w:hAnsi="Arial" w:cs="Arial"/>
                <w:sz w:val="20"/>
              </w:rPr>
              <w:t xml:space="preserve"> number in units of 8us with a special "</w:t>
            </w:r>
            <w:proofErr w:type="spellStart"/>
            <w:r>
              <w:rPr>
                <w:rFonts w:ascii="Arial" w:hAnsi="Arial" w:cs="Arial"/>
                <w:sz w:val="20"/>
              </w:rPr>
              <w:t>NaN</w:t>
            </w:r>
            <w:proofErr w:type="spellEnd"/>
            <w:r>
              <w:rPr>
                <w:rFonts w:ascii="Arial" w:hAnsi="Arial" w:cs="Arial"/>
                <w:sz w:val="20"/>
              </w:rPr>
              <w:t>" value and otherwise a 1 bit exponent (base 32), and a 6 bit mantissa.</w:t>
            </w:r>
          </w:p>
        </w:tc>
        <w:tc>
          <w:tcPr>
            <w:tcW w:w="1808" w:type="dxa"/>
            <w:tcBorders>
              <w:top w:val="single" w:sz="4" w:space="0" w:color="000000"/>
              <w:left w:val="single" w:sz="4" w:space="0" w:color="000000"/>
              <w:bottom w:val="single" w:sz="4" w:space="0" w:color="000000"/>
              <w:right w:val="single" w:sz="4" w:space="0" w:color="000000"/>
            </w:tcBorders>
            <w:shd w:val="clear" w:color="auto" w:fill="auto"/>
          </w:tcPr>
          <w:p w14:paraId="0F6AF5B7" w14:textId="52B07CA4" w:rsidR="00A21BF5" w:rsidRPr="001D296D" w:rsidRDefault="00A21BF5" w:rsidP="00A21BF5">
            <w:pPr>
              <w:rPr>
                <w:rFonts w:ascii="Arial" w:hAnsi="Arial" w:cs="Arial"/>
                <w:sz w:val="20"/>
              </w:rPr>
            </w:pPr>
            <w:r>
              <w:rPr>
                <w:rFonts w:ascii="Arial" w:hAnsi="Arial" w:cs="Arial"/>
                <w:sz w:val="20"/>
              </w:rPr>
              <w:lastRenderedPageBreak/>
              <w:t xml:space="preserve">Split TXOP into a 1bit and a </w:t>
            </w:r>
            <w:proofErr w:type="gramStart"/>
            <w:r>
              <w:rPr>
                <w:rFonts w:ascii="Arial" w:hAnsi="Arial" w:cs="Arial"/>
                <w:sz w:val="20"/>
              </w:rPr>
              <w:t>6 bit</w:t>
            </w:r>
            <w:proofErr w:type="gramEnd"/>
            <w:r>
              <w:rPr>
                <w:rFonts w:ascii="Arial" w:hAnsi="Arial" w:cs="Arial"/>
                <w:sz w:val="20"/>
              </w:rPr>
              <w:t xml:space="preserve"> field with suitable names (e.g. TXOP_EXPONENT_BASE32 and TXOP_MANTISSA). In the RHS  column, keep the two rows merged, </w:t>
            </w:r>
            <w:r>
              <w:rPr>
                <w:rFonts w:ascii="Arial" w:hAnsi="Arial" w:cs="Arial"/>
                <w:sz w:val="20"/>
              </w:rPr>
              <w:lastRenderedPageBreak/>
              <w:t>and try:</w:t>
            </w:r>
            <w:r>
              <w:rPr>
                <w:rFonts w:ascii="Arial" w:hAnsi="Arial" w:cs="Arial"/>
                <w:sz w:val="20"/>
              </w:rPr>
              <w:br/>
              <w:t>TXOP_EXPONENT_BASE32 is set to 1 and TXOP_MANTISSA is set to 63 to indicate no duration information if the TXVECTOR parameter TXOP_DURATION is UNSPECIFIED; otherwise indicate duration information for NAV setting and protection of the TXOP as a floating point number with a 1-bit base-32 exponent and a 6-bit mantissa, in units of 8 µs, as follows:</w:t>
            </w:r>
            <w:r>
              <w:rPr>
                <w:rFonts w:ascii="Arial" w:hAnsi="Arial" w:cs="Arial"/>
                <w:sz w:val="20"/>
              </w:rPr>
              <w:br/>
              <w:t>If the TXVECTOR parameter TXOP_DURATION is less than 512, then</w:t>
            </w:r>
            <w:r>
              <w:rPr>
                <w:rFonts w:ascii="Arial" w:hAnsi="Arial" w:cs="Arial"/>
                <w:sz w:val="20"/>
              </w:rPr>
              <w:br/>
              <w:t>TXOP_EXPONENT_BASE32 is set to 0 and TXOP_MANTISSA is set to floor(TXOP_DURATION/8).</w:t>
            </w:r>
            <w:r>
              <w:rPr>
                <w:rFonts w:ascii="Arial" w:hAnsi="Arial" w:cs="Arial"/>
                <w:sz w:val="20"/>
              </w:rPr>
              <w:br/>
              <w:t>Otherwise, TXOP_EXPONENT_BASE32 is set to 1 and TXOP_MANTISSA is set to floor((TXOP_DURATION-</w:t>
            </w:r>
            <w:r>
              <w:rPr>
                <w:rFonts w:ascii="Arial" w:hAnsi="Arial" w:cs="Arial"/>
                <w:sz w:val="20"/>
              </w:rPr>
              <w:br/>
              <w:t>32*8)/(32*8)).</w:t>
            </w:r>
            <w:r>
              <w:rPr>
                <w:rFonts w:ascii="Arial" w:hAnsi="Arial" w:cs="Arial"/>
                <w:sz w:val="20"/>
              </w:rPr>
              <w:br/>
              <w:t xml:space="preserve">NOTE--If TXOP_EXPONENT_BASE32 and TXOP_MANTISSA are not set to 1 and 63 respectively, then the indicated TXOP duration equals </w:t>
            </w:r>
            <w:r>
              <w:rPr>
                <w:rFonts w:ascii="Arial" w:hAnsi="Arial" w:cs="Arial"/>
                <w:sz w:val="20"/>
              </w:rPr>
              <w:lastRenderedPageBreak/>
              <w:t>TXOP_MANTISSA * 32**TXOP_EXPONENT_BASE32 * 8 µs.</w:t>
            </w:r>
            <w:r>
              <w:rPr>
                <w:rFonts w:ascii="Arial" w:hAnsi="Arial" w:cs="Arial"/>
                <w:sz w:val="20"/>
              </w:rPr>
              <w:br/>
              <w:t>Ditto P418L39 and P423L11</w:t>
            </w:r>
          </w:p>
        </w:tc>
        <w:tc>
          <w:tcPr>
            <w:tcW w:w="3150" w:type="dxa"/>
            <w:tcBorders>
              <w:top w:val="single" w:sz="4" w:space="0" w:color="000000"/>
              <w:left w:val="single" w:sz="4" w:space="0" w:color="000000"/>
              <w:bottom w:val="single" w:sz="4" w:space="0" w:color="000000"/>
              <w:right w:val="single" w:sz="4" w:space="0" w:color="000000"/>
            </w:tcBorders>
          </w:tcPr>
          <w:p w14:paraId="2347DD21" w14:textId="77777777" w:rsidR="00A21BF5" w:rsidRDefault="00E932FF" w:rsidP="00A21BF5">
            <w:pPr>
              <w:rPr>
                <w:rFonts w:ascii="Arial" w:hAnsi="Arial" w:cs="Arial"/>
                <w:sz w:val="20"/>
              </w:rPr>
            </w:pPr>
            <w:r>
              <w:rPr>
                <w:rFonts w:ascii="Arial" w:hAnsi="Arial" w:cs="Arial"/>
                <w:sz w:val="20"/>
              </w:rPr>
              <w:lastRenderedPageBreak/>
              <w:t>Rejected.</w:t>
            </w:r>
          </w:p>
          <w:p w14:paraId="15612EF9" w14:textId="0F9164D2" w:rsidR="00E932FF" w:rsidRPr="001D296D" w:rsidRDefault="00E932FF" w:rsidP="00A21BF5">
            <w:pPr>
              <w:rPr>
                <w:rFonts w:ascii="Arial" w:hAnsi="Arial" w:cs="Arial"/>
                <w:sz w:val="20"/>
              </w:rPr>
            </w:pPr>
            <w:r>
              <w:rPr>
                <w:rFonts w:ascii="Arial" w:hAnsi="Arial" w:cs="Arial"/>
                <w:sz w:val="20"/>
              </w:rPr>
              <w:t xml:space="preserve">The TXOP subfield is not </w:t>
            </w:r>
            <w:r w:rsidR="007B4D98">
              <w:rPr>
                <w:rFonts w:ascii="Arial" w:hAnsi="Arial" w:cs="Arial"/>
                <w:sz w:val="20"/>
              </w:rPr>
              <w:t>split into two parts: B13 and B14-B19. Please refer to the resolution to CID 8007.</w:t>
            </w:r>
          </w:p>
        </w:tc>
      </w:tr>
    </w:tbl>
    <w:p w14:paraId="34D7A0C6" w14:textId="77777777" w:rsidR="002A5A3C" w:rsidRDefault="002A5A3C" w:rsidP="002A5A3C">
      <w:pPr>
        <w:pStyle w:val="BodyText0"/>
        <w:kinsoku w:val="0"/>
        <w:overflowPunct w:val="0"/>
        <w:spacing w:before="9"/>
        <w:rPr>
          <w:sz w:val="17"/>
          <w:szCs w:val="17"/>
        </w:rPr>
      </w:pPr>
    </w:p>
    <w:p w14:paraId="4F3F8B05" w14:textId="77777777" w:rsidR="002A5A3C" w:rsidRDefault="002A5A3C" w:rsidP="002A5A3C">
      <w:pPr>
        <w:rPr>
          <w:b/>
          <w:i/>
          <w:sz w:val="22"/>
          <w:szCs w:val="22"/>
        </w:rPr>
      </w:pPr>
      <w:r w:rsidRPr="004B2833">
        <w:rPr>
          <w:b/>
          <w:i/>
          <w:sz w:val="22"/>
          <w:szCs w:val="22"/>
          <w:highlight w:val="yellow"/>
        </w:rPr>
        <w:t xml:space="preserve">Instructions to the editor: </w:t>
      </w:r>
    </w:p>
    <w:p w14:paraId="53C521E8" w14:textId="35F5EF16" w:rsidR="002A5A3C" w:rsidRPr="0082172C" w:rsidRDefault="002A5A3C" w:rsidP="002A5A3C">
      <w:pPr>
        <w:rPr>
          <w:b/>
          <w:sz w:val="20"/>
          <w:lang w:eastAsia="zh-CN"/>
        </w:rPr>
      </w:pPr>
      <w:r w:rsidRPr="0082172C">
        <w:rPr>
          <w:b/>
          <w:sz w:val="20"/>
          <w:highlight w:val="yellow"/>
          <w:lang w:eastAsia="zh-CN"/>
        </w:rPr>
        <w:t xml:space="preserve">Please make the changes to </w:t>
      </w:r>
      <w:r>
        <w:rPr>
          <w:b/>
          <w:sz w:val="20"/>
          <w:highlight w:val="yellow"/>
          <w:lang w:eastAsia="zh-CN"/>
        </w:rPr>
        <w:t>P</w:t>
      </w:r>
      <w:r w:rsidR="0025523E">
        <w:rPr>
          <w:b/>
          <w:sz w:val="20"/>
          <w:highlight w:val="yellow"/>
          <w:lang w:eastAsia="zh-CN"/>
        </w:rPr>
        <w:t>558</w:t>
      </w:r>
      <w:r>
        <w:rPr>
          <w:b/>
          <w:sz w:val="20"/>
          <w:highlight w:val="yellow"/>
          <w:lang w:eastAsia="zh-CN"/>
        </w:rPr>
        <w:t>L</w:t>
      </w:r>
      <w:r w:rsidR="0025523E">
        <w:rPr>
          <w:b/>
          <w:sz w:val="20"/>
          <w:highlight w:val="yellow"/>
          <w:lang w:eastAsia="zh-CN"/>
        </w:rPr>
        <w:t>45-L63</w:t>
      </w:r>
      <w:r w:rsidR="007E68DA">
        <w:rPr>
          <w:b/>
          <w:sz w:val="20"/>
          <w:highlight w:val="yellow"/>
          <w:lang w:eastAsia="zh-CN"/>
        </w:rPr>
        <w:t xml:space="preserve"> (in Table 36-28)</w:t>
      </w:r>
      <w:r w:rsidR="00C80C67">
        <w:rPr>
          <w:b/>
          <w:sz w:val="20"/>
          <w:highlight w:val="yellow"/>
          <w:lang w:eastAsia="zh-CN"/>
        </w:rPr>
        <w:t xml:space="preserve"> and </w:t>
      </w:r>
      <w:r w:rsidR="007E68DA">
        <w:rPr>
          <w:b/>
          <w:sz w:val="20"/>
          <w:highlight w:val="yellow"/>
          <w:lang w:eastAsia="zh-CN"/>
        </w:rPr>
        <w:t>P566L38-L55 (in Table 36-</w:t>
      </w:r>
      <w:r w:rsidR="00C240E9">
        <w:rPr>
          <w:b/>
          <w:sz w:val="20"/>
          <w:highlight w:val="yellow"/>
          <w:lang w:eastAsia="zh-CN"/>
        </w:rPr>
        <w:t>31)</w:t>
      </w:r>
      <w:r>
        <w:rPr>
          <w:b/>
          <w:sz w:val="20"/>
          <w:highlight w:val="yellow"/>
          <w:lang w:eastAsia="zh-CN"/>
        </w:rPr>
        <w:t xml:space="preserve"> in 802.11be spec draft D1.4 (original P410L44-L62</w:t>
      </w:r>
      <w:r w:rsidR="00C80C67">
        <w:rPr>
          <w:b/>
          <w:sz w:val="20"/>
          <w:highlight w:val="yellow"/>
          <w:lang w:eastAsia="zh-CN"/>
        </w:rPr>
        <w:t xml:space="preserve"> and</w:t>
      </w:r>
      <w:r>
        <w:rPr>
          <w:b/>
          <w:sz w:val="20"/>
          <w:highlight w:val="yellow"/>
          <w:lang w:eastAsia="zh-CN"/>
        </w:rPr>
        <w:t xml:space="preserve"> </w:t>
      </w:r>
      <w:r w:rsidR="0044675E">
        <w:rPr>
          <w:b/>
          <w:sz w:val="20"/>
          <w:highlight w:val="yellow"/>
          <w:lang w:eastAsia="zh-CN"/>
        </w:rPr>
        <w:t>P418L39-L62</w:t>
      </w:r>
      <w:r>
        <w:rPr>
          <w:b/>
          <w:sz w:val="20"/>
          <w:highlight w:val="yellow"/>
          <w:lang w:eastAsia="zh-CN"/>
        </w:rPr>
        <w:t xml:space="preserve"> in 802.11be spec draft D1.0)</w:t>
      </w:r>
      <w:r w:rsidRPr="0082172C">
        <w:rPr>
          <w:b/>
          <w:sz w:val="20"/>
          <w:highlight w:val="yellow"/>
          <w:lang w:eastAsia="zh-CN"/>
        </w:rPr>
        <w:t xml:space="preserve"> </w:t>
      </w:r>
      <w:r>
        <w:rPr>
          <w:b/>
          <w:sz w:val="20"/>
          <w:highlight w:val="yellow"/>
          <w:lang w:eastAsia="zh-CN"/>
        </w:rPr>
        <w:t>for CID</w:t>
      </w:r>
      <w:r w:rsidR="00C240E9">
        <w:rPr>
          <w:b/>
          <w:sz w:val="20"/>
          <w:highlight w:val="yellow"/>
          <w:lang w:eastAsia="zh-CN"/>
        </w:rPr>
        <w:t xml:space="preserve"> 8007</w:t>
      </w:r>
      <w:r>
        <w:rPr>
          <w:b/>
          <w:sz w:val="20"/>
          <w:highlight w:val="yellow"/>
          <w:lang w:eastAsia="zh-CN"/>
        </w:rPr>
        <w:t xml:space="preserve"> </w:t>
      </w:r>
      <w:r w:rsidRPr="0082172C">
        <w:rPr>
          <w:b/>
          <w:sz w:val="20"/>
          <w:highlight w:val="yellow"/>
          <w:lang w:eastAsia="zh-CN"/>
        </w:rPr>
        <w:t>as shown below:</w:t>
      </w:r>
    </w:p>
    <w:p w14:paraId="4CB2B6C5" w14:textId="10B83374" w:rsidR="002A5A3C" w:rsidRDefault="002A5A3C" w:rsidP="002A5A3C">
      <w:pPr>
        <w:pStyle w:val="BodyText0"/>
        <w:kinsoku w:val="0"/>
        <w:overflowPunct w:val="0"/>
        <w:spacing w:before="9"/>
        <w:rPr>
          <w:sz w:val="20"/>
        </w:rPr>
      </w:pPr>
    </w:p>
    <w:tbl>
      <w:tblPr>
        <w:tblW w:w="0" w:type="auto"/>
        <w:tblInd w:w="318" w:type="dxa"/>
        <w:tblLayout w:type="fixed"/>
        <w:tblCellMar>
          <w:left w:w="0" w:type="dxa"/>
          <w:right w:w="0" w:type="dxa"/>
        </w:tblCellMar>
        <w:tblLook w:val="0000" w:firstRow="0" w:lastRow="0" w:firstColumn="0" w:lastColumn="0" w:noHBand="0" w:noVBand="0"/>
      </w:tblPr>
      <w:tblGrid>
        <w:gridCol w:w="30"/>
        <w:gridCol w:w="1169"/>
        <w:gridCol w:w="30"/>
        <w:gridCol w:w="969"/>
        <w:gridCol w:w="30"/>
        <w:gridCol w:w="1970"/>
        <w:gridCol w:w="30"/>
        <w:gridCol w:w="870"/>
        <w:gridCol w:w="30"/>
        <w:gridCol w:w="3571"/>
        <w:gridCol w:w="30"/>
      </w:tblGrid>
      <w:tr w:rsidR="002C47CA" w14:paraId="4799942C" w14:textId="77777777" w:rsidTr="00A21BF5">
        <w:trPr>
          <w:gridBefore w:val="1"/>
          <w:wBefore w:w="30" w:type="dxa"/>
          <w:trHeight w:val="610"/>
        </w:trPr>
        <w:tc>
          <w:tcPr>
            <w:tcW w:w="1199" w:type="dxa"/>
            <w:gridSpan w:val="2"/>
            <w:tcBorders>
              <w:top w:val="single" w:sz="12" w:space="0" w:color="000000"/>
              <w:left w:val="single" w:sz="12" w:space="0" w:color="000000"/>
              <w:bottom w:val="single" w:sz="12" w:space="0" w:color="000000"/>
              <w:right w:val="single" w:sz="2" w:space="0" w:color="000000"/>
            </w:tcBorders>
          </w:tcPr>
          <w:p w14:paraId="7F5D1C80" w14:textId="77777777" w:rsidR="002C47CA" w:rsidRDefault="002C47CA" w:rsidP="00EE3659">
            <w:pPr>
              <w:pStyle w:val="TableParagraph"/>
              <w:kinsoku w:val="0"/>
              <w:overflowPunct w:val="0"/>
              <w:spacing w:before="104" w:line="230" w:lineRule="auto"/>
              <w:ind w:left="250" w:right="172" w:hanging="46"/>
              <w:rPr>
                <w:b/>
                <w:bCs/>
                <w:sz w:val="18"/>
                <w:szCs w:val="18"/>
              </w:rPr>
            </w:pPr>
            <w:r>
              <w:rPr>
                <w:b/>
                <w:bCs/>
                <w:sz w:val="18"/>
                <w:szCs w:val="18"/>
              </w:rPr>
              <w:t>Two parts</w:t>
            </w:r>
            <w:r>
              <w:rPr>
                <w:b/>
                <w:bCs/>
                <w:spacing w:val="-42"/>
                <w:sz w:val="18"/>
                <w:szCs w:val="18"/>
              </w:rPr>
              <w:t xml:space="preserve"> </w:t>
            </w:r>
            <w:r>
              <w:rPr>
                <w:b/>
                <w:bCs/>
                <w:sz w:val="18"/>
                <w:szCs w:val="18"/>
              </w:rPr>
              <w:t>of</w:t>
            </w:r>
            <w:r>
              <w:rPr>
                <w:b/>
                <w:bCs/>
                <w:spacing w:val="-4"/>
                <w:sz w:val="18"/>
                <w:szCs w:val="18"/>
              </w:rPr>
              <w:t xml:space="preserve"> </w:t>
            </w:r>
            <w:r>
              <w:rPr>
                <w:b/>
                <w:bCs/>
                <w:sz w:val="18"/>
                <w:szCs w:val="18"/>
              </w:rPr>
              <w:t>U-SIG</w:t>
            </w:r>
          </w:p>
        </w:tc>
        <w:tc>
          <w:tcPr>
            <w:tcW w:w="999" w:type="dxa"/>
            <w:gridSpan w:val="2"/>
            <w:tcBorders>
              <w:top w:val="single" w:sz="12" w:space="0" w:color="000000"/>
              <w:left w:val="single" w:sz="2" w:space="0" w:color="000000"/>
              <w:bottom w:val="single" w:sz="12" w:space="0" w:color="000000"/>
              <w:right w:val="single" w:sz="2" w:space="0" w:color="000000"/>
            </w:tcBorders>
          </w:tcPr>
          <w:p w14:paraId="321B5502" w14:textId="77777777" w:rsidR="002C47CA" w:rsidRDefault="002C47CA" w:rsidP="00EE3659">
            <w:pPr>
              <w:pStyle w:val="TableParagraph"/>
              <w:kinsoku w:val="0"/>
              <w:overflowPunct w:val="0"/>
              <w:spacing w:before="1"/>
              <w:rPr>
                <w:rFonts w:ascii="Arial" w:hAnsi="Arial" w:cs="Arial"/>
                <w:b/>
                <w:bCs/>
                <w:sz w:val="17"/>
                <w:szCs w:val="17"/>
              </w:rPr>
            </w:pPr>
          </w:p>
          <w:p w14:paraId="5D9906F7" w14:textId="77777777" w:rsidR="002C47CA" w:rsidRDefault="002C47CA" w:rsidP="00EE3659">
            <w:pPr>
              <w:pStyle w:val="TableParagraph"/>
              <w:kinsoku w:val="0"/>
              <w:overflowPunct w:val="0"/>
              <w:ind w:left="374" w:right="348"/>
              <w:jc w:val="center"/>
              <w:rPr>
                <w:b/>
                <w:bCs/>
                <w:sz w:val="18"/>
                <w:szCs w:val="18"/>
              </w:rPr>
            </w:pPr>
            <w:r>
              <w:rPr>
                <w:b/>
                <w:bCs/>
                <w:sz w:val="18"/>
                <w:szCs w:val="18"/>
              </w:rPr>
              <w:t>Bit</w:t>
            </w:r>
          </w:p>
        </w:tc>
        <w:tc>
          <w:tcPr>
            <w:tcW w:w="2000" w:type="dxa"/>
            <w:gridSpan w:val="2"/>
            <w:tcBorders>
              <w:top w:val="single" w:sz="12" w:space="0" w:color="000000"/>
              <w:left w:val="single" w:sz="2" w:space="0" w:color="000000"/>
              <w:bottom w:val="single" w:sz="12" w:space="0" w:color="000000"/>
              <w:right w:val="single" w:sz="2" w:space="0" w:color="000000"/>
            </w:tcBorders>
          </w:tcPr>
          <w:p w14:paraId="52AD1862" w14:textId="77777777" w:rsidR="002C47CA" w:rsidRDefault="002C47CA" w:rsidP="00EE3659">
            <w:pPr>
              <w:pStyle w:val="TableParagraph"/>
              <w:kinsoku w:val="0"/>
              <w:overflowPunct w:val="0"/>
              <w:spacing w:before="1"/>
              <w:rPr>
                <w:rFonts w:ascii="Arial" w:hAnsi="Arial" w:cs="Arial"/>
                <w:b/>
                <w:bCs/>
                <w:sz w:val="17"/>
                <w:szCs w:val="17"/>
              </w:rPr>
            </w:pPr>
          </w:p>
          <w:p w14:paraId="558D3B98" w14:textId="77777777" w:rsidR="002C47CA" w:rsidRDefault="002C47CA" w:rsidP="00EE3659">
            <w:pPr>
              <w:pStyle w:val="TableParagraph"/>
              <w:kinsoku w:val="0"/>
              <w:overflowPunct w:val="0"/>
              <w:ind w:left="796" w:right="768"/>
              <w:jc w:val="center"/>
              <w:rPr>
                <w:b/>
                <w:bCs/>
                <w:sz w:val="18"/>
                <w:szCs w:val="18"/>
              </w:rPr>
            </w:pPr>
            <w:r>
              <w:rPr>
                <w:b/>
                <w:bCs/>
                <w:sz w:val="18"/>
                <w:szCs w:val="18"/>
              </w:rPr>
              <w:t>Field</w:t>
            </w:r>
          </w:p>
        </w:tc>
        <w:tc>
          <w:tcPr>
            <w:tcW w:w="900" w:type="dxa"/>
            <w:gridSpan w:val="2"/>
            <w:tcBorders>
              <w:top w:val="single" w:sz="12" w:space="0" w:color="000000"/>
              <w:left w:val="single" w:sz="2" w:space="0" w:color="000000"/>
              <w:bottom w:val="single" w:sz="12" w:space="0" w:color="000000"/>
              <w:right w:val="single" w:sz="2" w:space="0" w:color="000000"/>
            </w:tcBorders>
          </w:tcPr>
          <w:p w14:paraId="263427D0" w14:textId="77777777" w:rsidR="002C47CA" w:rsidRDefault="002C47CA" w:rsidP="00EE3659">
            <w:pPr>
              <w:pStyle w:val="TableParagraph"/>
              <w:kinsoku w:val="0"/>
              <w:overflowPunct w:val="0"/>
              <w:spacing w:before="104" w:line="230" w:lineRule="auto"/>
              <w:ind w:left="223" w:right="100" w:hanging="82"/>
              <w:rPr>
                <w:b/>
                <w:bCs/>
                <w:sz w:val="18"/>
                <w:szCs w:val="18"/>
              </w:rPr>
            </w:pPr>
            <w:r>
              <w:rPr>
                <w:b/>
                <w:bCs/>
                <w:spacing w:val="-1"/>
                <w:sz w:val="18"/>
                <w:szCs w:val="18"/>
              </w:rPr>
              <w:t>Number</w:t>
            </w:r>
            <w:r>
              <w:rPr>
                <w:b/>
                <w:bCs/>
                <w:spacing w:val="-42"/>
                <w:sz w:val="18"/>
                <w:szCs w:val="18"/>
              </w:rPr>
              <w:t xml:space="preserve"> </w:t>
            </w:r>
            <w:r>
              <w:rPr>
                <w:b/>
                <w:bCs/>
                <w:sz w:val="18"/>
                <w:szCs w:val="18"/>
              </w:rPr>
              <w:t>of</w:t>
            </w:r>
            <w:r>
              <w:rPr>
                <w:b/>
                <w:bCs/>
                <w:spacing w:val="-2"/>
                <w:sz w:val="18"/>
                <w:szCs w:val="18"/>
              </w:rPr>
              <w:t xml:space="preserve"> </w:t>
            </w:r>
            <w:r>
              <w:rPr>
                <w:b/>
                <w:bCs/>
                <w:sz w:val="18"/>
                <w:szCs w:val="18"/>
              </w:rPr>
              <w:t>bits</w:t>
            </w:r>
          </w:p>
        </w:tc>
        <w:tc>
          <w:tcPr>
            <w:tcW w:w="3601" w:type="dxa"/>
            <w:gridSpan w:val="2"/>
            <w:tcBorders>
              <w:top w:val="single" w:sz="12" w:space="0" w:color="000000"/>
              <w:left w:val="single" w:sz="2" w:space="0" w:color="000000"/>
              <w:bottom w:val="single" w:sz="12" w:space="0" w:color="000000"/>
              <w:right w:val="single" w:sz="12" w:space="0" w:color="000000"/>
            </w:tcBorders>
          </w:tcPr>
          <w:p w14:paraId="39E81820" w14:textId="77777777" w:rsidR="002C47CA" w:rsidRDefault="002C47CA" w:rsidP="00EE3659">
            <w:pPr>
              <w:pStyle w:val="TableParagraph"/>
              <w:kinsoku w:val="0"/>
              <w:overflowPunct w:val="0"/>
              <w:spacing w:before="1"/>
              <w:rPr>
                <w:rFonts w:ascii="Arial" w:hAnsi="Arial" w:cs="Arial"/>
                <w:b/>
                <w:bCs/>
                <w:sz w:val="17"/>
                <w:szCs w:val="17"/>
              </w:rPr>
            </w:pPr>
          </w:p>
          <w:p w14:paraId="17F25AFF" w14:textId="77777777" w:rsidR="002C47CA" w:rsidRDefault="002C47CA" w:rsidP="00EE3659">
            <w:pPr>
              <w:pStyle w:val="TableParagraph"/>
              <w:kinsoku w:val="0"/>
              <w:overflowPunct w:val="0"/>
              <w:ind w:left="1337" w:right="1310"/>
              <w:jc w:val="center"/>
              <w:rPr>
                <w:b/>
                <w:bCs/>
                <w:sz w:val="18"/>
                <w:szCs w:val="18"/>
              </w:rPr>
            </w:pPr>
            <w:r>
              <w:rPr>
                <w:b/>
                <w:bCs/>
                <w:sz w:val="18"/>
                <w:szCs w:val="18"/>
              </w:rPr>
              <w:t>Description</w:t>
            </w:r>
          </w:p>
        </w:tc>
      </w:tr>
      <w:tr w:rsidR="00A21BF5" w14:paraId="45CE2454" w14:textId="77777777" w:rsidTr="00A21BF5">
        <w:trPr>
          <w:gridAfter w:val="1"/>
          <w:wAfter w:w="30" w:type="dxa"/>
          <w:trHeight w:val="1293"/>
        </w:trPr>
        <w:tc>
          <w:tcPr>
            <w:tcW w:w="1199" w:type="dxa"/>
            <w:gridSpan w:val="2"/>
            <w:tcBorders>
              <w:top w:val="none" w:sz="6" w:space="0" w:color="auto"/>
              <w:left w:val="single" w:sz="12" w:space="0" w:color="000000"/>
              <w:bottom w:val="none" w:sz="6" w:space="0" w:color="auto"/>
              <w:right w:val="single" w:sz="2" w:space="0" w:color="000000"/>
            </w:tcBorders>
          </w:tcPr>
          <w:p w14:paraId="5A9F9343" w14:textId="687DEA8A" w:rsidR="00A21BF5" w:rsidRDefault="0034292C" w:rsidP="0034292C">
            <w:pPr>
              <w:pStyle w:val="TableParagraph"/>
              <w:kinsoku w:val="0"/>
              <w:overflowPunct w:val="0"/>
              <w:jc w:val="center"/>
              <w:rPr>
                <w:sz w:val="18"/>
                <w:szCs w:val="18"/>
              </w:rPr>
            </w:pPr>
            <w:r>
              <w:rPr>
                <w:sz w:val="18"/>
                <w:szCs w:val="18"/>
              </w:rPr>
              <w:t>U-SIG-1</w:t>
            </w:r>
          </w:p>
        </w:tc>
        <w:tc>
          <w:tcPr>
            <w:tcW w:w="999" w:type="dxa"/>
            <w:gridSpan w:val="2"/>
            <w:tcBorders>
              <w:top w:val="single" w:sz="4" w:space="0" w:color="000000"/>
              <w:left w:val="single" w:sz="2" w:space="0" w:color="000000"/>
              <w:bottom w:val="none" w:sz="6" w:space="0" w:color="auto"/>
              <w:right w:val="single" w:sz="2" w:space="0" w:color="000000"/>
            </w:tcBorders>
          </w:tcPr>
          <w:p w14:paraId="36E15512" w14:textId="77777777" w:rsidR="00A21BF5" w:rsidRDefault="00A21BF5" w:rsidP="00EE3659">
            <w:pPr>
              <w:pStyle w:val="TableParagraph"/>
              <w:kinsoku w:val="0"/>
              <w:overflowPunct w:val="0"/>
              <w:spacing w:before="67"/>
              <w:ind w:left="130"/>
              <w:rPr>
                <w:sz w:val="18"/>
                <w:szCs w:val="18"/>
              </w:rPr>
            </w:pPr>
            <w:r>
              <w:rPr>
                <w:sz w:val="18"/>
                <w:szCs w:val="18"/>
              </w:rPr>
              <w:t>B13–B19</w:t>
            </w:r>
          </w:p>
        </w:tc>
        <w:tc>
          <w:tcPr>
            <w:tcW w:w="2000" w:type="dxa"/>
            <w:gridSpan w:val="2"/>
            <w:tcBorders>
              <w:top w:val="single" w:sz="4" w:space="0" w:color="000000"/>
              <w:left w:val="single" w:sz="2" w:space="0" w:color="000000"/>
              <w:bottom w:val="none" w:sz="6" w:space="0" w:color="auto"/>
              <w:right w:val="single" w:sz="2" w:space="0" w:color="000000"/>
            </w:tcBorders>
          </w:tcPr>
          <w:p w14:paraId="7D89644F" w14:textId="77777777" w:rsidR="00A21BF5" w:rsidRDefault="00A21BF5" w:rsidP="00EE3659">
            <w:pPr>
              <w:pStyle w:val="TableParagraph"/>
              <w:kinsoku w:val="0"/>
              <w:overflowPunct w:val="0"/>
              <w:spacing w:before="67"/>
              <w:ind w:left="131"/>
              <w:rPr>
                <w:sz w:val="18"/>
                <w:szCs w:val="18"/>
              </w:rPr>
            </w:pPr>
            <w:r>
              <w:rPr>
                <w:sz w:val="18"/>
                <w:szCs w:val="18"/>
              </w:rPr>
              <w:t>TXOP</w:t>
            </w:r>
          </w:p>
        </w:tc>
        <w:tc>
          <w:tcPr>
            <w:tcW w:w="900" w:type="dxa"/>
            <w:gridSpan w:val="2"/>
            <w:tcBorders>
              <w:top w:val="single" w:sz="4" w:space="0" w:color="000000"/>
              <w:left w:val="single" w:sz="2" w:space="0" w:color="000000"/>
              <w:bottom w:val="none" w:sz="6" w:space="0" w:color="auto"/>
              <w:right w:val="single" w:sz="2" w:space="0" w:color="000000"/>
            </w:tcBorders>
          </w:tcPr>
          <w:p w14:paraId="1ADA2390" w14:textId="77777777" w:rsidR="00A21BF5" w:rsidRDefault="00A21BF5" w:rsidP="00EE3659">
            <w:pPr>
              <w:pStyle w:val="TableParagraph"/>
              <w:kinsoku w:val="0"/>
              <w:overflowPunct w:val="0"/>
              <w:spacing w:before="67"/>
              <w:ind w:left="29"/>
              <w:jc w:val="center"/>
              <w:rPr>
                <w:sz w:val="18"/>
                <w:szCs w:val="18"/>
              </w:rPr>
            </w:pPr>
            <w:r>
              <w:rPr>
                <w:sz w:val="18"/>
                <w:szCs w:val="18"/>
              </w:rPr>
              <w:t>7</w:t>
            </w:r>
          </w:p>
        </w:tc>
        <w:tc>
          <w:tcPr>
            <w:tcW w:w="3601" w:type="dxa"/>
            <w:gridSpan w:val="2"/>
            <w:tcBorders>
              <w:top w:val="single" w:sz="4" w:space="0" w:color="000000"/>
              <w:left w:val="single" w:sz="2" w:space="0" w:color="000000"/>
              <w:bottom w:val="none" w:sz="6" w:space="0" w:color="auto"/>
              <w:right w:val="single" w:sz="12" w:space="0" w:color="000000"/>
            </w:tcBorders>
          </w:tcPr>
          <w:p w14:paraId="3D92FE57" w14:textId="4D311867" w:rsidR="00A21BF5" w:rsidRDefault="00A21BF5" w:rsidP="00EE3659">
            <w:pPr>
              <w:pStyle w:val="TableParagraph"/>
              <w:kinsoku w:val="0"/>
              <w:overflowPunct w:val="0"/>
              <w:spacing w:before="72" w:line="232" w:lineRule="auto"/>
              <w:ind w:left="118" w:right="151"/>
              <w:rPr>
                <w:sz w:val="18"/>
                <w:szCs w:val="18"/>
              </w:rPr>
            </w:pPr>
            <w:del w:id="0" w:author="Alice Chen" w:date="2022-02-08T16:41:00Z">
              <w:r w:rsidDel="00A45452">
                <w:rPr>
                  <w:sz w:val="18"/>
                  <w:szCs w:val="18"/>
                </w:rPr>
                <w:delText>Set to 127 to indicate no duration information</w:delText>
              </w:r>
              <w:r w:rsidDel="00A45452">
                <w:rPr>
                  <w:spacing w:val="-42"/>
                  <w:sz w:val="18"/>
                  <w:szCs w:val="18"/>
                </w:rPr>
                <w:delText xml:space="preserve"> </w:delText>
              </w:r>
              <w:r w:rsidDel="00A45452">
                <w:rPr>
                  <w:sz w:val="18"/>
                  <w:szCs w:val="18"/>
                </w:rPr>
                <w:delText xml:space="preserve">if </w:delText>
              </w:r>
            </w:del>
            <w:ins w:id="1" w:author="Alice Chen" w:date="2022-02-08T16:41:00Z">
              <w:r w:rsidR="00A45452">
                <w:rPr>
                  <w:sz w:val="18"/>
                  <w:szCs w:val="18"/>
                </w:rPr>
                <w:t xml:space="preserve">If </w:t>
              </w:r>
            </w:ins>
            <w:r>
              <w:rPr>
                <w:sz w:val="18"/>
                <w:szCs w:val="18"/>
              </w:rPr>
              <w:t>the TXVECTOR parameter</w:t>
            </w:r>
            <w:r>
              <w:rPr>
                <w:spacing w:val="1"/>
                <w:sz w:val="18"/>
                <w:szCs w:val="18"/>
              </w:rPr>
              <w:t xml:space="preserve"> </w:t>
            </w:r>
            <w:r>
              <w:rPr>
                <w:sz w:val="18"/>
                <w:szCs w:val="18"/>
              </w:rPr>
              <w:t>TXOP_DURATION</w:t>
            </w:r>
            <w:r>
              <w:rPr>
                <w:spacing w:val="-4"/>
                <w:sz w:val="18"/>
                <w:szCs w:val="18"/>
              </w:rPr>
              <w:t xml:space="preserve"> </w:t>
            </w:r>
            <w:r>
              <w:rPr>
                <w:sz w:val="18"/>
                <w:szCs w:val="18"/>
              </w:rPr>
              <w:t>is</w:t>
            </w:r>
            <w:r>
              <w:rPr>
                <w:spacing w:val="-4"/>
                <w:sz w:val="18"/>
                <w:szCs w:val="18"/>
              </w:rPr>
              <w:t xml:space="preserve"> </w:t>
            </w:r>
            <w:r>
              <w:rPr>
                <w:sz w:val="18"/>
                <w:szCs w:val="18"/>
              </w:rPr>
              <w:t>UNSPECIFIED</w:t>
            </w:r>
            <w:ins w:id="2" w:author="Alice Chen" w:date="2022-02-08T16:41:00Z">
              <w:r w:rsidR="00A45452">
                <w:rPr>
                  <w:sz w:val="18"/>
                  <w:szCs w:val="18"/>
                </w:rPr>
                <w:t xml:space="preserve">, set to 127 to indicate </w:t>
              </w:r>
            </w:ins>
            <w:ins w:id="3" w:author="Alice Chen" w:date="2022-03-03T10:31:00Z">
              <w:r w:rsidR="00D15F24">
                <w:rPr>
                  <w:sz w:val="18"/>
                  <w:szCs w:val="18"/>
                </w:rPr>
                <w:t xml:space="preserve">absence </w:t>
              </w:r>
            </w:ins>
            <w:ins w:id="4" w:author="Alice Chen" w:date="2022-03-02T16:03:00Z">
              <w:r w:rsidR="000C1075">
                <w:rPr>
                  <w:sz w:val="18"/>
                  <w:szCs w:val="18"/>
                </w:rPr>
                <w:t>o</w:t>
              </w:r>
            </w:ins>
            <w:ins w:id="5" w:author="Alice Chen" w:date="2022-03-03T10:31:00Z">
              <w:r w:rsidR="00D15F24">
                <w:rPr>
                  <w:sz w:val="18"/>
                  <w:szCs w:val="18"/>
                </w:rPr>
                <w:t>f</w:t>
              </w:r>
            </w:ins>
            <w:ins w:id="6" w:author="Alice Chen" w:date="2022-02-08T16:41:00Z">
              <w:r w:rsidR="00A45452">
                <w:rPr>
                  <w:sz w:val="18"/>
                  <w:szCs w:val="18"/>
                </w:rPr>
                <w:t xml:space="preserve"> duration information</w:t>
              </w:r>
            </w:ins>
            <w:r>
              <w:rPr>
                <w:sz w:val="18"/>
                <w:szCs w:val="18"/>
              </w:rPr>
              <w:t>.</w:t>
            </w:r>
          </w:p>
          <w:p w14:paraId="4B341DD5" w14:textId="2E7D553C" w:rsidR="00A21BF5" w:rsidRDefault="00A21BF5" w:rsidP="00EE3659">
            <w:pPr>
              <w:pStyle w:val="TableParagraph"/>
              <w:kinsoku w:val="0"/>
              <w:overflowPunct w:val="0"/>
              <w:spacing w:line="230" w:lineRule="auto"/>
              <w:ind w:left="118"/>
              <w:rPr>
                <w:color w:val="000000"/>
                <w:sz w:val="18"/>
                <w:szCs w:val="18"/>
              </w:rPr>
            </w:pPr>
            <w:r>
              <w:rPr>
                <w:color w:val="208A20"/>
                <w:sz w:val="18"/>
                <w:szCs w:val="18"/>
                <w:u w:val="single"/>
              </w:rPr>
              <w:t>(#</w:t>
            </w:r>
            <w:proofErr w:type="gramStart"/>
            <w:r>
              <w:rPr>
                <w:color w:val="208A20"/>
                <w:sz w:val="18"/>
                <w:szCs w:val="18"/>
                <w:u w:val="single"/>
              </w:rPr>
              <w:t>3176)(</w:t>
            </w:r>
            <w:proofErr w:type="gramEnd"/>
            <w:r>
              <w:rPr>
                <w:color w:val="208A20"/>
                <w:sz w:val="18"/>
                <w:szCs w:val="18"/>
                <w:u w:val="single"/>
              </w:rPr>
              <w:t>#1359)(#2628)</w:t>
            </w:r>
            <w:ins w:id="7" w:author="Alice Chen" w:date="2022-02-08T16:58:00Z">
              <w:r w:rsidR="007F1D82" w:rsidRPr="003A21D2">
                <w:rPr>
                  <w:sz w:val="18"/>
                  <w:szCs w:val="18"/>
                </w:rPr>
                <w:t xml:space="preserve"> </w:t>
              </w:r>
              <w:r w:rsidR="007F1D82">
                <w:rPr>
                  <w:sz w:val="18"/>
                  <w:szCs w:val="18"/>
                </w:rPr>
                <w:t xml:space="preserve">If </w:t>
              </w:r>
              <w:r w:rsidR="007F1D82" w:rsidRPr="003A21D2">
                <w:rPr>
                  <w:sz w:val="18"/>
                  <w:szCs w:val="18"/>
                </w:rPr>
                <w:t>the TXVECTOR parameter TXOP_DURATION is an integer value,</w:t>
              </w:r>
              <w:r w:rsidR="007F1D82">
                <w:rPr>
                  <w:sz w:val="18"/>
                  <w:szCs w:val="18"/>
                </w:rPr>
                <w:t xml:space="preserve"> </w:t>
              </w:r>
            </w:ins>
            <w:del w:id="8" w:author="Alice Chen" w:date="2022-02-08T16:58:00Z">
              <w:r w:rsidDel="007F1D82">
                <w:rPr>
                  <w:color w:val="000000"/>
                  <w:sz w:val="18"/>
                  <w:szCs w:val="18"/>
                </w:rPr>
                <w:delText>Set</w:delText>
              </w:r>
              <w:r w:rsidDel="007F1D82">
                <w:rPr>
                  <w:color w:val="000000"/>
                  <w:spacing w:val="-9"/>
                  <w:sz w:val="18"/>
                  <w:szCs w:val="18"/>
                </w:rPr>
                <w:delText xml:space="preserve"> </w:delText>
              </w:r>
            </w:del>
            <w:ins w:id="9" w:author="Alice Chen" w:date="2022-02-08T16:58:00Z">
              <w:r w:rsidR="007F1D82">
                <w:rPr>
                  <w:color w:val="000000"/>
                  <w:sz w:val="18"/>
                  <w:szCs w:val="18"/>
                </w:rPr>
                <w:t>set</w:t>
              </w:r>
              <w:r w:rsidR="007F1D82">
                <w:rPr>
                  <w:color w:val="000000"/>
                  <w:spacing w:val="-9"/>
                  <w:sz w:val="18"/>
                  <w:szCs w:val="18"/>
                </w:rPr>
                <w:t xml:space="preserve"> </w:t>
              </w:r>
            </w:ins>
            <w:r>
              <w:rPr>
                <w:color w:val="000000"/>
                <w:sz w:val="18"/>
                <w:szCs w:val="18"/>
              </w:rPr>
              <w:t>to</w:t>
            </w:r>
            <w:r>
              <w:rPr>
                <w:color w:val="000000"/>
                <w:spacing w:val="-8"/>
                <w:sz w:val="18"/>
                <w:szCs w:val="18"/>
              </w:rPr>
              <w:t xml:space="preserve"> </w:t>
            </w:r>
            <w:r>
              <w:rPr>
                <w:color w:val="000000"/>
                <w:sz w:val="18"/>
                <w:szCs w:val="18"/>
              </w:rPr>
              <w:t>a</w:t>
            </w:r>
            <w:r>
              <w:rPr>
                <w:color w:val="000000"/>
                <w:spacing w:val="-8"/>
                <w:sz w:val="18"/>
                <w:szCs w:val="18"/>
              </w:rPr>
              <w:t xml:space="preserve"> </w:t>
            </w:r>
            <w:r>
              <w:rPr>
                <w:color w:val="000000"/>
                <w:sz w:val="18"/>
                <w:szCs w:val="18"/>
              </w:rPr>
              <w:t>value</w:t>
            </w:r>
            <w:r>
              <w:rPr>
                <w:color w:val="000000"/>
                <w:spacing w:val="-10"/>
                <w:sz w:val="18"/>
                <w:szCs w:val="18"/>
              </w:rPr>
              <w:t xml:space="preserve"> </w:t>
            </w:r>
            <w:r>
              <w:rPr>
                <w:color w:val="000000"/>
                <w:sz w:val="18"/>
                <w:szCs w:val="18"/>
              </w:rPr>
              <w:t>less</w:t>
            </w:r>
            <w:r>
              <w:rPr>
                <w:color w:val="000000"/>
                <w:spacing w:val="-8"/>
                <w:sz w:val="18"/>
                <w:szCs w:val="18"/>
              </w:rPr>
              <w:t xml:space="preserve"> </w:t>
            </w:r>
            <w:r>
              <w:rPr>
                <w:color w:val="000000"/>
                <w:sz w:val="18"/>
                <w:szCs w:val="18"/>
              </w:rPr>
              <w:t>than</w:t>
            </w:r>
            <w:r>
              <w:rPr>
                <w:color w:val="000000"/>
                <w:spacing w:val="-42"/>
                <w:sz w:val="18"/>
                <w:szCs w:val="18"/>
              </w:rPr>
              <w:t xml:space="preserve"> </w:t>
            </w:r>
            <w:r>
              <w:rPr>
                <w:color w:val="000000"/>
                <w:sz w:val="18"/>
                <w:szCs w:val="18"/>
              </w:rPr>
              <w:t>127</w:t>
            </w:r>
            <w:r>
              <w:rPr>
                <w:color w:val="000000"/>
                <w:spacing w:val="-7"/>
                <w:sz w:val="18"/>
                <w:szCs w:val="18"/>
              </w:rPr>
              <w:t xml:space="preserve"> </w:t>
            </w:r>
            <w:r>
              <w:rPr>
                <w:color w:val="000000"/>
                <w:sz w:val="18"/>
                <w:szCs w:val="18"/>
              </w:rPr>
              <w:t>to</w:t>
            </w:r>
            <w:r>
              <w:rPr>
                <w:color w:val="000000"/>
                <w:spacing w:val="-6"/>
                <w:sz w:val="18"/>
                <w:szCs w:val="18"/>
              </w:rPr>
              <w:t xml:space="preserve"> </w:t>
            </w:r>
            <w:r>
              <w:rPr>
                <w:color w:val="000000"/>
                <w:sz w:val="18"/>
                <w:szCs w:val="18"/>
              </w:rPr>
              <w:t>indicate</w:t>
            </w:r>
            <w:r>
              <w:rPr>
                <w:color w:val="000000"/>
                <w:spacing w:val="-5"/>
                <w:sz w:val="18"/>
                <w:szCs w:val="18"/>
              </w:rPr>
              <w:t xml:space="preserve"> </w:t>
            </w:r>
            <w:r>
              <w:rPr>
                <w:color w:val="000000"/>
                <w:sz w:val="18"/>
                <w:szCs w:val="18"/>
              </w:rPr>
              <w:t>duration</w:t>
            </w:r>
            <w:r>
              <w:rPr>
                <w:color w:val="000000"/>
                <w:spacing w:val="-5"/>
                <w:sz w:val="18"/>
                <w:szCs w:val="18"/>
              </w:rPr>
              <w:t xml:space="preserve"> </w:t>
            </w:r>
            <w:r>
              <w:rPr>
                <w:color w:val="000000"/>
                <w:sz w:val="18"/>
                <w:szCs w:val="18"/>
              </w:rPr>
              <w:t>information</w:t>
            </w:r>
            <w:r>
              <w:rPr>
                <w:color w:val="000000"/>
                <w:spacing w:val="-7"/>
                <w:sz w:val="18"/>
                <w:szCs w:val="18"/>
              </w:rPr>
              <w:t xml:space="preserve"> </w:t>
            </w:r>
            <w:r>
              <w:rPr>
                <w:color w:val="000000"/>
                <w:sz w:val="18"/>
                <w:szCs w:val="18"/>
              </w:rPr>
              <w:t>for</w:t>
            </w:r>
            <w:r>
              <w:rPr>
                <w:color w:val="000000"/>
                <w:spacing w:val="-6"/>
                <w:sz w:val="18"/>
                <w:szCs w:val="18"/>
              </w:rPr>
              <w:t xml:space="preserve"> </w:t>
            </w:r>
            <w:r>
              <w:rPr>
                <w:color w:val="000000"/>
                <w:sz w:val="18"/>
                <w:szCs w:val="18"/>
              </w:rPr>
              <w:t>NAV</w:t>
            </w:r>
          </w:p>
          <w:p w14:paraId="29694022" w14:textId="77777777" w:rsidR="00A21BF5" w:rsidRDefault="00A21BF5" w:rsidP="00EE3659">
            <w:pPr>
              <w:pStyle w:val="TableParagraph"/>
              <w:kinsoku w:val="0"/>
              <w:overflowPunct w:val="0"/>
              <w:spacing w:line="202" w:lineRule="exact"/>
              <w:ind w:left="118"/>
              <w:rPr>
                <w:sz w:val="18"/>
                <w:szCs w:val="18"/>
              </w:rPr>
            </w:pPr>
            <w:r>
              <w:rPr>
                <w:sz w:val="18"/>
                <w:szCs w:val="18"/>
              </w:rPr>
              <w:t>setting</w:t>
            </w:r>
            <w:r>
              <w:rPr>
                <w:spacing w:val="-5"/>
                <w:sz w:val="18"/>
                <w:szCs w:val="18"/>
              </w:rPr>
              <w:t xml:space="preserve"> </w:t>
            </w:r>
            <w:r>
              <w:rPr>
                <w:sz w:val="18"/>
                <w:szCs w:val="18"/>
              </w:rPr>
              <w:t>and</w:t>
            </w:r>
            <w:r>
              <w:rPr>
                <w:spacing w:val="-3"/>
                <w:sz w:val="18"/>
                <w:szCs w:val="18"/>
              </w:rPr>
              <w:t xml:space="preserve"> </w:t>
            </w:r>
            <w:r>
              <w:rPr>
                <w:sz w:val="18"/>
                <w:szCs w:val="18"/>
              </w:rPr>
              <w:t>protection</w:t>
            </w:r>
            <w:r>
              <w:rPr>
                <w:spacing w:val="-3"/>
                <w:sz w:val="18"/>
                <w:szCs w:val="18"/>
              </w:rPr>
              <w:t xml:space="preserve"> </w:t>
            </w:r>
            <w:r>
              <w:rPr>
                <w:sz w:val="18"/>
                <w:szCs w:val="18"/>
              </w:rPr>
              <w:t>of</w:t>
            </w:r>
            <w:r>
              <w:rPr>
                <w:spacing w:val="-3"/>
                <w:sz w:val="18"/>
                <w:szCs w:val="18"/>
              </w:rPr>
              <w:t xml:space="preserve"> </w:t>
            </w:r>
            <w:r>
              <w:rPr>
                <w:sz w:val="18"/>
                <w:szCs w:val="18"/>
              </w:rPr>
              <w:t>the</w:t>
            </w:r>
            <w:r>
              <w:rPr>
                <w:spacing w:val="-4"/>
                <w:sz w:val="18"/>
                <w:szCs w:val="18"/>
              </w:rPr>
              <w:t xml:space="preserve"> </w:t>
            </w:r>
            <w:r>
              <w:rPr>
                <w:sz w:val="18"/>
                <w:szCs w:val="18"/>
              </w:rPr>
              <w:t>TXOP</w:t>
            </w:r>
            <w:r>
              <w:rPr>
                <w:spacing w:val="-3"/>
                <w:sz w:val="18"/>
                <w:szCs w:val="18"/>
              </w:rPr>
              <w:t xml:space="preserve"> </w:t>
            </w:r>
            <w:r>
              <w:rPr>
                <w:sz w:val="18"/>
                <w:szCs w:val="18"/>
              </w:rPr>
              <w:t>as</w:t>
            </w:r>
            <w:r>
              <w:rPr>
                <w:spacing w:val="-4"/>
                <w:sz w:val="18"/>
                <w:szCs w:val="18"/>
              </w:rPr>
              <w:t xml:space="preserve"> </w:t>
            </w:r>
            <w:r>
              <w:rPr>
                <w:sz w:val="18"/>
                <w:szCs w:val="18"/>
              </w:rPr>
              <w:t>follows:</w:t>
            </w:r>
          </w:p>
        </w:tc>
      </w:tr>
      <w:tr w:rsidR="00A21BF5" w14:paraId="3333E275" w14:textId="77777777" w:rsidTr="00A21BF5">
        <w:trPr>
          <w:gridAfter w:val="1"/>
          <w:wAfter w:w="30" w:type="dxa"/>
          <w:trHeight w:val="229"/>
        </w:trPr>
        <w:tc>
          <w:tcPr>
            <w:tcW w:w="1199" w:type="dxa"/>
            <w:gridSpan w:val="2"/>
            <w:tcBorders>
              <w:top w:val="none" w:sz="6" w:space="0" w:color="auto"/>
              <w:left w:val="single" w:sz="12" w:space="0" w:color="000000"/>
              <w:bottom w:val="none" w:sz="6" w:space="0" w:color="auto"/>
              <w:right w:val="single" w:sz="2" w:space="0" w:color="000000"/>
            </w:tcBorders>
          </w:tcPr>
          <w:p w14:paraId="10548B67" w14:textId="77777777" w:rsidR="00A21BF5" w:rsidRDefault="00A21BF5" w:rsidP="00EE3659">
            <w:pPr>
              <w:pStyle w:val="TableParagraph"/>
              <w:kinsoku w:val="0"/>
              <w:overflowPunct w:val="0"/>
              <w:rPr>
                <w:sz w:val="16"/>
                <w:szCs w:val="16"/>
              </w:rPr>
            </w:pPr>
          </w:p>
        </w:tc>
        <w:tc>
          <w:tcPr>
            <w:tcW w:w="999" w:type="dxa"/>
            <w:gridSpan w:val="2"/>
            <w:tcBorders>
              <w:top w:val="none" w:sz="6" w:space="0" w:color="auto"/>
              <w:left w:val="single" w:sz="2" w:space="0" w:color="000000"/>
              <w:bottom w:val="none" w:sz="6" w:space="0" w:color="auto"/>
              <w:right w:val="single" w:sz="2" w:space="0" w:color="000000"/>
            </w:tcBorders>
          </w:tcPr>
          <w:p w14:paraId="16749C94" w14:textId="77777777" w:rsidR="00A21BF5" w:rsidRDefault="00A21BF5" w:rsidP="00EE3659">
            <w:pPr>
              <w:pStyle w:val="TableParagraph"/>
              <w:kinsoku w:val="0"/>
              <w:overflowPunct w:val="0"/>
              <w:rPr>
                <w:sz w:val="16"/>
                <w:szCs w:val="16"/>
              </w:rPr>
            </w:pPr>
          </w:p>
        </w:tc>
        <w:tc>
          <w:tcPr>
            <w:tcW w:w="2000" w:type="dxa"/>
            <w:gridSpan w:val="2"/>
            <w:tcBorders>
              <w:top w:val="none" w:sz="6" w:space="0" w:color="auto"/>
              <w:left w:val="single" w:sz="2" w:space="0" w:color="000000"/>
              <w:bottom w:val="none" w:sz="6" w:space="0" w:color="auto"/>
              <w:right w:val="single" w:sz="2" w:space="0" w:color="000000"/>
            </w:tcBorders>
          </w:tcPr>
          <w:p w14:paraId="12A7890C" w14:textId="77777777" w:rsidR="00A21BF5" w:rsidRDefault="00A21BF5" w:rsidP="00EE3659">
            <w:pPr>
              <w:pStyle w:val="TableParagraph"/>
              <w:kinsoku w:val="0"/>
              <w:overflowPunct w:val="0"/>
              <w:rPr>
                <w:sz w:val="16"/>
                <w:szCs w:val="16"/>
              </w:rPr>
            </w:pPr>
          </w:p>
        </w:tc>
        <w:tc>
          <w:tcPr>
            <w:tcW w:w="900" w:type="dxa"/>
            <w:gridSpan w:val="2"/>
            <w:tcBorders>
              <w:top w:val="none" w:sz="6" w:space="0" w:color="auto"/>
              <w:left w:val="single" w:sz="2" w:space="0" w:color="000000"/>
              <w:bottom w:val="none" w:sz="6" w:space="0" w:color="auto"/>
              <w:right w:val="single" w:sz="2" w:space="0" w:color="000000"/>
            </w:tcBorders>
          </w:tcPr>
          <w:p w14:paraId="40415C70" w14:textId="77777777" w:rsidR="00A21BF5" w:rsidRDefault="00A21BF5" w:rsidP="00EE3659">
            <w:pPr>
              <w:pStyle w:val="TableParagraph"/>
              <w:kinsoku w:val="0"/>
              <w:overflowPunct w:val="0"/>
              <w:rPr>
                <w:sz w:val="16"/>
                <w:szCs w:val="16"/>
              </w:rPr>
            </w:pPr>
          </w:p>
        </w:tc>
        <w:tc>
          <w:tcPr>
            <w:tcW w:w="3601" w:type="dxa"/>
            <w:gridSpan w:val="2"/>
            <w:tcBorders>
              <w:top w:val="none" w:sz="6" w:space="0" w:color="auto"/>
              <w:left w:val="single" w:sz="2" w:space="0" w:color="000000"/>
              <w:bottom w:val="none" w:sz="6" w:space="0" w:color="auto"/>
              <w:right w:val="single" w:sz="12" w:space="0" w:color="000000"/>
            </w:tcBorders>
          </w:tcPr>
          <w:p w14:paraId="26840EAE" w14:textId="77777777" w:rsidR="00A21BF5" w:rsidRDefault="00A21BF5" w:rsidP="00EE3659">
            <w:pPr>
              <w:pStyle w:val="TableParagraph"/>
              <w:kinsoku w:val="0"/>
              <w:overflowPunct w:val="0"/>
              <w:spacing w:before="12" w:line="197" w:lineRule="exact"/>
              <w:ind w:left="523"/>
              <w:rPr>
                <w:sz w:val="18"/>
                <w:szCs w:val="18"/>
              </w:rPr>
            </w:pPr>
            <w:r>
              <w:rPr>
                <w:sz w:val="18"/>
                <w:szCs w:val="18"/>
              </w:rPr>
              <w:t>If</w:t>
            </w:r>
            <w:r>
              <w:rPr>
                <w:spacing w:val="36"/>
                <w:sz w:val="18"/>
                <w:szCs w:val="18"/>
              </w:rPr>
              <w:t xml:space="preserve"> </w:t>
            </w:r>
            <w:r>
              <w:rPr>
                <w:sz w:val="18"/>
                <w:szCs w:val="18"/>
              </w:rPr>
              <w:t>the</w:t>
            </w:r>
            <w:r>
              <w:rPr>
                <w:spacing w:val="80"/>
                <w:sz w:val="18"/>
                <w:szCs w:val="18"/>
              </w:rPr>
              <w:t xml:space="preserve"> </w:t>
            </w:r>
            <w:r>
              <w:rPr>
                <w:sz w:val="18"/>
                <w:szCs w:val="18"/>
              </w:rPr>
              <w:t>TXVECTOR</w:t>
            </w:r>
            <w:r>
              <w:rPr>
                <w:spacing w:val="80"/>
                <w:sz w:val="18"/>
                <w:szCs w:val="18"/>
              </w:rPr>
              <w:t xml:space="preserve"> </w:t>
            </w:r>
            <w:r>
              <w:rPr>
                <w:sz w:val="18"/>
                <w:szCs w:val="18"/>
              </w:rPr>
              <w:t>parameter</w:t>
            </w:r>
            <w:r>
              <w:rPr>
                <w:spacing w:val="81"/>
                <w:sz w:val="18"/>
                <w:szCs w:val="18"/>
              </w:rPr>
              <w:t xml:space="preserve"> </w:t>
            </w:r>
            <w:r>
              <w:rPr>
                <w:sz w:val="18"/>
                <w:szCs w:val="18"/>
              </w:rPr>
              <w:t>TXO-</w:t>
            </w:r>
          </w:p>
        </w:tc>
      </w:tr>
      <w:tr w:rsidR="00A21BF5" w14:paraId="3BE06154" w14:textId="77777777" w:rsidTr="00A21BF5">
        <w:trPr>
          <w:gridAfter w:val="1"/>
          <w:wAfter w:w="30" w:type="dxa"/>
          <w:trHeight w:val="220"/>
        </w:trPr>
        <w:tc>
          <w:tcPr>
            <w:tcW w:w="1199" w:type="dxa"/>
            <w:gridSpan w:val="2"/>
            <w:tcBorders>
              <w:top w:val="none" w:sz="6" w:space="0" w:color="auto"/>
              <w:left w:val="single" w:sz="12" w:space="0" w:color="000000"/>
              <w:bottom w:val="none" w:sz="6" w:space="0" w:color="auto"/>
              <w:right w:val="single" w:sz="2" w:space="0" w:color="000000"/>
            </w:tcBorders>
          </w:tcPr>
          <w:p w14:paraId="688373A6" w14:textId="77777777" w:rsidR="00A21BF5" w:rsidRDefault="00A21BF5" w:rsidP="00EE3659">
            <w:pPr>
              <w:pStyle w:val="TableParagraph"/>
              <w:kinsoku w:val="0"/>
              <w:overflowPunct w:val="0"/>
              <w:rPr>
                <w:sz w:val="14"/>
                <w:szCs w:val="14"/>
              </w:rPr>
            </w:pPr>
          </w:p>
        </w:tc>
        <w:tc>
          <w:tcPr>
            <w:tcW w:w="999" w:type="dxa"/>
            <w:gridSpan w:val="2"/>
            <w:tcBorders>
              <w:top w:val="none" w:sz="6" w:space="0" w:color="auto"/>
              <w:left w:val="single" w:sz="2" w:space="0" w:color="000000"/>
              <w:bottom w:val="none" w:sz="6" w:space="0" w:color="auto"/>
              <w:right w:val="single" w:sz="2" w:space="0" w:color="000000"/>
            </w:tcBorders>
          </w:tcPr>
          <w:p w14:paraId="15F89CA5" w14:textId="77777777" w:rsidR="00A21BF5" w:rsidRDefault="00A21BF5" w:rsidP="00EE3659">
            <w:pPr>
              <w:pStyle w:val="TableParagraph"/>
              <w:kinsoku w:val="0"/>
              <w:overflowPunct w:val="0"/>
              <w:rPr>
                <w:sz w:val="14"/>
                <w:szCs w:val="14"/>
              </w:rPr>
            </w:pPr>
          </w:p>
        </w:tc>
        <w:tc>
          <w:tcPr>
            <w:tcW w:w="2000" w:type="dxa"/>
            <w:gridSpan w:val="2"/>
            <w:tcBorders>
              <w:top w:val="none" w:sz="6" w:space="0" w:color="auto"/>
              <w:left w:val="single" w:sz="2" w:space="0" w:color="000000"/>
              <w:bottom w:val="none" w:sz="6" w:space="0" w:color="auto"/>
              <w:right w:val="single" w:sz="2" w:space="0" w:color="000000"/>
            </w:tcBorders>
          </w:tcPr>
          <w:p w14:paraId="7D9E2AA6" w14:textId="77777777" w:rsidR="00A21BF5" w:rsidRDefault="00A21BF5" w:rsidP="00EE3659">
            <w:pPr>
              <w:pStyle w:val="TableParagraph"/>
              <w:kinsoku w:val="0"/>
              <w:overflowPunct w:val="0"/>
              <w:rPr>
                <w:sz w:val="14"/>
                <w:szCs w:val="14"/>
              </w:rPr>
            </w:pPr>
          </w:p>
        </w:tc>
        <w:tc>
          <w:tcPr>
            <w:tcW w:w="900" w:type="dxa"/>
            <w:gridSpan w:val="2"/>
            <w:tcBorders>
              <w:top w:val="none" w:sz="6" w:space="0" w:color="auto"/>
              <w:left w:val="single" w:sz="2" w:space="0" w:color="000000"/>
              <w:bottom w:val="none" w:sz="6" w:space="0" w:color="auto"/>
              <w:right w:val="single" w:sz="2" w:space="0" w:color="000000"/>
            </w:tcBorders>
          </w:tcPr>
          <w:p w14:paraId="37D711CC" w14:textId="77777777" w:rsidR="00A21BF5" w:rsidRDefault="00A21BF5" w:rsidP="00EE3659">
            <w:pPr>
              <w:pStyle w:val="TableParagraph"/>
              <w:kinsoku w:val="0"/>
              <w:overflowPunct w:val="0"/>
              <w:rPr>
                <w:sz w:val="14"/>
                <w:szCs w:val="14"/>
              </w:rPr>
            </w:pPr>
          </w:p>
        </w:tc>
        <w:tc>
          <w:tcPr>
            <w:tcW w:w="3601" w:type="dxa"/>
            <w:gridSpan w:val="2"/>
            <w:tcBorders>
              <w:top w:val="none" w:sz="6" w:space="0" w:color="auto"/>
              <w:left w:val="single" w:sz="2" w:space="0" w:color="000000"/>
              <w:bottom w:val="none" w:sz="6" w:space="0" w:color="auto"/>
              <w:right w:val="single" w:sz="12" w:space="0" w:color="000000"/>
            </w:tcBorders>
          </w:tcPr>
          <w:p w14:paraId="50D2A3BD" w14:textId="1BD7BFE0" w:rsidR="00A21BF5" w:rsidRDefault="00A21BF5" w:rsidP="00EE3659">
            <w:pPr>
              <w:pStyle w:val="TableParagraph"/>
              <w:kinsoku w:val="0"/>
              <w:overflowPunct w:val="0"/>
              <w:spacing w:before="2" w:line="198" w:lineRule="exact"/>
              <w:ind w:left="512"/>
              <w:rPr>
                <w:sz w:val="18"/>
                <w:szCs w:val="18"/>
              </w:rPr>
            </w:pPr>
            <w:r>
              <w:rPr>
                <w:sz w:val="18"/>
                <w:szCs w:val="18"/>
              </w:rPr>
              <w:t>P_DURATION</w:t>
            </w:r>
            <w:r>
              <w:rPr>
                <w:spacing w:val="10"/>
                <w:sz w:val="18"/>
                <w:szCs w:val="18"/>
              </w:rPr>
              <w:t xml:space="preserve"> </w:t>
            </w:r>
            <w:r>
              <w:rPr>
                <w:sz w:val="18"/>
                <w:szCs w:val="18"/>
              </w:rPr>
              <w:t>is</w:t>
            </w:r>
            <w:r>
              <w:rPr>
                <w:spacing w:val="53"/>
                <w:sz w:val="18"/>
                <w:szCs w:val="18"/>
              </w:rPr>
              <w:t xml:space="preserve"> </w:t>
            </w:r>
            <w:r>
              <w:rPr>
                <w:sz w:val="18"/>
                <w:szCs w:val="18"/>
              </w:rPr>
              <w:t>less</w:t>
            </w:r>
            <w:r>
              <w:rPr>
                <w:spacing w:val="52"/>
                <w:sz w:val="18"/>
                <w:szCs w:val="18"/>
              </w:rPr>
              <w:t xml:space="preserve"> </w:t>
            </w:r>
            <w:r>
              <w:rPr>
                <w:sz w:val="18"/>
                <w:szCs w:val="18"/>
              </w:rPr>
              <w:t>than</w:t>
            </w:r>
            <w:r>
              <w:rPr>
                <w:spacing w:val="54"/>
                <w:sz w:val="18"/>
                <w:szCs w:val="18"/>
              </w:rPr>
              <w:t xml:space="preserve"> </w:t>
            </w:r>
            <w:r>
              <w:rPr>
                <w:sz w:val="18"/>
                <w:szCs w:val="18"/>
              </w:rPr>
              <w:t>512,</w:t>
            </w:r>
            <w:r>
              <w:rPr>
                <w:spacing w:val="54"/>
                <w:sz w:val="18"/>
                <w:szCs w:val="18"/>
              </w:rPr>
              <w:t xml:space="preserve"> </w:t>
            </w:r>
            <w:del w:id="10" w:author="Alice Chen" w:date="2022-03-02T16:01:00Z">
              <w:r w:rsidDel="006D083C">
                <w:rPr>
                  <w:sz w:val="18"/>
                  <w:szCs w:val="18"/>
                </w:rPr>
                <w:delText>then</w:delText>
              </w:r>
            </w:del>
          </w:p>
        </w:tc>
      </w:tr>
      <w:tr w:rsidR="00A21BF5" w14:paraId="15C0BB03" w14:textId="77777777" w:rsidTr="00A21BF5">
        <w:trPr>
          <w:gridAfter w:val="1"/>
          <w:wAfter w:w="30" w:type="dxa"/>
          <w:trHeight w:val="220"/>
        </w:trPr>
        <w:tc>
          <w:tcPr>
            <w:tcW w:w="1199" w:type="dxa"/>
            <w:gridSpan w:val="2"/>
            <w:tcBorders>
              <w:top w:val="none" w:sz="6" w:space="0" w:color="auto"/>
              <w:left w:val="single" w:sz="12" w:space="0" w:color="000000"/>
              <w:bottom w:val="none" w:sz="6" w:space="0" w:color="auto"/>
              <w:right w:val="single" w:sz="2" w:space="0" w:color="000000"/>
            </w:tcBorders>
          </w:tcPr>
          <w:p w14:paraId="2A029AED" w14:textId="77777777" w:rsidR="00A21BF5" w:rsidRDefault="00A21BF5" w:rsidP="00EE3659">
            <w:pPr>
              <w:pStyle w:val="TableParagraph"/>
              <w:kinsoku w:val="0"/>
              <w:overflowPunct w:val="0"/>
              <w:rPr>
                <w:sz w:val="14"/>
                <w:szCs w:val="14"/>
              </w:rPr>
            </w:pPr>
          </w:p>
        </w:tc>
        <w:tc>
          <w:tcPr>
            <w:tcW w:w="999" w:type="dxa"/>
            <w:gridSpan w:val="2"/>
            <w:tcBorders>
              <w:top w:val="none" w:sz="6" w:space="0" w:color="auto"/>
              <w:left w:val="single" w:sz="2" w:space="0" w:color="000000"/>
              <w:bottom w:val="none" w:sz="6" w:space="0" w:color="auto"/>
              <w:right w:val="single" w:sz="2" w:space="0" w:color="000000"/>
            </w:tcBorders>
          </w:tcPr>
          <w:p w14:paraId="40FE2D8B" w14:textId="77777777" w:rsidR="00A21BF5" w:rsidRDefault="00A21BF5" w:rsidP="00EE3659">
            <w:pPr>
              <w:pStyle w:val="TableParagraph"/>
              <w:kinsoku w:val="0"/>
              <w:overflowPunct w:val="0"/>
              <w:rPr>
                <w:sz w:val="14"/>
                <w:szCs w:val="14"/>
              </w:rPr>
            </w:pPr>
          </w:p>
        </w:tc>
        <w:tc>
          <w:tcPr>
            <w:tcW w:w="2000" w:type="dxa"/>
            <w:gridSpan w:val="2"/>
            <w:tcBorders>
              <w:top w:val="none" w:sz="6" w:space="0" w:color="auto"/>
              <w:left w:val="single" w:sz="2" w:space="0" w:color="000000"/>
              <w:bottom w:val="none" w:sz="6" w:space="0" w:color="auto"/>
              <w:right w:val="single" w:sz="2" w:space="0" w:color="000000"/>
            </w:tcBorders>
          </w:tcPr>
          <w:p w14:paraId="72261738" w14:textId="77777777" w:rsidR="00A21BF5" w:rsidRDefault="00A21BF5" w:rsidP="00EE3659">
            <w:pPr>
              <w:pStyle w:val="TableParagraph"/>
              <w:kinsoku w:val="0"/>
              <w:overflowPunct w:val="0"/>
              <w:rPr>
                <w:sz w:val="14"/>
                <w:szCs w:val="14"/>
              </w:rPr>
            </w:pPr>
          </w:p>
        </w:tc>
        <w:tc>
          <w:tcPr>
            <w:tcW w:w="900" w:type="dxa"/>
            <w:gridSpan w:val="2"/>
            <w:tcBorders>
              <w:top w:val="none" w:sz="6" w:space="0" w:color="auto"/>
              <w:left w:val="single" w:sz="2" w:space="0" w:color="000000"/>
              <w:bottom w:val="none" w:sz="6" w:space="0" w:color="auto"/>
              <w:right w:val="single" w:sz="2" w:space="0" w:color="000000"/>
            </w:tcBorders>
          </w:tcPr>
          <w:p w14:paraId="3A55A47F" w14:textId="77777777" w:rsidR="00A21BF5" w:rsidRDefault="00A21BF5" w:rsidP="00EE3659">
            <w:pPr>
              <w:pStyle w:val="TableParagraph"/>
              <w:kinsoku w:val="0"/>
              <w:overflowPunct w:val="0"/>
              <w:rPr>
                <w:sz w:val="14"/>
                <w:szCs w:val="14"/>
              </w:rPr>
            </w:pPr>
          </w:p>
        </w:tc>
        <w:tc>
          <w:tcPr>
            <w:tcW w:w="3601" w:type="dxa"/>
            <w:gridSpan w:val="2"/>
            <w:tcBorders>
              <w:top w:val="none" w:sz="6" w:space="0" w:color="auto"/>
              <w:left w:val="single" w:sz="2" w:space="0" w:color="000000"/>
              <w:bottom w:val="none" w:sz="6" w:space="0" w:color="auto"/>
              <w:right w:val="single" w:sz="12" w:space="0" w:color="000000"/>
            </w:tcBorders>
          </w:tcPr>
          <w:p w14:paraId="02947E5F" w14:textId="5B48CCC8" w:rsidR="00A21BF5" w:rsidRDefault="00A21BF5" w:rsidP="00EE3659">
            <w:pPr>
              <w:pStyle w:val="TableParagraph"/>
              <w:kinsoku w:val="0"/>
              <w:overflowPunct w:val="0"/>
              <w:spacing w:before="3" w:line="197" w:lineRule="exact"/>
              <w:ind w:left="512"/>
              <w:rPr>
                <w:sz w:val="18"/>
                <w:szCs w:val="18"/>
              </w:rPr>
            </w:pPr>
            <w:del w:id="11" w:author="Alice Chen" w:date="2022-03-02T16:01:00Z">
              <w:r w:rsidDel="006D083C">
                <w:rPr>
                  <w:sz w:val="18"/>
                  <w:szCs w:val="18"/>
                </w:rPr>
                <w:delText>B13</w:delText>
              </w:r>
              <w:r w:rsidDel="006D083C">
                <w:rPr>
                  <w:spacing w:val="30"/>
                  <w:sz w:val="18"/>
                  <w:szCs w:val="18"/>
                </w:rPr>
                <w:delText xml:space="preserve"> </w:delText>
              </w:r>
              <w:r w:rsidDel="006D083C">
                <w:rPr>
                  <w:sz w:val="18"/>
                  <w:szCs w:val="18"/>
                </w:rPr>
                <w:delText>is</w:delText>
              </w:r>
              <w:r w:rsidDel="006D083C">
                <w:rPr>
                  <w:spacing w:val="33"/>
                  <w:sz w:val="18"/>
                  <w:szCs w:val="18"/>
                </w:rPr>
                <w:delText xml:space="preserve"> </w:delText>
              </w:r>
              <w:r w:rsidDel="006D083C">
                <w:rPr>
                  <w:sz w:val="18"/>
                  <w:szCs w:val="18"/>
                </w:rPr>
                <w:delText>set</w:delText>
              </w:r>
              <w:r w:rsidDel="006D083C">
                <w:rPr>
                  <w:spacing w:val="33"/>
                  <w:sz w:val="18"/>
                  <w:szCs w:val="18"/>
                </w:rPr>
                <w:delText xml:space="preserve"> </w:delText>
              </w:r>
              <w:r w:rsidDel="006D083C">
                <w:rPr>
                  <w:sz w:val="18"/>
                  <w:szCs w:val="18"/>
                </w:rPr>
                <w:delText>to</w:delText>
              </w:r>
              <w:r w:rsidDel="006D083C">
                <w:rPr>
                  <w:spacing w:val="31"/>
                  <w:sz w:val="18"/>
                  <w:szCs w:val="18"/>
                </w:rPr>
                <w:delText xml:space="preserve"> </w:delText>
              </w:r>
              <w:r w:rsidDel="006D083C">
                <w:rPr>
                  <w:sz w:val="18"/>
                  <w:szCs w:val="18"/>
                </w:rPr>
                <w:delText>0</w:delText>
              </w:r>
              <w:r w:rsidDel="006D083C">
                <w:rPr>
                  <w:spacing w:val="33"/>
                  <w:sz w:val="18"/>
                  <w:szCs w:val="18"/>
                </w:rPr>
                <w:delText xml:space="preserve"> </w:delText>
              </w:r>
              <w:r w:rsidDel="006D083C">
                <w:rPr>
                  <w:sz w:val="18"/>
                  <w:szCs w:val="18"/>
                </w:rPr>
                <w:delText>and</w:delText>
              </w:r>
              <w:r w:rsidDel="006D083C">
                <w:rPr>
                  <w:spacing w:val="33"/>
                  <w:sz w:val="18"/>
                  <w:szCs w:val="18"/>
                </w:rPr>
                <w:delText xml:space="preserve"> </w:delText>
              </w:r>
              <w:r w:rsidDel="006D083C">
                <w:rPr>
                  <w:sz w:val="18"/>
                  <w:szCs w:val="18"/>
                </w:rPr>
                <w:delText>B14–B19</w:delText>
              </w:r>
              <w:r w:rsidDel="006D083C">
                <w:rPr>
                  <w:spacing w:val="32"/>
                  <w:sz w:val="18"/>
                  <w:szCs w:val="18"/>
                </w:rPr>
                <w:delText xml:space="preserve"> </w:delText>
              </w:r>
              <w:r w:rsidDel="006D083C">
                <w:rPr>
                  <w:sz w:val="18"/>
                  <w:szCs w:val="18"/>
                </w:rPr>
                <w:delText>is</w:delText>
              </w:r>
              <w:r w:rsidDel="006D083C">
                <w:rPr>
                  <w:spacing w:val="32"/>
                  <w:sz w:val="18"/>
                  <w:szCs w:val="18"/>
                </w:rPr>
                <w:delText xml:space="preserve"> </w:delText>
              </w:r>
            </w:del>
            <w:r>
              <w:rPr>
                <w:sz w:val="18"/>
                <w:szCs w:val="18"/>
              </w:rPr>
              <w:t>set</w:t>
            </w:r>
            <w:r>
              <w:rPr>
                <w:spacing w:val="33"/>
                <w:sz w:val="18"/>
                <w:szCs w:val="18"/>
              </w:rPr>
              <w:t xml:space="preserve"> </w:t>
            </w:r>
            <w:r>
              <w:rPr>
                <w:sz w:val="18"/>
                <w:szCs w:val="18"/>
              </w:rPr>
              <w:t>to</w:t>
            </w:r>
          </w:p>
        </w:tc>
      </w:tr>
      <w:tr w:rsidR="00A21BF5" w14:paraId="3143EE96" w14:textId="77777777" w:rsidTr="00A21BF5">
        <w:trPr>
          <w:gridAfter w:val="1"/>
          <w:wAfter w:w="30" w:type="dxa"/>
          <w:trHeight w:val="239"/>
        </w:trPr>
        <w:tc>
          <w:tcPr>
            <w:tcW w:w="1199" w:type="dxa"/>
            <w:gridSpan w:val="2"/>
            <w:tcBorders>
              <w:top w:val="none" w:sz="6" w:space="0" w:color="auto"/>
              <w:left w:val="single" w:sz="12" w:space="0" w:color="000000"/>
              <w:bottom w:val="none" w:sz="6" w:space="0" w:color="auto"/>
              <w:right w:val="single" w:sz="2" w:space="0" w:color="000000"/>
            </w:tcBorders>
          </w:tcPr>
          <w:p w14:paraId="1DD313EC" w14:textId="77777777" w:rsidR="00A21BF5" w:rsidRDefault="00A21BF5" w:rsidP="00EE3659">
            <w:pPr>
              <w:pStyle w:val="TableParagraph"/>
              <w:kinsoku w:val="0"/>
              <w:overflowPunct w:val="0"/>
              <w:rPr>
                <w:sz w:val="16"/>
                <w:szCs w:val="16"/>
              </w:rPr>
            </w:pPr>
          </w:p>
        </w:tc>
        <w:tc>
          <w:tcPr>
            <w:tcW w:w="999" w:type="dxa"/>
            <w:gridSpan w:val="2"/>
            <w:tcBorders>
              <w:top w:val="none" w:sz="6" w:space="0" w:color="auto"/>
              <w:left w:val="single" w:sz="2" w:space="0" w:color="000000"/>
              <w:bottom w:val="none" w:sz="6" w:space="0" w:color="auto"/>
              <w:right w:val="single" w:sz="2" w:space="0" w:color="000000"/>
            </w:tcBorders>
          </w:tcPr>
          <w:p w14:paraId="45B00732" w14:textId="77777777" w:rsidR="00A21BF5" w:rsidRDefault="00A21BF5" w:rsidP="00EE3659">
            <w:pPr>
              <w:pStyle w:val="TableParagraph"/>
              <w:kinsoku w:val="0"/>
              <w:overflowPunct w:val="0"/>
              <w:rPr>
                <w:sz w:val="16"/>
                <w:szCs w:val="16"/>
              </w:rPr>
            </w:pPr>
          </w:p>
        </w:tc>
        <w:tc>
          <w:tcPr>
            <w:tcW w:w="2000" w:type="dxa"/>
            <w:gridSpan w:val="2"/>
            <w:tcBorders>
              <w:top w:val="none" w:sz="6" w:space="0" w:color="auto"/>
              <w:left w:val="single" w:sz="2" w:space="0" w:color="000000"/>
              <w:bottom w:val="none" w:sz="6" w:space="0" w:color="auto"/>
              <w:right w:val="single" w:sz="2" w:space="0" w:color="000000"/>
            </w:tcBorders>
          </w:tcPr>
          <w:p w14:paraId="0D10E76D" w14:textId="77777777" w:rsidR="00A21BF5" w:rsidRDefault="00A21BF5" w:rsidP="00EE3659">
            <w:pPr>
              <w:pStyle w:val="TableParagraph"/>
              <w:kinsoku w:val="0"/>
              <w:overflowPunct w:val="0"/>
              <w:rPr>
                <w:sz w:val="16"/>
                <w:szCs w:val="16"/>
              </w:rPr>
            </w:pPr>
          </w:p>
        </w:tc>
        <w:tc>
          <w:tcPr>
            <w:tcW w:w="900" w:type="dxa"/>
            <w:gridSpan w:val="2"/>
            <w:tcBorders>
              <w:top w:val="none" w:sz="6" w:space="0" w:color="auto"/>
              <w:left w:val="single" w:sz="2" w:space="0" w:color="000000"/>
              <w:bottom w:val="none" w:sz="6" w:space="0" w:color="auto"/>
              <w:right w:val="single" w:sz="2" w:space="0" w:color="000000"/>
            </w:tcBorders>
          </w:tcPr>
          <w:p w14:paraId="5C8B0767" w14:textId="77777777" w:rsidR="00A21BF5" w:rsidRDefault="00A21BF5" w:rsidP="00EE3659">
            <w:pPr>
              <w:pStyle w:val="TableParagraph"/>
              <w:kinsoku w:val="0"/>
              <w:overflowPunct w:val="0"/>
              <w:rPr>
                <w:sz w:val="16"/>
                <w:szCs w:val="16"/>
              </w:rPr>
            </w:pPr>
          </w:p>
        </w:tc>
        <w:tc>
          <w:tcPr>
            <w:tcW w:w="3601" w:type="dxa"/>
            <w:gridSpan w:val="2"/>
            <w:tcBorders>
              <w:top w:val="none" w:sz="6" w:space="0" w:color="auto"/>
              <w:left w:val="single" w:sz="2" w:space="0" w:color="000000"/>
              <w:bottom w:val="none" w:sz="6" w:space="0" w:color="auto"/>
              <w:right w:val="single" w:sz="12" w:space="0" w:color="000000"/>
            </w:tcBorders>
          </w:tcPr>
          <w:p w14:paraId="5CA7ED35" w14:textId="65BA836E" w:rsidR="00A21BF5" w:rsidRDefault="00BC733D" w:rsidP="00EE3659">
            <w:pPr>
              <w:pStyle w:val="TableParagraph"/>
              <w:kinsoku w:val="0"/>
              <w:overflowPunct w:val="0"/>
              <w:spacing w:before="2"/>
              <w:ind w:left="512"/>
              <w:rPr>
                <w:sz w:val="18"/>
                <w:szCs w:val="18"/>
              </w:rPr>
            </w:pPr>
            <w:ins w:id="12" w:author="Alice Chen" w:date="2022-02-08T17:17:00Z">
              <w:r>
                <w:rPr>
                  <w:sz w:val="18"/>
                  <w:szCs w:val="18"/>
                </w:rPr>
                <w:t>2</w:t>
              </w:r>
              <w:r w:rsidR="00131103">
                <w:rPr>
                  <w:sz w:val="18"/>
                  <w:szCs w:val="18"/>
                </w:rPr>
                <w:t>×</w:t>
              </w:r>
            </w:ins>
            <w:proofErr w:type="gramStart"/>
            <w:r w:rsidR="00A21BF5">
              <w:rPr>
                <w:sz w:val="18"/>
                <w:szCs w:val="18"/>
              </w:rPr>
              <w:t>floor(</w:t>
            </w:r>
            <w:proofErr w:type="gramEnd"/>
            <w:r w:rsidR="00A21BF5">
              <w:rPr>
                <w:sz w:val="18"/>
                <w:szCs w:val="18"/>
              </w:rPr>
              <w:t>TXOP_DURATION/8).</w:t>
            </w:r>
          </w:p>
        </w:tc>
      </w:tr>
      <w:tr w:rsidR="00A21BF5" w14:paraId="1498E437" w14:textId="77777777" w:rsidTr="00A21BF5">
        <w:trPr>
          <w:gridAfter w:val="1"/>
          <w:wAfter w:w="30" w:type="dxa"/>
          <w:trHeight w:val="689"/>
        </w:trPr>
        <w:tc>
          <w:tcPr>
            <w:tcW w:w="1199" w:type="dxa"/>
            <w:gridSpan w:val="2"/>
            <w:tcBorders>
              <w:top w:val="none" w:sz="6" w:space="0" w:color="auto"/>
              <w:left w:val="single" w:sz="12" w:space="0" w:color="000000"/>
              <w:bottom w:val="none" w:sz="6" w:space="0" w:color="auto"/>
              <w:right w:val="single" w:sz="2" w:space="0" w:color="000000"/>
            </w:tcBorders>
          </w:tcPr>
          <w:p w14:paraId="1624AC4A" w14:textId="77777777" w:rsidR="00A21BF5" w:rsidRDefault="00A21BF5" w:rsidP="00EE3659">
            <w:pPr>
              <w:pStyle w:val="TableParagraph"/>
              <w:kinsoku w:val="0"/>
              <w:overflowPunct w:val="0"/>
              <w:rPr>
                <w:sz w:val="18"/>
                <w:szCs w:val="18"/>
              </w:rPr>
            </w:pPr>
          </w:p>
        </w:tc>
        <w:tc>
          <w:tcPr>
            <w:tcW w:w="999" w:type="dxa"/>
            <w:gridSpan w:val="2"/>
            <w:tcBorders>
              <w:top w:val="none" w:sz="6" w:space="0" w:color="auto"/>
              <w:left w:val="single" w:sz="2" w:space="0" w:color="000000"/>
              <w:bottom w:val="none" w:sz="6" w:space="0" w:color="auto"/>
              <w:right w:val="single" w:sz="2" w:space="0" w:color="000000"/>
            </w:tcBorders>
          </w:tcPr>
          <w:p w14:paraId="17F2446A" w14:textId="77777777" w:rsidR="00A21BF5" w:rsidRDefault="00A21BF5" w:rsidP="00EE3659">
            <w:pPr>
              <w:pStyle w:val="TableParagraph"/>
              <w:kinsoku w:val="0"/>
              <w:overflowPunct w:val="0"/>
              <w:rPr>
                <w:sz w:val="18"/>
                <w:szCs w:val="18"/>
              </w:rPr>
            </w:pPr>
          </w:p>
        </w:tc>
        <w:tc>
          <w:tcPr>
            <w:tcW w:w="2000" w:type="dxa"/>
            <w:gridSpan w:val="2"/>
            <w:tcBorders>
              <w:top w:val="none" w:sz="6" w:space="0" w:color="auto"/>
              <w:left w:val="single" w:sz="2" w:space="0" w:color="000000"/>
              <w:bottom w:val="none" w:sz="6" w:space="0" w:color="auto"/>
              <w:right w:val="single" w:sz="2" w:space="0" w:color="000000"/>
            </w:tcBorders>
          </w:tcPr>
          <w:p w14:paraId="44374C75" w14:textId="77777777" w:rsidR="00A21BF5" w:rsidRDefault="00A21BF5" w:rsidP="00EE3659">
            <w:pPr>
              <w:pStyle w:val="TableParagraph"/>
              <w:kinsoku w:val="0"/>
              <w:overflowPunct w:val="0"/>
              <w:rPr>
                <w:sz w:val="18"/>
                <w:szCs w:val="18"/>
              </w:rPr>
            </w:pPr>
          </w:p>
        </w:tc>
        <w:tc>
          <w:tcPr>
            <w:tcW w:w="900" w:type="dxa"/>
            <w:gridSpan w:val="2"/>
            <w:tcBorders>
              <w:top w:val="none" w:sz="6" w:space="0" w:color="auto"/>
              <w:left w:val="single" w:sz="2" w:space="0" w:color="000000"/>
              <w:bottom w:val="none" w:sz="6" w:space="0" w:color="auto"/>
              <w:right w:val="single" w:sz="2" w:space="0" w:color="000000"/>
            </w:tcBorders>
          </w:tcPr>
          <w:p w14:paraId="187CF5F4" w14:textId="77777777" w:rsidR="00A21BF5" w:rsidRDefault="00A21BF5" w:rsidP="00EE3659">
            <w:pPr>
              <w:pStyle w:val="TableParagraph"/>
              <w:kinsoku w:val="0"/>
              <w:overflowPunct w:val="0"/>
              <w:rPr>
                <w:sz w:val="18"/>
                <w:szCs w:val="18"/>
              </w:rPr>
            </w:pPr>
          </w:p>
        </w:tc>
        <w:tc>
          <w:tcPr>
            <w:tcW w:w="3601" w:type="dxa"/>
            <w:gridSpan w:val="2"/>
            <w:tcBorders>
              <w:top w:val="none" w:sz="6" w:space="0" w:color="auto"/>
              <w:left w:val="single" w:sz="2" w:space="0" w:color="000000"/>
              <w:bottom w:val="none" w:sz="6" w:space="0" w:color="auto"/>
              <w:right w:val="single" w:sz="12" w:space="0" w:color="000000"/>
            </w:tcBorders>
          </w:tcPr>
          <w:p w14:paraId="0CF45621" w14:textId="588125CD" w:rsidR="00A21BF5" w:rsidRDefault="00A21BF5" w:rsidP="00EE3659">
            <w:pPr>
              <w:pStyle w:val="TableParagraph"/>
              <w:kinsoku w:val="0"/>
              <w:overflowPunct w:val="0"/>
              <w:spacing w:before="28" w:line="232" w:lineRule="auto"/>
              <w:ind w:left="514" w:right="170" w:hanging="21"/>
              <w:rPr>
                <w:sz w:val="18"/>
                <w:szCs w:val="18"/>
              </w:rPr>
            </w:pPr>
            <w:r>
              <w:rPr>
                <w:sz w:val="18"/>
                <w:szCs w:val="18"/>
              </w:rPr>
              <w:t xml:space="preserve">Otherwise, </w:t>
            </w:r>
            <w:del w:id="13" w:author="Alice Chen" w:date="2022-03-02T16:01:00Z">
              <w:r w:rsidDel="006D083C">
                <w:rPr>
                  <w:sz w:val="18"/>
                  <w:szCs w:val="18"/>
                </w:rPr>
                <w:delText>B13 is set to 1 and B14–B19</w:delText>
              </w:r>
              <w:r w:rsidDel="006D083C">
                <w:rPr>
                  <w:spacing w:val="-42"/>
                  <w:sz w:val="18"/>
                  <w:szCs w:val="18"/>
                </w:rPr>
                <w:delText xml:space="preserve"> </w:delText>
              </w:r>
              <w:r w:rsidDel="006D083C">
                <w:rPr>
                  <w:sz w:val="18"/>
                  <w:szCs w:val="18"/>
                </w:rPr>
                <w:delText xml:space="preserve">is </w:delText>
              </w:r>
            </w:del>
            <w:r>
              <w:rPr>
                <w:sz w:val="18"/>
                <w:szCs w:val="18"/>
              </w:rPr>
              <w:t xml:space="preserve">set to </w:t>
            </w:r>
            <w:ins w:id="14" w:author="Alice Chen" w:date="2022-02-08T17:17:00Z">
              <w:r w:rsidR="00131103">
                <w:rPr>
                  <w:sz w:val="18"/>
                  <w:szCs w:val="18"/>
                </w:rPr>
                <w:t>2×</w:t>
              </w:r>
            </w:ins>
            <w:proofErr w:type="gramStart"/>
            <w:r>
              <w:rPr>
                <w:sz w:val="18"/>
                <w:szCs w:val="18"/>
              </w:rPr>
              <w:t>floor(</w:t>
            </w:r>
            <w:proofErr w:type="gramEnd"/>
            <w:r>
              <w:rPr>
                <w:sz w:val="18"/>
                <w:szCs w:val="18"/>
              </w:rPr>
              <w:t>(TXOP_DURATION-</w:t>
            </w:r>
            <w:r>
              <w:rPr>
                <w:spacing w:val="1"/>
                <w:sz w:val="18"/>
                <w:szCs w:val="18"/>
              </w:rPr>
              <w:t xml:space="preserve"> </w:t>
            </w:r>
            <w:r>
              <w:rPr>
                <w:sz w:val="18"/>
                <w:szCs w:val="18"/>
              </w:rPr>
              <w:t>512)/128)</w:t>
            </w:r>
            <w:ins w:id="15" w:author="Alice Chen" w:date="2022-02-08T17:17:00Z">
              <w:r w:rsidR="00131103">
                <w:rPr>
                  <w:sz w:val="18"/>
                  <w:szCs w:val="18"/>
                </w:rPr>
                <w:t>+1</w:t>
              </w:r>
            </w:ins>
            <w:r>
              <w:rPr>
                <w:sz w:val="18"/>
                <w:szCs w:val="18"/>
              </w:rPr>
              <w:t>.</w:t>
            </w:r>
          </w:p>
        </w:tc>
      </w:tr>
      <w:tr w:rsidR="00A21BF5" w14:paraId="37347069" w14:textId="77777777" w:rsidTr="00A21BF5">
        <w:trPr>
          <w:gridAfter w:val="1"/>
          <w:wAfter w:w="30" w:type="dxa"/>
          <w:trHeight w:val="938"/>
        </w:trPr>
        <w:tc>
          <w:tcPr>
            <w:tcW w:w="1199" w:type="dxa"/>
            <w:gridSpan w:val="2"/>
            <w:tcBorders>
              <w:top w:val="none" w:sz="6" w:space="0" w:color="auto"/>
              <w:left w:val="single" w:sz="12" w:space="0" w:color="000000"/>
              <w:bottom w:val="single" w:sz="4" w:space="0" w:color="auto"/>
              <w:right w:val="single" w:sz="2" w:space="0" w:color="000000"/>
            </w:tcBorders>
          </w:tcPr>
          <w:p w14:paraId="4877DC9C" w14:textId="77777777" w:rsidR="00A21BF5" w:rsidRDefault="00A21BF5" w:rsidP="00EE3659">
            <w:pPr>
              <w:pStyle w:val="TableParagraph"/>
              <w:kinsoku w:val="0"/>
              <w:overflowPunct w:val="0"/>
              <w:rPr>
                <w:sz w:val="18"/>
                <w:szCs w:val="18"/>
              </w:rPr>
            </w:pPr>
          </w:p>
        </w:tc>
        <w:tc>
          <w:tcPr>
            <w:tcW w:w="999" w:type="dxa"/>
            <w:gridSpan w:val="2"/>
            <w:tcBorders>
              <w:top w:val="none" w:sz="6" w:space="0" w:color="auto"/>
              <w:left w:val="single" w:sz="2" w:space="0" w:color="000000"/>
              <w:bottom w:val="single" w:sz="2" w:space="0" w:color="000000"/>
              <w:right w:val="single" w:sz="2" w:space="0" w:color="000000"/>
            </w:tcBorders>
          </w:tcPr>
          <w:p w14:paraId="39572337" w14:textId="77777777" w:rsidR="00A21BF5" w:rsidRDefault="00A21BF5" w:rsidP="00EE3659">
            <w:pPr>
              <w:pStyle w:val="TableParagraph"/>
              <w:kinsoku w:val="0"/>
              <w:overflowPunct w:val="0"/>
              <w:rPr>
                <w:sz w:val="18"/>
                <w:szCs w:val="18"/>
              </w:rPr>
            </w:pPr>
          </w:p>
        </w:tc>
        <w:tc>
          <w:tcPr>
            <w:tcW w:w="2000" w:type="dxa"/>
            <w:gridSpan w:val="2"/>
            <w:tcBorders>
              <w:top w:val="none" w:sz="6" w:space="0" w:color="auto"/>
              <w:left w:val="single" w:sz="2" w:space="0" w:color="000000"/>
              <w:bottom w:val="single" w:sz="2" w:space="0" w:color="000000"/>
              <w:right w:val="single" w:sz="2" w:space="0" w:color="000000"/>
            </w:tcBorders>
          </w:tcPr>
          <w:p w14:paraId="5EEEC6F3" w14:textId="77777777" w:rsidR="00A21BF5" w:rsidRDefault="00A21BF5" w:rsidP="00EE3659">
            <w:pPr>
              <w:pStyle w:val="TableParagraph"/>
              <w:kinsoku w:val="0"/>
              <w:overflowPunct w:val="0"/>
              <w:rPr>
                <w:sz w:val="18"/>
                <w:szCs w:val="18"/>
              </w:rPr>
            </w:pPr>
          </w:p>
        </w:tc>
        <w:tc>
          <w:tcPr>
            <w:tcW w:w="900" w:type="dxa"/>
            <w:gridSpan w:val="2"/>
            <w:tcBorders>
              <w:top w:val="none" w:sz="6" w:space="0" w:color="auto"/>
              <w:left w:val="single" w:sz="2" w:space="0" w:color="000000"/>
              <w:bottom w:val="single" w:sz="2" w:space="0" w:color="000000"/>
              <w:right w:val="single" w:sz="2" w:space="0" w:color="000000"/>
            </w:tcBorders>
          </w:tcPr>
          <w:p w14:paraId="09534D8B" w14:textId="77777777" w:rsidR="00A21BF5" w:rsidRDefault="00A21BF5" w:rsidP="00EE3659">
            <w:pPr>
              <w:pStyle w:val="TableParagraph"/>
              <w:kinsoku w:val="0"/>
              <w:overflowPunct w:val="0"/>
              <w:rPr>
                <w:sz w:val="18"/>
                <w:szCs w:val="18"/>
              </w:rPr>
            </w:pPr>
          </w:p>
        </w:tc>
        <w:tc>
          <w:tcPr>
            <w:tcW w:w="3601" w:type="dxa"/>
            <w:gridSpan w:val="2"/>
            <w:tcBorders>
              <w:top w:val="none" w:sz="6" w:space="0" w:color="auto"/>
              <w:left w:val="single" w:sz="2" w:space="0" w:color="000000"/>
              <w:bottom w:val="single" w:sz="2" w:space="0" w:color="000000"/>
              <w:right w:val="single" w:sz="12" w:space="0" w:color="000000"/>
            </w:tcBorders>
          </w:tcPr>
          <w:p w14:paraId="7647502B" w14:textId="3AC98D4D" w:rsidR="00642F6E" w:rsidDel="00EE5706" w:rsidRDefault="00A21BF5" w:rsidP="00642F6E">
            <w:pPr>
              <w:pStyle w:val="TableParagraph"/>
              <w:kinsoku w:val="0"/>
              <w:overflowPunct w:val="0"/>
              <w:spacing w:before="58" w:line="232" w:lineRule="auto"/>
              <w:ind w:left="118" w:right="88"/>
              <w:jc w:val="both"/>
              <w:rPr>
                <w:del w:id="16" w:author="Alice Chen" w:date="2022-03-02T16:01:00Z"/>
                <w:sz w:val="18"/>
                <w:szCs w:val="18"/>
              </w:rPr>
            </w:pPr>
            <w:del w:id="17" w:author="Alice Chen" w:date="2022-03-02T16:01:00Z">
              <w:r w:rsidDel="00EE5706">
                <w:rPr>
                  <w:sz w:val="18"/>
                  <w:szCs w:val="18"/>
                </w:rPr>
                <w:delText>NOTE—B13</w:delText>
              </w:r>
              <w:r w:rsidDel="00EE5706">
                <w:rPr>
                  <w:spacing w:val="1"/>
                  <w:sz w:val="18"/>
                  <w:szCs w:val="18"/>
                </w:rPr>
                <w:delText xml:space="preserve"> </w:delText>
              </w:r>
              <w:r w:rsidDel="00EE5706">
                <w:rPr>
                  <w:sz w:val="18"/>
                  <w:szCs w:val="18"/>
                </w:rPr>
                <w:delText>indicates</w:delText>
              </w:r>
              <w:r w:rsidDel="00EE5706">
                <w:rPr>
                  <w:spacing w:val="1"/>
                  <w:sz w:val="18"/>
                  <w:szCs w:val="18"/>
                </w:rPr>
                <w:delText xml:space="preserve"> </w:delText>
              </w:r>
              <w:r w:rsidDel="00EE5706">
                <w:rPr>
                  <w:sz w:val="18"/>
                  <w:szCs w:val="18"/>
                </w:rPr>
                <w:delText>TXOP</w:delText>
              </w:r>
              <w:r w:rsidDel="00EE5706">
                <w:rPr>
                  <w:spacing w:val="1"/>
                  <w:sz w:val="18"/>
                  <w:szCs w:val="18"/>
                </w:rPr>
                <w:delText xml:space="preserve"> </w:delText>
              </w:r>
              <w:r w:rsidDel="00EE5706">
                <w:rPr>
                  <w:sz w:val="18"/>
                  <w:szCs w:val="18"/>
                </w:rPr>
                <w:delText>length</w:delText>
              </w:r>
              <w:r w:rsidDel="00EE5706">
                <w:rPr>
                  <w:spacing w:val="1"/>
                  <w:sz w:val="18"/>
                  <w:szCs w:val="18"/>
                </w:rPr>
                <w:delText xml:space="preserve"> </w:delText>
              </w:r>
              <w:r w:rsidDel="00EE5706">
                <w:rPr>
                  <w:sz w:val="18"/>
                  <w:szCs w:val="18"/>
                </w:rPr>
                <w:delText>granularity</w:delText>
              </w:r>
            </w:del>
            <w:del w:id="18" w:author="Alice Chen" w:date="2022-02-08T16:56:00Z">
              <w:r w:rsidDel="007472B4">
                <w:rPr>
                  <w:sz w:val="18"/>
                  <w:szCs w:val="18"/>
                </w:rPr>
                <w:delText>.</w:delText>
              </w:r>
              <w:r w:rsidDel="007472B4">
                <w:rPr>
                  <w:spacing w:val="-6"/>
                  <w:sz w:val="18"/>
                  <w:szCs w:val="18"/>
                </w:rPr>
                <w:delText xml:space="preserve"> </w:delText>
              </w:r>
              <w:r w:rsidDel="007472B4">
                <w:rPr>
                  <w:sz w:val="18"/>
                  <w:szCs w:val="18"/>
                </w:rPr>
                <w:delText>Set</w:delText>
              </w:r>
              <w:r w:rsidDel="007472B4">
                <w:rPr>
                  <w:spacing w:val="-6"/>
                  <w:sz w:val="18"/>
                  <w:szCs w:val="18"/>
                </w:rPr>
                <w:delText xml:space="preserve"> </w:delText>
              </w:r>
              <w:r w:rsidDel="007472B4">
                <w:rPr>
                  <w:sz w:val="18"/>
                  <w:szCs w:val="18"/>
                </w:rPr>
                <w:delText>to</w:delText>
              </w:r>
              <w:r w:rsidDel="007472B4">
                <w:rPr>
                  <w:spacing w:val="-6"/>
                  <w:sz w:val="18"/>
                  <w:szCs w:val="18"/>
                </w:rPr>
                <w:delText xml:space="preserve"> </w:delText>
              </w:r>
              <w:r w:rsidDel="007472B4">
                <w:rPr>
                  <w:sz w:val="18"/>
                  <w:szCs w:val="18"/>
                </w:rPr>
                <w:delText>0</w:delText>
              </w:r>
              <w:r w:rsidDel="007472B4">
                <w:rPr>
                  <w:spacing w:val="-4"/>
                  <w:sz w:val="18"/>
                  <w:szCs w:val="18"/>
                </w:rPr>
                <w:delText xml:space="preserve"> </w:delText>
              </w:r>
              <w:r w:rsidDel="007472B4">
                <w:rPr>
                  <w:sz w:val="18"/>
                  <w:szCs w:val="18"/>
                </w:rPr>
                <w:delText>for</w:delText>
              </w:r>
              <w:r w:rsidDel="007472B4">
                <w:rPr>
                  <w:spacing w:val="-4"/>
                  <w:sz w:val="18"/>
                  <w:szCs w:val="18"/>
                </w:rPr>
                <w:delText xml:space="preserve"> </w:delText>
              </w:r>
              <w:r w:rsidDel="007472B4">
                <w:rPr>
                  <w:sz w:val="18"/>
                  <w:szCs w:val="18"/>
                </w:rPr>
                <w:delText>8</w:delText>
              </w:r>
              <w:r w:rsidDel="007472B4">
                <w:rPr>
                  <w:spacing w:val="-3"/>
                  <w:sz w:val="18"/>
                  <w:szCs w:val="18"/>
                </w:rPr>
                <w:delText xml:space="preserve"> </w:delText>
              </w:r>
              <w:r w:rsidDel="007472B4">
                <w:rPr>
                  <w:sz w:val="18"/>
                  <w:szCs w:val="18"/>
                </w:rPr>
                <w:delText>µs;</w:delText>
              </w:r>
              <w:r w:rsidDel="007472B4">
                <w:rPr>
                  <w:spacing w:val="-5"/>
                  <w:sz w:val="18"/>
                  <w:szCs w:val="18"/>
                </w:rPr>
                <w:delText xml:space="preserve"> </w:delText>
              </w:r>
              <w:r w:rsidDel="007472B4">
                <w:rPr>
                  <w:sz w:val="18"/>
                  <w:szCs w:val="18"/>
                </w:rPr>
                <w:delText>otherwise</w:delText>
              </w:r>
              <w:r w:rsidDel="007472B4">
                <w:rPr>
                  <w:spacing w:val="-5"/>
                  <w:sz w:val="18"/>
                  <w:szCs w:val="18"/>
                </w:rPr>
                <w:delText xml:space="preserve"> </w:delText>
              </w:r>
              <w:r w:rsidDel="007472B4">
                <w:rPr>
                  <w:sz w:val="18"/>
                  <w:szCs w:val="18"/>
                </w:rPr>
                <w:delText>set</w:delText>
              </w:r>
              <w:r w:rsidDel="007472B4">
                <w:rPr>
                  <w:spacing w:val="-5"/>
                  <w:sz w:val="18"/>
                  <w:szCs w:val="18"/>
                </w:rPr>
                <w:delText xml:space="preserve"> </w:delText>
              </w:r>
              <w:r w:rsidDel="007472B4">
                <w:rPr>
                  <w:sz w:val="18"/>
                  <w:szCs w:val="18"/>
                </w:rPr>
                <w:delText>to</w:delText>
              </w:r>
              <w:r w:rsidDel="007472B4">
                <w:rPr>
                  <w:spacing w:val="-5"/>
                  <w:sz w:val="18"/>
                  <w:szCs w:val="18"/>
                </w:rPr>
                <w:delText xml:space="preserve"> </w:delText>
              </w:r>
              <w:r w:rsidDel="007472B4">
                <w:rPr>
                  <w:sz w:val="18"/>
                  <w:szCs w:val="18"/>
                </w:rPr>
                <w:delText>1</w:delText>
              </w:r>
              <w:r w:rsidDel="007472B4">
                <w:rPr>
                  <w:spacing w:val="-43"/>
                  <w:sz w:val="18"/>
                  <w:szCs w:val="18"/>
                </w:rPr>
                <w:delText xml:space="preserve"> </w:delText>
              </w:r>
              <w:r w:rsidDel="007472B4">
                <w:rPr>
                  <w:sz w:val="18"/>
                  <w:szCs w:val="18"/>
                </w:rPr>
                <w:delText>for</w:delText>
              </w:r>
              <w:r w:rsidDel="007472B4">
                <w:rPr>
                  <w:spacing w:val="1"/>
                  <w:sz w:val="18"/>
                  <w:szCs w:val="18"/>
                </w:rPr>
                <w:delText xml:space="preserve"> </w:delText>
              </w:r>
              <w:r w:rsidDel="007472B4">
                <w:rPr>
                  <w:sz w:val="18"/>
                  <w:szCs w:val="18"/>
                </w:rPr>
                <w:delText>128 µs.</w:delText>
              </w:r>
            </w:del>
            <w:del w:id="19" w:author="Alice Chen" w:date="2022-03-02T16:01:00Z">
              <w:r w:rsidDel="00EE5706">
                <w:rPr>
                  <w:spacing w:val="1"/>
                  <w:sz w:val="18"/>
                  <w:szCs w:val="18"/>
                </w:rPr>
                <w:delText xml:space="preserve"> </w:delText>
              </w:r>
              <w:r w:rsidDel="00EE5706">
                <w:rPr>
                  <w:sz w:val="18"/>
                  <w:szCs w:val="18"/>
                </w:rPr>
                <w:delText>B14–B19</w:delText>
              </w:r>
              <w:r w:rsidDel="00EE5706">
                <w:rPr>
                  <w:spacing w:val="1"/>
                  <w:sz w:val="18"/>
                  <w:szCs w:val="18"/>
                </w:rPr>
                <w:delText xml:space="preserve"> </w:delText>
              </w:r>
              <w:r w:rsidDel="00EE5706">
                <w:rPr>
                  <w:sz w:val="18"/>
                  <w:szCs w:val="18"/>
                </w:rPr>
                <w:delText>indicates</w:delText>
              </w:r>
              <w:r w:rsidDel="00EE5706">
                <w:rPr>
                  <w:spacing w:val="1"/>
                  <w:sz w:val="18"/>
                  <w:szCs w:val="18"/>
                </w:rPr>
                <w:delText xml:space="preserve"> </w:delText>
              </w:r>
              <w:r w:rsidDel="00EE5706">
                <w:rPr>
                  <w:sz w:val="18"/>
                  <w:szCs w:val="18"/>
                </w:rPr>
                <w:delText>the</w:delText>
              </w:r>
              <w:r w:rsidDel="00EE5706">
                <w:rPr>
                  <w:spacing w:val="45"/>
                  <w:sz w:val="18"/>
                  <w:szCs w:val="18"/>
                </w:rPr>
                <w:delText xml:space="preserve"> </w:delText>
              </w:r>
              <w:r w:rsidDel="00EE5706">
                <w:rPr>
                  <w:sz w:val="18"/>
                  <w:szCs w:val="18"/>
                </w:rPr>
                <w:delText>scaled</w:delText>
              </w:r>
              <w:r w:rsidDel="00EE5706">
                <w:rPr>
                  <w:spacing w:val="1"/>
                  <w:sz w:val="18"/>
                  <w:szCs w:val="18"/>
                </w:rPr>
                <w:delText xml:space="preserve"> </w:delText>
              </w:r>
              <w:r w:rsidDel="00EE5706">
                <w:rPr>
                  <w:sz w:val="18"/>
                  <w:szCs w:val="18"/>
                </w:rPr>
                <w:delText>value</w:delText>
              </w:r>
              <w:r w:rsidDel="00EE5706">
                <w:rPr>
                  <w:spacing w:val="-2"/>
                  <w:sz w:val="18"/>
                  <w:szCs w:val="18"/>
                </w:rPr>
                <w:delText xml:space="preserve"> </w:delText>
              </w:r>
              <w:r w:rsidDel="00EE5706">
                <w:rPr>
                  <w:sz w:val="18"/>
                  <w:szCs w:val="18"/>
                </w:rPr>
                <w:delText>of</w:delText>
              </w:r>
              <w:r w:rsidDel="00EE5706">
                <w:rPr>
                  <w:spacing w:val="-3"/>
                  <w:sz w:val="18"/>
                  <w:szCs w:val="18"/>
                </w:rPr>
                <w:delText xml:space="preserve"> </w:delText>
              </w:r>
              <w:r w:rsidDel="00EE5706">
                <w:rPr>
                  <w:sz w:val="18"/>
                  <w:szCs w:val="18"/>
                </w:rPr>
                <w:delText>the</w:delText>
              </w:r>
              <w:r w:rsidDel="00EE5706">
                <w:rPr>
                  <w:spacing w:val="-1"/>
                  <w:sz w:val="18"/>
                  <w:szCs w:val="18"/>
                </w:rPr>
                <w:delText xml:space="preserve"> </w:delText>
              </w:r>
              <w:r w:rsidDel="00EE5706">
                <w:rPr>
                  <w:sz w:val="18"/>
                  <w:szCs w:val="18"/>
                </w:rPr>
                <w:delText>TXOP_DURATION.</w:delText>
              </w:r>
            </w:del>
          </w:p>
          <w:p w14:paraId="5BD28B3C" w14:textId="3A913B51" w:rsidR="00A21BF5" w:rsidRDefault="00A21BF5" w:rsidP="00EE5706">
            <w:pPr>
              <w:pStyle w:val="TableParagraph"/>
              <w:kinsoku w:val="0"/>
              <w:overflowPunct w:val="0"/>
              <w:spacing w:before="58" w:line="232" w:lineRule="auto"/>
              <w:ind w:left="118" w:right="88"/>
              <w:jc w:val="both"/>
              <w:rPr>
                <w:sz w:val="18"/>
                <w:szCs w:val="18"/>
              </w:rPr>
            </w:pPr>
          </w:p>
        </w:tc>
      </w:tr>
    </w:tbl>
    <w:p w14:paraId="2067067D" w14:textId="77777777" w:rsidR="00C80C67" w:rsidRDefault="00C80C67" w:rsidP="00C80C67">
      <w:pPr>
        <w:pStyle w:val="BodyText0"/>
        <w:kinsoku w:val="0"/>
        <w:overflowPunct w:val="0"/>
        <w:spacing w:before="9"/>
        <w:rPr>
          <w:sz w:val="17"/>
          <w:szCs w:val="17"/>
        </w:rPr>
      </w:pPr>
    </w:p>
    <w:p w14:paraId="2B70AD12" w14:textId="77777777" w:rsidR="00C80C67" w:rsidRDefault="00C80C67" w:rsidP="00C80C67">
      <w:pPr>
        <w:rPr>
          <w:b/>
          <w:i/>
          <w:sz w:val="22"/>
          <w:szCs w:val="22"/>
        </w:rPr>
      </w:pPr>
      <w:r w:rsidRPr="004B2833">
        <w:rPr>
          <w:b/>
          <w:i/>
          <w:sz w:val="22"/>
          <w:szCs w:val="22"/>
          <w:highlight w:val="yellow"/>
        </w:rPr>
        <w:t xml:space="preserve">Instructions to the editor: </w:t>
      </w:r>
    </w:p>
    <w:p w14:paraId="1CAC6634" w14:textId="2F4255D2" w:rsidR="00C80C67" w:rsidRPr="0082172C" w:rsidRDefault="00C80C67" w:rsidP="00C80C67">
      <w:pPr>
        <w:rPr>
          <w:b/>
          <w:sz w:val="20"/>
          <w:lang w:eastAsia="zh-CN"/>
        </w:rPr>
      </w:pPr>
      <w:r w:rsidRPr="0082172C">
        <w:rPr>
          <w:b/>
          <w:sz w:val="20"/>
          <w:highlight w:val="yellow"/>
          <w:lang w:eastAsia="zh-CN"/>
        </w:rPr>
        <w:t xml:space="preserve">Please make the changes to </w:t>
      </w:r>
      <w:r>
        <w:rPr>
          <w:b/>
          <w:sz w:val="20"/>
          <w:highlight w:val="yellow"/>
          <w:lang w:eastAsia="zh-CN"/>
        </w:rPr>
        <w:t>P570L7-L25 (in Table 36-32) in 802.11be spec draft D1.4 (original P423L11-L33 in 802.11be spec draft D1.0)</w:t>
      </w:r>
      <w:r w:rsidRPr="0082172C">
        <w:rPr>
          <w:b/>
          <w:sz w:val="20"/>
          <w:highlight w:val="yellow"/>
          <w:lang w:eastAsia="zh-CN"/>
        </w:rPr>
        <w:t xml:space="preserve"> </w:t>
      </w:r>
      <w:r>
        <w:rPr>
          <w:b/>
          <w:sz w:val="20"/>
          <w:highlight w:val="yellow"/>
          <w:lang w:eastAsia="zh-CN"/>
        </w:rPr>
        <w:t xml:space="preserve">for CID 8007 </w:t>
      </w:r>
      <w:r w:rsidRPr="0082172C">
        <w:rPr>
          <w:b/>
          <w:sz w:val="20"/>
          <w:highlight w:val="yellow"/>
          <w:lang w:eastAsia="zh-CN"/>
        </w:rPr>
        <w:t>as shown below:</w:t>
      </w:r>
    </w:p>
    <w:p w14:paraId="1CD9AA7D" w14:textId="36B8B468" w:rsidR="00C80C67" w:rsidRDefault="00C80C67" w:rsidP="00C80C67">
      <w:pPr>
        <w:pStyle w:val="BodyText0"/>
        <w:kinsoku w:val="0"/>
        <w:overflowPunct w:val="0"/>
        <w:spacing w:before="9"/>
        <w:rPr>
          <w:sz w:val="20"/>
        </w:rPr>
      </w:pPr>
    </w:p>
    <w:p w14:paraId="4938F656" w14:textId="77777777" w:rsidR="0014677A" w:rsidRDefault="0014677A" w:rsidP="0014677A">
      <w:pPr>
        <w:pStyle w:val="Heading2"/>
        <w:kinsoku w:val="0"/>
        <w:overflowPunct w:val="0"/>
        <w:ind w:left="1184" w:right="1238"/>
        <w:jc w:val="center"/>
      </w:pPr>
      <w:r>
        <w:t>Table</w:t>
      </w:r>
      <w:r>
        <w:rPr>
          <w:spacing w:val="-4"/>
        </w:rPr>
        <w:t xml:space="preserve"> </w:t>
      </w:r>
      <w:r>
        <w:t>36-32—U-SIG</w:t>
      </w:r>
      <w:r>
        <w:rPr>
          <w:spacing w:val="-3"/>
        </w:rPr>
        <w:t xml:space="preserve"> </w:t>
      </w:r>
      <w:r>
        <w:t>field</w:t>
      </w:r>
      <w:r>
        <w:rPr>
          <w:spacing w:val="-4"/>
        </w:rPr>
        <w:t xml:space="preserve"> </w:t>
      </w:r>
      <w:r>
        <w:t>of</w:t>
      </w:r>
      <w:r>
        <w:rPr>
          <w:spacing w:val="-3"/>
        </w:rPr>
        <w:t xml:space="preserve"> </w:t>
      </w:r>
      <w:r>
        <w:t>an</w:t>
      </w:r>
      <w:r>
        <w:rPr>
          <w:spacing w:val="-4"/>
        </w:rPr>
        <w:t xml:space="preserve"> </w:t>
      </w:r>
      <w:r>
        <w:t>ER</w:t>
      </w:r>
      <w:r>
        <w:rPr>
          <w:spacing w:val="-4"/>
        </w:rPr>
        <w:t xml:space="preserve"> </w:t>
      </w:r>
      <w:r>
        <w:t>preamble</w:t>
      </w:r>
    </w:p>
    <w:p w14:paraId="294F1324" w14:textId="77777777" w:rsidR="0014677A" w:rsidRDefault="0014677A" w:rsidP="0014677A">
      <w:pPr>
        <w:pStyle w:val="BodyText0"/>
        <w:kinsoku w:val="0"/>
        <w:overflowPunct w:val="0"/>
        <w:spacing w:before="11"/>
        <w:rPr>
          <w:rFonts w:ascii="Arial" w:hAnsi="Arial" w:cs="Arial"/>
          <w:b/>
          <w:bCs/>
          <w:sz w:val="21"/>
          <w:szCs w:val="21"/>
        </w:rPr>
      </w:pPr>
    </w:p>
    <w:tbl>
      <w:tblPr>
        <w:tblW w:w="0" w:type="auto"/>
        <w:tblInd w:w="318" w:type="dxa"/>
        <w:tblLayout w:type="fixed"/>
        <w:tblCellMar>
          <w:left w:w="0" w:type="dxa"/>
          <w:right w:w="0" w:type="dxa"/>
        </w:tblCellMar>
        <w:tblLook w:val="0000" w:firstRow="0" w:lastRow="0" w:firstColumn="0" w:lastColumn="0" w:noHBand="0" w:noVBand="0"/>
      </w:tblPr>
      <w:tblGrid>
        <w:gridCol w:w="30"/>
        <w:gridCol w:w="1169"/>
        <w:gridCol w:w="30"/>
        <w:gridCol w:w="969"/>
        <w:gridCol w:w="30"/>
        <w:gridCol w:w="1970"/>
        <w:gridCol w:w="30"/>
        <w:gridCol w:w="870"/>
        <w:gridCol w:w="30"/>
        <w:gridCol w:w="3571"/>
        <w:gridCol w:w="30"/>
      </w:tblGrid>
      <w:tr w:rsidR="0014677A" w14:paraId="0DBDC595" w14:textId="77777777" w:rsidTr="003A5170">
        <w:trPr>
          <w:gridBefore w:val="1"/>
          <w:wBefore w:w="30" w:type="dxa"/>
          <w:trHeight w:val="609"/>
        </w:trPr>
        <w:tc>
          <w:tcPr>
            <w:tcW w:w="1199" w:type="dxa"/>
            <w:gridSpan w:val="2"/>
            <w:tcBorders>
              <w:top w:val="single" w:sz="12" w:space="0" w:color="000000"/>
              <w:left w:val="single" w:sz="12" w:space="0" w:color="000000"/>
              <w:bottom w:val="single" w:sz="12" w:space="0" w:color="000000"/>
              <w:right w:val="single" w:sz="2" w:space="0" w:color="000000"/>
            </w:tcBorders>
          </w:tcPr>
          <w:p w14:paraId="599E1402" w14:textId="77777777" w:rsidR="0014677A" w:rsidRDefault="0014677A" w:rsidP="00D07AF9">
            <w:pPr>
              <w:pStyle w:val="TableParagraph"/>
              <w:kinsoku w:val="0"/>
              <w:overflowPunct w:val="0"/>
              <w:spacing w:before="101" w:line="232" w:lineRule="auto"/>
              <w:ind w:left="250" w:right="172" w:hanging="46"/>
              <w:rPr>
                <w:b/>
                <w:bCs/>
                <w:sz w:val="18"/>
                <w:szCs w:val="18"/>
              </w:rPr>
            </w:pPr>
            <w:r>
              <w:rPr>
                <w:b/>
                <w:bCs/>
                <w:sz w:val="18"/>
                <w:szCs w:val="18"/>
              </w:rPr>
              <w:t>Two parts</w:t>
            </w:r>
            <w:r>
              <w:rPr>
                <w:b/>
                <w:bCs/>
                <w:spacing w:val="-42"/>
                <w:sz w:val="18"/>
                <w:szCs w:val="18"/>
              </w:rPr>
              <w:t xml:space="preserve"> </w:t>
            </w:r>
            <w:r>
              <w:rPr>
                <w:b/>
                <w:bCs/>
                <w:sz w:val="18"/>
                <w:szCs w:val="18"/>
              </w:rPr>
              <w:t>of</w:t>
            </w:r>
            <w:r>
              <w:rPr>
                <w:b/>
                <w:bCs/>
                <w:spacing w:val="-4"/>
                <w:sz w:val="18"/>
                <w:szCs w:val="18"/>
              </w:rPr>
              <w:t xml:space="preserve"> </w:t>
            </w:r>
            <w:r>
              <w:rPr>
                <w:b/>
                <w:bCs/>
                <w:sz w:val="18"/>
                <w:szCs w:val="18"/>
              </w:rPr>
              <w:t>U-SIG</w:t>
            </w:r>
          </w:p>
        </w:tc>
        <w:tc>
          <w:tcPr>
            <w:tcW w:w="999" w:type="dxa"/>
            <w:gridSpan w:val="2"/>
            <w:tcBorders>
              <w:top w:val="single" w:sz="12" w:space="0" w:color="000000"/>
              <w:left w:val="single" w:sz="2" w:space="0" w:color="000000"/>
              <w:bottom w:val="single" w:sz="12" w:space="0" w:color="000000"/>
              <w:right w:val="single" w:sz="2" w:space="0" w:color="000000"/>
            </w:tcBorders>
          </w:tcPr>
          <w:p w14:paraId="207278F4" w14:textId="77777777" w:rsidR="0014677A" w:rsidRDefault="0014677A" w:rsidP="00D07AF9">
            <w:pPr>
              <w:pStyle w:val="TableParagraph"/>
              <w:kinsoku w:val="0"/>
              <w:overflowPunct w:val="0"/>
              <w:rPr>
                <w:rFonts w:ascii="Arial" w:hAnsi="Arial" w:cs="Arial"/>
                <w:b/>
                <w:bCs/>
                <w:sz w:val="17"/>
                <w:szCs w:val="17"/>
              </w:rPr>
            </w:pPr>
          </w:p>
          <w:p w14:paraId="6296F584" w14:textId="77777777" w:rsidR="0014677A" w:rsidRDefault="0014677A" w:rsidP="00D07AF9">
            <w:pPr>
              <w:pStyle w:val="TableParagraph"/>
              <w:kinsoku w:val="0"/>
              <w:overflowPunct w:val="0"/>
              <w:ind w:left="374" w:right="348"/>
              <w:jc w:val="center"/>
              <w:rPr>
                <w:b/>
                <w:bCs/>
                <w:sz w:val="18"/>
                <w:szCs w:val="18"/>
              </w:rPr>
            </w:pPr>
            <w:r>
              <w:rPr>
                <w:b/>
                <w:bCs/>
                <w:sz w:val="18"/>
                <w:szCs w:val="18"/>
              </w:rPr>
              <w:t>Bit</w:t>
            </w:r>
          </w:p>
        </w:tc>
        <w:tc>
          <w:tcPr>
            <w:tcW w:w="2000" w:type="dxa"/>
            <w:gridSpan w:val="2"/>
            <w:tcBorders>
              <w:top w:val="single" w:sz="12" w:space="0" w:color="000000"/>
              <w:left w:val="single" w:sz="2" w:space="0" w:color="000000"/>
              <w:bottom w:val="single" w:sz="12" w:space="0" w:color="000000"/>
              <w:right w:val="single" w:sz="2" w:space="0" w:color="000000"/>
            </w:tcBorders>
          </w:tcPr>
          <w:p w14:paraId="5455B0BA" w14:textId="77777777" w:rsidR="0014677A" w:rsidRDefault="0014677A" w:rsidP="00D07AF9">
            <w:pPr>
              <w:pStyle w:val="TableParagraph"/>
              <w:kinsoku w:val="0"/>
              <w:overflowPunct w:val="0"/>
              <w:rPr>
                <w:rFonts w:ascii="Arial" w:hAnsi="Arial" w:cs="Arial"/>
                <w:b/>
                <w:bCs/>
                <w:sz w:val="17"/>
                <w:szCs w:val="17"/>
              </w:rPr>
            </w:pPr>
          </w:p>
          <w:p w14:paraId="7669BF5C" w14:textId="77777777" w:rsidR="0014677A" w:rsidRDefault="0014677A" w:rsidP="00D07AF9">
            <w:pPr>
              <w:pStyle w:val="TableParagraph"/>
              <w:kinsoku w:val="0"/>
              <w:overflowPunct w:val="0"/>
              <w:ind w:left="796" w:right="768"/>
              <w:jc w:val="center"/>
              <w:rPr>
                <w:b/>
                <w:bCs/>
                <w:sz w:val="18"/>
                <w:szCs w:val="18"/>
              </w:rPr>
            </w:pPr>
            <w:r>
              <w:rPr>
                <w:b/>
                <w:bCs/>
                <w:sz w:val="18"/>
                <w:szCs w:val="18"/>
              </w:rPr>
              <w:t>Field</w:t>
            </w:r>
          </w:p>
        </w:tc>
        <w:tc>
          <w:tcPr>
            <w:tcW w:w="900" w:type="dxa"/>
            <w:gridSpan w:val="2"/>
            <w:tcBorders>
              <w:top w:val="single" w:sz="12" w:space="0" w:color="000000"/>
              <w:left w:val="single" w:sz="2" w:space="0" w:color="000000"/>
              <w:bottom w:val="single" w:sz="12" w:space="0" w:color="000000"/>
              <w:right w:val="single" w:sz="2" w:space="0" w:color="000000"/>
            </w:tcBorders>
          </w:tcPr>
          <w:p w14:paraId="51DF2CEC" w14:textId="77777777" w:rsidR="0014677A" w:rsidRDefault="0014677A" w:rsidP="00D07AF9">
            <w:pPr>
              <w:pStyle w:val="TableParagraph"/>
              <w:kinsoku w:val="0"/>
              <w:overflowPunct w:val="0"/>
              <w:spacing w:before="101" w:line="232" w:lineRule="auto"/>
              <w:ind w:left="223" w:right="100" w:hanging="82"/>
              <w:rPr>
                <w:b/>
                <w:bCs/>
                <w:sz w:val="18"/>
                <w:szCs w:val="18"/>
              </w:rPr>
            </w:pPr>
            <w:r>
              <w:rPr>
                <w:b/>
                <w:bCs/>
                <w:spacing w:val="-1"/>
                <w:sz w:val="18"/>
                <w:szCs w:val="18"/>
              </w:rPr>
              <w:t>Number</w:t>
            </w:r>
            <w:r>
              <w:rPr>
                <w:b/>
                <w:bCs/>
                <w:spacing w:val="-42"/>
                <w:sz w:val="18"/>
                <w:szCs w:val="18"/>
              </w:rPr>
              <w:t xml:space="preserve"> </w:t>
            </w:r>
            <w:r>
              <w:rPr>
                <w:b/>
                <w:bCs/>
                <w:sz w:val="18"/>
                <w:szCs w:val="18"/>
              </w:rPr>
              <w:t>of</w:t>
            </w:r>
            <w:r>
              <w:rPr>
                <w:b/>
                <w:bCs/>
                <w:spacing w:val="-2"/>
                <w:sz w:val="18"/>
                <w:szCs w:val="18"/>
              </w:rPr>
              <w:t xml:space="preserve"> </w:t>
            </w:r>
            <w:r>
              <w:rPr>
                <w:b/>
                <w:bCs/>
                <w:sz w:val="18"/>
                <w:szCs w:val="18"/>
              </w:rPr>
              <w:t>bits</w:t>
            </w:r>
          </w:p>
        </w:tc>
        <w:tc>
          <w:tcPr>
            <w:tcW w:w="3601" w:type="dxa"/>
            <w:gridSpan w:val="2"/>
            <w:tcBorders>
              <w:top w:val="single" w:sz="12" w:space="0" w:color="000000"/>
              <w:left w:val="single" w:sz="2" w:space="0" w:color="000000"/>
              <w:bottom w:val="single" w:sz="12" w:space="0" w:color="000000"/>
              <w:right w:val="single" w:sz="12" w:space="0" w:color="000000"/>
            </w:tcBorders>
          </w:tcPr>
          <w:p w14:paraId="79CB475A" w14:textId="77777777" w:rsidR="0014677A" w:rsidRDefault="0014677A" w:rsidP="00D07AF9">
            <w:pPr>
              <w:pStyle w:val="TableParagraph"/>
              <w:kinsoku w:val="0"/>
              <w:overflowPunct w:val="0"/>
              <w:rPr>
                <w:rFonts w:ascii="Arial" w:hAnsi="Arial" w:cs="Arial"/>
                <w:b/>
                <w:bCs/>
                <w:sz w:val="17"/>
                <w:szCs w:val="17"/>
              </w:rPr>
            </w:pPr>
          </w:p>
          <w:p w14:paraId="067D3DF0" w14:textId="77777777" w:rsidR="0014677A" w:rsidRDefault="0014677A" w:rsidP="00D07AF9">
            <w:pPr>
              <w:pStyle w:val="TableParagraph"/>
              <w:kinsoku w:val="0"/>
              <w:overflowPunct w:val="0"/>
              <w:ind w:left="1337" w:right="1310"/>
              <w:jc w:val="center"/>
              <w:rPr>
                <w:b/>
                <w:bCs/>
                <w:sz w:val="18"/>
                <w:szCs w:val="18"/>
              </w:rPr>
            </w:pPr>
            <w:r>
              <w:rPr>
                <w:b/>
                <w:bCs/>
                <w:sz w:val="18"/>
                <w:szCs w:val="18"/>
              </w:rPr>
              <w:t>Description</w:t>
            </w:r>
          </w:p>
        </w:tc>
      </w:tr>
      <w:tr w:rsidR="003A5170" w14:paraId="10DBF8C2" w14:textId="77777777" w:rsidTr="003A5170">
        <w:trPr>
          <w:gridAfter w:val="1"/>
          <w:wAfter w:w="30" w:type="dxa"/>
          <w:trHeight w:val="3819"/>
        </w:trPr>
        <w:tc>
          <w:tcPr>
            <w:tcW w:w="1199" w:type="dxa"/>
            <w:gridSpan w:val="2"/>
            <w:tcBorders>
              <w:top w:val="single" w:sz="12" w:space="0" w:color="000000"/>
              <w:left w:val="single" w:sz="12" w:space="0" w:color="000000"/>
              <w:bottom w:val="single" w:sz="4" w:space="0" w:color="000000"/>
              <w:right w:val="single" w:sz="2" w:space="0" w:color="000000"/>
            </w:tcBorders>
          </w:tcPr>
          <w:p w14:paraId="5DDC8BE2" w14:textId="1BDF5FEC" w:rsidR="003A5170" w:rsidRDefault="003A5170" w:rsidP="003A5170">
            <w:pPr>
              <w:pStyle w:val="TableParagraph"/>
              <w:kinsoku w:val="0"/>
              <w:overflowPunct w:val="0"/>
              <w:jc w:val="center"/>
              <w:rPr>
                <w:sz w:val="18"/>
                <w:szCs w:val="18"/>
              </w:rPr>
            </w:pPr>
            <w:r>
              <w:rPr>
                <w:sz w:val="18"/>
                <w:szCs w:val="18"/>
              </w:rPr>
              <w:lastRenderedPageBreak/>
              <w:t>U-SIG-1</w:t>
            </w:r>
          </w:p>
        </w:tc>
        <w:tc>
          <w:tcPr>
            <w:tcW w:w="999" w:type="dxa"/>
            <w:gridSpan w:val="2"/>
            <w:tcBorders>
              <w:top w:val="single" w:sz="12" w:space="0" w:color="000000"/>
              <w:left w:val="single" w:sz="2" w:space="0" w:color="000000"/>
              <w:bottom w:val="single" w:sz="4" w:space="0" w:color="000000"/>
              <w:right w:val="single" w:sz="2" w:space="0" w:color="000000"/>
            </w:tcBorders>
          </w:tcPr>
          <w:p w14:paraId="70EF4C38" w14:textId="77777777" w:rsidR="003A5170" w:rsidRDefault="003A5170" w:rsidP="00D07AF9">
            <w:pPr>
              <w:pStyle w:val="TableParagraph"/>
              <w:kinsoku w:val="0"/>
              <w:overflowPunct w:val="0"/>
              <w:spacing w:before="56"/>
              <w:ind w:left="130"/>
              <w:rPr>
                <w:sz w:val="18"/>
                <w:szCs w:val="18"/>
              </w:rPr>
            </w:pPr>
            <w:r>
              <w:rPr>
                <w:sz w:val="18"/>
                <w:szCs w:val="18"/>
              </w:rPr>
              <w:t>B13–B19</w:t>
            </w:r>
          </w:p>
        </w:tc>
        <w:tc>
          <w:tcPr>
            <w:tcW w:w="2000" w:type="dxa"/>
            <w:gridSpan w:val="2"/>
            <w:tcBorders>
              <w:top w:val="single" w:sz="12" w:space="0" w:color="000000"/>
              <w:left w:val="single" w:sz="2" w:space="0" w:color="000000"/>
              <w:bottom w:val="single" w:sz="4" w:space="0" w:color="000000"/>
              <w:right w:val="single" w:sz="2" w:space="0" w:color="000000"/>
            </w:tcBorders>
          </w:tcPr>
          <w:p w14:paraId="274BE87F" w14:textId="77777777" w:rsidR="003A5170" w:rsidRDefault="003A5170" w:rsidP="00D07AF9">
            <w:pPr>
              <w:pStyle w:val="TableParagraph"/>
              <w:kinsoku w:val="0"/>
              <w:overflowPunct w:val="0"/>
              <w:spacing w:before="56"/>
              <w:ind w:left="131"/>
              <w:rPr>
                <w:sz w:val="18"/>
                <w:szCs w:val="18"/>
              </w:rPr>
            </w:pPr>
            <w:r>
              <w:rPr>
                <w:sz w:val="18"/>
                <w:szCs w:val="18"/>
              </w:rPr>
              <w:t>TXOP</w:t>
            </w:r>
          </w:p>
        </w:tc>
        <w:tc>
          <w:tcPr>
            <w:tcW w:w="900" w:type="dxa"/>
            <w:gridSpan w:val="2"/>
            <w:tcBorders>
              <w:top w:val="single" w:sz="12" w:space="0" w:color="000000"/>
              <w:left w:val="single" w:sz="2" w:space="0" w:color="000000"/>
              <w:bottom w:val="single" w:sz="4" w:space="0" w:color="000000"/>
              <w:right w:val="single" w:sz="2" w:space="0" w:color="000000"/>
            </w:tcBorders>
          </w:tcPr>
          <w:p w14:paraId="26231632" w14:textId="77777777" w:rsidR="003A5170" w:rsidRDefault="003A5170" w:rsidP="00D07AF9">
            <w:pPr>
              <w:pStyle w:val="TableParagraph"/>
              <w:kinsoku w:val="0"/>
              <w:overflowPunct w:val="0"/>
              <w:spacing w:before="56"/>
              <w:ind w:left="417"/>
              <w:rPr>
                <w:sz w:val="18"/>
                <w:szCs w:val="18"/>
              </w:rPr>
            </w:pPr>
            <w:r>
              <w:rPr>
                <w:sz w:val="18"/>
                <w:szCs w:val="18"/>
              </w:rPr>
              <w:t>7</w:t>
            </w:r>
          </w:p>
        </w:tc>
        <w:tc>
          <w:tcPr>
            <w:tcW w:w="3601" w:type="dxa"/>
            <w:gridSpan w:val="2"/>
            <w:tcBorders>
              <w:top w:val="single" w:sz="12" w:space="0" w:color="000000"/>
              <w:left w:val="single" w:sz="2" w:space="0" w:color="000000"/>
              <w:bottom w:val="single" w:sz="4" w:space="0" w:color="000000"/>
              <w:right w:val="single" w:sz="12" w:space="0" w:color="000000"/>
            </w:tcBorders>
          </w:tcPr>
          <w:p w14:paraId="2B174FA3" w14:textId="7B586C88" w:rsidR="003A5170" w:rsidDel="004B1CAC" w:rsidRDefault="003A5170" w:rsidP="00D07AF9">
            <w:pPr>
              <w:pStyle w:val="TableParagraph"/>
              <w:kinsoku w:val="0"/>
              <w:overflowPunct w:val="0"/>
              <w:spacing w:before="61" w:line="232" w:lineRule="auto"/>
              <w:ind w:left="118" w:right="151"/>
              <w:rPr>
                <w:del w:id="20" w:author="Alice Chen" w:date="2022-02-22T17:01:00Z"/>
                <w:sz w:val="18"/>
                <w:szCs w:val="18"/>
              </w:rPr>
            </w:pPr>
            <w:r>
              <w:rPr>
                <w:sz w:val="18"/>
                <w:szCs w:val="18"/>
              </w:rPr>
              <w:t xml:space="preserve">Set to 127 to indicate </w:t>
            </w:r>
            <w:del w:id="21" w:author="Alice Chen" w:date="2022-03-03T10:31:00Z">
              <w:r w:rsidDel="00D15F24">
                <w:rPr>
                  <w:sz w:val="18"/>
                  <w:szCs w:val="18"/>
                </w:rPr>
                <w:delText xml:space="preserve">no </w:delText>
              </w:r>
            </w:del>
            <w:ins w:id="22" w:author="Alice Chen" w:date="2022-03-03T10:31:00Z">
              <w:r w:rsidR="00D15F24">
                <w:rPr>
                  <w:sz w:val="18"/>
                  <w:szCs w:val="18"/>
                </w:rPr>
                <w:t xml:space="preserve">absence of </w:t>
              </w:r>
            </w:ins>
            <w:r>
              <w:rPr>
                <w:sz w:val="18"/>
                <w:szCs w:val="18"/>
              </w:rPr>
              <w:t>duration information</w:t>
            </w:r>
            <w:del w:id="23" w:author="Alice Chen" w:date="2022-02-22T17:00:00Z">
              <w:r w:rsidDel="004B1CAC">
                <w:rPr>
                  <w:spacing w:val="-42"/>
                  <w:sz w:val="18"/>
                  <w:szCs w:val="18"/>
                </w:rPr>
                <w:delText xml:space="preserve"> </w:delText>
              </w:r>
              <w:r w:rsidDel="004B1CAC">
                <w:rPr>
                  <w:sz w:val="18"/>
                  <w:szCs w:val="18"/>
                </w:rPr>
                <w:delText>if the TXVECTOR parameter</w:delText>
              </w:r>
              <w:r w:rsidDel="004B1CAC">
                <w:rPr>
                  <w:spacing w:val="1"/>
                  <w:sz w:val="18"/>
                  <w:szCs w:val="18"/>
                </w:rPr>
                <w:delText xml:space="preserve"> </w:delText>
              </w:r>
              <w:r w:rsidDel="004B1CAC">
                <w:rPr>
                  <w:sz w:val="18"/>
                  <w:szCs w:val="18"/>
                </w:rPr>
                <w:delText>TXOP_DURATION</w:delText>
              </w:r>
              <w:r w:rsidDel="004B1CAC">
                <w:rPr>
                  <w:spacing w:val="-4"/>
                  <w:sz w:val="18"/>
                  <w:szCs w:val="18"/>
                </w:rPr>
                <w:delText xml:space="preserve"> </w:delText>
              </w:r>
              <w:r w:rsidDel="004B1CAC">
                <w:rPr>
                  <w:sz w:val="18"/>
                  <w:szCs w:val="18"/>
                </w:rPr>
                <w:delText>is</w:delText>
              </w:r>
              <w:r w:rsidDel="004B1CAC">
                <w:rPr>
                  <w:spacing w:val="-4"/>
                  <w:sz w:val="18"/>
                  <w:szCs w:val="18"/>
                </w:rPr>
                <w:delText xml:space="preserve"> </w:delText>
              </w:r>
              <w:r w:rsidDel="004B1CAC">
                <w:rPr>
                  <w:sz w:val="18"/>
                  <w:szCs w:val="18"/>
                </w:rPr>
                <w:delText>UNSPECIFIED</w:delText>
              </w:r>
            </w:del>
            <w:r>
              <w:rPr>
                <w:sz w:val="18"/>
                <w:szCs w:val="18"/>
              </w:rPr>
              <w:t>.</w:t>
            </w:r>
          </w:p>
          <w:p w14:paraId="3856E107" w14:textId="24B68C79" w:rsidR="003A5170" w:rsidDel="004B1CAC" w:rsidRDefault="003A5170">
            <w:pPr>
              <w:pStyle w:val="TableParagraph"/>
              <w:kinsoku w:val="0"/>
              <w:overflowPunct w:val="0"/>
              <w:spacing w:line="232" w:lineRule="auto"/>
              <w:ind w:right="88"/>
              <w:jc w:val="both"/>
              <w:rPr>
                <w:del w:id="24" w:author="Alice Chen" w:date="2022-02-22T17:01:00Z"/>
                <w:color w:val="000000"/>
                <w:sz w:val="18"/>
                <w:szCs w:val="18"/>
              </w:rPr>
              <w:pPrChange w:id="25" w:author="Alice Chen" w:date="2022-02-22T17:01:00Z">
                <w:pPr>
                  <w:pStyle w:val="TableParagraph"/>
                  <w:kinsoku w:val="0"/>
                  <w:overflowPunct w:val="0"/>
                  <w:spacing w:line="232" w:lineRule="auto"/>
                  <w:ind w:left="118" w:right="88"/>
                  <w:jc w:val="both"/>
                </w:pPr>
              </w:pPrChange>
            </w:pPr>
            <w:del w:id="26" w:author="Alice Chen" w:date="2022-02-22T17:01:00Z">
              <w:r w:rsidDel="004B1CAC">
                <w:rPr>
                  <w:color w:val="208A20"/>
                  <w:sz w:val="18"/>
                  <w:szCs w:val="18"/>
                  <w:u w:val="single"/>
                </w:rPr>
                <w:delText>(#3176)(#1359)(#2628)</w:delText>
              </w:r>
              <w:r w:rsidDel="004B1CAC">
                <w:rPr>
                  <w:color w:val="000000"/>
                  <w:sz w:val="18"/>
                  <w:szCs w:val="18"/>
                </w:rPr>
                <w:delText>Set to a value less than</w:delText>
              </w:r>
              <w:r w:rsidDel="004B1CAC">
                <w:rPr>
                  <w:color w:val="000000"/>
                  <w:spacing w:val="-42"/>
                  <w:sz w:val="18"/>
                  <w:szCs w:val="18"/>
                </w:rPr>
                <w:delText xml:space="preserve"> </w:delText>
              </w:r>
              <w:r w:rsidDel="004B1CAC">
                <w:rPr>
                  <w:color w:val="000000"/>
                  <w:sz w:val="18"/>
                  <w:szCs w:val="18"/>
                </w:rPr>
                <w:delText>127 to indicate duration information for NAV</w:delText>
              </w:r>
              <w:r w:rsidDel="004B1CAC">
                <w:rPr>
                  <w:color w:val="000000"/>
                  <w:spacing w:val="1"/>
                  <w:sz w:val="18"/>
                  <w:szCs w:val="18"/>
                </w:rPr>
                <w:delText xml:space="preserve"> </w:delText>
              </w:r>
              <w:r w:rsidDel="004B1CAC">
                <w:rPr>
                  <w:color w:val="000000"/>
                  <w:sz w:val="18"/>
                  <w:szCs w:val="18"/>
                </w:rPr>
                <w:delText>setting</w:delText>
              </w:r>
              <w:r w:rsidDel="004B1CAC">
                <w:rPr>
                  <w:color w:val="000000"/>
                  <w:spacing w:val="-5"/>
                  <w:sz w:val="18"/>
                  <w:szCs w:val="18"/>
                </w:rPr>
                <w:delText xml:space="preserve"> </w:delText>
              </w:r>
              <w:r w:rsidDel="004B1CAC">
                <w:rPr>
                  <w:color w:val="000000"/>
                  <w:sz w:val="18"/>
                  <w:szCs w:val="18"/>
                </w:rPr>
                <w:delText>and</w:delText>
              </w:r>
              <w:r w:rsidDel="004B1CAC">
                <w:rPr>
                  <w:color w:val="000000"/>
                  <w:spacing w:val="-3"/>
                  <w:sz w:val="18"/>
                  <w:szCs w:val="18"/>
                </w:rPr>
                <w:delText xml:space="preserve"> </w:delText>
              </w:r>
              <w:r w:rsidDel="004B1CAC">
                <w:rPr>
                  <w:color w:val="000000"/>
                  <w:sz w:val="18"/>
                  <w:szCs w:val="18"/>
                </w:rPr>
                <w:delText>protection</w:delText>
              </w:r>
              <w:r w:rsidDel="004B1CAC">
                <w:rPr>
                  <w:color w:val="000000"/>
                  <w:spacing w:val="-3"/>
                  <w:sz w:val="18"/>
                  <w:szCs w:val="18"/>
                </w:rPr>
                <w:delText xml:space="preserve"> </w:delText>
              </w:r>
              <w:r w:rsidDel="004B1CAC">
                <w:rPr>
                  <w:color w:val="000000"/>
                  <w:sz w:val="18"/>
                  <w:szCs w:val="18"/>
                </w:rPr>
                <w:delText>of</w:delText>
              </w:r>
              <w:r w:rsidDel="004B1CAC">
                <w:rPr>
                  <w:color w:val="000000"/>
                  <w:spacing w:val="-4"/>
                  <w:sz w:val="18"/>
                  <w:szCs w:val="18"/>
                </w:rPr>
                <w:delText xml:space="preserve"> </w:delText>
              </w:r>
              <w:r w:rsidDel="004B1CAC">
                <w:rPr>
                  <w:color w:val="000000"/>
                  <w:sz w:val="18"/>
                  <w:szCs w:val="18"/>
                </w:rPr>
                <w:delText>the</w:delText>
              </w:r>
              <w:r w:rsidDel="004B1CAC">
                <w:rPr>
                  <w:color w:val="000000"/>
                  <w:spacing w:val="-4"/>
                  <w:sz w:val="18"/>
                  <w:szCs w:val="18"/>
                </w:rPr>
                <w:delText xml:space="preserve"> </w:delText>
              </w:r>
              <w:r w:rsidDel="004B1CAC">
                <w:rPr>
                  <w:color w:val="000000"/>
                  <w:sz w:val="18"/>
                  <w:szCs w:val="18"/>
                </w:rPr>
                <w:delText>TXOP</w:delText>
              </w:r>
              <w:r w:rsidDel="004B1CAC">
                <w:rPr>
                  <w:color w:val="000000"/>
                  <w:spacing w:val="-3"/>
                  <w:sz w:val="18"/>
                  <w:szCs w:val="18"/>
                </w:rPr>
                <w:delText xml:space="preserve"> </w:delText>
              </w:r>
              <w:r w:rsidDel="004B1CAC">
                <w:rPr>
                  <w:color w:val="000000"/>
                  <w:sz w:val="18"/>
                  <w:szCs w:val="18"/>
                </w:rPr>
                <w:delText>as</w:delText>
              </w:r>
              <w:r w:rsidDel="004B1CAC">
                <w:rPr>
                  <w:color w:val="000000"/>
                  <w:spacing w:val="-4"/>
                  <w:sz w:val="18"/>
                  <w:szCs w:val="18"/>
                </w:rPr>
                <w:delText xml:space="preserve"> </w:delText>
              </w:r>
              <w:r w:rsidDel="004B1CAC">
                <w:rPr>
                  <w:color w:val="000000"/>
                  <w:sz w:val="18"/>
                  <w:szCs w:val="18"/>
                </w:rPr>
                <w:delText>follows:</w:delText>
              </w:r>
            </w:del>
          </w:p>
          <w:p w14:paraId="7803A7F3" w14:textId="4CA2C12E" w:rsidR="003A5170" w:rsidDel="004B1CAC" w:rsidRDefault="003A5170">
            <w:pPr>
              <w:pStyle w:val="TableParagraph"/>
              <w:kinsoku w:val="0"/>
              <w:overflowPunct w:val="0"/>
              <w:spacing w:before="30" w:line="254" w:lineRule="auto"/>
              <w:ind w:right="89" w:firstLine="10"/>
              <w:jc w:val="both"/>
              <w:rPr>
                <w:del w:id="27" w:author="Alice Chen" w:date="2022-02-22T17:01:00Z"/>
                <w:sz w:val="18"/>
                <w:szCs w:val="18"/>
              </w:rPr>
              <w:pPrChange w:id="28" w:author="Alice Chen" w:date="2022-02-22T17:01:00Z">
                <w:pPr>
                  <w:pStyle w:val="TableParagraph"/>
                  <w:kinsoku w:val="0"/>
                  <w:overflowPunct w:val="0"/>
                  <w:spacing w:before="30" w:line="254" w:lineRule="auto"/>
                  <w:ind w:left="512" w:right="89" w:firstLine="10"/>
                  <w:jc w:val="both"/>
                </w:pPr>
              </w:pPrChange>
            </w:pPr>
            <w:del w:id="29" w:author="Alice Chen" w:date="2022-02-22T17:01:00Z">
              <w:r w:rsidDel="004B1CAC">
                <w:rPr>
                  <w:sz w:val="18"/>
                  <w:szCs w:val="18"/>
                </w:rPr>
                <w:delText>If</w:delText>
              </w:r>
              <w:r w:rsidDel="004B1CAC">
                <w:rPr>
                  <w:spacing w:val="1"/>
                  <w:sz w:val="18"/>
                  <w:szCs w:val="18"/>
                </w:rPr>
                <w:delText xml:space="preserve"> </w:delText>
              </w:r>
              <w:r w:rsidDel="004B1CAC">
                <w:rPr>
                  <w:sz w:val="18"/>
                  <w:szCs w:val="18"/>
                </w:rPr>
                <w:delText>the</w:delText>
              </w:r>
              <w:r w:rsidDel="004B1CAC">
                <w:rPr>
                  <w:spacing w:val="1"/>
                  <w:sz w:val="18"/>
                  <w:szCs w:val="18"/>
                </w:rPr>
                <w:delText xml:space="preserve"> </w:delText>
              </w:r>
              <w:r w:rsidDel="004B1CAC">
                <w:rPr>
                  <w:sz w:val="18"/>
                  <w:szCs w:val="18"/>
                </w:rPr>
                <w:delText>TXVECTOR</w:delText>
              </w:r>
              <w:r w:rsidDel="004B1CAC">
                <w:rPr>
                  <w:spacing w:val="1"/>
                  <w:sz w:val="18"/>
                  <w:szCs w:val="18"/>
                </w:rPr>
                <w:delText xml:space="preserve"> </w:delText>
              </w:r>
              <w:r w:rsidDel="004B1CAC">
                <w:rPr>
                  <w:sz w:val="18"/>
                  <w:szCs w:val="18"/>
                </w:rPr>
                <w:delText>parameter</w:delText>
              </w:r>
              <w:r w:rsidDel="004B1CAC">
                <w:rPr>
                  <w:spacing w:val="1"/>
                  <w:sz w:val="18"/>
                  <w:szCs w:val="18"/>
                </w:rPr>
                <w:delText xml:space="preserve"> </w:delText>
              </w:r>
              <w:r w:rsidDel="004B1CAC">
                <w:rPr>
                  <w:sz w:val="18"/>
                  <w:szCs w:val="18"/>
                </w:rPr>
                <w:delText>TXO-</w:delText>
              </w:r>
              <w:r w:rsidDel="004B1CAC">
                <w:rPr>
                  <w:spacing w:val="1"/>
                  <w:sz w:val="18"/>
                  <w:szCs w:val="18"/>
                </w:rPr>
                <w:delText xml:space="preserve"> </w:delText>
              </w:r>
              <w:r w:rsidDel="004B1CAC">
                <w:rPr>
                  <w:sz w:val="18"/>
                  <w:szCs w:val="18"/>
                </w:rPr>
                <w:delText>P_DURATION</w:delText>
              </w:r>
              <w:r w:rsidDel="004B1CAC">
                <w:rPr>
                  <w:spacing w:val="1"/>
                  <w:sz w:val="18"/>
                  <w:szCs w:val="18"/>
                </w:rPr>
                <w:delText xml:space="preserve"> </w:delText>
              </w:r>
              <w:r w:rsidDel="004B1CAC">
                <w:rPr>
                  <w:sz w:val="18"/>
                  <w:szCs w:val="18"/>
                </w:rPr>
                <w:delText>is</w:delText>
              </w:r>
              <w:r w:rsidDel="004B1CAC">
                <w:rPr>
                  <w:spacing w:val="1"/>
                  <w:sz w:val="18"/>
                  <w:szCs w:val="18"/>
                </w:rPr>
                <w:delText xml:space="preserve"> </w:delText>
              </w:r>
              <w:r w:rsidDel="004B1CAC">
                <w:rPr>
                  <w:sz w:val="18"/>
                  <w:szCs w:val="18"/>
                </w:rPr>
                <w:delText>less</w:delText>
              </w:r>
              <w:r w:rsidDel="004B1CAC">
                <w:rPr>
                  <w:spacing w:val="1"/>
                  <w:sz w:val="18"/>
                  <w:szCs w:val="18"/>
                </w:rPr>
                <w:delText xml:space="preserve"> </w:delText>
              </w:r>
              <w:r w:rsidDel="004B1CAC">
                <w:rPr>
                  <w:sz w:val="18"/>
                  <w:szCs w:val="18"/>
                </w:rPr>
                <w:delText>than</w:delText>
              </w:r>
              <w:r w:rsidDel="004B1CAC">
                <w:rPr>
                  <w:spacing w:val="1"/>
                  <w:sz w:val="18"/>
                  <w:szCs w:val="18"/>
                </w:rPr>
                <w:delText xml:space="preserve"> </w:delText>
              </w:r>
              <w:r w:rsidDel="004B1CAC">
                <w:rPr>
                  <w:sz w:val="18"/>
                  <w:szCs w:val="18"/>
                </w:rPr>
                <w:delText>512,</w:delText>
              </w:r>
              <w:r w:rsidDel="004B1CAC">
                <w:rPr>
                  <w:spacing w:val="45"/>
                  <w:sz w:val="18"/>
                  <w:szCs w:val="18"/>
                </w:rPr>
                <w:delText xml:space="preserve"> </w:delText>
              </w:r>
              <w:r w:rsidDel="004B1CAC">
                <w:rPr>
                  <w:sz w:val="18"/>
                  <w:szCs w:val="18"/>
                </w:rPr>
                <w:delText>then</w:delText>
              </w:r>
              <w:r w:rsidDel="004B1CAC">
                <w:rPr>
                  <w:spacing w:val="1"/>
                  <w:sz w:val="18"/>
                  <w:szCs w:val="18"/>
                </w:rPr>
                <w:delText xml:space="preserve"> </w:delText>
              </w:r>
              <w:r w:rsidDel="004B1CAC">
                <w:rPr>
                  <w:sz w:val="18"/>
                  <w:szCs w:val="18"/>
                </w:rPr>
                <w:delText>B13 is set to 0 and</w:delText>
              </w:r>
              <w:r w:rsidDel="004B1CAC">
                <w:rPr>
                  <w:spacing w:val="1"/>
                  <w:sz w:val="18"/>
                  <w:szCs w:val="18"/>
                </w:rPr>
                <w:delText xml:space="preserve"> </w:delText>
              </w:r>
              <w:r w:rsidDel="004B1CAC">
                <w:rPr>
                  <w:sz w:val="18"/>
                  <w:szCs w:val="18"/>
                </w:rPr>
                <w:delText>B14–B19 is set to</w:delText>
              </w:r>
              <w:r w:rsidDel="004B1CAC">
                <w:rPr>
                  <w:spacing w:val="1"/>
                  <w:sz w:val="18"/>
                  <w:szCs w:val="18"/>
                </w:rPr>
                <w:delText xml:space="preserve"> </w:delText>
              </w:r>
              <w:r w:rsidDel="004B1CAC">
                <w:rPr>
                  <w:sz w:val="18"/>
                  <w:szCs w:val="18"/>
                </w:rPr>
                <w:delText>floor(TXOP_DURATION/8).</w:delText>
              </w:r>
            </w:del>
          </w:p>
          <w:p w14:paraId="3F4F1063" w14:textId="1407BEB4" w:rsidR="003A5170" w:rsidDel="004B1CAC" w:rsidRDefault="003A5170">
            <w:pPr>
              <w:pStyle w:val="TableParagraph"/>
              <w:kinsoku w:val="0"/>
              <w:overflowPunct w:val="0"/>
              <w:spacing w:before="48" w:line="232" w:lineRule="auto"/>
              <w:ind w:right="170" w:hanging="21"/>
              <w:rPr>
                <w:del w:id="30" w:author="Alice Chen" w:date="2022-02-22T17:01:00Z"/>
                <w:sz w:val="18"/>
                <w:szCs w:val="18"/>
              </w:rPr>
              <w:pPrChange w:id="31" w:author="Alice Chen" w:date="2022-02-22T17:01:00Z">
                <w:pPr>
                  <w:pStyle w:val="TableParagraph"/>
                  <w:kinsoku w:val="0"/>
                  <w:overflowPunct w:val="0"/>
                  <w:spacing w:before="48" w:line="232" w:lineRule="auto"/>
                  <w:ind w:left="514" w:right="170" w:hanging="21"/>
                </w:pPr>
              </w:pPrChange>
            </w:pPr>
            <w:del w:id="32" w:author="Alice Chen" w:date="2022-02-22T17:01:00Z">
              <w:r w:rsidDel="004B1CAC">
                <w:rPr>
                  <w:sz w:val="18"/>
                  <w:szCs w:val="18"/>
                </w:rPr>
                <w:delText>Otherwise, B13 is set to 1 and B14–B19</w:delText>
              </w:r>
              <w:r w:rsidDel="004B1CAC">
                <w:rPr>
                  <w:spacing w:val="-42"/>
                  <w:sz w:val="18"/>
                  <w:szCs w:val="18"/>
                </w:rPr>
                <w:delText xml:space="preserve"> </w:delText>
              </w:r>
              <w:r w:rsidDel="004B1CAC">
                <w:rPr>
                  <w:sz w:val="18"/>
                  <w:szCs w:val="18"/>
                </w:rPr>
                <w:delText>is set to floor((TXOP_DURATION-</w:delText>
              </w:r>
              <w:r w:rsidDel="004B1CAC">
                <w:rPr>
                  <w:spacing w:val="1"/>
                  <w:sz w:val="18"/>
                  <w:szCs w:val="18"/>
                </w:rPr>
                <w:delText xml:space="preserve"> </w:delText>
              </w:r>
              <w:r w:rsidDel="004B1CAC">
                <w:rPr>
                  <w:sz w:val="18"/>
                  <w:szCs w:val="18"/>
                </w:rPr>
                <w:delText>512)/128),</w:delText>
              </w:r>
            </w:del>
          </w:p>
          <w:p w14:paraId="57346A39" w14:textId="1D10D981" w:rsidR="003A5170" w:rsidRDefault="003A5170">
            <w:pPr>
              <w:pStyle w:val="TableParagraph"/>
              <w:kinsoku w:val="0"/>
              <w:overflowPunct w:val="0"/>
              <w:spacing w:before="61" w:line="232" w:lineRule="auto"/>
              <w:ind w:left="118" w:right="151"/>
              <w:rPr>
                <w:sz w:val="18"/>
                <w:szCs w:val="18"/>
              </w:rPr>
              <w:pPrChange w:id="33" w:author="Alice Chen" w:date="2022-02-22T17:01:00Z">
                <w:pPr>
                  <w:pStyle w:val="TableParagraph"/>
                  <w:kinsoku w:val="0"/>
                  <w:overflowPunct w:val="0"/>
                  <w:spacing w:before="118" w:line="232" w:lineRule="auto"/>
                  <w:ind w:left="118" w:right="88"/>
                  <w:jc w:val="both"/>
                </w:pPr>
              </w:pPrChange>
            </w:pPr>
            <w:del w:id="34" w:author="Alice Chen" w:date="2022-02-22T17:01:00Z">
              <w:r w:rsidDel="004B1CAC">
                <w:rPr>
                  <w:sz w:val="18"/>
                  <w:szCs w:val="18"/>
                </w:rPr>
                <w:delText>NOTE—B13</w:delText>
              </w:r>
              <w:r w:rsidDel="004B1CAC">
                <w:rPr>
                  <w:spacing w:val="1"/>
                  <w:sz w:val="18"/>
                  <w:szCs w:val="18"/>
                </w:rPr>
                <w:delText xml:space="preserve"> </w:delText>
              </w:r>
              <w:r w:rsidDel="004B1CAC">
                <w:rPr>
                  <w:sz w:val="18"/>
                  <w:szCs w:val="18"/>
                </w:rPr>
                <w:delText>indicates</w:delText>
              </w:r>
              <w:r w:rsidDel="004B1CAC">
                <w:rPr>
                  <w:spacing w:val="1"/>
                  <w:sz w:val="18"/>
                  <w:szCs w:val="18"/>
                </w:rPr>
                <w:delText xml:space="preserve"> </w:delText>
              </w:r>
              <w:r w:rsidDel="004B1CAC">
                <w:rPr>
                  <w:sz w:val="18"/>
                  <w:szCs w:val="18"/>
                </w:rPr>
                <w:delText>TXOP</w:delText>
              </w:r>
              <w:r w:rsidDel="004B1CAC">
                <w:rPr>
                  <w:spacing w:val="1"/>
                  <w:sz w:val="18"/>
                  <w:szCs w:val="18"/>
                </w:rPr>
                <w:delText xml:space="preserve"> </w:delText>
              </w:r>
              <w:r w:rsidDel="004B1CAC">
                <w:rPr>
                  <w:sz w:val="18"/>
                  <w:szCs w:val="18"/>
                </w:rPr>
                <w:delText>length</w:delText>
              </w:r>
              <w:r w:rsidDel="004B1CAC">
                <w:rPr>
                  <w:spacing w:val="1"/>
                  <w:sz w:val="18"/>
                  <w:szCs w:val="18"/>
                </w:rPr>
                <w:delText xml:space="preserve"> </w:delText>
              </w:r>
              <w:r w:rsidDel="004B1CAC">
                <w:rPr>
                  <w:sz w:val="18"/>
                  <w:szCs w:val="18"/>
                </w:rPr>
                <w:delText>granularity.</w:delText>
              </w:r>
              <w:r w:rsidDel="004B1CAC">
                <w:rPr>
                  <w:spacing w:val="-6"/>
                  <w:sz w:val="18"/>
                  <w:szCs w:val="18"/>
                </w:rPr>
                <w:delText xml:space="preserve"> </w:delText>
              </w:r>
              <w:r w:rsidDel="004B1CAC">
                <w:rPr>
                  <w:sz w:val="18"/>
                  <w:szCs w:val="18"/>
                </w:rPr>
                <w:delText>Set</w:delText>
              </w:r>
              <w:r w:rsidDel="004B1CAC">
                <w:rPr>
                  <w:spacing w:val="-6"/>
                  <w:sz w:val="18"/>
                  <w:szCs w:val="18"/>
                </w:rPr>
                <w:delText xml:space="preserve"> </w:delText>
              </w:r>
              <w:r w:rsidDel="004B1CAC">
                <w:rPr>
                  <w:sz w:val="18"/>
                  <w:szCs w:val="18"/>
                </w:rPr>
                <w:delText>to</w:delText>
              </w:r>
              <w:r w:rsidDel="004B1CAC">
                <w:rPr>
                  <w:spacing w:val="-6"/>
                  <w:sz w:val="18"/>
                  <w:szCs w:val="18"/>
                </w:rPr>
                <w:delText xml:space="preserve"> </w:delText>
              </w:r>
              <w:r w:rsidDel="004B1CAC">
                <w:rPr>
                  <w:sz w:val="18"/>
                  <w:szCs w:val="18"/>
                </w:rPr>
                <w:delText>0</w:delText>
              </w:r>
              <w:r w:rsidDel="004B1CAC">
                <w:rPr>
                  <w:spacing w:val="-4"/>
                  <w:sz w:val="18"/>
                  <w:szCs w:val="18"/>
                </w:rPr>
                <w:delText xml:space="preserve"> </w:delText>
              </w:r>
              <w:r w:rsidDel="004B1CAC">
                <w:rPr>
                  <w:sz w:val="18"/>
                  <w:szCs w:val="18"/>
                </w:rPr>
                <w:delText>for</w:delText>
              </w:r>
              <w:r w:rsidDel="004B1CAC">
                <w:rPr>
                  <w:spacing w:val="-4"/>
                  <w:sz w:val="18"/>
                  <w:szCs w:val="18"/>
                </w:rPr>
                <w:delText xml:space="preserve"> </w:delText>
              </w:r>
              <w:r w:rsidDel="004B1CAC">
                <w:rPr>
                  <w:sz w:val="18"/>
                  <w:szCs w:val="18"/>
                </w:rPr>
                <w:delText>8</w:delText>
              </w:r>
              <w:r w:rsidDel="004B1CAC">
                <w:rPr>
                  <w:spacing w:val="-3"/>
                  <w:sz w:val="18"/>
                  <w:szCs w:val="18"/>
                </w:rPr>
                <w:delText xml:space="preserve"> </w:delText>
              </w:r>
              <w:r w:rsidDel="004B1CAC">
                <w:rPr>
                  <w:sz w:val="18"/>
                  <w:szCs w:val="18"/>
                </w:rPr>
                <w:delText>µs;</w:delText>
              </w:r>
              <w:r w:rsidDel="004B1CAC">
                <w:rPr>
                  <w:spacing w:val="-5"/>
                  <w:sz w:val="18"/>
                  <w:szCs w:val="18"/>
                </w:rPr>
                <w:delText xml:space="preserve"> </w:delText>
              </w:r>
              <w:r w:rsidDel="004B1CAC">
                <w:rPr>
                  <w:sz w:val="18"/>
                  <w:szCs w:val="18"/>
                </w:rPr>
                <w:delText>otherwise</w:delText>
              </w:r>
              <w:r w:rsidDel="004B1CAC">
                <w:rPr>
                  <w:spacing w:val="-5"/>
                  <w:sz w:val="18"/>
                  <w:szCs w:val="18"/>
                </w:rPr>
                <w:delText xml:space="preserve"> </w:delText>
              </w:r>
              <w:r w:rsidDel="004B1CAC">
                <w:rPr>
                  <w:sz w:val="18"/>
                  <w:szCs w:val="18"/>
                </w:rPr>
                <w:delText>set</w:delText>
              </w:r>
              <w:r w:rsidDel="004B1CAC">
                <w:rPr>
                  <w:spacing w:val="-5"/>
                  <w:sz w:val="18"/>
                  <w:szCs w:val="18"/>
                </w:rPr>
                <w:delText xml:space="preserve"> </w:delText>
              </w:r>
              <w:r w:rsidDel="004B1CAC">
                <w:rPr>
                  <w:sz w:val="18"/>
                  <w:szCs w:val="18"/>
                </w:rPr>
                <w:delText>to</w:delText>
              </w:r>
              <w:r w:rsidDel="004B1CAC">
                <w:rPr>
                  <w:spacing w:val="-5"/>
                  <w:sz w:val="18"/>
                  <w:szCs w:val="18"/>
                </w:rPr>
                <w:delText xml:space="preserve"> </w:delText>
              </w:r>
              <w:r w:rsidDel="004B1CAC">
                <w:rPr>
                  <w:sz w:val="18"/>
                  <w:szCs w:val="18"/>
                </w:rPr>
                <w:delText>1</w:delText>
              </w:r>
              <w:r w:rsidDel="004B1CAC">
                <w:rPr>
                  <w:spacing w:val="-43"/>
                  <w:sz w:val="18"/>
                  <w:szCs w:val="18"/>
                </w:rPr>
                <w:delText xml:space="preserve"> </w:delText>
              </w:r>
              <w:r w:rsidDel="004B1CAC">
                <w:rPr>
                  <w:sz w:val="18"/>
                  <w:szCs w:val="18"/>
                </w:rPr>
                <w:delText>for</w:delText>
              </w:r>
              <w:r w:rsidDel="004B1CAC">
                <w:rPr>
                  <w:spacing w:val="1"/>
                  <w:sz w:val="18"/>
                  <w:szCs w:val="18"/>
                </w:rPr>
                <w:delText xml:space="preserve"> </w:delText>
              </w:r>
              <w:r w:rsidDel="004B1CAC">
                <w:rPr>
                  <w:sz w:val="18"/>
                  <w:szCs w:val="18"/>
                </w:rPr>
                <w:delText>128 µs.</w:delText>
              </w:r>
              <w:r w:rsidDel="004B1CAC">
                <w:rPr>
                  <w:spacing w:val="1"/>
                  <w:sz w:val="18"/>
                  <w:szCs w:val="18"/>
                </w:rPr>
                <w:delText xml:space="preserve"> </w:delText>
              </w:r>
              <w:r w:rsidDel="004B1CAC">
                <w:rPr>
                  <w:sz w:val="18"/>
                  <w:szCs w:val="18"/>
                </w:rPr>
                <w:delText>B14–B19</w:delText>
              </w:r>
              <w:r w:rsidDel="004B1CAC">
                <w:rPr>
                  <w:spacing w:val="1"/>
                  <w:sz w:val="18"/>
                  <w:szCs w:val="18"/>
                </w:rPr>
                <w:delText xml:space="preserve"> </w:delText>
              </w:r>
              <w:r w:rsidDel="004B1CAC">
                <w:rPr>
                  <w:sz w:val="18"/>
                  <w:szCs w:val="18"/>
                </w:rPr>
                <w:delText>indicates</w:delText>
              </w:r>
              <w:r w:rsidDel="004B1CAC">
                <w:rPr>
                  <w:spacing w:val="1"/>
                  <w:sz w:val="18"/>
                  <w:szCs w:val="18"/>
                </w:rPr>
                <w:delText xml:space="preserve"> </w:delText>
              </w:r>
              <w:r w:rsidDel="004B1CAC">
                <w:rPr>
                  <w:sz w:val="18"/>
                  <w:szCs w:val="18"/>
                </w:rPr>
                <w:delText>the</w:delText>
              </w:r>
              <w:r w:rsidDel="004B1CAC">
                <w:rPr>
                  <w:spacing w:val="45"/>
                  <w:sz w:val="18"/>
                  <w:szCs w:val="18"/>
                </w:rPr>
                <w:delText xml:space="preserve"> </w:delText>
              </w:r>
              <w:r w:rsidDel="004B1CAC">
                <w:rPr>
                  <w:sz w:val="18"/>
                  <w:szCs w:val="18"/>
                </w:rPr>
                <w:delText>scaled</w:delText>
              </w:r>
              <w:r w:rsidDel="004B1CAC">
                <w:rPr>
                  <w:spacing w:val="1"/>
                  <w:sz w:val="18"/>
                  <w:szCs w:val="18"/>
                </w:rPr>
                <w:delText xml:space="preserve"> </w:delText>
              </w:r>
              <w:r w:rsidDel="004B1CAC">
                <w:rPr>
                  <w:sz w:val="18"/>
                  <w:szCs w:val="18"/>
                </w:rPr>
                <w:delText>value</w:delText>
              </w:r>
              <w:r w:rsidDel="004B1CAC">
                <w:rPr>
                  <w:spacing w:val="-2"/>
                  <w:sz w:val="18"/>
                  <w:szCs w:val="18"/>
                </w:rPr>
                <w:delText xml:space="preserve"> </w:delText>
              </w:r>
              <w:r w:rsidDel="004B1CAC">
                <w:rPr>
                  <w:sz w:val="18"/>
                  <w:szCs w:val="18"/>
                </w:rPr>
                <w:delText>of</w:delText>
              </w:r>
              <w:r w:rsidDel="004B1CAC">
                <w:rPr>
                  <w:spacing w:val="-3"/>
                  <w:sz w:val="18"/>
                  <w:szCs w:val="18"/>
                </w:rPr>
                <w:delText xml:space="preserve"> </w:delText>
              </w:r>
              <w:r w:rsidDel="004B1CAC">
                <w:rPr>
                  <w:sz w:val="18"/>
                  <w:szCs w:val="18"/>
                </w:rPr>
                <w:delText>the</w:delText>
              </w:r>
              <w:r w:rsidDel="004B1CAC">
                <w:rPr>
                  <w:spacing w:val="-1"/>
                  <w:sz w:val="18"/>
                  <w:szCs w:val="18"/>
                </w:rPr>
                <w:delText xml:space="preserve"> </w:delText>
              </w:r>
              <w:r w:rsidDel="004B1CAC">
                <w:rPr>
                  <w:sz w:val="18"/>
                  <w:szCs w:val="18"/>
                </w:rPr>
                <w:delText>TXOP_DURATION.</w:delText>
              </w:r>
            </w:del>
          </w:p>
        </w:tc>
      </w:tr>
    </w:tbl>
    <w:p w14:paraId="66EDBB57" w14:textId="77777777" w:rsidR="0014677A" w:rsidRDefault="0014677A" w:rsidP="00C80C67">
      <w:pPr>
        <w:pStyle w:val="BodyText0"/>
        <w:kinsoku w:val="0"/>
        <w:overflowPunct w:val="0"/>
        <w:spacing w:before="9"/>
        <w:rPr>
          <w:sz w:val="20"/>
        </w:rPr>
      </w:pPr>
    </w:p>
    <w:p w14:paraId="059AA6F6" w14:textId="77777777" w:rsidR="00344A25" w:rsidRDefault="00344A25" w:rsidP="002A5A3C">
      <w:pPr>
        <w:pStyle w:val="BodyText0"/>
        <w:kinsoku w:val="0"/>
        <w:overflowPunct w:val="0"/>
        <w:spacing w:before="9"/>
        <w:rPr>
          <w:sz w:val="20"/>
        </w:rPr>
      </w:pPr>
    </w:p>
    <w:p w14:paraId="41A6A7CB" w14:textId="54FD8A1D" w:rsidR="004F5122" w:rsidRDefault="004F5122" w:rsidP="004F5122">
      <w:pPr>
        <w:pStyle w:val="BodyText0"/>
        <w:kinsoku w:val="0"/>
        <w:overflowPunct w:val="0"/>
        <w:spacing w:before="9"/>
        <w:rPr>
          <w:sz w:val="17"/>
          <w:szCs w:val="17"/>
        </w:rPr>
      </w:pPr>
    </w:p>
    <w:p w14:paraId="1DA84B03" w14:textId="5C5268B6" w:rsidR="00AF286B" w:rsidRDefault="00AF286B" w:rsidP="004F5122">
      <w:pPr>
        <w:pStyle w:val="BodyText0"/>
        <w:kinsoku w:val="0"/>
        <w:overflowPunct w:val="0"/>
        <w:spacing w:before="9"/>
        <w:rPr>
          <w:sz w:val="17"/>
          <w:szCs w:val="17"/>
        </w:rPr>
      </w:pPr>
    </w:p>
    <w:p w14:paraId="6087F7EA" w14:textId="5B3EB821" w:rsidR="00AF286B" w:rsidRDefault="00AF286B" w:rsidP="004F5122">
      <w:pPr>
        <w:pStyle w:val="BodyText0"/>
        <w:kinsoku w:val="0"/>
        <w:overflowPunct w:val="0"/>
        <w:spacing w:before="9"/>
        <w:rPr>
          <w:sz w:val="17"/>
          <w:szCs w:val="17"/>
        </w:rPr>
      </w:pPr>
    </w:p>
    <w:p w14:paraId="6CFC0842" w14:textId="192C88F7" w:rsidR="00137C24" w:rsidRDefault="00137C24" w:rsidP="00137C24">
      <w:pPr>
        <w:pStyle w:val="Heading1"/>
      </w:pPr>
      <w:r>
        <w:t xml:space="preserve">CID </w:t>
      </w:r>
      <w:r w:rsidR="006D5991">
        <w:t xml:space="preserve">4599, </w:t>
      </w:r>
      <w:r w:rsidR="00237C54">
        <w:t>4946</w:t>
      </w:r>
      <w:r w:rsidR="00A774F6">
        <w:t>, 5820</w:t>
      </w:r>
    </w:p>
    <w:p w14:paraId="1BD5C3A4" w14:textId="77777777" w:rsidR="00137C24" w:rsidRDefault="00137C24" w:rsidP="00137C24">
      <w:pPr>
        <w:jc w:val="both"/>
        <w:rPr>
          <w:sz w:val="22"/>
          <w:szCs w:val="22"/>
          <w:lang w:val="en-US"/>
        </w:rPr>
      </w:pPr>
    </w:p>
    <w:tbl>
      <w:tblPr>
        <w:tblW w:w="98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61"/>
        <w:gridCol w:w="1217"/>
        <w:gridCol w:w="1161"/>
        <w:gridCol w:w="1808"/>
        <w:gridCol w:w="1808"/>
        <w:gridCol w:w="3150"/>
      </w:tblGrid>
      <w:tr w:rsidR="00137C24" w:rsidRPr="009522BD" w14:paraId="1F95DE1A" w14:textId="77777777" w:rsidTr="00A003B9">
        <w:trPr>
          <w:trHeight w:val="278"/>
        </w:trPr>
        <w:tc>
          <w:tcPr>
            <w:tcW w:w="661" w:type="dxa"/>
            <w:shd w:val="clear" w:color="auto" w:fill="auto"/>
            <w:hideMark/>
          </w:tcPr>
          <w:p w14:paraId="72BF2133" w14:textId="77777777" w:rsidR="00137C24" w:rsidRPr="002E58A7" w:rsidRDefault="00137C24" w:rsidP="007B2590">
            <w:pPr>
              <w:rPr>
                <w:rFonts w:ascii="Arial" w:eastAsia="Times New Roman" w:hAnsi="Arial" w:cs="Arial"/>
                <w:b/>
                <w:bCs/>
                <w:sz w:val="20"/>
                <w:lang w:val="en-US" w:eastAsia="ko-KR"/>
              </w:rPr>
            </w:pPr>
            <w:r w:rsidRPr="002E58A7">
              <w:rPr>
                <w:rFonts w:ascii="Arial" w:eastAsia="Times New Roman" w:hAnsi="Arial" w:cs="Arial"/>
                <w:b/>
                <w:bCs/>
                <w:sz w:val="20"/>
                <w:lang w:val="en-US" w:eastAsia="ko-KR"/>
              </w:rPr>
              <w:t>CID</w:t>
            </w:r>
          </w:p>
        </w:tc>
        <w:tc>
          <w:tcPr>
            <w:tcW w:w="1217" w:type="dxa"/>
            <w:shd w:val="clear" w:color="auto" w:fill="auto"/>
            <w:hideMark/>
          </w:tcPr>
          <w:p w14:paraId="29698B54" w14:textId="77777777" w:rsidR="00137C24" w:rsidRPr="002E58A7" w:rsidRDefault="00137C24" w:rsidP="007B2590">
            <w:pPr>
              <w:rPr>
                <w:rFonts w:ascii="Arial" w:eastAsia="Times New Roman" w:hAnsi="Arial" w:cs="Arial"/>
                <w:b/>
                <w:bCs/>
                <w:sz w:val="20"/>
                <w:lang w:val="en-US" w:eastAsia="ko-KR"/>
              </w:rPr>
            </w:pPr>
            <w:r w:rsidRPr="002E58A7">
              <w:rPr>
                <w:rFonts w:ascii="Arial" w:eastAsia="Times New Roman" w:hAnsi="Arial" w:cs="Arial"/>
                <w:b/>
                <w:bCs/>
                <w:sz w:val="20"/>
                <w:lang w:val="en-US" w:eastAsia="ko-KR"/>
              </w:rPr>
              <w:t>Clause</w:t>
            </w:r>
          </w:p>
        </w:tc>
        <w:tc>
          <w:tcPr>
            <w:tcW w:w="1161" w:type="dxa"/>
            <w:shd w:val="clear" w:color="auto" w:fill="auto"/>
            <w:hideMark/>
          </w:tcPr>
          <w:p w14:paraId="5112DB46" w14:textId="77777777" w:rsidR="00137C24" w:rsidRPr="002E58A7" w:rsidRDefault="00137C24" w:rsidP="007B2590">
            <w:pPr>
              <w:rPr>
                <w:rFonts w:ascii="Arial" w:eastAsia="Times New Roman" w:hAnsi="Arial" w:cs="Arial"/>
                <w:b/>
                <w:bCs/>
                <w:sz w:val="20"/>
                <w:lang w:val="en-US" w:eastAsia="ko-KR"/>
              </w:rPr>
            </w:pPr>
            <w:proofErr w:type="spellStart"/>
            <w:r w:rsidRPr="002E58A7">
              <w:rPr>
                <w:rFonts w:ascii="Arial" w:eastAsia="Times New Roman" w:hAnsi="Arial" w:cs="Arial"/>
                <w:b/>
                <w:bCs/>
                <w:sz w:val="20"/>
                <w:lang w:val="en-US" w:eastAsia="ko-KR"/>
              </w:rPr>
              <w:t>Page.Line</w:t>
            </w:r>
            <w:proofErr w:type="spellEnd"/>
          </w:p>
        </w:tc>
        <w:tc>
          <w:tcPr>
            <w:tcW w:w="1808" w:type="dxa"/>
            <w:shd w:val="clear" w:color="auto" w:fill="auto"/>
            <w:hideMark/>
          </w:tcPr>
          <w:p w14:paraId="5B72EA63" w14:textId="77777777" w:rsidR="00137C24" w:rsidRPr="002E58A7" w:rsidRDefault="00137C24" w:rsidP="007B2590">
            <w:pPr>
              <w:rPr>
                <w:rFonts w:ascii="Arial" w:eastAsia="Times New Roman" w:hAnsi="Arial" w:cs="Arial"/>
                <w:b/>
                <w:bCs/>
                <w:sz w:val="20"/>
                <w:lang w:val="en-US" w:eastAsia="ko-KR"/>
              </w:rPr>
            </w:pPr>
            <w:r w:rsidRPr="002E58A7">
              <w:rPr>
                <w:rFonts w:ascii="Arial" w:eastAsia="Times New Roman" w:hAnsi="Arial" w:cs="Arial"/>
                <w:b/>
                <w:bCs/>
                <w:sz w:val="20"/>
                <w:lang w:val="en-US" w:eastAsia="ko-KR"/>
              </w:rPr>
              <w:t>Comment</w:t>
            </w:r>
          </w:p>
        </w:tc>
        <w:tc>
          <w:tcPr>
            <w:tcW w:w="1808" w:type="dxa"/>
            <w:shd w:val="clear" w:color="auto" w:fill="auto"/>
            <w:hideMark/>
          </w:tcPr>
          <w:p w14:paraId="6296CFA0" w14:textId="77777777" w:rsidR="00137C24" w:rsidRPr="002E58A7" w:rsidRDefault="00137C24" w:rsidP="007B2590">
            <w:pPr>
              <w:rPr>
                <w:rFonts w:ascii="Arial" w:eastAsia="Times New Roman" w:hAnsi="Arial" w:cs="Arial"/>
                <w:b/>
                <w:bCs/>
                <w:sz w:val="20"/>
                <w:lang w:val="en-US" w:eastAsia="ko-KR"/>
              </w:rPr>
            </w:pPr>
            <w:r w:rsidRPr="002E58A7">
              <w:rPr>
                <w:rFonts w:ascii="Arial" w:eastAsia="Times New Roman" w:hAnsi="Arial" w:cs="Arial"/>
                <w:b/>
                <w:bCs/>
                <w:sz w:val="20"/>
                <w:lang w:val="en-US" w:eastAsia="ko-KR"/>
              </w:rPr>
              <w:t>Proposed Change</w:t>
            </w:r>
          </w:p>
        </w:tc>
        <w:tc>
          <w:tcPr>
            <w:tcW w:w="3150" w:type="dxa"/>
          </w:tcPr>
          <w:p w14:paraId="4EA80A09" w14:textId="77777777" w:rsidR="00137C24" w:rsidRPr="002E58A7" w:rsidRDefault="00137C24" w:rsidP="007B2590">
            <w:pPr>
              <w:rPr>
                <w:rFonts w:ascii="Arial" w:eastAsia="Times New Roman" w:hAnsi="Arial" w:cs="Arial"/>
                <w:b/>
                <w:bCs/>
                <w:sz w:val="20"/>
                <w:lang w:val="en-US" w:eastAsia="ko-KR"/>
              </w:rPr>
            </w:pPr>
            <w:r>
              <w:rPr>
                <w:rFonts w:ascii="Arial" w:eastAsia="Times New Roman" w:hAnsi="Arial" w:cs="Arial"/>
                <w:b/>
                <w:bCs/>
                <w:sz w:val="20"/>
                <w:lang w:val="en-US" w:eastAsia="ko-KR"/>
              </w:rPr>
              <w:t>Resolution</w:t>
            </w:r>
          </w:p>
        </w:tc>
      </w:tr>
      <w:tr w:rsidR="00DB5A26" w:rsidRPr="001D296D" w14:paraId="2EF61279" w14:textId="77777777" w:rsidTr="00A003B9">
        <w:trPr>
          <w:trHeight w:val="278"/>
        </w:trPr>
        <w:tc>
          <w:tcPr>
            <w:tcW w:w="661" w:type="dxa"/>
            <w:shd w:val="clear" w:color="auto" w:fill="auto"/>
          </w:tcPr>
          <w:p w14:paraId="53765553" w14:textId="3FD11855" w:rsidR="00DB5A26" w:rsidRPr="00DC4FB7" w:rsidRDefault="00DB5A26" w:rsidP="00DB5A26">
            <w:pPr>
              <w:rPr>
                <w:rFonts w:ascii="Arial" w:hAnsi="Arial" w:cs="Arial"/>
                <w:sz w:val="20"/>
                <w:lang w:val="en-US" w:eastAsia="zh-CN"/>
              </w:rPr>
            </w:pPr>
            <w:r>
              <w:rPr>
                <w:rFonts w:ascii="Arial" w:hAnsi="Arial" w:cs="Arial"/>
                <w:sz w:val="20"/>
              </w:rPr>
              <w:t>4599</w:t>
            </w:r>
          </w:p>
        </w:tc>
        <w:tc>
          <w:tcPr>
            <w:tcW w:w="1217" w:type="dxa"/>
            <w:shd w:val="clear" w:color="auto" w:fill="auto"/>
          </w:tcPr>
          <w:p w14:paraId="7DB42EBC" w14:textId="7D708E0F" w:rsidR="00DB5A26" w:rsidRPr="001D296D" w:rsidRDefault="00DB5A26" w:rsidP="00DB5A26">
            <w:pPr>
              <w:rPr>
                <w:rFonts w:ascii="Arial" w:hAnsi="Arial" w:cs="Arial"/>
                <w:sz w:val="20"/>
                <w:lang w:val="en-US"/>
              </w:rPr>
            </w:pPr>
            <w:r>
              <w:rPr>
                <w:rFonts w:ascii="Arial" w:hAnsi="Arial" w:cs="Arial"/>
                <w:sz w:val="20"/>
              </w:rPr>
              <w:t>36.3.12.7</w:t>
            </w:r>
          </w:p>
        </w:tc>
        <w:tc>
          <w:tcPr>
            <w:tcW w:w="1161" w:type="dxa"/>
            <w:shd w:val="clear" w:color="auto" w:fill="auto"/>
          </w:tcPr>
          <w:p w14:paraId="0471DD7C" w14:textId="6206C863" w:rsidR="00DB5A26" w:rsidRPr="001D296D" w:rsidRDefault="00DB5A26" w:rsidP="00DB5A26">
            <w:pPr>
              <w:rPr>
                <w:rFonts w:ascii="Arial" w:hAnsi="Arial" w:cs="Arial"/>
                <w:sz w:val="20"/>
                <w:lang w:val="en-US"/>
              </w:rPr>
            </w:pPr>
            <w:r>
              <w:rPr>
                <w:rFonts w:ascii="Arial" w:hAnsi="Arial" w:cs="Arial"/>
                <w:sz w:val="20"/>
              </w:rPr>
              <w:t>411.29</w:t>
            </w:r>
          </w:p>
        </w:tc>
        <w:tc>
          <w:tcPr>
            <w:tcW w:w="1808" w:type="dxa"/>
            <w:shd w:val="clear" w:color="auto" w:fill="auto"/>
          </w:tcPr>
          <w:p w14:paraId="1F4A82D7" w14:textId="39427062" w:rsidR="00DB5A26" w:rsidRPr="001D296D" w:rsidRDefault="00DB5A26" w:rsidP="00DB5A26">
            <w:pPr>
              <w:rPr>
                <w:rFonts w:ascii="Arial" w:hAnsi="Arial" w:cs="Arial"/>
                <w:sz w:val="20"/>
              </w:rPr>
            </w:pPr>
            <w:r>
              <w:rPr>
                <w:rFonts w:ascii="Arial" w:hAnsi="Arial" w:cs="Arial"/>
                <w:sz w:val="20"/>
              </w:rPr>
              <w:t xml:space="preserve">"Undefined values of this field are Validate if dot11EHTBaseLineFeaturesImplementedOnly equals </w:t>
            </w:r>
            <w:proofErr w:type="gramStart"/>
            <w:r>
              <w:rPr>
                <w:rFonts w:ascii="Arial" w:hAnsi="Arial" w:cs="Arial"/>
                <w:sz w:val="20"/>
              </w:rPr>
              <w:t>true(</w:t>
            </w:r>
            <w:proofErr w:type="gramEnd"/>
            <w:r>
              <w:rPr>
                <w:rFonts w:ascii="Arial" w:hAnsi="Arial" w:cs="Arial"/>
                <w:sz w:val="20"/>
              </w:rPr>
              <w:t>#2794)." but a) the value of this field is defined /undefined only in conjunction with the UL/DL field, b) one combination of values appears to be defined in a NOTE - so does this count as a definition or not!?</w:t>
            </w:r>
          </w:p>
        </w:tc>
        <w:tc>
          <w:tcPr>
            <w:tcW w:w="1808" w:type="dxa"/>
            <w:shd w:val="clear" w:color="auto" w:fill="auto"/>
          </w:tcPr>
          <w:p w14:paraId="088A2CB4" w14:textId="44DE2117" w:rsidR="00DB5A26" w:rsidRPr="001D296D" w:rsidRDefault="00DB5A26" w:rsidP="00DB5A26">
            <w:pPr>
              <w:rPr>
                <w:rFonts w:ascii="Arial" w:hAnsi="Arial" w:cs="Arial"/>
                <w:sz w:val="20"/>
              </w:rPr>
            </w:pPr>
            <w:r>
              <w:rPr>
                <w:rFonts w:ascii="Arial" w:hAnsi="Arial" w:cs="Arial"/>
                <w:sz w:val="20"/>
              </w:rPr>
              <w:t>Try "If the UL/DL field is set to 0:</w:t>
            </w:r>
            <w:r>
              <w:rPr>
                <w:rFonts w:ascii="Arial" w:hAnsi="Arial" w:cs="Arial"/>
                <w:sz w:val="20"/>
              </w:rPr>
              <w:br/>
              <w:t>A value of 0 indicates a DL OFDMA transmission.</w:t>
            </w:r>
            <w:r>
              <w:rPr>
                <w:rFonts w:ascii="Arial" w:hAnsi="Arial" w:cs="Arial"/>
                <w:sz w:val="20"/>
              </w:rPr>
              <w:br/>
              <w:t>A value of 1 indicates a transmission to a single user or an EHT sounding NDP</w:t>
            </w:r>
            <w:r>
              <w:rPr>
                <w:rFonts w:ascii="Arial" w:hAnsi="Arial" w:cs="Arial"/>
                <w:sz w:val="20"/>
              </w:rPr>
              <w:br/>
              <w:t>A value of 2 indicates a non-OFDMA DL MU-MIMO transmission.</w:t>
            </w:r>
            <w:r>
              <w:rPr>
                <w:rFonts w:ascii="Arial" w:hAnsi="Arial" w:cs="Arial"/>
                <w:sz w:val="20"/>
              </w:rPr>
              <w:br/>
              <w:t>If the UL/DL field is set to 1:</w:t>
            </w:r>
            <w:r>
              <w:rPr>
                <w:rFonts w:ascii="Arial" w:hAnsi="Arial" w:cs="Arial"/>
                <w:sz w:val="20"/>
              </w:rPr>
              <w:br/>
              <w:t>A value of 0 indicates a TB PPDU (see UL/DL field)</w:t>
            </w:r>
            <w:r>
              <w:rPr>
                <w:rFonts w:ascii="Arial" w:hAnsi="Arial" w:cs="Arial"/>
                <w:sz w:val="20"/>
              </w:rPr>
              <w:br/>
              <w:t xml:space="preserve">A value of 1 indicates a transmission to a single user or an EHT sounding </w:t>
            </w:r>
            <w:r>
              <w:rPr>
                <w:rFonts w:ascii="Arial" w:hAnsi="Arial" w:cs="Arial"/>
                <w:sz w:val="20"/>
              </w:rPr>
              <w:lastRenderedPageBreak/>
              <w:t>NDP</w:t>
            </w:r>
            <w:r>
              <w:rPr>
                <w:rFonts w:ascii="Arial" w:hAnsi="Arial" w:cs="Arial"/>
                <w:sz w:val="20"/>
              </w:rPr>
              <w:br/>
            </w:r>
            <w:r>
              <w:rPr>
                <w:rFonts w:ascii="Arial" w:hAnsi="Arial" w:cs="Arial"/>
                <w:sz w:val="20"/>
              </w:rPr>
              <w:br/>
              <w:t>Undefined values of this field for a given value of the UL/DL field are Validate if dot11EHTBaseLineFeaturesImplementedOnly equals true(#2794)."</w:t>
            </w:r>
          </w:p>
        </w:tc>
        <w:tc>
          <w:tcPr>
            <w:tcW w:w="3150" w:type="dxa"/>
          </w:tcPr>
          <w:p w14:paraId="37E1AA84" w14:textId="310CF599" w:rsidR="00DB5A26" w:rsidRDefault="00DB5A26" w:rsidP="00DB5A26">
            <w:pPr>
              <w:rPr>
                <w:rFonts w:ascii="Arial" w:hAnsi="Arial" w:cs="Arial"/>
                <w:sz w:val="20"/>
              </w:rPr>
            </w:pPr>
            <w:r w:rsidRPr="001D296D">
              <w:rPr>
                <w:rFonts w:ascii="Arial" w:hAnsi="Arial" w:cs="Arial"/>
                <w:sz w:val="20"/>
              </w:rPr>
              <w:lastRenderedPageBreak/>
              <w:t>Re</w:t>
            </w:r>
            <w:r>
              <w:rPr>
                <w:rFonts w:ascii="Arial" w:hAnsi="Arial" w:cs="Arial"/>
                <w:sz w:val="20"/>
              </w:rPr>
              <w:t>vis</w:t>
            </w:r>
            <w:r w:rsidRPr="001D296D">
              <w:rPr>
                <w:rFonts w:ascii="Arial" w:hAnsi="Arial" w:cs="Arial"/>
                <w:sz w:val="20"/>
              </w:rPr>
              <w:t>ed.</w:t>
            </w:r>
          </w:p>
          <w:p w14:paraId="5936BBAF" w14:textId="693AE6A2" w:rsidR="00C80961" w:rsidRDefault="00C80961" w:rsidP="00DB5A26">
            <w:pPr>
              <w:rPr>
                <w:rFonts w:ascii="Arial" w:hAnsi="Arial" w:cs="Arial"/>
                <w:sz w:val="20"/>
              </w:rPr>
            </w:pPr>
            <w:r>
              <w:rPr>
                <w:rFonts w:ascii="Arial" w:hAnsi="Arial" w:cs="Arial"/>
                <w:sz w:val="20"/>
              </w:rPr>
              <w:t xml:space="preserve">Agree to the </w:t>
            </w:r>
            <w:r w:rsidR="00D452ED">
              <w:rPr>
                <w:rFonts w:ascii="Arial" w:hAnsi="Arial" w:cs="Arial"/>
                <w:sz w:val="20"/>
              </w:rPr>
              <w:t>comment.</w:t>
            </w:r>
            <w:r>
              <w:rPr>
                <w:rFonts w:ascii="Arial" w:hAnsi="Arial" w:cs="Arial"/>
                <w:sz w:val="20"/>
              </w:rPr>
              <w:t xml:space="preserve"> </w:t>
            </w:r>
            <w:r w:rsidR="00D452ED">
              <w:rPr>
                <w:rFonts w:ascii="Arial" w:hAnsi="Arial" w:cs="Arial"/>
                <w:sz w:val="20"/>
              </w:rPr>
              <w:t xml:space="preserve">Revise according to the proposed change </w:t>
            </w:r>
            <w:r w:rsidR="0084546F">
              <w:rPr>
                <w:rFonts w:ascii="Arial" w:hAnsi="Arial" w:cs="Arial"/>
                <w:sz w:val="20"/>
              </w:rPr>
              <w:t xml:space="preserve">with minor change in wording </w:t>
            </w:r>
            <w:proofErr w:type="gramStart"/>
            <w:r w:rsidR="0084546F">
              <w:rPr>
                <w:rFonts w:ascii="Arial" w:hAnsi="Arial" w:cs="Arial"/>
                <w:sz w:val="20"/>
              </w:rPr>
              <w:t>and</w:t>
            </w:r>
            <w:r w:rsidR="005E57F3">
              <w:rPr>
                <w:rFonts w:ascii="Arial" w:hAnsi="Arial" w:cs="Arial"/>
                <w:sz w:val="20"/>
              </w:rPr>
              <w:t xml:space="preserve"> </w:t>
            </w:r>
            <w:r w:rsidR="0084546F">
              <w:rPr>
                <w:rFonts w:ascii="Arial" w:hAnsi="Arial" w:cs="Arial"/>
                <w:sz w:val="20"/>
              </w:rPr>
              <w:t>also</w:t>
            </w:r>
            <w:proofErr w:type="gramEnd"/>
            <w:r w:rsidR="0084546F">
              <w:rPr>
                <w:rFonts w:ascii="Arial" w:hAnsi="Arial" w:cs="Arial"/>
                <w:sz w:val="20"/>
              </w:rPr>
              <w:t xml:space="preserve"> give more details on </w:t>
            </w:r>
            <w:r w:rsidR="00661DFE">
              <w:rPr>
                <w:rFonts w:ascii="Arial" w:hAnsi="Arial" w:cs="Arial"/>
                <w:sz w:val="20"/>
              </w:rPr>
              <w:t xml:space="preserve">undefined values being Validate. Also </w:t>
            </w:r>
            <w:r w:rsidR="00D452ED">
              <w:rPr>
                <w:rFonts w:ascii="Arial" w:hAnsi="Arial" w:cs="Arial"/>
                <w:sz w:val="20"/>
              </w:rPr>
              <w:t xml:space="preserve">remove </w:t>
            </w:r>
            <w:r w:rsidR="00641BF1">
              <w:rPr>
                <w:rFonts w:ascii="Arial" w:hAnsi="Arial" w:cs="Arial"/>
                <w:sz w:val="20"/>
              </w:rPr>
              <w:t xml:space="preserve">the </w:t>
            </w:r>
            <w:r w:rsidR="00661DFE">
              <w:rPr>
                <w:rFonts w:ascii="Arial" w:hAnsi="Arial" w:cs="Arial"/>
                <w:sz w:val="20"/>
              </w:rPr>
              <w:t xml:space="preserve">note (the </w:t>
            </w:r>
            <w:r w:rsidR="00641BF1">
              <w:rPr>
                <w:rFonts w:ascii="Arial" w:hAnsi="Arial" w:cs="Arial"/>
                <w:sz w:val="20"/>
              </w:rPr>
              <w:t>case of a TB PPDU</w:t>
            </w:r>
            <w:r w:rsidR="00661DFE">
              <w:rPr>
                <w:rFonts w:ascii="Arial" w:hAnsi="Arial" w:cs="Arial"/>
                <w:sz w:val="20"/>
              </w:rPr>
              <w:t>)</w:t>
            </w:r>
            <w:r w:rsidR="00641BF1">
              <w:rPr>
                <w:rFonts w:ascii="Arial" w:hAnsi="Arial" w:cs="Arial"/>
                <w:sz w:val="20"/>
              </w:rPr>
              <w:t xml:space="preserve">, which is </w:t>
            </w:r>
            <w:r w:rsidR="00661DFE">
              <w:rPr>
                <w:rFonts w:ascii="Arial" w:hAnsi="Arial" w:cs="Arial"/>
                <w:sz w:val="20"/>
              </w:rPr>
              <w:t>ir</w:t>
            </w:r>
            <w:r w:rsidR="00641BF1">
              <w:rPr>
                <w:rFonts w:ascii="Arial" w:hAnsi="Arial" w:cs="Arial"/>
                <w:sz w:val="20"/>
              </w:rPr>
              <w:t>relevant in the U-SIG field of an EHT MU PPDU.</w:t>
            </w:r>
          </w:p>
          <w:p w14:paraId="67177A87" w14:textId="0AC47439" w:rsidR="0037092D" w:rsidRDefault="0037092D" w:rsidP="00DB5A26">
            <w:pPr>
              <w:rPr>
                <w:rFonts w:ascii="Arial" w:hAnsi="Arial" w:cs="Arial"/>
                <w:sz w:val="20"/>
              </w:rPr>
            </w:pPr>
          </w:p>
          <w:p w14:paraId="2DAB66C1" w14:textId="6B6992C8" w:rsidR="0037092D" w:rsidRDefault="00D1241B" w:rsidP="00DB5A26">
            <w:pPr>
              <w:rPr>
                <w:rFonts w:ascii="Arial" w:hAnsi="Arial" w:cs="Arial"/>
                <w:sz w:val="20"/>
              </w:rPr>
            </w:pPr>
            <w:r>
              <w:rPr>
                <w:rFonts w:ascii="Arial" w:hAnsi="Arial" w:cs="Arial"/>
                <w:sz w:val="20"/>
              </w:rPr>
              <w:t>I</w:t>
            </w:r>
            <w:r w:rsidR="002341EA">
              <w:rPr>
                <w:rFonts w:ascii="Arial" w:hAnsi="Arial" w:cs="Arial"/>
                <w:sz w:val="20"/>
              </w:rPr>
              <w:t xml:space="preserve">n the PPDU Type </w:t>
            </w:r>
            <w:proofErr w:type="gramStart"/>
            <w:r w:rsidR="002341EA">
              <w:rPr>
                <w:rFonts w:ascii="Arial" w:hAnsi="Arial" w:cs="Arial"/>
                <w:sz w:val="20"/>
              </w:rPr>
              <w:t>And</w:t>
            </w:r>
            <w:proofErr w:type="gramEnd"/>
            <w:r w:rsidR="002341EA">
              <w:rPr>
                <w:rFonts w:ascii="Arial" w:hAnsi="Arial" w:cs="Arial"/>
                <w:sz w:val="20"/>
              </w:rPr>
              <w:t xml:space="preserve"> Compression Mode subfield of the U-SIG field in the EHT TB PPDU, </w:t>
            </w:r>
            <w:r>
              <w:rPr>
                <w:rFonts w:ascii="Arial" w:hAnsi="Arial" w:cs="Arial"/>
                <w:sz w:val="20"/>
              </w:rPr>
              <w:t>give more details on u</w:t>
            </w:r>
            <w:r w:rsidR="002341EA">
              <w:rPr>
                <w:rFonts w:ascii="Arial" w:hAnsi="Arial" w:cs="Arial"/>
                <w:sz w:val="20"/>
              </w:rPr>
              <w:t xml:space="preserve">ndefined values </w:t>
            </w:r>
            <w:r>
              <w:rPr>
                <w:rFonts w:ascii="Arial" w:hAnsi="Arial" w:cs="Arial"/>
                <w:sz w:val="20"/>
              </w:rPr>
              <w:t>being</w:t>
            </w:r>
            <w:r w:rsidR="002341EA">
              <w:rPr>
                <w:rFonts w:ascii="Arial" w:hAnsi="Arial" w:cs="Arial"/>
                <w:sz w:val="20"/>
              </w:rPr>
              <w:t xml:space="preserve"> Validate</w:t>
            </w:r>
            <w:r>
              <w:rPr>
                <w:rFonts w:ascii="Arial" w:hAnsi="Arial" w:cs="Arial"/>
                <w:sz w:val="20"/>
              </w:rPr>
              <w:t>.</w:t>
            </w:r>
            <w:r w:rsidR="0037092D">
              <w:rPr>
                <w:rFonts w:ascii="Arial" w:hAnsi="Arial" w:cs="Arial"/>
                <w:sz w:val="20"/>
              </w:rPr>
              <w:t xml:space="preserve"> </w:t>
            </w:r>
          </w:p>
          <w:p w14:paraId="67575B79" w14:textId="77777777" w:rsidR="00DB5A26" w:rsidRPr="001D296D" w:rsidRDefault="00DB5A26" w:rsidP="00DB5A26">
            <w:pPr>
              <w:rPr>
                <w:rFonts w:ascii="Arial" w:hAnsi="Arial" w:cs="Arial"/>
                <w:sz w:val="20"/>
              </w:rPr>
            </w:pPr>
          </w:p>
          <w:p w14:paraId="1D5D22C7" w14:textId="6E00F5B8" w:rsidR="00DB5A26" w:rsidRPr="001D296D" w:rsidRDefault="00DB5A26" w:rsidP="00DB5A26">
            <w:pPr>
              <w:rPr>
                <w:rFonts w:ascii="Arial" w:hAnsi="Arial" w:cs="Arial"/>
                <w:i/>
                <w:iCs/>
                <w:sz w:val="20"/>
                <w:highlight w:val="yellow"/>
              </w:rPr>
            </w:pPr>
            <w:proofErr w:type="spellStart"/>
            <w:r w:rsidRPr="001D296D">
              <w:rPr>
                <w:rFonts w:ascii="Arial" w:hAnsi="Arial" w:cs="Arial"/>
                <w:i/>
                <w:iCs/>
                <w:sz w:val="20"/>
                <w:highlight w:val="yellow"/>
              </w:rPr>
              <w:t>Tgbe</w:t>
            </w:r>
            <w:proofErr w:type="spellEnd"/>
            <w:r w:rsidRPr="001D296D">
              <w:rPr>
                <w:rFonts w:ascii="Arial" w:hAnsi="Arial" w:cs="Arial"/>
                <w:i/>
                <w:iCs/>
                <w:sz w:val="20"/>
                <w:highlight w:val="yellow"/>
              </w:rPr>
              <w:t xml:space="preserve"> Editor: Please make changes for CID </w:t>
            </w:r>
            <w:r w:rsidR="00641BF1">
              <w:rPr>
                <w:rFonts w:ascii="Arial" w:hAnsi="Arial" w:cs="Arial"/>
                <w:i/>
                <w:iCs/>
                <w:sz w:val="20"/>
                <w:highlight w:val="yellow"/>
              </w:rPr>
              <w:t>4599</w:t>
            </w:r>
            <w:r w:rsidRPr="001D296D">
              <w:rPr>
                <w:rFonts w:ascii="Arial" w:hAnsi="Arial" w:cs="Arial"/>
                <w:i/>
                <w:iCs/>
                <w:sz w:val="20"/>
                <w:highlight w:val="yellow"/>
              </w:rPr>
              <w:t xml:space="preserve"> as shown in the following document</w:t>
            </w:r>
          </w:p>
          <w:p w14:paraId="190BDC66" w14:textId="77777777" w:rsidR="00DB5A26" w:rsidRPr="001D296D" w:rsidRDefault="00DB5A26" w:rsidP="00DB5A26">
            <w:pPr>
              <w:rPr>
                <w:rFonts w:ascii="Arial" w:hAnsi="Arial" w:cs="Arial"/>
                <w:i/>
                <w:iCs/>
                <w:sz w:val="20"/>
                <w:highlight w:val="yellow"/>
              </w:rPr>
            </w:pPr>
          </w:p>
          <w:p w14:paraId="7713000E" w14:textId="77777777" w:rsidR="00DB5A26" w:rsidRPr="001D296D" w:rsidRDefault="00B42006" w:rsidP="00DB5A26">
            <w:pPr>
              <w:rPr>
                <w:rFonts w:ascii="Arial" w:hAnsi="Arial" w:cs="Arial"/>
                <w:sz w:val="20"/>
              </w:rPr>
            </w:pPr>
            <w:hyperlink r:id="rId12" w:history="1">
              <w:r w:rsidR="00DB5A26" w:rsidRPr="00B77FC1">
                <w:rPr>
                  <w:rStyle w:val="Hyperlink"/>
                  <w:rFonts w:ascii="Arial" w:hAnsi="Arial" w:cs="Arial"/>
                  <w:i/>
                  <w:iCs/>
                  <w:sz w:val="20"/>
                  <w:highlight w:val="yellow"/>
                </w:rPr>
                <w:t>https://mentor.ieee.org/802.11/dcn/22/11-22-0307-00-00be-cc36-comment-resolution-on-u-sig-part-6.docx</w:t>
              </w:r>
            </w:hyperlink>
          </w:p>
        </w:tc>
      </w:tr>
      <w:tr w:rsidR="00237C54" w:rsidRPr="001D296D" w14:paraId="590224EC" w14:textId="77777777" w:rsidTr="00A003B9">
        <w:trPr>
          <w:trHeight w:val="278"/>
        </w:trPr>
        <w:tc>
          <w:tcPr>
            <w:tcW w:w="661" w:type="dxa"/>
            <w:tcBorders>
              <w:top w:val="single" w:sz="4" w:space="0" w:color="000000"/>
              <w:left w:val="single" w:sz="4" w:space="0" w:color="000000"/>
              <w:bottom w:val="single" w:sz="4" w:space="0" w:color="000000"/>
              <w:right w:val="single" w:sz="4" w:space="0" w:color="000000"/>
            </w:tcBorders>
            <w:shd w:val="clear" w:color="auto" w:fill="auto"/>
          </w:tcPr>
          <w:p w14:paraId="04E7590E" w14:textId="271F6372" w:rsidR="00237C54" w:rsidRDefault="00237C54" w:rsidP="00237C54">
            <w:pPr>
              <w:rPr>
                <w:rFonts w:ascii="Arial" w:hAnsi="Arial" w:cs="Arial"/>
                <w:sz w:val="20"/>
              </w:rPr>
            </w:pPr>
            <w:r>
              <w:rPr>
                <w:rFonts w:ascii="Arial" w:hAnsi="Arial" w:cs="Arial"/>
                <w:sz w:val="20"/>
              </w:rPr>
              <w:t>4946</w:t>
            </w:r>
          </w:p>
        </w:tc>
        <w:tc>
          <w:tcPr>
            <w:tcW w:w="1217" w:type="dxa"/>
            <w:tcBorders>
              <w:top w:val="single" w:sz="4" w:space="0" w:color="000000"/>
              <w:left w:val="single" w:sz="4" w:space="0" w:color="000000"/>
              <w:bottom w:val="single" w:sz="4" w:space="0" w:color="000000"/>
              <w:right w:val="single" w:sz="4" w:space="0" w:color="000000"/>
            </w:tcBorders>
            <w:shd w:val="clear" w:color="auto" w:fill="auto"/>
          </w:tcPr>
          <w:p w14:paraId="3A500F5B" w14:textId="79F84926" w:rsidR="00237C54" w:rsidRDefault="00237C54" w:rsidP="00237C54">
            <w:pPr>
              <w:rPr>
                <w:rFonts w:ascii="Arial" w:hAnsi="Arial" w:cs="Arial"/>
                <w:sz w:val="20"/>
              </w:rPr>
            </w:pPr>
            <w:r>
              <w:rPr>
                <w:rFonts w:ascii="Arial" w:hAnsi="Arial" w:cs="Arial"/>
                <w:sz w:val="20"/>
              </w:rPr>
              <w:t>36.3.12.7</w:t>
            </w:r>
          </w:p>
        </w:tc>
        <w:tc>
          <w:tcPr>
            <w:tcW w:w="1161" w:type="dxa"/>
            <w:tcBorders>
              <w:top w:val="single" w:sz="4" w:space="0" w:color="000000"/>
              <w:left w:val="single" w:sz="4" w:space="0" w:color="000000"/>
              <w:bottom w:val="single" w:sz="4" w:space="0" w:color="000000"/>
              <w:right w:val="single" w:sz="4" w:space="0" w:color="000000"/>
            </w:tcBorders>
            <w:shd w:val="clear" w:color="auto" w:fill="auto"/>
          </w:tcPr>
          <w:p w14:paraId="2C69E269" w14:textId="451B3A87" w:rsidR="00237C54" w:rsidRDefault="00237C54" w:rsidP="00237C54">
            <w:pPr>
              <w:rPr>
                <w:rFonts w:ascii="Arial" w:hAnsi="Arial" w:cs="Arial"/>
                <w:sz w:val="20"/>
              </w:rPr>
            </w:pPr>
            <w:r>
              <w:rPr>
                <w:rFonts w:ascii="Arial" w:hAnsi="Arial" w:cs="Arial"/>
                <w:sz w:val="20"/>
              </w:rPr>
              <w:t>411.26</w:t>
            </w:r>
          </w:p>
        </w:tc>
        <w:tc>
          <w:tcPr>
            <w:tcW w:w="1808" w:type="dxa"/>
            <w:tcBorders>
              <w:top w:val="single" w:sz="4" w:space="0" w:color="000000"/>
              <w:left w:val="single" w:sz="4" w:space="0" w:color="000000"/>
              <w:bottom w:val="single" w:sz="4" w:space="0" w:color="000000"/>
              <w:right w:val="single" w:sz="4" w:space="0" w:color="000000"/>
            </w:tcBorders>
            <w:shd w:val="clear" w:color="auto" w:fill="auto"/>
          </w:tcPr>
          <w:p w14:paraId="751FB381" w14:textId="734FF3BA" w:rsidR="00237C54" w:rsidRDefault="00237C54" w:rsidP="00237C54">
            <w:pPr>
              <w:rPr>
                <w:rFonts w:ascii="Arial" w:hAnsi="Arial" w:cs="Arial"/>
                <w:sz w:val="20"/>
              </w:rPr>
            </w:pPr>
            <w:del w:id="35" w:author="Alice Chen" w:date="2022-03-03T15:07:00Z">
              <w:r w:rsidDel="003D5B0A">
                <w:rPr>
                  <w:rFonts w:ascii="Arial" w:hAnsi="Arial" w:cs="Arial"/>
                  <w:sz w:val="20"/>
                </w:rPr>
                <w:delText>"</w:delText>
              </w:r>
            </w:del>
            <w:ins w:id="36" w:author="Alice Chen" w:date="2022-03-03T15:07:00Z">
              <w:r w:rsidR="003D5B0A">
                <w:rPr>
                  <w:rFonts w:ascii="Arial" w:hAnsi="Arial" w:cs="Arial"/>
                  <w:sz w:val="20"/>
                </w:rPr>
                <w:t>“</w:t>
              </w:r>
            </w:ins>
            <w:r>
              <w:rPr>
                <w:rFonts w:ascii="Arial" w:hAnsi="Arial" w:cs="Arial"/>
                <w:sz w:val="20"/>
              </w:rPr>
              <w:t>If the UL/DL field is set to 1, a value of 0 indicates a TB PPDU.</w:t>
            </w:r>
            <w:del w:id="37" w:author="Alice Chen" w:date="2022-03-03T15:07:00Z">
              <w:r w:rsidDel="003D5B0A">
                <w:rPr>
                  <w:rFonts w:ascii="Arial" w:hAnsi="Arial" w:cs="Arial"/>
                  <w:sz w:val="20"/>
                </w:rPr>
                <w:delText>"</w:delText>
              </w:r>
            </w:del>
            <w:ins w:id="38" w:author="Alice Chen" w:date="2022-03-03T15:07:00Z">
              <w:r w:rsidR="003D5B0A">
                <w:rPr>
                  <w:rFonts w:ascii="Arial" w:hAnsi="Arial" w:cs="Arial"/>
                  <w:sz w:val="20"/>
                </w:rPr>
                <w:t>”</w:t>
              </w:r>
            </w:ins>
            <w:r>
              <w:rPr>
                <w:rFonts w:ascii="Arial" w:hAnsi="Arial" w:cs="Arial"/>
                <w:sz w:val="20"/>
              </w:rPr>
              <w:t xml:space="preserve">  This table describes U-SIG field for EHT MU PPDU.  How can setting of this field indicate TB PPDU?  Seems like a value of 0 should not be allowed.</w:t>
            </w:r>
          </w:p>
        </w:tc>
        <w:tc>
          <w:tcPr>
            <w:tcW w:w="1808" w:type="dxa"/>
            <w:tcBorders>
              <w:top w:val="single" w:sz="4" w:space="0" w:color="000000"/>
              <w:left w:val="single" w:sz="4" w:space="0" w:color="000000"/>
              <w:bottom w:val="single" w:sz="4" w:space="0" w:color="000000"/>
              <w:right w:val="single" w:sz="4" w:space="0" w:color="000000"/>
            </w:tcBorders>
            <w:shd w:val="clear" w:color="auto" w:fill="auto"/>
          </w:tcPr>
          <w:p w14:paraId="5C364224" w14:textId="650E4556" w:rsidR="00237C54" w:rsidRDefault="003D5B0A" w:rsidP="00237C54">
            <w:pPr>
              <w:rPr>
                <w:rFonts w:ascii="Arial" w:hAnsi="Arial" w:cs="Arial"/>
                <w:sz w:val="20"/>
              </w:rPr>
            </w:pPr>
            <w:r>
              <w:rPr>
                <w:rFonts w:ascii="Arial" w:hAnsi="Arial" w:cs="Arial"/>
                <w:sz w:val="20"/>
              </w:rPr>
              <w:t>A</w:t>
            </w:r>
            <w:r w:rsidR="00237C54">
              <w:rPr>
                <w:rFonts w:ascii="Arial" w:hAnsi="Arial" w:cs="Arial"/>
                <w:sz w:val="20"/>
              </w:rPr>
              <w:t>s in comment</w:t>
            </w:r>
          </w:p>
        </w:tc>
        <w:tc>
          <w:tcPr>
            <w:tcW w:w="3150" w:type="dxa"/>
            <w:tcBorders>
              <w:top w:val="single" w:sz="4" w:space="0" w:color="000000"/>
              <w:left w:val="single" w:sz="4" w:space="0" w:color="000000"/>
              <w:bottom w:val="single" w:sz="4" w:space="0" w:color="000000"/>
              <w:right w:val="single" w:sz="4" w:space="0" w:color="000000"/>
            </w:tcBorders>
          </w:tcPr>
          <w:p w14:paraId="6589C837" w14:textId="77777777" w:rsidR="00237C54" w:rsidRDefault="002F57D3" w:rsidP="00237C54">
            <w:pPr>
              <w:rPr>
                <w:rFonts w:ascii="Arial" w:hAnsi="Arial" w:cs="Arial"/>
                <w:sz w:val="20"/>
              </w:rPr>
            </w:pPr>
            <w:r>
              <w:rPr>
                <w:rFonts w:ascii="Arial" w:hAnsi="Arial" w:cs="Arial"/>
                <w:sz w:val="20"/>
              </w:rPr>
              <w:t>Revised.</w:t>
            </w:r>
          </w:p>
          <w:p w14:paraId="51C1238F" w14:textId="77777777" w:rsidR="008C2F15" w:rsidRDefault="008C2F15" w:rsidP="00237C54">
            <w:pPr>
              <w:rPr>
                <w:rFonts w:ascii="Arial" w:hAnsi="Arial" w:cs="Arial"/>
                <w:sz w:val="20"/>
              </w:rPr>
            </w:pPr>
            <w:r>
              <w:rPr>
                <w:rFonts w:ascii="Arial" w:hAnsi="Arial" w:cs="Arial"/>
                <w:sz w:val="20"/>
              </w:rPr>
              <w:t>Agree that th</w:t>
            </w:r>
            <w:r w:rsidR="009A63A1">
              <w:rPr>
                <w:rFonts w:ascii="Arial" w:hAnsi="Arial" w:cs="Arial"/>
                <w:sz w:val="20"/>
              </w:rPr>
              <w:t xml:space="preserve">e </w:t>
            </w:r>
            <w:r>
              <w:rPr>
                <w:rFonts w:ascii="Arial" w:hAnsi="Arial" w:cs="Arial"/>
                <w:sz w:val="20"/>
              </w:rPr>
              <w:t>info</w:t>
            </w:r>
            <w:r w:rsidR="009A63A1">
              <w:rPr>
                <w:rFonts w:ascii="Arial" w:hAnsi="Arial" w:cs="Arial"/>
                <w:sz w:val="20"/>
              </w:rPr>
              <w:t>rmation in the NOTE</w:t>
            </w:r>
            <w:r>
              <w:rPr>
                <w:rFonts w:ascii="Arial" w:hAnsi="Arial" w:cs="Arial"/>
                <w:sz w:val="20"/>
              </w:rPr>
              <w:t xml:space="preserve"> is not needed here in the U-SIG field</w:t>
            </w:r>
            <w:r w:rsidR="009A63A1">
              <w:rPr>
                <w:rFonts w:ascii="Arial" w:hAnsi="Arial" w:cs="Arial"/>
                <w:sz w:val="20"/>
              </w:rPr>
              <w:t xml:space="preserve"> of an EHT MU PPDU. </w:t>
            </w:r>
            <w:r w:rsidR="00CF13F4">
              <w:rPr>
                <w:rFonts w:ascii="Arial" w:hAnsi="Arial" w:cs="Arial"/>
                <w:sz w:val="20"/>
              </w:rPr>
              <w:t>The NOTE is deleted.</w:t>
            </w:r>
          </w:p>
          <w:p w14:paraId="500BC816" w14:textId="77777777" w:rsidR="00CF13F4" w:rsidRPr="001D296D" w:rsidRDefault="00CF13F4" w:rsidP="00CF13F4">
            <w:pPr>
              <w:rPr>
                <w:rFonts w:ascii="Arial" w:hAnsi="Arial" w:cs="Arial"/>
                <w:sz w:val="20"/>
              </w:rPr>
            </w:pPr>
          </w:p>
          <w:p w14:paraId="6F07DB77" w14:textId="42BDBAE2" w:rsidR="00CF13F4" w:rsidRPr="001D296D" w:rsidRDefault="00CF13F4" w:rsidP="00CF13F4">
            <w:pPr>
              <w:rPr>
                <w:rFonts w:ascii="Arial" w:hAnsi="Arial" w:cs="Arial"/>
                <w:i/>
                <w:iCs/>
                <w:sz w:val="20"/>
                <w:highlight w:val="yellow"/>
              </w:rPr>
            </w:pPr>
            <w:proofErr w:type="spellStart"/>
            <w:r w:rsidRPr="001D296D">
              <w:rPr>
                <w:rFonts w:ascii="Arial" w:hAnsi="Arial" w:cs="Arial"/>
                <w:i/>
                <w:iCs/>
                <w:sz w:val="20"/>
                <w:highlight w:val="yellow"/>
              </w:rPr>
              <w:t>Tgbe</w:t>
            </w:r>
            <w:proofErr w:type="spellEnd"/>
            <w:r w:rsidRPr="001D296D">
              <w:rPr>
                <w:rFonts w:ascii="Arial" w:hAnsi="Arial" w:cs="Arial"/>
                <w:i/>
                <w:iCs/>
                <w:sz w:val="20"/>
                <w:highlight w:val="yellow"/>
              </w:rPr>
              <w:t xml:space="preserve"> Editor: Please make changes for CID </w:t>
            </w:r>
            <w:r>
              <w:rPr>
                <w:rFonts w:ascii="Arial" w:hAnsi="Arial" w:cs="Arial"/>
                <w:i/>
                <w:iCs/>
                <w:sz w:val="20"/>
                <w:highlight w:val="yellow"/>
              </w:rPr>
              <w:t>4946</w:t>
            </w:r>
            <w:r w:rsidRPr="001D296D">
              <w:rPr>
                <w:rFonts w:ascii="Arial" w:hAnsi="Arial" w:cs="Arial"/>
                <w:i/>
                <w:iCs/>
                <w:sz w:val="20"/>
                <w:highlight w:val="yellow"/>
              </w:rPr>
              <w:t xml:space="preserve"> as shown in the following document</w:t>
            </w:r>
          </w:p>
          <w:p w14:paraId="1B7B5E84" w14:textId="77777777" w:rsidR="00CF13F4" w:rsidRPr="001D296D" w:rsidRDefault="00CF13F4" w:rsidP="00CF13F4">
            <w:pPr>
              <w:rPr>
                <w:rFonts w:ascii="Arial" w:hAnsi="Arial" w:cs="Arial"/>
                <w:i/>
                <w:iCs/>
                <w:sz w:val="20"/>
                <w:highlight w:val="yellow"/>
              </w:rPr>
            </w:pPr>
          </w:p>
          <w:p w14:paraId="7575B115" w14:textId="66E5B236" w:rsidR="00CF13F4" w:rsidRDefault="00B42006" w:rsidP="00CF13F4">
            <w:pPr>
              <w:rPr>
                <w:rFonts w:ascii="Arial" w:hAnsi="Arial" w:cs="Arial"/>
                <w:sz w:val="20"/>
              </w:rPr>
            </w:pPr>
            <w:hyperlink r:id="rId13" w:history="1">
              <w:r w:rsidR="00CF13F4" w:rsidRPr="00B77FC1">
                <w:rPr>
                  <w:rStyle w:val="Hyperlink"/>
                  <w:rFonts w:ascii="Arial" w:hAnsi="Arial" w:cs="Arial"/>
                  <w:i/>
                  <w:iCs/>
                  <w:sz w:val="20"/>
                  <w:highlight w:val="yellow"/>
                </w:rPr>
                <w:t>https://mentor.ieee.org/802.11/dcn/22/11-22-0307-00-00be-cc36-comment-resolution-on-u-sig-part-6.docx</w:t>
              </w:r>
            </w:hyperlink>
          </w:p>
          <w:p w14:paraId="289436AC" w14:textId="797E1843" w:rsidR="00CF13F4" w:rsidRPr="001D296D" w:rsidRDefault="00CF13F4" w:rsidP="00237C54">
            <w:pPr>
              <w:rPr>
                <w:rFonts w:ascii="Arial" w:hAnsi="Arial" w:cs="Arial"/>
                <w:sz w:val="20"/>
              </w:rPr>
            </w:pPr>
          </w:p>
        </w:tc>
      </w:tr>
      <w:tr w:rsidR="00A774F6" w:rsidRPr="001D296D" w14:paraId="4BC8C196" w14:textId="77777777" w:rsidTr="00A774F6">
        <w:trPr>
          <w:trHeight w:val="278"/>
        </w:trPr>
        <w:tc>
          <w:tcPr>
            <w:tcW w:w="661" w:type="dxa"/>
            <w:tcBorders>
              <w:top w:val="single" w:sz="4" w:space="0" w:color="000000"/>
              <w:left w:val="single" w:sz="4" w:space="0" w:color="000000"/>
              <w:bottom w:val="single" w:sz="4" w:space="0" w:color="000000"/>
              <w:right w:val="single" w:sz="4" w:space="0" w:color="000000"/>
            </w:tcBorders>
            <w:shd w:val="clear" w:color="auto" w:fill="auto"/>
          </w:tcPr>
          <w:p w14:paraId="301DB1D5" w14:textId="77777777" w:rsidR="00A774F6" w:rsidRPr="00A774F6" w:rsidRDefault="00A774F6" w:rsidP="001F0C7B">
            <w:pPr>
              <w:rPr>
                <w:rFonts w:ascii="Arial" w:hAnsi="Arial" w:cs="Arial"/>
                <w:sz w:val="20"/>
              </w:rPr>
            </w:pPr>
            <w:r w:rsidRPr="00A774F6">
              <w:rPr>
                <w:rFonts w:ascii="Arial" w:hAnsi="Arial" w:cs="Arial"/>
                <w:sz w:val="20"/>
              </w:rPr>
              <w:t>5820</w:t>
            </w:r>
          </w:p>
        </w:tc>
        <w:tc>
          <w:tcPr>
            <w:tcW w:w="1217" w:type="dxa"/>
            <w:tcBorders>
              <w:top w:val="single" w:sz="4" w:space="0" w:color="000000"/>
              <w:left w:val="single" w:sz="4" w:space="0" w:color="000000"/>
              <w:bottom w:val="single" w:sz="4" w:space="0" w:color="000000"/>
              <w:right w:val="single" w:sz="4" w:space="0" w:color="000000"/>
            </w:tcBorders>
            <w:shd w:val="clear" w:color="auto" w:fill="auto"/>
          </w:tcPr>
          <w:p w14:paraId="7E3C185C" w14:textId="77777777" w:rsidR="00A774F6" w:rsidRPr="00A774F6" w:rsidRDefault="00A774F6" w:rsidP="001F0C7B">
            <w:pPr>
              <w:rPr>
                <w:rFonts w:ascii="Arial" w:hAnsi="Arial" w:cs="Arial"/>
                <w:sz w:val="20"/>
              </w:rPr>
            </w:pPr>
            <w:r>
              <w:rPr>
                <w:rFonts w:ascii="Arial" w:hAnsi="Arial" w:cs="Arial"/>
                <w:sz w:val="20"/>
              </w:rPr>
              <w:t>36.3.12.7</w:t>
            </w:r>
          </w:p>
        </w:tc>
        <w:tc>
          <w:tcPr>
            <w:tcW w:w="1161" w:type="dxa"/>
            <w:tcBorders>
              <w:top w:val="single" w:sz="4" w:space="0" w:color="000000"/>
              <w:left w:val="single" w:sz="4" w:space="0" w:color="000000"/>
              <w:bottom w:val="single" w:sz="4" w:space="0" w:color="000000"/>
              <w:right w:val="single" w:sz="4" w:space="0" w:color="000000"/>
            </w:tcBorders>
            <w:shd w:val="clear" w:color="auto" w:fill="auto"/>
          </w:tcPr>
          <w:p w14:paraId="627F7569" w14:textId="77777777" w:rsidR="00A774F6" w:rsidRPr="00A774F6" w:rsidRDefault="00A774F6" w:rsidP="001F0C7B">
            <w:pPr>
              <w:rPr>
                <w:rFonts w:ascii="Arial" w:hAnsi="Arial" w:cs="Arial"/>
                <w:sz w:val="20"/>
              </w:rPr>
            </w:pPr>
            <w:r>
              <w:rPr>
                <w:rFonts w:ascii="Arial" w:hAnsi="Arial" w:cs="Arial"/>
                <w:sz w:val="20"/>
              </w:rPr>
              <w:t>419.18</w:t>
            </w:r>
          </w:p>
        </w:tc>
        <w:tc>
          <w:tcPr>
            <w:tcW w:w="1808" w:type="dxa"/>
            <w:tcBorders>
              <w:top w:val="single" w:sz="4" w:space="0" w:color="000000"/>
              <w:left w:val="single" w:sz="4" w:space="0" w:color="000000"/>
              <w:bottom w:val="single" w:sz="4" w:space="0" w:color="000000"/>
              <w:right w:val="single" w:sz="4" w:space="0" w:color="000000"/>
            </w:tcBorders>
            <w:shd w:val="clear" w:color="auto" w:fill="auto"/>
          </w:tcPr>
          <w:p w14:paraId="4EC81DE0" w14:textId="77777777" w:rsidR="00A774F6" w:rsidRPr="001D296D" w:rsidRDefault="00A774F6" w:rsidP="001F0C7B">
            <w:pPr>
              <w:rPr>
                <w:rFonts w:ascii="Arial" w:hAnsi="Arial" w:cs="Arial"/>
                <w:sz w:val="20"/>
              </w:rPr>
            </w:pPr>
            <w:r>
              <w:rPr>
                <w:rFonts w:ascii="Arial" w:hAnsi="Arial" w:cs="Arial"/>
                <w:sz w:val="20"/>
              </w:rPr>
              <w:t xml:space="preserve">PPDU Type </w:t>
            </w:r>
            <w:proofErr w:type="gramStart"/>
            <w:r>
              <w:rPr>
                <w:rFonts w:ascii="Arial" w:hAnsi="Arial" w:cs="Arial"/>
                <w:sz w:val="20"/>
              </w:rPr>
              <w:t>And</w:t>
            </w:r>
            <w:proofErr w:type="gramEnd"/>
            <w:r>
              <w:rPr>
                <w:rFonts w:ascii="Arial" w:hAnsi="Arial" w:cs="Arial"/>
                <w:sz w:val="20"/>
              </w:rPr>
              <w:t xml:space="preserve"> Compressed Mode field =0 together with UL/DL field = 1 indicates a TB PPDU.</w:t>
            </w:r>
          </w:p>
        </w:tc>
        <w:tc>
          <w:tcPr>
            <w:tcW w:w="1808" w:type="dxa"/>
            <w:tcBorders>
              <w:top w:val="single" w:sz="4" w:space="0" w:color="000000"/>
              <w:left w:val="single" w:sz="4" w:space="0" w:color="000000"/>
              <w:bottom w:val="single" w:sz="4" w:space="0" w:color="000000"/>
              <w:right w:val="single" w:sz="4" w:space="0" w:color="000000"/>
            </w:tcBorders>
            <w:shd w:val="clear" w:color="auto" w:fill="auto"/>
          </w:tcPr>
          <w:p w14:paraId="6E2F0751" w14:textId="482B1729" w:rsidR="00A774F6" w:rsidRPr="001D296D" w:rsidRDefault="003D5B0A" w:rsidP="001F0C7B">
            <w:pPr>
              <w:rPr>
                <w:rFonts w:ascii="Arial" w:hAnsi="Arial" w:cs="Arial"/>
                <w:sz w:val="20"/>
              </w:rPr>
            </w:pPr>
            <w:r>
              <w:rPr>
                <w:rFonts w:ascii="Arial" w:hAnsi="Arial" w:cs="Arial"/>
                <w:sz w:val="20"/>
              </w:rPr>
              <w:t>C</w:t>
            </w:r>
            <w:r w:rsidR="00A774F6">
              <w:rPr>
                <w:rFonts w:ascii="Arial" w:hAnsi="Arial" w:cs="Arial"/>
                <w:sz w:val="20"/>
              </w:rPr>
              <w:t xml:space="preserve">hange </w:t>
            </w:r>
            <w:del w:id="39" w:author="Alice Chen" w:date="2022-03-03T15:07:00Z">
              <w:r w:rsidR="00A774F6" w:rsidDel="003D5B0A">
                <w:rPr>
                  <w:rFonts w:ascii="Arial" w:hAnsi="Arial" w:cs="Arial"/>
                  <w:sz w:val="20"/>
                </w:rPr>
                <w:delText>"</w:delText>
              </w:r>
            </w:del>
            <w:ins w:id="40" w:author="Alice Chen" w:date="2022-03-03T15:07:00Z">
              <w:r>
                <w:rPr>
                  <w:rFonts w:ascii="Arial" w:hAnsi="Arial" w:cs="Arial"/>
                  <w:sz w:val="20"/>
                </w:rPr>
                <w:t>“</w:t>
              </w:r>
            </w:ins>
            <w:r w:rsidR="00A774F6">
              <w:rPr>
                <w:rFonts w:ascii="Arial" w:hAnsi="Arial" w:cs="Arial"/>
                <w:sz w:val="20"/>
              </w:rPr>
              <w:t>Set to a value of 0 for a TB PPDU</w:t>
            </w:r>
            <w:del w:id="41" w:author="Alice Chen" w:date="2022-03-03T15:07:00Z">
              <w:r w:rsidR="00A774F6" w:rsidDel="003D5B0A">
                <w:rPr>
                  <w:rFonts w:ascii="Arial" w:hAnsi="Arial" w:cs="Arial"/>
                  <w:sz w:val="20"/>
                </w:rPr>
                <w:delText>"</w:delText>
              </w:r>
            </w:del>
            <w:ins w:id="42" w:author="Alice Chen" w:date="2022-03-03T15:07:00Z">
              <w:r>
                <w:rPr>
                  <w:rFonts w:ascii="Arial" w:hAnsi="Arial" w:cs="Arial"/>
                  <w:sz w:val="20"/>
                </w:rPr>
                <w:t>”</w:t>
              </w:r>
            </w:ins>
            <w:r w:rsidR="00A774F6">
              <w:rPr>
                <w:rFonts w:ascii="Arial" w:hAnsi="Arial" w:cs="Arial"/>
                <w:sz w:val="20"/>
              </w:rPr>
              <w:t xml:space="preserve"> to </w:t>
            </w:r>
            <w:del w:id="43" w:author="Alice Chen" w:date="2022-03-03T15:07:00Z">
              <w:r w:rsidR="00A774F6" w:rsidDel="003D5B0A">
                <w:rPr>
                  <w:rFonts w:ascii="Arial" w:hAnsi="Arial" w:cs="Arial"/>
                  <w:sz w:val="20"/>
                </w:rPr>
                <w:delText>"</w:delText>
              </w:r>
            </w:del>
            <w:ins w:id="44" w:author="Alice Chen" w:date="2022-03-03T15:07:00Z">
              <w:r>
                <w:rPr>
                  <w:rFonts w:ascii="Arial" w:hAnsi="Arial" w:cs="Arial"/>
                  <w:sz w:val="20"/>
                </w:rPr>
                <w:t>“</w:t>
              </w:r>
            </w:ins>
            <w:r w:rsidR="00A774F6">
              <w:rPr>
                <w:rFonts w:ascii="Arial" w:hAnsi="Arial" w:cs="Arial"/>
                <w:sz w:val="20"/>
              </w:rPr>
              <w:t xml:space="preserve"> Set to a value of 0 for a TB PPDU if the UL/DL field is set to 1</w:t>
            </w:r>
            <w:del w:id="45" w:author="Alice Chen" w:date="2022-03-03T15:07:00Z">
              <w:r w:rsidR="00A774F6" w:rsidDel="003D5B0A">
                <w:rPr>
                  <w:rFonts w:ascii="Arial" w:hAnsi="Arial" w:cs="Arial"/>
                  <w:sz w:val="20"/>
                </w:rPr>
                <w:delText>"</w:delText>
              </w:r>
            </w:del>
            <w:ins w:id="46" w:author="Alice Chen" w:date="2022-03-03T15:07:00Z">
              <w:r>
                <w:rPr>
                  <w:rFonts w:ascii="Arial" w:hAnsi="Arial" w:cs="Arial"/>
                  <w:sz w:val="20"/>
                </w:rPr>
                <w:t>”</w:t>
              </w:r>
            </w:ins>
            <w:r w:rsidR="00A774F6">
              <w:rPr>
                <w:rFonts w:ascii="Arial" w:hAnsi="Arial" w:cs="Arial"/>
                <w:sz w:val="20"/>
              </w:rPr>
              <w:t>.</w:t>
            </w:r>
          </w:p>
        </w:tc>
        <w:tc>
          <w:tcPr>
            <w:tcW w:w="3150" w:type="dxa"/>
            <w:tcBorders>
              <w:top w:val="single" w:sz="4" w:space="0" w:color="000000"/>
              <w:left w:val="single" w:sz="4" w:space="0" w:color="000000"/>
              <w:bottom w:val="single" w:sz="4" w:space="0" w:color="000000"/>
              <w:right w:val="single" w:sz="4" w:space="0" w:color="000000"/>
            </w:tcBorders>
          </w:tcPr>
          <w:p w14:paraId="1D38B2AD" w14:textId="77777777" w:rsidR="00A774F6" w:rsidRDefault="00A774F6" w:rsidP="001F0C7B">
            <w:pPr>
              <w:rPr>
                <w:rFonts w:ascii="Arial" w:hAnsi="Arial" w:cs="Arial"/>
                <w:sz w:val="20"/>
              </w:rPr>
            </w:pPr>
            <w:r>
              <w:rPr>
                <w:rFonts w:ascii="Arial" w:hAnsi="Arial" w:cs="Arial"/>
                <w:sz w:val="20"/>
              </w:rPr>
              <w:t>Accepted</w:t>
            </w:r>
            <w:r w:rsidRPr="001D296D">
              <w:rPr>
                <w:rFonts w:ascii="Arial" w:hAnsi="Arial" w:cs="Arial"/>
                <w:sz w:val="20"/>
              </w:rPr>
              <w:t>.</w:t>
            </w:r>
          </w:p>
          <w:p w14:paraId="232B6141" w14:textId="77777777" w:rsidR="00A774F6" w:rsidRDefault="00A774F6" w:rsidP="001F0C7B">
            <w:pPr>
              <w:rPr>
                <w:rFonts w:ascii="Arial" w:hAnsi="Arial" w:cs="Arial"/>
                <w:sz w:val="20"/>
              </w:rPr>
            </w:pPr>
          </w:p>
          <w:p w14:paraId="523EBC40" w14:textId="77777777" w:rsidR="00A774F6" w:rsidRPr="001D296D" w:rsidRDefault="00A774F6" w:rsidP="001F0C7B">
            <w:pPr>
              <w:rPr>
                <w:rFonts w:ascii="Arial" w:hAnsi="Arial" w:cs="Arial"/>
                <w:sz w:val="20"/>
              </w:rPr>
            </w:pPr>
            <w:r>
              <w:rPr>
                <w:rFonts w:ascii="Arial" w:hAnsi="Arial" w:cs="Arial"/>
                <w:sz w:val="20"/>
              </w:rPr>
              <w:t>Note to editor: This is in P567L7 in 802.11be spec draft D1.4.</w:t>
            </w:r>
          </w:p>
        </w:tc>
      </w:tr>
    </w:tbl>
    <w:p w14:paraId="285F9A9D" w14:textId="77777777" w:rsidR="00137C24" w:rsidRDefault="00137C24" w:rsidP="00137C24">
      <w:pPr>
        <w:pStyle w:val="BodyText0"/>
        <w:kinsoku w:val="0"/>
        <w:overflowPunct w:val="0"/>
        <w:spacing w:before="9"/>
        <w:rPr>
          <w:sz w:val="17"/>
          <w:szCs w:val="17"/>
        </w:rPr>
      </w:pPr>
    </w:p>
    <w:p w14:paraId="76BB34D3" w14:textId="77777777" w:rsidR="00137C24" w:rsidRDefault="00137C24" w:rsidP="00137C24">
      <w:pPr>
        <w:rPr>
          <w:b/>
          <w:i/>
          <w:sz w:val="22"/>
          <w:szCs w:val="22"/>
        </w:rPr>
      </w:pPr>
      <w:r w:rsidRPr="004B2833">
        <w:rPr>
          <w:b/>
          <w:i/>
          <w:sz w:val="22"/>
          <w:szCs w:val="22"/>
          <w:highlight w:val="yellow"/>
        </w:rPr>
        <w:t xml:space="preserve">Instructions to the editor: </w:t>
      </w:r>
    </w:p>
    <w:p w14:paraId="06E680E9" w14:textId="38AEE6CA" w:rsidR="00137C24" w:rsidRPr="0082172C" w:rsidRDefault="00137C24" w:rsidP="00137C24">
      <w:pPr>
        <w:rPr>
          <w:b/>
          <w:sz w:val="20"/>
          <w:lang w:eastAsia="zh-CN"/>
        </w:rPr>
      </w:pPr>
      <w:r w:rsidRPr="0082172C">
        <w:rPr>
          <w:b/>
          <w:sz w:val="20"/>
          <w:highlight w:val="yellow"/>
          <w:lang w:eastAsia="zh-CN"/>
        </w:rPr>
        <w:t xml:space="preserve">Please make the changes to </w:t>
      </w:r>
      <w:r>
        <w:rPr>
          <w:b/>
          <w:sz w:val="20"/>
          <w:highlight w:val="yellow"/>
          <w:lang w:eastAsia="zh-CN"/>
        </w:rPr>
        <w:t>P</w:t>
      </w:r>
      <w:r w:rsidR="00A52DD8">
        <w:rPr>
          <w:b/>
          <w:sz w:val="20"/>
          <w:highlight w:val="yellow"/>
          <w:lang w:eastAsia="zh-CN"/>
        </w:rPr>
        <w:t>559</w:t>
      </w:r>
      <w:r>
        <w:rPr>
          <w:b/>
          <w:sz w:val="20"/>
          <w:highlight w:val="yellow"/>
          <w:lang w:eastAsia="zh-CN"/>
        </w:rPr>
        <w:t>L</w:t>
      </w:r>
      <w:r w:rsidR="00A52DD8">
        <w:rPr>
          <w:b/>
          <w:sz w:val="20"/>
          <w:highlight w:val="yellow"/>
          <w:lang w:eastAsia="zh-CN"/>
        </w:rPr>
        <w:t>14-L36</w:t>
      </w:r>
      <w:r>
        <w:rPr>
          <w:b/>
          <w:sz w:val="20"/>
          <w:highlight w:val="yellow"/>
          <w:lang w:eastAsia="zh-CN"/>
        </w:rPr>
        <w:t xml:space="preserve"> in 802.11be spec draft D1.4 (original P</w:t>
      </w:r>
      <w:r w:rsidR="00A52DD8">
        <w:rPr>
          <w:b/>
          <w:sz w:val="20"/>
          <w:highlight w:val="yellow"/>
          <w:lang w:eastAsia="zh-CN"/>
        </w:rPr>
        <w:t>411</w:t>
      </w:r>
      <w:r>
        <w:rPr>
          <w:b/>
          <w:sz w:val="20"/>
          <w:highlight w:val="yellow"/>
          <w:lang w:eastAsia="zh-CN"/>
        </w:rPr>
        <w:t>L</w:t>
      </w:r>
      <w:r w:rsidR="002F57D3">
        <w:rPr>
          <w:b/>
          <w:sz w:val="20"/>
          <w:highlight w:val="yellow"/>
          <w:lang w:eastAsia="zh-CN"/>
        </w:rPr>
        <w:t>14-L36</w:t>
      </w:r>
      <w:r>
        <w:rPr>
          <w:b/>
          <w:sz w:val="20"/>
          <w:highlight w:val="yellow"/>
          <w:lang w:eastAsia="zh-CN"/>
        </w:rPr>
        <w:t xml:space="preserve"> in 802.11be spec draft D1.0)</w:t>
      </w:r>
      <w:r w:rsidRPr="0082172C">
        <w:rPr>
          <w:b/>
          <w:sz w:val="20"/>
          <w:highlight w:val="yellow"/>
          <w:lang w:eastAsia="zh-CN"/>
        </w:rPr>
        <w:t xml:space="preserve"> </w:t>
      </w:r>
      <w:r>
        <w:rPr>
          <w:b/>
          <w:sz w:val="20"/>
          <w:highlight w:val="yellow"/>
          <w:lang w:eastAsia="zh-CN"/>
        </w:rPr>
        <w:t>for CID</w:t>
      </w:r>
      <w:r w:rsidR="002F57D3">
        <w:rPr>
          <w:b/>
          <w:sz w:val="20"/>
          <w:highlight w:val="yellow"/>
          <w:lang w:eastAsia="zh-CN"/>
        </w:rPr>
        <w:t xml:space="preserve"> 4599 and 4946</w:t>
      </w:r>
      <w:r>
        <w:rPr>
          <w:b/>
          <w:sz w:val="20"/>
          <w:highlight w:val="yellow"/>
          <w:lang w:eastAsia="zh-CN"/>
        </w:rPr>
        <w:t xml:space="preserve"> </w:t>
      </w:r>
      <w:r w:rsidRPr="0082172C">
        <w:rPr>
          <w:b/>
          <w:sz w:val="20"/>
          <w:highlight w:val="yellow"/>
          <w:lang w:eastAsia="zh-CN"/>
        </w:rPr>
        <w:t>as shown below:</w:t>
      </w:r>
    </w:p>
    <w:p w14:paraId="53EC20AB" w14:textId="70CBC442" w:rsidR="00137C24" w:rsidRDefault="00137C24" w:rsidP="00137C24">
      <w:pPr>
        <w:pStyle w:val="BodyText0"/>
        <w:kinsoku w:val="0"/>
        <w:overflowPunct w:val="0"/>
        <w:spacing w:before="9"/>
        <w:rPr>
          <w:sz w:val="20"/>
        </w:rPr>
      </w:pPr>
    </w:p>
    <w:p w14:paraId="12D69B15" w14:textId="77777777" w:rsidR="008C7892" w:rsidRDefault="008C7892" w:rsidP="008C7892">
      <w:pPr>
        <w:pStyle w:val="Heading2"/>
        <w:kinsoku w:val="0"/>
        <w:overflowPunct w:val="0"/>
        <w:spacing w:before="189"/>
        <w:ind w:left="1184" w:right="1238"/>
        <w:jc w:val="center"/>
      </w:pPr>
      <w:r>
        <w:t>Table</w:t>
      </w:r>
      <w:r>
        <w:rPr>
          <w:spacing w:val="-3"/>
        </w:rPr>
        <w:t xml:space="preserve"> </w:t>
      </w:r>
      <w:r>
        <w:t>36-28—U-SIG</w:t>
      </w:r>
      <w:r>
        <w:rPr>
          <w:spacing w:val="-3"/>
        </w:rPr>
        <w:t xml:space="preserve"> </w:t>
      </w:r>
      <w:r>
        <w:t>field</w:t>
      </w:r>
      <w:r>
        <w:rPr>
          <w:spacing w:val="-3"/>
        </w:rPr>
        <w:t xml:space="preserve"> </w:t>
      </w:r>
      <w:r>
        <w:t>of</w:t>
      </w:r>
      <w:r>
        <w:rPr>
          <w:spacing w:val="-4"/>
        </w:rPr>
        <w:t xml:space="preserve"> </w:t>
      </w:r>
      <w:r>
        <w:t>an</w:t>
      </w:r>
      <w:r>
        <w:rPr>
          <w:spacing w:val="-2"/>
        </w:rPr>
        <w:t xml:space="preserve"> </w:t>
      </w:r>
      <w:r>
        <w:t>EHT</w:t>
      </w:r>
      <w:r>
        <w:rPr>
          <w:spacing w:val="-2"/>
        </w:rPr>
        <w:t xml:space="preserve"> </w:t>
      </w:r>
      <w:r>
        <w:t>MU</w:t>
      </w:r>
      <w:r>
        <w:rPr>
          <w:spacing w:val="-3"/>
        </w:rPr>
        <w:t xml:space="preserve"> </w:t>
      </w:r>
      <w:r>
        <w:t>PPDU</w:t>
      </w:r>
    </w:p>
    <w:p w14:paraId="4E081F56" w14:textId="77777777" w:rsidR="008C7892" w:rsidRDefault="008C7892" w:rsidP="008C7892">
      <w:pPr>
        <w:pStyle w:val="BodyText0"/>
        <w:kinsoku w:val="0"/>
        <w:overflowPunct w:val="0"/>
        <w:spacing w:before="10"/>
        <w:rPr>
          <w:rFonts w:ascii="Arial" w:hAnsi="Arial" w:cs="Arial"/>
          <w:b/>
          <w:bCs/>
          <w:sz w:val="21"/>
          <w:szCs w:val="21"/>
        </w:rPr>
      </w:pPr>
    </w:p>
    <w:tbl>
      <w:tblPr>
        <w:tblW w:w="0" w:type="auto"/>
        <w:tblInd w:w="318" w:type="dxa"/>
        <w:tblLayout w:type="fixed"/>
        <w:tblCellMar>
          <w:left w:w="0" w:type="dxa"/>
          <w:right w:w="0" w:type="dxa"/>
        </w:tblCellMar>
        <w:tblLook w:val="0000" w:firstRow="0" w:lastRow="0" w:firstColumn="0" w:lastColumn="0" w:noHBand="0" w:noVBand="0"/>
      </w:tblPr>
      <w:tblGrid>
        <w:gridCol w:w="30"/>
        <w:gridCol w:w="1169"/>
        <w:gridCol w:w="30"/>
        <w:gridCol w:w="969"/>
        <w:gridCol w:w="30"/>
        <w:gridCol w:w="1970"/>
        <w:gridCol w:w="30"/>
        <w:gridCol w:w="870"/>
        <w:gridCol w:w="30"/>
        <w:gridCol w:w="3571"/>
        <w:gridCol w:w="30"/>
      </w:tblGrid>
      <w:tr w:rsidR="008C7892" w14:paraId="0CDE7E3D" w14:textId="77777777" w:rsidTr="00FE46F6">
        <w:trPr>
          <w:gridBefore w:val="1"/>
          <w:wBefore w:w="30" w:type="dxa"/>
          <w:trHeight w:val="610"/>
        </w:trPr>
        <w:tc>
          <w:tcPr>
            <w:tcW w:w="1199" w:type="dxa"/>
            <w:gridSpan w:val="2"/>
            <w:tcBorders>
              <w:top w:val="single" w:sz="12" w:space="0" w:color="000000"/>
              <w:left w:val="single" w:sz="12" w:space="0" w:color="000000"/>
              <w:bottom w:val="single" w:sz="12" w:space="0" w:color="000000"/>
              <w:right w:val="single" w:sz="2" w:space="0" w:color="000000"/>
            </w:tcBorders>
          </w:tcPr>
          <w:p w14:paraId="28A7149D" w14:textId="77777777" w:rsidR="008C7892" w:rsidRDefault="008C7892" w:rsidP="0079737F">
            <w:pPr>
              <w:pStyle w:val="TableParagraph"/>
              <w:kinsoku w:val="0"/>
              <w:overflowPunct w:val="0"/>
              <w:spacing w:before="104" w:line="230" w:lineRule="auto"/>
              <w:ind w:left="250" w:right="172" w:hanging="46"/>
              <w:rPr>
                <w:b/>
                <w:bCs/>
                <w:sz w:val="18"/>
                <w:szCs w:val="18"/>
              </w:rPr>
            </w:pPr>
            <w:r>
              <w:rPr>
                <w:b/>
                <w:bCs/>
                <w:sz w:val="18"/>
                <w:szCs w:val="18"/>
              </w:rPr>
              <w:t>Two parts</w:t>
            </w:r>
            <w:r>
              <w:rPr>
                <w:b/>
                <w:bCs/>
                <w:spacing w:val="-42"/>
                <w:sz w:val="18"/>
                <w:szCs w:val="18"/>
              </w:rPr>
              <w:t xml:space="preserve"> </w:t>
            </w:r>
            <w:r>
              <w:rPr>
                <w:b/>
                <w:bCs/>
                <w:sz w:val="18"/>
                <w:szCs w:val="18"/>
              </w:rPr>
              <w:t>of</w:t>
            </w:r>
            <w:r>
              <w:rPr>
                <w:b/>
                <w:bCs/>
                <w:spacing w:val="-4"/>
                <w:sz w:val="18"/>
                <w:szCs w:val="18"/>
              </w:rPr>
              <w:t xml:space="preserve"> </w:t>
            </w:r>
            <w:r>
              <w:rPr>
                <w:b/>
                <w:bCs/>
                <w:sz w:val="18"/>
                <w:szCs w:val="18"/>
              </w:rPr>
              <w:t>U-SIG</w:t>
            </w:r>
          </w:p>
        </w:tc>
        <w:tc>
          <w:tcPr>
            <w:tcW w:w="999" w:type="dxa"/>
            <w:gridSpan w:val="2"/>
            <w:tcBorders>
              <w:top w:val="single" w:sz="12" w:space="0" w:color="000000"/>
              <w:left w:val="single" w:sz="2" w:space="0" w:color="000000"/>
              <w:bottom w:val="single" w:sz="12" w:space="0" w:color="000000"/>
              <w:right w:val="single" w:sz="2" w:space="0" w:color="000000"/>
            </w:tcBorders>
          </w:tcPr>
          <w:p w14:paraId="2CCE93DE" w14:textId="77777777" w:rsidR="008C7892" w:rsidRDefault="008C7892" w:rsidP="0079737F">
            <w:pPr>
              <w:pStyle w:val="TableParagraph"/>
              <w:kinsoku w:val="0"/>
              <w:overflowPunct w:val="0"/>
              <w:spacing w:before="1"/>
              <w:rPr>
                <w:rFonts w:ascii="Arial" w:hAnsi="Arial" w:cs="Arial"/>
                <w:b/>
                <w:bCs/>
                <w:sz w:val="17"/>
                <w:szCs w:val="17"/>
              </w:rPr>
            </w:pPr>
          </w:p>
          <w:p w14:paraId="0C0B7468" w14:textId="77777777" w:rsidR="008C7892" w:rsidRDefault="008C7892" w:rsidP="0079737F">
            <w:pPr>
              <w:pStyle w:val="TableParagraph"/>
              <w:kinsoku w:val="0"/>
              <w:overflowPunct w:val="0"/>
              <w:ind w:left="374" w:right="348"/>
              <w:jc w:val="center"/>
              <w:rPr>
                <w:b/>
                <w:bCs/>
                <w:sz w:val="18"/>
                <w:szCs w:val="18"/>
              </w:rPr>
            </w:pPr>
            <w:r>
              <w:rPr>
                <w:b/>
                <w:bCs/>
                <w:sz w:val="18"/>
                <w:szCs w:val="18"/>
              </w:rPr>
              <w:t>Bit</w:t>
            </w:r>
          </w:p>
        </w:tc>
        <w:tc>
          <w:tcPr>
            <w:tcW w:w="2000" w:type="dxa"/>
            <w:gridSpan w:val="2"/>
            <w:tcBorders>
              <w:top w:val="single" w:sz="12" w:space="0" w:color="000000"/>
              <w:left w:val="single" w:sz="2" w:space="0" w:color="000000"/>
              <w:bottom w:val="single" w:sz="12" w:space="0" w:color="000000"/>
              <w:right w:val="single" w:sz="2" w:space="0" w:color="000000"/>
            </w:tcBorders>
          </w:tcPr>
          <w:p w14:paraId="2E7D7B92" w14:textId="77777777" w:rsidR="008C7892" w:rsidRDefault="008C7892" w:rsidP="0079737F">
            <w:pPr>
              <w:pStyle w:val="TableParagraph"/>
              <w:kinsoku w:val="0"/>
              <w:overflowPunct w:val="0"/>
              <w:spacing w:before="1"/>
              <w:rPr>
                <w:rFonts w:ascii="Arial" w:hAnsi="Arial" w:cs="Arial"/>
                <w:b/>
                <w:bCs/>
                <w:sz w:val="17"/>
                <w:szCs w:val="17"/>
              </w:rPr>
            </w:pPr>
          </w:p>
          <w:p w14:paraId="1EFA55F3" w14:textId="77777777" w:rsidR="008C7892" w:rsidRDefault="008C7892" w:rsidP="0079737F">
            <w:pPr>
              <w:pStyle w:val="TableParagraph"/>
              <w:kinsoku w:val="0"/>
              <w:overflowPunct w:val="0"/>
              <w:ind w:left="796" w:right="768"/>
              <w:jc w:val="center"/>
              <w:rPr>
                <w:b/>
                <w:bCs/>
                <w:sz w:val="18"/>
                <w:szCs w:val="18"/>
              </w:rPr>
            </w:pPr>
            <w:r>
              <w:rPr>
                <w:b/>
                <w:bCs/>
                <w:sz w:val="18"/>
                <w:szCs w:val="18"/>
              </w:rPr>
              <w:t>Field</w:t>
            </w:r>
          </w:p>
        </w:tc>
        <w:tc>
          <w:tcPr>
            <w:tcW w:w="900" w:type="dxa"/>
            <w:gridSpan w:val="2"/>
            <w:tcBorders>
              <w:top w:val="single" w:sz="12" w:space="0" w:color="000000"/>
              <w:left w:val="single" w:sz="2" w:space="0" w:color="000000"/>
              <w:bottom w:val="single" w:sz="12" w:space="0" w:color="000000"/>
              <w:right w:val="single" w:sz="2" w:space="0" w:color="000000"/>
            </w:tcBorders>
          </w:tcPr>
          <w:p w14:paraId="04C010D1" w14:textId="77777777" w:rsidR="008C7892" w:rsidRDefault="008C7892" w:rsidP="0079737F">
            <w:pPr>
              <w:pStyle w:val="TableParagraph"/>
              <w:kinsoku w:val="0"/>
              <w:overflowPunct w:val="0"/>
              <w:spacing w:before="104" w:line="230" w:lineRule="auto"/>
              <w:ind w:left="223" w:right="100" w:hanging="82"/>
              <w:rPr>
                <w:b/>
                <w:bCs/>
                <w:sz w:val="18"/>
                <w:szCs w:val="18"/>
              </w:rPr>
            </w:pPr>
            <w:r>
              <w:rPr>
                <w:b/>
                <w:bCs/>
                <w:spacing w:val="-1"/>
                <w:sz w:val="18"/>
                <w:szCs w:val="18"/>
              </w:rPr>
              <w:t>Number</w:t>
            </w:r>
            <w:r>
              <w:rPr>
                <w:b/>
                <w:bCs/>
                <w:spacing w:val="-42"/>
                <w:sz w:val="18"/>
                <w:szCs w:val="18"/>
              </w:rPr>
              <w:t xml:space="preserve"> </w:t>
            </w:r>
            <w:r>
              <w:rPr>
                <w:b/>
                <w:bCs/>
                <w:sz w:val="18"/>
                <w:szCs w:val="18"/>
              </w:rPr>
              <w:t>of</w:t>
            </w:r>
            <w:r>
              <w:rPr>
                <w:b/>
                <w:bCs/>
                <w:spacing w:val="-2"/>
                <w:sz w:val="18"/>
                <w:szCs w:val="18"/>
              </w:rPr>
              <w:t xml:space="preserve"> </w:t>
            </w:r>
            <w:r>
              <w:rPr>
                <w:b/>
                <w:bCs/>
                <w:sz w:val="18"/>
                <w:szCs w:val="18"/>
              </w:rPr>
              <w:t>bits</w:t>
            </w:r>
          </w:p>
        </w:tc>
        <w:tc>
          <w:tcPr>
            <w:tcW w:w="3601" w:type="dxa"/>
            <w:gridSpan w:val="2"/>
            <w:tcBorders>
              <w:top w:val="single" w:sz="12" w:space="0" w:color="000000"/>
              <w:left w:val="single" w:sz="2" w:space="0" w:color="000000"/>
              <w:bottom w:val="single" w:sz="12" w:space="0" w:color="000000"/>
              <w:right w:val="single" w:sz="12" w:space="0" w:color="000000"/>
            </w:tcBorders>
          </w:tcPr>
          <w:p w14:paraId="5751C49E" w14:textId="77777777" w:rsidR="008C7892" w:rsidRDefault="008C7892" w:rsidP="0079737F">
            <w:pPr>
              <w:pStyle w:val="TableParagraph"/>
              <w:kinsoku w:val="0"/>
              <w:overflowPunct w:val="0"/>
              <w:spacing w:before="1"/>
              <w:rPr>
                <w:rFonts w:ascii="Arial" w:hAnsi="Arial" w:cs="Arial"/>
                <w:b/>
                <w:bCs/>
                <w:sz w:val="17"/>
                <w:szCs w:val="17"/>
              </w:rPr>
            </w:pPr>
          </w:p>
          <w:p w14:paraId="76F0BF0E" w14:textId="77777777" w:rsidR="008C7892" w:rsidRDefault="008C7892" w:rsidP="0079737F">
            <w:pPr>
              <w:pStyle w:val="TableParagraph"/>
              <w:kinsoku w:val="0"/>
              <w:overflowPunct w:val="0"/>
              <w:ind w:left="1337" w:right="1310"/>
              <w:jc w:val="center"/>
              <w:rPr>
                <w:b/>
                <w:bCs/>
                <w:sz w:val="18"/>
                <w:szCs w:val="18"/>
              </w:rPr>
            </w:pPr>
            <w:r>
              <w:rPr>
                <w:b/>
                <w:bCs/>
                <w:sz w:val="18"/>
                <w:szCs w:val="18"/>
              </w:rPr>
              <w:t>Description</w:t>
            </w:r>
          </w:p>
        </w:tc>
      </w:tr>
      <w:tr w:rsidR="00FE46F6" w14:paraId="286DFE1A" w14:textId="77777777" w:rsidTr="00E639FE">
        <w:trPr>
          <w:gridAfter w:val="1"/>
          <w:wAfter w:w="30" w:type="dxa"/>
          <w:trHeight w:val="4629"/>
        </w:trPr>
        <w:tc>
          <w:tcPr>
            <w:tcW w:w="1199" w:type="dxa"/>
            <w:gridSpan w:val="2"/>
            <w:tcBorders>
              <w:top w:val="single" w:sz="4" w:space="0" w:color="000000"/>
              <w:left w:val="single" w:sz="12" w:space="0" w:color="000000"/>
              <w:bottom w:val="single" w:sz="4" w:space="0" w:color="auto"/>
              <w:right w:val="single" w:sz="2" w:space="0" w:color="000000"/>
            </w:tcBorders>
          </w:tcPr>
          <w:p w14:paraId="4C380CC6" w14:textId="77777777" w:rsidR="00FE46F6" w:rsidRDefault="00FE46F6" w:rsidP="0079737F">
            <w:pPr>
              <w:pStyle w:val="TableParagraph"/>
              <w:kinsoku w:val="0"/>
              <w:overflowPunct w:val="0"/>
              <w:spacing w:before="67"/>
              <w:ind w:left="282"/>
              <w:rPr>
                <w:sz w:val="18"/>
                <w:szCs w:val="18"/>
              </w:rPr>
            </w:pPr>
            <w:r>
              <w:rPr>
                <w:sz w:val="18"/>
                <w:szCs w:val="18"/>
              </w:rPr>
              <w:lastRenderedPageBreak/>
              <w:t>U-SIG-2</w:t>
            </w:r>
          </w:p>
        </w:tc>
        <w:tc>
          <w:tcPr>
            <w:tcW w:w="999" w:type="dxa"/>
            <w:gridSpan w:val="2"/>
            <w:tcBorders>
              <w:top w:val="single" w:sz="4" w:space="0" w:color="000000"/>
              <w:left w:val="single" w:sz="2" w:space="0" w:color="000000"/>
              <w:bottom w:val="single" w:sz="4" w:space="0" w:color="000000"/>
              <w:right w:val="single" w:sz="2" w:space="0" w:color="000000"/>
            </w:tcBorders>
          </w:tcPr>
          <w:p w14:paraId="1D4EF2B4" w14:textId="77777777" w:rsidR="00FE46F6" w:rsidRDefault="00FE46F6" w:rsidP="0079737F">
            <w:pPr>
              <w:pStyle w:val="TableParagraph"/>
              <w:kinsoku w:val="0"/>
              <w:overflowPunct w:val="0"/>
              <w:spacing w:before="67"/>
              <w:ind w:left="130"/>
              <w:rPr>
                <w:sz w:val="18"/>
                <w:szCs w:val="18"/>
              </w:rPr>
            </w:pPr>
            <w:r>
              <w:rPr>
                <w:sz w:val="18"/>
                <w:szCs w:val="18"/>
              </w:rPr>
              <w:t>B0–B1</w:t>
            </w:r>
          </w:p>
        </w:tc>
        <w:tc>
          <w:tcPr>
            <w:tcW w:w="2000" w:type="dxa"/>
            <w:gridSpan w:val="2"/>
            <w:tcBorders>
              <w:top w:val="single" w:sz="4" w:space="0" w:color="000000"/>
              <w:left w:val="single" w:sz="2" w:space="0" w:color="000000"/>
              <w:bottom w:val="single" w:sz="4" w:space="0" w:color="000000"/>
              <w:right w:val="single" w:sz="2" w:space="0" w:color="000000"/>
            </w:tcBorders>
          </w:tcPr>
          <w:p w14:paraId="78C1B702" w14:textId="77777777" w:rsidR="00FE46F6" w:rsidRDefault="00FE46F6" w:rsidP="0079737F">
            <w:pPr>
              <w:pStyle w:val="TableParagraph"/>
              <w:kinsoku w:val="0"/>
              <w:overflowPunct w:val="0"/>
              <w:spacing w:before="73" w:line="230" w:lineRule="auto"/>
              <w:ind w:left="131" w:right="446"/>
              <w:rPr>
                <w:sz w:val="18"/>
                <w:szCs w:val="18"/>
              </w:rPr>
            </w:pPr>
            <w:r>
              <w:rPr>
                <w:sz w:val="18"/>
                <w:szCs w:val="18"/>
              </w:rPr>
              <w:t xml:space="preserve">PPDU Type </w:t>
            </w:r>
            <w:proofErr w:type="gramStart"/>
            <w:r>
              <w:rPr>
                <w:sz w:val="18"/>
                <w:szCs w:val="18"/>
              </w:rPr>
              <w:t>And</w:t>
            </w:r>
            <w:proofErr w:type="gramEnd"/>
            <w:r>
              <w:rPr>
                <w:spacing w:val="1"/>
                <w:sz w:val="18"/>
                <w:szCs w:val="18"/>
              </w:rPr>
              <w:t xml:space="preserve"> </w:t>
            </w:r>
            <w:r>
              <w:rPr>
                <w:spacing w:val="-1"/>
                <w:sz w:val="18"/>
                <w:szCs w:val="18"/>
              </w:rPr>
              <w:t>Compression</w:t>
            </w:r>
            <w:r>
              <w:rPr>
                <w:spacing w:val="-6"/>
                <w:sz w:val="18"/>
                <w:szCs w:val="18"/>
              </w:rPr>
              <w:t xml:space="preserve"> </w:t>
            </w:r>
            <w:r>
              <w:rPr>
                <w:sz w:val="18"/>
                <w:szCs w:val="18"/>
              </w:rPr>
              <w:t>Mode</w:t>
            </w:r>
          </w:p>
        </w:tc>
        <w:tc>
          <w:tcPr>
            <w:tcW w:w="900" w:type="dxa"/>
            <w:gridSpan w:val="2"/>
            <w:tcBorders>
              <w:top w:val="single" w:sz="4" w:space="0" w:color="000000"/>
              <w:left w:val="single" w:sz="2" w:space="0" w:color="000000"/>
              <w:bottom w:val="single" w:sz="4" w:space="0" w:color="000000"/>
              <w:right w:val="single" w:sz="2" w:space="0" w:color="000000"/>
            </w:tcBorders>
          </w:tcPr>
          <w:p w14:paraId="3A96BCD7" w14:textId="77777777" w:rsidR="00FE46F6" w:rsidRDefault="00FE46F6" w:rsidP="0079737F">
            <w:pPr>
              <w:pStyle w:val="TableParagraph"/>
              <w:kinsoku w:val="0"/>
              <w:overflowPunct w:val="0"/>
              <w:spacing w:before="67"/>
              <w:ind w:left="29"/>
              <w:jc w:val="center"/>
              <w:rPr>
                <w:sz w:val="18"/>
                <w:szCs w:val="18"/>
              </w:rPr>
            </w:pPr>
            <w:r>
              <w:rPr>
                <w:sz w:val="18"/>
                <w:szCs w:val="18"/>
              </w:rPr>
              <w:t>2</w:t>
            </w:r>
          </w:p>
        </w:tc>
        <w:tc>
          <w:tcPr>
            <w:tcW w:w="3601" w:type="dxa"/>
            <w:gridSpan w:val="2"/>
            <w:tcBorders>
              <w:top w:val="single" w:sz="4" w:space="0" w:color="000000"/>
              <w:left w:val="single" w:sz="2" w:space="0" w:color="000000"/>
              <w:bottom w:val="single" w:sz="4" w:space="0" w:color="000000"/>
              <w:right w:val="single" w:sz="12" w:space="0" w:color="000000"/>
            </w:tcBorders>
          </w:tcPr>
          <w:p w14:paraId="43D75A59" w14:textId="77777777" w:rsidR="00FE46F6" w:rsidRDefault="00FE46F6" w:rsidP="0079737F">
            <w:pPr>
              <w:pStyle w:val="TableParagraph"/>
              <w:kinsoku w:val="0"/>
              <w:overflowPunct w:val="0"/>
              <w:spacing w:before="106" w:line="204" w:lineRule="exact"/>
              <w:ind w:left="118"/>
              <w:rPr>
                <w:color w:val="000000"/>
                <w:sz w:val="18"/>
                <w:szCs w:val="18"/>
              </w:rPr>
            </w:pPr>
            <w:r>
              <w:rPr>
                <w:color w:val="208A20"/>
                <w:sz w:val="18"/>
                <w:szCs w:val="18"/>
                <w:u w:val="single"/>
              </w:rPr>
              <w:t>(#</w:t>
            </w:r>
            <w:proofErr w:type="gramStart"/>
            <w:r>
              <w:rPr>
                <w:color w:val="208A20"/>
                <w:sz w:val="18"/>
                <w:szCs w:val="18"/>
                <w:u w:val="single"/>
              </w:rPr>
              <w:t>1361)(</w:t>
            </w:r>
            <w:proofErr w:type="gramEnd"/>
            <w:r>
              <w:rPr>
                <w:color w:val="208A20"/>
                <w:sz w:val="18"/>
                <w:szCs w:val="18"/>
                <w:u w:val="single"/>
              </w:rPr>
              <w:t>#3177)(#2399)(#3187)(#1352)</w:t>
            </w:r>
            <w:r>
              <w:rPr>
                <w:color w:val="000000"/>
                <w:sz w:val="18"/>
                <w:szCs w:val="18"/>
              </w:rPr>
              <w:t>If</w:t>
            </w:r>
            <w:r>
              <w:rPr>
                <w:color w:val="000000"/>
                <w:spacing w:val="-5"/>
                <w:sz w:val="18"/>
                <w:szCs w:val="18"/>
              </w:rPr>
              <w:t xml:space="preserve"> </w:t>
            </w:r>
            <w:r>
              <w:rPr>
                <w:color w:val="000000"/>
                <w:sz w:val="18"/>
                <w:szCs w:val="18"/>
              </w:rPr>
              <w:t>the</w:t>
            </w:r>
          </w:p>
          <w:p w14:paraId="37B1E4CB" w14:textId="77777777" w:rsidR="00FE46F6" w:rsidRDefault="00FE46F6" w:rsidP="0079737F">
            <w:pPr>
              <w:pStyle w:val="TableParagraph"/>
              <w:kinsoku w:val="0"/>
              <w:overflowPunct w:val="0"/>
              <w:spacing w:line="200" w:lineRule="exact"/>
              <w:ind w:left="118"/>
              <w:rPr>
                <w:sz w:val="18"/>
                <w:szCs w:val="18"/>
              </w:rPr>
            </w:pPr>
            <w:r>
              <w:rPr>
                <w:sz w:val="18"/>
                <w:szCs w:val="18"/>
              </w:rPr>
              <w:t>UL/DL</w:t>
            </w:r>
            <w:r>
              <w:rPr>
                <w:spacing w:val="-3"/>
                <w:sz w:val="18"/>
                <w:szCs w:val="18"/>
              </w:rPr>
              <w:t xml:space="preserve"> </w:t>
            </w:r>
            <w:r>
              <w:rPr>
                <w:sz w:val="18"/>
                <w:szCs w:val="18"/>
              </w:rPr>
              <w:t>field</w:t>
            </w:r>
            <w:r>
              <w:rPr>
                <w:spacing w:val="-2"/>
                <w:sz w:val="18"/>
                <w:szCs w:val="18"/>
              </w:rPr>
              <w:t xml:space="preserve"> </w:t>
            </w:r>
            <w:r>
              <w:rPr>
                <w:sz w:val="18"/>
                <w:szCs w:val="18"/>
              </w:rPr>
              <w:t>is</w:t>
            </w:r>
            <w:r>
              <w:rPr>
                <w:spacing w:val="-2"/>
                <w:sz w:val="18"/>
                <w:szCs w:val="18"/>
              </w:rPr>
              <w:t xml:space="preserve"> </w:t>
            </w:r>
            <w:r>
              <w:rPr>
                <w:sz w:val="18"/>
                <w:szCs w:val="18"/>
              </w:rPr>
              <w:t>set</w:t>
            </w:r>
            <w:r>
              <w:rPr>
                <w:spacing w:val="-1"/>
                <w:sz w:val="18"/>
                <w:szCs w:val="18"/>
              </w:rPr>
              <w:t xml:space="preserve"> </w:t>
            </w:r>
            <w:r>
              <w:rPr>
                <w:sz w:val="18"/>
                <w:szCs w:val="18"/>
              </w:rPr>
              <w:t>to</w:t>
            </w:r>
            <w:r>
              <w:rPr>
                <w:spacing w:val="-2"/>
                <w:sz w:val="18"/>
                <w:szCs w:val="18"/>
              </w:rPr>
              <w:t xml:space="preserve"> </w:t>
            </w:r>
            <w:r>
              <w:rPr>
                <w:sz w:val="18"/>
                <w:szCs w:val="18"/>
              </w:rPr>
              <w:t>0:</w:t>
            </w:r>
          </w:p>
          <w:p w14:paraId="3EA31F21" w14:textId="59C2F1F8" w:rsidR="00FE46F6" w:rsidRDefault="00FE46F6" w:rsidP="0079737F">
            <w:pPr>
              <w:pStyle w:val="TableParagraph"/>
              <w:kinsoku w:val="0"/>
              <w:overflowPunct w:val="0"/>
              <w:spacing w:before="1" w:line="232" w:lineRule="auto"/>
              <w:ind w:left="404" w:right="475"/>
              <w:rPr>
                <w:ins w:id="47" w:author="Alice Chen" w:date="2022-02-23T17:34:00Z"/>
                <w:sz w:val="18"/>
                <w:szCs w:val="18"/>
              </w:rPr>
            </w:pPr>
            <w:r>
              <w:rPr>
                <w:sz w:val="18"/>
                <w:szCs w:val="18"/>
              </w:rPr>
              <w:t>A value of 0 indicates a DL OFDMA</w:t>
            </w:r>
            <w:r>
              <w:rPr>
                <w:spacing w:val="-42"/>
                <w:sz w:val="18"/>
                <w:szCs w:val="18"/>
              </w:rPr>
              <w:t xml:space="preserve"> </w:t>
            </w:r>
            <w:r>
              <w:rPr>
                <w:sz w:val="18"/>
                <w:szCs w:val="18"/>
              </w:rPr>
              <w:t>transmission.</w:t>
            </w:r>
          </w:p>
          <w:p w14:paraId="26C9AFA8" w14:textId="1774CF34" w:rsidR="00641BF1" w:rsidRDefault="00641BF1" w:rsidP="0079737F">
            <w:pPr>
              <w:pStyle w:val="TableParagraph"/>
              <w:kinsoku w:val="0"/>
              <w:overflowPunct w:val="0"/>
              <w:spacing w:before="1" w:line="232" w:lineRule="auto"/>
              <w:ind w:left="404" w:right="475"/>
              <w:rPr>
                <w:sz w:val="18"/>
                <w:szCs w:val="18"/>
              </w:rPr>
            </w:pPr>
            <w:ins w:id="48" w:author="Alice Chen" w:date="2022-02-23T17:34:00Z">
              <w:r w:rsidRPr="00641BF1">
                <w:rPr>
                  <w:sz w:val="18"/>
                  <w:szCs w:val="18"/>
                </w:rPr>
                <w:t xml:space="preserve">A value of 1 indicates a transmission to a single </w:t>
              </w:r>
            </w:ins>
            <w:ins w:id="49" w:author="Alice Chen" w:date="2022-03-03T10:48:00Z">
              <w:r w:rsidR="004A0779">
                <w:rPr>
                  <w:sz w:val="18"/>
                  <w:szCs w:val="18"/>
                </w:rPr>
                <w:t>STA</w:t>
              </w:r>
            </w:ins>
            <w:ins w:id="50" w:author="Alice Chen" w:date="2022-02-23T17:34:00Z">
              <w:r w:rsidRPr="00641BF1">
                <w:rPr>
                  <w:sz w:val="18"/>
                  <w:szCs w:val="18"/>
                </w:rPr>
                <w:t xml:space="preserve"> or an EHT sounding NDP</w:t>
              </w:r>
              <w:r w:rsidR="000F6C17">
                <w:rPr>
                  <w:sz w:val="18"/>
                  <w:szCs w:val="18"/>
                </w:rPr>
                <w:t>.</w:t>
              </w:r>
            </w:ins>
          </w:p>
          <w:p w14:paraId="12EE1799" w14:textId="28E2375F" w:rsidR="00FE46F6" w:rsidRDefault="00FE46F6" w:rsidP="0079737F">
            <w:pPr>
              <w:pStyle w:val="TableParagraph"/>
              <w:kinsoku w:val="0"/>
              <w:overflowPunct w:val="0"/>
              <w:spacing w:before="1" w:line="230" w:lineRule="auto"/>
              <w:ind w:left="404" w:right="153"/>
              <w:rPr>
                <w:ins w:id="51" w:author="Alice Chen" w:date="2022-03-03T15:07:00Z"/>
                <w:sz w:val="18"/>
                <w:szCs w:val="18"/>
              </w:rPr>
            </w:pPr>
            <w:r>
              <w:rPr>
                <w:sz w:val="18"/>
                <w:szCs w:val="18"/>
              </w:rPr>
              <w:t>A value of 2 indicates a non-OFDMA DL</w:t>
            </w:r>
            <w:r>
              <w:rPr>
                <w:spacing w:val="-42"/>
                <w:sz w:val="18"/>
                <w:szCs w:val="18"/>
              </w:rPr>
              <w:t xml:space="preserve"> </w:t>
            </w:r>
            <w:r>
              <w:rPr>
                <w:sz w:val="18"/>
                <w:szCs w:val="18"/>
              </w:rPr>
              <w:t>MU-MIMO</w:t>
            </w:r>
            <w:r>
              <w:rPr>
                <w:spacing w:val="-1"/>
                <w:sz w:val="18"/>
                <w:szCs w:val="18"/>
              </w:rPr>
              <w:t xml:space="preserve"> </w:t>
            </w:r>
            <w:r>
              <w:rPr>
                <w:sz w:val="18"/>
                <w:szCs w:val="18"/>
              </w:rPr>
              <w:t>transmission.</w:t>
            </w:r>
          </w:p>
          <w:p w14:paraId="09730750" w14:textId="3D7F42A8" w:rsidR="003D5B0A" w:rsidRDefault="003D5B0A" w:rsidP="0079737F">
            <w:pPr>
              <w:pStyle w:val="TableParagraph"/>
              <w:kinsoku w:val="0"/>
              <w:overflowPunct w:val="0"/>
              <w:spacing w:before="1" w:line="230" w:lineRule="auto"/>
              <w:ind w:left="404" w:right="153"/>
              <w:rPr>
                <w:sz w:val="18"/>
                <w:szCs w:val="18"/>
              </w:rPr>
            </w:pPr>
            <w:ins w:id="52" w:author="Alice Chen" w:date="2022-03-03T15:07:00Z">
              <w:r>
                <w:rPr>
                  <w:color w:val="208A20"/>
                  <w:sz w:val="18"/>
                  <w:szCs w:val="18"/>
                  <w:u w:val="single"/>
                </w:rPr>
                <w:t>A</w:t>
              </w:r>
            </w:ins>
            <w:ins w:id="53" w:author="Alice Chen" w:date="2022-03-03T15:08:00Z">
              <w:r>
                <w:rPr>
                  <w:color w:val="208A20"/>
                  <w:sz w:val="18"/>
                  <w:szCs w:val="18"/>
                  <w:u w:val="single"/>
                </w:rPr>
                <w:t xml:space="preserve"> value of 3 is Validate.</w:t>
              </w:r>
            </w:ins>
          </w:p>
          <w:p w14:paraId="72C9EFC6" w14:textId="1422C6BD" w:rsidR="000F6C17" w:rsidRDefault="000F6C17" w:rsidP="000F6C17">
            <w:pPr>
              <w:pStyle w:val="TableParagraph"/>
              <w:kinsoku w:val="0"/>
              <w:overflowPunct w:val="0"/>
              <w:spacing w:before="106" w:line="204" w:lineRule="exact"/>
              <w:ind w:left="118"/>
              <w:rPr>
                <w:ins w:id="54" w:author="Alice Chen" w:date="2022-02-23T17:35:00Z"/>
                <w:sz w:val="18"/>
                <w:szCs w:val="18"/>
              </w:rPr>
            </w:pPr>
            <w:ins w:id="55" w:author="Alice Chen" w:date="2022-02-23T17:35:00Z">
              <w:r>
                <w:rPr>
                  <w:color w:val="000000"/>
                  <w:sz w:val="18"/>
                  <w:szCs w:val="18"/>
                </w:rPr>
                <w:t>If</w:t>
              </w:r>
              <w:r>
                <w:rPr>
                  <w:color w:val="000000"/>
                  <w:spacing w:val="-5"/>
                  <w:sz w:val="18"/>
                  <w:szCs w:val="18"/>
                </w:rPr>
                <w:t xml:space="preserve"> </w:t>
              </w:r>
              <w:r>
                <w:rPr>
                  <w:color w:val="000000"/>
                  <w:sz w:val="18"/>
                  <w:szCs w:val="18"/>
                </w:rPr>
                <w:t xml:space="preserve">the </w:t>
              </w:r>
              <w:r>
                <w:rPr>
                  <w:sz w:val="18"/>
                  <w:szCs w:val="18"/>
                </w:rPr>
                <w:t>UL/DL</w:t>
              </w:r>
              <w:r>
                <w:rPr>
                  <w:spacing w:val="-3"/>
                  <w:sz w:val="18"/>
                  <w:szCs w:val="18"/>
                </w:rPr>
                <w:t xml:space="preserve"> </w:t>
              </w:r>
              <w:r>
                <w:rPr>
                  <w:sz w:val="18"/>
                  <w:szCs w:val="18"/>
                </w:rPr>
                <w:t>field</w:t>
              </w:r>
              <w:r>
                <w:rPr>
                  <w:spacing w:val="-2"/>
                  <w:sz w:val="18"/>
                  <w:szCs w:val="18"/>
                </w:rPr>
                <w:t xml:space="preserve"> </w:t>
              </w:r>
              <w:r>
                <w:rPr>
                  <w:sz w:val="18"/>
                  <w:szCs w:val="18"/>
                </w:rPr>
                <w:t>is</w:t>
              </w:r>
              <w:r>
                <w:rPr>
                  <w:spacing w:val="-2"/>
                  <w:sz w:val="18"/>
                  <w:szCs w:val="18"/>
                </w:rPr>
                <w:t xml:space="preserve"> </w:t>
              </w:r>
              <w:r>
                <w:rPr>
                  <w:sz w:val="18"/>
                  <w:szCs w:val="18"/>
                </w:rPr>
                <w:t>set</w:t>
              </w:r>
              <w:r>
                <w:rPr>
                  <w:spacing w:val="-1"/>
                  <w:sz w:val="18"/>
                  <w:szCs w:val="18"/>
                </w:rPr>
                <w:t xml:space="preserve"> </w:t>
              </w:r>
              <w:r>
                <w:rPr>
                  <w:sz w:val="18"/>
                  <w:szCs w:val="18"/>
                </w:rPr>
                <w:t>to</w:t>
              </w:r>
              <w:r>
                <w:rPr>
                  <w:spacing w:val="-2"/>
                  <w:sz w:val="18"/>
                  <w:szCs w:val="18"/>
                </w:rPr>
                <w:t xml:space="preserve"> </w:t>
              </w:r>
            </w:ins>
            <w:ins w:id="56" w:author="Alice Chen" w:date="2022-02-23T17:36:00Z">
              <w:r>
                <w:rPr>
                  <w:sz w:val="18"/>
                  <w:szCs w:val="18"/>
                </w:rPr>
                <w:t>1</w:t>
              </w:r>
            </w:ins>
            <w:ins w:id="57" w:author="Alice Chen" w:date="2022-02-23T17:35:00Z">
              <w:r>
                <w:rPr>
                  <w:sz w:val="18"/>
                  <w:szCs w:val="18"/>
                </w:rPr>
                <w:t>:</w:t>
              </w:r>
            </w:ins>
          </w:p>
          <w:p w14:paraId="614558D0" w14:textId="4044D598" w:rsidR="00B259D3" w:rsidRDefault="00B259D3" w:rsidP="00B259D3">
            <w:pPr>
              <w:pStyle w:val="TableParagraph"/>
              <w:kinsoku w:val="0"/>
              <w:overflowPunct w:val="0"/>
              <w:spacing w:before="121" w:line="233" w:lineRule="auto"/>
              <w:ind w:left="403" w:right="475"/>
              <w:rPr>
                <w:ins w:id="58" w:author="Alice Chen" w:date="2022-03-03T15:08:00Z"/>
                <w:sz w:val="18"/>
                <w:szCs w:val="18"/>
              </w:rPr>
            </w:pPr>
            <w:r>
              <w:rPr>
                <w:sz w:val="18"/>
                <w:szCs w:val="18"/>
              </w:rPr>
              <w:t>A</w:t>
            </w:r>
            <w:r>
              <w:rPr>
                <w:spacing w:val="1"/>
                <w:sz w:val="18"/>
                <w:szCs w:val="18"/>
              </w:rPr>
              <w:t xml:space="preserve"> </w:t>
            </w:r>
            <w:r>
              <w:rPr>
                <w:sz w:val="18"/>
                <w:szCs w:val="18"/>
              </w:rPr>
              <w:t>value</w:t>
            </w:r>
            <w:r>
              <w:rPr>
                <w:spacing w:val="1"/>
                <w:sz w:val="18"/>
                <w:szCs w:val="18"/>
              </w:rPr>
              <w:t xml:space="preserve"> </w:t>
            </w:r>
            <w:r>
              <w:rPr>
                <w:sz w:val="18"/>
                <w:szCs w:val="18"/>
              </w:rPr>
              <w:t>of</w:t>
            </w:r>
            <w:r>
              <w:rPr>
                <w:spacing w:val="1"/>
                <w:sz w:val="18"/>
                <w:szCs w:val="18"/>
              </w:rPr>
              <w:t xml:space="preserve"> </w:t>
            </w:r>
            <w:r>
              <w:rPr>
                <w:sz w:val="18"/>
                <w:szCs w:val="18"/>
              </w:rPr>
              <w:t>1</w:t>
            </w:r>
            <w:r>
              <w:rPr>
                <w:spacing w:val="1"/>
                <w:sz w:val="18"/>
                <w:szCs w:val="18"/>
              </w:rPr>
              <w:t xml:space="preserve"> </w:t>
            </w:r>
            <w:r>
              <w:rPr>
                <w:sz w:val="18"/>
                <w:szCs w:val="18"/>
              </w:rPr>
              <w:t>indicates</w:t>
            </w:r>
            <w:r>
              <w:rPr>
                <w:spacing w:val="1"/>
                <w:sz w:val="18"/>
                <w:szCs w:val="18"/>
              </w:rPr>
              <w:t xml:space="preserve"> </w:t>
            </w:r>
            <w:r>
              <w:rPr>
                <w:sz w:val="18"/>
                <w:szCs w:val="18"/>
              </w:rPr>
              <w:t>a</w:t>
            </w:r>
            <w:r>
              <w:rPr>
                <w:spacing w:val="1"/>
                <w:sz w:val="18"/>
                <w:szCs w:val="18"/>
              </w:rPr>
              <w:t xml:space="preserve"> </w:t>
            </w:r>
            <w:r>
              <w:rPr>
                <w:sz w:val="18"/>
                <w:szCs w:val="18"/>
              </w:rPr>
              <w:t>transmission</w:t>
            </w:r>
            <w:r>
              <w:rPr>
                <w:spacing w:val="1"/>
                <w:sz w:val="18"/>
                <w:szCs w:val="18"/>
              </w:rPr>
              <w:t xml:space="preserve"> </w:t>
            </w:r>
            <w:r>
              <w:rPr>
                <w:sz w:val="18"/>
                <w:szCs w:val="18"/>
              </w:rPr>
              <w:t>to</w:t>
            </w:r>
            <w:r>
              <w:rPr>
                <w:spacing w:val="1"/>
                <w:sz w:val="18"/>
                <w:szCs w:val="18"/>
              </w:rPr>
              <w:t xml:space="preserve"> </w:t>
            </w:r>
            <w:r>
              <w:rPr>
                <w:sz w:val="18"/>
                <w:szCs w:val="18"/>
              </w:rPr>
              <w:t>a</w:t>
            </w:r>
            <w:r>
              <w:rPr>
                <w:spacing w:val="1"/>
                <w:sz w:val="18"/>
                <w:szCs w:val="18"/>
              </w:rPr>
              <w:t xml:space="preserve"> </w:t>
            </w:r>
            <w:r>
              <w:rPr>
                <w:sz w:val="18"/>
                <w:szCs w:val="18"/>
              </w:rPr>
              <w:t>single</w:t>
            </w:r>
            <w:r>
              <w:rPr>
                <w:spacing w:val="1"/>
                <w:sz w:val="18"/>
                <w:szCs w:val="18"/>
              </w:rPr>
              <w:t xml:space="preserve"> </w:t>
            </w:r>
            <w:del w:id="59" w:author="Alice Chen" w:date="2022-03-03T10:47:00Z">
              <w:r w:rsidDel="004A3968">
                <w:rPr>
                  <w:sz w:val="18"/>
                  <w:szCs w:val="18"/>
                </w:rPr>
                <w:delText>user</w:delText>
              </w:r>
              <w:r w:rsidDel="004A3968">
                <w:rPr>
                  <w:spacing w:val="1"/>
                  <w:sz w:val="18"/>
                  <w:szCs w:val="18"/>
                </w:rPr>
                <w:delText xml:space="preserve"> </w:delText>
              </w:r>
            </w:del>
            <w:ins w:id="60" w:author="Alice Chen" w:date="2022-03-03T10:47:00Z">
              <w:r w:rsidR="004A3968">
                <w:rPr>
                  <w:sz w:val="18"/>
                  <w:szCs w:val="18"/>
                </w:rPr>
                <w:t>STA</w:t>
              </w:r>
              <w:r w:rsidR="004A3968">
                <w:rPr>
                  <w:spacing w:val="1"/>
                  <w:sz w:val="18"/>
                  <w:szCs w:val="18"/>
                </w:rPr>
                <w:t xml:space="preserve"> </w:t>
              </w:r>
            </w:ins>
            <w:r>
              <w:rPr>
                <w:sz w:val="18"/>
                <w:szCs w:val="18"/>
              </w:rPr>
              <w:t>or</w:t>
            </w:r>
            <w:r>
              <w:rPr>
                <w:spacing w:val="1"/>
                <w:sz w:val="18"/>
                <w:szCs w:val="18"/>
              </w:rPr>
              <w:t xml:space="preserve"> </w:t>
            </w:r>
            <w:r>
              <w:rPr>
                <w:sz w:val="18"/>
                <w:szCs w:val="18"/>
              </w:rPr>
              <w:t>an</w:t>
            </w:r>
            <w:r>
              <w:rPr>
                <w:spacing w:val="1"/>
                <w:sz w:val="18"/>
                <w:szCs w:val="18"/>
              </w:rPr>
              <w:t xml:space="preserve"> </w:t>
            </w:r>
            <w:r>
              <w:rPr>
                <w:sz w:val="18"/>
                <w:szCs w:val="18"/>
              </w:rPr>
              <w:t>EHT</w:t>
            </w:r>
            <w:r>
              <w:rPr>
                <w:spacing w:val="1"/>
                <w:sz w:val="18"/>
                <w:szCs w:val="18"/>
              </w:rPr>
              <w:t xml:space="preserve"> </w:t>
            </w:r>
            <w:r>
              <w:rPr>
                <w:sz w:val="18"/>
                <w:szCs w:val="18"/>
              </w:rPr>
              <w:t>sounding</w:t>
            </w:r>
            <w:r>
              <w:rPr>
                <w:spacing w:val="1"/>
                <w:sz w:val="18"/>
                <w:szCs w:val="18"/>
              </w:rPr>
              <w:t xml:space="preserve"> </w:t>
            </w:r>
            <w:r>
              <w:rPr>
                <w:sz w:val="18"/>
                <w:szCs w:val="18"/>
              </w:rPr>
              <w:t>NDP.</w:t>
            </w:r>
          </w:p>
          <w:p w14:paraId="2BC30761" w14:textId="45A1D1FD" w:rsidR="003D5B0A" w:rsidRDefault="003D5B0A" w:rsidP="00B259D3">
            <w:pPr>
              <w:pStyle w:val="TableParagraph"/>
              <w:kinsoku w:val="0"/>
              <w:overflowPunct w:val="0"/>
              <w:spacing w:before="121" w:line="233" w:lineRule="auto"/>
              <w:ind w:left="403" w:right="475"/>
              <w:rPr>
                <w:sz w:val="18"/>
                <w:szCs w:val="18"/>
              </w:rPr>
            </w:pPr>
            <w:ins w:id="61" w:author="Alice Chen" w:date="2022-03-03T15:08:00Z">
              <w:r>
                <w:rPr>
                  <w:sz w:val="18"/>
                  <w:szCs w:val="18"/>
                </w:rPr>
                <w:t>Values of 2 and 3 are Validate.</w:t>
              </w:r>
            </w:ins>
          </w:p>
          <w:p w14:paraId="0E0B1A8A" w14:textId="77777777" w:rsidR="00FE46F6" w:rsidRDefault="00FE46F6" w:rsidP="0079737F">
            <w:pPr>
              <w:pStyle w:val="TableParagraph"/>
              <w:kinsoku w:val="0"/>
              <w:overflowPunct w:val="0"/>
              <w:spacing w:before="7"/>
              <w:rPr>
                <w:rFonts w:ascii="Arial" w:hAnsi="Arial" w:cs="Arial"/>
                <w:b/>
                <w:bCs/>
                <w:i/>
                <w:iCs/>
                <w:sz w:val="20"/>
                <w:szCs w:val="20"/>
              </w:rPr>
            </w:pPr>
          </w:p>
          <w:p w14:paraId="5B05CD77" w14:textId="66198AB1" w:rsidR="00FE46F6" w:rsidDel="00CF13F4" w:rsidRDefault="00FE46F6" w:rsidP="0079737F">
            <w:pPr>
              <w:pStyle w:val="TableParagraph"/>
              <w:kinsoku w:val="0"/>
              <w:overflowPunct w:val="0"/>
              <w:spacing w:before="1" w:line="232" w:lineRule="auto"/>
              <w:ind w:left="118" w:right="87"/>
              <w:jc w:val="both"/>
              <w:rPr>
                <w:del w:id="62" w:author="Alice Chen" w:date="2022-02-23T17:32:00Z"/>
                <w:sz w:val="18"/>
                <w:szCs w:val="18"/>
              </w:rPr>
            </w:pPr>
            <w:del w:id="63" w:author="Alice Chen" w:date="2022-02-23T17:32:00Z">
              <w:r w:rsidDel="00CF13F4">
                <w:rPr>
                  <w:sz w:val="18"/>
                  <w:szCs w:val="18"/>
                </w:rPr>
                <w:delText>NOTE—If the UL/DL field is set to 1, a value</w:delText>
              </w:r>
              <w:r w:rsidDel="00CF13F4">
                <w:rPr>
                  <w:spacing w:val="1"/>
                  <w:sz w:val="18"/>
                  <w:szCs w:val="18"/>
                </w:rPr>
                <w:delText xml:space="preserve"> </w:delText>
              </w:r>
              <w:r w:rsidDel="00CF13F4">
                <w:rPr>
                  <w:sz w:val="18"/>
                  <w:szCs w:val="18"/>
                </w:rPr>
                <w:delText>of</w:delText>
              </w:r>
              <w:r w:rsidDel="00CF13F4">
                <w:rPr>
                  <w:spacing w:val="-2"/>
                  <w:sz w:val="18"/>
                  <w:szCs w:val="18"/>
                </w:rPr>
                <w:delText xml:space="preserve"> </w:delText>
              </w:r>
              <w:r w:rsidDel="00CF13F4">
                <w:rPr>
                  <w:sz w:val="18"/>
                  <w:szCs w:val="18"/>
                </w:rPr>
                <w:delText>0 indicates</w:delText>
              </w:r>
              <w:r w:rsidDel="00CF13F4">
                <w:rPr>
                  <w:spacing w:val="-1"/>
                  <w:sz w:val="18"/>
                  <w:szCs w:val="18"/>
                </w:rPr>
                <w:delText xml:space="preserve"> </w:delText>
              </w:r>
              <w:r w:rsidDel="00CF13F4">
                <w:rPr>
                  <w:sz w:val="18"/>
                  <w:szCs w:val="18"/>
                </w:rPr>
                <w:delText>a</w:delText>
              </w:r>
              <w:r w:rsidDel="00CF13F4">
                <w:rPr>
                  <w:spacing w:val="-1"/>
                  <w:sz w:val="18"/>
                  <w:szCs w:val="18"/>
                </w:rPr>
                <w:delText xml:space="preserve"> </w:delText>
              </w:r>
              <w:r w:rsidDel="00CF13F4">
                <w:rPr>
                  <w:sz w:val="18"/>
                  <w:szCs w:val="18"/>
                </w:rPr>
                <w:delText>TB</w:delText>
              </w:r>
              <w:r w:rsidDel="00CF13F4">
                <w:rPr>
                  <w:spacing w:val="-1"/>
                  <w:sz w:val="18"/>
                  <w:szCs w:val="18"/>
                </w:rPr>
                <w:delText xml:space="preserve"> </w:delText>
              </w:r>
              <w:r w:rsidDel="00CF13F4">
                <w:rPr>
                  <w:sz w:val="18"/>
                  <w:szCs w:val="18"/>
                </w:rPr>
                <w:delText>PPDU.</w:delText>
              </w:r>
            </w:del>
          </w:p>
          <w:p w14:paraId="08A823F4" w14:textId="7CEA88A8" w:rsidR="00FE46F6" w:rsidDel="00CF13F4" w:rsidRDefault="00FE46F6" w:rsidP="0079737F">
            <w:pPr>
              <w:pStyle w:val="TableParagraph"/>
              <w:kinsoku w:val="0"/>
              <w:overflowPunct w:val="0"/>
              <w:spacing w:before="7"/>
              <w:rPr>
                <w:del w:id="64" w:author="Alice Chen" w:date="2022-02-23T17:32:00Z"/>
                <w:rFonts w:ascii="Arial" w:hAnsi="Arial" w:cs="Arial"/>
                <w:b/>
                <w:bCs/>
                <w:i/>
                <w:iCs/>
                <w:sz w:val="20"/>
                <w:szCs w:val="20"/>
              </w:rPr>
            </w:pPr>
          </w:p>
          <w:p w14:paraId="3577F353" w14:textId="009A525A" w:rsidR="00FE46F6" w:rsidDel="003D5B0A" w:rsidRDefault="00FE46F6" w:rsidP="0079737F">
            <w:pPr>
              <w:pStyle w:val="TableParagraph"/>
              <w:kinsoku w:val="0"/>
              <w:overflowPunct w:val="0"/>
              <w:spacing w:before="1" w:line="232" w:lineRule="auto"/>
              <w:ind w:left="118"/>
              <w:rPr>
                <w:del w:id="65" w:author="Alice Chen" w:date="2022-03-03T15:08:00Z"/>
                <w:color w:val="000000"/>
                <w:sz w:val="18"/>
                <w:szCs w:val="18"/>
              </w:rPr>
            </w:pPr>
            <w:del w:id="66" w:author="Alice Chen" w:date="2022-03-03T15:08:00Z">
              <w:r w:rsidDel="003D5B0A">
                <w:rPr>
                  <w:sz w:val="18"/>
                  <w:szCs w:val="18"/>
                </w:rPr>
                <w:delText>Undefined values of this field are Validate</w:delText>
              </w:r>
              <w:commentRangeStart w:id="67"/>
              <w:r w:rsidDel="003D5B0A">
                <w:rPr>
                  <w:sz w:val="18"/>
                  <w:szCs w:val="18"/>
                </w:rPr>
                <w:delText xml:space="preserve"> if</w:delText>
              </w:r>
              <w:r w:rsidDel="003D5B0A">
                <w:rPr>
                  <w:spacing w:val="1"/>
                  <w:sz w:val="18"/>
                  <w:szCs w:val="18"/>
                </w:rPr>
                <w:delText xml:space="preserve"> </w:delText>
              </w:r>
              <w:r w:rsidDel="003D5B0A">
                <w:rPr>
                  <w:spacing w:val="-1"/>
                  <w:sz w:val="18"/>
                  <w:szCs w:val="18"/>
                </w:rPr>
                <w:delText>dot11EHTBaseLineFeaturesImplementedOnly</w:delText>
              </w:r>
              <w:r w:rsidDel="003D5B0A">
                <w:rPr>
                  <w:spacing w:val="-42"/>
                  <w:sz w:val="18"/>
                  <w:szCs w:val="18"/>
                </w:rPr>
                <w:delText xml:space="preserve"> </w:delText>
              </w:r>
              <w:r w:rsidDel="003D5B0A">
                <w:rPr>
                  <w:sz w:val="18"/>
                  <w:szCs w:val="18"/>
                </w:rPr>
                <w:delText>equals</w:delText>
              </w:r>
              <w:r w:rsidDel="003D5B0A">
                <w:rPr>
                  <w:spacing w:val="-2"/>
                  <w:sz w:val="18"/>
                  <w:szCs w:val="18"/>
                </w:rPr>
                <w:delText xml:space="preserve"> </w:delText>
              </w:r>
              <w:r w:rsidDel="003D5B0A">
                <w:rPr>
                  <w:sz w:val="18"/>
                  <w:szCs w:val="18"/>
                </w:rPr>
                <w:delText>true</w:delText>
              </w:r>
              <w:r w:rsidDel="003D5B0A">
                <w:rPr>
                  <w:color w:val="208A20"/>
                  <w:sz w:val="18"/>
                  <w:szCs w:val="18"/>
                  <w:u w:val="single"/>
                </w:rPr>
                <w:delText>(#2794)</w:delText>
              </w:r>
              <w:commentRangeEnd w:id="67"/>
              <w:r w:rsidR="00E15DE3" w:rsidDel="003D5B0A">
                <w:rPr>
                  <w:rStyle w:val="CommentReference"/>
                  <w:rFonts w:ascii="Calibri" w:eastAsia="Malgun Gothic" w:hAnsi="Calibri"/>
                  <w:lang w:val="en-GB"/>
                </w:rPr>
                <w:commentReference w:id="67"/>
              </w:r>
              <w:r w:rsidDel="003D5B0A">
                <w:rPr>
                  <w:color w:val="000000"/>
                  <w:sz w:val="18"/>
                  <w:szCs w:val="18"/>
                </w:rPr>
                <w:delText>.</w:delText>
              </w:r>
            </w:del>
          </w:p>
          <w:p w14:paraId="55BE8D05" w14:textId="32818B41" w:rsidR="00FE46F6" w:rsidDel="009E277A" w:rsidRDefault="00FE46F6" w:rsidP="0079737F">
            <w:pPr>
              <w:pStyle w:val="TableParagraph"/>
              <w:kinsoku w:val="0"/>
              <w:overflowPunct w:val="0"/>
              <w:spacing w:before="2"/>
              <w:rPr>
                <w:del w:id="68" w:author="Alice Chen" w:date="2022-03-03T15:08:00Z"/>
                <w:rFonts w:ascii="Arial" w:hAnsi="Arial" w:cs="Arial"/>
                <w:b/>
                <w:bCs/>
                <w:i/>
                <w:iCs/>
                <w:sz w:val="17"/>
                <w:szCs w:val="17"/>
              </w:rPr>
            </w:pPr>
          </w:p>
          <w:p w14:paraId="0A34D8CE" w14:textId="77777777" w:rsidR="00FE46F6" w:rsidRDefault="00FE46F6" w:rsidP="0079737F">
            <w:pPr>
              <w:pStyle w:val="TableParagraph"/>
              <w:kinsoku w:val="0"/>
              <w:overflowPunct w:val="0"/>
              <w:spacing w:line="232" w:lineRule="auto"/>
              <w:ind w:left="118" w:right="116"/>
              <w:rPr>
                <w:color w:val="000000"/>
                <w:sz w:val="18"/>
                <w:szCs w:val="18"/>
              </w:rPr>
            </w:pPr>
            <w:r>
              <w:rPr>
                <w:sz w:val="18"/>
                <w:szCs w:val="18"/>
              </w:rPr>
              <w:t>For further clarifications on all values of this</w:t>
            </w:r>
            <w:r>
              <w:rPr>
                <w:spacing w:val="1"/>
                <w:sz w:val="18"/>
                <w:szCs w:val="18"/>
              </w:rPr>
              <w:t xml:space="preserve"> </w:t>
            </w:r>
            <w:r>
              <w:rPr>
                <w:sz w:val="18"/>
                <w:szCs w:val="18"/>
              </w:rPr>
              <w:t xml:space="preserve">field, </w:t>
            </w:r>
            <w:r>
              <w:rPr>
                <w:color w:val="208A20"/>
                <w:sz w:val="18"/>
                <w:szCs w:val="18"/>
                <w:u w:val="single"/>
              </w:rPr>
              <w:t>(#3178)</w:t>
            </w:r>
            <w:r>
              <w:rPr>
                <w:color w:val="000000"/>
                <w:sz w:val="18"/>
                <w:szCs w:val="18"/>
              </w:rPr>
              <w:t xml:space="preserve">refer to </w:t>
            </w:r>
            <w:hyperlink w:anchor="bookmark109" w:history="1">
              <w:r>
                <w:rPr>
                  <w:color w:val="000000"/>
                  <w:sz w:val="18"/>
                  <w:szCs w:val="18"/>
                </w:rPr>
                <w:t>Table 36-29</w:t>
              </w:r>
            </w:hyperlink>
            <w:r>
              <w:rPr>
                <w:color w:val="000000"/>
                <w:spacing w:val="1"/>
                <w:sz w:val="18"/>
                <w:szCs w:val="18"/>
              </w:rPr>
              <w:t xml:space="preserve"> </w:t>
            </w:r>
            <w:hyperlink w:anchor="bookmark109" w:history="1">
              <w:r>
                <w:rPr>
                  <w:color w:val="000000"/>
                  <w:sz w:val="18"/>
                  <w:szCs w:val="18"/>
                </w:rPr>
                <w:t>(Combination</w:t>
              </w:r>
              <w:r>
                <w:rPr>
                  <w:color w:val="000000"/>
                  <w:spacing w:val="-9"/>
                  <w:sz w:val="18"/>
                  <w:szCs w:val="18"/>
                </w:rPr>
                <w:t xml:space="preserve"> </w:t>
              </w:r>
              <w:r>
                <w:rPr>
                  <w:color w:val="000000"/>
                  <w:sz w:val="18"/>
                  <w:szCs w:val="18"/>
                </w:rPr>
                <w:t>of</w:t>
              </w:r>
              <w:r>
                <w:rPr>
                  <w:color w:val="000000"/>
                  <w:spacing w:val="-9"/>
                  <w:sz w:val="18"/>
                  <w:szCs w:val="18"/>
                </w:rPr>
                <w:t xml:space="preserve"> </w:t>
              </w:r>
              <w:r>
                <w:rPr>
                  <w:color w:val="000000"/>
                  <w:sz w:val="18"/>
                  <w:szCs w:val="18"/>
                </w:rPr>
                <w:t>UL/DL</w:t>
              </w:r>
              <w:r>
                <w:rPr>
                  <w:color w:val="000000"/>
                  <w:spacing w:val="-9"/>
                  <w:sz w:val="18"/>
                  <w:szCs w:val="18"/>
                </w:rPr>
                <w:t xml:space="preserve"> </w:t>
              </w:r>
              <w:r>
                <w:rPr>
                  <w:color w:val="000000"/>
                  <w:sz w:val="18"/>
                  <w:szCs w:val="18"/>
                </w:rPr>
                <w:t>and</w:t>
              </w:r>
              <w:r>
                <w:rPr>
                  <w:color w:val="000000"/>
                  <w:spacing w:val="-9"/>
                  <w:sz w:val="18"/>
                  <w:szCs w:val="18"/>
                </w:rPr>
                <w:t xml:space="preserve"> </w:t>
              </w:r>
              <w:r>
                <w:rPr>
                  <w:color w:val="000000"/>
                  <w:sz w:val="18"/>
                  <w:szCs w:val="18"/>
                </w:rPr>
                <w:t>PPDU</w:t>
              </w:r>
              <w:r>
                <w:rPr>
                  <w:color w:val="000000"/>
                  <w:spacing w:val="-9"/>
                  <w:sz w:val="18"/>
                  <w:szCs w:val="18"/>
                </w:rPr>
                <w:t xml:space="preserve"> </w:t>
              </w:r>
              <w:r>
                <w:rPr>
                  <w:color w:val="000000"/>
                  <w:sz w:val="18"/>
                  <w:szCs w:val="18"/>
                </w:rPr>
                <w:t>Type</w:t>
              </w:r>
              <w:r>
                <w:rPr>
                  <w:color w:val="000000"/>
                  <w:spacing w:val="-8"/>
                  <w:sz w:val="18"/>
                  <w:szCs w:val="18"/>
                </w:rPr>
                <w:t xml:space="preserve"> </w:t>
              </w:r>
              <w:r>
                <w:rPr>
                  <w:color w:val="000000"/>
                  <w:sz w:val="18"/>
                  <w:szCs w:val="18"/>
                </w:rPr>
                <w:t>And</w:t>
              </w:r>
            </w:hyperlink>
            <w:r>
              <w:rPr>
                <w:color w:val="000000"/>
                <w:spacing w:val="-42"/>
                <w:sz w:val="18"/>
                <w:szCs w:val="18"/>
              </w:rPr>
              <w:t xml:space="preserve"> </w:t>
            </w:r>
            <w:hyperlink w:anchor="bookmark109" w:history="1">
              <w:r>
                <w:rPr>
                  <w:color w:val="000000"/>
                  <w:sz w:val="18"/>
                  <w:szCs w:val="18"/>
                </w:rPr>
                <w:t>Compression</w:t>
              </w:r>
              <w:r>
                <w:rPr>
                  <w:color w:val="000000"/>
                  <w:spacing w:val="-5"/>
                  <w:sz w:val="18"/>
                  <w:szCs w:val="18"/>
                </w:rPr>
                <w:t xml:space="preserve"> </w:t>
              </w:r>
              <w:r>
                <w:rPr>
                  <w:color w:val="000000"/>
                  <w:sz w:val="18"/>
                  <w:szCs w:val="18"/>
                </w:rPr>
                <w:t>Mode</w:t>
              </w:r>
              <w:r>
                <w:rPr>
                  <w:color w:val="000000"/>
                  <w:spacing w:val="-5"/>
                  <w:sz w:val="18"/>
                  <w:szCs w:val="18"/>
                </w:rPr>
                <w:t xml:space="preserve"> </w:t>
              </w:r>
              <w:r>
                <w:rPr>
                  <w:color w:val="000000"/>
                  <w:sz w:val="18"/>
                  <w:szCs w:val="18"/>
                </w:rPr>
                <w:t>field(#1562)(#1352))</w:t>
              </w:r>
            </w:hyperlink>
            <w:r>
              <w:rPr>
                <w:color w:val="000000"/>
                <w:sz w:val="18"/>
                <w:szCs w:val="18"/>
              </w:rPr>
              <w:t>.</w:t>
            </w:r>
          </w:p>
        </w:tc>
      </w:tr>
    </w:tbl>
    <w:p w14:paraId="543510E9" w14:textId="77777777" w:rsidR="008C7892" w:rsidRDefault="008C7892" w:rsidP="00137C24">
      <w:pPr>
        <w:pStyle w:val="BodyText0"/>
        <w:kinsoku w:val="0"/>
        <w:overflowPunct w:val="0"/>
        <w:spacing w:before="9"/>
        <w:rPr>
          <w:sz w:val="20"/>
        </w:rPr>
      </w:pPr>
    </w:p>
    <w:p w14:paraId="6B546BC7" w14:textId="77777777" w:rsidR="009D627D" w:rsidRDefault="009D627D" w:rsidP="009D627D">
      <w:pPr>
        <w:rPr>
          <w:b/>
          <w:i/>
          <w:sz w:val="22"/>
          <w:szCs w:val="22"/>
        </w:rPr>
      </w:pPr>
      <w:r w:rsidRPr="004B2833">
        <w:rPr>
          <w:b/>
          <w:i/>
          <w:sz w:val="22"/>
          <w:szCs w:val="22"/>
          <w:highlight w:val="yellow"/>
        </w:rPr>
        <w:t xml:space="preserve">Instructions to the editor: </w:t>
      </w:r>
    </w:p>
    <w:p w14:paraId="20B7AB47" w14:textId="78EB6500" w:rsidR="009D627D" w:rsidRPr="0082172C" w:rsidRDefault="009D627D" w:rsidP="009D627D">
      <w:pPr>
        <w:rPr>
          <w:b/>
          <w:sz w:val="20"/>
          <w:lang w:eastAsia="zh-CN"/>
        </w:rPr>
      </w:pPr>
      <w:r w:rsidRPr="0082172C">
        <w:rPr>
          <w:b/>
          <w:sz w:val="20"/>
          <w:highlight w:val="yellow"/>
          <w:lang w:eastAsia="zh-CN"/>
        </w:rPr>
        <w:t xml:space="preserve">Please make the changes to </w:t>
      </w:r>
      <w:r>
        <w:rPr>
          <w:b/>
          <w:sz w:val="20"/>
          <w:highlight w:val="yellow"/>
          <w:lang w:eastAsia="zh-CN"/>
        </w:rPr>
        <w:t>P5</w:t>
      </w:r>
      <w:r w:rsidR="00621BCE">
        <w:rPr>
          <w:b/>
          <w:sz w:val="20"/>
          <w:highlight w:val="yellow"/>
          <w:lang w:eastAsia="zh-CN"/>
        </w:rPr>
        <w:t>67</w:t>
      </w:r>
      <w:r>
        <w:rPr>
          <w:b/>
          <w:sz w:val="20"/>
          <w:highlight w:val="yellow"/>
          <w:lang w:eastAsia="zh-CN"/>
        </w:rPr>
        <w:t>L</w:t>
      </w:r>
      <w:r w:rsidR="00621BCE">
        <w:rPr>
          <w:b/>
          <w:sz w:val="20"/>
          <w:highlight w:val="yellow"/>
          <w:lang w:eastAsia="zh-CN"/>
        </w:rPr>
        <w:t>7</w:t>
      </w:r>
      <w:r>
        <w:rPr>
          <w:b/>
          <w:sz w:val="20"/>
          <w:highlight w:val="yellow"/>
          <w:lang w:eastAsia="zh-CN"/>
        </w:rPr>
        <w:t>-L</w:t>
      </w:r>
      <w:r w:rsidR="00621BCE">
        <w:rPr>
          <w:b/>
          <w:sz w:val="20"/>
          <w:highlight w:val="yellow"/>
          <w:lang w:eastAsia="zh-CN"/>
        </w:rPr>
        <w:t>15</w:t>
      </w:r>
      <w:r>
        <w:rPr>
          <w:b/>
          <w:sz w:val="20"/>
          <w:highlight w:val="yellow"/>
          <w:lang w:eastAsia="zh-CN"/>
        </w:rPr>
        <w:t xml:space="preserve"> in 802.11be spec draft D1.4 (original P419L18-L27 in 802.11be spec draft D1.0)</w:t>
      </w:r>
      <w:r w:rsidRPr="0082172C">
        <w:rPr>
          <w:b/>
          <w:sz w:val="20"/>
          <w:highlight w:val="yellow"/>
          <w:lang w:eastAsia="zh-CN"/>
        </w:rPr>
        <w:t xml:space="preserve"> </w:t>
      </w:r>
      <w:r>
        <w:rPr>
          <w:b/>
          <w:sz w:val="20"/>
          <w:highlight w:val="yellow"/>
          <w:lang w:eastAsia="zh-CN"/>
        </w:rPr>
        <w:t xml:space="preserve">for CID 4599 and </w:t>
      </w:r>
      <w:r w:rsidR="0030036F">
        <w:rPr>
          <w:b/>
          <w:sz w:val="20"/>
          <w:highlight w:val="yellow"/>
          <w:lang w:eastAsia="zh-CN"/>
        </w:rPr>
        <w:t>5820</w:t>
      </w:r>
      <w:r>
        <w:rPr>
          <w:b/>
          <w:sz w:val="20"/>
          <w:highlight w:val="yellow"/>
          <w:lang w:eastAsia="zh-CN"/>
        </w:rPr>
        <w:t xml:space="preserve"> </w:t>
      </w:r>
      <w:r w:rsidRPr="0082172C">
        <w:rPr>
          <w:b/>
          <w:sz w:val="20"/>
          <w:highlight w:val="yellow"/>
          <w:lang w:eastAsia="zh-CN"/>
        </w:rPr>
        <w:t>as shown below:</w:t>
      </w:r>
    </w:p>
    <w:p w14:paraId="45F0267F" w14:textId="16C2E2E7" w:rsidR="00137C24" w:rsidRDefault="00137C24" w:rsidP="00137C24">
      <w:pPr>
        <w:pStyle w:val="BodyText0"/>
        <w:kinsoku w:val="0"/>
        <w:overflowPunct w:val="0"/>
        <w:spacing w:before="9"/>
        <w:rPr>
          <w:sz w:val="20"/>
        </w:rPr>
      </w:pPr>
    </w:p>
    <w:p w14:paraId="61FB9329" w14:textId="77777777" w:rsidR="00351B65" w:rsidRDefault="00351B65" w:rsidP="00351B65">
      <w:pPr>
        <w:pStyle w:val="Heading2"/>
        <w:kinsoku w:val="0"/>
        <w:overflowPunct w:val="0"/>
        <w:spacing w:before="188"/>
        <w:ind w:right="61"/>
        <w:jc w:val="center"/>
      </w:pPr>
      <w:r>
        <w:t>Table</w:t>
      </w:r>
      <w:r>
        <w:rPr>
          <w:spacing w:val="-3"/>
        </w:rPr>
        <w:t xml:space="preserve"> </w:t>
      </w:r>
      <w:r>
        <w:t>36-31—U-SIG</w:t>
      </w:r>
      <w:r>
        <w:rPr>
          <w:spacing w:val="-3"/>
        </w:rPr>
        <w:t xml:space="preserve"> </w:t>
      </w:r>
      <w:r>
        <w:t>field</w:t>
      </w:r>
      <w:r>
        <w:rPr>
          <w:spacing w:val="-3"/>
        </w:rPr>
        <w:t xml:space="preserve"> </w:t>
      </w:r>
      <w:r>
        <w:t>of</w:t>
      </w:r>
      <w:r>
        <w:rPr>
          <w:spacing w:val="-3"/>
        </w:rPr>
        <w:t xml:space="preserve"> </w:t>
      </w:r>
      <w:r>
        <w:t>an</w:t>
      </w:r>
      <w:r>
        <w:rPr>
          <w:spacing w:val="-1"/>
        </w:rPr>
        <w:t xml:space="preserve"> </w:t>
      </w:r>
      <w:r>
        <w:t>EHT</w:t>
      </w:r>
      <w:r>
        <w:rPr>
          <w:spacing w:val="-3"/>
        </w:rPr>
        <w:t xml:space="preserve"> </w:t>
      </w:r>
      <w:r>
        <w:t>TB</w:t>
      </w:r>
      <w:r>
        <w:rPr>
          <w:spacing w:val="-3"/>
        </w:rPr>
        <w:t xml:space="preserve"> </w:t>
      </w:r>
      <w:r>
        <w:t>PPDU</w:t>
      </w:r>
    </w:p>
    <w:p w14:paraId="0B496EF4" w14:textId="77777777" w:rsidR="00351B65" w:rsidRDefault="00351B65" w:rsidP="00351B65">
      <w:pPr>
        <w:pStyle w:val="BodyText0"/>
        <w:kinsoku w:val="0"/>
        <w:overflowPunct w:val="0"/>
        <w:spacing w:before="10" w:after="1"/>
        <w:rPr>
          <w:rFonts w:ascii="Arial" w:hAnsi="Arial" w:cs="Arial"/>
          <w:b/>
          <w:bCs/>
          <w:sz w:val="21"/>
          <w:szCs w:val="21"/>
        </w:rPr>
      </w:pPr>
    </w:p>
    <w:tbl>
      <w:tblPr>
        <w:tblW w:w="0" w:type="auto"/>
        <w:tblInd w:w="318" w:type="dxa"/>
        <w:tblLayout w:type="fixed"/>
        <w:tblCellMar>
          <w:left w:w="0" w:type="dxa"/>
          <w:right w:w="0" w:type="dxa"/>
        </w:tblCellMar>
        <w:tblLook w:val="0000" w:firstRow="0" w:lastRow="0" w:firstColumn="0" w:lastColumn="0" w:noHBand="0" w:noVBand="0"/>
      </w:tblPr>
      <w:tblGrid>
        <w:gridCol w:w="30"/>
        <w:gridCol w:w="1169"/>
        <w:gridCol w:w="30"/>
        <w:gridCol w:w="969"/>
        <w:gridCol w:w="30"/>
        <w:gridCol w:w="1970"/>
        <w:gridCol w:w="30"/>
        <w:gridCol w:w="870"/>
        <w:gridCol w:w="30"/>
        <w:gridCol w:w="3571"/>
        <w:gridCol w:w="30"/>
      </w:tblGrid>
      <w:tr w:rsidR="00351B65" w14:paraId="507222EE" w14:textId="77777777" w:rsidTr="00012501">
        <w:trPr>
          <w:gridBefore w:val="1"/>
          <w:wBefore w:w="30" w:type="dxa"/>
          <w:trHeight w:val="610"/>
        </w:trPr>
        <w:tc>
          <w:tcPr>
            <w:tcW w:w="1199" w:type="dxa"/>
            <w:gridSpan w:val="2"/>
            <w:tcBorders>
              <w:top w:val="single" w:sz="12" w:space="0" w:color="000000"/>
              <w:left w:val="single" w:sz="12" w:space="0" w:color="000000"/>
              <w:bottom w:val="single" w:sz="12" w:space="0" w:color="000000"/>
              <w:right w:val="single" w:sz="2" w:space="0" w:color="000000"/>
            </w:tcBorders>
          </w:tcPr>
          <w:p w14:paraId="1B323F10" w14:textId="77777777" w:rsidR="00351B65" w:rsidRDefault="00351B65" w:rsidP="001F0C7B">
            <w:pPr>
              <w:pStyle w:val="TableParagraph"/>
              <w:kinsoku w:val="0"/>
              <w:overflowPunct w:val="0"/>
              <w:spacing w:before="104" w:line="230" w:lineRule="auto"/>
              <w:ind w:left="250" w:right="172" w:hanging="46"/>
              <w:rPr>
                <w:b/>
                <w:bCs/>
                <w:sz w:val="18"/>
                <w:szCs w:val="18"/>
              </w:rPr>
            </w:pPr>
            <w:r>
              <w:rPr>
                <w:b/>
                <w:bCs/>
                <w:sz w:val="18"/>
                <w:szCs w:val="18"/>
              </w:rPr>
              <w:t>Two parts</w:t>
            </w:r>
            <w:r>
              <w:rPr>
                <w:b/>
                <w:bCs/>
                <w:spacing w:val="-42"/>
                <w:sz w:val="18"/>
                <w:szCs w:val="18"/>
              </w:rPr>
              <w:t xml:space="preserve"> </w:t>
            </w:r>
            <w:r>
              <w:rPr>
                <w:b/>
                <w:bCs/>
                <w:sz w:val="18"/>
                <w:szCs w:val="18"/>
              </w:rPr>
              <w:t>of</w:t>
            </w:r>
            <w:r>
              <w:rPr>
                <w:b/>
                <w:bCs/>
                <w:spacing w:val="-4"/>
                <w:sz w:val="18"/>
                <w:szCs w:val="18"/>
              </w:rPr>
              <w:t xml:space="preserve"> </w:t>
            </w:r>
            <w:r>
              <w:rPr>
                <w:b/>
                <w:bCs/>
                <w:sz w:val="18"/>
                <w:szCs w:val="18"/>
              </w:rPr>
              <w:t>U-SIG</w:t>
            </w:r>
          </w:p>
        </w:tc>
        <w:tc>
          <w:tcPr>
            <w:tcW w:w="999" w:type="dxa"/>
            <w:gridSpan w:val="2"/>
            <w:tcBorders>
              <w:top w:val="single" w:sz="12" w:space="0" w:color="000000"/>
              <w:left w:val="single" w:sz="2" w:space="0" w:color="000000"/>
              <w:bottom w:val="single" w:sz="12" w:space="0" w:color="000000"/>
              <w:right w:val="single" w:sz="2" w:space="0" w:color="000000"/>
            </w:tcBorders>
          </w:tcPr>
          <w:p w14:paraId="71AA1A08" w14:textId="77777777" w:rsidR="00351B65" w:rsidRDefault="00351B65" w:rsidP="001F0C7B">
            <w:pPr>
              <w:pStyle w:val="TableParagraph"/>
              <w:kinsoku w:val="0"/>
              <w:overflowPunct w:val="0"/>
              <w:spacing w:before="1"/>
              <w:rPr>
                <w:rFonts w:ascii="Arial" w:hAnsi="Arial" w:cs="Arial"/>
                <w:b/>
                <w:bCs/>
                <w:sz w:val="17"/>
                <w:szCs w:val="17"/>
              </w:rPr>
            </w:pPr>
          </w:p>
          <w:p w14:paraId="25B5A137" w14:textId="77777777" w:rsidR="00351B65" w:rsidRDefault="00351B65" w:rsidP="001F0C7B">
            <w:pPr>
              <w:pStyle w:val="TableParagraph"/>
              <w:kinsoku w:val="0"/>
              <w:overflowPunct w:val="0"/>
              <w:ind w:left="374" w:right="348"/>
              <w:jc w:val="center"/>
              <w:rPr>
                <w:b/>
                <w:bCs/>
                <w:sz w:val="18"/>
                <w:szCs w:val="18"/>
              </w:rPr>
            </w:pPr>
            <w:r>
              <w:rPr>
                <w:b/>
                <w:bCs/>
                <w:sz w:val="18"/>
                <w:szCs w:val="18"/>
              </w:rPr>
              <w:t>Bit</w:t>
            </w:r>
          </w:p>
        </w:tc>
        <w:tc>
          <w:tcPr>
            <w:tcW w:w="2000" w:type="dxa"/>
            <w:gridSpan w:val="2"/>
            <w:tcBorders>
              <w:top w:val="single" w:sz="12" w:space="0" w:color="000000"/>
              <w:left w:val="single" w:sz="2" w:space="0" w:color="000000"/>
              <w:bottom w:val="single" w:sz="12" w:space="0" w:color="000000"/>
              <w:right w:val="single" w:sz="2" w:space="0" w:color="000000"/>
            </w:tcBorders>
          </w:tcPr>
          <w:p w14:paraId="43F67BA5" w14:textId="77777777" w:rsidR="00351B65" w:rsidRDefault="00351B65" w:rsidP="001F0C7B">
            <w:pPr>
              <w:pStyle w:val="TableParagraph"/>
              <w:kinsoku w:val="0"/>
              <w:overflowPunct w:val="0"/>
              <w:spacing w:before="1"/>
              <w:rPr>
                <w:rFonts w:ascii="Arial" w:hAnsi="Arial" w:cs="Arial"/>
                <w:b/>
                <w:bCs/>
                <w:sz w:val="17"/>
                <w:szCs w:val="17"/>
              </w:rPr>
            </w:pPr>
          </w:p>
          <w:p w14:paraId="61F2396A" w14:textId="77777777" w:rsidR="00351B65" w:rsidRDefault="00351B65" w:rsidP="001F0C7B">
            <w:pPr>
              <w:pStyle w:val="TableParagraph"/>
              <w:kinsoku w:val="0"/>
              <w:overflowPunct w:val="0"/>
              <w:ind w:left="796" w:right="768"/>
              <w:jc w:val="center"/>
              <w:rPr>
                <w:b/>
                <w:bCs/>
                <w:sz w:val="18"/>
                <w:szCs w:val="18"/>
              </w:rPr>
            </w:pPr>
            <w:r>
              <w:rPr>
                <w:b/>
                <w:bCs/>
                <w:sz w:val="18"/>
                <w:szCs w:val="18"/>
              </w:rPr>
              <w:t>Field</w:t>
            </w:r>
          </w:p>
        </w:tc>
        <w:tc>
          <w:tcPr>
            <w:tcW w:w="900" w:type="dxa"/>
            <w:gridSpan w:val="2"/>
            <w:tcBorders>
              <w:top w:val="single" w:sz="12" w:space="0" w:color="000000"/>
              <w:left w:val="single" w:sz="2" w:space="0" w:color="000000"/>
              <w:bottom w:val="single" w:sz="12" w:space="0" w:color="000000"/>
              <w:right w:val="single" w:sz="2" w:space="0" w:color="000000"/>
            </w:tcBorders>
          </w:tcPr>
          <w:p w14:paraId="2491747F" w14:textId="77777777" w:rsidR="00351B65" w:rsidRDefault="00351B65" w:rsidP="001F0C7B">
            <w:pPr>
              <w:pStyle w:val="TableParagraph"/>
              <w:kinsoku w:val="0"/>
              <w:overflowPunct w:val="0"/>
              <w:spacing w:before="104" w:line="230" w:lineRule="auto"/>
              <w:ind w:left="223" w:right="100" w:hanging="82"/>
              <w:rPr>
                <w:b/>
                <w:bCs/>
                <w:sz w:val="18"/>
                <w:szCs w:val="18"/>
              </w:rPr>
            </w:pPr>
            <w:r>
              <w:rPr>
                <w:b/>
                <w:bCs/>
                <w:spacing w:val="-1"/>
                <w:sz w:val="18"/>
                <w:szCs w:val="18"/>
              </w:rPr>
              <w:t>Number</w:t>
            </w:r>
            <w:r>
              <w:rPr>
                <w:b/>
                <w:bCs/>
                <w:spacing w:val="-42"/>
                <w:sz w:val="18"/>
                <w:szCs w:val="18"/>
              </w:rPr>
              <w:t xml:space="preserve"> </w:t>
            </w:r>
            <w:r>
              <w:rPr>
                <w:b/>
                <w:bCs/>
                <w:sz w:val="18"/>
                <w:szCs w:val="18"/>
              </w:rPr>
              <w:t>of</w:t>
            </w:r>
            <w:r>
              <w:rPr>
                <w:b/>
                <w:bCs/>
                <w:spacing w:val="-2"/>
                <w:sz w:val="18"/>
                <w:szCs w:val="18"/>
              </w:rPr>
              <w:t xml:space="preserve"> </w:t>
            </w:r>
            <w:r>
              <w:rPr>
                <w:b/>
                <w:bCs/>
                <w:sz w:val="18"/>
                <w:szCs w:val="18"/>
              </w:rPr>
              <w:t>bits</w:t>
            </w:r>
          </w:p>
        </w:tc>
        <w:tc>
          <w:tcPr>
            <w:tcW w:w="3601" w:type="dxa"/>
            <w:gridSpan w:val="2"/>
            <w:tcBorders>
              <w:top w:val="single" w:sz="12" w:space="0" w:color="000000"/>
              <w:left w:val="single" w:sz="2" w:space="0" w:color="000000"/>
              <w:bottom w:val="single" w:sz="12" w:space="0" w:color="000000"/>
              <w:right w:val="single" w:sz="12" w:space="0" w:color="000000"/>
            </w:tcBorders>
          </w:tcPr>
          <w:p w14:paraId="7B2EEF92" w14:textId="77777777" w:rsidR="00351B65" w:rsidRDefault="00351B65" w:rsidP="001F0C7B">
            <w:pPr>
              <w:pStyle w:val="TableParagraph"/>
              <w:kinsoku w:val="0"/>
              <w:overflowPunct w:val="0"/>
              <w:spacing w:before="1"/>
              <w:rPr>
                <w:rFonts w:ascii="Arial" w:hAnsi="Arial" w:cs="Arial"/>
                <w:b/>
                <w:bCs/>
                <w:sz w:val="17"/>
                <w:szCs w:val="17"/>
              </w:rPr>
            </w:pPr>
          </w:p>
          <w:p w14:paraId="52A9A029" w14:textId="77777777" w:rsidR="00351B65" w:rsidRDefault="00351B65" w:rsidP="001F0C7B">
            <w:pPr>
              <w:pStyle w:val="TableParagraph"/>
              <w:kinsoku w:val="0"/>
              <w:overflowPunct w:val="0"/>
              <w:ind w:left="1337" w:right="1310"/>
              <w:jc w:val="center"/>
              <w:rPr>
                <w:b/>
                <w:bCs/>
                <w:sz w:val="18"/>
                <w:szCs w:val="18"/>
              </w:rPr>
            </w:pPr>
            <w:r>
              <w:rPr>
                <w:b/>
                <w:bCs/>
                <w:sz w:val="18"/>
                <w:szCs w:val="18"/>
              </w:rPr>
              <w:t>Description</w:t>
            </w:r>
          </w:p>
        </w:tc>
      </w:tr>
      <w:tr w:rsidR="00012501" w14:paraId="755FBE35" w14:textId="77777777" w:rsidTr="00012501">
        <w:trPr>
          <w:gridAfter w:val="1"/>
          <w:wAfter w:w="30" w:type="dxa"/>
          <w:trHeight w:val="1938"/>
        </w:trPr>
        <w:tc>
          <w:tcPr>
            <w:tcW w:w="1199" w:type="dxa"/>
            <w:gridSpan w:val="2"/>
            <w:tcBorders>
              <w:top w:val="single" w:sz="12" w:space="0" w:color="000000"/>
              <w:left w:val="single" w:sz="12" w:space="0" w:color="000000"/>
              <w:bottom w:val="single" w:sz="4" w:space="0" w:color="auto"/>
              <w:right w:val="single" w:sz="2" w:space="0" w:color="000000"/>
            </w:tcBorders>
          </w:tcPr>
          <w:p w14:paraId="09A66F31" w14:textId="77777777" w:rsidR="00012501" w:rsidRDefault="00012501" w:rsidP="001F0C7B">
            <w:pPr>
              <w:pStyle w:val="TableParagraph"/>
              <w:kinsoku w:val="0"/>
              <w:overflowPunct w:val="0"/>
              <w:spacing w:before="56"/>
              <w:ind w:left="282"/>
              <w:rPr>
                <w:sz w:val="18"/>
                <w:szCs w:val="18"/>
              </w:rPr>
            </w:pPr>
            <w:r>
              <w:rPr>
                <w:sz w:val="18"/>
                <w:szCs w:val="18"/>
              </w:rPr>
              <w:t>U-SIG-2</w:t>
            </w:r>
          </w:p>
        </w:tc>
        <w:tc>
          <w:tcPr>
            <w:tcW w:w="999" w:type="dxa"/>
            <w:gridSpan w:val="2"/>
            <w:tcBorders>
              <w:top w:val="single" w:sz="12" w:space="0" w:color="000000"/>
              <w:left w:val="single" w:sz="2" w:space="0" w:color="000000"/>
              <w:bottom w:val="single" w:sz="4" w:space="0" w:color="000000"/>
              <w:right w:val="single" w:sz="2" w:space="0" w:color="000000"/>
            </w:tcBorders>
          </w:tcPr>
          <w:p w14:paraId="5104537C" w14:textId="77777777" w:rsidR="00012501" w:rsidRDefault="00012501" w:rsidP="001F0C7B">
            <w:pPr>
              <w:pStyle w:val="TableParagraph"/>
              <w:kinsoku w:val="0"/>
              <w:overflowPunct w:val="0"/>
              <w:spacing w:before="56"/>
              <w:ind w:left="130"/>
              <w:rPr>
                <w:sz w:val="18"/>
                <w:szCs w:val="18"/>
              </w:rPr>
            </w:pPr>
            <w:r>
              <w:rPr>
                <w:sz w:val="18"/>
                <w:szCs w:val="18"/>
              </w:rPr>
              <w:t>B0–B1</w:t>
            </w:r>
          </w:p>
        </w:tc>
        <w:tc>
          <w:tcPr>
            <w:tcW w:w="2000" w:type="dxa"/>
            <w:gridSpan w:val="2"/>
            <w:tcBorders>
              <w:top w:val="single" w:sz="12" w:space="0" w:color="000000"/>
              <w:left w:val="single" w:sz="2" w:space="0" w:color="000000"/>
              <w:bottom w:val="single" w:sz="4" w:space="0" w:color="000000"/>
              <w:right w:val="single" w:sz="2" w:space="0" w:color="000000"/>
            </w:tcBorders>
          </w:tcPr>
          <w:p w14:paraId="2E03AE17" w14:textId="77777777" w:rsidR="00012501" w:rsidRDefault="00012501" w:rsidP="001F0C7B">
            <w:pPr>
              <w:pStyle w:val="TableParagraph"/>
              <w:kinsoku w:val="0"/>
              <w:overflowPunct w:val="0"/>
              <w:spacing w:before="63" w:line="230" w:lineRule="auto"/>
              <w:ind w:left="131" w:right="506"/>
              <w:rPr>
                <w:sz w:val="18"/>
                <w:szCs w:val="18"/>
              </w:rPr>
            </w:pPr>
            <w:r>
              <w:rPr>
                <w:sz w:val="18"/>
                <w:szCs w:val="18"/>
              </w:rPr>
              <w:t xml:space="preserve">PPDU Type </w:t>
            </w:r>
            <w:proofErr w:type="gramStart"/>
            <w:r>
              <w:rPr>
                <w:sz w:val="18"/>
                <w:szCs w:val="18"/>
              </w:rPr>
              <w:t>And</w:t>
            </w:r>
            <w:proofErr w:type="gramEnd"/>
            <w:r>
              <w:rPr>
                <w:spacing w:val="1"/>
                <w:sz w:val="18"/>
                <w:szCs w:val="18"/>
              </w:rPr>
              <w:t xml:space="preserve"> </w:t>
            </w:r>
            <w:r>
              <w:rPr>
                <w:spacing w:val="-1"/>
                <w:sz w:val="18"/>
                <w:szCs w:val="18"/>
              </w:rPr>
              <w:t>Compressed</w:t>
            </w:r>
            <w:r>
              <w:rPr>
                <w:spacing w:val="-7"/>
                <w:sz w:val="18"/>
                <w:szCs w:val="18"/>
              </w:rPr>
              <w:t xml:space="preserve"> </w:t>
            </w:r>
            <w:r>
              <w:rPr>
                <w:sz w:val="18"/>
                <w:szCs w:val="18"/>
              </w:rPr>
              <w:t>Mode</w:t>
            </w:r>
          </w:p>
        </w:tc>
        <w:tc>
          <w:tcPr>
            <w:tcW w:w="900" w:type="dxa"/>
            <w:gridSpan w:val="2"/>
            <w:tcBorders>
              <w:top w:val="single" w:sz="12" w:space="0" w:color="000000"/>
              <w:left w:val="single" w:sz="2" w:space="0" w:color="000000"/>
              <w:bottom w:val="single" w:sz="4" w:space="0" w:color="000000"/>
              <w:right w:val="single" w:sz="2" w:space="0" w:color="000000"/>
            </w:tcBorders>
          </w:tcPr>
          <w:p w14:paraId="5E3A6D5D" w14:textId="77777777" w:rsidR="00012501" w:rsidRDefault="00012501" w:rsidP="001F0C7B">
            <w:pPr>
              <w:pStyle w:val="TableParagraph"/>
              <w:kinsoku w:val="0"/>
              <w:overflowPunct w:val="0"/>
              <w:spacing w:before="56"/>
              <w:ind w:left="29"/>
              <w:jc w:val="center"/>
              <w:rPr>
                <w:sz w:val="18"/>
                <w:szCs w:val="18"/>
              </w:rPr>
            </w:pPr>
            <w:r>
              <w:rPr>
                <w:sz w:val="18"/>
                <w:szCs w:val="18"/>
              </w:rPr>
              <w:t>2</w:t>
            </w:r>
          </w:p>
        </w:tc>
        <w:tc>
          <w:tcPr>
            <w:tcW w:w="3601" w:type="dxa"/>
            <w:gridSpan w:val="2"/>
            <w:tcBorders>
              <w:top w:val="single" w:sz="12" w:space="0" w:color="000000"/>
              <w:left w:val="single" w:sz="2" w:space="0" w:color="000000"/>
              <w:bottom w:val="single" w:sz="4" w:space="0" w:color="000000"/>
              <w:right w:val="single" w:sz="12" w:space="0" w:color="000000"/>
            </w:tcBorders>
          </w:tcPr>
          <w:p w14:paraId="3C4A8BA5" w14:textId="77777777" w:rsidR="00DB0015" w:rsidRDefault="00DB0015" w:rsidP="001F0C7B">
            <w:pPr>
              <w:pStyle w:val="TableParagraph"/>
              <w:kinsoku w:val="0"/>
              <w:overflowPunct w:val="0"/>
              <w:spacing w:before="56" w:line="203" w:lineRule="exact"/>
              <w:ind w:left="118"/>
              <w:rPr>
                <w:ins w:id="69" w:author="Alice Chen" w:date="2022-03-03T15:09:00Z"/>
                <w:color w:val="208A20"/>
                <w:sz w:val="18"/>
                <w:szCs w:val="18"/>
                <w:u w:val="single"/>
              </w:rPr>
            </w:pPr>
            <w:ins w:id="70" w:author="Alice Chen" w:date="2022-03-03T15:09:00Z">
              <w:r>
                <w:rPr>
                  <w:color w:val="000000"/>
                  <w:sz w:val="18"/>
                  <w:szCs w:val="18"/>
                </w:rPr>
                <w:t>I</w:t>
              </w:r>
              <w:r w:rsidRPr="007706D9">
                <w:rPr>
                  <w:color w:val="000000"/>
                  <w:sz w:val="18"/>
                  <w:szCs w:val="18"/>
                </w:rPr>
                <w:t>f the UL/DL field is set to 1</w:t>
              </w:r>
              <w:r>
                <w:rPr>
                  <w:color w:val="208A20"/>
                  <w:sz w:val="18"/>
                  <w:szCs w:val="18"/>
                  <w:u w:val="single"/>
                </w:rPr>
                <w:t>:</w:t>
              </w:r>
            </w:ins>
          </w:p>
          <w:p w14:paraId="2B70ED16" w14:textId="0BFE77E7" w:rsidR="009E277A" w:rsidRDefault="00012501" w:rsidP="000660EB">
            <w:pPr>
              <w:pStyle w:val="TableParagraph"/>
              <w:kinsoku w:val="0"/>
              <w:overflowPunct w:val="0"/>
              <w:spacing w:before="121" w:line="203" w:lineRule="exact"/>
              <w:ind w:left="403" w:right="475"/>
              <w:rPr>
                <w:ins w:id="71" w:author="Alice Chen" w:date="2022-03-03T15:09:00Z"/>
                <w:color w:val="000000"/>
                <w:spacing w:val="-3"/>
                <w:sz w:val="18"/>
                <w:szCs w:val="18"/>
              </w:rPr>
              <w:pPrChange w:id="72" w:author="Alice Chen" w:date="2022-03-03T15:11:00Z">
                <w:pPr>
                  <w:pStyle w:val="TableParagraph"/>
                  <w:kinsoku w:val="0"/>
                  <w:overflowPunct w:val="0"/>
                  <w:spacing w:before="56" w:line="203" w:lineRule="exact"/>
                  <w:ind w:left="118"/>
                </w:pPr>
              </w:pPrChange>
            </w:pPr>
            <w:r>
              <w:rPr>
                <w:color w:val="208A20"/>
                <w:sz w:val="18"/>
                <w:szCs w:val="18"/>
                <w:u w:val="single"/>
              </w:rPr>
              <w:t>(#</w:t>
            </w:r>
            <w:proofErr w:type="gramStart"/>
            <w:r>
              <w:rPr>
                <w:color w:val="208A20"/>
                <w:sz w:val="18"/>
                <w:szCs w:val="18"/>
                <w:u w:val="single"/>
              </w:rPr>
              <w:t>8012)(</w:t>
            </w:r>
            <w:proofErr w:type="gramEnd"/>
            <w:r>
              <w:rPr>
                <w:color w:val="208A20"/>
                <w:sz w:val="18"/>
                <w:szCs w:val="18"/>
                <w:u w:val="single"/>
              </w:rPr>
              <w:t>#1352)</w:t>
            </w:r>
            <w:r>
              <w:rPr>
                <w:color w:val="000000"/>
                <w:sz w:val="18"/>
                <w:szCs w:val="18"/>
              </w:rPr>
              <w:t>Set</w:t>
            </w:r>
            <w:r>
              <w:rPr>
                <w:color w:val="000000"/>
                <w:spacing w:val="-2"/>
                <w:sz w:val="18"/>
                <w:szCs w:val="18"/>
              </w:rPr>
              <w:t xml:space="preserve"> </w:t>
            </w:r>
            <w:r>
              <w:rPr>
                <w:color w:val="000000"/>
                <w:sz w:val="18"/>
                <w:szCs w:val="18"/>
              </w:rPr>
              <w:t>to</w:t>
            </w:r>
            <w:r>
              <w:rPr>
                <w:color w:val="000000"/>
                <w:spacing w:val="-1"/>
                <w:sz w:val="18"/>
                <w:szCs w:val="18"/>
              </w:rPr>
              <w:t xml:space="preserve"> </w:t>
            </w:r>
            <w:r>
              <w:rPr>
                <w:color w:val="000000"/>
                <w:sz w:val="18"/>
                <w:szCs w:val="18"/>
              </w:rPr>
              <w:t>0</w:t>
            </w:r>
            <w:r>
              <w:rPr>
                <w:color w:val="000000"/>
                <w:spacing w:val="-1"/>
                <w:sz w:val="18"/>
                <w:szCs w:val="18"/>
              </w:rPr>
              <w:t xml:space="preserve"> </w:t>
            </w:r>
            <w:r>
              <w:rPr>
                <w:color w:val="000000"/>
                <w:sz w:val="18"/>
                <w:szCs w:val="18"/>
              </w:rPr>
              <w:t>for</w:t>
            </w:r>
            <w:r>
              <w:rPr>
                <w:color w:val="000000"/>
                <w:spacing w:val="-1"/>
                <w:sz w:val="18"/>
                <w:szCs w:val="18"/>
              </w:rPr>
              <w:t xml:space="preserve"> </w:t>
            </w:r>
            <w:r>
              <w:rPr>
                <w:color w:val="000000"/>
                <w:sz w:val="18"/>
                <w:szCs w:val="18"/>
              </w:rPr>
              <w:t>a</w:t>
            </w:r>
            <w:r>
              <w:rPr>
                <w:color w:val="000000"/>
                <w:spacing w:val="-2"/>
                <w:sz w:val="18"/>
                <w:szCs w:val="18"/>
              </w:rPr>
              <w:t xml:space="preserve"> </w:t>
            </w:r>
            <w:r>
              <w:rPr>
                <w:color w:val="000000"/>
                <w:sz w:val="18"/>
                <w:szCs w:val="18"/>
              </w:rPr>
              <w:t>TB PPDU.</w:t>
            </w:r>
            <w:r>
              <w:rPr>
                <w:color w:val="000000"/>
                <w:spacing w:val="-3"/>
                <w:sz w:val="18"/>
                <w:szCs w:val="18"/>
              </w:rPr>
              <w:t xml:space="preserve"> </w:t>
            </w:r>
          </w:p>
          <w:p w14:paraId="3DF1372E" w14:textId="360D3FB8" w:rsidR="009E277A" w:rsidRDefault="009E277A" w:rsidP="000660EB">
            <w:pPr>
              <w:pStyle w:val="TableParagraph"/>
              <w:kinsoku w:val="0"/>
              <w:overflowPunct w:val="0"/>
              <w:spacing w:before="121" w:line="203" w:lineRule="exact"/>
              <w:ind w:left="403" w:right="475"/>
              <w:rPr>
                <w:ins w:id="73" w:author="Alice Chen" w:date="2022-03-03T15:09:00Z"/>
                <w:color w:val="000000"/>
                <w:spacing w:val="-3"/>
                <w:sz w:val="18"/>
                <w:szCs w:val="18"/>
              </w:rPr>
              <w:pPrChange w:id="74" w:author="Alice Chen" w:date="2022-03-03T15:11:00Z">
                <w:pPr>
                  <w:pStyle w:val="TableParagraph"/>
                  <w:kinsoku w:val="0"/>
                  <w:overflowPunct w:val="0"/>
                  <w:spacing w:before="56" w:line="203" w:lineRule="exact"/>
                  <w:ind w:left="118"/>
                </w:pPr>
              </w:pPrChange>
            </w:pPr>
            <w:ins w:id="75" w:author="Alice Chen" w:date="2022-03-03T15:09:00Z">
              <w:r>
                <w:rPr>
                  <w:color w:val="208A20"/>
                  <w:sz w:val="18"/>
                  <w:szCs w:val="18"/>
                  <w:u w:val="single"/>
                </w:rPr>
                <w:t xml:space="preserve">Values of </w:t>
              </w:r>
            </w:ins>
            <w:ins w:id="76" w:author="Alice Chen" w:date="2022-03-03T15:12:00Z">
              <w:r w:rsidR="007B5D62">
                <w:rPr>
                  <w:color w:val="208A20"/>
                  <w:sz w:val="18"/>
                  <w:szCs w:val="18"/>
                  <w:u w:val="single"/>
                </w:rPr>
                <w:t>2</w:t>
              </w:r>
            </w:ins>
            <w:ins w:id="77" w:author="Alice Chen" w:date="2022-03-03T15:09:00Z">
              <w:r>
                <w:rPr>
                  <w:color w:val="208A20"/>
                  <w:sz w:val="18"/>
                  <w:szCs w:val="18"/>
                  <w:u w:val="single"/>
                </w:rPr>
                <w:t>-3 are Validate.</w:t>
              </w:r>
            </w:ins>
          </w:p>
          <w:p w14:paraId="02826DCB" w14:textId="2E1D0C63" w:rsidR="00012501" w:rsidRDefault="00012501" w:rsidP="001F0C7B">
            <w:pPr>
              <w:pStyle w:val="TableParagraph"/>
              <w:kinsoku w:val="0"/>
              <w:overflowPunct w:val="0"/>
              <w:spacing w:before="56" w:line="203" w:lineRule="exact"/>
              <w:ind w:left="118"/>
              <w:rPr>
                <w:color w:val="000000"/>
                <w:sz w:val="18"/>
                <w:szCs w:val="18"/>
              </w:rPr>
            </w:pPr>
            <w:r>
              <w:rPr>
                <w:color w:val="000000"/>
                <w:sz w:val="18"/>
                <w:szCs w:val="18"/>
              </w:rPr>
              <w:t>For</w:t>
            </w:r>
          </w:p>
          <w:p w14:paraId="60BAB287" w14:textId="6407732E" w:rsidR="00012501" w:rsidRDefault="00012501" w:rsidP="001F0C7B">
            <w:pPr>
              <w:pStyle w:val="TableParagraph"/>
              <w:kinsoku w:val="0"/>
              <w:overflowPunct w:val="0"/>
              <w:spacing w:before="1" w:line="232" w:lineRule="auto"/>
              <w:ind w:left="118" w:right="103"/>
              <w:rPr>
                <w:color w:val="000000"/>
                <w:sz w:val="18"/>
                <w:szCs w:val="18"/>
              </w:rPr>
            </w:pPr>
            <w:r>
              <w:rPr>
                <w:sz w:val="18"/>
                <w:szCs w:val="18"/>
              </w:rPr>
              <w:t>further clarification on all values of this field,</w:t>
            </w:r>
            <w:r>
              <w:rPr>
                <w:spacing w:val="1"/>
                <w:sz w:val="18"/>
                <w:szCs w:val="18"/>
              </w:rPr>
              <w:t xml:space="preserve"> </w:t>
            </w:r>
            <w:r>
              <w:rPr>
                <w:color w:val="208A20"/>
                <w:sz w:val="18"/>
                <w:szCs w:val="18"/>
                <w:u w:val="single"/>
              </w:rPr>
              <w:t>(#3178)</w:t>
            </w:r>
            <w:r>
              <w:rPr>
                <w:color w:val="000000"/>
                <w:sz w:val="18"/>
                <w:szCs w:val="18"/>
              </w:rPr>
              <w:t xml:space="preserve">refer to </w:t>
            </w:r>
            <w:hyperlink w:anchor="bookmark109" w:history="1">
              <w:r>
                <w:rPr>
                  <w:color w:val="000000"/>
                  <w:sz w:val="18"/>
                  <w:szCs w:val="18"/>
                </w:rPr>
                <w:t>Table 36-29 (Combination of</w:t>
              </w:r>
            </w:hyperlink>
            <w:r>
              <w:rPr>
                <w:color w:val="000000"/>
                <w:spacing w:val="1"/>
                <w:sz w:val="18"/>
                <w:szCs w:val="18"/>
              </w:rPr>
              <w:t xml:space="preserve"> </w:t>
            </w:r>
            <w:hyperlink w:anchor="bookmark109" w:history="1">
              <w:r>
                <w:rPr>
                  <w:color w:val="000000"/>
                  <w:sz w:val="18"/>
                  <w:szCs w:val="18"/>
                </w:rPr>
                <w:t>UL/DL and PPDU Type And Compression</w:t>
              </w:r>
            </w:hyperlink>
            <w:r>
              <w:rPr>
                <w:color w:val="000000"/>
                <w:spacing w:val="1"/>
                <w:sz w:val="18"/>
                <w:szCs w:val="18"/>
              </w:rPr>
              <w:t xml:space="preserve"> </w:t>
            </w:r>
            <w:hyperlink w:anchor="bookmark109" w:history="1">
              <w:r>
                <w:rPr>
                  <w:color w:val="000000"/>
                  <w:sz w:val="18"/>
                  <w:szCs w:val="18"/>
                </w:rPr>
                <w:t>Mode field(#1562)(#1352))</w:t>
              </w:r>
            </w:hyperlink>
            <w:r>
              <w:rPr>
                <w:color w:val="000000"/>
                <w:sz w:val="18"/>
                <w:szCs w:val="18"/>
              </w:rPr>
              <w:t>.</w:t>
            </w:r>
            <w:r>
              <w:rPr>
                <w:color w:val="000000"/>
                <w:spacing w:val="1"/>
                <w:sz w:val="18"/>
                <w:szCs w:val="18"/>
              </w:rPr>
              <w:t xml:space="preserve"> </w:t>
            </w:r>
            <w:del w:id="78" w:author="Alice Chen" w:date="2022-03-03T15:09:00Z">
              <w:r w:rsidDel="009E277A">
                <w:rPr>
                  <w:color w:val="208A20"/>
                  <w:sz w:val="18"/>
                  <w:szCs w:val="18"/>
                  <w:u w:val="single"/>
                </w:rPr>
                <w:delText>(#3291)</w:delText>
              </w:r>
              <w:r w:rsidDel="009E277A">
                <w:rPr>
                  <w:color w:val="000000"/>
                  <w:sz w:val="18"/>
                  <w:szCs w:val="18"/>
                </w:rPr>
                <w:delText>Undefined values of this field are</w:delText>
              </w:r>
              <w:r w:rsidDel="009E277A">
                <w:rPr>
                  <w:color w:val="000000"/>
                  <w:spacing w:val="1"/>
                  <w:sz w:val="18"/>
                  <w:szCs w:val="18"/>
                </w:rPr>
                <w:delText xml:space="preserve"> </w:delText>
              </w:r>
              <w:r w:rsidDel="009E277A">
                <w:rPr>
                  <w:color w:val="000000"/>
                  <w:sz w:val="18"/>
                  <w:szCs w:val="18"/>
                </w:rPr>
                <w:delText>Validate</w:delText>
              </w:r>
              <w:commentRangeStart w:id="79"/>
              <w:r w:rsidDel="009E277A">
                <w:rPr>
                  <w:color w:val="000000"/>
                  <w:sz w:val="18"/>
                  <w:szCs w:val="18"/>
                </w:rPr>
                <w:delText xml:space="preserve"> if</w:delText>
              </w:r>
              <w:r w:rsidDel="009E277A">
                <w:rPr>
                  <w:color w:val="000000"/>
                  <w:spacing w:val="1"/>
                  <w:sz w:val="18"/>
                  <w:szCs w:val="18"/>
                </w:rPr>
                <w:delText xml:space="preserve"> </w:delText>
              </w:r>
              <w:r w:rsidDel="009E277A">
                <w:rPr>
                  <w:color w:val="000000"/>
                  <w:spacing w:val="-1"/>
                  <w:sz w:val="18"/>
                  <w:szCs w:val="18"/>
                </w:rPr>
                <w:delText>dot11EHTBaseLineFeaturesImplementedOnly</w:delText>
              </w:r>
              <w:r w:rsidDel="009E277A">
                <w:rPr>
                  <w:color w:val="000000"/>
                  <w:spacing w:val="-42"/>
                  <w:sz w:val="18"/>
                  <w:szCs w:val="18"/>
                </w:rPr>
                <w:delText xml:space="preserve"> </w:delText>
              </w:r>
              <w:r w:rsidDel="009E277A">
                <w:rPr>
                  <w:color w:val="000000"/>
                  <w:sz w:val="18"/>
                  <w:szCs w:val="18"/>
                </w:rPr>
                <w:delText>equals</w:delText>
              </w:r>
              <w:r w:rsidDel="009E277A">
                <w:rPr>
                  <w:color w:val="000000"/>
                  <w:spacing w:val="-2"/>
                  <w:sz w:val="18"/>
                  <w:szCs w:val="18"/>
                </w:rPr>
                <w:delText xml:space="preserve"> </w:delText>
              </w:r>
              <w:r w:rsidDel="009E277A">
                <w:rPr>
                  <w:color w:val="000000"/>
                  <w:sz w:val="18"/>
                  <w:szCs w:val="18"/>
                </w:rPr>
                <w:delText>true</w:delText>
              </w:r>
              <w:commentRangeEnd w:id="79"/>
              <w:r w:rsidR="009C3C86" w:rsidDel="009E277A">
                <w:rPr>
                  <w:rStyle w:val="CommentReference"/>
                  <w:rFonts w:ascii="Calibri" w:eastAsia="Malgun Gothic" w:hAnsi="Calibri"/>
                  <w:lang w:val="en-GB"/>
                </w:rPr>
                <w:commentReference w:id="79"/>
              </w:r>
              <w:r w:rsidDel="009E277A">
                <w:rPr>
                  <w:color w:val="000000"/>
                  <w:sz w:val="18"/>
                  <w:szCs w:val="18"/>
                </w:rPr>
                <w:delText>.</w:delText>
              </w:r>
            </w:del>
          </w:p>
        </w:tc>
      </w:tr>
    </w:tbl>
    <w:p w14:paraId="40F3F98D" w14:textId="77777777" w:rsidR="00137C24" w:rsidRDefault="00137C24" w:rsidP="00137C24">
      <w:pPr>
        <w:pStyle w:val="BodyText0"/>
        <w:kinsoku w:val="0"/>
        <w:overflowPunct w:val="0"/>
        <w:spacing w:before="9"/>
        <w:rPr>
          <w:sz w:val="20"/>
        </w:rPr>
      </w:pPr>
    </w:p>
    <w:p w14:paraId="102AA7F4" w14:textId="3B14A5E2" w:rsidR="00AF286B" w:rsidRDefault="00AF286B" w:rsidP="004F5122">
      <w:pPr>
        <w:pStyle w:val="BodyText0"/>
        <w:kinsoku w:val="0"/>
        <w:overflowPunct w:val="0"/>
        <w:spacing w:before="9"/>
        <w:rPr>
          <w:sz w:val="17"/>
          <w:szCs w:val="17"/>
        </w:rPr>
      </w:pPr>
    </w:p>
    <w:p w14:paraId="4375E0A2" w14:textId="77777777" w:rsidR="00E2165F" w:rsidRDefault="00E2165F" w:rsidP="00E2165F">
      <w:pPr>
        <w:pStyle w:val="BodyText0"/>
        <w:kinsoku w:val="0"/>
        <w:overflowPunct w:val="0"/>
        <w:spacing w:before="9"/>
        <w:rPr>
          <w:sz w:val="20"/>
        </w:rPr>
      </w:pPr>
    </w:p>
    <w:p w14:paraId="1C376F4F" w14:textId="77777777" w:rsidR="00E2165F" w:rsidRDefault="00E2165F" w:rsidP="00E2165F">
      <w:pPr>
        <w:pStyle w:val="BodyText0"/>
        <w:kinsoku w:val="0"/>
        <w:overflowPunct w:val="0"/>
        <w:spacing w:before="9"/>
        <w:rPr>
          <w:sz w:val="20"/>
        </w:rPr>
      </w:pPr>
    </w:p>
    <w:p w14:paraId="69C049E0" w14:textId="68AD76A6" w:rsidR="00B62FDB" w:rsidRDefault="00B62FDB" w:rsidP="00B62FDB">
      <w:pPr>
        <w:pStyle w:val="Heading1"/>
      </w:pPr>
      <w:r>
        <w:t xml:space="preserve">CID </w:t>
      </w:r>
      <w:r w:rsidR="003D4681">
        <w:t xml:space="preserve">4600, 4601, </w:t>
      </w:r>
      <w:r w:rsidR="00515AC5">
        <w:t xml:space="preserve">4948, </w:t>
      </w:r>
      <w:r w:rsidR="00F377A7">
        <w:t xml:space="preserve">7203, </w:t>
      </w:r>
      <w:r w:rsidR="0090306A">
        <w:t>7464, 7465</w:t>
      </w:r>
      <w:r w:rsidR="00076606">
        <w:t>, 8009, 8010</w:t>
      </w:r>
    </w:p>
    <w:p w14:paraId="10DEF683" w14:textId="77777777" w:rsidR="00B62FDB" w:rsidRDefault="00B62FDB" w:rsidP="00B62FDB">
      <w:pPr>
        <w:jc w:val="both"/>
        <w:rPr>
          <w:sz w:val="22"/>
          <w:szCs w:val="22"/>
          <w:lang w:val="en-US"/>
        </w:rPr>
      </w:pPr>
    </w:p>
    <w:tbl>
      <w:tblPr>
        <w:tblW w:w="98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61"/>
        <w:gridCol w:w="1217"/>
        <w:gridCol w:w="1161"/>
        <w:gridCol w:w="1808"/>
        <w:gridCol w:w="1808"/>
        <w:gridCol w:w="3150"/>
      </w:tblGrid>
      <w:tr w:rsidR="00B62FDB" w:rsidRPr="009522BD" w14:paraId="0246025A" w14:textId="77777777" w:rsidTr="00A003B9">
        <w:trPr>
          <w:trHeight w:val="278"/>
        </w:trPr>
        <w:tc>
          <w:tcPr>
            <w:tcW w:w="661" w:type="dxa"/>
            <w:shd w:val="clear" w:color="auto" w:fill="auto"/>
            <w:hideMark/>
          </w:tcPr>
          <w:p w14:paraId="54A3B4CA" w14:textId="77777777" w:rsidR="00B62FDB" w:rsidRPr="002E58A7" w:rsidRDefault="00B62FDB" w:rsidP="007B2590">
            <w:pPr>
              <w:rPr>
                <w:rFonts w:ascii="Arial" w:eastAsia="Times New Roman" w:hAnsi="Arial" w:cs="Arial"/>
                <w:b/>
                <w:bCs/>
                <w:sz w:val="20"/>
                <w:lang w:val="en-US" w:eastAsia="ko-KR"/>
              </w:rPr>
            </w:pPr>
            <w:r w:rsidRPr="002E58A7">
              <w:rPr>
                <w:rFonts w:ascii="Arial" w:eastAsia="Times New Roman" w:hAnsi="Arial" w:cs="Arial"/>
                <w:b/>
                <w:bCs/>
                <w:sz w:val="20"/>
                <w:lang w:val="en-US" w:eastAsia="ko-KR"/>
              </w:rPr>
              <w:t>CID</w:t>
            </w:r>
          </w:p>
        </w:tc>
        <w:tc>
          <w:tcPr>
            <w:tcW w:w="1217" w:type="dxa"/>
            <w:shd w:val="clear" w:color="auto" w:fill="auto"/>
            <w:hideMark/>
          </w:tcPr>
          <w:p w14:paraId="275B81E0" w14:textId="77777777" w:rsidR="00B62FDB" w:rsidRPr="002E58A7" w:rsidRDefault="00B62FDB" w:rsidP="007B2590">
            <w:pPr>
              <w:rPr>
                <w:rFonts w:ascii="Arial" w:eastAsia="Times New Roman" w:hAnsi="Arial" w:cs="Arial"/>
                <w:b/>
                <w:bCs/>
                <w:sz w:val="20"/>
                <w:lang w:val="en-US" w:eastAsia="ko-KR"/>
              </w:rPr>
            </w:pPr>
            <w:r w:rsidRPr="002E58A7">
              <w:rPr>
                <w:rFonts w:ascii="Arial" w:eastAsia="Times New Roman" w:hAnsi="Arial" w:cs="Arial"/>
                <w:b/>
                <w:bCs/>
                <w:sz w:val="20"/>
                <w:lang w:val="en-US" w:eastAsia="ko-KR"/>
              </w:rPr>
              <w:t>Clause</w:t>
            </w:r>
          </w:p>
        </w:tc>
        <w:tc>
          <w:tcPr>
            <w:tcW w:w="1161" w:type="dxa"/>
            <w:shd w:val="clear" w:color="auto" w:fill="auto"/>
            <w:hideMark/>
          </w:tcPr>
          <w:p w14:paraId="7C9235B4" w14:textId="77777777" w:rsidR="00B62FDB" w:rsidRPr="002E58A7" w:rsidRDefault="00B62FDB" w:rsidP="007B2590">
            <w:pPr>
              <w:rPr>
                <w:rFonts w:ascii="Arial" w:eastAsia="Times New Roman" w:hAnsi="Arial" w:cs="Arial"/>
                <w:b/>
                <w:bCs/>
                <w:sz w:val="20"/>
                <w:lang w:val="en-US" w:eastAsia="ko-KR"/>
              </w:rPr>
            </w:pPr>
            <w:proofErr w:type="spellStart"/>
            <w:r w:rsidRPr="002E58A7">
              <w:rPr>
                <w:rFonts w:ascii="Arial" w:eastAsia="Times New Roman" w:hAnsi="Arial" w:cs="Arial"/>
                <w:b/>
                <w:bCs/>
                <w:sz w:val="20"/>
                <w:lang w:val="en-US" w:eastAsia="ko-KR"/>
              </w:rPr>
              <w:t>Page.Line</w:t>
            </w:r>
            <w:proofErr w:type="spellEnd"/>
          </w:p>
        </w:tc>
        <w:tc>
          <w:tcPr>
            <w:tcW w:w="1808" w:type="dxa"/>
            <w:shd w:val="clear" w:color="auto" w:fill="auto"/>
            <w:hideMark/>
          </w:tcPr>
          <w:p w14:paraId="10233799" w14:textId="77777777" w:rsidR="00B62FDB" w:rsidRPr="002E58A7" w:rsidRDefault="00B62FDB" w:rsidP="007B2590">
            <w:pPr>
              <w:rPr>
                <w:rFonts w:ascii="Arial" w:eastAsia="Times New Roman" w:hAnsi="Arial" w:cs="Arial"/>
                <w:b/>
                <w:bCs/>
                <w:sz w:val="20"/>
                <w:lang w:val="en-US" w:eastAsia="ko-KR"/>
              </w:rPr>
            </w:pPr>
            <w:r w:rsidRPr="002E58A7">
              <w:rPr>
                <w:rFonts w:ascii="Arial" w:eastAsia="Times New Roman" w:hAnsi="Arial" w:cs="Arial"/>
                <w:b/>
                <w:bCs/>
                <w:sz w:val="20"/>
                <w:lang w:val="en-US" w:eastAsia="ko-KR"/>
              </w:rPr>
              <w:t>Comment</w:t>
            </w:r>
          </w:p>
        </w:tc>
        <w:tc>
          <w:tcPr>
            <w:tcW w:w="1808" w:type="dxa"/>
            <w:shd w:val="clear" w:color="auto" w:fill="auto"/>
            <w:hideMark/>
          </w:tcPr>
          <w:p w14:paraId="3218B024" w14:textId="77777777" w:rsidR="00B62FDB" w:rsidRPr="002E58A7" w:rsidRDefault="00B62FDB" w:rsidP="007B2590">
            <w:pPr>
              <w:rPr>
                <w:rFonts w:ascii="Arial" w:eastAsia="Times New Roman" w:hAnsi="Arial" w:cs="Arial"/>
                <w:b/>
                <w:bCs/>
                <w:sz w:val="20"/>
                <w:lang w:val="en-US" w:eastAsia="ko-KR"/>
              </w:rPr>
            </w:pPr>
            <w:r w:rsidRPr="002E58A7">
              <w:rPr>
                <w:rFonts w:ascii="Arial" w:eastAsia="Times New Roman" w:hAnsi="Arial" w:cs="Arial"/>
                <w:b/>
                <w:bCs/>
                <w:sz w:val="20"/>
                <w:lang w:val="en-US" w:eastAsia="ko-KR"/>
              </w:rPr>
              <w:t>Proposed Change</w:t>
            </w:r>
          </w:p>
        </w:tc>
        <w:tc>
          <w:tcPr>
            <w:tcW w:w="3150" w:type="dxa"/>
          </w:tcPr>
          <w:p w14:paraId="782A1A75" w14:textId="77777777" w:rsidR="00B62FDB" w:rsidRPr="002E58A7" w:rsidRDefault="00B62FDB" w:rsidP="007B2590">
            <w:pPr>
              <w:rPr>
                <w:rFonts w:ascii="Arial" w:eastAsia="Times New Roman" w:hAnsi="Arial" w:cs="Arial"/>
                <w:b/>
                <w:bCs/>
                <w:sz w:val="20"/>
                <w:lang w:val="en-US" w:eastAsia="ko-KR"/>
              </w:rPr>
            </w:pPr>
            <w:r>
              <w:rPr>
                <w:rFonts w:ascii="Arial" w:eastAsia="Times New Roman" w:hAnsi="Arial" w:cs="Arial"/>
                <w:b/>
                <w:bCs/>
                <w:sz w:val="20"/>
                <w:lang w:val="en-US" w:eastAsia="ko-KR"/>
              </w:rPr>
              <w:t>Resolution</w:t>
            </w:r>
          </w:p>
        </w:tc>
      </w:tr>
      <w:tr w:rsidR="007B4DAE" w:rsidRPr="001D296D" w14:paraId="05DD2C19" w14:textId="77777777" w:rsidTr="00B31B71">
        <w:trPr>
          <w:trHeight w:val="278"/>
        </w:trPr>
        <w:tc>
          <w:tcPr>
            <w:tcW w:w="661" w:type="dxa"/>
            <w:tcBorders>
              <w:top w:val="single" w:sz="4" w:space="0" w:color="000000"/>
              <w:left w:val="single" w:sz="4" w:space="0" w:color="000000"/>
              <w:bottom w:val="single" w:sz="4" w:space="0" w:color="000000"/>
              <w:right w:val="single" w:sz="4" w:space="0" w:color="000000"/>
            </w:tcBorders>
            <w:shd w:val="clear" w:color="auto" w:fill="auto"/>
          </w:tcPr>
          <w:p w14:paraId="5ABE6F42" w14:textId="77777777" w:rsidR="007B4DAE" w:rsidRDefault="007B4DAE" w:rsidP="00B31B71">
            <w:pPr>
              <w:rPr>
                <w:rFonts w:ascii="Arial" w:hAnsi="Arial" w:cs="Arial"/>
                <w:sz w:val="20"/>
              </w:rPr>
            </w:pPr>
            <w:r>
              <w:rPr>
                <w:rFonts w:ascii="Arial" w:hAnsi="Arial" w:cs="Arial"/>
                <w:sz w:val="20"/>
              </w:rPr>
              <w:t>8009</w:t>
            </w:r>
          </w:p>
        </w:tc>
        <w:tc>
          <w:tcPr>
            <w:tcW w:w="1217" w:type="dxa"/>
            <w:tcBorders>
              <w:top w:val="single" w:sz="4" w:space="0" w:color="000000"/>
              <w:left w:val="single" w:sz="4" w:space="0" w:color="000000"/>
              <w:bottom w:val="single" w:sz="4" w:space="0" w:color="000000"/>
              <w:right w:val="single" w:sz="4" w:space="0" w:color="000000"/>
            </w:tcBorders>
            <w:shd w:val="clear" w:color="auto" w:fill="auto"/>
          </w:tcPr>
          <w:p w14:paraId="56BF190E" w14:textId="77777777" w:rsidR="007B4DAE" w:rsidRDefault="007B4DAE" w:rsidP="00B31B71">
            <w:pPr>
              <w:rPr>
                <w:rFonts w:ascii="Arial" w:hAnsi="Arial" w:cs="Arial"/>
                <w:sz w:val="20"/>
              </w:rPr>
            </w:pPr>
            <w:r>
              <w:rPr>
                <w:rFonts w:ascii="Arial" w:hAnsi="Arial" w:cs="Arial"/>
                <w:sz w:val="20"/>
              </w:rPr>
              <w:t>36.3.12.7</w:t>
            </w:r>
          </w:p>
        </w:tc>
        <w:tc>
          <w:tcPr>
            <w:tcW w:w="1161" w:type="dxa"/>
            <w:tcBorders>
              <w:top w:val="single" w:sz="4" w:space="0" w:color="000000"/>
              <w:left w:val="single" w:sz="4" w:space="0" w:color="000000"/>
              <w:bottom w:val="single" w:sz="4" w:space="0" w:color="000000"/>
              <w:right w:val="single" w:sz="4" w:space="0" w:color="000000"/>
            </w:tcBorders>
            <w:shd w:val="clear" w:color="auto" w:fill="auto"/>
          </w:tcPr>
          <w:p w14:paraId="7C31255E" w14:textId="77777777" w:rsidR="007B4DAE" w:rsidRDefault="007B4DAE" w:rsidP="00B31B71">
            <w:pPr>
              <w:rPr>
                <w:rFonts w:ascii="Arial" w:hAnsi="Arial" w:cs="Arial"/>
                <w:sz w:val="20"/>
              </w:rPr>
            </w:pPr>
            <w:r>
              <w:rPr>
                <w:rFonts w:ascii="Arial" w:hAnsi="Arial" w:cs="Arial"/>
                <w:sz w:val="20"/>
              </w:rPr>
              <w:t>413.40</w:t>
            </w:r>
          </w:p>
        </w:tc>
        <w:tc>
          <w:tcPr>
            <w:tcW w:w="1808" w:type="dxa"/>
            <w:tcBorders>
              <w:top w:val="single" w:sz="4" w:space="0" w:color="000000"/>
              <w:left w:val="single" w:sz="4" w:space="0" w:color="000000"/>
              <w:bottom w:val="single" w:sz="4" w:space="0" w:color="000000"/>
              <w:right w:val="single" w:sz="4" w:space="0" w:color="000000"/>
            </w:tcBorders>
            <w:shd w:val="clear" w:color="auto" w:fill="auto"/>
          </w:tcPr>
          <w:p w14:paraId="04738DF3" w14:textId="77777777" w:rsidR="007B4DAE" w:rsidRDefault="007B4DAE" w:rsidP="00B31B71">
            <w:pPr>
              <w:rPr>
                <w:rFonts w:ascii="Arial" w:hAnsi="Arial" w:cs="Arial"/>
                <w:sz w:val="20"/>
              </w:rPr>
            </w:pPr>
            <w:r>
              <w:rPr>
                <w:rFonts w:ascii="Arial" w:hAnsi="Arial" w:cs="Arial"/>
                <w:sz w:val="20"/>
              </w:rPr>
              <w:t>This is better suited to be a NOTE.</w:t>
            </w:r>
          </w:p>
        </w:tc>
        <w:tc>
          <w:tcPr>
            <w:tcW w:w="1808" w:type="dxa"/>
            <w:tcBorders>
              <w:top w:val="single" w:sz="4" w:space="0" w:color="000000"/>
              <w:left w:val="single" w:sz="4" w:space="0" w:color="000000"/>
              <w:bottom w:val="single" w:sz="4" w:space="0" w:color="000000"/>
              <w:right w:val="single" w:sz="4" w:space="0" w:color="000000"/>
            </w:tcBorders>
            <w:shd w:val="clear" w:color="auto" w:fill="auto"/>
          </w:tcPr>
          <w:p w14:paraId="60194E0F" w14:textId="77777777" w:rsidR="007B4DAE" w:rsidRDefault="007B4DAE" w:rsidP="00B31B71">
            <w:pPr>
              <w:rPr>
                <w:rFonts w:ascii="Arial" w:hAnsi="Arial" w:cs="Arial"/>
                <w:sz w:val="20"/>
              </w:rPr>
            </w:pPr>
            <w:r>
              <w:rPr>
                <w:rFonts w:ascii="Arial" w:hAnsi="Arial" w:cs="Arial"/>
                <w:sz w:val="20"/>
              </w:rPr>
              <w:t>Change</w:t>
            </w:r>
            <w:r>
              <w:rPr>
                <w:rFonts w:ascii="Arial" w:hAnsi="Arial" w:cs="Arial"/>
                <w:sz w:val="20"/>
              </w:rPr>
              <w:br/>
              <w:t xml:space="preserve">"Transmission to a single user or NDP (Not to AP. </w:t>
            </w:r>
            <w:r>
              <w:rPr>
                <w:rFonts w:ascii="Arial" w:hAnsi="Arial" w:cs="Arial"/>
                <w:sz w:val="20"/>
              </w:rPr>
              <w:lastRenderedPageBreak/>
              <w:t>Typically "DL")"</w:t>
            </w:r>
            <w:r>
              <w:rPr>
                <w:rFonts w:ascii="Arial" w:hAnsi="Arial" w:cs="Arial"/>
                <w:sz w:val="20"/>
              </w:rPr>
              <w:br/>
              <w:t>to</w:t>
            </w:r>
            <w:r>
              <w:rPr>
                <w:rFonts w:ascii="Arial" w:hAnsi="Arial" w:cs="Arial"/>
                <w:sz w:val="20"/>
              </w:rPr>
              <w:br/>
              <w:t>"Transmission to a single user or NDP that is not addressed to an AP.</w:t>
            </w:r>
            <w:r>
              <w:rPr>
                <w:rFonts w:ascii="Arial" w:hAnsi="Arial" w:cs="Arial"/>
                <w:sz w:val="20"/>
              </w:rPr>
              <w:br/>
            </w:r>
            <w:r>
              <w:rPr>
                <w:rFonts w:ascii="Arial" w:hAnsi="Arial" w:cs="Arial"/>
                <w:sz w:val="20"/>
              </w:rPr>
              <w:br/>
              <w:t>NOTE - One such case is a downlink transmission from an AP to a non-AP STA."</w:t>
            </w:r>
          </w:p>
        </w:tc>
        <w:tc>
          <w:tcPr>
            <w:tcW w:w="3150" w:type="dxa"/>
            <w:tcBorders>
              <w:top w:val="single" w:sz="4" w:space="0" w:color="000000"/>
              <w:left w:val="single" w:sz="4" w:space="0" w:color="000000"/>
              <w:bottom w:val="single" w:sz="4" w:space="0" w:color="000000"/>
              <w:right w:val="single" w:sz="4" w:space="0" w:color="000000"/>
            </w:tcBorders>
          </w:tcPr>
          <w:p w14:paraId="3195F338" w14:textId="3983A539" w:rsidR="007B4DAE" w:rsidRDefault="00902224" w:rsidP="00B31B71">
            <w:pPr>
              <w:rPr>
                <w:rFonts w:ascii="Arial" w:hAnsi="Arial" w:cs="Arial"/>
                <w:sz w:val="20"/>
              </w:rPr>
            </w:pPr>
            <w:r>
              <w:rPr>
                <w:rFonts w:ascii="Arial" w:hAnsi="Arial" w:cs="Arial"/>
                <w:sz w:val="20"/>
              </w:rPr>
              <w:lastRenderedPageBreak/>
              <w:t>Revised</w:t>
            </w:r>
            <w:r w:rsidR="00B06CF9">
              <w:rPr>
                <w:rFonts w:ascii="Arial" w:hAnsi="Arial" w:cs="Arial"/>
                <w:sz w:val="20"/>
              </w:rPr>
              <w:t>.</w:t>
            </w:r>
          </w:p>
          <w:p w14:paraId="0A665A1F" w14:textId="5B2E5AA6" w:rsidR="00902224" w:rsidRDefault="00902224" w:rsidP="00B31B71">
            <w:pPr>
              <w:rPr>
                <w:rFonts w:ascii="Arial" w:hAnsi="Arial" w:cs="Arial"/>
                <w:sz w:val="20"/>
              </w:rPr>
            </w:pPr>
            <w:r>
              <w:rPr>
                <w:rFonts w:ascii="Arial" w:hAnsi="Arial" w:cs="Arial"/>
                <w:sz w:val="20"/>
              </w:rPr>
              <w:t>Agree to the comment. Make a minor revision in the proposed change.</w:t>
            </w:r>
          </w:p>
          <w:p w14:paraId="0717054A" w14:textId="77777777" w:rsidR="00B06CF9" w:rsidRDefault="00B06CF9" w:rsidP="00B31B71">
            <w:pPr>
              <w:rPr>
                <w:rFonts w:ascii="Arial" w:hAnsi="Arial" w:cs="Arial"/>
                <w:sz w:val="20"/>
              </w:rPr>
            </w:pPr>
          </w:p>
          <w:p w14:paraId="45D48AC9" w14:textId="7262D2D9" w:rsidR="00B06CF9" w:rsidRPr="001D296D" w:rsidRDefault="00B06CF9" w:rsidP="00B31B71">
            <w:pPr>
              <w:rPr>
                <w:rFonts w:ascii="Arial" w:hAnsi="Arial" w:cs="Arial"/>
                <w:sz w:val="20"/>
              </w:rPr>
            </w:pPr>
            <w:r>
              <w:rPr>
                <w:rFonts w:ascii="Arial" w:hAnsi="Arial" w:cs="Arial"/>
                <w:sz w:val="20"/>
              </w:rPr>
              <w:t>Note to editor: This is in P561L50 in 802.11be spec draft D1.4.</w:t>
            </w:r>
            <w:r w:rsidR="00902224">
              <w:rPr>
                <w:rFonts w:ascii="Arial" w:hAnsi="Arial" w:cs="Arial"/>
                <w:sz w:val="20"/>
              </w:rPr>
              <w:t xml:space="preserve"> Change</w:t>
            </w:r>
            <w:r w:rsidR="00902224">
              <w:rPr>
                <w:rFonts w:ascii="Arial" w:hAnsi="Arial" w:cs="Arial"/>
                <w:sz w:val="20"/>
              </w:rPr>
              <w:br/>
              <w:t>"Transmission to a single user or NDP (Not to AP. Typically "DL")"</w:t>
            </w:r>
            <w:r w:rsidR="00902224">
              <w:rPr>
                <w:rFonts w:ascii="Arial" w:hAnsi="Arial" w:cs="Arial"/>
                <w:sz w:val="20"/>
              </w:rPr>
              <w:br/>
              <w:t>to</w:t>
            </w:r>
            <w:r w:rsidR="00902224">
              <w:rPr>
                <w:rFonts w:ascii="Arial" w:hAnsi="Arial" w:cs="Arial"/>
                <w:sz w:val="20"/>
              </w:rPr>
              <w:br/>
              <w:t xml:space="preserve">"Transmission to a single </w:t>
            </w:r>
            <w:r w:rsidR="007B5D62">
              <w:rPr>
                <w:rFonts w:ascii="Arial" w:hAnsi="Arial" w:cs="Arial"/>
                <w:sz w:val="20"/>
              </w:rPr>
              <w:t>STA</w:t>
            </w:r>
            <w:r w:rsidR="00902224">
              <w:rPr>
                <w:rFonts w:ascii="Arial" w:hAnsi="Arial" w:cs="Arial"/>
                <w:sz w:val="20"/>
              </w:rPr>
              <w:t xml:space="preserve"> or an NDP that is not addressed to an AP.</w:t>
            </w:r>
            <w:r w:rsidR="00902224">
              <w:rPr>
                <w:rFonts w:ascii="Arial" w:hAnsi="Arial" w:cs="Arial"/>
                <w:sz w:val="20"/>
              </w:rPr>
              <w:br/>
            </w:r>
            <w:r w:rsidR="00902224">
              <w:rPr>
                <w:rFonts w:ascii="Arial" w:hAnsi="Arial" w:cs="Arial"/>
                <w:sz w:val="20"/>
              </w:rPr>
              <w:br/>
              <w:t>NOTE - One such case is a downlink transmission from an AP to a non-AP STA."</w:t>
            </w:r>
          </w:p>
        </w:tc>
      </w:tr>
      <w:tr w:rsidR="003D4681" w:rsidRPr="001D296D" w14:paraId="5C4E68D7" w14:textId="77777777" w:rsidTr="0079737F">
        <w:trPr>
          <w:trHeight w:val="278"/>
        </w:trPr>
        <w:tc>
          <w:tcPr>
            <w:tcW w:w="661" w:type="dxa"/>
            <w:tcBorders>
              <w:top w:val="single" w:sz="4" w:space="0" w:color="000000"/>
              <w:left w:val="single" w:sz="4" w:space="0" w:color="000000"/>
              <w:bottom w:val="single" w:sz="4" w:space="0" w:color="000000"/>
              <w:right w:val="single" w:sz="4" w:space="0" w:color="000000"/>
            </w:tcBorders>
            <w:shd w:val="clear" w:color="auto" w:fill="auto"/>
          </w:tcPr>
          <w:p w14:paraId="443E0FB1" w14:textId="77777777" w:rsidR="003D4681" w:rsidRDefault="003D4681" w:rsidP="0079737F">
            <w:pPr>
              <w:rPr>
                <w:rFonts w:ascii="Arial" w:hAnsi="Arial" w:cs="Arial"/>
                <w:sz w:val="20"/>
              </w:rPr>
            </w:pPr>
            <w:r>
              <w:rPr>
                <w:rFonts w:ascii="Arial" w:hAnsi="Arial" w:cs="Arial"/>
                <w:sz w:val="20"/>
              </w:rPr>
              <w:lastRenderedPageBreak/>
              <w:t>4601</w:t>
            </w:r>
          </w:p>
        </w:tc>
        <w:tc>
          <w:tcPr>
            <w:tcW w:w="1217" w:type="dxa"/>
            <w:tcBorders>
              <w:top w:val="single" w:sz="4" w:space="0" w:color="000000"/>
              <w:left w:val="single" w:sz="4" w:space="0" w:color="000000"/>
              <w:bottom w:val="single" w:sz="4" w:space="0" w:color="000000"/>
              <w:right w:val="single" w:sz="4" w:space="0" w:color="000000"/>
            </w:tcBorders>
            <w:shd w:val="clear" w:color="auto" w:fill="auto"/>
          </w:tcPr>
          <w:p w14:paraId="1BECD6BD" w14:textId="77777777" w:rsidR="003D4681" w:rsidRDefault="003D4681" w:rsidP="0079737F">
            <w:pPr>
              <w:rPr>
                <w:rFonts w:ascii="Arial" w:hAnsi="Arial" w:cs="Arial"/>
                <w:sz w:val="20"/>
              </w:rPr>
            </w:pPr>
            <w:r>
              <w:rPr>
                <w:rFonts w:ascii="Arial" w:hAnsi="Arial" w:cs="Arial"/>
                <w:sz w:val="20"/>
              </w:rPr>
              <w:t>36.3.12.7</w:t>
            </w:r>
          </w:p>
        </w:tc>
        <w:tc>
          <w:tcPr>
            <w:tcW w:w="1161" w:type="dxa"/>
            <w:tcBorders>
              <w:top w:val="single" w:sz="4" w:space="0" w:color="000000"/>
              <w:left w:val="single" w:sz="4" w:space="0" w:color="000000"/>
              <w:bottom w:val="single" w:sz="4" w:space="0" w:color="000000"/>
              <w:right w:val="single" w:sz="4" w:space="0" w:color="000000"/>
            </w:tcBorders>
            <w:shd w:val="clear" w:color="auto" w:fill="auto"/>
          </w:tcPr>
          <w:p w14:paraId="67F6D78A" w14:textId="77777777" w:rsidR="003D4681" w:rsidRDefault="003D4681" w:rsidP="0079737F">
            <w:pPr>
              <w:rPr>
                <w:rFonts w:ascii="Arial" w:hAnsi="Arial" w:cs="Arial"/>
                <w:sz w:val="20"/>
              </w:rPr>
            </w:pPr>
            <w:r>
              <w:rPr>
                <w:rFonts w:ascii="Arial" w:hAnsi="Arial" w:cs="Arial"/>
                <w:sz w:val="20"/>
              </w:rPr>
              <w:t>413.40</w:t>
            </w:r>
          </w:p>
        </w:tc>
        <w:tc>
          <w:tcPr>
            <w:tcW w:w="1808" w:type="dxa"/>
            <w:tcBorders>
              <w:top w:val="single" w:sz="4" w:space="0" w:color="000000"/>
              <w:left w:val="single" w:sz="4" w:space="0" w:color="000000"/>
              <w:bottom w:val="single" w:sz="4" w:space="0" w:color="000000"/>
              <w:right w:val="single" w:sz="4" w:space="0" w:color="000000"/>
            </w:tcBorders>
            <w:shd w:val="clear" w:color="auto" w:fill="auto"/>
          </w:tcPr>
          <w:p w14:paraId="03B7C2E5" w14:textId="77777777" w:rsidR="003D4681" w:rsidRDefault="003D4681" w:rsidP="0079737F">
            <w:pPr>
              <w:rPr>
                <w:rFonts w:ascii="Arial" w:hAnsi="Arial" w:cs="Arial"/>
                <w:sz w:val="20"/>
              </w:rPr>
            </w:pPr>
            <w:r>
              <w:rPr>
                <w:rFonts w:ascii="Arial" w:hAnsi="Arial" w:cs="Arial"/>
                <w:sz w:val="20"/>
              </w:rPr>
              <w:t xml:space="preserve">Use of scare quotes (""DL"") to indicate an enumerated value yet the use of scare quotes in this manner is not defined and is likely outside the style guide. </w:t>
            </w:r>
            <w:proofErr w:type="gramStart"/>
            <w:r>
              <w:rPr>
                <w:rFonts w:ascii="Arial" w:hAnsi="Arial" w:cs="Arial"/>
                <w:sz w:val="20"/>
              </w:rPr>
              <w:t>Also</w:t>
            </w:r>
            <w:proofErr w:type="gramEnd"/>
            <w:r>
              <w:rPr>
                <w:rFonts w:ascii="Arial" w:hAnsi="Arial" w:cs="Arial"/>
                <w:sz w:val="20"/>
              </w:rPr>
              <w:t xml:space="preserve"> there is vague and unhelpful language ("typically").</w:t>
            </w:r>
          </w:p>
        </w:tc>
        <w:tc>
          <w:tcPr>
            <w:tcW w:w="1808" w:type="dxa"/>
            <w:tcBorders>
              <w:top w:val="single" w:sz="4" w:space="0" w:color="000000"/>
              <w:left w:val="single" w:sz="4" w:space="0" w:color="000000"/>
              <w:bottom w:val="single" w:sz="4" w:space="0" w:color="000000"/>
              <w:right w:val="single" w:sz="4" w:space="0" w:color="000000"/>
            </w:tcBorders>
            <w:shd w:val="clear" w:color="auto" w:fill="auto"/>
          </w:tcPr>
          <w:p w14:paraId="3BBC8509" w14:textId="77777777" w:rsidR="003D4681" w:rsidRDefault="003D4681" w:rsidP="0079737F">
            <w:pPr>
              <w:rPr>
                <w:rFonts w:ascii="Arial" w:hAnsi="Arial" w:cs="Arial"/>
                <w:sz w:val="20"/>
              </w:rPr>
            </w:pPr>
            <w:r>
              <w:rPr>
                <w:rFonts w:ascii="Arial" w:hAnsi="Arial" w:cs="Arial"/>
                <w:sz w:val="20"/>
              </w:rPr>
              <w:t>Try "Either a transmission to a single user that is not an AP or an NDP after an NDPA that is not directed to an AP; used for DL or non-AP-to-non-AP transmissions."</w:t>
            </w:r>
          </w:p>
        </w:tc>
        <w:tc>
          <w:tcPr>
            <w:tcW w:w="3150" w:type="dxa"/>
            <w:tcBorders>
              <w:top w:val="single" w:sz="4" w:space="0" w:color="000000"/>
              <w:left w:val="single" w:sz="4" w:space="0" w:color="000000"/>
              <w:bottom w:val="single" w:sz="4" w:space="0" w:color="000000"/>
              <w:right w:val="single" w:sz="4" w:space="0" w:color="000000"/>
            </w:tcBorders>
          </w:tcPr>
          <w:p w14:paraId="681A3F4D" w14:textId="77777777" w:rsidR="003D4681" w:rsidRDefault="00B14F8D" w:rsidP="0079737F">
            <w:pPr>
              <w:rPr>
                <w:rFonts w:ascii="Arial" w:hAnsi="Arial" w:cs="Arial"/>
                <w:sz w:val="20"/>
              </w:rPr>
            </w:pPr>
            <w:r>
              <w:rPr>
                <w:rFonts w:ascii="Arial" w:hAnsi="Arial" w:cs="Arial"/>
                <w:sz w:val="20"/>
              </w:rPr>
              <w:t>Revised.</w:t>
            </w:r>
          </w:p>
          <w:p w14:paraId="7FC4B0CF" w14:textId="77777777" w:rsidR="007C01F1" w:rsidRDefault="007C01F1" w:rsidP="0079737F">
            <w:pPr>
              <w:rPr>
                <w:rFonts w:ascii="Arial" w:hAnsi="Arial" w:cs="Arial"/>
                <w:sz w:val="20"/>
              </w:rPr>
            </w:pPr>
            <w:r>
              <w:rPr>
                <w:rFonts w:ascii="Arial" w:hAnsi="Arial" w:cs="Arial"/>
                <w:sz w:val="20"/>
              </w:rPr>
              <w:t xml:space="preserve">Agree to the comment that the </w:t>
            </w:r>
            <w:r w:rsidR="00F762A8">
              <w:rPr>
                <w:rFonts w:ascii="Arial" w:hAnsi="Arial" w:cs="Arial"/>
                <w:sz w:val="20"/>
              </w:rPr>
              <w:t>sentence could be improved. We adopted the proposed change to CID 8009 on the same subject matter.</w:t>
            </w:r>
          </w:p>
          <w:p w14:paraId="57286557" w14:textId="77777777" w:rsidR="00F762A8" w:rsidRDefault="00F762A8" w:rsidP="0079737F">
            <w:pPr>
              <w:rPr>
                <w:rFonts w:ascii="Arial" w:hAnsi="Arial" w:cs="Arial"/>
                <w:sz w:val="20"/>
              </w:rPr>
            </w:pPr>
          </w:p>
          <w:p w14:paraId="4A488CCD" w14:textId="295132B7" w:rsidR="00F762A8" w:rsidRPr="001D296D" w:rsidRDefault="00F762A8" w:rsidP="0079737F">
            <w:pPr>
              <w:rPr>
                <w:rFonts w:ascii="Arial" w:hAnsi="Arial" w:cs="Arial"/>
                <w:sz w:val="20"/>
              </w:rPr>
            </w:pPr>
            <w:r>
              <w:rPr>
                <w:rFonts w:ascii="Arial" w:hAnsi="Arial" w:cs="Arial"/>
                <w:sz w:val="20"/>
              </w:rPr>
              <w:t xml:space="preserve">Note to editor: </w:t>
            </w:r>
            <w:r w:rsidR="00942FA1">
              <w:rPr>
                <w:rFonts w:ascii="Arial" w:hAnsi="Arial" w:cs="Arial"/>
                <w:sz w:val="20"/>
              </w:rPr>
              <w:t>Use t</w:t>
            </w:r>
            <w:r>
              <w:rPr>
                <w:rFonts w:ascii="Arial" w:hAnsi="Arial" w:cs="Arial"/>
                <w:sz w:val="20"/>
              </w:rPr>
              <w:t>h</w:t>
            </w:r>
            <w:r w:rsidR="00942FA1">
              <w:rPr>
                <w:rFonts w:ascii="Arial" w:hAnsi="Arial" w:cs="Arial"/>
                <w:sz w:val="20"/>
              </w:rPr>
              <w:t xml:space="preserve">e same resolution to CID </w:t>
            </w:r>
            <w:r w:rsidR="006B7495">
              <w:rPr>
                <w:rFonts w:ascii="Arial" w:hAnsi="Arial" w:cs="Arial"/>
                <w:sz w:val="20"/>
              </w:rPr>
              <w:t>8009</w:t>
            </w:r>
            <w:r w:rsidR="00942FA1">
              <w:rPr>
                <w:rFonts w:ascii="Arial" w:hAnsi="Arial" w:cs="Arial"/>
                <w:sz w:val="20"/>
              </w:rPr>
              <w:t xml:space="preserve">. No change is needed. </w:t>
            </w:r>
          </w:p>
        </w:tc>
      </w:tr>
      <w:tr w:rsidR="00E672FB" w:rsidRPr="001D296D" w14:paraId="37C004F3" w14:textId="77777777" w:rsidTr="00A003B9">
        <w:trPr>
          <w:trHeight w:val="278"/>
        </w:trPr>
        <w:tc>
          <w:tcPr>
            <w:tcW w:w="661" w:type="dxa"/>
            <w:shd w:val="clear" w:color="auto" w:fill="auto"/>
          </w:tcPr>
          <w:p w14:paraId="52D4F64F" w14:textId="3D8FCD67" w:rsidR="00E672FB" w:rsidRPr="00DC4FB7" w:rsidRDefault="00E672FB" w:rsidP="00E672FB">
            <w:pPr>
              <w:rPr>
                <w:rFonts w:ascii="Arial" w:hAnsi="Arial" w:cs="Arial"/>
                <w:sz w:val="20"/>
                <w:lang w:val="en-US" w:eastAsia="zh-CN"/>
              </w:rPr>
            </w:pPr>
            <w:r>
              <w:rPr>
                <w:rFonts w:ascii="Arial" w:hAnsi="Arial" w:cs="Arial"/>
                <w:sz w:val="20"/>
              </w:rPr>
              <w:t>4948</w:t>
            </w:r>
          </w:p>
        </w:tc>
        <w:tc>
          <w:tcPr>
            <w:tcW w:w="1217" w:type="dxa"/>
            <w:shd w:val="clear" w:color="auto" w:fill="auto"/>
          </w:tcPr>
          <w:p w14:paraId="4EFA16B5" w14:textId="22B2C1D1" w:rsidR="00E672FB" w:rsidRPr="001D296D" w:rsidRDefault="00E672FB" w:rsidP="00E672FB">
            <w:pPr>
              <w:rPr>
                <w:rFonts w:ascii="Arial" w:hAnsi="Arial" w:cs="Arial"/>
                <w:sz w:val="20"/>
                <w:lang w:val="en-US"/>
              </w:rPr>
            </w:pPr>
            <w:r>
              <w:rPr>
                <w:rFonts w:ascii="Arial" w:hAnsi="Arial" w:cs="Arial"/>
                <w:sz w:val="20"/>
              </w:rPr>
              <w:t>36.3.12.7</w:t>
            </w:r>
          </w:p>
        </w:tc>
        <w:tc>
          <w:tcPr>
            <w:tcW w:w="1161" w:type="dxa"/>
            <w:shd w:val="clear" w:color="auto" w:fill="auto"/>
          </w:tcPr>
          <w:p w14:paraId="6B45FEB5" w14:textId="3EC23283" w:rsidR="00E672FB" w:rsidRPr="001D296D" w:rsidRDefault="00E672FB" w:rsidP="00E672FB">
            <w:pPr>
              <w:rPr>
                <w:rFonts w:ascii="Arial" w:hAnsi="Arial" w:cs="Arial"/>
                <w:sz w:val="20"/>
                <w:lang w:val="en-US"/>
              </w:rPr>
            </w:pPr>
            <w:r>
              <w:rPr>
                <w:rFonts w:ascii="Arial" w:hAnsi="Arial" w:cs="Arial"/>
                <w:sz w:val="20"/>
              </w:rPr>
              <w:t>413.39</w:t>
            </w:r>
          </w:p>
        </w:tc>
        <w:tc>
          <w:tcPr>
            <w:tcW w:w="1808" w:type="dxa"/>
            <w:shd w:val="clear" w:color="auto" w:fill="auto"/>
          </w:tcPr>
          <w:p w14:paraId="7749679A" w14:textId="3B189F49" w:rsidR="00E672FB" w:rsidRPr="001D296D" w:rsidRDefault="00E672FB" w:rsidP="00E672FB">
            <w:pPr>
              <w:rPr>
                <w:rFonts w:ascii="Arial" w:hAnsi="Arial" w:cs="Arial"/>
                <w:sz w:val="20"/>
              </w:rPr>
            </w:pPr>
            <w:r>
              <w:rPr>
                <w:rFonts w:ascii="Arial" w:hAnsi="Arial" w:cs="Arial"/>
                <w:sz w:val="20"/>
              </w:rPr>
              <w:t xml:space="preserve">"(Not to AP. Typically "DL")".  What is meant by this?  Does this imply something </w:t>
            </w:r>
            <w:proofErr w:type="spellStart"/>
            <w:r>
              <w:rPr>
                <w:rFonts w:ascii="Arial" w:hAnsi="Arial" w:cs="Arial"/>
                <w:sz w:val="20"/>
              </w:rPr>
              <w:t>wrt</w:t>
            </w:r>
            <w:proofErr w:type="spellEnd"/>
            <w:r>
              <w:rPr>
                <w:rFonts w:ascii="Arial" w:hAnsi="Arial" w:cs="Arial"/>
                <w:sz w:val="20"/>
              </w:rPr>
              <w:t xml:space="preserve"> AP/STA or peer-to-peer?</w:t>
            </w:r>
          </w:p>
        </w:tc>
        <w:tc>
          <w:tcPr>
            <w:tcW w:w="1808" w:type="dxa"/>
            <w:shd w:val="clear" w:color="auto" w:fill="auto"/>
          </w:tcPr>
          <w:p w14:paraId="561876E8" w14:textId="3AA3893D" w:rsidR="00E672FB" w:rsidRPr="001D296D" w:rsidRDefault="00E672FB" w:rsidP="00E672FB">
            <w:pPr>
              <w:rPr>
                <w:rFonts w:ascii="Arial" w:hAnsi="Arial" w:cs="Arial"/>
                <w:sz w:val="20"/>
              </w:rPr>
            </w:pPr>
            <w:r>
              <w:rPr>
                <w:rFonts w:ascii="Arial" w:hAnsi="Arial" w:cs="Arial"/>
                <w:sz w:val="20"/>
              </w:rPr>
              <w:t>as in comment</w:t>
            </w:r>
          </w:p>
        </w:tc>
        <w:tc>
          <w:tcPr>
            <w:tcW w:w="3150" w:type="dxa"/>
          </w:tcPr>
          <w:p w14:paraId="60D60784" w14:textId="74D02DAB" w:rsidR="00E672FB" w:rsidRDefault="00E672FB" w:rsidP="00E672FB">
            <w:pPr>
              <w:rPr>
                <w:rFonts w:ascii="Arial" w:hAnsi="Arial" w:cs="Arial"/>
                <w:sz w:val="20"/>
              </w:rPr>
            </w:pPr>
            <w:r>
              <w:rPr>
                <w:rFonts w:ascii="Arial" w:hAnsi="Arial" w:cs="Arial"/>
                <w:sz w:val="20"/>
              </w:rPr>
              <w:t>Revised.</w:t>
            </w:r>
          </w:p>
          <w:p w14:paraId="0DEB3C02" w14:textId="6B375907" w:rsidR="00E672FB" w:rsidRDefault="00292F44" w:rsidP="00E672FB">
            <w:pPr>
              <w:rPr>
                <w:rFonts w:ascii="Arial" w:hAnsi="Arial" w:cs="Arial"/>
                <w:sz w:val="20"/>
              </w:rPr>
            </w:pPr>
            <w:r>
              <w:rPr>
                <w:rFonts w:ascii="Arial" w:hAnsi="Arial" w:cs="Arial"/>
                <w:sz w:val="20"/>
              </w:rPr>
              <w:t>Yes. It implies a typical DL case (from AP to a non-AP STA and peer-to-peer).</w:t>
            </w:r>
            <w:r w:rsidR="008F7665">
              <w:rPr>
                <w:rFonts w:ascii="Arial" w:hAnsi="Arial" w:cs="Arial"/>
                <w:sz w:val="20"/>
              </w:rPr>
              <w:t xml:space="preserve"> </w:t>
            </w:r>
            <w:r w:rsidR="00E672FB">
              <w:rPr>
                <w:rFonts w:ascii="Arial" w:hAnsi="Arial" w:cs="Arial"/>
                <w:sz w:val="20"/>
              </w:rPr>
              <w:t>Agree to the comment that the sentence could be improved. We adopted the proposed change to CID 8009 on the same subject matter.</w:t>
            </w:r>
          </w:p>
          <w:p w14:paraId="1469BF2B" w14:textId="77777777" w:rsidR="00E672FB" w:rsidRDefault="00E672FB" w:rsidP="00E672FB">
            <w:pPr>
              <w:rPr>
                <w:rFonts w:ascii="Arial" w:hAnsi="Arial" w:cs="Arial"/>
                <w:sz w:val="20"/>
              </w:rPr>
            </w:pPr>
          </w:p>
          <w:p w14:paraId="0BEDAAD9" w14:textId="611F0362" w:rsidR="00E672FB" w:rsidRPr="001D296D" w:rsidRDefault="00E672FB" w:rsidP="00E672FB">
            <w:pPr>
              <w:rPr>
                <w:rFonts w:ascii="Arial" w:hAnsi="Arial" w:cs="Arial"/>
                <w:sz w:val="20"/>
              </w:rPr>
            </w:pPr>
            <w:r>
              <w:rPr>
                <w:rFonts w:ascii="Arial" w:hAnsi="Arial" w:cs="Arial"/>
                <w:sz w:val="20"/>
              </w:rPr>
              <w:t xml:space="preserve">Note to editor: Use the same resolution to CID </w:t>
            </w:r>
            <w:r w:rsidR="006B7495">
              <w:rPr>
                <w:rFonts w:ascii="Arial" w:hAnsi="Arial" w:cs="Arial"/>
                <w:sz w:val="20"/>
              </w:rPr>
              <w:t>8009</w:t>
            </w:r>
            <w:r>
              <w:rPr>
                <w:rFonts w:ascii="Arial" w:hAnsi="Arial" w:cs="Arial"/>
                <w:sz w:val="20"/>
              </w:rPr>
              <w:t xml:space="preserve">. No change is needed. </w:t>
            </w:r>
          </w:p>
        </w:tc>
      </w:tr>
      <w:tr w:rsidR="00E672FB" w:rsidRPr="001D296D" w14:paraId="23D256EF" w14:textId="77777777" w:rsidTr="00B31B71">
        <w:trPr>
          <w:trHeight w:val="278"/>
        </w:trPr>
        <w:tc>
          <w:tcPr>
            <w:tcW w:w="661" w:type="dxa"/>
            <w:tcBorders>
              <w:top w:val="single" w:sz="4" w:space="0" w:color="000000"/>
              <w:left w:val="single" w:sz="4" w:space="0" w:color="000000"/>
              <w:bottom w:val="single" w:sz="4" w:space="0" w:color="000000"/>
              <w:right w:val="single" w:sz="4" w:space="0" w:color="000000"/>
            </w:tcBorders>
            <w:shd w:val="clear" w:color="auto" w:fill="auto"/>
          </w:tcPr>
          <w:p w14:paraId="737F6C58" w14:textId="77777777" w:rsidR="00E672FB" w:rsidRDefault="00E672FB" w:rsidP="00E672FB">
            <w:pPr>
              <w:rPr>
                <w:rFonts w:ascii="Arial" w:hAnsi="Arial" w:cs="Arial"/>
                <w:sz w:val="20"/>
              </w:rPr>
            </w:pPr>
            <w:r>
              <w:rPr>
                <w:rFonts w:ascii="Arial" w:hAnsi="Arial" w:cs="Arial"/>
                <w:sz w:val="20"/>
              </w:rPr>
              <w:t>7203</w:t>
            </w:r>
          </w:p>
        </w:tc>
        <w:tc>
          <w:tcPr>
            <w:tcW w:w="1217" w:type="dxa"/>
            <w:tcBorders>
              <w:top w:val="single" w:sz="4" w:space="0" w:color="000000"/>
              <w:left w:val="single" w:sz="4" w:space="0" w:color="000000"/>
              <w:bottom w:val="single" w:sz="4" w:space="0" w:color="000000"/>
              <w:right w:val="single" w:sz="4" w:space="0" w:color="000000"/>
            </w:tcBorders>
            <w:shd w:val="clear" w:color="auto" w:fill="auto"/>
          </w:tcPr>
          <w:p w14:paraId="7A6C6A12" w14:textId="77777777" w:rsidR="00E672FB" w:rsidRDefault="00E672FB" w:rsidP="00E672FB">
            <w:pPr>
              <w:rPr>
                <w:rFonts w:ascii="Arial" w:hAnsi="Arial" w:cs="Arial"/>
                <w:sz w:val="20"/>
              </w:rPr>
            </w:pPr>
            <w:r>
              <w:rPr>
                <w:rFonts w:ascii="Arial" w:hAnsi="Arial" w:cs="Arial"/>
                <w:sz w:val="20"/>
              </w:rPr>
              <w:t>36.3.12.7</w:t>
            </w:r>
          </w:p>
        </w:tc>
        <w:tc>
          <w:tcPr>
            <w:tcW w:w="1161" w:type="dxa"/>
            <w:tcBorders>
              <w:top w:val="single" w:sz="4" w:space="0" w:color="000000"/>
              <w:left w:val="single" w:sz="4" w:space="0" w:color="000000"/>
              <w:bottom w:val="single" w:sz="4" w:space="0" w:color="000000"/>
              <w:right w:val="single" w:sz="4" w:space="0" w:color="000000"/>
            </w:tcBorders>
            <w:shd w:val="clear" w:color="auto" w:fill="auto"/>
          </w:tcPr>
          <w:p w14:paraId="2C2E295B" w14:textId="77777777" w:rsidR="00E672FB" w:rsidRDefault="00E672FB" w:rsidP="00E672FB">
            <w:pPr>
              <w:rPr>
                <w:rFonts w:ascii="Arial" w:hAnsi="Arial" w:cs="Arial"/>
                <w:sz w:val="20"/>
              </w:rPr>
            </w:pPr>
            <w:r>
              <w:rPr>
                <w:rFonts w:ascii="Arial" w:hAnsi="Arial" w:cs="Arial"/>
                <w:sz w:val="20"/>
              </w:rPr>
              <w:t>413.41</w:t>
            </w:r>
          </w:p>
        </w:tc>
        <w:tc>
          <w:tcPr>
            <w:tcW w:w="1808" w:type="dxa"/>
            <w:tcBorders>
              <w:top w:val="single" w:sz="4" w:space="0" w:color="000000"/>
              <w:left w:val="single" w:sz="4" w:space="0" w:color="000000"/>
              <w:bottom w:val="single" w:sz="4" w:space="0" w:color="000000"/>
              <w:right w:val="single" w:sz="4" w:space="0" w:color="000000"/>
            </w:tcBorders>
            <w:shd w:val="clear" w:color="auto" w:fill="auto"/>
          </w:tcPr>
          <w:p w14:paraId="01F5426F" w14:textId="77777777" w:rsidR="00E672FB" w:rsidRDefault="00E672FB" w:rsidP="00E672FB">
            <w:pPr>
              <w:rPr>
                <w:rFonts w:ascii="Arial" w:hAnsi="Arial" w:cs="Arial"/>
                <w:sz w:val="20"/>
              </w:rPr>
            </w:pPr>
            <w:r>
              <w:rPr>
                <w:rFonts w:ascii="Arial" w:hAnsi="Arial" w:cs="Arial"/>
                <w:sz w:val="20"/>
              </w:rPr>
              <w:t>Why do we need 'Typically "DL"'? First column indicates that this is DL. Also "typically" is too vague.</w:t>
            </w:r>
          </w:p>
        </w:tc>
        <w:tc>
          <w:tcPr>
            <w:tcW w:w="1808" w:type="dxa"/>
            <w:tcBorders>
              <w:top w:val="single" w:sz="4" w:space="0" w:color="000000"/>
              <w:left w:val="single" w:sz="4" w:space="0" w:color="000000"/>
              <w:bottom w:val="single" w:sz="4" w:space="0" w:color="000000"/>
              <w:right w:val="single" w:sz="4" w:space="0" w:color="000000"/>
            </w:tcBorders>
            <w:shd w:val="clear" w:color="auto" w:fill="auto"/>
          </w:tcPr>
          <w:p w14:paraId="39023C8B" w14:textId="77777777" w:rsidR="00E672FB" w:rsidRDefault="00E672FB" w:rsidP="00E672FB">
            <w:pPr>
              <w:rPr>
                <w:rFonts w:ascii="Arial" w:hAnsi="Arial" w:cs="Arial"/>
                <w:sz w:val="20"/>
              </w:rPr>
            </w:pPr>
            <w:r>
              <w:rPr>
                <w:rFonts w:ascii="Arial" w:hAnsi="Arial" w:cs="Arial"/>
                <w:sz w:val="20"/>
              </w:rPr>
              <w:t>Delete "Typically DL"</w:t>
            </w:r>
          </w:p>
        </w:tc>
        <w:tc>
          <w:tcPr>
            <w:tcW w:w="3150" w:type="dxa"/>
            <w:tcBorders>
              <w:top w:val="single" w:sz="4" w:space="0" w:color="000000"/>
              <w:left w:val="single" w:sz="4" w:space="0" w:color="000000"/>
              <w:bottom w:val="single" w:sz="4" w:space="0" w:color="000000"/>
              <w:right w:val="single" w:sz="4" w:space="0" w:color="000000"/>
            </w:tcBorders>
          </w:tcPr>
          <w:p w14:paraId="438B00AB" w14:textId="77777777" w:rsidR="00E672FB" w:rsidRDefault="00E672FB" w:rsidP="00E672FB">
            <w:pPr>
              <w:rPr>
                <w:rFonts w:ascii="Arial" w:hAnsi="Arial" w:cs="Arial"/>
                <w:sz w:val="20"/>
              </w:rPr>
            </w:pPr>
            <w:r>
              <w:rPr>
                <w:rFonts w:ascii="Arial" w:hAnsi="Arial" w:cs="Arial"/>
                <w:sz w:val="20"/>
              </w:rPr>
              <w:t>Revised.</w:t>
            </w:r>
          </w:p>
          <w:p w14:paraId="46A58BA5" w14:textId="73503AEF" w:rsidR="00E672FB" w:rsidRDefault="008F7665" w:rsidP="00E672FB">
            <w:pPr>
              <w:rPr>
                <w:rFonts w:ascii="Arial" w:hAnsi="Arial" w:cs="Arial"/>
                <w:sz w:val="20"/>
              </w:rPr>
            </w:pPr>
            <w:r>
              <w:rPr>
                <w:rFonts w:ascii="Arial" w:hAnsi="Arial" w:cs="Arial"/>
                <w:sz w:val="20"/>
              </w:rPr>
              <w:t xml:space="preserve">It implies a typical DL case (from AP to a non-AP STA and peer-to-peer). </w:t>
            </w:r>
            <w:r w:rsidR="00E672FB">
              <w:rPr>
                <w:rFonts w:ascii="Arial" w:hAnsi="Arial" w:cs="Arial"/>
                <w:sz w:val="20"/>
              </w:rPr>
              <w:t>Agree to the comment that the sentence could be improved. We adopted the proposed change to CID 8009 on the same subject matter.</w:t>
            </w:r>
          </w:p>
          <w:p w14:paraId="57EB0584" w14:textId="77777777" w:rsidR="00E672FB" w:rsidRDefault="00E672FB" w:rsidP="00E672FB">
            <w:pPr>
              <w:rPr>
                <w:rFonts w:ascii="Arial" w:hAnsi="Arial" w:cs="Arial"/>
                <w:sz w:val="20"/>
              </w:rPr>
            </w:pPr>
          </w:p>
          <w:p w14:paraId="25D97E63" w14:textId="1F41EEB6" w:rsidR="00E672FB" w:rsidRPr="001D296D" w:rsidRDefault="00E672FB" w:rsidP="00E672FB">
            <w:pPr>
              <w:rPr>
                <w:rFonts w:ascii="Arial" w:hAnsi="Arial" w:cs="Arial"/>
                <w:sz w:val="20"/>
              </w:rPr>
            </w:pPr>
            <w:r>
              <w:rPr>
                <w:rFonts w:ascii="Arial" w:hAnsi="Arial" w:cs="Arial"/>
                <w:sz w:val="20"/>
              </w:rPr>
              <w:t xml:space="preserve">Note to editor: Use the same resolution to CID </w:t>
            </w:r>
            <w:r w:rsidR="008F7665">
              <w:rPr>
                <w:rFonts w:ascii="Arial" w:hAnsi="Arial" w:cs="Arial"/>
                <w:sz w:val="20"/>
              </w:rPr>
              <w:t>8009</w:t>
            </w:r>
            <w:r>
              <w:rPr>
                <w:rFonts w:ascii="Arial" w:hAnsi="Arial" w:cs="Arial"/>
                <w:sz w:val="20"/>
              </w:rPr>
              <w:t xml:space="preserve">. No change is needed. </w:t>
            </w:r>
          </w:p>
        </w:tc>
      </w:tr>
      <w:tr w:rsidR="00B33148" w:rsidRPr="001D296D" w14:paraId="54541D0F" w14:textId="77777777" w:rsidTr="00B31B71">
        <w:trPr>
          <w:trHeight w:val="278"/>
        </w:trPr>
        <w:tc>
          <w:tcPr>
            <w:tcW w:w="661" w:type="dxa"/>
            <w:tcBorders>
              <w:top w:val="single" w:sz="4" w:space="0" w:color="000000"/>
              <w:left w:val="single" w:sz="4" w:space="0" w:color="000000"/>
              <w:bottom w:val="single" w:sz="4" w:space="0" w:color="000000"/>
              <w:right w:val="single" w:sz="4" w:space="0" w:color="000000"/>
            </w:tcBorders>
            <w:shd w:val="clear" w:color="auto" w:fill="auto"/>
          </w:tcPr>
          <w:p w14:paraId="575DE6CA" w14:textId="77777777" w:rsidR="00B33148" w:rsidRDefault="00B33148" w:rsidP="00B33148">
            <w:pPr>
              <w:rPr>
                <w:rFonts w:ascii="Arial" w:hAnsi="Arial" w:cs="Arial"/>
                <w:sz w:val="20"/>
              </w:rPr>
            </w:pPr>
            <w:r>
              <w:rPr>
                <w:rFonts w:ascii="Arial" w:hAnsi="Arial" w:cs="Arial"/>
                <w:sz w:val="20"/>
              </w:rPr>
              <w:t>7464</w:t>
            </w:r>
          </w:p>
        </w:tc>
        <w:tc>
          <w:tcPr>
            <w:tcW w:w="1217" w:type="dxa"/>
            <w:tcBorders>
              <w:top w:val="single" w:sz="4" w:space="0" w:color="000000"/>
              <w:left w:val="single" w:sz="4" w:space="0" w:color="000000"/>
              <w:bottom w:val="single" w:sz="4" w:space="0" w:color="000000"/>
              <w:right w:val="single" w:sz="4" w:space="0" w:color="000000"/>
            </w:tcBorders>
            <w:shd w:val="clear" w:color="auto" w:fill="auto"/>
          </w:tcPr>
          <w:p w14:paraId="486BB6AA" w14:textId="77777777" w:rsidR="00B33148" w:rsidRDefault="00B33148" w:rsidP="00B33148">
            <w:pPr>
              <w:rPr>
                <w:rFonts w:ascii="Arial" w:hAnsi="Arial" w:cs="Arial"/>
                <w:sz w:val="20"/>
              </w:rPr>
            </w:pPr>
            <w:r>
              <w:rPr>
                <w:rFonts w:ascii="Arial" w:hAnsi="Arial" w:cs="Arial"/>
                <w:sz w:val="20"/>
              </w:rPr>
              <w:t>36.3.12.7</w:t>
            </w:r>
          </w:p>
        </w:tc>
        <w:tc>
          <w:tcPr>
            <w:tcW w:w="1161" w:type="dxa"/>
            <w:tcBorders>
              <w:top w:val="single" w:sz="4" w:space="0" w:color="000000"/>
              <w:left w:val="single" w:sz="4" w:space="0" w:color="000000"/>
              <w:bottom w:val="single" w:sz="4" w:space="0" w:color="000000"/>
              <w:right w:val="single" w:sz="4" w:space="0" w:color="000000"/>
            </w:tcBorders>
            <w:shd w:val="clear" w:color="auto" w:fill="auto"/>
          </w:tcPr>
          <w:p w14:paraId="674B6515" w14:textId="77777777" w:rsidR="00B33148" w:rsidRDefault="00B33148" w:rsidP="00B33148">
            <w:pPr>
              <w:rPr>
                <w:rFonts w:ascii="Arial" w:hAnsi="Arial" w:cs="Arial"/>
                <w:sz w:val="20"/>
              </w:rPr>
            </w:pPr>
            <w:r>
              <w:rPr>
                <w:rFonts w:ascii="Arial" w:hAnsi="Arial" w:cs="Arial"/>
                <w:sz w:val="20"/>
              </w:rPr>
              <w:t>413.38</w:t>
            </w:r>
          </w:p>
        </w:tc>
        <w:tc>
          <w:tcPr>
            <w:tcW w:w="1808" w:type="dxa"/>
            <w:tcBorders>
              <w:top w:val="single" w:sz="4" w:space="0" w:color="000000"/>
              <w:left w:val="single" w:sz="4" w:space="0" w:color="000000"/>
              <w:bottom w:val="single" w:sz="4" w:space="0" w:color="000000"/>
              <w:right w:val="single" w:sz="4" w:space="0" w:color="000000"/>
            </w:tcBorders>
            <w:shd w:val="clear" w:color="auto" w:fill="auto"/>
          </w:tcPr>
          <w:p w14:paraId="5271C1DA" w14:textId="77777777" w:rsidR="00B33148" w:rsidRDefault="00B33148" w:rsidP="00B33148">
            <w:pPr>
              <w:rPr>
                <w:rFonts w:ascii="Arial" w:hAnsi="Arial" w:cs="Arial"/>
                <w:sz w:val="20"/>
              </w:rPr>
            </w:pPr>
            <w:r>
              <w:rPr>
                <w:rFonts w:ascii="Arial" w:hAnsi="Arial" w:cs="Arial"/>
                <w:sz w:val="20"/>
              </w:rPr>
              <w:t>In Table 36-29, the entry (Typically "DL")</w:t>
            </w:r>
          </w:p>
        </w:tc>
        <w:tc>
          <w:tcPr>
            <w:tcW w:w="1808" w:type="dxa"/>
            <w:tcBorders>
              <w:top w:val="single" w:sz="4" w:space="0" w:color="000000"/>
              <w:left w:val="single" w:sz="4" w:space="0" w:color="000000"/>
              <w:bottom w:val="single" w:sz="4" w:space="0" w:color="000000"/>
              <w:right w:val="single" w:sz="4" w:space="0" w:color="000000"/>
            </w:tcBorders>
            <w:shd w:val="clear" w:color="auto" w:fill="auto"/>
          </w:tcPr>
          <w:p w14:paraId="71269F42" w14:textId="77777777" w:rsidR="00B33148" w:rsidRDefault="00B33148" w:rsidP="00B33148">
            <w:pPr>
              <w:rPr>
                <w:rFonts w:ascii="Arial" w:hAnsi="Arial" w:cs="Arial"/>
                <w:sz w:val="20"/>
              </w:rPr>
            </w:pPr>
            <w:r>
              <w:rPr>
                <w:rFonts w:ascii="Arial" w:hAnsi="Arial" w:cs="Arial"/>
                <w:sz w:val="20"/>
              </w:rPr>
              <w:t xml:space="preserve">Please explain what "typically "DL"" means or delete the </w:t>
            </w:r>
            <w:r>
              <w:rPr>
                <w:rFonts w:ascii="Arial" w:hAnsi="Arial" w:cs="Arial"/>
                <w:sz w:val="20"/>
              </w:rPr>
              <w:lastRenderedPageBreak/>
              <w:t xml:space="preserve">"typical". </w:t>
            </w:r>
            <w:proofErr w:type="gramStart"/>
            <w:r>
              <w:rPr>
                <w:rFonts w:ascii="Arial" w:hAnsi="Arial" w:cs="Arial"/>
                <w:sz w:val="20"/>
              </w:rPr>
              <w:t>Also</w:t>
            </w:r>
            <w:proofErr w:type="gramEnd"/>
            <w:r>
              <w:rPr>
                <w:rFonts w:ascii="Arial" w:hAnsi="Arial" w:cs="Arial"/>
                <w:sz w:val="20"/>
              </w:rPr>
              <w:t xml:space="preserve"> it is not clear why DL is with quotes.</w:t>
            </w:r>
          </w:p>
        </w:tc>
        <w:tc>
          <w:tcPr>
            <w:tcW w:w="3150" w:type="dxa"/>
            <w:tcBorders>
              <w:top w:val="single" w:sz="4" w:space="0" w:color="000000"/>
              <w:left w:val="single" w:sz="4" w:space="0" w:color="000000"/>
              <w:bottom w:val="single" w:sz="4" w:space="0" w:color="000000"/>
              <w:right w:val="single" w:sz="4" w:space="0" w:color="000000"/>
            </w:tcBorders>
          </w:tcPr>
          <w:p w14:paraId="36D144A7" w14:textId="77777777" w:rsidR="00B33148" w:rsidRDefault="00B33148" w:rsidP="00B33148">
            <w:pPr>
              <w:rPr>
                <w:rFonts w:ascii="Arial" w:hAnsi="Arial" w:cs="Arial"/>
                <w:sz w:val="20"/>
              </w:rPr>
            </w:pPr>
            <w:r>
              <w:rPr>
                <w:rFonts w:ascii="Arial" w:hAnsi="Arial" w:cs="Arial"/>
                <w:sz w:val="20"/>
              </w:rPr>
              <w:lastRenderedPageBreak/>
              <w:t>Revised.</w:t>
            </w:r>
          </w:p>
          <w:p w14:paraId="15439602" w14:textId="3F6F6D7F" w:rsidR="00B33148" w:rsidRDefault="008F7665" w:rsidP="00B33148">
            <w:pPr>
              <w:rPr>
                <w:rFonts w:ascii="Arial" w:hAnsi="Arial" w:cs="Arial"/>
                <w:sz w:val="20"/>
              </w:rPr>
            </w:pPr>
            <w:r>
              <w:rPr>
                <w:rFonts w:ascii="Arial" w:hAnsi="Arial" w:cs="Arial"/>
                <w:sz w:val="20"/>
              </w:rPr>
              <w:t xml:space="preserve">It implies a typical DL case (from AP to a non-AP STA and peer-to-peer). </w:t>
            </w:r>
            <w:r w:rsidR="00B33148">
              <w:rPr>
                <w:rFonts w:ascii="Arial" w:hAnsi="Arial" w:cs="Arial"/>
                <w:sz w:val="20"/>
              </w:rPr>
              <w:t xml:space="preserve">Agree to the comment </w:t>
            </w:r>
            <w:r w:rsidR="00B33148">
              <w:rPr>
                <w:rFonts w:ascii="Arial" w:hAnsi="Arial" w:cs="Arial"/>
                <w:sz w:val="20"/>
              </w:rPr>
              <w:lastRenderedPageBreak/>
              <w:t>that the sentence could be improved. We adopted the proposed change to CID 8009 on the same subject matter.</w:t>
            </w:r>
          </w:p>
          <w:p w14:paraId="5CDE8E4F" w14:textId="77777777" w:rsidR="00B33148" w:rsidRDefault="00B33148" w:rsidP="00B33148">
            <w:pPr>
              <w:rPr>
                <w:rFonts w:ascii="Arial" w:hAnsi="Arial" w:cs="Arial"/>
                <w:sz w:val="20"/>
              </w:rPr>
            </w:pPr>
          </w:p>
          <w:p w14:paraId="71B8A9B9" w14:textId="739A9357" w:rsidR="00B33148" w:rsidRPr="001D296D" w:rsidRDefault="00B33148" w:rsidP="00B33148">
            <w:pPr>
              <w:rPr>
                <w:rFonts w:ascii="Arial" w:hAnsi="Arial" w:cs="Arial"/>
                <w:sz w:val="20"/>
              </w:rPr>
            </w:pPr>
            <w:r>
              <w:rPr>
                <w:rFonts w:ascii="Arial" w:hAnsi="Arial" w:cs="Arial"/>
                <w:sz w:val="20"/>
              </w:rPr>
              <w:t xml:space="preserve">Note to editor: Use the same resolution to CID </w:t>
            </w:r>
            <w:r w:rsidR="008F7665">
              <w:rPr>
                <w:rFonts w:ascii="Arial" w:hAnsi="Arial" w:cs="Arial"/>
                <w:sz w:val="20"/>
              </w:rPr>
              <w:t>8009</w:t>
            </w:r>
            <w:r>
              <w:rPr>
                <w:rFonts w:ascii="Arial" w:hAnsi="Arial" w:cs="Arial"/>
                <w:sz w:val="20"/>
              </w:rPr>
              <w:t xml:space="preserve">. No change is needed. </w:t>
            </w:r>
          </w:p>
        </w:tc>
      </w:tr>
      <w:tr w:rsidR="00EF5337" w:rsidRPr="001D296D" w14:paraId="4BDC686E" w14:textId="77777777" w:rsidTr="00B31B71">
        <w:trPr>
          <w:trHeight w:val="278"/>
        </w:trPr>
        <w:tc>
          <w:tcPr>
            <w:tcW w:w="661" w:type="dxa"/>
            <w:tcBorders>
              <w:top w:val="single" w:sz="4" w:space="0" w:color="000000"/>
              <w:left w:val="single" w:sz="4" w:space="0" w:color="000000"/>
              <w:bottom w:val="single" w:sz="4" w:space="0" w:color="000000"/>
              <w:right w:val="single" w:sz="4" w:space="0" w:color="000000"/>
            </w:tcBorders>
            <w:shd w:val="clear" w:color="auto" w:fill="auto"/>
          </w:tcPr>
          <w:p w14:paraId="274C72CB" w14:textId="77777777" w:rsidR="00EF5337" w:rsidRDefault="00EF5337" w:rsidP="00B31B71">
            <w:pPr>
              <w:rPr>
                <w:rFonts w:ascii="Arial" w:hAnsi="Arial" w:cs="Arial"/>
                <w:sz w:val="20"/>
              </w:rPr>
            </w:pPr>
            <w:r>
              <w:rPr>
                <w:rFonts w:ascii="Arial" w:hAnsi="Arial" w:cs="Arial"/>
                <w:sz w:val="20"/>
              </w:rPr>
              <w:lastRenderedPageBreak/>
              <w:t>8010</w:t>
            </w:r>
          </w:p>
        </w:tc>
        <w:tc>
          <w:tcPr>
            <w:tcW w:w="1217" w:type="dxa"/>
            <w:tcBorders>
              <w:top w:val="single" w:sz="4" w:space="0" w:color="000000"/>
              <w:left w:val="single" w:sz="4" w:space="0" w:color="000000"/>
              <w:bottom w:val="single" w:sz="4" w:space="0" w:color="000000"/>
              <w:right w:val="single" w:sz="4" w:space="0" w:color="000000"/>
            </w:tcBorders>
            <w:shd w:val="clear" w:color="auto" w:fill="auto"/>
          </w:tcPr>
          <w:p w14:paraId="3ADCA253" w14:textId="77777777" w:rsidR="00EF5337" w:rsidRDefault="00EF5337" w:rsidP="00B31B71">
            <w:pPr>
              <w:rPr>
                <w:rFonts w:ascii="Arial" w:hAnsi="Arial" w:cs="Arial"/>
                <w:sz w:val="20"/>
              </w:rPr>
            </w:pPr>
            <w:r>
              <w:rPr>
                <w:rFonts w:ascii="Arial" w:hAnsi="Arial" w:cs="Arial"/>
                <w:sz w:val="20"/>
              </w:rPr>
              <w:t>36.3.12.7</w:t>
            </w:r>
          </w:p>
        </w:tc>
        <w:tc>
          <w:tcPr>
            <w:tcW w:w="1161" w:type="dxa"/>
            <w:tcBorders>
              <w:top w:val="single" w:sz="4" w:space="0" w:color="000000"/>
              <w:left w:val="single" w:sz="4" w:space="0" w:color="000000"/>
              <w:bottom w:val="single" w:sz="4" w:space="0" w:color="000000"/>
              <w:right w:val="single" w:sz="4" w:space="0" w:color="000000"/>
            </w:tcBorders>
            <w:shd w:val="clear" w:color="auto" w:fill="auto"/>
          </w:tcPr>
          <w:p w14:paraId="3D4C160E" w14:textId="77777777" w:rsidR="00EF5337" w:rsidRDefault="00EF5337" w:rsidP="00B31B71">
            <w:pPr>
              <w:rPr>
                <w:rFonts w:ascii="Arial" w:hAnsi="Arial" w:cs="Arial"/>
                <w:sz w:val="20"/>
              </w:rPr>
            </w:pPr>
            <w:r>
              <w:rPr>
                <w:rFonts w:ascii="Arial" w:hAnsi="Arial" w:cs="Arial"/>
                <w:sz w:val="20"/>
              </w:rPr>
              <w:t>414.21</w:t>
            </w:r>
          </w:p>
        </w:tc>
        <w:tc>
          <w:tcPr>
            <w:tcW w:w="1808" w:type="dxa"/>
            <w:tcBorders>
              <w:top w:val="single" w:sz="4" w:space="0" w:color="000000"/>
              <w:left w:val="single" w:sz="4" w:space="0" w:color="000000"/>
              <w:bottom w:val="single" w:sz="4" w:space="0" w:color="000000"/>
              <w:right w:val="single" w:sz="4" w:space="0" w:color="000000"/>
            </w:tcBorders>
            <w:shd w:val="clear" w:color="auto" w:fill="auto"/>
          </w:tcPr>
          <w:p w14:paraId="2AF6F100" w14:textId="77777777" w:rsidR="00EF5337" w:rsidRDefault="00EF5337" w:rsidP="00B31B71">
            <w:pPr>
              <w:rPr>
                <w:rFonts w:ascii="Arial" w:hAnsi="Arial" w:cs="Arial"/>
                <w:sz w:val="20"/>
              </w:rPr>
            </w:pPr>
            <w:proofErr w:type="gramStart"/>
            <w:r>
              <w:rPr>
                <w:rFonts w:ascii="Arial" w:hAnsi="Arial" w:cs="Arial"/>
                <w:sz w:val="20"/>
              </w:rPr>
              <w:t>i.e.</w:t>
            </w:r>
            <w:proofErr w:type="gramEnd"/>
            <w:r>
              <w:rPr>
                <w:rFonts w:ascii="Arial" w:hAnsi="Arial" w:cs="Arial"/>
                <w:sz w:val="20"/>
              </w:rPr>
              <w:t xml:space="preserve"> "UL"" is not the best phrase to be used in a standard</w:t>
            </w:r>
          </w:p>
        </w:tc>
        <w:tc>
          <w:tcPr>
            <w:tcW w:w="1808" w:type="dxa"/>
            <w:tcBorders>
              <w:top w:val="single" w:sz="4" w:space="0" w:color="000000"/>
              <w:left w:val="single" w:sz="4" w:space="0" w:color="000000"/>
              <w:bottom w:val="single" w:sz="4" w:space="0" w:color="000000"/>
              <w:right w:val="single" w:sz="4" w:space="0" w:color="000000"/>
            </w:tcBorders>
            <w:shd w:val="clear" w:color="auto" w:fill="auto"/>
          </w:tcPr>
          <w:p w14:paraId="5E8865A3" w14:textId="77777777" w:rsidR="00EF5337" w:rsidRDefault="00EF5337" w:rsidP="00B31B71">
            <w:pPr>
              <w:rPr>
                <w:rFonts w:ascii="Arial" w:hAnsi="Arial" w:cs="Arial"/>
                <w:sz w:val="20"/>
              </w:rPr>
            </w:pPr>
            <w:r>
              <w:rPr>
                <w:rFonts w:ascii="Arial" w:hAnsi="Arial" w:cs="Arial"/>
                <w:sz w:val="20"/>
              </w:rPr>
              <w:t>Change</w:t>
            </w:r>
            <w:r>
              <w:rPr>
                <w:rFonts w:ascii="Arial" w:hAnsi="Arial" w:cs="Arial"/>
                <w:sz w:val="20"/>
              </w:rPr>
              <w:br/>
              <w:t>"Transmission to a single user or NDP (To AP, i.e., "UL")"</w:t>
            </w:r>
            <w:r>
              <w:rPr>
                <w:rFonts w:ascii="Arial" w:hAnsi="Arial" w:cs="Arial"/>
                <w:sz w:val="20"/>
              </w:rPr>
              <w:br/>
              <w:t>to</w:t>
            </w:r>
            <w:r>
              <w:rPr>
                <w:rFonts w:ascii="Arial" w:hAnsi="Arial" w:cs="Arial"/>
                <w:sz w:val="20"/>
              </w:rPr>
              <w:br/>
              <w:t>"Transmission to a single user or NDP that is addressed to an AP."</w:t>
            </w:r>
          </w:p>
        </w:tc>
        <w:tc>
          <w:tcPr>
            <w:tcW w:w="3150" w:type="dxa"/>
            <w:tcBorders>
              <w:top w:val="single" w:sz="4" w:space="0" w:color="000000"/>
              <w:left w:val="single" w:sz="4" w:space="0" w:color="000000"/>
              <w:bottom w:val="single" w:sz="4" w:space="0" w:color="000000"/>
              <w:right w:val="single" w:sz="4" w:space="0" w:color="000000"/>
            </w:tcBorders>
          </w:tcPr>
          <w:p w14:paraId="394318EB" w14:textId="77777777" w:rsidR="00DA74DF" w:rsidRDefault="00DA74DF" w:rsidP="00DA74DF">
            <w:pPr>
              <w:rPr>
                <w:rFonts w:ascii="Arial" w:hAnsi="Arial" w:cs="Arial"/>
                <w:sz w:val="20"/>
              </w:rPr>
            </w:pPr>
            <w:r>
              <w:rPr>
                <w:rFonts w:ascii="Arial" w:hAnsi="Arial" w:cs="Arial"/>
                <w:sz w:val="20"/>
              </w:rPr>
              <w:t>Revised.</w:t>
            </w:r>
          </w:p>
          <w:p w14:paraId="192F35D6" w14:textId="5E1FC084" w:rsidR="00EF5337" w:rsidRDefault="00DA74DF" w:rsidP="00DA74DF">
            <w:pPr>
              <w:rPr>
                <w:rFonts w:ascii="Arial" w:hAnsi="Arial" w:cs="Arial"/>
                <w:sz w:val="20"/>
              </w:rPr>
            </w:pPr>
            <w:r>
              <w:rPr>
                <w:rFonts w:ascii="Arial" w:hAnsi="Arial" w:cs="Arial"/>
                <w:sz w:val="20"/>
              </w:rPr>
              <w:t>Agree to the comment. Make a minor revision in the proposed change.</w:t>
            </w:r>
          </w:p>
          <w:p w14:paraId="4C1E74A0" w14:textId="77777777" w:rsidR="00EF5337" w:rsidRDefault="00EF5337" w:rsidP="00B31B71">
            <w:pPr>
              <w:rPr>
                <w:rFonts w:ascii="Arial" w:hAnsi="Arial" w:cs="Arial"/>
                <w:sz w:val="20"/>
              </w:rPr>
            </w:pPr>
          </w:p>
          <w:p w14:paraId="31B019D9" w14:textId="3862B714" w:rsidR="00EF5337" w:rsidRPr="001D296D" w:rsidRDefault="00EF5337" w:rsidP="00B31B71">
            <w:pPr>
              <w:rPr>
                <w:rFonts w:ascii="Arial" w:hAnsi="Arial" w:cs="Arial"/>
                <w:sz w:val="20"/>
              </w:rPr>
            </w:pPr>
            <w:r>
              <w:rPr>
                <w:rFonts w:ascii="Arial" w:hAnsi="Arial" w:cs="Arial"/>
                <w:sz w:val="20"/>
              </w:rPr>
              <w:t>Note to editor: This is in P562L</w:t>
            </w:r>
            <w:r w:rsidR="006B7495">
              <w:rPr>
                <w:rFonts w:ascii="Arial" w:hAnsi="Arial" w:cs="Arial"/>
                <w:sz w:val="20"/>
              </w:rPr>
              <w:t>20 in 802.11be spec draft D1.4.</w:t>
            </w:r>
            <w:r w:rsidR="00DA74DF">
              <w:rPr>
                <w:rFonts w:ascii="Arial" w:hAnsi="Arial" w:cs="Arial"/>
                <w:sz w:val="20"/>
              </w:rPr>
              <w:t xml:space="preserve"> Change</w:t>
            </w:r>
            <w:r w:rsidR="00DA74DF">
              <w:rPr>
                <w:rFonts w:ascii="Arial" w:hAnsi="Arial" w:cs="Arial"/>
                <w:sz w:val="20"/>
              </w:rPr>
              <w:br/>
              <w:t>"Transmission to a single user or NDP (To AP, i.e., "UL")"</w:t>
            </w:r>
            <w:r w:rsidR="00DA74DF">
              <w:rPr>
                <w:rFonts w:ascii="Arial" w:hAnsi="Arial" w:cs="Arial"/>
                <w:sz w:val="20"/>
              </w:rPr>
              <w:br/>
              <w:t>to</w:t>
            </w:r>
            <w:r w:rsidR="00DA74DF">
              <w:rPr>
                <w:rFonts w:ascii="Arial" w:hAnsi="Arial" w:cs="Arial"/>
                <w:sz w:val="20"/>
              </w:rPr>
              <w:br/>
              <w:t xml:space="preserve">"Transmission to a single </w:t>
            </w:r>
            <w:r w:rsidR="00B300AE">
              <w:rPr>
                <w:rFonts w:ascii="Arial" w:hAnsi="Arial" w:cs="Arial"/>
                <w:sz w:val="20"/>
              </w:rPr>
              <w:t>STA</w:t>
            </w:r>
            <w:r w:rsidR="00DA74DF">
              <w:rPr>
                <w:rFonts w:ascii="Arial" w:hAnsi="Arial" w:cs="Arial"/>
                <w:sz w:val="20"/>
              </w:rPr>
              <w:t xml:space="preserve"> or an NDP that is addressed to an AP."</w:t>
            </w:r>
          </w:p>
        </w:tc>
      </w:tr>
      <w:tr w:rsidR="007442B5" w:rsidRPr="001D296D" w14:paraId="30923195" w14:textId="77777777" w:rsidTr="00B31B71">
        <w:trPr>
          <w:trHeight w:val="278"/>
        </w:trPr>
        <w:tc>
          <w:tcPr>
            <w:tcW w:w="661" w:type="dxa"/>
            <w:tcBorders>
              <w:top w:val="single" w:sz="4" w:space="0" w:color="000000"/>
              <w:left w:val="single" w:sz="4" w:space="0" w:color="000000"/>
              <w:bottom w:val="single" w:sz="4" w:space="0" w:color="000000"/>
              <w:right w:val="single" w:sz="4" w:space="0" w:color="000000"/>
            </w:tcBorders>
            <w:shd w:val="clear" w:color="auto" w:fill="auto"/>
          </w:tcPr>
          <w:p w14:paraId="1EDA5E04" w14:textId="77777777" w:rsidR="007442B5" w:rsidRPr="005676F4" w:rsidRDefault="007442B5" w:rsidP="007442B5">
            <w:pPr>
              <w:rPr>
                <w:rFonts w:ascii="Arial" w:hAnsi="Arial" w:cs="Arial"/>
                <w:sz w:val="20"/>
              </w:rPr>
            </w:pPr>
            <w:r>
              <w:rPr>
                <w:rFonts w:ascii="Arial" w:hAnsi="Arial" w:cs="Arial"/>
                <w:sz w:val="20"/>
              </w:rPr>
              <w:t>4600</w:t>
            </w:r>
          </w:p>
        </w:tc>
        <w:tc>
          <w:tcPr>
            <w:tcW w:w="1217" w:type="dxa"/>
            <w:tcBorders>
              <w:top w:val="single" w:sz="4" w:space="0" w:color="000000"/>
              <w:left w:val="single" w:sz="4" w:space="0" w:color="000000"/>
              <w:bottom w:val="single" w:sz="4" w:space="0" w:color="000000"/>
              <w:right w:val="single" w:sz="4" w:space="0" w:color="000000"/>
            </w:tcBorders>
            <w:shd w:val="clear" w:color="auto" w:fill="auto"/>
          </w:tcPr>
          <w:p w14:paraId="3A557B8C" w14:textId="77777777" w:rsidR="007442B5" w:rsidRPr="001D296D" w:rsidRDefault="007442B5" w:rsidP="007442B5">
            <w:pPr>
              <w:rPr>
                <w:rFonts w:ascii="Arial" w:hAnsi="Arial" w:cs="Arial"/>
                <w:sz w:val="20"/>
                <w:lang w:val="en-US"/>
              </w:rPr>
            </w:pPr>
            <w:r>
              <w:rPr>
                <w:rFonts w:ascii="Arial" w:hAnsi="Arial" w:cs="Arial"/>
                <w:sz w:val="20"/>
              </w:rPr>
              <w:t>36.3.12.7</w:t>
            </w:r>
          </w:p>
        </w:tc>
        <w:tc>
          <w:tcPr>
            <w:tcW w:w="1161" w:type="dxa"/>
            <w:tcBorders>
              <w:top w:val="single" w:sz="4" w:space="0" w:color="000000"/>
              <w:left w:val="single" w:sz="4" w:space="0" w:color="000000"/>
              <w:bottom w:val="single" w:sz="4" w:space="0" w:color="000000"/>
              <w:right w:val="single" w:sz="4" w:space="0" w:color="000000"/>
            </w:tcBorders>
            <w:shd w:val="clear" w:color="auto" w:fill="auto"/>
          </w:tcPr>
          <w:p w14:paraId="7C717742" w14:textId="77777777" w:rsidR="007442B5" w:rsidRPr="005676F4" w:rsidRDefault="007442B5" w:rsidP="007442B5">
            <w:pPr>
              <w:rPr>
                <w:rFonts w:ascii="Arial" w:hAnsi="Arial" w:cs="Arial"/>
                <w:sz w:val="20"/>
              </w:rPr>
            </w:pPr>
            <w:r>
              <w:rPr>
                <w:rFonts w:ascii="Arial" w:hAnsi="Arial" w:cs="Arial"/>
                <w:sz w:val="20"/>
              </w:rPr>
              <w:t>414.22</w:t>
            </w:r>
          </w:p>
        </w:tc>
        <w:tc>
          <w:tcPr>
            <w:tcW w:w="1808" w:type="dxa"/>
            <w:tcBorders>
              <w:top w:val="single" w:sz="4" w:space="0" w:color="000000"/>
              <w:left w:val="single" w:sz="4" w:space="0" w:color="000000"/>
              <w:bottom w:val="single" w:sz="4" w:space="0" w:color="000000"/>
              <w:right w:val="single" w:sz="4" w:space="0" w:color="000000"/>
            </w:tcBorders>
            <w:shd w:val="clear" w:color="auto" w:fill="auto"/>
          </w:tcPr>
          <w:p w14:paraId="27F9112B" w14:textId="77777777" w:rsidR="007442B5" w:rsidRPr="001D296D" w:rsidRDefault="007442B5" w:rsidP="007442B5">
            <w:pPr>
              <w:rPr>
                <w:rFonts w:ascii="Arial" w:hAnsi="Arial" w:cs="Arial"/>
                <w:sz w:val="20"/>
              </w:rPr>
            </w:pPr>
            <w:r>
              <w:rPr>
                <w:rFonts w:ascii="Arial" w:hAnsi="Arial" w:cs="Arial"/>
                <w:sz w:val="20"/>
              </w:rPr>
              <w:t xml:space="preserve">Use of scare quotes (""UL"") to indicate an enumerated value yet the use of scare quotes in this manner is not defined and is likely outside the style guide, </w:t>
            </w:r>
            <w:proofErr w:type="gramStart"/>
            <w:r>
              <w:rPr>
                <w:rFonts w:ascii="Arial" w:hAnsi="Arial" w:cs="Arial"/>
                <w:sz w:val="20"/>
              </w:rPr>
              <w:t>and also</w:t>
            </w:r>
            <w:proofErr w:type="gramEnd"/>
            <w:r>
              <w:rPr>
                <w:rFonts w:ascii="Arial" w:hAnsi="Arial" w:cs="Arial"/>
                <w:sz w:val="20"/>
              </w:rPr>
              <w:t xml:space="preserve"> this reads peculiarly.</w:t>
            </w:r>
          </w:p>
        </w:tc>
        <w:tc>
          <w:tcPr>
            <w:tcW w:w="1808" w:type="dxa"/>
            <w:tcBorders>
              <w:top w:val="single" w:sz="4" w:space="0" w:color="000000"/>
              <w:left w:val="single" w:sz="4" w:space="0" w:color="000000"/>
              <w:bottom w:val="single" w:sz="4" w:space="0" w:color="000000"/>
              <w:right w:val="single" w:sz="4" w:space="0" w:color="000000"/>
            </w:tcBorders>
            <w:shd w:val="clear" w:color="auto" w:fill="auto"/>
          </w:tcPr>
          <w:p w14:paraId="19147192" w14:textId="77777777" w:rsidR="007442B5" w:rsidRPr="001D296D" w:rsidRDefault="007442B5" w:rsidP="007442B5">
            <w:pPr>
              <w:rPr>
                <w:rFonts w:ascii="Arial" w:hAnsi="Arial" w:cs="Arial"/>
                <w:sz w:val="20"/>
              </w:rPr>
            </w:pPr>
            <w:r>
              <w:rPr>
                <w:rFonts w:ascii="Arial" w:hAnsi="Arial" w:cs="Arial"/>
                <w:sz w:val="20"/>
              </w:rPr>
              <w:t>Try "Either a transmission to a single user that is an AP or an NDP after an NDPA directed to an AP"</w:t>
            </w:r>
          </w:p>
        </w:tc>
        <w:tc>
          <w:tcPr>
            <w:tcW w:w="3150" w:type="dxa"/>
            <w:tcBorders>
              <w:top w:val="single" w:sz="4" w:space="0" w:color="000000"/>
              <w:left w:val="single" w:sz="4" w:space="0" w:color="000000"/>
              <w:bottom w:val="single" w:sz="4" w:space="0" w:color="000000"/>
              <w:right w:val="single" w:sz="4" w:space="0" w:color="000000"/>
            </w:tcBorders>
          </w:tcPr>
          <w:p w14:paraId="2F960E26" w14:textId="77777777" w:rsidR="007442B5" w:rsidRDefault="007442B5" w:rsidP="007442B5">
            <w:pPr>
              <w:rPr>
                <w:rFonts w:ascii="Arial" w:hAnsi="Arial" w:cs="Arial"/>
                <w:sz w:val="20"/>
              </w:rPr>
            </w:pPr>
            <w:r>
              <w:rPr>
                <w:rFonts w:ascii="Arial" w:hAnsi="Arial" w:cs="Arial"/>
                <w:sz w:val="20"/>
              </w:rPr>
              <w:t>Revised.</w:t>
            </w:r>
          </w:p>
          <w:p w14:paraId="2AA9888B" w14:textId="171B7AD1" w:rsidR="007442B5" w:rsidRDefault="007442B5" w:rsidP="007442B5">
            <w:pPr>
              <w:rPr>
                <w:rFonts w:ascii="Arial" w:hAnsi="Arial" w:cs="Arial"/>
                <w:sz w:val="20"/>
              </w:rPr>
            </w:pPr>
            <w:r>
              <w:rPr>
                <w:rFonts w:ascii="Arial" w:hAnsi="Arial" w:cs="Arial"/>
                <w:sz w:val="20"/>
              </w:rPr>
              <w:t>Agree to the comment that the sentence could be improved. We adopted the proposed change to CID 8010 on the same subject matter.</w:t>
            </w:r>
          </w:p>
          <w:p w14:paraId="44E813F0" w14:textId="77777777" w:rsidR="007442B5" w:rsidRDefault="007442B5" w:rsidP="007442B5">
            <w:pPr>
              <w:rPr>
                <w:rFonts w:ascii="Arial" w:hAnsi="Arial" w:cs="Arial"/>
                <w:sz w:val="20"/>
              </w:rPr>
            </w:pPr>
          </w:p>
          <w:p w14:paraId="4055A470" w14:textId="2A9A09D7" w:rsidR="007442B5" w:rsidRPr="001D296D" w:rsidRDefault="007442B5" w:rsidP="007442B5">
            <w:pPr>
              <w:rPr>
                <w:rFonts w:ascii="Arial" w:hAnsi="Arial" w:cs="Arial"/>
                <w:sz w:val="20"/>
              </w:rPr>
            </w:pPr>
            <w:r>
              <w:rPr>
                <w:rFonts w:ascii="Arial" w:hAnsi="Arial" w:cs="Arial"/>
                <w:sz w:val="20"/>
              </w:rPr>
              <w:t xml:space="preserve">Note to editor: Use the same resolution to CID 8010. No change is needed. </w:t>
            </w:r>
          </w:p>
        </w:tc>
      </w:tr>
      <w:tr w:rsidR="007442B5" w:rsidRPr="001D296D" w14:paraId="1F9F9D87" w14:textId="77777777" w:rsidTr="00A003B9">
        <w:trPr>
          <w:trHeight w:val="278"/>
        </w:trPr>
        <w:tc>
          <w:tcPr>
            <w:tcW w:w="661" w:type="dxa"/>
            <w:tcBorders>
              <w:top w:val="single" w:sz="4" w:space="0" w:color="000000"/>
              <w:left w:val="single" w:sz="4" w:space="0" w:color="000000"/>
              <w:bottom w:val="single" w:sz="4" w:space="0" w:color="000000"/>
              <w:right w:val="single" w:sz="4" w:space="0" w:color="000000"/>
            </w:tcBorders>
            <w:shd w:val="clear" w:color="auto" w:fill="auto"/>
          </w:tcPr>
          <w:p w14:paraId="4B21567C" w14:textId="28B1EAEA" w:rsidR="007442B5" w:rsidRDefault="007442B5" w:rsidP="007442B5">
            <w:pPr>
              <w:rPr>
                <w:rFonts w:ascii="Arial" w:hAnsi="Arial" w:cs="Arial"/>
                <w:sz w:val="20"/>
              </w:rPr>
            </w:pPr>
            <w:r>
              <w:rPr>
                <w:rFonts w:ascii="Arial" w:hAnsi="Arial" w:cs="Arial"/>
                <w:sz w:val="20"/>
              </w:rPr>
              <w:t>7465</w:t>
            </w:r>
          </w:p>
        </w:tc>
        <w:tc>
          <w:tcPr>
            <w:tcW w:w="1217" w:type="dxa"/>
            <w:tcBorders>
              <w:top w:val="single" w:sz="4" w:space="0" w:color="000000"/>
              <w:left w:val="single" w:sz="4" w:space="0" w:color="000000"/>
              <w:bottom w:val="single" w:sz="4" w:space="0" w:color="000000"/>
              <w:right w:val="single" w:sz="4" w:space="0" w:color="000000"/>
            </w:tcBorders>
            <w:shd w:val="clear" w:color="auto" w:fill="auto"/>
          </w:tcPr>
          <w:p w14:paraId="58FF9D60" w14:textId="269F4616" w:rsidR="007442B5" w:rsidRDefault="007442B5" w:rsidP="007442B5">
            <w:pPr>
              <w:rPr>
                <w:rFonts w:ascii="Arial" w:hAnsi="Arial" w:cs="Arial"/>
                <w:sz w:val="20"/>
              </w:rPr>
            </w:pPr>
            <w:r>
              <w:rPr>
                <w:rFonts w:ascii="Arial" w:hAnsi="Arial" w:cs="Arial"/>
                <w:sz w:val="20"/>
              </w:rPr>
              <w:t>36.3.12.7</w:t>
            </w:r>
          </w:p>
        </w:tc>
        <w:tc>
          <w:tcPr>
            <w:tcW w:w="1161" w:type="dxa"/>
            <w:tcBorders>
              <w:top w:val="single" w:sz="4" w:space="0" w:color="000000"/>
              <w:left w:val="single" w:sz="4" w:space="0" w:color="000000"/>
              <w:bottom w:val="single" w:sz="4" w:space="0" w:color="000000"/>
              <w:right w:val="single" w:sz="4" w:space="0" w:color="000000"/>
            </w:tcBorders>
            <w:shd w:val="clear" w:color="auto" w:fill="auto"/>
          </w:tcPr>
          <w:p w14:paraId="61454CE8" w14:textId="47507D34" w:rsidR="007442B5" w:rsidRDefault="007442B5" w:rsidP="007442B5">
            <w:pPr>
              <w:rPr>
                <w:rFonts w:ascii="Arial" w:hAnsi="Arial" w:cs="Arial"/>
                <w:sz w:val="20"/>
              </w:rPr>
            </w:pPr>
            <w:r>
              <w:rPr>
                <w:rFonts w:ascii="Arial" w:hAnsi="Arial" w:cs="Arial"/>
                <w:sz w:val="20"/>
              </w:rPr>
              <w:t>414.22</w:t>
            </w:r>
          </w:p>
        </w:tc>
        <w:tc>
          <w:tcPr>
            <w:tcW w:w="1808" w:type="dxa"/>
            <w:tcBorders>
              <w:top w:val="single" w:sz="4" w:space="0" w:color="000000"/>
              <w:left w:val="single" w:sz="4" w:space="0" w:color="000000"/>
              <w:bottom w:val="single" w:sz="4" w:space="0" w:color="000000"/>
              <w:right w:val="single" w:sz="4" w:space="0" w:color="000000"/>
            </w:tcBorders>
            <w:shd w:val="clear" w:color="auto" w:fill="auto"/>
          </w:tcPr>
          <w:p w14:paraId="3AA442BD" w14:textId="75E00B1B" w:rsidR="007442B5" w:rsidRDefault="007442B5" w:rsidP="007442B5">
            <w:pPr>
              <w:rPr>
                <w:rFonts w:ascii="Arial" w:hAnsi="Arial" w:cs="Arial"/>
                <w:sz w:val="20"/>
              </w:rPr>
            </w:pPr>
            <w:r>
              <w:rPr>
                <w:rFonts w:ascii="Arial" w:hAnsi="Arial" w:cs="Arial"/>
                <w:sz w:val="20"/>
              </w:rPr>
              <w:t>In Table 36-29, the entry (... "UL")</w:t>
            </w:r>
          </w:p>
        </w:tc>
        <w:tc>
          <w:tcPr>
            <w:tcW w:w="1808" w:type="dxa"/>
            <w:tcBorders>
              <w:top w:val="single" w:sz="4" w:space="0" w:color="000000"/>
              <w:left w:val="single" w:sz="4" w:space="0" w:color="000000"/>
              <w:bottom w:val="single" w:sz="4" w:space="0" w:color="000000"/>
              <w:right w:val="single" w:sz="4" w:space="0" w:color="000000"/>
            </w:tcBorders>
            <w:shd w:val="clear" w:color="auto" w:fill="auto"/>
          </w:tcPr>
          <w:p w14:paraId="4AA11A10" w14:textId="2F16F522" w:rsidR="007442B5" w:rsidRDefault="007442B5" w:rsidP="007442B5">
            <w:pPr>
              <w:rPr>
                <w:rFonts w:ascii="Arial" w:hAnsi="Arial" w:cs="Arial"/>
                <w:sz w:val="20"/>
              </w:rPr>
            </w:pPr>
            <w:r>
              <w:rPr>
                <w:rFonts w:ascii="Arial" w:hAnsi="Arial" w:cs="Arial"/>
                <w:sz w:val="20"/>
              </w:rPr>
              <w:t>It is not clear why UL is with quotes.</w:t>
            </w:r>
          </w:p>
        </w:tc>
        <w:tc>
          <w:tcPr>
            <w:tcW w:w="3150" w:type="dxa"/>
            <w:tcBorders>
              <w:top w:val="single" w:sz="4" w:space="0" w:color="000000"/>
              <w:left w:val="single" w:sz="4" w:space="0" w:color="000000"/>
              <w:bottom w:val="single" w:sz="4" w:space="0" w:color="000000"/>
              <w:right w:val="single" w:sz="4" w:space="0" w:color="000000"/>
            </w:tcBorders>
          </w:tcPr>
          <w:p w14:paraId="7C930A8A" w14:textId="77777777" w:rsidR="007442B5" w:rsidRDefault="007442B5" w:rsidP="007442B5">
            <w:pPr>
              <w:rPr>
                <w:rFonts w:ascii="Arial" w:hAnsi="Arial" w:cs="Arial"/>
                <w:sz w:val="20"/>
              </w:rPr>
            </w:pPr>
            <w:r>
              <w:rPr>
                <w:rFonts w:ascii="Arial" w:hAnsi="Arial" w:cs="Arial"/>
                <w:sz w:val="20"/>
              </w:rPr>
              <w:t>Revised.</w:t>
            </w:r>
          </w:p>
          <w:p w14:paraId="30083E34" w14:textId="26D4B7D7" w:rsidR="007442B5" w:rsidRDefault="007442B5" w:rsidP="007442B5">
            <w:pPr>
              <w:rPr>
                <w:rFonts w:ascii="Arial" w:hAnsi="Arial" w:cs="Arial"/>
                <w:sz w:val="20"/>
              </w:rPr>
            </w:pPr>
            <w:r>
              <w:rPr>
                <w:rFonts w:ascii="Arial" w:hAnsi="Arial" w:cs="Arial"/>
                <w:sz w:val="20"/>
              </w:rPr>
              <w:t>Agree to the comment that the sentence could be improved. We adopted the proposed change to CID 8010 on the same subject matter.</w:t>
            </w:r>
          </w:p>
          <w:p w14:paraId="47472449" w14:textId="77777777" w:rsidR="007442B5" w:rsidRDefault="007442B5" w:rsidP="007442B5">
            <w:pPr>
              <w:rPr>
                <w:rFonts w:ascii="Arial" w:hAnsi="Arial" w:cs="Arial"/>
                <w:sz w:val="20"/>
              </w:rPr>
            </w:pPr>
          </w:p>
          <w:p w14:paraId="2171A3A4" w14:textId="396931CA" w:rsidR="007442B5" w:rsidRPr="001D296D" w:rsidRDefault="007442B5" w:rsidP="007442B5">
            <w:pPr>
              <w:rPr>
                <w:rFonts w:ascii="Arial" w:hAnsi="Arial" w:cs="Arial"/>
                <w:sz w:val="20"/>
              </w:rPr>
            </w:pPr>
            <w:r>
              <w:rPr>
                <w:rFonts w:ascii="Arial" w:hAnsi="Arial" w:cs="Arial"/>
                <w:sz w:val="20"/>
              </w:rPr>
              <w:t xml:space="preserve">Note to editor: Use the same resolution to CID 8010. No change is needed. </w:t>
            </w:r>
          </w:p>
        </w:tc>
      </w:tr>
    </w:tbl>
    <w:p w14:paraId="12F84F67" w14:textId="77777777" w:rsidR="00B62FDB" w:rsidRDefault="00B62FDB" w:rsidP="00B62FDB">
      <w:pPr>
        <w:pStyle w:val="BodyText0"/>
        <w:kinsoku w:val="0"/>
        <w:overflowPunct w:val="0"/>
        <w:spacing w:before="9"/>
        <w:rPr>
          <w:sz w:val="17"/>
          <w:szCs w:val="17"/>
        </w:rPr>
      </w:pPr>
    </w:p>
    <w:p w14:paraId="240A0B72" w14:textId="3065D202" w:rsidR="00B62FDB" w:rsidRDefault="00B62FDB" w:rsidP="00B62FDB">
      <w:pPr>
        <w:pStyle w:val="BodyText0"/>
        <w:kinsoku w:val="0"/>
        <w:overflowPunct w:val="0"/>
        <w:spacing w:before="9"/>
        <w:rPr>
          <w:sz w:val="20"/>
        </w:rPr>
      </w:pPr>
    </w:p>
    <w:p w14:paraId="4D36560A" w14:textId="49CDD150" w:rsidR="00B62FDB" w:rsidRDefault="00B62FDB" w:rsidP="00B62FDB">
      <w:pPr>
        <w:pStyle w:val="BodyText0"/>
        <w:kinsoku w:val="0"/>
        <w:overflowPunct w:val="0"/>
        <w:spacing w:before="9"/>
        <w:rPr>
          <w:sz w:val="20"/>
        </w:rPr>
      </w:pPr>
    </w:p>
    <w:p w14:paraId="77E3CE04" w14:textId="68C0D427" w:rsidR="007F5586" w:rsidRDefault="007F5586" w:rsidP="00B62FDB">
      <w:pPr>
        <w:pStyle w:val="BodyText0"/>
        <w:kinsoku w:val="0"/>
        <w:overflowPunct w:val="0"/>
        <w:spacing w:before="9"/>
        <w:rPr>
          <w:sz w:val="20"/>
        </w:rPr>
      </w:pPr>
    </w:p>
    <w:p w14:paraId="74580BF7" w14:textId="7C948489" w:rsidR="005C57ED" w:rsidRDefault="005C57ED" w:rsidP="005C57ED">
      <w:pPr>
        <w:pStyle w:val="Heading1"/>
      </w:pPr>
      <w:r>
        <w:t xml:space="preserve">CID </w:t>
      </w:r>
      <w:r w:rsidR="00992CC0">
        <w:t>4949</w:t>
      </w:r>
    </w:p>
    <w:p w14:paraId="70D0076D" w14:textId="77777777" w:rsidR="005C57ED" w:rsidRDefault="005C57ED" w:rsidP="005C57ED">
      <w:pPr>
        <w:jc w:val="both"/>
        <w:rPr>
          <w:sz w:val="22"/>
          <w:szCs w:val="22"/>
          <w:lang w:val="en-US"/>
        </w:rPr>
      </w:pPr>
    </w:p>
    <w:tbl>
      <w:tblPr>
        <w:tblW w:w="98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61"/>
        <w:gridCol w:w="1217"/>
        <w:gridCol w:w="1161"/>
        <w:gridCol w:w="1808"/>
        <w:gridCol w:w="1808"/>
        <w:gridCol w:w="3150"/>
      </w:tblGrid>
      <w:tr w:rsidR="005C57ED" w:rsidRPr="009522BD" w14:paraId="6C308DD3" w14:textId="77777777" w:rsidTr="00B31B71">
        <w:trPr>
          <w:trHeight w:val="278"/>
        </w:trPr>
        <w:tc>
          <w:tcPr>
            <w:tcW w:w="661" w:type="dxa"/>
            <w:shd w:val="clear" w:color="auto" w:fill="auto"/>
            <w:hideMark/>
          </w:tcPr>
          <w:p w14:paraId="77B9D4CF" w14:textId="77777777" w:rsidR="005C57ED" w:rsidRPr="002E58A7" w:rsidRDefault="005C57ED" w:rsidP="00B31B71">
            <w:pPr>
              <w:rPr>
                <w:rFonts w:ascii="Arial" w:eastAsia="Times New Roman" w:hAnsi="Arial" w:cs="Arial"/>
                <w:b/>
                <w:bCs/>
                <w:sz w:val="20"/>
                <w:lang w:val="en-US" w:eastAsia="ko-KR"/>
              </w:rPr>
            </w:pPr>
            <w:r w:rsidRPr="002E58A7">
              <w:rPr>
                <w:rFonts w:ascii="Arial" w:eastAsia="Times New Roman" w:hAnsi="Arial" w:cs="Arial"/>
                <w:b/>
                <w:bCs/>
                <w:sz w:val="20"/>
                <w:lang w:val="en-US" w:eastAsia="ko-KR"/>
              </w:rPr>
              <w:t>CID</w:t>
            </w:r>
          </w:p>
        </w:tc>
        <w:tc>
          <w:tcPr>
            <w:tcW w:w="1217" w:type="dxa"/>
            <w:shd w:val="clear" w:color="auto" w:fill="auto"/>
            <w:hideMark/>
          </w:tcPr>
          <w:p w14:paraId="2F25FEEA" w14:textId="77777777" w:rsidR="005C57ED" w:rsidRPr="002E58A7" w:rsidRDefault="005C57ED" w:rsidP="00B31B71">
            <w:pPr>
              <w:rPr>
                <w:rFonts w:ascii="Arial" w:eastAsia="Times New Roman" w:hAnsi="Arial" w:cs="Arial"/>
                <w:b/>
                <w:bCs/>
                <w:sz w:val="20"/>
                <w:lang w:val="en-US" w:eastAsia="ko-KR"/>
              </w:rPr>
            </w:pPr>
            <w:r w:rsidRPr="002E58A7">
              <w:rPr>
                <w:rFonts w:ascii="Arial" w:eastAsia="Times New Roman" w:hAnsi="Arial" w:cs="Arial"/>
                <w:b/>
                <w:bCs/>
                <w:sz w:val="20"/>
                <w:lang w:val="en-US" w:eastAsia="ko-KR"/>
              </w:rPr>
              <w:t>Clause</w:t>
            </w:r>
          </w:p>
        </w:tc>
        <w:tc>
          <w:tcPr>
            <w:tcW w:w="1161" w:type="dxa"/>
            <w:shd w:val="clear" w:color="auto" w:fill="auto"/>
            <w:hideMark/>
          </w:tcPr>
          <w:p w14:paraId="5FB11845" w14:textId="77777777" w:rsidR="005C57ED" w:rsidRPr="002E58A7" w:rsidRDefault="005C57ED" w:rsidP="00B31B71">
            <w:pPr>
              <w:rPr>
                <w:rFonts w:ascii="Arial" w:eastAsia="Times New Roman" w:hAnsi="Arial" w:cs="Arial"/>
                <w:b/>
                <w:bCs/>
                <w:sz w:val="20"/>
                <w:lang w:val="en-US" w:eastAsia="ko-KR"/>
              </w:rPr>
            </w:pPr>
            <w:proofErr w:type="spellStart"/>
            <w:r w:rsidRPr="002E58A7">
              <w:rPr>
                <w:rFonts w:ascii="Arial" w:eastAsia="Times New Roman" w:hAnsi="Arial" w:cs="Arial"/>
                <w:b/>
                <w:bCs/>
                <w:sz w:val="20"/>
                <w:lang w:val="en-US" w:eastAsia="ko-KR"/>
              </w:rPr>
              <w:t>Page.Line</w:t>
            </w:r>
            <w:proofErr w:type="spellEnd"/>
          </w:p>
        </w:tc>
        <w:tc>
          <w:tcPr>
            <w:tcW w:w="1808" w:type="dxa"/>
            <w:shd w:val="clear" w:color="auto" w:fill="auto"/>
            <w:hideMark/>
          </w:tcPr>
          <w:p w14:paraId="27FCF0ED" w14:textId="77777777" w:rsidR="005C57ED" w:rsidRPr="002E58A7" w:rsidRDefault="005C57ED" w:rsidP="00B31B71">
            <w:pPr>
              <w:rPr>
                <w:rFonts w:ascii="Arial" w:eastAsia="Times New Roman" w:hAnsi="Arial" w:cs="Arial"/>
                <w:b/>
                <w:bCs/>
                <w:sz w:val="20"/>
                <w:lang w:val="en-US" w:eastAsia="ko-KR"/>
              </w:rPr>
            </w:pPr>
            <w:r w:rsidRPr="002E58A7">
              <w:rPr>
                <w:rFonts w:ascii="Arial" w:eastAsia="Times New Roman" w:hAnsi="Arial" w:cs="Arial"/>
                <w:b/>
                <w:bCs/>
                <w:sz w:val="20"/>
                <w:lang w:val="en-US" w:eastAsia="ko-KR"/>
              </w:rPr>
              <w:t>Comment</w:t>
            </w:r>
          </w:p>
        </w:tc>
        <w:tc>
          <w:tcPr>
            <w:tcW w:w="1808" w:type="dxa"/>
            <w:shd w:val="clear" w:color="auto" w:fill="auto"/>
            <w:hideMark/>
          </w:tcPr>
          <w:p w14:paraId="2DB3701E" w14:textId="77777777" w:rsidR="005C57ED" w:rsidRPr="002E58A7" w:rsidRDefault="005C57ED" w:rsidP="00B31B71">
            <w:pPr>
              <w:rPr>
                <w:rFonts w:ascii="Arial" w:eastAsia="Times New Roman" w:hAnsi="Arial" w:cs="Arial"/>
                <w:b/>
                <w:bCs/>
                <w:sz w:val="20"/>
                <w:lang w:val="en-US" w:eastAsia="ko-KR"/>
              </w:rPr>
            </w:pPr>
            <w:r w:rsidRPr="002E58A7">
              <w:rPr>
                <w:rFonts w:ascii="Arial" w:eastAsia="Times New Roman" w:hAnsi="Arial" w:cs="Arial"/>
                <w:b/>
                <w:bCs/>
                <w:sz w:val="20"/>
                <w:lang w:val="en-US" w:eastAsia="ko-KR"/>
              </w:rPr>
              <w:t>Proposed Change</w:t>
            </w:r>
          </w:p>
        </w:tc>
        <w:tc>
          <w:tcPr>
            <w:tcW w:w="3150" w:type="dxa"/>
          </w:tcPr>
          <w:p w14:paraId="57E0F554" w14:textId="77777777" w:rsidR="005C57ED" w:rsidRPr="002E58A7" w:rsidRDefault="005C57ED" w:rsidP="00B31B71">
            <w:pPr>
              <w:rPr>
                <w:rFonts w:ascii="Arial" w:eastAsia="Times New Roman" w:hAnsi="Arial" w:cs="Arial"/>
                <w:b/>
                <w:bCs/>
                <w:sz w:val="20"/>
                <w:lang w:val="en-US" w:eastAsia="ko-KR"/>
              </w:rPr>
            </w:pPr>
            <w:r>
              <w:rPr>
                <w:rFonts w:ascii="Arial" w:eastAsia="Times New Roman" w:hAnsi="Arial" w:cs="Arial"/>
                <w:b/>
                <w:bCs/>
                <w:sz w:val="20"/>
                <w:lang w:val="en-US" w:eastAsia="ko-KR"/>
              </w:rPr>
              <w:t>Resolution</w:t>
            </w:r>
          </w:p>
        </w:tc>
      </w:tr>
      <w:tr w:rsidR="005C57ED" w:rsidRPr="001D296D" w14:paraId="4873F172" w14:textId="77777777" w:rsidTr="00B31B71">
        <w:trPr>
          <w:trHeight w:val="278"/>
        </w:trPr>
        <w:tc>
          <w:tcPr>
            <w:tcW w:w="661" w:type="dxa"/>
            <w:tcBorders>
              <w:top w:val="single" w:sz="4" w:space="0" w:color="000000"/>
              <w:left w:val="single" w:sz="4" w:space="0" w:color="000000"/>
              <w:bottom w:val="single" w:sz="4" w:space="0" w:color="000000"/>
              <w:right w:val="single" w:sz="4" w:space="0" w:color="000000"/>
            </w:tcBorders>
            <w:shd w:val="clear" w:color="auto" w:fill="auto"/>
          </w:tcPr>
          <w:p w14:paraId="462B3EF8" w14:textId="77777777" w:rsidR="005C57ED" w:rsidRPr="005676F4" w:rsidRDefault="005C57ED" w:rsidP="00B31B71">
            <w:pPr>
              <w:rPr>
                <w:rFonts w:ascii="Arial" w:hAnsi="Arial" w:cs="Arial"/>
                <w:sz w:val="20"/>
              </w:rPr>
            </w:pPr>
            <w:r>
              <w:rPr>
                <w:rFonts w:ascii="Arial" w:hAnsi="Arial" w:cs="Arial"/>
                <w:sz w:val="20"/>
              </w:rPr>
              <w:t>4949</w:t>
            </w:r>
          </w:p>
        </w:tc>
        <w:tc>
          <w:tcPr>
            <w:tcW w:w="1217" w:type="dxa"/>
            <w:tcBorders>
              <w:top w:val="single" w:sz="4" w:space="0" w:color="000000"/>
              <w:left w:val="single" w:sz="4" w:space="0" w:color="000000"/>
              <w:bottom w:val="single" w:sz="4" w:space="0" w:color="000000"/>
              <w:right w:val="single" w:sz="4" w:space="0" w:color="000000"/>
            </w:tcBorders>
            <w:shd w:val="clear" w:color="auto" w:fill="auto"/>
          </w:tcPr>
          <w:p w14:paraId="041B81D8" w14:textId="77777777" w:rsidR="005C57ED" w:rsidRPr="001D296D" w:rsidRDefault="005C57ED" w:rsidP="00B31B71">
            <w:pPr>
              <w:rPr>
                <w:rFonts w:ascii="Arial" w:hAnsi="Arial" w:cs="Arial"/>
                <w:sz w:val="20"/>
                <w:lang w:val="en-US"/>
              </w:rPr>
            </w:pPr>
            <w:r>
              <w:rPr>
                <w:rFonts w:ascii="Arial" w:hAnsi="Arial" w:cs="Arial"/>
                <w:sz w:val="20"/>
              </w:rPr>
              <w:t>36.3.12.7</w:t>
            </w:r>
          </w:p>
        </w:tc>
        <w:tc>
          <w:tcPr>
            <w:tcW w:w="1161" w:type="dxa"/>
            <w:tcBorders>
              <w:top w:val="single" w:sz="4" w:space="0" w:color="000000"/>
              <w:left w:val="single" w:sz="4" w:space="0" w:color="000000"/>
              <w:bottom w:val="single" w:sz="4" w:space="0" w:color="000000"/>
              <w:right w:val="single" w:sz="4" w:space="0" w:color="000000"/>
            </w:tcBorders>
            <w:shd w:val="clear" w:color="auto" w:fill="auto"/>
          </w:tcPr>
          <w:p w14:paraId="2E50F577" w14:textId="77777777" w:rsidR="005C57ED" w:rsidRPr="005676F4" w:rsidRDefault="005C57ED" w:rsidP="00B31B71">
            <w:pPr>
              <w:rPr>
                <w:rFonts w:ascii="Arial" w:hAnsi="Arial" w:cs="Arial"/>
                <w:sz w:val="20"/>
              </w:rPr>
            </w:pPr>
            <w:r>
              <w:rPr>
                <w:rFonts w:ascii="Arial" w:hAnsi="Arial" w:cs="Arial"/>
                <w:sz w:val="20"/>
              </w:rPr>
              <w:t>414.32</w:t>
            </w:r>
          </w:p>
        </w:tc>
        <w:tc>
          <w:tcPr>
            <w:tcW w:w="1808" w:type="dxa"/>
            <w:tcBorders>
              <w:top w:val="single" w:sz="4" w:space="0" w:color="000000"/>
              <w:left w:val="single" w:sz="4" w:space="0" w:color="000000"/>
              <w:bottom w:val="single" w:sz="4" w:space="0" w:color="000000"/>
              <w:right w:val="single" w:sz="4" w:space="0" w:color="000000"/>
            </w:tcBorders>
            <w:shd w:val="clear" w:color="auto" w:fill="auto"/>
          </w:tcPr>
          <w:p w14:paraId="72E5A055" w14:textId="77777777" w:rsidR="005C57ED" w:rsidRPr="001D296D" w:rsidRDefault="005C57ED" w:rsidP="00B31B71">
            <w:pPr>
              <w:rPr>
                <w:rFonts w:ascii="Arial" w:hAnsi="Arial" w:cs="Arial"/>
                <w:sz w:val="20"/>
              </w:rPr>
            </w:pPr>
            <w:r>
              <w:rPr>
                <w:rFonts w:ascii="Arial" w:hAnsi="Arial" w:cs="Arial"/>
                <w:sz w:val="20"/>
              </w:rPr>
              <w:t xml:space="preserve">I think there needs to be a </w:t>
            </w:r>
            <w:r>
              <w:rPr>
                <w:rFonts w:ascii="Arial" w:hAnsi="Arial" w:cs="Arial"/>
                <w:sz w:val="20"/>
              </w:rPr>
              <w:lastRenderedPageBreak/>
              <w:t xml:space="preserve">rule forbidding UL/DL 1 and PPDU Type </w:t>
            </w:r>
            <w:proofErr w:type="gramStart"/>
            <w:r>
              <w:rPr>
                <w:rFonts w:ascii="Arial" w:hAnsi="Arial" w:cs="Arial"/>
                <w:sz w:val="20"/>
              </w:rPr>
              <w:t>And</w:t>
            </w:r>
            <w:proofErr w:type="gramEnd"/>
            <w:r>
              <w:rPr>
                <w:rFonts w:ascii="Arial" w:hAnsi="Arial" w:cs="Arial"/>
                <w:sz w:val="20"/>
              </w:rPr>
              <w:t xml:space="preserve"> Compression Mode 0 for EHT MU.</w:t>
            </w:r>
          </w:p>
        </w:tc>
        <w:tc>
          <w:tcPr>
            <w:tcW w:w="1808" w:type="dxa"/>
            <w:tcBorders>
              <w:top w:val="single" w:sz="4" w:space="0" w:color="000000"/>
              <w:left w:val="single" w:sz="4" w:space="0" w:color="000000"/>
              <w:bottom w:val="single" w:sz="4" w:space="0" w:color="000000"/>
              <w:right w:val="single" w:sz="4" w:space="0" w:color="000000"/>
            </w:tcBorders>
            <w:shd w:val="clear" w:color="auto" w:fill="auto"/>
          </w:tcPr>
          <w:p w14:paraId="6E44CF5E" w14:textId="77777777" w:rsidR="005C57ED" w:rsidRPr="001D296D" w:rsidRDefault="005C57ED" w:rsidP="00B31B71">
            <w:pPr>
              <w:rPr>
                <w:rFonts w:ascii="Arial" w:hAnsi="Arial" w:cs="Arial"/>
                <w:sz w:val="20"/>
              </w:rPr>
            </w:pPr>
            <w:r>
              <w:rPr>
                <w:rFonts w:ascii="Arial" w:hAnsi="Arial" w:cs="Arial"/>
                <w:sz w:val="20"/>
              </w:rPr>
              <w:lastRenderedPageBreak/>
              <w:t>as in comment</w:t>
            </w:r>
          </w:p>
        </w:tc>
        <w:tc>
          <w:tcPr>
            <w:tcW w:w="3150" w:type="dxa"/>
            <w:tcBorders>
              <w:top w:val="single" w:sz="4" w:space="0" w:color="000000"/>
              <w:left w:val="single" w:sz="4" w:space="0" w:color="000000"/>
              <w:bottom w:val="single" w:sz="4" w:space="0" w:color="000000"/>
              <w:right w:val="single" w:sz="4" w:space="0" w:color="000000"/>
            </w:tcBorders>
          </w:tcPr>
          <w:p w14:paraId="08E34296" w14:textId="77777777" w:rsidR="005C57ED" w:rsidRDefault="00E0538D" w:rsidP="00B31B71">
            <w:pPr>
              <w:rPr>
                <w:rFonts w:ascii="Arial" w:hAnsi="Arial" w:cs="Arial"/>
                <w:sz w:val="20"/>
              </w:rPr>
            </w:pPr>
            <w:r>
              <w:rPr>
                <w:rFonts w:ascii="Arial" w:hAnsi="Arial" w:cs="Arial"/>
                <w:sz w:val="20"/>
              </w:rPr>
              <w:t>Rejected.</w:t>
            </w:r>
          </w:p>
          <w:p w14:paraId="60D437F7" w14:textId="0ECB9A35" w:rsidR="00E0538D" w:rsidRPr="001D296D" w:rsidRDefault="00E0538D" w:rsidP="00B31B71">
            <w:pPr>
              <w:rPr>
                <w:rFonts w:ascii="Arial" w:hAnsi="Arial" w:cs="Arial"/>
                <w:sz w:val="20"/>
              </w:rPr>
            </w:pPr>
            <w:r>
              <w:rPr>
                <w:rFonts w:ascii="Arial" w:hAnsi="Arial" w:cs="Arial"/>
                <w:sz w:val="20"/>
              </w:rPr>
              <w:lastRenderedPageBreak/>
              <w:t xml:space="preserve">The combination of the </w:t>
            </w:r>
            <w:r w:rsidR="00111374">
              <w:rPr>
                <w:rFonts w:ascii="Arial" w:hAnsi="Arial" w:cs="Arial"/>
                <w:sz w:val="20"/>
              </w:rPr>
              <w:t xml:space="preserve">UL/DL field and PPDU Type </w:t>
            </w:r>
            <w:proofErr w:type="gramStart"/>
            <w:r w:rsidR="00111374">
              <w:rPr>
                <w:rFonts w:ascii="Arial" w:hAnsi="Arial" w:cs="Arial"/>
                <w:sz w:val="20"/>
              </w:rPr>
              <w:t>And</w:t>
            </w:r>
            <w:proofErr w:type="gramEnd"/>
            <w:r w:rsidR="00111374">
              <w:rPr>
                <w:rFonts w:ascii="Arial" w:hAnsi="Arial" w:cs="Arial"/>
                <w:sz w:val="20"/>
              </w:rPr>
              <w:t xml:space="preserve"> Compression Mode field is used to determine the PPDU format and U-SIG and EHT-SIG structures</w:t>
            </w:r>
            <w:r w:rsidR="001C61A4">
              <w:rPr>
                <w:rFonts w:ascii="Arial" w:hAnsi="Arial" w:cs="Arial"/>
                <w:sz w:val="20"/>
              </w:rPr>
              <w:t xml:space="preserve">. The combination of UL/DL field being 1 and PPDU Type </w:t>
            </w:r>
            <w:proofErr w:type="gramStart"/>
            <w:r w:rsidR="001C61A4">
              <w:rPr>
                <w:rFonts w:ascii="Arial" w:hAnsi="Arial" w:cs="Arial"/>
                <w:sz w:val="20"/>
              </w:rPr>
              <w:t>And</w:t>
            </w:r>
            <w:proofErr w:type="gramEnd"/>
            <w:r w:rsidR="001C61A4">
              <w:rPr>
                <w:rFonts w:ascii="Arial" w:hAnsi="Arial" w:cs="Arial"/>
                <w:sz w:val="20"/>
              </w:rPr>
              <w:t xml:space="preserve"> Compression Mode field being 0 will tell </w:t>
            </w:r>
            <w:r w:rsidR="0010228F">
              <w:rPr>
                <w:rFonts w:ascii="Arial" w:hAnsi="Arial" w:cs="Arial"/>
                <w:sz w:val="20"/>
              </w:rPr>
              <w:t>the receiver this is an EHT TB PPDU and then should use the U-SIG content</w:t>
            </w:r>
            <w:r w:rsidR="00AA58A2">
              <w:rPr>
                <w:rFonts w:ascii="Arial" w:hAnsi="Arial" w:cs="Arial"/>
                <w:sz w:val="20"/>
              </w:rPr>
              <w:t>/structure</w:t>
            </w:r>
            <w:r w:rsidR="0010228F">
              <w:rPr>
                <w:rFonts w:ascii="Arial" w:hAnsi="Arial" w:cs="Arial"/>
                <w:sz w:val="20"/>
              </w:rPr>
              <w:t xml:space="preserve"> of an EHT TB PPDU </w:t>
            </w:r>
            <w:r w:rsidR="00AA58A2">
              <w:rPr>
                <w:rFonts w:ascii="Arial" w:hAnsi="Arial" w:cs="Arial"/>
                <w:sz w:val="20"/>
              </w:rPr>
              <w:t>to interpret the U-SIG field.</w:t>
            </w:r>
            <w:r>
              <w:rPr>
                <w:rFonts w:ascii="Arial" w:hAnsi="Arial" w:cs="Arial"/>
                <w:sz w:val="20"/>
              </w:rPr>
              <w:t xml:space="preserve"> </w:t>
            </w:r>
            <w:r w:rsidR="00AA58A2">
              <w:rPr>
                <w:rFonts w:ascii="Arial" w:hAnsi="Arial" w:cs="Arial"/>
                <w:sz w:val="20"/>
              </w:rPr>
              <w:t xml:space="preserve">It will not use the U-SIG content/structure of an EHT MU PPDU to interpret the U-SIG field. Therefore, </w:t>
            </w:r>
            <w:r w:rsidR="00C206E1">
              <w:rPr>
                <w:rFonts w:ascii="Arial" w:hAnsi="Arial" w:cs="Arial"/>
                <w:sz w:val="20"/>
              </w:rPr>
              <w:t>one such rule is not needed.</w:t>
            </w:r>
          </w:p>
        </w:tc>
      </w:tr>
    </w:tbl>
    <w:p w14:paraId="4897D7F3" w14:textId="044461D1" w:rsidR="00F4164E" w:rsidRDefault="00F4164E" w:rsidP="00B62FDB">
      <w:pPr>
        <w:pStyle w:val="BodyText0"/>
        <w:kinsoku w:val="0"/>
        <w:overflowPunct w:val="0"/>
        <w:spacing w:before="9"/>
        <w:rPr>
          <w:sz w:val="20"/>
        </w:rPr>
      </w:pPr>
    </w:p>
    <w:p w14:paraId="4E694EEA" w14:textId="3905457E" w:rsidR="00F4164E" w:rsidRDefault="00F4164E" w:rsidP="00B62FDB">
      <w:pPr>
        <w:pStyle w:val="BodyText0"/>
        <w:kinsoku w:val="0"/>
        <w:overflowPunct w:val="0"/>
        <w:spacing w:before="9"/>
        <w:rPr>
          <w:sz w:val="20"/>
        </w:rPr>
      </w:pPr>
    </w:p>
    <w:p w14:paraId="1A47CE7D" w14:textId="4FC95179" w:rsidR="00F4164E" w:rsidRDefault="00F4164E" w:rsidP="00B62FDB">
      <w:pPr>
        <w:pStyle w:val="BodyText0"/>
        <w:kinsoku w:val="0"/>
        <w:overflowPunct w:val="0"/>
        <w:spacing w:before="9"/>
        <w:rPr>
          <w:sz w:val="20"/>
        </w:rPr>
      </w:pPr>
    </w:p>
    <w:p w14:paraId="79477468" w14:textId="1618F1CE" w:rsidR="00F4164E" w:rsidRDefault="00F4164E" w:rsidP="00B62FDB">
      <w:pPr>
        <w:pStyle w:val="BodyText0"/>
        <w:kinsoku w:val="0"/>
        <w:overflowPunct w:val="0"/>
        <w:spacing w:before="9"/>
        <w:rPr>
          <w:sz w:val="20"/>
        </w:rPr>
      </w:pPr>
    </w:p>
    <w:p w14:paraId="560122C2" w14:textId="77777777" w:rsidR="005C57ED" w:rsidRDefault="005C57ED" w:rsidP="00B62FDB">
      <w:pPr>
        <w:pStyle w:val="BodyText0"/>
        <w:kinsoku w:val="0"/>
        <w:overflowPunct w:val="0"/>
        <w:spacing w:before="9"/>
        <w:rPr>
          <w:sz w:val="20"/>
        </w:rPr>
      </w:pPr>
    </w:p>
    <w:p w14:paraId="229422AE" w14:textId="6E80CA31" w:rsidR="009406A4" w:rsidRDefault="009406A4" w:rsidP="009406A4">
      <w:pPr>
        <w:pStyle w:val="Heading1"/>
      </w:pPr>
      <w:r>
        <w:t>CID 4604</w:t>
      </w:r>
      <w:r w:rsidR="001C5ABA">
        <w:t>, 4605</w:t>
      </w:r>
      <w:r w:rsidR="006D47A1">
        <w:t>, 5475, 5476</w:t>
      </w:r>
      <w:r w:rsidR="000409D1">
        <w:t>, 6798</w:t>
      </w:r>
      <w:r w:rsidR="009E2736">
        <w:t>, 7202</w:t>
      </w:r>
      <w:r w:rsidR="00972864">
        <w:t>, 8008</w:t>
      </w:r>
    </w:p>
    <w:p w14:paraId="280323D6" w14:textId="77777777" w:rsidR="009406A4" w:rsidRDefault="009406A4" w:rsidP="009406A4">
      <w:pPr>
        <w:jc w:val="both"/>
        <w:rPr>
          <w:sz w:val="22"/>
          <w:szCs w:val="22"/>
          <w:lang w:val="en-US"/>
        </w:rPr>
      </w:pPr>
    </w:p>
    <w:tbl>
      <w:tblPr>
        <w:tblW w:w="98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61"/>
        <w:gridCol w:w="1217"/>
        <w:gridCol w:w="1161"/>
        <w:gridCol w:w="1808"/>
        <w:gridCol w:w="1808"/>
        <w:gridCol w:w="3150"/>
      </w:tblGrid>
      <w:tr w:rsidR="009406A4" w:rsidRPr="009522BD" w14:paraId="78732B17" w14:textId="77777777" w:rsidTr="00F327A9">
        <w:trPr>
          <w:trHeight w:val="278"/>
        </w:trPr>
        <w:tc>
          <w:tcPr>
            <w:tcW w:w="661" w:type="dxa"/>
            <w:shd w:val="clear" w:color="auto" w:fill="auto"/>
            <w:hideMark/>
          </w:tcPr>
          <w:p w14:paraId="1B828C2E" w14:textId="77777777" w:rsidR="009406A4" w:rsidRPr="002E58A7" w:rsidRDefault="009406A4" w:rsidP="007B2590">
            <w:pPr>
              <w:rPr>
                <w:rFonts w:ascii="Arial" w:eastAsia="Times New Roman" w:hAnsi="Arial" w:cs="Arial"/>
                <w:b/>
                <w:bCs/>
                <w:sz w:val="20"/>
                <w:lang w:val="en-US" w:eastAsia="ko-KR"/>
              </w:rPr>
            </w:pPr>
            <w:r w:rsidRPr="002E58A7">
              <w:rPr>
                <w:rFonts w:ascii="Arial" w:eastAsia="Times New Roman" w:hAnsi="Arial" w:cs="Arial"/>
                <w:b/>
                <w:bCs/>
                <w:sz w:val="20"/>
                <w:lang w:val="en-US" w:eastAsia="ko-KR"/>
              </w:rPr>
              <w:t>CID</w:t>
            </w:r>
          </w:p>
        </w:tc>
        <w:tc>
          <w:tcPr>
            <w:tcW w:w="1217" w:type="dxa"/>
            <w:shd w:val="clear" w:color="auto" w:fill="auto"/>
            <w:hideMark/>
          </w:tcPr>
          <w:p w14:paraId="7A488677" w14:textId="77777777" w:rsidR="009406A4" w:rsidRPr="002E58A7" w:rsidRDefault="009406A4" w:rsidP="007B2590">
            <w:pPr>
              <w:rPr>
                <w:rFonts w:ascii="Arial" w:eastAsia="Times New Roman" w:hAnsi="Arial" w:cs="Arial"/>
                <w:b/>
                <w:bCs/>
                <w:sz w:val="20"/>
                <w:lang w:val="en-US" w:eastAsia="ko-KR"/>
              </w:rPr>
            </w:pPr>
            <w:r w:rsidRPr="002E58A7">
              <w:rPr>
                <w:rFonts w:ascii="Arial" w:eastAsia="Times New Roman" w:hAnsi="Arial" w:cs="Arial"/>
                <w:b/>
                <w:bCs/>
                <w:sz w:val="20"/>
                <w:lang w:val="en-US" w:eastAsia="ko-KR"/>
              </w:rPr>
              <w:t>Clause</w:t>
            </w:r>
          </w:p>
        </w:tc>
        <w:tc>
          <w:tcPr>
            <w:tcW w:w="1161" w:type="dxa"/>
            <w:shd w:val="clear" w:color="auto" w:fill="auto"/>
            <w:hideMark/>
          </w:tcPr>
          <w:p w14:paraId="4B5B878E" w14:textId="77777777" w:rsidR="009406A4" w:rsidRPr="002E58A7" w:rsidRDefault="009406A4" w:rsidP="007B2590">
            <w:pPr>
              <w:rPr>
                <w:rFonts w:ascii="Arial" w:eastAsia="Times New Roman" w:hAnsi="Arial" w:cs="Arial"/>
                <w:b/>
                <w:bCs/>
                <w:sz w:val="20"/>
                <w:lang w:val="en-US" w:eastAsia="ko-KR"/>
              </w:rPr>
            </w:pPr>
            <w:proofErr w:type="spellStart"/>
            <w:r w:rsidRPr="002E58A7">
              <w:rPr>
                <w:rFonts w:ascii="Arial" w:eastAsia="Times New Roman" w:hAnsi="Arial" w:cs="Arial"/>
                <w:b/>
                <w:bCs/>
                <w:sz w:val="20"/>
                <w:lang w:val="en-US" w:eastAsia="ko-KR"/>
              </w:rPr>
              <w:t>Page.Line</w:t>
            </w:r>
            <w:proofErr w:type="spellEnd"/>
          </w:p>
        </w:tc>
        <w:tc>
          <w:tcPr>
            <w:tcW w:w="1808" w:type="dxa"/>
            <w:shd w:val="clear" w:color="auto" w:fill="auto"/>
            <w:hideMark/>
          </w:tcPr>
          <w:p w14:paraId="116C2409" w14:textId="77777777" w:rsidR="009406A4" w:rsidRPr="002E58A7" w:rsidRDefault="009406A4" w:rsidP="007B2590">
            <w:pPr>
              <w:rPr>
                <w:rFonts w:ascii="Arial" w:eastAsia="Times New Roman" w:hAnsi="Arial" w:cs="Arial"/>
                <w:b/>
                <w:bCs/>
                <w:sz w:val="20"/>
                <w:lang w:val="en-US" w:eastAsia="ko-KR"/>
              </w:rPr>
            </w:pPr>
            <w:r w:rsidRPr="002E58A7">
              <w:rPr>
                <w:rFonts w:ascii="Arial" w:eastAsia="Times New Roman" w:hAnsi="Arial" w:cs="Arial"/>
                <w:b/>
                <w:bCs/>
                <w:sz w:val="20"/>
                <w:lang w:val="en-US" w:eastAsia="ko-KR"/>
              </w:rPr>
              <w:t>Comment</w:t>
            </w:r>
          </w:p>
        </w:tc>
        <w:tc>
          <w:tcPr>
            <w:tcW w:w="1808" w:type="dxa"/>
            <w:shd w:val="clear" w:color="auto" w:fill="auto"/>
            <w:hideMark/>
          </w:tcPr>
          <w:p w14:paraId="7CAF31C0" w14:textId="77777777" w:rsidR="009406A4" w:rsidRPr="002E58A7" w:rsidRDefault="009406A4" w:rsidP="007B2590">
            <w:pPr>
              <w:rPr>
                <w:rFonts w:ascii="Arial" w:eastAsia="Times New Roman" w:hAnsi="Arial" w:cs="Arial"/>
                <w:b/>
                <w:bCs/>
                <w:sz w:val="20"/>
                <w:lang w:val="en-US" w:eastAsia="ko-KR"/>
              </w:rPr>
            </w:pPr>
            <w:r w:rsidRPr="002E58A7">
              <w:rPr>
                <w:rFonts w:ascii="Arial" w:eastAsia="Times New Roman" w:hAnsi="Arial" w:cs="Arial"/>
                <w:b/>
                <w:bCs/>
                <w:sz w:val="20"/>
                <w:lang w:val="en-US" w:eastAsia="ko-KR"/>
              </w:rPr>
              <w:t>Proposed Change</w:t>
            </w:r>
          </w:p>
        </w:tc>
        <w:tc>
          <w:tcPr>
            <w:tcW w:w="3150" w:type="dxa"/>
          </w:tcPr>
          <w:p w14:paraId="681493B3" w14:textId="77777777" w:rsidR="009406A4" w:rsidRPr="002E58A7" w:rsidRDefault="009406A4" w:rsidP="007B2590">
            <w:pPr>
              <w:rPr>
                <w:rFonts w:ascii="Arial" w:eastAsia="Times New Roman" w:hAnsi="Arial" w:cs="Arial"/>
                <w:b/>
                <w:bCs/>
                <w:sz w:val="20"/>
                <w:lang w:val="en-US" w:eastAsia="ko-KR"/>
              </w:rPr>
            </w:pPr>
            <w:r>
              <w:rPr>
                <w:rFonts w:ascii="Arial" w:eastAsia="Times New Roman" w:hAnsi="Arial" w:cs="Arial"/>
                <w:b/>
                <w:bCs/>
                <w:sz w:val="20"/>
                <w:lang w:val="en-US" w:eastAsia="ko-KR"/>
              </w:rPr>
              <w:t>Resolution</w:t>
            </w:r>
          </w:p>
        </w:tc>
      </w:tr>
      <w:tr w:rsidR="006D47A1" w:rsidRPr="001D296D" w14:paraId="71149494" w14:textId="77777777" w:rsidTr="0079737F">
        <w:trPr>
          <w:trHeight w:val="278"/>
        </w:trPr>
        <w:tc>
          <w:tcPr>
            <w:tcW w:w="661" w:type="dxa"/>
            <w:tcBorders>
              <w:top w:val="single" w:sz="4" w:space="0" w:color="000000"/>
              <w:left w:val="single" w:sz="4" w:space="0" w:color="000000"/>
              <w:bottom w:val="single" w:sz="4" w:space="0" w:color="000000"/>
              <w:right w:val="single" w:sz="4" w:space="0" w:color="000000"/>
            </w:tcBorders>
            <w:shd w:val="clear" w:color="auto" w:fill="auto"/>
          </w:tcPr>
          <w:p w14:paraId="1DE4FF57" w14:textId="77777777" w:rsidR="006D47A1" w:rsidRDefault="006D47A1" w:rsidP="0079737F">
            <w:pPr>
              <w:rPr>
                <w:rFonts w:ascii="Arial" w:hAnsi="Arial" w:cs="Arial"/>
                <w:sz w:val="20"/>
              </w:rPr>
            </w:pPr>
            <w:r>
              <w:rPr>
                <w:rFonts w:ascii="Arial" w:hAnsi="Arial" w:cs="Arial"/>
                <w:sz w:val="20"/>
              </w:rPr>
              <w:t>5475</w:t>
            </w:r>
          </w:p>
        </w:tc>
        <w:tc>
          <w:tcPr>
            <w:tcW w:w="1217" w:type="dxa"/>
            <w:tcBorders>
              <w:top w:val="single" w:sz="4" w:space="0" w:color="000000"/>
              <w:left w:val="single" w:sz="4" w:space="0" w:color="000000"/>
              <w:bottom w:val="single" w:sz="4" w:space="0" w:color="000000"/>
              <w:right w:val="single" w:sz="4" w:space="0" w:color="000000"/>
            </w:tcBorders>
            <w:shd w:val="clear" w:color="auto" w:fill="auto"/>
          </w:tcPr>
          <w:p w14:paraId="75245E6E" w14:textId="77777777" w:rsidR="006D47A1" w:rsidRDefault="006D47A1" w:rsidP="0079737F">
            <w:pPr>
              <w:rPr>
                <w:rFonts w:ascii="Arial" w:hAnsi="Arial" w:cs="Arial"/>
                <w:sz w:val="20"/>
              </w:rPr>
            </w:pPr>
            <w:r>
              <w:rPr>
                <w:rFonts w:ascii="Arial" w:hAnsi="Arial" w:cs="Arial"/>
                <w:sz w:val="20"/>
              </w:rPr>
              <w:t>36.3.12.7</w:t>
            </w:r>
          </w:p>
        </w:tc>
        <w:tc>
          <w:tcPr>
            <w:tcW w:w="1161" w:type="dxa"/>
            <w:tcBorders>
              <w:top w:val="single" w:sz="4" w:space="0" w:color="000000"/>
              <w:left w:val="single" w:sz="4" w:space="0" w:color="000000"/>
              <w:bottom w:val="single" w:sz="4" w:space="0" w:color="000000"/>
              <w:right w:val="single" w:sz="4" w:space="0" w:color="000000"/>
            </w:tcBorders>
            <w:shd w:val="clear" w:color="auto" w:fill="auto"/>
          </w:tcPr>
          <w:p w14:paraId="0F479A26" w14:textId="77777777" w:rsidR="006D47A1" w:rsidRDefault="006D47A1" w:rsidP="0079737F">
            <w:pPr>
              <w:rPr>
                <w:rFonts w:ascii="Arial" w:hAnsi="Arial" w:cs="Arial"/>
                <w:sz w:val="20"/>
              </w:rPr>
            </w:pPr>
            <w:r>
              <w:rPr>
                <w:rFonts w:ascii="Arial" w:hAnsi="Arial" w:cs="Arial"/>
                <w:sz w:val="20"/>
              </w:rPr>
              <w:t>412.08</w:t>
            </w:r>
          </w:p>
        </w:tc>
        <w:tc>
          <w:tcPr>
            <w:tcW w:w="1808" w:type="dxa"/>
            <w:tcBorders>
              <w:top w:val="single" w:sz="4" w:space="0" w:color="000000"/>
              <w:left w:val="single" w:sz="4" w:space="0" w:color="000000"/>
              <w:bottom w:val="single" w:sz="4" w:space="0" w:color="000000"/>
              <w:right w:val="single" w:sz="4" w:space="0" w:color="000000"/>
            </w:tcBorders>
            <w:shd w:val="clear" w:color="auto" w:fill="auto"/>
          </w:tcPr>
          <w:p w14:paraId="48F164C4" w14:textId="77777777" w:rsidR="006D47A1" w:rsidRDefault="006D47A1" w:rsidP="0079737F">
            <w:pPr>
              <w:rPr>
                <w:rFonts w:ascii="Arial" w:hAnsi="Arial" w:cs="Arial"/>
                <w:sz w:val="20"/>
              </w:rPr>
            </w:pPr>
            <w:r>
              <w:rPr>
                <w:rFonts w:ascii="Arial" w:hAnsi="Arial" w:cs="Arial"/>
                <w:sz w:val="20"/>
              </w:rPr>
              <w:t xml:space="preserve">When the PPDU Type </w:t>
            </w:r>
            <w:proofErr w:type="gramStart"/>
            <w:r>
              <w:rPr>
                <w:rFonts w:ascii="Arial" w:hAnsi="Arial" w:cs="Arial"/>
                <w:sz w:val="20"/>
              </w:rPr>
              <w:t>And</w:t>
            </w:r>
            <w:proofErr w:type="gramEnd"/>
            <w:r>
              <w:rPr>
                <w:rFonts w:ascii="Arial" w:hAnsi="Arial" w:cs="Arial"/>
                <w:sz w:val="20"/>
              </w:rPr>
              <w:t xml:space="preserve"> Compression Mode field is equal to 2, also needs DL</w:t>
            </w:r>
          </w:p>
        </w:tc>
        <w:tc>
          <w:tcPr>
            <w:tcW w:w="1808" w:type="dxa"/>
            <w:tcBorders>
              <w:top w:val="single" w:sz="4" w:space="0" w:color="000000"/>
              <w:left w:val="single" w:sz="4" w:space="0" w:color="000000"/>
              <w:bottom w:val="single" w:sz="4" w:space="0" w:color="000000"/>
              <w:right w:val="single" w:sz="4" w:space="0" w:color="000000"/>
            </w:tcBorders>
            <w:shd w:val="clear" w:color="auto" w:fill="auto"/>
          </w:tcPr>
          <w:p w14:paraId="6FB39F8C" w14:textId="77777777" w:rsidR="006D47A1" w:rsidRDefault="006D47A1" w:rsidP="0079737F">
            <w:pPr>
              <w:rPr>
                <w:rFonts w:ascii="Arial" w:hAnsi="Arial" w:cs="Arial"/>
                <w:sz w:val="20"/>
              </w:rPr>
            </w:pPr>
            <w:r>
              <w:rPr>
                <w:rFonts w:ascii="Arial" w:hAnsi="Arial" w:cs="Arial"/>
                <w:sz w:val="20"/>
              </w:rPr>
              <w:t>as in comment</w:t>
            </w:r>
          </w:p>
        </w:tc>
        <w:tc>
          <w:tcPr>
            <w:tcW w:w="3150" w:type="dxa"/>
            <w:tcBorders>
              <w:top w:val="single" w:sz="4" w:space="0" w:color="000000"/>
              <w:left w:val="single" w:sz="4" w:space="0" w:color="000000"/>
              <w:bottom w:val="single" w:sz="4" w:space="0" w:color="000000"/>
              <w:right w:val="single" w:sz="4" w:space="0" w:color="000000"/>
            </w:tcBorders>
          </w:tcPr>
          <w:p w14:paraId="7F879869" w14:textId="77777777" w:rsidR="006D47A1" w:rsidRDefault="003F51B5" w:rsidP="0079737F">
            <w:pPr>
              <w:rPr>
                <w:rFonts w:ascii="Arial" w:hAnsi="Arial" w:cs="Arial"/>
                <w:sz w:val="20"/>
              </w:rPr>
            </w:pPr>
            <w:r>
              <w:rPr>
                <w:rFonts w:ascii="Arial" w:hAnsi="Arial" w:cs="Arial"/>
                <w:sz w:val="20"/>
              </w:rPr>
              <w:t>Revised.</w:t>
            </w:r>
          </w:p>
          <w:p w14:paraId="73EA65F0" w14:textId="2016FAE3" w:rsidR="003F51B5" w:rsidRDefault="003F51B5" w:rsidP="00D07FAB">
            <w:pPr>
              <w:rPr>
                <w:rFonts w:ascii="Arial" w:hAnsi="Arial" w:cs="Arial"/>
                <w:sz w:val="20"/>
              </w:rPr>
            </w:pPr>
            <w:r>
              <w:rPr>
                <w:rFonts w:ascii="Arial" w:hAnsi="Arial" w:cs="Arial"/>
                <w:sz w:val="20"/>
              </w:rPr>
              <w:t xml:space="preserve">Agree to the comment. </w:t>
            </w:r>
            <w:r w:rsidR="00D07FAB">
              <w:rPr>
                <w:rFonts w:ascii="Arial" w:hAnsi="Arial" w:cs="Arial"/>
                <w:sz w:val="20"/>
              </w:rPr>
              <w:t>Add description of the UL/DL field value in the if condition.</w:t>
            </w:r>
          </w:p>
          <w:p w14:paraId="1C01BCE2" w14:textId="77777777" w:rsidR="008E20FD" w:rsidRDefault="008E20FD" w:rsidP="003F51B5">
            <w:pPr>
              <w:rPr>
                <w:rFonts w:ascii="Arial" w:hAnsi="Arial" w:cs="Arial"/>
                <w:sz w:val="20"/>
              </w:rPr>
            </w:pPr>
          </w:p>
          <w:p w14:paraId="24B2BAA7" w14:textId="7233D9F0" w:rsidR="00D07FAB" w:rsidRPr="003F51B5" w:rsidRDefault="008E20FD" w:rsidP="00D07FAB">
            <w:pPr>
              <w:rPr>
                <w:rFonts w:ascii="Arial" w:hAnsi="Arial" w:cs="Arial"/>
                <w:sz w:val="20"/>
              </w:rPr>
            </w:pPr>
            <w:r>
              <w:rPr>
                <w:rFonts w:ascii="Arial" w:hAnsi="Arial" w:cs="Arial"/>
                <w:sz w:val="20"/>
              </w:rPr>
              <w:t xml:space="preserve">Note to editor: </w:t>
            </w:r>
            <w:r w:rsidR="004B26A2">
              <w:rPr>
                <w:rFonts w:ascii="Arial" w:hAnsi="Arial" w:cs="Arial"/>
                <w:sz w:val="20"/>
              </w:rPr>
              <w:t xml:space="preserve">This is in P560L7 in 802.11be spec draft D1.4. </w:t>
            </w:r>
            <w:r w:rsidR="00D07FAB">
              <w:rPr>
                <w:rFonts w:ascii="Arial" w:hAnsi="Arial" w:cs="Arial"/>
                <w:sz w:val="20"/>
              </w:rPr>
              <w:t>Change “</w:t>
            </w:r>
            <w:r w:rsidR="00D07FAB" w:rsidRPr="003F51B5">
              <w:rPr>
                <w:rFonts w:ascii="Arial" w:hAnsi="Arial" w:cs="Arial"/>
                <w:sz w:val="20"/>
              </w:rPr>
              <w:t>If the</w:t>
            </w:r>
            <w:r w:rsidR="00D07FAB">
              <w:rPr>
                <w:rFonts w:ascii="Arial" w:hAnsi="Arial" w:cs="Arial"/>
                <w:sz w:val="20"/>
              </w:rPr>
              <w:t xml:space="preserve"> </w:t>
            </w:r>
            <w:r w:rsidR="00D07FAB" w:rsidRPr="003F51B5">
              <w:rPr>
                <w:rFonts w:ascii="Arial" w:hAnsi="Arial" w:cs="Arial"/>
                <w:sz w:val="20"/>
              </w:rPr>
              <w:t xml:space="preserve">PPDU Type </w:t>
            </w:r>
            <w:proofErr w:type="gramStart"/>
            <w:r w:rsidR="00D07FAB" w:rsidRPr="003F51B5">
              <w:rPr>
                <w:rFonts w:ascii="Arial" w:hAnsi="Arial" w:cs="Arial"/>
                <w:sz w:val="20"/>
              </w:rPr>
              <w:t>And</w:t>
            </w:r>
            <w:proofErr w:type="gramEnd"/>
            <w:r w:rsidR="00D07FAB" w:rsidRPr="003F51B5">
              <w:rPr>
                <w:rFonts w:ascii="Arial" w:hAnsi="Arial" w:cs="Arial"/>
                <w:sz w:val="20"/>
              </w:rPr>
              <w:t xml:space="preserve"> Compression Mode field is set to 1 or 2</w:t>
            </w:r>
            <w:r w:rsidR="00D07FAB">
              <w:rPr>
                <w:rFonts w:ascii="Arial" w:hAnsi="Arial" w:cs="Arial"/>
                <w:sz w:val="20"/>
              </w:rPr>
              <w:t>” to “</w:t>
            </w:r>
            <w:r w:rsidR="00D07FAB" w:rsidRPr="003F51B5">
              <w:rPr>
                <w:rFonts w:ascii="Arial" w:hAnsi="Arial" w:cs="Arial"/>
                <w:sz w:val="20"/>
              </w:rPr>
              <w:t>If the</w:t>
            </w:r>
          </w:p>
          <w:p w14:paraId="58FCB0B9" w14:textId="77AF5C53" w:rsidR="008E20FD" w:rsidRPr="001D296D" w:rsidRDefault="00D07FAB" w:rsidP="00D07FAB">
            <w:pPr>
              <w:rPr>
                <w:rFonts w:ascii="Arial" w:hAnsi="Arial" w:cs="Arial"/>
                <w:sz w:val="20"/>
              </w:rPr>
            </w:pPr>
            <w:r w:rsidRPr="003F51B5">
              <w:rPr>
                <w:rFonts w:ascii="Arial" w:hAnsi="Arial" w:cs="Arial"/>
                <w:sz w:val="20"/>
              </w:rPr>
              <w:t xml:space="preserve">PPDU Type </w:t>
            </w:r>
            <w:proofErr w:type="gramStart"/>
            <w:r w:rsidRPr="003F51B5">
              <w:rPr>
                <w:rFonts w:ascii="Arial" w:hAnsi="Arial" w:cs="Arial"/>
                <w:sz w:val="20"/>
              </w:rPr>
              <w:t>And</w:t>
            </w:r>
            <w:proofErr w:type="gramEnd"/>
            <w:r w:rsidRPr="003F51B5">
              <w:rPr>
                <w:rFonts w:ascii="Arial" w:hAnsi="Arial" w:cs="Arial"/>
                <w:sz w:val="20"/>
              </w:rPr>
              <w:t xml:space="preserve"> Compression Mode field is set to 1 regardless of the value of the UL/DL field, or</w:t>
            </w:r>
            <w:r>
              <w:rPr>
                <w:rFonts w:ascii="Arial" w:hAnsi="Arial" w:cs="Arial"/>
                <w:sz w:val="20"/>
              </w:rPr>
              <w:t xml:space="preserve"> </w:t>
            </w:r>
            <w:r w:rsidRPr="00A8324C">
              <w:rPr>
                <w:rFonts w:ascii="Arial" w:hAnsi="Arial" w:cs="Arial"/>
                <w:sz w:val="20"/>
              </w:rPr>
              <w:t>the PPDU Type And Compression Mode field is set to</w:t>
            </w:r>
            <w:r w:rsidRPr="003F51B5">
              <w:rPr>
                <w:rFonts w:ascii="Arial" w:hAnsi="Arial" w:cs="Arial"/>
                <w:sz w:val="20"/>
              </w:rPr>
              <w:t xml:space="preserve"> 2 </w:t>
            </w:r>
            <w:r>
              <w:rPr>
                <w:rFonts w:ascii="Arial" w:hAnsi="Arial" w:cs="Arial"/>
                <w:sz w:val="20"/>
              </w:rPr>
              <w:t>and</w:t>
            </w:r>
            <w:r w:rsidRPr="003F51B5">
              <w:rPr>
                <w:rFonts w:ascii="Arial" w:hAnsi="Arial" w:cs="Arial"/>
                <w:sz w:val="20"/>
              </w:rPr>
              <w:t xml:space="preserve"> the UL/DL field is 0</w:t>
            </w:r>
            <w:r>
              <w:rPr>
                <w:rFonts w:ascii="Arial" w:hAnsi="Arial" w:cs="Arial"/>
                <w:sz w:val="20"/>
              </w:rPr>
              <w:t>.”</w:t>
            </w:r>
          </w:p>
        </w:tc>
      </w:tr>
      <w:tr w:rsidR="006D47A1" w:rsidRPr="001D296D" w14:paraId="0363B167" w14:textId="77777777" w:rsidTr="0079737F">
        <w:trPr>
          <w:trHeight w:val="278"/>
        </w:trPr>
        <w:tc>
          <w:tcPr>
            <w:tcW w:w="661" w:type="dxa"/>
            <w:tcBorders>
              <w:top w:val="single" w:sz="4" w:space="0" w:color="000000"/>
              <w:left w:val="single" w:sz="4" w:space="0" w:color="000000"/>
              <w:bottom w:val="single" w:sz="4" w:space="0" w:color="000000"/>
              <w:right w:val="single" w:sz="4" w:space="0" w:color="000000"/>
            </w:tcBorders>
            <w:shd w:val="clear" w:color="auto" w:fill="auto"/>
          </w:tcPr>
          <w:p w14:paraId="3D94D6C5" w14:textId="77777777" w:rsidR="006D47A1" w:rsidRDefault="006D47A1" w:rsidP="0079737F">
            <w:pPr>
              <w:rPr>
                <w:rFonts w:ascii="Arial" w:hAnsi="Arial" w:cs="Arial"/>
                <w:sz w:val="20"/>
              </w:rPr>
            </w:pPr>
            <w:r>
              <w:rPr>
                <w:rFonts w:ascii="Arial" w:hAnsi="Arial" w:cs="Arial"/>
                <w:sz w:val="20"/>
              </w:rPr>
              <w:t>5476</w:t>
            </w:r>
          </w:p>
        </w:tc>
        <w:tc>
          <w:tcPr>
            <w:tcW w:w="1217" w:type="dxa"/>
            <w:tcBorders>
              <w:top w:val="single" w:sz="4" w:space="0" w:color="000000"/>
              <w:left w:val="single" w:sz="4" w:space="0" w:color="000000"/>
              <w:bottom w:val="single" w:sz="4" w:space="0" w:color="000000"/>
              <w:right w:val="single" w:sz="4" w:space="0" w:color="000000"/>
            </w:tcBorders>
            <w:shd w:val="clear" w:color="auto" w:fill="auto"/>
          </w:tcPr>
          <w:p w14:paraId="120017B7" w14:textId="77777777" w:rsidR="006D47A1" w:rsidRDefault="006D47A1" w:rsidP="0079737F">
            <w:pPr>
              <w:rPr>
                <w:rFonts w:ascii="Arial" w:hAnsi="Arial" w:cs="Arial"/>
                <w:sz w:val="20"/>
              </w:rPr>
            </w:pPr>
            <w:r>
              <w:rPr>
                <w:rFonts w:ascii="Arial" w:hAnsi="Arial" w:cs="Arial"/>
                <w:sz w:val="20"/>
              </w:rPr>
              <w:t>36.3.12.7</w:t>
            </w:r>
          </w:p>
        </w:tc>
        <w:tc>
          <w:tcPr>
            <w:tcW w:w="1161" w:type="dxa"/>
            <w:tcBorders>
              <w:top w:val="single" w:sz="4" w:space="0" w:color="000000"/>
              <w:left w:val="single" w:sz="4" w:space="0" w:color="000000"/>
              <w:bottom w:val="single" w:sz="4" w:space="0" w:color="000000"/>
              <w:right w:val="single" w:sz="4" w:space="0" w:color="000000"/>
            </w:tcBorders>
            <w:shd w:val="clear" w:color="auto" w:fill="auto"/>
          </w:tcPr>
          <w:p w14:paraId="289A7A49" w14:textId="77777777" w:rsidR="006D47A1" w:rsidRDefault="006D47A1" w:rsidP="0079737F">
            <w:pPr>
              <w:rPr>
                <w:rFonts w:ascii="Arial" w:hAnsi="Arial" w:cs="Arial"/>
                <w:sz w:val="20"/>
              </w:rPr>
            </w:pPr>
            <w:r>
              <w:rPr>
                <w:rFonts w:ascii="Arial" w:hAnsi="Arial" w:cs="Arial"/>
                <w:sz w:val="20"/>
              </w:rPr>
              <w:t>412.20</w:t>
            </w:r>
          </w:p>
        </w:tc>
        <w:tc>
          <w:tcPr>
            <w:tcW w:w="1808" w:type="dxa"/>
            <w:tcBorders>
              <w:top w:val="single" w:sz="4" w:space="0" w:color="000000"/>
              <w:left w:val="single" w:sz="4" w:space="0" w:color="000000"/>
              <w:bottom w:val="single" w:sz="4" w:space="0" w:color="000000"/>
              <w:right w:val="single" w:sz="4" w:space="0" w:color="000000"/>
            </w:tcBorders>
            <w:shd w:val="clear" w:color="auto" w:fill="auto"/>
          </w:tcPr>
          <w:p w14:paraId="4951FBD7" w14:textId="77777777" w:rsidR="006D47A1" w:rsidRDefault="006D47A1" w:rsidP="0079737F">
            <w:pPr>
              <w:rPr>
                <w:rFonts w:ascii="Arial" w:hAnsi="Arial" w:cs="Arial"/>
                <w:sz w:val="20"/>
              </w:rPr>
            </w:pPr>
            <w:r>
              <w:rPr>
                <w:rFonts w:ascii="Arial" w:hAnsi="Arial" w:cs="Arial"/>
                <w:sz w:val="20"/>
              </w:rPr>
              <w:t xml:space="preserve">When the PPDU Type </w:t>
            </w:r>
            <w:proofErr w:type="gramStart"/>
            <w:r>
              <w:rPr>
                <w:rFonts w:ascii="Arial" w:hAnsi="Arial" w:cs="Arial"/>
                <w:sz w:val="20"/>
              </w:rPr>
              <w:t>And</w:t>
            </w:r>
            <w:proofErr w:type="gramEnd"/>
            <w:r>
              <w:rPr>
                <w:rFonts w:ascii="Arial" w:hAnsi="Arial" w:cs="Arial"/>
                <w:sz w:val="20"/>
              </w:rPr>
              <w:t xml:space="preserve"> Compression Mode field is equal to 0, also needs DL</w:t>
            </w:r>
          </w:p>
        </w:tc>
        <w:tc>
          <w:tcPr>
            <w:tcW w:w="1808" w:type="dxa"/>
            <w:tcBorders>
              <w:top w:val="single" w:sz="4" w:space="0" w:color="000000"/>
              <w:left w:val="single" w:sz="4" w:space="0" w:color="000000"/>
              <w:bottom w:val="single" w:sz="4" w:space="0" w:color="000000"/>
              <w:right w:val="single" w:sz="4" w:space="0" w:color="000000"/>
            </w:tcBorders>
            <w:shd w:val="clear" w:color="auto" w:fill="auto"/>
          </w:tcPr>
          <w:p w14:paraId="69373F38" w14:textId="77777777" w:rsidR="006D47A1" w:rsidRDefault="006D47A1" w:rsidP="0079737F">
            <w:pPr>
              <w:rPr>
                <w:rFonts w:ascii="Arial" w:hAnsi="Arial" w:cs="Arial"/>
                <w:sz w:val="20"/>
              </w:rPr>
            </w:pPr>
            <w:r>
              <w:rPr>
                <w:rFonts w:ascii="Arial" w:hAnsi="Arial" w:cs="Arial"/>
                <w:sz w:val="20"/>
              </w:rPr>
              <w:t>as in comment</w:t>
            </w:r>
          </w:p>
        </w:tc>
        <w:tc>
          <w:tcPr>
            <w:tcW w:w="3150" w:type="dxa"/>
            <w:tcBorders>
              <w:top w:val="single" w:sz="4" w:space="0" w:color="000000"/>
              <w:left w:val="single" w:sz="4" w:space="0" w:color="000000"/>
              <w:bottom w:val="single" w:sz="4" w:space="0" w:color="000000"/>
              <w:right w:val="single" w:sz="4" w:space="0" w:color="000000"/>
            </w:tcBorders>
          </w:tcPr>
          <w:p w14:paraId="0FCFE39D" w14:textId="77777777" w:rsidR="006D47A1" w:rsidRDefault="00686CD5" w:rsidP="0079737F">
            <w:pPr>
              <w:rPr>
                <w:rFonts w:ascii="Arial" w:hAnsi="Arial" w:cs="Arial"/>
                <w:sz w:val="20"/>
              </w:rPr>
            </w:pPr>
            <w:r>
              <w:rPr>
                <w:rFonts w:ascii="Arial" w:hAnsi="Arial" w:cs="Arial"/>
                <w:sz w:val="20"/>
              </w:rPr>
              <w:t>Revised.</w:t>
            </w:r>
          </w:p>
          <w:p w14:paraId="00EE63FC" w14:textId="77777777" w:rsidR="00D07FAB" w:rsidRDefault="00686CD5" w:rsidP="0079737F">
            <w:pPr>
              <w:rPr>
                <w:rFonts w:ascii="Arial" w:hAnsi="Arial" w:cs="Arial"/>
                <w:sz w:val="20"/>
              </w:rPr>
            </w:pPr>
            <w:r>
              <w:rPr>
                <w:rFonts w:ascii="Arial" w:hAnsi="Arial" w:cs="Arial"/>
                <w:sz w:val="20"/>
              </w:rPr>
              <w:t xml:space="preserve">Agree to the comment. </w:t>
            </w:r>
            <w:r w:rsidR="00D07FAB">
              <w:rPr>
                <w:rFonts w:ascii="Arial" w:hAnsi="Arial" w:cs="Arial"/>
                <w:sz w:val="20"/>
              </w:rPr>
              <w:t>Add description of the UL/DL field value in the if condition.</w:t>
            </w:r>
          </w:p>
          <w:p w14:paraId="3A29A4F6" w14:textId="77777777" w:rsidR="00D07FAB" w:rsidRDefault="00D07FAB" w:rsidP="0079737F">
            <w:pPr>
              <w:rPr>
                <w:rFonts w:ascii="Arial" w:hAnsi="Arial" w:cs="Arial"/>
                <w:sz w:val="20"/>
              </w:rPr>
            </w:pPr>
          </w:p>
          <w:p w14:paraId="07813890" w14:textId="4333CBD8" w:rsidR="00686CD5" w:rsidRPr="001D296D" w:rsidRDefault="00D07FAB" w:rsidP="0079737F">
            <w:pPr>
              <w:rPr>
                <w:rFonts w:ascii="Arial" w:hAnsi="Arial" w:cs="Arial"/>
                <w:sz w:val="20"/>
              </w:rPr>
            </w:pPr>
            <w:r>
              <w:rPr>
                <w:rFonts w:ascii="Arial" w:hAnsi="Arial" w:cs="Arial"/>
                <w:sz w:val="20"/>
              </w:rPr>
              <w:t xml:space="preserve">Note to editor: </w:t>
            </w:r>
            <w:r w:rsidR="004B26A2">
              <w:rPr>
                <w:rFonts w:ascii="Arial" w:hAnsi="Arial" w:cs="Arial"/>
                <w:sz w:val="20"/>
              </w:rPr>
              <w:t xml:space="preserve">This is in P560L20 in 802.11be spec draft D1.4. </w:t>
            </w:r>
            <w:r w:rsidR="00686CD5">
              <w:rPr>
                <w:rFonts w:ascii="Arial" w:hAnsi="Arial" w:cs="Arial"/>
                <w:sz w:val="20"/>
              </w:rPr>
              <w:t>Change “</w:t>
            </w:r>
            <w:r w:rsidR="00A8324C" w:rsidRPr="00A8324C">
              <w:rPr>
                <w:rFonts w:ascii="Arial" w:hAnsi="Arial" w:cs="Arial"/>
                <w:sz w:val="20"/>
              </w:rPr>
              <w:t xml:space="preserve">If the PPDU Type </w:t>
            </w:r>
            <w:proofErr w:type="gramStart"/>
            <w:r w:rsidR="00A8324C" w:rsidRPr="00A8324C">
              <w:rPr>
                <w:rFonts w:ascii="Arial" w:hAnsi="Arial" w:cs="Arial"/>
                <w:sz w:val="20"/>
              </w:rPr>
              <w:t>And</w:t>
            </w:r>
            <w:proofErr w:type="gramEnd"/>
            <w:r w:rsidR="00A8324C" w:rsidRPr="00A8324C">
              <w:rPr>
                <w:rFonts w:ascii="Arial" w:hAnsi="Arial" w:cs="Arial"/>
                <w:sz w:val="20"/>
              </w:rPr>
              <w:t xml:space="preserve"> Compression Mode field is set to 0</w:t>
            </w:r>
            <w:r w:rsidR="00686CD5">
              <w:rPr>
                <w:rFonts w:ascii="Arial" w:hAnsi="Arial" w:cs="Arial"/>
                <w:sz w:val="20"/>
              </w:rPr>
              <w:t>” to “</w:t>
            </w:r>
            <w:r w:rsidR="00A8324C" w:rsidRPr="00A8324C">
              <w:rPr>
                <w:rFonts w:ascii="Arial" w:hAnsi="Arial" w:cs="Arial"/>
                <w:sz w:val="20"/>
              </w:rPr>
              <w:t xml:space="preserve">If the PPDU Type </w:t>
            </w:r>
            <w:r w:rsidR="00A8324C" w:rsidRPr="00A8324C">
              <w:rPr>
                <w:rFonts w:ascii="Arial" w:hAnsi="Arial" w:cs="Arial"/>
                <w:sz w:val="20"/>
              </w:rPr>
              <w:lastRenderedPageBreak/>
              <w:t>And Compression Mode field is set to 0 and the UL/DL field is 0</w:t>
            </w:r>
            <w:r w:rsidR="00686CD5">
              <w:rPr>
                <w:rFonts w:ascii="Arial" w:hAnsi="Arial" w:cs="Arial"/>
                <w:sz w:val="20"/>
              </w:rPr>
              <w:t>.”</w:t>
            </w:r>
          </w:p>
        </w:tc>
      </w:tr>
      <w:tr w:rsidR="0076739E" w:rsidRPr="001D296D" w14:paraId="125F2A97" w14:textId="77777777" w:rsidTr="00F327A9">
        <w:trPr>
          <w:trHeight w:val="278"/>
        </w:trPr>
        <w:tc>
          <w:tcPr>
            <w:tcW w:w="661" w:type="dxa"/>
            <w:shd w:val="clear" w:color="auto" w:fill="auto"/>
          </w:tcPr>
          <w:p w14:paraId="7549153A" w14:textId="74619450" w:rsidR="0076739E" w:rsidRPr="00DC4FB7" w:rsidRDefault="0076739E" w:rsidP="0076739E">
            <w:pPr>
              <w:rPr>
                <w:rFonts w:ascii="Arial" w:hAnsi="Arial" w:cs="Arial"/>
                <w:sz w:val="20"/>
                <w:lang w:val="en-US" w:eastAsia="zh-CN"/>
              </w:rPr>
            </w:pPr>
            <w:r>
              <w:rPr>
                <w:rFonts w:ascii="Arial" w:hAnsi="Arial" w:cs="Arial"/>
                <w:sz w:val="20"/>
              </w:rPr>
              <w:lastRenderedPageBreak/>
              <w:t>4604</w:t>
            </w:r>
          </w:p>
        </w:tc>
        <w:tc>
          <w:tcPr>
            <w:tcW w:w="1217" w:type="dxa"/>
            <w:shd w:val="clear" w:color="auto" w:fill="auto"/>
          </w:tcPr>
          <w:p w14:paraId="0FC0464A" w14:textId="20BC2CF0" w:rsidR="0076739E" w:rsidRPr="001D296D" w:rsidRDefault="0076739E" w:rsidP="0076739E">
            <w:pPr>
              <w:rPr>
                <w:rFonts w:ascii="Arial" w:hAnsi="Arial" w:cs="Arial"/>
                <w:sz w:val="20"/>
                <w:lang w:val="en-US"/>
              </w:rPr>
            </w:pPr>
            <w:r>
              <w:rPr>
                <w:rFonts w:ascii="Arial" w:hAnsi="Arial" w:cs="Arial"/>
                <w:sz w:val="20"/>
              </w:rPr>
              <w:t>36.3.12.7</w:t>
            </w:r>
          </w:p>
        </w:tc>
        <w:tc>
          <w:tcPr>
            <w:tcW w:w="1161" w:type="dxa"/>
            <w:shd w:val="clear" w:color="auto" w:fill="auto"/>
          </w:tcPr>
          <w:p w14:paraId="5E552DDE" w14:textId="6E14AC5B" w:rsidR="0076739E" w:rsidRPr="001D296D" w:rsidRDefault="0076739E" w:rsidP="0076739E">
            <w:pPr>
              <w:rPr>
                <w:rFonts w:ascii="Arial" w:hAnsi="Arial" w:cs="Arial"/>
                <w:sz w:val="20"/>
                <w:lang w:val="en-US"/>
              </w:rPr>
            </w:pPr>
            <w:r>
              <w:rPr>
                <w:rFonts w:ascii="Arial" w:hAnsi="Arial" w:cs="Arial"/>
                <w:sz w:val="20"/>
              </w:rPr>
              <w:t>412.24</w:t>
            </w:r>
          </w:p>
        </w:tc>
        <w:tc>
          <w:tcPr>
            <w:tcW w:w="1808" w:type="dxa"/>
            <w:shd w:val="clear" w:color="auto" w:fill="auto"/>
          </w:tcPr>
          <w:p w14:paraId="04CD8534" w14:textId="2A250F9A" w:rsidR="0076739E" w:rsidRPr="001D296D" w:rsidRDefault="0076739E" w:rsidP="0076739E">
            <w:pPr>
              <w:rPr>
                <w:rFonts w:ascii="Arial" w:hAnsi="Arial" w:cs="Arial"/>
                <w:sz w:val="20"/>
              </w:rPr>
            </w:pPr>
            <w:r>
              <w:rPr>
                <w:rFonts w:ascii="Arial" w:hAnsi="Arial" w:cs="Arial"/>
                <w:sz w:val="20"/>
              </w:rPr>
              <w:t>If individual bits within a field need to be identified, then that's a sure sign that something is wrong, and in fact the field needs to be divided into named subfields. The complication is that this field is something like a C-language union where the bit field boundaries depend on other fields.</w:t>
            </w:r>
          </w:p>
        </w:tc>
        <w:tc>
          <w:tcPr>
            <w:tcW w:w="1808" w:type="dxa"/>
            <w:shd w:val="clear" w:color="auto" w:fill="auto"/>
          </w:tcPr>
          <w:p w14:paraId="5B7BD06A" w14:textId="6AD45A30" w:rsidR="0076739E" w:rsidRPr="001D296D" w:rsidRDefault="0076739E" w:rsidP="0076739E">
            <w:pPr>
              <w:rPr>
                <w:rFonts w:ascii="Arial" w:hAnsi="Arial" w:cs="Arial"/>
                <w:sz w:val="20"/>
              </w:rPr>
            </w:pPr>
            <w:r>
              <w:rPr>
                <w:rFonts w:ascii="Arial" w:hAnsi="Arial" w:cs="Arial"/>
                <w:sz w:val="20"/>
              </w:rPr>
              <w:t>This problem can be solved (</w:t>
            </w:r>
            <w:proofErr w:type="gramStart"/>
            <w:r>
              <w:rPr>
                <w:rFonts w:ascii="Arial" w:hAnsi="Arial" w:cs="Arial"/>
                <w:sz w:val="20"/>
              </w:rPr>
              <w:t>e.g.</w:t>
            </w:r>
            <w:proofErr w:type="gramEnd"/>
            <w:r>
              <w:rPr>
                <w:rFonts w:ascii="Arial" w:hAnsi="Arial" w:cs="Arial"/>
                <w:sz w:val="20"/>
              </w:rPr>
              <w:t xml:space="preserve"> see VHT and specifically figures 21-18 and 21-19 in 11meD0.0). For problematic fields like Punctured Channel Information: Option a) like MAC fields, have an entry for the unbroken field in Table 36-28 which refers to a separate figure (like VHT) for the subfields, with one row for each arrangement of subfields, and distinct subfield names, then define them all in another table. Option b) merge these rows into this table, by allowing the same bit to appear multiple times in different rows, one time per unique range. Other options that name every bit range, and use those </w:t>
            </w:r>
            <w:proofErr w:type="gramStart"/>
            <w:r>
              <w:rPr>
                <w:rFonts w:ascii="Arial" w:hAnsi="Arial" w:cs="Arial"/>
                <w:sz w:val="20"/>
              </w:rPr>
              <w:t>names</w:t>
            </w:r>
            <w:proofErr w:type="gramEnd"/>
            <w:r>
              <w:rPr>
                <w:rFonts w:ascii="Arial" w:hAnsi="Arial" w:cs="Arial"/>
                <w:sz w:val="20"/>
              </w:rPr>
              <w:t xml:space="preserve"> thereafter, are also acceptable.</w:t>
            </w:r>
          </w:p>
        </w:tc>
        <w:tc>
          <w:tcPr>
            <w:tcW w:w="3150" w:type="dxa"/>
          </w:tcPr>
          <w:p w14:paraId="30FF6D14" w14:textId="77777777" w:rsidR="0076739E" w:rsidRDefault="0038693C" w:rsidP="0076739E">
            <w:pPr>
              <w:rPr>
                <w:rFonts w:ascii="Arial" w:hAnsi="Arial" w:cs="Arial"/>
                <w:sz w:val="20"/>
              </w:rPr>
            </w:pPr>
            <w:r>
              <w:rPr>
                <w:rFonts w:ascii="Arial" w:hAnsi="Arial" w:cs="Arial"/>
                <w:sz w:val="20"/>
              </w:rPr>
              <w:t>Rejected.</w:t>
            </w:r>
          </w:p>
          <w:p w14:paraId="40BF9FB8" w14:textId="3036E2B1" w:rsidR="0038693C" w:rsidRPr="001D296D" w:rsidRDefault="0078254A" w:rsidP="0076739E">
            <w:pPr>
              <w:rPr>
                <w:rFonts w:ascii="Arial" w:hAnsi="Arial" w:cs="Arial"/>
                <w:sz w:val="20"/>
              </w:rPr>
            </w:pPr>
            <w:r>
              <w:rPr>
                <w:rFonts w:ascii="Arial" w:hAnsi="Arial" w:cs="Arial"/>
                <w:sz w:val="20"/>
              </w:rPr>
              <w:t>In</w:t>
            </w:r>
            <w:r w:rsidR="001F5923">
              <w:rPr>
                <w:rFonts w:ascii="Arial" w:hAnsi="Arial" w:cs="Arial"/>
                <w:sz w:val="20"/>
              </w:rPr>
              <w:t xml:space="preserve"> VHT-SIG-A1 (Figure 21-18 in 11meD0.0) and VHT-SIG-A2 (Figure 21-19 in 11meD0.0), </w:t>
            </w:r>
            <w:r>
              <w:rPr>
                <w:rFonts w:ascii="Arial" w:hAnsi="Arial" w:cs="Arial"/>
                <w:sz w:val="20"/>
              </w:rPr>
              <w:t>certain bits are used for different subfields and different number of subfields</w:t>
            </w:r>
            <w:r w:rsidR="00983060">
              <w:rPr>
                <w:rFonts w:ascii="Arial" w:hAnsi="Arial" w:cs="Arial"/>
                <w:sz w:val="20"/>
              </w:rPr>
              <w:t xml:space="preserve">, and so the figures used different field structure definition for SU/MU cases. </w:t>
            </w:r>
            <w:r w:rsidR="00055103">
              <w:rPr>
                <w:rFonts w:ascii="Arial" w:hAnsi="Arial" w:cs="Arial"/>
                <w:sz w:val="20"/>
              </w:rPr>
              <w:t xml:space="preserve">Here, </w:t>
            </w:r>
            <w:r w:rsidR="00CD0DF3">
              <w:rPr>
                <w:rFonts w:ascii="Arial" w:hAnsi="Arial" w:cs="Arial"/>
                <w:sz w:val="20"/>
              </w:rPr>
              <w:t xml:space="preserve">in </w:t>
            </w:r>
            <w:r w:rsidR="002B46C7">
              <w:rPr>
                <w:rFonts w:ascii="Arial" w:hAnsi="Arial" w:cs="Arial"/>
                <w:sz w:val="20"/>
              </w:rPr>
              <w:t xml:space="preserve">both the </w:t>
            </w:r>
            <w:r w:rsidR="00CD0DF3">
              <w:rPr>
                <w:rFonts w:ascii="Arial" w:hAnsi="Arial" w:cs="Arial"/>
                <w:sz w:val="20"/>
              </w:rPr>
              <w:t xml:space="preserve">non-OFDMA and OFDMA cases, </w:t>
            </w:r>
            <w:r w:rsidR="00055103">
              <w:rPr>
                <w:rFonts w:ascii="Arial" w:hAnsi="Arial" w:cs="Arial"/>
                <w:sz w:val="20"/>
              </w:rPr>
              <w:t>the</w:t>
            </w:r>
            <w:r w:rsidR="002B46C7">
              <w:rPr>
                <w:rFonts w:ascii="Arial" w:hAnsi="Arial" w:cs="Arial"/>
                <w:sz w:val="20"/>
              </w:rPr>
              <w:t>se bits are used for the same</w:t>
            </w:r>
            <w:r w:rsidR="00055103">
              <w:rPr>
                <w:rFonts w:ascii="Arial" w:hAnsi="Arial" w:cs="Arial"/>
                <w:sz w:val="20"/>
              </w:rPr>
              <w:t xml:space="preserve"> punctured channel information subfield</w:t>
            </w:r>
            <w:r w:rsidR="002B5D10">
              <w:rPr>
                <w:rFonts w:ascii="Arial" w:hAnsi="Arial" w:cs="Arial"/>
                <w:sz w:val="20"/>
              </w:rPr>
              <w:t>.</w:t>
            </w:r>
            <w:r w:rsidR="00055103">
              <w:rPr>
                <w:rFonts w:ascii="Arial" w:hAnsi="Arial" w:cs="Arial"/>
                <w:sz w:val="20"/>
              </w:rPr>
              <w:t xml:space="preserve"> </w:t>
            </w:r>
            <w:r w:rsidR="008B1410">
              <w:rPr>
                <w:rFonts w:ascii="Arial" w:hAnsi="Arial" w:cs="Arial"/>
                <w:sz w:val="20"/>
              </w:rPr>
              <w:t xml:space="preserve">Furthermore, different from figures, in a table, </w:t>
            </w:r>
            <w:r w:rsidR="007D78F9">
              <w:rPr>
                <w:rFonts w:ascii="Arial" w:hAnsi="Arial" w:cs="Arial"/>
                <w:sz w:val="20"/>
              </w:rPr>
              <w:t>we could specify how these bits are being set. The current description is clear.</w:t>
            </w:r>
          </w:p>
        </w:tc>
      </w:tr>
      <w:tr w:rsidR="0076739E" w:rsidRPr="001D296D" w14:paraId="29CC28FE" w14:textId="77777777" w:rsidTr="00F327A9">
        <w:trPr>
          <w:trHeight w:val="278"/>
        </w:trPr>
        <w:tc>
          <w:tcPr>
            <w:tcW w:w="661" w:type="dxa"/>
            <w:tcBorders>
              <w:top w:val="single" w:sz="4" w:space="0" w:color="000000"/>
              <w:left w:val="single" w:sz="4" w:space="0" w:color="000000"/>
              <w:bottom w:val="single" w:sz="4" w:space="0" w:color="000000"/>
              <w:right w:val="single" w:sz="4" w:space="0" w:color="000000"/>
            </w:tcBorders>
            <w:shd w:val="clear" w:color="auto" w:fill="auto"/>
          </w:tcPr>
          <w:p w14:paraId="67F1A70A" w14:textId="5E83BAE5" w:rsidR="0076739E" w:rsidRPr="005676F4" w:rsidRDefault="0076739E" w:rsidP="0076739E">
            <w:pPr>
              <w:rPr>
                <w:rFonts w:ascii="Arial" w:hAnsi="Arial" w:cs="Arial"/>
                <w:sz w:val="20"/>
              </w:rPr>
            </w:pPr>
            <w:r>
              <w:rPr>
                <w:rFonts w:ascii="Arial" w:hAnsi="Arial" w:cs="Arial"/>
                <w:sz w:val="20"/>
              </w:rPr>
              <w:t>4605</w:t>
            </w:r>
          </w:p>
        </w:tc>
        <w:tc>
          <w:tcPr>
            <w:tcW w:w="1217" w:type="dxa"/>
            <w:tcBorders>
              <w:top w:val="single" w:sz="4" w:space="0" w:color="000000"/>
              <w:left w:val="single" w:sz="4" w:space="0" w:color="000000"/>
              <w:bottom w:val="single" w:sz="4" w:space="0" w:color="000000"/>
              <w:right w:val="single" w:sz="4" w:space="0" w:color="000000"/>
            </w:tcBorders>
            <w:shd w:val="clear" w:color="auto" w:fill="auto"/>
          </w:tcPr>
          <w:p w14:paraId="3CA20FB6" w14:textId="6F94DC12" w:rsidR="0076739E" w:rsidRPr="001D296D" w:rsidRDefault="0076739E" w:rsidP="0076739E">
            <w:pPr>
              <w:rPr>
                <w:rFonts w:ascii="Arial" w:hAnsi="Arial" w:cs="Arial"/>
                <w:sz w:val="20"/>
                <w:lang w:val="en-US"/>
              </w:rPr>
            </w:pPr>
            <w:r>
              <w:rPr>
                <w:rFonts w:ascii="Arial" w:hAnsi="Arial" w:cs="Arial"/>
                <w:sz w:val="20"/>
              </w:rPr>
              <w:t>36.3.12.7</w:t>
            </w:r>
          </w:p>
        </w:tc>
        <w:tc>
          <w:tcPr>
            <w:tcW w:w="1161" w:type="dxa"/>
            <w:tcBorders>
              <w:top w:val="single" w:sz="4" w:space="0" w:color="000000"/>
              <w:left w:val="single" w:sz="4" w:space="0" w:color="000000"/>
              <w:bottom w:val="single" w:sz="4" w:space="0" w:color="000000"/>
              <w:right w:val="single" w:sz="4" w:space="0" w:color="000000"/>
            </w:tcBorders>
            <w:shd w:val="clear" w:color="auto" w:fill="auto"/>
          </w:tcPr>
          <w:p w14:paraId="3041943B" w14:textId="3CCB8976" w:rsidR="0076739E" w:rsidRPr="005676F4" w:rsidRDefault="0076739E" w:rsidP="0076739E">
            <w:pPr>
              <w:rPr>
                <w:rFonts w:ascii="Arial" w:hAnsi="Arial" w:cs="Arial"/>
                <w:sz w:val="20"/>
              </w:rPr>
            </w:pPr>
            <w:r>
              <w:rPr>
                <w:rFonts w:ascii="Arial" w:hAnsi="Arial" w:cs="Arial"/>
                <w:sz w:val="20"/>
              </w:rPr>
              <w:t>412.24</w:t>
            </w:r>
          </w:p>
        </w:tc>
        <w:tc>
          <w:tcPr>
            <w:tcW w:w="1808" w:type="dxa"/>
            <w:tcBorders>
              <w:top w:val="single" w:sz="4" w:space="0" w:color="000000"/>
              <w:left w:val="single" w:sz="4" w:space="0" w:color="000000"/>
              <w:bottom w:val="single" w:sz="4" w:space="0" w:color="000000"/>
              <w:right w:val="single" w:sz="4" w:space="0" w:color="000000"/>
            </w:tcBorders>
            <w:shd w:val="clear" w:color="auto" w:fill="auto"/>
          </w:tcPr>
          <w:p w14:paraId="5EE0707A" w14:textId="6765557F" w:rsidR="0076739E" w:rsidRPr="001D296D" w:rsidRDefault="0076739E" w:rsidP="0076739E">
            <w:pPr>
              <w:rPr>
                <w:rFonts w:ascii="Arial" w:hAnsi="Arial" w:cs="Arial"/>
                <w:sz w:val="20"/>
              </w:rPr>
            </w:pPr>
            <w:r>
              <w:rPr>
                <w:rFonts w:ascii="Arial" w:hAnsi="Arial" w:cs="Arial"/>
                <w:sz w:val="20"/>
              </w:rPr>
              <w:t xml:space="preserve">If individual bits within a field need to be identified, then that's a sure sign that something is wrong, and in fact the field needs to be divided into named subfields. The complication is that this field is something like a C-language union </w:t>
            </w:r>
            <w:r>
              <w:rPr>
                <w:rFonts w:ascii="Arial" w:hAnsi="Arial" w:cs="Arial"/>
                <w:sz w:val="20"/>
              </w:rPr>
              <w:lastRenderedPageBreak/>
              <w:t>where the bit field boundaries depend on other fields.</w:t>
            </w:r>
          </w:p>
        </w:tc>
        <w:tc>
          <w:tcPr>
            <w:tcW w:w="1808" w:type="dxa"/>
            <w:tcBorders>
              <w:top w:val="single" w:sz="4" w:space="0" w:color="000000"/>
              <w:left w:val="single" w:sz="4" w:space="0" w:color="000000"/>
              <w:bottom w:val="single" w:sz="4" w:space="0" w:color="000000"/>
              <w:right w:val="single" w:sz="4" w:space="0" w:color="000000"/>
            </w:tcBorders>
            <w:shd w:val="clear" w:color="auto" w:fill="auto"/>
          </w:tcPr>
          <w:p w14:paraId="6347D860" w14:textId="358DDCFA" w:rsidR="0076739E" w:rsidRPr="001D296D" w:rsidRDefault="0076739E" w:rsidP="0076739E">
            <w:pPr>
              <w:rPr>
                <w:rFonts w:ascii="Arial" w:hAnsi="Arial" w:cs="Arial"/>
                <w:sz w:val="20"/>
              </w:rPr>
            </w:pPr>
            <w:r>
              <w:rPr>
                <w:rFonts w:ascii="Arial" w:hAnsi="Arial" w:cs="Arial"/>
                <w:sz w:val="20"/>
              </w:rPr>
              <w:lastRenderedPageBreak/>
              <w:t>This problem can be solved (</w:t>
            </w:r>
            <w:proofErr w:type="gramStart"/>
            <w:r>
              <w:rPr>
                <w:rFonts w:ascii="Arial" w:hAnsi="Arial" w:cs="Arial"/>
                <w:sz w:val="20"/>
              </w:rPr>
              <w:t>e.g.</w:t>
            </w:r>
            <w:proofErr w:type="gramEnd"/>
            <w:r>
              <w:rPr>
                <w:rFonts w:ascii="Arial" w:hAnsi="Arial" w:cs="Arial"/>
                <w:sz w:val="20"/>
              </w:rPr>
              <w:t xml:space="preserve"> see VHT and specifically figures 21-18 and 21-19 in 11meD0.0). For problematic fields like Punctured Channel Information: Option a) like MAC fields, have an entry for the </w:t>
            </w:r>
            <w:r>
              <w:rPr>
                <w:rFonts w:ascii="Arial" w:hAnsi="Arial" w:cs="Arial"/>
                <w:sz w:val="20"/>
              </w:rPr>
              <w:lastRenderedPageBreak/>
              <w:t xml:space="preserve">unbroken field in Table 36-28 which refers to a separate figure (like VHT) for the subfields, with one row for each arrangement of subfields, and distinct subfield names, then define them all in another table. Option b) merge these rows into this table, by allowing the same bit to appear multiple times in different rows, one time per unique range. Other options that name every bit range, and use those </w:t>
            </w:r>
            <w:proofErr w:type="gramStart"/>
            <w:r>
              <w:rPr>
                <w:rFonts w:ascii="Arial" w:hAnsi="Arial" w:cs="Arial"/>
                <w:sz w:val="20"/>
              </w:rPr>
              <w:t>names</w:t>
            </w:r>
            <w:proofErr w:type="gramEnd"/>
            <w:r>
              <w:rPr>
                <w:rFonts w:ascii="Arial" w:hAnsi="Arial" w:cs="Arial"/>
                <w:sz w:val="20"/>
              </w:rPr>
              <w:t xml:space="preserve"> thereafter, are also acceptable.</w:t>
            </w:r>
          </w:p>
        </w:tc>
        <w:tc>
          <w:tcPr>
            <w:tcW w:w="3150" w:type="dxa"/>
            <w:tcBorders>
              <w:top w:val="single" w:sz="4" w:space="0" w:color="000000"/>
              <w:left w:val="single" w:sz="4" w:space="0" w:color="000000"/>
              <w:bottom w:val="single" w:sz="4" w:space="0" w:color="000000"/>
              <w:right w:val="single" w:sz="4" w:space="0" w:color="000000"/>
            </w:tcBorders>
          </w:tcPr>
          <w:p w14:paraId="6DE0AB48" w14:textId="77777777" w:rsidR="007D78F9" w:rsidRDefault="007D78F9" w:rsidP="007D78F9">
            <w:pPr>
              <w:rPr>
                <w:rFonts w:ascii="Arial" w:hAnsi="Arial" w:cs="Arial"/>
                <w:sz w:val="20"/>
              </w:rPr>
            </w:pPr>
            <w:r>
              <w:rPr>
                <w:rFonts w:ascii="Arial" w:hAnsi="Arial" w:cs="Arial"/>
                <w:sz w:val="20"/>
              </w:rPr>
              <w:lastRenderedPageBreak/>
              <w:t>Rejected.</w:t>
            </w:r>
          </w:p>
          <w:p w14:paraId="5644D5D5" w14:textId="5F17DF18" w:rsidR="0076739E" w:rsidRPr="001D296D" w:rsidRDefault="007D78F9" w:rsidP="007D78F9">
            <w:pPr>
              <w:rPr>
                <w:rFonts w:ascii="Arial" w:hAnsi="Arial" w:cs="Arial"/>
                <w:sz w:val="20"/>
              </w:rPr>
            </w:pPr>
            <w:r>
              <w:rPr>
                <w:rFonts w:ascii="Arial" w:hAnsi="Arial" w:cs="Arial"/>
                <w:sz w:val="20"/>
              </w:rPr>
              <w:t xml:space="preserve">In VHT-SIG-A1 (Figure 21-18 in 11meD0.0) and VHT-SIG-A2 (Figure 21-19 in 11meD0.0), certain bits are used for different subfields and different number of subfields, and so the figures used different field structure definition for SU/MU cases. Here, in both the non-OFDMA and OFDMA cases, these bits are used for the same punctured channel information subfield. Furthermore, different from </w:t>
            </w:r>
            <w:r>
              <w:rPr>
                <w:rFonts w:ascii="Arial" w:hAnsi="Arial" w:cs="Arial"/>
                <w:sz w:val="20"/>
              </w:rPr>
              <w:lastRenderedPageBreak/>
              <w:t>figures, in a table, we could specify how these bits are being set. The current description is clear.</w:t>
            </w:r>
          </w:p>
        </w:tc>
      </w:tr>
      <w:tr w:rsidR="000409D1" w:rsidRPr="001D296D" w14:paraId="33B82AC8" w14:textId="77777777" w:rsidTr="00F327A9">
        <w:trPr>
          <w:trHeight w:val="278"/>
        </w:trPr>
        <w:tc>
          <w:tcPr>
            <w:tcW w:w="661" w:type="dxa"/>
            <w:tcBorders>
              <w:top w:val="single" w:sz="4" w:space="0" w:color="000000"/>
              <w:left w:val="single" w:sz="4" w:space="0" w:color="000000"/>
              <w:bottom w:val="single" w:sz="4" w:space="0" w:color="000000"/>
              <w:right w:val="single" w:sz="4" w:space="0" w:color="000000"/>
            </w:tcBorders>
            <w:shd w:val="clear" w:color="auto" w:fill="auto"/>
          </w:tcPr>
          <w:p w14:paraId="202B278E" w14:textId="7F22D52C" w:rsidR="000409D1" w:rsidRDefault="000409D1" w:rsidP="000409D1">
            <w:pPr>
              <w:rPr>
                <w:rFonts w:ascii="Arial" w:hAnsi="Arial" w:cs="Arial"/>
                <w:sz w:val="20"/>
              </w:rPr>
            </w:pPr>
            <w:r>
              <w:rPr>
                <w:rFonts w:ascii="Arial" w:hAnsi="Arial" w:cs="Arial"/>
                <w:sz w:val="20"/>
              </w:rPr>
              <w:lastRenderedPageBreak/>
              <w:t>6798</w:t>
            </w:r>
          </w:p>
        </w:tc>
        <w:tc>
          <w:tcPr>
            <w:tcW w:w="1217" w:type="dxa"/>
            <w:tcBorders>
              <w:top w:val="single" w:sz="4" w:space="0" w:color="000000"/>
              <w:left w:val="single" w:sz="4" w:space="0" w:color="000000"/>
              <w:bottom w:val="single" w:sz="4" w:space="0" w:color="000000"/>
              <w:right w:val="single" w:sz="4" w:space="0" w:color="000000"/>
            </w:tcBorders>
            <w:shd w:val="clear" w:color="auto" w:fill="auto"/>
          </w:tcPr>
          <w:p w14:paraId="32994888" w14:textId="36F2EF1C" w:rsidR="000409D1" w:rsidRDefault="000409D1" w:rsidP="000409D1">
            <w:pPr>
              <w:rPr>
                <w:rFonts w:ascii="Arial" w:hAnsi="Arial" w:cs="Arial"/>
                <w:sz w:val="20"/>
              </w:rPr>
            </w:pPr>
            <w:r>
              <w:rPr>
                <w:rFonts w:ascii="Arial" w:hAnsi="Arial" w:cs="Arial"/>
                <w:sz w:val="20"/>
              </w:rPr>
              <w:t>36.3.12.7</w:t>
            </w:r>
          </w:p>
        </w:tc>
        <w:tc>
          <w:tcPr>
            <w:tcW w:w="1161" w:type="dxa"/>
            <w:tcBorders>
              <w:top w:val="single" w:sz="4" w:space="0" w:color="000000"/>
              <w:left w:val="single" w:sz="4" w:space="0" w:color="000000"/>
              <w:bottom w:val="single" w:sz="4" w:space="0" w:color="000000"/>
              <w:right w:val="single" w:sz="4" w:space="0" w:color="000000"/>
            </w:tcBorders>
            <w:shd w:val="clear" w:color="auto" w:fill="auto"/>
          </w:tcPr>
          <w:p w14:paraId="3D8049FF" w14:textId="20CBDA38" w:rsidR="000409D1" w:rsidRDefault="000409D1" w:rsidP="000409D1">
            <w:pPr>
              <w:rPr>
                <w:rFonts w:ascii="Arial" w:hAnsi="Arial" w:cs="Arial"/>
                <w:sz w:val="20"/>
              </w:rPr>
            </w:pPr>
            <w:r>
              <w:rPr>
                <w:rFonts w:ascii="Arial" w:hAnsi="Arial" w:cs="Arial"/>
                <w:sz w:val="20"/>
              </w:rPr>
              <w:t>412.22</w:t>
            </w:r>
          </w:p>
        </w:tc>
        <w:tc>
          <w:tcPr>
            <w:tcW w:w="1808" w:type="dxa"/>
            <w:tcBorders>
              <w:top w:val="single" w:sz="4" w:space="0" w:color="000000"/>
              <w:left w:val="single" w:sz="4" w:space="0" w:color="000000"/>
              <w:bottom w:val="single" w:sz="4" w:space="0" w:color="000000"/>
              <w:right w:val="single" w:sz="4" w:space="0" w:color="000000"/>
            </w:tcBorders>
            <w:shd w:val="clear" w:color="auto" w:fill="auto"/>
          </w:tcPr>
          <w:p w14:paraId="7DA38523" w14:textId="477F500A" w:rsidR="000409D1" w:rsidRDefault="000409D1" w:rsidP="000409D1">
            <w:pPr>
              <w:rPr>
                <w:rFonts w:ascii="Arial" w:hAnsi="Arial" w:cs="Arial"/>
                <w:sz w:val="20"/>
              </w:rPr>
            </w:pPr>
            <w:r>
              <w:rPr>
                <w:rFonts w:ascii="Arial" w:hAnsi="Arial" w:cs="Arial"/>
                <w:sz w:val="20"/>
              </w:rPr>
              <w:t>Edit description of punctured channel information sub-field as:</w:t>
            </w:r>
            <w:r>
              <w:rPr>
                <w:rFonts w:ascii="Arial" w:hAnsi="Arial" w:cs="Arial"/>
                <w:sz w:val="20"/>
              </w:rPr>
              <w:br/>
            </w:r>
            <w:r>
              <w:rPr>
                <w:rFonts w:ascii="Arial" w:hAnsi="Arial" w:cs="Arial"/>
                <w:sz w:val="20"/>
              </w:rPr>
              <w:br/>
              <w:t>"If the BW field is set to a value between 2 and 5, which indicates an 80/160/320 MHz PPDU, B3-B6 is a 4-bit bitmap that indicates which 20 MHz channel is punctured in the relevant 80 MHz subblock, where B3-B6 apply to 20 MHz channels from the lowest to the highest frequency 20 MHz channels."</w:t>
            </w:r>
          </w:p>
        </w:tc>
        <w:tc>
          <w:tcPr>
            <w:tcW w:w="1808" w:type="dxa"/>
            <w:tcBorders>
              <w:top w:val="single" w:sz="4" w:space="0" w:color="000000"/>
              <w:left w:val="single" w:sz="4" w:space="0" w:color="000000"/>
              <w:bottom w:val="single" w:sz="4" w:space="0" w:color="000000"/>
              <w:right w:val="single" w:sz="4" w:space="0" w:color="000000"/>
            </w:tcBorders>
            <w:shd w:val="clear" w:color="auto" w:fill="auto"/>
          </w:tcPr>
          <w:p w14:paraId="05379730" w14:textId="7A2E6439" w:rsidR="000409D1" w:rsidRDefault="000409D1" w:rsidP="000409D1">
            <w:pPr>
              <w:rPr>
                <w:rFonts w:ascii="Arial" w:hAnsi="Arial" w:cs="Arial"/>
                <w:sz w:val="20"/>
              </w:rPr>
            </w:pPr>
            <w:r>
              <w:rPr>
                <w:rFonts w:ascii="Arial" w:hAnsi="Arial" w:cs="Arial"/>
                <w:sz w:val="20"/>
              </w:rPr>
              <w:t>As in comment</w:t>
            </w:r>
          </w:p>
        </w:tc>
        <w:tc>
          <w:tcPr>
            <w:tcW w:w="3150" w:type="dxa"/>
            <w:tcBorders>
              <w:top w:val="single" w:sz="4" w:space="0" w:color="000000"/>
              <w:left w:val="single" w:sz="4" w:space="0" w:color="000000"/>
              <w:bottom w:val="single" w:sz="4" w:space="0" w:color="000000"/>
              <w:right w:val="single" w:sz="4" w:space="0" w:color="000000"/>
            </w:tcBorders>
          </w:tcPr>
          <w:p w14:paraId="188D8F45" w14:textId="77777777" w:rsidR="000409D1" w:rsidRDefault="00414750" w:rsidP="000409D1">
            <w:pPr>
              <w:rPr>
                <w:rFonts w:ascii="Arial" w:hAnsi="Arial" w:cs="Arial"/>
                <w:sz w:val="20"/>
              </w:rPr>
            </w:pPr>
            <w:r>
              <w:rPr>
                <w:rFonts w:ascii="Arial" w:hAnsi="Arial" w:cs="Arial"/>
                <w:sz w:val="20"/>
              </w:rPr>
              <w:t>Rejected.</w:t>
            </w:r>
          </w:p>
          <w:p w14:paraId="40AFCF80" w14:textId="326B9B5A" w:rsidR="00414750" w:rsidRPr="001D296D" w:rsidRDefault="00B93B6A" w:rsidP="000409D1">
            <w:pPr>
              <w:rPr>
                <w:rFonts w:ascii="Arial" w:hAnsi="Arial" w:cs="Arial"/>
                <w:sz w:val="20"/>
              </w:rPr>
            </w:pPr>
            <w:r>
              <w:rPr>
                <w:rFonts w:ascii="Arial" w:hAnsi="Arial" w:cs="Arial"/>
                <w:sz w:val="20"/>
              </w:rPr>
              <w:t>The proposed change doesn’t improve clarity of the sentence. The current sentences are clear enough.</w:t>
            </w:r>
          </w:p>
        </w:tc>
      </w:tr>
      <w:tr w:rsidR="009E2736" w:rsidRPr="001D296D" w14:paraId="6F68087C" w14:textId="77777777" w:rsidTr="00F327A9">
        <w:trPr>
          <w:trHeight w:val="278"/>
        </w:trPr>
        <w:tc>
          <w:tcPr>
            <w:tcW w:w="661" w:type="dxa"/>
            <w:tcBorders>
              <w:top w:val="single" w:sz="4" w:space="0" w:color="000000"/>
              <w:left w:val="single" w:sz="4" w:space="0" w:color="000000"/>
              <w:bottom w:val="single" w:sz="4" w:space="0" w:color="000000"/>
              <w:right w:val="single" w:sz="4" w:space="0" w:color="000000"/>
            </w:tcBorders>
            <w:shd w:val="clear" w:color="auto" w:fill="auto"/>
          </w:tcPr>
          <w:p w14:paraId="6EC74FFD" w14:textId="3A744ED2" w:rsidR="009E2736" w:rsidRDefault="009E2736" w:rsidP="009E2736">
            <w:pPr>
              <w:rPr>
                <w:rFonts w:ascii="Arial" w:hAnsi="Arial" w:cs="Arial"/>
                <w:sz w:val="20"/>
              </w:rPr>
            </w:pPr>
            <w:r>
              <w:rPr>
                <w:rFonts w:ascii="Arial" w:hAnsi="Arial" w:cs="Arial"/>
                <w:sz w:val="20"/>
              </w:rPr>
              <w:t>7202</w:t>
            </w:r>
          </w:p>
        </w:tc>
        <w:tc>
          <w:tcPr>
            <w:tcW w:w="1217" w:type="dxa"/>
            <w:tcBorders>
              <w:top w:val="single" w:sz="4" w:space="0" w:color="000000"/>
              <w:left w:val="single" w:sz="4" w:space="0" w:color="000000"/>
              <w:bottom w:val="single" w:sz="4" w:space="0" w:color="000000"/>
              <w:right w:val="single" w:sz="4" w:space="0" w:color="000000"/>
            </w:tcBorders>
            <w:shd w:val="clear" w:color="auto" w:fill="auto"/>
          </w:tcPr>
          <w:p w14:paraId="6F5493BE" w14:textId="367F16EA" w:rsidR="009E2736" w:rsidRDefault="009E2736" w:rsidP="009E2736">
            <w:pPr>
              <w:rPr>
                <w:rFonts w:ascii="Arial" w:hAnsi="Arial" w:cs="Arial"/>
                <w:sz w:val="20"/>
              </w:rPr>
            </w:pPr>
            <w:r>
              <w:rPr>
                <w:rFonts w:ascii="Arial" w:hAnsi="Arial" w:cs="Arial"/>
                <w:sz w:val="20"/>
              </w:rPr>
              <w:t>36.3.12.7</w:t>
            </w:r>
          </w:p>
        </w:tc>
        <w:tc>
          <w:tcPr>
            <w:tcW w:w="1161" w:type="dxa"/>
            <w:tcBorders>
              <w:top w:val="single" w:sz="4" w:space="0" w:color="000000"/>
              <w:left w:val="single" w:sz="4" w:space="0" w:color="000000"/>
              <w:bottom w:val="single" w:sz="4" w:space="0" w:color="000000"/>
              <w:right w:val="single" w:sz="4" w:space="0" w:color="000000"/>
            </w:tcBorders>
            <w:shd w:val="clear" w:color="auto" w:fill="auto"/>
          </w:tcPr>
          <w:p w14:paraId="1AB4E386" w14:textId="449EF25D" w:rsidR="009E2736" w:rsidRDefault="009E2736" w:rsidP="009E2736">
            <w:pPr>
              <w:rPr>
                <w:rFonts w:ascii="Arial" w:hAnsi="Arial" w:cs="Arial"/>
                <w:sz w:val="20"/>
              </w:rPr>
            </w:pPr>
            <w:r>
              <w:rPr>
                <w:rFonts w:ascii="Arial" w:hAnsi="Arial" w:cs="Arial"/>
                <w:sz w:val="20"/>
              </w:rPr>
              <w:t>412.27</w:t>
            </w:r>
          </w:p>
        </w:tc>
        <w:tc>
          <w:tcPr>
            <w:tcW w:w="1808" w:type="dxa"/>
            <w:tcBorders>
              <w:top w:val="single" w:sz="4" w:space="0" w:color="000000"/>
              <w:left w:val="single" w:sz="4" w:space="0" w:color="000000"/>
              <w:bottom w:val="single" w:sz="4" w:space="0" w:color="000000"/>
              <w:right w:val="single" w:sz="4" w:space="0" w:color="000000"/>
            </w:tcBorders>
            <w:shd w:val="clear" w:color="auto" w:fill="auto"/>
          </w:tcPr>
          <w:p w14:paraId="28895D21" w14:textId="20C4AE15" w:rsidR="009E2736" w:rsidRDefault="009E2736" w:rsidP="009E2736">
            <w:pPr>
              <w:rPr>
                <w:rFonts w:ascii="Arial" w:hAnsi="Arial" w:cs="Arial"/>
                <w:sz w:val="20"/>
              </w:rPr>
            </w:pPr>
            <w:r>
              <w:rPr>
                <w:rFonts w:ascii="Arial" w:hAnsi="Arial" w:cs="Arial"/>
                <w:sz w:val="20"/>
              </w:rPr>
              <w:t>"</w:t>
            </w:r>
            <w:proofErr w:type="gramStart"/>
            <w:r>
              <w:rPr>
                <w:rFonts w:ascii="Arial" w:hAnsi="Arial" w:cs="Arial"/>
                <w:sz w:val="20"/>
              </w:rPr>
              <w:t>the</w:t>
            </w:r>
            <w:proofErr w:type="gramEnd"/>
            <w:r>
              <w:rPr>
                <w:rFonts w:ascii="Arial" w:hAnsi="Arial" w:cs="Arial"/>
                <w:sz w:val="20"/>
              </w:rPr>
              <w:t xml:space="preserve"> relevant 80 MHz subblock" needs to be specified better. </w:t>
            </w:r>
            <w:proofErr w:type="gramStart"/>
            <w:r>
              <w:rPr>
                <w:rFonts w:ascii="Arial" w:hAnsi="Arial" w:cs="Arial"/>
                <w:sz w:val="20"/>
              </w:rPr>
              <w:lastRenderedPageBreak/>
              <w:t>E.g.</w:t>
            </w:r>
            <w:proofErr w:type="gramEnd"/>
            <w:r>
              <w:rPr>
                <w:rFonts w:ascii="Arial" w:hAnsi="Arial" w:cs="Arial"/>
                <w:sz w:val="20"/>
              </w:rPr>
              <w:t xml:space="preserve"> The subblock where U-SIG processing is performed.</w:t>
            </w:r>
          </w:p>
        </w:tc>
        <w:tc>
          <w:tcPr>
            <w:tcW w:w="1808" w:type="dxa"/>
            <w:tcBorders>
              <w:top w:val="single" w:sz="4" w:space="0" w:color="000000"/>
              <w:left w:val="single" w:sz="4" w:space="0" w:color="000000"/>
              <w:bottom w:val="single" w:sz="4" w:space="0" w:color="000000"/>
              <w:right w:val="single" w:sz="4" w:space="0" w:color="000000"/>
            </w:tcBorders>
            <w:shd w:val="clear" w:color="auto" w:fill="auto"/>
          </w:tcPr>
          <w:p w14:paraId="38C67F79" w14:textId="34571C5E" w:rsidR="009E2736" w:rsidRDefault="009E2736" w:rsidP="009E2736">
            <w:pPr>
              <w:rPr>
                <w:rFonts w:ascii="Arial" w:hAnsi="Arial" w:cs="Arial"/>
                <w:sz w:val="20"/>
              </w:rPr>
            </w:pPr>
            <w:r>
              <w:rPr>
                <w:rFonts w:ascii="Arial" w:hAnsi="Arial" w:cs="Arial"/>
                <w:sz w:val="20"/>
              </w:rPr>
              <w:lastRenderedPageBreak/>
              <w:t>See comment</w:t>
            </w:r>
          </w:p>
        </w:tc>
        <w:tc>
          <w:tcPr>
            <w:tcW w:w="3150" w:type="dxa"/>
            <w:tcBorders>
              <w:top w:val="single" w:sz="4" w:space="0" w:color="000000"/>
              <w:left w:val="single" w:sz="4" w:space="0" w:color="000000"/>
              <w:bottom w:val="single" w:sz="4" w:space="0" w:color="000000"/>
              <w:right w:val="single" w:sz="4" w:space="0" w:color="000000"/>
            </w:tcBorders>
          </w:tcPr>
          <w:p w14:paraId="4270F80C" w14:textId="77777777" w:rsidR="009E2736" w:rsidRDefault="003A3877" w:rsidP="009E2736">
            <w:pPr>
              <w:rPr>
                <w:rFonts w:ascii="Arial" w:hAnsi="Arial" w:cs="Arial"/>
                <w:sz w:val="20"/>
              </w:rPr>
            </w:pPr>
            <w:r>
              <w:rPr>
                <w:rFonts w:ascii="Arial" w:hAnsi="Arial" w:cs="Arial"/>
                <w:sz w:val="20"/>
              </w:rPr>
              <w:t>Revised.</w:t>
            </w:r>
          </w:p>
          <w:p w14:paraId="7B0D6819" w14:textId="77777777" w:rsidR="003A3877" w:rsidRDefault="003A3877" w:rsidP="009E2736">
            <w:pPr>
              <w:rPr>
                <w:rFonts w:ascii="Arial" w:hAnsi="Arial" w:cs="Arial"/>
                <w:sz w:val="20"/>
              </w:rPr>
            </w:pPr>
            <w:r>
              <w:rPr>
                <w:rFonts w:ascii="Arial" w:hAnsi="Arial" w:cs="Arial"/>
                <w:sz w:val="20"/>
              </w:rPr>
              <w:t xml:space="preserve">Agree to the comment. Change “the relevant 80 MHz subblock” to “the 80 MHz frequency </w:t>
            </w:r>
            <w:r>
              <w:rPr>
                <w:rFonts w:ascii="Arial" w:hAnsi="Arial" w:cs="Arial"/>
                <w:sz w:val="20"/>
              </w:rPr>
              <w:lastRenderedPageBreak/>
              <w:t>subblock</w:t>
            </w:r>
            <w:r w:rsidR="008C0121">
              <w:rPr>
                <w:rFonts w:ascii="Arial" w:hAnsi="Arial" w:cs="Arial"/>
                <w:sz w:val="20"/>
              </w:rPr>
              <w:t xml:space="preserve"> where U-SIG processing is performed.”</w:t>
            </w:r>
          </w:p>
          <w:p w14:paraId="074333CA" w14:textId="77777777" w:rsidR="00407C34" w:rsidRDefault="00407C34" w:rsidP="009E2736">
            <w:pPr>
              <w:rPr>
                <w:rFonts w:ascii="Arial" w:hAnsi="Arial" w:cs="Arial"/>
                <w:sz w:val="20"/>
              </w:rPr>
            </w:pPr>
          </w:p>
          <w:p w14:paraId="32151F8C" w14:textId="510E5401" w:rsidR="00407C34" w:rsidRPr="001D296D" w:rsidRDefault="00407C34" w:rsidP="009E2736">
            <w:pPr>
              <w:rPr>
                <w:rFonts w:ascii="Arial" w:hAnsi="Arial" w:cs="Arial"/>
                <w:sz w:val="20"/>
              </w:rPr>
            </w:pPr>
            <w:r>
              <w:rPr>
                <w:rFonts w:ascii="Arial" w:hAnsi="Arial" w:cs="Arial"/>
                <w:sz w:val="20"/>
              </w:rPr>
              <w:t xml:space="preserve">Note to editor: </w:t>
            </w:r>
            <w:r w:rsidR="005E7D1B">
              <w:rPr>
                <w:rFonts w:ascii="Arial" w:hAnsi="Arial" w:cs="Arial"/>
                <w:sz w:val="20"/>
              </w:rPr>
              <w:t xml:space="preserve">This is in P560L27 in 802.11be spec draft D1.4. </w:t>
            </w:r>
            <w:r>
              <w:rPr>
                <w:rFonts w:ascii="Arial" w:hAnsi="Arial" w:cs="Arial"/>
                <w:sz w:val="20"/>
              </w:rPr>
              <w:t>Change “the relevant 80 MHz subblock” to “the 80 MHz frequency subblock where U-SIG processing is performed.”</w:t>
            </w:r>
          </w:p>
        </w:tc>
      </w:tr>
      <w:tr w:rsidR="00972864" w:rsidRPr="001D296D" w14:paraId="193D33EA" w14:textId="77777777" w:rsidTr="00F327A9">
        <w:trPr>
          <w:trHeight w:val="278"/>
        </w:trPr>
        <w:tc>
          <w:tcPr>
            <w:tcW w:w="661" w:type="dxa"/>
            <w:tcBorders>
              <w:top w:val="single" w:sz="4" w:space="0" w:color="000000"/>
              <w:left w:val="single" w:sz="4" w:space="0" w:color="000000"/>
              <w:bottom w:val="single" w:sz="4" w:space="0" w:color="000000"/>
              <w:right w:val="single" w:sz="4" w:space="0" w:color="000000"/>
            </w:tcBorders>
            <w:shd w:val="clear" w:color="auto" w:fill="auto"/>
          </w:tcPr>
          <w:p w14:paraId="29A44A4D" w14:textId="42F23FFD" w:rsidR="00972864" w:rsidRDefault="00972864" w:rsidP="00972864">
            <w:pPr>
              <w:rPr>
                <w:rFonts w:ascii="Arial" w:hAnsi="Arial" w:cs="Arial"/>
                <w:sz w:val="20"/>
              </w:rPr>
            </w:pPr>
            <w:r>
              <w:rPr>
                <w:rFonts w:ascii="Arial" w:hAnsi="Arial" w:cs="Arial"/>
                <w:sz w:val="20"/>
              </w:rPr>
              <w:lastRenderedPageBreak/>
              <w:t>8008</w:t>
            </w:r>
          </w:p>
        </w:tc>
        <w:tc>
          <w:tcPr>
            <w:tcW w:w="1217" w:type="dxa"/>
            <w:tcBorders>
              <w:top w:val="single" w:sz="4" w:space="0" w:color="000000"/>
              <w:left w:val="single" w:sz="4" w:space="0" w:color="000000"/>
              <w:bottom w:val="single" w:sz="4" w:space="0" w:color="000000"/>
              <w:right w:val="single" w:sz="4" w:space="0" w:color="000000"/>
            </w:tcBorders>
            <w:shd w:val="clear" w:color="auto" w:fill="auto"/>
          </w:tcPr>
          <w:p w14:paraId="1EC33E06" w14:textId="0626FE19" w:rsidR="00972864" w:rsidRDefault="00972864" w:rsidP="00972864">
            <w:pPr>
              <w:rPr>
                <w:rFonts w:ascii="Arial" w:hAnsi="Arial" w:cs="Arial"/>
                <w:sz w:val="20"/>
              </w:rPr>
            </w:pPr>
            <w:r>
              <w:rPr>
                <w:rFonts w:ascii="Arial" w:hAnsi="Arial" w:cs="Arial"/>
                <w:sz w:val="20"/>
              </w:rPr>
              <w:t>36.3.12.7</w:t>
            </w:r>
          </w:p>
        </w:tc>
        <w:tc>
          <w:tcPr>
            <w:tcW w:w="1161" w:type="dxa"/>
            <w:tcBorders>
              <w:top w:val="single" w:sz="4" w:space="0" w:color="000000"/>
              <w:left w:val="single" w:sz="4" w:space="0" w:color="000000"/>
              <w:bottom w:val="single" w:sz="4" w:space="0" w:color="000000"/>
              <w:right w:val="single" w:sz="4" w:space="0" w:color="000000"/>
            </w:tcBorders>
            <w:shd w:val="clear" w:color="auto" w:fill="auto"/>
          </w:tcPr>
          <w:p w14:paraId="432F1BAF" w14:textId="20EEBF27" w:rsidR="00972864" w:rsidRDefault="00972864" w:rsidP="00972864">
            <w:pPr>
              <w:rPr>
                <w:rFonts w:ascii="Arial" w:hAnsi="Arial" w:cs="Arial"/>
                <w:sz w:val="20"/>
              </w:rPr>
            </w:pPr>
            <w:r>
              <w:rPr>
                <w:rFonts w:ascii="Arial" w:hAnsi="Arial" w:cs="Arial"/>
                <w:sz w:val="20"/>
              </w:rPr>
              <w:t>412.10</w:t>
            </w:r>
          </w:p>
        </w:tc>
        <w:tc>
          <w:tcPr>
            <w:tcW w:w="1808" w:type="dxa"/>
            <w:tcBorders>
              <w:top w:val="single" w:sz="4" w:space="0" w:color="000000"/>
              <w:left w:val="single" w:sz="4" w:space="0" w:color="000000"/>
              <w:bottom w:val="single" w:sz="4" w:space="0" w:color="000000"/>
              <w:right w:val="single" w:sz="4" w:space="0" w:color="000000"/>
            </w:tcBorders>
            <w:shd w:val="clear" w:color="auto" w:fill="auto"/>
          </w:tcPr>
          <w:p w14:paraId="0145E890" w14:textId="02280C3F" w:rsidR="00972864" w:rsidRDefault="00972864" w:rsidP="00972864">
            <w:pPr>
              <w:rPr>
                <w:rFonts w:ascii="Arial" w:hAnsi="Arial" w:cs="Arial"/>
                <w:sz w:val="20"/>
              </w:rPr>
            </w:pPr>
            <w:r>
              <w:rPr>
                <w:rFonts w:ascii="Arial" w:hAnsi="Arial" w:cs="Arial"/>
                <w:sz w:val="20"/>
              </w:rPr>
              <w:t xml:space="preserve">Using the notation "B3-B7" always makes me wonder what </w:t>
            </w:r>
            <w:proofErr w:type="gramStart"/>
            <w:r>
              <w:rPr>
                <w:rFonts w:ascii="Arial" w:hAnsi="Arial" w:cs="Arial"/>
                <w:sz w:val="20"/>
              </w:rPr>
              <w:t>is the LSB-MSB order</w:t>
            </w:r>
            <w:proofErr w:type="gramEnd"/>
            <w:r>
              <w:rPr>
                <w:rFonts w:ascii="Arial" w:hAnsi="Arial" w:cs="Arial"/>
                <w:sz w:val="20"/>
              </w:rPr>
              <w:t>.</w:t>
            </w:r>
            <w:r>
              <w:rPr>
                <w:rFonts w:ascii="Arial" w:hAnsi="Arial" w:cs="Arial"/>
                <w:sz w:val="20"/>
              </w:rPr>
              <w:br/>
              <w:t>In this case, we are using al 5 bits of the field and integer value (Table 36-30 uses the 'integer' value).</w:t>
            </w:r>
            <w:r>
              <w:rPr>
                <w:rFonts w:ascii="Arial" w:hAnsi="Arial" w:cs="Arial"/>
                <w:sz w:val="20"/>
              </w:rPr>
              <w:br/>
              <w:t>And there is a clear definition of LSB/MSB for integer valued fields at P408L44.</w:t>
            </w:r>
            <w:r>
              <w:rPr>
                <w:rFonts w:ascii="Arial" w:hAnsi="Arial" w:cs="Arial"/>
                <w:sz w:val="20"/>
              </w:rPr>
              <w:br/>
              <w:t>So, do not use the unnecessary phrase "B3-B7"</w:t>
            </w:r>
          </w:p>
        </w:tc>
        <w:tc>
          <w:tcPr>
            <w:tcW w:w="1808" w:type="dxa"/>
            <w:tcBorders>
              <w:top w:val="single" w:sz="4" w:space="0" w:color="000000"/>
              <w:left w:val="single" w:sz="4" w:space="0" w:color="000000"/>
              <w:bottom w:val="single" w:sz="4" w:space="0" w:color="000000"/>
              <w:right w:val="single" w:sz="4" w:space="0" w:color="000000"/>
            </w:tcBorders>
            <w:shd w:val="clear" w:color="auto" w:fill="auto"/>
          </w:tcPr>
          <w:p w14:paraId="71F78392" w14:textId="556A6E87" w:rsidR="00972864" w:rsidRDefault="00972864" w:rsidP="00972864">
            <w:pPr>
              <w:rPr>
                <w:rFonts w:ascii="Arial" w:hAnsi="Arial" w:cs="Arial"/>
                <w:sz w:val="20"/>
              </w:rPr>
            </w:pPr>
            <w:r>
              <w:rPr>
                <w:rFonts w:ascii="Arial" w:hAnsi="Arial" w:cs="Arial"/>
                <w:sz w:val="20"/>
              </w:rPr>
              <w:t>Change</w:t>
            </w:r>
            <w:r>
              <w:rPr>
                <w:rFonts w:ascii="Arial" w:hAnsi="Arial" w:cs="Arial"/>
                <w:sz w:val="20"/>
              </w:rPr>
              <w:br/>
              <w:t>"B3-B7 points to the entry of a bandwidth dependent table (defined in Table 36-30) to signal the non-OFDMA puncturing pattern of the entire PPDU bandwidth."</w:t>
            </w:r>
            <w:r>
              <w:rPr>
                <w:rFonts w:ascii="Arial" w:hAnsi="Arial" w:cs="Arial"/>
                <w:sz w:val="20"/>
              </w:rPr>
              <w:br/>
              <w:t>to</w:t>
            </w:r>
            <w:r>
              <w:rPr>
                <w:rFonts w:ascii="Arial" w:hAnsi="Arial" w:cs="Arial"/>
                <w:sz w:val="20"/>
              </w:rPr>
              <w:br/>
              <w:t>"Indicates the puncturing information of this non-OFDMA transmission.  See Table 36-30 for the definition."</w:t>
            </w:r>
          </w:p>
        </w:tc>
        <w:tc>
          <w:tcPr>
            <w:tcW w:w="3150" w:type="dxa"/>
            <w:tcBorders>
              <w:top w:val="single" w:sz="4" w:space="0" w:color="000000"/>
              <w:left w:val="single" w:sz="4" w:space="0" w:color="000000"/>
              <w:bottom w:val="single" w:sz="4" w:space="0" w:color="000000"/>
              <w:right w:val="single" w:sz="4" w:space="0" w:color="000000"/>
            </w:tcBorders>
          </w:tcPr>
          <w:p w14:paraId="62A17CC2" w14:textId="77777777" w:rsidR="00972864" w:rsidRDefault="00ED74EE" w:rsidP="00972864">
            <w:pPr>
              <w:rPr>
                <w:rFonts w:ascii="Arial" w:hAnsi="Arial" w:cs="Arial"/>
                <w:sz w:val="20"/>
              </w:rPr>
            </w:pPr>
            <w:r>
              <w:rPr>
                <w:rFonts w:ascii="Arial" w:hAnsi="Arial" w:cs="Arial"/>
                <w:sz w:val="20"/>
              </w:rPr>
              <w:t>Accepted.</w:t>
            </w:r>
          </w:p>
          <w:p w14:paraId="5F12DE91" w14:textId="77777777" w:rsidR="00ED74EE" w:rsidRDefault="00ED74EE" w:rsidP="00972864">
            <w:pPr>
              <w:rPr>
                <w:rFonts w:ascii="Arial" w:hAnsi="Arial" w:cs="Arial"/>
                <w:sz w:val="20"/>
              </w:rPr>
            </w:pPr>
          </w:p>
          <w:p w14:paraId="3F7F7F23" w14:textId="353A04C5" w:rsidR="00ED74EE" w:rsidRPr="001D296D" w:rsidRDefault="00ED74EE" w:rsidP="00972864">
            <w:pPr>
              <w:rPr>
                <w:rFonts w:ascii="Arial" w:hAnsi="Arial" w:cs="Arial"/>
                <w:sz w:val="20"/>
              </w:rPr>
            </w:pPr>
            <w:r>
              <w:rPr>
                <w:rFonts w:ascii="Arial" w:hAnsi="Arial" w:cs="Arial"/>
                <w:sz w:val="20"/>
              </w:rPr>
              <w:t xml:space="preserve">Note to editor: This is in </w:t>
            </w:r>
            <w:r w:rsidR="00A746A5">
              <w:rPr>
                <w:rFonts w:ascii="Arial" w:hAnsi="Arial" w:cs="Arial"/>
                <w:sz w:val="20"/>
              </w:rPr>
              <w:t>P560L10 in 802.11be spec draft D1.4.</w:t>
            </w:r>
          </w:p>
        </w:tc>
      </w:tr>
    </w:tbl>
    <w:p w14:paraId="184D5F3C" w14:textId="77777777" w:rsidR="009406A4" w:rsidRDefault="009406A4" w:rsidP="009406A4">
      <w:pPr>
        <w:pStyle w:val="BodyText0"/>
        <w:kinsoku w:val="0"/>
        <w:overflowPunct w:val="0"/>
        <w:spacing w:before="9"/>
        <w:rPr>
          <w:sz w:val="17"/>
          <w:szCs w:val="17"/>
        </w:rPr>
      </w:pPr>
    </w:p>
    <w:p w14:paraId="222C8FC4" w14:textId="24470242" w:rsidR="009406A4" w:rsidRDefault="009406A4" w:rsidP="004F5122">
      <w:pPr>
        <w:pStyle w:val="BodyText0"/>
        <w:kinsoku w:val="0"/>
        <w:overflowPunct w:val="0"/>
        <w:spacing w:before="9"/>
        <w:rPr>
          <w:sz w:val="17"/>
          <w:szCs w:val="17"/>
        </w:rPr>
      </w:pPr>
    </w:p>
    <w:p w14:paraId="532E7352" w14:textId="380AE65C" w:rsidR="009406A4" w:rsidRDefault="009406A4" w:rsidP="004F5122">
      <w:pPr>
        <w:pStyle w:val="BodyText0"/>
        <w:kinsoku w:val="0"/>
        <w:overflowPunct w:val="0"/>
        <w:spacing w:before="9"/>
        <w:rPr>
          <w:sz w:val="17"/>
          <w:szCs w:val="17"/>
        </w:rPr>
      </w:pPr>
    </w:p>
    <w:p w14:paraId="15341B89" w14:textId="5EA324F8" w:rsidR="009406A4" w:rsidRDefault="009406A4" w:rsidP="004F5122">
      <w:pPr>
        <w:pStyle w:val="BodyText0"/>
        <w:kinsoku w:val="0"/>
        <w:overflowPunct w:val="0"/>
        <w:spacing w:before="9"/>
        <w:rPr>
          <w:sz w:val="17"/>
          <w:szCs w:val="17"/>
        </w:rPr>
      </w:pPr>
    </w:p>
    <w:p w14:paraId="1F41EEAA" w14:textId="3DFCAA50" w:rsidR="00C87F5B" w:rsidRDefault="00C87F5B" w:rsidP="00C87F5B">
      <w:pPr>
        <w:pStyle w:val="Heading1"/>
      </w:pPr>
      <w:r>
        <w:t xml:space="preserve">CID </w:t>
      </w:r>
      <w:r w:rsidR="00122534">
        <w:t>6466</w:t>
      </w:r>
      <w:r w:rsidR="005C0BD3">
        <w:t>, 8011</w:t>
      </w:r>
    </w:p>
    <w:p w14:paraId="3F6DC327" w14:textId="77777777" w:rsidR="00C87F5B" w:rsidRDefault="00C87F5B" w:rsidP="00C87F5B">
      <w:pPr>
        <w:jc w:val="both"/>
        <w:rPr>
          <w:sz w:val="22"/>
          <w:szCs w:val="22"/>
          <w:lang w:val="en-US"/>
        </w:rPr>
      </w:pPr>
    </w:p>
    <w:tbl>
      <w:tblPr>
        <w:tblW w:w="98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61"/>
        <w:gridCol w:w="1217"/>
        <w:gridCol w:w="1161"/>
        <w:gridCol w:w="1816"/>
        <w:gridCol w:w="1800"/>
        <w:gridCol w:w="3150"/>
      </w:tblGrid>
      <w:tr w:rsidR="00C87F5B" w:rsidRPr="009522BD" w14:paraId="0C04ADF1" w14:textId="77777777" w:rsidTr="00F327A9">
        <w:trPr>
          <w:trHeight w:val="278"/>
        </w:trPr>
        <w:tc>
          <w:tcPr>
            <w:tcW w:w="661" w:type="dxa"/>
            <w:shd w:val="clear" w:color="auto" w:fill="auto"/>
            <w:hideMark/>
          </w:tcPr>
          <w:p w14:paraId="70E48F60" w14:textId="77777777" w:rsidR="00C87F5B" w:rsidRPr="002E58A7" w:rsidRDefault="00C87F5B" w:rsidP="007B2590">
            <w:pPr>
              <w:rPr>
                <w:rFonts w:ascii="Arial" w:eastAsia="Times New Roman" w:hAnsi="Arial" w:cs="Arial"/>
                <w:b/>
                <w:bCs/>
                <w:sz w:val="20"/>
                <w:lang w:val="en-US" w:eastAsia="ko-KR"/>
              </w:rPr>
            </w:pPr>
            <w:r w:rsidRPr="002E58A7">
              <w:rPr>
                <w:rFonts w:ascii="Arial" w:eastAsia="Times New Roman" w:hAnsi="Arial" w:cs="Arial"/>
                <w:b/>
                <w:bCs/>
                <w:sz w:val="20"/>
                <w:lang w:val="en-US" w:eastAsia="ko-KR"/>
              </w:rPr>
              <w:t>CID</w:t>
            </w:r>
          </w:p>
        </w:tc>
        <w:tc>
          <w:tcPr>
            <w:tcW w:w="1217" w:type="dxa"/>
            <w:shd w:val="clear" w:color="auto" w:fill="auto"/>
            <w:hideMark/>
          </w:tcPr>
          <w:p w14:paraId="0B5D3869" w14:textId="77777777" w:rsidR="00C87F5B" w:rsidRPr="002E58A7" w:rsidRDefault="00C87F5B" w:rsidP="007B2590">
            <w:pPr>
              <w:rPr>
                <w:rFonts w:ascii="Arial" w:eastAsia="Times New Roman" w:hAnsi="Arial" w:cs="Arial"/>
                <w:b/>
                <w:bCs/>
                <w:sz w:val="20"/>
                <w:lang w:val="en-US" w:eastAsia="ko-KR"/>
              </w:rPr>
            </w:pPr>
            <w:r w:rsidRPr="002E58A7">
              <w:rPr>
                <w:rFonts w:ascii="Arial" w:eastAsia="Times New Roman" w:hAnsi="Arial" w:cs="Arial"/>
                <w:b/>
                <w:bCs/>
                <w:sz w:val="20"/>
                <w:lang w:val="en-US" w:eastAsia="ko-KR"/>
              </w:rPr>
              <w:t>Clause</w:t>
            </w:r>
          </w:p>
        </w:tc>
        <w:tc>
          <w:tcPr>
            <w:tcW w:w="1161" w:type="dxa"/>
            <w:shd w:val="clear" w:color="auto" w:fill="auto"/>
            <w:hideMark/>
          </w:tcPr>
          <w:p w14:paraId="1249C23B" w14:textId="77777777" w:rsidR="00C87F5B" w:rsidRPr="002E58A7" w:rsidRDefault="00C87F5B" w:rsidP="007B2590">
            <w:pPr>
              <w:rPr>
                <w:rFonts w:ascii="Arial" w:eastAsia="Times New Roman" w:hAnsi="Arial" w:cs="Arial"/>
                <w:b/>
                <w:bCs/>
                <w:sz w:val="20"/>
                <w:lang w:val="en-US" w:eastAsia="ko-KR"/>
              </w:rPr>
            </w:pPr>
            <w:proofErr w:type="spellStart"/>
            <w:r w:rsidRPr="002E58A7">
              <w:rPr>
                <w:rFonts w:ascii="Arial" w:eastAsia="Times New Roman" w:hAnsi="Arial" w:cs="Arial"/>
                <w:b/>
                <w:bCs/>
                <w:sz w:val="20"/>
                <w:lang w:val="en-US" w:eastAsia="ko-KR"/>
              </w:rPr>
              <w:t>Page.Line</w:t>
            </w:r>
            <w:proofErr w:type="spellEnd"/>
          </w:p>
        </w:tc>
        <w:tc>
          <w:tcPr>
            <w:tcW w:w="1816" w:type="dxa"/>
            <w:shd w:val="clear" w:color="auto" w:fill="auto"/>
            <w:hideMark/>
          </w:tcPr>
          <w:p w14:paraId="32ACF9BF" w14:textId="77777777" w:rsidR="00C87F5B" w:rsidRPr="002E58A7" w:rsidRDefault="00C87F5B" w:rsidP="007B2590">
            <w:pPr>
              <w:rPr>
                <w:rFonts w:ascii="Arial" w:eastAsia="Times New Roman" w:hAnsi="Arial" w:cs="Arial"/>
                <w:b/>
                <w:bCs/>
                <w:sz w:val="20"/>
                <w:lang w:val="en-US" w:eastAsia="ko-KR"/>
              </w:rPr>
            </w:pPr>
            <w:r w:rsidRPr="002E58A7">
              <w:rPr>
                <w:rFonts w:ascii="Arial" w:eastAsia="Times New Roman" w:hAnsi="Arial" w:cs="Arial"/>
                <w:b/>
                <w:bCs/>
                <w:sz w:val="20"/>
                <w:lang w:val="en-US" w:eastAsia="ko-KR"/>
              </w:rPr>
              <w:t>Comment</w:t>
            </w:r>
          </w:p>
        </w:tc>
        <w:tc>
          <w:tcPr>
            <w:tcW w:w="1800" w:type="dxa"/>
            <w:shd w:val="clear" w:color="auto" w:fill="auto"/>
            <w:hideMark/>
          </w:tcPr>
          <w:p w14:paraId="30F5E396" w14:textId="77777777" w:rsidR="00C87F5B" w:rsidRPr="002E58A7" w:rsidRDefault="00C87F5B" w:rsidP="007B2590">
            <w:pPr>
              <w:rPr>
                <w:rFonts w:ascii="Arial" w:eastAsia="Times New Roman" w:hAnsi="Arial" w:cs="Arial"/>
                <w:b/>
                <w:bCs/>
                <w:sz w:val="20"/>
                <w:lang w:val="en-US" w:eastAsia="ko-KR"/>
              </w:rPr>
            </w:pPr>
            <w:r w:rsidRPr="002E58A7">
              <w:rPr>
                <w:rFonts w:ascii="Arial" w:eastAsia="Times New Roman" w:hAnsi="Arial" w:cs="Arial"/>
                <w:b/>
                <w:bCs/>
                <w:sz w:val="20"/>
                <w:lang w:val="en-US" w:eastAsia="ko-KR"/>
              </w:rPr>
              <w:t>Proposed Change</w:t>
            </w:r>
          </w:p>
        </w:tc>
        <w:tc>
          <w:tcPr>
            <w:tcW w:w="3150" w:type="dxa"/>
          </w:tcPr>
          <w:p w14:paraId="6428CB1B" w14:textId="77777777" w:rsidR="00C87F5B" w:rsidRPr="002E58A7" w:rsidRDefault="00C87F5B" w:rsidP="007B2590">
            <w:pPr>
              <w:rPr>
                <w:rFonts w:ascii="Arial" w:eastAsia="Times New Roman" w:hAnsi="Arial" w:cs="Arial"/>
                <w:b/>
                <w:bCs/>
                <w:sz w:val="20"/>
                <w:lang w:val="en-US" w:eastAsia="ko-KR"/>
              </w:rPr>
            </w:pPr>
            <w:r>
              <w:rPr>
                <w:rFonts w:ascii="Arial" w:eastAsia="Times New Roman" w:hAnsi="Arial" w:cs="Arial"/>
                <w:b/>
                <w:bCs/>
                <w:sz w:val="20"/>
                <w:lang w:val="en-US" w:eastAsia="ko-KR"/>
              </w:rPr>
              <w:t>Resolution</w:t>
            </w:r>
          </w:p>
        </w:tc>
      </w:tr>
      <w:tr w:rsidR="00122534" w:rsidRPr="001D296D" w14:paraId="759F7A7E" w14:textId="77777777" w:rsidTr="00F327A9">
        <w:trPr>
          <w:trHeight w:val="278"/>
        </w:trPr>
        <w:tc>
          <w:tcPr>
            <w:tcW w:w="661" w:type="dxa"/>
            <w:shd w:val="clear" w:color="auto" w:fill="auto"/>
          </w:tcPr>
          <w:p w14:paraId="2A91B5F1" w14:textId="79CF8806" w:rsidR="00122534" w:rsidRPr="00DC4FB7" w:rsidRDefault="00122534" w:rsidP="00122534">
            <w:pPr>
              <w:rPr>
                <w:rFonts w:ascii="Arial" w:hAnsi="Arial" w:cs="Arial"/>
                <w:sz w:val="20"/>
                <w:lang w:val="en-US" w:eastAsia="zh-CN"/>
              </w:rPr>
            </w:pPr>
            <w:r>
              <w:rPr>
                <w:rFonts w:ascii="Arial" w:hAnsi="Arial" w:cs="Arial"/>
                <w:sz w:val="20"/>
                <w:lang w:val="en-US" w:eastAsia="zh-CN"/>
              </w:rPr>
              <w:t>6466</w:t>
            </w:r>
          </w:p>
        </w:tc>
        <w:tc>
          <w:tcPr>
            <w:tcW w:w="1217" w:type="dxa"/>
            <w:shd w:val="clear" w:color="auto" w:fill="auto"/>
          </w:tcPr>
          <w:p w14:paraId="32FDABA7" w14:textId="70BC6C3A" w:rsidR="00122534" w:rsidRPr="001D296D" w:rsidRDefault="00122534" w:rsidP="00122534">
            <w:pPr>
              <w:rPr>
                <w:rFonts w:ascii="Arial" w:hAnsi="Arial" w:cs="Arial"/>
                <w:sz w:val="20"/>
                <w:lang w:val="en-US"/>
              </w:rPr>
            </w:pPr>
            <w:r>
              <w:rPr>
                <w:rFonts w:ascii="Arial" w:hAnsi="Arial" w:cs="Arial"/>
                <w:sz w:val="20"/>
              </w:rPr>
              <w:t>36.3.12.7</w:t>
            </w:r>
          </w:p>
        </w:tc>
        <w:tc>
          <w:tcPr>
            <w:tcW w:w="1161" w:type="dxa"/>
            <w:shd w:val="clear" w:color="auto" w:fill="auto"/>
          </w:tcPr>
          <w:p w14:paraId="48AEFBFC" w14:textId="0790F226" w:rsidR="00122534" w:rsidRPr="001D296D" w:rsidRDefault="00122534" w:rsidP="00122534">
            <w:pPr>
              <w:rPr>
                <w:rFonts w:ascii="Arial" w:hAnsi="Arial" w:cs="Arial"/>
                <w:sz w:val="20"/>
                <w:lang w:val="en-US"/>
              </w:rPr>
            </w:pPr>
            <w:r>
              <w:rPr>
                <w:rFonts w:ascii="Arial" w:hAnsi="Arial" w:cs="Arial"/>
                <w:sz w:val="20"/>
              </w:rPr>
              <w:t>417.26</w:t>
            </w:r>
          </w:p>
        </w:tc>
        <w:tc>
          <w:tcPr>
            <w:tcW w:w="1816" w:type="dxa"/>
            <w:shd w:val="clear" w:color="auto" w:fill="auto"/>
          </w:tcPr>
          <w:p w14:paraId="7C05D5F9" w14:textId="5EA63FB2" w:rsidR="00122534" w:rsidRPr="001D296D" w:rsidRDefault="00122534" w:rsidP="00122534">
            <w:pPr>
              <w:rPr>
                <w:rFonts w:ascii="Arial" w:hAnsi="Arial" w:cs="Arial"/>
                <w:sz w:val="20"/>
              </w:rPr>
            </w:pPr>
            <w:r>
              <w:rPr>
                <w:rFonts w:ascii="Arial" w:hAnsi="Arial" w:cs="Arial"/>
                <w:sz w:val="20"/>
              </w:rPr>
              <w:t>The wording "Both 80 MHz and 40 MHz puncturing" is not good</w:t>
            </w:r>
          </w:p>
        </w:tc>
        <w:tc>
          <w:tcPr>
            <w:tcW w:w="1800" w:type="dxa"/>
            <w:shd w:val="clear" w:color="auto" w:fill="auto"/>
          </w:tcPr>
          <w:p w14:paraId="06EEB316" w14:textId="2AE669BB" w:rsidR="00122534" w:rsidRPr="001D296D" w:rsidRDefault="00122534" w:rsidP="00122534">
            <w:pPr>
              <w:rPr>
                <w:rFonts w:ascii="Arial" w:hAnsi="Arial" w:cs="Arial"/>
                <w:sz w:val="20"/>
              </w:rPr>
            </w:pPr>
            <w:r>
              <w:rPr>
                <w:rFonts w:ascii="Arial" w:hAnsi="Arial" w:cs="Arial"/>
                <w:sz w:val="20"/>
              </w:rPr>
              <w:t>Change to "puncturing of three 40 MHz subchannels" or "puncturing of 80 MHz and 40 MHz at the same time" or "concurrent 80 MHz and 40 MHz puncturing"</w:t>
            </w:r>
          </w:p>
        </w:tc>
        <w:tc>
          <w:tcPr>
            <w:tcW w:w="3150" w:type="dxa"/>
          </w:tcPr>
          <w:p w14:paraId="0E590FC3" w14:textId="4E3BD769" w:rsidR="00122534" w:rsidRDefault="00122534" w:rsidP="00122534">
            <w:pPr>
              <w:rPr>
                <w:rFonts w:ascii="Arial" w:hAnsi="Arial" w:cs="Arial"/>
                <w:sz w:val="20"/>
              </w:rPr>
            </w:pPr>
            <w:r w:rsidRPr="001D296D">
              <w:rPr>
                <w:rFonts w:ascii="Arial" w:hAnsi="Arial" w:cs="Arial"/>
                <w:sz w:val="20"/>
              </w:rPr>
              <w:t>Re</w:t>
            </w:r>
            <w:r>
              <w:rPr>
                <w:rFonts w:ascii="Arial" w:hAnsi="Arial" w:cs="Arial"/>
                <w:sz w:val="20"/>
              </w:rPr>
              <w:t>vis</w:t>
            </w:r>
            <w:r w:rsidRPr="001D296D">
              <w:rPr>
                <w:rFonts w:ascii="Arial" w:hAnsi="Arial" w:cs="Arial"/>
                <w:sz w:val="20"/>
              </w:rPr>
              <w:t>ed.</w:t>
            </w:r>
          </w:p>
          <w:p w14:paraId="68C3AA6D" w14:textId="7946E53B" w:rsidR="000A71BD" w:rsidRDefault="00302CF2" w:rsidP="00122534">
            <w:pPr>
              <w:rPr>
                <w:rFonts w:ascii="Arial" w:hAnsi="Arial" w:cs="Arial"/>
                <w:sz w:val="20"/>
              </w:rPr>
            </w:pPr>
            <w:r>
              <w:rPr>
                <w:rFonts w:ascii="Arial" w:hAnsi="Arial" w:cs="Arial"/>
                <w:sz w:val="20"/>
              </w:rPr>
              <w:t>“Puncturing of three 40 MHz subchannels” is not accurate. Agree to change to “concurrent 80 MHz and 40 MHz puncturing” for clarity.</w:t>
            </w:r>
          </w:p>
          <w:p w14:paraId="2FD4F84E" w14:textId="18468328" w:rsidR="00F57021" w:rsidRDefault="00F57021" w:rsidP="00122534">
            <w:pPr>
              <w:rPr>
                <w:rFonts w:ascii="Arial" w:hAnsi="Arial" w:cs="Arial"/>
                <w:sz w:val="20"/>
              </w:rPr>
            </w:pPr>
          </w:p>
          <w:p w14:paraId="64225F8F" w14:textId="4BDB39B8" w:rsidR="00F57021" w:rsidRDefault="00F57021" w:rsidP="00122534">
            <w:pPr>
              <w:rPr>
                <w:rFonts w:ascii="Arial" w:hAnsi="Arial" w:cs="Arial"/>
                <w:sz w:val="20"/>
              </w:rPr>
            </w:pPr>
            <w:r>
              <w:rPr>
                <w:rFonts w:ascii="Arial" w:hAnsi="Arial" w:cs="Arial"/>
                <w:sz w:val="20"/>
              </w:rPr>
              <w:t>Note to editor: Please change “Both 80 MHz and 40 MHz puncturing” to “concurrent 80 MHz and 40 MHz puncturing”</w:t>
            </w:r>
            <w:r w:rsidR="001B0E95">
              <w:rPr>
                <w:rFonts w:ascii="Arial" w:hAnsi="Arial" w:cs="Arial"/>
                <w:sz w:val="20"/>
              </w:rPr>
              <w:t xml:space="preserve"> in Table 36-30</w:t>
            </w:r>
            <w:r>
              <w:rPr>
                <w:rFonts w:ascii="Arial" w:hAnsi="Arial" w:cs="Arial"/>
                <w:sz w:val="20"/>
              </w:rPr>
              <w:t>.</w:t>
            </w:r>
          </w:p>
          <w:p w14:paraId="2985306C" w14:textId="17063CF4" w:rsidR="00122534" w:rsidRPr="001D296D" w:rsidRDefault="00122534" w:rsidP="00122534">
            <w:pPr>
              <w:rPr>
                <w:rFonts w:ascii="Arial" w:hAnsi="Arial" w:cs="Arial"/>
                <w:sz w:val="20"/>
              </w:rPr>
            </w:pPr>
          </w:p>
        </w:tc>
      </w:tr>
      <w:tr w:rsidR="006D7BF0" w:rsidRPr="001D296D" w14:paraId="19F63FA9" w14:textId="77777777" w:rsidTr="00F327A9">
        <w:trPr>
          <w:trHeight w:val="278"/>
        </w:trPr>
        <w:tc>
          <w:tcPr>
            <w:tcW w:w="661" w:type="dxa"/>
            <w:tcBorders>
              <w:top w:val="single" w:sz="4" w:space="0" w:color="000000"/>
              <w:left w:val="single" w:sz="4" w:space="0" w:color="000000"/>
              <w:bottom w:val="single" w:sz="4" w:space="0" w:color="000000"/>
              <w:right w:val="single" w:sz="4" w:space="0" w:color="000000"/>
            </w:tcBorders>
            <w:shd w:val="clear" w:color="auto" w:fill="auto"/>
          </w:tcPr>
          <w:p w14:paraId="022B3D1F" w14:textId="5175CF49" w:rsidR="006D7BF0" w:rsidRPr="005676F4" w:rsidRDefault="005C0BD3" w:rsidP="006D7BF0">
            <w:pPr>
              <w:rPr>
                <w:rFonts w:ascii="Arial" w:hAnsi="Arial" w:cs="Arial"/>
                <w:sz w:val="20"/>
              </w:rPr>
            </w:pPr>
            <w:r>
              <w:rPr>
                <w:rFonts w:ascii="Arial" w:hAnsi="Arial" w:cs="Arial"/>
                <w:sz w:val="20"/>
              </w:rPr>
              <w:t>8011</w:t>
            </w:r>
          </w:p>
        </w:tc>
        <w:tc>
          <w:tcPr>
            <w:tcW w:w="1217" w:type="dxa"/>
            <w:tcBorders>
              <w:top w:val="single" w:sz="4" w:space="0" w:color="000000"/>
              <w:left w:val="single" w:sz="4" w:space="0" w:color="000000"/>
              <w:bottom w:val="single" w:sz="4" w:space="0" w:color="000000"/>
              <w:right w:val="single" w:sz="4" w:space="0" w:color="000000"/>
            </w:tcBorders>
            <w:shd w:val="clear" w:color="auto" w:fill="auto"/>
          </w:tcPr>
          <w:p w14:paraId="4FD47FCA" w14:textId="164836F8" w:rsidR="006D7BF0" w:rsidRPr="001D296D" w:rsidRDefault="006D7BF0" w:rsidP="006D7BF0">
            <w:pPr>
              <w:rPr>
                <w:rFonts w:ascii="Arial" w:hAnsi="Arial" w:cs="Arial"/>
                <w:sz w:val="20"/>
                <w:lang w:val="en-US"/>
              </w:rPr>
            </w:pPr>
            <w:r>
              <w:rPr>
                <w:rFonts w:ascii="Arial" w:hAnsi="Arial" w:cs="Arial"/>
                <w:sz w:val="20"/>
              </w:rPr>
              <w:t>36.3.12.7</w:t>
            </w:r>
          </w:p>
        </w:tc>
        <w:tc>
          <w:tcPr>
            <w:tcW w:w="1161" w:type="dxa"/>
            <w:tcBorders>
              <w:top w:val="single" w:sz="4" w:space="0" w:color="000000"/>
              <w:left w:val="single" w:sz="4" w:space="0" w:color="000000"/>
              <w:bottom w:val="single" w:sz="4" w:space="0" w:color="000000"/>
              <w:right w:val="single" w:sz="4" w:space="0" w:color="000000"/>
            </w:tcBorders>
            <w:shd w:val="clear" w:color="auto" w:fill="auto"/>
          </w:tcPr>
          <w:p w14:paraId="263744B3" w14:textId="6B719531" w:rsidR="006D7BF0" w:rsidRPr="005676F4" w:rsidRDefault="006D7BF0" w:rsidP="006D7BF0">
            <w:pPr>
              <w:rPr>
                <w:rFonts w:ascii="Arial" w:hAnsi="Arial" w:cs="Arial"/>
                <w:sz w:val="20"/>
              </w:rPr>
            </w:pPr>
            <w:r>
              <w:rPr>
                <w:rFonts w:ascii="Arial" w:hAnsi="Arial" w:cs="Arial"/>
                <w:sz w:val="20"/>
              </w:rPr>
              <w:t>414.39</w:t>
            </w:r>
          </w:p>
        </w:tc>
        <w:tc>
          <w:tcPr>
            <w:tcW w:w="1816" w:type="dxa"/>
            <w:tcBorders>
              <w:top w:val="single" w:sz="4" w:space="0" w:color="000000"/>
              <w:left w:val="single" w:sz="4" w:space="0" w:color="000000"/>
              <w:bottom w:val="single" w:sz="4" w:space="0" w:color="000000"/>
              <w:right w:val="single" w:sz="4" w:space="0" w:color="000000"/>
            </w:tcBorders>
            <w:shd w:val="clear" w:color="auto" w:fill="auto"/>
          </w:tcPr>
          <w:p w14:paraId="3153491E" w14:textId="7F75757A" w:rsidR="006D7BF0" w:rsidRPr="001D296D" w:rsidRDefault="006D7BF0" w:rsidP="006D7BF0">
            <w:pPr>
              <w:rPr>
                <w:rFonts w:ascii="Arial" w:hAnsi="Arial" w:cs="Arial"/>
                <w:sz w:val="20"/>
              </w:rPr>
            </w:pPr>
            <w:r>
              <w:rPr>
                <w:rFonts w:ascii="Arial" w:hAnsi="Arial" w:cs="Arial"/>
                <w:sz w:val="20"/>
              </w:rPr>
              <w:t xml:space="preserve">Table title could be more </w:t>
            </w:r>
            <w:proofErr w:type="spellStart"/>
            <w:r>
              <w:rPr>
                <w:rFonts w:ascii="Arial" w:hAnsi="Arial" w:cs="Arial"/>
                <w:sz w:val="20"/>
              </w:rPr>
              <w:t>precies</w:t>
            </w:r>
            <w:proofErr w:type="spellEnd"/>
            <w:r>
              <w:rPr>
                <w:rFonts w:ascii="Arial" w:hAnsi="Arial" w:cs="Arial"/>
                <w:sz w:val="20"/>
              </w:rPr>
              <w:t xml:space="preserve">.  </w:t>
            </w:r>
            <w:proofErr w:type="gramStart"/>
            <w:r>
              <w:rPr>
                <w:rFonts w:ascii="Arial" w:hAnsi="Arial" w:cs="Arial"/>
                <w:sz w:val="20"/>
              </w:rPr>
              <w:lastRenderedPageBreak/>
              <w:t>Also</w:t>
            </w:r>
            <w:proofErr w:type="gramEnd"/>
            <w:r>
              <w:rPr>
                <w:rFonts w:ascii="Arial" w:hAnsi="Arial" w:cs="Arial"/>
                <w:sz w:val="20"/>
              </w:rPr>
              <w:t xml:space="preserve"> the column definition for the "Field value" column</w:t>
            </w:r>
          </w:p>
        </w:tc>
        <w:tc>
          <w:tcPr>
            <w:tcW w:w="1800" w:type="dxa"/>
            <w:tcBorders>
              <w:top w:val="single" w:sz="4" w:space="0" w:color="000000"/>
              <w:left w:val="single" w:sz="4" w:space="0" w:color="000000"/>
              <w:bottom w:val="single" w:sz="4" w:space="0" w:color="000000"/>
              <w:right w:val="single" w:sz="4" w:space="0" w:color="000000"/>
            </w:tcBorders>
            <w:shd w:val="clear" w:color="auto" w:fill="auto"/>
          </w:tcPr>
          <w:p w14:paraId="6328BF51" w14:textId="5828D31D" w:rsidR="006D7BF0" w:rsidRPr="001D296D" w:rsidRDefault="006D7BF0" w:rsidP="006D7BF0">
            <w:pPr>
              <w:rPr>
                <w:rFonts w:ascii="Arial" w:hAnsi="Arial" w:cs="Arial"/>
                <w:sz w:val="20"/>
              </w:rPr>
            </w:pPr>
            <w:r>
              <w:rPr>
                <w:rFonts w:ascii="Arial" w:hAnsi="Arial" w:cs="Arial"/>
                <w:sz w:val="20"/>
              </w:rPr>
              <w:lastRenderedPageBreak/>
              <w:t>Change the title of Table 36-30 to</w:t>
            </w:r>
            <w:r>
              <w:rPr>
                <w:rFonts w:ascii="Arial" w:hAnsi="Arial" w:cs="Arial"/>
                <w:sz w:val="20"/>
              </w:rPr>
              <w:br/>
            </w:r>
            <w:r>
              <w:rPr>
                <w:rFonts w:ascii="Arial" w:hAnsi="Arial" w:cs="Arial"/>
                <w:sz w:val="20"/>
              </w:rPr>
              <w:lastRenderedPageBreak/>
              <w:t>"Definition of the Punctured Channel Indication field in the U-SIG for an EHT MU PPDU using non-OFDMA transmissions"</w:t>
            </w:r>
            <w:r>
              <w:rPr>
                <w:rFonts w:ascii="Arial" w:hAnsi="Arial" w:cs="Arial"/>
                <w:sz w:val="20"/>
              </w:rPr>
              <w:br/>
            </w:r>
            <w:r>
              <w:rPr>
                <w:rFonts w:ascii="Arial" w:hAnsi="Arial" w:cs="Arial"/>
                <w:sz w:val="20"/>
              </w:rPr>
              <w:br/>
              <w:t>Change the content of the first row and last column of Table 36-30 from</w:t>
            </w:r>
            <w:r>
              <w:rPr>
                <w:rFonts w:ascii="Arial" w:hAnsi="Arial" w:cs="Arial"/>
                <w:sz w:val="20"/>
              </w:rPr>
              <w:br/>
              <w:t>"Field value"</w:t>
            </w:r>
            <w:r>
              <w:rPr>
                <w:rFonts w:ascii="Arial" w:hAnsi="Arial" w:cs="Arial"/>
                <w:sz w:val="20"/>
              </w:rPr>
              <w:br/>
              <w:t>to</w:t>
            </w:r>
            <w:r>
              <w:rPr>
                <w:rFonts w:ascii="Arial" w:hAnsi="Arial" w:cs="Arial"/>
                <w:sz w:val="20"/>
              </w:rPr>
              <w:br/>
              <w:t>"Value of the Punctured Channel Indication field"</w:t>
            </w:r>
          </w:p>
        </w:tc>
        <w:tc>
          <w:tcPr>
            <w:tcW w:w="3150" w:type="dxa"/>
            <w:tcBorders>
              <w:top w:val="single" w:sz="4" w:space="0" w:color="000000"/>
              <w:left w:val="single" w:sz="4" w:space="0" w:color="000000"/>
              <w:bottom w:val="single" w:sz="4" w:space="0" w:color="000000"/>
              <w:right w:val="single" w:sz="4" w:space="0" w:color="000000"/>
            </w:tcBorders>
          </w:tcPr>
          <w:p w14:paraId="655D124A" w14:textId="73313FFF" w:rsidR="002703D0" w:rsidRDefault="002703D0" w:rsidP="002703D0">
            <w:pPr>
              <w:rPr>
                <w:rFonts w:ascii="Arial" w:hAnsi="Arial" w:cs="Arial"/>
                <w:sz w:val="20"/>
              </w:rPr>
            </w:pPr>
            <w:r>
              <w:rPr>
                <w:rFonts w:ascii="Arial" w:hAnsi="Arial" w:cs="Arial"/>
                <w:sz w:val="20"/>
              </w:rPr>
              <w:lastRenderedPageBreak/>
              <w:t>Revised.</w:t>
            </w:r>
          </w:p>
          <w:p w14:paraId="43710250" w14:textId="70005302" w:rsidR="002703D0" w:rsidRDefault="00C2158C" w:rsidP="002703D0">
            <w:pPr>
              <w:rPr>
                <w:rFonts w:ascii="Arial" w:hAnsi="Arial" w:cs="Arial"/>
                <w:sz w:val="20"/>
              </w:rPr>
            </w:pPr>
            <w:r>
              <w:rPr>
                <w:rFonts w:ascii="Arial" w:hAnsi="Arial" w:cs="Arial"/>
                <w:sz w:val="20"/>
              </w:rPr>
              <w:lastRenderedPageBreak/>
              <w:t xml:space="preserve">Agree to the comment that the title of Table 36-30 </w:t>
            </w:r>
            <w:r w:rsidR="00B05BF9">
              <w:rPr>
                <w:rFonts w:ascii="Arial" w:hAnsi="Arial" w:cs="Arial"/>
                <w:sz w:val="20"/>
              </w:rPr>
              <w:t xml:space="preserve">could use the proposed change. But </w:t>
            </w:r>
            <w:r w:rsidR="006F2BE0">
              <w:rPr>
                <w:rFonts w:ascii="Arial" w:hAnsi="Arial" w:cs="Arial"/>
                <w:sz w:val="20"/>
              </w:rPr>
              <w:t xml:space="preserve">we don’t see </w:t>
            </w:r>
            <w:r w:rsidR="00105F5F">
              <w:rPr>
                <w:rFonts w:ascii="Arial" w:hAnsi="Arial" w:cs="Arial"/>
                <w:sz w:val="20"/>
              </w:rPr>
              <w:t xml:space="preserve">significant </w:t>
            </w:r>
            <w:r w:rsidR="00693EE9">
              <w:rPr>
                <w:rFonts w:ascii="Arial" w:hAnsi="Arial" w:cs="Arial"/>
                <w:sz w:val="20"/>
              </w:rPr>
              <w:t xml:space="preserve">difference in </w:t>
            </w:r>
            <w:r w:rsidR="006F2BE0">
              <w:rPr>
                <w:rFonts w:ascii="Arial" w:hAnsi="Arial" w:cs="Arial"/>
                <w:sz w:val="20"/>
              </w:rPr>
              <w:t>in chang</w:t>
            </w:r>
            <w:r w:rsidR="00105F5F">
              <w:rPr>
                <w:rFonts w:ascii="Arial" w:hAnsi="Arial" w:cs="Arial"/>
                <w:sz w:val="20"/>
              </w:rPr>
              <w:t>ing</w:t>
            </w:r>
            <w:r w:rsidR="006F2BE0">
              <w:rPr>
                <w:rFonts w:ascii="Arial" w:hAnsi="Arial" w:cs="Arial"/>
                <w:sz w:val="20"/>
              </w:rPr>
              <w:t xml:space="preserve"> the “Field value” to "Value of the Punctured Channel Indication field".</w:t>
            </w:r>
          </w:p>
          <w:p w14:paraId="577D713B" w14:textId="3AE791D8" w:rsidR="00105F5F" w:rsidRDefault="00105F5F" w:rsidP="002703D0">
            <w:pPr>
              <w:rPr>
                <w:rFonts w:ascii="Arial" w:hAnsi="Arial" w:cs="Arial"/>
                <w:sz w:val="20"/>
              </w:rPr>
            </w:pPr>
          </w:p>
          <w:p w14:paraId="2D4061D7" w14:textId="0C7BF03D" w:rsidR="006D7BF0" w:rsidRPr="001D296D" w:rsidRDefault="00105F5F" w:rsidP="002703D0">
            <w:pPr>
              <w:rPr>
                <w:rFonts w:ascii="Arial" w:hAnsi="Arial" w:cs="Arial"/>
                <w:sz w:val="20"/>
              </w:rPr>
            </w:pPr>
            <w:r>
              <w:rPr>
                <w:rFonts w:ascii="Arial" w:hAnsi="Arial" w:cs="Arial"/>
                <w:sz w:val="20"/>
              </w:rPr>
              <w:t>Note to editor: Change the title of Table 36-30 to "Definition of the Punctured Channel Indication field in the U-SIG for an EHT MU PPDU using non-OFDMA transmissions".</w:t>
            </w:r>
            <w:r w:rsidRPr="001D296D">
              <w:rPr>
                <w:rFonts w:ascii="Arial" w:hAnsi="Arial" w:cs="Arial"/>
                <w:sz w:val="20"/>
              </w:rPr>
              <w:t xml:space="preserve"> </w:t>
            </w:r>
          </w:p>
        </w:tc>
      </w:tr>
    </w:tbl>
    <w:p w14:paraId="2B4280FF" w14:textId="315B7222" w:rsidR="00C87F5B" w:rsidRDefault="00C87F5B" w:rsidP="00C87F5B">
      <w:pPr>
        <w:pStyle w:val="BodyText0"/>
        <w:kinsoku w:val="0"/>
        <w:overflowPunct w:val="0"/>
        <w:spacing w:before="9"/>
        <w:rPr>
          <w:sz w:val="20"/>
        </w:rPr>
      </w:pPr>
    </w:p>
    <w:p w14:paraId="1C363E5F" w14:textId="680388F1" w:rsidR="00C87F5B" w:rsidRDefault="00C87F5B" w:rsidP="00C87F5B">
      <w:pPr>
        <w:pStyle w:val="BodyText0"/>
        <w:kinsoku w:val="0"/>
        <w:overflowPunct w:val="0"/>
        <w:spacing w:before="9"/>
        <w:rPr>
          <w:sz w:val="20"/>
        </w:rPr>
      </w:pPr>
    </w:p>
    <w:p w14:paraId="6AA97BDC" w14:textId="03019FDC" w:rsidR="00C87F5B" w:rsidRDefault="00C87F5B" w:rsidP="00C87F5B">
      <w:pPr>
        <w:pStyle w:val="BodyText0"/>
        <w:kinsoku w:val="0"/>
        <w:overflowPunct w:val="0"/>
        <w:spacing w:before="9"/>
        <w:rPr>
          <w:sz w:val="20"/>
        </w:rPr>
      </w:pPr>
    </w:p>
    <w:p w14:paraId="705E74D7" w14:textId="77777777" w:rsidR="00C87F5B" w:rsidRDefault="00C87F5B" w:rsidP="00C87F5B">
      <w:pPr>
        <w:pStyle w:val="BodyText0"/>
        <w:kinsoku w:val="0"/>
        <w:overflowPunct w:val="0"/>
        <w:spacing w:before="9"/>
        <w:rPr>
          <w:sz w:val="20"/>
        </w:rPr>
      </w:pPr>
    </w:p>
    <w:p w14:paraId="0716BF5E" w14:textId="0E07ED92" w:rsidR="001D30A2" w:rsidRDefault="001D30A2" w:rsidP="001D30A2">
      <w:pPr>
        <w:pStyle w:val="Heading1"/>
      </w:pPr>
      <w:r>
        <w:t>CID 4947</w:t>
      </w:r>
    </w:p>
    <w:p w14:paraId="0EB82B0E" w14:textId="77777777" w:rsidR="001D30A2" w:rsidRDefault="001D30A2" w:rsidP="001D30A2">
      <w:pPr>
        <w:jc w:val="both"/>
        <w:rPr>
          <w:sz w:val="22"/>
          <w:szCs w:val="22"/>
          <w:lang w:val="en-US"/>
        </w:rPr>
      </w:pPr>
    </w:p>
    <w:tbl>
      <w:tblPr>
        <w:tblW w:w="98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61"/>
        <w:gridCol w:w="1217"/>
        <w:gridCol w:w="1161"/>
        <w:gridCol w:w="1816"/>
        <w:gridCol w:w="1800"/>
        <w:gridCol w:w="3150"/>
      </w:tblGrid>
      <w:tr w:rsidR="001D30A2" w:rsidRPr="009522BD" w14:paraId="2C880726" w14:textId="77777777" w:rsidTr="00F327A9">
        <w:trPr>
          <w:trHeight w:val="278"/>
        </w:trPr>
        <w:tc>
          <w:tcPr>
            <w:tcW w:w="661" w:type="dxa"/>
            <w:shd w:val="clear" w:color="auto" w:fill="auto"/>
            <w:hideMark/>
          </w:tcPr>
          <w:p w14:paraId="4A586A83" w14:textId="77777777" w:rsidR="001D30A2" w:rsidRPr="002E58A7" w:rsidRDefault="001D30A2" w:rsidP="007B2590">
            <w:pPr>
              <w:rPr>
                <w:rFonts w:ascii="Arial" w:eastAsia="Times New Roman" w:hAnsi="Arial" w:cs="Arial"/>
                <w:b/>
                <w:bCs/>
                <w:sz w:val="20"/>
                <w:lang w:val="en-US" w:eastAsia="ko-KR"/>
              </w:rPr>
            </w:pPr>
            <w:r w:rsidRPr="002E58A7">
              <w:rPr>
                <w:rFonts w:ascii="Arial" w:eastAsia="Times New Roman" w:hAnsi="Arial" w:cs="Arial"/>
                <w:b/>
                <w:bCs/>
                <w:sz w:val="20"/>
                <w:lang w:val="en-US" w:eastAsia="ko-KR"/>
              </w:rPr>
              <w:t>CID</w:t>
            </w:r>
          </w:p>
        </w:tc>
        <w:tc>
          <w:tcPr>
            <w:tcW w:w="1217" w:type="dxa"/>
            <w:shd w:val="clear" w:color="auto" w:fill="auto"/>
            <w:hideMark/>
          </w:tcPr>
          <w:p w14:paraId="3CFB06CC" w14:textId="77777777" w:rsidR="001D30A2" w:rsidRPr="002E58A7" w:rsidRDefault="001D30A2" w:rsidP="007B2590">
            <w:pPr>
              <w:rPr>
                <w:rFonts w:ascii="Arial" w:eastAsia="Times New Roman" w:hAnsi="Arial" w:cs="Arial"/>
                <w:b/>
                <w:bCs/>
                <w:sz w:val="20"/>
                <w:lang w:val="en-US" w:eastAsia="ko-KR"/>
              </w:rPr>
            </w:pPr>
            <w:r w:rsidRPr="002E58A7">
              <w:rPr>
                <w:rFonts w:ascii="Arial" w:eastAsia="Times New Roman" w:hAnsi="Arial" w:cs="Arial"/>
                <w:b/>
                <w:bCs/>
                <w:sz w:val="20"/>
                <w:lang w:val="en-US" w:eastAsia="ko-KR"/>
              </w:rPr>
              <w:t>Clause</w:t>
            </w:r>
          </w:p>
        </w:tc>
        <w:tc>
          <w:tcPr>
            <w:tcW w:w="1161" w:type="dxa"/>
            <w:shd w:val="clear" w:color="auto" w:fill="auto"/>
            <w:hideMark/>
          </w:tcPr>
          <w:p w14:paraId="05408679" w14:textId="77777777" w:rsidR="001D30A2" w:rsidRPr="002E58A7" w:rsidRDefault="001D30A2" w:rsidP="007B2590">
            <w:pPr>
              <w:rPr>
                <w:rFonts w:ascii="Arial" w:eastAsia="Times New Roman" w:hAnsi="Arial" w:cs="Arial"/>
                <w:b/>
                <w:bCs/>
                <w:sz w:val="20"/>
                <w:lang w:val="en-US" w:eastAsia="ko-KR"/>
              </w:rPr>
            </w:pPr>
            <w:proofErr w:type="spellStart"/>
            <w:r w:rsidRPr="002E58A7">
              <w:rPr>
                <w:rFonts w:ascii="Arial" w:eastAsia="Times New Roman" w:hAnsi="Arial" w:cs="Arial"/>
                <w:b/>
                <w:bCs/>
                <w:sz w:val="20"/>
                <w:lang w:val="en-US" w:eastAsia="ko-KR"/>
              </w:rPr>
              <w:t>Page.Line</w:t>
            </w:r>
            <w:proofErr w:type="spellEnd"/>
          </w:p>
        </w:tc>
        <w:tc>
          <w:tcPr>
            <w:tcW w:w="1816" w:type="dxa"/>
            <w:shd w:val="clear" w:color="auto" w:fill="auto"/>
            <w:hideMark/>
          </w:tcPr>
          <w:p w14:paraId="17737294" w14:textId="77777777" w:rsidR="001D30A2" w:rsidRPr="002E58A7" w:rsidRDefault="001D30A2" w:rsidP="007B2590">
            <w:pPr>
              <w:rPr>
                <w:rFonts w:ascii="Arial" w:eastAsia="Times New Roman" w:hAnsi="Arial" w:cs="Arial"/>
                <w:b/>
                <w:bCs/>
                <w:sz w:val="20"/>
                <w:lang w:val="en-US" w:eastAsia="ko-KR"/>
              </w:rPr>
            </w:pPr>
            <w:r w:rsidRPr="002E58A7">
              <w:rPr>
                <w:rFonts w:ascii="Arial" w:eastAsia="Times New Roman" w:hAnsi="Arial" w:cs="Arial"/>
                <w:b/>
                <w:bCs/>
                <w:sz w:val="20"/>
                <w:lang w:val="en-US" w:eastAsia="ko-KR"/>
              </w:rPr>
              <w:t>Comment</w:t>
            </w:r>
          </w:p>
        </w:tc>
        <w:tc>
          <w:tcPr>
            <w:tcW w:w="1800" w:type="dxa"/>
            <w:shd w:val="clear" w:color="auto" w:fill="auto"/>
            <w:hideMark/>
          </w:tcPr>
          <w:p w14:paraId="42FF4818" w14:textId="77777777" w:rsidR="001D30A2" w:rsidRPr="002E58A7" w:rsidRDefault="001D30A2" w:rsidP="007B2590">
            <w:pPr>
              <w:rPr>
                <w:rFonts w:ascii="Arial" w:eastAsia="Times New Roman" w:hAnsi="Arial" w:cs="Arial"/>
                <w:b/>
                <w:bCs/>
                <w:sz w:val="20"/>
                <w:lang w:val="en-US" w:eastAsia="ko-KR"/>
              </w:rPr>
            </w:pPr>
            <w:r w:rsidRPr="002E58A7">
              <w:rPr>
                <w:rFonts w:ascii="Arial" w:eastAsia="Times New Roman" w:hAnsi="Arial" w:cs="Arial"/>
                <w:b/>
                <w:bCs/>
                <w:sz w:val="20"/>
                <w:lang w:val="en-US" w:eastAsia="ko-KR"/>
              </w:rPr>
              <w:t>Proposed Change</w:t>
            </w:r>
          </w:p>
        </w:tc>
        <w:tc>
          <w:tcPr>
            <w:tcW w:w="3150" w:type="dxa"/>
          </w:tcPr>
          <w:p w14:paraId="567DA0A0" w14:textId="77777777" w:rsidR="001D30A2" w:rsidRPr="002E58A7" w:rsidRDefault="001D30A2" w:rsidP="007B2590">
            <w:pPr>
              <w:rPr>
                <w:rFonts w:ascii="Arial" w:eastAsia="Times New Roman" w:hAnsi="Arial" w:cs="Arial"/>
                <w:b/>
                <w:bCs/>
                <w:sz w:val="20"/>
                <w:lang w:val="en-US" w:eastAsia="ko-KR"/>
              </w:rPr>
            </w:pPr>
            <w:r>
              <w:rPr>
                <w:rFonts w:ascii="Arial" w:eastAsia="Times New Roman" w:hAnsi="Arial" w:cs="Arial"/>
                <w:b/>
                <w:bCs/>
                <w:sz w:val="20"/>
                <w:lang w:val="en-US" w:eastAsia="ko-KR"/>
              </w:rPr>
              <w:t>Resolution</w:t>
            </w:r>
          </w:p>
        </w:tc>
      </w:tr>
      <w:tr w:rsidR="00C45583" w:rsidRPr="001D296D" w14:paraId="510F750D" w14:textId="77777777" w:rsidTr="00F327A9">
        <w:trPr>
          <w:trHeight w:val="278"/>
        </w:trPr>
        <w:tc>
          <w:tcPr>
            <w:tcW w:w="661" w:type="dxa"/>
            <w:shd w:val="clear" w:color="auto" w:fill="auto"/>
          </w:tcPr>
          <w:p w14:paraId="7986FB4B" w14:textId="64686951" w:rsidR="00C45583" w:rsidRPr="00DC4FB7" w:rsidRDefault="00C45583" w:rsidP="00C45583">
            <w:pPr>
              <w:rPr>
                <w:rFonts w:ascii="Arial" w:hAnsi="Arial" w:cs="Arial"/>
                <w:sz w:val="20"/>
                <w:lang w:val="en-US" w:eastAsia="zh-CN"/>
              </w:rPr>
            </w:pPr>
            <w:r>
              <w:rPr>
                <w:rFonts w:ascii="Arial" w:hAnsi="Arial" w:cs="Arial"/>
                <w:sz w:val="20"/>
                <w:lang w:val="en-US" w:eastAsia="zh-CN"/>
              </w:rPr>
              <w:t>4947</w:t>
            </w:r>
          </w:p>
        </w:tc>
        <w:tc>
          <w:tcPr>
            <w:tcW w:w="1217" w:type="dxa"/>
            <w:shd w:val="clear" w:color="auto" w:fill="auto"/>
          </w:tcPr>
          <w:p w14:paraId="4A6358D1" w14:textId="7B2695A0" w:rsidR="00C45583" w:rsidRPr="001D296D" w:rsidRDefault="00C45583" w:rsidP="00C45583">
            <w:pPr>
              <w:rPr>
                <w:rFonts w:ascii="Arial" w:hAnsi="Arial" w:cs="Arial"/>
                <w:sz w:val="20"/>
                <w:lang w:val="en-US"/>
              </w:rPr>
            </w:pPr>
            <w:r>
              <w:rPr>
                <w:rFonts w:ascii="Arial" w:hAnsi="Arial" w:cs="Arial"/>
                <w:sz w:val="20"/>
              </w:rPr>
              <w:t>36.3.12.7</w:t>
            </w:r>
          </w:p>
        </w:tc>
        <w:tc>
          <w:tcPr>
            <w:tcW w:w="1161" w:type="dxa"/>
            <w:shd w:val="clear" w:color="auto" w:fill="auto"/>
          </w:tcPr>
          <w:p w14:paraId="60532B68" w14:textId="12471842" w:rsidR="00C45583" w:rsidRPr="001D296D" w:rsidRDefault="00C45583" w:rsidP="00C45583">
            <w:pPr>
              <w:rPr>
                <w:rFonts w:ascii="Arial" w:hAnsi="Arial" w:cs="Arial"/>
                <w:sz w:val="20"/>
                <w:lang w:val="en-US"/>
              </w:rPr>
            </w:pPr>
            <w:r>
              <w:rPr>
                <w:rFonts w:ascii="Arial" w:hAnsi="Arial" w:cs="Arial"/>
                <w:sz w:val="20"/>
              </w:rPr>
              <w:t>413.35</w:t>
            </w:r>
          </w:p>
        </w:tc>
        <w:tc>
          <w:tcPr>
            <w:tcW w:w="1816" w:type="dxa"/>
            <w:shd w:val="clear" w:color="auto" w:fill="auto"/>
          </w:tcPr>
          <w:p w14:paraId="71B51AAE" w14:textId="4C7A5CA4" w:rsidR="00C45583" w:rsidRPr="001D296D" w:rsidRDefault="00C45583" w:rsidP="00C45583">
            <w:pPr>
              <w:rPr>
                <w:rFonts w:ascii="Arial" w:hAnsi="Arial" w:cs="Arial"/>
                <w:sz w:val="20"/>
              </w:rPr>
            </w:pPr>
            <w:r>
              <w:rPr>
                <w:rFonts w:ascii="Arial" w:hAnsi="Arial" w:cs="Arial"/>
                <w:sz w:val="20"/>
              </w:rPr>
              <w:t xml:space="preserve">PPDU Type </w:t>
            </w:r>
            <w:proofErr w:type="gramStart"/>
            <w:r>
              <w:rPr>
                <w:rFonts w:ascii="Arial" w:hAnsi="Arial" w:cs="Arial"/>
                <w:sz w:val="20"/>
              </w:rPr>
              <w:t>And</w:t>
            </w:r>
            <w:proofErr w:type="gramEnd"/>
            <w:r>
              <w:rPr>
                <w:rFonts w:ascii="Arial" w:hAnsi="Arial" w:cs="Arial"/>
                <w:sz w:val="20"/>
              </w:rPr>
              <w:t xml:space="preserve"> Compression Mode with 0 and 1 seems to both be used for single user. What is the decision process for which setting to use with a single user?</w:t>
            </w:r>
          </w:p>
        </w:tc>
        <w:tc>
          <w:tcPr>
            <w:tcW w:w="1800" w:type="dxa"/>
            <w:shd w:val="clear" w:color="auto" w:fill="auto"/>
          </w:tcPr>
          <w:p w14:paraId="4BCD869D" w14:textId="0D40D00E" w:rsidR="00C45583" w:rsidRPr="001D296D" w:rsidRDefault="00C45583" w:rsidP="00C45583">
            <w:pPr>
              <w:rPr>
                <w:rFonts w:ascii="Arial" w:hAnsi="Arial" w:cs="Arial"/>
                <w:sz w:val="20"/>
              </w:rPr>
            </w:pPr>
            <w:r>
              <w:rPr>
                <w:rFonts w:ascii="Arial" w:hAnsi="Arial" w:cs="Arial"/>
                <w:sz w:val="20"/>
              </w:rPr>
              <w:t>as in comment</w:t>
            </w:r>
          </w:p>
        </w:tc>
        <w:tc>
          <w:tcPr>
            <w:tcW w:w="3150" w:type="dxa"/>
          </w:tcPr>
          <w:p w14:paraId="28414F47" w14:textId="77777777" w:rsidR="00C45583" w:rsidRDefault="00C45583" w:rsidP="00C45583">
            <w:pPr>
              <w:rPr>
                <w:rFonts w:ascii="Arial" w:hAnsi="Arial" w:cs="Arial"/>
                <w:sz w:val="20"/>
              </w:rPr>
            </w:pPr>
            <w:r>
              <w:rPr>
                <w:rFonts w:ascii="Arial" w:hAnsi="Arial" w:cs="Arial"/>
                <w:sz w:val="20"/>
              </w:rPr>
              <w:t>Rejected.</w:t>
            </w:r>
          </w:p>
          <w:p w14:paraId="1DAB5603" w14:textId="044B8553" w:rsidR="00F327A9" w:rsidRPr="001D296D" w:rsidRDefault="00F327A9" w:rsidP="00C45583">
            <w:pPr>
              <w:rPr>
                <w:rFonts w:ascii="Arial" w:hAnsi="Arial" w:cs="Arial"/>
                <w:sz w:val="20"/>
              </w:rPr>
            </w:pPr>
            <w:r>
              <w:rPr>
                <w:rFonts w:ascii="Arial" w:hAnsi="Arial" w:cs="Arial"/>
                <w:sz w:val="20"/>
              </w:rPr>
              <w:t xml:space="preserve">This question was discussed in past PHY calls but no conclusion was reached. </w:t>
            </w:r>
            <w:r w:rsidR="00F472B5">
              <w:rPr>
                <w:rFonts w:ascii="Arial" w:hAnsi="Arial" w:cs="Arial"/>
                <w:sz w:val="20"/>
              </w:rPr>
              <w:t>No change is needed</w:t>
            </w:r>
            <w:r w:rsidR="00F41FD4">
              <w:rPr>
                <w:rFonts w:ascii="Arial" w:hAnsi="Arial" w:cs="Arial"/>
                <w:sz w:val="20"/>
              </w:rPr>
              <w:t xml:space="preserve"> at this point</w:t>
            </w:r>
            <w:r w:rsidR="00F472B5">
              <w:rPr>
                <w:rFonts w:ascii="Arial" w:hAnsi="Arial" w:cs="Arial"/>
                <w:sz w:val="20"/>
              </w:rPr>
              <w:t>.</w:t>
            </w:r>
          </w:p>
        </w:tc>
      </w:tr>
    </w:tbl>
    <w:p w14:paraId="33CE2964" w14:textId="590A43E5" w:rsidR="001D30A2" w:rsidRDefault="001D30A2" w:rsidP="004F5122">
      <w:pPr>
        <w:pStyle w:val="BodyText0"/>
        <w:kinsoku w:val="0"/>
        <w:overflowPunct w:val="0"/>
        <w:spacing w:before="9"/>
        <w:rPr>
          <w:sz w:val="17"/>
          <w:szCs w:val="17"/>
        </w:rPr>
      </w:pPr>
    </w:p>
    <w:p w14:paraId="79DB8FAA" w14:textId="7723670A" w:rsidR="001D30A2" w:rsidRDefault="001D30A2" w:rsidP="004F5122">
      <w:pPr>
        <w:pStyle w:val="BodyText0"/>
        <w:kinsoku w:val="0"/>
        <w:overflowPunct w:val="0"/>
        <w:spacing w:before="9"/>
        <w:rPr>
          <w:sz w:val="17"/>
          <w:szCs w:val="17"/>
        </w:rPr>
      </w:pPr>
    </w:p>
    <w:p w14:paraId="2434D542" w14:textId="19E60ABD" w:rsidR="001D30A2" w:rsidRDefault="001D30A2" w:rsidP="004F5122">
      <w:pPr>
        <w:pStyle w:val="BodyText0"/>
        <w:kinsoku w:val="0"/>
        <w:overflowPunct w:val="0"/>
        <w:spacing w:before="9"/>
        <w:rPr>
          <w:sz w:val="17"/>
          <w:szCs w:val="17"/>
        </w:rPr>
      </w:pPr>
    </w:p>
    <w:p w14:paraId="2936AC42" w14:textId="108A9187" w:rsidR="001D30A2" w:rsidRDefault="001D30A2" w:rsidP="004F5122">
      <w:pPr>
        <w:pStyle w:val="BodyText0"/>
        <w:kinsoku w:val="0"/>
        <w:overflowPunct w:val="0"/>
        <w:spacing w:before="9"/>
        <w:rPr>
          <w:sz w:val="17"/>
          <w:szCs w:val="17"/>
        </w:rPr>
      </w:pPr>
    </w:p>
    <w:p w14:paraId="538320A2" w14:textId="40C33EE7" w:rsidR="00F3389C" w:rsidRDefault="00F3389C" w:rsidP="00F3389C">
      <w:pPr>
        <w:pStyle w:val="Heading1"/>
      </w:pPr>
      <w:r>
        <w:t xml:space="preserve">CID </w:t>
      </w:r>
      <w:r w:rsidR="007A4B1E">
        <w:t>7205, 7206</w:t>
      </w:r>
      <w:r w:rsidR="001C61E6">
        <w:t>, 8013</w:t>
      </w:r>
    </w:p>
    <w:p w14:paraId="6887C329" w14:textId="77777777" w:rsidR="00F3389C" w:rsidRDefault="00F3389C" w:rsidP="00F3389C">
      <w:pPr>
        <w:jc w:val="both"/>
        <w:rPr>
          <w:sz w:val="22"/>
          <w:szCs w:val="22"/>
          <w:lang w:val="en-US"/>
        </w:rPr>
      </w:pPr>
    </w:p>
    <w:tbl>
      <w:tblPr>
        <w:tblW w:w="98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61"/>
        <w:gridCol w:w="1217"/>
        <w:gridCol w:w="1161"/>
        <w:gridCol w:w="1816"/>
        <w:gridCol w:w="1800"/>
        <w:gridCol w:w="3150"/>
      </w:tblGrid>
      <w:tr w:rsidR="00F3389C" w:rsidRPr="009522BD" w14:paraId="3011C542" w14:textId="77777777" w:rsidTr="00F472B5">
        <w:trPr>
          <w:trHeight w:val="278"/>
        </w:trPr>
        <w:tc>
          <w:tcPr>
            <w:tcW w:w="661" w:type="dxa"/>
            <w:shd w:val="clear" w:color="auto" w:fill="auto"/>
            <w:hideMark/>
          </w:tcPr>
          <w:p w14:paraId="3B56F3B5" w14:textId="77777777" w:rsidR="00F3389C" w:rsidRPr="002E58A7" w:rsidRDefault="00F3389C" w:rsidP="007B2590">
            <w:pPr>
              <w:rPr>
                <w:rFonts w:ascii="Arial" w:eastAsia="Times New Roman" w:hAnsi="Arial" w:cs="Arial"/>
                <w:b/>
                <w:bCs/>
                <w:sz w:val="20"/>
                <w:lang w:val="en-US" w:eastAsia="ko-KR"/>
              </w:rPr>
            </w:pPr>
            <w:r w:rsidRPr="002E58A7">
              <w:rPr>
                <w:rFonts w:ascii="Arial" w:eastAsia="Times New Roman" w:hAnsi="Arial" w:cs="Arial"/>
                <w:b/>
                <w:bCs/>
                <w:sz w:val="20"/>
                <w:lang w:val="en-US" w:eastAsia="ko-KR"/>
              </w:rPr>
              <w:t>CID</w:t>
            </w:r>
          </w:p>
        </w:tc>
        <w:tc>
          <w:tcPr>
            <w:tcW w:w="1217" w:type="dxa"/>
            <w:shd w:val="clear" w:color="auto" w:fill="auto"/>
            <w:hideMark/>
          </w:tcPr>
          <w:p w14:paraId="11D02B3E" w14:textId="77777777" w:rsidR="00F3389C" w:rsidRPr="002E58A7" w:rsidRDefault="00F3389C" w:rsidP="007B2590">
            <w:pPr>
              <w:rPr>
                <w:rFonts w:ascii="Arial" w:eastAsia="Times New Roman" w:hAnsi="Arial" w:cs="Arial"/>
                <w:b/>
                <w:bCs/>
                <w:sz w:val="20"/>
                <w:lang w:val="en-US" w:eastAsia="ko-KR"/>
              </w:rPr>
            </w:pPr>
            <w:r w:rsidRPr="002E58A7">
              <w:rPr>
                <w:rFonts w:ascii="Arial" w:eastAsia="Times New Roman" w:hAnsi="Arial" w:cs="Arial"/>
                <w:b/>
                <w:bCs/>
                <w:sz w:val="20"/>
                <w:lang w:val="en-US" w:eastAsia="ko-KR"/>
              </w:rPr>
              <w:t>Clause</w:t>
            </w:r>
          </w:p>
        </w:tc>
        <w:tc>
          <w:tcPr>
            <w:tcW w:w="1161" w:type="dxa"/>
            <w:shd w:val="clear" w:color="auto" w:fill="auto"/>
            <w:hideMark/>
          </w:tcPr>
          <w:p w14:paraId="7A179DBF" w14:textId="77777777" w:rsidR="00F3389C" w:rsidRPr="002E58A7" w:rsidRDefault="00F3389C" w:rsidP="007B2590">
            <w:pPr>
              <w:rPr>
                <w:rFonts w:ascii="Arial" w:eastAsia="Times New Roman" w:hAnsi="Arial" w:cs="Arial"/>
                <w:b/>
                <w:bCs/>
                <w:sz w:val="20"/>
                <w:lang w:val="en-US" w:eastAsia="ko-KR"/>
              </w:rPr>
            </w:pPr>
            <w:proofErr w:type="spellStart"/>
            <w:r w:rsidRPr="002E58A7">
              <w:rPr>
                <w:rFonts w:ascii="Arial" w:eastAsia="Times New Roman" w:hAnsi="Arial" w:cs="Arial"/>
                <w:b/>
                <w:bCs/>
                <w:sz w:val="20"/>
                <w:lang w:val="en-US" w:eastAsia="ko-KR"/>
              </w:rPr>
              <w:t>Page.Line</w:t>
            </w:r>
            <w:proofErr w:type="spellEnd"/>
          </w:p>
        </w:tc>
        <w:tc>
          <w:tcPr>
            <w:tcW w:w="1816" w:type="dxa"/>
            <w:shd w:val="clear" w:color="auto" w:fill="auto"/>
            <w:hideMark/>
          </w:tcPr>
          <w:p w14:paraId="770B9960" w14:textId="77777777" w:rsidR="00F3389C" w:rsidRPr="002E58A7" w:rsidRDefault="00F3389C" w:rsidP="007B2590">
            <w:pPr>
              <w:rPr>
                <w:rFonts w:ascii="Arial" w:eastAsia="Times New Roman" w:hAnsi="Arial" w:cs="Arial"/>
                <w:b/>
                <w:bCs/>
                <w:sz w:val="20"/>
                <w:lang w:val="en-US" w:eastAsia="ko-KR"/>
              </w:rPr>
            </w:pPr>
            <w:r w:rsidRPr="002E58A7">
              <w:rPr>
                <w:rFonts w:ascii="Arial" w:eastAsia="Times New Roman" w:hAnsi="Arial" w:cs="Arial"/>
                <w:b/>
                <w:bCs/>
                <w:sz w:val="20"/>
                <w:lang w:val="en-US" w:eastAsia="ko-KR"/>
              </w:rPr>
              <w:t>Comment</w:t>
            </w:r>
          </w:p>
        </w:tc>
        <w:tc>
          <w:tcPr>
            <w:tcW w:w="1800" w:type="dxa"/>
            <w:shd w:val="clear" w:color="auto" w:fill="auto"/>
            <w:hideMark/>
          </w:tcPr>
          <w:p w14:paraId="1307F4C9" w14:textId="77777777" w:rsidR="00F3389C" w:rsidRPr="002E58A7" w:rsidRDefault="00F3389C" w:rsidP="007B2590">
            <w:pPr>
              <w:rPr>
                <w:rFonts w:ascii="Arial" w:eastAsia="Times New Roman" w:hAnsi="Arial" w:cs="Arial"/>
                <w:b/>
                <w:bCs/>
                <w:sz w:val="20"/>
                <w:lang w:val="en-US" w:eastAsia="ko-KR"/>
              </w:rPr>
            </w:pPr>
            <w:r w:rsidRPr="002E58A7">
              <w:rPr>
                <w:rFonts w:ascii="Arial" w:eastAsia="Times New Roman" w:hAnsi="Arial" w:cs="Arial"/>
                <w:b/>
                <w:bCs/>
                <w:sz w:val="20"/>
                <w:lang w:val="en-US" w:eastAsia="ko-KR"/>
              </w:rPr>
              <w:t>Proposed Change</w:t>
            </w:r>
          </w:p>
        </w:tc>
        <w:tc>
          <w:tcPr>
            <w:tcW w:w="3150" w:type="dxa"/>
          </w:tcPr>
          <w:p w14:paraId="33466EB4" w14:textId="77777777" w:rsidR="00F3389C" w:rsidRPr="002E58A7" w:rsidRDefault="00F3389C" w:rsidP="007B2590">
            <w:pPr>
              <w:rPr>
                <w:rFonts w:ascii="Arial" w:eastAsia="Times New Roman" w:hAnsi="Arial" w:cs="Arial"/>
                <w:b/>
                <w:bCs/>
                <w:sz w:val="20"/>
                <w:lang w:val="en-US" w:eastAsia="ko-KR"/>
              </w:rPr>
            </w:pPr>
            <w:r>
              <w:rPr>
                <w:rFonts w:ascii="Arial" w:eastAsia="Times New Roman" w:hAnsi="Arial" w:cs="Arial"/>
                <w:b/>
                <w:bCs/>
                <w:sz w:val="20"/>
                <w:lang w:val="en-US" w:eastAsia="ko-KR"/>
              </w:rPr>
              <w:t>Resolution</w:t>
            </w:r>
          </w:p>
        </w:tc>
      </w:tr>
      <w:tr w:rsidR="007A4B1E" w:rsidRPr="001D296D" w14:paraId="22F5C6F9" w14:textId="77777777" w:rsidTr="00F472B5">
        <w:trPr>
          <w:trHeight w:val="278"/>
        </w:trPr>
        <w:tc>
          <w:tcPr>
            <w:tcW w:w="661" w:type="dxa"/>
            <w:shd w:val="clear" w:color="auto" w:fill="auto"/>
          </w:tcPr>
          <w:p w14:paraId="34C954F6" w14:textId="3C756C52" w:rsidR="007A4B1E" w:rsidRPr="00DC4FB7" w:rsidRDefault="007A4B1E" w:rsidP="007A4B1E">
            <w:pPr>
              <w:rPr>
                <w:rFonts w:ascii="Arial" w:hAnsi="Arial" w:cs="Arial"/>
                <w:sz w:val="20"/>
                <w:lang w:val="en-US" w:eastAsia="zh-CN"/>
              </w:rPr>
            </w:pPr>
            <w:r>
              <w:rPr>
                <w:rFonts w:ascii="Arial" w:hAnsi="Arial" w:cs="Arial"/>
                <w:sz w:val="20"/>
              </w:rPr>
              <w:t>7205</w:t>
            </w:r>
          </w:p>
        </w:tc>
        <w:tc>
          <w:tcPr>
            <w:tcW w:w="1217" w:type="dxa"/>
            <w:shd w:val="clear" w:color="auto" w:fill="auto"/>
          </w:tcPr>
          <w:p w14:paraId="2ACD2EFF" w14:textId="677B27EF" w:rsidR="007A4B1E" w:rsidRPr="001D296D" w:rsidRDefault="007A4B1E" w:rsidP="007A4B1E">
            <w:pPr>
              <w:rPr>
                <w:rFonts w:ascii="Arial" w:hAnsi="Arial" w:cs="Arial"/>
                <w:sz w:val="20"/>
                <w:lang w:val="en-US"/>
              </w:rPr>
            </w:pPr>
            <w:r>
              <w:rPr>
                <w:rFonts w:ascii="Arial" w:hAnsi="Arial" w:cs="Arial"/>
                <w:sz w:val="20"/>
              </w:rPr>
              <w:t>36.3.12.7</w:t>
            </w:r>
          </w:p>
        </w:tc>
        <w:tc>
          <w:tcPr>
            <w:tcW w:w="1161" w:type="dxa"/>
            <w:shd w:val="clear" w:color="auto" w:fill="auto"/>
          </w:tcPr>
          <w:p w14:paraId="1C90A702" w14:textId="7AB7F534" w:rsidR="007A4B1E" w:rsidRPr="001D296D" w:rsidRDefault="007A4B1E" w:rsidP="007A4B1E">
            <w:pPr>
              <w:rPr>
                <w:rFonts w:ascii="Arial" w:hAnsi="Arial" w:cs="Arial"/>
                <w:sz w:val="20"/>
                <w:lang w:val="en-US"/>
              </w:rPr>
            </w:pPr>
            <w:r>
              <w:rPr>
                <w:rFonts w:ascii="Arial" w:hAnsi="Arial" w:cs="Arial"/>
                <w:sz w:val="20"/>
              </w:rPr>
              <w:t>420.21</w:t>
            </w:r>
          </w:p>
        </w:tc>
        <w:tc>
          <w:tcPr>
            <w:tcW w:w="1816" w:type="dxa"/>
            <w:shd w:val="clear" w:color="auto" w:fill="auto"/>
          </w:tcPr>
          <w:p w14:paraId="7463BE4E" w14:textId="7E46D5FB" w:rsidR="007A4B1E" w:rsidRPr="001D296D" w:rsidRDefault="007A4B1E" w:rsidP="007A4B1E">
            <w:pPr>
              <w:rPr>
                <w:rFonts w:ascii="Arial" w:hAnsi="Arial" w:cs="Arial"/>
                <w:sz w:val="20"/>
              </w:rPr>
            </w:pPr>
            <w:r>
              <w:rPr>
                <w:rFonts w:ascii="Arial" w:hAnsi="Arial" w:cs="Arial"/>
                <w:sz w:val="20"/>
              </w:rPr>
              <w:t xml:space="preserve">For better clarity, change "to each 20 MHz subchannel" to </w:t>
            </w:r>
            <w:r>
              <w:rPr>
                <w:rFonts w:ascii="Arial" w:hAnsi="Arial" w:cs="Arial"/>
                <w:sz w:val="20"/>
              </w:rPr>
              <w:lastRenderedPageBreak/>
              <w:t>"to every 20 MHz subchannel"</w:t>
            </w:r>
          </w:p>
        </w:tc>
        <w:tc>
          <w:tcPr>
            <w:tcW w:w="1800" w:type="dxa"/>
            <w:shd w:val="clear" w:color="auto" w:fill="auto"/>
          </w:tcPr>
          <w:p w14:paraId="3188BA96" w14:textId="7E8BF564" w:rsidR="007A4B1E" w:rsidRPr="001D296D" w:rsidRDefault="007A4B1E" w:rsidP="007A4B1E">
            <w:pPr>
              <w:rPr>
                <w:rFonts w:ascii="Arial" w:hAnsi="Arial" w:cs="Arial"/>
                <w:sz w:val="20"/>
              </w:rPr>
            </w:pPr>
            <w:r>
              <w:rPr>
                <w:rFonts w:ascii="Arial" w:hAnsi="Arial" w:cs="Arial"/>
                <w:sz w:val="20"/>
              </w:rPr>
              <w:lastRenderedPageBreak/>
              <w:t xml:space="preserve">See comment. Three </w:t>
            </w:r>
            <w:proofErr w:type="spellStart"/>
            <w:r>
              <w:rPr>
                <w:rFonts w:ascii="Arial" w:hAnsi="Arial" w:cs="Arial"/>
                <w:sz w:val="20"/>
              </w:rPr>
              <w:t>occurences</w:t>
            </w:r>
            <w:proofErr w:type="spellEnd"/>
            <w:r>
              <w:rPr>
                <w:rFonts w:ascii="Arial" w:hAnsi="Arial" w:cs="Arial"/>
                <w:sz w:val="20"/>
              </w:rPr>
              <w:t xml:space="preserve"> in </w:t>
            </w:r>
            <w:r>
              <w:rPr>
                <w:rFonts w:ascii="Arial" w:hAnsi="Arial" w:cs="Arial"/>
                <w:sz w:val="20"/>
              </w:rPr>
              <w:lastRenderedPageBreak/>
              <w:t>Description of Spatial Reuse 1</w:t>
            </w:r>
          </w:p>
        </w:tc>
        <w:tc>
          <w:tcPr>
            <w:tcW w:w="3150" w:type="dxa"/>
          </w:tcPr>
          <w:p w14:paraId="656AD6E5" w14:textId="6BFFF7A5" w:rsidR="00736173" w:rsidRPr="001D296D" w:rsidRDefault="00247669" w:rsidP="00736173">
            <w:pPr>
              <w:rPr>
                <w:rFonts w:ascii="Arial" w:hAnsi="Arial" w:cs="Arial"/>
                <w:sz w:val="20"/>
              </w:rPr>
            </w:pPr>
            <w:r>
              <w:rPr>
                <w:rFonts w:ascii="Arial" w:hAnsi="Arial" w:cs="Arial"/>
                <w:sz w:val="20"/>
              </w:rPr>
              <w:lastRenderedPageBreak/>
              <w:t>Rejected</w:t>
            </w:r>
            <w:r w:rsidR="00736173">
              <w:rPr>
                <w:rFonts w:ascii="Arial" w:hAnsi="Arial" w:cs="Arial"/>
                <w:sz w:val="20"/>
              </w:rPr>
              <w:t>.</w:t>
            </w:r>
            <w:r w:rsidR="00736173" w:rsidRPr="001D296D">
              <w:rPr>
                <w:rFonts w:ascii="Arial" w:hAnsi="Arial" w:cs="Arial"/>
                <w:sz w:val="20"/>
              </w:rPr>
              <w:t xml:space="preserve"> </w:t>
            </w:r>
          </w:p>
          <w:p w14:paraId="06F93F15" w14:textId="279E9C09" w:rsidR="007A4B1E" w:rsidRPr="001D296D" w:rsidRDefault="00555DCF" w:rsidP="007A4B1E">
            <w:pPr>
              <w:rPr>
                <w:rFonts w:ascii="Arial" w:hAnsi="Arial" w:cs="Arial"/>
                <w:sz w:val="20"/>
              </w:rPr>
            </w:pPr>
            <w:r>
              <w:rPr>
                <w:rFonts w:ascii="Arial" w:hAnsi="Arial" w:cs="Arial"/>
                <w:sz w:val="20"/>
              </w:rPr>
              <w:t>In the three occurrences</w:t>
            </w:r>
            <w:r w:rsidR="00014D12">
              <w:rPr>
                <w:rFonts w:ascii="Arial" w:hAnsi="Arial" w:cs="Arial"/>
                <w:sz w:val="20"/>
              </w:rPr>
              <w:t>,</w:t>
            </w:r>
            <w:r>
              <w:rPr>
                <w:rFonts w:ascii="Arial" w:hAnsi="Arial" w:cs="Arial"/>
                <w:sz w:val="20"/>
              </w:rPr>
              <w:t xml:space="preserve"> we don’t see </w:t>
            </w:r>
            <w:r w:rsidR="00854170">
              <w:rPr>
                <w:rFonts w:ascii="Arial" w:hAnsi="Arial" w:cs="Arial"/>
                <w:sz w:val="20"/>
              </w:rPr>
              <w:t xml:space="preserve">ambiguity in the original expression of “each 20 </w:t>
            </w:r>
            <w:r w:rsidR="00854170">
              <w:rPr>
                <w:rFonts w:ascii="Arial" w:hAnsi="Arial" w:cs="Arial"/>
                <w:sz w:val="20"/>
              </w:rPr>
              <w:lastRenderedPageBreak/>
              <w:t xml:space="preserve">MHz subchannel”, or </w:t>
            </w:r>
            <w:r>
              <w:rPr>
                <w:rFonts w:ascii="Arial" w:hAnsi="Arial" w:cs="Arial"/>
                <w:sz w:val="20"/>
              </w:rPr>
              <w:t>any signific</w:t>
            </w:r>
            <w:r w:rsidR="00014D12">
              <w:rPr>
                <w:rFonts w:ascii="Arial" w:hAnsi="Arial" w:cs="Arial"/>
                <w:sz w:val="20"/>
              </w:rPr>
              <w:t xml:space="preserve">ant difference between “each 20 MHz </w:t>
            </w:r>
            <w:proofErr w:type="spellStart"/>
            <w:r w:rsidR="00014D12">
              <w:rPr>
                <w:rFonts w:ascii="Arial" w:hAnsi="Arial" w:cs="Arial"/>
                <w:sz w:val="20"/>
              </w:rPr>
              <w:t>subband</w:t>
            </w:r>
            <w:proofErr w:type="spellEnd"/>
            <w:r w:rsidR="00014D12">
              <w:rPr>
                <w:rFonts w:ascii="Arial" w:hAnsi="Arial" w:cs="Arial"/>
                <w:sz w:val="20"/>
              </w:rPr>
              <w:t xml:space="preserve">” and “every 20 MHz </w:t>
            </w:r>
            <w:proofErr w:type="spellStart"/>
            <w:r w:rsidR="00014D12">
              <w:rPr>
                <w:rFonts w:ascii="Arial" w:hAnsi="Arial" w:cs="Arial"/>
                <w:sz w:val="20"/>
              </w:rPr>
              <w:t>subband</w:t>
            </w:r>
            <w:proofErr w:type="spellEnd"/>
            <w:r w:rsidR="00014D12">
              <w:rPr>
                <w:rFonts w:ascii="Arial" w:hAnsi="Arial" w:cs="Arial"/>
                <w:sz w:val="20"/>
              </w:rPr>
              <w:t xml:space="preserve">.” </w:t>
            </w:r>
            <w:r w:rsidR="00E357CF">
              <w:rPr>
                <w:rFonts w:ascii="Arial" w:hAnsi="Arial" w:cs="Arial"/>
                <w:sz w:val="20"/>
              </w:rPr>
              <w:t xml:space="preserve">In general, </w:t>
            </w:r>
            <w:r w:rsidR="00E357CF" w:rsidRPr="00E357CF">
              <w:rPr>
                <w:rFonts w:ascii="Arial" w:hAnsi="Arial" w:cs="Arial"/>
                <w:sz w:val="20"/>
              </w:rPr>
              <w:t>“each” can be used for two or more, while “every” is used for three or more.</w:t>
            </w:r>
            <w:r w:rsidR="00E357CF">
              <w:rPr>
                <w:rFonts w:ascii="Arial" w:hAnsi="Arial" w:cs="Arial"/>
                <w:sz w:val="20"/>
              </w:rPr>
              <w:t xml:space="preserve"> In the first occurrence, “</w:t>
            </w:r>
            <w:r w:rsidR="00E81D5F" w:rsidRPr="00E81D5F">
              <w:rPr>
                <w:rFonts w:ascii="Arial" w:hAnsi="Arial" w:cs="Arial"/>
                <w:sz w:val="20"/>
              </w:rPr>
              <w:t xml:space="preserve">each 20 MHz subchannel of the first 40 MHz </w:t>
            </w:r>
            <w:proofErr w:type="spellStart"/>
            <w:r w:rsidR="00E81D5F" w:rsidRPr="00E81D5F">
              <w:rPr>
                <w:rFonts w:ascii="Arial" w:hAnsi="Arial" w:cs="Arial"/>
                <w:sz w:val="20"/>
              </w:rPr>
              <w:t>subband</w:t>
            </w:r>
            <w:proofErr w:type="spellEnd"/>
            <w:r w:rsidR="00E81D5F">
              <w:rPr>
                <w:rFonts w:ascii="Arial" w:hAnsi="Arial" w:cs="Arial"/>
                <w:sz w:val="20"/>
              </w:rPr>
              <w:t xml:space="preserve">” is talking about two </w:t>
            </w:r>
            <w:r w:rsidR="00C85454">
              <w:rPr>
                <w:rFonts w:ascii="Arial" w:hAnsi="Arial" w:cs="Arial"/>
                <w:sz w:val="20"/>
              </w:rPr>
              <w:t>20 MHz subchannels</w:t>
            </w:r>
            <w:r w:rsidR="00652C37">
              <w:rPr>
                <w:rFonts w:ascii="Arial" w:hAnsi="Arial" w:cs="Arial"/>
                <w:sz w:val="20"/>
              </w:rPr>
              <w:t xml:space="preserve">. Therefore, “each” is correct and “every” is not correct here. For the other </w:t>
            </w:r>
            <w:r w:rsidR="00854170">
              <w:rPr>
                <w:rFonts w:ascii="Arial" w:hAnsi="Arial" w:cs="Arial"/>
                <w:sz w:val="20"/>
              </w:rPr>
              <w:t>occurrences, simply better keep the same wording.</w:t>
            </w:r>
          </w:p>
        </w:tc>
      </w:tr>
      <w:tr w:rsidR="007A4B1E" w:rsidRPr="001D296D" w14:paraId="61C2168C" w14:textId="77777777" w:rsidTr="00F472B5">
        <w:trPr>
          <w:trHeight w:val="278"/>
        </w:trPr>
        <w:tc>
          <w:tcPr>
            <w:tcW w:w="661" w:type="dxa"/>
            <w:tcBorders>
              <w:top w:val="single" w:sz="4" w:space="0" w:color="000000"/>
              <w:left w:val="single" w:sz="4" w:space="0" w:color="000000"/>
              <w:bottom w:val="single" w:sz="4" w:space="0" w:color="000000"/>
              <w:right w:val="single" w:sz="4" w:space="0" w:color="000000"/>
            </w:tcBorders>
            <w:shd w:val="clear" w:color="auto" w:fill="auto"/>
          </w:tcPr>
          <w:p w14:paraId="49DF0DB9" w14:textId="7FC95A4E" w:rsidR="007A4B1E" w:rsidRPr="005676F4" w:rsidRDefault="007A4B1E" w:rsidP="007A4B1E">
            <w:pPr>
              <w:rPr>
                <w:rFonts w:ascii="Arial" w:hAnsi="Arial" w:cs="Arial"/>
                <w:sz w:val="20"/>
              </w:rPr>
            </w:pPr>
            <w:r>
              <w:rPr>
                <w:rFonts w:ascii="Arial" w:hAnsi="Arial" w:cs="Arial"/>
                <w:sz w:val="20"/>
              </w:rPr>
              <w:lastRenderedPageBreak/>
              <w:t>7206</w:t>
            </w:r>
          </w:p>
        </w:tc>
        <w:tc>
          <w:tcPr>
            <w:tcW w:w="1217" w:type="dxa"/>
            <w:tcBorders>
              <w:top w:val="single" w:sz="4" w:space="0" w:color="000000"/>
              <w:left w:val="single" w:sz="4" w:space="0" w:color="000000"/>
              <w:bottom w:val="single" w:sz="4" w:space="0" w:color="000000"/>
              <w:right w:val="single" w:sz="4" w:space="0" w:color="000000"/>
            </w:tcBorders>
            <w:shd w:val="clear" w:color="auto" w:fill="auto"/>
          </w:tcPr>
          <w:p w14:paraId="0D1E438C" w14:textId="5A51FD3B" w:rsidR="007A4B1E" w:rsidRPr="001D296D" w:rsidRDefault="007A4B1E" w:rsidP="007A4B1E">
            <w:pPr>
              <w:rPr>
                <w:rFonts w:ascii="Arial" w:hAnsi="Arial" w:cs="Arial"/>
                <w:sz w:val="20"/>
                <w:lang w:val="en-US"/>
              </w:rPr>
            </w:pPr>
            <w:r>
              <w:rPr>
                <w:rFonts w:ascii="Arial" w:hAnsi="Arial" w:cs="Arial"/>
                <w:sz w:val="20"/>
              </w:rPr>
              <w:t>36.3.12.7</w:t>
            </w:r>
          </w:p>
        </w:tc>
        <w:tc>
          <w:tcPr>
            <w:tcW w:w="1161" w:type="dxa"/>
            <w:tcBorders>
              <w:top w:val="single" w:sz="4" w:space="0" w:color="000000"/>
              <w:left w:val="single" w:sz="4" w:space="0" w:color="000000"/>
              <w:bottom w:val="single" w:sz="4" w:space="0" w:color="000000"/>
              <w:right w:val="single" w:sz="4" w:space="0" w:color="000000"/>
            </w:tcBorders>
            <w:shd w:val="clear" w:color="auto" w:fill="auto"/>
          </w:tcPr>
          <w:p w14:paraId="5D11F8AC" w14:textId="166C9CAC" w:rsidR="007A4B1E" w:rsidRPr="005676F4" w:rsidRDefault="007A4B1E" w:rsidP="007A4B1E">
            <w:pPr>
              <w:rPr>
                <w:rFonts w:ascii="Arial" w:hAnsi="Arial" w:cs="Arial"/>
                <w:sz w:val="20"/>
              </w:rPr>
            </w:pPr>
            <w:r>
              <w:rPr>
                <w:rFonts w:ascii="Arial" w:hAnsi="Arial" w:cs="Arial"/>
                <w:sz w:val="20"/>
              </w:rPr>
              <w:t>421.29</w:t>
            </w:r>
          </w:p>
        </w:tc>
        <w:tc>
          <w:tcPr>
            <w:tcW w:w="1816" w:type="dxa"/>
            <w:tcBorders>
              <w:top w:val="single" w:sz="4" w:space="0" w:color="000000"/>
              <w:left w:val="single" w:sz="4" w:space="0" w:color="000000"/>
              <w:bottom w:val="single" w:sz="4" w:space="0" w:color="000000"/>
              <w:right w:val="single" w:sz="4" w:space="0" w:color="000000"/>
            </w:tcBorders>
            <w:shd w:val="clear" w:color="auto" w:fill="auto"/>
          </w:tcPr>
          <w:p w14:paraId="157DBBC6" w14:textId="5FC33CF6" w:rsidR="007A4B1E" w:rsidRPr="001D296D" w:rsidRDefault="007A4B1E" w:rsidP="007A4B1E">
            <w:pPr>
              <w:rPr>
                <w:rFonts w:ascii="Arial" w:hAnsi="Arial" w:cs="Arial"/>
                <w:sz w:val="20"/>
              </w:rPr>
            </w:pPr>
            <w:r>
              <w:rPr>
                <w:rFonts w:ascii="Arial" w:hAnsi="Arial" w:cs="Arial"/>
                <w:sz w:val="20"/>
              </w:rPr>
              <w:t>For better clarity, change "to each 20 MHz subchannel" to "to every 20 MHz subchannel"</w:t>
            </w:r>
          </w:p>
        </w:tc>
        <w:tc>
          <w:tcPr>
            <w:tcW w:w="1800" w:type="dxa"/>
            <w:tcBorders>
              <w:top w:val="single" w:sz="4" w:space="0" w:color="000000"/>
              <w:left w:val="single" w:sz="4" w:space="0" w:color="000000"/>
              <w:bottom w:val="single" w:sz="4" w:space="0" w:color="000000"/>
              <w:right w:val="single" w:sz="4" w:space="0" w:color="000000"/>
            </w:tcBorders>
            <w:shd w:val="clear" w:color="auto" w:fill="auto"/>
          </w:tcPr>
          <w:p w14:paraId="139953E1" w14:textId="60069856" w:rsidR="007A4B1E" w:rsidRPr="001D296D" w:rsidRDefault="007A4B1E" w:rsidP="007A4B1E">
            <w:pPr>
              <w:rPr>
                <w:rFonts w:ascii="Arial" w:hAnsi="Arial" w:cs="Arial"/>
                <w:sz w:val="20"/>
              </w:rPr>
            </w:pPr>
            <w:r>
              <w:rPr>
                <w:rFonts w:ascii="Arial" w:hAnsi="Arial" w:cs="Arial"/>
                <w:sz w:val="20"/>
              </w:rPr>
              <w:t xml:space="preserve">See comment. Two </w:t>
            </w:r>
            <w:proofErr w:type="spellStart"/>
            <w:r>
              <w:rPr>
                <w:rFonts w:ascii="Arial" w:hAnsi="Arial" w:cs="Arial"/>
                <w:sz w:val="20"/>
              </w:rPr>
              <w:t>occurences</w:t>
            </w:r>
            <w:proofErr w:type="spellEnd"/>
            <w:r>
              <w:rPr>
                <w:rFonts w:ascii="Arial" w:hAnsi="Arial" w:cs="Arial"/>
                <w:sz w:val="20"/>
              </w:rPr>
              <w:t xml:space="preserve"> in Description of Spatial Reuse 2</w:t>
            </w:r>
          </w:p>
        </w:tc>
        <w:tc>
          <w:tcPr>
            <w:tcW w:w="3150" w:type="dxa"/>
            <w:tcBorders>
              <w:top w:val="single" w:sz="4" w:space="0" w:color="000000"/>
              <w:left w:val="single" w:sz="4" w:space="0" w:color="000000"/>
              <w:bottom w:val="single" w:sz="4" w:space="0" w:color="000000"/>
              <w:right w:val="single" w:sz="4" w:space="0" w:color="000000"/>
            </w:tcBorders>
          </w:tcPr>
          <w:p w14:paraId="60FE92A1" w14:textId="77777777" w:rsidR="007A4B1E" w:rsidRDefault="00247669" w:rsidP="007A4B1E">
            <w:pPr>
              <w:rPr>
                <w:rFonts w:ascii="Arial" w:hAnsi="Arial" w:cs="Arial"/>
                <w:sz w:val="20"/>
              </w:rPr>
            </w:pPr>
            <w:r>
              <w:rPr>
                <w:rFonts w:ascii="Arial" w:hAnsi="Arial" w:cs="Arial"/>
                <w:sz w:val="20"/>
              </w:rPr>
              <w:t>Rejected</w:t>
            </w:r>
            <w:r w:rsidR="00736173">
              <w:rPr>
                <w:rFonts w:ascii="Arial" w:hAnsi="Arial" w:cs="Arial"/>
                <w:sz w:val="20"/>
              </w:rPr>
              <w:t>.</w:t>
            </w:r>
          </w:p>
          <w:p w14:paraId="7C339402" w14:textId="214C0FDE" w:rsidR="000A492A" w:rsidRPr="001D296D" w:rsidRDefault="000A492A" w:rsidP="007A4B1E">
            <w:pPr>
              <w:rPr>
                <w:rFonts w:ascii="Arial" w:hAnsi="Arial" w:cs="Arial"/>
                <w:sz w:val="20"/>
              </w:rPr>
            </w:pPr>
            <w:r>
              <w:rPr>
                <w:rFonts w:ascii="Arial" w:hAnsi="Arial" w:cs="Arial"/>
                <w:sz w:val="20"/>
              </w:rPr>
              <w:t xml:space="preserve">In the three occurrences, we don’t see ambiguity in the original expression of “each 20 MHz subchannel”, or any significant difference between “each 20 MHz </w:t>
            </w:r>
            <w:proofErr w:type="spellStart"/>
            <w:r>
              <w:rPr>
                <w:rFonts w:ascii="Arial" w:hAnsi="Arial" w:cs="Arial"/>
                <w:sz w:val="20"/>
              </w:rPr>
              <w:t>subband</w:t>
            </w:r>
            <w:proofErr w:type="spellEnd"/>
            <w:r>
              <w:rPr>
                <w:rFonts w:ascii="Arial" w:hAnsi="Arial" w:cs="Arial"/>
                <w:sz w:val="20"/>
              </w:rPr>
              <w:t xml:space="preserve">” and “every 20 MHz </w:t>
            </w:r>
            <w:proofErr w:type="spellStart"/>
            <w:r>
              <w:rPr>
                <w:rFonts w:ascii="Arial" w:hAnsi="Arial" w:cs="Arial"/>
                <w:sz w:val="20"/>
              </w:rPr>
              <w:t>subband</w:t>
            </w:r>
            <w:proofErr w:type="spellEnd"/>
            <w:r>
              <w:rPr>
                <w:rFonts w:ascii="Arial" w:hAnsi="Arial" w:cs="Arial"/>
                <w:sz w:val="20"/>
              </w:rPr>
              <w:t xml:space="preserve">.” In general, </w:t>
            </w:r>
            <w:r w:rsidRPr="00E357CF">
              <w:rPr>
                <w:rFonts w:ascii="Arial" w:hAnsi="Arial" w:cs="Arial"/>
                <w:sz w:val="20"/>
              </w:rPr>
              <w:t>“each” can be used for two or more, while “every” is used for three or more.</w:t>
            </w:r>
            <w:r>
              <w:rPr>
                <w:rFonts w:ascii="Arial" w:hAnsi="Arial" w:cs="Arial"/>
                <w:sz w:val="20"/>
              </w:rPr>
              <w:t xml:space="preserve"> In the first occurrence, “</w:t>
            </w:r>
            <w:r w:rsidRPr="00E81D5F">
              <w:rPr>
                <w:rFonts w:ascii="Arial" w:hAnsi="Arial" w:cs="Arial"/>
                <w:sz w:val="20"/>
              </w:rPr>
              <w:t xml:space="preserve">each 20 MHz subchannel of the first 40 MHz </w:t>
            </w:r>
            <w:proofErr w:type="spellStart"/>
            <w:r w:rsidRPr="00E81D5F">
              <w:rPr>
                <w:rFonts w:ascii="Arial" w:hAnsi="Arial" w:cs="Arial"/>
                <w:sz w:val="20"/>
              </w:rPr>
              <w:t>subband</w:t>
            </w:r>
            <w:proofErr w:type="spellEnd"/>
            <w:r>
              <w:rPr>
                <w:rFonts w:ascii="Arial" w:hAnsi="Arial" w:cs="Arial"/>
                <w:sz w:val="20"/>
              </w:rPr>
              <w:t>” is talking about two 20 MHz subchannels. Therefore, “each” is correct and “every” is not correct here. For the other occurrences, simply better keep the same wording.</w:t>
            </w:r>
          </w:p>
        </w:tc>
      </w:tr>
      <w:tr w:rsidR="00736173" w:rsidRPr="001D296D" w14:paraId="769DB3B8" w14:textId="77777777" w:rsidTr="00F472B5">
        <w:trPr>
          <w:trHeight w:val="278"/>
        </w:trPr>
        <w:tc>
          <w:tcPr>
            <w:tcW w:w="661" w:type="dxa"/>
            <w:tcBorders>
              <w:top w:val="single" w:sz="4" w:space="0" w:color="000000"/>
              <w:left w:val="single" w:sz="4" w:space="0" w:color="000000"/>
              <w:bottom w:val="single" w:sz="4" w:space="0" w:color="000000"/>
              <w:right w:val="single" w:sz="4" w:space="0" w:color="000000"/>
            </w:tcBorders>
            <w:shd w:val="clear" w:color="auto" w:fill="auto"/>
          </w:tcPr>
          <w:p w14:paraId="08EBD5F0" w14:textId="08FD6F97" w:rsidR="00736173" w:rsidRDefault="00736173" w:rsidP="00736173">
            <w:pPr>
              <w:rPr>
                <w:rFonts w:ascii="Arial" w:hAnsi="Arial" w:cs="Arial"/>
                <w:sz w:val="20"/>
              </w:rPr>
            </w:pPr>
            <w:r>
              <w:rPr>
                <w:rFonts w:ascii="Arial" w:hAnsi="Arial" w:cs="Arial"/>
                <w:sz w:val="20"/>
              </w:rPr>
              <w:t>8013</w:t>
            </w:r>
          </w:p>
        </w:tc>
        <w:tc>
          <w:tcPr>
            <w:tcW w:w="1217" w:type="dxa"/>
            <w:tcBorders>
              <w:top w:val="single" w:sz="4" w:space="0" w:color="000000"/>
              <w:left w:val="single" w:sz="4" w:space="0" w:color="000000"/>
              <w:bottom w:val="single" w:sz="4" w:space="0" w:color="000000"/>
              <w:right w:val="single" w:sz="4" w:space="0" w:color="000000"/>
            </w:tcBorders>
            <w:shd w:val="clear" w:color="auto" w:fill="auto"/>
          </w:tcPr>
          <w:p w14:paraId="5A7B0764" w14:textId="2259A25C" w:rsidR="00736173" w:rsidRDefault="00736173" w:rsidP="00736173">
            <w:pPr>
              <w:rPr>
                <w:rFonts w:ascii="Arial" w:hAnsi="Arial" w:cs="Arial"/>
                <w:sz w:val="20"/>
              </w:rPr>
            </w:pPr>
            <w:r>
              <w:rPr>
                <w:rFonts w:ascii="Arial" w:hAnsi="Arial" w:cs="Arial"/>
                <w:sz w:val="20"/>
              </w:rPr>
              <w:t>36.3.12.7</w:t>
            </w:r>
          </w:p>
        </w:tc>
        <w:tc>
          <w:tcPr>
            <w:tcW w:w="1161" w:type="dxa"/>
            <w:tcBorders>
              <w:top w:val="single" w:sz="4" w:space="0" w:color="000000"/>
              <w:left w:val="single" w:sz="4" w:space="0" w:color="000000"/>
              <w:bottom w:val="single" w:sz="4" w:space="0" w:color="000000"/>
              <w:right w:val="single" w:sz="4" w:space="0" w:color="000000"/>
            </w:tcBorders>
            <w:shd w:val="clear" w:color="auto" w:fill="auto"/>
          </w:tcPr>
          <w:p w14:paraId="3CD771CD" w14:textId="63B66C64" w:rsidR="00736173" w:rsidRDefault="00736173" w:rsidP="00736173">
            <w:pPr>
              <w:rPr>
                <w:rFonts w:ascii="Arial" w:hAnsi="Arial" w:cs="Arial"/>
                <w:sz w:val="20"/>
              </w:rPr>
            </w:pPr>
            <w:r>
              <w:rPr>
                <w:rFonts w:ascii="Arial" w:hAnsi="Arial" w:cs="Arial"/>
                <w:sz w:val="20"/>
              </w:rPr>
              <w:t>420.17</w:t>
            </w:r>
          </w:p>
        </w:tc>
        <w:tc>
          <w:tcPr>
            <w:tcW w:w="1816" w:type="dxa"/>
            <w:tcBorders>
              <w:top w:val="single" w:sz="4" w:space="0" w:color="000000"/>
              <w:left w:val="single" w:sz="4" w:space="0" w:color="000000"/>
              <w:bottom w:val="single" w:sz="4" w:space="0" w:color="000000"/>
              <w:right w:val="single" w:sz="4" w:space="0" w:color="000000"/>
            </w:tcBorders>
            <w:shd w:val="clear" w:color="auto" w:fill="auto"/>
          </w:tcPr>
          <w:p w14:paraId="3035A395" w14:textId="68692622" w:rsidR="00736173" w:rsidRDefault="00736173" w:rsidP="00736173">
            <w:pPr>
              <w:rPr>
                <w:rFonts w:ascii="Arial" w:hAnsi="Arial" w:cs="Arial"/>
                <w:sz w:val="20"/>
              </w:rPr>
            </w:pPr>
            <w:r>
              <w:rPr>
                <w:rFonts w:ascii="Arial" w:hAnsi="Arial" w:cs="Arial"/>
                <w:sz w:val="20"/>
              </w:rPr>
              <w:t>What is the "first" 20/40/80/160 MHz?</w:t>
            </w:r>
          </w:p>
        </w:tc>
        <w:tc>
          <w:tcPr>
            <w:tcW w:w="1800" w:type="dxa"/>
            <w:tcBorders>
              <w:top w:val="single" w:sz="4" w:space="0" w:color="000000"/>
              <w:left w:val="single" w:sz="4" w:space="0" w:color="000000"/>
              <w:bottom w:val="single" w:sz="4" w:space="0" w:color="000000"/>
              <w:right w:val="single" w:sz="4" w:space="0" w:color="000000"/>
            </w:tcBorders>
            <w:shd w:val="clear" w:color="auto" w:fill="auto"/>
          </w:tcPr>
          <w:p w14:paraId="14D16A5E" w14:textId="24E8DACB" w:rsidR="00736173" w:rsidRDefault="00736173" w:rsidP="00736173">
            <w:pPr>
              <w:rPr>
                <w:rFonts w:ascii="Arial" w:hAnsi="Arial" w:cs="Arial"/>
                <w:sz w:val="20"/>
              </w:rPr>
            </w:pPr>
            <w:r>
              <w:rPr>
                <w:rFonts w:ascii="Arial" w:hAnsi="Arial" w:cs="Arial"/>
                <w:sz w:val="20"/>
              </w:rPr>
              <w:t xml:space="preserve">At P420L17, change "the first 20 MHz </w:t>
            </w:r>
            <w:proofErr w:type="spellStart"/>
            <w:r>
              <w:rPr>
                <w:rFonts w:ascii="Arial" w:hAnsi="Arial" w:cs="Arial"/>
                <w:sz w:val="20"/>
              </w:rPr>
              <w:t>subband</w:t>
            </w:r>
            <w:proofErr w:type="spellEnd"/>
            <w:r>
              <w:rPr>
                <w:rFonts w:ascii="Arial" w:hAnsi="Arial" w:cs="Arial"/>
                <w:sz w:val="20"/>
              </w:rPr>
              <w:t xml:space="preserve">" to "the 20 MHz </w:t>
            </w:r>
            <w:proofErr w:type="spellStart"/>
            <w:r>
              <w:rPr>
                <w:rFonts w:ascii="Arial" w:hAnsi="Arial" w:cs="Arial"/>
                <w:sz w:val="20"/>
              </w:rPr>
              <w:t>subband</w:t>
            </w:r>
            <w:proofErr w:type="spellEnd"/>
            <w:r>
              <w:rPr>
                <w:rFonts w:ascii="Arial" w:hAnsi="Arial" w:cs="Arial"/>
                <w:sz w:val="20"/>
              </w:rPr>
              <w:t xml:space="preserve"> lower in frequency"</w:t>
            </w:r>
            <w:r>
              <w:rPr>
                <w:rFonts w:ascii="Arial" w:hAnsi="Arial" w:cs="Arial"/>
                <w:sz w:val="20"/>
              </w:rPr>
              <w:br/>
            </w:r>
            <w:r>
              <w:rPr>
                <w:rFonts w:ascii="Arial" w:hAnsi="Arial" w:cs="Arial"/>
                <w:sz w:val="20"/>
              </w:rPr>
              <w:br/>
              <w:t xml:space="preserve">At P420L22, change "the first 40 MHz </w:t>
            </w:r>
            <w:proofErr w:type="spellStart"/>
            <w:r>
              <w:rPr>
                <w:rFonts w:ascii="Arial" w:hAnsi="Arial" w:cs="Arial"/>
                <w:sz w:val="20"/>
              </w:rPr>
              <w:t>subband</w:t>
            </w:r>
            <w:proofErr w:type="spellEnd"/>
            <w:r>
              <w:rPr>
                <w:rFonts w:ascii="Arial" w:hAnsi="Arial" w:cs="Arial"/>
                <w:sz w:val="20"/>
              </w:rPr>
              <w:t xml:space="preserve">" to "the lower 40 MHz </w:t>
            </w:r>
            <w:proofErr w:type="spellStart"/>
            <w:r>
              <w:rPr>
                <w:rFonts w:ascii="Arial" w:hAnsi="Arial" w:cs="Arial"/>
                <w:sz w:val="20"/>
              </w:rPr>
              <w:t>subband</w:t>
            </w:r>
            <w:proofErr w:type="spellEnd"/>
            <w:r>
              <w:rPr>
                <w:rFonts w:ascii="Arial" w:hAnsi="Arial" w:cs="Arial"/>
                <w:sz w:val="20"/>
              </w:rPr>
              <w:t xml:space="preserve"> in frequency"</w:t>
            </w:r>
            <w:r>
              <w:rPr>
                <w:rFonts w:ascii="Arial" w:hAnsi="Arial" w:cs="Arial"/>
                <w:sz w:val="20"/>
              </w:rPr>
              <w:br/>
            </w:r>
            <w:r>
              <w:rPr>
                <w:rFonts w:ascii="Arial" w:hAnsi="Arial" w:cs="Arial"/>
                <w:sz w:val="20"/>
              </w:rPr>
              <w:br/>
              <w:t xml:space="preserve">At P420L28, change "the first 80 MHz </w:t>
            </w:r>
            <w:proofErr w:type="spellStart"/>
            <w:r>
              <w:rPr>
                <w:rFonts w:ascii="Arial" w:hAnsi="Arial" w:cs="Arial"/>
                <w:sz w:val="20"/>
              </w:rPr>
              <w:t>subband</w:t>
            </w:r>
            <w:proofErr w:type="spellEnd"/>
            <w:r>
              <w:rPr>
                <w:rFonts w:ascii="Arial" w:hAnsi="Arial" w:cs="Arial"/>
                <w:sz w:val="20"/>
              </w:rPr>
              <w:t xml:space="preserve">" to "the lower 80 MHz </w:t>
            </w:r>
            <w:proofErr w:type="spellStart"/>
            <w:r>
              <w:rPr>
                <w:rFonts w:ascii="Arial" w:hAnsi="Arial" w:cs="Arial"/>
                <w:sz w:val="20"/>
              </w:rPr>
              <w:t>subband</w:t>
            </w:r>
            <w:proofErr w:type="spellEnd"/>
            <w:r>
              <w:rPr>
                <w:rFonts w:ascii="Arial" w:hAnsi="Arial" w:cs="Arial"/>
                <w:sz w:val="20"/>
              </w:rPr>
              <w:t xml:space="preserve"> in frequency"</w:t>
            </w:r>
            <w:r>
              <w:rPr>
                <w:rFonts w:ascii="Arial" w:hAnsi="Arial" w:cs="Arial"/>
                <w:sz w:val="20"/>
              </w:rPr>
              <w:br/>
            </w:r>
            <w:r>
              <w:rPr>
                <w:rFonts w:ascii="Arial" w:hAnsi="Arial" w:cs="Arial"/>
                <w:sz w:val="20"/>
              </w:rPr>
              <w:br/>
              <w:t xml:space="preserve">At P420L32, change "the first 160 MHz </w:t>
            </w:r>
            <w:proofErr w:type="spellStart"/>
            <w:r>
              <w:rPr>
                <w:rFonts w:ascii="Arial" w:hAnsi="Arial" w:cs="Arial"/>
                <w:sz w:val="20"/>
              </w:rPr>
              <w:lastRenderedPageBreak/>
              <w:t>subband</w:t>
            </w:r>
            <w:proofErr w:type="spellEnd"/>
            <w:r>
              <w:rPr>
                <w:rFonts w:ascii="Arial" w:hAnsi="Arial" w:cs="Arial"/>
                <w:sz w:val="20"/>
              </w:rPr>
              <w:t xml:space="preserve">" to "the lower 160 MHz </w:t>
            </w:r>
            <w:proofErr w:type="spellStart"/>
            <w:r>
              <w:rPr>
                <w:rFonts w:ascii="Arial" w:hAnsi="Arial" w:cs="Arial"/>
                <w:sz w:val="20"/>
              </w:rPr>
              <w:t>subband</w:t>
            </w:r>
            <w:proofErr w:type="spellEnd"/>
            <w:r>
              <w:rPr>
                <w:rFonts w:ascii="Arial" w:hAnsi="Arial" w:cs="Arial"/>
                <w:sz w:val="20"/>
              </w:rPr>
              <w:t xml:space="preserve"> in frequency"</w:t>
            </w:r>
          </w:p>
        </w:tc>
        <w:tc>
          <w:tcPr>
            <w:tcW w:w="3150" w:type="dxa"/>
            <w:tcBorders>
              <w:top w:val="single" w:sz="4" w:space="0" w:color="000000"/>
              <w:left w:val="single" w:sz="4" w:space="0" w:color="000000"/>
              <w:bottom w:val="single" w:sz="4" w:space="0" w:color="000000"/>
              <w:right w:val="single" w:sz="4" w:space="0" w:color="000000"/>
            </w:tcBorders>
          </w:tcPr>
          <w:p w14:paraId="48157733" w14:textId="1504645E" w:rsidR="00736173" w:rsidRDefault="00736173" w:rsidP="00736173">
            <w:pPr>
              <w:rPr>
                <w:rFonts w:ascii="Arial" w:hAnsi="Arial" w:cs="Arial"/>
                <w:sz w:val="20"/>
              </w:rPr>
            </w:pPr>
            <w:r w:rsidRPr="001D296D">
              <w:rPr>
                <w:rFonts w:ascii="Arial" w:hAnsi="Arial" w:cs="Arial"/>
                <w:sz w:val="20"/>
              </w:rPr>
              <w:lastRenderedPageBreak/>
              <w:t>Re</w:t>
            </w:r>
            <w:r>
              <w:rPr>
                <w:rFonts w:ascii="Arial" w:hAnsi="Arial" w:cs="Arial"/>
                <w:sz w:val="20"/>
              </w:rPr>
              <w:t>vis</w:t>
            </w:r>
            <w:r w:rsidRPr="001D296D">
              <w:rPr>
                <w:rFonts w:ascii="Arial" w:hAnsi="Arial" w:cs="Arial"/>
                <w:sz w:val="20"/>
              </w:rPr>
              <w:t>ed.</w:t>
            </w:r>
          </w:p>
          <w:p w14:paraId="648B1681" w14:textId="4846104F" w:rsidR="004A0A8E" w:rsidRDefault="004A0A8E" w:rsidP="00736173">
            <w:pPr>
              <w:rPr>
                <w:rFonts w:ascii="Arial" w:hAnsi="Arial" w:cs="Arial"/>
                <w:sz w:val="20"/>
              </w:rPr>
            </w:pPr>
            <w:r>
              <w:rPr>
                <w:rFonts w:ascii="Arial" w:hAnsi="Arial" w:cs="Arial"/>
                <w:sz w:val="20"/>
              </w:rPr>
              <w:t xml:space="preserve">Agree to the comment </w:t>
            </w:r>
            <w:r w:rsidR="009D3065">
              <w:rPr>
                <w:rFonts w:ascii="Arial" w:hAnsi="Arial" w:cs="Arial"/>
                <w:sz w:val="20"/>
              </w:rPr>
              <w:t xml:space="preserve">to the Spatial Reuse 1 subfield </w:t>
            </w:r>
            <w:proofErr w:type="gramStart"/>
            <w:r>
              <w:rPr>
                <w:rFonts w:ascii="Arial" w:hAnsi="Arial" w:cs="Arial"/>
                <w:sz w:val="20"/>
              </w:rPr>
              <w:t xml:space="preserve">and </w:t>
            </w:r>
            <w:r w:rsidR="009D3065">
              <w:rPr>
                <w:rFonts w:ascii="Arial" w:hAnsi="Arial" w:cs="Arial"/>
                <w:sz w:val="20"/>
              </w:rPr>
              <w:t>also</w:t>
            </w:r>
            <w:proofErr w:type="gramEnd"/>
            <w:r w:rsidR="009D3065">
              <w:rPr>
                <w:rFonts w:ascii="Arial" w:hAnsi="Arial" w:cs="Arial"/>
                <w:sz w:val="20"/>
              </w:rPr>
              <w:t xml:space="preserve"> </w:t>
            </w:r>
            <w:r w:rsidR="00CB5226">
              <w:rPr>
                <w:rFonts w:ascii="Arial" w:hAnsi="Arial" w:cs="Arial"/>
                <w:sz w:val="20"/>
              </w:rPr>
              <w:t xml:space="preserve">apply the </w:t>
            </w:r>
            <w:r w:rsidR="000C30D1">
              <w:rPr>
                <w:rFonts w:ascii="Arial" w:hAnsi="Arial" w:cs="Arial"/>
                <w:sz w:val="20"/>
              </w:rPr>
              <w:t xml:space="preserve">similar </w:t>
            </w:r>
            <w:r w:rsidR="00CB5226">
              <w:rPr>
                <w:rFonts w:ascii="Arial" w:hAnsi="Arial" w:cs="Arial"/>
                <w:sz w:val="20"/>
              </w:rPr>
              <w:t xml:space="preserve">change to </w:t>
            </w:r>
            <w:r w:rsidR="009D3065">
              <w:rPr>
                <w:rFonts w:ascii="Arial" w:hAnsi="Arial" w:cs="Arial"/>
                <w:sz w:val="20"/>
              </w:rPr>
              <w:t xml:space="preserve">replace “second” by </w:t>
            </w:r>
            <w:r w:rsidR="000C30D1">
              <w:rPr>
                <w:rFonts w:ascii="Arial" w:hAnsi="Arial" w:cs="Arial"/>
                <w:sz w:val="20"/>
              </w:rPr>
              <w:t xml:space="preserve">“upper” </w:t>
            </w:r>
            <w:r w:rsidR="009D3065">
              <w:rPr>
                <w:rFonts w:ascii="Arial" w:hAnsi="Arial" w:cs="Arial"/>
                <w:sz w:val="20"/>
              </w:rPr>
              <w:t>in the Spatial Reuse 2 subfield</w:t>
            </w:r>
            <w:r>
              <w:rPr>
                <w:rFonts w:ascii="Arial" w:hAnsi="Arial" w:cs="Arial"/>
                <w:sz w:val="20"/>
              </w:rPr>
              <w:t xml:space="preserve"> </w:t>
            </w:r>
            <w:r w:rsidR="00DB5B1E">
              <w:rPr>
                <w:rFonts w:ascii="Arial" w:hAnsi="Arial" w:cs="Arial"/>
                <w:sz w:val="20"/>
              </w:rPr>
              <w:t>for better clarity.</w:t>
            </w:r>
          </w:p>
          <w:p w14:paraId="46DBC7FD" w14:textId="789402AF" w:rsidR="00DB5B1E" w:rsidRDefault="00DB5B1E" w:rsidP="00736173">
            <w:pPr>
              <w:rPr>
                <w:rFonts w:ascii="Arial" w:hAnsi="Arial" w:cs="Arial"/>
                <w:sz w:val="20"/>
              </w:rPr>
            </w:pPr>
          </w:p>
          <w:p w14:paraId="6137E23E" w14:textId="6BE4957A" w:rsidR="00DB5B1E" w:rsidRDefault="00DB5B1E" w:rsidP="00736173">
            <w:pPr>
              <w:rPr>
                <w:rFonts w:ascii="Arial" w:hAnsi="Arial" w:cs="Arial"/>
                <w:sz w:val="20"/>
              </w:rPr>
            </w:pPr>
            <w:r>
              <w:rPr>
                <w:rFonts w:ascii="Arial" w:hAnsi="Arial" w:cs="Arial"/>
                <w:sz w:val="20"/>
              </w:rPr>
              <w:t>Note to editor: Please make the following changes</w:t>
            </w:r>
            <w:r w:rsidR="00806B51">
              <w:rPr>
                <w:rFonts w:ascii="Arial" w:hAnsi="Arial" w:cs="Arial"/>
                <w:sz w:val="20"/>
              </w:rPr>
              <w:t xml:space="preserve"> in 802.11be spec draft D1.4</w:t>
            </w:r>
            <w:r>
              <w:rPr>
                <w:rFonts w:ascii="Arial" w:hAnsi="Arial" w:cs="Arial"/>
                <w:sz w:val="20"/>
              </w:rPr>
              <w:t>.</w:t>
            </w:r>
          </w:p>
          <w:p w14:paraId="228EDA8B" w14:textId="5D62D060" w:rsidR="00DB5B1E" w:rsidRDefault="00DB5B1E" w:rsidP="00736173">
            <w:pPr>
              <w:rPr>
                <w:rFonts w:ascii="Arial" w:hAnsi="Arial" w:cs="Arial"/>
                <w:sz w:val="20"/>
              </w:rPr>
            </w:pPr>
          </w:p>
          <w:p w14:paraId="07C6ABE4" w14:textId="77777777" w:rsidR="00736173" w:rsidRDefault="00823B97" w:rsidP="00736173">
            <w:pPr>
              <w:rPr>
                <w:rFonts w:ascii="Arial" w:hAnsi="Arial" w:cs="Arial"/>
                <w:sz w:val="20"/>
              </w:rPr>
            </w:pPr>
            <w:r>
              <w:rPr>
                <w:rFonts w:ascii="Arial" w:hAnsi="Arial" w:cs="Arial"/>
                <w:sz w:val="20"/>
              </w:rPr>
              <w:t>At</w:t>
            </w:r>
            <w:r w:rsidR="00806B51">
              <w:rPr>
                <w:rFonts w:ascii="Arial" w:hAnsi="Arial" w:cs="Arial"/>
                <w:sz w:val="20"/>
              </w:rPr>
              <w:t xml:space="preserve"> P567L35 </w:t>
            </w:r>
            <w:r>
              <w:rPr>
                <w:rFonts w:ascii="Arial" w:hAnsi="Arial" w:cs="Arial"/>
                <w:sz w:val="20"/>
              </w:rPr>
              <w:t xml:space="preserve">(original </w:t>
            </w:r>
            <w:r w:rsidR="00DB5B1E">
              <w:rPr>
                <w:rFonts w:ascii="Arial" w:hAnsi="Arial" w:cs="Arial"/>
                <w:sz w:val="20"/>
              </w:rPr>
              <w:t>P420L17</w:t>
            </w:r>
            <w:r>
              <w:rPr>
                <w:rFonts w:ascii="Arial" w:hAnsi="Arial" w:cs="Arial"/>
                <w:sz w:val="20"/>
              </w:rPr>
              <w:t xml:space="preserve"> in D1.0)</w:t>
            </w:r>
            <w:r w:rsidR="00DB5B1E">
              <w:rPr>
                <w:rFonts w:ascii="Arial" w:hAnsi="Arial" w:cs="Arial"/>
                <w:sz w:val="20"/>
              </w:rPr>
              <w:t xml:space="preserve">, change "the first 20 MHz </w:t>
            </w:r>
            <w:proofErr w:type="spellStart"/>
            <w:r w:rsidR="00DB5B1E">
              <w:rPr>
                <w:rFonts w:ascii="Arial" w:hAnsi="Arial" w:cs="Arial"/>
                <w:sz w:val="20"/>
              </w:rPr>
              <w:t>subband</w:t>
            </w:r>
            <w:proofErr w:type="spellEnd"/>
            <w:r w:rsidR="00DB5B1E">
              <w:rPr>
                <w:rFonts w:ascii="Arial" w:hAnsi="Arial" w:cs="Arial"/>
                <w:sz w:val="20"/>
              </w:rPr>
              <w:t xml:space="preserve">" to "the lowest 20 MHz </w:t>
            </w:r>
            <w:proofErr w:type="spellStart"/>
            <w:r w:rsidR="00DB5B1E">
              <w:rPr>
                <w:rFonts w:ascii="Arial" w:hAnsi="Arial" w:cs="Arial"/>
                <w:sz w:val="20"/>
              </w:rPr>
              <w:t>subband</w:t>
            </w:r>
            <w:proofErr w:type="spellEnd"/>
            <w:r w:rsidR="00DB5B1E">
              <w:rPr>
                <w:rFonts w:ascii="Arial" w:hAnsi="Arial" w:cs="Arial"/>
                <w:sz w:val="20"/>
              </w:rPr>
              <w:t xml:space="preserve"> in frequency</w:t>
            </w:r>
            <w:r w:rsidR="009D4C4F">
              <w:rPr>
                <w:rFonts w:ascii="Arial" w:hAnsi="Arial" w:cs="Arial"/>
                <w:sz w:val="20"/>
              </w:rPr>
              <w:t>.</w:t>
            </w:r>
            <w:r w:rsidR="00DB5B1E">
              <w:rPr>
                <w:rFonts w:ascii="Arial" w:hAnsi="Arial" w:cs="Arial"/>
                <w:sz w:val="20"/>
              </w:rPr>
              <w:t>"</w:t>
            </w:r>
            <w:r w:rsidR="00DB5B1E">
              <w:rPr>
                <w:rFonts w:ascii="Arial" w:hAnsi="Arial" w:cs="Arial"/>
                <w:sz w:val="20"/>
              </w:rPr>
              <w:br/>
            </w:r>
            <w:r w:rsidR="00DB5B1E">
              <w:rPr>
                <w:rFonts w:ascii="Arial" w:hAnsi="Arial" w:cs="Arial"/>
                <w:sz w:val="20"/>
              </w:rPr>
              <w:br/>
              <w:t xml:space="preserve">At </w:t>
            </w:r>
            <w:r w:rsidR="002F29DB">
              <w:rPr>
                <w:rFonts w:ascii="Arial" w:hAnsi="Arial" w:cs="Arial"/>
                <w:sz w:val="20"/>
              </w:rPr>
              <w:t xml:space="preserve">P567L38 (original </w:t>
            </w:r>
            <w:r w:rsidR="00DB5B1E">
              <w:rPr>
                <w:rFonts w:ascii="Arial" w:hAnsi="Arial" w:cs="Arial"/>
                <w:sz w:val="20"/>
              </w:rPr>
              <w:t>P420L22</w:t>
            </w:r>
            <w:r w:rsidR="002F29DB">
              <w:rPr>
                <w:rFonts w:ascii="Arial" w:hAnsi="Arial" w:cs="Arial"/>
                <w:sz w:val="20"/>
              </w:rPr>
              <w:t xml:space="preserve"> in D1.0)</w:t>
            </w:r>
            <w:r w:rsidR="00DB5B1E">
              <w:rPr>
                <w:rFonts w:ascii="Arial" w:hAnsi="Arial" w:cs="Arial"/>
                <w:sz w:val="20"/>
              </w:rPr>
              <w:t xml:space="preserve">, change "the first 40 MHz </w:t>
            </w:r>
            <w:proofErr w:type="spellStart"/>
            <w:r w:rsidR="00DB5B1E">
              <w:rPr>
                <w:rFonts w:ascii="Arial" w:hAnsi="Arial" w:cs="Arial"/>
                <w:sz w:val="20"/>
              </w:rPr>
              <w:t>subband</w:t>
            </w:r>
            <w:proofErr w:type="spellEnd"/>
            <w:r w:rsidR="00DB5B1E">
              <w:rPr>
                <w:rFonts w:ascii="Arial" w:hAnsi="Arial" w:cs="Arial"/>
                <w:sz w:val="20"/>
              </w:rPr>
              <w:t>" to "the lowe</w:t>
            </w:r>
            <w:r w:rsidR="009D4C4F">
              <w:rPr>
                <w:rFonts w:ascii="Arial" w:hAnsi="Arial" w:cs="Arial"/>
                <w:sz w:val="20"/>
              </w:rPr>
              <w:t>st</w:t>
            </w:r>
            <w:r w:rsidR="00DB5B1E">
              <w:rPr>
                <w:rFonts w:ascii="Arial" w:hAnsi="Arial" w:cs="Arial"/>
                <w:sz w:val="20"/>
              </w:rPr>
              <w:t xml:space="preserve"> 40 MHz </w:t>
            </w:r>
            <w:proofErr w:type="spellStart"/>
            <w:r w:rsidR="00DB5B1E">
              <w:rPr>
                <w:rFonts w:ascii="Arial" w:hAnsi="Arial" w:cs="Arial"/>
                <w:sz w:val="20"/>
              </w:rPr>
              <w:t>subband</w:t>
            </w:r>
            <w:proofErr w:type="spellEnd"/>
            <w:r w:rsidR="00DB5B1E">
              <w:rPr>
                <w:rFonts w:ascii="Arial" w:hAnsi="Arial" w:cs="Arial"/>
                <w:sz w:val="20"/>
              </w:rPr>
              <w:t xml:space="preserve"> in frequency</w:t>
            </w:r>
            <w:r w:rsidR="009D4C4F">
              <w:rPr>
                <w:rFonts w:ascii="Arial" w:hAnsi="Arial" w:cs="Arial"/>
                <w:sz w:val="20"/>
              </w:rPr>
              <w:t>.</w:t>
            </w:r>
            <w:r w:rsidR="00DB5B1E">
              <w:rPr>
                <w:rFonts w:ascii="Arial" w:hAnsi="Arial" w:cs="Arial"/>
                <w:sz w:val="20"/>
              </w:rPr>
              <w:t>"</w:t>
            </w:r>
            <w:r w:rsidR="00DB5B1E">
              <w:rPr>
                <w:rFonts w:ascii="Arial" w:hAnsi="Arial" w:cs="Arial"/>
                <w:sz w:val="20"/>
              </w:rPr>
              <w:br/>
            </w:r>
            <w:r w:rsidR="00DB5B1E">
              <w:rPr>
                <w:rFonts w:ascii="Arial" w:hAnsi="Arial" w:cs="Arial"/>
                <w:sz w:val="20"/>
              </w:rPr>
              <w:br/>
              <w:t xml:space="preserve">At </w:t>
            </w:r>
            <w:r w:rsidR="002F29DB">
              <w:rPr>
                <w:rFonts w:ascii="Arial" w:hAnsi="Arial" w:cs="Arial"/>
                <w:sz w:val="20"/>
              </w:rPr>
              <w:t xml:space="preserve">P567L42 (original </w:t>
            </w:r>
            <w:r w:rsidR="00DB5B1E">
              <w:rPr>
                <w:rFonts w:ascii="Arial" w:hAnsi="Arial" w:cs="Arial"/>
                <w:sz w:val="20"/>
              </w:rPr>
              <w:t>P420L28</w:t>
            </w:r>
            <w:r w:rsidR="002F29DB">
              <w:rPr>
                <w:rFonts w:ascii="Arial" w:hAnsi="Arial" w:cs="Arial"/>
                <w:sz w:val="20"/>
              </w:rPr>
              <w:t xml:space="preserve"> in D1.0)</w:t>
            </w:r>
            <w:r w:rsidR="00DB5B1E">
              <w:rPr>
                <w:rFonts w:ascii="Arial" w:hAnsi="Arial" w:cs="Arial"/>
                <w:sz w:val="20"/>
              </w:rPr>
              <w:t xml:space="preserve">, change "the first 80 MHz </w:t>
            </w:r>
            <w:proofErr w:type="spellStart"/>
            <w:r w:rsidR="00DB5B1E">
              <w:rPr>
                <w:rFonts w:ascii="Arial" w:hAnsi="Arial" w:cs="Arial"/>
                <w:sz w:val="20"/>
              </w:rPr>
              <w:lastRenderedPageBreak/>
              <w:t>subband</w:t>
            </w:r>
            <w:proofErr w:type="spellEnd"/>
            <w:r w:rsidR="00DB5B1E">
              <w:rPr>
                <w:rFonts w:ascii="Arial" w:hAnsi="Arial" w:cs="Arial"/>
                <w:sz w:val="20"/>
              </w:rPr>
              <w:t>" to "the lowe</w:t>
            </w:r>
            <w:r w:rsidR="009D4C4F">
              <w:rPr>
                <w:rFonts w:ascii="Arial" w:hAnsi="Arial" w:cs="Arial"/>
                <w:sz w:val="20"/>
              </w:rPr>
              <w:t>st</w:t>
            </w:r>
            <w:r w:rsidR="00DB5B1E">
              <w:rPr>
                <w:rFonts w:ascii="Arial" w:hAnsi="Arial" w:cs="Arial"/>
                <w:sz w:val="20"/>
              </w:rPr>
              <w:t xml:space="preserve"> 80 MHz </w:t>
            </w:r>
            <w:proofErr w:type="spellStart"/>
            <w:r w:rsidR="00DB5B1E">
              <w:rPr>
                <w:rFonts w:ascii="Arial" w:hAnsi="Arial" w:cs="Arial"/>
                <w:sz w:val="20"/>
              </w:rPr>
              <w:t>subband</w:t>
            </w:r>
            <w:proofErr w:type="spellEnd"/>
            <w:r w:rsidR="00DB5B1E">
              <w:rPr>
                <w:rFonts w:ascii="Arial" w:hAnsi="Arial" w:cs="Arial"/>
                <w:sz w:val="20"/>
              </w:rPr>
              <w:t xml:space="preserve"> in frequency</w:t>
            </w:r>
            <w:r w:rsidR="009D4C4F">
              <w:rPr>
                <w:rFonts w:ascii="Arial" w:hAnsi="Arial" w:cs="Arial"/>
                <w:sz w:val="20"/>
              </w:rPr>
              <w:t>.</w:t>
            </w:r>
            <w:r w:rsidR="00DB5B1E">
              <w:rPr>
                <w:rFonts w:ascii="Arial" w:hAnsi="Arial" w:cs="Arial"/>
                <w:sz w:val="20"/>
              </w:rPr>
              <w:t>"</w:t>
            </w:r>
            <w:r w:rsidR="00DB5B1E">
              <w:rPr>
                <w:rFonts w:ascii="Arial" w:hAnsi="Arial" w:cs="Arial"/>
                <w:sz w:val="20"/>
              </w:rPr>
              <w:br/>
            </w:r>
            <w:r w:rsidR="00DB5B1E">
              <w:rPr>
                <w:rFonts w:ascii="Arial" w:hAnsi="Arial" w:cs="Arial"/>
                <w:sz w:val="20"/>
              </w:rPr>
              <w:br/>
              <w:t xml:space="preserve">At </w:t>
            </w:r>
            <w:r w:rsidR="002E6234">
              <w:rPr>
                <w:rFonts w:ascii="Arial" w:hAnsi="Arial" w:cs="Arial"/>
                <w:sz w:val="20"/>
              </w:rPr>
              <w:t xml:space="preserve">P567L48 (original </w:t>
            </w:r>
            <w:r w:rsidR="00DB5B1E">
              <w:rPr>
                <w:rFonts w:ascii="Arial" w:hAnsi="Arial" w:cs="Arial"/>
                <w:sz w:val="20"/>
              </w:rPr>
              <w:t>P420L32</w:t>
            </w:r>
            <w:r w:rsidR="002E6234">
              <w:rPr>
                <w:rFonts w:ascii="Arial" w:hAnsi="Arial" w:cs="Arial"/>
                <w:sz w:val="20"/>
              </w:rPr>
              <w:t xml:space="preserve"> in D1.0)</w:t>
            </w:r>
            <w:r w:rsidR="00DB5B1E">
              <w:rPr>
                <w:rFonts w:ascii="Arial" w:hAnsi="Arial" w:cs="Arial"/>
                <w:sz w:val="20"/>
              </w:rPr>
              <w:t xml:space="preserve">, change "the first 160 MHz </w:t>
            </w:r>
            <w:proofErr w:type="spellStart"/>
            <w:r w:rsidR="00DB5B1E">
              <w:rPr>
                <w:rFonts w:ascii="Arial" w:hAnsi="Arial" w:cs="Arial"/>
                <w:sz w:val="20"/>
              </w:rPr>
              <w:t>subband</w:t>
            </w:r>
            <w:proofErr w:type="spellEnd"/>
            <w:r w:rsidR="00DB5B1E">
              <w:rPr>
                <w:rFonts w:ascii="Arial" w:hAnsi="Arial" w:cs="Arial"/>
                <w:sz w:val="20"/>
              </w:rPr>
              <w:t xml:space="preserve">" to "the lower 160 MHz </w:t>
            </w:r>
            <w:proofErr w:type="spellStart"/>
            <w:r w:rsidR="00DB5B1E">
              <w:rPr>
                <w:rFonts w:ascii="Arial" w:hAnsi="Arial" w:cs="Arial"/>
                <w:sz w:val="20"/>
              </w:rPr>
              <w:t>subband</w:t>
            </w:r>
            <w:proofErr w:type="spellEnd"/>
            <w:r w:rsidR="00DB5B1E">
              <w:rPr>
                <w:rFonts w:ascii="Arial" w:hAnsi="Arial" w:cs="Arial"/>
                <w:sz w:val="20"/>
              </w:rPr>
              <w:t xml:space="preserve"> in frequency</w:t>
            </w:r>
            <w:r w:rsidR="009D4C4F">
              <w:rPr>
                <w:rFonts w:ascii="Arial" w:hAnsi="Arial" w:cs="Arial"/>
                <w:sz w:val="20"/>
              </w:rPr>
              <w:t>.</w:t>
            </w:r>
            <w:r w:rsidR="00DB5B1E">
              <w:rPr>
                <w:rFonts w:ascii="Arial" w:hAnsi="Arial" w:cs="Arial"/>
                <w:sz w:val="20"/>
              </w:rPr>
              <w:t>"</w:t>
            </w:r>
          </w:p>
          <w:p w14:paraId="4EDDCD85" w14:textId="77777777" w:rsidR="009D3065" w:rsidRDefault="009D3065" w:rsidP="00736173">
            <w:pPr>
              <w:rPr>
                <w:rFonts w:ascii="Arial" w:hAnsi="Arial" w:cs="Arial"/>
                <w:sz w:val="20"/>
              </w:rPr>
            </w:pPr>
          </w:p>
          <w:p w14:paraId="403DD640" w14:textId="77777777" w:rsidR="009D3065" w:rsidRDefault="009D3065" w:rsidP="00736173">
            <w:pPr>
              <w:rPr>
                <w:rFonts w:ascii="Arial" w:hAnsi="Arial" w:cs="Arial"/>
                <w:sz w:val="20"/>
              </w:rPr>
            </w:pPr>
            <w:r>
              <w:rPr>
                <w:rFonts w:ascii="Arial" w:hAnsi="Arial" w:cs="Arial"/>
                <w:sz w:val="20"/>
              </w:rPr>
              <w:t>At P568L</w:t>
            </w:r>
            <w:r w:rsidR="002B28CA">
              <w:rPr>
                <w:rFonts w:ascii="Arial" w:hAnsi="Arial" w:cs="Arial"/>
                <w:sz w:val="20"/>
              </w:rPr>
              <w:t>20 (original P421L</w:t>
            </w:r>
            <w:r w:rsidR="005B40DD">
              <w:rPr>
                <w:rFonts w:ascii="Arial" w:hAnsi="Arial" w:cs="Arial"/>
                <w:sz w:val="20"/>
              </w:rPr>
              <w:t xml:space="preserve">23 in D1.0), change “the second 20 MHz </w:t>
            </w:r>
            <w:proofErr w:type="spellStart"/>
            <w:r w:rsidR="005B40DD">
              <w:rPr>
                <w:rFonts w:ascii="Arial" w:hAnsi="Arial" w:cs="Arial"/>
                <w:sz w:val="20"/>
              </w:rPr>
              <w:t>subband</w:t>
            </w:r>
            <w:proofErr w:type="spellEnd"/>
            <w:r w:rsidR="005B40DD">
              <w:rPr>
                <w:rFonts w:ascii="Arial" w:hAnsi="Arial" w:cs="Arial"/>
                <w:sz w:val="20"/>
              </w:rPr>
              <w:t xml:space="preserve">” to “the upper 20 MHz </w:t>
            </w:r>
            <w:proofErr w:type="spellStart"/>
            <w:r w:rsidR="005B40DD">
              <w:rPr>
                <w:rFonts w:ascii="Arial" w:hAnsi="Arial" w:cs="Arial"/>
                <w:sz w:val="20"/>
              </w:rPr>
              <w:t>subband</w:t>
            </w:r>
            <w:proofErr w:type="spellEnd"/>
            <w:r w:rsidR="005B40DD">
              <w:rPr>
                <w:rFonts w:ascii="Arial" w:hAnsi="Arial" w:cs="Arial"/>
                <w:sz w:val="20"/>
              </w:rPr>
              <w:t xml:space="preserve"> in frequency.”</w:t>
            </w:r>
          </w:p>
          <w:p w14:paraId="084BF9BF" w14:textId="77777777" w:rsidR="005B40DD" w:rsidRDefault="005B40DD" w:rsidP="00736173">
            <w:pPr>
              <w:rPr>
                <w:rFonts w:ascii="Arial" w:hAnsi="Arial" w:cs="Arial"/>
                <w:sz w:val="20"/>
              </w:rPr>
            </w:pPr>
          </w:p>
          <w:p w14:paraId="269C9285" w14:textId="77777777" w:rsidR="005B40DD" w:rsidRDefault="00746C35" w:rsidP="00736173">
            <w:pPr>
              <w:rPr>
                <w:rFonts w:ascii="Arial" w:hAnsi="Arial" w:cs="Arial"/>
                <w:sz w:val="20"/>
              </w:rPr>
            </w:pPr>
            <w:r>
              <w:rPr>
                <w:rFonts w:ascii="Arial" w:hAnsi="Arial" w:cs="Arial"/>
                <w:sz w:val="20"/>
              </w:rPr>
              <w:t>At P568L</w:t>
            </w:r>
            <w:r w:rsidR="00344334">
              <w:rPr>
                <w:rFonts w:ascii="Arial" w:hAnsi="Arial" w:cs="Arial"/>
                <w:sz w:val="20"/>
              </w:rPr>
              <w:t xml:space="preserve">26 (original P421L29 in D1.0), change “the second 40 MHz </w:t>
            </w:r>
            <w:proofErr w:type="spellStart"/>
            <w:r w:rsidR="00344334">
              <w:rPr>
                <w:rFonts w:ascii="Arial" w:hAnsi="Arial" w:cs="Arial"/>
                <w:sz w:val="20"/>
              </w:rPr>
              <w:t>subband</w:t>
            </w:r>
            <w:proofErr w:type="spellEnd"/>
            <w:r w:rsidR="00344334">
              <w:rPr>
                <w:rFonts w:ascii="Arial" w:hAnsi="Arial" w:cs="Arial"/>
                <w:sz w:val="20"/>
              </w:rPr>
              <w:t xml:space="preserve">” to “the upper 40 MHz </w:t>
            </w:r>
            <w:proofErr w:type="spellStart"/>
            <w:r w:rsidR="00344334">
              <w:rPr>
                <w:rFonts w:ascii="Arial" w:hAnsi="Arial" w:cs="Arial"/>
                <w:sz w:val="20"/>
              </w:rPr>
              <w:t>subband</w:t>
            </w:r>
            <w:proofErr w:type="spellEnd"/>
            <w:r w:rsidR="00344334">
              <w:rPr>
                <w:rFonts w:ascii="Arial" w:hAnsi="Arial" w:cs="Arial"/>
                <w:sz w:val="20"/>
              </w:rPr>
              <w:t xml:space="preserve"> in frequency.”</w:t>
            </w:r>
          </w:p>
          <w:p w14:paraId="27F17666" w14:textId="77777777" w:rsidR="00344334" w:rsidRDefault="00344334" w:rsidP="00736173">
            <w:pPr>
              <w:rPr>
                <w:rFonts w:ascii="Arial" w:hAnsi="Arial" w:cs="Arial"/>
                <w:sz w:val="20"/>
              </w:rPr>
            </w:pPr>
          </w:p>
          <w:p w14:paraId="50A7DBE9" w14:textId="77777777" w:rsidR="00344334" w:rsidRDefault="00344334" w:rsidP="00736173">
            <w:pPr>
              <w:rPr>
                <w:rFonts w:ascii="Arial" w:hAnsi="Arial" w:cs="Arial"/>
                <w:sz w:val="20"/>
              </w:rPr>
            </w:pPr>
            <w:r>
              <w:rPr>
                <w:rFonts w:ascii="Arial" w:hAnsi="Arial" w:cs="Arial"/>
                <w:sz w:val="20"/>
              </w:rPr>
              <w:t>At P568L</w:t>
            </w:r>
            <w:r w:rsidR="00896DD4">
              <w:rPr>
                <w:rFonts w:ascii="Arial" w:hAnsi="Arial" w:cs="Arial"/>
                <w:sz w:val="20"/>
              </w:rPr>
              <w:t xml:space="preserve">31 (original P421L35 in D1.0), change “the second 80 MHz </w:t>
            </w:r>
            <w:proofErr w:type="spellStart"/>
            <w:r w:rsidR="00896DD4">
              <w:rPr>
                <w:rFonts w:ascii="Arial" w:hAnsi="Arial" w:cs="Arial"/>
                <w:sz w:val="20"/>
              </w:rPr>
              <w:t>subband</w:t>
            </w:r>
            <w:proofErr w:type="spellEnd"/>
            <w:r w:rsidR="00896DD4">
              <w:rPr>
                <w:rFonts w:ascii="Arial" w:hAnsi="Arial" w:cs="Arial"/>
                <w:sz w:val="20"/>
              </w:rPr>
              <w:t xml:space="preserve">” to “the upper 80 MHz </w:t>
            </w:r>
            <w:proofErr w:type="spellStart"/>
            <w:r w:rsidR="00896DD4">
              <w:rPr>
                <w:rFonts w:ascii="Arial" w:hAnsi="Arial" w:cs="Arial"/>
                <w:sz w:val="20"/>
              </w:rPr>
              <w:t>subband</w:t>
            </w:r>
            <w:proofErr w:type="spellEnd"/>
            <w:r w:rsidR="00896DD4">
              <w:rPr>
                <w:rFonts w:ascii="Arial" w:hAnsi="Arial" w:cs="Arial"/>
                <w:sz w:val="20"/>
              </w:rPr>
              <w:t xml:space="preserve"> in frequency.”</w:t>
            </w:r>
          </w:p>
          <w:p w14:paraId="372877F0" w14:textId="77777777" w:rsidR="00896DD4" w:rsidRDefault="00896DD4" w:rsidP="00736173">
            <w:pPr>
              <w:rPr>
                <w:rFonts w:ascii="Arial" w:hAnsi="Arial" w:cs="Arial"/>
                <w:sz w:val="20"/>
              </w:rPr>
            </w:pPr>
          </w:p>
          <w:p w14:paraId="40EA4674" w14:textId="6675A27D" w:rsidR="00896DD4" w:rsidRPr="001D296D" w:rsidRDefault="00896DD4" w:rsidP="00736173">
            <w:pPr>
              <w:rPr>
                <w:rFonts w:ascii="Arial" w:hAnsi="Arial" w:cs="Arial"/>
                <w:sz w:val="20"/>
              </w:rPr>
            </w:pPr>
            <w:r>
              <w:rPr>
                <w:rFonts w:ascii="Arial" w:hAnsi="Arial" w:cs="Arial"/>
                <w:sz w:val="20"/>
              </w:rPr>
              <w:t>At P568</w:t>
            </w:r>
            <w:r w:rsidR="00254F5C">
              <w:rPr>
                <w:rFonts w:ascii="Arial" w:hAnsi="Arial" w:cs="Arial"/>
                <w:sz w:val="20"/>
              </w:rPr>
              <w:t xml:space="preserve">L37 (original P421L42 in D1.0), change “the second 160 MHz </w:t>
            </w:r>
            <w:proofErr w:type="spellStart"/>
            <w:r w:rsidR="00254F5C">
              <w:rPr>
                <w:rFonts w:ascii="Arial" w:hAnsi="Arial" w:cs="Arial"/>
                <w:sz w:val="20"/>
              </w:rPr>
              <w:t>subband</w:t>
            </w:r>
            <w:proofErr w:type="spellEnd"/>
            <w:r w:rsidR="00254F5C">
              <w:rPr>
                <w:rFonts w:ascii="Arial" w:hAnsi="Arial" w:cs="Arial"/>
                <w:sz w:val="20"/>
              </w:rPr>
              <w:t xml:space="preserve">” to “the </w:t>
            </w:r>
            <w:r w:rsidR="007632A7">
              <w:rPr>
                <w:rFonts w:ascii="Arial" w:hAnsi="Arial" w:cs="Arial"/>
                <w:sz w:val="20"/>
              </w:rPr>
              <w:t xml:space="preserve">upper 160 MHz </w:t>
            </w:r>
            <w:proofErr w:type="spellStart"/>
            <w:r w:rsidR="007632A7">
              <w:rPr>
                <w:rFonts w:ascii="Arial" w:hAnsi="Arial" w:cs="Arial"/>
                <w:sz w:val="20"/>
              </w:rPr>
              <w:t>subband</w:t>
            </w:r>
            <w:proofErr w:type="spellEnd"/>
            <w:r w:rsidR="00C36DAD">
              <w:rPr>
                <w:rFonts w:ascii="Arial" w:hAnsi="Arial" w:cs="Arial"/>
                <w:sz w:val="20"/>
              </w:rPr>
              <w:t xml:space="preserve"> in frequency</w:t>
            </w:r>
            <w:r w:rsidR="007632A7">
              <w:rPr>
                <w:rFonts w:ascii="Arial" w:hAnsi="Arial" w:cs="Arial"/>
                <w:sz w:val="20"/>
              </w:rPr>
              <w:t>.”</w:t>
            </w:r>
          </w:p>
        </w:tc>
      </w:tr>
    </w:tbl>
    <w:p w14:paraId="6AACB400" w14:textId="77777777" w:rsidR="006D171B" w:rsidRDefault="006D171B" w:rsidP="006D171B">
      <w:pPr>
        <w:pStyle w:val="BodyText0"/>
        <w:kinsoku w:val="0"/>
        <w:overflowPunct w:val="0"/>
        <w:spacing w:before="9"/>
        <w:rPr>
          <w:sz w:val="20"/>
        </w:rPr>
      </w:pPr>
    </w:p>
    <w:p w14:paraId="7E824541" w14:textId="77777777" w:rsidR="006D171B" w:rsidRDefault="006D171B" w:rsidP="006D171B">
      <w:pPr>
        <w:pStyle w:val="BodyText0"/>
        <w:kinsoku w:val="0"/>
        <w:overflowPunct w:val="0"/>
        <w:spacing w:before="9"/>
        <w:rPr>
          <w:sz w:val="20"/>
        </w:rPr>
      </w:pPr>
    </w:p>
    <w:p w14:paraId="66A7C5F9" w14:textId="77777777" w:rsidR="006D171B" w:rsidRPr="00324173" w:rsidRDefault="006D171B" w:rsidP="006D171B">
      <w:pPr>
        <w:pStyle w:val="BodyText0"/>
        <w:kinsoku w:val="0"/>
        <w:overflowPunct w:val="0"/>
        <w:spacing w:before="9"/>
        <w:rPr>
          <w:sz w:val="20"/>
        </w:rPr>
      </w:pPr>
    </w:p>
    <w:sectPr w:rsidR="006D171B" w:rsidRPr="00324173" w:rsidSect="00996772">
      <w:headerReference w:type="default" r:id="rId18"/>
      <w:footerReference w:type="default" r:id="rId19"/>
      <w:pgSz w:w="12240" w:h="15840" w:code="1"/>
      <w:pgMar w:top="1080" w:right="1080" w:bottom="1080" w:left="576" w:header="432" w:footer="432" w:gutter="720"/>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67" w:author="Alice Chen" w:date="2022-02-23T17:37:00Z" w:initials="AC">
    <w:p w14:paraId="0F4C0544" w14:textId="463D8D04" w:rsidR="00E15DE3" w:rsidRDefault="00E15DE3">
      <w:pPr>
        <w:pStyle w:val="CommentText"/>
      </w:pPr>
      <w:r>
        <w:rPr>
          <w:rStyle w:val="CommentReference"/>
        </w:rPr>
        <w:annotationRef/>
      </w:r>
      <w:r w:rsidR="007D4C47">
        <w:t xml:space="preserve">Note </w:t>
      </w:r>
      <w:r w:rsidR="00EC24A0">
        <w:t>to editor: The</w:t>
      </w:r>
      <w:r w:rsidR="007D4C47">
        <w:t xml:space="preserve"> deletion of this part is in resolution to CID 8006 in </w:t>
      </w:r>
      <w:hyperlink r:id="rId1" w:history="1">
        <w:r w:rsidR="007D4C47" w:rsidRPr="00613F9A">
          <w:rPr>
            <w:rStyle w:val="Hyperlink"/>
            <w:rFonts w:ascii="Arial" w:hAnsi="Arial" w:cs="Arial"/>
            <w:i/>
            <w:iCs/>
            <w:highlight w:val="yellow"/>
          </w:rPr>
          <w:t>https://mentor.ieee.org/802.11/dcn/22/11-22-0078-02-00be-cc36-comment-resolution-on-u-sig-part-5.docx</w:t>
        </w:r>
      </w:hyperlink>
    </w:p>
  </w:comment>
  <w:comment w:id="79" w:author="Alice Chen" w:date="2022-02-28T16:35:00Z" w:initials="AC">
    <w:p w14:paraId="28A33577" w14:textId="7C4BD109" w:rsidR="009C3C86" w:rsidRDefault="009C3C86">
      <w:pPr>
        <w:pStyle w:val="CommentText"/>
      </w:pPr>
      <w:r>
        <w:rPr>
          <w:rStyle w:val="CommentReference"/>
        </w:rPr>
        <w:annotationRef/>
      </w:r>
      <w:r w:rsidR="0069190E">
        <w:t xml:space="preserve">Note </w:t>
      </w:r>
      <w:r w:rsidR="00EC24A0">
        <w:t xml:space="preserve">to editor: The </w:t>
      </w:r>
      <w:r w:rsidR="0069190E">
        <w:t xml:space="preserve">deletion </w:t>
      </w:r>
      <w:r w:rsidR="007D4C47">
        <w:t xml:space="preserve">of this part </w:t>
      </w:r>
      <w:r w:rsidR="0069190E">
        <w:t xml:space="preserve">is in resolution to CID 8006 in </w:t>
      </w:r>
      <w:hyperlink r:id="rId2" w:history="1">
        <w:r w:rsidR="003A291D" w:rsidRPr="00613F9A">
          <w:rPr>
            <w:rStyle w:val="Hyperlink"/>
            <w:rFonts w:ascii="Arial" w:hAnsi="Arial" w:cs="Arial"/>
            <w:i/>
            <w:iCs/>
            <w:highlight w:val="yellow"/>
          </w:rPr>
          <w:t>https://mentor.ieee.org/802.11/dcn/22/11-22-0078-02-00be-cc36-comment-resolution-on-u-sig-part-5.docx</w:t>
        </w:r>
      </w:hyperlink>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0F4C0544" w15:done="0"/>
  <w15:commentEx w15:paraId="28A33577"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C0EF6C" w16cex:dateUtc="2022-02-24T01:37:00Z"/>
  <w16cex:commentExtensible w16cex:durableId="25C77851" w16cex:dateUtc="2022-03-01T00:3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F4C0544" w16cid:durableId="25C0EF6C"/>
  <w16cid:commentId w16cid:paraId="28A33577" w16cid:durableId="25C77851"/>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1EB88D" w14:textId="77777777" w:rsidR="008F74A4" w:rsidRDefault="008F74A4">
      <w:r>
        <w:separator/>
      </w:r>
    </w:p>
  </w:endnote>
  <w:endnote w:type="continuationSeparator" w:id="0">
    <w:p w14:paraId="2AE077B9" w14:textId="77777777" w:rsidR="008F74A4" w:rsidRDefault="008F74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Malgun Gothic">
    <w:altName w:val="맑은 고딕"/>
    <w:panose1 w:val="020B0503020000020004"/>
    <w:charset w:val="81"/>
    <w:family w:val="swiss"/>
    <w:pitch w:val="variable"/>
    <w:sig w:usb0="9000002F" w:usb1="29D77CFB" w:usb2="00000012" w:usb3="00000000" w:csb0="0008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Math">
    <w:panose1 w:val="02040503050406030204"/>
    <w:charset w:val="00"/>
    <w:family w:val="roman"/>
    <w:pitch w:val="variable"/>
    <w:sig w:usb0="E00002FF" w:usb1="420024FF" w:usb2="00000000" w:usb3="00000000" w:csb0="0000019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8EDF5C" w14:textId="5ED89D01" w:rsidR="00354CB7" w:rsidRDefault="008F74A4">
    <w:pPr>
      <w:pStyle w:val="Footer"/>
      <w:tabs>
        <w:tab w:val="clear" w:pos="6480"/>
        <w:tab w:val="center" w:pos="4680"/>
        <w:tab w:val="right" w:pos="9360"/>
      </w:tabs>
    </w:pPr>
    <w:fldSimple w:instr=" SUBJECT  \* MERGEFORMAT ">
      <w:r w:rsidR="00354CB7">
        <w:t>Submission</w:t>
      </w:r>
    </w:fldSimple>
    <w:r w:rsidR="00354CB7">
      <w:tab/>
      <w:t xml:space="preserve">page </w:t>
    </w:r>
    <w:r w:rsidR="00354CB7">
      <w:fldChar w:fldCharType="begin"/>
    </w:r>
    <w:r w:rsidR="00354CB7">
      <w:instrText xml:space="preserve">page </w:instrText>
    </w:r>
    <w:r w:rsidR="00354CB7">
      <w:fldChar w:fldCharType="separate"/>
    </w:r>
    <w:r w:rsidR="00354CB7">
      <w:rPr>
        <w:noProof/>
      </w:rPr>
      <w:t>1</w:t>
    </w:r>
    <w:r w:rsidR="00354CB7">
      <w:rPr>
        <w:noProof/>
      </w:rPr>
      <w:fldChar w:fldCharType="end"/>
    </w:r>
    <w:r w:rsidR="00354CB7">
      <w:tab/>
    </w:r>
    <w:r w:rsidR="00354CB7">
      <w:rPr>
        <w:rFonts w:eastAsia="SimSun" w:hint="eastAsia"/>
        <w:lang w:eastAsia="zh-CN"/>
      </w:rPr>
      <w:t xml:space="preserve">          </w:t>
    </w:r>
    <w:r w:rsidR="00354CB7">
      <w:rPr>
        <w:rFonts w:eastAsia="SimSun"/>
        <w:noProof/>
        <w:sz w:val="21"/>
        <w:szCs w:val="21"/>
        <w:lang w:eastAsia="zh-CN"/>
      </w:rPr>
      <w:fldChar w:fldCharType="begin"/>
    </w:r>
    <w:r w:rsidR="00354CB7">
      <w:rPr>
        <w:rFonts w:eastAsia="SimSun"/>
        <w:noProof/>
        <w:sz w:val="21"/>
        <w:szCs w:val="21"/>
        <w:lang w:eastAsia="zh-CN"/>
      </w:rPr>
      <w:instrText xml:space="preserve"> AUTHOR   \* MERGEFORMAT </w:instrText>
    </w:r>
    <w:r w:rsidR="00354CB7">
      <w:rPr>
        <w:rFonts w:eastAsia="SimSun"/>
        <w:noProof/>
        <w:sz w:val="21"/>
        <w:szCs w:val="21"/>
        <w:lang w:eastAsia="zh-CN"/>
      </w:rPr>
      <w:fldChar w:fldCharType="separate"/>
    </w:r>
    <w:r w:rsidR="00354CB7">
      <w:rPr>
        <w:rFonts w:eastAsia="SimSun"/>
        <w:noProof/>
        <w:sz w:val="21"/>
        <w:szCs w:val="21"/>
        <w:lang w:eastAsia="zh-CN"/>
      </w:rPr>
      <w:t>Alice Chen (Qualcomm)</w:t>
    </w:r>
    <w:r w:rsidR="00354CB7">
      <w:rPr>
        <w:rFonts w:eastAsia="SimSun"/>
        <w:noProof/>
        <w:sz w:val="21"/>
        <w:szCs w:val="21"/>
        <w:lang w:eastAsia="zh-CN"/>
      </w:rPr>
      <w:fldChar w:fldCharType="end"/>
    </w:r>
  </w:p>
  <w:p w14:paraId="5E1B8750" w14:textId="77777777" w:rsidR="00354CB7" w:rsidRPr="0013508C" w:rsidRDefault="00354CB7"/>
  <w:p w14:paraId="6122FF6C" w14:textId="77777777" w:rsidR="00354CB7" w:rsidRDefault="00354CB7"/>
  <w:p w14:paraId="16ADB9A3" w14:textId="77777777" w:rsidR="00354CB7" w:rsidRDefault="00354CB7"/>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A0048D" w14:textId="77777777" w:rsidR="008F74A4" w:rsidRDefault="008F74A4">
      <w:r>
        <w:separator/>
      </w:r>
    </w:p>
  </w:footnote>
  <w:footnote w:type="continuationSeparator" w:id="0">
    <w:p w14:paraId="6A73F136" w14:textId="77777777" w:rsidR="008F74A4" w:rsidRDefault="008F74A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0AD994" w14:textId="57CAFC55" w:rsidR="00354CB7" w:rsidRDefault="00B42006">
    <w:pPr>
      <w:pStyle w:val="Header"/>
      <w:tabs>
        <w:tab w:val="clear" w:pos="6480"/>
        <w:tab w:val="center" w:pos="4680"/>
        <w:tab w:val="right" w:pos="9360"/>
      </w:tabs>
    </w:pPr>
    <w:r>
      <w:t>March</w:t>
    </w:r>
    <w:r w:rsidR="00354CB7">
      <w:t xml:space="preserve"> 202</w:t>
    </w:r>
    <w:r w:rsidR="00C850E5">
      <w:t>2</w:t>
    </w:r>
    <w:r w:rsidR="00354CB7">
      <w:tab/>
    </w:r>
    <w:r w:rsidR="00354CB7">
      <w:tab/>
    </w:r>
    <w:fldSimple w:instr=" TITLE  \* MERGEFORMAT ">
      <w:r w:rsidR="00354CB7">
        <w:t>doc.: IEEE 802.11-2</w:t>
      </w:r>
      <w:r w:rsidR="00C850E5">
        <w:t>2</w:t>
      </w:r>
      <w:r w:rsidR="00354CB7">
        <w:t>/</w:t>
      </w:r>
      <w:r w:rsidR="005311AC">
        <w:t>0307</w:t>
      </w:r>
      <w:r w:rsidR="00354CB7">
        <w:t>r</w:t>
      </w:r>
    </w:fldSimple>
    <w:r w:rsidR="00AA4B83">
      <w:t>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35pt;height:13.6pt;visibility:visible;mso-wrap-style:square" o:bullet="t">
        <v:imagedata r:id="rId1" o:title=""/>
      </v:shape>
    </w:pict>
  </w:numPicBullet>
  <w:abstractNum w:abstractNumId="0" w15:restartNumberingAfterBreak="0">
    <w:nsid w:val="FFFFFFFE"/>
    <w:multiLevelType w:val="singleLevel"/>
    <w:tmpl w:val="FEBC10CC"/>
    <w:lvl w:ilvl="0">
      <w:numFmt w:val="bullet"/>
      <w:pStyle w:val="heading3"/>
      <w:lvlText w:val="*"/>
      <w:lvlJc w:val="left"/>
    </w:lvl>
  </w:abstractNum>
  <w:abstractNum w:abstractNumId="1" w15:restartNumberingAfterBreak="0">
    <w:nsid w:val="00000424"/>
    <w:multiLevelType w:val="multilevel"/>
    <w:tmpl w:val="000008A7"/>
    <w:lvl w:ilvl="0">
      <w:numFmt w:val="bullet"/>
      <w:lvlText w:val="—"/>
      <w:lvlJc w:val="left"/>
      <w:pPr>
        <w:ind w:left="960" w:hanging="400"/>
      </w:pPr>
      <w:rPr>
        <w:rFonts w:ascii="Times New Roman" w:hAnsi="Times New Roman" w:cs="Times New Roman"/>
        <w:b w:val="0"/>
        <w:bCs w:val="0"/>
        <w:i w:val="0"/>
        <w:iCs w:val="0"/>
        <w:w w:val="99"/>
        <w:sz w:val="20"/>
        <w:szCs w:val="20"/>
      </w:rPr>
    </w:lvl>
    <w:lvl w:ilvl="1">
      <w:numFmt w:val="bullet"/>
      <w:lvlText w:val="•"/>
      <w:lvlJc w:val="left"/>
      <w:pPr>
        <w:ind w:left="1280" w:hanging="281"/>
      </w:pPr>
      <w:rPr>
        <w:rFonts w:ascii="Times New Roman" w:hAnsi="Times New Roman" w:cs="Times New Roman"/>
        <w:b w:val="0"/>
        <w:bCs w:val="0"/>
        <w:i w:val="0"/>
        <w:iCs w:val="0"/>
        <w:w w:val="99"/>
        <w:sz w:val="20"/>
        <w:szCs w:val="20"/>
      </w:rPr>
    </w:lvl>
    <w:lvl w:ilvl="2">
      <w:numFmt w:val="bullet"/>
      <w:lvlText w:val="•"/>
      <w:lvlJc w:val="left"/>
      <w:pPr>
        <w:ind w:left="2177" w:hanging="281"/>
      </w:pPr>
    </w:lvl>
    <w:lvl w:ilvl="3">
      <w:numFmt w:val="bullet"/>
      <w:lvlText w:val="•"/>
      <w:lvlJc w:val="left"/>
      <w:pPr>
        <w:ind w:left="3075" w:hanging="281"/>
      </w:pPr>
    </w:lvl>
    <w:lvl w:ilvl="4">
      <w:numFmt w:val="bullet"/>
      <w:lvlText w:val="•"/>
      <w:lvlJc w:val="left"/>
      <w:pPr>
        <w:ind w:left="3973" w:hanging="281"/>
      </w:pPr>
    </w:lvl>
    <w:lvl w:ilvl="5">
      <w:numFmt w:val="bullet"/>
      <w:lvlText w:val="•"/>
      <w:lvlJc w:val="left"/>
      <w:pPr>
        <w:ind w:left="4871" w:hanging="281"/>
      </w:pPr>
    </w:lvl>
    <w:lvl w:ilvl="6">
      <w:numFmt w:val="bullet"/>
      <w:lvlText w:val="•"/>
      <w:lvlJc w:val="left"/>
      <w:pPr>
        <w:ind w:left="5768" w:hanging="281"/>
      </w:pPr>
    </w:lvl>
    <w:lvl w:ilvl="7">
      <w:numFmt w:val="bullet"/>
      <w:lvlText w:val="•"/>
      <w:lvlJc w:val="left"/>
      <w:pPr>
        <w:ind w:left="6666" w:hanging="281"/>
      </w:pPr>
    </w:lvl>
    <w:lvl w:ilvl="8">
      <w:numFmt w:val="bullet"/>
      <w:lvlText w:val="•"/>
      <w:lvlJc w:val="left"/>
      <w:pPr>
        <w:ind w:left="7564" w:hanging="281"/>
      </w:pPr>
    </w:lvl>
  </w:abstractNum>
  <w:abstractNum w:abstractNumId="2" w15:restartNumberingAfterBreak="0">
    <w:nsid w:val="000005A5"/>
    <w:multiLevelType w:val="multilevel"/>
    <w:tmpl w:val="00000A28"/>
    <w:lvl w:ilvl="0">
      <w:start w:val="6"/>
      <w:numFmt w:val="decimal"/>
      <w:lvlText w:val="%1"/>
      <w:lvlJc w:val="left"/>
      <w:pPr>
        <w:ind w:left="720" w:hanging="464"/>
      </w:pPr>
      <w:rPr>
        <w:rFonts w:ascii="Times New Roman" w:hAnsi="Times New Roman" w:cs="Times New Roman"/>
        <w:b w:val="0"/>
        <w:bCs w:val="0"/>
        <w:w w:val="100"/>
        <w:position w:val="-3"/>
        <w:sz w:val="18"/>
        <w:szCs w:val="18"/>
      </w:rPr>
    </w:lvl>
    <w:lvl w:ilvl="1">
      <w:numFmt w:val="bullet"/>
      <w:lvlText w:val="•"/>
      <w:lvlJc w:val="left"/>
      <w:pPr>
        <w:ind w:left="1620" w:hanging="464"/>
      </w:pPr>
    </w:lvl>
    <w:lvl w:ilvl="2">
      <w:numFmt w:val="bullet"/>
      <w:lvlText w:val="•"/>
      <w:lvlJc w:val="left"/>
      <w:pPr>
        <w:ind w:left="2520" w:hanging="464"/>
      </w:pPr>
    </w:lvl>
    <w:lvl w:ilvl="3">
      <w:numFmt w:val="bullet"/>
      <w:lvlText w:val="•"/>
      <w:lvlJc w:val="left"/>
      <w:pPr>
        <w:ind w:left="3420" w:hanging="464"/>
      </w:pPr>
    </w:lvl>
    <w:lvl w:ilvl="4">
      <w:numFmt w:val="bullet"/>
      <w:lvlText w:val="•"/>
      <w:lvlJc w:val="left"/>
      <w:pPr>
        <w:ind w:left="4320" w:hanging="464"/>
      </w:pPr>
    </w:lvl>
    <w:lvl w:ilvl="5">
      <w:numFmt w:val="bullet"/>
      <w:lvlText w:val="•"/>
      <w:lvlJc w:val="left"/>
      <w:pPr>
        <w:ind w:left="5220" w:hanging="464"/>
      </w:pPr>
    </w:lvl>
    <w:lvl w:ilvl="6">
      <w:numFmt w:val="bullet"/>
      <w:lvlText w:val="•"/>
      <w:lvlJc w:val="left"/>
      <w:pPr>
        <w:ind w:left="6120" w:hanging="464"/>
      </w:pPr>
    </w:lvl>
    <w:lvl w:ilvl="7">
      <w:numFmt w:val="bullet"/>
      <w:lvlText w:val="•"/>
      <w:lvlJc w:val="left"/>
      <w:pPr>
        <w:ind w:left="7020" w:hanging="464"/>
      </w:pPr>
    </w:lvl>
    <w:lvl w:ilvl="8">
      <w:numFmt w:val="bullet"/>
      <w:lvlText w:val="•"/>
      <w:lvlJc w:val="left"/>
      <w:pPr>
        <w:ind w:left="7920" w:hanging="464"/>
      </w:pPr>
    </w:lvl>
  </w:abstractNum>
  <w:abstractNum w:abstractNumId="3" w15:restartNumberingAfterBreak="0">
    <w:nsid w:val="000005A6"/>
    <w:multiLevelType w:val="multilevel"/>
    <w:tmpl w:val="00000A29"/>
    <w:lvl w:ilvl="0">
      <w:start w:val="13"/>
      <w:numFmt w:val="decimal"/>
      <w:lvlText w:val="%1"/>
      <w:lvlJc w:val="left"/>
      <w:pPr>
        <w:ind w:left="720" w:hanging="554"/>
      </w:pPr>
      <w:rPr>
        <w:rFonts w:ascii="Times New Roman" w:hAnsi="Times New Roman" w:cs="Times New Roman"/>
        <w:b w:val="0"/>
        <w:bCs w:val="0"/>
        <w:w w:val="100"/>
        <w:position w:val="1"/>
        <w:sz w:val="18"/>
        <w:szCs w:val="18"/>
      </w:rPr>
    </w:lvl>
    <w:lvl w:ilvl="1">
      <w:numFmt w:val="bullet"/>
      <w:lvlText w:val="•"/>
      <w:lvlJc w:val="left"/>
      <w:pPr>
        <w:ind w:left="1620" w:hanging="554"/>
      </w:pPr>
    </w:lvl>
    <w:lvl w:ilvl="2">
      <w:numFmt w:val="bullet"/>
      <w:lvlText w:val="•"/>
      <w:lvlJc w:val="left"/>
      <w:pPr>
        <w:ind w:left="2520" w:hanging="554"/>
      </w:pPr>
    </w:lvl>
    <w:lvl w:ilvl="3">
      <w:numFmt w:val="bullet"/>
      <w:lvlText w:val="•"/>
      <w:lvlJc w:val="left"/>
      <w:pPr>
        <w:ind w:left="3420" w:hanging="554"/>
      </w:pPr>
    </w:lvl>
    <w:lvl w:ilvl="4">
      <w:numFmt w:val="bullet"/>
      <w:lvlText w:val="•"/>
      <w:lvlJc w:val="left"/>
      <w:pPr>
        <w:ind w:left="4320" w:hanging="554"/>
      </w:pPr>
    </w:lvl>
    <w:lvl w:ilvl="5">
      <w:numFmt w:val="bullet"/>
      <w:lvlText w:val="•"/>
      <w:lvlJc w:val="left"/>
      <w:pPr>
        <w:ind w:left="5220" w:hanging="554"/>
      </w:pPr>
    </w:lvl>
    <w:lvl w:ilvl="6">
      <w:numFmt w:val="bullet"/>
      <w:lvlText w:val="•"/>
      <w:lvlJc w:val="left"/>
      <w:pPr>
        <w:ind w:left="6120" w:hanging="554"/>
      </w:pPr>
    </w:lvl>
    <w:lvl w:ilvl="7">
      <w:numFmt w:val="bullet"/>
      <w:lvlText w:val="•"/>
      <w:lvlJc w:val="left"/>
      <w:pPr>
        <w:ind w:left="7020" w:hanging="554"/>
      </w:pPr>
    </w:lvl>
    <w:lvl w:ilvl="8">
      <w:numFmt w:val="bullet"/>
      <w:lvlText w:val="•"/>
      <w:lvlJc w:val="left"/>
      <w:pPr>
        <w:ind w:left="7920" w:hanging="554"/>
      </w:pPr>
    </w:lvl>
  </w:abstractNum>
  <w:abstractNum w:abstractNumId="4" w15:restartNumberingAfterBreak="0">
    <w:nsid w:val="000005A7"/>
    <w:multiLevelType w:val="multilevel"/>
    <w:tmpl w:val="00000A2A"/>
    <w:lvl w:ilvl="0">
      <w:start w:val="18"/>
      <w:numFmt w:val="decimal"/>
      <w:lvlText w:val="%1"/>
      <w:lvlJc w:val="left"/>
      <w:pPr>
        <w:ind w:left="720" w:hanging="554"/>
      </w:pPr>
      <w:rPr>
        <w:rFonts w:ascii="Times New Roman" w:hAnsi="Times New Roman" w:cs="Times New Roman"/>
        <w:b w:val="0"/>
        <w:bCs w:val="0"/>
        <w:w w:val="100"/>
        <w:position w:val="-3"/>
        <w:sz w:val="18"/>
        <w:szCs w:val="18"/>
      </w:rPr>
    </w:lvl>
    <w:lvl w:ilvl="1">
      <w:numFmt w:val="bullet"/>
      <w:lvlText w:val="•"/>
      <w:lvlJc w:val="left"/>
      <w:pPr>
        <w:ind w:left="1620" w:hanging="554"/>
      </w:pPr>
    </w:lvl>
    <w:lvl w:ilvl="2">
      <w:numFmt w:val="bullet"/>
      <w:lvlText w:val="•"/>
      <w:lvlJc w:val="left"/>
      <w:pPr>
        <w:ind w:left="2520" w:hanging="554"/>
      </w:pPr>
    </w:lvl>
    <w:lvl w:ilvl="3">
      <w:numFmt w:val="bullet"/>
      <w:lvlText w:val="•"/>
      <w:lvlJc w:val="left"/>
      <w:pPr>
        <w:ind w:left="3420" w:hanging="554"/>
      </w:pPr>
    </w:lvl>
    <w:lvl w:ilvl="4">
      <w:numFmt w:val="bullet"/>
      <w:lvlText w:val="•"/>
      <w:lvlJc w:val="left"/>
      <w:pPr>
        <w:ind w:left="4320" w:hanging="554"/>
      </w:pPr>
    </w:lvl>
    <w:lvl w:ilvl="5">
      <w:numFmt w:val="bullet"/>
      <w:lvlText w:val="•"/>
      <w:lvlJc w:val="left"/>
      <w:pPr>
        <w:ind w:left="5220" w:hanging="554"/>
      </w:pPr>
    </w:lvl>
    <w:lvl w:ilvl="6">
      <w:numFmt w:val="bullet"/>
      <w:lvlText w:val="•"/>
      <w:lvlJc w:val="left"/>
      <w:pPr>
        <w:ind w:left="6120" w:hanging="554"/>
      </w:pPr>
    </w:lvl>
    <w:lvl w:ilvl="7">
      <w:numFmt w:val="bullet"/>
      <w:lvlText w:val="•"/>
      <w:lvlJc w:val="left"/>
      <w:pPr>
        <w:ind w:left="7020" w:hanging="554"/>
      </w:pPr>
    </w:lvl>
    <w:lvl w:ilvl="8">
      <w:numFmt w:val="bullet"/>
      <w:lvlText w:val="•"/>
      <w:lvlJc w:val="left"/>
      <w:pPr>
        <w:ind w:left="7920" w:hanging="554"/>
      </w:pPr>
    </w:lvl>
  </w:abstractNum>
  <w:abstractNum w:abstractNumId="5" w15:restartNumberingAfterBreak="0">
    <w:nsid w:val="000005A8"/>
    <w:multiLevelType w:val="multilevel"/>
    <w:tmpl w:val="00000A2B"/>
    <w:lvl w:ilvl="0">
      <w:start w:val="25"/>
      <w:numFmt w:val="decimal"/>
      <w:lvlText w:val="%1"/>
      <w:lvlJc w:val="left"/>
      <w:pPr>
        <w:ind w:left="720" w:hanging="554"/>
      </w:pPr>
      <w:rPr>
        <w:rFonts w:ascii="Times New Roman" w:hAnsi="Times New Roman" w:cs="Times New Roman"/>
        <w:b w:val="0"/>
        <w:bCs w:val="0"/>
        <w:w w:val="100"/>
        <w:position w:val="1"/>
        <w:sz w:val="18"/>
        <w:szCs w:val="18"/>
      </w:rPr>
    </w:lvl>
    <w:lvl w:ilvl="1">
      <w:numFmt w:val="bullet"/>
      <w:lvlText w:val="•"/>
      <w:lvlJc w:val="left"/>
      <w:pPr>
        <w:ind w:left="1620" w:hanging="554"/>
      </w:pPr>
    </w:lvl>
    <w:lvl w:ilvl="2">
      <w:numFmt w:val="bullet"/>
      <w:lvlText w:val="•"/>
      <w:lvlJc w:val="left"/>
      <w:pPr>
        <w:ind w:left="2520" w:hanging="554"/>
      </w:pPr>
    </w:lvl>
    <w:lvl w:ilvl="3">
      <w:numFmt w:val="bullet"/>
      <w:lvlText w:val="•"/>
      <w:lvlJc w:val="left"/>
      <w:pPr>
        <w:ind w:left="3420" w:hanging="554"/>
      </w:pPr>
    </w:lvl>
    <w:lvl w:ilvl="4">
      <w:numFmt w:val="bullet"/>
      <w:lvlText w:val="•"/>
      <w:lvlJc w:val="left"/>
      <w:pPr>
        <w:ind w:left="4320" w:hanging="554"/>
      </w:pPr>
    </w:lvl>
    <w:lvl w:ilvl="5">
      <w:numFmt w:val="bullet"/>
      <w:lvlText w:val="•"/>
      <w:lvlJc w:val="left"/>
      <w:pPr>
        <w:ind w:left="5220" w:hanging="554"/>
      </w:pPr>
    </w:lvl>
    <w:lvl w:ilvl="6">
      <w:numFmt w:val="bullet"/>
      <w:lvlText w:val="•"/>
      <w:lvlJc w:val="left"/>
      <w:pPr>
        <w:ind w:left="6120" w:hanging="554"/>
      </w:pPr>
    </w:lvl>
    <w:lvl w:ilvl="7">
      <w:numFmt w:val="bullet"/>
      <w:lvlText w:val="•"/>
      <w:lvlJc w:val="left"/>
      <w:pPr>
        <w:ind w:left="7020" w:hanging="554"/>
      </w:pPr>
    </w:lvl>
    <w:lvl w:ilvl="8">
      <w:numFmt w:val="bullet"/>
      <w:lvlText w:val="•"/>
      <w:lvlJc w:val="left"/>
      <w:pPr>
        <w:ind w:left="7920" w:hanging="554"/>
      </w:pPr>
    </w:lvl>
  </w:abstractNum>
  <w:abstractNum w:abstractNumId="6" w15:restartNumberingAfterBreak="0">
    <w:nsid w:val="000005A9"/>
    <w:multiLevelType w:val="multilevel"/>
    <w:tmpl w:val="00000A2C"/>
    <w:lvl w:ilvl="0">
      <w:start w:val="33"/>
      <w:numFmt w:val="decimal"/>
      <w:lvlText w:val="%1"/>
      <w:lvlJc w:val="left"/>
      <w:pPr>
        <w:ind w:left="720" w:hanging="554"/>
      </w:pPr>
      <w:rPr>
        <w:rFonts w:ascii="Times New Roman" w:hAnsi="Times New Roman" w:cs="Times New Roman"/>
        <w:b w:val="0"/>
        <w:bCs w:val="0"/>
        <w:w w:val="100"/>
        <w:position w:val="9"/>
        <w:sz w:val="18"/>
        <w:szCs w:val="18"/>
      </w:rPr>
    </w:lvl>
    <w:lvl w:ilvl="1">
      <w:numFmt w:val="bullet"/>
      <w:lvlText w:val="•"/>
      <w:lvlJc w:val="left"/>
      <w:pPr>
        <w:ind w:left="1620" w:hanging="554"/>
      </w:pPr>
    </w:lvl>
    <w:lvl w:ilvl="2">
      <w:numFmt w:val="bullet"/>
      <w:lvlText w:val="•"/>
      <w:lvlJc w:val="left"/>
      <w:pPr>
        <w:ind w:left="2520" w:hanging="554"/>
      </w:pPr>
    </w:lvl>
    <w:lvl w:ilvl="3">
      <w:numFmt w:val="bullet"/>
      <w:lvlText w:val="•"/>
      <w:lvlJc w:val="left"/>
      <w:pPr>
        <w:ind w:left="3420" w:hanging="554"/>
      </w:pPr>
    </w:lvl>
    <w:lvl w:ilvl="4">
      <w:numFmt w:val="bullet"/>
      <w:lvlText w:val="•"/>
      <w:lvlJc w:val="left"/>
      <w:pPr>
        <w:ind w:left="4320" w:hanging="554"/>
      </w:pPr>
    </w:lvl>
    <w:lvl w:ilvl="5">
      <w:numFmt w:val="bullet"/>
      <w:lvlText w:val="•"/>
      <w:lvlJc w:val="left"/>
      <w:pPr>
        <w:ind w:left="5220" w:hanging="554"/>
      </w:pPr>
    </w:lvl>
    <w:lvl w:ilvl="6">
      <w:numFmt w:val="bullet"/>
      <w:lvlText w:val="•"/>
      <w:lvlJc w:val="left"/>
      <w:pPr>
        <w:ind w:left="6120" w:hanging="554"/>
      </w:pPr>
    </w:lvl>
    <w:lvl w:ilvl="7">
      <w:numFmt w:val="bullet"/>
      <w:lvlText w:val="•"/>
      <w:lvlJc w:val="left"/>
      <w:pPr>
        <w:ind w:left="7020" w:hanging="554"/>
      </w:pPr>
    </w:lvl>
    <w:lvl w:ilvl="8">
      <w:numFmt w:val="bullet"/>
      <w:lvlText w:val="•"/>
      <w:lvlJc w:val="left"/>
      <w:pPr>
        <w:ind w:left="7920" w:hanging="554"/>
      </w:pPr>
    </w:lvl>
  </w:abstractNum>
  <w:abstractNum w:abstractNumId="7" w15:restartNumberingAfterBreak="0">
    <w:nsid w:val="000005AA"/>
    <w:multiLevelType w:val="multilevel"/>
    <w:tmpl w:val="00000A2D"/>
    <w:lvl w:ilvl="0">
      <w:start w:val="36"/>
      <w:numFmt w:val="decimal"/>
      <w:lvlText w:val="%1"/>
      <w:lvlJc w:val="left"/>
      <w:pPr>
        <w:ind w:left="720" w:hanging="554"/>
      </w:pPr>
      <w:rPr>
        <w:rFonts w:ascii="Times New Roman" w:hAnsi="Times New Roman" w:cs="Times New Roman"/>
        <w:b w:val="0"/>
        <w:bCs w:val="0"/>
        <w:w w:val="100"/>
        <w:position w:val="-3"/>
        <w:sz w:val="18"/>
        <w:szCs w:val="18"/>
      </w:rPr>
    </w:lvl>
    <w:lvl w:ilvl="1">
      <w:numFmt w:val="bullet"/>
      <w:lvlText w:val="•"/>
      <w:lvlJc w:val="left"/>
      <w:pPr>
        <w:ind w:left="1620" w:hanging="554"/>
      </w:pPr>
    </w:lvl>
    <w:lvl w:ilvl="2">
      <w:numFmt w:val="bullet"/>
      <w:lvlText w:val="•"/>
      <w:lvlJc w:val="left"/>
      <w:pPr>
        <w:ind w:left="2520" w:hanging="554"/>
      </w:pPr>
    </w:lvl>
    <w:lvl w:ilvl="3">
      <w:numFmt w:val="bullet"/>
      <w:lvlText w:val="•"/>
      <w:lvlJc w:val="left"/>
      <w:pPr>
        <w:ind w:left="3420" w:hanging="554"/>
      </w:pPr>
    </w:lvl>
    <w:lvl w:ilvl="4">
      <w:numFmt w:val="bullet"/>
      <w:lvlText w:val="•"/>
      <w:lvlJc w:val="left"/>
      <w:pPr>
        <w:ind w:left="4320" w:hanging="554"/>
      </w:pPr>
    </w:lvl>
    <w:lvl w:ilvl="5">
      <w:numFmt w:val="bullet"/>
      <w:lvlText w:val="•"/>
      <w:lvlJc w:val="left"/>
      <w:pPr>
        <w:ind w:left="5220" w:hanging="554"/>
      </w:pPr>
    </w:lvl>
    <w:lvl w:ilvl="6">
      <w:numFmt w:val="bullet"/>
      <w:lvlText w:val="•"/>
      <w:lvlJc w:val="left"/>
      <w:pPr>
        <w:ind w:left="6120" w:hanging="554"/>
      </w:pPr>
    </w:lvl>
    <w:lvl w:ilvl="7">
      <w:numFmt w:val="bullet"/>
      <w:lvlText w:val="•"/>
      <w:lvlJc w:val="left"/>
      <w:pPr>
        <w:ind w:left="7020" w:hanging="554"/>
      </w:pPr>
    </w:lvl>
    <w:lvl w:ilvl="8">
      <w:numFmt w:val="bullet"/>
      <w:lvlText w:val="•"/>
      <w:lvlJc w:val="left"/>
      <w:pPr>
        <w:ind w:left="7920" w:hanging="554"/>
      </w:pPr>
    </w:lvl>
  </w:abstractNum>
  <w:abstractNum w:abstractNumId="8" w15:restartNumberingAfterBreak="0">
    <w:nsid w:val="000005AB"/>
    <w:multiLevelType w:val="multilevel"/>
    <w:tmpl w:val="00000A2E"/>
    <w:lvl w:ilvl="0">
      <w:start w:val="42"/>
      <w:numFmt w:val="decimal"/>
      <w:lvlText w:val="%1"/>
      <w:lvlJc w:val="left"/>
      <w:pPr>
        <w:ind w:left="720" w:hanging="554"/>
      </w:pPr>
      <w:rPr>
        <w:rFonts w:ascii="Times New Roman" w:hAnsi="Times New Roman" w:cs="Times New Roman"/>
        <w:b w:val="0"/>
        <w:bCs w:val="0"/>
        <w:w w:val="100"/>
        <w:position w:val="-3"/>
        <w:sz w:val="18"/>
        <w:szCs w:val="18"/>
      </w:rPr>
    </w:lvl>
    <w:lvl w:ilvl="1">
      <w:numFmt w:val="bullet"/>
      <w:lvlText w:val="•"/>
      <w:lvlJc w:val="left"/>
      <w:pPr>
        <w:ind w:left="1620" w:hanging="554"/>
      </w:pPr>
    </w:lvl>
    <w:lvl w:ilvl="2">
      <w:numFmt w:val="bullet"/>
      <w:lvlText w:val="•"/>
      <w:lvlJc w:val="left"/>
      <w:pPr>
        <w:ind w:left="2520" w:hanging="554"/>
      </w:pPr>
    </w:lvl>
    <w:lvl w:ilvl="3">
      <w:numFmt w:val="bullet"/>
      <w:lvlText w:val="•"/>
      <w:lvlJc w:val="left"/>
      <w:pPr>
        <w:ind w:left="3420" w:hanging="554"/>
      </w:pPr>
    </w:lvl>
    <w:lvl w:ilvl="4">
      <w:numFmt w:val="bullet"/>
      <w:lvlText w:val="•"/>
      <w:lvlJc w:val="left"/>
      <w:pPr>
        <w:ind w:left="4320" w:hanging="554"/>
      </w:pPr>
    </w:lvl>
    <w:lvl w:ilvl="5">
      <w:numFmt w:val="bullet"/>
      <w:lvlText w:val="•"/>
      <w:lvlJc w:val="left"/>
      <w:pPr>
        <w:ind w:left="5220" w:hanging="554"/>
      </w:pPr>
    </w:lvl>
    <w:lvl w:ilvl="6">
      <w:numFmt w:val="bullet"/>
      <w:lvlText w:val="•"/>
      <w:lvlJc w:val="left"/>
      <w:pPr>
        <w:ind w:left="6120" w:hanging="554"/>
      </w:pPr>
    </w:lvl>
    <w:lvl w:ilvl="7">
      <w:numFmt w:val="bullet"/>
      <w:lvlText w:val="•"/>
      <w:lvlJc w:val="left"/>
      <w:pPr>
        <w:ind w:left="7020" w:hanging="554"/>
      </w:pPr>
    </w:lvl>
    <w:lvl w:ilvl="8">
      <w:numFmt w:val="bullet"/>
      <w:lvlText w:val="•"/>
      <w:lvlJc w:val="left"/>
      <w:pPr>
        <w:ind w:left="7920" w:hanging="554"/>
      </w:pPr>
    </w:lvl>
  </w:abstractNum>
  <w:abstractNum w:abstractNumId="9" w15:restartNumberingAfterBreak="0">
    <w:nsid w:val="000005AC"/>
    <w:multiLevelType w:val="multilevel"/>
    <w:tmpl w:val="00000A2F"/>
    <w:lvl w:ilvl="0">
      <w:start w:val="1"/>
      <w:numFmt w:val="decimal"/>
      <w:lvlText w:val="%1"/>
      <w:lvlJc w:val="left"/>
      <w:pPr>
        <w:ind w:left="720" w:hanging="464"/>
      </w:pPr>
      <w:rPr>
        <w:rFonts w:ascii="Times New Roman" w:hAnsi="Times New Roman" w:cs="Times New Roman"/>
        <w:b w:val="0"/>
        <w:bCs w:val="0"/>
        <w:w w:val="100"/>
        <w:position w:val="1"/>
        <w:sz w:val="18"/>
        <w:szCs w:val="18"/>
      </w:rPr>
    </w:lvl>
    <w:lvl w:ilvl="1">
      <w:numFmt w:val="bullet"/>
      <w:lvlText w:val="•"/>
      <w:lvlJc w:val="left"/>
      <w:pPr>
        <w:ind w:left="1620" w:hanging="464"/>
      </w:pPr>
    </w:lvl>
    <w:lvl w:ilvl="2">
      <w:numFmt w:val="bullet"/>
      <w:lvlText w:val="•"/>
      <w:lvlJc w:val="left"/>
      <w:pPr>
        <w:ind w:left="2520" w:hanging="464"/>
      </w:pPr>
    </w:lvl>
    <w:lvl w:ilvl="3">
      <w:numFmt w:val="bullet"/>
      <w:lvlText w:val="•"/>
      <w:lvlJc w:val="left"/>
      <w:pPr>
        <w:ind w:left="3420" w:hanging="464"/>
      </w:pPr>
    </w:lvl>
    <w:lvl w:ilvl="4">
      <w:numFmt w:val="bullet"/>
      <w:lvlText w:val="•"/>
      <w:lvlJc w:val="left"/>
      <w:pPr>
        <w:ind w:left="4320" w:hanging="464"/>
      </w:pPr>
    </w:lvl>
    <w:lvl w:ilvl="5">
      <w:numFmt w:val="bullet"/>
      <w:lvlText w:val="•"/>
      <w:lvlJc w:val="left"/>
      <w:pPr>
        <w:ind w:left="5220" w:hanging="464"/>
      </w:pPr>
    </w:lvl>
    <w:lvl w:ilvl="6">
      <w:numFmt w:val="bullet"/>
      <w:lvlText w:val="•"/>
      <w:lvlJc w:val="left"/>
      <w:pPr>
        <w:ind w:left="6120" w:hanging="464"/>
      </w:pPr>
    </w:lvl>
    <w:lvl w:ilvl="7">
      <w:numFmt w:val="bullet"/>
      <w:lvlText w:val="•"/>
      <w:lvlJc w:val="left"/>
      <w:pPr>
        <w:ind w:left="7020" w:hanging="464"/>
      </w:pPr>
    </w:lvl>
    <w:lvl w:ilvl="8">
      <w:numFmt w:val="bullet"/>
      <w:lvlText w:val="•"/>
      <w:lvlJc w:val="left"/>
      <w:pPr>
        <w:ind w:left="7920" w:hanging="464"/>
      </w:pPr>
    </w:lvl>
  </w:abstractNum>
  <w:abstractNum w:abstractNumId="10" w15:restartNumberingAfterBreak="0">
    <w:nsid w:val="000005AD"/>
    <w:multiLevelType w:val="multilevel"/>
    <w:tmpl w:val="00000A30"/>
    <w:lvl w:ilvl="0">
      <w:start w:val="1"/>
      <w:numFmt w:val="decimal"/>
      <w:lvlText w:val="%1"/>
      <w:lvlJc w:val="left"/>
      <w:pPr>
        <w:ind w:left="891" w:hanging="635"/>
      </w:pPr>
      <w:rPr>
        <w:rFonts w:ascii="Times New Roman" w:hAnsi="Times New Roman" w:cs="Times New Roman"/>
        <w:b w:val="0"/>
        <w:bCs w:val="0"/>
        <w:w w:val="100"/>
        <w:position w:val="1"/>
        <w:sz w:val="18"/>
        <w:szCs w:val="18"/>
      </w:rPr>
    </w:lvl>
    <w:lvl w:ilvl="1">
      <w:numFmt w:val="bullet"/>
      <w:lvlText w:val="•"/>
      <w:lvlJc w:val="left"/>
      <w:pPr>
        <w:ind w:left="1782" w:hanging="635"/>
      </w:pPr>
    </w:lvl>
    <w:lvl w:ilvl="2">
      <w:numFmt w:val="bullet"/>
      <w:lvlText w:val="•"/>
      <w:lvlJc w:val="left"/>
      <w:pPr>
        <w:ind w:left="2664" w:hanging="635"/>
      </w:pPr>
    </w:lvl>
    <w:lvl w:ilvl="3">
      <w:numFmt w:val="bullet"/>
      <w:lvlText w:val="•"/>
      <w:lvlJc w:val="left"/>
      <w:pPr>
        <w:ind w:left="3546" w:hanging="635"/>
      </w:pPr>
    </w:lvl>
    <w:lvl w:ilvl="4">
      <w:numFmt w:val="bullet"/>
      <w:lvlText w:val="•"/>
      <w:lvlJc w:val="left"/>
      <w:pPr>
        <w:ind w:left="4428" w:hanging="635"/>
      </w:pPr>
    </w:lvl>
    <w:lvl w:ilvl="5">
      <w:numFmt w:val="bullet"/>
      <w:lvlText w:val="•"/>
      <w:lvlJc w:val="left"/>
      <w:pPr>
        <w:ind w:left="5310" w:hanging="635"/>
      </w:pPr>
    </w:lvl>
    <w:lvl w:ilvl="6">
      <w:numFmt w:val="bullet"/>
      <w:lvlText w:val="•"/>
      <w:lvlJc w:val="left"/>
      <w:pPr>
        <w:ind w:left="6192" w:hanging="635"/>
      </w:pPr>
    </w:lvl>
    <w:lvl w:ilvl="7">
      <w:numFmt w:val="bullet"/>
      <w:lvlText w:val="•"/>
      <w:lvlJc w:val="left"/>
      <w:pPr>
        <w:ind w:left="7074" w:hanging="635"/>
      </w:pPr>
    </w:lvl>
    <w:lvl w:ilvl="8">
      <w:numFmt w:val="bullet"/>
      <w:lvlText w:val="•"/>
      <w:lvlJc w:val="left"/>
      <w:pPr>
        <w:ind w:left="7956" w:hanging="635"/>
      </w:pPr>
    </w:lvl>
  </w:abstractNum>
  <w:abstractNum w:abstractNumId="11" w15:restartNumberingAfterBreak="0">
    <w:nsid w:val="000005AE"/>
    <w:multiLevelType w:val="multilevel"/>
    <w:tmpl w:val="00000A31"/>
    <w:lvl w:ilvl="0">
      <w:start w:val="1"/>
      <w:numFmt w:val="decimal"/>
      <w:lvlText w:val="%1"/>
      <w:lvlJc w:val="left"/>
      <w:pPr>
        <w:ind w:left="720" w:hanging="464"/>
      </w:pPr>
      <w:rPr>
        <w:rFonts w:ascii="Times New Roman" w:hAnsi="Times New Roman" w:cs="Times New Roman"/>
        <w:b w:val="0"/>
        <w:bCs w:val="0"/>
        <w:w w:val="100"/>
        <w:sz w:val="18"/>
        <w:szCs w:val="18"/>
      </w:rPr>
    </w:lvl>
    <w:lvl w:ilvl="1">
      <w:numFmt w:val="bullet"/>
      <w:lvlText w:val="•"/>
      <w:lvlJc w:val="left"/>
      <w:pPr>
        <w:ind w:left="1620" w:hanging="464"/>
      </w:pPr>
    </w:lvl>
    <w:lvl w:ilvl="2">
      <w:numFmt w:val="bullet"/>
      <w:lvlText w:val="•"/>
      <w:lvlJc w:val="left"/>
      <w:pPr>
        <w:ind w:left="2520" w:hanging="464"/>
      </w:pPr>
    </w:lvl>
    <w:lvl w:ilvl="3">
      <w:numFmt w:val="bullet"/>
      <w:lvlText w:val="•"/>
      <w:lvlJc w:val="left"/>
      <w:pPr>
        <w:ind w:left="3420" w:hanging="464"/>
      </w:pPr>
    </w:lvl>
    <w:lvl w:ilvl="4">
      <w:numFmt w:val="bullet"/>
      <w:lvlText w:val="•"/>
      <w:lvlJc w:val="left"/>
      <w:pPr>
        <w:ind w:left="4320" w:hanging="464"/>
      </w:pPr>
    </w:lvl>
    <w:lvl w:ilvl="5">
      <w:numFmt w:val="bullet"/>
      <w:lvlText w:val="•"/>
      <w:lvlJc w:val="left"/>
      <w:pPr>
        <w:ind w:left="5220" w:hanging="464"/>
      </w:pPr>
    </w:lvl>
    <w:lvl w:ilvl="6">
      <w:numFmt w:val="bullet"/>
      <w:lvlText w:val="•"/>
      <w:lvlJc w:val="left"/>
      <w:pPr>
        <w:ind w:left="6120" w:hanging="464"/>
      </w:pPr>
    </w:lvl>
    <w:lvl w:ilvl="7">
      <w:numFmt w:val="bullet"/>
      <w:lvlText w:val="•"/>
      <w:lvlJc w:val="left"/>
      <w:pPr>
        <w:ind w:left="7020" w:hanging="464"/>
      </w:pPr>
    </w:lvl>
    <w:lvl w:ilvl="8">
      <w:numFmt w:val="bullet"/>
      <w:lvlText w:val="•"/>
      <w:lvlJc w:val="left"/>
      <w:pPr>
        <w:ind w:left="7920" w:hanging="464"/>
      </w:pPr>
    </w:lvl>
  </w:abstractNum>
  <w:abstractNum w:abstractNumId="12" w15:restartNumberingAfterBreak="0">
    <w:nsid w:val="000005AF"/>
    <w:multiLevelType w:val="multilevel"/>
    <w:tmpl w:val="00000A32"/>
    <w:lvl w:ilvl="0">
      <w:start w:val="5"/>
      <w:numFmt w:val="decimal"/>
      <w:lvlText w:val="%1"/>
      <w:lvlJc w:val="left"/>
      <w:pPr>
        <w:ind w:left="720" w:hanging="464"/>
      </w:pPr>
      <w:rPr>
        <w:rFonts w:ascii="Times New Roman" w:hAnsi="Times New Roman" w:cs="Times New Roman"/>
        <w:b w:val="0"/>
        <w:bCs w:val="0"/>
        <w:w w:val="100"/>
        <w:position w:val="5"/>
        <w:sz w:val="18"/>
        <w:szCs w:val="18"/>
      </w:rPr>
    </w:lvl>
    <w:lvl w:ilvl="1">
      <w:numFmt w:val="bullet"/>
      <w:lvlText w:val="•"/>
      <w:lvlJc w:val="left"/>
      <w:pPr>
        <w:ind w:left="1620" w:hanging="464"/>
      </w:pPr>
    </w:lvl>
    <w:lvl w:ilvl="2">
      <w:numFmt w:val="bullet"/>
      <w:lvlText w:val="•"/>
      <w:lvlJc w:val="left"/>
      <w:pPr>
        <w:ind w:left="2520" w:hanging="464"/>
      </w:pPr>
    </w:lvl>
    <w:lvl w:ilvl="3">
      <w:numFmt w:val="bullet"/>
      <w:lvlText w:val="•"/>
      <w:lvlJc w:val="left"/>
      <w:pPr>
        <w:ind w:left="3420" w:hanging="464"/>
      </w:pPr>
    </w:lvl>
    <w:lvl w:ilvl="4">
      <w:numFmt w:val="bullet"/>
      <w:lvlText w:val="•"/>
      <w:lvlJc w:val="left"/>
      <w:pPr>
        <w:ind w:left="4320" w:hanging="464"/>
      </w:pPr>
    </w:lvl>
    <w:lvl w:ilvl="5">
      <w:numFmt w:val="bullet"/>
      <w:lvlText w:val="•"/>
      <w:lvlJc w:val="left"/>
      <w:pPr>
        <w:ind w:left="5220" w:hanging="464"/>
      </w:pPr>
    </w:lvl>
    <w:lvl w:ilvl="6">
      <w:numFmt w:val="bullet"/>
      <w:lvlText w:val="•"/>
      <w:lvlJc w:val="left"/>
      <w:pPr>
        <w:ind w:left="6120" w:hanging="464"/>
      </w:pPr>
    </w:lvl>
    <w:lvl w:ilvl="7">
      <w:numFmt w:val="bullet"/>
      <w:lvlText w:val="•"/>
      <w:lvlJc w:val="left"/>
      <w:pPr>
        <w:ind w:left="7020" w:hanging="464"/>
      </w:pPr>
    </w:lvl>
    <w:lvl w:ilvl="8">
      <w:numFmt w:val="bullet"/>
      <w:lvlText w:val="•"/>
      <w:lvlJc w:val="left"/>
      <w:pPr>
        <w:ind w:left="7920" w:hanging="464"/>
      </w:pPr>
    </w:lvl>
  </w:abstractNum>
  <w:abstractNum w:abstractNumId="13" w15:restartNumberingAfterBreak="0">
    <w:nsid w:val="000005B0"/>
    <w:multiLevelType w:val="multilevel"/>
    <w:tmpl w:val="00000A33"/>
    <w:lvl w:ilvl="0">
      <w:start w:val="1"/>
      <w:numFmt w:val="decimal"/>
      <w:lvlText w:val="%1"/>
      <w:lvlJc w:val="left"/>
      <w:pPr>
        <w:ind w:left="720" w:hanging="464"/>
      </w:pPr>
      <w:rPr>
        <w:rFonts w:ascii="Times New Roman" w:hAnsi="Times New Roman" w:cs="Times New Roman"/>
        <w:b w:val="0"/>
        <w:bCs w:val="0"/>
        <w:w w:val="100"/>
        <w:position w:val="1"/>
        <w:sz w:val="18"/>
        <w:szCs w:val="18"/>
      </w:rPr>
    </w:lvl>
    <w:lvl w:ilvl="1">
      <w:numFmt w:val="bullet"/>
      <w:lvlText w:val="•"/>
      <w:lvlJc w:val="left"/>
      <w:pPr>
        <w:ind w:left="1620" w:hanging="464"/>
      </w:pPr>
    </w:lvl>
    <w:lvl w:ilvl="2">
      <w:numFmt w:val="bullet"/>
      <w:lvlText w:val="•"/>
      <w:lvlJc w:val="left"/>
      <w:pPr>
        <w:ind w:left="2520" w:hanging="464"/>
      </w:pPr>
    </w:lvl>
    <w:lvl w:ilvl="3">
      <w:numFmt w:val="bullet"/>
      <w:lvlText w:val="•"/>
      <w:lvlJc w:val="left"/>
      <w:pPr>
        <w:ind w:left="3420" w:hanging="464"/>
      </w:pPr>
    </w:lvl>
    <w:lvl w:ilvl="4">
      <w:numFmt w:val="bullet"/>
      <w:lvlText w:val="•"/>
      <w:lvlJc w:val="left"/>
      <w:pPr>
        <w:ind w:left="4320" w:hanging="464"/>
      </w:pPr>
    </w:lvl>
    <w:lvl w:ilvl="5">
      <w:numFmt w:val="bullet"/>
      <w:lvlText w:val="•"/>
      <w:lvlJc w:val="left"/>
      <w:pPr>
        <w:ind w:left="5220" w:hanging="464"/>
      </w:pPr>
    </w:lvl>
    <w:lvl w:ilvl="6">
      <w:numFmt w:val="bullet"/>
      <w:lvlText w:val="•"/>
      <w:lvlJc w:val="left"/>
      <w:pPr>
        <w:ind w:left="6120" w:hanging="464"/>
      </w:pPr>
    </w:lvl>
    <w:lvl w:ilvl="7">
      <w:numFmt w:val="bullet"/>
      <w:lvlText w:val="•"/>
      <w:lvlJc w:val="left"/>
      <w:pPr>
        <w:ind w:left="7020" w:hanging="464"/>
      </w:pPr>
    </w:lvl>
    <w:lvl w:ilvl="8">
      <w:numFmt w:val="bullet"/>
      <w:lvlText w:val="•"/>
      <w:lvlJc w:val="left"/>
      <w:pPr>
        <w:ind w:left="7920" w:hanging="464"/>
      </w:pPr>
    </w:lvl>
  </w:abstractNum>
  <w:abstractNum w:abstractNumId="14" w15:restartNumberingAfterBreak="0">
    <w:nsid w:val="000005B1"/>
    <w:multiLevelType w:val="multilevel"/>
    <w:tmpl w:val="00000A34"/>
    <w:lvl w:ilvl="0">
      <w:start w:val="22"/>
      <w:numFmt w:val="decimal"/>
      <w:lvlText w:val="%1"/>
      <w:lvlJc w:val="left"/>
      <w:pPr>
        <w:ind w:left="720" w:hanging="554"/>
      </w:pPr>
      <w:rPr>
        <w:rFonts w:ascii="Times New Roman" w:hAnsi="Times New Roman" w:cs="Times New Roman"/>
        <w:b w:val="0"/>
        <w:bCs w:val="0"/>
        <w:w w:val="100"/>
        <w:position w:val="1"/>
        <w:sz w:val="18"/>
        <w:szCs w:val="18"/>
      </w:rPr>
    </w:lvl>
    <w:lvl w:ilvl="1">
      <w:numFmt w:val="bullet"/>
      <w:lvlText w:val="•"/>
      <w:lvlJc w:val="left"/>
      <w:pPr>
        <w:ind w:left="1620" w:hanging="554"/>
      </w:pPr>
    </w:lvl>
    <w:lvl w:ilvl="2">
      <w:numFmt w:val="bullet"/>
      <w:lvlText w:val="•"/>
      <w:lvlJc w:val="left"/>
      <w:pPr>
        <w:ind w:left="2520" w:hanging="554"/>
      </w:pPr>
    </w:lvl>
    <w:lvl w:ilvl="3">
      <w:numFmt w:val="bullet"/>
      <w:lvlText w:val="•"/>
      <w:lvlJc w:val="left"/>
      <w:pPr>
        <w:ind w:left="3420" w:hanging="554"/>
      </w:pPr>
    </w:lvl>
    <w:lvl w:ilvl="4">
      <w:numFmt w:val="bullet"/>
      <w:lvlText w:val="•"/>
      <w:lvlJc w:val="left"/>
      <w:pPr>
        <w:ind w:left="4320" w:hanging="554"/>
      </w:pPr>
    </w:lvl>
    <w:lvl w:ilvl="5">
      <w:numFmt w:val="bullet"/>
      <w:lvlText w:val="•"/>
      <w:lvlJc w:val="left"/>
      <w:pPr>
        <w:ind w:left="5220" w:hanging="554"/>
      </w:pPr>
    </w:lvl>
    <w:lvl w:ilvl="6">
      <w:numFmt w:val="bullet"/>
      <w:lvlText w:val="•"/>
      <w:lvlJc w:val="left"/>
      <w:pPr>
        <w:ind w:left="6120" w:hanging="554"/>
      </w:pPr>
    </w:lvl>
    <w:lvl w:ilvl="7">
      <w:numFmt w:val="bullet"/>
      <w:lvlText w:val="•"/>
      <w:lvlJc w:val="left"/>
      <w:pPr>
        <w:ind w:left="7020" w:hanging="554"/>
      </w:pPr>
    </w:lvl>
    <w:lvl w:ilvl="8">
      <w:numFmt w:val="bullet"/>
      <w:lvlText w:val="•"/>
      <w:lvlJc w:val="left"/>
      <w:pPr>
        <w:ind w:left="7920" w:hanging="554"/>
      </w:pPr>
    </w:lvl>
  </w:abstractNum>
  <w:abstractNum w:abstractNumId="15" w15:restartNumberingAfterBreak="0">
    <w:nsid w:val="000005B2"/>
    <w:multiLevelType w:val="multilevel"/>
    <w:tmpl w:val="00000A35"/>
    <w:lvl w:ilvl="0">
      <w:start w:val="43"/>
      <w:numFmt w:val="decimal"/>
      <w:lvlText w:val="%1"/>
      <w:lvlJc w:val="left"/>
      <w:pPr>
        <w:ind w:left="939" w:hanging="773"/>
      </w:pPr>
      <w:rPr>
        <w:rFonts w:ascii="Times New Roman" w:hAnsi="Times New Roman" w:cs="Times New Roman"/>
        <w:b w:val="0"/>
        <w:bCs w:val="0"/>
        <w:w w:val="100"/>
        <w:sz w:val="18"/>
        <w:szCs w:val="18"/>
      </w:rPr>
    </w:lvl>
    <w:lvl w:ilvl="1">
      <w:numFmt w:val="bullet"/>
      <w:lvlText w:val="•"/>
      <w:lvlJc w:val="left"/>
      <w:pPr>
        <w:ind w:left="1818" w:hanging="773"/>
      </w:pPr>
    </w:lvl>
    <w:lvl w:ilvl="2">
      <w:numFmt w:val="bullet"/>
      <w:lvlText w:val="•"/>
      <w:lvlJc w:val="left"/>
      <w:pPr>
        <w:ind w:left="2696" w:hanging="773"/>
      </w:pPr>
    </w:lvl>
    <w:lvl w:ilvl="3">
      <w:numFmt w:val="bullet"/>
      <w:lvlText w:val="•"/>
      <w:lvlJc w:val="left"/>
      <w:pPr>
        <w:ind w:left="3574" w:hanging="773"/>
      </w:pPr>
    </w:lvl>
    <w:lvl w:ilvl="4">
      <w:numFmt w:val="bullet"/>
      <w:lvlText w:val="•"/>
      <w:lvlJc w:val="left"/>
      <w:pPr>
        <w:ind w:left="4452" w:hanging="773"/>
      </w:pPr>
    </w:lvl>
    <w:lvl w:ilvl="5">
      <w:numFmt w:val="bullet"/>
      <w:lvlText w:val="•"/>
      <w:lvlJc w:val="left"/>
      <w:pPr>
        <w:ind w:left="5330" w:hanging="773"/>
      </w:pPr>
    </w:lvl>
    <w:lvl w:ilvl="6">
      <w:numFmt w:val="bullet"/>
      <w:lvlText w:val="•"/>
      <w:lvlJc w:val="left"/>
      <w:pPr>
        <w:ind w:left="6208" w:hanging="773"/>
      </w:pPr>
    </w:lvl>
    <w:lvl w:ilvl="7">
      <w:numFmt w:val="bullet"/>
      <w:lvlText w:val="•"/>
      <w:lvlJc w:val="left"/>
      <w:pPr>
        <w:ind w:left="7086" w:hanging="773"/>
      </w:pPr>
    </w:lvl>
    <w:lvl w:ilvl="8">
      <w:numFmt w:val="bullet"/>
      <w:lvlText w:val="•"/>
      <w:lvlJc w:val="left"/>
      <w:pPr>
        <w:ind w:left="7964" w:hanging="773"/>
      </w:pPr>
    </w:lvl>
  </w:abstractNum>
  <w:abstractNum w:abstractNumId="16" w15:restartNumberingAfterBreak="0">
    <w:nsid w:val="000005B3"/>
    <w:multiLevelType w:val="multilevel"/>
    <w:tmpl w:val="00000A36"/>
    <w:lvl w:ilvl="0">
      <w:start w:val="1"/>
      <w:numFmt w:val="decimal"/>
      <w:lvlText w:val="%1"/>
      <w:lvlJc w:val="left"/>
      <w:pPr>
        <w:ind w:left="720" w:hanging="464"/>
      </w:pPr>
      <w:rPr>
        <w:rFonts w:ascii="Times New Roman" w:hAnsi="Times New Roman" w:cs="Times New Roman"/>
        <w:b w:val="0"/>
        <w:bCs w:val="0"/>
        <w:w w:val="100"/>
        <w:position w:val="1"/>
        <w:sz w:val="18"/>
        <w:szCs w:val="18"/>
      </w:rPr>
    </w:lvl>
    <w:lvl w:ilvl="1">
      <w:numFmt w:val="bullet"/>
      <w:lvlText w:val="•"/>
      <w:lvlJc w:val="left"/>
      <w:pPr>
        <w:ind w:left="1620" w:hanging="464"/>
      </w:pPr>
    </w:lvl>
    <w:lvl w:ilvl="2">
      <w:numFmt w:val="bullet"/>
      <w:lvlText w:val="•"/>
      <w:lvlJc w:val="left"/>
      <w:pPr>
        <w:ind w:left="2520" w:hanging="464"/>
      </w:pPr>
    </w:lvl>
    <w:lvl w:ilvl="3">
      <w:numFmt w:val="bullet"/>
      <w:lvlText w:val="•"/>
      <w:lvlJc w:val="left"/>
      <w:pPr>
        <w:ind w:left="3420" w:hanging="464"/>
      </w:pPr>
    </w:lvl>
    <w:lvl w:ilvl="4">
      <w:numFmt w:val="bullet"/>
      <w:lvlText w:val="•"/>
      <w:lvlJc w:val="left"/>
      <w:pPr>
        <w:ind w:left="4320" w:hanging="464"/>
      </w:pPr>
    </w:lvl>
    <w:lvl w:ilvl="5">
      <w:numFmt w:val="bullet"/>
      <w:lvlText w:val="•"/>
      <w:lvlJc w:val="left"/>
      <w:pPr>
        <w:ind w:left="5220" w:hanging="464"/>
      </w:pPr>
    </w:lvl>
    <w:lvl w:ilvl="6">
      <w:numFmt w:val="bullet"/>
      <w:lvlText w:val="•"/>
      <w:lvlJc w:val="left"/>
      <w:pPr>
        <w:ind w:left="6120" w:hanging="464"/>
      </w:pPr>
    </w:lvl>
    <w:lvl w:ilvl="7">
      <w:numFmt w:val="bullet"/>
      <w:lvlText w:val="•"/>
      <w:lvlJc w:val="left"/>
      <w:pPr>
        <w:ind w:left="7020" w:hanging="464"/>
      </w:pPr>
    </w:lvl>
    <w:lvl w:ilvl="8">
      <w:numFmt w:val="bullet"/>
      <w:lvlText w:val="•"/>
      <w:lvlJc w:val="left"/>
      <w:pPr>
        <w:ind w:left="7920" w:hanging="464"/>
      </w:pPr>
    </w:lvl>
  </w:abstractNum>
  <w:abstractNum w:abstractNumId="17" w15:restartNumberingAfterBreak="0">
    <w:nsid w:val="000005B4"/>
    <w:multiLevelType w:val="multilevel"/>
    <w:tmpl w:val="00000A37"/>
    <w:lvl w:ilvl="0">
      <w:start w:val="9"/>
      <w:numFmt w:val="decimal"/>
      <w:lvlText w:val="%1"/>
      <w:lvlJc w:val="left"/>
      <w:pPr>
        <w:ind w:left="1318" w:hanging="1062"/>
      </w:pPr>
      <w:rPr>
        <w:rFonts w:ascii="Times New Roman" w:hAnsi="Times New Roman" w:cs="Times New Roman"/>
        <w:b w:val="0"/>
        <w:bCs w:val="0"/>
        <w:w w:val="100"/>
        <w:position w:val="7"/>
        <w:sz w:val="18"/>
        <w:szCs w:val="18"/>
      </w:rPr>
    </w:lvl>
    <w:lvl w:ilvl="1">
      <w:numFmt w:val="bullet"/>
      <w:lvlText w:val="•"/>
      <w:lvlJc w:val="left"/>
      <w:pPr>
        <w:ind w:left="2160" w:hanging="1062"/>
      </w:pPr>
    </w:lvl>
    <w:lvl w:ilvl="2">
      <w:numFmt w:val="bullet"/>
      <w:lvlText w:val="•"/>
      <w:lvlJc w:val="left"/>
      <w:pPr>
        <w:ind w:left="3000" w:hanging="1062"/>
      </w:pPr>
    </w:lvl>
    <w:lvl w:ilvl="3">
      <w:numFmt w:val="bullet"/>
      <w:lvlText w:val="•"/>
      <w:lvlJc w:val="left"/>
      <w:pPr>
        <w:ind w:left="3840" w:hanging="1062"/>
      </w:pPr>
    </w:lvl>
    <w:lvl w:ilvl="4">
      <w:numFmt w:val="bullet"/>
      <w:lvlText w:val="•"/>
      <w:lvlJc w:val="left"/>
      <w:pPr>
        <w:ind w:left="4680" w:hanging="1062"/>
      </w:pPr>
    </w:lvl>
    <w:lvl w:ilvl="5">
      <w:numFmt w:val="bullet"/>
      <w:lvlText w:val="•"/>
      <w:lvlJc w:val="left"/>
      <w:pPr>
        <w:ind w:left="5520" w:hanging="1062"/>
      </w:pPr>
    </w:lvl>
    <w:lvl w:ilvl="6">
      <w:numFmt w:val="bullet"/>
      <w:lvlText w:val="•"/>
      <w:lvlJc w:val="left"/>
      <w:pPr>
        <w:ind w:left="6360" w:hanging="1062"/>
      </w:pPr>
    </w:lvl>
    <w:lvl w:ilvl="7">
      <w:numFmt w:val="bullet"/>
      <w:lvlText w:val="•"/>
      <w:lvlJc w:val="left"/>
      <w:pPr>
        <w:ind w:left="7200" w:hanging="1062"/>
      </w:pPr>
    </w:lvl>
    <w:lvl w:ilvl="8">
      <w:numFmt w:val="bullet"/>
      <w:lvlText w:val="•"/>
      <w:lvlJc w:val="left"/>
      <w:pPr>
        <w:ind w:left="8040" w:hanging="1062"/>
      </w:pPr>
    </w:lvl>
  </w:abstractNum>
  <w:abstractNum w:abstractNumId="18" w15:restartNumberingAfterBreak="0">
    <w:nsid w:val="000005B5"/>
    <w:multiLevelType w:val="multilevel"/>
    <w:tmpl w:val="00000A38"/>
    <w:lvl w:ilvl="0">
      <w:start w:val="26"/>
      <w:numFmt w:val="decimal"/>
      <w:lvlText w:val="%1"/>
      <w:lvlJc w:val="left"/>
      <w:pPr>
        <w:ind w:left="720" w:hanging="554"/>
      </w:pPr>
      <w:rPr>
        <w:rFonts w:ascii="Times New Roman" w:hAnsi="Times New Roman" w:cs="Times New Roman"/>
        <w:b w:val="0"/>
        <w:bCs w:val="0"/>
        <w:w w:val="100"/>
        <w:sz w:val="18"/>
        <w:szCs w:val="18"/>
      </w:rPr>
    </w:lvl>
    <w:lvl w:ilvl="1">
      <w:numFmt w:val="bullet"/>
      <w:lvlText w:val="•"/>
      <w:lvlJc w:val="left"/>
      <w:pPr>
        <w:ind w:left="1620" w:hanging="554"/>
      </w:pPr>
    </w:lvl>
    <w:lvl w:ilvl="2">
      <w:numFmt w:val="bullet"/>
      <w:lvlText w:val="•"/>
      <w:lvlJc w:val="left"/>
      <w:pPr>
        <w:ind w:left="2520" w:hanging="554"/>
      </w:pPr>
    </w:lvl>
    <w:lvl w:ilvl="3">
      <w:numFmt w:val="bullet"/>
      <w:lvlText w:val="•"/>
      <w:lvlJc w:val="left"/>
      <w:pPr>
        <w:ind w:left="3420" w:hanging="554"/>
      </w:pPr>
    </w:lvl>
    <w:lvl w:ilvl="4">
      <w:numFmt w:val="bullet"/>
      <w:lvlText w:val="•"/>
      <w:lvlJc w:val="left"/>
      <w:pPr>
        <w:ind w:left="4320" w:hanging="554"/>
      </w:pPr>
    </w:lvl>
    <w:lvl w:ilvl="5">
      <w:numFmt w:val="bullet"/>
      <w:lvlText w:val="•"/>
      <w:lvlJc w:val="left"/>
      <w:pPr>
        <w:ind w:left="5220" w:hanging="554"/>
      </w:pPr>
    </w:lvl>
    <w:lvl w:ilvl="6">
      <w:numFmt w:val="bullet"/>
      <w:lvlText w:val="•"/>
      <w:lvlJc w:val="left"/>
      <w:pPr>
        <w:ind w:left="6120" w:hanging="554"/>
      </w:pPr>
    </w:lvl>
    <w:lvl w:ilvl="7">
      <w:numFmt w:val="bullet"/>
      <w:lvlText w:val="•"/>
      <w:lvlJc w:val="left"/>
      <w:pPr>
        <w:ind w:left="7020" w:hanging="554"/>
      </w:pPr>
    </w:lvl>
    <w:lvl w:ilvl="8">
      <w:numFmt w:val="bullet"/>
      <w:lvlText w:val="•"/>
      <w:lvlJc w:val="left"/>
      <w:pPr>
        <w:ind w:left="7920" w:hanging="554"/>
      </w:pPr>
    </w:lvl>
  </w:abstractNum>
  <w:abstractNum w:abstractNumId="19" w15:restartNumberingAfterBreak="0">
    <w:nsid w:val="000005B6"/>
    <w:multiLevelType w:val="multilevel"/>
    <w:tmpl w:val="00000A39"/>
    <w:lvl w:ilvl="0">
      <w:start w:val="30"/>
      <w:numFmt w:val="decimal"/>
      <w:lvlText w:val="%1"/>
      <w:lvlJc w:val="left"/>
      <w:pPr>
        <w:ind w:left="720" w:hanging="554"/>
      </w:pPr>
      <w:rPr>
        <w:rFonts w:ascii="Times New Roman" w:hAnsi="Times New Roman" w:cs="Times New Roman"/>
        <w:b w:val="0"/>
        <w:bCs w:val="0"/>
        <w:w w:val="100"/>
        <w:sz w:val="18"/>
        <w:szCs w:val="18"/>
      </w:rPr>
    </w:lvl>
    <w:lvl w:ilvl="1">
      <w:numFmt w:val="bullet"/>
      <w:lvlText w:val="•"/>
      <w:lvlJc w:val="left"/>
      <w:pPr>
        <w:ind w:left="1620" w:hanging="554"/>
      </w:pPr>
    </w:lvl>
    <w:lvl w:ilvl="2">
      <w:numFmt w:val="bullet"/>
      <w:lvlText w:val="•"/>
      <w:lvlJc w:val="left"/>
      <w:pPr>
        <w:ind w:left="2520" w:hanging="554"/>
      </w:pPr>
    </w:lvl>
    <w:lvl w:ilvl="3">
      <w:numFmt w:val="bullet"/>
      <w:lvlText w:val="•"/>
      <w:lvlJc w:val="left"/>
      <w:pPr>
        <w:ind w:left="3420" w:hanging="554"/>
      </w:pPr>
    </w:lvl>
    <w:lvl w:ilvl="4">
      <w:numFmt w:val="bullet"/>
      <w:lvlText w:val="•"/>
      <w:lvlJc w:val="left"/>
      <w:pPr>
        <w:ind w:left="4320" w:hanging="554"/>
      </w:pPr>
    </w:lvl>
    <w:lvl w:ilvl="5">
      <w:numFmt w:val="bullet"/>
      <w:lvlText w:val="•"/>
      <w:lvlJc w:val="left"/>
      <w:pPr>
        <w:ind w:left="5220" w:hanging="554"/>
      </w:pPr>
    </w:lvl>
    <w:lvl w:ilvl="6">
      <w:numFmt w:val="bullet"/>
      <w:lvlText w:val="•"/>
      <w:lvlJc w:val="left"/>
      <w:pPr>
        <w:ind w:left="6120" w:hanging="554"/>
      </w:pPr>
    </w:lvl>
    <w:lvl w:ilvl="7">
      <w:numFmt w:val="bullet"/>
      <w:lvlText w:val="•"/>
      <w:lvlJc w:val="left"/>
      <w:pPr>
        <w:ind w:left="7020" w:hanging="554"/>
      </w:pPr>
    </w:lvl>
    <w:lvl w:ilvl="8">
      <w:numFmt w:val="bullet"/>
      <w:lvlText w:val="•"/>
      <w:lvlJc w:val="left"/>
      <w:pPr>
        <w:ind w:left="7920" w:hanging="554"/>
      </w:pPr>
    </w:lvl>
  </w:abstractNum>
  <w:abstractNum w:abstractNumId="20" w15:restartNumberingAfterBreak="0">
    <w:nsid w:val="000005B7"/>
    <w:multiLevelType w:val="multilevel"/>
    <w:tmpl w:val="00000A3A"/>
    <w:lvl w:ilvl="0">
      <w:start w:val="35"/>
      <w:numFmt w:val="decimal"/>
      <w:lvlText w:val="%1"/>
      <w:lvlJc w:val="left"/>
      <w:pPr>
        <w:ind w:left="720" w:hanging="554"/>
      </w:pPr>
      <w:rPr>
        <w:rFonts w:ascii="Times New Roman" w:hAnsi="Times New Roman" w:cs="Times New Roman"/>
        <w:b w:val="0"/>
        <w:bCs w:val="0"/>
        <w:w w:val="100"/>
        <w:position w:val="-6"/>
        <w:sz w:val="18"/>
        <w:szCs w:val="18"/>
      </w:rPr>
    </w:lvl>
    <w:lvl w:ilvl="1">
      <w:numFmt w:val="bullet"/>
      <w:lvlText w:val="•"/>
      <w:lvlJc w:val="left"/>
      <w:pPr>
        <w:ind w:left="1620" w:hanging="554"/>
      </w:pPr>
    </w:lvl>
    <w:lvl w:ilvl="2">
      <w:numFmt w:val="bullet"/>
      <w:lvlText w:val="•"/>
      <w:lvlJc w:val="left"/>
      <w:pPr>
        <w:ind w:left="2520" w:hanging="554"/>
      </w:pPr>
    </w:lvl>
    <w:lvl w:ilvl="3">
      <w:numFmt w:val="bullet"/>
      <w:lvlText w:val="•"/>
      <w:lvlJc w:val="left"/>
      <w:pPr>
        <w:ind w:left="3420" w:hanging="554"/>
      </w:pPr>
    </w:lvl>
    <w:lvl w:ilvl="4">
      <w:numFmt w:val="bullet"/>
      <w:lvlText w:val="•"/>
      <w:lvlJc w:val="left"/>
      <w:pPr>
        <w:ind w:left="4320" w:hanging="554"/>
      </w:pPr>
    </w:lvl>
    <w:lvl w:ilvl="5">
      <w:numFmt w:val="bullet"/>
      <w:lvlText w:val="•"/>
      <w:lvlJc w:val="left"/>
      <w:pPr>
        <w:ind w:left="5220" w:hanging="554"/>
      </w:pPr>
    </w:lvl>
    <w:lvl w:ilvl="6">
      <w:numFmt w:val="bullet"/>
      <w:lvlText w:val="•"/>
      <w:lvlJc w:val="left"/>
      <w:pPr>
        <w:ind w:left="6120" w:hanging="554"/>
      </w:pPr>
    </w:lvl>
    <w:lvl w:ilvl="7">
      <w:numFmt w:val="bullet"/>
      <w:lvlText w:val="•"/>
      <w:lvlJc w:val="left"/>
      <w:pPr>
        <w:ind w:left="7020" w:hanging="554"/>
      </w:pPr>
    </w:lvl>
    <w:lvl w:ilvl="8">
      <w:numFmt w:val="bullet"/>
      <w:lvlText w:val="•"/>
      <w:lvlJc w:val="left"/>
      <w:pPr>
        <w:ind w:left="7920" w:hanging="554"/>
      </w:pPr>
    </w:lvl>
  </w:abstractNum>
  <w:abstractNum w:abstractNumId="21" w15:restartNumberingAfterBreak="0">
    <w:nsid w:val="000005B8"/>
    <w:multiLevelType w:val="multilevel"/>
    <w:tmpl w:val="00000A3B"/>
    <w:lvl w:ilvl="0">
      <w:start w:val="41"/>
      <w:numFmt w:val="decimal"/>
      <w:lvlText w:val="%1"/>
      <w:lvlJc w:val="left"/>
      <w:pPr>
        <w:ind w:left="720" w:hanging="554"/>
      </w:pPr>
      <w:rPr>
        <w:rFonts w:ascii="Times New Roman" w:hAnsi="Times New Roman" w:cs="Times New Roman"/>
        <w:b w:val="0"/>
        <w:bCs w:val="0"/>
        <w:w w:val="100"/>
        <w:position w:val="-2"/>
        <w:sz w:val="18"/>
        <w:szCs w:val="18"/>
      </w:rPr>
    </w:lvl>
    <w:lvl w:ilvl="1">
      <w:numFmt w:val="bullet"/>
      <w:lvlText w:val="•"/>
      <w:lvlJc w:val="left"/>
      <w:pPr>
        <w:ind w:left="1620" w:hanging="554"/>
      </w:pPr>
    </w:lvl>
    <w:lvl w:ilvl="2">
      <w:numFmt w:val="bullet"/>
      <w:lvlText w:val="•"/>
      <w:lvlJc w:val="left"/>
      <w:pPr>
        <w:ind w:left="2520" w:hanging="554"/>
      </w:pPr>
    </w:lvl>
    <w:lvl w:ilvl="3">
      <w:numFmt w:val="bullet"/>
      <w:lvlText w:val="•"/>
      <w:lvlJc w:val="left"/>
      <w:pPr>
        <w:ind w:left="3420" w:hanging="554"/>
      </w:pPr>
    </w:lvl>
    <w:lvl w:ilvl="4">
      <w:numFmt w:val="bullet"/>
      <w:lvlText w:val="•"/>
      <w:lvlJc w:val="left"/>
      <w:pPr>
        <w:ind w:left="4320" w:hanging="554"/>
      </w:pPr>
    </w:lvl>
    <w:lvl w:ilvl="5">
      <w:numFmt w:val="bullet"/>
      <w:lvlText w:val="•"/>
      <w:lvlJc w:val="left"/>
      <w:pPr>
        <w:ind w:left="5220" w:hanging="554"/>
      </w:pPr>
    </w:lvl>
    <w:lvl w:ilvl="6">
      <w:numFmt w:val="bullet"/>
      <w:lvlText w:val="•"/>
      <w:lvlJc w:val="left"/>
      <w:pPr>
        <w:ind w:left="6120" w:hanging="554"/>
      </w:pPr>
    </w:lvl>
    <w:lvl w:ilvl="7">
      <w:numFmt w:val="bullet"/>
      <w:lvlText w:val="•"/>
      <w:lvlJc w:val="left"/>
      <w:pPr>
        <w:ind w:left="7020" w:hanging="554"/>
      </w:pPr>
    </w:lvl>
    <w:lvl w:ilvl="8">
      <w:numFmt w:val="bullet"/>
      <w:lvlText w:val="•"/>
      <w:lvlJc w:val="left"/>
      <w:pPr>
        <w:ind w:left="7920" w:hanging="554"/>
      </w:pPr>
    </w:lvl>
  </w:abstractNum>
  <w:abstractNum w:abstractNumId="22" w15:restartNumberingAfterBreak="0">
    <w:nsid w:val="000005B9"/>
    <w:multiLevelType w:val="multilevel"/>
    <w:tmpl w:val="00000A3C"/>
    <w:lvl w:ilvl="0">
      <w:start w:val="49"/>
      <w:numFmt w:val="decimal"/>
      <w:lvlText w:val="%1"/>
      <w:lvlJc w:val="left"/>
      <w:pPr>
        <w:ind w:left="874" w:hanging="708"/>
      </w:pPr>
      <w:rPr>
        <w:rFonts w:ascii="Times New Roman" w:hAnsi="Times New Roman" w:cs="Times New Roman"/>
        <w:b w:val="0"/>
        <w:bCs w:val="0"/>
        <w:w w:val="100"/>
        <w:sz w:val="18"/>
        <w:szCs w:val="18"/>
      </w:rPr>
    </w:lvl>
    <w:lvl w:ilvl="1">
      <w:numFmt w:val="bullet"/>
      <w:lvlText w:val="•"/>
      <w:lvlJc w:val="left"/>
      <w:pPr>
        <w:ind w:left="1092" w:hanging="708"/>
      </w:pPr>
    </w:lvl>
    <w:lvl w:ilvl="2">
      <w:numFmt w:val="bullet"/>
      <w:lvlText w:val="•"/>
      <w:lvlJc w:val="left"/>
      <w:pPr>
        <w:ind w:left="1304" w:hanging="708"/>
      </w:pPr>
    </w:lvl>
    <w:lvl w:ilvl="3">
      <w:numFmt w:val="bullet"/>
      <w:lvlText w:val="•"/>
      <w:lvlJc w:val="left"/>
      <w:pPr>
        <w:ind w:left="1516" w:hanging="708"/>
      </w:pPr>
    </w:lvl>
    <w:lvl w:ilvl="4">
      <w:numFmt w:val="bullet"/>
      <w:lvlText w:val="•"/>
      <w:lvlJc w:val="left"/>
      <w:pPr>
        <w:ind w:left="1729" w:hanging="708"/>
      </w:pPr>
    </w:lvl>
    <w:lvl w:ilvl="5">
      <w:numFmt w:val="bullet"/>
      <w:lvlText w:val="•"/>
      <w:lvlJc w:val="left"/>
      <w:pPr>
        <w:ind w:left="1941" w:hanging="708"/>
      </w:pPr>
    </w:lvl>
    <w:lvl w:ilvl="6">
      <w:numFmt w:val="bullet"/>
      <w:lvlText w:val="•"/>
      <w:lvlJc w:val="left"/>
      <w:pPr>
        <w:ind w:left="2153" w:hanging="708"/>
      </w:pPr>
    </w:lvl>
    <w:lvl w:ilvl="7">
      <w:numFmt w:val="bullet"/>
      <w:lvlText w:val="•"/>
      <w:lvlJc w:val="left"/>
      <w:pPr>
        <w:ind w:left="2365" w:hanging="708"/>
      </w:pPr>
    </w:lvl>
    <w:lvl w:ilvl="8">
      <w:numFmt w:val="bullet"/>
      <w:lvlText w:val="•"/>
      <w:lvlJc w:val="left"/>
      <w:pPr>
        <w:ind w:left="2578" w:hanging="708"/>
      </w:pPr>
    </w:lvl>
  </w:abstractNum>
  <w:abstractNum w:abstractNumId="23" w15:restartNumberingAfterBreak="0">
    <w:nsid w:val="000005BA"/>
    <w:multiLevelType w:val="multilevel"/>
    <w:tmpl w:val="00000A3D"/>
    <w:lvl w:ilvl="0">
      <w:start w:val="54"/>
      <w:numFmt w:val="decimal"/>
      <w:lvlText w:val="%1"/>
      <w:lvlJc w:val="left"/>
      <w:pPr>
        <w:ind w:left="347" w:hanging="181"/>
      </w:pPr>
      <w:rPr>
        <w:rFonts w:ascii="Times New Roman" w:hAnsi="Times New Roman" w:cs="Times New Roman"/>
        <w:b w:val="0"/>
        <w:bCs w:val="0"/>
        <w:w w:val="100"/>
        <w:sz w:val="16"/>
        <w:szCs w:val="16"/>
      </w:rPr>
    </w:lvl>
    <w:lvl w:ilvl="1">
      <w:numFmt w:val="bullet"/>
      <w:lvlText w:val="•"/>
      <w:lvlJc w:val="left"/>
      <w:pPr>
        <w:ind w:left="638" w:hanging="181"/>
      </w:pPr>
    </w:lvl>
    <w:lvl w:ilvl="2">
      <w:numFmt w:val="bullet"/>
      <w:lvlText w:val="•"/>
      <w:lvlJc w:val="left"/>
      <w:pPr>
        <w:ind w:left="936" w:hanging="181"/>
      </w:pPr>
    </w:lvl>
    <w:lvl w:ilvl="3">
      <w:numFmt w:val="bullet"/>
      <w:lvlText w:val="•"/>
      <w:lvlJc w:val="left"/>
      <w:pPr>
        <w:ind w:left="1234" w:hanging="181"/>
      </w:pPr>
    </w:lvl>
    <w:lvl w:ilvl="4">
      <w:numFmt w:val="bullet"/>
      <w:lvlText w:val="•"/>
      <w:lvlJc w:val="left"/>
      <w:pPr>
        <w:ind w:left="1532" w:hanging="181"/>
      </w:pPr>
    </w:lvl>
    <w:lvl w:ilvl="5">
      <w:numFmt w:val="bullet"/>
      <w:lvlText w:val="•"/>
      <w:lvlJc w:val="left"/>
      <w:pPr>
        <w:ind w:left="1831" w:hanging="181"/>
      </w:pPr>
    </w:lvl>
    <w:lvl w:ilvl="6">
      <w:numFmt w:val="bullet"/>
      <w:lvlText w:val="•"/>
      <w:lvlJc w:val="left"/>
      <w:pPr>
        <w:ind w:left="2129" w:hanging="181"/>
      </w:pPr>
    </w:lvl>
    <w:lvl w:ilvl="7">
      <w:numFmt w:val="bullet"/>
      <w:lvlText w:val="•"/>
      <w:lvlJc w:val="left"/>
      <w:pPr>
        <w:ind w:left="2427" w:hanging="181"/>
      </w:pPr>
    </w:lvl>
    <w:lvl w:ilvl="8">
      <w:numFmt w:val="bullet"/>
      <w:lvlText w:val="•"/>
      <w:lvlJc w:val="left"/>
      <w:pPr>
        <w:ind w:left="2725" w:hanging="181"/>
      </w:pPr>
    </w:lvl>
  </w:abstractNum>
  <w:abstractNum w:abstractNumId="24" w15:restartNumberingAfterBreak="0">
    <w:nsid w:val="000005BB"/>
    <w:multiLevelType w:val="multilevel"/>
    <w:tmpl w:val="00000A3E"/>
    <w:lvl w:ilvl="0">
      <w:start w:val="20"/>
      <w:numFmt w:val="decimal"/>
      <w:lvlText w:val="%1"/>
      <w:lvlJc w:val="left"/>
      <w:pPr>
        <w:ind w:left="939" w:hanging="773"/>
      </w:pPr>
      <w:rPr>
        <w:rFonts w:ascii="Times New Roman" w:hAnsi="Times New Roman" w:cs="Times New Roman"/>
        <w:b w:val="0"/>
        <w:bCs w:val="0"/>
        <w:w w:val="100"/>
        <w:position w:val="1"/>
        <w:sz w:val="18"/>
        <w:szCs w:val="18"/>
      </w:rPr>
    </w:lvl>
    <w:lvl w:ilvl="1">
      <w:numFmt w:val="bullet"/>
      <w:lvlText w:val="•"/>
      <w:lvlJc w:val="left"/>
      <w:pPr>
        <w:ind w:left="1818" w:hanging="773"/>
      </w:pPr>
    </w:lvl>
    <w:lvl w:ilvl="2">
      <w:numFmt w:val="bullet"/>
      <w:lvlText w:val="•"/>
      <w:lvlJc w:val="left"/>
      <w:pPr>
        <w:ind w:left="2696" w:hanging="773"/>
      </w:pPr>
    </w:lvl>
    <w:lvl w:ilvl="3">
      <w:numFmt w:val="bullet"/>
      <w:lvlText w:val="•"/>
      <w:lvlJc w:val="left"/>
      <w:pPr>
        <w:ind w:left="3574" w:hanging="773"/>
      </w:pPr>
    </w:lvl>
    <w:lvl w:ilvl="4">
      <w:numFmt w:val="bullet"/>
      <w:lvlText w:val="•"/>
      <w:lvlJc w:val="left"/>
      <w:pPr>
        <w:ind w:left="4452" w:hanging="773"/>
      </w:pPr>
    </w:lvl>
    <w:lvl w:ilvl="5">
      <w:numFmt w:val="bullet"/>
      <w:lvlText w:val="•"/>
      <w:lvlJc w:val="left"/>
      <w:pPr>
        <w:ind w:left="5330" w:hanging="773"/>
      </w:pPr>
    </w:lvl>
    <w:lvl w:ilvl="6">
      <w:numFmt w:val="bullet"/>
      <w:lvlText w:val="•"/>
      <w:lvlJc w:val="left"/>
      <w:pPr>
        <w:ind w:left="6208" w:hanging="773"/>
      </w:pPr>
    </w:lvl>
    <w:lvl w:ilvl="7">
      <w:numFmt w:val="bullet"/>
      <w:lvlText w:val="•"/>
      <w:lvlJc w:val="left"/>
      <w:pPr>
        <w:ind w:left="7086" w:hanging="773"/>
      </w:pPr>
    </w:lvl>
    <w:lvl w:ilvl="8">
      <w:numFmt w:val="bullet"/>
      <w:lvlText w:val="•"/>
      <w:lvlJc w:val="left"/>
      <w:pPr>
        <w:ind w:left="7964" w:hanging="773"/>
      </w:pPr>
    </w:lvl>
  </w:abstractNum>
  <w:abstractNum w:abstractNumId="25" w15:restartNumberingAfterBreak="0">
    <w:nsid w:val="000005BC"/>
    <w:multiLevelType w:val="multilevel"/>
    <w:tmpl w:val="00000A3F"/>
    <w:lvl w:ilvl="0">
      <w:start w:val="24"/>
      <w:numFmt w:val="decimal"/>
      <w:lvlText w:val="%1"/>
      <w:lvlJc w:val="left"/>
      <w:pPr>
        <w:ind w:left="347" w:hanging="181"/>
      </w:pPr>
      <w:rPr>
        <w:rFonts w:ascii="Times New Roman" w:hAnsi="Times New Roman" w:cs="Times New Roman"/>
        <w:b w:val="0"/>
        <w:bCs w:val="0"/>
        <w:w w:val="100"/>
        <w:sz w:val="16"/>
        <w:szCs w:val="16"/>
      </w:rPr>
    </w:lvl>
    <w:lvl w:ilvl="1">
      <w:numFmt w:val="bullet"/>
      <w:lvlText w:val="•"/>
      <w:lvlJc w:val="left"/>
      <w:pPr>
        <w:ind w:left="449" w:hanging="181"/>
      </w:pPr>
    </w:lvl>
    <w:lvl w:ilvl="2">
      <w:numFmt w:val="bullet"/>
      <w:lvlText w:val="•"/>
      <w:lvlJc w:val="left"/>
      <w:pPr>
        <w:ind w:left="559" w:hanging="181"/>
      </w:pPr>
    </w:lvl>
    <w:lvl w:ilvl="3">
      <w:numFmt w:val="bullet"/>
      <w:lvlText w:val="•"/>
      <w:lvlJc w:val="left"/>
      <w:pPr>
        <w:ind w:left="669" w:hanging="181"/>
      </w:pPr>
    </w:lvl>
    <w:lvl w:ilvl="4">
      <w:numFmt w:val="bullet"/>
      <w:lvlText w:val="•"/>
      <w:lvlJc w:val="left"/>
      <w:pPr>
        <w:ind w:left="779" w:hanging="181"/>
      </w:pPr>
    </w:lvl>
    <w:lvl w:ilvl="5">
      <w:numFmt w:val="bullet"/>
      <w:lvlText w:val="•"/>
      <w:lvlJc w:val="left"/>
      <w:pPr>
        <w:ind w:left="889" w:hanging="181"/>
      </w:pPr>
    </w:lvl>
    <w:lvl w:ilvl="6">
      <w:numFmt w:val="bullet"/>
      <w:lvlText w:val="•"/>
      <w:lvlJc w:val="left"/>
      <w:pPr>
        <w:ind w:left="998" w:hanging="181"/>
      </w:pPr>
    </w:lvl>
    <w:lvl w:ilvl="7">
      <w:numFmt w:val="bullet"/>
      <w:lvlText w:val="•"/>
      <w:lvlJc w:val="left"/>
      <w:pPr>
        <w:ind w:left="1108" w:hanging="181"/>
      </w:pPr>
    </w:lvl>
    <w:lvl w:ilvl="8">
      <w:numFmt w:val="bullet"/>
      <w:lvlText w:val="•"/>
      <w:lvlJc w:val="left"/>
      <w:pPr>
        <w:ind w:left="1218" w:hanging="181"/>
      </w:pPr>
    </w:lvl>
  </w:abstractNum>
  <w:abstractNum w:abstractNumId="26" w15:restartNumberingAfterBreak="0">
    <w:nsid w:val="000005BD"/>
    <w:multiLevelType w:val="multilevel"/>
    <w:tmpl w:val="00000A40"/>
    <w:lvl w:ilvl="0">
      <w:start w:val="29"/>
      <w:numFmt w:val="decimal"/>
      <w:lvlText w:val="%1"/>
      <w:lvlJc w:val="left"/>
      <w:pPr>
        <w:ind w:left="720" w:hanging="554"/>
      </w:pPr>
      <w:rPr>
        <w:rFonts w:ascii="Times New Roman" w:hAnsi="Times New Roman" w:cs="Times New Roman"/>
        <w:b w:val="0"/>
        <w:bCs w:val="0"/>
        <w:w w:val="100"/>
        <w:position w:val="-3"/>
        <w:sz w:val="18"/>
        <w:szCs w:val="18"/>
      </w:rPr>
    </w:lvl>
    <w:lvl w:ilvl="1">
      <w:numFmt w:val="bullet"/>
      <w:lvlText w:val="•"/>
      <w:lvlJc w:val="left"/>
      <w:pPr>
        <w:ind w:left="1620" w:hanging="554"/>
      </w:pPr>
    </w:lvl>
    <w:lvl w:ilvl="2">
      <w:numFmt w:val="bullet"/>
      <w:lvlText w:val="•"/>
      <w:lvlJc w:val="left"/>
      <w:pPr>
        <w:ind w:left="2520" w:hanging="554"/>
      </w:pPr>
    </w:lvl>
    <w:lvl w:ilvl="3">
      <w:numFmt w:val="bullet"/>
      <w:lvlText w:val="•"/>
      <w:lvlJc w:val="left"/>
      <w:pPr>
        <w:ind w:left="3420" w:hanging="554"/>
      </w:pPr>
    </w:lvl>
    <w:lvl w:ilvl="4">
      <w:numFmt w:val="bullet"/>
      <w:lvlText w:val="•"/>
      <w:lvlJc w:val="left"/>
      <w:pPr>
        <w:ind w:left="4320" w:hanging="554"/>
      </w:pPr>
    </w:lvl>
    <w:lvl w:ilvl="5">
      <w:numFmt w:val="bullet"/>
      <w:lvlText w:val="•"/>
      <w:lvlJc w:val="left"/>
      <w:pPr>
        <w:ind w:left="5220" w:hanging="554"/>
      </w:pPr>
    </w:lvl>
    <w:lvl w:ilvl="6">
      <w:numFmt w:val="bullet"/>
      <w:lvlText w:val="•"/>
      <w:lvlJc w:val="left"/>
      <w:pPr>
        <w:ind w:left="6120" w:hanging="554"/>
      </w:pPr>
    </w:lvl>
    <w:lvl w:ilvl="7">
      <w:numFmt w:val="bullet"/>
      <w:lvlText w:val="•"/>
      <w:lvlJc w:val="left"/>
      <w:pPr>
        <w:ind w:left="7020" w:hanging="554"/>
      </w:pPr>
    </w:lvl>
    <w:lvl w:ilvl="8">
      <w:numFmt w:val="bullet"/>
      <w:lvlText w:val="•"/>
      <w:lvlJc w:val="left"/>
      <w:pPr>
        <w:ind w:left="7920" w:hanging="554"/>
      </w:pPr>
    </w:lvl>
  </w:abstractNum>
  <w:abstractNum w:abstractNumId="27" w15:restartNumberingAfterBreak="0">
    <w:nsid w:val="000005BE"/>
    <w:multiLevelType w:val="multilevel"/>
    <w:tmpl w:val="00000A41"/>
    <w:lvl w:ilvl="0">
      <w:start w:val="33"/>
      <w:numFmt w:val="decimal"/>
      <w:lvlText w:val="%1"/>
      <w:lvlJc w:val="left"/>
      <w:pPr>
        <w:ind w:left="720" w:hanging="554"/>
      </w:pPr>
      <w:rPr>
        <w:rFonts w:ascii="Times New Roman" w:hAnsi="Times New Roman" w:cs="Times New Roman"/>
        <w:b w:val="0"/>
        <w:bCs w:val="0"/>
        <w:w w:val="100"/>
        <w:position w:val="-5"/>
        <w:sz w:val="18"/>
        <w:szCs w:val="18"/>
      </w:rPr>
    </w:lvl>
    <w:lvl w:ilvl="1">
      <w:numFmt w:val="bullet"/>
      <w:lvlText w:val="•"/>
      <w:lvlJc w:val="left"/>
      <w:pPr>
        <w:ind w:left="1620" w:hanging="554"/>
      </w:pPr>
    </w:lvl>
    <w:lvl w:ilvl="2">
      <w:numFmt w:val="bullet"/>
      <w:lvlText w:val="•"/>
      <w:lvlJc w:val="left"/>
      <w:pPr>
        <w:ind w:left="2520" w:hanging="554"/>
      </w:pPr>
    </w:lvl>
    <w:lvl w:ilvl="3">
      <w:numFmt w:val="bullet"/>
      <w:lvlText w:val="•"/>
      <w:lvlJc w:val="left"/>
      <w:pPr>
        <w:ind w:left="3420" w:hanging="554"/>
      </w:pPr>
    </w:lvl>
    <w:lvl w:ilvl="4">
      <w:numFmt w:val="bullet"/>
      <w:lvlText w:val="•"/>
      <w:lvlJc w:val="left"/>
      <w:pPr>
        <w:ind w:left="4320" w:hanging="554"/>
      </w:pPr>
    </w:lvl>
    <w:lvl w:ilvl="5">
      <w:numFmt w:val="bullet"/>
      <w:lvlText w:val="•"/>
      <w:lvlJc w:val="left"/>
      <w:pPr>
        <w:ind w:left="5220" w:hanging="554"/>
      </w:pPr>
    </w:lvl>
    <w:lvl w:ilvl="6">
      <w:numFmt w:val="bullet"/>
      <w:lvlText w:val="•"/>
      <w:lvlJc w:val="left"/>
      <w:pPr>
        <w:ind w:left="6120" w:hanging="554"/>
      </w:pPr>
    </w:lvl>
    <w:lvl w:ilvl="7">
      <w:numFmt w:val="bullet"/>
      <w:lvlText w:val="•"/>
      <w:lvlJc w:val="left"/>
      <w:pPr>
        <w:ind w:left="7020" w:hanging="554"/>
      </w:pPr>
    </w:lvl>
    <w:lvl w:ilvl="8">
      <w:numFmt w:val="bullet"/>
      <w:lvlText w:val="•"/>
      <w:lvlJc w:val="left"/>
      <w:pPr>
        <w:ind w:left="7920" w:hanging="554"/>
      </w:pPr>
    </w:lvl>
  </w:abstractNum>
  <w:abstractNum w:abstractNumId="28" w15:restartNumberingAfterBreak="0">
    <w:nsid w:val="000005BF"/>
    <w:multiLevelType w:val="multilevel"/>
    <w:tmpl w:val="00000A42"/>
    <w:lvl w:ilvl="0">
      <w:start w:val="39"/>
      <w:numFmt w:val="decimal"/>
      <w:lvlText w:val="%1"/>
      <w:lvlJc w:val="left"/>
      <w:pPr>
        <w:ind w:left="720" w:hanging="554"/>
      </w:pPr>
      <w:rPr>
        <w:rFonts w:ascii="Times New Roman" w:hAnsi="Times New Roman" w:cs="Times New Roman"/>
        <w:b w:val="0"/>
        <w:bCs w:val="0"/>
        <w:w w:val="100"/>
        <w:position w:val="-5"/>
        <w:sz w:val="18"/>
        <w:szCs w:val="18"/>
      </w:rPr>
    </w:lvl>
    <w:lvl w:ilvl="1">
      <w:numFmt w:val="bullet"/>
      <w:lvlText w:val="•"/>
      <w:lvlJc w:val="left"/>
      <w:pPr>
        <w:ind w:left="1620" w:hanging="554"/>
      </w:pPr>
    </w:lvl>
    <w:lvl w:ilvl="2">
      <w:numFmt w:val="bullet"/>
      <w:lvlText w:val="•"/>
      <w:lvlJc w:val="left"/>
      <w:pPr>
        <w:ind w:left="2520" w:hanging="554"/>
      </w:pPr>
    </w:lvl>
    <w:lvl w:ilvl="3">
      <w:numFmt w:val="bullet"/>
      <w:lvlText w:val="•"/>
      <w:lvlJc w:val="left"/>
      <w:pPr>
        <w:ind w:left="3420" w:hanging="554"/>
      </w:pPr>
    </w:lvl>
    <w:lvl w:ilvl="4">
      <w:numFmt w:val="bullet"/>
      <w:lvlText w:val="•"/>
      <w:lvlJc w:val="left"/>
      <w:pPr>
        <w:ind w:left="4320" w:hanging="554"/>
      </w:pPr>
    </w:lvl>
    <w:lvl w:ilvl="5">
      <w:numFmt w:val="bullet"/>
      <w:lvlText w:val="•"/>
      <w:lvlJc w:val="left"/>
      <w:pPr>
        <w:ind w:left="5220" w:hanging="554"/>
      </w:pPr>
    </w:lvl>
    <w:lvl w:ilvl="6">
      <w:numFmt w:val="bullet"/>
      <w:lvlText w:val="•"/>
      <w:lvlJc w:val="left"/>
      <w:pPr>
        <w:ind w:left="6120" w:hanging="554"/>
      </w:pPr>
    </w:lvl>
    <w:lvl w:ilvl="7">
      <w:numFmt w:val="bullet"/>
      <w:lvlText w:val="•"/>
      <w:lvlJc w:val="left"/>
      <w:pPr>
        <w:ind w:left="7020" w:hanging="554"/>
      </w:pPr>
    </w:lvl>
    <w:lvl w:ilvl="8">
      <w:numFmt w:val="bullet"/>
      <w:lvlText w:val="•"/>
      <w:lvlJc w:val="left"/>
      <w:pPr>
        <w:ind w:left="7920" w:hanging="554"/>
      </w:pPr>
    </w:lvl>
  </w:abstractNum>
  <w:abstractNum w:abstractNumId="29" w15:restartNumberingAfterBreak="0">
    <w:nsid w:val="000005C0"/>
    <w:multiLevelType w:val="multilevel"/>
    <w:tmpl w:val="00000A43"/>
    <w:lvl w:ilvl="0">
      <w:start w:val="1"/>
      <w:numFmt w:val="decimal"/>
      <w:lvlText w:val="%1"/>
      <w:lvlJc w:val="left"/>
      <w:pPr>
        <w:ind w:left="720" w:hanging="464"/>
      </w:pPr>
      <w:rPr>
        <w:rFonts w:ascii="Times New Roman" w:hAnsi="Times New Roman" w:cs="Times New Roman"/>
        <w:b w:val="0"/>
        <w:bCs w:val="0"/>
        <w:w w:val="100"/>
        <w:position w:val="1"/>
        <w:sz w:val="18"/>
        <w:szCs w:val="18"/>
      </w:rPr>
    </w:lvl>
    <w:lvl w:ilvl="1">
      <w:numFmt w:val="bullet"/>
      <w:lvlText w:val="•"/>
      <w:lvlJc w:val="left"/>
      <w:pPr>
        <w:ind w:left="1620" w:hanging="464"/>
      </w:pPr>
    </w:lvl>
    <w:lvl w:ilvl="2">
      <w:numFmt w:val="bullet"/>
      <w:lvlText w:val="•"/>
      <w:lvlJc w:val="left"/>
      <w:pPr>
        <w:ind w:left="2520" w:hanging="464"/>
      </w:pPr>
    </w:lvl>
    <w:lvl w:ilvl="3">
      <w:numFmt w:val="bullet"/>
      <w:lvlText w:val="•"/>
      <w:lvlJc w:val="left"/>
      <w:pPr>
        <w:ind w:left="3420" w:hanging="464"/>
      </w:pPr>
    </w:lvl>
    <w:lvl w:ilvl="4">
      <w:numFmt w:val="bullet"/>
      <w:lvlText w:val="•"/>
      <w:lvlJc w:val="left"/>
      <w:pPr>
        <w:ind w:left="4320" w:hanging="464"/>
      </w:pPr>
    </w:lvl>
    <w:lvl w:ilvl="5">
      <w:numFmt w:val="bullet"/>
      <w:lvlText w:val="•"/>
      <w:lvlJc w:val="left"/>
      <w:pPr>
        <w:ind w:left="5220" w:hanging="464"/>
      </w:pPr>
    </w:lvl>
    <w:lvl w:ilvl="6">
      <w:numFmt w:val="bullet"/>
      <w:lvlText w:val="•"/>
      <w:lvlJc w:val="left"/>
      <w:pPr>
        <w:ind w:left="6120" w:hanging="464"/>
      </w:pPr>
    </w:lvl>
    <w:lvl w:ilvl="7">
      <w:numFmt w:val="bullet"/>
      <w:lvlText w:val="•"/>
      <w:lvlJc w:val="left"/>
      <w:pPr>
        <w:ind w:left="7020" w:hanging="464"/>
      </w:pPr>
    </w:lvl>
    <w:lvl w:ilvl="8">
      <w:numFmt w:val="bullet"/>
      <w:lvlText w:val="•"/>
      <w:lvlJc w:val="left"/>
      <w:pPr>
        <w:ind w:left="7920" w:hanging="464"/>
      </w:pPr>
    </w:lvl>
  </w:abstractNum>
  <w:abstractNum w:abstractNumId="30" w15:restartNumberingAfterBreak="0">
    <w:nsid w:val="000005C1"/>
    <w:multiLevelType w:val="multilevel"/>
    <w:tmpl w:val="00000A44"/>
    <w:lvl w:ilvl="0">
      <w:start w:val="5"/>
      <w:numFmt w:val="decimal"/>
      <w:lvlText w:val="%1"/>
      <w:lvlJc w:val="left"/>
      <w:pPr>
        <w:ind w:left="2032" w:hanging="1776"/>
      </w:pPr>
      <w:rPr>
        <w:rFonts w:ascii="Times New Roman" w:hAnsi="Times New Roman" w:cs="Times New Roman"/>
        <w:b w:val="0"/>
        <w:bCs w:val="0"/>
        <w:w w:val="100"/>
        <w:position w:val="8"/>
        <w:sz w:val="18"/>
        <w:szCs w:val="18"/>
      </w:rPr>
    </w:lvl>
    <w:lvl w:ilvl="1">
      <w:numFmt w:val="bullet"/>
      <w:lvlText w:val="•"/>
      <w:lvlJc w:val="left"/>
      <w:pPr>
        <w:ind w:left="2808" w:hanging="1776"/>
      </w:pPr>
    </w:lvl>
    <w:lvl w:ilvl="2">
      <w:numFmt w:val="bullet"/>
      <w:lvlText w:val="•"/>
      <w:lvlJc w:val="left"/>
      <w:pPr>
        <w:ind w:left="3576" w:hanging="1776"/>
      </w:pPr>
    </w:lvl>
    <w:lvl w:ilvl="3">
      <w:numFmt w:val="bullet"/>
      <w:lvlText w:val="•"/>
      <w:lvlJc w:val="left"/>
      <w:pPr>
        <w:ind w:left="4344" w:hanging="1776"/>
      </w:pPr>
    </w:lvl>
    <w:lvl w:ilvl="4">
      <w:numFmt w:val="bullet"/>
      <w:lvlText w:val="•"/>
      <w:lvlJc w:val="left"/>
      <w:pPr>
        <w:ind w:left="5112" w:hanging="1776"/>
      </w:pPr>
    </w:lvl>
    <w:lvl w:ilvl="5">
      <w:numFmt w:val="bullet"/>
      <w:lvlText w:val="•"/>
      <w:lvlJc w:val="left"/>
      <w:pPr>
        <w:ind w:left="5880" w:hanging="1776"/>
      </w:pPr>
    </w:lvl>
    <w:lvl w:ilvl="6">
      <w:numFmt w:val="bullet"/>
      <w:lvlText w:val="•"/>
      <w:lvlJc w:val="left"/>
      <w:pPr>
        <w:ind w:left="6648" w:hanging="1776"/>
      </w:pPr>
    </w:lvl>
    <w:lvl w:ilvl="7">
      <w:numFmt w:val="bullet"/>
      <w:lvlText w:val="•"/>
      <w:lvlJc w:val="left"/>
      <w:pPr>
        <w:ind w:left="7416" w:hanging="1776"/>
      </w:pPr>
    </w:lvl>
    <w:lvl w:ilvl="8">
      <w:numFmt w:val="bullet"/>
      <w:lvlText w:val="•"/>
      <w:lvlJc w:val="left"/>
      <w:pPr>
        <w:ind w:left="8184" w:hanging="1776"/>
      </w:pPr>
    </w:lvl>
  </w:abstractNum>
  <w:abstractNum w:abstractNumId="31" w15:restartNumberingAfterBreak="0">
    <w:nsid w:val="000005C2"/>
    <w:multiLevelType w:val="multilevel"/>
    <w:tmpl w:val="00000A45"/>
    <w:lvl w:ilvl="0">
      <w:start w:val="27"/>
      <w:numFmt w:val="decimal"/>
      <w:lvlText w:val="%1"/>
      <w:lvlJc w:val="left"/>
      <w:pPr>
        <w:ind w:left="720" w:hanging="554"/>
      </w:pPr>
      <w:rPr>
        <w:rFonts w:ascii="Times New Roman" w:hAnsi="Times New Roman" w:cs="Times New Roman"/>
        <w:b w:val="0"/>
        <w:bCs w:val="0"/>
        <w:w w:val="100"/>
        <w:position w:val="-3"/>
        <w:sz w:val="18"/>
        <w:szCs w:val="18"/>
      </w:rPr>
    </w:lvl>
    <w:lvl w:ilvl="1">
      <w:numFmt w:val="bullet"/>
      <w:lvlText w:val="•"/>
      <w:lvlJc w:val="left"/>
      <w:pPr>
        <w:ind w:left="1620" w:hanging="554"/>
      </w:pPr>
    </w:lvl>
    <w:lvl w:ilvl="2">
      <w:numFmt w:val="bullet"/>
      <w:lvlText w:val="•"/>
      <w:lvlJc w:val="left"/>
      <w:pPr>
        <w:ind w:left="2520" w:hanging="554"/>
      </w:pPr>
    </w:lvl>
    <w:lvl w:ilvl="3">
      <w:numFmt w:val="bullet"/>
      <w:lvlText w:val="•"/>
      <w:lvlJc w:val="left"/>
      <w:pPr>
        <w:ind w:left="3420" w:hanging="554"/>
      </w:pPr>
    </w:lvl>
    <w:lvl w:ilvl="4">
      <w:numFmt w:val="bullet"/>
      <w:lvlText w:val="•"/>
      <w:lvlJc w:val="left"/>
      <w:pPr>
        <w:ind w:left="4320" w:hanging="554"/>
      </w:pPr>
    </w:lvl>
    <w:lvl w:ilvl="5">
      <w:numFmt w:val="bullet"/>
      <w:lvlText w:val="•"/>
      <w:lvlJc w:val="left"/>
      <w:pPr>
        <w:ind w:left="5220" w:hanging="554"/>
      </w:pPr>
    </w:lvl>
    <w:lvl w:ilvl="6">
      <w:numFmt w:val="bullet"/>
      <w:lvlText w:val="•"/>
      <w:lvlJc w:val="left"/>
      <w:pPr>
        <w:ind w:left="6120" w:hanging="554"/>
      </w:pPr>
    </w:lvl>
    <w:lvl w:ilvl="7">
      <w:numFmt w:val="bullet"/>
      <w:lvlText w:val="•"/>
      <w:lvlJc w:val="left"/>
      <w:pPr>
        <w:ind w:left="7020" w:hanging="554"/>
      </w:pPr>
    </w:lvl>
    <w:lvl w:ilvl="8">
      <w:numFmt w:val="bullet"/>
      <w:lvlText w:val="•"/>
      <w:lvlJc w:val="left"/>
      <w:pPr>
        <w:ind w:left="7920" w:hanging="554"/>
      </w:pPr>
    </w:lvl>
  </w:abstractNum>
  <w:abstractNum w:abstractNumId="32" w15:restartNumberingAfterBreak="0">
    <w:nsid w:val="000005C3"/>
    <w:multiLevelType w:val="multilevel"/>
    <w:tmpl w:val="00000A46"/>
    <w:lvl w:ilvl="0">
      <w:start w:val="35"/>
      <w:numFmt w:val="decimal"/>
      <w:lvlText w:val="%1"/>
      <w:lvlJc w:val="left"/>
      <w:pPr>
        <w:ind w:left="1189" w:hanging="1023"/>
      </w:pPr>
      <w:rPr>
        <w:rFonts w:ascii="Times New Roman" w:hAnsi="Times New Roman" w:cs="Times New Roman"/>
        <w:b w:val="0"/>
        <w:bCs w:val="0"/>
        <w:w w:val="100"/>
        <w:sz w:val="18"/>
        <w:szCs w:val="18"/>
      </w:rPr>
    </w:lvl>
    <w:lvl w:ilvl="1">
      <w:numFmt w:val="bullet"/>
      <w:lvlText w:val="•"/>
      <w:lvlJc w:val="left"/>
      <w:pPr>
        <w:ind w:left="1287" w:hanging="1023"/>
      </w:pPr>
    </w:lvl>
    <w:lvl w:ilvl="2">
      <w:numFmt w:val="bullet"/>
      <w:lvlText w:val="•"/>
      <w:lvlJc w:val="left"/>
      <w:pPr>
        <w:ind w:left="1394" w:hanging="1023"/>
      </w:pPr>
    </w:lvl>
    <w:lvl w:ilvl="3">
      <w:numFmt w:val="bullet"/>
      <w:lvlText w:val="•"/>
      <w:lvlJc w:val="left"/>
      <w:pPr>
        <w:ind w:left="1501" w:hanging="1023"/>
      </w:pPr>
    </w:lvl>
    <w:lvl w:ilvl="4">
      <w:numFmt w:val="bullet"/>
      <w:lvlText w:val="•"/>
      <w:lvlJc w:val="left"/>
      <w:pPr>
        <w:ind w:left="1608" w:hanging="1023"/>
      </w:pPr>
    </w:lvl>
    <w:lvl w:ilvl="5">
      <w:numFmt w:val="bullet"/>
      <w:lvlText w:val="•"/>
      <w:lvlJc w:val="left"/>
      <w:pPr>
        <w:ind w:left="1715" w:hanging="1023"/>
      </w:pPr>
    </w:lvl>
    <w:lvl w:ilvl="6">
      <w:numFmt w:val="bullet"/>
      <w:lvlText w:val="•"/>
      <w:lvlJc w:val="left"/>
      <w:pPr>
        <w:ind w:left="1823" w:hanging="1023"/>
      </w:pPr>
    </w:lvl>
    <w:lvl w:ilvl="7">
      <w:numFmt w:val="bullet"/>
      <w:lvlText w:val="•"/>
      <w:lvlJc w:val="left"/>
      <w:pPr>
        <w:ind w:left="1930" w:hanging="1023"/>
      </w:pPr>
    </w:lvl>
    <w:lvl w:ilvl="8">
      <w:numFmt w:val="bullet"/>
      <w:lvlText w:val="•"/>
      <w:lvlJc w:val="left"/>
      <w:pPr>
        <w:ind w:left="2037" w:hanging="1023"/>
      </w:pPr>
    </w:lvl>
  </w:abstractNum>
  <w:abstractNum w:abstractNumId="33" w15:restartNumberingAfterBreak="0">
    <w:nsid w:val="000005C4"/>
    <w:multiLevelType w:val="multilevel"/>
    <w:tmpl w:val="00000A47"/>
    <w:lvl w:ilvl="0">
      <w:numFmt w:val="bullet"/>
      <w:lvlText w:val=""/>
      <w:lvlJc w:val="left"/>
      <w:pPr>
        <w:ind w:left="115" w:hanging="105"/>
      </w:pPr>
      <w:rPr>
        <w:rFonts w:ascii="Symbol" w:hAnsi="Symbol" w:cs="Symbol"/>
        <w:b w:val="0"/>
        <w:bCs w:val="0"/>
        <w:w w:val="54"/>
        <w:sz w:val="20"/>
        <w:szCs w:val="20"/>
      </w:rPr>
    </w:lvl>
    <w:lvl w:ilvl="1">
      <w:numFmt w:val="bullet"/>
      <w:lvlText w:val="•"/>
      <w:lvlJc w:val="left"/>
      <w:pPr>
        <w:ind w:left="728" w:hanging="105"/>
      </w:pPr>
    </w:lvl>
    <w:lvl w:ilvl="2">
      <w:numFmt w:val="bullet"/>
      <w:lvlText w:val="•"/>
      <w:lvlJc w:val="left"/>
      <w:pPr>
        <w:ind w:left="1337" w:hanging="105"/>
      </w:pPr>
    </w:lvl>
    <w:lvl w:ilvl="3">
      <w:numFmt w:val="bullet"/>
      <w:lvlText w:val="•"/>
      <w:lvlJc w:val="left"/>
      <w:pPr>
        <w:ind w:left="1945" w:hanging="105"/>
      </w:pPr>
    </w:lvl>
    <w:lvl w:ilvl="4">
      <w:numFmt w:val="bullet"/>
      <w:lvlText w:val="•"/>
      <w:lvlJc w:val="left"/>
      <w:pPr>
        <w:ind w:left="2554" w:hanging="105"/>
      </w:pPr>
    </w:lvl>
    <w:lvl w:ilvl="5">
      <w:numFmt w:val="bullet"/>
      <w:lvlText w:val="•"/>
      <w:lvlJc w:val="left"/>
      <w:pPr>
        <w:ind w:left="3163" w:hanging="105"/>
      </w:pPr>
    </w:lvl>
    <w:lvl w:ilvl="6">
      <w:numFmt w:val="bullet"/>
      <w:lvlText w:val="•"/>
      <w:lvlJc w:val="left"/>
      <w:pPr>
        <w:ind w:left="3771" w:hanging="105"/>
      </w:pPr>
    </w:lvl>
    <w:lvl w:ilvl="7">
      <w:numFmt w:val="bullet"/>
      <w:lvlText w:val="•"/>
      <w:lvlJc w:val="left"/>
      <w:pPr>
        <w:ind w:left="4380" w:hanging="105"/>
      </w:pPr>
    </w:lvl>
    <w:lvl w:ilvl="8">
      <w:numFmt w:val="bullet"/>
      <w:lvlText w:val="•"/>
      <w:lvlJc w:val="left"/>
      <w:pPr>
        <w:ind w:left="4989" w:hanging="105"/>
      </w:pPr>
    </w:lvl>
  </w:abstractNum>
  <w:abstractNum w:abstractNumId="34" w15:restartNumberingAfterBreak="0">
    <w:nsid w:val="000005C8"/>
    <w:multiLevelType w:val="multilevel"/>
    <w:tmpl w:val="00000A4B"/>
    <w:lvl w:ilvl="0">
      <w:numFmt w:val="bullet"/>
      <w:lvlText w:val=""/>
      <w:lvlJc w:val="left"/>
      <w:pPr>
        <w:ind w:left="100" w:hanging="101"/>
      </w:pPr>
      <w:rPr>
        <w:rFonts w:ascii="Symbol" w:hAnsi="Symbol" w:cs="Symbol"/>
        <w:b w:val="0"/>
        <w:bCs w:val="0"/>
        <w:w w:val="54"/>
        <w:sz w:val="20"/>
        <w:szCs w:val="20"/>
      </w:rPr>
    </w:lvl>
    <w:lvl w:ilvl="1">
      <w:numFmt w:val="bullet"/>
      <w:lvlText w:val="•"/>
      <w:lvlJc w:val="left"/>
      <w:pPr>
        <w:ind w:left="113" w:hanging="101"/>
      </w:pPr>
    </w:lvl>
    <w:lvl w:ilvl="2">
      <w:numFmt w:val="bullet"/>
      <w:lvlText w:val="•"/>
      <w:lvlJc w:val="left"/>
      <w:pPr>
        <w:ind w:left="126" w:hanging="101"/>
      </w:pPr>
    </w:lvl>
    <w:lvl w:ilvl="3">
      <w:numFmt w:val="bullet"/>
      <w:lvlText w:val="•"/>
      <w:lvlJc w:val="left"/>
      <w:pPr>
        <w:ind w:left="140" w:hanging="101"/>
      </w:pPr>
    </w:lvl>
    <w:lvl w:ilvl="4">
      <w:numFmt w:val="bullet"/>
      <w:lvlText w:val="•"/>
      <w:lvlJc w:val="left"/>
      <w:pPr>
        <w:ind w:left="153" w:hanging="101"/>
      </w:pPr>
    </w:lvl>
    <w:lvl w:ilvl="5">
      <w:numFmt w:val="bullet"/>
      <w:lvlText w:val="•"/>
      <w:lvlJc w:val="left"/>
      <w:pPr>
        <w:ind w:left="166" w:hanging="101"/>
      </w:pPr>
    </w:lvl>
    <w:lvl w:ilvl="6">
      <w:numFmt w:val="bullet"/>
      <w:lvlText w:val="•"/>
      <w:lvlJc w:val="left"/>
      <w:pPr>
        <w:ind w:left="180" w:hanging="101"/>
      </w:pPr>
    </w:lvl>
    <w:lvl w:ilvl="7">
      <w:numFmt w:val="bullet"/>
      <w:lvlText w:val="•"/>
      <w:lvlJc w:val="left"/>
      <w:pPr>
        <w:ind w:left="193" w:hanging="101"/>
      </w:pPr>
    </w:lvl>
    <w:lvl w:ilvl="8">
      <w:numFmt w:val="bullet"/>
      <w:lvlText w:val="•"/>
      <w:lvlJc w:val="left"/>
      <w:pPr>
        <w:ind w:left="206" w:hanging="101"/>
      </w:pPr>
    </w:lvl>
  </w:abstractNum>
  <w:abstractNum w:abstractNumId="35" w15:restartNumberingAfterBreak="0">
    <w:nsid w:val="00000803"/>
    <w:multiLevelType w:val="multilevel"/>
    <w:tmpl w:val="00000C86"/>
    <w:lvl w:ilvl="0">
      <w:start w:val="1"/>
      <w:numFmt w:val="decimal"/>
      <w:lvlText w:val="%1"/>
      <w:lvlJc w:val="left"/>
      <w:pPr>
        <w:ind w:left="891" w:hanging="635"/>
      </w:pPr>
      <w:rPr>
        <w:rFonts w:ascii="Times New Roman" w:hAnsi="Times New Roman" w:cs="Times New Roman"/>
        <w:b w:val="0"/>
        <w:bCs w:val="0"/>
        <w:w w:val="100"/>
        <w:position w:val="1"/>
        <w:sz w:val="18"/>
        <w:szCs w:val="18"/>
      </w:rPr>
    </w:lvl>
    <w:lvl w:ilvl="1">
      <w:numFmt w:val="bullet"/>
      <w:lvlText w:val="•"/>
      <w:lvlJc w:val="left"/>
      <w:pPr>
        <w:ind w:left="1782" w:hanging="635"/>
      </w:pPr>
    </w:lvl>
    <w:lvl w:ilvl="2">
      <w:numFmt w:val="bullet"/>
      <w:lvlText w:val="•"/>
      <w:lvlJc w:val="left"/>
      <w:pPr>
        <w:ind w:left="2664" w:hanging="635"/>
      </w:pPr>
    </w:lvl>
    <w:lvl w:ilvl="3">
      <w:numFmt w:val="bullet"/>
      <w:lvlText w:val="•"/>
      <w:lvlJc w:val="left"/>
      <w:pPr>
        <w:ind w:left="3546" w:hanging="635"/>
      </w:pPr>
    </w:lvl>
    <w:lvl w:ilvl="4">
      <w:numFmt w:val="bullet"/>
      <w:lvlText w:val="•"/>
      <w:lvlJc w:val="left"/>
      <w:pPr>
        <w:ind w:left="4428" w:hanging="635"/>
      </w:pPr>
    </w:lvl>
    <w:lvl w:ilvl="5">
      <w:numFmt w:val="bullet"/>
      <w:lvlText w:val="•"/>
      <w:lvlJc w:val="left"/>
      <w:pPr>
        <w:ind w:left="5310" w:hanging="635"/>
      </w:pPr>
    </w:lvl>
    <w:lvl w:ilvl="6">
      <w:numFmt w:val="bullet"/>
      <w:lvlText w:val="•"/>
      <w:lvlJc w:val="left"/>
      <w:pPr>
        <w:ind w:left="6192" w:hanging="635"/>
      </w:pPr>
    </w:lvl>
    <w:lvl w:ilvl="7">
      <w:numFmt w:val="bullet"/>
      <w:lvlText w:val="•"/>
      <w:lvlJc w:val="left"/>
      <w:pPr>
        <w:ind w:left="7074" w:hanging="635"/>
      </w:pPr>
    </w:lvl>
    <w:lvl w:ilvl="8">
      <w:numFmt w:val="bullet"/>
      <w:lvlText w:val="•"/>
      <w:lvlJc w:val="left"/>
      <w:pPr>
        <w:ind w:left="7956" w:hanging="635"/>
      </w:pPr>
    </w:lvl>
  </w:abstractNum>
  <w:abstractNum w:abstractNumId="36" w15:restartNumberingAfterBreak="0">
    <w:nsid w:val="1C523756"/>
    <w:multiLevelType w:val="hybridMultilevel"/>
    <w:tmpl w:val="2B8AA1C0"/>
    <w:lvl w:ilvl="0" w:tplc="B5E0D55E">
      <w:start w:val="1"/>
      <w:numFmt w:val="bullet"/>
      <w:lvlText w:val=""/>
      <w:lvlPicBulletId w:val="0"/>
      <w:lvlJc w:val="left"/>
      <w:pPr>
        <w:tabs>
          <w:tab w:val="num" w:pos="720"/>
        </w:tabs>
        <w:ind w:left="720" w:hanging="360"/>
      </w:pPr>
      <w:rPr>
        <w:rFonts w:ascii="Symbol" w:hAnsi="Symbol" w:hint="default"/>
      </w:rPr>
    </w:lvl>
    <w:lvl w:ilvl="1" w:tplc="0DD03CC8" w:tentative="1">
      <w:start w:val="1"/>
      <w:numFmt w:val="bullet"/>
      <w:lvlText w:val=""/>
      <w:lvlJc w:val="left"/>
      <w:pPr>
        <w:tabs>
          <w:tab w:val="num" w:pos="1440"/>
        </w:tabs>
        <w:ind w:left="1440" w:hanging="360"/>
      </w:pPr>
      <w:rPr>
        <w:rFonts w:ascii="Symbol" w:hAnsi="Symbol" w:hint="default"/>
      </w:rPr>
    </w:lvl>
    <w:lvl w:ilvl="2" w:tplc="1AD82A96" w:tentative="1">
      <w:start w:val="1"/>
      <w:numFmt w:val="bullet"/>
      <w:lvlText w:val=""/>
      <w:lvlJc w:val="left"/>
      <w:pPr>
        <w:tabs>
          <w:tab w:val="num" w:pos="2160"/>
        </w:tabs>
        <w:ind w:left="2160" w:hanging="360"/>
      </w:pPr>
      <w:rPr>
        <w:rFonts w:ascii="Symbol" w:hAnsi="Symbol" w:hint="default"/>
      </w:rPr>
    </w:lvl>
    <w:lvl w:ilvl="3" w:tplc="2D461C36" w:tentative="1">
      <w:start w:val="1"/>
      <w:numFmt w:val="bullet"/>
      <w:lvlText w:val=""/>
      <w:lvlJc w:val="left"/>
      <w:pPr>
        <w:tabs>
          <w:tab w:val="num" w:pos="2880"/>
        </w:tabs>
        <w:ind w:left="2880" w:hanging="360"/>
      </w:pPr>
      <w:rPr>
        <w:rFonts w:ascii="Symbol" w:hAnsi="Symbol" w:hint="default"/>
      </w:rPr>
    </w:lvl>
    <w:lvl w:ilvl="4" w:tplc="AE36C5A4" w:tentative="1">
      <w:start w:val="1"/>
      <w:numFmt w:val="bullet"/>
      <w:lvlText w:val=""/>
      <w:lvlJc w:val="left"/>
      <w:pPr>
        <w:tabs>
          <w:tab w:val="num" w:pos="3600"/>
        </w:tabs>
        <w:ind w:left="3600" w:hanging="360"/>
      </w:pPr>
      <w:rPr>
        <w:rFonts w:ascii="Symbol" w:hAnsi="Symbol" w:hint="default"/>
      </w:rPr>
    </w:lvl>
    <w:lvl w:ilvl="5" w:tplc="BDD08BDE" w:tentative="1">
      <w:start w:val="1"/>
      <w:numFmt w:val="bullet"/>
      <w:lvlText w:val=""/>
      <w:lvlJc w:val="left"/>
      <w:pPr>
        <w:tabs>
          <w:tab w:val="num" w:pos="4320"/>
        </w:tabs>
        <w:ind w:left="4320" w:hanging="360"/>
      </w:pPr>
      <w:rPr>
        <w:rFonts w:ascii="Symbol" w:hAnsi="Symbol" w:hint="default"/>
      </w:rPr>
    </w:lvl>
    <w:lvl w:ilvl="6" w:tplc="67349D18" w:tentative="1">
      <w:start w:val="1"/>
      <w:numFmt w:val="bullet"/>
      <w:lvlText w:val=""/>
      <w:lvlJc w:val="left"/>
      <w:pPr>
        <w:tabs>
          <w:tab w:val="num" w:pos="5040"/>
        </w:tabs>
        <w:ind w:left="5040" w:hanging="360"/>
      </w:pPr>
      <w:rPr>
        <w:rFonts w:ascii="Symbol" w:hAnsi="Symbol" w:hint="default"/>
      </w:rPr>
    </w:lvl>
    <w:lvl w:ilvl="7" w:tplc="1FD819B4" w:tentative="1">
      <w:start w:val="1"/>
      <w:numFmt w:val="bullet"/>
      <w:lvlText w:val=""/>
      <w:lvlJc w:val="left"/>
      <w:pPr>
        <w:tabs>
          <w:tab w:val="num" w:pos="5760"/>
        </w:tabs>
        <w:ind w:left="5760" w:hanging="360"/>
      </w:pPr>
      <w:rPr>
        <w:rFonts w:ascii="Symbol" w:hAnsi="Symbol" w:hint="default"/>
      </w:rPr>
    </w:lvl>
    <w:lvl w:ilvl="8" w:tplc="6EA2A218" w:tentative="1">
      <w:start w:val="1"/>
      <w:numFmt w:val="bullet"/>
      <w:lvlText w:val=""/>
      <w:lvlJc w:val="left"/>
      <w:pPr>
        <w:tabs>
          <w:tab w:val="num" w:pos="6480"/>
        </w:tabs>
        <w:ind w:left="6480" w:hanging="360"/>
      </w:pPr>
      <w:rPr>
        <w:rFonts w:ascii="Symbol" w:hAnsi="Symbol" w:hint="default"/>
      </w:rPr>
    </w:lvl>
  </w:abstractNum>
  <w:abstractNum w:abstractNumId="37" w15:restartNumberingAfterBreak="0">
    <w:nsid w:val="21EC0E0D"/>
    <w:multiLevelType w:val="hybridMultilevel"/>
    <w:tmpl w:val="86248202"/>
    <w:lvl w:ilvl="0" w:tplc="477CC1AC">
      <w:start w:val="1"/>
      <w:numFmt w:val="bullet"/>
      <w:lvlText w:val=""/>
      <w:lvlJc w:val="left"/>
      <w:pPr>
        <w:ind w:left="720" w:hanging="360"/>
      </w:pPr>
      <w:rPr>
        <w:rFonts w:ascii="Symbol" w:eastAsia="Malgun Gothic" w:hAnsi="Symbol"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8" w15:restartNumberingAfterBreak="0">
    <w:nsid w:val="502C7E8A"/>
    <w:multiLevelType w:val="hybridMultilevel"/>
    <w:tmpl w:val="38CE8EEC"/>
    <w:lvl w:ilvl="0" w:tplc="4A3A116C">
      <w:start w:val="1"/>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5"/>
  </w:num>
  <w:num w:numId="2">
    <w:abstractNumId w:val="34"/>
  </w:num>
  <w:num w:numId="3">
    <w:abstractNumId w:val="33"/>
  </w:num>
  <w:num w:numId="4">
    <w:abstractNumId w:val="32"/>
  </w:num>
  <w:num w:numId="5">
    <w:abstractNumId w:val="31"/>
  </w:num>
  <w:num w:numId="6">
    <w:abstractNumId w:val="30"/>
  </w:num>
  <w:num w:numId="7">
    <w:abstractNumId w:val="29"/>
  </w:num>
  <w:num w:numId="8">
    <w:abstractNumId w:val="28"/>
  </w:num>
  <w:num w:numId="9">
    <w:abstractNumId w:val="27"/>
  </w:num>
  <w:num w:numId="10">
    <w:abstractNumId w:val="26"/>
  </w:num>
  <w:num w:numId="11">
    <w:abstractNumId w:val="25"/>
  </w:num>
  <w:num w:numId="12">
    <w:abstractNumId w:val="24"/>
  </w:num>
  <w:num w:numId="13">
    <w:abstractNumId w:val="23"/>
  </w:num>
  <w:num w:numId="14">
    <w:abstractNumId w:val="22"/>
  </w:num>
  <w:num w:numId="15">
    <w:abstractNumId w:val="21"/>
  </w:num>
  <w:num w:numId="16">
    <w:abstractNumId w:val="20"/>
  </w:num>
  <w:num w:numId="17">
    <w:abstractNumId w:val="19"/>
  </w:num>
  <w:num w:numId="18">
    <w:abstractNumId w:val="18"/>
  </w:num>
  <w:num w:numId="19">
    <w:abstractNumId w:val="17"/>
  </w:num>
  <w:num w:numId="20">
    <w:abstractNumId w:val="16"/>
  </w:num>
  <w:num w:numId="21">
    <w:abstractNumId w:val="15"/>
  </w:num>
  <w:num w:numId="22">
    <w:abstractNumId w:val="14"/>
  </w:num>
  <w:num w:numId="23">
    <w:abstractNumId w:val="13"/>
  </w:num>
  <w:num w:numId="24">
    <w:abstractNumId w:val="12"/>
  </w:num>
  <w:num w:numId="25">
    <w:abstractNumId w:val="11"/>
  </w:num>
  <w:num w:numId="26">
    <w:abstractNumId w:val="10"/>
  </w:num>
  <w:num w:numId="27">
    <w:abstractNumId w:val="9"/>
  </w:num>
  <w:num w:numId="28">
    <w:abstractNumId w:val="8"/>
  </w:num>
  <w:num w:numId="29">
    <w:abstractNumId w:val="7"/>
  </w:num>
  <w:num w:numId="30">
    <w:abstractNumId w:val="6"/>
  </w:num>
  <w:num w:numId="31">
    <w:abstractNumId w:val="5"/>
  </w:num>
  <w:num w:numId="32">
    <w:abstractNumId w:val="4"/>
  </w:num>
  <w:num w:numId="33">
    <w:abstractNumId w:val="3"/>
  </w:num>
  <w:num w:numId="34">
    <w:abstractNumId w:val="2"/>
  </w:num>
  <w:num w:numId="35">
    <w:abstractNumId w:val="37"/>
  </w:num>
  <w:num w:numId="36">
    <w:abstractNumId w:val="0"/>
    <w:lvlOverride w:ilvl="0">
      <w:lvl w:ilvl="0">
        <w:start w:val="1"/>
        <w:numFmt w:val="decimal"/>
        <w:pStyle w:val="heading3"/>
        <w:lvlText w:val="%1."/>
        <w:lvlJc w:val="left"/>
        <w:pPr>
          <w:ind w:left="450" w:hanging="360"/>
        </w:pPr>
      </w:lvl>
    </w:lvlOverride>
  </w:num>
  <w:num w:numId="37">
    <w:abstractNumId w:val="0"/>
    <w:lvlOverride w:ilvl="0">
      <w:lvl w:ilvl="0">
        <w:numFmt w:val="decimal"/>
        <w:pStyle w:val="heading3"/>
        <w:lvlText w:val="(36-19)"/>
        <w:legacy w:legacy="1" w:legacySpace="0" w:legacyIndent="0"/>
        <w:lvlJc w:val="left"/>
        <w:pPr>
          <w:ind w:left="0" w:firstLine="0"/>
        </w:pPr>
        <w:rPr>
          <w:rFonts w:ascii="Cambria Math" w:hAnsi="Cambria Math" w:cs="Times New Roman" w:hint="default"/>
          <w:strike w:val="0"/>
          <w:dstrike w:val="0"/>
          <w:color w:val="000000"/>
          <w:sz w:val="20"/>
          <w:u w:val="none"/>
          <w:effect w:val="none"/>
        </w:rPr>
      </w:lvl>
    </w:lvlOverride>
  </w:num>
  <w:num w:numId="38">
    <w:abstractNumId w:val="36"/>
  </w:num>
  <w:num w:numId="39">
    <w:abstractNumId w:val="0"/>
    <w:lvlOverride w:ilvl="0">
      <w:lvl w:ilvl="0">
        <w:numFmt w:val="decimal"/>
        <w:pStyle w:val="heading3"/>
        <w:lvlText w:val="(36-18)"/>
        <w:legacy w:legacy="1" w:legacySpace="0" w:legacyIndent="0"/>
        <w:lvlJc w:val="left"/>
        <w:pPr>
          <w:ind w:left="0" w:firstLine="0"/>
        </w:pPr>
        <w:rPr>
          <w:rFonts w:ascii="Times New Roman" w:hAnsi="Times New Roman" w:cs="Times New Roman" w:hint="default"/>
          <w:b w:val="0"/>
          <w:i w:val="0"/>
          <w:strike w:val="0"/>
          <w:dstrike w:val="0"/>
          <w:color w:val="000000"/>
          <w:sz w:val="20"/>
          <w:u w:val="none"/>
          <w:effect w:val="none"/>
        </w:rPr>
      </w:lvl>
    </w:lvlOverride>
  </w:num>
  <w:num w:numId="40">
    <w:abstractNumId w:val="38"/>
  </w:num>
  <w:num w:numId="41">
    <w:abstractNumId w:val="1"/>
  </w:num>
  <w:num w:numId="42">
    <w:abstractNumId w:val="1"/>
  </w:num>
  <w:numIdMacAtCleanup w:val="3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Alice Chen">
    <w15:presenceInfo w15:providerId="AD" w15:userId="S::alicel@qti.qualcomm.com::7b3df222-37f2-4ef5-b6ff-21f127db4b9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32"/>
  <w:printFractionalCharacterWidth/>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307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440B"/>
    <w:rsid w:val="0000030D"/>
    <w:rsid w:val="00000B73"/>
    <w:rsid w:val="00000BD5"/>
    <w:rsid w:val="00000EBA"/>
    <w:rsid w:val="000011A2"/>
    <w:rsid w:val="000013EC"/>
    <w:rsid w:val="00001533"/>
    <w:rsid w:val="00001794"/>
    <w:rsid w:val="00001F31"/>
    <w:rsid w:val="000027A5"/>
    <w:rsid w:val="00002FD5"/>
    <w:rsid w:val="000031F7"/>
    <w:rsid w:val="0000366D"/>
    <w:rsid w:val="000045FA"/>
    <w:rsid w:val="0000615A"/>
    <w:rsid w:val="00006287"/>
    <w:rsid w:val="00006345"/>
    <w:rsid w:val="00006454"/>
    <w:rsid w:val="00006477"/>
    <w:rsid w:val="000067AA"/>
    <w:rsid w:val="00006DBB"/>
    <w:rsid w:val="0000740A"/>
    <w:rsid w:val="0000743C"/>
    <w:rsid w:val="000078DA"/>
    <w:rsid w:val="00007A76"/>
    <w:rsid w:val="00007BD6"/>
    <w:rsid w:val="0001027F"/>
    <w:rsid w:val="00010C59"/>
    <w:rsid w:val="00011423"/>
    <w:rsid w:val="00011668"/>
    <w:rsid w:val="000116A2"/>
    <w:rsid w:val="000117C9"/>
    <w:rsid w:val="00012501"/>
    <w:rsid w:val="00012768"/>
    <w:rsid w:val="0001277E"/>
    <w:rsid w:val="000129E6"/>
    <w:rsid w:val="00012AD7"/>
    <w:rsid w:val="00013196"/>
    <w:rsid w:val="000139A4"/>
    <w:rsid w:val="00013E14"/>
    <w:rsid w:val="00013F87"/>
    <w:rsid w:val="00014031"/>
    <w:rsid w:val="00014507"/>
    <w:rsid w:val="00014D12"/>
    <w:rsid w:val="000157CC"/>
    <w:rsid w:val="000159C5"/>
    <w:rsid w:val="00016781"/>
    <w:rsid w:val="00016975"/>
    <w:rsid w:val="00016D9C"/>
    <w:rsid w:val="00016FAD"/>
    <w:rsid w:val="00017D25"/>
    <w:rsid w:val="0002009E"/>
    <w:rsid w:val="000216DF"/>
    <w:rsid w:val="0002174B"/>
    <w:rsid w:val="00021A27"/>
    <w:rsid w:val="00022391"/>
    <w:rsid w:val="00023727"/>
    <w:rsid w:val="00023CD8"/>
    <w:rsid w:val="00024344"/>
    <w:rsid w:val="00024487"/>
    <w:rsid w:val="00025697"/>
    <w:rsid w:val="00025A89"/>
    <w:rsid w:val="00026499"/>
    <w:rsid w:val="00026A12"/>
    <w:rsid w:val="00026CE3"/>
    <w:rsid w:val="00027536"/>
    <w:rsid w:val="000279E1"/>
    <w:rsid w:val="00027AB8"/>
    <w:rsid w:val="00027D05"/>
    <w:rsid w:val="00030307"/>
    <w:rsid w:val="00031019"/>
    <w:rsid w:val="00031349"/>
    <w:rsid w:val="000313E4"/>
    <w:rsid w:val="00031E68"/>
    <w:rsid w:val="000326AF"/>
    <w:rsid w:val="000332CC"/>
    <w:rsid w:val="0003380C"/>
    <w:rsid w:val="00033B0A"/>
    <w:rsid w:val="00033BE6"/>
    <w:rsid w:val="00034E6F"/>
    <w:rsid w:val="00034F3E"/>
    <w:rsid w:val="000358B3"/>
    <w:rsid w:val="0003684A"/>
    <w:rsid w:val="00036B4F"/>
    <w:rsid w:val="000405C4"/>
    <w:rsid w:val="000409D1"/>
    <w:rsid w:val="000409E5"/>
    <w:rsid w:val="0004111B"/>
    <w:rsid w:val="000417B5"/>
    <w:rsid w:val="00041C6B"/>
    <w:rsid w:val="000424CF"/>
    <w:rsid w:val="00042C67"/>
    <w:rsid w:val="0004346B"/>
    <w:rsid w:val="00043C26"/>
    <w:rsid w:val="00043F1E"/>
    <w:rsid w:val="0004414E"/>
    <w:rsid w:val="00044328"/>
    <w:rsid w:val="00044501"/>
    <w:rsid w:val="00044DC0"/>
    <w:rsid w:val="0004630D"/>
    <w:rsid w:val="00046D02"/>
    <w:rsid w:val="0004726D"/>
    <w:rsid w:val="000478EE"/>
    <w:rsid w:val="000511A1"/>
    <w:rsid w:val="000511D7"/>
    <w:rsid w:val="000518B9"/>
    <w:rsid w:val="00052123"/>
    <w:rsid w:val="0005251D"/>
    <w:rsid w:val="000528E2"/>
    <w:rsid w:val="00052909"/>
    <w:rsid w:val="00053519"/>
    <w:rsid w:val="0005492A"/>
    <w:rsid w:val="00054F7F"/>
    <w:rsid w:val="00055103"/>
    <w:rsid w:val="000567A2"/>
    <w:rsid w:val="000567DA"/>
    <w:rsid w:val="00057E8E"/>
    <w:rsid w:val="00060363"/>
    <w:rsid w:val="000609BC"/>
    <w:rsid w:val="00060DEF"/>
    <w:rsid w:val="00060E93"/>
    <w:rsid w:val="00061393"/>
    <w:rsid w:val="000618CC"/>
    <w:rsid w:val="00061DA8"/>
    <w:rsid w:val="00061FFD"/>
    <w:rsid w:val="00063206"/>
    <w:rsid w:val="000636AB"/>
    <w:rsid w:val="000642FC"/>
    <w:rsid w:val="0006469A"/>
    <w:rsid w:val="0006472F"/>
    <w:rsid w:val="000650B0"/>
    <w:rsid w:val="000650B8"/>
    <w:rsid w:val="00065206"/>
    <w:rsid w:val="00065B70"/>
    <w:rsid w:val="000660EB"/>
    <w:rsid w:val="00066421"/>
    <w:rsid w:val="0006732A"/>
    <w:rsid w:val="000675D6"/>
    <w:rsid w:val="00067D60"/>
    <w:rsid w:val="00070283"/>
    <w:rsid w:val="000718A4"/>
    <w:rsid w:val="00071971"/>
    <w:rsid w:val="000723F8"/>
    <w:rsid w:val="00073578"/>
    <w:rsid w:val="00073BB4"/>
    <w:rsid w:val="00074034"/>
    <w:rsid w:val="00074C7B"/>
    <w:rsid w:val="00074C82"/>
    <w:rsid w:val="00074C97"/>
    <w:rsid w:val="00075139"/>
    <w:rsid w:val="00075C3C"/>
    <w:rsid w:val="00075DDB"/>
    <w:rsid w:val="00075E1E"/>
    <w:rsid w:val="00076606"/>
    <w:rsid w:val="00076885"/>
    <w:rsid w:val="00076B5C"/>
    <w:rsid w:val="00076BE7"/>
    <w:rsid w:val="00077C25"/>
    <w:rsid w:val="00077EFC"/>
    <w:rsid w:val="00080ACC"/>
    <w:rsid w:val="00080E1A"/>
    <w:rsid w:val="000815C7"/>
    <w:rsid w:val="0008191E"/>
    <w:rsid w:val="00081E62"/>
    <w:rsid w:val="000823C8"/>
    <w:rsid w:val="000824E9"/>
    <w:rsid w:val="000829FF"/>
    <w:rsid w:val="00082B8A"/>
    <w:rsid w:val="00082BFD"/>
    <w:rsid w:val="0008302D"/>
    <w:rsid w:val="0008369B"/>
    <w:rsid w:val="00084297"/>
    <w:rsid w:val="000842D7"/>
    <w:rsid w:val="000865AA"/>
    <w:rsid w:val="00086780"/>
    <w:rsid w:val="00086C10"/>
    <w:rsid w:val="000903EC"/>
    <w:rsid w:val="00090640"/>
    <w:rsid w:val="000909A9"/>
    <w:rsid w:val="00091349"/>
    <w:rsid w:val="0009212D"/>
    <w:rsid w:val="000921B7"/>
    <w:rsid w:val="000925EB"/>
    <w:rsid w:val="00092971"/>
    <w:rsid w:val="000929BA"/>
    <w:rsid w:val="00092AC6"/>
    <w:rsid w:val="0009301C"/>
    <w:rsid w:val="00093AD2"/>
    <w:rsid w:val="0009417E"/>
    <w:rsid w:val="00094A6A"/>
    <w:rsid w:val="00094BA8"/>
    <w:rsid w:val="00094DFB"/>
    <w:rsid w:val="00094EE0"/>
    <w:rsid w:val="00094FB0"/>
    <w:rsid w:val="00094FFA"/>
    <w:rsid w:val="0009611B"/>
    <w:rsid w:val="0009650B"/>
    <w:rsid w:val="0009661D"/>
    <w:rsid w:val="00096B45"/>
    <w:rsid w:val="00096D0B"/>
    <w:rsid w:val="0009713F"/>
    <w:rsid w:val="000A0047"/>
    <w:rsid w:val="000A0D51"/>
    <w:rsid w:val="000A11FE"/>
    <w:rsid w:val="000A13D2"/>
    <w:rsid w:val="000A173E"/>
    <w:rsid w:val="000A1C31"/>
    <w:rsid w:val="000A1F25"/>
    <w:rsid w:val="000A209A"/>
    <w:rsid w:val="000A3149"/>
    <w:rsid w:val="000A33E8"/>
    <w:rsid w:val="000A3416"/>
    <w:rsid w:val="000A3B28"/>
    <w:rsid w:val="000A411D"/>
    <w:rsid w:val="000A492A"/>
    <w:rsid w:val="000A4FFF"/>
    <w:rsid w:val="000A5E6D"/>
    <w:rsid w:val="000A671D"/>
    <w:rsid w:val="000A71BD"/>
    <w:rsid w:val="000A7680"/>
    <w:rsid w:val="000B041A"/>
    <w:rsid w:val="000B083E"/>
    <w:rsid w:val="000B0DAF"/>
    <w:rsid w:val="000B13A6"/>
    <w:rsid w:val="000B145C"/>
    <w:rsid w:val="000B23AB"/>
    <w:rsid w:val="000B28B3"/>
    <w:rsid w:val="000B28B8"/>
    <w:rsid w:val="000B2F8C"/>
    <w:rsid w:val="000B3397"/>
    <w:rsid w:val="000B345F"/>
    <w:rsid w:val="000B4A76"/>
    <w:rsid w:val="000B53F6"/>
    <w:rsid w:val="000B59FE"/>
    <w:rsid w:val="000B5ABB"/>
    <w:rsid w:val="000B5D9E"/>
    <w:rsid w:val="000B653F"/>
    <w:rsid w:val="000B670B"/>
    <w:rsid w:val="000B6ADD"/>
    <w:rsid w:val="000B7A30"/>
    <w:rsid w:val="000C0123"/>
    <w:rsid w:val="000C043C"/>
    <w:rsid w:val="000C0BA9"/>
    <w:rsid w:val="000C0F8B"/>
    <w:rsid w:val="000C1075"/>
    <w:rsid w:val="000C120D"/>
    <w:rsid w:val="000C1271"/>
    <w:rsid w:val="000C1C19"/>
    <w:rsid w:val="000C1EC4"/>
    <w:rsid w:val="000C1F0C"/>
    <w:rsid w:val="000C220E"/>
    <w:rsid w:val="000C261B"/>
    <w:rsid w:val="000C27D0"/>
    <w:rsid w:val="000C30D1"/>
    <w:rsid w:val="000C3AAC"/>
    <w:rsid w:val="000C3C9C"/>
    <w:rsid w:val="000C42E0"/>
    <w:rsid w:val="000C47D8"/>
    <w:rsid w:val="000C4DF9"/>
    <w:rsid w:val="000C516A"/>
    <w:rsid w:val="000C54F3"/>
    <w:rsid w:val="000C5721"/>
    <w:rsid w:val="000C6438"/>
    <w:rsid w:val="000C6842"/>
    <w:rsid w:val="000C6A2F"/>
    <w:rsid w:val="000C6B6F"/>
    <w:rsid w:val="000C7993"/>
    <w:rsid w:val="000C7A4A"/>
    <w:rsid w:val="000D0300"/>
    <w:rsid w:val="000D09F3"/>
    <w:rsid w:val="000D0CB5"/>
    <w:rsid w:val="000D0E5B"/>
    <w:rsid w:val="000D174A"/>
    <w:rsid w:val="000D1AD4"/>
    <w:rsid w:val="000D2315"/>
    <w:rsid w:val="000D276A"/>
    <w:rsid w:val="000D2F1B"/>
    <w:rsid w:val="000D31DF"/>
    <w:rsid w:val="000D46EB"/>
    <w:rsid w:val="000D46EE"/>
    <w:rsid w:val="000D4A8F"/>
    <w:rsid w:val="000D4B0D"/>
    <w:rsid w:val="000D4F65"/>
    <w:rsid w:val="000D5106"/>
    <w:rsid w:val="000D5EBD"/>
    <w:rsid w:val="000D674F"/>
    <w:rsid w:val="000D6A9B"/>
    <w:rsid w:val="000D6D79"/>
    <w:rsid w:val="000D7264"/>
    <w:rsid w:val="000D7EC5"/>
    <w:rsid w:val="000E0039"/>
    <w:rsid w:val="000E0494"/>
    <w:rsid w:val="000E1C37"/>
    <w:rsid w:val="000E1D7B"/>
    <w:rsid w:val="000E2950"/>
    <w:rsid w:val="000E345F"/>
    <w:rsid w:val="000E3A1D"/>
    <w:rsid w:val="000E3C8F"/>
    <w:rsid w:val="000E4303"/>
    <w:rsid w:val="000E4696"/>
    <w:rsid w:val="000E4B20"/>
    <w:rsid w:val="000E4B82"/>
    <w:rsid w:val="000E5273"/>
    <w:rsid w:val="000E6216"/>
    <w:rsid w:val="000E6539"/>
    <w:rsid w:val="000E6D2F"/>
    <w:rsid w:val="000E720C"/>
    <w:rsid w:val="000E752D"/>
    <w:rsid w:val="000E7EB4"/>
    <w:rsid w:val="000F033B"/>
    <w:rsid w:val="000F07E8"/>
    <w:rsid w:val="000F1061"/>
    <w:rsid w:val="000F1486"/>
    <w:rsid w:val="000F238C"/>
    <w:rsid w:val="000F2ABC"/>
    <w:rsid w:val="000F3D76"/>
    <w:rsid w:val="000F47BE"/>
    <w:rsid w:val="000F4937"/>
    <w:rsid w:val="000F4CAE"/>
    <w:rsid w:val="000F4D59"/>
    <w:rsid w:val="000F5088"/>
    <w:rsid w:val="000F513B"/>
    <w:rsid w:val="000F557E"/>
    <w:rsid w:val="000F5780"/>
    <w:rsid w:val="000F60FA"/>
    <w:rsid w:val="000F623A"/>
    <w:rsid w:val="000F685B"/>
    <w:rsid w:val="000F6BB9"/>
    <w:rsid w:val="000F6C17"/>
    <w:rsid w:val="000F7DB5"/>
    <w:rsid w:val="00100165"/>
    <w:rsid w:val="00100E3B"/>
    <w:rsid w:val="001015F8"/>
    <w:rsid w:val="00101E87"/>
    <w:rsid w:val="00101FAF"/>
    <w:rsid w:val="0010228F"/>
    <w:rsid w:val="001024D5"/>
    <w:rsid w:val="00102632"/>
    <w:rsid w:val="001035EF"/>
    <w:rsid w:val="0010469F"/>
    <w:rsid w:val="001053C6"/>
    <w:rsid w:val="00105918"/>
    <w:rsid w:val="00105F5F"/>
    <w:rsid w:val="001067A2"/>
    <w:rsid w:val="00106E8D"/>
    <w:rsid w:val="001075DC"/>
    <w:rsid w:val="00107AEF"/>
    <w:rsid w:val="00110116"/>
    <w:rsid w:val="001101C2"/>
    <w:rsid w:val="001108C4"/>
    <w:rsid w:val="001109AA"/>
    <w:rsid w:val="00110F3D"/>
    <w:rsid w:val="00111374"/>
    <w:rsid w:val="00111402"/>
    <w:rsid w:val="00111968"/>
    <w:rsid w:val="00112285"/>
    <w:rsid w:val="00112334"/>
    <w:rsid w:val="00112645"/>
    <w:rsid w:val="00112C6A"/>
    <w:rsid w:val="00113B5F"/>
    <w:rsid w:val="001141F5"/>
    <w:rsid w:val="001141FF"/>
    <w:rsid w:val="001147D8"/>
    <w:rsid w:val="00114FCA"/>
    <w:rsid w:val="0011536D"/>
    <w:rsid w:val="00115A75"/>
    <w:rsid w:val="00115B7B"/>
    <w:rsid w:val="00116780"/>
    <w:rsid w:val="00117299"/>
    <w:rsid w:val="00117D5F"/>
    <w:rsid w:val="00120064"/>
    <w:rsid w:val="0012027F"/>
    <w:rsid w:val="00120298"/>
    <w:rsid w:val="001208DB"/>
    <w:rsid w:val="00120AA0"/>
    <w:rsid w:val="00120BD6"/>
    <w:rsid w:val="001215C0"/>
    <w:rsid w:val="00121E00"/>
    <w:rsid w:val="00122191"/>
    <w:rsid w:val="00122534"/>
    <w:rsid w:val="0012267D"/>
    <w:rsid w:val="0012281A"/>
    <w:rsid w:val="00122CE7"/>
    <w:rsid w:val="00122D51"/>
    <w:rsid w:val="001232D3"/>
    <w:rsid w:val="00124896"/>
    <w:rsid w:val="00124E55"/>
    <w:rsid w:val="00126052"/>
    <w:rsid w:val="00126B00"/>
    <w:rsid w:val="00126D32"/>
    <w:rsid w:val="001274A8"/>
    <w:rsid w:val="001275D7"/>
    <w:rsid w:val="00127723"/>
    <w:rsid w:val="00130101"/>
    <w:rsid w:val="00130CD2"/>
    <w:rsid w:val="00130CE7"/>
    <w:rsid w:val="00130E38"/>
    <w:rsid w:val="00130E69"/>
    <w:rsid w:val="00131103"/>
    <w:rsid w:val="00132168"/>
    <w:rsid w:val="001323DB"/>
    <w:rsid w:val="00132C84"/>
    <w:rsid w:val="001334BE"/>
    <w:rsid w:val="0013380A"/>
    <w:rsid w:val="00134114"/>
    <w:rsid w:val="00134D3C"/>
    <w:rsid w:val="00135032"/>
    <w:rsid w:val="0013508C"/>
    <w:rsid w:val="00135341"/>
    <w:rsid w:val="00135784"/>
    <w:rsid w:val="00135B4B"/>
    <w:rsid w:val="00135E30"/>
    <w:rsid w:val="0013699E"/>
    <w:rsid w:val="00136F15"/>
    <w:rsid w:val="00137C24"/>
    <w:rsid w:val="00137C4B"/>
    <w:rsid w:val="001406F8"/>
    <w:rsid w:val="00141A95"/>
    <w:rsid w:val="0014217A"/>
    <w:rsid w:val="00142405"/>
    <w:rsid w:val="00142492"/>
    <w:rsid w:val="00142558"/>
    <w:rsid w:val="00142C7D"/>
    <w:rsid w:val="0014344D"/>
    <w:rsid w:val="0014394F"/>
    <w:rsid w:val="00144089"/>
    <w:rsid w:val="001444B8"/>
    <w:rsid w:val="001448D8"/>
    <w:rsid w:val="00144D17"/>
    <w:rsid w:val="001450BB"/>
    <w:rsid w:val="001459E7"/>
    <w:rsid w:val="00145C98"/>
    <w:rsid w:val="00145F70"/>
    <w:rsid w:val="00146459"/>
    <w:rsid w:val="0014677A"/>
    <w:rsid w:val="00146D19"/>
    <w:rsid w:val="0014736E"/>
    <w:rsid w:val="00147C12"/>
    <w:rsid w:val="001502A8"/>
    <w:rsid w:val="00150D66"/>
    <w:rsid w:val="00150E54"/>
    <w:rsid w:val="00150F68"/>
    <w:rsid w:val="00151943"/>
    <w:rsid w:val="00151B27"/>
    <w:rsid w:val="00151BBE"/>
    <w:rsid w:val="00151D22"/>
    <w:rsid w:val="001525FB"/>
    <w:rsid w:val="00152C54"/>
    <w:rsid w:val="00153583"/>
    <w:rsid w:val="00153BE2"/>
    <w:rsid w:val="00154791"/>
    <w:rsid w:val="00154B26"/>
    <w:rsid w:val="001557CB"/>
    <w:rsid w:val="00155813"/>
    <w:rsid w:val="001559BB"/>
    <w:rsid w:val="00155EF0"/>
    <w:rsid w:val="0015692E"/>
    <w:rsid w:val="00157CCC"/>
    <w:rsid w:val="001606F8"/>
    <w:rsid w:val="00160C21"/>
    <w:rsid w:val="00160F45"/>
    <w:rsid w:val="0016147B"/>
    <w:rsid w:val="0016147C"/>
    <w:rsid w:val="00161934"/>
    <w:rsid w:val="001632A8"/>
    <w:rsid w:val="0016428D"/>
    <w:rsid w:val="001645FD"/>
    <w:rsid w:val="00165BE6"/>
    <w:rsid w:val="00165C3E"/>
    <w:rsid w:val="00165E83"/>
    <w:rsid w:val="001677DF"/>
    <w:rsid w:val="00170754"/>
    <w:rsid w:val="00170B6D"/>
    <w:rsid w:val="0017185E"/>
    <w:rsid w:val="001723B7"/>
    <w:rsid w:val="00172489"/>
    <w:rsid w:val="00172DB5"/>
    <w:rsid w:val="00172DD9"/>
    <w:rsid w:val="001738FD"/>
    <w:rsid w:val="00173C6A"/>
    <w:rsid w:val="00173D0E"/>
    <w:rsid w:val="00173D9D"/>
    <w:rsid w:val="00174035"/>
    <w:rsid w:val="00174601"/>
    <w:rsid w:val="00174F0C"/>
    <w:rsid w:val="00175CDF"/>
    <w:rsid w:val="00175E27"/>
    <w:rsid w:val="00176486"/>
    <w:rsid w:val="0017653A"/>
    <w:rsid w:val="0017659B"/>
    <w:rsid w:val="00176600"/>
    <w:rsid w:val="0017721A"/>
    <w:rsid w:val="00177305"/>
    <w:rsid w:val="00177804"/>
    <w:rsid w:val="00177BCE"/>
    <w:rsid w:val="00180C31"/>
    <w:rsid w:val="00181049"/>
    <w:rsid w:val="001812B0"/>
    <w:rsid w:val="00181423"/>
    <w:rsid w:val="00181686"/>
    <w:rsid w:val="00181A0E"/>
    <w:rsid w:val="00181D5A"/>
    <w:rsid w:val="00182352"/>
    <w:rsid w:val="001824AA"/>
    <w:rsid w:val="00182A7E"/>
    <w:rsid w:val="00183698"/>
    <w:rsid w:val="00183709"/>
    <w:rsid w:val="00183F4C"/>
    <w:rsid w:val="00184449"/>
    <w:rsid w:val="0018462B"/>
    <w:rsid w:val="00184656"/>
    <w:rsid w:val="00184D65"/>
    <w:rsid w:val="00185B1D"/>
    <w:rsid w:val="00185DE7"/>
    <w:rsid w:val="00186DDE"/>
    <w:rsid w:val="00187129"/>
    <w:rsid w:val="0018783E"/>
    <w:rsid w:val="00187978"/>
    <w:rsid w:val="0019040A"/>
    <w:rsid w:val="001914E2"/>
    <w:rsid w:val="0019164F"/>
    <w:rsid w:val="001927CD"/>
    <w:rsid w:val="00192C6E"/>
    <w:rsid w:val="00192CEB"/>
    <w:rsid w:val="001936E3"/>
    <w:rsid w:val="001938B0"/>
    <w:rsid w:val="00193C39"/>
    <w:rsid w:val="001943F7"/>
    <w:rsid w:val="00194D43"/>
    <w:rsid w:val="00194D56"/>
    <w:rsid w:val="00195001"/>
    <w:rsid w:val="00195439"/>
    <w:rsid w:val="0019646C"/>
    <w:rsid w:val="0019717A"/>
    <w:rsid w:val="00197B92"/>
    <w:rsid w:val="001A0CEC"/>
    <w:rsid w:val="001A0EDB"/>
    <w:rsid w:val="001A1B7C"/>
    <w:rsid w:val="001A1C14"/>
    <w:rsid w:val="001A1C69"/>
    <w:rsid w:val="001A1FCC"/>
    <w:rsid w:val="001A2240"/>
    <w:rsid w:val="001A2311"/>
    <w:rsid w:val="001A2686"/>
    <w:rsid w:val="001A2CDE"/>
    <w:rsid w:val="001A43B1"/>
    <w:rsid w:val="001A496B"/>
    <w:rsid w:val="001A64D9"/>
    <w:rsid w:val="001A694C"/>
    <w:rsid w:val="001A6C88"/>
    <w:rsid w:val="001A77FD"/>
    <w:rsid w:val="001B0001"/>
    <w:rsid w:val="001B08B7"/>
    <w:rsid w:val="001B0E95"/>
    <w:rsid w:val="001B1248"/>
    <w:rsid w:val="001B252D"/>
    <w:rsid w:val="001B2854"/>
    <w:rsid w:val="001B2904"/>
    <w:rsid w:val="001B5C3D"/>
    <w:rsid w:val="001B614F"/>
    <w:rsid w:val="001B63BC"/>
    <w:rsid w:val="001B6594"/>
    <w:rsid w:val="001B6C81"/>
    <w:rsid w:val="001B6F2C"/>
    <w:rsid w:val="001C05EE"/>
    <w:rsid w:val="001C1C5C"/>
    <w:rsid w:val="001C2B61"/>
    <w:rsid w:val="001C32C3"/>
    <w:rsid w:val="001C44B2"/>
    <w:rsid w:val="001C4F7E"/>
    <w:rsid w:val="001C501D"/>
    <w:rsid w:val="001C5ABA"/>
    <w:rsid w:val="001C6012"/>
    <w:rsid w:val="001C618A"/>
    <w:rsid w:val="001C61A4"/>
    <w:rsid w:val="001C61E6"/>
    <w:rsid w:val="001C65A6"/>
    <w:rsid w:val="001C6655"/>
    <w:rsid w:val="001C7849"/>
    <w:rsid w:val="001C7CCE"/>
    <w:rsid w:val="001C7D6B"/>
    <w:rsid w:val="001D016F"/>
    <w:rsid w:val="001D0918"/>
    <w:rsid w:val="001D11FD"/>
    <w:rsid w:val="001D1550"/>
    <w:rsid w:val="001D15ED"/>
    <w:rsid w:val="001D1FFA"/>
    <w:rsid w:val="001D2418"/>
    <w:rsid w:val="001D296D"/>
    <w:rsid w:val="001D2A6C"/>
    <w:rsid w:val="001D2C26"/>
    <w:rsid w:val="001D30A2"/>
    <w:rsid w:val="001D328B"/>
    <w:rsid w:val="001D3CA6"/>
    <w:rsid w:val="001D4A93"/>
    <w:rsid w:val="001D548E"/>
    <w:rsid w:val="001D5637"/>
    <w:rsid w:val="001D5F28"/>
    <w:rsid w:val="001D67EB"/>
    <w:rsid w:val="001D7529"/>
    <w:rsid w:val="001D7948"/>
    <w:rsid w:val="001D7DAF"/>
    <w:rsid w:val="001D7DF0"/>
    <w:rsid w:val="001E000A"/>
    <w:rsid w:val="001E0535"/>
    <w:rsid w:val="001E082B"/>
    <w:rsid w:val="001E0946"/>
    <w:rsid w:val="001E1001"/>
    <w:rsid w:val="001E12D1"/>
    <w:rsid w:val="001E15F8"/>
    <w:rsid w:val="001E1BE9"/>
    <w:rsid w:val="001E349E"/>
    <w:rsid w:val="001E3A51"/>
    <w:rsid w:val="001E52C6"/>
    <w:rsid w:val="001E6060"/>
    <w:rsid w:val="001E6267"/>
    <w:rsid w:val="001E66B0"/>
    <w:rsid w:val="001E6D52"/>
    <w:rsid w:val="001E6DAD"/>
    <w:rsid w:val="001E6EE3"/>
    <w:rsid w:val="001E7C32"/>
    <w:rsid w:val="001E7E12"/>
    <w:rsid w:val="001F0210"/>
    <w:rsid w:val="001F10F7"/>
    <w:rsid w:val="001F13CA"/>
    <w:rsid w:val="001F1415"/>
    <w:rsid w:val="001F1C40"/>
    <w:rsid w:val="001F2656"/>
    <w:rsid w:val="001F27BB"/>
    <w:rsid w:val="001F2FB6"/>
    <w:rsid w:val="001F3AA8"/>
    <w:rsid w:val="001F3DB9"/>
    <w:rsid w:val="001F3F4A"/>
    <w:rsid w:val="001F45A4"/>
    <w:rsid w:val="001F480E"/>
    <w:rsid w:val="001F491C"/>
    <w:rsid w:val="001F5923"/>
    <w:rsid w:val="001F5AE6"/>
    <w:rsid w:val="001F5C29"/>
    <w:rsid w:val="001F5D16"/>
    <w:rsid w:val="001F61C1"/>
    <w:rsid w:val="001F620B"/>
    <w:rsid w:val="001F69C9"/>
    <w:rsid w:val="001F6CD6"/>
    <w:rsid w:val="001F6E72"/>
    <w:rsid w:val="0020013A"/>
    <w:rsid w:val="002002A6"/>
    <w:rsid w:val="0020058A"/>
    <w:rsid w:val="0020100E"/>
    <w:rsid w:val="00201CB7"/>
    <w:rsid w:val="00202AF4"/>
    <w:rsid w:val="0020330E"/>
    <w:rsid w:val="002035EE"/>
    <w:rsid w:val="00203FF9"/>
    <w:rsid w:val="0020462A"/>
    <w:rsid w:val="002046A1"/>
    <w:rsid w:val="0020501A"/>
    <w:rsid w:val="002055E1"/>
    <w:rsid w:val="00205718"/>
    <w:rsid w:val="00206B35"/>
    <w:rsid w:val="00206CE8"/>
    <w:rsid w:val="00206D24"/>
    <w:rsid w:val="00210DDD"/>
    <w:rsid w:val="00210F4D"/>
    <w:rsid w:val="00211087"/>
    <w:rsid w:val="002112C7"/>
    <w:rsid w:val="00211502"/>
    <w:rsid w:val="0021167D"/>
    <w:rsid w:val="00211803"/>
    <w:rsid w:val="002125D6"/>
    <w:rsid w:val="00212E2A"/>
    <w:rsid w:val="002135FE"/>
    <w:rsid w:val="00213B45"/>
    <w:rsid w:val="002141B2"/>
    <w:rsid w:val="00214994"/>
    <w:rsid w:val="00214B50"/>
    <w:rsid w:val="00214BA3"/>
    <w:rsid w:val="002151DB"/>
    <w:rsid w:val="0021542C"/>
    <w:rsid w:val="00215A82"/>
    <w:rsid w:val="00215DE0"/>
    <w:rsid w:val="00215E32"/>
    <w:rsid w:val="00215E98"/>
    <w:rsid w:val="00215F36"/>
    <w:rsid w:val="00216771"/>
    <w:rsid w:val="00216AF6"/>
    <w:rsid w:val="0021768D"/>
    <w:rsid w:val="002205E6"/>
    <w:rsid w:val="002206B1"/>
    <w:rsid w:val="002206E4"/>
    <w:rsid w:val="002208B9"/>
    <w:rsid w:val="0022139A"/>
    <w:rsid w:val="00221822"/>
    <w:rsid w:val="0022224B"/>
    <w:rsid w:val="00222261"/>
    <w:rsid w:val="002237EE"/>
    <w:rsid w:val="002239F2"/>
    <w:rsid w:val="00224133"/>
    <w:rsid w:val="002241A7"/>
    <w:rsid w:val="00224E11"/>
    <w:rsid w:val="002253C7"/>
    <w:rsid w:val="00225508"/>
    <w:rsid w:val="00225570"/>
    <w:rsid w:val="00225CA1"/>
    <w:rsid w:val="00226AE6"/>
    <w:rsid w:val="00226FE3"/>
    <w:rsid w:val="00227E5A"/>
    <w:rsid w:val="00227E95"/>
    <w:rsid w:val="00230101"/>
    <w:rsid w:val="00231B22"/>
    <w:rsid w:val="00231F3B"/>
    <w:rsid w:val="002323FE"/>
    <w:rsid w:val="002327BF"/>
    <w:rsid w:val="002327E3"/>
    <w:rsid w:val="00232DE5"/>
    <w:rsid w:val="00233E4A"/>
    <w:rsid w:val="00233EBC"/>
    <w:rsid w:val="002341EA"/>
    <w:rsid w:val="002342A0"/>
    <w:rsid w:val="002346F8"/>
    <w:rsid w:val="00234C13"/>
    <w:rsid w:val="00234E66"/>
    <w:rsid w:val="00235571"/>
    <w:rsid w:val="002369FD"/>
    <w:rsid w:val="00236A33"/>
    <w:rsid w:val="00236A7E"/>
    <w:rsid w:val="0023760F"/>
    <w:rsid w:val="00237985"/>
    <w:rsid w:val="00237BC1"/>
    <w:rsid w:val="00237C54"/>
    <w:rsid w:val="00240514"/>
    <w:rsid w:val="00240895"/>
    <w:rsid w:val="00240BD6"/>
    <w:rsid w:val="00241229"/>
    <w:rsid w:val="00241AD7"/>
    <w:rsid w:val="00241BDE"/>
    <w:rsid w:val="00241F19"/>
    <w:rsid w:val="00242C67"/>
    <w:rsid w:val="00242F25"/>
    <w:rsid w:val="002453D7"/>
    <w:rsid w:val="00245ED6"/>
    <w:rsid w:val="002462B5"/>
    <w:rsid w:val="002470AC"/>
    <w:rsid w:val="0024720B"/>
    <w:rsid w:val="00247669"/>
    <w:rsid w:val="0024786B"/>
    <w:rsid w:val="0025062F"/>
    <w:rsid w:val="0025069F"/>
    <w:rsid w:val="002506ED"/>
    <w:rsid w:val="00250812"/>
    <w:rsid w:val="002516F7"/>
    <w:rsid w:val="0025193A"/>
    <w:rsid w:val="00252783"/>
    <w:rsid w:val="00252D47"/>
    <w:rsid w:val="002535A1"/>
    <w:rsid w:val="002539AB"/>
    <w:rsid w:val="00254081"/>
    <w:rsid w:val="00254A0E"/>
    <w:rsid w:val="00254F5C"/>
    <w:rsid w:val="0025523E"/>
    <w:rsid w:val="0025544D"/>
    <w:rsid w:val="00255A8B"/>
    <w:rsid w:val="00256DF2"/>
    <w:rsid w:val="002574DD"/>
    <w:rsid w:val="002608AF"/>
    <w:rsid w:val="00262D56"/>
    <w:rsid w:val="00262FE3"/>
    <w:rsid w:val="00263092"/>
    <w:rsid w:val="00263147"/>
    <w:rsid w:val="002636FF"/>
    <w:rsid w:val="00263A8D"/>
    <w:rsid w:val="0026418B"/>
    <w:rsid w:val="0026422E"/>
    <w:rsid w:val="00265A9E"/>
    <w:rsid w:val="00265EC4"/>
    <w:rsid w:val="002661CE"/>
    <w:rsid w:val="002662A5"/>
    <w:rsid w:val="00266916"/>
    <w:rsid w:val="00266B84"/>
    <w:rsid w:val="0026748A"/>
    <w:rsid w:val="002674D1"/>
    <w:rsid w:val="002700BA"/>
    <w:rsid w:val="00270171"/>
    <w:rsid w:val="002703D0"/>
    <w:rsid w:val="00270EE3"/>
    <w:rsid w:val="00270F98"/>
    <w:rsid w:val="002718ED"/>
    <w:rsid w:val="00271B1C"/>
    <w:rsid w:val="00273257"/>
    <w:rsid w:val="002737AC"/>
    <w:rsid w:val="00273D83"/>
    <w:rsid w:val="00273EA7"/>
    <w:rsid w:val="00273FA9"/>
    <w:rsid w:val="00274490"/>
    <w:rsid w:val="00274A4A"/>
    <w:rsid w:val="002754CD"/>
    <w:rsid w:val="002772C5"/>
    <w:rsid w:val="002773F1"/>
    <w:rsid w:val="002805B7"/>
    <w:rsid w:val="0028082C"/>
    <w:rsid w:val="00281013"/>
    <w:rsid w:val="00281584"/>
    <w:rsid w:val="00281702"/>
    <w:rsid w:val="00281797"/>
    <w:rsid w:val="00281A5D"/>
    <w:rsid w:val="00281AB2"/>
    <w:rsid w:val="00281C71"/>
    <w:rsid w:val="00282053"/>
    <w:rsid w:val="002827AC"/>
    <w:rsid w:val="00282EFB"/>
    <w:rsid w:val="00283344"/>
    <w:rsid w:val="002837D9"/>
    <w:rsid w:val="00283E51"/>
    <w:rsid w:val="00283F80"/>
    <w:rsid w:val="00284C5E"/>
    <w:rsid w:val="00285852"/>
    <w:rsid w:val="002866F4"/>
    <w:rsid w:val="00287B9F"/>
    <w:rsid w:val="00287DC5"/>
    <w:rsid w:val="00287FDF"/>
    <w:rsid w:val="00290E39"/>
    <w:rsid w:val="00291A10"/>
    <w:rsid w:val="00291AB4"/>
    <w:rsid w:val="00291D91"/>
    <w:rsid w:val="00292F44"/>
    <w:rsid w:val="0029309B"/>
    <w:rsid w:val="00293EFD"/>
    <w:rsid w:val="00293EFF"/>
    <w:rsid w:val="00293F31"/>
    <w:rsid w:val="002940D1"/>
    <w:rsid w:val="00294B37"/>
    <w:rsid w:val="00295785"/>
    <w:rsid w:val="00296722"/>
    <w:rsid w:val="00296C13"/>
    <w:rsid w:val="00296FB7"/>
    <w:rsid w:val="00297421"/>
    <w:rsid w:val="00297F3F"/>
    <w:rsid w:val="002A107A"/>
    <w:rsid w:val="002A1197"/>
    <w:rsid w:val="002A195C"/>
    <w:rsid w:val="002A19C0"/>
    <w:rsid w:val="002A251F"/>
    <w:rsid w:val="002A338B"/>
    <w:rsid w:val="002A385F"/>
    <w:rsid w:val="002A3AAB"/>
    <w:rsid w:val="002A4A61"/>
    <w:rsid w:val="002A4C48"/>
    <w:rsid w:val="002A5569"/>
    <w:rsid w:val="002A55B1"/>
    <w:rsid w:val="002A58CF"/>
    <w:rsid w:val="002A5A3C"/>
    <w:rsid w:val="002A6A34"/>
    <w:rsid w:val="002A7496"/>
    <w:rsid w:val="002A783A"/>
    <w:rsid w:val="002A785D"/>
    <w:rsid w:val="002B0233"/>
    <w:rsid w:val="002B0268"/>
    <w:rsid w:val="002B0983"/>
    <w:rsid w:val="002B162B"/>
    <w:rsid w:val="002B20E5"/>
    <w:rsid w:val="002B28CA"/>
    <w:rsid w:val="002B2C5D"/>
    <w:rsid w:val="002B36EE"/>
    <w:rsid w:val="002B36F4"/>
    <w:rsid w:val="002B3CF6"/>
    <w:rsid w:val="002B46C7"/>
    <w:rsid w:val="002B5087"/>
    <w:rsid w:val="002B56E2"/>
    <w:rsid w:val="002B5901"/>
    <w:rsid w:val="002B5973"/>
    <w:rsid w:val="002B5D10"/>
    <w:rsid w:val="002B5FC2"/>
    <w:rsid w:val="002C089A"/>
    <w:rsid w:val="002C0F93"/>
    <w:rsid w:val="002C14B2"/>
    <w:rsid w:val="002C160E"/>
    <w:rsid w:val="002C271D"/>
    <w:rsid w:val="002C29A9"/>
    <w:rsid w:val="002C2A2B"/>
    <w:rsid w:val="002C332A"/>
    <w:rsid w:val="002C3940"/>
    <w:rsid w:val="002C3A92"/>
    <w:rsid w:val="002C47CA"/>
    <w:rsid w:val="002C49D8"/>
    <w:rsid w:val="002C4AC7"/>
    <w:rsid w:val="002C4D14"/>
    <w:rsid w:val="002C652C"/>
    <w:rsid w:val="002C6766"/>
    <w:rsid w:val="002C6A1D"/>
    <w:rsid w:val="002C6B4F"/>
    <w:rsid w:val="002C6B52"/>
    <w:rsid w:val="002C6CFB"/>
    <w:rsid w:val="002C6DE5"/>
    <w:rsid w:val="002C72E1"/>
    <w:rsid w:val="002C76B0"/>
    <w:rsid w:val="002C7AB7"/>
    <w:rsid w:val="002C7DCB"/>
    <w:rsid w:val="002D001B"/>
    <w:rsid w:val="002D0F30"/>
    <w:rsid w:val="002D1CEE"/>
    <w:rsid w:val="002D1D40"/>
    <w:rsid w:val="002D27AA"/>
    <w:rsid w:val="002D3073"/>
    <w:rsid w:val="002D3D23"/>
    <w:rsid w:val="002D4408"/>
    <w:rsid w:val="002D4875"/>
    <w:rsid w:val="002D518F"/>
    <w:rsid w:val="002D5D5C"/>
    <w:rsid w:val="002D6255"/>
    <w:rsid w:val="002D6A27"/>
    <w:rsid w:val="002D6F6A"/>
    <w:rsid w:val="002D701F"/>
    <w:rsid w:val="002D7ABE"/>
    <w:rsid w:val="002D7ED5"/>
    <w:rsid w:val="002E024F"/>
    <w:rsid w:val="002E0529"/>
    <w:rsid w:val="002E08E6"/>
    <w:rsid w:val="002E11FE"/>
    <w:rsid w:val="002E14D4"/>
    <w:rsid w:val="002E16F1"/>
    <w:rsid w:val="002E1973"/>
    <w:rsid w:val="002E1B18"/>
    <w:rsid w:val="002E1CC1"/>
    <w:rsid w:val="002E1D0F"/>
    <w:rsid w:val="002E1EBF"/>
    <w:rsid w:val="002E2017"/>
    <w:rsid w:val="002E340A"/>
    <w:rsid w:val="002E3EF3"/>
    <w:rsid w:val="002E42B6"/>
    <w:rsid w:val="002E4762"/>
    <w:rsid w:val="002E5188"/>
    <w:rsid w:val="002E5658"/>
    <w:rsid w:val="002E58A7"/>
    <w:rsid w:val="002E5B22"/>
    <w:rsid w:val="002E6234"/>
    <w:rsid w:val="002E6E6A"/>
    <w:rsid w:val="002E6FF6"/>
    <w:rsid w:val="002E75EA"/>
    <w:rsid w:val="002E7BF6"/>
    <w:rsid w:val="002E7CA1"/>
    <w:rsid w:val="002F022F"/>
    <w:rsid w:val="002F0915"/>
    <w:rsid w:val="002F0E0F"/>
    <w:rsid w:val="002F1269"/>
    <w:rsid w:val="002F25B2"/>
    <w:rsid w:val="002F29DB"/>
    <w:rsid w:val="002F2BC5"/>
    <w:rsid w:val="002F376B"/>
    <w:rsid w:val="002F3B7E"/>
    <w:rsid w:val="002F3D90"/>
    <w:rsid w:val="002F3E92"/>
    <w:rsid w:val="002F3EBB"/>
    <w:rsid w:val="002F3FA8"/>
    <w:rsid w:val="002F45FB"/>
    <w:rsid w:val="002F47F4"/>
    <w:rsid w:val="002F499D"/>
    <w:rsid w:val="002F4E72"/>
    <w:rsid w:val="002F4F68"/>
    <w:rsid w:val="002F50E3"/>
    <w:rsid w:val="002F55FA"/>
    <w:rsid w:val="002F57D3"/>
    <w:rsid w:val="002F596E"/>
    <w:rsid w:val="002F5C8C"/>
    <w:rsid w:val="002F5D68"/>
    <w:rsid w:val="002F7199"/>
    <w:rsid w:val="002F7D11"/>
    <w:rsid w:val="00300060"/>
    <w:rsid w:val="0030027F"/>
    <w:rsid w:val="003002D1"/>
    <w:rsid w:val="0030036F"/>
    <w:rsid w:val="0030081B"/>
    <w:rsid w:val="0030143B"/>
    <w:rsid w:val="00301877"/>
    <w:rsid w:val="003024ED"/>
    <w:rsid w:val="003024FA"/>
    <w:rsid w:val="0030268D"/>
    <w:rsid w:val="003028FA"/>
    <w:rsid w:val="00302CF2"/>
    <w:rsid w:val="00302D69"/>
    <w:rsid w:val="00303477"/>
    <w:rsid w:val="0030382C"/>
    <w:rsid w:val="00303893"/>
    <w:rsid w:val="00304535"/>
    <w:rsid w:val="00304A86"/>
    <w:rsid w:val="00305D6E"/>
    <w:rsid w:val="00305FBF"/>
    <w:rsid w:val="003072B2"/>
    <w:rsid w:val="0030782E"/>
    <w:rsid w:val="00307F5F"/>
    <w:rsid w:val="00310A15"/>
    <w:rsid w:val="00310C14"/>
    <w:rsid w:val="00311F68"/>
    <w:rsid w:val="00312589"/>
    <w:rsid w:val="00313179"/>
    <w:rsid w:val="00313926"/>
    <w:rsid w:val="003140CA"/>
    <w:rsid w:val="00314AC7"/>
    <w:rsid w:val="0031504A"/>
    <w:rsid w:val="00315B52"/>
    <w:rsid w:val="00315DE7"/>
    <w:rsid w:val="00317452"/>
    <w:rsid w:val="00317454"/>
    <w:rsid w:val="00317A7D"/>
    <w:rsid w:val="00320ED2"/>
    <w:rsid w:val="00321291"/>
    <w:rsid w:val="0032134D"/>
    <w:rsid w:val="003214E2"/>
    <w:rsid w:val="003218A4"/>
    <w:rsid w:val="00321A24"/>
    <w:rsid w:val="00321CEF"/>
    <w:rsid w:val="00321FE1"/>
    <w:rsid w:val="00322110"/>
    <w:rsid w:val="003221E2"/>
    <w:rsid w:val="003222DD"/>
    <w:rsid w:val="00323172"/>
    <w:rsid w:val="00323606"/>
    <w:rsid w:val="00323C4E"/>
    <w:rsid w:val="00323DA5"/>
    <w:rsid w:val="00324173"/>
    <w:rsid w:val="00324248"/>
    <w:rsid w:val="00324BB2"/>
    <w:rsid w:val="00325AB6"/>
    <w:rsid w:val="00326126"/>
    <w:rsid w:val="003267C0"/>
    <w:rsid w:val="003269A7"/>
    <w:rsid w:val="00326C52"/>
    <w:rsid w:val="00327D9D"/>
    <w:rsid w:val="00327DB6"/>
    <w:rsid w:val="0033057A"/>
    <w:rsid w:val="003308A8"/>
    <w:rsid w:val="00330D78"/>
    <w:rsid w:val="0033157A"/>
    <w:rsid w:val="003316D7"/>
    <w:rsid w:val="00331749"/>
    <w:rsid w:val="003318A4"/>
    <w:rsid w:val="00331B9C"/>
    <w:rsid w:val="00331C7A"/>
    <w:rsid w:val="00332A81"/>
    <w:rsid w:val="00332A90"/>
    <w:rsid w:val="00332D78"/>
    <w:rsid w:val="0033320E"/>
    <w:rsid w:val="003343C8"/>
    <w:rsid w:val="003347BF"/>
    <w:rsid w:val="00334809"/>
    <w:rsid w:val="00334DEA"/>
    <w:rsid w:val="003353C0"/>
    <w:rsid w:val="003365F4"/>
    <w:rsid w:val="00336860"/>
    <w:rsid w:val="00336D78"/>
    <w:rsid w:val="00336F5F"/>
    <w:rsid w:val="00340362"/>
    <w:rsid w:val="0034100E"/>
    <w:rsid w:val="0034120E"/>
    <w:rsid w:val="0034200E"/>
    <w:rsid w:val="0034292C"/>
    <w:rsid w:val="003430EA"/>
    <w:rsid w:val="00343161"/>
    <w:rsid w:val="003431FD"/>
    <w:rsid w:val="00343350"/>
    <w:rsid w:val="00343554"/>
    <w:rsid w:val="00343F9A"/>
    <w:rsid w:val="003442E6"/>
    <w:rsid w:val="00344334"/>
    <w:rsid w:val="003447C2"/>
    <w:rsid w:val="003449F9"/>
    <w:rsid w:val="00344A25"/>
    <w:rsid w:val="00344DA5"/>
    <w:rsid w:val="0034581F"/>
    <w:rsid w:val="0034592B"/>
    <w:rsid w:val="003467F1"/>
    <w:rsid w:val="003471AB"/>
    <w:rsid w:val="00347401"/>
    <w:rsid w:val="003479E4"/>
    <w:rsid w:val="00347C43"/>
    <w:rsid w:val="00350CA7"/>
    <w:rsid w:val="003514CD"/>
    <w:rsid w:val="00351B65"/>
    <w:rsid w:val="0035213C"/>
    <w:rsid w:val="00352DC1"/>
    <w:rsid w:val="00354141"/>
    <w:rsid w:val="00354CB7"/>
    <w:rsid w:val="00355254"/>
    <w:rsid w:val="0035591D"/>
    <w:rsid w:val="00356265"/>
    <w:rsid w:val="003565EA"/>
    <w:rsid w:val="003567A6"/>
    <w:rsid w:val="003576E6"/>
    <w:rsid w:val="0035772E"/>
    <w:rsid w:val="00357E0C"/>
    <w:rsid w:val="00357F36"/>
    <w:rsid w:val="00360C87"/>
    <w:rsid w:val="00360F4F"/>
    <w:rsid w:val="0036199C"/>
    <w:rsid w:val="003622ED"/>
    <w:rsid w:val="00362C5B"/>
    <w:rsid w:val="00362D97"/>
    <w:rsid w:val="0036322B"/>
    <w:rsid w:val="00363EFB"/>
    <w:rsid w:val="00364406"/>
    <w:rsid w:val="00364489"/>
    <w:rsid w:val="00364624"/>
    <w:rsid w:val="0036536B"/>
    <w:rsid w:val="00365CB6"/>
    <w:rsid w:val="00366AF0"/>
    <w:rsid w:val="0036746A"/>
    <w:rsid w:val="00367CB7"/>
    <w:rsid w:val="0037092D"/>
    <w:rsid w:val="003713CA"/>
    <w:rsid w:val="00371DB8"/>
    <w:rsid w:val="00371FFD"/>
    <w:rsid w:val="0037201A"/>
    <w:rsid w:val="00372076"/>
    <w:rsid w:val="00372466"/>
    <w:rsid w:val="003729FC"/>
    <w:rsid w:val="00372FCA"/>
    <w:rsid w:val="003740DF"/>
    <w:rsid w:val="0037410D"/>
    <w:rsid w:val="00374214"/>
    <w:rsid w:val="0037472D"/>
    <w:rsid w:val="00374C87"/>
    <w:rsid w:val="00374CBC"/>
    <w:rsid w:val="003751F7"/>
    <w:rsid w:val="0037548D"/>
    <w:rsid w:val="003758E6"/>
    <w:rsid w:val="00375A7C"/>
    <w:rsid w:val="003766B9"/>
    <w:rsid w:val="00376A2B"/>
    <w:rsid w:val="00377E17"/>
    <w:rsid w:val="00381212"/>
    <w:rsid w:val="003817CA"/>
    <w:rsid w:val="00381F98"/>
    <w:rsid w:val="00382238"/>
    <w:rsid w:val="003825BB"/>
    <w:rsid w:val="00382C54"/>
    <w:rsid w:val="0038301A"/>
    <w:rsid w:val="00383766"/>
    <w:rsid w:val="00383978"/>
    <w:rsid w:val="00383A65"/>
    <w:rsid w:val="00383AAF"/>
    <w:rsid w:val="00383C03"/>
    <w:rsid w:val="0038421A"/>
    <w:rsid w:val="00384FE8"/>
    <w:rsid w:val="0038516A"/>
    <w:rsid w:val="00385654"/>
    <w:rsid w:val="00385BC4"/>
    <w:rsid w:val="00385FD6"/>
    <w:rsid w:val="0038601E"/>
    <w:rsid w:val="0038693C"/>
    <w:rsid w:val="00387C76"/>
    <w:rsid w:val="003906A1"/>
    <w:rsid w:val="003907EE"/>
    <w:rsid w:val="00391845"/>
    <w:rsid w:val="003924F8"/>
    <w:rsid w:val="00392998"/>
    <w:rsid w:val="00393408"/>
    <w:rsid w:val="003945E3"/>
    <w:rsid w:val="003955DB"/>
    <w:rsid w:val="0039587A"/>
    <w:rsid w:val="00395A50"/>
    <w:rsid w:val="00395DC3"/>
    <w:rsid w:val="0039713C"/>
    <w:rsid w:val="00397696"/>
    <w:rsid w:val="0039787F"/>
    <w:rsid w:val="003A0B1F"/>
    <w:rsid w:val="003A119C"/>
    <w:rsid w:val="003A161F"/>
    <w:rsid w:val="003A1693"/>
    <w:rsid w:val="003A1CC7"/>
    <w:rsid w:val="003A21D2"/>
    <w:rsid w:val="003A22E2"/>
    <w:rsid w:val="003A291D"/>
    <w:rsid w:val="003A29E6"/>
    <w:rsid w:val="003A3196"/>
    <w:rsid w:val="003A36DB"/>
    <w:rsid w:val="003A3877"/>
    <w:rsid w:val="003A40DA"/>
    <w:rsid w:val="003A4372"/>
    <w:rsid w:val="003A4526"/>
    <w:rsid w:val="003A469F"/>
    <w:rsid w:val="003A478D"/>
    <w:rsid w:val="003A5170"/>
    <w:rsid w:val="003A51B2"/>
    <w:rsid w:val="003A51B5"/>
    <w:rsid w:val="003A539B"/>
    <w:rsid w:val="003A5904"/>
    <w:rsid w:val="003A5BFF"/>
    <w:rsid w:val="003A6244"/>
    <w:rsid w:val="003A6797"/>
    <w:rsid w:val="003A6AC1"/>
    <w:rsid w:val="003A74EB"/>
    <w:rsid w:val="003A77C5"/>
    <w:rsid w:val="003A7A7D"/>
    <w:rsid w:val="003A7B64"/>
    <w:rsid w:val="003B03CE"/>
    <w:rsid w:val="003B147A"/>
    <w:rsid w:val="003B3080"/>
    <w:rsid w:val="003B38A4"/>
    <w:rsid w:val="003B3961"/>
    <w:rsid w:val="003B3CE8"/>
    <w:rsid w:val="003B423F"/>
    <w:rsid w:val="003B4DAD"/>
    <w:rsid w:val="003B52F2"/>
    <w:rsid w:val="003B5931"/>
    <w:rsid w:val="003B6329"/>
    <w:rsid w:val="003B6603"/>
    <w:rsid w:val="003B6A0C"/>
    <w:rsid w:val="003B6C86"/>
    <w:rsid w:val="003B6F60"/>
    <w:rsid w:val="003B76BD"/>
    <w:rsid w:val="003C044B"/>
    <w:rsid w:val="003C0CD9"/>
    <w:rsid w:val="003C0D14"/>
    <w:rsid w:val="003C0DE2"/>
    <w:rsid w:val="003C130C"/>
    <w:rsid w:val="003C195E"/>
    <w:rsid w:val="003C1CA8"/>
    <w:rsid w:val="003C1CAF"/>
    <w:rsid w:val="003C218A"/>
    <w:rsid w:val="003C25A9"/>
    <w:rsid w:val="003C2B82"/>
    <w:rsid w:val="003C315D"/>
    <w:rsid w:val="003C32E2"/>
    <w:rsid w:val="003C395D"/>
    <w:rsid w:val="003C3EE7"/>
    <w:rsid w:val="003C46FD"/>
    <w:rsid w:val="003C47A5"/>
    <w:rsid w:val="003C47D1"/>
    <w:rsid w:val="003C4F8B"/>
    <w:rsid w:val="003C56D8"/>
    <w:rsid w:val="003C58AE"/>
    <w:rsid w:val="003C74FF"/>
    <w:rsid w:val="003D12A5"/>
    <w:rsid w:val="003D1D90"/>
    <w:rsid w:val="003D22D4"/>
    <w:rsid w:val="003D26A5"/>
    <w:rsid w:val="003D2FC4"/>
    <w:rsid w:val="003D3623"/>
    <w:rsid w:val="003D364B"/>
    <w:rsid w:val="003D3F93"/>
    <w:rsid w:val="003D4681"/>
    <w:rsid w:val="003D4734"/>
    <w:rsid w:val="003D4920"/>
    <w:rsid w:val="003D49CC"/>
    <w:rsid w:val="003D5013"/>
    <w:rsid w:val="003D51CE"/>
    <w:rsid w:val="003D51F0"/>
    <w:rsid w:val="003D5244"/>
    <w:rsid w:val="003D559C"/>
    <w:rsid w:val="003D5B0A"/>
    <w:rsid w:val="003D5F14"/>
    <w:rsid w:val="003D664E"/>
    <w:rsid w:val="003D6939"/>
    <w:rsid w:val="003D6C08"/>
    <w:rsid w:val="003D6EF8"/>
    <w:rsid w:val="003D77A3"/>
    <w:rsid w:val="003D78A0"/>
    <w:rsid w:val="003D78F7"/>
    <w:rsid w:val="003D7B1B"/>
    <w:rsid w:val="003E0464"/>
    <w:rsid w:val="003E046A"/>
    <w:rsid w:val="003E0785"/>
    <w:rsid w:val="003E0F5C"/>
    <w:rsid w:val="003E1179"/>
    <w:rsid w:val="003E148A"/>
    <w:rsid w:val="003E2009"/>
    <w:rsid w:val="003E32DF"/>
    <w:rsid w:val="003E3FAD"/>
    <w:rsid w:val="003E416D"/>
    <w:rsid w:val="003E4403"/>
    <w:rsid w:val="003E4D72"/>
    <w:rsid w:val="003E526F"/>
    <w:rsid w:val="003E5916"/>
    <w:rsid w:val="003E5BEB"/>
    <w:rsid w:val="003E5CD9"/>
    <w:rsid w:val="003E5DE7"/>
    <w:rsid w:val="003E6113"/>
    <w:rsid w:val="003E64F6"/>
    <w:rsid w:val="003E667C"/>
    <w:rsid w:val="003E6876"/>
    <w:rsid w:val="003E7414"/>
    <w:rsid w:val="003E7BAA"/>
    <w:rsid w:val="003E7F99"/>
    <w:rsid w:val="003F0E82"/>
    <w:rsid w:val="003F1281"/>
    <w:rsid w:val="003F16D7"/>
    <w:rsid w:val="003F1739"/>
    <w:rsid w:val="003F1915"/>
    <w:rsid w:val="003F1A0E"/>
    <w:rsid w:val="003F2B96"/>
    <w:rsid w:val="003F2D6C"/>
    <w:rsid w:val="003F4D50"/>
    <w:rsid w:val="003F4F29"/>
    <w:rsid w:val="003F51B5"/>
    <w:rsid w:val="003F5562"/>
    <w:rsid w:val="003F5E97"/>
    <w:rsid w:val="003F6B76"/>
    <w:rsid w:val="003F7666"/>
    <w:rsid w:val="00400691"/>
    <w:rsid w:val="004010D0"/>
    <w:rsid w:val="004014AE"/>
    <w:rsid w:val="00402495"/>
    <w:rsid w:val="00403271"/>
    <w:rsid w:val="00403645"/>
    <w:rsid w:val="00403B13"/>
    <w:rsid w:val="00403B1E"/>
    <w:rsid w:val="00404D2E"/>
    <w:rsid w:val="004051EE"/>
    <w:rsid w:val="0040592E"/>
    <w:rsid w:val="00405D24"/>
    <w:rsid w:val="004077A6"/>
    <w:rsid w:val="00407C34"/>
    <w:rsid w:val="00407C5B"/>
    <w:rsid w:val="00407FBD"/>
    <w:rsid w:val="004108B0"/>
    <w:rsid w:val="004110BE"/>
    <w:rsid w:val="0041147F"/>
    <w:rsid w:val="00411A99"/>
    <w:rsid w:val="00411C03"/>
    <w:rsid w:val="00411E59"/>
    <w:rsid w:val="004121E1"/>
    <w:rsid w:val="00412BD2"/>
    <w:rsid w:val="00413335"/>
    <w:rsid w:val="00413968"/>
    <w:rsid w:val="00414062"/>
    <w:rsid w:val="00414750"/>
    <w:rsid w:val="0041562C"/>
    <w:rsid w:val="00415C55"/>
    <w:rsid w:val="004166D4"/>
    <w:rsid w:val="00416923"/>
    <w:rsid w:val="004209D5"/>
    <w:rsid w:val="00420D42"/>
    <w:rsid w:val="00420DF9"/>
    <w:rsid w:val="00421159"/>
    <w:rsid w:val="00421A46"/>
    <w:rsid w:val="00421E40"/>
    <w:rsid w:val="00422546"/>
    <w:rsid w:val="00422834"/>
    <w:rsid w:val="00422D5C"/>
    <w:rsid w:val="00423116"/>
    <w:rsid w:val="004233D7"/>
    <w:rsid w:val="0042362B"/>
    <w:rsid w:val="00423634"/>
    <w:rsid w:val="00423F71"/>
    <w:rsid w:val="00423F89"/>
    <w:rsid w:val="00424368"/>
    <w:rsid w:val="00425D2F"/>
    <w:rsid w:val="00425F92"/>
    <w:rsid w:val="0042640A"/>
    <w:rsid w:val="004271CC"/>
    <w:rsid w:val="0042754C"/>
    <w:rsid w:val="0043013B"/>
    <w:rsid w:val="00430648"/>
    <w:rsid w:val="004309C5"/>
    <w:rsid w:val="00430E74"/>
    <w:rsid w:val="004315DD"/>
    <w:rsid w:val="00431D8B"/>
    <w:rsid w:val="00432058"/>
    <w:rsid w:val="00432069"/>
    <w:rsid w:val="00432373"/>
    <w:rsid w:val="00432BE2"/>
    <w:rsid w:val="004339CB"/>
    <w:rsid w:val="00433F8B"/>
    <w:rsid w:val="00434567"/>
    <w:rsid w:val="0043463F"/>
    <w:rsid w:val="00434D2F"/>
    <w:rsid w:val="0043502B"/>
    <w:rsid w:val="00435208"/>
    <w:rsid w:val="00435C6A"/>
    <w:rsid w:val="004365CF"/>
    <w:rsid w:val="00436CC1"/>
    <w:rsid w:val="00437060"/>
    <w:rsid w:val="00437616"/>
    <w:rsid w:val="00437814"/>
    <w:rsid w:val="00437905"/>
    <w:rsid w:val="00437F14"/>
    <w:rsid w:val="004402C9"/>
    <w:rsid w:val="004408C0"/>
    <w:rsid w:val="00440C28"/>
    <w:rsid w:val="00440D2B"/>
    <w:rsid w:val="00440FF1"/>
    <w:rsid w:val="004417F2"/>
    <w:rsid w:val="00441B82"/>
    <w:rsid w:val="004426F1"/>
    <w:rsid w:val="00442799"/>
    <w:rsid w:val="004439D8"/>
    <w:rsid w:val="00443FBF"/>
    <w:rsid w:val="00444020"/>
    <w:rsid w:val="00444222"/>
    <w:rsid w:val="004445F3"/>
    <w:rsid w:val="004452DF"/>
    <w:rsid w:val="00445B04"/>
    <w:rsid w:val="00446295"/>
    <w:rsid w:val="0044675E"/>
    <w:rsid w:val="004467BE"/>
    <w:rsid w:val="00446BB4"/>
    <w:rsid w:val="00446FA4"/>
    <w:rsid w:val="004472FE"/>
    <w:rsid w:val="00447930"/>
    <w:rsid w:val="00450546"/>
    <w:rsid w:val="004505FE"/>
    <w:rsid w:val="004507E7"/>
    <w:rsid w:val="00450B1A"/>
    <w:rsid w:val="00450CC0"/>
    <w:rsid w:val="0045204C"/>
    <w:rsid w:val="004523AD"/>
    <w:rsid w:val="0045288D"/>
    <w:rsid w:val="00453A44"/>
    <w:rsid w:val="00453AFE"/>
    <w:rsid w:val="00453E8C"/>
    <w:rsid w:val="00454AD3"/>
    <w:rsid w:val="0045513F"/>
    <w:rsid w:val="0045656D"/>
    <w:rsid w:val="00457028"/>
    <w:rsid w:val="00457565"/>
    <w:rsid w:val="0045762B"/>
    <w:rsid w:val="00457E3B"/>
    <w:rsid w:val="00457FA3"/>
    <w:rsid w:val="00460535"/>
    <w:rsid w:val="00460CA1"/>
    <w:rsid w:val="00461C2E"/>
    <w:rsid w:val="00462172"/>
    <w:rsid w:val="00463383"/>
    <w:rsid w:val="00463AD7"/>
    <w:rsid w:val="004654A5"/>
    <w:rsid w:val="00466B33"/>
    <w:rsid w:val="00466E98"/>
    <w:rsid w:val="00466EEB"/>
    <w:rsid w:val="00467B07"/>
    <w:rsid w:val="00467B5B"/>
    <w:rsid w:val="00467F83"/>
    <w:rsid w:val="00471477"/>
    <w:rsid w:val="0047188D"/>
    <w:rsid w:val="00471CDD"/>
    <w:rsid w:val="004721EF"/>
    <w:rsid w:val="0047267B"/>
    <w:rsid w:val="00472EA0"/>
    <w:rsid w:val="0047358E"/>
    <w:rsid w:val="0047409B"/>
    <w:rsid w:val="00474B30"/>
    <w:rsid w:val="00474B59"/>
    <w:rsid w:val="00475A71"/>
    <w:rsid w:val="00475C11"/>
    <w:rsid w:val="00475D9E"/>
    <w:rsid w:val="00476415"/>
    <w:rsid w:val="0047647E"/>
    <w:rsid w:val="00476AD7"/>
    <w:rsid w:val="00476DF7"/>
    <w:rsid w:val="00476F40"/>
    <w:rsid w:val="00477064"/>
    <w:rsid w:val="004775FD"/>
    <w:rsid w:val="004800EF"/>
    <w:rsid w:val="004803D2"/>
    <w:rsid w:val="004804A4"/>
    <w:rsid w:val="004806C9"/>
    <w:rsid w:val="004821A5"/>
    <w:rsid w:val="004828D5"/>
    <w:rsid w:val="00482A55"/>
    <w:rsid w:val="00482AD0"/>
    <w:rsid w:val="00482AF6"/>
    <w:rsid w:val="00483739"/>
    <w:rsid w:val="00484651"/>
    <w:rsid w:val="004853C6"/>
    <w:rsid w:val="004854ED"/>
    <w:rsid w:val="00485519"/>
    <w:rsid w:val="0048598F"/>
    <w:rsid w:val="00485CBA"/>
    <w:rsid w:val="004860AD"/>
    <w:rsid w:val="004862FC"/>
    <w:rsid w:val="00486AA9"/>
    <w:rsid w:val="00486D6E"/>
    <w:rsid w:val="00486EB3"/>
    <w:rsid w:val="00487584"/>
    <w:rsid w:val="00487778"/>
    <w:rsid w:val="00490E35"/>
    <w:rsid w:val="00491848"/>
    <w:rsid w:val="004919AD"/>
    <w:rsid w:val="00491CAF"/>
    <w:rsid w:val="00491EA2"/>
    <w:rsid w:val="00492A82"/>
    <w:rsid w:val="004933DC"/>
    <w:rsid w:val="004935FD"/>
    <w:rsid w:val="004937AC"/>
    <w:rsid w:val="004937E7"/>
    <w:rsid w:val="0049468A"/>
    <w:rsid w:val="00494FEC"/>
    <w:rsid w:val="004952DC"/>
    <w:rsid w:val="00495A5A"/>
    <w:rsid w:val="00495DAB"/>
    <w:rsid w:val="00496B29"/>
    <w:rsid w:val="00497FAD"/>
    <w:rsid w:val="004A03AC"/>
    <w:rsid w:val="004A0584"/>
    <w:rsid w:val="004A0779"/>
    <w:rsid w:val="004A0A8E"/>
    <w:rsid w:val="004A0AF4"/>
    <w:rsid w:val="004A0FC9"/>
    <w:rsid w:val="004A13A9"/>
    <w:rsid w:val="004A18CB"/>
    <w:rsid w:val="004A1A5F"/>
    <w:rsid w:val="004A1B99"/>
    <w:rsid w:val="004A2729"/>
    <w:rsid w:val="004A2AD7"/>
    <w:rsid w:val="004A3968"/>
    <w:rsid w:val="004A3995"/>
    <w:rsid w:val="004A3B00"/>
    <w:rsid w:val="004A5312"/>
    <w:rsid w:val="004A5537"/>
    <w:rsid w:val="004A6B77"/>
    <w:rsid w:val="004A6F42"/>
    <w:rsid w:val="004A7279"/>
    <w:rsid w:val="004A7935"/>
    <w:rsid w:val="004A7DA0"/>
    <w:rsid w:val="004B0852"/>
    <w:rsid w:val="004B0909"/>
    <w:rsid w:val="004B12BD"/>
    <w:rsid w:val="004B1ADA"/>
    <w:rsid w:val="004B1CAC"/>
    <w:rsid w:val="004B2117"/>
    <w:rsid w:val="004B26A2"/>
    <w:rsid w:val="004B2833"/>
    <w:rsid w:val="004B2D2E"/>
    <w:rsid w:val="004B2E86"/>
    <w:rsid w:val="004B4665"/>
    <w:rsid w:val="004B493F"/>
    <w:rsid w:val="004B4C24"/>
    <w:rsid w:val="004B4D43"/>
    <w:rsid w:val="004B50D6"/>
    <w:rsid w:val="004B5113"/>
    <w:rsid w:val="004B53B6"/>
    <w:rsid w:val="004B549C"/>
    <w:rsid w:val="004B59CE"/>
    <w:rsid w:val="004B5A68"/>
    <w:rsid w:val="004B5F2C"/>
    <w:rsid w:val="004B6883"/>
    <w:rsid w:val="004B69C8"/>
    <w:rsid w:val="004B7229"/>
    <w:rsid w:val="004B7780"/>
    <w:rsid w:val="004B7BFB"/>
    <w:rsid w:val="004C0BD8"/>
    <w:rsid w:val="004C0F0A"/>
    <w:rsid w:val="004C1083"/>
    <w:rsid w:val="004C11B6"/>
    <w:rsid w:val="004C1CF0"/>
    <w:rsid w:val="004C1F97"/>
    <w:rsid w:val="004C202E"/>
    <w:rsid w:val="004C28D9"/>
    <w:rsid w:val="004C3644"/>
    <w:rsid w:val="004C36E5"/>
    <w:rsid w:val="004C3B9A"/>
    <w:rsid w:val="004C3C2A"/>
    <w:rsid w:val="004C4019"/>
    <w:rsid w:val="004C525C"/>
    <w:rsid w:val="004C695E"/>
    <w:rsid w:val="004C6C96"/>
    <w:rsid w:val="004C7688"/>
    <w:rsid w:val="004C78CE"/>
    <w:rsid w:val="004C7A04"/>
    <w:rsid w:val="004C7CE0"/>
    <w:rsid w:val="004D0274"/>
    <w:rsid w:val="004D03A1"/>
    <w:rsid w:val="004D071D"/>
    <w:rsid w:val="004D0A0D"/>
    <w:rsid w:val="004D0DF1"/>
    <w:rsid w:val="004D0F1C"/>
    <w:rsid w:val="004D1D7E"/>
    <w:rsid w:val="004D286B"/>
    <w:rsid w:val="004D2886"/>
    <w:rsid w:val="004D2D75"/>
    <w:rsid w:val="004D45A6"/>
    <w:rsid w:val="004D4784"/>
    <w:rsid w:val="004D4AB2"/>
    <w:rsid w:val="004D5AA1"/>
    <w:rsid w:val="004D5AC6"/>
    <w:rsid w:val="004D5F05"/>
    <w:rsid w:val="004D5F1F"/>
    <w:rsid w:val="004D663A"/>
    <w:rsid w:val="004D6AB7"/>
    <w:rsid w:val="004D6BE8"/>
    <w:rsid w:val="004D6D4C"/>
    <w:rsid w:val="004D7154"/>
    <w:rsid w:val="004D7188"/>
    <w:rsid w:val="004E0097"/>
    <w:rsid w:val="004E00FC"/>
    <w:rsid w:val="004E0209"/>
    <w:rsid w:val="004E040B"/>
    <w:rsid w:val="004E08C8"/>
    <w:rsid w:val="004E1408"/>
    <w:rsid w:val="004E173D"/>
    <w:rsid w:val="004E19B8"/>
    <w:rsid w:val="004E1CB3"/>
    <w:rsid w:val="004E1FCD"/>
    <w:rsid w:val="004E2279"/>
    <w:rsid w:val="004E2A0B"/>
    <w:rsid w:val="004E2AC5"/>
    <w:rsid w:val="004E303F"/>
    <w:rsid w:val="004E3117"/>
    <w:rsid w:val="004E3DE9"/>
    <w:rsid w:val="004E4538"/>
    <w:rsid w:val="004E46DF"/>
    <w:rsid w:val="004E4723"/>
    <w:rsid w:val="004E4B13"/>
    <w:rsid w:val="004E4B5B"/>
    <w:rsid w:val="004E66C3"/>
    <w:rsid w:val="004E6A7D"/>
    <w:rsid w:val="004E6B5B"/>
    <w:rsid w:val="004E798F"/>
    <w:rsid w:val="004E7E34"/>
    <w:rsid w:val="004F053D"/>
    <w:rsid w:val="004F0CB7"/>
    <w:rsid w:val="004F132A"/>
    <w:rsid w:val="004F299D"/>
    <w:rsid w:val="004F42BE"/>
    <w:rsid w:val="004F4564"/>
    <w:rsid w:val="004F4BBB"/>
    <w:rsid w:val="004F4CA7"/>
    <w:rsid w:val="004F5122"/>
    <w:rsid w:val="004F5A90"/>
    <w:rsid w:val="004F5D7D"/>
    <w:rsid w:val="004F6D0C"/>
    <w:rsid w:val="004F74F8"/>
    <w:rsid w:val="004F77A0"/>
    <w:rsid w:val="00500383"/>
    <w:rsid w:val="005004EC"/>
    <w:rsid w:val="00500AC2"/>
    <w:rsid w:val="00500B04"/>
    <w:rsid w:val="0050128F"/>
    <w:rsid w:val="0050199F"/>
    <w:rsid w:val="00501E52"/>
    <w:rsid w:val="005023E3"/>
    <w:rsid w:val="00502653"/>
    <w:rsid w:val="005027EA"/>
    <w:rsid w:val="00502DB6"/>
    <w:rsid w:val="00503179"/>
    <w:rsid w:val="005034A1"/>
    <w:rsid w:val="0050374D"/>
    <w:rsid w:val="00503796"/>
    <w:rsid w:val="00503B0F"/>
    <w:rsid w:val="00503BF1"/>
    <w:rsid w:val="00503D26"/>
    <w:rsid w:val="0050422E"/>
    <w:rsid w:val="005044C3"/>
    <w:rsid w:val="00504958"/>
    <w:rsid w:val="00504AA2"/>
    <w:rsid w:val="00505454"/>
    <w:rsid w:val="0050594E"/>
    <w:rsid w:val="00506275"/>
    <w:rsid w:val="00506550"/>
    <w:rsid w:val="005065D9"/>
    <w:rsid w:val="005065EB"/>
    <w:rsid w:val="00506680"/>
    <w:rsid w:val="00506786"/>
    <w:rsid w:val="00506863"/>
    <w:rsid w:val="005072B6"/>
    <w:rsid w:val="005074D4"/>
    <w:rsid w:val="00507500"/>
    <w:rsid w:val="0050752C"/>
    <w:rsid w:val="00507998"/>
    <w:rsid w:val="00507A22"/>
    <w:rsid w:val="00507B1D"/>
    <w:rsid w:val="00510092"/>
    <w:rsid w:val="005102E8"/>
    <w:rsid w:val="0051035D"/>
    <w:rsid w:val="0051048E"/>
    <w:rsid w:val="0051061E"/>
    <w:rsid w:val="00510A42"/>
    <w:rsid w:val="00510E65"/>
    <w:rsid w:val="00511226"/>
    <w:rsid w:val="005115BA"/>
    <w:rsid w:val="00512C16"/>
    <w:rsid w:val="00513294"/>
    <w:rsid w:val="00513448"/>
    <w:rsid w:val="00513528"/>
    <w:rsid w:val="00513657"/>
    <w:rsid w:val="00513811"/>
    <w:rsid w:val="00514DA4"/>
    <w:rsid w:val="0051588E"/>
    <w:rsid w:val="00515AC5"/>
    <w:rsid w:val="00515AF2"/>
    <w:rsid w:val="0051768A"/>
    <w:rsid w:val="00517ED6"/>
    <w:rsid w:val="00520208"/>
    <w:rsid w:val="005209FE"/>
    <w:rsid w:val="00520B77"/>
    <w:rsid w:val="00520B8C"/>
    <w:rsid w:val="00521167"/>
    <w:rsid w:val="0052151C"/>
    <w:rsid w:val="00522A1B"/>
    <w:rsid w:val="00522A49"/>
    <w:rsid w:val="00522B7A"/>
    <w:rsid w:val="00522E2B"/>
    <w:rsid w:val="005232C3"/>
    <w:rsid w:val="005235B6"/>
    <w:rsid w:val="005243B4"/>
    <w:rsid w:val="00524DF5"/>
    <w:rsid w:val="00524F6B"/>
    <w:rsid w:val="00525704"/>
    <w:rsid w:val="0052592E"/>
    <w:rsid w:val="005259C1"/>
    <w:rsid w:val="00525CCD"/>
    <w:rsid w:val="00525E5F"/>
    <w:rsid w:val="00526605"/>
    <w:rsid w:val="00527489"/>
    <w:rsid w:val="00527BB3"/>
    <w:rsid w:val="00527E9F"/>
    <w:rsid w:val="005302FD"/>
    <w:rsid w:val="005306EF"/>
    <w:rsid w:val="005307C4"/>
    <w:rsid w:val="00530BA3"/>
    <w:rsid w:val="00530F9F"/>
    <w:rsid w:val="00530FB5"/>
    <w:rsid w:val="005311AC"/>
    <w:rsid w:val="005311C9"/>
    <w:rsid w:val="0053126D"/>
    <w:rsid w:val="005313A5"/>
    <w:rsid w:val="00531417"/>
    <w:rsid w:val="00531734"/>
    <w:rsid w:val="0053254A"/>
    <w:rsid w:val="0053260A"/>
    <w:rsid w:val="00532B65"/>
    <w:rsid w:val="00532F50"/>
    <w:rsid w:val="0053353C"/>
    <w:rsid w:val="005337ED"/>
    <w:rsid w:val="00533B85"/>
    <w:rsid w:val="00534774"/>
    <w:rsid w:val="0053507C"/>
    <w:rsid w:val="00535131"/>
    <w:rsid w:val="00535436"/>
    <w:rsid w:val="0053566B"/>
    <w:rsid w:val="00535EC3"/>
    <w:rsid w:val="005362DB"/>
    <w:rsid w:val="005365C4"/>
    <w:rsid w:val="005369A7"/>
    <w:rsid w:val="005376CD"/>
    <w:rsid w:val="00537A71"/>
    <w:rsid w:val="00540096"/>
    <w:rsid w:val="00540657"/>
    <w:rsid w:val="0054074E"/>
    <w:rsid w:val="00540A28"/>
    <w:rsid w:val="00541142"/>
    <w:rsid w:val="0054235E"/>
    <w:rsid w:val="00542E02"/>
    <w:rsid w:val="0054361D"/>
    <w:rsid w:val="00543CA3"/>
    <w:rsid w:val="0054425D"/>
    <w:rsid w:val="005442D3"/>
    <w:rsid w:val="00544B61"/>
    <w:rsid w:val="00544DEA"/>
    <w:rsid w:val="005454D0"/>
    <w:rsid w:val="00545801"/>
    <w:rsid w:val="005458A3"/>
    <w:rsid w:val="00546AEB"/>
    <w:rsid w:val="00546DA3"/>
    <w:rsid w:val="00546EDC"/>
    <w:rsid w:val="005526D0"/>
    <w:rsid w:val="00552B79"/>
    <w:rsid w:val="00553A28"/>
    <w:rsid w:val="00553B14"/>
    <w:rsid w:val="00553B4F"/>
    <w:rsid w:val="00553C7D"/>
    <w:rsid w:val="00553D76"/>
    <w:rsid w:val="00554408"/>
    <w:rsid w:val="0055459B"/>
    <w:rsid w:val="005546A4"/>
    <w:rsid w:val="00554995"/>
    <w:rsid w:val="00554EEF"/>
    <w:rsid w:val="00555069"/>
    <w:rsid w:val="005555B2"/>
    <w:rsid w:val="00555DCF"/>
    <w:rsid w:val="00556028"/>
    <w:rsid w:val="00556480"/>
    <w:rsid w:val="00557894"/>
    <w:rsid w:val="005579B9"/>
    <w:rsid w:val="00557AF1"/>
    <w:rsid w:val="00557C98"/>
    <w:rsid w:val="00557D53"/>
    <w:rsid w:val="0056123A"/>
    <w:rsid w:val="00561403"/>
    <w:rsid w:val="00561C85"/>
    <w:rsid w:val="00562247"/>
    <w:rsid w:val="00562627"/>
    <w:rsid w:val="00562AD7"/>
    <w:rsid w:val="00562DA4"/>
    <w:rsid w:val="0056327A"/>
    <w:rsid w:val="0056399B"/>
    <w:rsid w:val="00563B85"/>
    <w:rsid w:val="00563CCD"/>
    <w:rsid w:val="00563FBE"/>
    <w:rsid w:val="00564672"/>
    <w:rsid w:val="0056484E"/>
    <w:rsid w:val="00564995"/>
    <w:rsid w:val="00564F7E"/>
    <w:rsid w:val="0056508E"/>
    <w:rsid w:val="00566197"/>
    <w:rsid w:val="00566240"/>
    <w:rsid w:val="0056677A"/>
    <w:rsid w:val="005676F4"/>
    <w:rsid w:val="005678FA"/>
    <w:rsid w:val="00567934"/>
    <w:rsid w:val="005702B6"/>
    <w:rsid w:val="005703A1"/>
    <w:rsid w:val="0057046A"/>
    <w:rsid w:val="00570B8C"/>
    <w:rsid w:val="005712BF"/>
    <w:rsid w:val="00571574"/>
    <w:rsid w:val="00571583"/>
    <w:rsid w:val="005718CE"/>
    <w:rsid w:val="005724A4"/>
    <w:rsid w:val="00572671"/>
    <w:rsid w:val="00572BF3"/>
    <w:rsid w:val="00572DDE"/>
    <w:rsid w:val="00572E7A"/>
    <w:rsid w:val="00573145"/>
    <w:rsid w:val="00574757"/>
    <w:rsid w:val="00574A4F"/>
    <w:rsid w:val="00575913"/>
    <w:rsid w:val="005759DA"/>
    <w:rsid w:val="00575D81"/>
    <w:rsid w:val="00575DF2"/>
    <w:rsid w:val="0057622B"/>
    <w:rsid w:val="0057638F"/>
    <w:rsid w:val="00576608"/>
    <w:rsid w:val="00576C16"/>
    <w:rsid w:val="0057706F"/>
    <w:rsid w:val="00577648"/>
    <w:rsid w:val="00577836"/>
    <w:rsid w:val="00580893"/>
    <w:rsid w:val="005814B9"/>
    <w:rsid w:val="00581828"/>
    <w:rsid w:val="00581D65"/>
    <w:rsid w:val="00583089"/>
    <w:rsid w:val="00583212"/>
    <w:rsid w:val="005832F4"/>
    <w:rsid w:val="0058331C"/>
    <w:rsid w:val="00583579"/>
    <w:rsid w:val="00585183"/>
    <w:rsid w:val="00585D8F"/>
    <w:rsid w:val="00585DD4"/>
    <w:rsid w:val="00586072"/>
    <w:rsid w:val="0058644C"/>
    <w:rsid w:val="0058650B"/>
    <w:rsid w:val="005868C2"/>
    <w:rsid w:val="00586A69"/>
    <w:rsid w:val="00586E04"/>
    <w:rsid w:val="00587085"/>
    <w:rsid w:val="00587EB4"/>
    <w:rsid w:val="00587F10"/>
    <w:rsid w:val="005907C8"/>
    <w:rsid w:val="00591351"/>
    <w:rsid w:val="005915D7"/>
    <w:rsid w:val="00591F2D"/>
    <w:rsid w:val="0059255B"/>
    <w:rsid w:val="00592B2D"/>
    <w:rsid w:val="00592C65"/>
    <w:rsid w:val="00596243"/>
    <w:rsid w:val="00596413"/>
    <w:rsid w:val="00596B6A"/>
    <w:rsid w:val="00597D7B"/>
    <w:rsid w:val="00597E53"/>
    <w:rsid w:val="005A092D"/>
    <w:rsid w:val="005A128D"/>
    <w:rsid w:val="005A1387"/>
    <w:rsid w:val="005A16CF"/>
    <w:rsid w:val="005A1A3D"/>
    <w:rsid w:val="005A1EF3"/>
    <w:rsid w:val="005A2205"/>
    <w:rsid w:val="005A23DB"/>
    <w:rsid w:val="005A26F3"/>
    <w:rsid w:val="005A2ECA"/>
    <w:rsid w:val="005A3ADA"/>
    <w:rsid w:val="005A4504"/>
    <w:rsid w:val="005A49B5"/>
    <w:rsid w:val="005A5495"/>
    <w:rsid w:val="005A5694"/>
    <w:rsid w:val="005A6B8D"/>
    <w:rsid w:val="005A6BC3"/>
    <w:rsid w:val="005A7475"/>
    <w:rsid w:val="005A7B8A"/>
    <w:rsid w:val="005B1266"/>
    <w:rsid w:val="005B151D"/>
    <w:rsid w:val="005B1ACA"/>
    <w:rsid w:val="005B1FD6"/>
    <w:rsid w:val="005B2037"/>
    <w:rsid w:val="005B2AF8"/>
    <w:rsid w:val="005B2BA0"/>
    <w:rsid w:val="005B2F00"/>
    <w:rsid w:val="005B31EA"/>
    <w:rsid w:val="005B34A6"/>
    <w:rsid w:val="005B38E2"/>
    <w:rsid w:val="005B3BEA"/>
    <w:rsid w:val="005B40DD"/>
    <w:rsid w:val="005B430C"/>
    <w:rsid w:val="005B53A0"/>
    <w:rsid w:val="005B55BC"/>
    <w:rsid w:val="005B55FB"/>
    <w:rsid w:val="005B5BFD"/>
    <w:rsid w:val="005B6C67"/>
    <w:rsid w:val="005B7204"/>
    <w:rsid w:val="005B727A"/>
    <w:rsid w:val="005B7553"/>
    <w:rsid w:val="005C0321"/>
    <w:rsid w:val="005C0BD3"/>
    <w:rsid w:val="005C0CBC"/>
    <w:rsid w:val="005C0DAA"/>
    <w:rsid w:val="005C4204"/>
    <w:rsid w:val="005C4513"/>
    <w:rsid w:val="005C45E7"/>
    <w:rsid w:val="005C476E"/>
    <w:rsid w:val="005C4EC3"/>
    <w:rsid w:val="005C57C9"/>
    <w:rsid w:val="005C57ED"/>
    <w:rsid w:val="005C6389"/>
    <w:rsid w:val="005C6492"/>
    <w:rsid w:val="005C6626"/>
    <w:rsid w:val="005C6667"/>
    <w:rsid w:val="005C6823"/>
    <w:rsid w:val="005C6C73"/>
    <w:rsid w:val="005C70EB"/>
    <w:rsid w:val="005C72ED"/>
    <w:rsid w:val="005D02BE"/>
    <w:rsid w:val="005D0318"/>
    <w:rsid w:val="005D0C43"/>
    <w:rsid w:val="005D107F"/>
    <w:rsid w:val="005D1461"/>
    <w:rsid w:val="005D2522"/>
    <w:rsid w:val="005D3197"/>
    <w:rsid w:val="005D33B5"/>
    <w:rsid w:val="005D397D"/>
    <w:rsid w:val="005D3F28"/>
    <w:rsid w:val="005D5C6E"/>
    <w:rsid w:val="005D5EF2"/>
    <w:rsid w:val="005D6720"/>
    <w:rsid w:val="005D67E6"/>
    <w:rsid w:val="005D6CE5"/>
    <w:rsid w:val="005D74B0"/>
    <w:rsid w:val="005D792D"/>
    <w:rsid w:val="005D7951"/>
    <w:rsid w:val="005E0881"/>
    <w:rsid w:val="005E111C"/>
    <w:rsid w:val="005E131C"/>
    <w:rsid w:val="005E1781"/>
    <w:rsid w:val="005E2305"/>
    <w:rsid w:val="005E28CC"/>
    <w:rsid w:val="005E3E49"/>
    <w:rsid w:val="005E4299"/>
    <w:rsid w:val="005E45DA"/>
    <w:rsid w:val="005E4790"/>
    <w:rsid w:val="005E4B85"/>
    <w:rsid w:val="005E4E9C"/>
    <w:rsid w:val="005E5300"/>
    <w:rsid w:val="005E5766"/>
    <w:rsid w:val="005E57F3"/>
    <w:rsid w:val="005E58D3"/>
    <w:rsid w:val="005E72FC"/>
    <w:rsid w:val="005E768D"/>
    <w:rsid w:val="005E7B13"/>
    <w:rsid w:val="005E7D1B"/>
    <w:rsid w:val="005F00B1"/>
    <w:rsid w:val="005F00E7"/>
    <w:rsid w:val="005F0B0D"/>
    <w:rsid w:val="005F150A"/>
    <w:rsid w:val="005F191A"/>
    <w:rsid w:val="005F19A7"/>
    <w:rsid w:val="005F19DD"/>
    <w:rsid w:val="005F1ABB"/>
    <w:rsid w:val="005F208A"/>
    <w:rsid w:val="005F23B2"/>
    <w:rsid w:val="005F4AD8"/>
    <w:rsid w:val="005F4EC7"/>
    <w:rsid w:val="005F5ADA"/>
    <w:rsid w:val="005F5D53"/>
    <w:rsid w:val="005F695C"/>
    <w:rsid w:val="005F71B8"/>
    <w:rsid w:val="005F7264"/>
    <w:rsid w:val="005F72A8"/>
    <w:rsid w:val="005F7C51"/>
    <w:rsid w:val="00600A10"/>
    <w:rsid w:val="00600C8C"/>
    <w:rsid w:val="006019C4"/>
    <w:rsid w:val="00601A22"/>
    <w:rsid w:val="00601B97"/>
    <w:rsid w:val="0060253B"/>
    <w:rsid w:val="00602731"/>
    <w:rsid w:val="00602976"/>
    <w:rsid w:val="0060309C"/>
    <w:rsid w:val="00603394"/>
    <w:rsid w:val="00604BBF"/>
    <w:rsid w:val="00605CE6"/>
    <w:rsid w:val="00606F70"/>
    <w:rsid w:val="00607638"/>
    <w:rsid w:val="006079B9"/>
    <w:rsid w:val="00607CF0"/>
    <w:rsid w:val="00607EFE"/>
    <w:rsid w:val="00610293"/>
    <w:rsid w:val="006104BB"/>
    <w:rsid w:val="006111B6"/>
    <w:rsid w:val="006117D4"/>
    <w:rsid w:val="0061206B"/>
    <w:rsid w:val="00612605"/>
    <w:rsid w:val="00612729"/>
    <w:rsid w:val="00614447"/>
    <w:rsid w:val="0061447F"/>
    <w:rsid w:val="00614744"/>
    <w:rsid w:val="00614CA2"/>
    <w:rsid w:val="00614E85"/>
    <w:rsid w:val="00615D53"/>
    <w:rsid w:val="00615E8C"/>
    <w:rsid w:val="00615F0D"/>
    <w:rsid w:val="00616288"/>
    <w:rsid w:val="00617046"/>
    <w:rsid w:val="00620CC0"/>
    <w:rsid w:val="00620F63"/>
    <w:rsid w:val="00621286"/>
    <w:rsid w:val="00621441"/>
    <w:rsid w:val="006217EB"/>
    <w:rsid w:val="00621969"/>
    <w:rsid w:val="00621BCE"/>
    <w:rsid w:val="00621C01"/>
    <w:rsid w:val="006220AF"/>
    <w:rsid w:val="0062216A"/>
    <w:rsid w:val="0062254C"/>
    <w:rsid w:val="0062298E"/>
    <w:rsid w:val="00622B30"/>
    <w:rsid w:val="006232BE"/>
    <w:rsid w:val="0062350A"/>
    <w:rsid w:val="00623758"/>
    <w:rsid w:val="00623E1F"/>
    <w:rsid w:val="006242C0"/>
    <w:rsid w:val="0062440B"/>
    <w:rsid w:val="006244C9"/>
    <w:rsid w:val="00624F1A"/>
    <w:rsid w:val="00625322"/>
    <w:rsid w:val="006254B0"/>
    <w:rsid w:val="00625C33"/>
    <w:rsid w:val="00625CE2"/>
    <w:rsid w:val="00626D26"/>
    <w:rsid w:val="00627862"/>
    <w:rsid w:val="00627AFD"/>
    <w:rsid w:val="00627DE0"/>
    <w:rsid w:val="006302F7"/>
    <w:rsid w:val="00630808"/>
    <w:rsid w:val="00631EB7"/>
    <w:rsid w:val="00631ED0"/>
    <w:rsid w:val="00632336"/>
    <w:rsid w:val="00632641"/>
    <w:rsid w:val="00633927"/>
    <w:rsid w:val="00633A8F"/>
    <w:rsid w:val="00633D14"/>
    <w:rsid w:val="006346CB"/>
    <w:rsid w:val="006348DF"/>
    <w:rsid w:val="00635200"/>
    <w:rsid w:val="0063532B"/>
    <w:rsid w:val="006354F6"/>
    <w:rsid w:val="006361F7"/>
    <w:rsid w:val="006362D2"/>
    <w:rsid w:val="006363AF"/>
    <w:rsid w:val="00636633"/>
    <w:rsid w:val="006372FE"/>
    <w:rsid w:val="00637D47"/>
    <w:rsid w:val="0064005F"/>
    <w:rsid w:val="00640111"/>
    <w:rsid w:val="006403A1"/>
    <w:rsid w:val="00640A50"/>
    <w:rsid w:val="00640D8E"/>
    <w:rsid w:val="00641444"/>
    <w:rsid w:val="006416FF"/>
    <w:rsid w:val="00641728"/>
    <w:rsid w:val="00641BF1"/>
    <w:rsid w:val="00642F6E"/>
    <w:rsid w:val="006431F8"/>
    <w:rsid w:val="00643931"/>
    <w:rsid w:val="0064398C"/>
    <w:rsid w:val="00643FAA"/>
    <w:rsid w:val="0064424D"/>
    <w:rsid w:val="00644E29"/>
    <w:rsid w:val="0064617E"/>
    <w:rsid w:val="00646871"/>
    <w:rsid w:val="00647908"/>
    <w:rsid w:val="00647990"/>
    <w:rsid w:val="00647F9A"/>
    <w:rsid w:val="0065044D"/>
    <w:rsid w:val="00650900"/>
    <w:rsid w:val="00650999"/>
    <w:rsid w:val="00650B38"/>
    <w:rsid w:val="00650CCA"/>
    <w:rsid w:val="00650F21"/>
    <w:rsid w:val="00651442"/>
    <w:rsid w:val="00651FCD"/>
    <w:rsid w:val="00652C37"/>
    <w:rsid w:val="00652DAA"/>
    <w:rsid w:val="00652F6A"/>
    <w:rsid w:val="00653020"/>
    <w:rsid w:val="006548B7"/>
    <w:rsid w:val="00654B3B"/>
    <w:rsid w:val="00654D34"/>
    <w:rsid w:val="00654E6E"/>
    <w:rsid w:val="00655ADD"/>
    <w:rsid w:val="00656882"/>
    <w:rsid w:val="00656BFD"/>
    <w:rsid w:val="00657061"/>
    <w:rsid w:val="00657363"/>
    <w:rsid w:val="0065796C"/>
    <w:rsid w:val="00657B70"/>
    <w:rsid w:val="00657C2C"/>
    <w:rsid w:val="00657DBD"/>
    <w:rsid w:val="00660120"/>
    <w:rsid w:val="00660798"/>
    <w:rsid w:val="00660ACE"/>
    <w:rsid w:val="00660C74"/>
    <w:rsid w:val="00660F53"/>
    <w:rsid w:val="00661D12"/>
    <w:rsid w:val="00661DFE"/>
    <w:rsid w:val="00662343"/>
    <w:rsid w:val="00662672"/>
    <w:rsid w:val="00662A0C"/>
    <w:rsid w:val="00663060"/>
    <w:rsid w:val="0066376A"/>
    <w:rsid w:val="0066379D"/>
    <w:rsid w:val="00664744"/>
    <w:rsid w:val="0066483B"/>
    <w:rsid w:val="00664C2F"/>
    <w:rsid w:val="00664CCC"/>
    <w:rsid w:val="00664D94"/>
    <w:rsid w:val="0066581B"/>
    <w:rsid w:val="006660BE"/>
    <w:rsid w:val="006664CE"/>
    <w:rsid w:val="00667E8E"/>
    <w:rsid w:val="0067069C"/>
    <w:rsid w:val="00671AC2"/>
    <w:rsid w:val="00671C1F"/>
    <w:rsid w:val="00671F29"/>
    <w:rsid w:val="006724A4"/>
    <w:rsid w:val="00672DE5"/>
    <w:rsid w:val="00672E83"/>
    <w:rsid w:val="0067305F"/>
    <w:rsid w:val="00673E73"/>
    <w:rsid w:val="00674B89"/>
    <w:rsid w:val="00675E91"/>
    <w:rsid w:val="0067614E"/>
    <w:rsid w:val="0067737F"/>
    <w:rsid w:val="00677AD1"/>
    <w:rsid w:val="00677E96"/>
    <w:rsid w:val="00680308"/>
    <w:rsid w:val="00680AD5"/>
    <w:rsid w:val="00680B2A"/>
    <w:rsid w:val="006813E4"/>
    <w:rsid w:val="00681F09"/>
    <w:rsid w:val="006823E9"/>
    <w:rsid w:val="0068276E"/>
    <w:rsid w:val="00682E51"/>
    <w:rsid w:val="0068382D"/>
    <w:rsid w:val="0068429C"/>
    <w:rsid w:val="00684AD9"/>
    <w:rsid w:val="00684FE5"/>
    <w:rsid w:val="006851CC"/>
    <w:rsid w:val="006853DA"/>
    <w:rsid w:val="006853ED"/>
    <w:rsid w:val="00685816"/>
    <w:rsid w:val="006861D2"/>
    <w:rsid w:val="00686494"/>
    <w:rsid w:val="0068691B"/>
    <w:rsid w:val="0068691C"/>
    <w:rsid w:val="00686954"/>
    <w:rsid w:val="00686CD5"/>
    <w:rsid w:val="00687476"/>
    <w:rsid w:val="00687B31"/>
    <w:rsid w:val="00687C81"/>
    <w:rsid w:val="00687E53"/>
    <w:rsid w:val="0069038E"/>
    <w:rsid w:val="00690D8D"/>
    <w:rsid w:val="00690DF1"/>
    <w:rsid w:val="00690EB5"/>
    <w:rsid w:val="006910E4"/>
    <w:rsid w:val="0069190E"/>
    <w:rsid w:val="00692233"/>
    <w:rsid w:val="006925B5"/>
    <w:rsid w:val="006928DB"/>
    <w:rsid w:val="0069303D"/>
    <w:rsid w:val="00693789"/>
    <w:rsid w:val="00693B88"/>
    <w:rsid w:val="00693EE9"/>
    <w:rsid w:val="00694672"/>
    <w:rsid w:val="00694AF4"/>
    <w:rsid w:val="00694DD9"/>
    <w:rsid w:val="0069501E"/>
    <w:rsid w:val="00695E8E"/>
    <w:rsid w:val="006961B7"/>
    <w:rsid w:val="0069670B"/>
    <w:rsid w:val="006976B8"/>
    <w:rsid w:val="006A041F"/>
    <w:rsid w:val="006A0AF0"/>
    <w:rsid w:val="006A0D04"/>
    <w:rsid w:val="006A179C"/>
    <w:rsid w:val="006A1A19"/>
    <w:rsid w:val="006A291E"/>
    <w:rsid w:val="006A2B46"/>
    <w:rsid w:val="006A3117"/>
    <w:rsid w:val="006A31A9"/>
    <w:rsid w:val="006A324D"/>
    <w:rsid w:val="006A3A0E"/>
    <w:rsid w:val="006A3EB3"/>
    <w:rsid w:val="006A4395"/>
    <w:rsid w:val="006A4F60"/>
    <w:rsid w:val="006A503E"/>
    <w:rsid w:val="006A5689"/>
    <w:rsid w:val="006A59BC"/>
    <w:rsid w:val="006A67EB"/>
    <w:rsid w:val="006A6A83"/>
    <w:rsid w:val="006A6D34"/>
    <w:rsid w:val="006A6EBA"/>
    <w:rsid w:val="006A7B03"/>
    <w:rsid w:val="006A7F86"/>
    <w:rsid w:val="006A7FD2"/>
    <w:rsid w:val="006B0551"/>
    <w:rsid w:val="006B0688"/>
    <w:rsid w:val="006B0EDE"/>
    <w:rsid w:val="006B1AE5"/>
    <w:rsid w:val="006B1BBA"/>
    <w:rsid w:val="006B23C4"/>
    <w:rsid w:val="006B294F"/>
    <w:rsid w:val="006B41C1"/>
    <w:rsid w:val="006B4874"/>
    <w:rsid w:val="006B4C7F"/>
    <w:rsid w:val="006B5B8C"/>
    <w:rsid w:val="006B6E9D"/>
    <w:rsid w:val="006B7495"/>
    <w:rsid w:val="006B7B06"/>
    <w:rsid w:val="006C013B"/>
    <w:rsid w:val="006C0178"/>
    <w:rsid w:val="006C063A"/>
    <w:rsid w:val="006C0CDE"/>
    <w:rsid w:val="006C12B1"/>
    <w:rsid w:val="006C13B0"/>
    <w:rsid w:val="006C1564"/>
    <w:rsid w:val="006C1627"/>
    <w:rsid w:val="006C1785"/>
    <w:rsid w:val="006C1ED2"/>
    <w:rsid w:val="006C1FA8"/>
    <w:rsid w:val="006C2540"/>
    <w:rsid w:val="006C2C97"/>
    <w:rsid w:val="006C2D43"/>
    <w:rsid w:val="006C3267"/>
    <w:rsid w:val="006C3C41"/>
    <w:rsid w:val="006C4F7D"/>
    <w:rsid w:val="006C52D4"/>
    <w:rsid w:val="006C5695"/>
    <w:rsid w:val="006C61CA"/>
    <w:rsid w:val="006C71D1"/>
    <w:rsid w:val="006D00BF"/>
    <w:rsid w:val="006D067C"/>
    <w:rsid w:val="006D0767"/>
    <w:rsid w:val="006D083C"/>
    <w:rsid w:val="006D0EFC"/>
    <w:rsid w:val="006D13EA"/>
    <w:rsid w:val="006D171B"/>
    <w:rsid w:val="006D23E1"/>
    <w:rsid w:val="006D2722"/>
    <w:rsid w:val="006D2E84"/>
    <w:rsid w:val="006D3377"/>
    <w:rsid w:val="006D3414"/>
    <w:rsid w:val="006D3891"/>
    <w:rsid w:val="006D3D07"/>
    <w:rsid w:val="006D3D2C"/>
    <w:rsid w:val="006D3E5E"/>
    <w:rsid w:val="006D4143"/>
    <w:rsid w:val="006D45A5"/>
    <w:rsid w:val="006D47A1"/>
    <w:rsid w:val="006D4C00"/>
    <w:rsid w:val="006D4DE2"/>
    <w:rsid w:val="006D5362"/>
    <w:rsid w:val="006D5378"/>
    <w:rsid w:val="006D5991"/>
    <w:rsid w:val="006D5EF1"/>
    <w:rsid w:val="006D612C"/>
    <w:rsid w:val="006D66FB"/>
    <w:rsid w:val="006D696D"/>
    <w:rsid w:val="006D6DCA"/>
    <w:rsid w:val="006D7081"/>
    <w:rsid w:val="006D73F6"/>
    <w:rsid w:val="006D7BF0"/>
    <w:rsid w:val="006D7E9B"/>
    <w:rsid w:val="006E0317"/>
    <w:rsid w:val="006E05A9"/>
    <w:rsid w:val="006E1091"/>
    <w:rsid w:val="006E1723"/>
    <w:rsid w:val="006E181A"/>
    <w:rsid w:val="006E195A"/>
    <w:rsid w:val="006E21CA"/>
    <w:rsid w:val="006E2A5A"/>
    <w:rsid w:val="006E2D44"/>
    <w:rsid w:val="006E3DB7"/>
    <w:rsid w:val="006E4409"/>
    <w:rsid w:val="006E4D51"/>
    <w:rsid w:val="006E54EF"/>
    <w:rsid w:val="006E5963"/>
    <w:rsid w:val="006E6BE8"/>
    <w:rsid w:val="006E6E2B"/>
    <w:rsid w:val="006E7072"/>
    <w:rsid w:val="006E753D"/>
    <w:rsid w:val="006F0848"/>
    <w:rsid w:val="006F0EBC"/>
    <w:rsid w:val="006F1352"/>
    <w:rsid w:val="006F14CD"/>
    <w:rsid w:val="006F2144"/>
    <w:rsid w:val="006F2378"/>
    <w:rsid w:val="006F2BE0"/>
    <w:rsid w:val="006F2D97"/>
    <w:rsid w:val="006F36A8"/>
    <w:rsid w:val="006F37AD"/>
    <w:rsid w:val="006F3A54"/>
    <w:rsid w:val="006F3DD4"/>
    <w:rsid w:val="006F4414"/>
    <w:rsid w:val="006F4484"/>
    <w:rsid w:val="006F48CD"/>
    <w:rsid w:val="006F58E9"/>
    <w:rsid w:val="006F623F"/>
    <w:rsid w:val="006F6A57"/>
    <w:rsid w:val="006F6E4C"/>
    <w:rsid w:val="006F73EC"/>
    <w:rsid w:val="006F7C6D"/>
    <w:rsid w:val="0070013B"/>
    <w:rsid w:val="00700189"/>
    <w:rsid w:val="00700354"/>
    <w:rsid w:val="00701EAA"/>
    <w:rsid w:val="0070212B"/>
    <w:rsid w:val="00702828"/>
    <w:rsid w:val="00702CA2"/>
    <w:rsid w:val="007042CC"/>
    <w:rsid w:val="007045BD"/>
    <w:rsid w:val="00704A42"/>
    <w:rsid w:val="007051E1"/>
    <w:rsid w:val="0070547C"/>
    <w:rsid w:val="0070556F"/>
    <w:rsid w:val="007069F6"/>
    <w:rsid w:val="00706B83"/>
    <w:rsid w:val="007070DE"/>
    <w:rsid w:val="00707412"/>
    <w:rsid w:val="00710695"/>
    <w:rsid w:val="0071091F"/>
    <w:rsid w:val="00710D88"/>
    <w:rsid w:val="00711472"/>
    <w:rsid w:val="00711D72"/>
    <w:rsid w:val="00711E05"/>
    <w:rsid w:val="007121E9"/>
    <w:rsid w:val="007124A4"/>
    <w:rsid w:val="007125CD"/>
    <w:rsid w:val="00713826"/>
    <w:rsid w:val="00713DC7"/>
    <w:rsid w:val="00714DE0"/>
    <w:rsid w:val="0071565F"/>
    <w:rsid w:val="007164A7"/>
    <w:rsid w:val="007165B5"/>
    <w:rsid w:val="00716984"/>
    <w:rsid w:val="00716DFF"/>
    <w:rsid w:val="00716E97"/>
    <w:rsid w:val="00717218"/>
    <w:rsid w:val="00717645"/>
    <w:rsid w:val="00721809"/>
    <w:rsid w:val="00721A60"/>
    <w:rsid w:val="007220CF"/>
    <w:rsid w:val="007221A5"/>
    <w:rsid w:val="00722962"/>
    <w:rsid w:val="00722B04"/>
    <w:rsid w:val="007231F6"/>
    <w:rsid w:val="00723821"/>
    <w:rsid w:val="0072391E"/>
    <w:rsid w:val="00723CB7"/>
    <w:rsid w:val="00724942"/>
    <w:rsid w:val="00724D84"/>
    <w:rsid w:val="0072610C"/>
    <w:rsid w:val="00726B2A"/>
    <w:rsid w:val="00726F53"/>
    <w:rsid w:val="00727341"/>
    <w:rsid w:val="00727E1D"/>
    <w:rsid w:val="007301C8"/>
    <w:rsid w:val="00731438"/>
    <w:rsid w:val="00732598"/>
    <w:rsid w:val="00732658"/>
    <w:rsid w:val="007339D2"/>
    <w:rsid w:val="007345C4"/>
    <w:rsid w:val="00734AC1"/>
    <w:rsid w:val="00734C35"/>
    <w:rsid w:val="00734F1A"/>
    <w:rsid w:val="007356F4"/>
    <w:rsid w:val="00736065"/>
    <w:rsid w:val="00736173"/>
    <w:rsid w:val="0073619A"/>
    <w:rsid w:val="00736ABF"/>
    <w:rsid w:val="00736B8A"/>
    <w:rsid w:val="00736C8F"/>
    <w:rsid w:val="0073703B"/>
    <w:rsid w:val="00737237"/>
    <w:rsid w:val="0074006F"/>
    <w:rsid w:val="007404B0"/>
    <w:rsid w:val="00741015"/>
    <w:rsid w:val="00741115"/>
    <w:rsid w:val="00741B39"/>
    <w:rsid w:val="00741D75"/>
    <w:rsid w:val="00741FC7"/>
    <w:rsid w:val="007421CA"/>
    <w:rsid w:val="007428D7"/>
    <w:rsid w:val="00742D87"/>
    <w:rsid w:val="0074306D"/>
    <w:rsid w:val="00743746"/>
    <w:rsid w:val="00743A83"/>
    <w:rsid w:val="007441F4"/>
    <w:rsid w:val="007442B5"/>
    <w:rsid w:val="00745ADD"/>
    <w:rsid w:val="0074621F"/>
    <w:rsid w:val="007463FB"/>
    <w:rsid w:val="00746C35"/>
    <w:rsid w:val="007472B4"/>
    <w:rsid w:val="007502A9"/>
    <w:rsid w:val="007503A0"/>
    <w:rsid w:val="00750D73"/>
    <w:rsid w:val="00750E7E"/>
    <w:rsid w:val="00751350"/>
    <w:rsid w:val="007513CD"/>
    <w:rsid w:val="007514F5"/>
    <w:rsid w:val="00751C21"/>
    <w:rsid w:val="00751F14"/>
    <w:rsid w:val="007526CC"/>
    <w:rsid w:val="00752D8F"/>
    <w:rsid w:val="007530E9"/>
    <w:rsid w:val="00753ADB"/>
    <w:rsid w:val="0075452C"/>
    <w:rsid w:val="0075469A"/>
    <w:rsid w:val="007546BF"/>
    <w:rsid w:val="007546E8"/>
    <w:rsid w:val="00754E30"/>
    <w:rsid w:val="0075569D"/>
    <w:rsid w:val="007557EA"/>
    <w:rsid w:val="00755D22"/>
    <w:rsid w:val="0075678D"/>
    <w:rsid w:val="007571C4"/>
    <w:rsid w:val="00757259"/>
    <w:rsid w:val="007578DC"/>
    <w:rsid w:val="00757AD1"/>
    <w:rsid w:val="00760099"/>
    <w:rsid w:val="00760700"/>
    <w:rsid w:val="007608D9"/>
    <w:rsid w:val="0076096A"/>
    <w:rsid w:val="00760C38"/>
    <w:rsid w:val="00760E8D"/>
    <w:rsid w:val="0076196C"/>
    <w:rsid w:val="00761B37"/>
    <w:rsid w:val="00762273"/>
    <w:rsid w:val="007632A7"/>
    <w:rsid w:val="007640B4"/>
    <w:rsid w:val="007644C8"/>
    <w:rsid w:val="00764F0E"/>
    <w:rsid w:val="0076589F"/>
    <w:rsid w:val="007658BE"/>
    <w:rsid w:val="007659FA"/>
    <w:rsid w:val="00765ACD"/>
    <w:rsid w:val="00766B1A"/>
    <w:rsid w:val="00766DFE"/>
    <w:rsid w:val="00766F40"/>
    <w:rsid w:val="0076739E"/>
    <w:rsid w:val="00767BB9"/>
    <w:rsid w:val="007705E8"/>
    <w:rsid w:val="007706D9"/>
    <w:rsid w:val="00770F04"/>
    <w:rsid w:val="00772027"/>
    <w:rsid w:val="00772F22"/>
    <w:rsid w:val="00773388"/>
    <w:rsid w:val="0077584D"/>
    <w:rsid w:val="0077642B"/>
    <w:rsid w:val="00776FCA"/>
    <w:rsid w:val="00777003"/>
    <w:rsid w:val="0077763F"/>
    <w:rsid w:val="0077797F"/>
    <w:rsid w:val="00777A67"/>
    <w:rsid w:val="007801A3"/>
    <w:rsid w:val="00780D1A"/>
    <w:rsid w:val="00781099"/>
    <w:rsid w:val="0078114D"/>
    <w:rsid w:val="007811AA"/>
    <w:rsid w:val="00781BB0"/>
    <w:rsid w:val="00781CFA"/>
    <w:rsid w:val="00782217"/>
    <w:rsid w:val="00782291"/>
    <w:rsid w:val="0078254A"/>
    <w:rsid w:val="0078261E"/>
    <w:rsid w:val="00783B46"/>
    <w:rsid w:val="00784800"/>
    <w:rsid w:val="00785947"/>
    <w:rsid w:val="00786605"/>
    <w:rsid w:val="00786A15"/>
    <w:rsid w:val="007907A0"/>
    <w:rsid w:val="007914E4"/>
    <w:rsid w:val="007914F3"/>
    <w:rsid w:val="00791BFC"/>
    <w:rsid w:val="00791F2A"/>
    <w:rsid w:val="007926D8"/>
    <w:rsid w:val="00792720"/>
    <w:rsid w:val="0079273B"/>
    <w:rsid w:val="00792B69"/>
    <w:rsid w:val="00792DF5"/>
    <w:rsid w:val="0079300E"/>
    <w:rsid w:val="0079373D"/>
    <w:rsid w:val="007938F1"/>
    <w:rsid w:val="00793CDD"/>
    <w:rsid w:val="00793F73"/>
    <w:rsid w:val="00794236"/>
    <w:rsid w:val="00794BC4"/>
    <w:rsid w:val="00794F1E"/>
    <w:rsid w:val="00795316"/>
    <w:rsid w:val="0079538C"/>
    <w:rsid w:val="00795C50"/>
    <w:rsid w:val="00796212"/>
    <w:rsid w:val="007962DB"/>
    <w:rsid w:val="00797952"/>
    <w:rsid w:val="00797A1F"/>
    <w:rsid w:val="00797A22"/>
    <w:rsid w:val="00797B88"/>
    <w:rsid w:val="007A0586"/>
    <w:rsid w:val="007A098E"/>
    <w:rsid w:val="007A149D"/>
    <w:rsid w:val="007A1BDE"/>
    <w:rsid w:val="007A2834"/>
    <w:rsid w:val="007A2B87"/>
    <w:rsid w:val="007A2C10"/>
    <w:rsid w:val="007A4ACE"/>
    <w:rsid w:val="007A4B1E"/>
    <w:rsid w:val="007A5765"/>
    <w:rsid w:val="007A5B44"/>
    <w:rsid w:val="007A5B89"/>
    <w:rsid w:val="007A5BEE"/>
    <w:rsid w:val="007A65C9"/>
    <w:rsid w:val="007A74BB"/>
    <w:rsid w:val="007A77FC"/>
    <w:rsid w:val="007A78CC"/>
    <w:rsid w:val="007A7F48"/>
    <w:rsid w:val="007B058E"/>
    <w:rsid w:val="007B0864"/>
    <w:rsid w:val="007B0BB7"/>
    <w:rsid w:val="007B0E05"/>
    <w:rsid w:val="007B0F9E"/>
    <w:rsid w:val="007B1E7E"/>
    <w:rsid w:val="007B2379"/>
    <w:rsid w:val="007B2509"/>
    <w:rsid w:val="007B269A"/>
    <w:rsid w:val="007B2BDF"/>
    <w:rsid w:val="007B3BC2"/>
    <w:rsid w:val="007B3C69"/>
    <w:rsid w:val="007B4D98"/>
    <w:rsid w:val="007B4DAE"/>
    <w:rsid w:val="007B5316"/>
    <w:rsid w:val="007B5D62"/>
    <w:rsid w:val="007B5DB4"/>
    <w:rsid w:val="007B6190"/>
    <w:rsid w:val="007B6A0C"/>
    <w:rsid w:val="007B7046"/>
    <w:rsid w:val="007B7DB6"/>
    <w:rsid w:val="007B7E4B"/>
    <w:rsid w:val="007C0188"/>
    <w:rsid w:val="007C01F1"/>
    <w:rsid w:val="007C0795"/>
    <w:rsid w:val="007C11D4"/>
    <w:rsid w:val="007C13AC"/>
    <w:rsid w:val="007C14AD"/>
    <w:rsid w:val="007C1A9E"/>
    <w:rsid w:val="007C2DC7"/>
    <w:rsid w:val="007C3196"/>
    <w:rsid w:val="007C54E2"/>
    <w:rsid w:val="007C5947"/>
    <w:rsid w:val="007C6C61"/>
    <w:rsid w:val="007C6F96"/>
    <w:rsid w:val="007C7E1F"/>
    <w:rsid w:val="007D00A6"/>
    <w:rsid w:val="007D08BB"/>
    <w:rsid w:val="007D1085"/>
    <w:rsid w:val="007D1926"/>
    <w:rsid w:val="007D198B"/>
    <w:rsid w:val="007D1D62"/>
    <w:rsid w:val="007D2518"/>
    <w:rsid w:val="007D297B"/>
    <w:rsid w:val="007D2B29"/>
    <w:rsid w:val="007D362A"/>
    <w:rsid w:val="007D3950"/>
    <w:rsid w:val="007D3A33"/>
    <w:rsid w:val="007D3C15"/>
    <w:rsid w:val="007D467E"/>
    <w:rsid w:val="007D4AF8"/>
    <w:rsid w:val="007D4C47"/>
    <w:rsid w:val="007D4D44"/>
    <w:rsid w:val="007D503D"/>
    <w:rsid w:val="007D50FF"/>
    <w:rsid w:val="007D58A9"/>
    <w:rsid w:val="007D67C7"/>
    <w:rsid w:val="007D6B5D"/>
    <w:rsid w:val="007D7098"/>
    <w:rsid w:val="007D78F9"/>
    <w:rsid w:val="007D7FFC"/>
    <w:rsid w:val="007E012B"/>
    <w:rsid w:val="007E0339"/>
    <w:rsid w:val="007E11B3"/>
    <w:rsid w:val="007E13E3"/>
    <w:rsid w:val="007E1454"/>
    <w:rsid w:val="007E1E88"/>
    <w:rsid w:val="007E21DF"/>
    <w:rsid w:val="007E27C9"/>
    <w:rsid w:val="007E2C89"/>
    <w:rsid w:val="007E2F16"/>
    <w:rsid w:val="007E36D6"/>
    <w:rsid w:val="007E38AD"/>
    <w:rsid w:val="007E3F70"/>
    <w:rsid w:val="007E40A2"/>
    <w:rsid w:val="007E4100"/>
    <w:rsid w:val="007E41CB"/>
    <w:rsid w:val="007E5479"/>
    <w:rsid w:val="007E54D7"/>
    <w:rsid w:val="007E5942"/>
    <w:rsid w:val="007E5AC9"/>
    <w:rsid w:val="007E5F8E"/>
    <w:rsid w:val="007E6620"/>
    <w:rsid w:val="007E68DA"/>
    <w:rsid w:val="007E6BEB"/>
    <w:rsid w:val="007E6DE8"/>
    <w:rsid w:val="007E77F9"/>
    <w:rsid w:val="007E7844"/>
    <w:rsid w:val="007E79A4"/>
    <w:rsid w:val="007E7E49"/>
    <w:rsid w:val="007F072E"/>
    <w:rsid w:val="007F1039"/>
    <w:rsid w:val="007F18EE"/>
    <w:rsid w:val="007F1926"/>
    <w:rsid w:val="007F1D82"/>
    <w:rsid w:val="007F20EE"/>
    <w:rsid w:val="007F2366"/>
    <w:rsid w:val="007F329B"/>
    <w:rsid w:val="007F330C"/>
    <w:rsid w:val="007F3638"/>
    <w:rsid w:val="007F3EA5"/>
    <w:rsid w:val="007F5475"/>
    <w:rsid w:val="007F5586"/>
    <w:rsid w:val="007F6EC7"/>
    <w:rsid w:val="007F75A8"/>
    <w:rsid w:val="007F774C"/>
    <w:rsid w:val="007F7EA7"/>
    <w:rsid w:val="0080044D"/>
    <w:rsid w:val="00801876"/>
    <w:rsid w:val="00802FC5"/>
    <w:rsid w:val="00805607"/>
    <w:rsid w:val="0080610D"/>
    <w:rsid w:val="008064B8"/>
    <w:rsid w:val="00806B51"/>
    <w:rsid w:val="008072DA"/>
    <w:rsid w:val="0080737E"/>
    <w:rsid w:val="00807786"/>
    <w:rsid w:val="008077DC"/>
    <w:rsid w:val="00810624"/>
    <w:rsid w:val="0081078F"/>
    <w:rsid w:val="008107E9"/>
    <w:rsid w:val="00810C0B"/>
    <w:rsid w:val="008117FD"/>
    <w:rsid w:val="00811ACC"/>
    <w:rsid w:val="00811B8C"/>
    <w:rsid w:val="00811E37"/>
    <w:rsid w:val="00811E82"/>
    <w:rsid w:val="00812782"/>
    <w:rsid w:val="008138C1"/>
    <w:rsid w:val="00813982"/>
    <w:rsid w:val="008139FD"/>
    <w:rsid w:val="00813B59"/>
    <w:rsid w:val="008143CA"/>
    <w:rsid w:val="00814AA3"/>
    <w:rsid w:val="00815482"/>
    <w:rsid w:val="00815505"/>
    <w:rsid w:val="00815DA5"/>
    <w:rsid w:val="00815E16"/>
    <w:rsid w:val="00816255"/>
    <w:rsid w:val="00816B48"/>
    <w:rsid w:val="00817577"/>
    <w:rsid w:val="0082030D"/>
    <w:rsid w:val="008204A2"/>
    <w:rsid w:val="00820548"/>
    <w:rsid w:val="008208CB"/>
    <w:rsid w:val="00820B60"/>
    <w:rsid w:val="00820DEE"/>
    <w:rsid w:val="00821363"/>
    <w:rsid w:val="00821BB7"/>
    <w:rsid w:val="00822070"/>
    <w:rsid w:val="00822142"/>
    <w:rsid w:val="008222FE"/>
    <w:rsid w:val="00822E59"/>
    <w:rsid w:val="00822EA3"/>
    <w:rsid w:val="00822F85"/>
    <w:rsid w:val="00823B97"/>
    <w:rsid w:val="00823EDF"/>
    <w:rsid w:val="00824168"/>
    <w:rsid w:val="0082437A"/>
    <w:rsid w:val="00824E4C"/>
    <w:rsid w:val="00824EBE"/>
    <w:rsid w:val="00826AE4"/>
    <w:rsid w:val="0082721C"/>
    <w:rsid w:val="0082753D"/>
    <w:rsid w:val="00827FCD"/>
    <w:rsid w:val="008304AF"/>
    <w:rsid w:val="00830882"/>
    <w:rsid w:val="008308C5"/>
    <w:rsid w:val="00830ACB"/>
    <w:rsid w:val="00830FAC"/>
    <w:rsid w:val="0083127F"/>
    <w:rsid w:val="008312B9"/>
    <w:rsid w:val="008316D1"/>
    <w:rsid w:val="00831C53"/>
    <w:rsid w:val="00831EDC"/>
    <w:rsid w:val="00832700"/>
    <w:rsid w:val="00832898"/>
    <w:rsid w:val="008328BE"/>
    <w:rsid w:val="008328E9"/>
    <w:rsid w:val="008341C4"/>
    <w:rsid w:val="00834471"/>
    <w:rsid w:val="008350F7"/>
    <w:rsid w:val="0083513E"/>
    <w:rsid w:val="0083524E"/>
    <w:rsid w:val="0083537E"/>
    <w:rsid w:val="00835499"/>
    <w:rsid w:val="00835A0A"/>
    <w:rsid w:val="00835ECD"/>
    <w:rsid w:val="00836027"/>
    <w:rsid w:val="00836373"/>
    <w:rsid w:val="008369E5"/>
    <w:rsid w:val="008377E3"/>
    <w:rsid w:val="008378E7"/>
    <w:rsid w:val="00837AB1"/>
    <w:rsid w:val="00837C18"/>
    <w:rsid w:val="008405F1"/>
    <w:rsid w:val="00840667"/>
    <w:rsid w:val="008408E8"/>
    <w:rsid w:val="0084148E"/>
    <w:rsid w:val="00841D54"/>
    <w:rsid w:val="00842BDD"/>
    <w:rsid w:val="00842C27"/>
    <w:rsid w:val="00842C5E"/>
    <w:rsid w:val="00842E36"/>
    <w:rsid w:val="0084314E"/>
    <w:rsid w:val="008437E7"/>
    <w:rsid w:val="00843C93"/>
    <w:rsid w:val="00844659"/>
    <w:rsid w:val="00844882"/>
    <w:rsid w:val="00844DEA"/>
    <w:rsid w:val="0084546F"/>
    <w:rsid w:val="00845B66"/>
    <w:rsid w:val="00847535"/>
    <w:rsid w:val="00847CF2"/>
    <w:rsid w:val="0085027D"/>
    <w:rsid w:val="00850365"/>
    <w:rsid w:val="00850566"/>
    <w:rsid w:val="0085126C"/>
    <w:rsid w:val="008525EC"/>
    <w:rsid w:val="0085275A"/>
    <w:rsid w:val="0085295D"/>
    <w:rsid w:val="00852B3C"/>
    <w:rsid w:val="00852CA0"/>
    <w:rsid w:val="008530D6"/>
    <w:rsid w:val="008531D3"/>
    <w:rsid w:val="008532E6"/>
    <w:rsid w:val="00853E48"/>
    <w:rsid w:val="00853F2A"/>
    <w:rsid w:val="00853FF2"/>
    <w:rsid w:val="00854170"/>
    <w:rsid w:val="008548AC"/>
    <w:rsid w:val="00854B81"/>
    <w:rsid w:val="00854C9C"/>
    <w:rsid w:val="008551F2"/>
    <w:rsid w:val="00855910"/>
    <w:rsid w:val="00855D17"/>
    <w:rsid w:val="00856017"/>
    <w:rsid w:val="008573C0"/>
    <w:rsid w:val="0085795D"/>
    <w:rsid w:val="00857F27"/>
    <w:rsid w:val="00861D80"/>
    <w:rsid w:val="00862936"/>
    <w:rsid w:val="00862EAC"/>
    <w:rsid w:val="0086524C"/>
    <w:rsid w:val="00865E39"/>
    <w:rsid w:val="0086603C"/>
    <w:rsid w:val="008661B9"/>
    <w:rsid w:val="0086745D"/>
    <w:rsid w:val="008674AB"/>
    <w:rsid w:val="0086785A"/>
    <w:rsid w:val="008701AB"/>
    <w:rsid w:val="00870BF0"/>
    <w:rsid w:val="008716D8"/>
    <w:rsid w:val="00872077"/>
    <w:rsid w:val="008730B6"/>
    <w:rsid w:val="00873665"/>
    <w:rsid w:val="00873A2B"/>
    <w:rsid w:val="00873D1F"/>
    <w:rsid w:val="0087408A"/>
    <w:rsid w:val="00875ABA"/>
    <w:rsid w:val="00875E8F"/>
    <w:rsid w:val="00876585"/>
    <w:rsid w:val="00876733"/>
    <w:rsid w:val="00876C75"/>
    <w:rsid w:val="008771D6"/>
    <w:rsid w:val="008776B0"/>
    <w:rsid w:val="00880063"/>
    <w:rsid w:val="0088006C"/>
    <w:rsid w:val="0088012D"/>
    <w:rsid w:val="00881703"/>
    <w:rsid w:val="00881C47"/>
    <w:rsid w:val="008821CE"/>
    <w:rsid w:val="00882957"/>
    <w:rsid w:val="00882C14"/>
    <w:rsid w:val="008831D9"/>
    <w:rsid w:val="008840E0"/>
    <w:rsid w:val="00884237"/>
    <w:rsid w:val="00884CB7"/>
    <w:rsid w:val="00885279"/>
    <w:rsid w:val="00885A77"/>
    <w:rsid w:val="0088721F"/>
    <w:rsid w:val="00887583"/>
    <w:rsid w:val="00891445"/>
    <w:rsid w:val="0089217E"/>
    <w:rsid w:val="00892570"/>
    <w:rsid w:val="00892781"/>
    <w:rsid w:val="00892866"/>
    <w:rsid w:val="00892994"/>
    <w:rsid w:val="0089304E"/>
    <w:rsid w:val="008939BF"/>
    <w:rsid w:val="00894C35"/>
    <w:rsid w:val="00894FE1"/>
    <w:rsid w:val="00895325"/>
    <w:rsid w:val="008954F4"/>
    <w:rsid w:val="0089578F"/>
    <w:rsid w:val="0089595C"/>
    <w:rsid w:val="00895A28"/>
    <w:rsid w:val="00895B4C"/>
    <w:rsid w:val="00895FCD"/>
    <w:rsid w:val="00896DD4"/>
    <w:rsid w:val="00897183"/>
    <w:rsid w:val="008973D5"/>
    <w:rsid w:val="0089788A"/>
    <w:rsid w:val="008A04AB"/>
    <w:rsid w:val="008A04CF"/>
    <w:rsid w:val="008A07E4"/>
    <w:rsid w:val="008A104D"/>
    <w:rsid w:val="008A133E"/>
    <w:rsid w:val="008A2992"/>
    <w:rsid w:val="008A29FC"/>
    <w:rsid w:val="008A2B5C"/>
    <w:rsid w:val="008A3DA9"/>
    <w:rsid w:val="008A3E3C"/>
    <w:rsid w:val="008A5547"/>
    <w:rsid w:val="008A57DE"/>
    <w:rsid w:val="008A5AFD"/>
    <w:rsid w:val="008A6CD4"/>
    <w:rsid w:val="008A72E2"/>
    <w:rsid w:val="008A74BF"/>
    <w:rsid w:val="008A775D"/>
    <w:rsid w:val="008A788A"/>
    <w:rsid w:val="008B1070"/>
    <w:rsid w:val="008B1410"/>
    <w:rsid w:val="008B188F"/>
    <w:rsid w:val="008B1DE9"/>
    <w:rsid w:val="008B257D"/>
    <w:rsid w:val="008B3022"/>
    <w:rsid w:val="008B36D7"/>
    <w:rsid w:val="008B3792"/>
    <w:rsid w:val="008B38BE"/>
    <w:rsid w:val="008B3DCD"/>
    <w:rsid w:val="008B47B4"/>
    <w:rsid w:val="008B48B3"/>
    <w:rsid w:val="008B4A29"/>
    <w:rsid w:val="008B5396"/>
    <w:rsid w:val="008B581F"/>
    <w:rsid w:val="008B5F8B"/>
    <w:rsid w:val="008B6513"/>
    <w:rsid w:val="008B711B"/>
    <w:rsid w:val="008B72AE"/>
    <w:rsid w:val="008B74DD"/>
    <w:rsid w:val="008B7D2B"/>
    <w:rsid w:val="008C0121"/>
    <w:rsid w:val="008C0FD0"/>
    <w:rsid w:val="008C1B3B"/>
    <w:rsid w:val="008C2F09"/>
    <w:rsid w:val="008C2F15"/>
    <w:rsid w:val="008C31A9"/>
    <w:rsid w:val="008C3418"/>
    <w:rsid w:val="008C341A"/>
    <w:rsid w:val="008C394E"/>
    <w:rsid w:val="008C40EC"/>
    <w:rsid w:val="008C4628"/>
    <w:rsid w:val="008C4906"/>
    <w:rsid w:val="008C4913"/>
    <w:rsid w:val="008C49F2"/>
    <w:rsid w:val="008C4AB5"/>
    <w:rsid w:val="008C4B46"/>
    <w:rsid w:val="008C4CEB"/>
    <w:rsid w:val="008C5246"/>
    <w:rsid w:val="008C5478"/>
    <w:rsid w:val="008C57E5"/>
    <w:rsid w:val="008C5AD6"/>
    <w:rsid w:val="008C5B80"/>
    <w:rsid w:val="008C5D4E"/>
    <w:rsid w:val="008C5EBE"/>
    <w:rsid w:val="008C607E"/>
    <w:rsid w:val="008C68CA"/>
    <w:rsid w:val="008C7758"/>
    <w:rsid w:val="008C7892"/>
    <w:rsid w:val="008C7902"/>
    <w:rsid w:val="008C7A4B"/>
    <w:rsid w:val="008D0020"/>
    <w:rsid w:val="008D09D1"/>
    <w:rsid w:val="008D0C05"/>
    <w:rsid w:val="008D0EF4"/>
    <w:rsid w:val="008D151A"/>
    <w:rsid w:val="008D5000"/>
    <w:rsid w:val="008D58BD"/>
    <w:rsid w:val="008D668D"/>
    <w:rsid w:val="008D6888"/>
    <w:rsid w:val="008D6BAA"/>
    <w:rsid w:val="008D6D40"/>
    <w:rsid w:val="008D71CE"/>
    <w:rsid w:val="008D7212"/>
    <w:rsid w:val="008E0154"/>
    <w:rsid w:val="008E091F"/>
    <w:rsid w:val="008E0E94"/>
    <w:rsid w:val="008E1234"/>
    <w:rsid w:val="008E197A"/>
    <w:rsid w:val="008E1F49"/>
    <w:rsid w:val="008E20F4"/>
    <w:rsid w:val="008E20FD"/>
    <w:rsid w:val="008E22C4"/>
    <w:rsid w:val="008E25B6"/>
    <w:rsid w:val="008E25BE"/>
    <w:rsid w:val="008E407F"/>
    <w:rsid w:val="008E444B"/>
    <w:rsid w:val="008E4B49"/>
    <w:rsid w:val="008E5517"/>
    <w:rsid w:val="008E5664"/>
    <w:rsid w:val="008E5787"/>
    <w:rsid w:val="008F039B"/>
    <w:rsid w:val="008F06F1"/>
    <w:rsid w:val="008F09D8"/>
    <w:rsid w:val="008F133E"/>
    <w:rsid w:val="008F173F"/>
    <w:rsid w:val="008F1C67"/>
    <w:rsid w:val="008F238D"/>
    <w:rsid w:val="008F2611"/>
    <w:rsid w:val="008F4312"/>
    <w:rsid w:val="008F48C6"/>
    <w:rsid w:val="008F4C21"/>
    <w:rsid w:val="008F4C86"/>
    <w:rsid w:val="008F4F74"/>
    <w:rsid w:val="008F519E"/>
    <w:rsid w:val="008F6CE3"/>
    <w:rsid w:val="008F74A4"/>
    <w:rsid w:val="008F7665"/>
    <w:rsid w:val="0090062C"/>
    <w:rsid w:val="00902224"/>
    <w:rsid w:val="0090301E"/>
    <w:rsid w:val="0090306A"/>
    <w:rsid w:val="009034D3"/>
    <w:rsid w:val="00903884"/>
    <w:rsid w:val="00903CDB"/>
    <w:rsid w:val="00904130"/>
    <w:rsid w:val="009057D2"/>
    <w:rsid w:val="00905A7F"/>
    <w:rsid w:val="00905B09"/>
    <w:rsid w:val="00905BE1"/>
    <w:rsid w:val="00905ED9"/>
    <w:rsid w:val="009060DF"/>
    <w:rsid w:val="00906247"/>
    <w:rsid w:val="009062FD"/>
    <w:rsid w:val="009064A2"/>
    <w:rsid w:val="00907CF0"/>
    <w:rsid w:val="00910128"/>
    <w:rsid w:val="00910A3F"/>
    <w:rsid w:val="00910F8F"/>
    <w:rsid w:val="0091118D"/>
    <w:rsid w:val="00911830"/>
    <w:rsid w:val="0091261A"/>
    <w:rsid w:val="00912DAF"/>
    <w:rsid w:val="0091339A"/>
    <w:rsid w:val="009148AD"/>
    <w:rsid w:val="00914B92"/>
    <w:rsid w:val="009155BC"/>
    <w:rsid w:val="00915758"/>
    <w:rsid w:val="00915A29"/>
    <w:rsid w:val="00915E96"/>
    <w:rsid w:val="0091674E"/>
    <w:rsid w:val="009168FE"/>
    <w:rsid w:val="00916D30"/>
    <w:rsid w:val="00917114"/>
    <w:rsid w:val="00920333"/>
    <w:rsid w:val="00920771"/>
    <w:rsid w:val="00920C8A"/>
    <w:rsid w:val="009225A7"/>
    <w:rsid w:val="009229A9"/>
    <w:rsid w:val="009233BA"/>
    <w:rsid w:val="00923C02"/>
    <w:rsid w:val="00923CCB"/>
    <w:rsid w:val="00924519"/>
    <w:rsid w:val="009250C5"/>
    <w:rsid w:val="00925583"/>
    <w:rsid w:val="0092560D"/>
    <w:rsid w:val="0092590E"/>
    <w:rsid w:val="009259D4"/>
    <w:rsid w:val="00925A39"/>
    <w:rsid w:val="009278D5"/>
    <w:rsid w:val="00927EF3"/>
    <w:rsid w:val="00927FEB"/>
    <w:rsid w:val="00930403"/>
    <w:rsid w:val="009304C2"/>
    <w:rsid w:val="0093063C"/>
    <w:rsid w:val="009308FC"/>
    <w:rsid w:val="00930E43"/>
    <w:rsid w:val="009317BC"/>
    <w:rsid w:val="009319BB"/>
    <w:rsid w:val="00932AB3"/>
    <w:rsid w:val="00932BAD"/>
    <w:rsid w:val="00932F94"/>
    <w:rsid w:val="009346B2"/>
    <w:rsid w:val="00934930"/>
    <w:rsid w:val="00934BB2"/>
    <w:rsid w:val="009353EA"/>
    <w:rsid w:val="00935798"/>
    <w:rsid w:val="0093666E"/>
    <w:rsid w:val="00936989"/>
    <w:rsid w:val="00936D66"/>
    <w:rsid w:val="00937415"/>
    <w:rsid w:val="009377C9"/>
    <w:rsid w:val="0093797F"/>
    <w:rsid w:val="0094033A"/>
    <w:rsid w:val="009405D0"/>
    <w:rsid w:val="009406A4"/>
    <w:rsid w:val="0094091B"/>
    <w:rsid w:val="009409F4"/>
    <w:rsid w:val="00940EA4"/>
    <w:rsid w:val="00941581"/>
    <w:rsid w:val="00941A8D"/>
    <w:rsid w:val="00941CDA"/>
    <w:rsid w:val="00942FA1"/>
    <w:rsid w:val="00943027"/>
    <w:rsid w:val="00943A02"/>
    <w:rsid w:val="0094412B"/>
    <w:rsid w:val="009441DB"/>
    <w:rsid w:val="00944591"/>
    <w:rsid w:val="00944CAA"/>
    <w:rsid w:val="00944D72"/>
    <w:rsid w:val="00944EF3"/>
    <w:rsid w:val="00945377"/>
    <w:rsid w:val="009459AC"/>
    <w:rsid w:val="009459D6"/>
    <w:rsid w:val="00945CAD"/>
    <w:rsid w:val="00945D55"/>
    <w:rsid w:val="009460BB"/>
    <w:rsid w:val="00946224"/>
    <w:rsid w:val="00946403"/>
    <w:rsid w:val="00946444"/>
    <w:rsid w:val="00946512"/>
    <w:rsid w:val="00946EAB"/>
    <w:rsid w:val="009475C2"/>
    <w:rsid w:val="00947C26"/>
    <w:rsid w:val="00947FF8"/>
    <w:rsid w:val="009501BB"/>
    <w:rsid w:val="009506EF"/>
    <w:rsid w:val="009509D2"/>
    <w:rsid w:val="00950EFC"/>
    <w:rsid w:val="0095165A"/>
    <w:rsid w:val="00951CE8"/>
    <w:rsid w:val="009521F1"/>
    <w:rsid w:val="009522BD"/>
    <w:rsid w:val="00952360"/>
    <w:rsid w:val="009525B3"/>
    <w:rsid w:val="00952C23"/>
    <w:rsid w:val="00952D70"/>
    <w:rsid w:val="00953565"/>
    <w:rsid w:val="009542F0"/>
    <w:rsid w:val="009544E5"/>
    <w:rsid w:val="00954C90"/>
    <w:rsid w:val="00954D9E"/>
    <w:rsid w:val="00955651"/>
    <w:rsid w:val="00955A8E"/>
    <w:rsid w:val="00955FD1"/>
    <w:rsid w:val="0095603A"/>
    <w:rsid w:val="009568A7"/>
    <w:rsid w:val="00956EF4"/>
    <w:rsid w:val="0095758E"/>
    <w:rsid w:val="009606DB"/>
    <w:rsid w:val="00961347"/>
    <w:rsid w:val="00962267"/>
    <w:rsid w:val="00962377"/>
    <w:rsid w:val="00962382"/>
    <w:rsid w:val="009627C7"/>
    <w:rsid w:val="00962886"/>
    <w:rsid w:val="00962BCC"/>
    <w:rsid w:val="00963C58"/>
    <w:rsid w:val="00964681"/>
    <w:rsid w:val="0096497A"/>
    <w:rsid w:val="00965252"/>
    <w:rsid w:val="00965E0B"/>
    <w:rsid w:val="009670F7"/>
    <w:rsid w:val="00967192"/>
    <w:rsid w:val="00967FC7"/>
    <w:rsid w:val="00970206"/>
    <w:rsid w:val="009704BC"/>
    <w:rsid w:val="00970C0C"/>
    <w:rsid w:val="0097180F"/>
    <w:rsid w:val="009723A1"/>
    <w:rsid w:val="00972864"/>
    <w:rsid w:val="00972BAD"/>
    <w:rsid w:val="00972DB2"/>
    <w:rsid w:val="00972E97"/>
    <w:rsid w:val="00972FBA"/>
    <w:rsid w:val="00973614"/>
    <w:rsid w:val="009736CC"/>
    <w:rsid w:val="00973896"/>
    <w:rsid w:val="00973CC2"/>
    <w:rsid w:val="009742AB"/>
    <w:rsid w:val="00974874"/>
    <w:rsid w:val="009749B1"/>
    <w:rsid w:val="00974E1F"/>
    <w:rsid w:val="00976993"/>
    <w:rsid w:val="0097724C"/>
    <w:rsid w:val="009777AF"/>
    <w:rsid w:val="00977E25"/>
    <w:rsid w:val="00980785"/>
    <w:rsid w:val="00980866"/>
    <w:rsid w:val="009808DC"/>
    <w:rsid w:val="00980D24"/>
    <w:rsid w:val="009814D8"/>
    <w:rsid w:val="00981731"/>
    <w:rsid w:val="00982037"/>
    <w:rsid w:val="009822AD"/>
    <w:rsid w:val="009824DF"/>
    <w:rsid w:val="00983060"/>
    <w:rsid w:val="0098358E"/>
    <w:rsid w:val="00983C2E"/>
    <w:rsid w:val="00983E36"/>
    <w:rsid w:val="0098405A"/>
    <w:rsid w:val="0098426F"/>
    <w:rsid w:val="009843FA"/>
    <w:rsid w:val="00986610"/>
    <w:rsid w:val="009877D2"/>
    <w:rsid w:val="0098780B"/>
    <w:rsid w:val="00987845"/>
    <w:rsid w:val="00987F7B"/>
    <w:rsid w:val="00990965"/>
    <w:rsid w:val="00991A93"/>
    <w:rsid w:val="00992421"/>
    <w:rsid w:val="00992857"/>
    <w:rsid w:val="009928D5"/>
    <w:rsid w:val="00992CC0"/>
    <w:rsid w:val="009931C7"/>
    <w:rsid w:val="00993947"/>
    <w:rsid w:val="00993AA3"/>
    <w:rsid w:val="009948C1"/>
    <w:rsid w:val="00995B27"/>
    <w:rsid w:val="00996166"/>
    <w:rsid w:val="00996769"/>
    <w:rsid w:val="00996772"/>
    <w:rsid w:val="00996C9F"/>
    <w:rsid w:val="00997037"/>
    <w:rsid w:val="00997529"/>
    <w:rsid w:val="00997A7D"/>
    <w:rsid w:val="009A0E5E"/>
    <w:rsid w:val="009A0F09"/>
    <w:rsid w:val="009A1229"/>
    <w:rsid w:val="009A12F2"/>
    <w:rsid w:val="009A1835"/>
    <w:rsid w:val="009A2E63"/>
    <w:rsid w:val="009A3188"/>
    <w:rsid w:val="009A3382"/>
    <w:rsid w:val="009A3A3D"/>
    <w:rsid w:val="009A4083"/>
    <w:rsid w:val="009A44FA"/>
    <w:rsid w:val="009A4689"/>
    <w:rsid w:val="009A5698"/>
    <w:rsid w:val="009A63A1"/>
    <w:rsid w:val="009A6BB1"/>
    <w:rsid w:val="009B00E6"/>
    <w:rsid w:val="009B0184"/>
    <w:rsid w:val="009B09CD"/>
    <w:rsid w:val="009B1028"/>
    <w:rsid w:val="009B102E"/>
    <w:rsid w:val="009B1526"/>
    <w:rsid w:val="009B2383"/>
    <w:rsid w:val="009B2BE1"/>
    <w:rsid w:val="009B3AF8"/>
    <w:rsid w:val="009B3EC7"/>
    <w:rsid w:val="009B4078"/>
    <w:rsid w:val="009B4356"/>
    <w:rsid w:val="009B44E4"/>
    <w:rsid w:val="009B4872"/>
    <w:rsid w:val="009B4CC9"/>
    <w:rsid w:val="009B54E7"/>
    <w:rsid w:val="009B577D"/>
    <w:rsid w:val="009B596B"/>
    <w:rsid w:val="009B5A6F"/>
    <w:rsid w:val="009B5A8C"/>
    <w:rsid w:val="009B6193"/>
    <w:rsid w:val="009C0404"/>
    <w:rsid w:val="009C0566"/>
    <w:rsid w:val="009C07D4"/>
    <w:rsid w:val="009C0A18"/>
    <w:rsid w:val="009C0EF8"/>
    <w:rsid w:val="009C0F46"/>
    <w:rsid w:val="009C1272"/>
    <w:rsid w:val="009C1595"/>
    <w:rsid w:val="009C1726"/>
    <w:rsid w:val="009C23A8"/>
    <w:rsid w:val="009C2AC9"/>
    <w:rsid w:val="009C2B44"/>
    <w:rsid w:val="009C2F2E"/>
    <w:rsid w:val="009C30AA"/>
    <w:rsid w:val="009C33B7"/>
    <w:rsid w:val="009C3C86"/>
    <w:rsid w:val="009C43D1"/>
    <w:rsid w:val="009C4A81"/>
    <w:rsid w:val="009C5608"/>
    <w:rsid w:val="009C59A6"/>
    <w:rsid w:val="009C59FC"/>
    <w:rsid w:val="009C5BA9"/>
    <w:rsid w:val="009C5EBD"/>
    <w:rsid w:val="009C6A52"/>
    <w:rsid w:val="009C74A8"/>
    <w:rsid w:val="009D006D"/>
    <w:rsid w:val="009D068B"/>
    <w:rsid w:val="009D0A30"/>
    <w:rsid w:val="009D0AB2"/>
    <w:rsid w:val="009D11C5"/>
    <w:rsid w:val="009D1575"/>
    <w:rsid w:val="009D15DD"/>
    <w:rsid w:val="009D1A73"/>
    <w:rsid w:val="009D2BF6"/>
    <w:rsid w:val="009D3065"/>
    <w:rsid w:val="009D3276"/>
    <w:rsid w:val="009D3715"/>
    <w:rsid w:val="009D3EFF"/>
    <w:rsid w:val="009D444C"/>
    <w:rsid w:val="009D4525"/>
    <w:rsid w:val="009D473A"/>
    <w:rsid w:val="009D4B14"/>
    <w:rsid w:val="009D4C4F"/>
    <w:rsid w:val="009D5577"/>
    <w:rsid w:val="009D5952"/>
    <w:rsid w:val="009D6105"/>
    <w:rsid w:val="009D627D"/>
    <w:rsid w:val="009D72CC"/>
    <w:rsid w:val="009E0ACE"/>
    <w:rsid w:val="009E0D69"/>
    <w:rsid w:val="009E0E79"/>
    <w:rsid w:val="009E1533"/>
    <w:rsid w:val="009E16D8"/>
    <w:rsid w:val="009E1EBE"/>
    <w:rsid w:val="009E232D"/>
    <w:rsid w:val="009E2383"/>
    <w:rsid w:val="009E2715"/>
    <w:rsid w:val="009E2736"/>
    <w:rsid w:val="009E277A"/>
    <w:rsid w:val="009E2785"/>
    <w:rsid w:val="009E2FA9"/>
    <w:rsid w:val="009E3804"/>
    <w:rsid w:val="009E3BB3"/>
    <w:rsid w:val="009E3FD2"/>
    <w:rsid w:val="009E453C"/>
    <w:rsid w:val="009E4ABC"/>
    <w:rsid w:val="009E530F"/>
    <w:rsid w:val="009E5870"/>
    <w:rsid w:val="009E61AC"/>
    <w:rsid w:val="009E6485"/>
    <w:rsid w:val="009E6EA5"/>
    <w:rsid w:val="009E750B"/>
    <w:rsid w:val="009E7A6A"/>
    <w:rsid w:val="009F08F6"/>
    <w:rsid w:val="009F0CDB"/>
    <w:rsid w:val="009F0EA4"/>
    <w:rsid w:val="009F1993"/>
    <w:rsid w:val="009F2308"/>
    <w:rsid w:val="009F2A0F"/>
    <w:rsid w:val="009F2FCB"/>
    <w:rsid w:val="009F31DF"/>
    <w:rsid w:val="009F3403"/>
    <w:rsid w:val="009F39CB"/>
    <w:rsid w:val="009F3F07"/>
    <w:rsid w:val="009F599D"/>
    <w:rsid w:val="009F682B"/>
    <w:rsid w:val="009F72B9"/>
    <w:rsid w:val="009F7CDA"/>
    <w:rsid w:val="009F7CEA"/>
    <w:rsid w:val="009F7E7A"/>
    <w:rsid w:val="00A00347"/>
    <w:rsid w:val="00A003B9"/>
    <w:rsid w:val="00A00BCC"/>
    <w:rsid w:val="00A00EE5"/>
    <w:rsid w:val="00A01FB8"/>
    <w:rsid w:val="00A03489"/>
    <w:rsid w:val="00A0377C"/>
    <w:rsid w:val="00A03832"/>
    <w:rsid w:val="00A043C2"/>
    <w:rsid w:val="00A047C0"/>
    <w:rsid w:val="00A0486F"/>
    <w:rsid w:val="00A049C9"/>
    <w:rsid w:val="00A049E2"/>
    <w:rsid w:val="00A04F29"/>
    <w:rsid w:val="00A05320"/>
    <w:rsid w:val="00A054DF"/>
    <w:rsid w:val="00A061AF"/>
    <w:rsid w:val="00A061CD"/>
    <w:rsid w:val="00A06411"/>
    <w:rsid w:val="00A06AE1"/>
    <w:rsid w:val="00A070C0"/>
    <w:rsid w:val="00A077D4"/>
    <w:rsid w:val="00A1050D"/>
    <w:rsid w:val="00A10A84"/>
    <w:rsid w:val="00A10B3E"/>
    <w:rsid w:val="00A111E9"/>
    <w:rsid w:val="00A119F1"/>
    <w:rsid w:val="00A11C6A"/>
    <w:rsid w:val="00A11C74"/>
    <w:rsid w:val="00A11CD2"/>
    <w:rsid w:val="00A12364"/>
    <w:rsid w:val="00A12B34"/>
    <w:rsid w:val="00A1344B"/>
    <w:rsid w:val="00A13463"/>
    <w:rsid w:val="00A13908"/>
    <w:rsid w:val="00A1471D"/>
    <w:rsid w:val="00A151FD"/>
    <w:rsid w:val="00A152E6"/>
    <w:rsid w:val="00A15EB1"/>
    <w:rsid w:val="00A16C49"/>
    <w:rsid w:val="00A16FD2"/>
    <w:rsid w:val="00A17B98"/>
    <w:rsid w:val="00A17C0E"/>
    <w:rsid w:val="00A20076"/>
    <w:rsid w:val="00A200E9"/>
    <w:rsid w:val="00A201AB"/>
    <w:rsid w:val="00A211AE"/>
    <w:rsid w:val="00A216A2"/>
    <w:rsid w:val="00A219E7"/>
    <w:rsid w:val="00A21BF5"/>
    <w:rsid w:val="00A2290B"/>
    <w:rsid w:val="00A229E4"/>
    <w:rsid w:val="00A23753"/>
    <w:rsid w:val="00A2417A"/>
    <w:rsid w:val="00A246C2"/>
    <w:rsid w:val="00A24A6A"/>
    <w:rsid w:val="00A26318"/>
    <w:rsid w:val="00A26D8D"/>
    <w:rsid w:val="00A275DA"/>
    <w:rsid w:val="00A27692"/>
    <w:rsid w:val="00A30186"/>
    <w:rsid w:val="00A31236"/>
    <w:rsid w:val="00A31668"/>
    <w:rsid w:val="00A31C6F"/>
    <w:rsid w:val="00A328C6"/>
    <w:rsid w:val="00A33194"/>
    <w:rsid w:val="00A339BD"/>
    <w:rsid w:val="00A33C4A"/>
    <w:rsid w:val="00A33E24"/>
    <w:rsid w:val="00A3403E"/>
    <w:rsid w:val="00A3560F"/>
    <w:rsid w:val="00A35AE5"/>
    <w:rsid w:val="00A35D4E"/>
    <w:rsid w:val="00A35D99"/>
    <w:rsid w:val="00A35DD1"/>
    <w:rsid w:val="00A366DD"/>
    <w:rsid w:val="00A36DC1"/>
    <w:rsid w:val="00A37539"/>
    <w:rsid w:val="00A37F81"/>
    <w:rsid w:val="00A403E2"/>
    <w:rsid w:val="00A40714"/>
    <w:rsid w:val="00A40884"/>
    <w:rsid w:val="00A40F83"/>
    <w:rsid w:val="00A41B7C"/>
    <w:rsid w:val="00A423F1"/>
    <w:rsid w:val="00A42C28"/>
    <w:rsid w:val="00A43765"/>
    <w:rsid w:val="00A43A51"/>
    <w:rsid w:val="00A43B6B"/>
    <w:rsid w:val="00A43D46"/>
    <w:rsid w:val="00A44144"/>
    <w:rsid w:val="00A452E5"/>
    <w:rsid w:val="00A45452"/>
    <w:rsid w:val="00A45C7E"/>
    <w:rsid w:val="00A46AF0"/>
    <w:rsid w:val="00A4714E"/>
    <w:rsid w:val="00A47344"/>
    <w:rsid w:val="00A47775"/>
    <w:rsid w:val="00A477E6"/>
    <w:rsid w:val="00A4790E"/>
    <w:rsid w:val="00A47AA2"/>
    <w:rsid w:val="00A47C1B"/>
    <w:rsid w:val="00A50003"/>
    <w:rsid w:val="00A50895"/>
    <w:rsid w:val="00A50C86"/>
    <w:rsid w:val="00A50D64"/>
    <w:rsid w:val="00A50DCD"/>
    <w:rsid w:val="00A518F1"/>
    <w:rsid w:val="00A51BD6"/>
    <w:rsid w:val="00A51D48"/>
    <w:rsid w:val="00A51FB5"/>
    <w:rsid w:val="00A526AD"/>
    <w:rsid w:val="00A52DD8"/>
    <w:rsid w:val="00A5337D"/>
    <w:rsid w:val="00A544B9"/>
    <w:rsid w:val="00A55079"/>
    <w:rsid w:val="00A551FF"/>
    <w:rsid w:val="00A554DA"/>
    <w:rsid w:val="00A5564B"/>
    <w:rsid w:val="00A55C6C"/>
    <w:rsid w:val="00A57249"/>
    <w:rsid w:val="00A57C2D"/>
    <w:rsid w:val="00A57CE8"/>
    <w:rsid w:val="00A60293"/>
    <w:rsid w:val="00A61155"/>
    <w:rsid w:val="00A61854"/>
    <w:rsid w:val="00A61E27"/>
    <w:rsid w:val="00A61E76"/>
    <w:rsid w:val="00A61F48"/>
    <w:rsid w:val="00A62B97"/>
    <w:rsid w:val="00A62DE2"/>
    <w:rsid w:val="00A62E6C"/>
    <w:rsid w:val="00A633F4"/>
    <w:rsid w:val="00A6389A"/>
    <w:rsid w:val="00A63A09"/>
    <w:rsid w:val="00A63DC8"/>
    <w:rsid w:val="00A647A0"/>
    <w:rsid w:val="00A65246"/>
    <w:rsid w:val="00A65D67"/>
    <w:rsid w:val="00A66056"/>
    <w:rsid w:val="00A66143"/>
    <w:rsid w:val="00A66CBC"/>
    <w:rsid w:val="00A66F58"/>
    <w:rsid w:val="00A6799F"/>
    <w:rsid w:val="00A70990"/>
    <w:rsid w:val="00A70CC9"/>
    <w:rsid w:val="00A71EEB"/>
    <w:rsid w:val="00A725A0"/>
    <w:rsid w:val="00A726A7"/>
    <w:rsid w:val="00A72F13"/>
    <w:rsid w:val="00A73AFE"/>
    <w:rsid w:val="00A742CF"/>
    <w:rsid w:val="00A746A5"/>
    <w:rsid w:val="00A7683F"/>
    <w:rsid w:val="00A76B50"/>
    <w:rsid w:val="00A774F6"/>
    <w:rsid w:val="00A8008C"/>
    <w:rsid w:val="00A802FB"/>
    <w:rsid w:val="00A80403"/>
    <w:rsid w:val="00A809AC"/>
    <w:rsid w:val="00A80E2F"/>
    <w:rsid w:val="00A81018"/>
    <w:rsid w:val="00A8102E"/>
    <w:rsid w:val="00A81B03"/>
    <w:rsid w:val="00A8273B"/>
    <w:rsid w:val="00A8324C"/>
    <w:rsid w:val="00A841CC"/>
    <w:rsid w:val="00A844CE"/>
    <w:rsid w:val="00A84C32"/>
    <w:rsid w:val="00A84C8E"/>
    <w:rsid w:val="00A84FE2"/>
    <w:rsid w:val="00A856A2"/>
    <w:rsid w:val="00A8679A"/>
    <w:rsid w:val="00A86908"/>
    <w:rsid w:val="00A869D2"/>
    <w:rsid w:val="00A86B48"/>
    <w:rsid w:val="00A8738A"/>
    <w:rsid w:val="00A878E8"/>
    <w:rsid w:val="00A90385"/>
    <w:rsid w:val="00A907AB"/>
    <w:rsid w:val="00A91A5F"/>
    <w:rsid w:val="00A91B47"/>
    <w:rsid w:val="00A91EAA"/>
    <w:rsid w:val="00A924EA"/>
    <w:rsid w:val="00A9264B"/>
    <w:rsid w:val="00A93000"/>
    <w:rsid w:val="00A941C9"/>
    <w:rsid w:val="00A942A7"/>
    <w:rsid w:val="00A943BB"/>
    <w:rsid w:val="00A958AA"/>
    <w:rsid w:val="00A95C85"/>
    <w:rsid w:val="00A95E21"/>
    <w:rsid w:val="00A9616A"/>
    <w:rsid w:val="00A96237"/>
    <w:rsid w:val="00A9627B"/>
    <w:rsid w:val="00A963A4"/>
    <w:rsid w:val="00A966A4"/>
    <w:rsid w:val="00A96DCC"/>
    <w:rsid w:val="00A97736"/>
    <w:rsid w:val="00A97DC1"/>
    <w:rsid w:val="00A97E66"/>
    <w:rsid w:val="00AA0000"/>
    <w:rsid w:val="00AA16E5"/>
    <w:rsid w:val="00AA188F"/>
    <w:rsid w:val="00AA2A8A"/>
    <w:rsid w:val="00AA2B9C"/>
    <w:rsid w:val="00AA30AF"/>
    <w:rsid w:val="00AA3C3D"/>
    <w:rsid w:val="00AA4739"/>
    <w:rsid w:val="00AA47EA"/>
    <w:rsid w:val="00AA4B83"/>
    <w:rsid w:val="00AA4DD9"/>
    <w:rsid w:val="00AA530D"/>
    <w:rsid w:val="00AA53B0"/>
    <w:rsid w:val="00AA58A2"/>
    <w:rsid w:val="00AA5B4D"/>
    <w:rsid w:val="00AA63A9"/>
    <w:rsid w:val="00AA6747"/>
    <w:rsid w:val="00AA6F19"/>
    <w:rsid w:val="00AA75F6"/>
    <w:rsid w:val="00AA7A0A"/>
    <w:rsid w:val="00AA7A20"/>
    <w:rsid w:val="00AA7D95"/>
    <w:rsid w:val="00AA7E07"/>
    <w:rsid w:val="00AA7EEF"/>
    <w:rsid w:val="00AB0121"/>
    <w:rsid w:val="00AB013A"/>
    <w:rsid w:val="00AB0B3D"/>
    <w:rsid w:val="00AB0DD2"/>
    <w:rsid w:val="00AB1112"/>
    <w:rsid w:val="00AB12DD"/>
    <w:rsid w:val="00AB1607"/>
    <w:rsid w:val="00AB17B4"/>
    <w:rsid w:val="00AB17F6"/>
    <w:rsid w:val="00AB1D47"/>
    <w:rsid w:val="00AB39C9"/>
    <w:rsid w:val="00AB4292"/>
    <w:rsid w:val="00AB4E03"/>
    <w:rsid w:val="00AB4E76"/>
    <w:rsid w:val="00AB5407"/>
    <w:rsid w:val="00AB5545"/>
    <w:rsid w:val="00AB5C71"/>
    <w:rsid w:val="00AB71C8"/>
    <w:rsid w:val="00AC00B9"/>
    <w:rsid w:val="00AC0237"/>
    <w:rsid w:val="00AC0253"/>
    <w:rsid w:val="00AC0460"/>
    <w:rsid w:val="00AC0933"/>
    <w:rsid w:val="00AC0A30"/>
    <w:rsid w:val="00AC100B"/>
    <w:rsid w:val="00AC1B7C"/>
    <w:rsid w:val="00AC2192"/>
    <w:rsid w:val="00AC26D8"/>
    <w:rsid w:val="00AC2E1F"/>
    <w:rsid w:val="00AC307C"/>
    <w:rsid w:val="00AC3A4B"/>
    <w:rsid w:val="00AC3D72"/>
    <w:rsid w:val="00AC3ECC"/>
    <w:rsid w:val="00AC455A"/>
    <w:rsid w:val="00AC4597"/>
    <w:rsid w:val="00AC4734"/>
    <w:rsid w:val="00AC4756"/>
    <w:rsid w:val="00AC4B40"/>
    <w:rsid w:val="00AC60C2"/>
    <w:rsid w:val="00AC6203"/>
    <w:rsid w:val="00AC63E1"/>
    <w:rsid w:val="00AC6CC4"/>
    <w:rsid w:val="00AC6D00"/>
    <w:rsid w:val="00AC76C6"/>
    <w:rsid w:val="00AD0973"/>
    <w:rsid w:val="00AD1733"/>
    <w:rsid w:val="00AD2182"/>
    <w:rsid w:val="00AD234D"/>
    <w:rsid w:val="00AD2392"/>
    <w:rsid w:val="00AD268D"/>
    <w:rsid w:val="00AD28E5"/>
    <w:rsid w:val="00AD3749"/>
    <w:rsid w:val="00AD3C4C"/>
    <w:rsid w:val="00AD3DBC"/>
    <w:rsid w:val="00AD3F85"/>
    <w:rsid w:val="00AD4337"/>
    <w:rsid w:val="00AD4CEB"/>
    <w:rsid w:val="00AD4E2E"/>
    <w:rsid w:val="00AD51BC"/>
    <w:rsid w:val="00AD5AE6"/>
    <w:rsid w:val="00AD636A"/>
    <w:rsid w:val="00AD6723"/>
    <w:rsid w:val="00AD6AE6"/>
    <w:rsid w:val="00AD70E7"/>
    <w:rsid w:val="00AD76D9"/>
    <w:rsid w:val="00AD7CE8"/>
    <w:rsid w:val="00AD7F1F"/>
    <w:rsid w:val="00AE0151"/>
    <w:rsid w:val="00AE0473"/>
    <w:rsid w:val="00AE04A6"/>
    <w:rsid w:val="00AE0842"/>
    <w:rsid w:val="00AE1401"/>
    <w:rsid w:val="00AE3781"/>
    <w:rsid w:val="00AE3E44"/>
    <w:rsid w:val="00AE45F9"/>
    <w:rsid w:val="00AE4917"/>
    <w:rsid w:val="00AE49C5"/>
    <w:rsid w:val="00AE4B49"/>
    <w:rsid w:val="00AE4D1F"/>
    <w:rsid w:val="00AE5693"/>
    <w:rsid w:val="00AE5AB9"/>
    <w:rsid w:val="00AE62D5"/>
    <w:rsid w:val="00AE75D4"/>
    <w:rsid w:val="00AE7A23"/>
    <w:rsid w:val="00AE7BCF"/>
    <w:rsid w:val="00AE7D6D"/>
    <w:rsid w:val="00AE7FAF"/>
    <w:rsid w:val="00AF00F5"/>
    <w:rsid w:val="00AF0BAD"/>
    <w:rsid w:val="00AF0D91"/>
    <w:rsid w:val="00AF0DB0"/>
    <w:rsid w:val="00AF136A"/>
    <w:rsid w:val="00AF1B15"/>
    <w:rsid w:val="00AF1C91"/>
    <w:rsid w:val="00AF1D18"/>
    <w:rsid w:val="00AF286B"/>
    <w:rsid w:val="00AF2919"/>
    <w:rsid w:val="00AF34C4"/>
    <w:rsid w:val="00AF3ADE"/>
    <w:rsid w:val="00AF4524"/>
    <w:rsid w:val="00AF476B"/>
    <w:rsid w:val="00AF5C08"/>
    <w:rsid w:val="00AF6B7C"/>
    <w:rsid w:val="00AF78D8"/>
    <w:rsid w:val="00AF78EF"/>
    <w:rsid w:val="00AF794B"/>
    <w:rsid w:val="00B0015F"/>
    <w:rsid w:val="00B00169"/>
    <w:rsid w:val="00B0019B"/>
    <w:rsid w:val="00B0051A"/>
    <w:rsid w:val="00B00E3E"/>
    <w:rsid w:val="00B011D5"/>
    <w:rsid w:val="00B01F8B"/>
    <w:rsid w:val="00B021A5"/>
    <w:rsid w:val="00B02952"/>
    <w:rsid w:val="00B02A57"/>
    <w:rsid w:val="00B03DB7"/>
    <w:rsid w:val="00B04365"/>
    <w:rsid w:val="00B045B1"/>
    <w:rsid w:val="00B04834"/>
    <w:rsid w:val="00B04957"/>
    <w:rsid w:val="00B04CB8"/>
    <w:rsid w:val="00B05435"/>
    <w:rsid w:val="00B05768"/>
    <w:rsid w:val="00B05901"/>
    <w:rsid w:val="00B05BF9"/>
    <w:rsid w:val="00B0609E"/>
    <w:rsid w:val="00B06258"/>
    <w:rsid w:val="00B06967"/>
    <w:rsid w:val="00B0696C"/>
    <w:rsid w:val="00B06CF9"/>
    <w:rsid w:val="00B076B3"/>
    <w:rsid w:val="00B07F24"/>
    <w:rsid w:val="00B10B4E"/>
    <w:rsid w:val="00B116A0"/>
    <w:rsid w:val="00B11876"/>
    <w:rsid w:val="00B1188A"/>
    <w:rsid w:val="00B11981"/>
    <w:rsid w:val="00B11BB3"/>
    <w:rsid w:val="00B11C94"/>
    <w:rsid w:val="00B124DD"/>
    <w:rsid w:val="00B14F8D"/>
    <w:rsid w:val="00B15372"/>
    <w:rsid w:val="00B157ED"/>
    <w:rsid w:val="00B15B4F"/>
    <w:rsid w:val="00B15EEB"/>
    <w:rsid w:val="00B16238"/>
    <w:rsid w:val="00B16515"/>
    <w:rsid w:val="00B17452"/>
    <w:rsid w:val="00B17F46"/>
    <w:rsid w:val="00B20519"/>
    <w:rsid w:val="00B205C7"/>
    <w:rsid w:val="00B20778"/>
    <w:rsid w:val="00B207CA"/>
    <w:rsid w:val="00B20B97"/>
    <w:rsid w:val="00B20D13"/>
    <w:rsid w:val="00B2110C"/>
    <w:rsid w:val="00B21416"/>
    <w:rsid w:val="00B2146A"/>
    <w:rsid w:val="00B21C5C"/>
    <w:rsid w:val="00B22112"/>
    <w:rsid w:val="00B22C00"/>
    <w:rsid w:val="00B2361F"/>
    <w:rsid w:val="00B24D90"/>
    <w:rsid w:val="00B25805"/>
    <w:rsid w:val="00B259D3"/>
    <w:rsid w:val="00B26364"/>
    <w:rsid w:val="00B2692B"/>
    <w:rsid w:val="00B2718B"/>
    <w:rsid w:val="00B300AE"/>
    <w:rsid w:val="00B30319"/>
    <w:rsid w:val="00B3040A"/>
    <w:rsid w:val="00B305D3"/>
    <w:rsid w:val="00B3189D"/>
    <w:rsid w:val="00B318CE"/>
    <w:rsid w:val="00B31C09"/>
    <w:rsid w:val="00B33148"/>
    <w:rsid w:val="00B33EEE"/>
    <w:rsid w:val="00B348D8"/>
    <w:rsid w:val="00B34B07"/>
    <w:rsid w:val="00B350FD"/>
    <w:rsid w:val="00B3524B"/>
    <w:rsid w:val="00B352B3"/>
    <w:rsid w:val="00B35ECD"/>
    <w:rsid w:val="00B360E8"/>
    <w:rsid w:val="00B361A1"/>
    <w:rsid w:val="00B40221"/>
    <w:rsid w:val="00B40612"/>
    <w:rsid w:val="00B41951"/>
    <w:rsid w:val="00B41CCA"/>
    <w:rsid w:val="00B41FC5"/>
    <w:rsid w:val="00B42006"/>
    <w:rsid w:val="00B422A1"/>
    <w:rsid w:val="00B439C8"/>
    <w:rsid w:val="00B447D8"/>
    <w:rsid w:val="00B44C22"/>
    <w:rsid w:val="00B4521B"/>
    <w:rsid w:val="00B4527D"/>
    <w:rsid w:val="00B45A5E"/>
    <w:rsid w:val="00B46A2D"/>
    <w:rsid w:val="00B47256"/>
    <w:rsid w:val="00B47ABF"/>
    <w:rsid w:val="00B503F6"/>
    <w:rsid w:val="00B509F8"/>
    <w:rsid w:val="00B50CFB"/>
    <w:rsid w:val="00B51003"/>
    <w:rsid w:val="00B51194"/>
    <w:rsid w:val="00B517D3"/>
    <w:rsid w:val="00B51A95"/>
    <w:rsid w:val="00B51CF7"/>
    <w:rsid w:val="00B52374"/>
    <w:rsid w:val="00B526C7"/>
    <w:rsid w:val="00B52826"/>
    <w:rsid w:val="00B5292B"/>
    <w:rsid w:val="00B53FCC"/>
    <w:rsid w:val="00B548D9"/>
    <w:rsid w:val="00B5499F"/>
    <w:rsid w:val="00B54BCB"/>
    <w:rsid w:val="00B566B8"/>
    <w:rsid w:val="00B5697E"/>
    <w:rsid w:val="00B56B13"/>
    <w:rsid w:val="00B5732F"/>
    <w:rsid w:val="00B5776D"/>
    <w:rsid w:val="00B579DB"/>
    <w:rsid w:val="00B6078C"/>
    <w:rsid w:val="00B60AAF"/>
    <w:rsid w:val="00B60CA9"/>
    <w:rsid w:val="00B60DD2"/>
    <w:rsid w:val="00B6166F"/>
    <w:rsid w:val="00B6207F"/>
    <w:rsid w:val="00B6215A"/>
    <w:rsid w:val="00B626F0"/>
    <w:rsid w:val="00B628CB"/>
    <w:rsid w:val="00B62F2F"/>
    <w:rsid w:val="00B62FDB"/>
    <w:rsid w:val="00B63155"/>
    <w:rsid w:val="00B6341B"/>
    <w:rsid w:val="00B636A7"/>
    <w:rsid w:val="00B637F9"/>
    <w:rsid w:val="00B63974"/>
    <w:rsid w:val="00B63977"/>
    <w:rsid w:val="00B63D30"/>
    <w:rsid w:val="00B63F1C"/>
    <w:rsid w:val="00B641A1"/>
    <w:rsid w:val="00B64F5A"/>
    <w:rsid w:val="00B65800"/>
    <w:rsid w:val="00B65F8D"/>
    <w:rsid w:val="00B661D7"/>
    <w:rsid w:val="00B66398"/>
    <w:rsid w:val="00B6656D"/>
    <w:rsid w:val="00B666B4"/>
    <w:rsid w:val="00B66758"/>
    <w:rsid w:val="00B67FFA"/>
    <w:rsid w:val="00B70054"/>
    <w:rsid w:val="00B7006B"/>
    <w:rsid w:val="00B70382"/>
    <w:rsid w:val="00B708EF"/>
    <w:rsid w:val="00B714BA"/>
    <w:rsid w:val="00B71596"/>
    <w:rsid w:val="00B73208"/>
    <w:rsid w:val="00B735DC"/>
    <w:rsid w:val="00B73918"/>
    <w:rsid w:val="00B73C63"/>
    <w:rsid w:val="00B74726"/>
    <w:rsid w:val="00B74739"/>
    <w:rsid w:val="00B74E3D"/>
    <w:rsid w:val="00B753D1"/>
    <w:rsid w:val="00B756CE"/>
    <w:rsid w:val="00B76BCF"/>
    <w:rsid w:val="00B76DC8"/>
    <w:rsid w:val="00B772E7"/>
    <w:rsid w:val="00B772EB"/>
    <w:rsid w:val="00B77BB8"/>
    <w:rsid w:val="00B77D57"/>
    <w:rsid w:val="00B80058"/>
    <w:rsid w:val="00B81715"/>
    <w:rsid w:val="00B8242B"/>
    <w:rsid w:val="00B826CA"/>
    <w:rsid w:val="00B82A9E"/>
    <w:rsid w:val="00B832FB"/>
    <w:rsid w:val="00B83455"/>
    <w:rsid w:val="00B83D06"/>
    <w:rsid w:val="00B844E8"/>
    <w:rsid w:val="00B84FB3"/>
    <w:rsid w:val="00B85A70"/>
    <w:rsid w:val="00B876EE"/>
    <w:rsid w:val="00B87791"/>
    <w:rsid w:val="00B87C51"/>
    <w:rsid w:val="00B9029D"/>
    <w:rsid w:val="00B90809"/>
    <w:rsid w:val="00B912FE"/>
    <w:rsid w:val="00B91B6F"/>
    <w:rsid w:val="00B91DB0"/>
    <w:rsid w:val="00B922BC"/>
    <w:rsid w:val="00B92315"/>
    <w:rsid w:val="00B92345"/>
    <w:rsid w:val="00B925F3"/>
    <w:rsid w:val="00B9272C"/>
    <w:rsid w:val="00B93037"/>
    <w:rsid w:val="00B936F0"/>
    <w:rsid w:val="00B93B6A"/>
    <w:rsid w:val="00B94390"/>
    <w:rsid w:val="00B947D1"/>
    <w:rsid w:val="00B94B98"/>
    <w:rsid w:val="00B94CAC"/>
    <w:rsid w:val="00B95897"/>
    <w:rsid w:val="00B9589C"/>
    <w:rsid w:val="00B95940"/>
    <w:rsid w:val="00B96285"/>
    <w:rsid w:val="00B96C04"/>
    <w:rsid w:val="00B96E28"/>
    <w:rsid w:val="00B97D61"/>
    <w:rsid w:val="00BA042C"/>
    <w:rsid w:val="00BA06B3"/>
    <w:rsid w:val="00BA273B"/>
    <w:rsid w:val="00BA32BA"/>
    <w:rsid w:val="00BA32CA"/>
    <w:rsid w:val="00BA3F26"/>
    <w:rsid w:val="00BA43E0"/>
    <w:rsid w:val="00BA44EB"/>
    <w:rsid w:val="00BA453C"/>
    <w:rsid w:val="00BA4765"/>
    <w:rsid w:val="00BA477A"/>
    <w:rsid w:val="00BA4B18"/>
    <w:rsid w:val="00BA58DF"/>
    <w:rsid w:val="00BA5A59"/>
    <w:rsid w:val="00BA5DC2"/>
    <w:rsid w:val="00BA607F"/>
    <w:rsid w:val="00BA6C7C"/>
    <w:rsid w:val="00BA7016"/>
    <w:rsid w:val="00BA70A0"/>
    <w:rsid w:val="00BA76D0"/>
    <w:rsid w:val="00BA787B"/>
    <w:rsid w:val="00BB0401"/>
    <w:rsid w:val="00BB05B4"/>
    <w:rsid w:val="00BB20BB"/>
    <w:rsid w:val="00BB20F2"/>
    <w:rsid w:val="00BB211D"/>
    <w:rsid w:val="00BB2212"/>
    <w:rsid w:val="00BB2A22"/>
    <w:rsid w:val="00BB5178"/>
    <w:rsid w:val="00BB5A41"/>
    <w:rsid w:val="00BB67AE"/>
    <w:rsid w:val="00BB6C5F"/>
    <w:rsid w:val="00BB6E85"/>
    <w:rsid w:val="00BB7133"/>
    <w:rsid w:val="00BB728B"/>
    <w:rsid w:val="00BB7702"/>
    <w:rsid w:val="00BB7718"/>
    <w:rsid w:val="00BB7B92"/>
    <w:rsid w:val="00BB7E43"/>
    <w:rsid w:val="00BB7E6C"/>
    <w:rsid w:val="00BC0410"/>
    <w:rsid w:val="00BC049F"/>
    <w:rsid w:val="00BC0D53"/>
    <w:rsid w:val="00BC0E5C"/>
    <w:rsid w:val="00BC13E3"/>
    <w:rsid w:val="00BC1AD9"/>
    <w:rsid w:val="00BC2CA6"/>
    <w:rsid w:val="00BC2F30"/>
    <w:rsid w:val="00BC3045"/>
    <w:rsid w:val="00BC3609"/>
    <w:rsid w:val="00BC3791"/>
    <w:rsid w:val="00BC465F"/>
    <w:rsid w:val="00BC5869"/>
    <w:rsid w:val="00BC5ECB"/>
    <w:rsid w:val="00BC6099"/>
    <w:rsid w:val="00BC62F7"/>
    <w:rsid w:val="00BC683C"/>
    <w:rsid w:val="00BC6B01"/>
    <w:rsid w:val="00BC733D"/>
    <w:rsid w:val="00BC757F"/>
    <w:rsid w:val="00BC7EA6"/>
    <w:rsid w:val="00BD003A"/>
    <w:rsid w:val="00BD175A"/>
    <w:rsid w:val="00BD1D45"/>
    <w:rsid w:val="00BD1EA1"/>
    <w:rsid w:val="00BD2FFD"/>
    <w:rsid w:val="00BD3099"/>
    <w:rsid w:val="00BD3320"/>
    <w:rsid w:val="00BD3E62"/>
    <w:rsid w:val="00BD477A"/>
    <w:rsid w:val="00BD48F1"/>
    <w:rsid w:val="00BD4A39"/>
    <w:rsid w:val="00BD4C36"/>
    <w:rsid w:val="00BD5261"/>
    <w:rsid w:val="00BD5557"/>
    <w:rsid w:val="00BD5723"/>
    <w:rsid w:val="00BD5932"/>
    <w:rsid w:val="00BD67C5"/>
    <w:rsid w:val="00BD686B"/>
    <w:rsid w:val="00BD6CB8"/>
    <w:rsid w:val="00BD73E6"/>
    <w:rsid w:val="00BE0446"/>
    <w:rsid w:val="00BE21A9"/>
    <w:rsid w:val="00BE2592"/>
    <w:rsid w:val="00BE263E"/>
    <w:rsid w:val="00BE2C35"/>
    <w:rsid w:val="00BE3045"/>
    <w:rsid w:val="00BE3611"/>
    <w:rsid w:val="00BE37BD"/>
    <w:rsid w:val="00BE3917"/>
    <w:rsid w:val="00BE3953"/>
    <w:rsid w:val="00BE3F11"/>
    <w:rsid w:val="00BE438D"/>
    <w:rsid w:val="00BE4675"/>
    <w:rsid w:val="00BE552A"/>
    <w:rsid w:val="00BE5851"/>
    <w:rsid w:val="00BE5916"/>
    <w:rsid w:val="00BE603A"/>
    <w:rsid w:val="00BE6B92"/>
    <w:rsid w:val="00BE6CB3"/>
    <w:rsid w:val="00BE6DCE"/>
    <w:rsid w:val="00BE7DBE"/>
    <w:rsid w:val="00BF099D"/>
    <w:rsid w:val="00BF0CC9"/>
    <w:rsid w:val="00BF128A"/>
    <w:rsid w:val="00BF15A0"/>
    <w:rsid w:val="00BF17F7"/>
    <w:rsid w:val="00BF1948"/>
    <w:rsid w:val="00BF1B10"/>
    <w:rsid w:val="00BF2436"/>
    <w:rsid w:val="00BF26B6"/>
    <w:rsid w:val="00BF2C8B"/>
    <w:rsid w:val="00BF321B"/>
    <w:rsid w:val="00BF36A4"/>
    <w:rsid w:val="00BF3773"/>
    <w:rsid w:val="00BF3E14"/>
    <w:rsid w:val="00BF3F57"/>
    <w:rsid w:val="00BF4644"/>
    <w:rsid w:val="00BF4B97"/>
    <w:rsid w:val="00BF5030"/>
    <w:rsid w:val="00BF6269"/>
    <w:rsid w:val="00BF63AA"/>
    <w:rsid w:val="00BF64C7"/>
    <w:rsid w:val="00BF6B2F"/>
    <w:rsid w:val="00BF6C32"/>
    <w:rsid w:val="00C00D18"/>
    <w:rsid w:val="00C00D63"/>
    <w:rsid w:val="00C00D9F"/>
    <w:rsid w:val="00C0171D"/>
    <w:rsid w:val="00C01AC1"/>
    <w:rsid w:val="00C022B3"/>
    <w:rsid w:val="00C02D9F"/>
    <w:rsid w:val="00C035BA"/>
    <w:rsid w:val="00C03B8D"/>
    <w:rsid w:val="00C04130"/>
    <w:rsid w:val="00C0428C"/>
    <w:rsid w:val="00C04532"/>
    <w:rsid w:val="00C045A8"/>
    <w:rsid w:val="00C048D9"/>
    <w:rsid w:val="00C050AD"/>
    <w:rsid w:val="00C051B8"/>
    <w:rsid w:val="00C05358"/>
    <w:rsid w:val="00C05492"/>
    <w:rsid w:val="00C0604C"/>
    <w:rsid w:val="00C06D1A"/>
    <w:rsid w:val="00C06FC3"/>
    <w:rsid w:val="00C075F3"/>
    <w:rsid w:val="00C078F3"/>
    <w:rsid w:val="00C10AD8"/>
    <w:rsid w:val="00C11262"/>
    <w:rsid w:val="00C11963"/>
    <w:rsid w:val="00C11CDA"/>
    <w:rsid w:val="00C11DE6"/>
    <w:rsid w:val="00C12A01"/>
    <w:rsid w:val="00C12AEB"/>
    <w:rsid w:val="00C12E28"/>
    <w:rsid w:val="00C1315F"/>
    <w:rsid w:val="00C1356B"/>
    <w:rsid w:val="00C1421A"/>
    <w:rsid w:val="00C151D0"/>
    <w:rsid w:val="00C1593E"/>
    <w:rsid w:val="00C172A5"/>
    <w:rsid w:val="00C17526"/>
    <w:rsid w:val="00C17C1B"/>
    <w:rsid w:val="00C20366"/>
    <w:rsid w:val="00C206E1"/>
    <w:rsid w:val="00C21574"/>
    <w:rsid w:val="00C2158C"/>
    <w:rsid w:val="00C21A09"/>
    <w:rsid w:val="00C21E5D"/>
    <w:rsid w:val="00C22BC8"/>
    <w:rsid w:val="00C2309E"/>
    <w:rsid w:val="00C237EF"/>
    <w:rsid w:val="00C237F5"/>
    <w:rsid w:val="00C23A85"/>
    <w:rsid w:val="00C23AB3"/>
    <w:rsid w:val="00C240E9"/>
    <w:rsid w:val="00C24241"/>
    <w:rsid w:val="00C24516"/>
    <w:rsid w:val="00C247D2"/>
    <w:rsid w:val="00C24A70"/>
    <w:rsid w:val="00C25211"/>
    <w:rsid w:val="00C26BC4"/>
    <w:rsid w:val="00C26C34"/>
    <w:rsid w:val="00C27C76"/>
    <w:rsid w:val="00C27E84"/>
    <w:rsid w:val="00C3097A"/>
    <w:rsid w:val="00C317AA"/>
    <w:rsid w:val="00C31FE9"/>
    <w:rsid w:val="00C323D0"/>
    <w:rsid w:val="00C325C5"/>
    <w:rsid w:val="00C328F2"/>
    <w:rsid w:val="00C34A7D"/>
    <w:rsid w:val="00C34B1A"/>
    <w:rsid w:val="00C35441"/>
    <w:rsid w:val="00C3596F"/>
    <w:rsid w:val="00C36167"/>
    <w:rsid w:val="00C36247"/>
    <w:rsid w:val="00C3671A"/>
    <w:rsid w:val="00C36D69"/>
    <w:rsid w:val="00C36DAD"/>
    <w:rsid w:val="00C370EF"/>
    <w:rsid w:val="00C373F2"/>
    <w:rsid w:val="00C37716"/>
    <w:rsid w:val="00C40424"/>
    <w:rsid w:val="00C4073D"/>
    <w:rsid w:val="00C410E5"/>
    <w:rsid w:val="00C41387"/>
    <w:rsid w:val="00C4276C"/>
    <w:rsid w:val="00C4329D"/>
    <w:rsid w:val="00C43374"/>
    <w:rsid w:val="00C43B2E"/>
    <w:rsid w:val="00C447B4"/>
    <w:rsid w:val="00C44BC0"/>
    <w:rsid w:val="00C45583"/>
    <w:rsid w:val="00C45A69"/>
    <w:rsid w:val="00C468ED"/>
    <w:rsid w:val="00C469D7"/>
    <w:rsid w:val="00C46AA2"/>
    <w:rsid w:val="00C46C48"/>
    <w:rsid w:val="00C46F3F"/>
    <w:rsid w:val="00C4733A"/>
    <w:rsid w:val="00C503A9"/>
    <w:rsid w:val="00C50BCF"/>
    <w:rsid w:val="00C510FF"/>
    <w:rsid w:val="00C5196E"/>
    <w:rsid w:val="00C5217A"/>
    <w:rsid w:val="00C52960"/>
    <w:rsid w:val="00C52979"/>
    <w:rsid w:val="00C52B00"/>
    <w:rsid w:val="00C52B98"/>
    <w:rsid w:val="00C530BE"/>
    <w:rsid w:val="00C54147"/>
    <w:rsid w:val="00C54261"/>
    <w:rsid w:val="00C542F0"/>
    <w:rsid w:val="00C55A16"/>
    <w:rsid w:val="00C55F0E"/>
    <w:rsid w:val="00C5709A"/>
    <w:rsid w:val="00C57231"/>
    <w:rsid w:val="00C575D0"/>
    <w:rsid w:val="00C57611"/>
    <w:rsid w:val="00C5762D"/>
    <w:rsid w:val="00C57CDB"/>
    <w:rsid w:val="00C60A9B"/>
    <w:rsid w:val="00C60BFF"/>
    <w:rsid w:val="00C60F8E"/>
    <w:rsid w:val="00C6108B"/>
    <w:rsid w:val="00C61703"/>
    <w:rsid w:val="00C634A7"/>
    <w:rsid w:val="00C63661"/>
    <w:rsid w:val="00C64C4E"/>
    <w:rsid w:val="00C64EE6"/>
    <w:rsid w:val="00C65239"/>
    <w:rsid w:val="00C66B2F"/>
    <w:rsid w:val="00C67911"/>
    <w:rsid w:val="00C704E9"/>
    <w:rsid w:val="00C71559"/>
    <w:rsid w:val="00C71E86"/>
    <w:rsid w:val="00C72159"/>
    <w:rsid w:val="00C7233D"/>
    <w:rsid w:val="00C723BC"/>
    <w:rsid w:val="00C72E68"/>
    <w:rsid w:val="00C73810"/>
    <w:rsid w:val="00C73989"/>
    <w:rsid w:val="00C73D4E"/>
    <w:rsid w:val="00C73F85"/>
    <w:rsid w:val="00C7480A"/>
    <w:rsid w:val="00C75495"/>
    <w:rsid w:val="00C754BD"/>
    <w:rsid w:val="00C75896"/>
    <w:rsid w:val="00C76025"/>
    <w:rsid w:val="00C76210"/>
    <w:rsid w:val="00C76888"/>
    <w:rsid w:val="00C768AA"/>
    <w:rsid w:val="00C7740D"/>
    <w:rsid w:val="00C77ECF"/>
    <w:rsid w:val="00C77FE2"/>
    <w:rsid w:val="00C80961"/>
    <w:rsid w:val="00C80C67"/>
    <w:rsid w:val="00C80C9F"/>
    <w:rsid w:val="00C80D03"/>
    <w:rsid w:val="00C80D37"/>
    <w:rsid w:val="00C811D4"/>
    <w:rsid w:val="00C81346"/>
    <w:rsid w:val="00C8151A"/>
    <w:rsid w:val="00C815E9"/>
    <w:rsid w:val="00C816E8"/>
    <w:rsid w:val="00C81770"/>
    <w:rsid w:val="00C81C99"/>
    <w:rsid w:val="00C81E51"/>
    <w:rsid w:val="00C82355"/>
    <w:rsid w:val="00C824CE"/>
    <w:rsid w:val="00C82609"/>
    <w:rsid w:val="00C82804"/>
    <w:rsid w:val="00C84B1D"/>
    <w:rsid w:val="00C84D4F"/>
    <w:rsid w:val="00C850E5"/>
    <w:rsid w:val="00C85454"/>
    <w:rsid w:val="00C85C0F"/>
    <w:rsid w:val="00C86257"/>
    <w:rsid w:val="00C864B2"/>
    <w:rsid w:val="00C866FA"/>
    <w:rsid w:val="00C86E49"/>
    <w:rsid w:val="00C87775"/>
    <w:rsid w:val="00C87821"/>
    <w:rsid w:val="00C8795F"/>
    <w:rsid w:val="00C87F5B"/>
    <w:rsid w:val="00C87FF6"/>
    <w:rsid w:val="00C904C6"/>
    <w:rsid w:val="00C91DF9"/>
    <w:rsid w:val="00C92726"/>
    <w:rsid w:val="00C934EE"/>
    <w:rsid w:val="00C9365B"/>
    <w:rsid w:val="00C93A8A"/>
    <w:rsid w:val="00C94343"/>
    <w:rsid w:val="00C94642"/>
    <w:rsid w:val="00C94AEE"/>
    <w:rsid w:val="00C95FF7"/>
    <w:rsid w:val="00C96494"/>
    <w:rsid w:val="00C96AF0"/>
    <w:rsid w:val="00C96D00"/>
    <w:rsid w:val="00C97264"/>
    <w:rsid w:val="00C975ED"/>
    <w:rsid w:val="00C97A3C"/>
    <w:rsid w:val="00CA1130"/>
    <w:rsid w:val="00CA12D4"/>
    <w:rsid w:val="00CA1F8F"/>
    <w:rsid w:val="00CA2552"/>
    <w:rsid w:val="00CA2591"/>
    <w:rsid w:val="00CA27EC"/>
    <w:rsid w:val="00CA3A31"/>
    <w:rsid w:val="00CA4A70"/>
    <w:rsid w:val="00CA4B0B"/>
    <w:rsid w:val="00CA4FB5"/>
    <w:rsid w:val="00CA564F"/>
    <w:rsid w:val="00CA57B4"/>
    <w:rsid w:val="00CA6000"/>
    <w:rsid w:val="00CA6092"/>
    <w:rsid w:val="00CA6443"/>
    <w:rsid w:val="00CA6689"/>
    <w:rsid w:val="00CA6A17"/>
    <w:rsid w:val="00CA74E3"/>
    <w:rsid w:val="00CA7699"/>
    <w:rsid w:val="00CB147A"/>
    <w:rsid w:val="00CB1F42"/>
    <w:rsid w:val="00CB285C"/>
    <w:rsid w:val="00CB2FB6"/>
    <w:rsid w:val="00CB3B01"/>
    <w:rsid w:val="00CB3D53"/>
    <w:rsid w:val="00CB41F3"/>
    <w:rsid w:val="00CB4E2B"/>
    <w:rsid w:val="00CB4E7D"/>
    <w:rsid w:val="00CB5226"/>
    <w:rsid w:val="00CB58E2"/>
    <w:rsid w:val="00CB5F32"/>
    <w:rsid w:val="00CB6234"/>
    <w:rsid w:val="00CB62CB"/>
    <w:rsid w:val="00CB64F3"/>
    <w:rsid w:val="00CB6D1F"/>
    <w:rsid w:val="00CB6FB2"/>
    <w:rsid w:val="00CB74B4"/>
    <w:rsid w:val="00CB7799"/>
    <w:rsid w:val="00CB7A46"/>
    <w:rsid w:val="00CB7B00"/>
    <w:rsid w:val="00CC00A4"/>
    <w:rsid w:val="00CC22D2"/>
    <w:rsid w:val="00CC2E58"/>
    <w:rsid w:val="00CC3806"/>
    <w:rsid w:val="00CC4281"/>
    <w:rsid w:val="00CC499A"/>
    <w:rsid w:val="00CC4FB4"/>
    <w:rsid w:val="00CC5C57"/>
    <w:rsid w:val="00CC6070"/>
    <w:rsid w:val="00CC623E"/>
    <w:rsid w:val="00CC648A"/>
    <w:rsid w:val="00CC69D6"/>
    <w:rsid w:val="00CC76CE"/>
    <w:rsid w:val="00CD0ABD"/>
    <w:rsid w:val="00CD0D56"/>
    <w:rsid w:val="00CD0DF3"/>
    <w:rsid w:val="00CD0EC6"/>
    <w:rsid w:val="00CD1224"/>
    <w:rsid w:val="00CD168A"/>
    <w:rsid w:val="00CD1869"/>
    <w:rsid w:val="00CD259C"/>
    <w:rsid w:val="00CD416D"/>
    <w:rsid w:val="00CD4C78"/>
    <w:rsid w:val="00CD5474"/>
    <w:rsid w:val="00CD5A14"/>
    <w:rsid w:val="00CD5BF0"/>
    <w:rsid w:val="00CD63DC"/>
    <w:rsid w:val="00CD673F"/>
    <w:rsid w:val="00CD7AFC"/>
    <w:rsid w:val="00CE07BB"/>
    <w:rsid w:val="00CE09AE"/>
    <w:rsid w:val="00CE14D2"/>
    <w:rsid w:val="00CE1C87"/>
    <w:rsid w:val="00CE2137"/>
    <w:rsid w:val="00CE38C4"/>
    <w:rsid w:val="00CE3B09"/>
    <w:rsid w:val="00CE3DDC"/>
    <w:rsid w:val="00CE3F65"/>
    <w:rsid w:val="00CE3FFA"/>
    <w:rsid w:val="00CE4846"/>
    <w:rsid w:val="00CE4BAA"/>
    <w:rsid w:val="00CE5E93"/>
    <w:rsid w:val="00CE630D"/>
    <w:rsid w:val="00CE63EE"/>
    <w:rsid w:val="00CE695B"/>
    <w:rsid w:val="00CE69CE"/>
    <w:rsid w:val="00CE7EE1"/>
    <w:rsid w:val="00CE7EFF"/>
    <w:rsid w:val="00CF0428"/>
    <w:rsid w:val="00CF1030"/>
    <w:rsid w:val="00CF1344"/>
    <w:rsid w:val="00CF13F4"/>
    <w:rsid w:val="00CF16FB"/>
    <w:rsid w:val="00CF1A4C"/>
    <w:rsid w:val="00CF1D2D"/>
    <w:rsid w:val="00CF2220"/>
    <w:rsid w:val="00CF2295"/>
    <w:rsid w:val="00CF28F3"/>
    <w:rsid w:val="00CF290D"/>
    <w:rsid w:val="00CF2A3D"/>
    <w:rsid w:val="00CF3BDE"/>
    <w:rsid w:val="00CF3F1A"/>
    <w:rsid w:val="00CF47B9"/>
    <w:rsid w:val="00CF5899"/>
    <w:rsid w:val="00CF6654"/>
    <w:rsid w:val="00CF6A5B"/>
    <w:rsid w:val="00CF6F66"/>
    <w:rsid w:val="00CF72B2"/>
    <w:rsid w:val="00CF754C"/>
    <w:rsid w:val="00CF7E12"/>
    <w:rsid w:val="00D00429"/>
    <w:rsid w:val="00D00717"/>
    <w:rsid w:val="00D00DCF"/>
    <w:rsid w:val="00D01500"/>
    <w:rsid w:val="00D020F4"/>
    <w:rsid w:val="00D02592"/>
    <w:rsid w:val="00D02627"/>
    <w:rsid w:val="00D03344"/>
    <w:rsid w:val="00D03975"/>
    <w:rsid w:val="00D03B0C"/>
    <w:rsid w:val="00D04391"/>
    <w:rsid w:val="00D04C4C"/>
    <w:rsid w:val="00D04D27"/>
    <w:rsid w:val="00D04E16"/>
    <w:rsid w:val="00D05286"/>
    <w:rsid w:val="00D05B09"/>
    <w:rsid w:val="00D05F32"/>
    <w:rsid w:val="00D0627F"/>
    <w:rsid w:val="00D06596"/>
    <w:rsid w:val="00D06AD0"/>
    <w:rsid w:val="00D06D66"/>
    <w:rsid w:val="00D06E9F"/>
    <w:rsid w:val="00D073FD"/>
    <w:rsid w:val="00D07ABE"/>
    <w:rsid w:val="00D07CEE"/>
    <w:rsid w:val="00D07D25"/>
    <w:rsid w:val="00D07FAB"/>
    <w:rsid w:val="00D10338"/>
    <w:rsid w:val="00D103B6"/>
    <w:rsid w:val="00D103C0"/>
    <w:rsid w:val="00D10977"/>
    <w:rsid w:val="00D10F21"/>
    <w:rsid w:val="00D11539"/>
    <w:rsid w:val="00D118A8"/>
    <w:rsid w:val="00D1241B"/>
    <w:rsid w:val="00D12474"/>
    <w:rsid w:val="00D124AC"/>
    <w:rsid w:val="00D12CD5"/>
    <w:rsid w:val="00D12DEE"/>
    <w:rsid w:val="00D132EA"/>
    <w:rsid w:val="00D134E7"/>
    <w:rsid w:val="00D1367A"/>
    <w:rsid w:val="00D13972"/>
    <w:rsid w:val="00D143AB"/>
    <w:rsid w:val="00D150CF"/>
    <w:rsid w:val="00D152E1"/>
    <w:rsid w:val="00D1531F"/>
    <w:rsid w:val="00D15A47"/>
    <w:rsid w:val="00D15DEC"/>
    <w:rsid w:val="00D15F24"/>
    <w:rsid w:val="00D169E3"/>
    <w:rsid w:val="00D16BB1"/>
    <w:rsid w:val="00D16D15"/>
    <w:rsid w:val="00D16E1C"/>
    <w:rsid w:val="00D175C9"/>
    <w:rsid w:val="00D17833"/>
    <w:rsid w:val="00D2019A"/>
    <w:rsid w:val="00D202C0"/>
    <w:rsid w:val="00D203FB"/>
    <w:rsid w:val="00D22258"/>
    <w:rsid w:val="00D22352"/>
    <w:rsid w:val="00D225E8"/>
    <w:rsid w:val="00D22964"/>
    <w:rsid w:val="00D22FE5"/>
    <w:rsid w:val="00D23550"/>
    <w:rsid w:val="00D23768"/>
    <w:rsid w:val="00D24791"/>
    <w:rsid w:val="00D2498A"/>
    <w:rsid w:val="00D25B23"/>
    <w:rsid w:val="00D2694A"/>
    <w:rsid w:val="00D277CF"/>
    <w:rsid w:val="00D27B4F"/>
    <w:rsid w:val="00D3003A"/>
    <w:rsid w:val="00D30761"/>
    <w:rsid w:val="00D307A6"/>
    <w:rsid w:val="00D30A2F"/>
    <w:rsid w:val="00D312F2"/>
    <w:rsid w:val="00D316E3"/>
    <w:rsid w:val="00D329E8"/>
    <w:rsid w:val="00D32D79"/>
    <w:rsid w:val="00D32EFC"/>
    <w:rsid w:val="00D33562"/>
    <w:rsid w:val="00D33929"/>
    <w:rsid w:val="00D33C85"/>
    <w:rsid w:val="00D33F81"/>
    <w:rsid w:val="00D351F3"/>
    <w:rsid w:val="00D36C35"/>
    <w:rsid w:val="00D36D37"/>
    <w:rsid w:val="00D37107"/>
    <w:rsid w:val="00D3732C"/>
    <w:rsid w:val="00D3754E"/>
    <w:rsid w:val="00D37B0B"/>
    <w:rsid w:val="00D37F44"/>
    <w:rsid w:val="00D37FD0"/>
    <w:rsid w:val="00D40387"/>
    <w:rsid w:val="00D4096A"/>
    <w:rsid w:val="00D41C47"/>
    <w:rsid w:val="00D41CF1"/>
    <w:rsid w:val="00D42073"/>
    <w:rsid w:val="00D42258"/>
    <w:rsid w:val="00D43EE3"/>
    <w:rsid w:val="00D44748"/>
    <w:rsid w:val="00D44888"/>
    <w:rsid w:val="00D44A8F"/>
    <w:rsid w:val="00D44D35"/>
    <w:rsid w:val="00D44FF2"/>
    <w:rsid w:val="00D452ED"/>
    <w:rsid w:val="00D461AF"/>
    <w:rsid w:val="00D472B8"/>
    <w:rsid w:val="00D47475"/>
    <w:rsid w:val="00D476C0"/>
    <w:rsid w:val="00D50927"/>
    <w:rsid w:val="00D50C11"/>
    <w:rsid w:val="00D528F4"/>
    <w:rsid w:val="00D52AAA"/>
    <w:rsid w:val="00D52DE3"/>
    <w:rsid w:val="00D53033"/>
    <w:rsid w:val="00D53161"/>
    <w:rsid w:val="00D53A8F"/>
    <w:rsid w:val="00D5432B"/>
    <w:rsid w:val="00D544EE"/>
    <w:rsid w:val="00D548D6"/>
    <w:rsid w:val="00D5494D"/>
    <w:rsid w:val="00D54BC4"/>
    <w:rsid w:val="00D564F4"/>
    <w:rsid w:val="00D5671B"/>
    <w:rsid w:val="00D567F3"/>
    <w:rsid w:val="00D57377"/>
    <w:rsid w:val="00D574CA"/>
    <w:rsid w:val="00D57819"/>
    <w:rsid w:val="00D57ED8"/>
    <w:rsid w:val="00D60332"/>
    <w:rsid w:val="00D6072C"/>
    <w:rsid w:val="00D60767"/>
    <w:rsid w:val="00D60E49"/>
    <w:rsid w:val="00D618A3"/>
    <w:rsid w:val="00D62195"/>
    <w:rsid w:val="00D6235C"/>
    <w:rsid w:val="00D62544"/>
    <w:rsid w:val="00D62858"/>
    <w:rsid w:val="00D63142"/>
    <w:rsid w:val="00D645B8"/>
    <w:rsid w:val="00D65117"/>
    <w:rsid w:val="00D6558D"/>
    <w:rsid w:val="00D65620"/>
    <w:rsid w:val="00D65C15"/>
    <w:rsid w:val="00D65FF8"/>
    <w:rsid w:val="00D6608E"/>
    <w:rsid w:val="00D66334"/>
    <w:rsid w:val="00D663C6"/>
    <w:rsid w:val="00D66C08"/>
    <w:rsid w:val="00D66E43"/>
    <w:rsid w:val="00D67062"/>
    <w:rsid w:val="00D6710D"/>
    <w:rsid w:val="00D679AB"/>
    <w:rsid w:val="00D67FED"/>
    <w:rsid w:val="00D70A0A"/>
    <w:rsid w:val="00D70BB5"/>
    <w:rsid w:val="00D70D9F"/>
    <w:rsid w:val="00D70FAB"/>
    <w:rsid w:val="00D71583"/>
    <w:rsid w:val="00D723B8"/>
    <w:rsid w:val="00D72906"/>
    <w:rsid w:val="00D72BC8"/>
    <w:rsid w:val="00D72BCE"/>
    <w:rsid w:val="00D72CB6"/>
    <w:rsid w:val="00D731B6"/>
    <w:rsid w:val="00D731BD"/>
    <w:rsid w:val="00D736E5"/>
    <w:rsid w:val="00D73ACF"/>
    <w:rsid w:val="00D73B54"/>
    <w:rsid w:val="00D73E07"/>
    <w:rsid w:val="00D74817"/>
    <w:rsid w:val="00D74A52"/>
    <w:rsid w:val="00D74DE9"/>
    <w:rsid w:val="00D75938"/>
    <w:rsid w:val="00D75E45"/>
    <w:rsid w:val="00D77021"/>
    <w:rsid w:val="00D7707D"/>
    <w:rsid w:val="00D77B5F"/>
    <w:rsid w:val="00D77C55"/>
    <w:rsid w:val="00D77DA4"/>
    <w:rsid w:val="00D77E65"/>
    <w:rsid w:val="00D80BB9"/>
    <w:rsid w:val="00D80D24"/>
    <w:rsid w:val="00D80EBD"/>
    <w:rsid w:val="00D80F71"/>
    <w:rsid w:val="00D81A8A"/>
    <w:rsid w:val="00D81C96"/>
    <w:rsid w:val="00D826B4"/>
    <w:rsid w:val="00D8390C"/>
    <w:rsid w:val="00D84566"/>
    <w:rsid w:val="00D84EE9"/>
    <w:rsid w:val="00D86542"/>
    <w:rsid w:val="00D87A50"/>
    <w:rsid w:val="00D87E63"/>
    <w:rsid w:val="00D87EED"/>
    <w:rsid w:val="00D900A7"/>
    <w:rsid w:val="00D90165"/>
    <w:rsid w:val="00D91A29"/>
    <w:rsid w:val="00D91B1D"/>
    <w:rsid w:val="00D922A5"/>
    <w:rsid w:val="00D924EC"/>
    <w:rsid w:val="00D92951"/>
    <w:rsid w:val="00D92963"/>
    <w:rsid w:val="00D92D94"/>
    <w:rsid w:val="00D92F9C"/>
    <w:rsid w:val="00D93481"/>
    <w:rsid w:val="00D93788"/>
    <w:rsid w:val="00D94070"/>
    <w:rsid w:val="00D9485C"/>
    <w:rsid w:val="00D94B05"/>
    <w:rsid w:val="00D959F0"/>
    <w:rsid w:val="00D9667F"/>
    <w:rsid w:val="00D979A7"/>
    <w:rsid w:val="00D97DF1"/>
    <w:rsid w:val="00D97F7D"/>
    <w:rsid w:val="00DA0303"/>
    <w:rsid w:val="00DA06C8"/>
    <w:rsid w:val="00DA0B84"/>
    <w:rsid w:val="00DA122F"/>
    <w:rsid w:val="00DA1BD6"/>
    <w:rsid w:val="00DA2568"/>
    <w:rsid w:val="00DA25B2"/>
    <w:rsid w:val="00DA2763"/>
    <w:rsid w:val="00DA3576"/>
    <w:rsid w:val="00DA3A26"/>
    <w:rsid w:val="00DA3D06"/>
    <w:rsid w:val="00DA3D0C"/>
    <w:rsid w:val="00DA3EDB"/>
    <w:rsid w:val="00DA519C"/>
    <w:rsid w:val="00DA63CC"/>
    <w:rsid w:val="00DA6B12"/>
    <w:rsid w:val="00DA6DF3"/>
    <w:rsid w:val="00DA72BB"/>
    <w:rsid w:val="00DA74DF"/>
    <w:rsid w:val="00DA7631"/>
    <w:rsid w:val="00DA777D"/>
    <w:rsid w:val="00DA7F0D"/>
    <w:rsid w:val="00DB0015"/>
    <w:rsid w:val="00DB08E3"/>
    <w:rsid w:val="00DB1E11"/>
    <w:rsid w:val="00DB21C4"/>
    <w:rsid w:val="00DB222D"/>
    <w:rsid w:val="00DB277A"/>
    <w:rsid w:val="00DB3360"/>
    <w:rsid w:val="00DB368B"/>
    <w:rsid w:val="00DB3BDE"/>
    <w:rsid w:val="00DB4B3A"/>
    <w:rsid w:val="00DB4DB4"/>
    <w:rsid w:val="00DB4FAC"/>
    <w:rsid w:val="00DB549E"/>
    <w:rsid w:val="00DB5542"/>
    <w:rsid w:val="00DB5A26"/>
    <w:rsid w:val="00DB5AD9"/>
    <w:rsid w:val="00DB5B1E"/>
    <w:rsid w:val="00DB6B0C"/>
    <w:rsid w:val="00DB6EB0"/>
    <w:rsid w:val="00DB714D"/>
    <w:rsid w:val="00DB7960"/>
    <w:rsid w:val="00DB7AF8"/>
    <w:rsid w:val="00DB7D1B"/>
    <w:rsid w:val="00DC02D7"/>
    <w:rsid w:val="00DC0C7A"/>
    <w:rsid w:val="00DC0C81"/>
    <w:rsid w:val="00DC0CA2"/>
    <w:rsid w:val="00DC176F"/>
    <w:rsid w:val="00DC1C04"/>
    <w:rsid w:val="00DC1CF2"/>
    <w:rsid w:val="00DC2218"/>
    <w:rsid w:val="00DC2348"/>
    <w:rsid w:val="00DC2748"/>
    <w:rsid w:val="00DC2B1D"/>
    <w:rsid w:val="00DC3803"/>
    <w:rsid w:val="00DC3EDD"/>
    <w:rsid w:val="00DC40E8"/>
    <w:rsid w:val="00DC4D73"/>
    <w:rsid w:val="00DC4FB7"/>
    <w:rsid w:val="00DC5242"/>
    <w:rsid w:val="00DC6045"/>
    <w:rsid w:val="00DC6D66"/>
    <w:rsid w:val="00DC70F5"/>
    <w:rsid w:val="00DC7270"/>
    <w:rsid w:val="00DC7682"/>
    <w:rsid w:val="00DC77AA"/>
    <w:rsid w:val="00DD0A5D"/>
    <w:rsid w:val="00DD0B1F"/>
    <w:rsid w:val="00DD1BE2"/>
    <w:rsid w:val="00DD26D5"/>
    <w:rsid w:val="00DD273B"/>
    <w:rsid w:val="00DD2D46"/>
    <w:rsid w:val="00DD2FB0"/>
    <w:rsid w:val="00DD3578"/>
    <w:rsid w:val="00DD369B"/>
    <w:rsid w:val="00DD3BD5"/>
    <w:rsid w:val="00DD3FBC"/>
    <w:rsid w:val="00DD4535"/>
    <w:rsid w:val="00DD4BFF"/>
    <w:rsid w:val="00DD4F4B"/>
    <w:rsid w:val="00DD5DDD"/>
    <w:rsid w:val="00DD5F1A"/>
    <w:rsid w:val="00DD630F"/>
    <w:rsid w:val="00DD64AA"/>
    <w:rsid w:val="00DD6EB7"/>
    <w:rsid w:val="00DD70FA"/>
    <w:rsid w:val="00DD74B2"/>
    <w:rsid w:val="00DD772B"/>
    <w:rsid w:val="00DE05AC"/>
    <w:rsid w:val="00DE1517"/>
    <w:rsid w:val="00DE154F"/>
    <w:rsid w:val="00DE157B"/>
    <w:rsid w:val="00DE157E"/>
    <w:rsid w:val="00DE1D7D"/>
    <w:rsid w:val="00DE29A7"/>
    <w:rsid w:val="00DE2C77"/>
    <w:rsid w:val="00DE2E19"/>
    <w:rsid w:val="00DE303A"/>
    <w:rsid w:val="00DE3143"/>
    <w:rsid w:val="00DE35F8"/>
    <w:rsid w:val="00DE385C"/>
    <w:rsid w:val="00DE39F5"/>
    <w:rsid w:val="00DE493B"/>
    <w:rsid w:val="00DE4946"/>
    <w:rsid w:val="00DE4EFA"/>
    <w:rsid w:val="00DE572C"/>
    <w:rsid w:val="00DE5E05"/>
    <w:rsid w:val="00DE6B23"/>
    <w:rsid w:val="00DE6B30"/>
    <w:rsid w:val="00DE6DFB"/>
    <w:rsid w:val="00DE710B"/>
    <w:rsid w:val="00DE750A"/>
    <w:rsid w:val="00DE780F"/>
    <w:rsid w:val="00DF043A"/>
    <w:rsid w:val="00DF15D7"/>
    <w:rsid w:val="00DF1741"/>
    <w:rsid w:val="00DF2690"/>
    <w:rsid w:val="00DF2C7D"/>
    <w:rsid w:val="00DF2D52"/>
    <w:rsid w:val="00DF3527"/>
    <w:rsid w:val="00DF3B36"/>
    <w:rsid w:val="00DF3E12"/>
    <w:rsid w:val="00DF3E35"/>
    <w:rsid w:val="00DF3E78"/>
    <w:rsid w:val="00DF4754"/>
    <w:rsid w:val="00DF4A7D"/>
    <w:rsid w:val="00DF4ED0"/>
    <w:rsid w:val="00DF622B"/>
    <w:rsid w:val="00DF6766"/>
    <w:rsid w:val="00DF69A3"/>
    <w:rsid w:val="00DF6CC2"/>
    <w:rsid w:val="00DF7042"/>
    <w:rsid w:val="00DF7619"/>
    <w:rsid w:val="00DF76AA"/>
    <w:rsid w:val="00DF7A81"/>
    <w:rsid w:val="00DF7F91"/>
    <w:rsid w:val="00E006E4"/>
    <w:rsid w:val="00E01E9F"/>
    <w:rsid w:val="00E02527"/>
    <w:rsid w:val="00E02660"/>
    <w:rsid w:val="00E02800"/>
    <w:rsid w:val="00E02AAD"/>
    <w:rsid w:val="00E02D4E"/>
    <w:rsid w:val="00E02E88"/>
    <w:rsid w:val="00E02F34"/>
    <w:rsid w:val="00E031A0"/>
    <w:rsid w:val="00E03A4B"/>
    <w:rsid w:val="00E03C85"/>
    <w:rsid w:val="00E0421A"/>
    <w:rsid w:val="00E04621"/>
    <w:rsid w:val="00E05076"/>
    <w:rsid w:val="00E0518B"/>
    <w:rsid w:val="00E051FD"/>
    <w:rsid w:val="00E05384"/>
    <w:rsid w:val="00E0538D"/>
    <w:rsid w:val="00E0607C"/>
    <w:rsid w:val="00E0769B"/>
    <w:rsid w:val="00E07A41"/>
    <w:rsid w:val="00E07E20"/>
    <w:rsid w:val="00E07E4A"/>
    <w:rsid w:val="00E10122"/>
    <w:rsid w:val="00E10DEB"/>
    <w:rsid w:val="00E11083"/>
    <w:rsid w:val="00E11383"/>
    <w:rsid w:val="00E115DF"/>
    <w:rsid w:val="00E11C34"/>
    <w:rsid w:val="00E13273"/>
    <w:rsid w:val="00E14AFB"/>
    <w:rsid w:val="00E154CF"/>
    <w:rsid w:val="00E15583"/>
    <w:rsid w:val="00E15699"/>
    <w:rsid w:val="00E15B24"/>
    <w:rsid w:val="00E15DE3"/>
    <w:rsid w:val="00E16289"/>
    <w:rsid w:val="00E16539"/>
    <w:rsid w:val="00E16650"/>
    <w:rsid w:val="00E17859"/>
    <w:rsid w:val="00E17EEA"/>
    <w:rsid w:val="00E17F76"/>
    <w:rsid w:val="00E2085C"/>
    <w:rsid w:val="00E20963"/>
    <w:rsid w:val="00E20A2F"/>
    <w:rsid w:val="00E20E6F"/>
    <w:rsid w:val="00E215AC"/>
    <w:rsid w:val="00E2165F"/>
    <w:rsid w:val="00E235B4"/>
    <w:rsid w:val="00E244E0"/>
    <w:rsid w:val="00E245D5"/>
    <w:rsid w:val="00E248BF"/>
    <w:rsid w:val="00E24E05"/>
    <w:rsid w:val="00E26513"/>
    <w:rsid w:val="00E275C5"/>
    <w:rsid w:val="00E305D8"/>
    <w:rsid w:val="00E307A0"/>
    <w:rsid w:val="00E3116F"/>
    <w:rsid w:val="00E313AE"/>
    <w:rsid w:val="00E3176D"/>
    <w:rsid w:val="00E31C35"/>
    <w:rsid w:val="00E32CD5"/>
    <w:rsid w:val="00E32F46"/>
    <w:rsid w:val="00E332E8"/>
    <w:rsid w:val="00E337D4"/>
    <w:rsid w:val="00E339B3"/>
    <w:rsid w:val="00E33B8F"/>
    <w:rsid w:val="00E341B7"/>
    <w:rsid w:val="00E34E4E"/>
    <w:rsid w:val="00E357CF"/>
    <w:rsid w:val="00E36A31"/>
    <w:rsid w:val="00E371B3"/>
    <w:rsid w:val="00E40624"/>
    <w:rsid w:val="00E408BF"/>
    <w:rsid w:val="00E41A34"/>
    <w:rsid w:val="00E423FE"/>
    <w:rsid w:val="00E42C75"/>
    <w:rsid w:val="00E42CE8"/>
    <w:rsid w:val="00E4329F"/>
    <w:rsid w:val="00E43C19"/>
    <w:rsid w:val="00E448B1"/>
    <w:rsid w:val="00E44DBD"/>
    <w:rsid w:val="00E457E7"/>
    <w:rsid w:val="00E45AD9"/>
    <w:rsid w:val="00E46B4D"/>
    <w:rsid w:val="00E46D15"/>
    <w:rsid w:val="00E470BA"/>
    <w:rsid w:val="00E47A90"/>
    <w:rsid w:val="00E47DB6"/>
    <w:rsid w:val="00E504BE"/>
    <w:rsid w:val="00E506B0"/>
    <w:rsid w:val="00E50717"/>
    <w:rsid w:val="00E50D4A"/>
    <w:rsid w:val="00E50FC3"/>
    <w:rsid w:val="00E512A5"/>
    <w:rsid w:val="00E51AC1"/>
    <w:rsid w:val="00E53632"/>
    <w:rsid w:val="00E53AC4"/>
    <w:rsid w:val="00E53C1B"/>
    <w:rsid w:val="00E53CF3"/>
    <w:rsid w:val="00E544C1"/>
    <w:rsid w:val="00E54B66"/>
    <w:rsid w:val="00E54D26"/>
    <w:rsid w:val="00E550EC"/>
    <w:rsid w:val="00E55DFC"/>
    <w:rsid w:val="00E56064"/>
    <w:rsid w:val="00E561BD"/>
    <w:rsid w:val="00E563E9"/>
    <w:rsid w:val="00E56BC6"/>
    <w:rsid w:val="00E5708C"/>
    <w:rsid w:val="00E57E6F"/>
    <w:rsid w:val="00E57F35"/>
    <w:rsid w:val="00E60517"/>
    <w:rsid w:val="00E6076E"/>
    <w:rsid w:val="00E60F73"/>
    <w:rsid w:val="00E610D6"/>
    <w:rsid w:val="00E617F0"/>
    <w:rsid w:val="00E61EB1"/>
    <w:rsid w:val="00E62599"/>
    <w:rsid w:val="00E62A4F"/>
    <w:rsid w:val="00E63977"/>
    <w:rsid w:val="00E639FE"/>
    <w:rsid w:val="00E63DBB"/>
    <w:rsid w:val="00E6407A"/>
    <w:rsid w:val="00E64AB4"/>
    <w:rsid w:val="00E64BAC"/>
    <w:rsid w:val="00E64D0B"/>
    <w:rsid w:val="00E65013"/>
    <w:rsid w:val="00E651DE"/>
    <w:rsid w:val="00E654B6"/>
    <w:rsid w:val="00E65A27"/>
    <w:rsid w:val="00E66019"/>
    <w:rsid w:val="00E66E21"/>
    <w:rsid w:val="00E67033"/>
    <w:rsid w:val="00E671A0"/>
    <w:rsid w:val="00E672FB"/>
    <w:rsid w:val="00E7010C"/>
    <w:rsid w:val="00E703AC"/>
    <w:rsid w:val="00E70405"/>
    <w:rsid w:val="00E70877"/>
    <w:rsid w:val="00E70B2F"/>
    <w:rsid w:val="00E70BBA"/>
    <w:rsid w:val="00E71342"/>
    <w:rsid w:val="00E71C91"/>
    <w:rsid w:val="00E71E0D"/>
    <w:rsid w:val="00E71F62"/>
    <w:rsid w:val="00E721A0"/>
    <w:rsid w:val="00E7243A"/>
    <w:rsid w:val="00E7278B"/>
    <w:rsid w:val="00E72803"/>
    <w:rsid w:val="00E72D22"/>
    <w:rsid w:val="00E7371E"/>
    <w:rsid w:val="00E73744"/>
    <w:rsid w:val="00E74178"/>
    <w:rsid w:val="00E74C39"/>
    <w:rsid w:val="00E74D39"/>
    <w:rsid w:val="00E74E87"/>
    <w:rsid w:val="00E755C1"/>
    <w:rsid w:val="00E756C9"/>
    <w:rsid w:val="00E75A7B"/>
    <w:rsid w:val="00E774B0"/>
    <w:rsid w:val="00E80182"/>
    <w:rsid w:val="00E8027B"/>
    <w:rsid w:val="00E806D2"/>
    <w:rsid w:val="00E80849"/>
    <w:rsid w:val="00E80D29"/>
    <w:rsid w:val="00E80E54"/>
    <w:rsid w:val="00E8132C"/>
    <w:rsid w:val="00E81407"/>
    <w:rsid w:val="00E81437"/>
    <w:rsid w:val="00E814CF"/>
    <w:rsid w:val="00E81BA0"/>
    <w:rsid w:val="00E81D5F"/>
    <w:rsid w:val="00E81F23"/>
    <w:rsid w:val="00E8250F"/>
    <w:rsid w:val="00E827FE"/>
    <w:rsid w:val="00E83067"/>
    <w:rsid w:val="00E840DC"/>
    <w:rsid w:val="00E840E7"/>
    <w:rsid w:val="00E8495B"/>
    <w:rsid w:val="00E84F6A"/>
    <w:rsid w:val="00E8510D"/>
    <w:rsid w:val="00E85F2F"/>
    <w:rsid w:val="00E8624F"/>
    <w:rsid w:val="00E86A5A"/>
    <w:rsid w:val="00E873C2"/>
    <w:rsid w:val="00E9097E"/>
    <w:rsid w:val="00E912A5"/>
    <w:rsid w:val="00E91D5E"/>
    <w:rsid w:val="00E920E1"/>
    <w:rsid w:val="00E92B23"/>
    <w:rsid w:val="00E932FF"/>
    <w:rsid w:val="00E939A3"/>
    <w:rsid w:val="00E93EC3"/>
    <w:rsid w:val="00E94720"/>
    <w:rsid w:val="00E94A6B"/>
    <w:rsid w:val="00E94CEE"/>
    <w:rsid w:val="00E9535F"/>
    <w:rsid w:val="00E95B0F"/>
    <w:rsid w:val="00E95CC4"/>
    <w:rsid w:val="00E96895"/>
    <w:rsid w:val="00E96C3B"/>
    <w:rsid w:val="00E96E8E"/>
    <w:rsid w:val="00E97743"/>
    <w:rsid w:val="00E97B43"/>
    <w:rsid w:val="00EA0BB5"/>
    <w:rsid w:val="00EA19CA"/>
    <w:rsid w:val="00EA1C8E"/>
    <w:rsid w:val="00EA247B"/>
    <w:rsid w:val="00EA2CE4"/>
    <w:rsid w:val="00EA2FF8"/>
    <w:rsid w:val="00EA33A2"/>
    <w:rsid w:val="00EA3F96"/>
    <w:rsid w:val="00EA48D0"/>
    <w:rsid w:val="00EA4BCE"/>
    <w:rsid w:val="00EA593A"/>
    <w:rsid w:val="00EA6128"/>
    <w:rsid w:val="00EA6977"/>
    <w:rsid w:val="00EA6A6E"/>
    <w:rsid w:val="00EA6A98"/>
    <w:rsid w:val="00EA6C19"/>
    <w:rsid w:val="00EA6DCB"/>
    <w:rsid w:val="00EA7C6B"/>
    <w:rsid w:val="00EB0BDD"/>
    <w:rsid w:val="00EB0F01"/>
    <w:rsid w:val="00EB1582"/>
    <w:rsid w:val="00EB1A7C"/>
    <w:rsid w:val="00EB1F03"/>
    <w:rsid w:val="00EB2838"/>
    <w:rsid w:val="00EB3E8D"/>
    <w:rsid w:val="00EB5174"/>
    <w:rsid w:val="00EB5ADB"/>
    <w:rsid w:val="00EB5CB3"/>
    <w:rsid w:val="00EB6218"/>
    <w:rsid w:val="00EB66A5"/>
    <w:rsid w:val="00EB69EF"/>
    <w:rsid w:val="00EB7706"/>
    <w:rsid w:val="00EC0E0E"/>
    <w:rsid w:val="00EC0E8A"/>
    <w:rsid w:val="00EC225C"/>
    <w:rsid w:val="00EC24A0"/>
    <w:rsid w:val="00EC34F3"/>
    <w:rsid w:val="00EC375B"/>
    <w:rsid w:val="00EC3ACC"/>
    <w:rsid w:val="00EC4F39"/>
    <w:rsid w:val="00EC5873"/>
    <w:rsid w:val="00EC5E3F"/>
    <w:rsid w:val="00EC5FD2"/>
    <w:rsid w:val="00EC6022"/>
    <w:rsid w:val="00EC6320"/>
    <w:rsid w:val="00EC6EF4"/>
    <w:rsid w:val="00EC70E0"/>
    <w:rsid w:val="00EC7772"/>
    <w:rsid w:val="00EC7973"/>
    <w:rsid w:val="00EC79C5"/>
    <w:rsid w:val="00ED1144"/>
    <w:rsid w:val="00ED174D"/>
    <w:rsid w:val="00ED1ACA"/>
    <w:rsid w:val="00ED2041"/>
    <w:rsid w:val="00ED20E8"/>
    <w:rsid w:val="00ED2F98"/>
    <w:rsid w:val="00ED3E1B"/>
    <w:rsid w:val="00ED4319"/>
    <w:rsid w:val="00ED43E7"/>
    <w:rsid w:val="00ED5F52"/>
    <w:rsid w:val="00ED6892"/>
    <w:rsid w:val="00ED69D3"/>
    <w:rsid w:val="00ED6ACA"/>
    <w:rsid w:val="00ED6FC5"/>
    <w:rsid w:val="00ED74EE"/>
    <w:rsid w:val="00EE0355"/>
    <w:rsid w:val="00EE0A27"/>
    <w:rsid w:val="00EE13AE"/>
    <w:rsid w:val="00EE1CA0"/>
    <w:rsid w:val="00EE2112"/>
    <w:rsid w:val="00EE2281"/>
    <w:rsid w:val="00EE2336"/>
    <w:rsid w:val="00EE25EA"/>
    <w:rsid w:val="00EE276D"/>
    <w:rsid w:val="00EE2AF3"/>
    <w:rsid w:val="00EE34B6"/>
    <w:rsid w:val="00EE3DE9"/>
    <w:rsid w:val="00EE4741"/>
    <w:rsid w:val="00EE5409"/>
    <w:rsid w:val="00EE55B2"/>
    <w:rsid w:val="00EE5706"/>
    <w:rsid w:val="00EE5FD1"/>
    <w:rsid w:val="00EE5FF4"/>
    <w:rsid w:val="00EE69F5"/>
    <w:rsid w:val="00EE71EF"/>
    <w:rsid w:val="00EE7DA9"/>
    <w:rsid w:val="00EF05A7"/>
    <w:rsid w:val="00EF0C15"/>
    <w:rsid w:val="00EF1F68"/>
    <w:rsid w:val="00EF214A"/>
    <w:rsid w:val="00EF23CE"/>
    <w:rsid w:val="00EF34D3"/>
    <w:rsid w:val="00EF38CF"/>
    <w:rsid w:val="00EF3C89"/>
    <w:rsid w:val="00EF475A"/>
    <w:rsid w:val="00EF5337"/>
    <w:rsid w:val="00EF5339"/>
    <w:rsid w:val="00EF5ECE"/>
    <w:rsid w:val="00EF5F0C"/>
    <w:rsid w:val="00EF6651"/>
    <w:rsid w:val="00EF6B9E"/>
    <w:rsid w:val="00EF6E0F"/>
    <w:rsid w:val="00EF7EF1"/>
    <w:rsid w:val="00F016E6"/>
    <w:rsid w:val="00F0173A"/>
    <w:rsid w:val="00F01988"/>
    <w:rsid w:val="00F01BB0"/>
    <w:rsid w:val="00F029B6"/>
    <w:rsid w:val="00F02C85"/>
    <w:rsid w:val="00F02F18"/>
    <w:rsid w:val="00F03081"/>
    <w:rsid w:val="00F03B0F"/>
    <w:rsid w:val="00F03EC4"/>
    <w:rsid w:val="00F047A1"/>
    <w:rsid w:val="00F04926"/>
    <w:rsid w:val="00F04D2F"/>
    <w:rsid w:val="00F04D8C"/>
    <w:rsid w:val="00F04F2D"/>
    <w:rsid w:val="00F04FF6"/>
    <w:rsid w:val="00F0504C"/>
    <w:rsid w:val="00F0531F"/>
    <w:rsid w:val="00F055FF"/>
    <w:rsid w:val="00F057C3"/>
    <w:rsid w:val="00F0582B"/>
    <w:rsid w:val="00F06405"/>
    <w:rsid w:val="00F06AC9"/>
    <w:rsid w:val="00F06B5C"/>
    <w:rsid w:val="00F07352"/>
    <w:rsid w:val="00F076B8"/>
    <w:rsid w:val="00F078F8"/>
    <w:rsid w:val="00F100D0"/>
    <w:rsid w:val="00F109FC"/>
    <w:rsid w:val="00F11029"/>
    <w:rsid w:val="00F11E14"/>
    <w:rsid w:val="00F1232B"/>
    <w:rsid w:val="00F12750"/>
    <w:rsid w:val="00F13A94"/>
    <w:rsid w:val="00F13D95"/>
    <w:rsid w:val="00F146EC"/>
    <w:rsid w:val="00F1480E"/>
    <w:rsid w:val="00F1493B"/>
    <w:rsid w:val="00F14BD8"/>
    <w:rsid w:val="00F151BE"/>
    <w:rsid w:val="00F15E3A"/>
    <w:rsid w:val="00F16057"/>
    <w:rsid w:val="00F1616C"/>
    <w:rsid w:val="00F16227"/>
    <w:rsid w:val="00F16324"/>
    <w:rsid w:val="00F1636E"/>
    <w:rsid w:val="00F17007"/>
    <w:rsid w:val="00F17D2D"/>
    <w:rsid w:val="00F17E87"/>
    <w:rsid w:val="00F207B9"/>
    <w:rsid w:val="00F20DC2"/>
    <w:rsid w:val="00F2277E"/>
    <w:rsid w:val="00F22820"/>
    <w:rsid w:val="00F22F76"/>
    <w:rsid w:val="00F233C0"/>
    <w:rsid w:val="00F2375B"/>
    <w:rsid w:val="00F23798"/>
    <w:rsid w:val="00F237B7"/>
    <w:rsid w:val="00F246E0"/>
    <w:rsid w:val="00F247DC"/>
    <w:rsid w:val="00F24F93"/>
    <w:rsid w:val="00F255BC"/>
    <w:rsid w:val="00F2561F"/>
    <w:rsid w:val="00F2575E"/>
    <w:rsid w:val="00F25865"/>
    <w:rsid w:val="00F26232"/>
    <w:rsid w:val="00F2637D"/>
    <w:rsid w:val="00F26D44"/>
    <w:rsid w:val="00F27EE6"/>
    <w:rsid w:val="00F27FD1"/>
    <w:rsid w:val="00F3047C"/>
    <w:rsid w:val="00F30B98"/>
    <w:rsid w:val="00F30D43"/>
    <w:rsid w:val="00F31296"/>
    <w:rsid w:val="00F31334"/>
    <w:rsid w:val="00F317F0"/>
    <w:rsid w:val="00F32724"/>
    <w:rsid w:val="00F327A9"/>
    <w:rsid w:val="00F32C21"/>
    <w:rsid w:val="00F32E76"/>
    <w:rsid w:val="00F3389C"/>
    <w:rsid w:val="00F33998"/>
    <w:rsid w:val="00F33D92"/>
    <w:rsid w:val="00F340EE"/>
    <w:rsid w:val="00F342FD"/>
    <w:rsid w:val="00F34E9E"/>
    <w:rsid w:val="00F34FE2"/>
    <w:rsid w:val="00F36DC0"/>
    <w:rsid w:val="00F377A7"/>
    <w:rsid w:val="00F37E1F"/>
    <w:rsid w:val="00F40048"/>
    <w:rsid w:val="00F400A1"/>
    <w:rsid w:val="00F4017E"/>
    <w:rsid w:val="00F40AB0"/>
    <w:rsid w:val="00F40C6D"/>
    <w:rsid w:val="00F41278"/>
    <w:rsid w:val="00F41374"/>
    <w:rsid w:val="00F4164E"/>
    <w:rsid w:val="00F41670"/>
    <w:rsid w:val="00F41684"/>
    <w:rsid w:val="00F418ED"/>
    <w:rsid w:val="00F41FD4"/>
    <w:rsid w:val="00F42EFD"/>
    <w:rsid w:val="00F43914"/>
    <w:rsid w:val="00F43FE0"/>
    <w:rsid w:val="00F4401D"/>
    <w:rsid w:val="00F44662"/>
    <w:rsid w:val="00F44755"/>
    <w:rsid w:val="00F44EAE"/>
    <w:rsid w:val="00F44FDC"/>
    <w:rsid w:val="00F451CD"/>
    <w:rsid w:val="00F455E0"/>
    <w:rsid w:val="00F45DF7"/>
    <w:rsid w:val="00F45E7C"/>
    <w:rsid w:val="00F466BA"/>
    <w:rsid w:val="00F472B5"/>
    <w:rsid w:val="00F478C8"/>
    <w:rsid w:val="00F518D0"/>
    <w:rsid w:val="00F52F44"/>
    <w:rsid w:val="00F5320F"/>
    <w:rsid w:val="00F53A9C"/>
    <w:rsid w:val="00F53AAF"/>
    <w:rsid w:val="00F5458D"/>
    <w:rsid w:val="00F5467B"/>
    <w:rsid w:val="00F548D4"/>
    <w:rsid w:val="00F54F3A"/>
    <w:rsid w:val="00F55028"/>
    <w:rsid w:val="00F55DFB"/>
    <w:rsid w:val="00F5670E"/>
    <w:rsid w:val="00F56725"/>
    <w:rsid w:val="00F56ADF"/>
    <w:rsid w:val="00F56C65"/>
    <w:rsid w:val="00F57021"/>
    <w:rsid w:val="00F5767D"/>
    <w:rsid w:val="00F5789A"/>
    <w:rsid w:val="00F57DC5"/>
    <w:rsid w:val="00F60654"/>
    <w:rsid w:val="00F60892"/>
    <w:rsid w:val="00F60DBB"/>
    <w:rsid w:val="00F61E6F"/>
    <w:rsid w:val="00F62854"/>
    <w:rsid w:val="00F6299D"/>
    <w:rsid w:val="00F62A14"/>
    <w:rsid w:val="00F63E50"/>
    <w:rsid w:val="00F64473"/>
    <w:rsid w:val="00F646B2"/>
    <w:rsid w:val="00F64876"/>
    <w:rsid w:val="00F649DE"/>
    <w:rsid w:val="00F64A34"/>
    <w:rsid w:val="00F653A1"/>
    <w:rsid w:val="00F659E1"/>
    <w:rsid w:val="00F667D7"/>
    <w:rsid w:val="00F668FF"/>
    <w:rsid w:val="00F670F7"/>
    <w:rsid w:val="00F673AC"/>
    <w:rsid w:val="00F677F9"/>
    <w:rsid w:val="00F702E2"/>
    <w:rsid w:val="00F7058F"/>
    <w:rsid w:val="00F7067C"/>
    <w:rsid w:val="00F70B2E"/>
    <w:rsid w:val="00F70FD5"/>
    <w:rsid w:val="00F710B8"/>
    <w:rsid w:val="00F71272"/>
    <w:rsid w:val="00F71FAA"/>
    <w:rsid w:val="00F731DB"/>
    <w:rsid w:val="00F73385"/>
    <w:rsid w:val="00F73FE1"/>
    <w:rsid w:val="00F74C9F"/>
    <w:rsid w:val="00F759EE"/>
    <w:rsid w:val="00F762A8"/>
    <w:rsid w:val="00F7677E"/>
    <w:rsid w:val="00F76B93"/>
    <w:rsid w:val="00F76D1A"/>
    <w:rsid w:val="00F76F3C"/>
    <w:rsid w:val="00F77911"/>
    <w:rsid w:val="00F77AA0"/>
    <w:rsid w:val="00F808C5"/>
    <w:rsid w:val="00F81D0E"/>
    <w:rsid w:val="00F832E1"/>
    <w:rsid w:val="00F83391"/>
    <w:rsid w:val="00F83E6D"/>
    <w:rsid w:val="00F844A6"/>
    <w:rsid w:val="00F847E6"/>
    <w:rsid w:val="00F84BB0"/>
    <w:rsid w:val="00F85369"/>
    <w:rsid w:val="00F8565C"/>
    <w:rsid w:val="00F858DD"/>
    <w:rsid w:val="00F8644C"/>
    <w:rsid w:val="00F8644F"/>
    <w:rsid w:val="00F8650B"/>
    <w:rsid w:val="00F86802"/>
    <w:rsid w:val="00F8682C"/>
    <w:rsid w:val="00F873D9"/>
    <w:rsid w:val="00F8787D"/>
    <w:rsid w:val="00F90BC4"/>
    <w:rsid w:val="00F913CA"/>
    <w:rsid w:val="00F91ACF"/>
    <w:rsid w:val="00F91B63"/>
    <w:rsid w:val="00F9269B"/>
    <w:rsid w:val="00F9319A"/>
    <w:rsid w:val="00F93DC9"/>
    <w:rsid w:val="00F945A1"/>
    <w:rsid w:val="00F947D7"/>
    <w:rsid w:val="00F94872"/>
    <w:rsid w:val="00F95456"/>
    <w:rsid w:val="00F9547F"/>
    <w:rsid w:val="00F95A02"/>
    <w:rsid w:val="00F95A5A"/>
    <w:rsid w:val="00F96717"/>
    <w:rsid w:val="00F9679F"/>
    <w:rsid w:val="00F967E0"/>
    <w:rsid w:val="00F96A6A"/>
    <w:rsid w:val="00F97003"/>
    <w:rsid w:val="00F97337"/>
    <w:rsid w:val="00F97C20"/>
    <w:rsid w:val="00FA054F"/>
    <w:rsid w:val="00FA08AC"/>
    <w:rsid w:val="00FA114D"/>
    <w:rsid w:val="00FA11F6"/>
    <w:rsid w:val="00FA156D"/>
    <w:rsid w:val="00FA236E"/>
    <w:rsid w:val="00FA251E"/>
    <w:rsid w:val="00FA2C0E"/>
    <w:rsid w:val="00FA3E42"/>
    <w:rsid w:val="00FA3E5C"/>
    <w:rsid w:val="00FA3F9A"/>
    <w:rsid w:val="00FA43B6"/>
    <w:rsid w:val="00FA4C14"/>
    <w:rsid w:val="00FA4EA2"/>
    <w:rsid w:val="00FA5A3F"/>
    <w:rsid w:val="00FA5CCF"/>
    <w:rsid w:val="00FA5D88"/>
    <w:rsid w:val="00FA5FE5"/>
    <w:rsid w:val="00FA6C88"/>
    <w:rsid w:val="00FA6D0A"/>
    <w:rsid w:val="00FA7113"/>
    <w:rsid w:val="00FA751A"/>
    <w:rsid w:val="00FA7AEE"/>
    <w:rsid w:val="00FB0152"/>
    <w:rsid w:val="00FB0218"/>
    <w:rsid w:val="00FB0AEE"/>
    <w:rsid w:val="00FB1323"/>
    <w:rsid w:val="00FB1482"/>
    <w:rsid w:val="00FB1A63"/>
    <w:rsid w:val="00FB1F30"/>
    <w:rsid w:val="00FB2017"/>
    <w:rsid w:val="00FB212A"/>
    <w:rsid w:val="00FB2772"/>
    <w:rsid w:val="00FB2835"/>
    <w:rsid w:val="00FB29A4"/>
    <w:rsid w:val="00FB322E"/>
    <w:rsid w:val="00FB33E4"/>
    <w:rsid w:val="00FB3858"/>
    <w:rsid w:val="00FB5641"/>
    <w:rsid w:val="00FB5A78"/>
    <w:rsid w:val="00FB5BCD"/>
    <w:rsid w:val="00FB5D2B"/>
    <w:rsid w:val="00FB65C2"/>
    <w:rsid w:val="00FB6C2B"/>
    <w:rsid w:val="00FB7378"/>
    <w:rsid w:val="00FC0DBB"/>
    <w:rsid w:val="00FC0E82"/>
    <w:rsid w:val="00FC0F9B"/>
    <w:rsid w:val="00FC119B"/>
    <w:rsid w:val="00FC11FE"/>
    <w:rsid w:val="00FC14AA"/>
    <w:rsid w:val="00FC18E0"/>
    <w:rsid w:val="00FC19AE"/>
    <w:rsid w:val="00FC1BCE"/>
    <w:rsid w:val="00FC20C3"/>
    <w:rsid w:val="00FC2188"/>
    <w:rsid w:val="00FC21E4"/>
    <w:rsid w:val="00FC2390"/>
    <w:rsid w:val="00FC29BA"/>
    <w:rsid w:val="00FC3B63"/>
    <w:rsid w:val="00FC3E02"/>
    <w:rsid w:val="00FC492C"/>
    <w:rsid w:val="00FC5073"/>
    <w:rsid w:val="00FC50FE"/>
    <w:rsid w:val="00FC5CFA"/>
    <w:rsid w:val="00FC64E4"/>
    <w:rsid w:val="00FC64E7"/>
    <w:rsid w:val="00FC7ACD"/>
    <w:rsid w:val="00FD01EE"/>
    <w:rsid w:val="00FD0236"/>
    <w:rsid w:val="00FD050B"/>
    <w:rsid w:val="00FD066C"/>
    <w:rsid w:val="00FD163D"/>
    <w:rsid w:val="00FD16D0"/>
    <w:rsid w:val="00FD17F7"/>
    <w:rsid w:val="00FD298B"/>
    <w:rsid w:val="00FD2F22"/>
    <w:rsid w:val="00FD32B6"/>
    <w:rsid w:val="00FD34F8"/>
    <w:rsid w:val="00FD514D"/>
    <w:rsid w:val="00FD554D"/>
    <w:rsid w:val="00FD5812"/>
    <w:rsid w:val="00FD5B24"/>
    <w:rsid w:val="00FD6125"/>
    <w:rsid w:val="00FD68C6"/>
    <w:rsid w:val="00FD7A42"/>
    <w:rsid w:val="00FD7DFC"/>
    <w:rsid w:val="00FE05B4"/>
    <w:rsid w:val="00FE072A"/>
    <w:rsid w:val="00FE1231"/>
    <w:rsid w:val="00FE1593"/>
    <w:rsid w:val="00FE30C5"/>
    <w:rsid w:val="00FE31E9"/>
    <w:rsid w:val="00FE362B"/>
    <w:rsid w:val="00FE37EF"/>
    <w:rsid w:val="00FE39B9"/>
    <w:rsid w:val="00FE3C95"/>
    <w:rsid w:val="00FE46F6"/>
    <w:rsid w:val="00FE4FBE"/>
    <w:rsid w:val="00FE5C16"/>
    <w:rsid w:val="00FE5C6D"/>
    <w:rsid w:val="00FE5F5F"/>
    <w:rsid w:val="00FE7308"/>
    <w:rsid w:val="00FE7542"/>
    <w:rsid w:val="00FE7D49"/>
    <w:rsid w:val="00FF0D93"/>
    <w:rsid w:val="00FF17CA"/>
    <w:rsid w:val="00FF1C6B"/>
    <w:rsid w:val="00FF1E3C"/>
    <w:rsid w:val="00FF25D6"/>
    <w:rsid w:val="00FF2BC7"/>
    <w:rsid w:val="00FF322C"/>
    <w:rsid w:val="00FF32B1"/>
    <w:rsid w:val="00FF373C"/>
    <w:rsid w:val="00FF42CB"/>
    <w:rsid w:val="00FF485E"/>
    <w:rsid w:val="00FF5739"/>
    <w:rsid w:val="00FF5E81"/>
    <w:rsid w:val="00FF7593"/>
    <w:rsid w:val="00FF7D0B"/>
    <w:rsid w:val="00FF7DFD"/>
    <w:rsid w:val="00FF7E7B"/>
    <w:rsid w:val="00FF7EE7"/>
    <w:rsid w:val="00FF7FE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3"/>
    <o:shapelayout v:ext="edit">
      <o:idmap v:ext="edit" data="2"/>
    </o:shapelayout>
  </w:shapeDefaults>
  <w:decimalSymbol w:val="."/>
  <w:listSeparator w:val=","/>
  <w14:docId w14:val="37490837"/>
  <w15:docId w15:val="{8CF14D82-315A-4A3B-9232-9D55249752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algun Gothic"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uiPriority="1" w:qFormat="1"/>
    <w:lsdException w:name="heading 2" w:uiPriority="1" w:qFormat="1"/>
    <w:lsdException w:name="heading 3" w:uiPriority="1" w:qFormat="1"/>
    <w:lsdException w:name="heading 4" w:semiHidden="1" w:uiPriority="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14AFB"/>
    <w:rPr>
      <w:sz w:val="18"/>
      <w:lang w:val="en-GB" w:eastAsia="en-US"/>
    </w:rPr>
  </w:style>
  <w:style w:type="paragraph" w:styleId="Heading1">
    <w:name w:val="heading 1"/>
    <w:basedOn w:val="Normal"/>
    <w:next w:val="Normal"/>
    <w:link w:val="Heading1Char"/>
    <w:uiPriority w:val="1"/>
    <w:qFormat/>
    <w:rsid w:val="00654B3B"/>
    <w:pPr>
      <w:keepNext/>
      <w:keepLines/>
      <w:spacing w:before="320"/>
      <w:outlineLvl w:val="0"/>
    </w:pPr>
    <w:rPr>
      <w:rFonts w:ascii="Arial" w:hAnsi="Arial"/>
      <w:b/>
      <w:sz w:val="32"/>
      <w:u w:val="single"/>
    </w:rPr>
  </w:style>
  <w:style w:type="paragraph" w:styleId="Heading2">
    <w:name w:val="heading 2"/>
    <w:basedOn w:val="Normal"/>
    <w:next w:val="Normal"/>
    <w:link w:val="Heading2Char"/>
    <w:uiPriority w:val="1"/>
    <w:qFormat/>
    <w:rsid w:val="00654B3B"/>
    <w:pPr>
      <w:keepNext/>
      <w:keepLines/>
      <w:spacing w:before="280"/>
      <w:outlineLvl w:val="1"/>
    </w:pPr>
    <w:rPr>
      <w:rFonts w:ascii="Arial" w:hAnsi="Arial"/>
      <w:b/>
      <w:sz w:val="28"/>
      <w:u w:val="single"/>
    </w:rPr>
  </w:style>
  <w:style w:type="paragraph" w:styleId="Heading30">
    <w:name w:val="heading 3"/>
    <w:basedOn w:val="Normal"/>
    <w:next w:val="Normal"/>
    <w:link w:val="Heading3Char"/>
    <w:uiPriority w:val="1"/>
    <w:qFormat/>
    <w:rsid w:val="00654B3B"/>
    <w:pPr>
      <w:keepNext/>
      <w:keepLines/>
      <w:spacing w:before="240" w:after="60"/>
      <w:outlineLvl w:val="2"/>
    </w:pPr>
    <w:rPr>
      <w:rFonts w:ascii="Arial" w:hAnsi="Arial"/>
      <w:b/>
      <w:sz w:val="24"/>
    </w:rPr>
  </w:style>
  <w:style w:type="paragraph" w:styleId="Heading4">
    <w:name w:val="heading 4"/>
    <w:basedOn w:val="Normal"/>
    <w:next w:val="Normal"/>
    <w:link w:val="Heading4Char"/>
    <w:uiPriority w:val="1"/>
    <w:unhideWhenUsed/>
    <w:qFormat/>
    <w:rsid w:val="009F7E7A"/>
    <w:pPr>
      <w:keepNext/>
      <w:keepLines/>
      <w:spacing w:before="40"/>
      <w:outlineLvl w:val="3"/>
    </w:pPr>
    <w:rPr>
      <w:rFonts w:ascii="Malgun Gothic" w:eastAsia="SimSun" w:hAnsi="Malgun Gothic"/>
      <w:i/>
      <w:iCs/>
      <w:color w:val="365F91"/>
    </w:rPr>
  </w:style>
  <w:style w:type="paragraph" w:styleId="Heading5">
    <w:name w:val="heading 5"/>
    <w:basedOn w:val="Heading4"/>
    <w:next w:val="Normal"/>
    <w:link w:val="Heading5Char"/>
    <w:unhideWhenUsed/>
    <w:qFormat/>
    <w:rsid w:val="009F7E7A"/>
    <w:pPr>
      <w:spacing w:after="60"/>
      <w:ind w:left="360" w:hanging="360"/>
      <w:outlineLvl w:val="4"/>
    </w:pPr>
    <w:rPr>
      <w:b/>
      <w:i w:val="0"/>
      <w:color w:val="auto"/>
      <w:sz w:val="24"/>
    </w:rPr>
  </w:style>
  <w:style w:type="paragraph" w:styleId="Heading6">
    <w:name w:val="heading 6"/>
    <w:basedOn w:val="Heading5"/>
    <w:next w:val="Normal"/>
    <w:link w:val="Heading6Char"/>
    <w:unhideWhenUsed/>
    <w:qFormat/>
    <w:rsid w:val="009F7E7A"/>
    <w:pPr>
      <w:outlineLvl w:val="5"/>
    </w:pPr>
  </w:style>
  <w:style w:type="paragraph" w:styleId="Heading7">
    <w:name w:val="heading 7"/>
    <w:basedOn w:val="Normal"/>
    <w:next w:val="Normal"/>
    <w:link w:val="Heading7Char"/>
    <w:semiHidden/>
    <w:unhideWhenUsed/>
    <w:qFormat/>
    <w:rsid w:val="009F7E7A"/>
    <w:pPr>
      <w:keepNext/>
      <w:keepLines/>
      <w:spacing w:before="40"/>
      <w:ind w:left="360" w:hanging="360"/>
      <w:outlineLvl w:val="6"/>
    </w:pPr>
    <w:rPr>
      <w:rFonts w:ascii="Malgun Gothic" w:eastAsia="SimSun" w:hAnsi="Malgun Gothic"/>
      <w:i/>
      <w:iCs/>
      <w:color w:val="243F60"/>
      <w:sz w:val="22"/>
    </w:rPr>
  </w:style>
  <w:style w:type="paragraph" w:styleId="Heading8">
    <w:name w:val="heading 8"/>
    <w:basedOn w:val="Normal"/>
    <w:next w:val="Normal"/>
    <w:link w:val="Heading8Char"/>
    <w:semiHidden/>
    <w:unhideWhenUsed/>
    <w:qFormat/>
    <w:rsid w:val="009F7E7A"/>
    <w:pPr>
      <w:keepNext/>
      <w:keepLines/>
      <w:spacing w:before="40"/>
      <w:ind w:left="360" w:hanging="360"/>
      <w:outlineLvl w:val="7"/>
    </w:pPr>
    <w:rPr>
      <w:rFonts w:ascii="Malgun Gothic" w:eastAsia="SimSun" w:hAnsi="Malgun Gothic"/>
      <w:color w:val="272727"/>
      <w:sz w:val="21"/>
      <w:szCs w:val="21"/>
    </w:rPr>
  </w:style>
  <w:style w:type="paragraph" w:styleId="Heading9">
    <w:name w:val="heading 9"/>
    <w:basedOn w:val="Normal"/>
    <w:next w:val="Normal"/>
    <w:link w:val="Heading9Char"/>
    <w:semiHidden/>
    <w:unhideWhenUsed/>
    <w:qFormat/>
    <w:rsid w:val="009F7E7A"/>
    <w:pPr>
      <w:keepNext/>
      <w:keepLines/>
      <w:spacing w:before="40"/>
      <w:ind w:left="360" w:hanging="360"/>
      <w:outlineLvl w:val="8"/>
    </w:pPr>
    <w:rPr>
      <w:rFonts w:ascii="Malgun Gothic" w:eastAsia="SimSun" w:hAnsi="Malgun Gothic"/>
      <w:i/>
      <w:iCs/>
      <w:color w:val="272727"/>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654B3B"/>
    <w:pPr>
      <w:pBdr>
        <w:top w:val="single" w:sz="6" w:space="1" w:color="auto"/>
      </w:pBdr>
      <w:tabs>
        <w:tab w:val="center" w:pos="6480"/>
        <w:tab w:val="right" w:pos="12960"/>
      </w:tabs>
    </w:pPr>
    <w:rPr>
      <w:sz w:val="24"/>
    </w:rPr>
  </w:style>
  <w:style w:type="paragraph" w:styleId="Header">
    <w:name w:val="header"/>
    <w:basedOn w:val="Normal"/>
    <w:rsid w:val="00654B3B"/>
    <w:pPr>
      <w:pBdr>
        <w:bottom w:val="single" w:sz="6" w:space="2" w:color="auto"/>
      </w:pBdr>
      <w:tabs>
        <w:tab w:val="center" w:pos="6480"/>
        <w:tab w:val="right" w:pos="12960"/>
      </w:tabs>
    </w:pPr>
    <w:rPr>
      <w:b/>
      <w:sz w:val="28"/>
    </w:rPr>
  </w:style>
  <w:style w:type="paragraph" w:customStyle="1" w:styleId="T1">
    <w:name w:val="T1"/>
    <w:basedOn w:val="Normal"/>
    <w:rsid w:val="00654B3B"/>
    <w:pPr>
      <w:jc w:val="center"/>
    </w:pPr>
    <w:rPr>
      <w:b/>
      <w:sz w:val="28"/>
    </w:rPr>
  </w:style>
  <w:style w:type="paragraph" w:customStyle="1" w:styleId="T2">
    <w:name w:val="T2"/>
    <w:basedOn w:val="T1"/>
    <w:rsid w:val="00654B3B"/>
    <w:pPr>
      <w:spacing w:after="240"/>
      <w:ind w:left="720" w:right="720"/>
    </w:pPr>
  </w:style>
  <w:style w:type="paragraph" w:customStyle="1" w:styleId="T3">
    <w:name w:val="T3"/>
    <w:basedOn w:val="T1"/>
    <w:rsid w:val="00654B3B"/>
    <w:pPr>
      <w:pBdr>
        <w:bottom w:val="single" w:sz="6" w:space="1" w:color="auto"/>
      </w:pBdr>
      <w:tabs>
        <w:tab w:val="center" w:pos="4680"/>
      </w:tabs>
      <w:spacing w:after="240"/>
      <w:jc w:val="left"/>
    </w:pPr>
    <w:rPr>
      <w:b w:val="0"/>
      <w:sz w:val="24"/>
    </w:rPr>
  </w:style>
  <w:style w:type="paragraph" w:styleId="BodyTextIndent">
    <w:name w:val="Body Text Indent"/>
    <w:basedOn w:val="Normal"/>
    <w:rsid w:val="00654B3B"/>
    <w:pPr>
      <w:ind w:left="720" w:hanging="720"/>
    </w:pPr>
  </w:style>
  <w:style w:type="character" w:styleId="Hyperlink">
    <w:name w:val="Hyperlink"/>
    <w:rsid w:val="00654B3B"/>
    <w:rPr>
      <w:color w:val="0000FF"/>
      <w:u w:val="single"/>
    </w:rPr>
  </w:style>
  <w:style w:type="paragraph" w:customStyle="1" w:styleId="T">
    <w:name w:val="T"/>
    <w:aliases w:val="Text"/>
    <w:uiPriority w:val="99"/>
    <w:rsid w:val="0025531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MS Mincho"/>
      <w:color w:val="000000"/>
      <w:w w:val="0"/>
      <w:lang w:eastAsia="ja-JP"/>
    </w:rPr>
  </w:style>
  <w:style w:type="paragraph" w:customStyle="1" w:styleId="TableCaption">
    <w:name w:val="TableCaption"/>
    <w:uiPriority w:val="99"/>
    <w:rsid w:val="00A3207C"/>
    <w:pPr>
      <w:widowControl w:val="0"/>
      <w:autoSpaceDE w:val="0"/>
      <w:autoSpaceDN w:val="0"/>
      <w:adjustRightInd w:val="0"/>
      <w:spacing w:line="240" w:lineRule="atLeast"/>
      <w:jc w:val="center"/>
    </w:pPr>
    <w:rPr>
      <w:rFonts w:eastAsia="MS Mincho"/>
      <w:b/>
      <w:bCs/>
      <w:color w:val="000000"/>
      <w:w w:val="0"/>
      <w:lang w:eastAsia="ja-JP"/>
    </w:rPr>
  </w:style>
  <w:style w:type="paragraph" w:customStyle="1" w:styleId="TableText">
    <w:name w:val="TableText"/>
    <w:uiPriority w:val="99"/>
    <w:rsid w:val="00A3207C"/>
    <w:pPr>
      <w:widowControl w:val="0"/>
      <w:autoSpaceDE w:val="0"/>
      <w:autoSpaceDN w:val="0"/>
      <w:adjustRightInd w:val="0"/>
      <w:spacing w:line="200" w:lineRule="atLeast"/>
    </w:pPr>
    <w:rPr>
      <w:rFonts w:eastAsia="MS Mincho"/>
      <w:color w:val="000000"/>
      <w:w w:val="0"/>
      <w:sz w:val="18"/>
      <w:szCs w:val="18"/>
      <w:lang w:eastAsia="ja-JP"/>
    </w:rPr>
  </w:style>
  <w:style w:type="paragraph" w:customStyle="1" w:styleId="StyleCaption-Table">
    <w:name w:val="Style Caption - Table"/>
    <w:basedOn w:val="Normal"/>
    <w:rsid w:val="00A3207C"/>
    <w:pPr>
      <w:keepNext/>
      <w:suppressAutoHyphens/>
      <w:spacing w:before="400" w:after="200"/>
      <w:jc w:val="center"/>
    </w:pPr>
    <w:rPr>
      <w:rFonts w:ascii="Arial" w:eastAsia="MS Mincho" w:hAnsi="Arial" w:cs="Arial"/>
      <w:b/>
      <w:sz w:val="20"/>
      <w:lang w:val="en-US" w:eastAsia="ar-SA"/>
    </w:rPr>
  </w:style>
  <w:style w:type="paragraph" w:customStyle="1" w:styleId="IEEEStdsLevel4Header">
    <w:name w:val="IEEEStds Level 4 Header"/>
    <w:basedOn w:val="Normal"/>
    <w:next w:val="Normal"/>
    <w:link w:val="IEEEStdsLevel4HeaderCharChar"/>
    <w:rsid w:val="00A3207C"/>
    <w:pPr>
      <w:keepLines/>
      <w:tabs>
        <w:tab w:val="num" w:pos="360"/>
      </w:tabs>
      <w:suppressAutoHyphens/>
      <w:spacing w:before="240" w:after="240"/>
      <w:ind w:left="360" w:hanging="360"/>
      <w:outlineLvl w:val="3"/>
    </w:pPr>
    <w:rPr>
      <w:rFonts w:ascii="Arial" w:eastAsia="MS Mincho" w:hAnsi="Arial"/>
      <w:b/>
      <w:noProof/>
      <w:snapToGrid w:val="0"/>
      <w:sz w:val="20"/>
    </w:rPr>
  </w:style>
  <w:style w:type="character" w:customStyle="1" w:styleId="IEEEStdsLevel4HeaderCharChar">
    <w:name w:val="IEEEStds Level 4 Header Char Char"/>
    <w:link w:val="IEEEStdsLevel4Header"/>
    <w:rsid w:val="00A3207C"/>
    <w:rPr>
      <w:rFonts w:ascii="Arial" w:eastAsia="MS Mincho" w:hAnsi="Arial"/>
      <w:b/>
      <w:noProof/>
      <w:snapToGrid w:val="0"/>
    </w:rPr>
  </w:style>
  <w:style w:type="table" w:styleId="TableGrid">
    <w:name w:val="Table Grid"/>
    <w:basedOn w:val="TableNormal"/>
    <w:rsid w:val="0074600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rsid w:val="00E637E6"/>
    <w:rPr>
      <w:rFonts w:ascii="Tahoma" w:hAnsi="Tahoma"/>
      <w:sz w:val="16"/>
      <w:szCs w:val="16"/>
    </w:rPr>
  </w:style>
  <w:style w:type="character" w:customStyle="1" w:styleId="BalloonTextChar">
    <w:name w:val="Balloon Text Char"/>
    <w:link w:val="BalloonText"/>
    <w:rsid w:val="00E637E6"/>
    <w:rPr>
      <w:rFonts w:ascii="Tahoma" w:hAnsi="Tahoma" w:cs="Tahoma"/>
      <w:sz w:val="16"/>
      <w:szCs w:val="16"/>
      <w:lang w:val="en-GB"/>
    </w:rPr>
  </w:style>
  <w:style w:type="paragraph" w:customStyle="1" w:styleId="H1">
    <w:name w:val="H1"/>
    <w:aliases w:val="1stLevelHead"/>
    <w:next w:val="T"/>
    <w:uiPriority w:val="99"/>
    <w:rsid w:val="00DE6345"/>
    <w:pPr>
      <w:keepNext/>
      <w:widowControl w:val="0"/>
      <w:autoSpaceDE w:val="0"/>
      <w:autoSpaceDN w:val="0"/>
      <w:adjustRightInd w:val="0"/>
      <w:spacing w:before="480" w:after="240" w:line="280" w:lineRule="atLeast"/>
    </w:pPr>
    <w:rPr>
      <w:rFonts w:ascii="Arial" w:hAnsi="Arial" w:cs="Arial"/>
      <w:b/>
      <w:bCs/>
      <w:color w:val="000000"/>
      <w:w w:val="0"/>
      <w:sz w:val="24"/>
      <w:szCs w:val="24"/>
      <w:lang w:eastAsia="en-US"/>
    </w:rPr>
  </w:style>
  <w:style w:type="paragraph" w:customStyle="1" w:styleId="H2">
    <w:name w:val="H2"/>
    <w:aliases w:val="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sz w:val="22"/>
      <w:szCs w:val="22"/>
      <w:lang w:eastAsia="en-US"/>
    </w:rPr>
  </w:style>
  <w:style w:type="paragraph" w:customStyle="1" w:styleId="H3">
    <w:name w:val="H3"/>
    <w:aliases w:val="1.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US"/>
    </w:rPr>
  </w:style>
  <w:style w:type="paragraph" w:customStyle="1" w:styleId="H4">
    <w:name w:val="H4"/>
    <w:aliases w:val="1.1.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US"/>
    </w:rPr>
  </w:style>
  <w:style w:type="paragraph" w:customStyle="1" w:styleId="Bibliography1">
    <w:name w:val="Bibliography1"/>
    <w:basedOn w:val="Normal"/>
    <w:next w:val="Normal"/>
    <w:uiPriority w:val="37"/>
    <w:unhideWhenUsed/>
    <w:rsid w:val="00DE6345"/>
    <w:pPr>
      <w:spacing w:after="200" w:line="276" w:lineRule="auto"/>
    </w:pPr>
    <w:rPr>
      <w:rFonts w:ascii="Calibri" w:hAnsi="Calibri"/>
      <w:szCs w:val="22"/>
      <w:lang w:val="en-US"/>
    </w:rPr>
  </w:style>
  <w:style w:type="paragraph" w:customStyle="1" w:styleId="CellBody">
    <w:name w:val="CellBody"/>
    <w:uiPriority w:val="99"/>
    <w:rsid w:val="00DE6345"/>
    <w:pPr>
      <w:widowControl w:val="0"/>
      <w:autoSpaceDE w:val="0"/>
      <w:autoSpaceDN w:val="0"/>
      <w:adjustRightInd w:val="0"/>
      <w:spacing w:line="200" w:lineRule="atLeast"/>
    </w:pPr>
    <w:rPr>
      <w:color w:val="000000"/>
      <w:w w:val="0"/>
      <w:sz w:val="18"/>
      <w:szCs w:val="18"/>
      <w:lang w:eastAsia="en-US"/>
    </w:rPr>
  </w:style>
  <w:style w:type="paragraph" w:customStyle="1" w:styleId="CellHeading">
    <w:name w:val="CellHeading"/>
    <w:uiPriority w:val="99"/>
    <w:rsid w:val="00DE6345"/>
    <w:pPr>
      <w:widowControl w:val="0"/>
      <w:suppressAutoHyphens/>
      <w:autoSpaceDE w:val="0"/>
      <w:autoSpaceDN w:val="0"/>
      <w:adjustRightInd w:val="0"/>
      <w:spacing w:line="200" w:lineRule="atLeast"/>
      <w:jc w:val="center"/>
    </w:pPr>
    <w:rPr>
      <w:b/>
      <w:bCs/>
      <w:color w:val="000000"/>
      <w:w w:val="0"/>
      <w:sz w:val="18"/>
      <w:szCs w:val="18"/>
      <w:lang w:eastAsia="en-US"/>
    </w:rPr>
  </w:style>
  <w:style w:type="paragraph" w:customStyle="1" w:styleId="FigTitle">
    <w:name w:val="FigTitle"/>
    <w:uiPriority w:val="99"/>
    <w:rsid w:val="00DE6345"/>
    <w:pPr>
      <w:widowControl w:val="0"/>
      <w:autoSpaceDE w:val="0"/>
      <w:autoSpaceDN w:val="0"/>
      <w:adjustRightInd w:val="0"/>
      <w:spacing w:before="240" w:line="240" w:lineRule="atLeast"/>
      <w:jc w:val="center"/>
    </w:pPr>
    <w:rPr>
      <w:rFonts w:ascii="Arial" w:hAnsi="Arial" w:cs="Arial"/>
      <w:b/>
      <w:bCs/>
      <w:color w:val="000000"/>
      <w:w w:val="0"/>
      <w:lang w:eastAsia="en-US"/>
    </w:rPr>
  </w:style>
  <w:style w:type="paragraph" w:customStyle="1" w:styleId="TableTitle">
    <w:name w:val="TableTitle"/>
    <w:next w:val="TableCaption"/>
    <w:uiPriority w:val="99"/>
    <w:rsid w:val="00DE6345"/>
    <w:pPr>
      <w:widowControl w:val="0"/>
      <w:autoSpaceDE w:val="0"/>
      <w:autoSpaceDN w:val="0"/>
      <w:adjustRightInd w:val="0"/>
      <w:spacing w:line="240" w:lineRule="atLeast"/>
      <w:jc w:val="center"/>
    </w:pPr>
    <w:rPr>
      <w:rFonts w:ascii="Arial" w:hAnsi="Arial" w:cs="Arial"/>
      <w:b/>
      <w:bCs/>
      <w:color w:val="000000"/>
      <w:w w:val="0"/>
      <w:lang w:eastAsia="en-US"/>
    </w:rPr>
  </w:style>
  <w:style w:type="character" w:styleId="CommentReference">
    <w:name w:val="annotation reference"/>
    <w:uiPriority w:val="99"/>
    <w:unhideWhenUsed/>
    <w:rsid w:val="00DE6345"/>
    <w:rPr>
      <w:sz w:val="16"/>
      <w:szCs w:val="16"/>
    </w:rPr>
  </w:style>
  <w:style w:type="paragraph" w:styleId="CommentText">
    <w:name w:val="annotation text"/>
    <w:basedOn w:val="Normal"/>
    <w:link w:val="CommentTextChar"/>
    <w:uiPriority w:val="99"/>
    <w:unhideWhenUsed/>
    <w:rsid w:val="00DE6345"/>
    <w:pPr>
      <w:spacing w:after="200"/>
    </w:pPr>
    <w:rPr>
      <w:rFonts w:ascii="Calibri" w:hAnsi="Calibri"/>
      <w:sz w:val="20"/>
    </w:rPr>
  </w:style>
  <w:style w:type="character" w:customStyle="1" w:styleId="CommentTextChar">
    <w:name w:val="Comment Text Char"/>
    <w:link w:val="CommentText"/>
    <w:uiPriority w:val="99"/>
    <w:rsid w:val="00DE6345"/>
    <w:rPr>
      <w:rFonts w:ascii="Calibri" w:hAnsi="Calibri"/>
    </w:rPr>
  </w:style>
  <w:style w:type="paragraph" w:styleId="NormalWeb">
    <w:name w:val="Normal (Web)"/>
    <w:basedOn w:val="Normal"/>
    <w:uiPriority w:val="99"/>
    <w:unhideWhenUsed/>
    <w:rsid w:val="00DE6345"/>
    <w:pPr>
      <w:spacing w:before="100" w:beforeAutospacing="1" w:after="100" w:afterAutospacing="1"/>
    </w:pPr>
    <w:rPr>
      <w:sz w:val="24"/>
      <w:szCs w:val="24"/>
      <w:lang w:val="en-US"/>
    </w:rPr>
  </w:style>
  <w:style w:type="paragraph" w:styleId="CommentSubject">
    <w:name w:val="annotation subject"/>
    <w:basedOn w:val="CommentText"/>
    <w:next w:val="CommentText"/>
    <w:link w:val="CommentSubjectChar"/>
    <w:rsid w:val="00FD24D4"/>
    <w:pPr>
      <w:spacing w:after="0"/>
    </w:pPr>
    <w:rPr>
      <w:b/>
      <w:bCs/>
    </w:rPr>
  </w:style>
  <w:style w:type="character" w:customStyle="1" w:styleId="CommentSubjectChar">
    <w:name w:val="Comment Subject Char"/>
    <w:link w:val="CommentSubject"/>
    <w:rsid w:val="00FD24D4"/>
    <w:rPr>
      <w:rFonts w:ascii="Calibri" w:hAnsi="Calibri"/>
      <w:b/>
      <w:bCs/>
      <w:lang w:val="en-GB"/>
    </w:rPr>
  </w:style>
  <w:style w:type="paragraph" w:customStyle="1" w:styleId="DL">
    <w:name w:val="DL"/>
    <w:aliases w:val="DashedList2,D,DashedList,DashedList3"/>
    <w:uiPriority w:val="99"/>
    <w:rsid w:val="00D47751"/>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both"/>
    </w:pPr>
    <w:rPr>
      <w:color w:val="000000"/>
      <w:w w:val="0"/>
      <w:lang w:eastAsia="en-US"/>
    </w:rPr>
  </w:style>
  <w:style w:type="paragraph" w:customStyle="1" w:styleId="Footnote">
    <w:name w:val="Footnote"/>
    <w:uiPriority w:val="99"/>
    <w:rsid w:val="00D47751"/>
    <w:pPr>
      <w:widowControl w:val="0"/>
      <w:tabs>
        <w:tab w:val="right" w:pos="8640"/>
      </w:tabs>
      <w:suppressAutoHyphens/>
      <w:autoSpaceDE w:val="0"/>
      <w:autoSpaceDN w:val="0"/>
      <w:adjustRightInd w:val="0"/>
      <w:spacing w:after="40" w:line="180" w:lineRule="atLeast"/>
      <w:jc w:val="both"/>
    </w:pPr>
    <w:rPr>
      <w:color w:val="000000"/>
      <w:w w:val="0"/>
      <w:sz w:val="16"/>
      <w:szCs w:val="16"/>
      <w:lang w:eastAsia="en-US"/>
    </w:rPr>
  </w:style>
  <w:style w:type="paragraph" w:customStyle="1" w:styleId="AH2">
    <w:name w:val="AH2"/>
    <w:aliases w:val="A.1.1"/>
    <w:uiPriority w:val="99"/>
    <w:rsid w:val="00AD1FB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jc w:val="both"/>
    </w:pPr>
    <w:rPr>
      <w:rFonts w:ascii="Arial" w:hAnsi="Arial" w:cs="Arial"/>
      <w:b/>
      <w:bCs/>
      <w:noProof/>
      <w:color w:val="000000"/>
      <w:sz w:val="22"/>
      <w:szCs w:val="22"/>
      <w:lang w:eastAsia="en-US"/>
    </w:rPr>
  </w:style>
  <w:style w:type="paragraph" w:customStyle="1" w:styleId="AH1">
    <w:name w:val="AH1"/>
    <w:aliases w:val="A.1"/>
    <w:uiPriority w:val="99"/>
    <w:rsid w:val="00224818"/>
    <w:pPr>
      <w:keepNext/>
      <w:widowControl w:val="0"/>
      <w:autoSpaceDE w:val="0"/>
      <w:autoSpaceDN w:val="0"/>
      <w:adjustRightInd w:val="0"/>
      <w:spacing w:before="480" w:after="240"/>
    </w:pPr>
    <w:rPr>
      <w:rFonts w:ascii="Arial" w:hAnsi="Arial" w:cs="Arial"/>
      <w:b/>
      <w:bCs/>
      <w:noProof/>
      <w:color w:val="000000"/>
      <w:sz w:val="24"/>
      <w:szCs w:val="24"/>
      <w:lang w:eastAsia="en-US"/>
    </w:rPr>
  </w:style>
  <w:style w:type="paragraph" w:customStyle="1" w:styleId="revisioninstructions">
    <w:name w:val="revision_instructions"/>
    <w:uiPriority w:val="99"/>
    <w:rsid w:val="002248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jc w:val="both"/>
    </w:pPr>
    <w:rPr>
      <w:b/>
      <w:bCs/>
      <w:i/>
      <w:iCs/>
      <w:noProof/>
      <w:color w:val="000000"/>
      <w:lang w:eastAsia="en-US"/>
    </w:rPr>
  </w:style>
  <w:style w:type="paragraph" w:customStyle="1" w:styleId="-11">
    <w:name w:val="색상형 음영 - 강조색 11"/>
    <w:hidden/>
    <w:uiPriority w:val="99"/>
    <w:semiHidden/>
    <w:rsid w:val="00B87617"/>
    <w:rPr>
      <w:sz w:val="22"/>
      <w:lang w:val="en-GB" w:eastAsia="en-US"/>
    </w:rPr>
  </w:style>
  <w:style w:type="paragraph" w:styleId="Revision">
    <w:name w:val="Revision"/>
    <w:hidden/>
    <w:uiPriority w:val="99"/>
    <w:semiHidden/>
    <w:rsid w:val="00E81437"/>
    <w:rPr>
      <w:sz w:val="22"/>
      <w:lang w:val="en-GB" w:eastAsia="en-US"/>
    </w:rPr>
  </w:style>
  <w:style w:type="character" w:customStyle="1" w:styleId="highlight">
    <w:name w:val="highlight"/>
    <w:basedOn w:val="DefaultParagraphFont"/>
    <w:rsid w:val="007F75A8"/>
  </w:style>
  <w:style w:type="paragraph" w:customStyle="1" w:styleId="FigTitlea">
    <w:name w:val="FigTitle a"/>
    <w:uiPriority w:val="99"/>
    <w:rsid w:val="00C82609"/>
    <w:pPr>
      <w:widowControl w:val="0"/>
      <w:autoSpaceDE w:val="0"/>
      <w:autoSpaceDN w:val="0"/>
      <w:adjustRightInd w:val="0"/>
      <w:spacing w:line="240" w:lineRule="atLeast"/>
      <w:jc w:val="center"/>
    </w:pPr>
    <w:rPr>
      <w:rFonts w:ascii="Arial" w:hAnsi="Arial" w:cs="Arial"/>
      <w:b/>
      <w:bCs/>
      <w:color w:val="000000"/>
      <w:w w:val="0"/>
      <w:lang w:eastAsia="ko-KR"/>
    </w:rPr>
  </w:style>
  <w:style w:type="paragraph" w:customStyle="1" w:styleId="TableTitlea">
    <w:name w:val="TableTitle a"/>
    <w:next w:val="TableCaption"/>
    <w:uiPriority w:val="99"/>
    <w:rsid w:val="00C82609"/>
    <w:pPr>
      <w:widowControl w:val="0"/>
      <w:autoSpaceDE w:val="0"/>
      <w:autoSpaceDN w:val="0"/>
      <w:adjustRightInd w:val="0"/>
      <w:spacing w:line="240" w:lineRule="atLeast"/>
      <w:jc w:val="center"/>
    </w:pPr>
    <w:rPr>
      <w:rFonts w:ascii="Arial" w:hAnsi="Arial" w:cs="Arial"/>
      <w:b/>
      <w:bCs/>
      <w:color w:val="000000"/>
      <w:w w:val="0"/>
      <w:lang w:eastAsia="ko-KR"/>
    </w:rPr>
  </w:style>
  <w:style w:type="paragraph" w:customStyle="1" w:styleId="Body">
    <w:name w:val="Body"/>
    <w:rsid w:val="00C82609"/>
    <w:pPr>
      <w:widowControl w:val="0"/>
      <w:autoSpaceDE w:val="0"/>
      <w:autoSpaceDN w:val="0"/>
      <w:adjustRightInd w:val="0"/>
      <w:spacing w:before="240" w:line="240" w:lineRule="atLeast"/>
      <w:jc w:val="both"/>
    </w:pPr>
    <w:rPr>
      <w:color w:val="000000"/>
      <w:w w:val="0"/>
      <w:lang w:eastAsia="ko-KR"/>
    </w:rPr>
  </w:style>
  <w:style w:type="paragraph" w:customStyle="1" w:styleId="Note">
    <w:name w:val="Note"/>
    <w:uiPriority w:val="99"/>
    <w:rsid w:val="00B60DD2"/>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color w:val="000000"/>
      <w:w w:val="0"/>
      <w:sz w:val="18"/>
      <w:szCs w:val="18"/>
      <w:lang w:eastAsia="ko-KR"/>
    </w:rPr>
  </w:style>
  <w:style w:type="paragraph" w:customStyle="1" w:styleId="SP3217099">
    <w:name w:val="SP.3.217099"/>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paragraph" w:customStyle="1" w:styleId="SP3217198">
    <w:name w:val="SP.3.217198"/>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paragraph" w:customStyle="1" w:styleId="SP3217144">
    <w:name w:val="SP.3.217144"/>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character" w:customStyle="1" w:styleId="SC34062">
    <w:name w:val="SC.3.4062"/>
    <w:uiPriority w:val="99"/>
    <w:rsid w:val="0097724C"/>
    <w:rPr>
      <w:b/>
      <w:bCs/>
      <w:color w:val="000000"/>
      <w:sz w:val="20"/>
      <w:szCs w:val="20"/>
    </w:rPr>
  </w:style>
  <w:style w:type="paragraph" w:customStyle="1" w:styleId="SP3172043">
    <w:name w:val="SP.3.172043"/>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172142">
    <w:name w:val="SP.3.172142"/>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172088">
    <w:name w:val="SP.3.172088"/>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278539">
    <w:name w:val="SP.3.278539"/>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638">
    <w:name w:val="SP.3.278638"/>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584">
    <w:name w:val="SP.3.278584"/>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530">
    <w:name w:val="SP.3.278530"/>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616">
    <w:name w:val="SP.3.278616"/>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L2">
    <w:name w:val="L2"/>
    <w:aliases w:val="LetteredList"/>
    <w:uiPriority w:val="99"/>
    <w:rsid w:val="007E21DF"/>
    <w:pPr>
      <w:tabs>
        <w:tab w:val="left" w:pos="640"/>
      </w:tabs>
      <w:autoSpaceDE w:val="0"/>
      <w:autoSpaceDN w:val="0"/>
      <w:adjustRightInd w:val="0"/>
      <w:spacing w:before="60" w:after="60" w:line="240" w:lineRule="atLeast"/>
      <w:ind w:left="640" w:hanging="440"/>
      <w:jc w:val="both"/>
    </w:pPr>
    <w:rPr>
      <w:color w:val="000000"/>
      <w:w w:val="0"/>
      <w:lang w:eastAsia="ko-KR"/>
    </w:rPr>
  </w:style>
  <w:style w:type="paragraph" w:customStyle="1" w:styleId="Editinginstructions">
    <w:name w:val="Editing instructions"/>
    <w:uiPriority w:val="99"/>
    <w:rsid w:val="007E21DF"/>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00" w:after="120" w:line="240" w:lineRule="atLeast"/>
    </w:pPr>
    <w:rPr>
      <w:b/>
      <w:bCs/>
      <w:i/>
      <w:iCs/>
      <w:color w:val="000000"/>
      <w:w w:val="0"/>
      <w:lang w:eastAsia="ko-KR"/>
    </w:rPr>
  </w:style>
  <w:style w:type="character" w:styleId="PlaceholderText">
    <w:name w:val="Placeholder Text"/>
    <w:uiPriority w:val="99"/>
    <w:semiHidden/>
    <w:rsid w:val="00FF7EE7"/>
    <w:rPr>
      <w:color w:val="808080"/>
    </w:rPr>
  </w:style>
  <w:style w:type="paragraph" w:styleId="ListParagraph">
    <w:name w:val="List Paragraph"/>
    <w:basedOn w:val="Normal"/>
    <w:uiPriority w:val="1"/>
    <w:qFormat/>
    <w:rsid w:val="00884237"/>
    <w:pPr>
      <w:ind w:leftChars="400" w:left="800"/>
    </w:pPr>
  </w:style>
  <w:style w:type="paragraph" w:customStyle="1" w:styleId="SP990150">
    <w:name w:val="SP.9.90150"/>
    <w:basedOn w:val="Normal"/>
    <w:next w:val="Normal"/>
    <w:uiPriority w:val="99"/>
    <w:rsid w:val="009E2715"/>
    <w:pPr>
      <w:autoSpaceDE w:val="0"/>
      <w:autoSpaceDN w:val="0"/>
      <w:adjustRightInd w:val="0"/>
    </w:pPr>
    <w:rPr>
      <w:rFonts w:ascii="Arial" w:hAnsi="Arial" w:cs="Arial"/>
      <w:sz w:val="24"/>
      <w:szCs w:val="24"/>
      <w:lang w:val="en-US" w:eastAsia="ko-KR"/>
    </w:rPr>
  </w:style>
  <w:style w:type="paragraph" w:customStyle="1" w:styleId="SP990119">
    <w:name w:val="SP.9.90119"/>
    <w:basedOn w:val="Normal"/>
    <w:next w:val="Normal"/>
    <w:uiPriority w:val="99"/>
    <w:rsid w:val="009E2715"/>
    <w:pPr>
      <w:autoSpaceDE w:val="0"/>
      <w:autoSpaceDN w:val="0"/>
      <w:adjustRightInd w:val="0"/>
    </w:pPr>
    <w:rPr>
      <w:rFonts w:ascii="Arial" w:hAnsi="Arial" w:cs="Arial"/>
      <w:sz w:val="24"/>
      <w:szCs w:val="24"/>
      <w:lang w:val="en-US" w:eastAsia="ko-KR"/>
    </w:rPr>
  </w:style>
  <w:style w:type="paragraph" w:customStyle="1" w:styleId="SP990116">
    <w:name w:val="SP.9.90116"/>
    <w:basedOn w:val="Normal"/>
    <w:next w:val="Normal"/>
    <w:uiPriority w:val="99"/>
    <w:rsid w:val="009E2715"/>
    <w:pPr>
      <w:autoSpaceDE w:val="0"/>
      <w:autoSpaceDN w:val="0"/>
      <w:adjustRightInd w:val="0"/>
    </w:pPr>
    <w:rPr>
      <w:rFonts w:ascii="Arial" w:hAnsi="Arial" w:cs="Arial"/>
      <w:sz w:val="24"/>
      <w:szCs w:val="24"/>
      <w:lang w:val="en-US" w:eastAsia="ko-KR"/>
    </w:rPr>
  </w:style>
  <w:style w:type="character" w:customStyle="1" w:styleId="SC9192528">
    <w:name w:val="SC.9.192528"/>
    <w:uiPriority w:val="99"/>
    <w:rsid w:val="009E2715"/>
    <w:rPr>
      <w:b/>
      <w:bCs/>
      <w:color w:val="000000"/>
      <w:sz w:val="20"/>
      <w:szCs w:val="20"/>
    </w:rPr>
  </w:style>
  <w:style w:type="paragraph" w:customStyle="1" w:styleId="SP10270375">
    <w:name w:val="SP.10.270375"/>
    <w:basedOn w:val="Normal"/>
    <w:next w:val="Normal"/>
    <w:uiPriority w:val="99"/>
    <w:rsid w:val="002C6CFB"/>
    <w:pPr>
      <w:autoSpaceDE w:val="0"/>
      <w:autoSpaceDN w:val="0"/>
      <w:adjustRightInd w:val="0"/>
    </w:pPr>
    <w:rPr>
      <w:rFonts w:ascii="Arial" w:hAnsi="Arial" w:cs="Arial"/>
      <w:sz w:val="24"/>
      <w:szCs w:val="24"/>
      <w:lang w:val="en-US" w:eastAsia="ko-KR"/>
    </w:rPr>
  </w:style>
  <w:style w:type="paragraph" w:customStyle="1" w:styleId="SP10270343">
    <w:name w:val="SP.10.270343"/>
    <w:basedOn w:val="Normal"/>
    <w:next w:val="Normal"/>
    <w:uiPriority w:val="99"/>
    <w:rsid w:val="002C6CFB"/>
    <w:pPr>
      <w:autoSpaceDE w:val="0"/>
      <w:autoSpaceDN w:val="0"/>
      <w:adjustRightInd w:val="0"/>
    </w:pPr>
    <w:rPr>
      <w:rFonts w:ascii="Arial" w:hAnsi="Arial" w:cs="Arial"/>
      <w:sz w:val="24"/>
      <w:szCs w:val="24"/>
      <w:lang w:val="en-US" w:eastAsia="ko-KR"/>
    </w:rPr>
  </w:style>
  <w:style w:type="paragraph" w:customStyle="1" w:styleId="SP10270376">
    <w:name w:val="SP.10.270376"/>
    <w:basedOn w:val="Normal"/>
    <w:next w:val="Normal"/>
    <w:uiPriority w:val="99"/>
    <w:rsid w:val="002C6CFB"/>
    <w:pPr>
      <w:autoSpaceDE w:val="0"/>
      <w:autoSpaceDN w:val="0"/>
      <w:adjustRightInd w:val="0"/>
    </w:pPr>
    <w:rPr>
      <w:rFonts w:ascii="Arial" w:hAnsi="Arial" w:cs="Arial"/>
      <w:sz w:val="24"/>
      <w:szCs w:val="24"/>
      <w:lang w:val="en-US" w:eastAsia="ko-KR"/>
    </w:rPr>
  </w:style>
  <w:style w:type="character" w:customStyle="1" w:styleId="SC10323600">
    <w:name w:val="SC.10.323600"/>
    <w:uiPriority w:val="99"/>
    <w:rsid w:val="002C6CFB"/>
    <w:rPr>
      <w:b/>
      <w:bCs/>
      <w:color w:val="000000"/>
      <w:sz w:val="20"/>
      <w:szCs w:val="20"/>
    </w:rPr>
  </w:style>
  <w:style w:type="paragraph" w:customStyle="1" w:styleId="SP10270346">
    <w:name w:val="SP.10.270346"/>
    <w:basedOn w:val="Normal"/>
    <w:next w:val="Normal"/>
    <w:uiPriority w:val="99"/>
    <w:rsid w:val="00FA156D"/>
    <w:pPr>
      <w:autoSpaceDE w:val="0"/>
      <w:autoSpaceDN w:val="0"/>
      <w:adjustRightInd w:val="0"/>
    </w:pPr>
    <w:rPr>
      <w:rFonts w:ascii="Arial" w:hAnsi="Arial" w:cs="Arial"/>
      <w:sz w:val="24"/>
      <w:szCs w:val="24"/>
      <w:lang w:val="en-US" w:eastAsia="ko-KR"/>
    </w:rPr>
  </w:style>
  <w:style w:type="character" w:customStyle="1" w:styleId="SC10323594">
    <w:name w:val="SC.10.323594"/>
    <w:uiPriority w:val="99"/>
    <w:rsid w:val="00FA156D"/>
    <w:rPr>
      <w:b/>
      <w:bCs/>
      <w:color w:val="000000"/>
      <w:sz w:val="22"/>
      <w:szCs w:val="22"/>
    </w:rPr>
  </w:style>
  <w:style w:type="paragraph" w:customStyle="1" w:styleId="SP11208923">
    <w:name w:val="SP.11.208923"/>
    <w:basedOn w:val="Normal"/>
    <w:next w:val="Normal"/>
    <w:uiPriority w:val="99"/>
    <w:rsid w:val="00FA156D"/>
    <w:pPr>
      <w:autoSpaceDE w:val="0"/>
      <w:autoSpaceDN w:val="0"/>
      <w:adjustRightInd w:val="0"/>
    </w:pPr>
    <w:rPr>
      <w:rFonts w:ascii="Arial" w:hAnsi="Arial" w:cs="Arial"/>
      <w:sz w:val="24"/>
      <w:szCs w:val="24"/>
      <w:lang w:val="en-US" w:eastAsia="ko-KR"/>
    </w:rPr>
  </w:style>
  <w:style w:type="paragraph" w:customStyle="1" w:styleId="SP11208924">
    <w:name w:val="SP.11.208924"/>
    <w:basedOn w:val="Normal"/>
    <w:next w:val="Normal"/>
    <w:uiPriority w:val="99"/>
    <w:rsid w:val="00FA156D"/>
    <w:pPr>
      <w:autoSpaceDE w:val="0"/>
      <w:autoSpaceDN w:val="0"/>
      <w:adjustRightInd w:val="0"/>
    </w:pPr>
    <w:rPr>
      <w:rFonts w:ascii="Arial" w:hAnsi="Arial" w:cs="Arial"/>
      <w:sz w:val="24"/>
      <w:szCs w:val="24"/>
      <w:lang w:val="en-US" w:eastAsia="ko-KR"/>
    </w:rPr>
  </w:style>
  <w:style w:type="paragraph" w:customStyle="1" w:styleId="SP11208901">
    <w:name w:val="SP.11.208901"/>
    <w:basedOn w:val="Normal"/>
    <w:next w:val="Normal"/>
    <w:uiPriority w:val="99"/>
    <w:rsid w:val="00FA156D"/>
    <w:pPr>
      <w:autoSpaceDE w:val="0"/>
      <w:autoSpaceDN w:val="0"/>
      <w:adjustRightInd w:val="0"/>
    </w:pPr>
    <w:rPr>
      <w:rFonts w:ascii="Arial" w:hAnsi="Arial" w:cs="Arial"/>
      <w:sz w:val="24"/>
      <w:szCs w:val="24"/>
      <w:lang w:val="en-US" w:eastAsia="ko-KR"/>
    </w:rPr>
  </w:style>
  <w:style w:type="character" w:customStyle="1" w:styleId="SC11274446">
    <w:name w:val="SC.11.274446"/>
    <w:uiPriority w:val="99"/>
    <w:rsid w:val="00FA156D"/>
    <w:rPr>
      <w:b/>
      <w:bCs/>
      <w:color w:val="000000"/>
      <w:sz w:val="20"/>
      <w:szCs w:val="20"/>
    </w:rPr>
  </w:style>
  <w:style w:type="paragraph" w:customStyle="1" w:styleId="SP990151">
    <w:name w:val="SP.9.90151"/>
    <w:basedOn w:val="Normal"/>
    <w:next w:val="Normal"/>
    <w:uiPriority w:val="99"/>
    <w:rsid w:val="003267C0"/>
    <w:pPr>
      <w:autoSpaceDE w:val="0"/>
      <w:autoSpaceDN w:val="0"/>
      <w:adjustRightInd w:val="0"/>
    </w:pPr>
    <w:rPr>
      <w:rFonts w:ascii="Arial" w:hAnsi="Arial" w:cs="Arial"/>
      <w:sz w:val="24"/>
      <w:szCs w:val="24"/>
      <w:lang w:val="en-US" w:eastAsia="ko-KR"/>
    </w:rPr>
  </w:style>
  <w:style w:type="paragraph" w:customStyle="1" w:styleId="SP990122">
    <w:name w:val="SP.9.90122"/>
    <w:basedOn w:val="Normal"/>
    <w:next w:val="Normal"/>
    <w:uiPriority w:val="99"/>
    <w:rsid w:val="003267C0"/>
    <w:pPr>
      <w:autoSpaceDE w:val="0"/>
      <w:autoSpaceDN w:val="0"/>
      <w:adjustRightInd w:val="0"/>
    </w:pPr>
    <w:rPr>
      <w:rFonts w:ascii="Arial" w:hAnsi="Arial" w:cs="Arial"/>
      <w:sz w:val="24"/>
      <w:szCs w:val="24"/>
      <w:lang w:val="en-US" w:eastAsia="ko-KR"/>
    </w:rPr>
  </w:style>
  <w:style w:type="paragraph" w:customStyle="1" w:styleId="Default">
    <w:name w:val="Default"/>
    <w:rsid w:val="0016428D"/>
    <w:pPr>
      <w:autoSpaceDE w:val="0"/>
      <w:autoSpaceDN w:val="0"/>
      <w:adjustRightInd w:val="0"/>
    </w:pPr>
    <w:rPr>
      <w:color w:val="000000"/>
      <w:sz w:val="24"/>
      <w:szCs w:val="24"/>
      <w:lang w:eastAsia="ko-KR"/>
    </w:rPr>
  </w:style>
  <w:style w:type="paragraph" w:customStyle="1" w:styleId="SP13282660">
    <w:name w:val="SP.13.282660"/>
    <w:basedOn w:val="Default"/>
    <w:next w:val="Default"/>
    <w:uiPriority w:val="99"/>
    <w:rsid w:val="0016428D"/>
    <w:rPr>
      <w:color w:val="auto"/>
    </w:rPr>
  </w:style>
  <w:style w:type="paragraph" w:customStyle="1" w:styleId="SP13282649">
    <w:name w:val="SP.13.282649"/>
    <w:basedOn w:val="Default"/>
    <w:next w:val="Default"/>
    <w:uiPriority w:val="99"/>
    <w:rsid w:val="0016428D"/>
    <w:rPr>
      <w:color w:val="auto"/>
    </w:rPr>
  </w:style>
  <w:style w:type="paragraph" w:customStyle="1" w:styleId="SP13282633">
    <w:name w:val="SP.13.282633"/>
    <w:basedOn w:val="Default"/>
    <w:next w:val="Default"/>
    <w:uiPriority w:val="99"/>
    <w:rsid w:val="0016428D"/>
    <w:rPr>
      <w:color w:val="auto"/>
    </w:rPr>
  </w:style>
  <w:style w:type="character" w:customStyle="1" w:styleId="SC13303114">
    <w:name w:val="SC.13.303114"/>
    <w:uiPriority w:val="99"/>
    <w:rsid w:val="0016428D"/>
    <w:rPr>
      <w:color w:val="000000"/>
      <w:sz w:val="22"/>
      <w:szCs w:val="22"/>
    </w:rPr>
  </w:style>
  <w:style w:type="character" w:customStyle="1" w:styleId="SC13303243">
    <w:name w:val="SC.13.303243"/>
    <w:uiPriority w:val="99"/>
    <w:rsid w:val="0016428D"/>
    <w:rPr>
      <w:color w:val="000000"/>
      <w:sz w:val="20"/>
      <w:szCs w:val="20"/>
    </w:rPr>
  </w:style>
  <w:style w:type="character" w:customStyle="1" w:styleId="SC13303301">
    <w:name w:val="SC.13.303301"/>
    <w:uiPriority w:val="99"/>
    <w:rsid w:val="0016428D"/>
    <w:rPr>
      <w:color w:val="000000"/>
      <w:sz w:val="20"/>
      <w:szCs w:val="20"/>
    </w:rPr>
  </w:style>
  <w:style w:type="paragraph" w:customStyle="1" w:styleId="Acronym">
    <w:name w:val="Acronym"/>
    <w:rsid w:val="00DC1C04"/>
    <w:pPr>
      <w:widowControl w:val="0"/>
      <w:tabs>
        <w:tab w:val="left" w:pos="2040"/>
      </w:tabs>
      <w:autoSpaceDE w:val="0"/>
      <w:autoSpaceDN w:val="0"/>
      <w:adjustRightInd w:val="0"/>
      <w:spacing w:before="60" w:after="60" w:line="220" w:lineRule="atLeast"/>
    </w:pPr>
    <w:rPr>
      <w:rFonts w:eastAsia="SimSun"/>
      <w:color w:val="000000"/>
      <w:w w:val="0"/>
      <w:lang w:eastAsia="en-US"/>
    </w:rPr>
  </w:style>
  <w:style w:type="paragraph" w:customStyle="1" w:styleId="AH3">
    <w:name w:val="AH3"/>
    <w:aliases w:val="A.1.1.1"/>
    <w:next w:val="T"/>
    <w:uiPriority w:val="99"/>
    <w:rsid w:val="00DC1C04"/>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ascii="Arial" w:eastAsia="SimSun" w:hAnsi="Arial" w:cs="Arial"/>
      <w:b/>
      <w:bCs/>
      <w:color w:val="000000"/>
      <w:w w:val="0"/>
      <w:lang w:eastAsia="en-US"/>
    </w:rPr>
  </w:style>
  <w:style w:type="paragraph" w:customStyle="1" w:styleId="SP8147494">
    <w:name w:val="SP.8.147494"/>
    <w:basedOn w:val="Default"/>
    <w:next w:val="Default"/>
    <w:uiPriority w:val="99"/>
    <w:rsid w:val="00D202C0"/>
    <w:rPr>
      <w:color w:val="auto"/>
    </w:rPr>
  </w:style>
  <w:style w:type="paragraph" w:customStyle="1" w:styleId="SP8147495">
    <w:name w:val="SP.8.147495"/>
    <w:basedOn w:val="Default"/>
    <w:next w:val="Default"/>
    <w:uiPriority w:val="99"/>
    <w:rsid w:val="00D202C0"/>
    <w:rPr>
      <w:color w:val="auto"/>
    </w:rPr>
  </w:style>
  <w:style w:type="paragraph" w:customStyle="1" w:styleId="SP8147466">
    <w:name w:val="SP.8.147466"/>
    <w:basedOn w:val="Default"/>
    <w:next w:val="Default"/>
    <w:uiPriority w:val="99"/>
    <w:rsid w:val="00D202C0"/>
    <w:rPr>
      <w:color w:val="auto"/>
    </w:rPr>
  </w:style>
  <w:style w:type="paragraph" w:customStyle="1" w:styleId="SP8147457">
    <w:name w:val="SP.8.147457"/>
    <w:basedOn w:val="Default"/>
    <w:next w:val="Default"/>
    <w:uiPriority w:val="99"/>
    <w:rsid w:val="00D202C0"/>
    <w:rPr>
      <w:color w:val="auto"/>
    </w:rPr>
  </w:style>
  <w:style w:type="character" w:customStyle="1" w:styleId="SC8278544">
    <w:name w:val="SC.8.278544"/>
    <w:uiPriority w:val="99"/>
    <w:rsid w:val="00D202C0"/>
    <w:rPr>
      <w:color w:val="000000"/>
      <w:sz w:val="20"/>
      <w:szCs w:val="20"/>
    </w:rPr>
  </w:style>
  <w:style w:type="character" w:customStyle="1" w:styleId="SC8278612">
    <w:name w:val="SC.8.278612"/>
    <w:uiPriority w:val="99"/>
    <w:rsid w:val="00D202C0"/>
    <w:rPr>
      <w:strike/>
      <w:color w:val="000000"/>
      <w:sz w:val="20"/>
      <w:szCs w:val="20"/>
    </w:rPr>
  </w:style>
  <w:style w:type="character" w:customStyle="1" w:styleId="SC8278585">
    <w:name w:val="SC.8.278585"/>
    <w:uiPriority w:val="99"/>
    <w:rsid w:val="00D202C0"/>
    <w:rPr>
      <w:color w:val="000000"/>
      <w:sz w:val="20"/>
      <w:szCs w:val="20"/>
      <w:u w:val="single"/>
    </w:rPr>
  </w:style>
  <w:style w:type="paragraph" w:customStyle="1" w:styleId="SP9208934">
    <w:name w:val="SP.9.208934"/>
    <w:basedOn w:val="Default"/>
    <w:next w:val="Default"/>
    <w:uiPriority w:val="99"/>
    <w:rsid w:val="00D202C0"/>
    <w:rPr>
      <w:color w:val="auto"/>
    </w:rPr>
  </w:style>
  <w:style w:type="paragraph" w:customStyle="1" w:styleId="SP9208903">
    <w:name w:val="SP.9.208903"/>
    <w:basedOn w:val="Default"/>
    <w:next w:val="Default"/>
    <w:uiPriority w:val="99"/>
    <w:rsid w:val="00D202C0"/>
    <w:rPr>
      <w:color w:val="auto"/>
    </w:rPr>
  </w:style>
  <w:style w:type="paragraph" w:customStyle="1" w:styleId="SP9208900">
    <w:name w:val="SP.9.208900"/>
    <w:basedOn w:val="Default"/>
    <w:next w:val="Default"/>
    <w:uiPriority w:val="99"/>
    <w:rsid w:val="00D202C0"/>
    <w:rPr>
      <w:color w:val="auto"/>
    </w:rPr>
  </w:style>
  <w:style w:type="paragraph" w:customStyle="1" w:styleId="SP9208948">
    <w:name w:val="SP.9.208948"/>
    <w:basedOn w:val="Default"/>
    <w:next w:val="Default"/>
    <w:uiPriority w:val="99"/>
    <w:rsid w:val="00D202C0"/>
    <w:rPr>
      <w:color w:val="auto"/>
    </w:rPr>
  </w:style>
  <w:style w:type="paragraph" w:customStyle="1" w:styleId="SP9208906">
    <w:name w:val="SP.9.208906"/>
    <w:basedOn w:val="Default"/>
    <w:next w:val="Default"/>
    <w:uiPriority w:val="99"/>
    <w:rsid w:val="00D202C0"/>
    <w:rPr>
      <w:color w:val="auto"/>
    </w:rPr>
  </w:style>
  <w:style w:type="paragraph" w:customStyle="1" w:styleId="SP10110631">
    <w:name w:val="SP.10.110631"/>
    <w:basedOn w:val="Default"/>
    <w:next w:val="Default"/>
    <w:uiPriority w:val="99"/>
    <w:rsid w:val="001D3CA6"/>
    <w:rPr>
      <w:color w:val="auto"/>
    </w:rPr>
  </w:style>
  <w:style w:type="paragraph" w:customStyle="1" w:styleId="SP10110632">
    <w:name w:val="SP.10.110632"/>
    <w:basedOn w:val="Default"/>
    <w:next w:val="Default"/>
    <w:uiPriority w:val="99"/>
    <w:rsid w:val="001D3CA6"/>
    <w:rPr>
      <w:color w:val="auto"/>
    </w:rPr>
  </w:style>
  <w:style w:type="paragraph" w:customStyle="1" w:styleId="SP10110649">
    <w:name w:val="SP.10.110649"/>
    <w:basedOn w:val="Default"/>
    <w:next w:val="Default"/>
    <w:uiPriority w:val="99"/>
    <w:rsid w:val="001D3CA6"/>
    <w:rPr>
      <w:color w:val="auto"/>
    </w:rPr>
  </w:style>
  <w:style w:type="paragraph" w:customStyle="1" w:styleId="SP10110599">
    <w:name w:val="SP.10.110599"/>
    <w:basedOn w:val="Default"/>
    <w:next w:val="Default"/>
    <w:uiPriority w:val="99"/>
    <w:rsid w:val="001D3CA6"/>
    <w:rPr>
      <w:rFonts w:ascii="Arial" w:hAnsi="Arial" w:cs="Arial"/>
      <w:color w:val="auto"/>
    </w:rPr>
  </w:style>
  <w:style w:type="paragraph" w:customStyle="1" w:styleId="SP10110602">
    <w:name w:val="SP.10.110602"/>
    <w:basedOn w:val="Default"/>
    <w:next w:val="Default"/>
    <w:uiPriority w:val="99"/>
    <w:rsid w:val="001D3CA6"/>
    <w:rPr>
      <w:rFonts w:ascii="Arial" w:hAnsi="Arial" w:cs="Arial"/>
      <w:color w:val="auto"/>
    </w:rPr>
  </w:style>
  <w:style w:type="paragraph" w:customStyle="1" w:styleId="SP10110593">
    <w:name w:val="SP.10.110593"/>
    <w:basedOn w:val="Default"/>
    <w:next w:val="Default"/>
    <w:uiPriority w:val="99"/>
    <w:rsid w:val="001D3CA6"/>
    <w:rPr>
      <w:rFonts w:ascii="Arial" w:hAnsi="Arial" w:cs="Arial"/>
      <w:color w:val="auto"/>
    </w:rPr>
  </w:style>
  <w:style w:type="character" w:customStyle="1" w:styleId="SC10323680">
    <w:name w:val="SC.10.323680"/>
    <w:uiPriority w:val="99"/>
    <w:rsid w:val="001D3CA6"/>
    <w:rPr>
      <w:rFonts w:ascii="Times New Roman" w:hAnsi="Times New Roman" w:cs="Times New Roman"/>
      <w:color w:val="000000"/>
      <w:sz w:val="20"/>
      <w:szCs w:val="20"/>
    </w:rPr>
  </w:style>
  <w:style w:type="character" w:customStyle="1" w:styleId="SC10323703">
    <w:name w:val="SC.10.323703"/>
    <w:uiPriority w:val="99"/>
    <w:rsid w:val="001D3CA6"/>
    <w:rPr>
      <w:rFonts w:ascii="Times New Roman" w:hAnsi="Times New Roman" w:cs="Times New Roman"/>
      <w:i/>
      <w:iCs/>
      <w:color w:val="000000"/>
      <w:sz w:val="16"/>
      <w:szCs w:val="16"/>
    </w:rPr>
  </w:style>
  <w:style w:type="paragraph" w:customStyle="1" w:styleId="SP8147468">
    <w:name w:val="SP.8.147468"/>
    <w:basedOn w:val="Default"/>
    <w:next w:val="Default"/>
    <w:uiPriority w:val="99"/>
    <w:rsid w:val="001D3CA6"/>
    <w:rPr>
      <w:color w:val="auto"/>
    </w:rPr>
  </w:style>
  <w:style w:type="paragraph" w:styleId="Bibliography">
    <w:name w:val="Bibliography"/>
    <w:basedOn w:val="Normal"/>
    <w:next w:val="Normal"/>
    <w:uiPriority w:val="37"/>
    <w:semiHidden/>
    <w:unhideWhenUsed/>
    <w:rsid w:val="002035EE"/>
  </w:style>
  <w:style w:type="paragraph" w:customStyle="1" w:styleId="SP9294950">
    <w:name w:val="SP.9.294950"/>
    <w:basedOn w:val="Default"/>
    <w:next w:val="Default"/>
    <w:uiPriority w:val="99"/>
    <w:rsid w:val="002035EE"/>
    <w:rPr>
      <w:rFonts w:ascii="Arial" w:hAnsi="Arial" w:cs="Arial"/>
      <w:color w:val="auto"/>
    </w:rPr>
  </w:style>
  <w:style w:type="paragraph" w:customStyle="1" w:styleId="SP9294919">
    <w:name w:val="SP.9.294919"/>
    <w:basedOn w:val="Default"/>
    <w:next w:val="Default"/>
    <w:uiPriority w:val="99"/>
    <w:rsid w:val="002035EE"/>
    <w:rPr>
      <w:rFonts w:ascii="Arial" w:hAnsi="Arial" w:cs="Arial"/>
      <w:color w:val="auto"/>
    </w:rPr>
  </w:style>
  <w:style w:type="paragraph" w:customStyle="1" w:styleId="SP9294964">
    <w:name w:val="SP.9.294964"/>
    <w:basedOn w:val="Default"/>
    <w:next w:val="Default"/>
    <w:uiPriority w:val="99"/>
    <w:rsid w:val="002035EE"/>
    <w:rPr>
      <w:rFonts w:ascii="Arial" w:hAnsi="Arial" w:cs="Arial"/>
      <w:color w:val="auto"/>
    </w:rPr>
  </w:style>
  <w:style w:type="paragraph" w:customStyle="1" w:styleId="SP9294922">
    <w:name w:val="SP.9.294922"/>
    <w:basedOn w:val="Default"/>
    <w:next w:val="Default"/>
    <w:uiPriority w:val="99"/>
    <w:rsid w:val="002035EE"/>
    <w:rPr>
      <w:rFonts w:ascii="Arial" w:hAnsi="Arial" w:cs="Arial"/>
      <w:color w:val="auto"/>
    </w:rPr>
  </w:style>
  <w:style w:type="paragraph" w:customStyle="1" w:styleId="SP9294913">
    <w:name w:val="SP.9.294913"/>
    <w:basedOn w:val="Default"/>
    <w:next w:val="Default"/>
    <w:uiPriority w:val="99"/>
    <w:rsid w:val="002035EE"/>
    <w:rPr>
      <w:color w:val="auto"/>
    </w:rPr>
  </w:style>
  <w:style w:type="paragraph" w:customStyle="1" w:styleId="SP9294924">
    <w:name w:val="SP.9.294924"/>
    <w:basedOn w:val="Default"/>
    <w:next w:val="Default"/>
    <w:uiPriority w:val="99"/>
    <w:rsid w:val="002035EE"/>
    <w:rPr>
      <w:color w:val="auto"/>
    </w:rPr>
  </w:style>
  <w:style w:type="paragraph" w:customStyle="1" w:styleId="H5">
    <w:name w:val="H5"/>
    <w:aliases w:val="1.1.1.1.1,1.1.1.1.11,AP5"/>
    <w:next w:val="T"/>
    <w:uiPriority w:val="99"/>
    <w:rsid w:val="002035EE"/>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SimSun" w:hAnsi="Arial" w:cs="Arial"/>
      <w:b/>
      <w:bCs/>
      <w:color w:val="000000"/>
      <w:w w:val="0"/>
      <w:lang w:eastAsia="en-US"/>
    </w:rPr>
  </w:style>
  <w:style w:type="paragraph" w:customStyle="1" w:styleId="SP10110604">
    <w:name w:val="SP.10.110604"/>
    <w:basedOn w:val="Default"/>
    <w:next w:val="Default"/>
    <w:uiPriority w:val="99"/>
    <w:rsid w:val="001323DB"/>
    <w:rPr>
      <w:color w:val="auto"/>
    </w:rPr>
  </w:style>
  <w:style w:type="character" w:customStyle="1" w:styleId="SC10323592">
    <w:name w:val="SC.10.323592"/>
    <w:uiPriority w:val="99"/>
    <w:rsid w:val="001323DB"/>
    <w:rPr>
      <w:color w:val="000000"/>
      <w:sz w:val="18"/>
      <w:szCs w:val="18"/>
    </w:rPr>
  </w:style>
  <w:style w:type="paragraph" w:customStyle="1" w:styleId="DL2">
    <w:name w:val="DL2"/>
    <w:aliases w:val="DashedList1,DL1"/>
    <w:uiPriority w:val="99"/>
    <w:rsid w:val="001323DB"/>
    <w:pPr>
      <w:tabs>
        <w:tab w:val="left" w:pos="92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920" w:hanging="280"/>
      <w:jc w:val="both"/>
    </w:pPr>
    <w:rPr>
      <w:rFonts w:eastAsia="SimSun"/>
      <w:color w:val="000000"/>
      <w:w w:val="0"/>
      <w:lang w:eastAsia="en-US"/>
    </w:rPr>
  </w:style>
  <w:style w:type="paragraph" w:customStyle="1" w:styleId="figuretext">
    <w:name w:val="figure text"/>
    <w:uiPriority w:val="99"/>
    <w:rsid w:val="001323DB"/>
    <w:pPr>
      <w:widowControl w:val="0"/>
      <w:suppressAutoHyphens/>
      <w:autoSpaceDE w:val="0"/>
      <w:autoSpaceDN w:val="0"/>
      <w:adjustRightInd w:val="0"/>
      <w:spacing w:line="160" w:lineRule="atLeast"/>
      <w:jc w:val="center"/>
    </w:pPr>
    <w:rPr>
      <w:rFonts w:ascii="Arial" w:eastAsia="SimSun" w:hAnsi="Arial" w:cs="Arial"/>
      <w:color w:val="000000"/>
      <w:w w:val="0"/>
      <w:sz w:val="16"/>
      <w:szCs w:val="16"/>
      <w:lang w:eastAsia="en-US"/>
    </w:rPr>
  </w:style>
  <w:style w:type="paragraph" w:customStyle="1" w:styleId="SP11311323">
    <w:name w:val="SP.11.311323"/>
    <w:basedOn w:val="Default"/>
    <w:next w:val="Default"/>
    <w:uiPriority w:val="99"/>
    <w:rsid w:val="001323DB"/>
    <w:rPr>
      <w:color w:val="auto"/>
    </w:rPr>
  </w:style>
  <w:style w:type="paragraph" w:customStyle="1" w:styleId="SP11311324">
    <w:name w:val="SP.11.311324"/>
    <w:basedOn w:val="Default"/>
    <w:next w:val="Default"/>
    <w:uiPriority w:val="99"/>
    <w:rsid w:val="001323DB"/>
    <w:rPr>
      <w:color w:val="auto"/>
    </w:rPr>
  </w:style>
  <w:style w:type="paragraph" w:customStyle="1" w:styleId="SP11311301">
    <w:name w:val="SP.11.311301"/>
    <w:basedOn w:val="Default"/>
    <w:next w:val="Default"/>
    <w:uiPriority w:val="99"/>
    <w:rsid w:val="001323DB"/>
    <w:rPr>
      <w:color w:val="auto"/>
    </w:rPr>
  </w:style>
  <w:style w:type="character" w:customStyle="1" w:styleId="SC11274496">
    <w:name w:val="SC.11.274496"/>
    <w:uiPriority w:val="99"/>
    <w:rsid w:val="001323DB"/>
    <w:rPr>
      <w:color w:val="000000"/>
      <w:sz w:val="20"/>
      <w:szCs w:val="20"/>
      <w:u w:val="single"/>
    </w:rPr>
  </w:style>
  <w:style w:type="paragraph" w:customStyle="1" w:styleId="SP11311307">
    <w:name w:val="SP.11.311307"/>
    <w:basedOn w:val="Default"/>
    <w:next w:val="Default"/>
    <w:uiPriority w:val="99"/>
    <w:rsid w:val="001323DB"/>
    <w:rPr>
      <w:color w:val="auto"/>
    </w:rPr>
  </w:style>
  <w:style w:type="character" w:customStyle="1" w:styleId="SC11274497">
    <w:name w:val="SC.11.274497"/>
    <w:uiPriority w:val="99"/>
    <w:rsid w:val="001323DB"/>
    <w:rPr>
      <w:color w:val="000000"/>
      <w:sz w:val="20"/>
      <w:szCs w:val="20"/>
    </w:rPr>
  </w:style>
  <w:style w:type="character" w:customStyle="1" w:styleId="SC11274500">
    <w:name w:val="SC.11.274500"/>
    <w:uiPriority w:val="99"/>
    <w:rsid w:val="001323DB"/>
    <w:rPr>
      <w:b/>
      <w:bCs/>
      <w:i/>
      <w:iCs/>
      <w:color w:val="000000"/>
      <w:sz w:val="22"/>
      <w:szCs w:val="22"/>
    </w:rPr>
  </w:style>
  <w:style w:type="paragraph" w:customStyle="1" w:styleId="SP10151591">
    <w:name w:val="SP.10.151591"/>
    <w:basedOn w:val="Default"/>
    <w:next w:val="Default"/>
    <w:uiPriority w:val="99"/>
    <w:rsid w:val="001323DB"/>
    <w:rPr>
      <w:color w:val="auto"/>
    </w:rPr>
  </w:style>
  <w:style w:type="paragraph" w:customStyle="1" w:styleId="SP10151592">
    <w:name w:val="SP.10.151592"/>
    <w:basedOn w:val="Default"/>
    <w:next w:val="Default"/>
    <w:uiPriority w:val="99"/>
    <w:rsid w:val="001323DB"/>
    <w:rPr>
      <w:color w:val="auto"/>
    </w:rPr>
  </w:style>
  <w:style w:type="paragraph" w:customStyle="1" w:styleId="SP10151562">
    <w:name w:val="SP.10.151562"/>
    <w:basedOn w:val="Default"/>
    <w:next w:val="Default"/>
    <w:uiPriority w:val="99"/>
    <w:rsid w:val="001323DB"/>
    <w:rPr>
      <w:color w:val="auto"/>
    </w:rPr>
  </w:style>
  <w:style w:type="paragraph" w:customStyle="1" w:styleId="SP10151553">
    <w:name w:val="SP.10.151553"/>
    <w:basedOn w:val="Default"/>
    <w:next w:val="Default"/>
    <w:uiPriority w:val="99"/>
    <w:rsid w:val="001323DB"/>
    <w:rPr>
      <w:color w:val="auto"/>
    </w:rPr>
  </w:style>
  <w:style w:type="character" w:customStyle="1" w:styleId="SC10323643">
    <w:name w:val="SC.10.323643"/>
    <w:uiPriority w:val="99"/>
    <w:rsid w:val="001323DB"/>
    <w:rPr>
      <w:color w:val="208A20"/>
      <w:sz w:val="20"/>
      <w:szCs w:val="20"/>
      <w:u w:val="single"/>
    </w:rPr>
  </w:style>
  <w:style w:type="character" w:customStyle="1" w:styleId="SC10323589">
    <w:name w:val="SC.10.323589"/>
    <w:uiPriority w:val="99"/>
    <w:rsid w:val="001323DB"/>
    <w:rPr>
      <w:color w:val="000000"/>
      <w:sz w:val="20"/>
      <w:szCs w:val="20"/>
      <w:u w:val="single"/>
    </w:rPr>
  </w:style>
  <w:style w:type="paragraph" w:customStyle="1" w:styleId="SP465574">
    <w:name w:val="SP.4.65574"/>
    <w:basedOn w:val="Default"/>
    <w:next w:val="Default"/>
    <w:uiPriority w:val="99"/>
    <w:rsid w:val="005F7C51"/>
    <w:rPr>
      <w:color w:val="auto"/>
    </w:rPr>
  </w:style>
  <w:style w:type="paragraph" w:customStyle="1" w:styleId="SP465575">
    <w:name w:val="SP.4.65575"/>
    <w:basedOn w:val="Default"/>
    <w:next w:val="Default"/>
    <w:uiPriority w:val="99"/>
    <w:rsid w:val="005F7C51"/>
    <w:rPr>
      <w:color w:val="auto"/>
    </w:rPr>
  </w:style>
  <w:style w:type="character" w:customStyle="1" w:styleId="SC4204810">
    <w:name w:val="SC.4.204810"/>
    <w:uiPriority w:val="99"/>
    <w:rsid w:val="005F7C51"/>
    <w:rPr>
      <w:color w:val="000000"/>
      <w:sz w:val="20"/>
      <w:szCs w:val="20"/>
    </w:rPr>
  </w:style>
  <w:style w:type="character" w:customStyle="1" w:styleId="SC4204813">
    <w:name w:val="SC.4.204813"/>
    <w:uiPriority w:val="99"/>
    <w:rsid w:val="005F7C51"/>
    <w:rPr>
      <w:color w:val="000000"/>
      <w:sz w:val="20"/>
      <w:szCs w:val="20"/>
      <w:u w:val="single"/>
    </w:rPr>
  </w:style>
  <w:style w:type="paragraph" w:customStyle="1" w:styleId="SP465597">
    <w:name w:val="SP.4.65597"/>
    <w:basedOn w:val="Default"/>
    <w:next w:val="Default"/>
    <w:uiPriority w:val="99"/>
    <w:rsid w:val="0098426F"/>
    <w:rPr>
      <w:color w:val="auto"/>
    </w:rPr>
  </w:style>
  <w:style w:type="paragraph" w:customStyle="1" w:styleId="SP465537">
    <w:name w:val="SP.4.65537"/>
    <w:basedOn w:val="Default"/>
    <w:next w:val="Default"/>
    <w:uiPriority w:val="99"/>
    <w:rsid w:val="0098426F"/>
    <w:rPr>
      <w:color w:val="auto"/>
    </w:rPr>
  </w:style>
  <w:style w:type="character" w:customStyle="1" w:styleId="SC4204809">
    <w:name w:val="SC.4.204809"/>
    <w:uiPriority w:val="99"/>
    <w:rsid w:val="0098426F"/>
    <w:rPr>
      <w:b/>
      <w:bCs/>
      <w:color w:val="000000"/>
      <w:sz w:val="22"/>
      <w:szCs w:val="22"/>
    </w:rPr>
  </w:style>
  <w:style w:type="paragraph" w:customStyle="1" w:styleId="SP11225307">
    <w:name w:val="SP.11.225307"/>
    <w:basedOn w:val="Default"/>
    <w:next w:val="Default"/>
    <w:uiPriority w:val="99"/>
    <w:rsid w:val="007D08BB"/>
    <w:rPr>
      <w:color w:val="auto"/>
    </w:rPr>
  </w:style>
  <w:style w:type="paragraph" w:customStyle="1" w:styleId="SP11225308">
    <w:name w:val="SP.11.225308"/>
    <w:basedOn w:val="Default"/>
    <w:next w:val="Default"/>
    <w:uiPriority w:val="99"/>
    <w:rsid w:val="007D08BB"/>
    <w:rPr>
      <w:color w:val="auto"/>
    </w:rPr>
  </w:style>
  <w:style w:type="paragraph" w:customStyle="1" w:styleId="SP11225285">
    <w:name w:val="SP.11.225285"/>
    <w:basedOn w:val="Default"/>
    <w:next w:val="Default"/>
    <w:uiPriority w:val="99"/>
    <w:rsid w:val="007D08BB"/>
    <w:rPr>
      <w:color w:val="auto"/>
    </w:rPr>
  </w:style>
  <w:style w:type="character" w:customStyle="1" w:styleId="SC11274443">
    <w:name w:val="SC.11.274443"/>
    <w:uiPriority w:val="99"/>
    <w:rsid w:val="000E6539"/>
    <w:rPr>
      <w:b/>
      <w:bCs/>
      <w:color w:val="000000"/>
      <w:sz w:val="22"/>
      <w:szCs w:val="22"/>
    </w:rPr>
  </w:style>
  <w:style w:type="paragraph" w:customStyle="1" w:styleId="SP10200743">
    <w:name w:val="SP.10.200743"/>
    <w:basedOn w:val="Default"/>
    <w:next w:val="Default"/>
    <w:uiPriority w:val="99"/>
    <w:rsid w:val="008C607E"/>
    <w:rPr>
      <w:rFonts w:ascii="Arial" w:hAnsi="Arial" w:cs="Arial"/>
      <w:color w:val="auto"/>
    </w:rPr>
  </w:style>
  <w:style w:type="paragraph" w:customStyle="1" w:styleId="SP10200744">
    <w:name w:val="SP.10.200744"/>
    <w:basedOn w:val="Default"/>
    <w:next w:val="Default"/>
    <w:uiPriority w:val="99"/>
    <w:rsid w:val="008C607E"/>
    <w:rPr>
      <w:rFonts w:ascii="Arial" w:hAnsi="Arial" w:cs="Arial"/>
      <w:color w:val="auto"/>
    </w:rPr>
  </w:style>
  <w:style w:type="paragraph" w:customStyle="1" w:styleId="SP10200714">
    <w:name w:val="SP.10.200714"/>
    <w:basedOn w:val="Default"/>
    <w:next w:val="Default"/>
    <w:uiPriority w:val="99"/>
    <w:rsid w:val="008C607E"/>
    <w:rPr>
      <w:rFonts w:ascii="Arial" w:hAnsi="Arial" w:cs="Arial"/>
      <w:color w:val="auto"/>
    </w:rPr>
  </w:style>
  <w:style w:type="paragraph" w:customStyle="1" w:styleId="SP10200705">
    <w:name w:val="SP.10.200705"/>
    <w:basedOn w:val="Default"/>
    <w:next w:val="Default"/>
    <w:uiPriority w:val="99"/>
    <w:rsid w:val="008C607E"/>
    <w:rPr>
      <w:color w:val="auto"/>
    </w:rPr>
  </w:style>
  <w:style w:type="paragraph" w:customStyle="1" w:styleId="SP10200716">
    <w:name w:val="SP.10.200716"/>
    <w:basedOn w:val="Default"/>
    <w:next w:val="Default"/>
    <w:uiPriority w:val="99"/>
    <w:rsid w:val="008C607E"/>
    <w:rPr>
      <w:color w:val="auto"/>
    </w:rPr>
  </w:style>
  <w:style w:type="character" w:customStyle="1" w:styleId="SC11274473">
    <w:name w:val="SC.11.274473"/>
    <w:uiPriority w:val="99"/>
    <w:rsid w:val="00A62DE2"/>
    <w:rPr>
      <w:color w:val="000000"/>
      <w:sz w:val="18"/>
      <w:szCs w:val="18"/>
      <w:u w:val="single"/>
    </w:rPr>
  </w:style>
  <w:style w:type="paragraph" w:customStyle="1" w:styleId="SP10200729">
    <w:name w:val="SP.10.200729"/>
    <w:basedOn w:val="Default"/>
    <w:next w:val="Default"/>
    <w:uiPriority w:val="99"/>
    <w:rsid w:val="00AA53B0"/>
    <w:rPr>
      <w:rFonts w:ascii="Arial" w:hAnsi="Arial" w:cs="Arial"/>
      <w:color w:val="auto"/>
    </w:rPr>
  </w:style>
  <w:style w:type="character" w:customStyle="1" w:styleId="SC9192516">
    <w:name w:val="SC.9.192516"/>
    <w:uiPriority w:val="99"/>
    <w:rsid w:val="004E4538"/>
    <w:rPr>
      <w:color w:val="000000"/>
      <w:sz w:val="20"/>
      <w:szCs w:val="20"/>
      <w:u w:val="single"/>
    </w:rPr>
  </w:style>
  <w:style w:type="character" w:customStyle="1" w:styleId="SC9192644">
    <w:name w:val="SC.9.192644"/>
    <w:uiPriority w:val="99"/>
    <w:rsid w:val="004E4538"/>
    <w:rPr>
      <w:i/>
      <w:iCs/>
      <w:color w:val="000000"/>
      <w:sz w:val="16"/>
      <w:szCs w:val="16"/>
    </w:rPr>
  </w:style>
  <w:style w:type="character" w:customStyle="1" w:styleId="SC9192639">
    <w:name w:val="SC.9.192639"/>
    <w:uiPriority w:val="99"/>
    <w:rsid w:val="004E4538"/>
    <w:rPr>
      <w:i/>
      <w:iCs/>
      <w:color w:val="000000"/>
      <w:sz w:val="16"/>
      <w:szCs w:val="16"/>
      <w:u w:val="single"/>
    </w:rPr>
  </w:style>
  <w:style w:type="character" w:customStyle="1" w:styleId="SC9192632">
    <w:name w:val="SC.9.192632"/>
    <w:uiPriority w:val="99"/>
    <w:rsid w:val="004E4538"/>
    <w:rPr>
      <w:strike/>
      <w:color w:val="000000"/>
      <w:sz w:val="20"/>
      <w:szCs w:val="20"/>
    </w:rPr>
  </w:style>
  <w:style w:type="paragraph" w:customStyle="1" w:styleId="SP9294936">
    <w:name w:val="SP.9.294936"/>
    <w:basedOn w:val="Default"/>
    <w:next w:val="Default"/>
    <w:uiPriority w:val="99"/>
    <w:rsid w:val="00620F63"/>
    <w:rPr>
      <w:rFonts w:ascii="Arial" w:hAnsi="Arial" w:cs="Arial"/>
      <w:color w:val="auto"/>
    </w:rPr>
  </w:style>
  <w:style w:type="paragraph" w:customStyle="1" w:styleId="SP9294975">
    <w:name w:val="SP.9.294975"/>
    <w:basedOn w:val="Default"/>
    <w:next w:val="Default"/>
    <w:uiPriority w:val="99"/>
    <w:rsid w:val="00620F63"/>
    <w:rPr>
      <w:color w:val="auto"/>
    </w:rPr>
  </w:style>
  <w:style w:type="paragraph" w:customStyle="1" w:styleId="SP794231">
    <w:name w:val="SP.7.94231"/>
    <w:basedOn w:val="Default"/>
    <w:next w:val="Default"/>
    <w:uiPriority w:val="99"/>
    <w:rsid w:val="00FC5CFA"/>
    <w:rPr>
      <w:color w:val="auto"/>
    </w:rPr>
  </w:style>
  <w:style w:type="paragraph" w:customStyle="1" w:styleId="SP794232">
    <w:name w:val="SP.7.94232"/>
    <w:basedOn w:val="Default"/>
    <w:next w:val="Default"/>
    <w:uiPriority w:val="99"/>
    <w:rsid w:val="00FC5CFA"/>
    <w:rPr>
      <w:color w:val="auto"/>
    </w:rPr>
  </w:style>
  <w:style w:type="paragraph" w:customStyle="1" w:styleId="SP794213">
    <w:name w:val="SP.7.94213"/>
    <w:basedOn w:val="Default"/>
    <w:next w:val="Default"/>
    <w:uiPriority w:val="99"/>
    <w:rsid w:val="00FC5CFA"/>
    <w:rPr>
      <w:color w:val="auto"/>
    </w:rPr>
  </w:style>
  <w:style w:type="character" w:customStyle="1" w:styleId="SC7319501">
    <w:name w:val="SC.7.319501"/>
    <w:uiPriority w:val="99"/>
    <w:rsid w:val="00FC5CFA"/>
    <w:rPr>
      <w:color w:val="000000"/>
      <w:sz w:val="20"/>
      <w:szCs w:val="20"/>
    </w:rPr>
  </w:style>
  <w:style w:type="character" w:customStyle="1" w:styleId="SC7319546">
    <w:name w:val="SC.7.319546"/>
    <w:uiPriority w:val="99"/>
    <w:rsid w:val="00FC5CFA"/>
    <w:rPr>
      <w:strike/>
      <w:color w:val="FF0000"/>
      <w:sz w:val="20"/>
      <w:szCs w:val="20"/>
    </w:rPr>
  </w:style>
  <w:style w:type="character" w:customStyle="1" w:styleId="SC7319547">
    <w:name w:val="SC.7.319547"/>
    <w:uiPriority w:val="99"/>
    <w:rsid w:val="00FC5CFA"/>
    <w:rPr>
      <w:color w:val="104490"/>
      <w:sz w:val="20"/>
      <w:szCs w:val="20"/>
      <w:u w:val="single"/>
    </w:rPr>
  </w:style>
  <w:style w:type="paragraph" w:customStyle="1" w:styleId="SP794218">
    <w:name w:val="SP.7.94218"/>
    <w:basedOn w:val="Default"/>
    <w:next w:val="Default"/>
    <w:uiPriority w:val="99"/>
    <w:rsid w:val="00FC5CFA"/>
    <w:rPr>
      <w:color w:val="auto"/>
    </w:rPr>
  </w:style>
  <w:style w:type="paragraph" w:customStyle="1" w:styleId="SP9221222">
    <w:name w:val="SP.9.221222"/>
    <w:basedOn w:val="Default"/>
    <w:next w:val="Default"/>
    <w:uiPriority w:val="99"/>
    <w:rsid w:val="000A671D"/>
    <w:rPr>
      <w:rFonts w:ascii="Arial" w:hAnsi="Arial" w:cs="Arial"/>
      <w:color w:val="auto"/>
    </w:rPr>
  </w:style>
  <w:style w:type="paragraph" w:customStyle="1" w:styleId="SP9221191">
    <w:name w:val="SP.9.221191"/>
    <w:basedOn w:val="Default"/>
    <w:next w:val="Default"/>
    <w:uiPriority w:val="99"/>
    <w:rsid w:val="000A671D"/>
    <w:rPr>
      <w:rFonts w:ascii="Arial" w:hAnsi="Arial" w:cs="Arial"/>
      <w:color w:val="auto"/>
    </w:rPr>
  </w:style>
  <w:style w:type="paragraph" w:customStyle="1" w:styleId="SP9221236">
    <w:name w:val="SP.9.221236"/>
    <w:basedOn w:val="Default"/>
    <w:next w:val="Default"/>
    <w:uiPriority w:val="99"/>
    <w:rsid w:val="000A671D"/>
    <w:rPr>
      <w:rFonts w:ascii="Arial" w:hAnsi="Arial" w:cs="Arial"/>
      <w:color w:val="auto"/>
    </w:rPr>
  </w:style>
  <w:style w:type="paragraph" w:customStyle="1" w:styleId="SP9221194">
    <w:name w:val="SP.9.221194"/>
    <w:basedOn w:val="Default"/>
    <w:next w:val="Default"/>
    <w:uiPriority w:val="99"/>
    <w:rsid w:val="000A671D"/>
    <w:rPr>
      <w:rFonts w:ascii="Arial" w:hAnsi="Arial" w:cs="Arial"/>
      <w:color w:val="auto"/>
    </w:rPr>
  </w:style>
  <w:style w:type="character" w:customStyle="1" w:styleId="SC7319505">
    <w:name w:val="SC.7.319505"/>
    <w:uiPriority w:val="99"/>
    <w:rsid w:val="00E46D15"/>
    <w:rPr>
      <w:b/>
      <w:bCs/>
      <w:color w:val="000000"/>
      <w:sz w:val="22"/>
      <w:szCs w:val="22"/>
    </w:rPr>
  </w:style>
  <w:style w:type="paragraph" w:customStyle="1" w:styleId="SP9221188">
    <w:name w:val="SP.9.221188"/>
    <w:basedOn w:val="Default"/>
    <w:next w:val="Default"/>
    <w:uiPriority w:val="99"/>
    <w:rsid w:val="006C5695"/>
    <w:rPr>
      <w:color w:val="auto"/>
    </w:rPr>
  </w:style>
  <w:style w:type="character" w:customStyle="1" w:styleId="SC9192654">
    <w:name w:val="SC.9.192654"/>
    <w:uiPriority w:val="99"/>
    <w:rsid w:val="006C5695"/>
    <w:rPr>
      <w:strike/>
      <w:color w:val="FF0000"/>
      <w:sz w:val="20"/>
      <w:szCs w:val="20"/>
    </w:rPr>
  </w:style>
  <w:style w:type="character" w:customStyle="1" w:styleId="SC9192689">
    <w:name w:val="SC.9.192689"/>
    <w:uiPriority w:val="99"/>
    <w:rsid w:val="006C5695"/>
    <w:rPr>
      <w:color w:val="104490"/>
      <w:sz w:val="20"/>
      <w:szCs w:val="20"/>
      <w:u w:val="single"/>
    </w:rPr>
  </w:style>
  <w:style w:type="paragraph" w:customStyle="1" w:styleId="SP9221185">
    <w:name w:val="SP.9.221185"/>
    <w:basedOn w:val="Default"/>
    <w:next w:val="Default"/>
    <w:uiPriority w:val="99"/>
    <w:rsid w:val="006C5695"/>
    <w:rPr>
      <w:color w:val="auto"/>
    </w:rPr>
  </w:style>
  <w:style w:type="paragraph" w:customStyle="1" w:styleId="SP9221210">
    <w:name w:val="SP.9.221210"/>
    <w:basedOn w:val="Default"/>
    <w:next w:val="Default"/>
    <w:uiPriority w:val="99"/>
    <w:rsid w:val="00702CA2"/>
    <w:rPr>
      <w:color w:val="auto"/>
    </w:rPr>
  </w:style>
  <w:style w:type="character" w:customStyle="1" w:styleId="SC9192683">
    <w:name w:val="SC.9.192683"/>
    <w:uiPriority w:val="99"/>
    <w:rsid w:val="00702CA2"/>
    <w:rPr>
      <w:strike/>
      <w:color w:val="904410"/>
      <w:sz w:val="20"/>
      <w:szCs w:val="20"/>
    </w:rPr>
  </w:style>
  <w:style w:type="character" w:customStyle="1" w:styleId="SC9192579">
    <w:name w:val="SC.9.192579"/>
    <w:uiPriority w:val="99"/>
    <w:rsid w:val="006E21CA"/>
    <w:rPr>
      <w:color w:val="000000"/>
      <w:sz w:val="20"/>
      <w:szCs w:val="20"/>
    </w:rPr>
  </w:style>
  <w:style w:type="character" w:customStyle="1" w:styleId="SC9192742">
    <w:name w:val="SC.9.192742"/>
    <w:uiPriority w:val="99"/>
    <w:rsid w:val="006E21CA"/>
    <w:rPr>
      <w:strike/>
      <w:color w:val="FF0000"/>
      <w:sz w:val="20"/>
      <w:szCs w:val="20"/>
    </w:rPr>
  </w:style>
  <w:style w:type="paragraph" w:customStyle="1" w:styleId="SP10319527">
    <w:name w:val="SP.10.319527"/>
    <w:basedOn w:val="Default"/>
    <w:next w:val="Default"/>
    <w:uiPriority w:val="99"/>
    <w:rsid w:val="00D41C47"/>
    <w:rPr>
      <w:color w:val="auto"/>
    </w:rPr>
  </w:style>
  <w:style w:type="paragraph" w:customStyle="1" w:styleId="SP10319528">
    <w:name w:val="SP.10.319528"/>
    <w:basedOn w:val="Default"/>
    <w:next w:val="Default"/>
    <w:uiPriority w:val="99"/>
    <w:rsid w:val="00D41C47"/>
    <w:rPr>
      <w:color w:val="auto"/>
    </w:rPr>
  </w:style>
  <w:style w:type="paragraph" w:customStyle="1" w:styleId="SP10319498">
    <w:name w:val="SP.10.319498"/>
    <w:basedOn w:val="Default"/>
    <w:next w:val="Default"/>
    <w:uiPriority w:val="99"/>
    <w:rsid w:val="00D41C47"/>
    <w:rPr>
      <w:color w:val="auto"/>
    </w:rPr>
  </w:style>
  <w:style w:type="paragraph" w:customStyle="1" w:styleId="SP10319489">
    <w:name w:val="SP.10.319489"/>
    <w:basedOn w:val="Default"/>
    <w:next w:val="Default"/>
    <w:uiPriority w:val="99"/>
    <w:rsid w:val="00D41C47"/>
    <w:rPr>
      <w:color w:val="auto"/>
    </w:rPr>
  </w:style>
  <w:style w:type="paragraph" w:customStyle="1" w:styleId="SP10155687">
    <w:name w:val="SP.10.155687"/>
    <w:basedOn w:val="Default"/>
    <w:next w:val="Default"/>
    <w:uiPriority w:val="99"/>
    <w:rsid w:val="00952D70"/>
    <w:rPr>
      <w:color w:val="auto"/>
    </w:rPr>
  </w:style>
  <w:style w:type="paragraph" w:customStyle="1" w:styleId="SP10155688">
    <w:name w:val="SP.10.155688"/>
    <w:basedOn w:val="Default"/>
    <w:next w:val="Default"/>
    <w:uiPriority w:val="99"/>
    <w:rsid w:val="00952D70"/>
    <w:rPr>
      <w:color w:val="auto"/>
    </w:rPr>
  </w:style>
  <w:style w:type="paragraph" w:customStyle="1" w:styleId="SP10155658">
    <w:name w:val="SP.10.155658"/>
    <w:basedOn w:val="Default"/>
    <w:next w:val="Default"/>
    <w:uiPriority w:val="99"/>
    <w:rsid w:val="00952D70"/>
    <w:rPr>
      <w:color w:val="auto"/>
    </w:rPr>
  </w:style>
  <w:style w:type="character" w:customStyle="1" w:styleId="SC10323725">
    <w:name w:val="SC.10.323725"/>
    <w:uiPriority w:val="99"/>
    <w:rsid w:val="00952D70"/>
    <w:rPr>
      <w:strike/>
      <w:color w:val="000000"/>
    </w:rPr>
  </w:style>
  <w:style w:type="character" w:customStyle="1" w:styleId="SC10323681">
    <w:name w:val="SC.10.323681"/>
    <w:uiPriority w:val="99"/>
    <w:rsid w:val="00952D70"/>
    <w:rPr>
      <w:strike/>
      <w:color w:val="000000"/>
      <w:sz w:val="20"/>
      <w:szCs w:val="20"/>
    </w:rPr>
  </w:style>
  <w:style w:type="character" w:customStyle="1" w:styleId="SC10323729">
    <w:name w:val="SC.10.323729"/>
    <w:uiPriority w:val="99"/>
    <w:rsid w:val="00952D70"/>
    <w:rPr>
      <w:strike/>
      <w:color w:val="FF0000"/>
      <w:sz w:val="20"/>
      <w:szCs w:val="20"/>
    </w:rPr>
  </w:style>
  <w:style w:type="character" w:customStyle="1" w:styleId="SC10323677">
    <w:name w:val="SC.10.323677"/>
    <w:uiPriority w:val="99"/>
    <w:rsid w:val="00952D70"/>
    <w:rPr>
      <w:color w:val="104490"/>
      <w:sz w:val="20"/>
      <w:szCs w:val="20"/>
      <w:u w:val="single"/>
    </w:rPr>
  </w:style>
  <w:style w:type="paragraph" w:customStyle="1" w:styleId="SP10155655">
    <w:name w:val="SP.10.155655"/>
    <w:basedOn w:val="Default"/>
    <w:next w:val="Default"/>
    <w:uiPriority w:val="99"/>
    <w:rsid w:val="00BC465F"/>
    <w:rPr>
      <w:rFonts w:ascii="Arial" w:hAnsi="Arial" w:cs="Arial"/>
      <w:color w:val="auto"/>
    </w:rPr>
  </w:style>
  <w:style w:type="paragraph" w:customStyle="1" w:styleId="SP10155649">
    <w:name w:val="SP.10.155649"/>
    <w:basedOn w:val="Default"/>
    <w:next w:val="Default"/>
    <w:uiPriority w:val="99"/>
    <w:rsid w:val="00BC465F"/>
    <w:rPr>
      <w:color w:val="auto"/>
    </w:rPr>
  </w:style>
  <w:style w:type="paragraph" w:customStyle="1" w:styleId="SP10155660">
    <w:name w:val="SP.10.155660"/>
    <w:basedOn w:val="Default"/>
    <w:next w:val="Default"/>
    <w:uiPriority w:val="99"/>
    <w:rsid w:val="00BC465F"/>
    <w:rPr>
      <w:color w:val="auto"/>
    </w:rPr>
  </w:style>
  <w:style w:type="character" w:customStyle="1" w:styleId="Heading4Char">
    <w:name w:val="Heading 4 Char"/>
    <w:link w:val="Heading4"/>
    <w:uiPriority w:val="9"/>
    <w:rsid w:val="009F7E7A"/>
    <w:rPr>
      <w:rFonts w:ascii="Malgun Gothic" w:eastAsia="SimSun" w:hAnsi="Malgun Gothic" w:cs="Times New Roman"/>
      <w:i/>
      <w:iCs/>
      <w:color w:val="365F91"/>
      <w:sz w:val="18"/>
      <w:lang w:val="en-GB" w:eastAsia="en-US"/>
    </w:rPr>
  </w:style>
  <w:style w:type="character" w:customStyle="1" w:styleId="Heading5Char">
    <w:name w:val="Heading 5 Char"/>
    <w:link w:val="Heading5"/>
    <w:rsid w:val="009F7E7A"/>
    <w:rPr>
      <w:rFonts w:ascii="Malgun Gothic" w:eastAsia="SimSun" w:hAnsi="Malgun Gothic" w:cs="Times New Roman"/>
      <w:b/>
      <w:iCs/>
      <w:sz w:val="24"/>
      <w:lang w:val="en-GB" w:eastAsia="en-US"/>
    </w:rPr>
  </w:style>
  <w:style w:type="character" w:customStyle="1" w:styleId="Heading6Char">
    <w:name w:val="Heading 6 Char"/>
    <w:link w:val="Heading6"/>
    <w:rsid w:val="009F7E7A"/>
    <w:rPr>
      <w:rFonts w:ascii="Malgun Gothic" w:eastAsia="SimSun" w:hAnsi="Malgun Gothic" w:cs="Times New Roman"/>
      <w:b/>
      <w:iCs/>
      <w:sz w:val="24"/>
      <w:lang w:val="en-GB" w:eastAsia="en-US"/>
    </w:rPr>
  </w:style>
  <w:style w:type="character" w:customStyle="1" w:styleId="Heading7Char">
    <w:name w:val="Heading 7 Char"/>
    <w:link w:val="Heading7"/>
    <w:semiHidden/>
    <w:rsid w:val="009F7E7A"/>
    <w:rPr>
      <w:rFonts w:ascii="Malgun Gothic" w:eastAsia="SimSun" w:hAnsi="Malgun Gothic" w:cs="Times New Roman"/>
      <w:i/>
      <w:iCs/>
      <w:color w:val="243F60"/>
      <w:sz w:val="22"/>
      <w:lang w:val="en-GB" w:eastAsia="en-US"/>
    </w:rPr>
  </w:style>
  <w:style w:type="character" w:customStyle="1" w:styleId="Heading8Char">
    <w:name w:val="Heading 8 Char"/>
    <w:link w:val="Heading8"/>
    <w:semiHidden/>
    <w:rsid w:val="009F7E7A"/>
    <w:rPr>
      <w:rFonts w:ascii="Malgun Gothic" w:eastAsia="SimSun" w:hAnsi="Malgun Gothic" w:cs="Times New Roman"/>
      <w:color w:val="272727"/>
      <w:sz w:val="21"/>
      <w:szCs w:val="21"/>
      <w:lang w:val="en-GB" w:eastAsia="en-US"/>
    </w:rPr>
  </w:style>
  <w:style w:type="character" w:customStyle="1" w:styleId="Heading9Char">
    <w:name w:val="Heading 9 Char"/>
    <w:link w:val="Heading9"/>
    <w:semiHidden/>
    <w:rsid w:val="009F7E7A"/>
    <w:rPr>
      <w:rFonts w:ascii="Malgun Gothic" w:eastAsia="SimSun" w:hAnsi="Malgun Gothic" w:cs="Times New Roman"/>
      <w:i/>
      <w:iCs/>
      <w:color w:val="272727"/>
      <w:sz w:val="21"/>
      <w:szCs w:val="21"/>
      <w:lang w:val="en-GB" w:eastAsia="en-US"/>
    </w:rPr>
  </w:style>
  <w:style w:type="paragraph" w:styleId="Caption">
    <w:name w:val="caption"/>
    <w:aliases w:val="Caption Char1,Caption Char Char,Caption Char1 Char,Caption Char2,Caption Char Char Char,Caption Char Char1,fig and tbl,fighead2,Table Caption,fighead21,fighead22,fighead23,Table Caption1,fighead211,fighead24,Table Caption2,fighead25"/>
    <w:basedOn w:val="Normal"/>
    <w:next w:val="Normal"/>
    <w:link w:val="CaptionChar"/>
    <w:unhideWhenUsed/>
    <w:qFormat/>
    <w:rsid w:val="009F7E7A"/>
    <w:pPr>
      <w:spacing w:before="120" w:after="200"/>
      <w:jc w:val="center"/>
    </w:pPr>
    <w:rPr>
      <w:rFonts w:ascii="Arial" w:eastAsia="Batang" w:hAnsi="Arial"/>
      <w:b/>
      <w:iCs/>
      <w:szCs w:val="18"/>
    </w:rPr>
  </w:style>
  <w:style w:type="character" w:customStyle="1" w:styleId="CaptionChar">
    <w:name w:val="Caption Char"/>
    <w:aliases w:val="Caption Char1 Char1,Caption Char Char Char1,Caption Char1 Char Char,Caption Char2 Char,Caption Char Char Char Char,Caption Char Char1 Char,fig and tbl Char,fighead2 Char,Table Caption Char,fighead21 Char,fighead22 Char,fighead23 Char"/>
    <w:link w:val="Caption"/>
    <w:rsid w:val="009F7E7A"/>
    <w:rPr>
      <w:rFonts w:ascii="Arial" w:eastAsia="Batang" w:hAnsi="Arial"/>
      <w:b/>
      <w:iCs/>
      <w:sz w:val="18"/>
      <w:szCs w:val="18"/>
      <w:lang w:val="en-GB" w:eastAsia="en-US"/>
    </w:rPr>
  </w:style>
  <w:style w:type="paragraph" w:customStyle="1" w:styleId="BodyText">
    <w:name w:val="BodyText"/>
    <w:basedOn w:val="Normal"/>
    <w:qFormat/>
    <w:rsid w:val="009F7E7A"/>
    <w:pPr>
      <w:spacing w:before="120" w:after="120"/>
      <w:jc w:val="both"/>
    </w:pPr>
    <w:rPr>
      <w:rFonts w:eastAsia="Batang"/>
      <w:sz w:val="22"/>
    </w:rPr>
  </w:style>
  <w:style w:type="paragraph" w:customStyle="1" w:styleId="CellText">
    <w:name w:val="CellText"/>
    <w:basedOn w:val="Normal"/>
    <w:qFormat/>
    <w:rsid w:val="009F7E7A"/>
    <w:rPr>
      <w:rFonts w:eastAsia="Batang"/>
      <w:lang w:val="en-US" w:eastAsia="ko-KR"/>
    </w:rPr>
  </w:style>
  <w:style w:type="paragraph" w:customStyle="1" w:styleId="SP16204982">
    <w:name w:val="SP.16.204982"/>
    <w:basedOn w:val="Default"/>
    <w:next w:val="Default"/>
    <w:uiPriority w:val="99"/>
    <w:rsid w:val="00074C82"/>
    <w:rPr>
      <w:rFonts w:ascii="Arial" w:hAnsi="Arial" w:cs="Arial"/>
      <w:color w:val="auto"/>
    </w:rPr>
  </w:style>
  <w:style w:type="character" w:customStyle="1" w:styleId="SC164062">
    <w:name w:val="SC.16.4062"/>
    <w:uiPriority w:val="99"/>
    <w:rsid w:val="00074C82"/>
    <w:rPr>
      <w:b/>
      <w:bCs/>
      <w:color w:val="000000"/>
      <w:sz w:val="28"/>
      <w:szCs w:val="28"/>
    </w:rPr>
  </w:style>
  <w:style w:type="paragraph" w:customStyle="1" w:styleId="SP16205024">
    <w:name w:val="SP.16.205024"/>
    <w:basedOn w:val="Default"/>
    <w:next w:val="Default"/>
    <w:uiPriority w:val="99"/>
    <w:rsid w:val="00074C82"/>
    <w:rPr>
      <w:rFonts w:ascii="Arial" w:hAnsi="Arial" w:cs="Arial"/>
      <w:color w:val="auto"/>
    </w:rPr>
  </w:style>
  <w:style w:type="character" w:customStyle="1" w:styleId="SC164028">
    <w:name w:val="SC.16.4028"/>
    <w:uiPriority w:val="99"/>
    <w:rsid w:val="00074C82"/>
    <w:rPr>
      <w:color w:val="000000"/>
    </w:rPr>
  </w:style>
  <w:style w:type="paragraph" w:customStyle="1" w:styleId="SP16204934">
    <w:name w:val="SP.16.204934"/>
    <w:basedOn w:val="Default"/>
    <w:next w:val="Default"/>
    <w:uiPriority w:val="99"/>
    <w:rsid w:val="00074C82"/>
    <w:rPr>
      <w:rFonts w:ascii="Courier New" w:hAnsi="Courier New" w:cs="Courier New"/>
      <w:color w:val="auto"/>
    </w:rPr>
  </w:style>
  <w:style w:type="paragraph" w:customStyle="1" w:styleId="SP16205075">
    <w:name w:val="SP.16.205075"/>
    <w:basedOn w:val="Default"/>
    <w:next w:val="Default"/>
    <w:uiPriority w:val="99"/>
    <w:rsid w:val="00074C82"/>
    <w:rPr>
      <w:rFonts w:ascii="Courier New" w:hAnsi="Courier New" w:cs="Courier New"/>
      <w:color w:val="auto"/>
    </w:rPr>
  </w:style>
  <w:style w:type="character" w:customStyle="1" w:styleId="SC164040">
    <w:name w:val="SC.16.4040"/>
    <w:uiPriority w:val="99"/>
    <w:rsid w:val="00074C82"/>
    <w:rPr>
      <w:color w:val="000000"/>
      <w:sz w:val="18"/>
      <w:szCs w:val="18"/>
    </w:rPr>
  </w:style>
  <w:style w:type="paragraph" w:customStyle="1" w:styleId="SP9258100">
    <w:name w:val="SP.9.258100"/>
    <w:basedOn w:val="Default"/>
    <w:next w:val="Default"/>
    <w:uiPriority w:val="99"/>
    <w:rsid w:val="009168FE"/>
    <w:rPr>
      <w:rFonts w:ascii="Arial" w:hAnsi="Arial" w:cs="Arial"/>
      <w:color w:val="auto"/>
    </w:rPr>
  </w:style>
  <w:style w:type="paragraph" w:styleId="DocumentMap">
    <w:name w:val="Document Map"/>
    <w:basedOn w:val="Normal"/>
    <w:link w:val="DocumentMapChar"/>
    <w:semiHidden/>
    <w:unhideWhenUsed/>
    <w:rsid w:val="00920333"/>
    <w:rPr>
      <w:rFonts w:ascii="SimSun" w:eastAsia="SimSun"/>
      <w:szCs w:val="18"/>
    </w:rPr>
  </w:style>
  <w:style w:type="character" w:customStyle="1" w:styleId="DocumentMapChar">
    <w:name w:val="Document Map Char"/>
    <w:link w:val="DocumentMap"/>
    <w:semiHidden/>
    <w:rsid w:val="00920333"/>
    <w:rPr>
      <w:rFonts w:ascii="SimSun" w:eastAsia="SimSun"/>
      <w:sz w:val="18"/>
      <w:szCs w:val="18"/>
      <w:lang w:val="en-GB" w:eastAsia="en-US"/>
    </w:rPr>
  </w:style>
  <w:style w:type="paragraph" w:styleId="Date">
    <w:name w:val="Date"/>
    <w:basedOn w:val="Normal"/>
    <w:next w:val="Normal"/>
    <w:link w:val="DateChar"/>
    <w:rsid w:val="00D12CD5"/>
  </w:style>
  <w:style w:type="character" w:customStyle="1" w:styleId="DateChar">
    <w:name w:val="Date Char"/>
    <w:link w:val="Date"/>
    <w:rsid w:val="00D12CD5"/>
    <w:rPr>
      <w:sz w:val="18"/>
      <w:lang w:val="en-GB" w:eastAsia="en-US"/>
    </w:rPr>
  </w:style>
  <w:style w:type="paragraph" w:customStyle="1" w:styleId="SP10282754">
    <w:name w:val="SP.10.282754"/>
    <w:basedOn w:val="Default"/>
    <w:next w:val="Default"/>
    <w:uiPriority w:val="99"/>
    <w:rsid w:val="000D7EC5"/>
    <w:rPr>
      <w:rFonts w:ascii="Arial" w:hAnsi="Arial" w:cs="Arial"/>
      <w:color w:val="auto"/>
    </w:rPr>
  </w:style>
  <w:style w:type="paragraph" w:customStyle="1" w:styleId="VariableList">
    <w:name w:val="VariableList"/>
    <w:uiPriority w:val="99"/>
    <w:rsid w:val="003C395D"/>
    <w:pPr>
      <w:tabs>
        <w:tab w:val="left" w:pos="108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line="240" w:lineRule="atLeast"/>
      <w:ind w:left="1080" w:hanging="880"/>
      <w:jc w:val="both"/>
    </w:pPr>
    <w:rPr>
      <w:rFonts w:eastAsia="SimSun"/>
      <w:color w:val="000000"/>
      <w:w w:val="0"/>
      <w:lang w:eastAsia="ko-KR"/>
    </w:rPr>
  </w:style>
  <w:style w:type="paragraph" w:customStyle="1" w:styleId="Equation">
    <w:name w:val="Equation"/>
    <w:uiPriority w:val="99"/>
    <w:rsid w:val="0084314E"/>
    <w:pPr>
      <w:suppressAutoHyphens/>
      <w:autoSpaceDE w:val="0"/>
      <w:autoSpaceDN w:val="0"/>
      <w:adjustRightInd w:val="0"/>
      <w:spacing w:before="240" w:after="240" w:line="200" w:lineRule="atLeast"/>
      <w:ind w:firstLine="200"/>
    </w:pPr>
    <w:rPr>
      <w:rFonts w:eastAsia="SimSun"/>
      <w:color w:val="000000"/>
      <w:w w:val="0"/>
      <w:lang w:eastAsia="ko-KR"/>
    </w:rPr>
  </w:style>
  <w:style w:type="character" w:customStyle="1" w:styleId="Symbol">
    <w:name w:val="Symbol"/>
    <w:uiPriority w:val="99"/>
    <w:rsid w:val="00BE7DBE"/>
    <w:rPr>
      <w:rFonts w:ascii="Symbol" w:hAnsi="Symbol" w:cs="Symbol"/>
      <w:color w:val="000000"/>
      <w:spacing w:val="0"/>
      <w:sz w:val="20"/>
      <w:szCs w:val="20"/>
      <w:u w:val="none"/>
      <w:vertAlign w:val="baseline"/>
    </w:rPr>
  </w:style>
  <w:style w:type="paragraph" w:customStyle="1" w:styleId="EditorNote">
    <w:name w:val="Editor_Note"/>
    <w:uiPriority w:val="99"/>
    <w:rsid w:val="003C218A"/>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SimSun"/>
      <w:b/>
      <w:bCs/>
      <w:i/>
      <w:iCs/>
      <w:color w:val="FF0000"/>
      <w:w w:val="1"/>
      <w:lang w:eastAsia="ko-KR"/>
    </w:rPr>
  </w:style>
  <w:style w:type="paragraph" w:customStyle="1" w:styleId="AI">
    <w:name w:val="AI"/>
    <w:aliases w:val="Annex"/>
    <w:next w:val="Normal"/>
    <w:uiPriority w:val="99"/>
    <w:rsid w:val="00A726A7"/>
    <w:pPr>
      <w:keepNext/>
      <w:autoSpaceDE w:val="0"/>
      <w:autoSpaceDN w:val="0"/>
      <w:adjustRightInd w:val="0"/>
      <w:spacing w:before="480" w:after="240" w:line="320" w:lineRule="atLeast"/>
    </w:pPr>
    <w:rPr>
      <w:rFonts w:ascii="Arial" w:eastAsia="SimSun" w:hAnsi="Arial" w:cs="Arial"/>
      <w:b/>
      <w:bCs/>
      <w:color w:val="000000"/>
      <w:w w:val="1"/>
      <w:sz w:val="28"/>
      <w:szCs w:val="28"/>
      <w:lang w:eastAsia="ko-KR"/>
    </w:rPr>
  </w:style>
  <w:style w:type="paragraph" w:customStyle="1" w:styleId="AT">
    <w:name w:val="AT"/>
    <w:aliases w:val="AnnexTitle"/>
    <w:next w:val="Normal"/>
    <w:uiPriority w:val="99"/>
    <w:rsid w:val="00A726A7"/>
    <w:pPr>
      <w:keepNext/>
      <w:autoSpaceDE w:val="0"/>
      <w:autoSpaceDN w:val="0"/>
      <w:adjustRightInd w:val="0"/>
      <w:spacing w:after="240" w:line="320" w:lineRule="atLeast"/>
    </w:pPr>
    <w:rPr>
      <w:rFonts w:ascii="Arial" w:eastAsia="SimSun" w:hAnsi="Arial" w:cs="Arial"/>
      <w:b/>
      <w:bCs/>
      <w:color w:val="000000"/>
      <w:w w:val="1"/>
      <w:sz w:val="28"/>
      <w:szCs w:val="28"/>
      <w:lang w:eastAsia="ko-KR"/>
    </w:rPr>
  </w:style>
  <w:style w:type="paragraph" w:customStyle="1" w:styleId="Nor">
    <w:name w:val="Nor"/>
    <w:aliases w:val="Normative"/>
    <w:next w:val="AT"/>
    <w:uiPriority w:val="99"/>
    <w:rsid w:val="00A726A7"/>
    <w:pPr>
      <w:keepNext/>
      <w:autoSpaceDE w:val="0"/>
      <w:autoSpaceDN w:val="0"/>
      <w:adjustRightInd w:val="0"/>
      <w:spacing w:before="240" w:after="360" w:line="280" w:lineRule="atLeast"/>
    </w:pPr>
    <w:rPr>
      <w:rFonts w:ascii="Arial" w:eastAsia="SimSun" w:hAnsi="Arial" w:cs="Arial"/>
      <w:color w:val="000000"/>
      <w:w w:val="1"/>
      <w:sz w:val="24"/>
      <w:szCs w:val="24"/>
      <w:lang w:eastAsia="ko-KR"/>
    </w:rPr>
  </w:style>
  <w:style w:type="paragraph" w:customStyle="1" w:styleId="Code">
    <w:name w:val="Code"/>
    <w:uiPriority w:val="99"/>
    <w:rsid w:val="00764F0E"/>
    <w:pPr>
      <w:widowControl w:val="0"/>
      <w:tabs>
        <w:tab w:val="left" w:pos="360"/>
        <w:tab w:val="left" w:pos="720"/>
        <w:tab w:val="left" w:pos="6600"/>
        <w:tab w:val="left" w:pos="7920"/>
        <w:tab w:val="left" w:pos="8640"/>
        <w:tab w:val="left" w:pos="9360"/>
      </w:tabs>
      <w:autoSpaceDE w:val="0"/>
      <w:autoSpaceDN w:val="0"/>
      <w:adjustRightInd w:val="0"/>
      <w:spacing w:line="200" w:lineRule="atLeast"/>
      <w:ind w:left="720" w:hanging="720"/>
    </w:pPr>
    <w:rPr>
      <w:rFonts w:ascii="Courier New" w:eastAsia="SimSun" w:hAnsi="Courier New" w:cs="Courier New"/>
      <w:color w:val="000000"/>
      <w:w w:val="1"/>
      <w:sz w:val="18"/>
      <w:szCs w:val="18"/>
      <w:lang w:eastAsia="ko-KR"/>
    </w:rPr>
  </w:style>
  <w:style w:type="character" w:styleId="UnresolvedMention">
    <w:name w:val="Unresolved Mention"/>
    <w:uiPriority w:val="99"/>
    <w:semiHidden/>
    <w:unhideWhenUsed/>
    <w:rsid w:val="006A179C"/>
    <w:rPr>
      <w:color w:val="605E5C"/>
      <w:shd w:val="clear" w:color="auto" w:fill="E1DFDD"/>
    </w:rPr>
  </w:style>
  <w:style w:type="paragraph" w:customStyle="1" w:styleId="Equationvariable">
    <w:name w:val="Equation variable"/>
    <w:uiPriority w:val="99"/>
    <w:rsid w:val="00FB2017"/>
    <w:pPr>
      <w:tabs>
        <w:tab w:val="left" w:pos="1080"/>
        <w:tab w:val="left" w:pos="1800"/>
      </w:tabs>
      <w:suppressAutoHyphens/>
      <w:autoSpaceDE w:val="0"/>
      <w:autoSpaceDN w:val="0"/>
      <w:adjustRightInd w:val="0"/>
      <w:spacing w:before="100" w:after="20" w:line="240" w:lineRule="atLeast"/>
      <w:ind w:left="760" w:hanging="560"/>
    </w:pPr>
    <w:rPr>
      <w:rFonts w:eastAsia="SimSun"/>
      <w:color w:val="000000"/>
      <w:w w:val="0"/>
      <w:lang w:eastAsia="ko-KR"/>
    </w:rPr>
  </w:style>
  <w:style w:type="character" w:customStyle="1" w:styleId="fontstyle01">
    <w:name w:val="fontstyle01"/>
    <w:rsid w:val="00A91B47"/>
    <w:rPr>
      <w:rFonts w:ascii="TimesNewRomanPSMT" w:eastAsia="TimesNewRomanPSMT" w:hint="eastAsia"/>
      <w:b w:val="0"/>
      <w:bCs w:val="0"/>
      <w:i w:val="0"/>
      <w:iCs w:val="0"/>
      <w:color w:val="000000"/>
      <w:sz w:val="20"/>
      <w:szCs w:val="20"/>
    </w:rPr>
  </w:style>
  <w:style w:type="paragraph" w:styleId="BodyText0">
    <w:name w:val="Body Text"/>
    <w:basedOn w:val="Normal"/>
    <w:link w:val="BodyTextChar"/>
    <w:uiPriority w:val="1"/>
    <w:unhideWhenUsed/>
    <w:qFormat/>
    <w:rsid w:val="00CF5899"/>
    <w:pPr>
      <w:spacing w:after="120"/>
    </w:pPr>
  </w:style>
  <w:style w:type="character" w:customStyle="1" w:styleId="BodyTextChar">
    <w:name w:val="Body Text Char"/>
    <w:link w:val="BodyText0"/>
    <w:uiPriority w:val="1"/>
    <w:semiHidden/>
    <w:rsid w:val="00CF5899"/>
    <w:rPr>
      <w:sz w:val="18"/>
      <w:lang w:val="en-GB" w:eastAsia="en-US"/>
    </w:rPr>
  </w:style>
  <w:style w:type="character" w:customStyle="1" w:styleId="Heading1Char">
    <w:name w:val="Heading 1 Char"/>
    <w:link w:val="Heading1"/>
    <w:uiPriority w:val="1"/>
    <w:rsid w:val="003442E6"/>
    <w:rPr>
      <w:rFonts w:ascii="Arial" w:hAnsi="Arial"/>
      <w:b/>
      <w:sz w:val="32"/>
      <w:u w:val="single"/>
      <w:lang w:val="en-GB"/>
    </w:rPr>
  </w:style>
  <w:style w:type="character" w:customStyle="1" w:styleId="Heading2Char">
    <w:name w:val="Heading 2 Char"/>
    <w:link w:val="Heading2"/>
    <w:uiPriority w:val="1"/>
    <w:rsid w:val="003442E6"/>
    <w:rPr>
      <w:rFonts w:ascii="Arial" w:hAnsi="Arial"/>
      <w:b/>
      <w:sz w:val="28"/>
      <w:u w:val="single"/>
      <w:lang w:val="en-GB"/>
    </w:rPr>
  </w:style>
  <w:style w:type="character" w:customStyle="1" w:styleId="Heading3Char">
    <w:name w:val="Heading 3 Char"/>
    <w:link w:val="Heading30"/>
    <w:uiPriority w:val="1"/>
    <w:rsid w:val="003442E6"/>
    <w:rPr>
      <w:rFonts w:ascii="Arial" w:hAnsi="Arial"/>
      <w:b/>
      <w:sz w:val="24"/>
      <w:lang w:val="en-GB"/>
    </w:rPr>
  </w:style>
  <w:style w:type="paragraph" w:customStyle="1" w:styleId="TableParagraph">
    <w:name w:val="Table Paragraph"/>
    <w:basedOn w:val="Normal"/>
    <w:uiPriority w:val="1"/>
    <w:qFormat/>
    <w:rsid w:val="003442E6"/>
    <w:pPr>
      <w:widowControl w:val="0"/>
      <w:autoSpaceDE w:val="0"/>
      <w:autoSpaceDN w:val="0"/>
      <w:adjustRightInd w:val="0"/>
    </w:pPr>
    <w:rPr>
      <w:rFonts w:eastAsia="SimSun"/>
      <w:sz w:val="24"/>
      <w:szCs w:val="24"/>
      <w:lang w:val="en-US"/>
    </w:rPr>
  </w:style>
  <w:style w:type="character" w:customStyle="1" w:styleId="FooterChar">
    <w:name w:val="Footer Char"/>
    <w:link w:val="Footer"/>
    <w:uiPriority w:val="99"/>
    <w:rsid w:val="002F0E0F"/>
    <w:rPr>
      <w:sz w:val="24"/>
      <w:lang w:val="en-GB"/>
    </w:rPr>
  </w:style>
  <w:style w:type="paragraph" w:customStyle="1" w:styleId="heading3">
    <w:name w:val="heading3"/>
    <w:basedOn w:val="H3"/>
    <w:link w:val="heading3Char0"/>
    <w:qFormat/>
    <w:rsid w:val="002E6E6A"/>
    <w:pPr>
      <w:numPr>
        <w:numId w:val="36"/>
      </w:numPr>
    </w:pPr>
    <w:rPr>
      <w:rFonts w:eastAsia="SimSun"/>
      <w:w w:val="100"/>
      <w:lang w:eastAsia="zh-CN"/>
    </w:rPr>
  </w:style>
  <w:style w:type="character" w:customStyle="1" w:styleId="heading3Char0">
    <w:name w:val="heading3 Char"/>
    <w:link w:val="heading3"/>
    <w:rsid w:val="002E6E6A"/>
    <w:rPr>
      <w:rFonts w:ascii="Arial" w:eastAsia="SimSun" w:hAnsi="Arial" w:cs="Arial"/>
      <w:b/>
      <w:bCs/>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28412">
      <w:bodyDiv w:val="1"/>
      <w:marLeft w:val="0"/>
      <w:marRight w:val="0"/>
      <w:marTop w:val="0"/>
      <w:marBottom w:val="0"/>
      <w:divBdr>
        <w:top w:val="none" w:sz="0" w:space="0" w:color="auto"/>
        <w:left w:val="none" w:sz="0" w:space="0" w:color="auto"/>
        <w:bottom w:val="none" w:sz="0" w:space="0" w:color="auto"/>
        <w:right w:val="none" w:sz="0" w:space="0" w:color="auto"/>
      </w:divBdr>
    </w:div>
    <w:div w:id="11957000">
      <w:bodyDiv w:val="1"/>
      <w:marLeft w:val="0"/>
      <w:marRight w:val="0"/>
      <w:marTop w:val="0"/>
      <w:marBottom w:val="0"/>
      <w:divBdr>
        <w:top w:val="none" w:sz="0" w:space="0" w:color="auto"/>
        <w:left w:val="none" w:sz="0" w:space="0" w:color="auto"/>
        <w:bottom w:val="none" w:sz="0" w:space="0" w:color="auto"/>
        <w:right w:val="none" w:sz="0" w:space="0" w:color="auto"/>
      </w:divBdr>
    </w:div>
    <w:div w:id="22051952">
      <w:bodyDiv w:val="1"/>
      <w:marLeft w:val="0"/>
      <w:marRight w:val="0"/>
      <w:marTop w:val="0"/>
      <w:marBottom w:val="0"/>
      <w:divBdr>
        <w:top w:val="none" w:sz="0" w:space="0" w:color="auto"/>
        <w:left w:val="none" w:sz="0" w:space="0" w:color="auto"/>
        <w:bottom w:val="none" w:sz="0" w:space="0" w:color="auto"/>
        <w:right w:val="none" w:sz="0" w:space="0" w:color="auto"/>
      </w:divBdr>
    </w:div>
    <w:div w:id="22219298">
      <w:bodyDiv w:val="1"/>
      <w:marLeft w:val="0"/>
      <w:marRight w:val="0"/>
      <w:marTop w:val="0"/>
      <w:marBottom w:val="0"/>
      <w:divBdr>
        <w:top w:val="none" w:sz="0" w:space="0" w:color="auto"/>
        <w:left w:val="none" w:sz="0" w:space="0" w:color="auto"/>
        <w:bottom w:val="none" w:sz="0" w:space="0" w:color="auto"/>
        <w:right w:val="none" w:sz="0" w:space="0" w:color="auto"/>
      </w:divBdr>
    </w:div>
    <w:div w:id="27491364">
      <w:bodyDiv w:val="1"/>
      <w:marLeft w:val="0"/>
      <w:marRight w:val="0"/>
      <w:marTop w:val="0"/>
      <w:marBottom w:val="0"/>
      <w:divBdr>
        <w:top w:val="none" w:sz="0" w:space="0" w:color="auto"/>
        <w:left w:val="none" w:sz="0" w:space="0" w:color="auto"/>
        <w:bottom w:val="none" w:sz="0" w:space="0" w:color="auto"/>
        <w:right w:val="none" w:sz="0" w:space="0" w:color="auto"/>
      </w:divBdr>
    </w:div>
    <w:div w:id="31617929">
      <w:bodyDiv w:val="1"/>
      <w:marLeft w:val="0"/>
      <w:marRight w:val="0"/>
      <w:marTop w:val="0"/>
      <w:marBottom w:val="0"/>
      <w:divBdr>
        <w:top w:val="none" w:sz="0" w:space="0" w:color="auto"/>
        <w:left w:val="none" w:sz="0" w:space="0" w:color="auto"/>
        <w:bottom w:val="none" w:sz="0" w:space="0" w:color="auto"/>
        <w:right w:val="none" w:sz="0" w:space="0" w:color="auto"/>
      </w:divBdr>
    </w:div>
    <w:div w:id="31729067">
      <w:bodyDiv w:val="1"/>
      <w:marLeft w:val="0"/>
      <w:marRight w:val="0"/>
      <w:marTop w:val="0"/>
      <w:marBottom w:val="0"/>
      <w:divBdr>
        <w:top w:val="none" w:sz="0" w:space="0" w:color="auto"/>
        <w:left w:val="none" w:sz="0" w:space="0" w:color="auto"/>
        <w:bottom w:val="none" w:sz="0" w:space="0" w:color="auto"/>
        <w:right w:val="none" w:sz="0" w:space="0" w:color="auto"/>
      </w:divBdr>
    </w:div>
    <w:div w:id="42366715">
      <w:bodyDiv w:val="1"/>
      <w:marLeft w:val="0"/>
      <w:marRight w:val="0"/>
      <w:marTop w:val="0"/>
      <w:marBottom w:val="0"/>
      <w:divBdr>
        <w:top w:val="none" w:sz="0" w:space="0" w:color="auto"/>
        <w:left w:val="none" w:sz="0" w:space="0" w:color="auto"/>
        <w:bottom w:val="none" w:sz="0" w:space="0" w:color="auto"/>
        <w:right w:val="none" w:sz="0" w:space="0" w:color="auto"/>
      </w:divBdr>
    </w:div>
    <w:div w:id="43723152">
      <w:bodyDiv w:val="1"/>
      <w:marLeft w:val="0"/>
      <w:marRight w:val="0"/>
      <w:marTop w:val="0"/>
      <w:marBottom w:val="0"/>
      <w:divBdr>
        <w:top w:val="none" w:sz="0" w:space="0" w:color="auto"/>
        <w:left w:val="none" w:sz="0" w:space="0" w:color="auto"/>
        <w:bottom w:val="none" w:sz="0" w:space="0" w:color="auto"/>
        <w:right w:val="none" w:sz="0" w:space="0" w:color="auto"/>
      </w:divBdr>
    </w:div>
    <w:div w:id="44570521">
      <w:bodyDiv w:val="1"/>
      <w:marLeft w:val="0"/>
      <w:marRight w:val="0"/>
      <w:marTop w:val="0"/>
      <w:marBottom w:val="0"/>
      <w:divBdr>
        <w:top w:val="none" w:sz="0" w:space="0" w:color="auto"/>
        <w:left w:val="none" w:sz="0" w:space="0" w:color="auto"/>
        <w:bottom w:val="none" w:sz="0" w:space="0" w:color="auto"/>
        <w:right w:val="none" w:sz="0" w:space="0" w:color="auto"/>
      </w:divBdr>
    </w:div>
    <w:div w:id="46809444">
      <w:bodyDiv w:val="1"/>
      <w:marLeft w:val="0"/>
      <w:marRight w:val="0"/>
      <w:marTop w:val="0"/>
      <w:marBottom w:val="0"/>
      <w:divBdr>
        <w:top w:val="none" w:sz="0" w:space="0" w:color="auto"/>
        <w:left w:val="none" w:sz="0" w:space="0" w:color="auto"/>
        <w:bottom w:val="none" w:sz="0" w:space="0" w:color="auto"/>
        <w:right w:val="none" w:sz="0" w:space="0" w:color="auto"/>
      </w:divBdr>
    </w:div>
    <w:div w:id="47917449">
      <w:bodyDiv w:val="1"/>
      <w:marLeft w:val="0"/>
      <w:marRight w:val="0"/>
      <w:marTop w:val="0"/>
      <w:marBottom w:val="0"/>
      <w:divBdr>
        <w:top w:val="none" w:sz="0" w:space="0" w:color="auto"/>
        <w:left w:val="none" w:sz="0" w:space="0" w:color="auto"/>
        <w:bottom w:val="none" w:sz="0" w:space="0" w:color="auto"/>
        <w:right w:val="none" w:sz="0" w:space="0" w:color="auto"/>
      </w:divBdr>
    </w:div>
    <w:div w:id="50885409">
      <w:bodyDiv w:val="1"/>
      <w:marLeft w:val="0"/>
      <w:marRight w:val="0"/>
      <w:marTop w:val="0"/>
      <w:marBottom w:val="0"/>
      <w:divBdr>
        <w:top w:val="none" w:sz="0" w:space="0" w:color="auto"/>
        <w:left w:val="none" w:sz="0" w:space="0" w:color="auto"/>
        <w:bottom w:val="none" w:sz="0" w:space="0" w:color="auto"/>
        <w:right w:val="none" w:sz="0" w:space="0" w:color="auto"/>
      </w:divBdr>
    </w:div>
    <w:div w:id="53478330">
      <w:bodyDiv w:val="1"/>
      <w:marLeft w:val="0"/>
      <w:marRight w:val="0"/>
      <w:marTop w:val="0"/>
      <w:marBottom w:val="0"/>
      <w:divBdr>
        <w:top w:val="none" w:sz="0" w:space="0" w:color="auto"/>
        <w:left w:val="none" w:sz="0" w:space="0" w:color="auto"/>
        <w:bottom w:val="none" w:sz="0" w:space="0" w:color="auto"/>
        <w:right w:val="none" w:sz="0" w:space="0" w:color="auto"/>
      </w:divBdr>
    </w:div>
    <w:div w:id="55514081">
      <w:bodyDiv w:val="1"/>
      <w:marLeft w:val="0"/>
      <w:marRight w:val="0"/>
      <w:marTop w:val="0"/>
      <w:marBottom w:val="0"/>
      <w:divBdr>
        <w:top w:val="none" w:sz="0" w:space="0" w:color="auto"/>
        <w:left w:val="none" w:sz="0" w:space="0" w:color="auto"/>
        <w:bottom w:val="none" w:sz="0" w:space="0" w:color="auto"/>
        <w:right w:val="none" w:sz="0" w:space="0" w:color="auto"/>
      </w:divBdr>
    </w:div>
    <w:div w:id="57753138">
      <w:bodyDiv w:val="1"/>
      <w:marLeft w:val="0"/>
      <w:marRight w:val="0"/>
      <w:marTop w:val="0"/>
      <w:marBottom w:val="0"/>
      <w:divBdr>
        <w:top w:val="none" w:sz="0" w:space="0" w:color="auto"/>
        <w:left w:val="none" w:sz="0" w:space="0" w:color="auto"/>
        <w:bottom w:val="none" w:sz="0" w:space="0" w:color="auto"/>
        <w:right w:val="none" w:sz="0" w:space="0" w:color="auto"/>
      </w:divBdr>
    </w:div>
    <w:div w:id="66659152">
      <w:bodyDiv w:val="1"/>
      <w:marLeft w:val="0"/>
      <w:marRight w:val="0"/>
      <w:marTop w:val="0"/>
      <w:marBottom w:val="0"/>
      <w:divBdr>
        <w:top w:val="none" w:sz="0" w:space="0" w:color="auto"/>
        <w:left w:val="none" w:sz="0" w:space="0" w:color="auto"/>
        <w:bottom w:val="none" w:sz="0" w:space="0" w:color="auto"/>
        <w:right w:val="none" w:sz="0" w:space="0" w:color="auto"/>
      </w:divBdr>
    </w:div>
    <w:div w:id="74327755">
      <w:bodyDiv w:val="1"/>
      <w:marLeft w:val="0"/>
      <w:marRight w:val="0"/>
      <w:marTop w:val="0"/>
      <w:marBottom w:val="0"/>
      <w:divBdr>
        <w:top w:val="none" w:sz="0" w:space="0" w:color="auto"/>
        <w:left w:val="none" w:sz="0" w:space="0" w:color="auto"/>
        <w:bottom w:val="none" w:sz="0" w:space="0" w:color="auto"/>
        <w:right w:val="none" w:sz="0" w:space="0" w:color="auto"/>
      </w:divBdr>
    </w:div>
    <w:div w:id="75439986">
      <w:bodyDiv w:val="1"/>
      <w:marLeft w:val="0"/>
      <w:marRight w:val="0"/>
      <w:marTop w:val="0"/>
      <w:marBottom w:val="0"/>
      <w:divBdr>
        <w:top w:val="none" w:sz="0" w:space="0" w:color="auto"/>
        <w:left w:val="none" w:sz="0" w:space="0" w:color="auto"/>
        <w:bottom w:val="none" w:sz="0" w:space="0" w:color="auto"/>
        <w:right w:val="none" w:sz="0" w:space="0" w:color="auto"/>
      </w:divBdr>
    </w:div>
    <w:div w:id="75639088">
      <w:bodyDiv w:val="1"/>
      <w:marLeft w:val="0"/>
      <w:marRight w:val="0"/>
      <w:marTop w:val="0"/>
      <w:marBottom w:val="0"/>
      <w:divBdr>
        <w:top w:val="none" w:sz="0" w:space="0" w:color="auto"/>
        <w:left w:val="none" w:sz="0" w:space="0" w:color="auto"/>
        <w:bottom w:val="none" w:sz="0" w:space="0" w:color="auto"/>
        <w:right w:val="none" w:sz="0" w:space="0" w:color="auto"/>
      </w:divBdr>
    </w:div>
    <w:div w:id="98139171">
      <w:bodyDiv w:val="1"/>
      <w:marLeft w:val="0"/>
      <w:marRight w:val="0"/>
      <w:marTop w:val="0"/>
      <w:marBottom w:val="0"/>
      <w:divBdr>
        <w:top w:val="none" w:sz="0" w:space="0" w:color="auto"/>
        <w:left w:val="none" w:sz="0" w:space="0" w:color="auto"/>
        <w:bottom w:val="none" w:sz="0" w:space="0" w:color="auto"/>
        <w:right w:val="none" w:sz="0" w:space="0" w:color="auto"/>
      </w:divBdr>
    </w:div>
    <w:div w:id="103231724">
      <w:bodyDiv w:val="1"/>
      <w:marLeft w:val="0"/>
      <w:marRight w:val="0"/>
      <w:marTop w:val="0"/>
      <w:marBottom w:val="0"/>
      <w:divBdr>
        <w:top w:val="none" w:sz="0" w:space="0" w:color="auto"/>
        <w:left w:val="none" w:sz="0" w:space="0" w:color="auto"/>
        <w:bottom w:val="none" w:sz="0" w:space="0" w:color="auto"/>
        <w:right w:val="none" w:sz="0" w:space="0" w:color="auto"/>
      </w:divBdr>
    </w:div>
    <w:div w:id="105857285">
      <w:bodyDiv w:val="1"/>
      <w:marLeft w:val="0"/>
      <w:marRight w:val="0"/>
      <w:marTop w:val="0"/>
      <w:marBottom w:val="0"/>
      <w:divBdr>
        <w:top w:val="none" w:sz="0" w:space="0" w:color="auto"/>
        <w:left w:val="none" w:sz="0" w:space="0" w:color="auto"/>
        <w:bottom w:val="none" w:sz="0" w:space="0" w:color="auto"/>
        <w:right w:val="none" w:sz="0" w:space="0" w:color="auto"/>
      </w:divBdr>
    </w:div>
    <w:div w:id="107163077">
      <w:bodyDiv w:val="1"/>
      <w:marLeft w:val="0"/>
      <w:marRight w:val="0"/>
      <w:marTop w:val="0"/>
      <w:marBottom w:val="0"/>
      <w:divBdr>
        <w:top w:val="none" w:sz="0" w:space="0" w:color="auto"/>
        <w:left w:val="none" w:sz="0" w:space="0" w:color="auto"/>
        <w:bottom w:val="none" w:sz="0" w:space="0" w:color="auto"/>
        <w:right w:val="none" w:sz="0" w:space="0" w:color="auto"/>
      </w:divBdr>
    </w:div>
    <w:div w:id="107823995">
      <w:bodyDiv w:val="1"/>
      <w:marLeft w:val="0"/>
      <w:marRight w:val="0"/>
      <w:marTop w:val="0"/>
      <w:marBottom w:val="0"/>
      <w:divBdr>
        <w:top w:val="none" w:sz="0" w:space="0" w:color="auto"/>
        <w:left w:val="none" w:sz="0" w:space="0" w:color="auto"/>
        <w:bottom w:val="none" w:sz="0" w:space="0" w:color="auto"/>
        <w:right w:val="none" w:sz="0" w:space="0" w:color="auto"/>
      </w:divBdr>
    </w:div>
    <w:div w:id="109400549">
      <w:bodyDiv w:val="1"/>
      <w:marLeft w:val="0"/>
      <w:marRight w:val="0"/>
      <w:marTop w:val="0"/>
      <w:marBottom w:val="0"/>
      <w:divBdr>
        <w:top w:val="none" w:sz="0" w:space="0" w:color="auto"/>
        <w:left w:val="none" w:sz="0" w:space="0" w:color="auto"/>
        <w:bottom w:val="none" w:sz="0" w:space="0" w:color="auto"/>
        <w:right w:val="none" w:sz="0" w:space="0" w:color="auto"/>
      </w:divBdr>
    </w:div>
    <w:div w:id="111099580">
      <w:bodyDiv w:val="1"/>
      <w:marLeft w:val="0"/>
      <w:marRight w:val="0"/>
      <w:marTop w:val="0"/>
      <w:marBottom w:val="0"/>
      <w:divBdr>
        <w:top w:val="none" w:sz="0" w:space="0" w:color="auto"/>
        <w:left w:val="none" w:sz="0" w:space="0" w:color="auto"/>
        <w:bottom w:val="none" w:sz="0" w:space="0" w:color="auto"/>
        <w:right w:val="none" w:sz="0" w:space="0" w:color="auto"/>
      </w:divBdr>
    </w:div>
    <w:div w:id="128862106">
      <w:bodyDiv w:val="1"/>
      <w:marLeft w:val="0"/>
      <w:marRight w:val="0"/>
      <w:marTop w:val="0"/>
      <w:marBottom w:val="0"/>
      <w:divBdr>
        <w:top w:val="none" w:sz="0" w:space="0" w:color="auto"/>
        <w:left w:val="none" w:sz="0" w:space="0" w:color="auto"/>
        <w:bottom w:val="none" w:sz="0" w:space="0" w:color="auto"/>
        <w:right w:val="none" w:sz="0" w:space="0" w:color="auto"/>
      </w:divBdr>
    </w:div>
    <w:div w:id="129784423">
      <w:bodyDiv w:val="1"/>
      <w:marLeft w:val="0"/>
      <w:marRight w:val="0"/>
      <w:marTop w:val="0"/>
      <w:marBottom w:val="0"/>
      <w:divBdr>
        <w:top w:val="none" w:sz="0" w:space="0" w:color="auto"/>
        <w:left w:val="none" w:sz="0" w:space="0" w:color="auto"/>
        <w:bottom w:val="none" w:sz="0" w:space="0" w:color="auto"/>
        <w:right w:val="none" w:sz="0" w:space="0" w:color="auto"/>
      </w:divBdr>
    </w:div>
    <w:div w:id="138808997">
      <w:bodyDiv w:val="1"/>
      <w:marLeft w:val="0"/>
      <w:marRight w:val="0"/>
      <w:marTop w:val="0"/>
      <w:marBottom w:val="0"/>
      <w:divBdr>
        <w:top w:val="none" w:sz="0" w:space="0" w:color="auto"/>
        <w:left w:val="none" w:sz="0" w:space="0" w:color="auto"/>
        <w:bottom w:val="none" w:sz="0" w:space="0" w:color="auto"/>
        <w:right w:val="none" w:sz="0" w:space="0" w:color="auto"/>
      </w:divBdr>
    </w:div>
    <w:div w:id="143356385">
      <w:bodyDiv w:val="1"/>
      <w:marLeft w:val="0"/>
      <w:marRight w:val="0"/>
      <w:marTop w:val="0"/>
      <w:marBottom w:val="0"/>
      <w:divBdr>
        <w:top w:val="none" w:sz="0" w:space="0" w:color="auto"/>
        <w:left w:val="none" w:sz="0" w:space="0" w:color="auto"/>
        <w:bottom w:val="none" w:sz="0" w:space="0" w:color="auto"/>
        <w:right w:val="none" w:sz="0" w:space="0" w:color="auto"/>
      </w:divBdr>
    </w:div>
    <w:div w:id="143860265">
      <w:bodyDiv w:val="1"/>
      <w:marLeft w:val="0"/>
      <w:marRight w:val="0"/>
      <w:marTop w:val="0"/>
      <w:marBottom w:val="0"/>
      <w:divBdr>
        <w:top w:val="none" w:sz="0" w:space="0" w:color="auto"/>
        <w:left w:val="none" w:sz="0" w:space="0" w:color="auto"/>
        <w:bottom w:val="none" w:sz="0" w:space="0" w:color="auto"/>
        <w:right w:val="none" w:sz="0" w:space="0" w:color="auto"/>
      </w:divBdr>
    </w:div>
    <w:div w:id="148642025">
      <w:bodyDiv w:val="1"/>
      <w:marLeft w:val="0"/>
      <w:marRight w:val="0"/>
      <w:marTop w:val="0"/>
      <w:marBottom w:val="0"/>
      <w:divBdr>
        <w:top w:val="none" w:sz="0" w:space="0" w:color="auto"/>
        <w:left w:val="none" w:sz="0" w:space="0" w:color="auto"/>
        <w:bottom w:val="none" w:sz="0" w:space="0" w:color="auto"/>
        <w:right w:val="none" w:sz="0" w:space="0" w:color="auto"/>
      </w:divBdr>
    </w:div>
    <w:div w:id="150680530">
      <w:bodyDiv w:val="1"/>
      <w:marLeft w:val="0"/>
      <w:marRight w:val="0"/>
      <w:marTop w:val="0"/>
      <w:marBottom w:val="0"/>
      <w:divBdr>
        <w:top w:val="none" w:sz="0" w:space="0" w:color="auto"/>
        <w:left w:val="none" w:sz="0" w:space="0" w:color="auto"/>
        <w:bottom w:val="none" w:sz="0" w:space="0" w:color="auto"/>
        <w:right w:val="none" w:sz="0" w:space="0" w:color="auto"/>
      </w:divBdr>
    </w:div>
    <w:div w:id="154104462">
      <w:bodyDiv w:val="1"/>
      <w:marLeft w:val="0"/>
      <w:marRight w:val="0"/>
      <w:marTop w:val="0"/>
      <w:marBottom w:val="0"/>
      <w:divBdr>
        <w:top w:val="none" w:sz="0" w:space="0" w:color="auto"/>
        <w:left w:val="none" w:sz="0" w:space="0" w:color="auto"/>
        <w:bottom w:val="none" w:sz="0" w:space="0" w:color="auto"/>
        <w:right w:val="none" w:sz="0" w:space="0" w:color="auto"/>
      </w:divBdr>
    </w:div>
    <w:div w:id="154150451">
      <w:bodyDiv w:val="1"/>
      <w:marLeft w:val="0"/>
      <w:marRight w:val="0"/>
      <w:marTop w:val="0"/>
      <w:marBottom w:val="0"/>
      <w:divBdr>
        <w:top w:val="none" w:sz="0" w:space="0" w:color="auto"/>
        <w:left w:val="none" w:sz="0" w:space="0" w:color="auto"/>
        <w:bottom w:val="none" w:sz="0" w:space="0" w:color="auto"/>
        <w:right w:val="none" w:sz="0" w:space="0" w:color="auto"/>
      </w:divBdr>
    </w:div>
    <w:div w:id="156700761">
      <w:bodyDiv w:val="1"/>
      <w:marLeft w:val="0"/>
      <w:marRight w:val="0"/>
      <w:marTop w:val="0"/>
      <w:marBottom w:val="0"/>
      <w:divBdr>
        <w:top w:val="none" w:sz="0" w:space="0" w:color="auto"/>
        <w:left w:val="none" w:sz="0" w:space="0" w:color="auto"/>
        <w:bottom w:val="none" w:sz="0" w:space="0" w:color="auto"/>
        <w:right w:val="none" w:sz="0" w:space="0" w:color="auto"/>
      </w:divBdr>
    </w:div>
    <w:div w:id="161943540">
      <w:bodyDiv w:val="1"/>
      <w:marLeft w:val="0"/>
      <w:marRight w:val="0"/>
      <w:marTop w:val="0"/>
      <w:marBottom w:val="0"/>
      <w:divBdr>
        <w:top w:val="none" w:sz="0" w:space="0" w:color="auto"/>
        <w:left w:val="none" w:sz="0" w:space="0" w:color="auto"/>
        <w:bottom w:val="none" w:sz="0" w:space="0" w:color="auto"/>
        <w:right w:val="none" w:sz="0" w:space="0" w:color="auto"/>
      </w:divBdr>
    </w:div>
    <w:div w:id="162792000">
      <w:bodyDiv w:val="1"/>
      <w:marLeft w:val="0"/>
      <w:marRight w:val="0"/>
      <w:marTop w:val="0"/>
      <w:marBottom w:val="0"/>
      <w:divBdr>
        <w:top w:val="none" w:sz="0" w:space="0" w:color="auto"/>
        <w:left w:val="none" w:sz="0" w:space="0" w:color="auto"/>
        <w:bottom w:val="none" w:sz="0" w:space="0" w:color="auto"/>
        <w:right w:val="none" w:sz="0" w:space="0" w:color="auto"/>
      </w:divBdr>
    </w:div>
    <w:div w:id="166405420">
      <w:bodyDiv w:val="1"/>
      <w:marLeft w:val="0"/>
      <w:marRight w:val="0"/>
      <w:marTop w:val="0"/>
      <w:marBottom w:val="0"/>
      <w:divBdr>
        <w:top w:val="none" w:sz="0" w:space="0" w:color="auto"/>
        <w:left w:val="none" w:sz="0" w:space="0" w:color="auto"/>
        <w:bottom w:val="none" w:sz="0" w:space="0" w:color="auto"/>
        <w:right w:val="none" w:sz="0" w:space="0" w:color="auto"/>
      </w:divBdr>
    </w:div>
    <w:div w:id="169563875">
      <w:bodyDiv w:val="1"/>
      <w:marLeft w:val="0"/>
      <w:marRight w:val="0"/>
      <w:marTop w:val="0"/>
      <w:marBottom w:val="0"/>
      <w:divBdr>
        <w:top w:val="none" w:sz="0" w:space="0" w:color="auto"/>
        <w:left w:val="none" w:sz="0" w:space="0" w:color="auto"/>
        <w:bottom w:val="none" w:sz="0" w:space="0" w:color="auto"/>
        <w:right w:val="none" w:sz="0" w:space="0" w:color="auto"/>
      </w:divBdr>
    </w:div>
    <w:div w:id="173805753">
      <w:bodyDiv w:val="1"/>
      <w:marLeft w:val="0"/>
      <w:marRight w:val="0"/>
      <w:marTop w:val="0"/>
      <w:marBottom w:val="0"/>
      <w:divBdr>
        <w:top w:val="none" w:sz="0" w:space="0" w:color="auto"/>
        <w:left w:val="none" w:sz="0" w:space="0" w:color="auto"/>
        <w:bottom w:val="none" w:sz="0" w:space="0" w:color="auto"/>
        <w:right w:val="none" w:sz="0" w:space="0" w:color="auto"/>
      </w:divBdr>
    </w:div>
    <w:div w:id="177819632">
      <w:bodyDiv w:val="1"/>
      <w:marLeft w:val="0"/>
      <w:marRight w:val="0"/>
      <w:marTop w:val="0"/>
      <w:marBottom w:val="0"/>
      <w:divBdr>
        <w:top w:val="none" w:sz="0" w:space="0" w:color="auto"/>
        <w:left w:val="none" w:sz="0" w:space="0" w:color="auto"/>
        <w:bottom w:val="none" w:sz="0" w:space="0" w:color="auto"/>
        <w:right w:val="none" w:sz="0" w:space="0" w:color="auto"/>
      </w:divBdr>
    </w:div>
    <w:div w:id="177933746">
      <w:bodyDiv w:val="1"/>
      <w:marLeft w:val="0"/>
      <w:marRight w:val="0"/>
      <w:marTop w:val="0"/>
      <w:marBottom w:val="0"/>
      <w:divBdr>
        <w:top w:val="none" w:sz="0" w:space="0" w:color="auto"/>
        <w:left w:val="none" w:sz="0" w:space="0" w:color="auto"/>
        <w:bottom w:val="none" w:sz="0" w:space="0" w:color="auto"/>
        <w:right w:val="none" w:sz="0" w:space="0" w:color="auto"/>
      </w:divBdr>
    </w:div>
    <w:div w:id="178467627">
      <w:bodyDiv w:val="1"/>
      <w:marLeft w:val="0"/>
      <w:marRight w:val="0"/>
      <w:marTop w:val="0"/>
      <w:marBottom w:val="0"/>
      <w:divBdr>
        <w:top w:val="none" w:sz="0" w:space="0" w:color="auto"/>
        <w:left w:val="none" w:sz="0" w:space="0" w:color="auto"/>
        <w:bottom w:val="none" w:sz="0" w:space="0" w:color="auto"/>
        <w:right w:val="none" w:sz="0" w:space="0" w:color="auto"/>
      </w:divBdr>
    </w:div>
    <w:div w:id="183443219">
      <w:bodyDiv w:val="1"/>
      <w:marLeft w:val="0"/>
      <w:marRight w:val="0"/>
      <w:marTop w:val="0"/>
      <w:marBottom w:val="0"/>
      <w:divBdr>
        <w:top w:val="none" w:sz="0" w:space="0" w:color="auto"/>
        <w:left w:val="none" w:sz="0" w:space="0" w:color="auto"/>
        <w:bottom w:val="none" w:sz="0" w:space="0" w:color="auto"/>
        <w:right w:val="none" w:sz="0" w:space="0" w:color="auto"/>
      </w:divBdr>
    </w:div>
    <w:div w:id="185678892">
      <w:bodyDiv w:val="1"/>
      <w:marLeft w:val="0"/>
      <w:marRight w:val="0"/>
      <w:marTop w:val="0"/>
      <w:marBottom w:val="0"/>
      <w:divBdr>
        <w:top w:val="none" w:sz="0" w:space="0" w:color="auto"/>
        <w:left w:val="none" w:sz="0" w:space="0" w:color="auto"/>
        <w:bottom w:val="none" w:sz="0" w:space="0" w:color="auto"/>
        <w:right w:val="none" w:sz="0" w:space="0" w:color="auto"/>
      </w:divBdr>
    </w:div>
    <w:div w:id="186262492">
      <w:bodyDiv w:val="1"/>
      <w:marLeft w:val="0"/>
      <w:marRight w:val="0"/>
      <w:marTop w:val="0"/>
      <w:marBottom w:val="0"/>
      <w:divBdr>
        <w:top w:val="none" w:sz="0" w:space="0" w:color="auto"/>
        <w:left w:val="none" w:sz="0" w:space="0" w:color="auto"/>
        <w:bottom w:val="none" w:sz="0" w:space="0" w:color="auto"/>
        <w:right w:val="none" w:sz="0" w:space="0" w:color="auto"/>
      </w:divBdr>
    </w:div>
    <w:div w:id="198396641">
      <w:bodyDiv w:val="1"/>
      <w:marLeft w:val="0"/>
      <w:marRight w:val="0"/>
      <w:marTop w:val="0"/>
      <w:marBottom w:val="0"/>
      <w:divBdr>
        <w:top w:val="none" w:sz="0" w:space="0" w:color="auto"/>
        <w:left w:val="none" w:sz="0" w:space="0" w:color="auto"/>
        <w:bottom w:val="none" w:sz="0" w:space="0" w:color="auto"/>
        <w:right w:val="none" w:sz="0" w:space="0" w:color="auto"/>
      </w:divBdr>
    </w:div>
    <w:div w:id="200552214">
      <w:bodyDiv w:val="1"/>
      <w:marLeft w:val="0"/>
      <w:marRight w:val="0"/>
      <w:marTop w:val="0"/>
      <w:marBottom w:val="0"/>
      <w:divBdr>
        <w:top w:val="none" w:sz="0" w:space="0" w:color="auto"/>
        <w:left w:val="none" w:sz="0" w:space="0" w:color="auto"/>
        <w:bottom w:val="none" w:sz="0" w:space="0" w:color="auto"/>
        <w:right w:val="none" w:sz="0" w:space="0" w:color="auto"/>
      </w:divBdr>
    </w:div>
    <w:div w:id="202181274">
      <w:bodyDiv w:val="1"/>
      <w:marLeft w:val="0"/>
      <w:marRight w:val="0"/>
      <w:marTop w:val="0"/>
      <w:marBottom w:val="0"/>
      <w:divBdr>
        <w:top w:val="none" w:sz="0" w:space="0" w:color="auto"/>
        <w:left w:val="none" w:sz="0" w:space="0" w:color="auto"/>
        <w:bottom w:val="none" w:sz="0" w:space="0" w:color="auto"/>
        <w:right w:val="none" w:sz="0" w:space="0" w:color="auto"/>
      </w:divBdr>
    </w:div>
    <w:div w:id="202602014">
      <w:bodyDiv w:val="1"/>
      <w:marLeft w:val="0"/>
      <w:marRight w:val="0"/>
      <w:marTop w:val="0"/>
      <w:marBottom w:val="0"/>
      <w:divBdr>
        <w:top w:val="none" w:sz="0" w:space="0" w:color="auto"/>
        <w:left w:val="none" w:sz="0" w:space="0" w:color="auto"/>
        <w:bottom w:val="none" w:sz="0" w:space="0" w:color="auto"/>
        <w:right w:val="none" w:sz="0" w:space="0" w:color="auto"/>
      </w:divBdr>
    </w:div>
    <w:div w:id="205800069">
      <w:bodyDiv w:val="1"/>
      <w:marLeft w:val="0"/>
      <w:marRight w:val="0"/>
      <w:marTop w:val="0"/>
      <w:marBottom w:val="0"/>
      <w:divBdr>
        <w:top w:val="none" w:sz="0" w:space="0" w:color="auto"/>
        <w:left w:val="none" w:sz="0" w:space="0" w:color="auto"/>
        <w:bottom w:val="none" w:sz="0" w:space="0" w:color="auto"/>
        <w:right w:val="none" w:sz="0" w:space="0" w:color="auto"/>
      </w:divBdr>
      <w:divsChild>
        <w:div w:id="274480223">
          <w:marLeft w:val="547"/>
          <w:marRight w:val="0"/>
          <w:marTop w:val="115"/>
          <w:marBottom w:val="0"/>
          <w:divBdr>
            <w:top w:val="none" w:sz="0" w:space="0" w:color="auto"/>
            <w:left w:val="none" w:sz="0" w:space="0" w:color="auto"/>
            <w:bottom w:val="none" w:sz="0" w:space="0" w:color="auto"/>
            <w:right w:val="none" w:sz="0" w:space="0" w:color="auto"/>
          </w:divBdr>
        </w:div>
        <w:div w:id="325016236">
          <w:marLeft w:val="1166"/>
          <w:marRight w:val="0"/>
          <w:marTop w:val="96"/>
          <w:marBottom w:val="0"/>
          <w:divBdr>
            <w:top w:val="none" w:sz="0" w:space="0" w:color="auto"/>
            <w:left w:val="none" w:sz="0" w:space="0" w:color="auto"/>
            <w:bottom w:val="none" w:sz="0" w:space="0" w:color="auto"/>
            <w:right w:val="none" w:sz="0" w:space="0" w:color="auto"/>
          </w:divBdr>
        </w:div>
        <w:div w:id="480583752">
          <w:marLeft w:val="1166"/>
          <w:marRight w:val="0"/>
          <w:marTop w:val="96"/>
          <w:marBottom w:val="0"/>
          <w:divBdr>
            <w:top w:val="none" w:sz="0" w:space="0" w:color="auto"/>
            <w:left w:val="none" w:sz="0" w:space="0" w:color="auto"/>
            <w:bottom w:val="none" w:sz="0" w:space="0" w:color="auto"/>
            <w:right w:val="none" w:sz="0" w:space="0" w:color="auto"/>
          </w:divBdr>
        </w:div>
        <w:div w:id="655498921">
          <w:marLeft w:val="547"/>
          <w:marRight w:val="0"/>
          <w:marTop w:val="115"/>
          <w:marBottom w:val="0"/>
          <w:divBdr>
            <w:top w:val="none" w:sz="0" w:space="0" w:color="auto"/>
            <w:left w:val="none" w:sz="0" w:space="0" w:color="auto"/>
            <w:bottom w:val="none" w:sz="0" w:space="0" w:color="auto"/>
            <w:right w:val="none" w:sz="0" w:space="0" w:color="auto"/>
          </w:divBdr>
        </w:div>
        <w:div w:id="1469010169">
          <w:marLeft w:val="547"/>
          <w:marRight w:val="0"/>
          <w:marTop w:val="115"/>
          <w:marBottom w:val="0"/>
          <w:divBdr>
            <w:top w:val="none" w:sz="0" w:space="0" w:color="auto"/>
            <w:left w:val="none" w:sz="0" w:space="0" w:color="auto"/>
            <w:bottom w:val="none" w:sz="0" w:space="0" w:color="auto"/>
            <w:right w:val="none" w:sz="0" w:space="0" w:color="auto"/>
          </w:divBdr>
        </w:div>
        <w:div w:id="1682275757">
          <w:marLeft w:val="547"/>
          <w:marRight w:val="0"/>
          <w:marTop w:val="115"/>
          <w:marBottom w:val="0"/>
          <w:divBdr>
            <w:top w:val="none" w:sz="0" w:space="0" w:color="auto"/>
            <w:left w:val="none" w:sz="0" w:space="0" w:color="auto"/>
            <w:bottom w:val="none" w:sz="0" w:space="0" w:color="auto"/>
            <w:right w:val="none" w:sz="0" w:space="0" w:color="auto"/>
          </w:divBdr>
        </w:div>
        <w:div w:id="1973096366">
          <w:marLeft w:val="1166"/>
          <w:marRight w:val="0"/>
          <w:marTop w:val="96"/>
          <w:marBottom w:val="0"/>
          <w:divBdr>
            <w:top w:val="none" w:sz="0" w:space="0" w:color="auto"/>
            <w:left w:val="none" w:sz="0" w:space="0" w:color="auto"/>
            <w:bottom w:val="none" w:sz="0" w:space="0" w:color="auto"/>
            <w:right w:val="none" w:sz="0" w:space="0" w:color="auto"/>
          </w:divBdr>
        </w:div>
      </w:divsChild>
    </w:div>
    <w:div w:id="209004475">
      <w:bodyDiv w:val="1"/>
      <w:marLeft w:val="0"/>
      <w:marRight w:val="0"/>
      <w:marTop w:val="0"/>
      <w:marBottom w:val="0"/>
      <w:divBdr>
        <w:top w:val="none" w:sz="0" w:space="0" w:color="auto"/>
        <w:left w:val="none" w:sz="0" w:space="0" w:color="auto"/>
        <w:bottom w:val="none" w:sz="0" w:space="0" w:color="auto"/>
        <w:right w:val="none" w:sz="0" w:space="0" w:color="auto"/>
      </w:divBdr>
    </w:div>
    <w:div w:id="213545053">
      <w:bodyDiv w:val="1"/>
      <w:marLeft w:val="0"/>
      <w:marRight w:val="0"/>
      <w:marTop w:val="0"/>
      <w:marBottom w:val="0"/>
      <w:divBdr>
        <w:top w:val="none" w:sz="0" w:space="0" w:color="auto"/>
        <w:left w:val="none" w:sz="0" w:space="0" w:color="auto"/>
        <w:bottom w:val="none" w:sz="0" w:space="0" w:color="auto"/>
        <w:right w:val="none" w:sz="0" w:space="0" w:color="auto"/>
      </w:divBdr>
    </w:div>
    <w:div w:id="216282940">
      <w:bodyDiv w:val="1"/>
      <w:marLeft w:val="0"/>
      <w:marRight w:val="0"/>
      <w:marTop w:val="0"/>
      <w:marBottom w:val="0"/>
      <w:divBdr>
        <w:top w:val="none" w:sz="0" w:space="0" w:color="auto"/>
        <w:left w:val="none" w:sz="0" w:space="0" w:color="auto"/>
        <w:bottom w:val="none" w:sz="0" w:space="0" w:color="auto"/>
        <w:right w:val="none" w:sz="0" w:space="0" w:color="auto"/>
      </w:divBdr>
    </w:div>
    <w:div w:id="218174421">
      <w:bodyDiv w:val="1"/>
      <w:marLeft w:val="0"/>
      <w:marRight w:val="0"/>
      <w:marTop w:val="0"/>
      <w:marBottom w:val="0"/>
      <w:divBdr>
        <w:top w:val="none" w:sz="0" w:space="0" w:color="auto"/>
        <w:left w:val="none" w:sz="0" w:space="0" w:color="auto"/>
        <w:bottom w:val="none" w:sz="0" w:space="0" w:color="auto"/>
        <w:right w:val="none" w:sz="0" w:space="0" w:color="auto"/>
      </w:divBdr>
    </w:div>
    <w:div w:id="219246108">
      <w:bodyDiv w:val="1"/>
      <w:marLeft w:val="0"/>
      <w:marRight w:val="0"/>
      <w:marTop w:val="0"/>
      <w:marBottom w:val="0"/>
      <w:divBdr>
        <w:top w:val="none" w:sz="0" w:space="0" w:color="auto"/>
        <w:left w:val="none" w:sz="0" w:space="0" w:color="auto"/>
        <w:bottom w:val="none" w:sz="0" w:space="0" w:color="auto"/>
        <w:right w:val="none" w:sz="0" w:space="0" w:color="auto"/>
      </w:divBdr>
    </w:div>
    <w:div w:id="220794378">
      <w:bodyDiv w:val="1"/>
      <w:marLeft w:val="0"/>
      <w:marRight w:val="0"/>
      <w:marTop w:val="0"/>
      <w:marBottom w:val="0"/>
      <w:divBdr>
        <w:top w:val="none" w:sz="0" w:space="0" w:color="auto"/>
        <w:left w:val="none" w:sz="0" w:space="0" w:color="auto"/>
        <w:bottom w:val="none" w:sz="0" w:space="0" w:color="auto"/>
        <w:right w:val="none" w:sz="0" w:space="0" w:color="auto"/>
      </w:divBdr>
    </w:div>
    <w:div w:id="225722502">
      <w:bodyDiv w:val="1"/>
      <w:marLeft w:val="0"/>
      <w:marRight w:val="0"/>
      <w:marTop w:val="0"/>
      <w:marBottom w:val="0"/>
      <w:divBdr>
        <w:top w:val="none" w:sz="0" w:space="0" w:color="auto"/>
        <w:left w:val="none" w:sz="0" w:space="0" w:color="auto"/>
        <w:bottom w:val="none" w:sz="0" w:space="0" w:color="auto"/>
        <w:right w:val="none" w:sz="0" w:space="0" w:color="auto"/>
      </w:divBdr>
    </w:div>
    <w:div w:id="228152339">
      <w:bodyDiv w:val="1"/>
      <w:marLeft w:val="0"/>
      <w:marRight w:val="0"/>
      <w:marTop w:val="0"/>
      <w:marBottom w:val="0"/>
      <w:divBdr>
        <w:top w:val="none" w:sz="0" w:space="0" w:color="auto"/>
        <w:left w:val="none" w:sz="0" w:space="0" w:color="auto"/>
        <w:bottom w:val="none" w:sz="0" w:space="0" w:color="auto"/>
        <w:right w:val="none" w:sz="0" w:space="0" w:color="auto"/>
      </w:divBdr>
    </w:div>
    <w:div w:id="236213122">
      <w:bodyDiv w:val="1"/>
      <w:marLeft w:val="0"/>
      <w:marRight w:val="0"/>
      <w:marTop w:val="0"/>
      <w:marBottom w:val="0"/>
      <w:divBdr>
        <w:top w:val="none" w:sz="0" w:space="0" w:color="auto"/>
        <w:left w:val="none" w:sz="0" w:space="0" w:color="auto"/>
        <w:bottom w:val="none" w:sz="0" w:space="0" w:color="auto"/>
        <w:right w:val="none" w:sz="0" w:space="0" w:color="auto"/>
      </w:divBdr>
    </w:div>
    <w:div w:id="238249894">
      <w:bodyDiv w:val="1"/>
      <w:marLeft w:val="0"/>
      <w:marRight w:val="0"/>
      <w:marTop w:val="0"/>
      <w:marBottom w:val="0"/>
      <w:divBdr>
        <w:top w:val="none" w:sz="0" w:space="0" w:color="auto"/>
        <w:left w:val="none" w:sz="0" w:space="0" w:color="auto"/>
        <w:bottom w:val="none" w:sz="0" w:space="0" w:color="auto"/>
        <w:right w:val="none" w:sz="0" w:space="0" w:color="auto"/>
      </w:divBdr>
    </w:div>
    <w:div w:id="244918845">
      <w:bodyDiv w:val="1"/>
      <w:marLeft w:val="0"/>
      <w:marRight w:val="0"/>
      <w:marTop w:val="0"/>
      <w:marBottom w:val="0"/>
      <w:divBdr>
        <w:top w:val="none" w:sz="0" w:space="0" w:color="auto"/>
        <w:left w:val="none" w:sz="0" w:space="0" w:color="auto"/>
        <w:bottom w:val="none" w:sz="0" w:space="0" w:color="auto"/>
        <w:right w:val="none" w:sz="0" w:space="0" w:color="auto"/>
      </w:divBdr>
    </w:div>
    <w:div w:id="260337698">
      <w:bodyDiv w:val="1"/>
      <w:marLeft w:val="0"/>
      <w:marRight w:val="0"/>
      <w:marTop w:val="0"/>
      <w:marBottom w:val="0"/>
      <w:divBdr>
        <w:top w:val="none" w:sz="0" w:space="0" w:color="auto"/>
        <w:left w:val="none" w:sz="0" w:space="0" w:color="auto"/>
        <w:bottom w:val="none" w:sz="0" w:space="0" w:color="auto"/>
        <w:right w:val="none" w:sz="0" w:space="0" w:color="auto"/>
      </w:divBdr>
    </w:div>
    <w:div w:id="269356524">
      <w:bodyDiv w:val="1"/>
      <w:marLeft w:val="0"/>
      <w:marRight w:val="0"/>
      <w:marTop w:val="0"/>
      <w:marBottom w:val="0"/>
      <w:divBdr>
        <w:top w:val="none" w:sz="0" w:space="0" w:color="auto"/>
        <w:left w:val="none" w:sz="0" w:space="0" w:color="auto"/>
        <w:bottom w:val="none" w:sz="0" w:space="0" w:color="auto"/>
        <w:right w:val="none" w:sz="0" w:space="0" w:color="auto"/>
      </w:divBdr>
    </w:div>
    <w:div w:id="272858460">
      <w:bodyDiv w:val="1"/>
      <w:marLeft w:val="0"/>
      <w:marRight w:val="0"/>
      <w:marTop w:val="0"/>
      <w:marBottom w:val="0"/>
      <w:divBdr>
        <w:top w:val="none" w:sz="0" w:space="0" w:color="auto"/>
        <w:left w:val="none" w:sz="0" w:space="0" w:color="auto"/>
        <w:bottom w:val="none" w:sz="0" w:space="0" w:color="auto"/>
        <w:right w:val="none" w:sz="0" w:space="0" w:color="auto"/>
      </w:divBdr>
    </w:div>
    <w:div w:id="277028073">
      <w:bodyDiv w:val="1"/>
      <w:marLeft w:val="0"/>
      <w:marRight w:val="0"/>
      <w:marTop w:val="0"/>
      <w:marBottom w:val="0"/>
      <w:divBdr>
        <w:top w:val="none" w:sz="0" w:space="0" w:color="auto"/>
        <w:left w:val="none" w:sz="0" w:space="0" w:color="auto"/>
        <w:bottom w:val="none" w:sz="0" w:space="0" w:color="auto"/>
        <w:right w:val="none" w:sz="0" w:space="0" w:color="auto"/>
      </w:divBdr>
    </w:div>
    <w:div w:id="278296262">
      <w:bodyDiv w:val="1"/>
      <w:marLeft w:val="0"/>
      <w:marRight w:val="0"/>
      <w:marTop w:val="0"/>
      <w:marBottom w:val="0"/>
      <w:divBdr>
        <w:top w:val="none" w:sz="0" w:space="0" w:color="auto"/>
        <w:left w:val="none" w:sz="0" w:space="0" w:color="auto"/>
        <w:bottom w:val="none" w:sz="0" w:space="0" w:color="auto"/>
        <w:right w:val="none" w:sz="0" w:space="0" w:color="auto"/>
      </w:divBdr>
    </w:div>
    <w:div w:id="283392917">
      <w:bodyDiv w:val="1"/>
      <w:marLeft w:val="0"/>
      <w:marRight w:val="0"/>
      <w:marTop w:val="0"/>
      <w:marBottom w:val="0"/>
      <w:divBdr>
        <w:top w:val="none" w:sz="0" w:space="0" w:color="auto"/>
        <w:left w:val="none" w:sz="0" w:space="0" w:color="auto"/>
        <w:bottom w:val="none" w:sz="0" w:space="0" w:color="auto"/>
        <w:right w:val="none" w:sz="0" w:space="0" w:color="auto"/>
      </w:divBdr>
      <w:divsChild>
        <w:div w:id="76751204">
          <w:marLeft w:val="1166"/>
          <w:marRight w:val="0"/>
          <w:marTop w:val="96"/>
          <w:marBottom w:val="0"/>
          <w:divBdr>
            <w:top w:val="none" w:sz="0" w:space="0" w:color="auto"/>
            <w:left w:val="none" w:sz="0" w:space="0" w:color="auto"/>
            <w:bottom w:val="none" w:sz="0" w:space="0" w:color="auto"/>
            <w:right w:val="none" w:sz="0" w:space="0" w:color="auto"/>
          </w:divBdr>
        </w:div>
      </w:divsChild>
    </w:div>
    <w:div w:id="285160435">
      <w:bodyDiv w:val="1"/>
      <w:marLeft w:val="0"/>
      <w:marRight w:val="0"/>
      <w:marTop w:val="0"/>
      <w:marBottom w:val="0"/>
      <w:divBdr>
        <w:top w:val="none" w:sz="0" w:space="0" w:color="auto"/>
        <w:left w:val="none" w:sz="0" w:space="0" w:color="auto"/>
        <w:bottom w:val="none" w:sz="0" w:space="0" w:color="auto"/>
        <w:right w:val="none" w:sz="0" w:space="0" w:color="auto"/>
      </w:divBdr>
    </w:div>
    <w:div w:id="287514361">
      <w:bodyDiv w:val="1"/>
      <w:marLeft w:val="0"/>
      <w:marRight w:val="0"/>
      <w:marTop w:val="0"/>
      <w:marBottom w:val="0"/>
      <w:divBdr>
        <w:top w:val="none" w:sz="0" w:space="0" w:color="auto"/>
        <w:left w:val="none" w:sz="0" w:space="0" w:color="auto"/>
        <w:bottom w:val="none" w:sz="0" w:space="0" w:color="auto"/>
        <w:right w:val="none" w:sz="0" w:space="0" w:color="auto"/>
      </w:divBdr>
    </w:div>
    <w:div w:id="290674177">
      <w:bodyDiv w:val="1"/>
      <w:marLeft w:val="0"/>
      <w:marRight w:val="0"/>
      <w:marTop w:val="0"/>
      <w:marBottom w:val="0"/>
      <w:divBdr>
        <w:top w:val="none" w:sz="0" w:space="0" w:color="auto"/>
        <w:left w:val="none" w:sz="0" w:space="0" w:color="auto"/>
        <w:bottom w:val="none" w:sz="0" w:space="0" w:color="auto"/>
        <w:right w:val="none" w:sz="0" w:space="0" w:color="auto"/>
      </w:divBdr>
    </w:div>
    <w:div w:id="293799283">
      <w:bodyDiv w:val="1"/>
      <w:marLeft w:val="0"/>
      <w:marRight w:val="0"/>
      <w:marTop w:val="0"/>
      <w:marBottom w:val="0"/>
      <w:divBdr>
        <w:top w:val="none" w:sz="0" w:space="0" w:color="auto"/>
        <w:left w:val="none" w:sz="0" w:space="0" w:color="auto"/>
        <w:bottom w:val="none" w:sz="0" w:space="0" w:color="auto"/>
        <w:right w:val="none" w:sz="0" w:space="0" w:color="auto"/>
      </w:divBdr>
    </w:div>
    <w:div w:id="295766733">
      <w:bodyDiv w:val="1"/>
      <w:marLeft w:val="0"/>
      <w:marRight w:val="0"/>
      <w:marTop w:val="0"/>
      <w:marBottom w:val="0"/>
      <w:divBdr>
        <w:top w:val="none" w:sz="0" w:space="0" w:color="auto"/>
        <w:left w:val="none" w:sz="0" w:space="0" w:color="auto"/>
        <w:bottom w:val="none" w:sz="0" w:space="0" w:color="auto"/>
        <w:right w:val="none" w:sz="0" w:space="0" w:color="auto"/>
      </w:divBdr>
    </w:div>
    <w:div w:id="306711822">
      <w:bodyDiv w:val="1"/>
      <w:marLeft w:val="0"/>
      <w:marRight w:val="0"/>
      <w:marTop w:val="0"/>
      <w:marBottom w:val="0"/>
      <w:divBdr>
        <w:top w:val="none" w:sz="0" w:space="0" w:color="auto"/>
        <w:left w:val="none" w:sz="0" w:space="0" w:color="auto"/>
        <w:bottom w:val="none" w:sz="0" w:space="0" w:color="auto"/>
        <w:right w:val="none" w:sz="0" w:space="0" w:color="auto"/>
      </w:divBdr>
    </w:div>
    <w:div w:id="316150656">
      <w:bodyDiv w:val="1"/>
      <w:marLeft w:val="0"/>
      <w:marRight w:val="0"/>
      <w:marTop w:val="0"/>
      <w:marBottom w:val="0"/>
      <w:divBdr>
        <w:top w:val="none" w:sz="0" w:space="0" w:color="auto"/>
        <w:left w:val="none" w:sz="0" w:space="0" w:color="auto"/>
        <w:bottom w:val="none" w:sz="0" w:space="0" w:color="auto"/>
        <w:right w:val="none" w:sz="0" w:space="0" w:color="auto"/>
      </w:divBdr>
    </w:div>
    <w:div w:id="316305897">
      <w:bodyDiv w:val="1"/>
      <w:marLeft w:val="0"/>
      <w:marRight w:val="0"/>
      <w:marTop w:val="0"/>
      <w:marBottom w:val="0"/>
      <w:divBdr>
        <w:top w:val="none" w:sz="0" w:space="0" w:color="auto"/>
        <w:left w:val="none" w:sz="0" w:space="0" w:color="auto"/>
        <w:bottom w:val="none" w:sz="0" w:space="0" w:color="auto"/>
        <w:right w:val="none" w:sz="0" w:space="0" w:color="auto"/>
      </w:divBdr>
    </w:div>
    <w:div w:id="326595978">
      <w:bodyDiv w:val="1"/>
      <w:marLeft w:val="0"/>
      <w:marRight w:val="0"/>
      <w:marTop w:val="0"/>
      <w:marBottom w:val="0"/>
      <w:divBdr>
        <w:top w:val="none" w:sz="0" w:space="0" w:color="auto"/>
        <w:left w:val="none" w:sz="0" w:space="0" w:color="auto"/>
        <w:bottom w:val="none" w:sz="0" w:space="0" w:color="auto"/>
        <w:right w:val="none" w:sz="0" w:space="0" w:color="auto"/>
      </w:divBdr>
    </w:div>
    <w:div w:id="328218491">
      <w:bodyDiv w:val="1"/>
      <w:marLeft w:val="0"/>
      <w:marRight w:val="0"/>
      <w:marTop w:val="0"/>
      <w:marBottom w:val="0"/>
      <w:divBdr>
        <w:top w:val="none" w:sz="0" w:space="0" w:color="auto"/>
        <w:left w:val="none" w:sz="0" w:space="0" w:color="auto"/>
        <w:bottom w:val="none" w:sz="0" w:space="0" w:color="auto"/>
        <w:right w:val="none" w:sz="0" w:space="0" w:color="auto"/>
      </w:divBdr>
    </w:div>
    <w:div w:id="335690503">
      <w:bodyDiv w:val="1"/>
      <w:marLeft w:val="0"/>
      <w:marRight w:val="0"/>
      <w:marTop w:val="0"/>
      <w:marBottom w:val="0"/>
      <w:divBdr>
        <w:top w:val="none" w:sz="0" w:space="0" w:color="auto"/>
        <w:left w:val="none" w:sz="0" w:space="0" w:color="auto"/>
        <w:bottom w:val="none" w:sz="0" w:space="0" w:color="auto"/>
        <w:right w:val="none" w:sz="0" w:space="0" w:color="auto"/>
      </w:divBdr>
    </w:div>
    <w:div w:id="336153707">
      <w:bodyDiv w:val="1"/>
      <w:marLeft w:val="0"/>
      <w:marRight w:val="0"/>
      <w:marTop w:val="0"/>
      <w:marBottom w:val="0"/>
      <w:divBdr>
        <w:top w:val="none" w:sz="0" w:space="0" w:color="auto"/>
        <w:left w:val="none" w:sz="0" w:space="0" w:color="auto"/>
        <w:bottom w:val="none" w:sz="0" w:space="0" w:color="auto"/>
        <w:right w:val="none" w:sz="0" w:space="0" w:color="auto"/>
      </w:divBdr>
    </w:div>
    <w:div w:id="337654911">
      <w:bodyDiv w:val="1"/>
      <w:marLeft w:val="0"/>
      <w:marRight w:val="0"/>
      <w:marTop w:val="0"/>
      <w:marBottom w:val="0"/>
      <w:divBdr>
        <w:top w:val="none" w:sz="0" w:space="0" w:color="auto"/>
        <w:left w:val="none" w:sz="0" w:space="0" w:color="auto"/>
        <w:bottom w:val="none" w:sz="0" w:space="0" w:color="auto"/>
        <w:right w:val="none" w:sz="0" w:space="0" w:color="auto"/>
      </w:divBdr>
    </w:div>
    <w:div w:id="339965262">
      <w:bodyDiv w:val="1"/>
      <w:marLeft w:val="0"/>
      <w:marRight w:val="0"/>
      <w:marTop w:val="0"/>
      <w:marBottom w:val="0"/>
      <w:divBdr>
        <w:top w:val="none" w:sz="0" w:space="0" w:color="auto"/>
        <w:left w:val="none" w:sz="0" w:space="0" w:color="auto"/>
        <w:bottom w:val="none" w:sz="0" w:space="0" w:color="auto"/>
        <w:right w:val="none" w:sz="0" w:space="0" w:color="auto"/>
      </w:divBdr>
    </w:div>
    <w:div w:id="341325649">
      <w:bodyDiv w:val="1"/>
      <w:marLeft w:val="0"/>
      <w:marRight w:val="0"/>
      <w:marTop w:val="0"/>
      <w:marBottom w:val="0"/>
      <w:divBdr>
        <w:top w:val="none" w:sz="0" w:space="0" w:color="auto"/>
        <w:left w:val="none" w:sz="0" w:space="0" w:color="auto"/>
        <w:bottom w:val="none" w:sz="0" w:space="0" w:color="auto"/>
        <w:right w:val="none" w:sz="0" w:space="0" w:color="auto"/>
      </w:divBdr>
    </w:div>
    <w:div w:id="342588172">
      <w:bodyDiv w:val="1"/>
      <w:marLeft w:val="0"/>
      <w:marRight w:val="0"/>
      <w:marTop w:val="0"/>
      <w:marBottom w:val="0"/>
      <w:divBdr>
        <w:top w:val="none" w:sz="0" w:space="0" w:color="auto"/>
        <w:left w:val="none" w:sz="0" w:space="0" w:color="auto"/>
        <w:bottom w:val="none" w:sz="0" w:space="0" w:color="auto"/>
        <w:right w:val="none" w:sz="0" w:space="0" w:color="auto"/>
      </w:divBdr>
    </w:div>
    <w:div w:id="347561813">
      <w:bodyDiv w:val="1"/>
      <w:marLeft w:val="0"/>
      <w:marRight w:val="0"/>
      <w:marTop w:val="0"/>
      <w:marBottom w:val="0"/>
      <w:divBdr>
        <w:top w:val="none" w:sz="0" w:space="0" w:color="auto"/>
        <w:left w:val="none" w:sz="0" w:space="0" w:color="auto"/>
        <w:bottom w:val="none" w:sz="0" w:space="0" w:color="auto"/>
        <w:right w:val="none" w:sz="0" w:space="0" w:color="auto"/>
      </w:divBdr>
    </w:div>
    <w:div w:id="368799017">
      <w:bodyDiv w:val="1"/>
      <w:marLeft w:val="0"/>
      <w:marRight w:val="0"/>
      <w:marTop w:val="0"/>
      <w:marBottom w:val="0"/>
      <w:divBdr>
        <w:top w:val="none" w:sz="0" w:space="0" w:color="auto"/>
        <w:left w:val="none" w:sz="0" w:space="0" w:color="auto"/>
        <w:bottom w:val="none" w:sz="0" w:space="0" w:color="auto"/>
        <w:right w:val="none" w:sz="0" w:space="0" w:color="auto"/>
      </w:divBdr>
    </w:div>
    <w:div w:id="369111930">
      <w:bodyDiv w:val="1"/>
      <w:marLeft w:val="0"/>
      <w:marRight w:val="0"/>
      <w:marTop w:val="0"/>
      <w:marBottom w:val="0"/>
      <w:divBdr>
        <w:top w:val="none" w:sz="0" w:space="0" w:color="auto"/>
        <w:left w:val="none" w:sz="0" w:space="0" w:color="auto"/>
        <w:bottom w:val="none" w:sz="0" w:space="0" w:color="auto"/>
        <w:right w:val="none" w:sz="0" w:space="0" w:color="auto"/>
      </w:divBdr>
    </w:div>
    <w:div w:id="371998954">
      <w:bodyDiv w:val="1"/>
      <w:marLeft w:val="0"/>
      <w:marRight w:val="0"/>
      <w:marTop w:val="0"/>
      <w:marBottom w:val="0"/>
      <w:divBdr>
        <w:top w:val="none" w:sz="0" w:space="0" w:color="auto"/>
        <w:left w:val="none" w:sz="0" w:space="0" w:color="auto"/>
        <w:bottom w:val="none" w:sz="0" w:space="0" w:color="auto"/>
        <w:right w:val="none" w:sz="0" w:space="0" w:color="auto"/>
      </w:divBdr>
    </w:div>
    <w:div w:id="373774969">
      <w:bodyDiv w:val="1"/>
      <w:marLeft w:val="0"/>
      <w:marRight w:val="0"/>
      <w:marTop w:val="0"/>
      <w:marBottom w:val="0"/>
      <w:divBdr>
        <w:top w:val="none" w:sz="0" w:space="0" w:color="auto"/>
        <w:left w:val="none" w:sz="0" w:space="0" w:color="auto"/>
        <w:bottom w:val="none" w:sz="0" w:space="0" w:color="auto"/>
        <w:right w:val="none" w:sz="0" w:space="0" w:color="auto"/>
      </w:divBdr>
    </w:div>
    <w:div w:id="374894621">
      <w:bodyDiv w:val="1"/>
      <w:marLeft w:val="0"/>
      <w:marRight w:val="0"/>
      <w:marTop w:val="0"/>
      <w:marBottom w:val="0"/>
      <w:divBdr>
        <w:top w:val="none" w:sz="0" w:space="0" w:color="auto"/>
        <w:left w:val="none" w:sz="0" w:space="0" w:color="auto"/>
        <w:bottom w:val="none" w:sz="0" w:space="0" w:color="auto"/>
        <w:right w:val="none" w:sz="0" w:space="0" w:color="auto"/>
      </w:divBdr>
    </w:div>
    <w:div w:id="376508852">
      <w:bodyDiv w:val="1"/>
      <w:marLeft w:val="0"/>
      <w:marRight w:val="0"/>
      <w:marTop w:val="0"/>
      <w:marBottom w:val="0"/>
      <w:divBdr>
        <w:top w:val="none" w:sz="0" w:space="0" w:color="auto"/>
        <w:left w:val="none" w:sz="0" w:space="0" w:color="auto"/>
        <w:bottom w:val="none" w:sz="0" w:space="0" w:color="auto"/>
        <w:right w:val="none" w:sz="0" w:space="0" w:color="auto"/>
      </w:divBdr>
    </w:div>
    <w:div w:id="385842249">
      <w:bodyDiv w:val="1"/>
      <w:marLeft w:val="0"/>
      <w:marRight w:val="0"/>
      <w:marTop w:val="0"/>
      <w:marBottom w:val="0"/>
      <w:divBdr>
        <w:top w:val="none" w:sz="0" w:space="0" w:color="auto"/>
        <w:left w:val="none" w:sz="0" w:space="0" w:color="auto"/>
        <w:bottom w:val="none" w:sz="0" w:space="0" w:color="auto"/>
        <w:right w:val="none" w:sz="0" w:space="0" w:color="auto"/>
      </w:divBdr>
    </w:div>
    <w:div w:id="387073917">
      <w:bodyDiv w:val="1"/>
      <w:marLeft w:val="0"/>
      <w:marRight w:val="0"/>
      <w:marTop w:val="0"/>
      <w:marBottom w:val="0"/>
      <w:divBdr>
        <w:top w:val="none" w:sz="0" w:space="0" w:color="auto"/>
        <w:left w:val="none" w:sz="0" w:space="0" w:color="auto"/>
        <w:bottom w:val="none" w:sz="0" w:space="0" w:color="auto"/>
        <w:right w:val="none" w:sz="0" w:space="0" w:color="auto"/>
      </w:divBdr>
    </w:div>
    <w:div w:id="388303548">
      <w:bodyDiv w:val="1"/>
      <w:marLeft w:val="0"/>
      <w:marRight w:val="0"/>
      <w:marTop w:val="0"/>
      <w:marBottom w:val="0"/>
      <w:divBdr>
        <w:top w:val="none" w:sz="0" w:space="0" w:color="auto"/>
        <w:left w:val="none" w:sz="0" w:space="0" w:color="auto"/>
        <w:bottom w:val="none" w:sz="0" w:space="0" w:color="auto"/>
        <w:right w:val="none" w:sz="0" w:space="0" w:color="auto"/>
      </w:divBdr>
    </w:div>
    <w:div w:id="391543174">
      <w:bodyDiv w:val="1"/>
      <w:marLeft w:val="0"/>
      <w:marRight w:val="0"/>
      <w:marTop w:val="0"/>
      <w:marBottom w:val="0"/>
      <w:divBdr>
        <w:top w:val="none" w:sz="0" w:space="0" w:color="auto"/>
        <w:left w:val="none" w:sz="0" w:space="0" w:color="auto"/>
        <w:bottom w:val="none" w:sz="0" w:space="0" w:color="auto"/>
        <w:right w:val="none" w:sz="0" w:space="0" w:color="auto"/>
      </w:divBdr>
    </w:div>
    <w:div w:id="394931434">
      <w:bodyDiv w:val="1"/>
      <w:marLeft w:val="0"/>
      <w:marRight w:val="0"/>
      <w:marTop w:val="0"/>
      <w:marBottom w:val="0"/>
      <w:divBdr>
        <w:top w:val="none" w:sz="0" w:space="0" w:color="auto"/>
        <w:left w:val="none" w:sz="0" w:space="0" w:color="auto"/>
        <w:bottom w:val="none" w:sz="0" w:space="0" w:color="auto"/>
        <w:right w:val="none" w:sz="0" w:space="0" w:color="auto"/>
      </w:divBdr>
    </w:div>
    <w:div w:id="396130548">
      <w:bodyDiv w:val="1"/>
      <w:marLeft w:val="0"/>
      <w:marRight w:val="0"/>
      <w:marTop w:val="0"/>
      <w:marBottom w:val="0"/>
      <w:divBdr>
        <w:top w:val="none" w:sz="0" w:space="0" w:color="auto"/>
        <w:left w:val="none" w:sz="0" w:space="0" w:color="auto"/>
        <w:bottom w:val="none" w:sz="0" w:space="0" w:color="auto"/>
        <w:right w:val="none" w:sz="0" w:space="0" w:color="auto"/>
      </w:divBdr>
    </w:div>
    <w:div w:id="396712779">
      <w:bodyDiv w:val="1"/>
      <w:marLeft w:val="0"/>
      <w:marRight w:val="0"/>
      <w:marTop w:val="0"/>
      <w:marBottom w:val="0"/>
      <w:divBdr>
        <w:top w:val="none" w:sz="0" w:space="0" w:color="auto"/>
        <w:left w:val="none" w:sz="0" w:space="0" w:color="auto"/>
        <w:bottom w:val="none" w:sz="0" w:space="0" w:color="auto"/>
        <w:right w:val="none" w:sz="0" w:space="0" w:color="auto"/>
      </w:divBdr>
    </w:div>
    <w:div w:id="402029401">
      <w:bodyDiv w:val="1"/>
      <w:marLeft w:val="0"/>
      <w:marRight w:val="0"/>
      <w:marTop w:val="0"/>
      <w:marBottom w:val="0"/>
      <w:divBdr>
        <w:top w:val="none" w:sz="0" w:space="0" w:color="auto"/>
        <w:left w:val="none" w:sz="0" w:space="0" w:color="auto"/>
        <w:bottom w:val="none" w:sz="0" w:space="0" w:color="auto"/>
        <w:right w:val="none" w:sz="0" w:space="0" w:color="auto"/>
      </w:divBdr>
    </w:div>
    <w:div w:id="404766657">
      <w:bodyDiv w:val="1"/>
      <w:marLeft w:val="0"/>
      <w:marRight w:val="0"/>
      <w:marTop w:val="0"/>
      <w:marBottom w:val="0"/>
      <w:divBdr>
        <w:top w:val="none" w:sz="0" w:space="0" w:color="auto"/>
        <w:left w:val="none" w:sz="0" w:space="0" w:color="auto"/>
        <w:bottom w:val="none" w:sz="0" w:space="0" w:color="auto"/>
        <w:right w:val="none" w:sz="0" w:space="0" w:color="auto"/>
      </w:divBdr>
    </w:div>
    <w:div w:id="418067393">
      <w:bodyDiv w:val="1"/>
      <w:marLeft w:val="0"/>
      <w:marRight w:val="0"/>
      <w:marTop w:val="0"/>
      <w:marBottom w:val="0"/>
      <w:divBdr>
        <w:top w:val="none" w:sz="0" w:space="0" w:color="auto"/>
        <w:left w:val="none" w:sz="0" w:space="0" w:color="auto"/>
        <w:bottom w:val="none" w:sz="0" w:space="0" w:color="auto"/>
        <w:right w:val="none" w:sz="0" w:space="0" w:color="auto"/>
      </w:divBdr>
    </w:div>
    <w:div w:id="427850787">
      <w:bodyDiv w:val="1"/>
      <w:marLeft w:val="0"/>
      <w:marRight w:val="0"/>
      <w:marTop w:val="0"/>
      <w:marBottom w:val="0"/>
      <w:divBdr>
        <w:top w:val="none" w:sz="0" w:space="0" w:color="auto"/>
        <w:left w:val="none" w:sz="0" w:space="0" w:color="auto"/>
        <w:bottom w:val="none" w:sz="0" w:space="0" w:color="auto"/>
        <w:right w:val="none" w:sz="0" w:space="0" w:color="auto"/>
      </w:divBdr>
    </w:div>
    <w:div w:id="428237677">
      <w:bodyDiv w:val="1"/>
      <w:marLeft w:val="0"/>
      <w:marRight w:val="0"/>
      <w:marTop w:val="0"/>
      <w:marBottom w:val="0"/>
      <w:divBdr>
        <w:top w:val="none" w:sz="0" w:space="0" w:color="auto"/>
        <w:left w:val="none" w:sz="0" w:space="0" w:color="auto"/>
        <w:bottom w:val="none" w:sz="0" w:space="0" w:color="auto"/>
        <w:right w:val="none" w:sz="0" w:space="0" w:color="auto"/>
      </w:divBdr>
    </w:div>
    <w:div w:id="433132310">
      <w:bodyDiv w:val="1"/>
      <w:marLeft w:val="0"/>
      <w:marRight w:val="0"/>
      <w:marTop w:val="0"/>
      <w:marBottom w:val="0"/>
      <w:divBdr>
        <w:top w:val="none" w:sz="0" w:space="0" w:color="auto"/>
        <w:left w:val="none" w:sz="0" w:space="0" w:color="auto"/>
        <w:bottom w:val="none" w:sz="0" w:space="0" w:color="auto"/>
        <w:right w:val="none" w:sz="0" w:space="0" w:color="auto"/>
      </w:divBdr>
    </w:div>
    <w:div w:id="436339630">
      <w:bodyDiv w:val="1"/>
      <w:marLeft w:val="0"/>
      <w:marRight w:val="0"/>
      <w:marTop w:val="0"/>
      <w:marBottom w:val="0"/>
      <w:divBdr>
        <w:top w:val="none" w:sz="0" w:space="0" w:color="auto"/>
        <w:left w:val="none" w:sz="0" w:space="0" w:color="auto"/>
        <w:bottom w:val="none" w:sz="0" w:space="0" w:color="auto"/>
        <w:right w:val="none" w:sz="0" w:space="0" w:color="auto"/>
      </w:divBdr>
    </w:div>
    <w:div w:id="437990469">
      <w:bodyDiv w:val="1"/>
      <w:marLeft w:val="0"/>
      <w:marRight w:val="0"/>
      <w:marTop w:val="0"/>
      <w:marBottom w:val="0"/>
      <w:divBdr>
        <w:top w:val="none" w:sz="0" w:space="0" w:color="auto"/>
        <w:left w:val="none" w:sz="0" w:space="0" w:color="auto"/>
        <w:bottom w:val="none" w:sz="0" w:space="0" w:color="auto"/>
        <w:right w:val="none" w:sz="0" w:space="0" w:color="auto"/>
      </w:divBdr>
    </w:div>
    <w:div w:id="440075573">
      <w:bodyDiv w:val="1"/>
      <w:marLeft w:val="0"/>
      <w:marRight w:val="0"/>
      <w:marTop w:val="0"/>
      <w:marBottom w:val="0"/>
      <w:divBdr>
        <w:top w:val="none" w:sz="0" w:space="0" w:color="auto"/>
        <w:left w:val="none" w:sz="0" w:space="0" w:color="auto"/>
        <w:bottom w:val="none" w:sz="0" w:space="0" w:color="auto"/>
        <w:right w:val="none" w:sz="0" w:space="0" w:color="auto"/>
      </w:divBdr>
    </w:div>
    <w:div w:id="447554802">
      <w:bodyDiv w:val="1"/>
      <w:marLeft w:val="0"/>
      <w:marRight w:val="0"/>
      <w:marTop w:val="0"/>
      <w:marBottom w:val="0"/>
      <w:divBdr>
        <w:top w:val="none" w:sz="0" w:space="0" w:color="auto"/>
        <w:left w:val="none" w:sz="0" w:space="0" w:color="auto"/>
        <w:bottom w:val="none" w:sz="0" w:space="0" w:color="auto"/>
        <w:right w:val="none" w:sz="0" w:space="0" w:color="auto"/>
      </w:divBdr>
      <w:divsChild>
        <w:div w:id="598827851">
          <w:marLeft w:val="1166"/>
          <w:marRight w:val="0"/>
          <w:marTop w:val="77"/>
          <w:marBottom w:val="0"/>
          <w:divBdr>
            <w:top w:val="none" w:sz="0" w:space="0" w:color="auto"/>
            <w:left w:val="none" w:sz="0" w:space="0" w:color="auto"/>
            <w:bottom w:val="none" w:sz="0" w:space="0" w:color="auto"/>
            <w:right w:val="none" w:sz="0" w:space="0" w:color="auto"/>
          </w:divBdr>
        </w:div>
        <w:div w:id="726345171">
          <w:marLeft w:val="547"/>
          <w:marRight w:val="0"/>
          <w:marTop w:val="91"/>
          <w:marBottom w:val="0"/>
          <w:divBdr>
            <w:top w:val="none" w:sz="0" w:space="0" w:color="auto"/>
            <w:left w:val="none" w:sz="0" w:space="0" w:color="auto"/>
            <w:bottom w:val="none" w:sz="0" w:space="0" w:color="auto"/>
            <w:right w:val="none" w:sz="0" w:space="0" w:color="auto"/>
          </w:divBdr>
        </w:div>
        <w:div w:id="952521918">
          <w:marLeft w:val="1166"/>
          <w:marRight w:val="0"/>
          <w:marTop w:val="77"/>
          <w:marBottom w:val="0"/>
          <w:divBdr>
            <w:top w:val="none" w:sz="0" w:space="0" w:color="auto"/>
            <w:left w:val="none" w:sz="0" w:space="0" w:color="auto"/>
            <w:bottom w:val="none" w:sz="0" w:space="0" w:color="auto"/>
            <w:right w:val="none" w:sz="0" w:space="0" w:color="auto"/>
          </w:divBdr>
        </w:div>
      </w:divsChild>
    </w:div>
    <w:div w:id="447630379">
      <w:bodyDiv w:val="1"/>
      <w:marLeft w:val="0"/>
      <w:marRight w:val="0"/>
      <w:marTop w:val="0"/>
      <w:marBottom w:val="0"/>
      <w:divBdr>
        <w:top w:val="none" w:sz="0" w:space="0" w:color="auto"/>
        <w:left w:val="none" w:sz="0" w:space="0" w:color="auto"/>
        <w:bottom w:val="none" w:sz="0" w:space="0" w:color="auto"/>
        <w:right w:val="none" w:sz="0" w:space="0" w:color="auto"/>
      </w:divBdr>
    </w:div>
    <w:div w:id="454297253">
      <w:bodyDiv w:val="1"/>
      <w:marLeft w:val="0"/>
      <w:marRight w:val="0"/>
      <w:marTop w:val="0"/>
      <w:marBottom w:val="0"/>
      <w:divBdr>
        <w:top w:val="none" w:sz="0" w:space="0" w:color="auto"/>
        <w:left w:val="none" w:sz="0" w:space="0" w:color="auto"/>
        <w:bottom w:val="none" w:sz="0" w:space="0" w:color="auto"/>
        <w:right w:val="none" w:sz="0" w:space="0" w:color="auto"/>
      </w:divBdr>
    </w:div>
    <w:div w:id="454300510">
      <w:bodyDiv w:val="1"/>
      <w:marLeft w:val="0"/>
      <w:marRight w:val="0"/>
      <w:marTop w:val="0"/>
      <w:marBottom w:val="0"/>
      <w:divBdr>
        <w:top w:val="none" w:sz="0" w:space="0" w:color="auto"/>
        <w:left w:val="none" w:sz="0" w:space="0" w:color="auto"/>
        <w:bottom w:val="none" w:sz="0" w:space="0" w:color="auto"/>
        <w:right w:val="none" w:sz="0" w:space="0" w:color="auto"/>
      </w:divBdr>
    </w:div>
    <w:div w:id="457383412">
      <w:bodyDiv w:val="1"/>
      <w:marLeft w:val="0"/>
      <w:marRight w:val="0"/>
      <w:marTop w:val="0"/>
      <w:marBottom w:val="0"/>
      <w:divBdr>
        <w:top w:val="none" w:sz="0" w:space="0" w:color="auto"/>
        <w:left w:val="none" w:sz="0" w:space="0" w:color="auto"/>
        <w:bottom w:val="none" w:sz="0" w:space="0" w:color="auto"/>
        <w:right w:val="none" w:sz="0" w:space="0" w:color="auto"/>
      </w:divBdr>
    </w:div>
    <w:div w:id="457770424">
      <w:bodyDiv w:val="1"/>
      <w:marLeft w:val="0"/>
      <w:marRight w:val="0"/>
      <w:marTop w:val="0"/>
      <w:marBottom w:val="0"/>
      <w:divBdr>
        <w:top w:val="none" w:sz="0" w:space="0" w:color="auto"/>
        <w:left w:val="none" w:sz="0" w:space="0" w:color="auto"/>
        <w:bottom w:val="none" w:sz="0" w:space="0" w:color="auto"/>
        <w:right w:val="none" w:sz="0" w:space="0" w:color="auto"/>
      </w:divBdr>
    </w:div>
    <w:div w:id="461188897">
      <w:bodyDiv w:val="1"/>
      <w:marLeft w:val="0"/>
      <w:marRight w:val="0"/>
      <w:marTop w:val="0"/>
      <w:marBottom w:val="0"/>
      <w:divBdr>
        <w:top w:val="none" w:sz="0" w:space="0" w:color="auto"/>
        <w:left w:val="none" w:sz="0" w:space="0" w:color="auto"/>
        <w:bottom w:val="none" w:sz="0" w:space="0" w:color="auto"/>
        <w:right w:val="none" w:sz="0" w:space="0" w:color="auto"/>
      </w:divBdr>
    </w:div>
    <w:div w:id="462625680">
      <w:bodyDiv w:val="1"/>
      <w:marLeft w:val="0"/>
      <w:marRight w:val="0"/>
      <w:marTop w:val="0"/>
      <w:marBottom w:val="0"/>
      <w:divBdr>
        <w:top w:val="none" w:sz="0" w:space="0" w:color="auto"/>
        <w:left w:val="none" w:sz="0" w:space="0" w:color="auto"/>
        <w:bottom w:val="none" w:sz="0" w:space="0" w:color="auto"/>
        <w:right w:val="none" w:sz="0" w:space="0" w:color="auto"/>
      </w:divBdr>
    </w:div>
    <w:div w:id="463036667">
      <w:bodyDiv w:val="1"/>
      <w:marLeft w:val="0"/>
      <w:marRight w:val="0"/>
      <w:marTop w:val="0"/>
      <w:marBottom w:val="0"/>
      <w:divBdr>
        <w:top w:val="none" w:sz="0" w:space="0" w:color="auto"/>
        <w:left w:val="none" w:sz="0" w:space="0" w:color="auto"/>
        <w:bottom w:val="none" w:sz="0" w:space="0" w:color="auto"/>
        <w:right w:val="none" w:sz="0" w:space="0" w:color="auto"/>
      </w:divBdr>
    </w:div>
    <w:div w:id="465127440">
      <w:bodyDiv w:val="1"/>
      <w:marLeft w:val="0"/>
      <w:marRight w:val="0"/>
      <w:marTop w:val="0"/>
      <w:marBottom w:val="0"/>
      <w:divBdr>
        <w:top w:val="none" w:sz="0" w:space="0" w:color="auto"/>
        <w:left w:val="none" w:sz="0" w:space="0" w:color="auto"/>
        <w:bottom w:val="none" w:sz="0" w:space="0" w:color="auto"/>
        <w:right w:val="none" w:sz="0" w:space="0" w:color="auto"/>
      </w:divBdr>
    </w:div>
    <w:div w:id="473527966">
      <w:bodyDiv w:val="1"/>
      <w:marLeft w:val="0"/>
      <w:marRight w:val="0"/>
      <w:marTop w:val="0"/>
      <w:marBottom w:val="0"/>
      <w:divBdr>
        <w:top w:val="none" w:sz="0" w:space="0" w:color="auto"/>
        <w:left w:val="none" w:sz="0" w:space="0" w:color="auto"/>
        <w:bottom w:val="none" w:sz="0" w:space="0" w:color="auto"/>
        <w:right w:val="none" w:sz="0" w:space="0" w:color="auto"/>
      </w:divBdr>
    </w:div>
    <w:div w:id="474295261">
      <w:bodyDiv w:val="1"/>
      <w:marLeft w:val="0"/>
      <w:marRight w:val="0"/>
      <w:marTop w:val="0"/>
      <w:marBottom w:val="0"/>
      <w:divBdr>
        <w:top w:val="none" w:sz="0" w:space="0" w:color="auto"/>
        <w:left w:val="none" w:sz="0" w:space="0" w:color="auto"/>
        <w:bottom w:val="none" w:sz="0" w:space="0" w:color="auto"/>
        <w:right w:val="none" w:sz="0" w:space="0" w:color="auto"/>
      </w:divBdr>
    </w:div>
    <w:div w:id="474488045">
      <w:bodyDiv w:val="1"/>
      <w:marLeft w:val="0"/>
      <w:marRight w:val="0"/>
      <w:marTop w:val="0"/>
      <w:marBottom w:val="0"/>
      <w:divBdr>
        <w:top w:val="none" w:sz="0" w:space="0" w:color="auto"/>
        <w:left w:val="none" w:sz="0" w:space="0" w:color="auto"/>
        <w:bottom w:val="none" w:sz="0" w:space="0" w:color="auto"/>
        <w:right w:val="none" w:sz="0" w:space="0" w:color="auto"/>
      </w:divBdr>
    </w:div>
    <w:div w:id="481391384">
      <w:bodyDiv w:val="1"/>
      <w:marLeft w:val="0"/>
      <w:marRight w:val="0"/>
      <w:marTop w:val="0"/>
      <w:marBottom w:val="0"/>
      <w:divBdr>
        <w:top w:val="none" w:sz="0" w:space="0" w:color="auto"/>
        <w:left w:val="none" w:sz="0" w:space="0" w:color="auto"/>
        <w:bottom w:val="none" w:sz="0" w:space="0" w:color="auto"/>
        <w:right w:val="none" w:sz="0" w:space="0" w:color="auto"/>
      </w:divBdr>
    </w:div>
    <w:div w:id="482282958">
      <w:bodyDiv w:val="1"/>
      <w:marLeft w:val="0"/>
      <w:marRight w:val="0"/>
      <w:marTop w:val="0"/>
      <w:marBottom w:val="0"/>
      <w:divBdr>
        <w:top w:val="none" w:sz="0" w:space="0" w:color="auto"/>
        <w:left w:val="none" w:sz="0" w:space="0" w:color="auto"/>
        <w:bottom w:val="none" w:sz="0" w:space="0" w:color="auto"/>
        <w:right w:val="none" w:sz="0" w:space="0" w:color="auto"/>
      </w:divBdr>
    </w:div>
    <w:div w:id="485511601">
      <w:bodyDiv w:val="1"/>
      <w:marLeft w:val="0"/>
      <w:marRight w:val="0"/>
      <w:marTop w:val="0"/>
      <w:marBottom w:val="0"/>
      <w:divBdr>
        <w:top w:val="none" w:sz="0" w:space="0" w:color="auto"/>
        <w:left w:val="none" w:sz="0" w:space="0" w:color="auto"/>
        <w:bottom w:val="none" w:sz="0" w:space="0" w:color="auto"/>
        <w:right w:val="none" w:sz="0" w:space="0" w:color="auto"/>
      </w:divBdr>
    </w:div>
    <w:div w:id="492140363">
      <w:bodyDiv w:val="1"/>
      <w:marLeft w:val="0"/>
      <w:marRight w:val="0"/>
      <w:marTop w:val="0"/>
      <w:marBottom w:val="0"/>
      <w:divBdr>
        <w:top w:val="none" w:sz="0" w:space="0" w:color="auto"/>
        <w:left w:val="none" w:sz="0" w:space="0" w:color="auto"/>
        <w:bottom w:val="none" w:sz="0" w:space="0" w:color="auto"/>
        <w:right w:val="none" w:sz="0" w:space="0" w:color="auto"/>
      </w:divBdr>
    </w:div>
    <w:div w:id="496505897">
      <w:bodyDiv w:val="1"/>
      <w:marLeft w:val="0"/>
      <w:marRight w:val="0"/>
      <w:marTop w:val="0"/>
      <w:marBottom w:val="0"/>
      <w:divBdr>
        <w:top w:val="none" w:sz="0" w:space="0" w:color="auto"/>
        <w:left w:val="none" w:sz="0" w:space="0" w:color="auto"/>
        <w:bottom w:val="none" w:sz="0" w:space="0" w:color="auto"/>
        <w:right w:val="none" w:sz="0" w:space="0" w:color="auto"/>
      </w:divBdr>
    </w:div>
    <w:div w:id="497581495">
      <w:bodyDiv w:val="1"/>
      <w:marLeft w:val="0"/>
      <w:marRight w:val="0"/>
      <w:marTop w:val="0"/>
      <w:marBottom w:val="0"/>
      <w:divBdr>
        <w:top w:val="none" w:sz="0" w:space="0" w:color="auto"/>
        <w:left w:val="none" w:sz="0" w:space="0" w:color="auto"/>
        <w:bottom w:val="none" w:sz="0" w:space="0" w:color="auto"/>
        <w:right w:val="none" w:sz="0" w:space="0" w:color="auto"/>
      </w:divBdr>
    </w:div>
    <w:div w:id="500003133">
      <w:bodyDiv w:val="1"/>
      <w:marLeft w:val="0"/>
      <w:marRight w:val="0"/>
      <w:marTop w:val="0"/>
      <w:marBottom w:val="0"/>
      <w:divBdr>
        <w:top w:val="none" w:sz="0" w:space="0" w:color="auto"/>
        <w:left w:val="none" w:sz="0" w:space="0" w:color="auto"/>
        <w:bottom w:val="none" w:sz="0" w:space="0" w:color="auto"/>
        <w:right w:val="none" w:sz="0" w:space="0" w:color="auto"/>
      </w:divBdr>
    </w:div>
    <w:div w:id="514348123">
      <w:bodyDiv w:val="1"/>
      <w:marLeft w:val="0"/>
      <w:marRight w:val="0"/>
      <w:marTop w:val="0"/>
      <w:marBottom w:val="0"/>
      <w:divBdr>
        <w:top w:val="none" w:sz="0" w:space="0" w:color="auto"/>
        <w:left w:val="none" w:sz="0" w:space="0" w:color="auto"/>
        <w:bottom w:val="none" w:sz="0" w:space="0" w:color="auto"/>
        <w:right w:val="none" w:sz="0" w:space="0" w:color="auto"/>
      </w:divBdr>
    </w:div>
    <w:div w:id="517084126">
      <w:bodyDiv w:val="1"/>
      <w:marLeft w:val="0"/>
      <w:marRight w:val="0"/>
      <w:marTop w:val="0"/>
      <w:marBottom w:val="0"/>
      <w:divBdr>
        <w:top w:val="none" w:sz="0" w:space="0" w:color="auto"/>
        <w:left w:val="none" w:sz="0" w:space="0" w:color="auto"/>
        <w:bottom w:val="none" w:sz="0" w:space="0" w:color="auto"/>
        <w:right w:val="none" w:sz="0" w:space="0" w:color="auto"/>
      </w:divBdr>
    </w:div>
    <w:div w:id="522595095">
      <w:bodyDiv w:val="1"/>
      <w:marLeft w:val="0"/>
      <w:marRight w:val="0"/>
      <w:marTop w:val="0"/>
      <w:marBottom w:val="0"/>
      <w:divBdr>
        <w:top w:val="none" w:sz="0" w:space="0" w:color="auto"/>
        <w:left w:val="none" w:sz="0" w:space="0" w:color="auto"/>
        <w:bottom w:val="none" w:sz="0" w:space="0" w:color="auto"/>
        <w:right w:val="none" w:sz="0" w:space="0" w:color="auto"/>
      </w:divBdr>
    </w:div>
    <w:div w:id="523714871">
      <w:bodyDiv w:val="1"/>
      <w:marLeft w:val="0"/>
      <w:marRight w:val="0"/>
      <w:marTop w:val="0"/>
      <w:marBottom w:val="0"/>
      <w:divBdr>
        <w:top w:val="none" w:sz="0" w:space="0" w:color="auto"/>
        <w:left w:val="none" w:sz="0" w:space="0" w:color="auto"/>
        <w:bottom w:val="none" w:sz="0" w:space="0" w:color="auto"/>
        <w:right w:val="none" w:sz="0" w:space="0" w:color="auto"/>
      </w:divBdr>
    </w:div>
    <w:div w:id="525752277">
      <w:bodyDiv w:val="1"/>
      <w:marLeft w:val="0"/>
      <w:marRight w:val="0"/>
      <w:marTop w:val="0"/>
      <w:marBottom w:val="0"/>
      <w:divBdr>
        <w:top w:val="none" w:sz="0" w:space="0" w:color="auto"/>
        <w:left w:val="none" w:sz="0" w:space="0" w:color="auto"/>
        <w:bottom w:val="none" w:sz="0" w:space="0" w:color="auto"/>
        <w:right w:val="none" w:sz="0" w:space="0" w:color="auto"/>
      </w:divBdr>
    </w:div>
    <w:div w:id="530849661">
      <w:bodyDiv w:val="1"/>
      <w:marLeft w:val="0"/>
      <w:marRight w:val="0"/>
      <w:marTop w:val="0"/>
      <w:marBottom w:val="0"/>
      <w:divBdr>
        <w:top w:val="none" w:sz="0" w:space="0" w:color="auto"/>
        <w:left w:val="none" w:sz="0" w:space="0" w:color="auto"/>
        <w:bottom w:val="none" w:sz="0" w:space="0" w:color="auto"/>
        <w:right w:val="none" w:sz="0" w:space="0" w:color="auto"/>
      </w:divBdr>
    </w:div>
    <w:div w:id="550845629">
      <w:bodyDiv w:val="1"/>
      <w:marLeft w:val="0"/>
      <w:marRight w:val="0"/>
      <w:marTop w:val="0"/>
      <w:marBottom w:val="0"/>
      <w:divBdr>
        <w:top w:val="none" w:sz="0" w:space="0" w:color="auto"/>
        <w:left w:val="none" w:sz="0" w:space="0" w:color="auto"/>
        <w:bottom w:val="none" w:sz="0" w:space="0" w:color="auto"/>
        <w:right w:val="none" w:sz="0" w:space="0" w:color="auto"/>
      </w:divBdr>
    </w:div>
    <w:div w:id="552619922">
      <w:bodyDiv w:val="1"/>
      <w:marLeft w:val="0"/>
      <w:marRight w:val="0"/>
      <w:marTop w:val="0"/>
      <w:marBottom w:val="0"/>
      <w:divBdr>
        <w:top w:val="none" w:sz="0" w:space="0" w:color="auto"/>
        <w:left w:val="none" w:sz="0" w:space="0" w:color="auto"/>
        <w:bottom w:val="none" w:sz="0" w:space="0" w:color="auto"/>
        <w:right w:val="none" w:sz="0" w:space="0" w:color="auto"/>
      </w:divBdr>
    </w:div>
    <w:div w:id="557598157">
      <w:bodyDiv w:val="1"/>
      <w:marLeft w:val="0"/>
      <w:marRight w:val="0"/>
      <w:marTop w:val="0"/>
      <w:marBottom w:val="0"/>
      <w:divBdr>
        <w:top w:val="none" w:sz="0" w:space="0" w:color="auto"/>
        <w:left w:val="none" w:sz="0" w:space="0" w:color="auto"/>
        <w:bottom w:val="none" w:sz="0" w:space="0" w:color="auto"/>
        <w:right w:val="none" w:sz="0" w:space="0" w:color="auto"/>
      </w:divBdr>
    </w:div>
    <w:div w:id="563757515">
      <w:bodyDiv w:val="1"/>
      <w:marLeft w:val="0"/>
      <w:marRight w:val="0"/>
      <w:marTop w:val="0"/>
      <w:marBottom w:val="0"/>
      <w:divBdr>
        <w:top w:val="none" w:sz="0" w:space="0" w:color="auto"/>
        <w:left w:val="none" w:sz="0" w:space="0" w:color="auto"/>
        <w:bottom w:val="none" w:sz="0" w:space="0" w:color="auto"/>
        <w:right w:val="none" w:sz="0" w:space="0" w:color="auto"/>
      </w:divBdr>
    </w:div>
    <w:div w:id="570510289">
      <w:bodyDiv w:val="1"/>
      <w:marLeft w:val="0"/>
      <w:marRight w:val="0"/>
      <w:marTop w:val="0"/>
      <w:marBottom w:val="0"/>
      <w:divBdr>
        <w:top w:val="none" w:sz="0" w:space="0" w:color="auto"/>
        <w:left w:val="none" w:sz="0" w:space="0" w:color="auto"/>
        <w:bottom w:val="none" w:sz="0" w:space="0" w:color="auto"/>
        <w:right w:val="none" w:sz="0" w:space="0" w:color="auto"/>
      </w:divBdr>
    </w:div>
    <w:div w:id="588852452">
      <w:bodyDiv w:val="1"/>
      <w:marLeft w:val="0"/>
      <w:marRight w:val="0"/>
      <w:marTop w:val="0"/>
      <w:marBottom w:val="0"/>
      <w:divBdr>
        <w:top w:val="none" w:sz="0" w:space="0" w:color="auto"/>
        <w:left w:val="none" w:sz="0" w:space="0" w:color="auto"/>
        <w:bottom w:val="none" w:sz="0" w:space="0" w:color="auto"/>
        <w:right w:val="none" w:sz="0" w:space="0" w:color="auto"/>
      </w:divBdr>
    </w:div>
    <w:div w:id="598488256">
      <w:bodyDiv w:val="1"/>
      <w:marLeft w:val="0"/>
      <w:marRight w:val="0"/>
      <w:marTop w:val="0"/>
      <w:marBottom w:val="0"/>
      <w:divBdr>
        <w:top w:val="none" w:sz="0" w:space="0" w:color="auto"/>
        <w:left w:val="none" w:sz="0" w:space="0" w:color="auto"/>
        <w:bottom w:val="none" w:sz="0" w:space="0" w:color="auto"/>
        <w:right w:val="none" w:sz="0" w:space="0" w:color="auto"/>
      </w:divBdr>
    </w:div>
    <w:div w:id="601451545">
      <w:bodyDiv w:val="1"/>
      <w:marLeft w:val="0"/>
      <w:marRight w:val="0"/>
      <w:marTop w:val="0"/>
      <w:marBottom w:val="0"/>
      <w:divBdr>
        <w:top w:val="none" w:sz="0" w:space="0" w:color="auto"/>
        <w:left w:val="none" w:sz="0" w:space="0" w:color="auto"/>
        <w:bottom w:val="none" w:sz="0" w:space="0" w:color="auto"/>
        <w:right w:val="none" w:sz="0" w:space="0" w:color="auto"/>
      </w:divBdr>
    </w:div>
    <w:div w:id="604265059">
      <w:bodyDiv w:val="1"/>
      <w:marLeft w:val="0"/>
      <w:marRight w:val="0"/>
      <w:marTop w:val="0"/>
      <w:marBottom w:val="0"/>
      <w:divBdr>
        <w:top w:val="none" w:sz="0" w:space="0" w:color="auto"/>
        <w:left w:val="none" w:sz="0" w:space="0" w:color="auto"/>
        <w:bottom w:val="none" w:sz="0" w:space="0" w:color="auto"/>
        <w:right w:val="none" w:sz="0" w:space="0" w:color="auto"/>
      </w:divBdr>
    </w:div>
    <w:div w:id="605114021">
      <w:bodyDiv w:val="1"/>
      <w:marLeft w:val="0"/>
      <w:marRight w:val="0"/>
      <w:marTop w:val="0"/>
      <w:marBottom w:val="0"/>
      <w:divBdr>
        <w:top w:val="none" w:sz="0" w:space="0" w:color="auto"/>
        <w:left w:val="none" w:sz="0" w:space="0" w:color="auto"/>
        <w:bottom w:val="none" w:sz="0" w:space="0" w:color="auto"/>
        <w:right w:val="none" w:sz="0" w:space="0" w:color="auto"/>
      </w:divBdr>
    </w:div>
    <w:div w:id="611477430">
      <w:bodyDiv w:val="1"/>
      <w:marLeft w:val="0"/>
      <w:marRight w:val="0"/>
      <w:marTop w:val="0"/>
      <w:marBottom w:val="0"/>
      <w:divBdr>
        <w:top w:val="none" w:sz="0" w:space="0" w:color="auto"/>
        <w:left w:val="none" w:sz="0" w:space="0" w:color="auto"/>
        <w:bottom w:val="none" w:sz="0" w:space="0" w:color="auto"/>
        <w:right w:val="none" w:sz="0" w:space="0" w:color="auto"/>
      </w:divBdr>
    </w:div>
    <w:div w:id="612252426">
      <w:bodyDiv w:val="1"/>
      <w:marLeft w:val="0"/>
      <w:marRight w:val="0"/>
      <w:marTop w:val="0"/>
      <w:marBottom w:val="0"/>
      <w:divBdr>
        <w:top w:val="none" w:sz="0" w:space="0" w:color="auto"/>
        <w:left w:val="none" w:sz="0" w:space="0" w:color="auto"/>
        <w:bottom w:val="none" w:sz="0" w:space="0" w:color="auto"/>
        <w:right w:val="none" w:sz="0" w:space="0" w:color="auto"/>
      </w:divBdr>
    </w:div>
    <w:div w:id="616722348">
      <w:bodyDiv w:val="1"/>
      <w:marLeft w:val="0"/>
      <w:marRight w:val="0"/>
      <w:marTop w:val="0"/>
      <w:marBottom w:val="0"/>
      <w:divBdr>
        <w:top w:val="none" w:sz="0" w:space="0" w:color="auto"/>
        <w:left w:val="none" w:sz="0" w:space="0" w:color="auto"/>
        <w:bottom w:val="none" w:sz="0" w:space="0" w:color="auto"/>
        <w:right w:val="none" w:sz="0" w:space="0" w:color="auto"/>
      </w:divBdr>
    </w:div>
    <w:div w:id="626396847">
      <w:bodyDiv w:val="1"/>
      <w:marLeft w:val="0"/>
      <w:marRight w:val="0"/>
      <w:marTop w:val="0"/>
      <w:marBottom w:val="0"/>
      <w:divBdr>
        <w:top w:val="none" w:sz="0" w:space="0" w:color="auto"/>
        <w:left w:val="none" w:sz="0" w:space="0" w:color="auto"/>
        <w:bottom w:val="none" w:sz="0" w:space="0" w:color="auto"/>
        <w:right w:val="none" w:sz="0" w:space="0" w:color="auto"/>
      </w:divBdr>
    </w:div>
    <w:div w:id="626473455">
      <w:bodyDiv w:val="1"/>
      <w:marLeft w:val="0"/>
      <w:marRight w:val="0"/>
      <w:marTop w:val="0"/>
      <w:marBottom w:val="0"/>
      <w:divBdr>
        <w:top w:val="none" w:sz="0" w:space="0" w:color="auto"/>
        <w:left w:val="none" w:sz="0" w:space="0" w:color="auto"/>
        <w:bottom w:val="none" w:sz="0" w:space="0" w:color="auto"/>
        <w:right w:val="none" w:sz="0" w:space="0" w:color="auto"/>
      </w:divBdr>
    </w:div>
    <w:div w:id="630281496">
      <w:bodyDiv w:val="1"/>
      <w:marLeft w:val="0"/>
      <w:marRight w:val="0"/>
      <w:marTop w:val="0"/>
      <w:marBottom w:val="0"/>
      <w:divBdr>
        <w:top w:val="none" w:sz="0" w:space="0" w:color="auto"/>
        <w:left w:val="none" w:sz="0" w:space="0" w:color="auto"/>
        <w:bottom w:val="none" w:sz="0" w:space="0" w:color="auto"/>
        <w:right w:val="none" w:sz="0" w:space="0" w:color="auto"/>
      </w:divBdr>
    </w:div>
    <w:div w:id="638532992">
      <w:bodyDiv w:val="1"/>
      <w:marLeft w:val="0"/>
      <w:marRight w:val="0"/>
      <w:marTop w:val="0"/>
      <w:marBottom w:val="0"/>
      <w:divBdr>
        <w:top w:val="none" w:sz="0" w:space="0" w:color="auto"/>
        <w:left w:val="none" w:sz="0" w:space="0" w:color="auto"/>
        <w:bottom w:val="none" w:sz="0" w:space="0" w:color="auto"/>
        <w:right w:val="none" w:sz="0" w:space="0" w:color="auto"/>
      </w:divBdr>
    </w:div>
    <w:div w:id="640616644">
      <w:bodyDiv w:val="1"/>
      <w:marLeft w:val="0"/>
      <w:marRight w:val="0"/>
      <w:marTop w:val="0"/>
      <w:marBottom w:val="0"/>
      <w:divBdr>
        <w:top w:val="none" w:sz="0" w:space="0" w:color="auto"/>
        <w:left w:val="none" w:sz="0" w:space="0" w:color="auto"/>
        <w:bottom w:val="none" w:sz="0" w:space="0" w:color="auto"/>
        <w:right w:val="none" w:sz="0" w:space="0" w:color="auto"/>
      </w:divBdr>
    </w:div>
    <w:div w:id="644505017">
      <w:bodyDiv w:val="1"/>
      <w:marLeft w:val="0"/>
      <w:marRight w:val="0"/>
      <w:marTop w:val="0"/>
      <w:marBottom w:val="0"/>
      <w:divBdr>
        <w:top w:val="none" w:sz="0" w:space="0" w:color="auto"/>
        <w:left w:val="none" w:sz="0" w:space="0" w:color="auto"/>
        <w:bottom w:val="none" w:sz="0" w:space="0" w:color="auto"/>
        <w:right w:val="none" w:sz="0" w:space="0" w:color="auto"/>
      </w:divBdr>
    </w:div>
    <w:div w:id="660155700">
      <w:bodyDiv w:val="1"/>
      <w:marLeft w:val="0"/>
      <w:marRight w:val="0"/>
      <w:marTop w:val="0"/>
      <w:marBottom w:val="0"/>
      <w:divBdr>
        <w:top w:val="none" w:sz="0" w:space="0" w:color="auto"/>
        <w:left w:val="none" w:sz="0" w:space="0" w:color="auto"/>
        <w:bottom w:val="none" w:sz="0" w:space="0" w:color="auto"/>
        <w:right w:val="none" w:sz="0" w:space="0" w:color="auto"/>
      </w:divBdr>
    </w:div>
    <w:div w:id="660349345">
      <w:bodyDiv w:val="1"/>
      <w:marLeft w:val="0"/>
      <w:marRight w:val="0"/>
      <w:marTop w:val="0"/>
      <w:marBottom w:val="0"/>
      <w:divBdr>
        <w:top w:val="none" w:sz="0" w:space="0" w:color="auto"/>
        <w:left w:val="none" w:sz="0" w:space="0" w:color="auto"/>
        <w:bottom w:val="none" w:sz="0" w:space="0" w:color="auto"/>
        <w:right w:val="none" w:sz="0" w:space="0" w:color="auto"/>
      </w:divBdr>
    </w:div>
    <w:div w:id="661548996">
      <w:bodyDiv w:val="1"/>
      <w:marLeft w:val="0"/>
      <w:marRight w:val="0"/>
      <w:marTop w:val="0"/>
      <w:marBottom w:val="0"/>
      <w:divBdr>
        <w:top w:val="none" w:sz="0" w:space="0" w:color="auto"/>
        <w:left w:val="none" w:sz="0" w:space="0" w:color="auto"/>
        <w:bottom w:val="none" w:sz="0" w:space="0" w:color="auto"/>
        <w:right w:val="none" w:sz="0" w:space="0" w:color="auto"/>
      </w:divBdr>
    </w:div>
    <w:div w:id="662006988">
      <w:bodyDiv w:val="1"/>
      <w:marLeft w:val="0"/>
      <w:marRight w:val="0"/>
      <w:marTop w:val="0"/>
      <w:marBottom w:val="0"/>
      <w:divBdr>
        <w:top w:val="none" w:sz="0" w:space="0" w:color="auto"/>
        <w:left w:val="none" w:sz="0" w:space="0" w:color="auto"/>
        <w:bottom w:val="none" w:sz="0" w:space="0" w:color="auto"/>
        <w:right w:val="none" w:sz="0" w:space="0" w:color="auto"/>
      </w:divBdr>
    </w:div>
    <w:div w:id="663052019">
      <w:bodyDiv w:val="1"/>
      <w:marLeft w:val="0"/>
      <w:marRight w:val="0"/>
      <w:marTop w:val="0"/>
      <w:marBottom w:val="0"/>
      <w:divBdr>
        <w:top w:val="none" w:sz="0" w:space="0" w:color="auto"/>
        <w:left w:val="none" w:sz="0" w:space="0" w:color="auto"/>
        <w:bottom w:val="none" w:sz="0" w:space="0" w:color="auto"/>
        <w:right w:val="none" w:sz="0" w:space="0" w:color="auto"/>
      </w:divBdr>
    </w:div>
    <w:div w:id="667756416">
      <w:bodyDiv w:val="1"/>
      <w:marLeft w:val="0"/>
      <w:marRight w:val="0"/>
      <w:marTop w:val="0"/>
      <w:marBottom w:val="0"/>
      <w:divBdr>
        <w:top w:val="none" w:sz="0" w:space="0" w:color="auto"/>
        <w:left w:val="none" w:sz="0" w:space="0" w:color="auto"/>
        <w:bottom w:val="none" w:sz="0" w:space="0" w:color="auto"/>
        <w:right w:val="none" w:sz="0" w:space="0" w:color="auto"/>
      </w:divBdr>
    </w:div>
    <w:div w:id="671949743">
      <w:bodyDiv w:val="1"/>
      <w:marLeft w:val="0"/>
      <w:marRight w:val="0"/>
      <w:marTop w:val="0"/>
      <w:marBottom w:val="0"/>
      <w:divBdr>
        <w:top w:val="none" w:sz="0" w:space="0" w:color="auto"/>
        <w:left w:val="none" w:sz="0" w:space="0" w:color="auto"/>
        <w:bottom w:val="none" w:sz="0" w:space="0" w:color="auto"/>
        <w:right w:val="none" w:sz="0" w:space="0" w:color="auto"/>
      </w:divBdr>
    </w:div>
    <w:div w:id="672805181">
      <w:bodyDiv w:val="1"/>
      <w:marLeft w:val="0"/>
      <w:marRight w:val="0"/>
      <w:marTop w:val="0"/>
      <w:marBottom w:val="0"/>
      <w:divBdr>
        <w:top w:val="none" w:sz="0" w:space="0" w:color="auto"/>
        <w:left w:val="none" w:sz="0" w:space="0" w:color="auto"/>
        <w:bottom w:val="none" w:sz="0" w:space="0" w:color="auto"/>
        <w:right w:val="none" w:sz="0" w:space="0" w:color="auto"/>
      </w:divBdr>
    </w:div>
    <w:div w:id="676881584">
      <w:bodyDiv w:val="1"/>
      <w:marLeft w:val="0"/>
      <w:marRight w:val="0"/>
      <w:marTop w:val="0"/>
      <w:marBottom w:val="0"/>
      <w:divBdr>
        <w:top w:val="none" w:sz="0" w:space="0" w:color="auto"/>
        <w:left w:val="none" w:sz="0" w:space="0" w:color="auto"/>
        <w:bottom w:val="none" w:sz="0" w:space="0" w:color="auto"/>
        <w:right w:val="none" w:sz="0" w:space="0" w:color="auto"/>
      </w:divBdr>
    </w:div>
    <w:div w:id="682439181">
      <w:bodyDiv w:val="1"/>
      <w:marLeft w:val="0"/>
      <w:marRight w:val="0"/>
      <w:marTop w:val="0"/>
      <w:marBottom w:val="0"/>
      <w:divBdr>
        <w:top w:val="none" w:sz="0" w:space="0" w:color="auto"/>
        <w:left w:val="none" w:sz="0" w:space="0" w:color="auto"/>
        <w:bottom w:val="none" w:sz="0" w:space="0" w:color="auto"/>
        <w:right w:val="none" w:sz="0" w:space="0" w:color="auto"/>
      </w:divBdr>
    </w:div>
    <w:div w:id="694693465">
      <w:bodyDiv w:val="1"/>
      <w:marLeft w:val="0"/>
      <w:marRight w:val="0"/>
      <w:marTop w:val="0"/>
      <w:marBottom w:val="0"/>
      <w:divBdr>
        <w:top w:val="none" w:sz="0" w:space="0" w:color="auto"/>
        <w:left w:val="none" w:sz="0" w:space="0" w:color="auto"/>
        <w:bottom w:val="none" w:sz="0" w:space="0" w:color="auto"/>
        <w:right w:val="none" w:sz="0" w:space="0" w:color="auto"/>
      </w:divBdr>
    </w:div>
    <w:div w:id="696126439">
      <w:bodyDiv w:val="1"/>
      <w:marLeft w:val="0"/>
      <w:marRight w:val="0"/>
      <w:marTop w:val="0"/>
      <w:marBottom w:val="0"/>
      <w:divBdr>
        <w:top w:val="none" w:sz="0" w:space="0" w:color="auto"/>
        <w:left w:val="none" w:sz="0" w:space="0" w:color="auto"/>
        <w:bottom w:val="none" w:sz="0" w:space="0" w:color="auto"/>
        <w:right w:val="none" w:sz="0" w:space="0" w:color="auto"/>
      </w:divBdr>
    </w:div>
    <w:div w:id="702096867">
      <w:bodyDiv w:val="1"/>
      <w:marLeft w:val="0"/>
      <w:marRight w:val="0"/>
      <w:marTop w:val="0"/>
      <w:marBottom w:val="0"/>
      <w:divBdr>
        <w:top w:val="none" w:sz="0" w:space="0" w:color="auto"/>
        <w:left w:val="none" w:sz="0" w:space="0" w:color="auto"/>
        <w:bottom w:val="none" w:sz="0" w:space="0" w:color="auto"/>
        <w:right w:val="none" w:sz="0" w:space="0" w:color="auto"/>
      </w:divBdr>
    </w:div>
    <w:div w:id="703871272">
      <w:bodyDiv w:val="1"/>
      <w:marLeft w:val="0"/>
      <w:marRight w:val="0"/>
      <w:marTop w:val="0"/>
      <w:marBottom w:val="0"/>
      <w:divBdr>
        <w:top w:val="none" w:sz="0" w:space="0" w:color="auto"/>
        <w:left w:val="none" w:sz="0" w:space="0" w:color="auto"/>
        <w:bottom w:val="none" w:sz="0" w:space="0" w:color="auto"/>
        <w:right w:val="none" w:sz="0" w:space="0" w:color="auto"/>
      </w:divBdr>
    </w:div>
    <w:div w:id="708334029">
      <w:bodyDiv w:val="1"/>
      <w:marLeft w:val="0"/>
      <w:marRight w:val="0"/>
      <w:marTop w:val="0"/>
      <w:marBottom w:val="0"/>
      <w:divBdr>
        <w:top w:val="none" w:sz="0" w:space="0" w:color="auto"/>
        <w:left w:val="none" w:sz="0" w:space="0" w:color="auto"/>
        <w:bottom w:val="none" w:sz="0" w:space="0" w:color="auto"/>
        <w:right w:val="none" w:sz="0" w:space="0" w:color="auto"/>
      </w:divBdr>
    </w:div>
    <w:div w:id="712116529">
      <w:bodyDiv w:val="1"/>
      <w:marLeft w:val="0"/>
      <w:marRight w:val="0"/>
      <w:marTop w:val="0"/>
      <w:marBottom w:val="0"/>
      <w:divBdr>
        <w:top w:val="none" w:sz="0" w:space="0" w:color="auto"/>
        <w:left w:val="none" w:sz="0" w:space="0" w:color="auto"/>
        <w:bottom w:val="none" w:sz="0" w:space="0" w:color="auto"/>
        <w:right w:val="none" w:sz="0" w:space="0" w:color="auto"/>
      </w:divBdr>
    </w:div>
    <w:div w:id="713041720">
      <w:bodyDiv w:val="1"/>
      <w:marLeft w:val="0"/>
      <w:marRight w:val="0"/>
      <w:marTop w:val="0"/>
      <w:marBottom w:val="0"/>
      <w:divBdr>
        <w:top w:val="none" w:sz="0" w:space="0" w:color="auto"/>
        <w:left w:val="none" w:sz="0" w:space="0" w:color="auto"/>
        <w:bottom w:val="none" w:sz="0" w:space="0" w:color="auto"/>
        <w:right w:val="none" w:sz="0" w:space="0" w:color="auto"/>
      </w:divBdr>
    </w:div>
    <w:div w:id="724598450">
      <w:bodyDiv w:val="1"/>
      <w:marLeft w:val="0"/>
      <w:marRight w:val="0"/>
      <w:marTop w:val="0"/>
      <w:marBottom w:val="0"/>
      <w:divBdr>
        <w:top w:val="none" w:sz="0" w:space="0" w:color="auto"/>
        <w:left w:val="none" w:sz="0" w:space="0" w:color="auto"/>
        <w:bottom w:val="none" w:sz="0" w:space="0" w:color="auto"/>
        <w:right w:val="none" w:sz="0" w:space="0" w:color="auto"/>
      </w:divBdr>
    </w:div>
    <w:div w:id="728698330">
      <w:bodyDiv w:val="1"/>
      <w:marLeft w:val="0"/>
      <w:marRight w:val="0"/>
      <w:marTop w:val="0"/>
      <w:marBottom w:val="0"/>
      <w:divBdr>
        <w:top w:val="none" w:sz="0" w:space="0" w:color="auto"/>
        <w:left w:val="none" w:sz="0" w:space="0" w:color="auto"/>
        <w:bottom w:val="none" w:sz="0" w:space="0" w:color="auto"/>
        <w:right w:val="none" w:sz="0" w:space="0" w:color="auto"/>
      </w:divBdr>
    </w:div>
    <w:div w:id="729771812">
      <w:bodyDiv w:val="1"/>
      <w:marLeft w:val="0"/>
      <w:marRight w:val="0"/>
      <w:marTop w:val="0"/>
      <w:marBottom w:val="0"/>
      <w:divBdr>
        <w:top w:val="none" w:sz="0" w:space="0" w:color="auto"/>
        <w:left w:val="none" w:sz="0" w:space="0" w:color="auto"/>
        <w:bottom w:val="none" w:sz="0" w:space="0" w:color="auto"/>
        <w:right w:val="none" w:sz="0" w:space="0" w:color="auto"/>
      </w:divBdr>
    </w:div>
    <w:div w:id="729882582">
      <w:bodyDiv w:val="1"/>
      <w:marLeft w:val="0"/>
      <w:marRight w:val="0"/>
      <w:marTop w:val="0"/>
      <w:marBottom w:val="0"/>
      <w:divBdr>
        <w:top w:val="none" w:sz="0" w:space="0" w:color="auto"/>
        <w:left w:val="none" w:sz="0" w:space="0" w:color="auto"/>
        <w:bottom w:val="none" w:sz="0" w:space="0" w:color="auto"/>
        <w:right w:val="none" w:sz="0" w:space="0" w:color="auto"/>
      </w:divBdr>
    </w:div>
    <w:div w:id="732119016">
      <w:bodyDiv w:val="1"/>
      <w:marLeft w:val="0"/>
      <w:marRight w:val="0"/>
      <w:marTop w:val="0"/>
      <w:marBottom w:val="0"/>
      <w:divBdr>
        <w:top w:val="none" w:sz="0" w:space="0" w:color="auto"/>
        <w:left w:val="none" w:sz="0" w:space="0" w:color="auto"/>
        <w:bottom w:val="none" w:sz="0" w:space="0" w:color="auto"/>
        <w:right w:val="none" w:sz="0" w:space="0" w:color="auto"/>
      </w:divBdr>
    </w:div>
    <w:div w:id="732703608">
      <w:bodyDiv w:val="1"/>
      <w:marLeft w:val="0"/>
      <w:marRight w:val="0"/>
      <w:marTop w:val="0"/>
      <w:marBottom w:val="0"/>
      <w:divBdr>
        <w:top w:val="none" w:sz="0" w:space="0" w:color="auto"/>
        <w:left w:val="none" w:sz="0" w:space="0" w:color="auto"/>
        <w:bottom w:val="none" w:sz="0" w:space="0" w:color="auto"/>
        <w:right w:val="none" w:sz="0" w:space="0" w:color="auto"/>
      </w:divBdr>
    </w:div>
    <w:div w:id="736053447">
      <w:bodyDiv w:val="1"/>
      <w:marLeft w:val="0"/>
      <w:marRight w:val="0"/>
      <w:marTop w:val="0"/>
      <w:marBottom w:val="0"/>
      <w:divBdr>
        <w:top w:val="none" w:sz="0" w:space="0" w:color="auto"/>
        <w:left w:val="none" w:sz="0" w:space="0" w:color="auto"/>
        <w:bottom w:val="none" w:sz="0" w:space="0" w:color="auto"/>
        <w:right w:val="none" w:sz="0" w:space="0" w:color="auto"/>
      </w:divBdr>
    </w:div>
    <w:div w:id="741021611">
      <w:bodyDiv w:val="1"/>
      <w:marLeft w:val="0"/>
      <w:marRight w:val="0"/>
      <w:marTop w:val="0"/>
      <w:marBottom w:val="0"/>
      <w:divBdr>
        <w:top w:val="none" w:sz="0" w:space="0" w:color="auto"/>
        <w:left w:val="none" w:sz="0" w:space="0" w:color="auto"/>
        <w:bottom w:val="none" w:sz="0" w:space="0" w:color="auto"/>
        <w:right w:val="none" w:sz="0" w:space="0" w:color="auto"/>
      </w:divBdr>
    </w:div>
    <w:div w:id="742945942">
      <w:bodyDiv w:val="1"/>
      <w:marLeft w:val="0"/>
      <w:marRight w:val="0"/>
      <w:marTop w:val="0"/>
      <w:marBottom w:val="0"/>
      <w:divBdr>
        <w:top w:val="none" w:sz="0" w:space="0" w:color="auto"/>
        <w:left w:val="none" w:sz="0" w:space="0" w:color="auto"/>
        <w:bottom w:val="none" w:sz="0" w:space="0" w:color="auto"/>
        <w:right w:val="none" w:sz="0" w:space="0" w:color="auto"/>
      </w:divBdr>
    </w:div>
    <w:div w:id="743452565">
      <w:bodyDiv w:val="1"/>
      <w:marLeft w:val="0"/>
      <w:marRight w:val="0"/>
      <w:marTop w:val="0"/>
      <w:marBottom w:val="0"/>
      <w:divBdr>
        <w:top w:val="none" w:sz="0" w:space="0" w:color="auto"/>
        <w:left w:val="none" w:sz="0" w:space="0" w:color="auto"/>
        <w:bottom w:val="none" w:sz="0" w:space="0" w:color="auto"/>
        <w:right w:val="none" w:sz="0" w:space="0" w:color="auto"/>
      </w:divBdr>
    </w:div>
    <w:div w:id="754472717">
      <w:bodyDiv w:val="1"/>
      <w:marLeft w:val="0"/>
      <w:marRight w:val="0"/>
      <w:marTop w:val="0"/>
      <w:marBottom w:val="0"/>
      <w:divBdr>
        <w:top w:val="none" w:sz="0" w:space="0" w:color="auto"/>
        <w:left w:val="none" w:sz="0" w:space="0" w:color="auto"/>
        <w:bottom w:val="none" w:sz="0" w:space="0" w:color="auto"/>
        <w:right w:val="none" w:sz="0" w:space="0" w:color="auto"/>
      </w:divBdr>
    </w:div>
    <w:div w:id="756563381">
      <w:bodyDiv w:val="1"/>
      <w:marLeft w:val="0"/>
      <w:marRight w:val="0"/>
      <w:marTop w:val="0"/>
      <w:marBottom w:val="0"/>
      <w:divBdr>
        <w:top w:val="none" w:sz="0" w:space="0" w:color="auto"/>
        <w:left w:val="none" w:sz="0" w:space="0" w:color="auto"/>
        <w:bottom w:val="none" w:sz="0" w:space="0" w:color="auto"/>
        <w:right w:val="none" w:sz="0" w:space="0" w:color="auto"/>
      </w:divBdr>
    </w:div>
    <w:div w:id="758137594">
      <w:bodyDiv w:val="1"/>
      <w:marLeft w:val="0"/>
      <w:marRight w:val="0"/>
      <w:marTop w:val="0"/>
      <w:marBottom w:val="0"/>
      <w:divBdr>
        <w:top w:val="none" w:sz="0" w:space="0" w:color="auto"/>
        <w:left w:val="none" w:sz="0" w:space="0" w:color="auto"/>
        <w:bottom w:val="none" w:sz="0" w:space="0" w:color="auto"/>
        <w:right w:val="none" w:sz="0" w:space="0" w:color="auto"/>
      </w:divBdr>
    </w:div>
    <w:div w:id="764765017">
      <w:bodyDiv w:val="1"/>
      <w:marLeft w:val="0"/>
      <w:marRight w:val="0"/>
      <w:marTop w:val="0"/>
      <w:marBottom w:val="0"/>
      <w:divBdr>
        <w:top w:val="none" w:sz="0" w:space="0" w:color="auto"/>
        <w:left w:val="none" w:sz="0" w:space="0" w:color="auto"/>
        <w:bottom w:val="none" w:sz="0" w:space="0" w:color="auto"/>
        <w:right w:val="none" w:sz="0" w:space="0" w:color="auto"/>
      </w:divBdr>
    </w:div>
    <w:div w:id="774791902">
      <w:bodyDiv w:val="1"/>
      <w:marLeft w:val="0"/>
      <w:marRight w:val="0"/>
      <w:marTop w:val="0"/>
      <w:marBottom w:val="0"/>
      <w:divBdr>
        <w:top w:val="none" w:sz="0" w:space="0" w:color="auto"/>
        <w:left w:val="none" w:sz="0" w:space="0" w:color="auto"/>
        <w:bottom w:val="none" w:sz="0" w:space="0" w:color="auto"/>
        <w:right w:val="none" w:sz="0" w:space="0" w:color="auto"/>
      </w:divBdr>
    </w:div>
    <w:div w:id="777409530">
      <w:bodyDiv w:val="1"/>
      <w:marLeft w:val="0"/>
      <w:marRight w:val="0"/>
      <w:marTop w:val="0"/>
      <w:marBottom w:val="0"/>
      <w:divBdr>
        <w:top w:val="none" w:sz="0" w:space="0" w:color="auto"/>
        <w:left w:val="none" w:sz="0" w:space="0" w:color="auto"/>
        <w:bottom w:val="none" w:sz="0" w:space="0" w:color="auto"/>
        <w:right w:val="none" w:sz="0" w:space="0" w:color="auto"/>
      </w:divBdr>
    </w:div>
    <w:div w:id="778066500">
      <w:bodyDiv w:val="1"/>
      <w:marLeft w:val="0"/>
      <w:marRight w:val="0"/>
      <w:marTop w:val="0"/>
      <w:marBottom w:val="0"/>
      <w:divBdr>
        <w:top w:val="none" w:sz="0" w:space="0" w:color="auto"/>
        <w:left w:val="none" w:sz="0" w:space="0" w:color="auto"/>
        <w:bottom w:val="none" w:sz="0" w:space="0" w:color="auto"/>
        <w:right w:val="none" w:sz="0" w:space="0" w:color="auto"/>
      </w:divBdr>
    </w:div>
    <w:div w:id="780226133">
      <w:bodyDiv w:val="1"/>
      <w:marLeft w:val="0"/>
      <w:marRight w:val="0"/>
      <w:marTop w:val="0"/>
      <w:marBottom w:val="0"/>
      <w:divBdr>
        <w:top w:val="none" w:sz="0" w:space="0" w:color="auto"/>
        <w:left w:val="none" w:sz="0" w:space="0" w:color="auto"/>
        <w:bottom w:val="none" w:sz="0" w:space="0" w:color="auto"/>
        <w:right w:val="none" w:sz="0" w:space="0" w:color="auto"/>
      </w:divBdr>
    </w:div>
    <w:div w:id="789012893">
      <w:bodyDiv w:val="1"/>
      <w:marLeft w:val="0"/>
      <w:marRight w:val="0"/>
      <w:marTop w:val="0"/>
      <w:marBottom w:val="0"/>
      <w:divBdr>
        <w:top w:val="none" w:sz="0" w:space="0" w:color="auto"/>
        <w:left w:val="none" w:sz="0" w:space="0" w:color="auto"/>
        <w:bottom w:val="none" w:sz="0" w:space="0" w:color="auto"/>
        <w:right w:val="none" w:sz="0" w:space="0" w:color="auto"/>
      </w:divBdr>
    </w:div>
    <w:div w:id="802506600">
      <w:bodyDiv w:val="1"/>
      <w:marLeft w:val="0"/>
      <w:marRight w:val="0"/>
      <w:marTop w:val="0"/>
      <w:marBottom w:val="0"/>
      <w:divBdr>
        <w:top w:val="none" w:sz="0" w:space="0" w:color="auto"/>
        <w:left w:val="none" w:sz="0" w:space="0" w:color="auto"/>
        <w:bottom w:val="none" w:sz="0" w:space="0" w:color="auto"/>
        <w:right w:val="none" w:sz="0" w:space="0" w:color="auto"/>
      </w:divBdr>
    </w:div>
    <w:div w:id="804355005">
      <w:bodyDiv w:val="1"/>
      <w:marLeft w:val="0"/>
      <w:marRight w:val="0"/>
      <w:marTop w:val="0"/>
      <w:marBottom w:val="0"/>
      <w:divBdr>
        <w:top w:val="none" w:sz="0" w:space="0" w:color="auto"/>
        <w:left w:val="none" w:sz="0" w:space="0" w:color="auto"/>
        <w:bottom w:val="none" w:sz="0" w:space="0" w:color="auto"/>
        <w:right w:val="none" w:sz="0" w:space="0" w:color="auto"/>
      </w:divBdr>
    </w:div>
    <w:div w:id="809588908">
      <w:bodyDiv w:val="1"/>
      <w:marLeft w:val="0"/>
      <w:marRight w:val="0"/>
      <w:marTop w:val="0"/>
      <w:marBottom w:val="0"/>
      <w:divBdr>
        <w:top w:val="none" w:sz="0" w:space="0" w:color="auto"/>
        <w:left w:val="none" w:sz="0" w:space="0" w:color="auto"/>
        <w:bottom w:val="none" w:sz="0" w:space="0" w:color="auto"/>
        <w:right w:val="none" w:sz="0" w:space="0" w:color="auto"/>
      </w:divBdr>
    </w:div>
    <w:div w:id="815071999">
      <w:bodyDiv w:val="1"/>
      <w:marLeft w:val="0"/>
      <w:marRight w:val="0"/>
      <w:marTop w:val="0"/>
      <w:marBottom w:val="0"/>
      <w:divBdr>
        <w:top w:val="none" w:sz="0" w:space="0" w:color="auto"/>
        <w:left w:val="none" w:sz="0" w:space="0" w:color="auto"/>
        <w:bottom w:val="none" w:sz="0" w:space="0" w:color="auto"/>
        <w:right w:val="none" w:sz="0" w:space="0" w:color="auto"/>
      </w:divBdr>
    </w:div>
    <w:div w:id="816413285">
      <w:bodyDiv w:val="1"/>
      <w:marLeft w:val="0"/>
      <w:marRight w:val="0"/>
      <w:marTop w:val="0"/>
      <w:marBottom w:val="0"/>
      <w:divBdr>
        <w:top w:val="none" w:sz="0" w:space="0" w:color="auto"/>
        <w:left w:val="none" w:sz="0" w:space="0" w:color="auto"/>
        <w:bottom w:val="none" w:sz="0" w:space="0" w:color="auto"/>
        <w:right w:val="none" w:sz="0" w:space="0" w:color="auto"/>
      </w:divBdr>
    </w:div>
    <w:div w:id="822620353">
      <w:bodyDiv w:val="1"/>
      <w:marLeft w:val="0"/>
      <w:marRight w:val="0"/>
      <w:marTop w:val="0"/>
      <w:marBottom w:val="0"/>
      <w:divBdr>
        <w:top w:val="none" w:sz="0" w:space="0" w:color="auto"/>
        <w:left w:val="none" w:sz="0" w:space="0" w:color="auto"/>
        <w:bottom w:val="none" w:sz="0" w:space="0" w:color="auto"/>
        <w:right w:val="none" w:sz="0" w:space="0" w:color="auto"/>
      </w:divBdr>
    </w:div>
    <w:div w:id="824123926">
      <w:bodyDiv w:val="1"/>
      <w:marLeft w:val="0"/>
      <w:marRight w:val="0"/>
      <w:marTop w:val="0"/>
      <w:marBottom w:val="0"/>
      <w:divBdr>
        <w:top w:val="none" w:sz="0" w:space="0" w:color="auto"/>
        <w:left w:val="none" w:sz="0" w:space="0" w:color="auto"/>
        <w:bottom w:val="none" w:sz="0" w:space="0" w:color="auto"/>
        <w:right w:val="none" w:sz="0" w:space="0" w:color="auto"/>
      </w:divBdr>
    </w:div>
    <w:div w:id="824513146">
      <w:bodyDiv w:val="1"/>
      <w:marLeft w:val="0"/>
      <w:marRight w:val="0"/>
      <w:marTop w:val="0"/>
      <w:marBottom w:val="0"/>
      <w:divBdr>
        <w:top w:val="none" w:sz="0" w:space="0" w:color="auto"/>
        <w:left w:val="none" w:sz="0" w:space="0" w:color="auto"/>
        <w:bottom w:val="none" w:sz="0" w:space="0" w:color="auto"/>
        <w:right w:val="none" w:sz="0" w:space="0" w:color="auto"/>
      </w:divBdr>
    </w:div>
    <w:div w:id="826434509">
      <w:bodyDiv w:val="1"/>
      <w:marLeft w:val="0"/>
      <w:marRight w:val="0"/>
      <w:marTop w:val="0"/>
      <w:marBottom w:val="0"/>
      <w:divBdr>
        <w:top w:val="none" w:sz="0" w:space="0" w:color="auto"/>
        <w:left w:val="none" w:sz="0" w:space="0" w:color="auto"/>
        <w:bottom w:val="none" w:sz="0" w:space="0" w:color="auto"/>
        <w:right w:val="none" w:sz="0" w:space="0" w:color="auto"/>
      </w:divBdr>
    </w:div>
    <w:div w:id="830174931">
      <w:bodyDiv w:val="1"/>
      <w:marLeft w:val="0"/>
      <w:marRight w:val="0"/>
      <w:marTop w:val="0"/>
      <w:marBottom w:val="0"/>
      <w:divBdr>
        <w:top w:val="none" w:sz="0" w:space="0" w:color="auto"/>
        <w:left w:val="none" w:sz="0" w:space="0" w:color="auto"/>
        <w:bottom w:val="none" w:sz="0" w:space="0" w:color="auto"/>
        <w:right w:val="none" w:sz="0" w:space="0" w:color="auto"/>
      </w:divBdr>
    </w:div>
    <w:div w:id="834803865">
      <w:bodyDiv w:val="1"/>
      <w:marLeft w:val="0"/>
      <w:marRight w:val="0"/>
      <w:marTop w:val="0"/>
      <w:marBottom w:val="0"/>
      <w:divBdr>
        <w:top w:val="none" w:sz="0" w:space="0" w:color="auto"/>
        <w:left w:val="none" w:sz="0" w:space="0" w:color="auto"/>
        <w:bottom w:val="none" w:sz="0" w:space="0" w:color="auto"/>
        <w:right w:val="none" w:sz="0" w:space="0" w:color="auto"/>
      </w:divBdr>
      <w:divsChild>
        <w:div w:id="1302464083">
          <w:marLeft w:val="547"/>
          <w:marRight w:val="0"/>
          <w:marTop w:val="115"/>
          <w:marBottom w:val="0"/>
          <w:divBdr>
            <w:top w:val="none" w:sz="0" w:space="0" w:color="auto"/>
            <w:left w:val="none" w:sz="0" w:space="0" w:color="auto"/>
            <w:bottom w:val="none" w:sz="0" w:space="0" w:color="auto"/>
            <w:right w:val="none" w:sz="0" w:space="0" w:color="auto"/>
          </w:divBdr>
        </w:div>
        <w:div w:id="1461654101">
          <w:marLeft w:val="547"/>
          <w:marRight w:val="0"/>
          <w:marTop w:val="115"/>
          <w:marBottom w:val="0"/>
          <w:divBdr>
            <w:top w:val="none" w:sz="0" w:space="0" w:color="auto"/>
            <w:left w:val="none" w:sz="0" w:space="0" w:color="auto"/>
            <w:bottom w:val="none" w:sz="0" w:space="0" w:color="auto"/>
            <w:right w:val="none" w:sz="0" w:space="0" w:color="auto"/>
          </w:divBdr>
        </w:div>
        <w:div w:id="1624145567">
          <w:marLeft w:val="547"/>
          <w:marRight w:val="0"/>
          <w:marTop w:val="115"/>
          <w:marBottom w:val="0"/>
          <w:divBdr>
            <w:top w:val="none" w:sz="0" w:space="0" w:color="auto"/>
            <w:left w:val="none" w:sz="0" w:space="0" w:color="auto"/>
            <w:bottom w:val="none" w:sz="0" w:space="0" w:color="auto"/>
            <w:right w:val="none" w:sz="0" w:space="0" w:color="auto"/>
          </w:divBdr>
        </w:div>
      </w:divsChild>
    </w:div>
    <w:div w:id="847332757">
      <w:bodyDiv w:val="1"/>
      <w:marLeft w:val="0"/>
      <w:marRight w:val="0"/>
      <w:marTop w:val="0"/>
      <w:marBottom w:val="0"/>
      <w:divBdr>
        <w:top w:val="none" w:sz="0" w:space="0" w:color="auto"/>
        <w:left w:val="none" w:sz="0" w:space="0" w:color="auto"/>
        <w:bottom w:val="none" w:sz="0" w:space="0" w:color="auto"/>
        <w:right w:val="none" w:sz="0" w:space="0" w:color="auto"/>
      </w:divBdr>
    </w:div>
    <w:div w:id="849298621">
      <w:bodyDiv w:val="1"/>
      <w:marLeft w:val="0"/>
      <w:marRight w:val="0"/>
      <w:marTop w:val="0"/>
      <w:marBottom w:val="0"/>
      <w:divBdr>
        <w:top w:val="none" w:sz="0" w:space="0" w:color="auto"/>
        <w:left w:val="none" w:sz="0" w:space="0" w:color="auto"/>
        <w:bottom w:val="none" w:sz="0" w:space="0" w:color="auto"/>
        <w:right w:val="none" w:sz="0" w:space="0" w:color="auto"/>
      </w:divBdr>
    </w:div>
    <w:div w:id="850217228">
      <w:bodyDiv w:val="1"/>
      <w:marLeft w:val="0"/>
      <w:marRight w:val="0"/>
      <w:marTop w:val="0"/>
      <w:marBottom w:val="0"/>
      <w:divBdr>
        <w:top w:val="none" w:sz="0" w:space="0" w:color="auto"/>
        <w:left w:val="none" w:sz="0" w:space="0" w:color="auto"/>
        <w:bottom w:val="none" w:sz="0" w:space="0" w:color="auto"/>
        <w:right w:val="none" w:sz="0" w:space="0" w:color="auto"/>
      </w:divBdr>
    </w:div>
    <w:div w:id="856894833">
      <w:bodyDiv w:val="1"/>
      <w:marLeft w:val="0"/>
      <w:marRight w:val="0"/>
      <w:marTop w:val="0"/>
      <w:marBottom w:val="0"/>
      <w:divBdr>
        <w:top w:val="none" w:sz="0" w:space="0" w:color="auto"/>
        <w:left w:val="none" w:sz="0" w:space="0" w:color="auto"/>
        <w:bottom w:val="none" w:sz="0" w:space="0" w:color="auto"/>
        <w:right w:val="none" w:sz="0" w:space="0" w:color="auto"/>
      </w:divBdr>
    </w:div>
    <w:div w:id="869415709">
      <w:bodyDiv w:val="1"/>
      <w:marLeft w:val="0"/>
      <w:marRight w:val="0"/>
      <w:marTop w:val="0"/>
      <w:marBottom w:val="0"/>
      <w:divBdr>
        <w:top w:val="none" w:sz="0" w:space="0" w:color="auto"/>
        <w:left w:val="none" w:sz="0" w:space="0" w:color="auto"/>
        <w:bottom w:val="none" w:sz="0" w:space="0" w:color="auto"/>
        <w:right w:val="none" w:sz="0" w:space="0" w:color="auto"/>
      </w:divBdr>
    </w:div>
    <w:div w:id="875577464">
      <w:bodyDiv w:val="1"/>
      <w:marLeft w:val="0"/>
      <w:marRight w:val="0"/>
      <w:marTop w:val="0"/>
      <w:marBottom w:val="0"/>
      <w:divBdr>
        <w:top w:val="none" w:sz="0" w:space="0" w:color="auto"/>
        <w:left w:val="none" w:sz="0" w:space="0" w:color="auto"/>
        <w:bottom w:val="none" w:sz="0" w:space="0" w:color="auto"/>
        <w:right w:val="none" w:sz="0" w:space="0" w:color="auto"/>
      </w:divBdr>
    </w:div>
    <w:div w:id="886991785">
      <w:bodyDiv w:val="1"/>
      <w:marLeft w:val="0"/>
      <w:marRight w:val="0"/>
      <w:marTop w:val="0"/>
      <w:marBottom w:val="0"/>
      <w:divBdr>
        <w:top w:val="none" w:sz="0" w:space="0" w:color="auto"/>
        <w:left w:val="none" w:sz="0" w:space="0" w:color="auto"/>
        <w:bottom w:val="none" w:sz="0" w:space="0" w:color="auto"/>
        <w:right w:val="none" w:sz="0" w:space="0" w:color="auto"/>
      </w:divBdr>
    </w:div>
    <w:div w:id="890581102">
      <w:bodyDiv w:val="1"/>
      <w:marLeft w:val="0"/>
      <w:marRight w:val="0"/>
      <w:marTop w:val="0"/>
      <w:marBottom w:val="0"/>
      <w:divBdr>
        <w:top w:val="none" w:sz="0" w:space="0" w:color="auto"/>
        <w:left w:val="none" w:sz="0" w:space="0" w:color="auto"/>
        <w:bottom w:val="none" w:sz="0" w:space="0" w:color="auto"/>
        <w:right w:val="none" w:sz="0" w:space="0" w:color="auto"/>
      </w:divBdr>
    </w:div>
    <w:div w:id="893659287">
      <w:bodyDiv w:val="1"/>
      <w:marLeft w:val="0"/>
      <w:marRight w:val="0"/>
      <w:marTop w:val="0"/>
      <w:marBottom w:val="0"/>
      <w:divBdr>
        <w:top w:val="none" w:sz="0" w:space="0" w:color="auto"/>
        <w:left w:val="none" w:sz="0" w:space="0" w:color="auto"/>
        <w:bottom w:val="none" w:sz="0" w:space="0" w:color="auto"/>
        <w:right w:val="none" w:sz="0" w:space="0" w:color="auto"/>
      </w:divBdr>
    </w:div>
    <w:div w:id="897470444">
      <w:bodyDiv w:val="1"/>
      <w:marLeft w:val="0"/>
      <w:marRight w:val="0"/>
      <w:marTop w:val="0"/>
      <w:marBottom w:val="0"/>
      <w:divBdr>
        <w:top w:val="none" w:sz="0" w:space="0" w:color="auto"/>
        <w:left w:val="none" w:sz="0" w:space="0" w:color="auto"/>
        <w:bottom w:val="none" w:sz="0" w:space="0" w:color="auto"/>
        <w:right w:val="none" w:sz="0" w:space="0" w:color="auto"/>
      </w:divBdr>
    </w:div>
    <w:div w:id="898397535">
      <w:bodyDiv w:val="1"/>
      <w:marLeft w:val="0"/>
      <w:marRight w:val="0"/>
      <w:marTop w:val="0"/>
      <w:marBottom w:val="0"/>
      <w:divBdr>
        <w:top w:val="none" w:sz="0" w:space="0" w:color="auto"/>
        <w:left w:val="none" w:sz="0" w:space="0" w:color="auto"/>
        <w:bottom w:val="none" w:sz="0" w:space="0" w:color="auto"/>
        <w:right w:val="none" w:sz="0" w:space="0" w:color="auto"/>
      </w:divBdr>
    </w:div>
    <w:div w:id="901602568">
      <w:bodyDiv w:val="1"/>
      <w:marLeft w:val="0"/>
      <w:marRight w:val="0"/>
      <w:marTop w:val="0"/>
      <w:marBottom w:val="0"/>
      <w:divBdr>
        <w:top w:val="none" w:sz="0" w:space="0" w:color="auto"/>
        <w:left w:val="none" w:sz="0" w:space="0" w:color="auto"/>
        <w:bottom w:val="none" w:sz="0" w:space="0" w:color="auto"/>
        <w:right w:val="none" w:sz="0" w:space="0" w:color="auto"/>
      </w:divBdr>
    </w:div>
    <w:div w:id="903566690">
      <w:bodyDiv w:val="1"/>
      <w:marLeft w:val="0"/>
      <w:marRight w:val="0"/>
      <w:marTop w:val="0"/>
      <w:marBottom w:val="0"/>
      <w:divBdr>
        <w:top w:val="none" w:sz="0" w:space="0" w:color="auto"/>
        <w:left w:val="none" w:sz="0" w:space="0" w:color="auto"/>
        <w:bottom w:val="none" w:sz="0" w:space="0" w:color="auto"/>
        <w:right w:val="none" w:sz="0" w:space="0" w:color="auto"/>
      </w:divBdr>
    </w:div>
    <w:div w:id="909730703">
      <w:bodyDiv w:val="1"/>
      <w:marLeft w:val="0"/>
      <w:marRight w:val="0"/>
      <w:marTop w:val="0"/>
      <w:marBottom w:val="0"/>
      <w:divBdr>
        <w:top w:val="none" w:sz="0" w:space="0" w:color="auto"/>
        <w:left w:val="none" w:sz="0" w:space="0" w:color="auto"/>
        <w:bottom w:val="none" w:sz="0" w:space="0" w:color="auto"/>
        <w:right w:val="none" w:sz="0" w:space="0" w:color="auto"/>
      </w:divBdr>
    </w:div>
    <w:div w:id="915096260">
      <w:bodyDiv w:val="1"/>
      <w:marLeft w:val="0"/>
      <w:marRight w:val="0"/>
      <w:marTop w:val="0"/>
      <w:marBottom w:val="0"/>
      <w:divBdr>
        <w:top w:val="none" w:sz="0" w:space="0" w:color="auto"/>
        <w:left w:val="none" w:sz="0" w:space="0" w:color="auto"/>
        <w:bottom w:val="none" w:sz="0" w:space="0" w:color="auto"/>
        <w:right w:val="none" w:sz="0" w:space="0" w:color="auto"/>
      </w:divBdr>
    </w:div>
    <w:div w:id="921329576">
      <w:bodyDiv w:val="1"/>
      <w:marLeft w:val="0"/>
      <w:marRight w:val="0"/>
      <w:marTop w:val="0"/>
      <w:marBottom w:val="0"/>
      <w:divBdr>
        <w:top w:val="none" w:sz="0" w:space="0" w:color="auto"/>
        <w:left w:val="none" w:sz="0" w:space="0" w:color="auto"/>
        <w:bottom w:val="none" w:sz="0" w:space="0" w:color="auto"/>
        <w:right w:val="none" w:sz="0" w:space="0" w:color="auto"/>
      </w:divBdr>
    </w:div>
    <w:div w:id="928932438">
      <w:bodyDiv w:val="1"/>
      <w:marLeft w:val="0"/>
      <w:marRight w:val="0"/>
      <w:marTop w:val="0"/>
      <w:marBottom w:val="0"/>
      <w:divBdr>
        <w:top w:val="none" w:sz="0" w:space="0" w:color="auto"/>
        <w:left w:val="none" w:sz="0" w:space="0" w:color="auto"/>
        <w:bottom w:val="none" w:sz="0" w:space="0" w:color="auto"/>
        <w:right w:val="none" w:sz="0" w:space="0" w:color="auto"/>
      </w:divBdr>
    </w:div>
    <w:div w:id="932474834">
      <w:bodyDiv w:val="1"/>
      <w:marLeft w:val="0"/>
      <w:marRight w:val="0"/>
      <w:marTop w:val="0"/>
      <w:marBottom w:val="0"/>
      <w:divBdr>
        <w:top w:val="none" w:sz="0" w:space="0" w:color="auto"/>
        <w:left w:val="none" w:sz="0" w:space="0" w:color="auto"/>
        <w:bottom w:val="none" w:sz="0" w:space="0" w:color="auto"/>
        <w:right w:val="none" w:sz="0" w:space="0" w:color="auto"/>
      </w:divBdr>
    </w:div>
    <w:div w:id="937324711">
      <w:bodyDiv w:val="1"/>
      <w:marLeft w:val="0"/>
      <w:marRight w:val="0"/>
      <w:marTop w:val="0"/>
      <w:marBottom w:val="0"/>
      <w:divBdr>
        <w:top w:val="none" w:sz="0" w:space="0" w:color="auto"/>
        <w:left w:val="none" w:sz="0" w:space="0" w:color="auto"/>
        <w:bottom w:val="none" w:sz="0" w:space="0" w:color="auto"/>
        <w:right w:val="none" w:sz="0" w:space="0" w:color="auto"/>
      </w:divBdr>
      <w:divsChild>
        <w:div w:id="1814642010">
          <w:marLeft w:val="1166"/>
          <w:marRight w:val="0"/>
          <w:marTop w:val="96"/>
          <w:marBottom w:val="0"/>
          <w:divBdr>
            <w:top w:val="none" w:sz="0" w:space="0" w:color="auto"/>
            <w:left w:val="none" w:sz="0" w:space="0" w:color="auto"/>
            <w:bottom w:val="none" w:sz="0" w:space="0" w:color="auto"/>
            <w:right w:val="none" w:sz="0" w:space="0" w:color="auto"/>
          </w:divBdr>
        </w:div>
      </w:divsChild>
    </w:div>
    <w:div w:id="938217822">
      <w:bodyDiv w:val="1"/>
      <w:marLeft w:val="0"/>
      <w:marRight w:val="0"/>
      <w:marTop w:val="0"/>
      <w:marBottom w:val="0"/>
      <w:divBdr>
        <w:top w:val="none" w:sz="0" w:space="0" w:color="auto"/>
        <w:left w:val="none" w:sz="0" w:space="0" w:color="auto"/>
        <w:bottom w:val="none" w:sz="0" w:space="0" w:color="auto"/>
        <w:right w:val="none" w:sz="0" w:space="0" w:color="auto"/>
      </w:divBdr>
    </w:div>
    <w:div w:id="939220428">
      <w:bodyDiv w:val="1"/>
      <w:marLeft w:val="0"/>
      <w:marRight w:val="0"/>
      <w:marTop w:val="0"/>
      <w:marBottom w:val="0"/>
      <w:divBdr>
        <w:top w:val="none" w:sz="0" w:space="0" w:color="auto"/>
        <w:left w:val="none" w:sz="0" w:space="0" w:color="auto"/>
        <w:bottom w:val="none" w:sz="0" w:space="0" w:color="auto"/>
        <w:right w:val="none" w:sz="0" w:space="0" w:color="auto"/>
      </w:divBdr>
    </w:div>
    <w:div w:id="939606676">
      <w:bodyDiv w:val="1"/>
      <w:marLeft w:val="0"/>
      <w:marRight w:val="0"/>
      <w:marTop w:val="0"/>
      <w:marBottom w:val="0"/>
      <w:divBdr>
        <w:top w:val="none" w:sz="0" w:space="0" w:color="auto"/>
        <w:left w:val="none" w:sz="0" w:space="0" w:color="auto"/>
        <w:bottom w:val="none" w:sz="0" w:space="0" w:color="auto"/>
        <w:right w:val="none" w:sz="0" w:space="0" w:color="auto"/>
      </w:divBdr>
    </w:div>
    <w:div w:id="942108024">
      <w:bodyDiv w:val="1"/>
      <w:marLeft w:val="0"/>
      <w:marRight w:val="0"/>
      <w:marTop w:val="0"/>
      <w:marBottom w:val="0"/>
      <w:divBdr>
        <w:top w:val="none" w:sz="0" w:space="0" w:color="auto"/>
        <w:left w:val="none" w:sz="0" w:space="0" w:color="auto"/>
        <w:bottom w:val="none" w:sz="0" w:space="0" w:color="auto"/>
        <w:right w:val="none" w:sz="0" w:space="0" w:color="auto"/>
      </w:divBdr>
    </w:div>
    <w:div w:id="946619212">
      <w:bodyDiv w:val="1"/>
      <w:marLeft w:val="0"/>
      <w:marRight w:val="0"/>
      <w:marTop w:val="0"/>
      <w:marBottom w:val="0"/>
      <w:divBdr>
        <w:top w:val="none" w:sz="0" w:space="0" w:color="auto"/>
        <w:left w:val="none" w:sz="0" w:space="0" w:color="auto"/>
        <w:bottom w:val="none" w:sz="0" w:space="0" w:color="auto"/>
        <w:right w:val="none" w:sz="0" w:space="0" w:color="auto"/>
      </w:divBdr>
    </w:div>
    <w:div w:id="957225958">
      <w:bodyDiv w:val="1"/>
      <w:marLeft w:val="0"/>
      <w:marRight w:val="0"/>
      <w:marTop w:val="0"/>
      <w:marBottom w:val="0"/>
      <w:divBdr>
        <w:top w:val="none" w:sz="0" w:space="0" w:color="auto"/>
        <w:left w:val="none" w:sz="0" w:space="0" w:color="auto"/>
        <w:bottom w:val="none" w:sz="0" w:space="0" w:color="auto"/>
        <w:right w:val="none" w:sz="0" w:space="0" w:color="auto"/>
      </w:divBdr>
    </w:div>
    <w:div w:id="967592458">
      <w:bodyDiv w:val="1"/>
      <w:marLeft w:val="0"/>
      <w:marRight w:val="0"/>
      <w:marTop w:val="0"/>
      <w:marBottom w:val="0"/>
      <w:divBdr>
        <w:top w:val="none" w:sz="0" w:space="0" w:color="auto"/>
        <w:left w:val="none" w:sz="0" w:space="0" w:color="auto"/>
        <w:bottom w:val="none" w:sz="0" w:space="0" w:color="auto"/>
        <w:right w:val="none" w:sz="0" w:space="0" w:color="auto"/>
      </w:divBdr>
    </w:div>
    <w:div w:id="970213727">
      <w:bodyDiv w:val="1"/>
      <w:marLeft w:val="0"/>
      <w:marRight w:val="0"/>
      <w:marTop w:val="0"/>
      <w:marBottom w:val="0"/>
      <w:divBdr>
        <w:top w:val="none" w:sz="0" w:space="0" w:color="auto"/>
        <w:left w:val="none" w:sz="0" w:space="0" w:color="auto"/>
        <w:bottom w:val="none" w:sz="0" w:space="0" w:color="auto"/>
        <w:right w:val="none" w:sz="0" w:space="0" w:color="auto"/>
      </w:divBdr>
    </w:div>
    <w:div w:id="972712178">
      <w:bodyDiv w:val="1"/>
      <w:marLeft w:val="0"/>
      <w:marRight w:val="0"/>
      <w:marTop w:val="0"/>
      <w:marBottom w:val="0"/>
      <w:divBdr>
        <w:top w:val="none" w:sz="0" w:space="0" w:color="auto"/>
        <w:left w:val="none" w:sz="0" w:space="0" w:color="auto"/>
        <w:bottom w:val="none" w:sz="0" w:space="0" w:color="auto"/>
        <w:right w:val="none" w:sz="0" w:space="0" w:color="auto"/>
      </w:divBdr>
    </w:div>
    <w:div w:id="975717576">
      <w:bodyDiv w:val="1"/>
      <w:marLeft w:val="0"/>
      <w:marRight w:val="0"/>
      <w:marTop w:val="0"/>
      <w:marBottom w:val="0"/>
      <w:divBdr>
        <w:top w:val="none" w:sz="0" w:space="0" w:color="auto"/>
        <w:left w:val="none" w:sz="0" w:space="0" w:color="auto"/>
        <w:bottom w:val="none" w:sz="0" w:space="0" w:color="auto"/>
        <w:right w:val="none" w:sz="0" w:space="0" w:color="auto"/>
      </w:divBdr>
    </w:div>
    <w:div w:id="976765894">
      <w:bodyDiv w:val="1"/>
      <w:marLeft w:val="0"/>
      <w:marRight w:val="0"/>
      <w:marTop w:val="0"/>
      <w:marBottom w:val="0"/>
      <w:divBdr>
        <w:top w:val="none" w:sz="0" w:space="0" w:color="auto"/>
        <w:left w:val="none" w:sz="0" w:space="0" w:color="auto"/>
        <w:bottom w:val="none" w:sz="0" w:space="0" w:color="auto"/>
        <w:right w:val="none" w:sz="0" w:space="0" w:color="auto"/>
      </w:divBdr>
    </w:div>
    <w:div w:id="977806947">
      <w:bodyDiv w:val="1"/>
      <w:marLeft w:val="0"/>
      <w:marRight w:val="0"/>
      <w:marTop w:val="0"/>
      <w:marBottom w:val="0"/>
      <w:divBdr>
        <w:top w:val="none" w:sz="0" w:space="0" w:color="auto"/>
        <w:left w:val="none" w:sz="0" w:space="0" w:color="auto"/>
        <w:bottom w:val="none" w:sz="0" w:space="0" w:color="auto"/>
        <w:right w:val="none" w:sz="0" w:space="0" w:color="auto"/>
      </w:divBdr>
    </w:div>
    <w:div w:id="979769730">
      <w:bodyDiv w:val="1"/>
      <w:marLeft w:val="0"/>
      <w:marRight w:val="0"/>
      <w:marTop w:val="0"/>
      <w:marBottom w:val="0"/>
      <w:divBdr>
        <w:top w:val="none" w:sz="0" w:space="0" w:color="auto"/>
        <w:left w:val="none" w:sz="0" w:space="0" w:color="auto"/>
        <w:bottom w:val="none" w:sz="0" w:space="0" w:color="auto"/>
        <w:right w:val="none" w:sz="0" w:space="0" w:color="auto"/>
      </w:divBdr>
    </w:div>
    <w:div w:id="985167703">
      <w:bodyDiv w:val="1"/>
      <w:marLeft w:val="0"/>
      <w:marRight w:val="0"/>
      <w:marTop w:val="0"/>
      <w:marBottom w:val="0"/>
      <w:divBdr>
        <w:top w:val="none" w:sz="0" w:space="0" w:color="auto"/>
        <w:left w:val="none" w:sz="0" w:space="0" w:color="auto"/>
        <w:bottom w:val="none" w:sz="0" w:space="0" w:color="auto"/>
        <w:right w:val="none" w:sz="0" w:space="0" w:color="auto"/>
      </w:divBdr>
    </w:div>
    <w:div w:id="985471601">
      <w:bodyDiv w:val="1"/>
      <w:marLeft w:val="0"/>
      <w:marRight w:val="0"/>
      <w:marTop w:val="0"/>
      <w:marBottom w:val="0"/>
      <w:divBdr>
        <w:top w:val="none" w:sz="0" w:space="0" w:color="auto"/>
        <w:left w:val="none" w:sz="0" w:space="0" w:color="auto"/>
        <w:bottom w:val="none" w:sz="0" w:space="0" w:color="auto"/>
        <w:right w:val="none" w:sz="0" w:space="0" w:color="auto"/>
      </w:divBdr>
    </w:div>
    <w:div w:id="988242426">
      <w:bodyDiv w:val="1"/>
      <w:marLeft w:val="0"/>
      <w:marRight w:val="0"/>
      <w:marTop w:val="0"/>
      <w:marBottom w:val="0"/>
      <w:divBdr>
        <w:top w:val="none" w:sz="0" w:space="0" w:color="auto"/>
        <w:left w:val="none" w:sz="0" w:space="0" w:color="auto"/>
        <w:bottom w:val="none" w:sz="0" w:space="0" w:color="auto"/>
        <w:right w:val="none" w:sz="0" w:space="0" w:color="auto"/>
      </w:divBdr>
    </w:div>
    <w:div w:id="996228432">
      <w:bodyDiv w:val="1"/>
      <w:marLeft w:val="0"/>
      <w:marRight w:val="0"/>
      <w:marTop w:val="0"/>
      <w:marBottom w:val="0"/>
      <w:divBdr>
        <w:top w:val="none" w:sz="0" w:space="0" w:color="auto"/>
        <w:left w:val="none" w:sz="0" w:space="0" w:color="auto"/>
        <w:bottom w:val="none" w:sz="0" w:space="0" w:color="auto"/>
        <w:right w:val="none" w:sz="0" w:space="0" w:color="auto"/>
      </w:divBdr>
    </w:div>
    <w:div w:id="1008290915">
      <w:bodyDiv w:val="1"/>
      <w:marLeft w:val="0"/>
      <w:marRight w:val="0"/>
      <w:marTop w:val="0"/>
      <w:marBottom w:val="0"/>
      <w:divBdr>
        <w:top w:val="none" w:sz="0" w:space="0" w:color="auto"/>
        <w:left w:val="none" w:sz="0" w:space="0" w:color="auto"/>
        <w:bottom w:val="none" w:sz="0" w:space="0" w:color="auto"/>
        <w:right w:val="none" w:sz="0" w:space="0" w:color="auto"/>
      </w:divBdr>
    </w:div>
    <w:div w:id="1008364132">
      <w:bodyDiv w:val="1"/>
      <w:marLeft w:val="0"/>
      <w:marRight w:val="0"/>
      <w:marTop w:val="0"/>
      <w:marBottom w:val="0"/>
      <w:divBdr>
        <w:top w:val="none" w:sz="0" w:space="0" w:color="auto"/>
        <w:left w:val="none" w:sz="0" w:space="0" w:color="auto"/>
        <w:bottom w:val="none" w:sz="0" w:space="0" w:color="auto"/>
        <w:right w:val="none" w:sz="0" w:space="0" w:color="auto"/>
      </w:divBdr>
    </w:div>
    <w:div w:id="1016536383">
      <w:bodyDiv w:val="1"/>
      <w:marLeft w:val="0"/>
      <w:marRight w:val="0"/>
      <w:marTop w:val="0"/>
      <w:marBottom w:val="0"/>
      <w:divBdr>
        <w:top w:val="none" w:sz="0" w:space="0" w:color="auto"/>
        <w:left w:val="none" w:sz="0" w:space="0" w:color="auto"/>
        <w:bottom w:val="none" w:sz="0" w:space="0" w:color="auto"/>
        <w:right w:val="none" w:sz="0" w:space="0" w:color="auto"/>
      </w:divBdr>
    </w:div>
    <w:div w:id="1020009675">
      <w:bodyDiv w:val="1"/>
      <w:marLeft w:val="0"/>
      <w:marRight w:val="0"/>
      <w:marTop w:val="0"/>
      <w:marBottom w:val="0"/>
      <w:divBdr>
        <w:top w:val="none" w:sz="0" w:space="0" w:color="auto"/>
        <w:left w:val="none" w:sz="0" w:space="0" w:color="auto"/>
        <w:bottom w:val="none" w:sz="0" w:space="0" w:color="auto"/>
        <w:right w:val="none" w:sz="0" w:space="0" w:color="auto"/>
      </w:divBdr>
    </w:div>
    <w:div w:id="1028261884">
      <w:bodyDiv w:val="1"/>
      <w:marLeft w:val="0"/>
      <w:marRight w:val="0"/>
      <w:marTop w:val="0"/>
      <w:marBottom w:val="0"/>
      <w:divBdr>
        <w:top w:val="none" w:sz="0" w:space="0" w:color="auto"/>
        <w:left w:val="none" w:sz="0" w:space="0" w:color="auto"/>
        <w:bottom w:val="none" w:sz="0" w:space="0" w:color="auto"/>
        <w:right w:val="none" w:sz="0" w:space="0" w:color="auto"/>
      </w:divBdr>
    </w:div>
    <w:div w:id="1030227751">
      <w:bodyDiv w:val="1"/>
      <w:marLeft w:val="0"/>
      <w:marRight w:val="0"/>
      <w:marTop w:val="0"/>
      <w:marBottom w:val="0"/>
      <w:divBdr>
        <w:top w:val="none" w:sz="0" w:space="0" w:color="auto"/>
        <w:left w:val="none" w:sz="0" w:space="0" w:color="auto"/>
        <w:bottom w:val="none" w:sz="0" w:space="0" w:color="auto"/>
        <w:right w:val="none" w:sz="0" w:space="0" w:color="auto"/>
      </w:divBdr>
    </w:div>
    <w:div w:id="1031296516">
      <w:bodyDiv w:val="1"/>
      <w:marLeft w:val="0"/>
      <w:marRight w:val="0"/>
      <w:marTop w:val="0"/>
      <w:marBottom w:val="0"/>
      <w:divBdr>
        <w:top w:val="none" w:sz="0" w:space="0" w:color="auto"/>
        <w:left w:val="none" w:sz="0" w:space="0" w:color="auto"/>
        <w:bottom w:val="none" w:sz="0" w:space="0" w:color="auto"/>
        <w:right w:val="none" w:sz="0" w:space="0" w:color="auto"/>
      </w:divBdr>
    </w:div>
    <w:div w:id="1035500767">
      <w:bodyDiv w:val="1"/>
      <w:marLeft w:val="0"/>
      <w:marRight w:val="0"/>
      <w:marTop w:val="0"/>
      <w:marBottom w:val="0"/>
      <w:divBdr>
        <w:top w:val="none" w:sz="0" w:space="0" w:color="auto"/>
        <w:left w:val="none" w:sz="0" w:space="0" w:color="auto"/>
        <w:bottom w:val="none" w:sz="0" w:space="0" w:color="auto"/>
        <w:right w:val="none" w:sz="0" w:space="0" w:color="auto"/>
      </w:divBdr>
    </w:div>
    <w:div w:id="1037774371">
      <w:bodyDiv w:val="1"/>
      <w:marLeft w:val="0"/>
      <w:marRight w:val="0"/>
      <w:marTop w:val="0"/>
      <w:marBottom w:val="0"/>
      <w:divBdr>
        <w:top w:val="none" w:sz="0" w:space="0" w:color="auto"/>
        <w:left w:val="none" w:sz="0" w:space="0" w:color="auto"/>
        <w:bottom w:val="none" w:sz="0" w:space="0" w:color="auto"/>
        <w:right w:val="none" w:sz="0" w:space="0" w:color="auto"/>
      </w:divBdr>
    </w:div>
    <w:div w:id="1039553203">
      <w:bodyDiv w:val="1"/>
      <w:marLeft w:val="0"/>
      <w:marRight w:val="0"/>
      <w:marTop w:val="0"/>
      <w:marBottom w:val="0"/>
      <w:divBdr>
        <w:top w:val="none" w:sz="0" w:space="0" w:color="auto"/>
        <w:left w:val="none" w:sz="0" w:space="0" w:color="auto"/>
        <w:bottom w:val="none" w:sz="0" w:space="0" w:color="auto"/>
        <w:right w:val="none" w:sz="0" w:space="0" w:color="auto"/>
      </w:divBdr>
    </w:div>
    <w:div w:id="1042829376">
      <w:bodyDiv w:val="1"/>
      <w:marLeft w:val="0"/>
      <w:marRight w:val="0"/>
      <w:marTop w:val="0"/>
      <w:marBottom w:val="0"/>
      <w:divBdr>
        <w:top w:val="none" w:sz="0" w:space="0" w:color="auto"/>
        <w:left w:val="none" w:sz="0" w:space="0" w:color="auto"/>
        <w:bottom w:val="none" w:sz="0" w:space="0" w:color="auto"/>
        <w:right w:val="none" w:sz="0" w:space="0" w:color="auto"/>
      </w:divBdr>
    </w:div>
    <w:div w:id="1047992855">
      <w:bodyDiv w:val="1"/>
      <w:marLeft w:val="0"/>
      <w:marRight w:val="0"/>
      <w:marTop w:val="0"/>
      <w:marBottom w:val="0"/>
      <w:divBdr>
        <w:top w:val="none" w:sz="0" w:space="0" w:color="auto"/>
        <w:left w:val="none" w:sz="0" w:space="0" w:color="auto"/>
        <w:bottom w:val="none" w:sz="0" w:space="0" w:color="auto"/>
        <w:right w:val="none" w:sz="0" w:space="0" w:color="auto"/>
      </w:divBdr>
    </w:div>
    <w:div w:id="1049111950">
      <w:bodyDiv w:val="1"/>
      <w:marLeft w:val="0"/>
      <w:marRight w:val="0"/>
      <w:marTop w:val="0"/>
      <w:marBottom w:val="0"/>
      <w:divBdr>
        <w:top w:val="none" w:sz="0" w:space="0" w:color="auto"/>
        <w:left w:val="none" w:sz="0" w:space="0" w:color="auto"/>
        <w:bottom w:val="none" w:sz="0" w:space="0" w:color="auto"/>
        <w:right w:val="none" w:sz="0" w:space="0" w:color="auto"/>
      </w:divBdr>
    </w:div>
    <w:div w:id="1050038305">
      <w:bodyDiv w:val="1"/>
      <w:marLeft w:val="0"/>
      <w:marRight w:val="0"/>
      <w:marTop w:val="0"/>
      <w:marBottom w:val="0"/>
      <w:divBdr>
        <w:top w:val="none" w:sz="0" w:space="0" w:color="auto"/>
        <w:left w:val="none" w:sz="0" w:space="0" w:color="auto"/>
        <w:bottom w:val="none" w:sz="0" w:space="0" w:color="auto"/>
        <w:right w:val="none" w:sz="0" w:space="0" w:color="auto"/>
      </w:divBdr>
    </w:div>
    <w:div w:id="1050499142">
      <w:bodyDiv w:val="1"/>
      <w:marLeft w:val="0"/>
      <w:marRight w:val="0"/>
      <w:marTop w:val="0"/>
      <w:marBottom w:val="0"/>
      <w:divBdr>
        <w:top w:val="none" w:sz="0" w:space="0" w:color="auto"/>
        <w:left w:val="none" w:sz="0" w:space="0" w:color="auto"/>
        <w:bottom w:val="none" w:sz="0" w:space="0" w:color="auto"/>
        <w:right w:val="none" w:sz="0" w:space="0" w:color="auto"/>
      </w:divBdr>
    </w:div>
    <w:div w:id="1051685017">
      <w:bodyDiv w:val="1"/>
      <w:marLeft w:val="0"/>
      <w:marRight w:val="0"/>
      <w:marTop w:val="0"/>
      <w:marBottom w:val="0"/>
      <w:divBdr>
        <w:top w:val="none" w:sz="0" w:space="0" w:color="auto"/>
        <w:left w:val="none" w:sz="0" w:space="0" w:color="auto"/>
        <w:bottom w:val="none" w:sz="0" w:space="0" w:color="auto"/>
        <w:right w:val="none" w:sz="0" w:space="0" w:color="auto"/>
      </w:divBdr>
    </w:div>
    <w:div w:id="1060404852">
      <w:bodyDiv w:val="1"/>
      <w:marLeft w:val="0"/>
      <w:marRight w:val="0"/>
      <w:marTop w:val="0"/>
      <w:marBottom w:val="0"/>
      <w:divBdr>
        <w:top w:val="none" w:sz="0" w:space="0" w:color="auto"/>
        <w:left w:val="none" w:sz="0" w:space="0" w:color="auto"/>
        <w:bottom w:val="none" w:sz="0" w:space="0" w:color="auto"/>
        <w:right w:val="none" w:sz="0" w:space="0" w:color="auto"/>
      </w:divBdr>
    </w:div>
    <w:div w:id="1065496484">
      <w:bodyDiv w:val="1"/>
      <w:marLeft w:val="0"/>
      <w:marRight w:val="0"/>
      <w:marTop w:val="0"/>
      <w:marBottom w:val="0"/>
      <w:divBdr>
        <w:top w:val="none" w:sz="0" w:space="0" w:color="auto"/>
        <w:left w:val="none" w:sz="0" w:space="0" w:color="auto"/>
        <w:bottom w:val="none" w:sz="0" w:space="0" w:color="auto"/>
        <w:right w:val="none" w:sz="0" w:space="0" w:color="auto"/>
      </w:divBdr>
    </w:div>
    <w:div w:id="1065563247">
      <w:bodyDiv w:val="1"/>
      <w:marLeft w:val="0"/>
      <w:marRight w:val="0"/>
      <w:marTop w:val="0"/>
      <w:marBottom w:val="0"/>
      <w:divBdr>
        <w:top w:val="none" w:sz="0" w:space="0" w:color="auto"/>
        <w:left w:val="none" w:sz="0" w:space="0" w:color="auto"/>
        <w:bottom w:val="none" w:sz="0" w:space="0" w:color="auto"/>
        <w:right w:val="none" w:sz="0" w:space="0" w:color="auto"/>
      </w:divBdr>
    </w:div>
    <w:div w:id="1071543907">
      <w:bodyDiv w:val="1"/>
      <w:marLeft w:val="0"/>
      <w:marRight w:val="0"/>
      <w:marTop w:val="0"/>
      <w:marBottom w:val="0"/>
      <w:divBdr>
        <w:top w:val="none" w:sz="0" w:space="0" w:color="auto"/>
        <w:left w:val="none" w:sz="0" w:space="0" w:color="auto"/>
        <w:bottom w:val="none" w:sz="0" w:space="0" w:color="auto"/>
        <w:right w:val="none" w:sz="0" w:space="0" w:color="auto"/>
      </w:divBdr>
    </w:div>
    <w:div w:id="1087507610">
      <w:bodyDiv w:val="1"/>
      <w:marLeft w:val="0"/>
      <w:marRight w:val="0"/>
      <w:marTop w:val="0"/>
      <w:marBottom w:val="0"/>
      <w:divBdr>
        <w:top w:val="none" w:sz="0" w:space="0" w:color="auto"/>
        <w:left w:val="none" w:sz="0" w:space="0" w:color="auto"/>
        <w:bottom w:val="none" w:sz="0" w:space="0" w:color="auto"/>
        <w:right w:val="none" w:sz="0" w:space="0" w:color="auto"/>
      </w:divBdr>
    </w:div>
    <w:div w:id="1091003717">
      <w:bodyDiv w:val="1"/>
      <w:marLeft w:val="0"/>
      <w:marRight w:val="0"/>
      <w:marTop w:val="0"/>
      <w:marBottom w:val="0"/>
      <w:divBdr>
        <w:top w:val="none" w:sz="0" w:space="0" w:color="auto"/>
        <w:left w:val="none" w:sz="0" w:space="0" w:color="auto"/>
        <w:bottom w:val="none" w:sz="0" w:space="0" w:color="auto"/>
        <w:right w:val="none" w:sz="0" w:space="0" w:color="auto"/>
      </w:divBdr>
    </w:div>
    <w:div w:id="1094858663">
      <w:bodyDiv w:val="1"/>
      <w:marLeft w:val="0"/>
      <w:marRight w:val="0"/>
      <w:marTop w:val="0"/>
      <w:marBottom w:val="0"/>
      <w:divBdr>
        <w:top w:val="none" w:sz="0" w:space="0" w:color="auto"/>
        <w:left w:val="none" w:sz="0" w:space="0" w:color="auto"/>
        <w:bottom w:val="none" w:sz="0" w:space="0" w:color="auto"/>
        <w:right w:val="none" w:sz="0" w:space="0" w:color="auto"/>
      </w:divBdr>
    </w:div>
    <w:div w:id="1098597045">
      <w:bodyDiv w:val="1"/>
      <w:marLeft w:val="0"/>
      <w:marRight w:val="0"/>
      <w:marTop w:val="0"/>
      <w:marBottom w:val="0"/>
      <w:divBdr>
        <w:top w:val="none" w:sz="0" w:space="0" w:color="auto"/>
        <w:left w:val="none" w:sz="0" w:space="0" w:color="auto"/>
        <w:bottom w:val="none" w:sz="0" w:space="0" w:color="auto"/>
        <w:right w:val="none" w:sz="0" w:space="0" w:color="auto"/>
      </w:divBdr>
    </w:div>
    <w:div w:id="1099907743">
      <w:bodyDiv w:val="1"/>
      <w:marLeft w:val="0"/>
      <w:marRight w:val="0"/>
      <w:marTop w:val="0"/>
      <w:marBottom w:val="0"/>
      <w:divBdr>
        <w:top w:val="none" w:sz="0" w:space="0" w:color="auto"/>
        <w:left w:val="none" w:sz="0" w:space="0" w:color="auto"/>
        <w:bottom w:val="none" w:sz="0" w:space="0" w:color="auto"/>
        <w:right w:val="none" w:sz="0" w:space="0" w:color="auto"/>
      </w:divBdr>
    </w:div>
    <w:div w:id="1102145662">
      <w:bodyDiv w:val="1"/>
      <w:marLeft w:val="0"/>
      <w:marRight w:val="0"/>
      <w:marTop w:val="0"/>
      <w:marBottom w:val="0"/>
      <w:divBdr>
        <w:top w:val="none" w:sz="0" w:space="0" w:color="auto"/>
        <w:left w:val="none" w:sz="0" w:space="0" w:color="auto"/>
        <w:bottom w:val="none" w:sz="0" w:space="0" w:color="auto"/>
        <w:right w:val="none" w:sz="0" w:space="0" w:color="auto"/>
      </w:divBdr>
    </w:div>
    <w:div w:id="1103964150">
      <w:bodyDiv w:val="1"/>
      <w:marLeft w:val="0"/>
      <w:marRight w:val="0"/>
      <w:marTop w:val="0"/>
      <w:marBottom w:val="0"/>
      <w:divBdr>
        <w:top w:val="none" w:sz="0" w:space="0" w:color="auto"/>
        <w:left w:val="none" w:sz="0" w:space="0" w:color="auto"/>
        <w:bottom w:val="none" w:sz="0" w:space="0" w:color="auto"/>
        <w:right w:val="none" w:sz="0" w:space="0" w:color="auto"/>
      </w:divBdr>
    </w:div>
    <w:div w:id="1104105846">
      <w:bodyDiv w:val="1"/>
      <w:marLeft w:val="0"/>
      <w:marRight w:val="0"/>
      <w:marTop w:val="0"/>
      <w:marBottom w:val="0"/>
      <w:divBdr>
        <w:top w:val="none" w:sz="0" w:space="0" w:color="auto"/>
        <w:left w:val="none" w:sz="0" w:space="0" w:color="auto"/>
        <w:bottom w:val="none" w:sz="0" w:space="0" w:color="auto"/>
        <w:right w:val="none" w:sz="0" w:space="0" w:color="auto"/>
      </w:divBdr>
    </w:div>
    <w:div w:id="1104615934">
      <w:bodyDiv w:val="1"/>
      <w:marLeft w:val="0"/>
      <w:marRight w:val="0"/>
      <w:marTop w:val="0"/>
      <w:marBottom w:val="0"/>
      <w:divBdr>
        <w:top w:val="none" w:sz="0" w:space="0" w:color="auto"/>
        <w:left w:val="none" w:sz="0" w:space="0" w:color="auto"/>
        <w:bottom w:val="none" w:sz="0" w:space="0" w:color="auto"/>
        <w:right w:val="none" w:sz="0" w:space="0" w:color="auto"/>
      </w:divBdr>
    </w:div>
    <w:div w:id="1104693611">
      <w:bodyDiv w:val="1"/>
      <w:marLeft w:val="0"/>
      <w:marRight w:val="0"/>
      <w:marTop w:val="0"/>
      <w:marBottom w:val="0"/>
      <w:divBdr>
        <w:top w:val="none" w:sz="0" w:space="0" w:color="auto"/>
        <w:left w:val="none" w:sz="0" w:space="0" w:color="auto"/>
        <w:bottom w:val="none" w:sz="0" w:space="0" w:color="auto"/>
        <w:right w:val="none" w:sz="0" w:space="0" w:color="auto"/>
      </w:divBdr>
    </w:div>
    <w:div w:id="1112699850">
      <w:bodyDiv w:val="1"/>
      <w:marLeft w:val="0"/>
      <w:marRight w:val="0"/>
      <w:marTop w:val="0"/>
      <w:marBottom w:val="0"/>
      <w:divBdr>
        <w:top w:val="none" w:sz="0" w:space="0" w:color="auto"/>
        <w:left w:val="none" w:sz="0" w:space="0" w:color="auto"/>
        <w:bottom w:val="none" w:sz="0" w:space="0" w:color="auto"/>
        <w:right w:val="none" w:sz="0" w:space="0" w:color="auto"/>
      </w:divBdr>
    </w:div>
    <w:div w:id="1112749837">
      <w:bodyDiv w:val="1"/>
      <w:marLeft w:val="0"/>
      <w:marRight w:val="0"/>
      <w:marTop w:val="0"/>
      <w:marBottom w:val="0"/>
      <w:divBdr>
        <w:top w:val="none" w:sz="0" w:space="0" w:color="auto"/>
        <w:left w:val="none" w:sz="0" w:space="0" w:color="auto"/>
        <w:bottom w:val="none" w:sz="0" w:space="0" w:color="auto"/>
        <w:right w:val="none" w:sz="0" w:space="0" w:color="auto"/>
      </w:divBdr>
    </w:div>
    <w:div w:id="1117485816">
      <w:bodyDiv w:val="1"/>
      <w:marLeft w:val="0"/>
      <w:marRight w:val="0"/>
      <w:marTop w:val="0"/>
      <w:marBottom w:val="0"/>
      <w:divBdr>
        <w:top w:val="none" w:sz="0" w:space="0" w:color="auto"/>
        <w:left w:val="none" w:sz="0" w:space="0" w:color="auto"/>
        <w:bottom w:val="none" w:sz="0" w:space="0" w:color="auto"/>
        <w:right w:val="none" w:sz="0" w:space="0" w:color="auto"/>
      </w:divBdr>
    </w:div>
    <w:div w:id="1133789389">
      <w:bodyDiv w:val="1"/>
      <w:marLeft w:val="0"/>
      <w:marRight w:val="0"/>
      <w:marTop w:val="0"/>
      <w:marBottom w:val="0"/>
      <w:divBdr>
        <w:top w:val="none" w:sz="0" w:space="0" w:color="auto"/>
        <w:left w:val="none" w:sz="0" w:space="0" w:color="auto"/>
        <w:bottom w:val="none" w:sz="0" w:space="0" w:color="auto"/>
        <w:right w:val="none" w:sz="0" w:space="0" w:color="auto"/>
      </w:divBdr>
    </w:div>
    <w:div w:id="1134787861">
      <w:bodyDiv w:val="1"/>
      <w:marLeft w:val="0"/>
      <w:marRight w:val="0"/>
      <w:marTop w:val="0"/>
      <w:marBottom w:val="0"/>
      <w:divBdr>
        <w:top w:val="none" w:sz="0" w:space="0" w:color="auto"/>
        <w:left w:val="none" w:sz="0" w:space="0" w:color="auto"/>
        <w:bottom w:val="none" w:sz="0" w:space="0" w:color="auto"/>
        <w:right w:val="none" w:sz="0" w:space="0" w:color="auto"/>
      </w:divBdr>
    </w:div>
    <w:div w:id="1136221201">
      <w:bodyDiv w:val="1"/>
      <w:marLeft w:val="0"/>
      <w:marRight w:val="0"/>
      <w:marTop w:val="0"/>
      <w:marBottom w:val="0"/>
      <w:divBdr>
        <w:top w:val="none" w:sz="0" w:space="0" w:color="auto"/>
        <w:left w:val="none" w:sz="0" w:space="0" w:color="auto"/>
        <w:bottom w:val="none" w:sz="0" w:space="0" w:color="auto"/>
        <w:right w:val="none" w:sz="0" w:space="0" w:color="auto"/>
      </w:divBdr>
    </w:div>
    <w:div w:id="1140541226">
      <w:bodyDiv w:val="1"/>
      <w:marLeft w:val="0"/>
      <w:marRight w:val="0"/>
      <w:marTop w:val="0"/>
      <w:marBottom w:val="0"/>
      <w:divBdr>
        <w:top w:val="none" w:sz="0" w:space="0" w:color="auto"/>
        <w:left w:val="none" w:sz="0" w:space="0" w:color="auto"/>
        <w:bottom w:val="none" w:sz="0" w:space="0" w:color="auto"/>
        <w:right w:val="none" w:sz="0" w:space="0" w:color="auto"/>
      </w:divBdr>
    </w:div>
    <w:div w:id="1141119504">
      <w:bodyDiv w:val="1"/>
      <w:marLeft w:val="0"/>
      <w:marRight w:val="0"/>
      <w:marTop w:val="0"/>
      <w:marBottom w:val="0"/>
      <w:divBdr>
        <w:top w:val="none" w:sz="0" w:space="0" w:color="auto"/>
        <w:left w:val="none" w:sz="0" w:space="0" w:color="auto"/>
        <w:bottom w:val="none" w:sz="0" w:space="0" w:color="auto"/>
        <w:right w:val="none" w:sz="0" w:space="0" w:color="auto"/>
      </w:divBdr>
    </w:div>
    <w:div w:id="1145270171">
      <w:bodyDiv w:val="1"/>
      <w:marLeft w:val="0"/>
      <w:marRight w:val="0"/>
      <w:marTop w:val="0"/>
      <w:marBottom w:val="0"/>
      <w:divBdr>
        <w:top w:val="none" w:sz="0" w:space="0" w:color="auto"/>
        <w:left w:val="none" w:sz="0" w:space="0" w:color="auto"/>
        <w:bottom w:val="none" w:sz="0" w:space="0" w:color="auto"/>
        <w:right w:val="none" w:sz="0" w:space="0" w:color="auto"/>
      </w:divBdr>
    </w:div>
    <w:div w:id="1147891091">
      <w:bodyDiv w:val="1"/>
      <w:marLeft w:val="0"/>
      <w:marRight w:val="0"/>
      <w:marTop w:val="0"/>
      <w:marBottom w:val="0"/>
      <w:divBdr>
        <w:top w:val="none" w:sz="0" w:space="0" w:color="auto"/>
        <w:left w:val="none" w:sz="0" w:space="0" w:color="auto"/>
        <w:bottom w:val="none" w:sz="0" w:space="0" w:color="auto"/>
        <w:right w:val="none" w:sz="0" w:space="0" w:color="auto"/>
      </w:divBdr>
    </w:div>
    <w:div w:id="1162234300">
      <w:bodyDiv w:val="1"/>
      <w:marLeft w:val="0"/>
      <w:marRight w:val="0"/>
      <w:marTop w:val="0"/>
      <w:marBottom w:val="0"/>
      <w:divBdr>
        <w:top w:val="none" w:sz="0" w:space="0" w:color="auto"/>
        <w:left w:val="none" w:sz="0" w:space="0" w:color="auto"/>
        <w:bottom w:val="none" w:sz="0" w:space="0" w:color="auto"/>
        <w:right w:val="none" w:sz="0" w:space="0" w:color="auto"/>
      </w:divBdr>
    </w:div>
    <w:div w:id="1167482151">
      <w:bodyDiv w:val="1"/>
      <w:marLeft w:val="0"/>
      <w:marRight w:val="0"/>
      <w:marTop w:val="0"/>
      <w:marBottom w:val="0"/>
      <w:divBdr>
        <w:top w:val="none" w:sz="0" w:space="0" w:color="auto"/>
        <w:left w:val="none" w:sz="0" w:space="0" w:color="auto"/>
        <w:bottom w:val="none" w:sz="0" w:space="0" w:color="auto"/>
        <w:right w:val="none" w:sz="0" w:space="0" w:color="auto"/>
      </w:divBdr>
    </w:div>
    <w:div w:id="1182548007">
      <w:bodyDiv w:val="1"/>
      <w:marLeft w:val="0"/>
      <w:marRight w:val="0"/>
      <w:marTop w:val="0"/>
      <w:marBottom w:val="0"/>
      <w:divBdr>
        <w:top w:val="none" w:sz="0" w:space="0" w:color="auto"/>
        <w:left w:val="none" w:sz="0" w:space="0" w:color="auto"/>
        <w:bottom w:val="none" w:sz="0" w:space="0" w:color="auto"/>
        <w:right w:val="none" w:sz="0" w:space="0" w:color="auto"/>
      </w:divBdr>
    </w:div>
    <w:div w:id="1184436286">
      <w:bodyDiv w:val="1"/>
      <w:marLeft w:val="0"/>
      <w:marRight w:val="0"/>
      <w:marTop w:val="0"/>
      <w:marBottom w:val="0"/>
      <w:divBdr>
        <w:top w:val="none" w:sz="0" w:space="0" w:color="auto"/>
        <w:left w:val="none" w:sz="0" w:space="0" w:color="auto"/>
        <w:bottom w:val="none" w:sz="0" w:space="0" w:color="auto"/>
        <w:right w:val="none" w:sz="0" w:space="0" w:color="auto"/>
      </w:divBdr>
    </w:div>
    <w:div w:id="1187408117">
      <w:bodyDiv w:val="1"/>
      <w:marLeft w:val="0"/>
      <w:marRight w:val="0"/>
      <w:marTop w:val="0"/>
      <w:marBottom w:val="0"/>
      <w:divBdr>
        <w:top w:val="none" w:sz="0" w:space="0" w:color="auto"/>
        <w:left w:val="none" w:sz="0" w:space="0" w:color="auto"/>
        <w:bottom w:val="none" w:sz="0" w:space="0" w:color="auto"/>
        <w:right w:val="none" w:sz="0" w:space="0" w:color="auto"/>
      </w:divBdr>
    </w:div>
    <w:div w:id="1192719080">
      <w:bodyDiv w:val="1"/>
      <w:marLeft w:val="0"/>
      <w:marRight w:val="0"/>
      <w:marTop w:val="0"/>
      <w:marBottom w:val="0"/>
      <w:divBdr>
        <w:top w:val="none" w:sz="0" w:space="0" w:color="auto"/>
        <w:left w:val="none" w:sz="0" w:space="0" w:color="auto"/>
        <w:bottom w:val="none" w:sz="0" w:space="0" w:color="auto"/>
        <w:right w:val="none" w:sz="0" w:space="0" w:color="auto"/>
      </w:divBdr>
    </w:div>
    <w:div w:id="1194345731">
      <w:bodyDiv w:val="1"/>
      <w:marLeft w:val="0"/>
      <w:marRight w:val="0"/>
      <w:marTop w:val="0"/>
      <w:marBottom w:val="0"/>
      <w:divBdr>
        <w:top w:val="none" w:sz="0" w:space="0" w:color="auto"/>
        <w:left w:val="none" w:sz="0" w:space="0" w:color="auto"/>
        <w:bottom w:val="none" w:sz="0" w:space="0" w:color="auto"/>
        <w:right w:val="none" w:sz="0" w:space="0" w:color="auto"/>
      </w:divBdr>
    </w:div>
    <w:div w:id="1197043525">
      <w:bodyDiv w:val="1"/>
      <w:marLeft w:val="0"/>
      <w:marRight w:val="0"/>
      <w:marTop w:val="0"/>
      <w:marBottom w:val="0"/>
      <w:divBdr>
        <w:top w:val="none" w:sz="0" w:space="0" w:color="auto"/>
        <w:left w:val="none" w:sz="0" w:space="0" w:color="auto"/>
        <w:bottom w:val="none" w:sz="0" w:space="0" w:color="auto"/>
        <w:right w:val="none" w:sz="0" w:space="0" w:color="auto"/>
      </w:divBdr>
    </w:div>
    <w:div w:id="1198198811">
      <w:bodyDiv w:val="1"/>
      <w:marLeft w:val="0"/>
      <w:marRight w:val="0"/>
      <w:marTop w:val="0"/>
      <w:marBottom w:val="0"/>
      <w:divBdr>
        <w:top w:val="none" w:sz="0" w:space="0" w:color="auto"/>
        <w:left w:val="none" w:sz="0" w:space="0" w:color="auto"/>
        <w:bottom w:val="none" w:sz="0" w:space="0" w:color="auto"/>
        <w:right w:val="none" w:sz="0" w:space="0" w:color="auto"/>
      </w:divBdr>
    </w:div>
    <w:div w:id="1199781517">
      <w:bodyDiv w:val="1"/>
      <w:marLeft w:val="0"/>
      <w:marRight w:val="0"/>
      <w:marTop w:val="0"/>
      <w:marBottom w:val="0"/>
      <w:divBdr>
        <w:top w:val="none" w:sz="0" w:space="0" w:color="auto"/>
        <w:left w:val="none" w:sz="0" w:space="0" w:color="auto"/>
        <w:bottom w:val="none" w:sz="0" w:space="0" w:color="auto"/>
        <w:right w:val="none" w:sz="0" w:space="0" w:color="auto"/>
      </w:divBdr>
    </w:div>
    <w:div w:id="1199857357">
      <w:bodyDiv w:val="1"/>
      <w:marLeft w:val="0"/>
      <w:marRight w:val="0"/>
      <w:marTop w:val="0"/>
      <w:marBottom w:val="0"/>
      <w:divBdr>
        <w:top w:val="none" w:sz="0" w:space="0" w:color="auto"/>
        <w:left w:val="none" w:sz="0" w:space="0" w:color="auto"/>
        <w:bottom w:val="none" w:sz="0" w:space="0" w:color="auto"/>
        <w:right w:val="none" w:sz="0" w:space="0" w:color="auto"/>
      </w:divBdr>
    </w:div>
    <w:div w:id="1201238943">
      <w:bodyDiv w:val="1"/>
      <w:marLeft w:val="0"/>
      <w:marRight w:val="0"/>
      <w:marTop w:val="0"/>
      <w:marBottom w:val="0"/>
      <w:divBdr>
        <w:top w:val="none" w:sz="0" w:space="0" w:color="auto"/>
        <w:left w:val="none" w:sz="0" w:space="0" w:color="auto"/>
        <w:bottom w:val="none" w:sz="0" w:space="0" w:color="auto"/>
        <w:right w:val="none" w:sz="0" w:space="0" w:color="auto"/>
      </w:divBdr>
    </w:div>
    <w:div w:id="1202284098">
      <w:bodyDiv w:val="1"/>
      <w:marLeft w:val="0"/>
      <w:marRight w:val="0"/>
      <w:marTop w:val="0"/>
      <w:marBottom w:val="0"/>
      <w:divBdr>
        <w:top w:val="none" w:sz="0" w:space="0" w:color="auto"/>
        <w:left w:val="none" w:sz="0" w:space="0" w:color="auto"/>
        <w:bottom w:val="none" w:sz="0" w:space="0" w:color="auto"/>
        <w:right w:val="none" w:sz="0" w:space="0" w:color="auto"/>
      </w:divBdr>
    </w:div>
    <w:div w:id="1204246008">
      <w:bodyDiv w:val="1"/>
      <w:marLeft w:val="0"/>
      <w:marRight w:val="0"/>
      <w:marTop w:val="0"/>
      <w:marBottom w:val="0"/>
      <w:divBdr>
        <w:top w:val="none" w:sz="0" w:space="0" w:color="auto"/>
        <w:left w:val="none" w:sz="0" w:space="0" w:color="auto"/>
        <w:bottom w:val="none" w:sz="0" w:space="0" w:color="auto"/>
        <w:right w:val="none" w:sz="0" w:space="0" w:color="auto"/>
      </w:divBdr>
    </w:div>
    <w:div w:id="1206986328">
      <w:bodyDiv w:val="1"/>
      <w:marLeft w:val="0"/>
      <w:marRight w:val="0"/>
      <w:marTop w:val="0"/>
      <w:marBottom w:val="0"/>
      <w:divBdr>
        <w:top w:val="none" w:sz="0" w:space="0" w:color="auto"/>
        <w:left w:val="none" w:sz="0" w:space="0" w:color="auto"/>
        <w:bottom w:val="none" w:sz="0" w:space="0" w:color="auto"/>
        <w:right w:val="none" w:sz="0" w:space="0" w:color="auto"/>
      </w:divBdr>
    </w:div>
    <w:div w:id="1207446371">
      <w:bodyDiv w:val="1"/>
      <w:marLeft w:val="0"/>
      <w:marRight w:val="0"/>
      <w:marTop w:val="0"/>
      <w:marBottom w:val="0"/>
      <w:divBdr>
        <w:top w:val="none" w:sz="0" w:space="0" w:color="auto"/>
        <w:left w:val="none" w:sz="0" w:space="0" w:color="auto"/>
        <w:bottom w:val="none" w:sz="0" w:space="0" w:color="auto"/>
        <w:right w:val="none" w:sz="0" w:space="0" w:color="auto"/>
      </w:divBdr>
    </w:div>
    <w:div w:id="1208375064">
      <w:bodyDiv w:val="1"/>
      <w:marLeft w:val="0"/>
      <w:marRight w:val="0"/>
      <w:marTop w:val="0"/>
      <w:marBottom w:val="0"/>
      <w:divBdr>
        <w:top w:val="none" w:sz="0" w:space="0" w:color="auto"/>
        <w:left w:val="none" w:sz="0" w:space="0" w:color="auto"/>
        <w:bottom w:val="none" w:sz="0" w:space="0" w:color="auto"/>
        <w:right w:val="none" w:sz="0" w:space="0" w:color="auto"/>
      </w:divBdr>
    </w:div>
    <w:div w:id="1209806801">
      <w:bodyDiv w:val="1"/>
      <w:marLeft w:val="0"/>
      <w:marRight w:val="0"/>
      <w:marTop w:val="0"/>
      <w:marBottom w:val="0"/>
      <w:divBdr>
        <w:top w:val="none" w:sz="0" w:space="0" w:color="auto"/>
        <w:left w:val="none" w:sz="0" w:space="0" w:color="auto"/>
        <w:bottom w:val="none" w:sz="0" w:space="0" w:color="auto"/>
        <w:right w:val="none" w:sz="0" w:space="0" w:color="auto"/>
      </w:divBdr>
    </w:div>
    <w:div w:id="1216355937">
      <w:bodyDiv w:val="1"/>
      <w:marLeft w:val="0"/>
      <w:marRight w:val="0"/>
      <w:marTop w:val="0"/>
      <w:marBottom w:val="0"/>
      <w:divBdr>
        <w:top w:val="none" w:sz="0" w:space="0" w:color="auto"/>
        <w:left w:val="none" w:sz="0" w:space="0" w:color="auto"/>
        <w:bottom w:val="none" w:sz="0" w:space="0" w:color="auto"/>
        <w:right w:val="none" w:sz="0" w:space="0" w:color="auto"/>
      </w:divBdr>
    </w:div>
    <w:div w:id="1217200853">
      <w:bodyDiv w:val="1"/>
      <w:marLeft w:val="0"/>
      <w:marRight w:val="0"/>
      <w:marTop w:val="0"/>
      <w:marBottom w:val="0"/>
      <w:divBdr>
        <w:top w:val="none" w:sz="0" w:space="0" w:color="auto"/>
        <w:left w:val="none" w:sz="0" w:space="0" w:color="auto"/>
        <w:bottom w:val="none" w:sz="0" w:space="0" w:color="auto"/>
        <w:right w:val="none" w:sz="0" w:space="0" w:color="auto"/>
      </w:divBdr>
      <w:divsChild>
        <w:div w:id="13389905">
          <w:marLeft w:val="1166"/>
          <w:marRight w:val="0"/>
          <w:marTop w:val="96"/>
          <w:marBottom w:val="0"/>
          <w:divBdr>
            <w:top w:val="none" w:sz="0" w:space="0" w:color="auto"/>
            <w:left w:val="none" w:sz="0" w:space="0" w:color="auto"/>
            <w:bottom w:val="none" w:sz="0" w:space="0" w:color="auto"/>
            <w:right w:val="none" w:sz="0" w:space="0" w:color="auto"/>
          </w:divBdr>
        </w:div>
      </w:divsChild>
    </w:div>
    <w:div w:id="1225262432">
      <w:bodyDiv w:val="1"/>
      <w:marLeft w:val="0"/>
      <w:marRight w:val="0"/>
      <w:marTop w:val="0"/>
      <w:marBottom w:val="0"/>
      <w:divBdr>
        <w:top w:val="none" w:sz="0" w:space="0" w:color="auto"/>
        <w:left w:val="none" w:sz="0" w:space="0" w:color="auto"/>
        <w:bottom w:val="none" w:sz="0" w:space="0" w:color="auto"/>
        <w:right w:val="none" w:sz="0" w:space="0" w:color="auto"/>
      </w:divBdr>
    </w:div>
    <w:div w:id="1229681665">
      <w:bodyDiv w:val="1"/>
      <w:marLeft w:val="0"/>
      <w:marRight w:val="0"/>
      <w:marTop w:val="0"/>
      <w:marBottom w:val="0"/>
      <w:divBdr>
        <w:top w:val="none" w:sz="0" w:space="0" w:color="auto"/>
        <w:left w:val="none" w:sz="0" w:space="0" w:color="auto"/>
        <w:bottom w:val="none" w:sz="0" w:space="0" w:color="auto"/>
        <w:right w:val="none" w:sz="0" w:space="0" w:color="auto"/>
      </w:divBdr>
    </w:div>
    <w:div w:id="1236355020">
      <w:bodyDiv w:val="1"/>
      <w:marLeft w:val="0"/>
      <w:marRight w:val="0"/>
      <w:marTop w:val="0"/>
      <w:marBottom w:val="0"/>
      <w:divBdr>
        <w:top w:val="none" w:sz="0" w:space="0" w:color="auto"/>
        <w:left w:val="none" w:sz="0" w:space="0" w:color="auto"/>
        <w:bottom w:val="none" w:sz="0" w:space="0" w:color="auto"/>
        <w:right w:val="none" w:sz="0" w:space="0" w:color="auto"/>
      </w:divBdr>
    </w:div>
    <w:div w:id="1236696235">
      <w:bodyDiv w:val="1"/>
      <w:marLeft w:val="0"/>
      <w:marRight w:val="0"/>
      <w:marTop w:val="0"/>
      <w:marBottom w:val="0"/>
      <w:divBdr>
        <w:top w:val="none" w:sz="0" w:space="0" w:color="auto"/>
        <w:left w:val="none" w:sz="0" w:space="0" w:color="auto"/>
        <w:bottom w:val="none" w:sz="0" w:space="0" w:color="auto"/>
        <w:right w:val="none" w:sz="0" w:space="0" w:color="auto"/>
      </w:divBdr>
    </w:div>
    <w:div w:id="1238517282">
      <w:bodyDiv w:val="1"/>
      <w:marLeft w:val="0"/>
      <w:marRight w:val="0"/>
      <w:marTop w:val="0"/>
      <w:marBottom w:val="0"/>
      <w:divBdr>
        <w:top w:val="none" w:sz="0" w:space="0" w:color="auto"/>
        <w:left w:val="none" w:sz="0" w:space="0" w:color="auto"/>
        <w:bottom w:val="none" w:sz="0" w:space="0" w:color="auto"/>
        <w:right w:val="none" w:sz="0" w:space="0" w:color="auto"/>
      </w:divBdr>
    </w:div>
    <w:div w:id="1240872818">
      <w:bodyDiv w:val="1"/>
      <w:marLeft w:val="0"/>
      <w:marRight w:val="0"/>
      <w:marTop w:val="0"/>
      <w:marBottom w:val="0"/>
      <w:divBdr>
        <w:top w:val="none" w:sz="0" w:space="0" w:color="auto"/>
        <w:left w:val="none" w:sz="0" w:space="0" w:color="auto"/>
        <w:bottom w:val="none" w:sz="0" w:space="0" w:color="auto"/>
        <w:right w:val="none" w:sz="0" w:space="0" w:color="auto"/>
      </w:divBdr>
    </w:div>
    <w:div w:id="1241212637">
      <w:bodyDiv w:val="1"/>
      <w:marLeft w:val="0"/>
      <w:marRight w:val="0"/>
      <w:marTop w:val="0"/>
      <w:marBottom w:val="0"/>
      <w:divBdr>
        <w:top w:val="none" w:sz="0" w:space="0" w:color="auto"/>
        <w:left w:val="none" w:sz="0" w:space="0" w:color="auto"/>
        <w:bottom w:val="none" w:sz="0" w:space="0" w:color="auto"/>
        <w:right w:val="none" w:sz="0" w:space="0" w:color="auto"/>
      </w:divBdr>
    </w:div>
    <w:div w:id="1241715286">
      <w:bodyDiv w:val="1"/>
      <w:marLeft w:val="0"/>
      <w:marRight w:val="0"/>
      <w:marTop w:val="0"/>
      <w:marBottom w:val="0"/>
      <w:divBdr>
        <w:top w:val="none" w:sz="0" w:space="0" w:color="auto"/>
        <w:left w:val="none" w:sz="0" w:space="0" w:color="auto"/>
        <w:bottom w:val="none" w:sz="0" w:space="0" w:color="auto"/>
        <w:right w:val="none" w:sz="0" w:space="0" w:color="auto"/>
      </w:divBdr>
    </w:div>
    <w:div w:id="1245215198">
      <w:bodyDiv w:val="1"/>
      <w:marLeft w:val="0"/>
      <w:marRight w:val="0"/>
      <w:marTop w:val="0"/>
      <w:marBottom w:val="0"/>
      <w:divBdr>
        <w:top w:val="none" w:sz="0" w:space="0" w:color="auto"/>
        <w:left w:val="none" w:sz="0" w:space="0" w:color="auto"/>
        <w:bottom w:val="none" w:sz="0" w:space="0" w:color="auto"/>
        <w:right w:val="none" w:sz="0" w:space="0" w:color="auto"/>
      </w:divBdr>
    </w:div>
    <w:div w:id="1247808076">
      <w:bodyDiv w:val="1"/>
      <w:marLeft w:val="0"/>
      <w:marRight w:val="0"/>
      <w:marTop w:val="0"/>
      <w:marBottom w:val="0"/>
      <w:divBdr>
        <w:top w:val="none" w:sz="0" w:space="0" w:color="auto"/>
        <w:left w:val="none" w:sz="0" w:space="0" w:color="auto"/>
        <w:bottom w:val="none" w:sz="0" w:space="0" w:color="auto"/>
        <w:right w:val="none" w:sz="0" w:space="0" w:color="auto"/>
      </w:divBdr>
    </w:div>
    <w:div w:id="1249969621">
      <w:bodyDiv w:val="1"/>
      <w:marLeft w:val="0"/>
      <w:marRight w:val="0"/>
      <w:marTop w:val="0"/>
      <w:marBottom w:val="0"/>
      <w:divBdr>
        <w:top w:val="none" w:sz="0" w:space="0" w:color="auto"/>
        <w:left w:val="none" w:sz="0" w:space="0" w:color="auto"/>
        <w:bottom w:val="none" w:sz="0" w:space="0" w:color="auto"/>
        <w:right w:val="none" w:sz="0" w:space="0" w:color="auto"/>
      </w:divBdr>
    </w:div>
    <w:div w:id="1253202678">
      <w:bodyDiv w:val="1"/>
      <w:marLeft w:val="0"/>
      <w:marRight w:val="0"/>
      <w:marTop w:val="0"/>
      <w:marBottom w:val="0"/>
      <w:divBdr>
        <w:top w:val="none" w:sz="0" w:space="0" w:color="auto"/>
        <w:left w:val="none" w:sz="0" w:space="0" w:color="auto"/>
        <w:bottom w:val="none" w:sz="0" w:space="0" w:color="auto"/>
        <w:right w:val="none" w:sz="0" w:space="0" w:color="auto"/>
      </w:divBdr>
    </w:div>
    <w:div w:id="1254126602">
      <w:bodyDiv w:val="1"/>
      <w:marLeft w:val="0"/>
      <w:marRight w:val="0"/>
      <w:marTop w:val="0"/>
      <w:marBottom w:val="0"/>
      <w:divBdr>
        <w:top w:val="none" w:sz="0" w:space="0" w:color="auto"/>
        <w:left w:val="none" w:sz="0" w:space="0" w:color="auto"/>
        <w:bottom w:val="none" w:sz="0" w:space="0" w:color="auto"/>
        <w:right w:val="none" w:sz="0" w:space="0" w:color="auto"/>
      </w:divBdr>
    </w:div>
    <w:div w:id="1254390345">
      <w:bodyDiv w:val="1"/>
      <w:marLeft w:val="0"/>
      <w:marRight w:val="0"/>
      <w:marTop w:val="0"/>
      <w:marBottom w:val="0"/>
      <w:divBdr>
        <w:top w:val="none" w:sz="0" w:space="0" w:color="auto"/>
        <w:left w:val="none" w:sz="0" w:space="0" w:color="auto"/>
        <w:bottom w:val="none" w:sz="0" w:space="0" w:color="auto"/>
        <w:right w:val="none" w:sz="0" w:space="0" w:color="auto"/>
      </w:divBdr>
    </w:div>
    <w:div w:id="1256206544">
      <w:bodyDiv w:val="1"/>
      <w:marLeft w:val="0"/>
      <w:marRight w:val="0"/>
      <w:marTop w:val="0"/>
      <w:marBottom w:val="0"/>
      <w:divBdr>
        <w:top w:val="none" w:sz="0" w:space="0" w:color="auto"/>
        <w:left w:val="none" w:sz="0" w:space="0" w:color="auto"/>
        <w:bottom w:val="none" w:sz="0" w:space="0" w:color="auto"/>
        <w:right w:val="none" w:sz="0" w:space="0" w:color="auto"/>
      </w:divBdr>
    </w:div>
    <w:div w:id="1257444498">
      <w:bodyDiv w:val="1"/>
      <w:marLeft w:val="0"/>
      <w:marRight w:val="0"/>
      <w:marTop w:val="0"/>
      <w:marBottom w:val="0"/>
      <w:divBdr>
        <w:top w:val="none" w:sz="0" w:space="0" w:color="auto"/>
        <w:left w:val="none" w:sz="0" w:space="0" w:color="auto"/>
        <w:bottom w:val="none" w:sz="0" w:space="0" w:color="auto"/>
        <w:right w:val="none" w:sz="0" w:space="0" w:color="auto"/>
      </w:divBdr>
    </w:div>
    <w:div w:id="1264342520">
      <w:bodyDiv w:val="1"/>
      <w:marLeft w:val="0"/>
      <w:marRight w:val="0"/>
      <w:marTop w:val="0"/>
      <w:marBottom w:val="0"/>
      <w:divBdr>
        <w:top w:val="none" w:sz="0" w:space="0" w:color="auto"/>
        <w:left w:val="none" w:sz="0" w:space="0" w:color="auto"/>
        <w:bottom w:val="none" w:sz="0" w:space="0" w:color="auto"/>
        <w:right w:val="none" w:sz="0" w:space="0" w:color="auto"/>
      </w:divBdr>
    </w:div>
    <w:div w:id="1264874881">
      <w:bodyDiv w:val="1"/>
      <w:marLeft w:val="0"/>
      <w:marRight w:val="0"/>
      <w:marTop w:val="0"/>
      <w:marBottom w:val="0"/>
      <w:divBdr>
        <w:top w:val="none" w:sz="0" w:space="0" w:color="auto"/>
        <w:left w:val="none" w:sz="0" w:space="0" w:color="auto"/>
        <w:bottom w:val="none" w:sz="0" w:space="0" w:color="auto"/>
        <w:right w:val="none" w:sz="0" w:space="0" w:color="auto"/>
      </w:divBdr>
    </w:div>
    <w:div w:id="1274747342">
      <w:bodyDiv w:val="1"/>
      <w:marLeft w:val="0"/>
      <w:marRight w:val="0"/>
      <w:marTop w:val="0"/>
      <w:marBottom w:val="0"/>
      <w:divBdr>
        <w:top w:val="none" w:sz="0" w:space="0" w:color="auto"/>
        <w:left w:val="none" w:sz="0" w:space="0" w:color="auto"/>
        <w:bottom w:val="none" w:sz="0" w:space="0" w:color="auto"/>
        <w:right w:val="none" w:sz="0" w:space="0" w:color="auto"/>
      </w:divBdr>
    </w:div>
    <w:div w:id="1275988128">
      <w:bodyDiv w:val="1"/>
      <w:marLeft w:val="0"/>
      <w:marRight w:val="0"/>
      <w:marTop w:val="0"/>
      <w:marBottom w:val="0"/>
      <w:divBdr>
        <w:top w:val="none" w:sz="0" w:space="0" w:color="auto"/>
        <w:left w:val="none" w:sz="0" w:space="0" w:color="auto"/>
        <w:bottom w:val="none" w:sz="0" w:space="0" w:color="auto"/>
        <w:right w:val="none" w:sz="0" w:space="0" w:color="auto"/>
      </w:divBdr>
    </w:div>
    <w:div w:id="1278560650">
      <w:bodyDiv w:val="1"/>
      <w:marLeft w:val="0"/>
      <w:marRight w:val="0"/>
      <w:marTop w:val="0"/>
      <w:marBottom w:val="0"/>
      <w:divBdr>
        <w:top w:val="none" w:sz="0" w:space="0" w:color="auto"/>
        <w:left w:val="none" w:sz="0" w:space="0" w:color="auto"/>
        <w:bottom w:val="none" w:sz="0" w:space="0" w:color="auto"/>
        <w:right w:val="none" w:sz="0" w:space="0" w:color="auto"/>
      </w:divBdr>
    </w:div>
    <w:div w:id="1279799488">
      <w:bodyDiv w:val="1"/>
      <w:marLeft w:val="0"/>
      <w:marRight w:val="0"/>
      <w:marTop w:val="0"/>
      <w:marBottom w:val="0"/>
      <w:divBdr>
        <w:top w:val="none" w:sz="0" w:space="0" w:color="auto"/>
        <w:left w:val="none" w:sz="0" w:space="0" w:color="auto"/>
        <w:bottom w:val="none" w:sz="0" w:space="0" w:color="auto"/>
        <w:right w:val="none" w:sz="0" w:space="0" w:color="auto"/>
      </w:divBdr>
    </w:div>
    <w:div w:id="1281182486">
      <w:bodyDiv w:val="1"/>
      <w:marLeft w:val="0"/>
      <w:marRight w:val="0"/>
      <w:marTop w:val="0"/>
      <w:marBottom w:val="0"/>
      <w:divBdr>
        <w:top w:val="none" w:sz="0" w:space="0" w:color="auto"/>
        <w:left w:val="none" w:sz="0" w:space="0" w:color="auto"/>
        <w:bottom w:val="none" w:sz="0" w:space="0" w:color="auto"/>
        <w:right w:val="none" w:sz="0" w:space="0" w:color="auto"/>
      </w:divBdr>
    </w:div>
    <w:div w:id="1284651859">
      <w:bodyDiv w:val="1"/>
      <w:marLeft w:val="0"/>
      <w:marRight w:val="0"/>
      <w:marTop w:val="0"/>
      <w:marBottom w:val="0"/>
      <w:divBdr>
        <w:top w:val="none" w:sz="0" w:space="0" w:color="auto"/>
        <w:left w:val="none" w:sz="0" w:space="0" w:color="auto"/>
        <w:bottom w:val="none" w:sz="0" w:space="0" w:color="auto"/>
        <w:right w:val="none" w:sz="0" w:space="0" w:color="auto"/>
      </w:divBdr>
    </w:div>
    <w:div w:id="1286038324">
      <w:bodyDiv w:val="1"/>
      <w:marLeft w:val="0"/>
      <w:marRight w:val="0"/>
      <w:marTop w:val="0"/>
      <w:marBottom w:val="0"/>
      <w:divBdr>
        <w:top w:val="none" w:sz="0" w:space="0" w:color="auto"/>
        <w:left w:val="none" w:sz="0" w:space="0" w:color="auto"/>
        <w:bottom w:val="none" w:sz="0" w:space="0" w:color="auto"/>
        <w:right w:val="none" w:sz="0" w:space="0" w:color="auto"/>
      </w:divBdr>
    </w:div>
    <w:div w:id="1293052053">
      <w:bodyDiv w:val="1"/>
      <w:marLeft w:val="0"/>
      <w:marRight w:val="0"/>
      <w:marTop w:val="0"/>
      <w:marBottom w:val="0"/>
      <w:divBdr>
        <w:top w:val="none" w:sz="0" w:space="0" w:color="auto"/>
        <w:left w:val="none" w:sz="0" w:space="0" w:color="auto"/>
        <w:bottom w:val="none" w:sz="0" w:space="0" w:color="auto"/>
        <w:right w:val="none" w:sz="0" w:space="0" w:color="auto"/>
      </w:divBdr>
    </w:div>
    <w:div w:id="1295334422">
      <w:bodyDiv w:val="1"/>
      <w:marLeft w:val="0"/>
      <w:marRight w:val="0"/>
      <w:marTop w:val="0"/>
      <w:marBottom w:val="0"/>
      <w:divBdr>
        <w:top w:val="none" w:sz="0" w:space="0" w:color="auto"/>
        <w:left w:val="none" w:sz="0" w:space="0" w:color="auto"/>
        <w:bottom w:val="none" w:sz="0" w:space="0" w:color="auto"/>
        <w:right w:val="none" w:sz="0" w:space="0" w:color="auto"/>
      </w:divBdr>
    </w:div>
    <w:div w:id="1301571083">
      <w:bodyDiv w:val="1"/>
      <w:marLeft w:val="0"/>
      <w:marRight w:val="0"/>
      <w:marTop w:val="0"/>
      <w:marBottom w:val="0"/>
      <w:divBdr>
        <w:top w:val="none" w:sz="0" w:space="0" w:color="auto"/>
        <w:left w:val="none" w:sz="0" w:space="0" w:color="auto"/>
        <w:bottom w:val="none" w:sz="0" w:space="0" w:color="auto"/>
        <w:right w:val="none" w:sz="0" w:space="0" w:color="auto"/>
      </w:divBdr>
    </w:div>
    <w:div w:id="1307398608">
      <w:bodyDiv w:val="1"/>
      <w:marLeft w:val="0"/>
      <w:marRight w:val="0"/>
      <w:marTop w:val="0"/>
      <w:marBottom w:val="0"/>
      <w:divBdr>
        <w:top w:val="none" w:sz="0" w:space="0" w:color="auto"/>
        <w:left w:val="none" w:sz="0" w:space="0" w:color="auto"/>
        <w:bottom w:val="none" w:sz="0" w:space="0" w:color="auto"/>
        <w:right w:val="none" w:sz="0" w:space="0" w:color="auto"/>
      </w:divBdr>
    </w:div>
    <w:div w:id="1309482133">
      <w:bodyDiv w:val="1"/>
      <w:marLeft w:val="0"/>
      <w:marRight w:val="0"/>
      <w:marTop w:val="0"/>
      <w:marBottom w:val="0"/>
      <w:divBdr>
        <w:top w:val="none" w:sz="0" w:space="0" w:color="auto"/>
        <w:left w:val="none" w:sz="0" w:space="0" w:color="auto"/>
        <w:bottom w:val="none" w:sz="0" w:space="0" w:color="auto"/>
        <w:right w:val="none" w:sz="0" w:space="0" w:color="auto"/>
      </w:divBdr>
    </w:div>
    <w:div w:id="1311473143">
      <w:bodyDiv w:val="1"/>
      <w:marLeft w:val="0"/>
      <w:marRight w:val="0"/>
      <w:marTop w:val="0"/>
      <w:marBottom w:val="0"/>
      <w:divBdr>
        <w:top w:val="none" w:sz="0" w:space="0" w:color="auto"/>
        <w:left w:val="none" w:sz="0" w:space="0" w:color="auto"/>
        <w:bottom w:val="none" w:sz="0" w:space="0" w:color="auto"/>
        <w:right w:val="none" w:sz="0" w:space="0" w:color="auto"/>
      </w:divBdr>
    </w:div>
    <w:div w:id="1313172259">
      <w:bodyDiv w:val="1"/>
      <w:marLeft w:val="0"/>
      <w:marRight w:val="0"/>
      <w:marTop w:val="0"/>
      <w:marBottom w:val="0"/>
      <w:divBdr>
        <w:top w:val="none" w:sz="0" w:space="0" w:color="auto"/>
        <w:left w:val="none" w:sz="0" w:space="0" w:color="auto"/>
        <w:bottom w:val="none" w:sz="0" w:space="0" w:color="auto"/>
        <w:right w:val="none" w:sz="0" w:space="0" w:color="auto"/>
      </w:divBdr>
    </w:div>
    <w:div w:id="1313826537">
      <w:bodyDiv w:val="1"/>
      <w:marLeft w:val="0"/>
      <w:marRight w:val="0"/>
      <w:marTop w:val="0"/>
      <w:marBottom w:val="0"/>
      <w:divBdr>
        <w:top w:val="none" w:sz="0" w:space="0" w:color="auto"/>
        <w:left w:val="none" w:sz="0" w:space="0" w:color="auto"/>
        <w:bottom w:val="none" w:sz="0" w:space="0" w:color="auto"/>
        <w:right w:val="none" w:sz="0" w:space="0" w:color="auto"/>
      </w:divBdr>
    </w:div>
    <w:div w:id="1316686698">
      <w:bodyDiv w:val="1"/>
      <w:marLeft w:val="0"/>
      <w:marRight w:val="0"/>
      <w:marTop w:val="0"/>
      <w:marBottom w:val="0"/>
      <w:divBdr>
        <w:top w:val="none" w:sz="0" w:space="0" w:color="auto"/>
        <w:left w:val="none" w:sz="0" w:space="0" w:color="auto"/>
        <w:bottom w:val="none" w:sz="0" w:space="0" w:color="auto"/>
        <w:right w:val="none" w:sz="0" w:space="0" w:color="auto"/>
      </w:divBdr>
    </w:div>
    <w:div w:id="1320622693">
      <w:bodyDiv w:val="1"/>
      <w:marLeft w:val="0"/>
      <w:marRight w:val="0"/>
      <w:marTop w:val="0"/>
      <w:marBottom w:val="0"/>
      <w:divBdr>
        <w:top w:val="none" w:sz="0" w:space="0" w:color="auto"/>
        <w:left w:val="none" w:sz="0" w:space="0" w:color="auto"/>
        <w:bottom w:val="none" w:sz="0" w:space="0" w:color="auto"/>
        <w:right w:val="none" w:sz="0" w:space="0" w:color="auto"/>
      </w:divBdr>
    </w:div>
    <w:div w:id="1322539425">
      <w:bodyDiv w:val="1"/>
      <w:marLeft w:val="0"/>
      <w:marRight w:val="0"/>
      <w:marTop w:val="0"/>
      <w:marBottom w:val="0"/>
      <w:divBdr>
        <w:top w:val="none" w:sz="0" w:space="0" w:color="auto"/>
        <w:left w:val="none" w:sz="0" w:space="0" w:color="auto"/>
        <w:bottom w:val="none" w:sz="0" w:space="0" w:color="auto"/>
        <w:right w:val="none" w:sz="0" w:space="0" w:color="auto"/>
      </w:divBdr>
    </w:div>
    <w:div w:id="1327829185">
      <w:bodyDiv w:val="1"/>
      <w:marLeft w:val="0"/>
      <w:marRight w:val="0"/>
      <w:marTop w:val="0"/>
      <w:marBottom w:val="0"/>
      <w:divBdr>
        <w:top w:val="none" w:sz="0" w:space="0" w:color="auto"/>
        <w:left w:val="none" w:sz="0" w:space="0" w:color="auto"/>
        <w:bottom w:val="none" w:sz="0" w:space="0" w:color="auto"/>
        <w:right w:val="none" w:sz="0" w:space="0" w:color="auto"/>
      </w:divBdr>
    </w:div>
    <w:div w:id="1329363919">
      <w:bodyDiv w:val="1"/>
      <w:marLeft w:val="0"/>
      <w:marRight w:val="0"/>
      <w:marTop w:val="0"/>
      <w:marBottom w:val="0"/>
      <w:divBdr>
        <w:top w:val="none" w:sz="0" w:space="0" w:color="auto"/>
        <w:left w:val="none" w:sz="0" w:space="0" w:color="auto"/>
        <w:bottom w:val="none" w:sz="0" w:space="0" w:color="auto"/>
        <w:right w:val="none" w:sz="0" w:space="0" w:color="auto"/>
      </w:divBdr>
    </w:div>
    <w:div w:id="1334918111">
      <w:bodyDiv w:val="1"/>
      <w:marLeft w:val="0"/>
      <w:marRight w:val="0"/>
      <w:marTop w:val="0"/>
      <w:marBottom w:val="0"/>
      <w:divBdr>
        <w:top w:val="none" w:sz="0" w:space="0" w:color="auto"/>
        <w:left w:val="none" w:sz="0" w:space="0" w:color="auto"/>
        <w:bottom w:val="none" w:sz="0" w:space="0" w:color="auto"/>
        <w:right w:val="none" w:sz="0" w:space="0" w:color="auto"/>
      </w:divBdr>
    </w:div>
    <w:div w:id="1339193487">
      <w:bodyDiv w:val="1"/>
      <w:marLeft w:val="0"/>
      <w:marRight w:val="0"/>
      <w:marTop w:val="0"/>
      <w:marBottom w:val="0"/>
      <w:divBdr>
        <w:top w:val="none" w:sz="0" w:space="0" w:color="auto"/>
        <w:left w:val="none" w:sz="0" w:space="0" w:color="auto"/>
        <w:bottom w:val="none" w:sz="0" w:space="0" w:color="auto"/>
        <w:right w:val="none" w:sz="0" w:space="0" w:color="auto"/>
      </w:divBdr>
    </w:div>
    <w:div w:id="1341010337">
      <w:bodyDiv w:val="1"/>
      <w:marLeft w:val="0"/>
      <w:marRight w:val="0"/>
      <w:marTop w:val="0"/>
      <w:marBottom w:val="0"/>
      <w:divBdr>
        <w:top w:val="none" w:sz="0" w:space="0" w:color="auto"/>
        <w:left w:val="none" w:sz="0" w:space="0" w:color="auto"/>
        <w:bottom w:val="none" w:sz="0" w:space="0" w:color="auto"/>
        <w:right w:val="none" w:sz="0" w:space="0" w:color="auto"/>
      </w:divBdr>
    </w:div>
    <w:div w:id="1343972319">
      <w:bodyDiv w:val="1"/>
      <w:marLeft w:val="0"/>
      <w:marRight w:val="0"/>
      <w:marTop w:val="0"/>
      <w:marBottom w:val="0"/>
      <w:divBdr>
        <w:top w:val="none" w:sz="0" w:space="0" w:color="auto"/>
        <w:left w:val="none" w:sz="0" w:space="0" w:color="auto"/>
        <w:bottom w:val="none" w:sz="0" w:space="0" w:color="auto"/>
        <w:right w:val="none" w:sz="0" w:space="0" w:color="auto"/>
      </w:divBdr>
    </w:div>
    <w:div w:id="1345398063">
      <w:bodyDiv w:val="1"/>
      <w:marLeft w:val="0"/>
      <w:marRight w:val="0"/>
      <w:marTop w:val="0"/>
      <w:marBottom w:val="0"/>
      <w:divBdr>
        <w:top w:val="none" w:sz="0" w:space="0" w:color="auto"/>
        <w:left w:val="none" w:sz="0" w:space="0" w:color="auto"/>
        <w:bottom w:val="none" w:sz="0" w:space="0" w:color="auto"/>
        <w:right w:val="none" w:sz="0" w:space="0" w:color="auto"/>
      </w:divBdr>
    </w:div>
    <w:div w:id="1353149897">
      <w:bodyDiv w:val="1"/>
      <w:marLeft w:val="0"/>
      <w:marRight w:val="0"/>
      <w:marTop w:val="0"/>
      <w:marBottom w:val="0"/>
      <w:divBdr>
        <w:top w:val="none" w:sz="0" w:space="0" w:color="auto"/>
        <w:left w:val="none" w:sz="0" w:space="0" w:color="auto"/>
        <w:bottom w:val="none" w:sz="0" w:space="0" w:color="auto"/>
        <w:right w:val="none" w:sz="0" w:space="0" w:color="auto"/>
      </w:divBdr>
    </w:div>
    <w:div w:id="1356417769">
      <w:bodyDiv w:val="1"/>
      <w:marLeft w:val="0"/>
      <w:marRight w:val="0"/>
      <w:marTop w:val="0"/>
      <w:marBottom w:val="0"/>
      <w:divBdr>
        <w:top w:val="none" w:sz="0" w:space="0" w:color="auto"/>
        <w:left w:val="none" w:sz="0" w:space="0" w:color="auto"/>
        <w:bottom w:val="none" w:sz="0" w:space="0" w:color="auto"/>
        <w:right w:val="none" w:sz="0" w:space="0" w:color="auto"/>
      </w:divBdr>
    </w:div>
    <w:div w:id="1357736404">
      <w:bodyDiv w:val="1"/>
      <w:marLeft w:val="0"/>
      <w:marRight w:val="0"/>
      <w:marTop w:val="0"/>
      <w:marBottom w:val="0"/>
      <w:divBdr>
        <w:top w:val="none" w:sz="0" w:space="0" w:color="auto"/>
        <w:left w:val="none" w:sz="0" w:space="0" w:color="auto"/>
        <w:bottom w:val="none" w:sz="0" w:space="0" w:color="auto"/>
        <w:right w:val="none" w:sz="0" w:space="0" w:color="auto"/>
      </w:divBdr>
    </w:div>
    <w:div w:id="1370839200">
      <w:bodyDiv w:val="1"/>
      <w:marLeft w:val="0"/>
      <w:marRight w:val="0"/>
      <w:marTop w:val="0"/>
      <w:marBottom w:val="0"/>
      <w:divBdr>
        <w:top w:val="none" w:sz="0" w:space="0" w:color="auto"/>
        <w:left w:val="none" w:sz="0" w:space="0" w:color="auto"/>
        <w:bottom w:val="none" w:sz="0" w:space="0" w:color="auto"/>
        <w:right w:val="none" w:sz="0" w:space="0" w:color="auto"/>
      </w:divBdr>
    </w:div>
    <w:div w:id="1373770787">
      <w:bodyDiv w:val="1"/>
      <w:marLeft w:val="0"/>
      <w:marRight w:val="0"/>
      <w:marTop w:val="0"/>
      <w:marBottom w:val="0"/>
      <w:divBdr>
        <w:top w:val="none" w:sz="0" w:space="0" w:color="auto"/>
        <w:left w:val="none" w:sz="0" w:space="0" w:color="auto"/>
        <w:bottom w:val="none" w:sz="0" w:space="0" w:color="auto"/>
        <w:right w:val="none" w:sz="0" w:space="0" w:color="auto"/>
      </w:divBdr>
    </w:div>
    <w:div w:id="1375497470">
      <w:bodyDiv w:val="1"/>
      <w:marLeft w:val="0"/>
      <w:marRight w:val="0"/>
      <w:marTop w:val="0"/>
      <w:marBottom w:val="0"/>
      <w:divBdr>
        <w:top w:val="none" w:sz="0" w:space="0" w:color="auto"/>
        <w:left w:val="none" w:sz="0" w:space="0" w:color="auto"/>
        <w:bottom w:val="none" w:sz="0" w:space="0" w:color="auto"/>
        <w:right w:val="none" w:sz="0" w:space="0" w:color="auto"/>
      </w:divBdr>
    </w:div>
    <w:div w:id="1380393461">
      <w:bodyDiv w:val="1"/>
      <w:marLeft w:val="0"/>
      <w:marRight w:val="0"/>
      <w:marTop w:val="0"/>
      <w:marBottom w:val="0"/>
      <w:divBdr>
        <w:top w:val="none" w:sz="0" w:space="0" w:color="auto"/>
        <w:left w:val="none" w:sz="0" w:space="0" w:color="auto"/>
        <w:bottom w:val="none" w:sz="0" w:space="0" w:color="auto"/>
        <w:right w:val="none" w:sz="0" w:space="0" w:color="auto"/>
      </w:divBdr>
    </w:div>
    <w:div w:id="1385717981">
      <w:bodyDiv w:val="1"/>
      <w:marLeft w:val="0"/>
      <w:marRight w:val="0"/>
      <w:marTop w:val="0"/>
      <w:marBottom w:val="0"/>
      <w:divBdr>
        <w:top w:val="none" w:sz="0" w:space="0" w:color="auto"/>
        <w:left w:val="none" w:sz="0" w:space="0" w:color="auto"/>
        <w:bottom w:val="none" w:sz="0" w:space="0" w:color="auto"/>
        <w:right w:val="none" w:sz="0" w:space="0" w:color="auto"/>
      </w:divBdr>
    </w:div>
    <w:div w:id="1390425438">
      <w:bodyDiv w:val="1"/>
      <w:marLeft w:val="0"/>
      <w:marRight w:val="0"/>
      <w:marTop w:val="0"/>
      <w:marBottom w:val="0"/>
      <w:divBdr>
        <w:top w:val="none" w:sz="0" w:space="0" w:color="auto"/>
        <w:left w:val="none" w:sz="0" w:space="0" w:color="auto"/>
        <w:bottom w:val="none" w:sz="0" w:space="0" w:color="auto"/>
        <w:right w:val="none" w:sz="0" w:space="0" w:color="auto"/>
      </w:divBdr>
    </w:div>
    <w:div w:id="1391734880">
      <w:bodyDiv w:val="1"/>
      <w:marLeft w:val="0"/>
      <w:marRight w:val="0"/>
      <w:marTop w:val="0"/>
      <w:marBottom w:val="0"/>
      <w:divBdr>
        <w:top w:val="none" w:sz="0" w:space="0" w:color="auto"/>
        <w:left w:val="none" w:sz="0" w:space="0" w:color="auto"/>
        <w:bottom w:val="none" w:sz="0" w:space="0" w:color="auto"/>
        <w:right w:val="none" w:sz="0" w:space="0" w:color="auto"/>
      </w:divBdr>
    </w:div>
    <w:div w:id="1392272356">
      <w:bodyDiv w:val="1"/>
      <w:marLeft w:val="0"/>
      <w:marRight w:val="0"/>
      <w:marTop w:val="0"/>
      <w:marBottom w:val="0"/>
      <w:divBdr>
        <w:top w:val="none" w:sz="0" w:space="0" w:color="auto"/>
        <w:left w:val="none" w:sz="0" w:space="0" w:color="auto"/>
        <w:bottom w:val="none" w:sz="0" w:space="0" w:color="auto"/>
        <w:right w:val="none" w:sz="0" w:space="0" w:color="auto"/>
      </w:divBdr>
    </w:div>
    <w:div w:id="1394737878">
      <w:bodyDiv w:val="1"/>
      <w:marLeft w:val="0"/>
      <w:marRight w:val="0"/>
      <w:marTop w:val="0"/>
      <w:marBottom w:val="0"/>
      <w:divBdr>
        <w:top w:val="none" w:sz="0" w:space="0" w:color="auto"/>
        <w:left w:val="none" w:sz="0" w:space="0" w:color="auto"/>
        <w:bottom w:val="none" w:sz="0" w:space="0" w:color="auto"/>
        <w:right w:val="none" w:sz="0" w:space="0" w:color="auto"/>
      </w:divBdr>
    </w:div>
    <w:div w:id="1399210699">
      <w:bodyDiv w:val="1"/>
      <w:marLeft w:val="0"/>
      <w:marRight w:val="0"/>
      <w:marTop w:val="0"/>
      <w:marBottom w:val="0"/>
      <w:divBdr>
        <w:top w:val="none" w:sz="0" w:space="0" w:color="auto"/>
        <w:left w:val="none" w:sz="0" w:space="0" w:color="auto"/>
        <w:bottom w:val="none" w:sz="0" w:space="0" w:color="auto"/>
        <w:right w:val="none" w:sz="0" w:space="0" w:color="auto"/>
      </w:divBdr>
    </w:div>
    <w:div w:id="1402559795">
      <w:bodyDiv w:val="1"/>
      <w:marLeft w:val="0"/>
      <w:marRight w:val="0"/>
      <w:marTop w:val="0"/>
      <w:marBottom w:val="0"/>
      <w:divBdr>
        <w:top w:val="none" w:sz="0" w:space="0" w:color="auto"/>
        <w:left w:val="none" w:sz="0" w:space="0" w:color="auto"/>
        <w:bottom w:val="none" w:sz="0" w:space="0" w:color="auto"/>
        <w:right w:val="none" w:sz="0" w:space="0" w:color="auto"/>
      </w:divBdr>
    </w:div>
    <w:div w:id="1403673281">
      <w:bodyDiv w:val="1"/>
      <w:marLeft w:val="0"/>
      <w:marRight w:val="0"/>
      <w:marTop w:val="0"/>
      <w:marBottom w:val="0"/>
      <w:divBdr>
        <w:top w:val="none" w:sz="0" w:space="0" w:color="auto"/>
        <w:left w:val="none" w:sz="0" w:space="0" w:color="auto"/>
        <w:bottom w:val="none" w:sz="0" w:space="0" w:color="auto"/>
        <w:right w:val="none" w:sz="0" w:space="0" w:color="auto"/>
      </w:divBdr>
    </w:div>
    <w:div w:id="1409499892">
      <w:bodyDiv w:val="1"/>
      <w:marLeft w:val="0"/>
      <w:marRight w:val="0"/>
      <w:marTop w:val="0"/>
      <w:marBottom w:val="0"/>
      <w:divBdr>
        <w:top w:val="none" w:sz="0" w:space="0" w:color="auto"/>
        <w:left w:val="none" w:sz="0" w:space="0" w:color="auto"/>
        <w:bottom w:val="none" w:sz="0" w:space="0" w:color="auto"/>
        <w:right w:val="none" w:sz="0" w:space="0" w:color="auto"/>
      </w:divBdr>
    </w:div>
    <w:div w:id="1410075880">
      <w:bodyDiv w:val="1"/>
      <w:marLeft w:val="0"/>
      <w:marRight w:val="0"/>
      <w:marTop w:val="0"/>
      <w:marBottom w:val="0"/>
      <w:divBdr>
        <w:top w:val="none" w:sz="0" w:space="0" w:color="auto"/>
        <w:left w:val="none" w:sz="0" w:space="0" w:color="auto"/>
        <w:bottom w:val="none" w:sz="0" w:space="0" w:color="auto"/>
        <w:right w:val="none" w:sz="0" w:space="0" w:color="auto"/>
      </w:divBdr>
    </w:div>
    <w:div w:id="1415518578">
      <w:bodyDiv w:val="1"/>
      <w:marLeft w:val="0"/>
      <w:marRight w:val="0"/>
      <w:marTop w:val="0"/>
      <w:marBottom w:val="0"/>
      <w:divBdr>
        <w:top w:val="none" w:sz="0" w:space="0" w:color="auto"/>
        <w:left w:val="none" w:sz="0" w:space="0" w:color="auto"/>
        <w:bottom w:val="none" w:sz="0" w:space="0" w:color="auto"/>
        <w:right w:val="none" w:sz="0" w:space="0" w:color="auto"/>
      </w:divBdr>
    </w:div>
    <w:div w:id="1416241705">
      <w:bodyDiv w:val="1"/>
      <w:marLeft w:val="0"/>
      <w:marRight w:val="0"/>
      <w:marTop w:val="0"/>
      <w:marBottom w:val="0"/>
      <w:divBdr>
        <w:top w:val="none" w:sz="0" w:space="0" w:color="auto"/>
        <w:left w:val="none" w:sz="0" w:space="0" w:color="auto"/>
        <w:bottom w:val="none" w:sz="0" w:space="0" w:color="auto"/>
        <w:right w:val="none" w:sz="0" w:space="0" w:color="auto"/>
      </w:divBdr>
      <w:divsChild>
        <w:div w:id="490676926">
          <w:marLeft w:val="1166"/>
          <w:marRight w:val="0"/>
          <w:marTop w:val="77"/>
          <w:marBottom w:val="0"/>
          <w:divBdr>
            <w:top w:val="none" w:sz="0" w:space="0" w:color="auto"/>
            <w:left w:val="none" w:sz="0" w:space="0" w:color="auto"/>
            <w:bottom w:val="none" w:sz="0" w:space="0" w:color="auto"/>
            <w:right w:val="none" w:sz="0" w:space="0" w:color="auto"/>
          </w:divBdr>
        </w:div>
        <w:div w:id="1845169767">
          <w:marLeft w:val="547"/>
          <w:marRight w:val="0"/>
          <w:marTop w:val="91"/>
          <w:marBottom w:val="0"/>
          <w:divBdr>
            <w:top w:val="none" w:sz="0" w:space="0" w:color="auto"/>
            <w:left w:val="none" w:sz="0" w:space="0" w:color="auto"/>
            <w:bottom w:val="none" w:sz="0" w:space="0" w:color="auto"/>
            <w:right w:val="none" w:sz="0" w:space="0" w:color="auto"/>
          </w:divBdr>
        </w:div>
      </w:divsChild>
    </w:div>
    <w:div w:id="1418752577">
      <w:bodyDiv w:val="1"/>
      <w:marLeft w:val="0"/>
      <w:marRight w:val="0"/>
      <w:marTop w:val="0"/>
      <w:marBottom w:val="0"/>
      <w:divBdr>
        <w:top w:val="none" w:sz="0" w:space="0" w:color="auto"/>
        <w:left w:val="none" w:sz="0" w:space="0" w:color="auto"/>
        <w:bottom w:val="none" w:sz="0" w:space="0" w:color="auto"/>
        <w:right w:val="none" w:sz="0" w:space="0" w:color="auto"/>
      </w:divBdr>
    </w:div>
    <w:div w:id="1421365226">
      <w:bodyDiv w:val="1"/>
      <w:marLeft w:val="0"/>
      <w:marRight w:val="0"/>
      <w:marTop w:val="0"/>
      <w:marBottom w:val="0"/>
      <w:divBdr>
        <w:top w:val="none" w:sz="0" w:space="0" w:color="auto"/>
        <w:left w:val="none" w:sz="0" w:space="0" w:color="auto"/>
        <w:bottom w:val="none" w:sz="0" w:space="0" w:color="auto"/>
        <w:right w:val="none" w:sz="0" w:space="0" w:color="auto"/>
      </w:divBdr>
    </w:div>
    <w:div w:id="1430085552">
      <w:bodyDiv w:val="1"/>
      <w:marLeft w:val="0"/>
      <w:marRight w:val="0"/>
      <w:marTop w:val="0"/>
      <w:marBottom w:val="0"/>
      <w:divBdr>
        <w:top w:val="none" w:sz="0" w:space="0" w:color="auto"/>
        <w:left w:val="none" w:sz="0" w:space="0" w:color="auto"/>
        <w:bottom w:val="none" w:sz="0" w:space="0" w:color="auto"/>
        <w:right w:val="none" w:sz="0" w:space="0" w:color="auto"/>
      </w:divBdr>
    </w:div>
    <w:div w:id="1443303220">
      <w:bodyDiv w:val="1"/>
      <w:marLeft w:val="0"/>
      <w:marRight w:val="0"/>
      <w:marTop w:val="0"/>
      <w:marBottom w:val="0"/>
      <w:divBdr>
        <w:top w:val="none" w:sz="0" w:space="0" w:color="auto"/>
        <w:left w:val="none" w:sz="0" w:space="0" w:color="auto"/>
        <w:bottom w:val="none" w:sz="0" w:space="0" w:color="auto"/>
        <w:right w:val="none" w:sz="0" w:space="0" w:color="auto"/>
      </w:divBdr>
    </w:div>
    <w:div w:id="1446268669">
      <w:bodyDiv w:val="1"/>
      <w:marLeft w:val="0"/>
      <w:marRight w:val="0"/>
      <w:marTop w:val="0"/>
      <w:marBottom w:val="0"/>
      <w:divBdr>
        <w:top w:val="none" w:sz="0" w:space="0" w:color="auto"/>
        <w:left w:val="none" w:sz="0" w:space="0" w:color="auto"/>
        <w:bottom w:val="none" w:sz="0" w:space="0" w:color="auto"/>
        <w:right w:val="none" w:sz="0" w:space="0" w:color="auto"/>
      </w:divBdr>
    </w:div>
    <w:div w:id="1451509120">
      <w:bodyDiv w:val="1"/>
      <w:marLeft w:val="0"/>
      <w:marRight w:val="0"/>
      <w:marTop w:val="0"/>
      <w:marBottom w:val="0"/>
      <w:divBdr>
        <w:top w:val="none" w:sz="0" w:space="0" w:color="auto"/>
        <w:left w:val="none" w:sz="0" w:space="0" w:color="auto"/>
        <w:bottom w:val="none" w:sz="0" w:space="0" w:color="auto"/>
        <w:right w:val="none" w:sz="0" w:space="0" w:color="auto"/>
      </w:divBdr>
    </w:div>
    <w:div w:id="1453017827">
      <w:bodyDiv w:val="1"/>
      <w:marLeft w:val="0"/>
      <w:marRight w:val="0"/>
      <w:marTop w:val="0"/>
      <w:marBottom w:val="0"/>
      <w:divBdr>
        <w:top w:val="none" w:sz="0" w:space="0" w:color="auto"/>
        <w:left w:val="none" w:sz="0" w:space="0" w:color="auto"/>
        <w:bottom w:val="none" w:sz="0" w:space="0" w:color="auto"/>
        <w:right w:val="none" w:sz="0" w:space="0" w:color="auto"/>
      </w:divBdr>
    </w:div>
    <w:div w:id="1467774093">
      <w:bodyDiv w:val="1"/>
      <w:marLeft w:val="0"/>
      <w:marRight w:val="0"/>
      <w:marTop w:val="0"/>
      <w:marBottom w:val="0"/>
      <w:divBdr>
        <w:top w:val="none" w:sz="0" w:space="0" w:color="auto"/>
        <w:left w:val="none" w:sz="0" w:space="0" w:color="auto"/>
        <w:bottom w:val="none" w:sz="0" w:space="0" w:color="auto"/>
        <w:right w:val="none" w:sz="0" w:space="0" w:color="auto"/>
      </w:divBdr>
    </w:div>
    <w:div w:id="1468008440">
      <w:bodyDiv w:val="1"/>
      <w:marLeft w:val="0"/>
      <w:marRight w:val="0"/>
      <w:marTop w:val="0"/>
      <w:marBottom w:val="0"/>
      <w:divBdr>
        <w:top w:val="none" w:sz="0" w:space="0" w:color="auto"/>
        <w:left w:val="none" w:sz="0" w:space="0" w:color="auto"/>
        <w:bottom w:val="none" w:sz="0" w:space="0" w:color="auto"/>
        <w:right w:val="none" w:sz="0" w:space="0" w:color="auto"/>
      </w:divBdr>
    </w:div>
    <w:div w:id="1481799676">
      <w:bodyDiv w:val="1"/>
      <w:marLeft w:val="0"/>
      <w:marRight w:val="0"/>
      <w:marTop w:val="0"/>
      <w:marBottom w:val="0"/>
      <w:divBdr>
        <w:top w:val="none" w:sz="0" w:space="0" w:color="auto"/>
        <w:left w:val="none" w:sz="0" w:space="0" w:color="auto"/>
        <w:bottom w:val="none" w:sz="0" w:space="0" w:color="auto"/>
        <w:right w:val="none" w:sz="0" w:space="0" w:color="auto"/>
      </w:divBdr>
    </w:div>
    <w:div w:id="1482230585">
      <w:bodyDiv w:val="1"/>
      <w:marLeft w:val="0"/>
      <w:marRight w:val="0"/>
      <w:marTop w:val="0"/>
      <w:marBottom w:val="0"/>
      <w:divBdr>
        <w:top w:val="none" w:sz="0" w:space="0" w:color="auto"/>
        <w:left w:val="none" w:sz="0" w:space="0" w:color="auto"/>
        <w:bottom w:val="none" w:sz="0" w:space="0" w:color="auto"/>
        <w:right w:val="none" w:sz="0" w:space="0" w:color="auto"/>
      </w:divBdr>
    </w:div>
    <w:div w:id="1503355789">
      <w:bodyDiv w:val="1"/>
      <w:marLeft w:val="0"/>
      <w:marRight w:val="0"/>
      <w:marTop w:val="0"/>
      <w:marBottom w:val="0"/>
      <w:divBdr>
        <w:top w:val="none" w:sz="0" w:space="0" w:color="auto"/>
        <w:left w:val="none" w:sz="0" w:space="0" w:color="auto"/>
        <w:bottom w:val="none" w:sz="0" w:space="0" w:color="auto"/>
        <w:right w:val="none" w:sz="0" w:space="0" w:color="auto"/>
      </w:divBdr>
    </w:div>
    <w:div w:id="1503933318">
      <w:bodyDiv w:val="1"/>
      <w:marLeft w:val="0"/>
      <w:marRight w:val="0"/>
      <w:marTop w:val="0"/>
      <w:marBottom w:val="0"/>
      <w:divBdr>
        <w:top w:val="none" w:sz="0" w:space="0" w:color="auto"/>
        <w:left w:val="none" w:sz="0" w:space="0" w:color="auto"/>
        <w:bottom w:val="none" w:sz="0" w:space="0" w:color="auto"/>
        <w:right w:val="none" w:sz="0" w:space="0" w:color="auto"/>
      </w:divBdr>
    </w:div>
    <w:div w:id="1513715419">
      <w:bodyDiv w:val="1"/>
      <w:marLeft w:val="0"/>
      <w:marRight w:val="0"/>
      <w:marTop w:val="0"/>
      <w:marBottom w:val="0"/>
      <w:divBdr>
        <w:top w:val="none" w:sz="0" w:space="0" w:color="auto"/>
        <w:left w:val="none" w:sz="0" w:space="0" w:color="auto"/>
        <w:bottom w:val="none" w:sz="0" w:space="0" w:color="auto"/>
        <w:right w:val="none" w:sz="0" w:space="0" w:color="auto"/>
      </w:divBdr>
    </w:div>
    <w:div w:id="1514110065">
      <w:bodyDiv w:val="1"/>
      <w:marLeft w:val="0"/>
      <w:marRight w:val="0"/>
      <w:marTop w:val="0"/>
      <w:marBottom w:val="0"/>
      <w:divBdr>
        <w:top w:val="none" w:sz="0" w:space="0" w:color="auto"/>
        <w:left w:val="none" w:sz="0" w:space="0" w:color="auto"/>
        <w:bottom w:val="none" w:sz="0" w:space="0" w:color="auto"/>
        <w:right w:val="none" w:sz="0" w:space="0" w:color="auto"/>
      </w:divBdr>
    </w:div>
    <w:div w:id="1514800215">
      <w:bodyDiv w:val="1"/>
      <w:marLeft w:val="0"/>
      <w:marRight w:val="0"/>
      <w:marTop w:val="0"/>
      <w:marBottom w:val="0"/>
      <w:divBdr>
        <w:top w:val="none" w:sz="0" w:space="0" w:color="auto"/>
        <w:left w:val="none" w:sz="0" w:space="0" w:color="auto"/>
        <w:bottom w:val="none" w:sz="0" w:space="0" w:color="auto"/>
        <w:right w:val="none" w:sz="0" w:space="0" w:color="auto"/>
      </w:divBdr>
    </w:div>
    <w:div w:id="1523350556">
      <w:bodyDiv w:val="1"/>
      <w:marLeft w:val="0"/>
      <w:marRight w:val="0"/>
      <w:marTop w:val="0"/>
      <w:marBottom w:val="0"/>
      <w:divBdr>
        <w:top w:val="none" w:sz="0" w:space="0" w:color="auto"/>
        <w:left w:val="none" w:sz="0" w:space="0" w:color="auto"/>
        <w:bottom w:val="none" w:sz="0" w:space="0" w:color="auto"/>
        <w:right w:val="none" w:sz="0" w:space="0" w:color="auto"/>
      </w:divBdr>
    </w:div>
    <w:div w:id="1523663491">
      <w:bodyDiv w:val="1"/>
      <w:marLeft w:val="0"/>
      <w:marRight w:val="0"/>
      <w:marTop w:val="0"/>
      <w:marBottom w:val="0"/>
      <w:divBdr>
        <w:top w:val="none" w:sz="0" w:space="0" w:color="auto"/>
        <w:left w:val="none" w:sz="0" w:space="0" w:color="auto"/>
        <w:bottom w:val="none" w:sz="0" w:space="0" w:color="auto"/>
        <w:right w:val="none" w:sz="0" w:space="0" w:color="auto"/>
      </w:divBdr>
    </w:div>
    <w:div w:id="1530483471">
      <w:bodyDiv w:val="1"/>
      <w:marLeft w:val="0"/>
      <w:marRight w:val="0"/>
      <w:marTop w:val="0"/>
      <w:marBottom w:val="0"/>
      <w:divBdr>
        <w:top w:val="none" w:sz="0" w:space="0" w:color="auto"/>
        <w:left w:val="none" w:sz="0" w:space="0" w:color="auto"/>
        <w:bottom w:val="none" w:sz="0" w:space="0" w:color="auto"/>
        <w:right w:val="none" w:sz="0" w:space="0" w:color="auto"/>
      </w:divBdr>
    </w:div>
    <w:div w:id="1535340356">
      <w:bodyDiv w:val="1"/>
      <w:marLeft w:val="0"/>
      <w:marRight w:val="0"/>
      <w:marTop w:val="0"/>
      <w:marBottom w:val="0"/>
      <w:divBdr>
        <w:top w:val="none" w:sz="0" w:space="0" w:color="auto"/>
        <w:left w:val="none" w:sz="0" w:space="0" w:color="auto"/>
        <w:bottom w:val="none" w:sz="0" w:space="0" w:color="auto"/>
        <w:right w:val="none" w:sz="0" w:space="0" w:color="auto"/>
      </w:divBdr>
    </w:div>
    <w:div w:id="1536191606">
      <w:bodyDiv w:val="1"/>
      <w:marLeft w:val="0"/>
      <w:marRight w:val="0"/>
      <w:marTop w:val="0"/>
      <w:marBottom w:val="0"/>
      <w:divBdr>
        <w:top w:val="none" w:sz="0" w:space="0" w:color="auto"/>
        <w:left w:val="none" w:sz="0" w:space="0" w:color="auto"/>
        <w:bottom w:val="none" w:sz="0" w:space="0" w:color="auto"/>
        <w:right w:val="none" w:sz="0" w:space="0" w:color="auto"/>
      </w:divBdr>
    </w:div>
    <w:div w:id="1537233193">
      <w:bodyDiv w:val="1"/>
      <w:marLeft w:val="0"/>
      <w:marRight w:val="0"/>
      <w:marTop w:val="0"/>
      <w:marBottom w:val="0"/>
      <w:divBdr>
        <w:top w:val="none" w:sz="0" w:space="0" w:color="auto"/>
        <w:left w:val="none" w:sz="0" w:space="0" w:color="auto"/>
        <w:bottom w:val="none" w:sz="0" w:space="0" w:color="auto"/>
        <w:right w:val="none" w:sz="0" w:space="0" w:color="auto"/>
      </w:divBdr>
    </w:div>
    <w:div w:id="1548102450">
      <w:bodyDiv w:val="1"/>
      <w:marLeft w:val="0"/>
      <w:marRight w:val="0"/>
      <w:marTop w:val="0"/>
      <w:marBottom w:val="0"/>
      <w:divBdr>
        <w:top w:val="none" w:sz="0" w:space="0" w:color="auto"/>
        <w:left w:val="none" w:sz="0" w:space="0" w:color="auto"/>
        <w:bottom w:val="none" w:sz="0" w:space="0" w:color="auto"/>
        <w:right w:val="none" w:sz="0" w:space="0" w:color="auto"/>
      </w:divBdr>
    </w:div>
    <w:div w:id="1560747423">
      <w:bodyDiv w:val="1"/>
      <w:marLeft w:val="0"/>
      <w:marRight w:val="0"/>
      <w:marTop w:val="0"/>
      <w:marBottom w:val="0"/>
      <w:divBdr>
        <w:top w:val="none" w:sz="0" w:space="0" w:color="auto"/>
        <w:left w:val="none" w:sz="0" w:space="0" w:color="auto"/>
        <w:bottom w:val="none" w:sz="0" w:space="0" w:color="auto"/>
        <w:right w:val="none" w:sz="0" w:space="0" w:color="auto"/>
      </w:divBdr>
    </w:div>
    <w:div w:id="1560825682">
      <w:bodyDiv w:val="1"/>
      <w:marLeft w:val="0"/>
      <w:marRight w:val="0"/>
      <w:marTop w:val="0"/>
      <w:marBottom w:val="0"/>
      <w:divBdr>
        <w:top w:val="none" w:sz="0" w:space="0" w:color="auto"/>
        <w:left w:val="none" w:sz="0" w:space="0" w:color="auto"/>
        <w:bottom w:val="none" w:sz="0" w:space="0" w:color="auto"/>
        <w:right w:val="none" w:sz="0" w:space="0" w:color="auto"/>
      </w:divBdr>
    </w:div>
    <w:div w:id="1568101962">
      <w:bodyDiv w:val="1"/>
      <w:marLeft w:val="0"/>
      <w:marRight w:val="0"/>
      <w:marTop w:val="0"/>
      <w:marBottom w:val="0"/>
      <w:divBdr>
        <w:top w:val="none" w:sz="0" w:space="0" w:color="auto"/>
        <w:left w:val="none" w:sz="0" w:space="0" w:color="auto"/>
        <w:bottom w:val="none" w:sz="0" w:space="0" w:color="auto"/>
        <w:right w:val="none" w:sz="0" w:space="0" w:color="auto"/>
      </w:divBdr>
    </w:div>
    <w:div w:id="1570578684">
      <w:bodyDiv w:val="1"/>
      <w:marLeft w:val="0"/>
      <w:marRight w:val="0"/>
      <w:marTop w:val="0"/>
      <w:marBottom w:val="0"/>
      <w:divBdr>
        <w:top w:val="none" w:sz="0" w:space="0" w:color="auto"/>
        <w:left w:val="none" w:sz="0" w:space="0" w:color="auto"/>
        <w:bottom w:val="none" w:sz="0" w:space="0" w:color="auto"/>
        <w:right w:val="none" w:sz="0" w:space="0" w:color="auto"/>
      </w:divBdr>
    </w:div>
    <w:div w:id="1579554963">
      <w:bodyDiv w:val="1"/>
      <w:marLeft w:val="0"/>
      <w:marRight w:val="0"/>
      <w:marTop w:val="0"/>
      <w:marBottom w:val="0"/>
      <w:divBdr>
        <w:top w:val="none" w:sz="0" w:space="0" w:color="auto"/>
        <w:left w:val="none" w:sz="0" w:space="0" w:color="auto"/>
        <w:bottom w:val="none" w:sz="0" w:space="0" w:color="auto"/>
        <w:right w:val="none" w:sz="0" w:space="0" w:color="auto"/>
      </w:divBdr>
    </w:div>
    <w:div w:id="1584147050">
      <w:bodyDiv w:val="1"/>
      <w:marLeft w:val="0"/>
      <w:marRight w:val="0"/>
      <w:marTop w:val="0"/>
      <w:marBottom w:val="0"/>
      <w:divBdr>
        <w:top w:val="none" w:sz="0" w:space="0" w:color="auto"/>
        <w:left w:val="none" w:sz="0" w:space="0" w:color="auto"/>
        <w:bottom w:val="none" w:sz="0" w:space="0" w:color="auto"/>
        <w:right w:val="none" w:sz="0" w:space="0" w:color="auto"/>
      </w:divBdr>
      <w:divsChild>
        <w:div w:id="201795359">
          <w:marLeft w:val="0"/>
          <w:marRight w:val="0"/>
          <w:marTop w:val="0"/>
          <w:marBottom w:val="0"/>
          <w:divBdr>
            <w:top w:val="none" w:sz="0" w:space="0" w:color="auto"/>
            <w:left w:val="none" w:sz="0" w:space="0" w:color="auto"/>
            <w:bottom w:val="none" w:sz="0" w:space="0" w:color="auto"/>
            <w:right w:val="none" w:sz="0" w:space="0" w:color="auto"/>
          </w:divBdr>
          <w:divsChild>
            <w:div w:id="1248617666">
              <w:marLeft w:val="0"/>
              <w:marRight w:val="0"/>
              <w:marTop w:val="0"/>
              <w:marBottom w:val="0"/>
              <w:divBdr>
                <w:top w:val="none" w:sz="0" w:space="0" w:color="auto"/>
                <w:left w:val="none" w:sz="0" w:space="0" w:color="auto"/>
                <w:bottom w:val="none" w:sz="0" w:space="0" w:color="auto"/>
                <w:right w:val="none" w:sz="0" w:space="0" w:color="auto"/>
              </w:divBdr>
              <w:divsChild>
                <w:div w:id="1553349124">
                  <w:marLeft w:val="0"/>
                  <w:marRight w:val="0"/>
                  <w:marTop w:val="0"/>
                  <w:marBottom w:val="0"/>
                  <w:divBdr>
                    <w:top w:val="none" w:sz="0" w:space="0" w:color="auto"/>
                    <w:left w:val="none" w:sz="0" w:space="0" w:color="auto"/>
                    <w:bottom w:val="none" w:sz="0" w:space="0" w:color="auto"/>
                    <w:right w:val="none" w:sz="0" w:space="0" w:color="auto"/>
                  </w:divBdr>
                  <w:divsChild>
                    <w:div w:id="1452171316">
                      <w:marLeft w:val="0"/>
                      <w:marRight w:val="0"/>
                      <w:marTop w:val="0"/>
                      <w:marBottom w:val="0"/>
                      <w:divBdr>
                        <w:top w:val="none" w:sz="0" w:space="0" w:color="auto"/>
                        <w:left w:val="none" w:sz="0" w:space="0" w:color="auto"/>
                        <w:bottom w:val="none" w:sz="0" w:space="0" w:color="auto"/>
                        <w:right w:val="none" w:sz="0" w:space="0" w:color="auto"/>
                      </w:divBdr>
                      <w:divsChild>
                        <w:div w:id="1013993663">
                          <w:marLeft w:val="0"/>
                          <w:marRight w:val="0"/>
                          <w:marTop w:val="0"/>
                          <w:marBottom w:val="0"/>
                          <w:divBdr>
                            <w:top w:val="none" w:sz="0" w:space="0" w:color="auto"/>
                            <w:left w:val="none" w:sz="0" w:space="0" w:color="auto"/>
                            <w:bottom w:val="none" w:sz="0" w:space="0" w:color="auto"/>
                            <w:right w:val="none" w:sz="0" w:space="0" w:color="auto"/>
                          </w:divBdr>
                          <w:divsChild>
                            <w:div w:id="243033100">
                              <w:marLeft w:val="0"/>
                              <w:marRight w:val="0"/>
                              <w:marTop w:val="0"/>
                              <w:marBottom w:val="0"/>
                              <w:divBdr>
                                <w:top w:val="none" w:sz="0" w:space="0" w:color="auto"/>
                                <w:left w:val="none" w:sz="0" w:space="0" w:color="auto"/>
                                <w:bottom w:val="none" w:sz="0" w:space="0" w:color="auto"/>
                                <w:right w:val="none" w:sz="0" w:space="0" w:color="auto"/>
                              </w:divBdr>
                              <w:divsChild>
                                <w:div w:id="842352899">
                                  <w:marLeft w:val="0"/>
                                  <w:marRight w:val="0"/>
                                  <w:marTop w:val="0"/>
                                  <w:marBottom w:val="0"/>
                                  <w:divBdr>
                                    <w:top w:val="none" w:sz="0" w:space="0" w:color="auto"/>
                                    <w:left w:val="none" w:sz="0" w:space="0" w:color="auto"/>
                                    <w:bottom w:val="none" w:sz="0" w:space="0" w:color="auto"/>
                                    <w:right w:val="none" w:sz="0" w:space="0" w:color="auto"/>
                                  </w:divBdr>
                                  <w:divsChild>
                                    <w:div w:id="517548827">
                                      <w:marLeft w:val="0"/>
                                      <w:marRight w:val="0"/>
                                      <w:marTop w:val="0"/>
                                      <w:marBottom w:val="0"/>
                                      <w:divBdr>
                                        <w:top w:val="none" w:sz="0" w:space="0" w:color="auto"/>
                                        <w:left w:val="none" w:sz="0" w:space="0" w:color="auto"/>
                                        <w:bottom w:val="none" w:sz="0" w:space="0" w:color="auto"/>
                                        <w:right w:val="none" w:sz="0" w:space="0" w:color="auto"/>
                                      </w:divBdr>
                                      <w:divsChild>
                                        <w:div w:id="704408981">
                                          <w:marLeft w:val="0"/>
                                          <w:marRight w:val="0"/>
                                          <w:marTop w:val="0"/>
                                          <w:marBottom w:val="0"/>
                                          <w:divBdr>
                                            <w:top w:val="none" w:sz="0" w:space="0" w:color="auto"/>
                                            <w:left w:val="none" w:sz="0" w:space="0" w:color="auto"/>
                                            <w:bottom w:val="none" w:sz="0" w:space="0" w:color="auto"/>
                                            <w:right w:val="none" w:sz="0" w:space="0" w:color="auto"/>
                                          </w:divBdr>
                                          <w:divsChild>
                                            <w:div w:id="1438134440">
                                              <w:marLeft w:val="0"/>
                                              <w:marRight w:val="0"/>
                                              <w:marTop w:val="0"/>
                                              <w:marBottom w:val="0"/>
                                              <w:divBdr>
                                                <w:top w:val="none" w:sz="0" w:space="0" w:color="auto"/>
                                                <w:left w:val="none" w:sz="0" w:space="0" w:color="auto"/>
                                                <w:bottom w:val="none" w:sz="0" w:space="0" w:color="auto"/>
                                                <w:right w:val="none" w:sz="0" w:space="0" w:color="auto"/>
                                              </w:divBdr>
                                              <w:divsChild>
                                                <w:div w:id="951739975">
                                                  <w:marLeft w:val="0"/>
                                                  <w:marRight w:val="0"/>
                                                  <w:marTop w:val="0"/>
                                                  <w:marBottom w:val="0"/>
                                                  <w:divBdr>
                                                    <w:top w:val="none" w:sz="0" w:space="0" w:color="auto"/>
                                                    <w:left w:val="none" w:sz="0" w:space="0" w:color="auto"/>
                                                    <w:bottom w:val="none" w:sz="0" w:space="0" w:color="auto"/>
                                                    <w:right w:val="none" w:sz="0" w:space="0" w:color="auto"/>
                                                  </w:divBdr>
                                                  <w:divsChild>
                                                    <w:div w:id="930357045">
                                                      <w:marLeft w:val="0"/>
                                                      <w:marRight w:val="0"/>
                                                      <w:marTop w:val="0"/>
                                                      <w:marBottom w:val="0"/>
                                                      <w:divBdr>
                                                        <w:top w:val="none" w:sz="0" w:space="0" w:color="auto"/>
                                                        <w:left w:val="none" w:sz="0" w:space="0" w:color="auto"/>
                                                        <w:bottom w:val="none" w:sz="0" w:space="0" w:color="auto"/>
                                                        <w:right w:val="none" w:sz="0" w:space="0" w:color="auto"/>
                                                      </w:divBdr>
                                                      <w:divsChild>
                                                        <w:div w:id="1061635045">
                                                          <w:marLeft w:val="0"/>
                                                          <w:marRight w:val="0"/>
                                                          <w:marTop w:val="0"/>
                                                          <w:marBottom w:val="0"/>
                                                          <w:divBdr>
                                                            <w:top w:val="none" w:sz="0" w:space="0" w:color="auto"/>
                                                            <w:left w:val="none" w:sz="0" w:space="0" w:color="auto"/>
                                                            <w:bottom w:val="none" w:sz="0" w:space="0" w:color="auto"/>
                                                            <w:right w:val="none" w:sz="0" w:space="0" w:color="auto"/>
                                                          </w:divBdr>
                                                          <w:divsChild>
                                                            <w:div w:id="1081953370">
                                                              <w:marLeft w:val="0"/>
                                                              <w:marRight w:val="0"/>
                                                              <w:marTop w:val="0"/>
                                                              <w:marBottom w:val="0"/>
                                                              <w:divBdr>
                                                                <w:top w:val="none" w:sz="0" w:space="0" w:color="auto"/>
                                                                <w:left w:val="none" w:sz="0" w:space="0" w:color="auto"/>
                                                                <w:bottom w:val="none" w:sz="0" w:space="0" w:color="auto"/>
                                                                <w:right w:val="none" w:sz="0" w:space="0" w:color="auto"/>
                                                              </w:divBdr>
                                                              <w:divsChild>
                                                                <w:div w:id="208686651">
                                                                  <w:marLeft w:val="0"/>
                                                                  <w:marRight w:val="0"/>
                                                                  <w:marTop w:val="0"/>
                                                                  <w:marBottom w:val="0"/>
                                                                  <w:divBdr>
                                                                    <w:top w:val="none" w:sz="0" w:space="0" w:color="auto"/>
                                                                    <w:left w:val="none" w:sz="0" w:space="0" w:color="auto"/>
                                                                    <w:bottom w:val="none" w:sz="0" w:space="0" w:color="auto"/>
                                                                    <w:right w:val="none" w:sz="0" w:space="0" w:color="auto"/>
                                                                  </w:divBdr>
                                                                  <w:divsChild>
                                                                    <w:div w:id="1551111693">
                                                                      <w:marLeft w:val="0"/>
                                                                      <w:marRight w:val="0"/>
                                                                      <w:marTop w:val="0"/>
                                                                      <w:marBottom w:val="0"/>
                                                                      <w:divBdr>
                                                                        <w:top w:val="none" w:sz="0" w:space="0" w:color="auto"/>
                                                                        <w:left w:val="none" w:sz="0" w:space="0" w:color="auto"/>
                                                                        <w:bottom w:val="none" w:sz="0" w:space="0" w:color="auto"/>
                                                                        <w:right w:val="none" w:sz="0" w:space="0" w:color="auto"/>
                                                                      </w:divBdr>
                                                                      <w:divsChild>
                                                                        <w:div w:id="1544557261">
                                                                          <w:marLeft w:val="0"/>
                                                                          <w:marRight w:val="0"/>
                                                                          <w:marTop w:val="0"/>
                                                                          <w:marBottom w:val="0"/>
                                                                          <w:divBdr>
                                                                            <w:top w:val="none" w:sz="0" w:space="0" w:color="auto"/>
                                                                            <w:left w:val="none" w:sz="0" w:space="0" w:color="auto"/>
                                                                            <w:bottom w:val="none" w:sz="0" w:space="0" w:color="auto"/>
                                                                            <w:right w:val="none" w:sz="0" w:space="0" w:color="auto"/>
                                                                          </w:divBdr>
                                                                          <w:divsChild>
                                                                            <w:div w:id="1708218853">
                                                                              <w:marLeft w:val="0"/>
                                                                              <w:marRight w:val="0"/>
                                                                              <w:marTop w:val="0"/>
                                                                              <w:marBottom w:val="0"/>
                                                                              <w:divBdr>
                                                                                <w:top w:val="none" w:sz="0" w:space="0" w:color="auto"/>
                                                                                <w:left w:val="none" w:sz="0" w:space="0" w:color="auto"/>
                                                                                <w:bottom w:val="none" w:sz="0" w:space="0" w:color="auto"/>
                                                                                <w:right w:val="none" w:sz="0" w:space="0" w:color="auto"/>
                                                                              </w:divBdr>
                                                                              <w:divsChild>
                                                                                <w:div w:id="461652422">
                                                                                  <w:marLeft w:val="0"/>
                                                                                  <w:marRight w:val="0"/>
                                                                                  <w:marTop w:val="0"/>
                                                                                  <w:marBottom w:val="0"/>
                                                                                  <w:divBdr>
                                                                                    <w:top w:val="none" w:sz="0" w:space="0" w:color="auto"/>
                                                                                    <w:left w:val="none" w:sz="0" w:space="0" w:color="auto"/>
                                                                                    <w:bottom w:val="none" w:sz="0" w:space="0" w:color="auto"/>
                                                                                    <w:right w:val="none" w:sz="0" w:space="0" w:color="auto"/>
                                                                                  </w:divBdr>
                                                                                  <w:divsChild>
                                                                                    <w:div w:id="573054485">
                                                                                      <w:marLeft w:val="0"/>
                                                                                      <w:marRight w:val="0"/>
                                                                                      <w:marTop w:val="0"/>
                                                                                      <w:marBottom w:val="0"/>
                                                                                      <w:divBdr>
                                                                                        <w:top w:val="none" w:sz="0" w:space="0" w:color="auto"/>
                                                                                        <w:left w:val="none" w:sz="0" w:space="0" w:color="auto"/>
                                                                                        <w:bottom w:val="none" w:sz="0" w:space="0" w:color="auto"/>
                                                                                        <w:right w:val="none" w:sz="0" w:space="0" w:color="auto"/>
                                                                                      </w:divBdr>
                                                                                      <w:divsChild>
                                                                                        <w:div w:id="2144493098">
                                                                                          <w:marLeft w:val="0"/>
                                                                                          <w:marRight w:val="0"/>
                                                                                          <w:marTop w:val="0"/>
                                                                                          <w:marBottom w:val="0"/>
                                                                                          <w:divBdr>
                                                                                            <w:top w:val="none" w:sz="0" w:space="0" w:color="auto"/>
                                                                                            <w:left w:val="none" w:sz="0" w:space="0" w:color="auto"/>
                                                                                            <w:bottom w:val="none" w:sz="0" w:space="0" w:color="auto"/>
                                                                                            <w:right w:val="none" w:sz="0" w:space="0" w:color="auto"/>
                                                                                          </w:divBdr>
                                                                                          <w:divsChild>
                                                                                            <w:div w:id="1250114421">
                                                                                              <w:marLeft w:val="0"/>
                                                                                              <w:marRight w:val="0"/>
                                                                                              <w:marTop w:val="0"/>
                                                                                              <w:marBottom w:val="0"/>
                                                                                              <w:divBdr>
                                                                                                <w:top w:val="none" w:sz="0" w:space="0" w:color="auto"/>
                                                                                                <w:left w:val="none" w:sz="0" w:space="0" w:color="auto"/>
                                                                                                <w:bottom w:val="none" w:sz="0" w:space="0" w:color="auto"/>
                                                                                                <w:right w:val="none" w:sz="0" w:space="0" w:color="auto"/>
                                                                                              </w:divBdr>
                                                                                              <w:divsChild>
                                                                                                <w:div w:id="1470394768">
                                                                                                  <w:marLeft w:val="0"/>
                                                                                                  <w:marRight w:val="0"/>
                                                                                                  <w:marTop w:val="0"/>
                                                                                                  <w:marBottom w:val="0"/>
                                                                                                  <w:divBdr>
                                                                                                    <w:top w:val="none" w:sz="0" w:space="0" w:color="auto"/>
                                                                                                    <w:left w:val="none" w:sz="0" w:space="0" w:color="auto"/>
                                                                                                    <w:bottom w:val="none" w:sz="0" w:space="0" w:color="auto"/>
                                                                                                    <w:right w:val="none" w:sz="0" w:space="0" w:color="auto"/>
                                                                                                  </w:divBdr>
                                                                                                  <w:divsChild>
                                                                                                    <w:div w:id="1945191191">
                                                                                                      <w:marLeft w:val="0"/>
                                                                                                      <w:marRight w:val="0"/>
                                                                                                      <w:marTop w:val="0"/>
                                                                                                      <w:marBottom w:val="0"/>
                                                                                                      <w:divBdr>
                                                                                                        <w:top w:val="none" w:sz="0" w:space="0" w:color="auto"/>
                                                                                                        <w:left w:val="none" w:sz="0" w:space="0" w:color="auto"/>
                                                                                                        <w:bottom w:val="none" w:sz="0" w:space="0" w:color="auto"/>
                                                                                                        <w:right w:val="none" w:sz="0" w:space="0" w:color="auto"/>
                                                                                                      </w:divBdr>
                                                                                                      <w:divsChild>
                                                                                                        <w:div w:id="849560407">
                                                                                                          <w:marLeft w:val="0"/>
                                                                                                          <w:marRight w:val="0"/>
                                                                                                          <w:marTop w:val="0"/>
                                                                                                          <w:marBottom w:val="0"/>
                                                                                                          <w:divBdr>
                                                                                                            <w:top w:val="none" w:sz="0" w:space="0" w:color="auto"/>
                                                                                                            <w:left w:val="none" w:sz="0" w:space="0" w:color="auto"/>
                                                                                                            <w:bottom w:val="none" w:sz="0" w:space="0" w:color="auto"/>
                                                                                                            <w:right w:val="none" w:sz="0" w:space="0" w:color="auto"/>
                                                                                                          </w:divBdr>
                                                                                                          <w:divsChild>
                                                                                                            <w:div w:id="1581208853">
                                                                                                              <w:marLeft w:val="0"/>
                                                                                                              <w:marRight w:val="0"/>
                                                                                                              <w:marTop w:val="0"/>
                                                                                                              <w:marBottom w:val="0"/>
                                                                                                              <w:divBdr>
                                                                                                                <w:top w:val="none" w:sz="0" w:space="0" w:color="auto"/>
                                                                                                                <w:left w:val="none" w:sz="0" w:space="0" w:color="auto"/>
                                                                                                                <w:bottom w:val="none" w:sz="0" w:space="0" w:color="auto"/>
                                                                                                                <w:right w:val="none" w:sz="0" w:space="0" w:color="auto"/>
                                                                                                              </w:divBdr>
                                                                                                              <w:divsChild>
                                                                                                                <w:div w:id="1508515134">
                                                                                                                  <w:marLeft w:val="0"/>
                                                                                                                  <w:marRight w:val="0"/>
                                                                                                                  <w:marTop w:val="0"/>
                                                                                                                  <w:marBottom w:val="0"/>
                                                                                                                  <w:divBdr>
                                                                                                                    <w:top w:val="none" w:sz="0" w:space="0" w:color="auto"/>
                                                                                                                    <w:left w:val="none" w:sz="0" w:space="0" w:color="auto"/>
                                                                                                                    <w:bottom w:val="none" w:sz="0" w:space="0" w:color="auto"/>
                                                                                                                    <w:right w:val="none" w:sz="0" w:space="0" w:color="auto"/>
                                                                                                                  </w:divBdr>
                                                                                                                  <w:divsChild>
                                                                                                                    <w:div w:id="799152082">
                                                                                                                      <w:marLeft w:val="0"/>
                                                                                                                      <w:marRight w:val="0"/>
                                                                                                                      <w:marTop w:val="0"/>
                                                                                                                      <w:marBottom w:val="0"/>
                                                                                                                      <w:divBdr>
                                                                                                                        <w:top w:val="none" w:sz="0" w:space="0" w:color="auto"/>
                                                                                                                        <w:left w:val="none" w:sz="0" w:space="0" w:color="auto"/>
                                                                                                                        <w:bottom w:val="none" w:sz="0" w:space="0" w:color="auto"/>
                                                                                                                        <w:right w:val="none" w:sz="0" w:space="0" w:color="auto"/>
                                                                                                                      </w:divBdr>
                                                                                                                      <w:divsChild>
                                                                                                                        <w:div w:id="571164935">
                                                                                                                          <w:marLeft w:val="0"/>
                                                                                                                          <w:marRight w:val="0"/>
                                                                                                                          <w:marTop w:val="0"/>
                                                                                                                          <w:marBottom w:val="0"/>
                                                                                                                          <w:divBdr>
                                                                                                                            <w:top w:val="none" w:sz="0" w:space="0" w:color="auto"/>
                                                                                                                            <w:left w:val="none" w:sz="0" w:space="0" w:color="auto"/>
                                                                                                                            <w:bottom w:val="none" w:sz="0" w:space="0" w:color="auto"/>
                                                                                                                            <w:right w:val="none" w:sz="0" w:space="0" w:color="auto"/>
                                                                                                                          </w:divBdr>
                                                                                                                          <w:divsChild>
                                                                                                                            <w:div w:id="1791437414">
                                                                                                                              <w:marLeft w:val="0"/>
                                                                                                                              <w:marRight w:val="0"/>
                                                                                                                              <w:marTop w:val="0"/>
                                                                                                                              <w:marBottom w:val="0"/>
                                                                                                                              <w:divBdr>
                                                                                                                                <w:top w:val="none" w:sz="0" w:space="0" w:color="auto"/>
                                                                                                                                <w:left w:val="none" w:sz="0" w:space="0" w:color="auto"/>
                                                                                                                                <w:bottom w:val="none" w:sz="0" w:space="0" w:color="auto"/>
                                                                                                                                <w:right w:val="none" w:sz="0" w:space="0" w:color="auto"/>
                                                                                                                              </w:divBdr>
                                                                                                                              <w:divsChild>
                                                                                                                                <w:div w:id="154227390">
                                                                                                                                  <w:marLeft w:val="0"/>
                                                                                                                                  <w:marRight w:val="0"/>
                                                                                                                                  <w:marTop w:val="0"/>
                                                                                                                                  <w:marBottom w:val="0"/>
                                                                                                                                  <w:divBdr>
                                                                                                                                    <w:top w:val="none" w:sz="0" w:space="0" w:color="auto"/>
                                                                                                                                    <w:left w:val="none" w:sz="0" w:space="0" w:color="auto"/>
                                                                                                                                    <w:bottom w:val="none" w:sz="0" w:space="0" w:color="auto"/>
                                                                                                                                    <w:right w:val="none" w:sz="0" w:space="0" w:color="auto"/>
                                                                                                                                  </w:divBdr>
                                                                                                                                  <w:divsChild>
                                                                                                                                    <w:div w:id="242420984">
                                                                                                                                      <w:marLeft w:val="0"/>
                                                                                                                                      <w:marRight w:val="0"/>
                                                                                                                                      <w:marTop w:val="0"/>
                                                                                                                                      <w:marBottom w:val="0"/>
                                                                                                                                      <w:divBdr>
                                                                                                                                        <w:top w:val="none" w:sz="0" w:space="0" w:color="auto"/>
                                                                                                                                        <w:left w:val="none" w:sz="0" w:space="0" w:color="auto"/>
                                                                                                                                        <w:bottom w:val="none" w:sz="0" w:space="0" w:color="auto"/>
                                                                                                                                        <w:right w:val="none" w:sz="0" w:space="0" w:color="auto"/>
                                                                                                                                      </w:divBdr>
                                                                                                                                      <w:divsChild>
                                                                                                                                        <w:div w:id="2015524809">
                                                                                                                                          <w:marLeft w:val="0"/>
                                                                                                                                          <w:marRight w:val="0"/>
                                                                                                                                          <w:marTop w:val="0"/>
                                                                                                                                          <w:marBottom w:val="0"/>
                                                                                                                                          <w:divBdr>
                                                                                                                                            <w:top w:val="none" w:sz="0" w:space="0" w:color="auto"/>
                                                                                                                                            <w:left w:val="none" w:sz="0" w:space="0" w:color="auto"/>
                                                                                                                                            <w:bottom w:val="none" w:sz="0" w:space="0" w:color="auto"/>
                                                                                                                                            <w:right w:val="none" w:sz="0" w:space="0" w:color="auto"/>
                                                                                                                                          </w:divBdr>
                                                                                                                                          <w:divsChild>
                                                                                                                                            <w:div w:id="57871717">
                                                                                                                                              <w:marLeft w:val="0"/>
                                                                                                                                              <w:marRight w:val="0"/>
                                                                                                                                              <w:marTop w:val="0"/>
                                                                                                                                              <w:marBottom w:val="0"/>
                                                                                                                                              <w:divBdr>
                                                                                                                                                <w:top w:val="none" w:sz="0" w:space="0" w:color="auto"/>
                                                                                                                                                <w:left w:val="none" w:sz="0" w:space="0" w:color="auto"/>
                                                                                                                                                <w:bottom w:val="none" w:sz="0" w:space="0" w:color="auto"/>
                                                                                                                                                <w:right w:val="none" w:sz="0" w:space="0" w:color="auto"/>
                                                                                                                                              </w:divBdr>
                                                                                                                                              <w:divsChild>
                                                                                                                                                <w:div w:id="1003556208">
                                                                                                                                                  <w:marLeft w:val="0"/>
                                                                                                                                                  <w:marRight w:val="0"/>
                                                                                                                                                  <w:marTop w:val="0"/>
                                                                                                                                                  <w:marBottom w:val="0"/>
                                                                                                                                                  <w:divBdr>
                                                                                                                                                    <w:top w:val="none" w:sz="0" w:space="0" w:color="auto"/>
                                                                                                                                                    <w:left w:val="none" w:sz="0" w:space="0" w:color="auto"/>
                                                                                                                                                    <w:bottom w:val="none" w:sz="0" w:space="0" w:color="auto"/>
                                                                                                                                                    <w:right w:val="none" w:sz="0" w:space="0" w:color="auto"/>
                                                                                                                                                  </w:divBdr>
                                                                                                                                                  <w:divsChild>
                                                                                                                                                    <w:div w:id="404841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90309010">
      <w:bodyDiv w:val="1"/>
      <w:marLeft w:val="0"/>
      <w:marRight w:val="0"/>
      <w:marTop w:val="0"/>
      <w:marBottom w:val="0"/>
      <w:divBdr>
        <w:top w:val="none" w:sz="0" w:space="0" w:color="auto"/>
        <w:left w:val="none" w:sz="0" w:space="0" w:color="auto"/>
        <w:bottom w:val="none" w:sz="0" w:space="0" w:color="auto"/>
        <w:right w:val="none" w:sz="0" w:space="0" w:color="auto"/>
      </w:divBdr>
    </w:div>
    <w:div w:id="1598711310">
      <w:bodyDiv w:val="1"/>
      <w:marLeft w:val="0"/>
      <w:marRight w:val="0"/>
      <w:marTop w:val="0"/>
      <w:marBottom w:val="0"/>
      <w:divBdr>
        <w:top w:val="none" w:sz="0" w:space="0" w:color="auto"/>
        <w:left w:val="none" w:sz="0" w:space="0" w:color="auto"/>
        <w:bottom w:val="none" w:sz="0" w:space="0" w:color="auto"/>
        <w:right w:val="none" w:sz="0" w:space="0" w:color="auto"/>
      </w:divBdr>
    </w:div>
    <w:div w:id="1600404404">
      <w:bodyDiv w:val="1"/>
      <w:marLeft w:val="0"/>
      <w:marRight w:val="0"/>
      <w:marTop w:val="0"/>
      <w:marBottom w:val="0"/>
      <w:divBdr>
        <w:top w:val="none" w:sz="0" w:space="0" w:color="auto"/>
        <w:left w:val="none" w:sz="0" w:space="0" w:color="auto"/>
        <w:bottom w:val="none" w:sz="0" w:space="0" w:color="auto"/>
        <w:right w:val="none" w:sz="0" w:space="0" w:color="auto"/>
      </w:divBdr>
    </w:div>
    <w:div w:id="1601648008">
      <w:bodyDiv w:val="1"/>
      <w:marLeft w:val="0"/>
      <w:marRight w:val="0"/>
      <w:marTop w:val="0"/>
      <w:marBottom w:val="0"/>
      <w:divBdr>
        <w:top w:val="none" w:sz="0" w:space="0" w:color="auto"/>
        <w:left w:val="none" w:sz="0" w:space="0" w:color="auto"/>
        <w:bottom w:val="none" w:sz="0" w:space="0" w:color="auto"/>
        <w:right w:val="none" w:sz="0" w:space="0" w:color="auto"/>
      </w:divBdr>
    </w:div>
    <w:div w:id="1610430817">
      <w:bodyDiv w:val="1"/>
      <w:marLeft w:val="0"/>
      <w:marRight w:val="0"/>
      <w:marTop w:val="0"/>
      <w:marBottom w:val="0"/>
      <w:divBdr>
        <w:top w:val="none" w:sz="0" w:space="0" w:color="auto"/>
        <w:left w:val="none" w:sz="0" w:space="0" w:color="auto"/>
        <w:bottom w:val="none" w:sz="0" w:space="0" w:color="auto"/>
        <w:right w:val="none" w:sz="0" w:space="0" w:color="auto"/>
      </w:divBdr>
    </w:div>
    <w:div w:id="1613974904">
      <w:bodyDiv w:val="1"/>
      <w:marLeft w:val="0"/>
      <w:marRight w:val="0"/>
      <w:marTop w:val="0"/>
      <w:marBottom w:val="0"/>
      <w:divBdr>
        <w:top w:val="none" w:sz="0" w:space="0" w:color="auto"/>
        <w:left w:val="none" w:sz="0" w:space="0" w:color="auto"/>
        <w:bottom w:val="none" w:sz="0" w:space="0" w:color="auto"/>
        <w:right w:val="none" w:sz="0" w:space="0" w:color="auto"/>
      </w:divBdr>
    </w:div>
    <w:div w:id="1619750758">
      <w:bodyDiv w:val="1"/>
      <w:marLeft w:val="0"/>
      <w:marRight w:val="0"/>
      <w:marTop w:val="0"/>
      <w:marBottom w:val="0"/>
      <w:divBdr>
        <w:top w:val="none" w:sz="0" w:space="0" w:color="auto"/>
        <w:left w:val="none" w:sz="0" w:space="0" w:color="auto"/>
        <w:bottom w:val="none" w:sz="0" w:space="0" w:color="auto"/>
        <w:right w:val="none" w:sz="0" w:space="0" w:color="auto"/>
      </w:divBdr>
    </w:div>
    <w:div w:id="1623027598">
      <w:bodyDiv w:val="1"/>
      <w:marLeft w:val="0"/>
      <w:marRight w:val="0"/>
      <w:marTop w:val="0"/>
      <w:marBottom w:val="0"/>
      <w:divBdr>
        <w:top w:val="none" w:sz="0" w:space="0" w:color="auto"/>
        <w:left w:val="none" w:sz="0" w:space="0" w:color="auto"/>
        <w:bottom w:val="none" w:sz="0" w:space="0" w:color="auto"/>
        <w:right w:val="none" w:sz="0" w:space="0" w:color="auto"/>
      </w:divBdr>
    </w:div>
    <w:div w:id="1623728729">
      <w:bodyDiv w:val="1"/>
      <w:marLeft w:val="0"/>
      <w:marRight w:val="0"/>
      <w:marTop w:val="0"/>
      <w:marBottom w:val="0"/>
      <w:divBdr>
        <w:top w:val="none" w:sz="0" w:space="0" w:color="auto"/>
        <w:left w:val="none" w:sz="0" w:space="0" w:color="auto"/>
        <w:bottom w:val="none" w:sz="0" w:space="0" w:color="auto"/>
        <w:right w:val="none" w:sz="0" w:space="0" w:color="auto"/>
      </w:divBdr>
    </w:div>
    <w:div w:id="1628508088">
      <w:bodyDiv w:val="1"/>
      <w:marLeft w:val="0"/>
      <w:marRight w:val="0"/>
      <w:marTop w:val="0"/>
      <w:marBottom w:val="0"/>
      <w:divBdr>
        <w:top w:val="none" w:sz="0" w:space="0" w:color="auto"/>
        <w:left w:val="none" w:sz="0" w:space="0" w:color="auto"/>
        <w:bottom w:val="none" w:sz="0" w:space="0" w:color="auto"/>
        <w:right w:val="none" w:sz="0" w:space="0" w:color="auto"/>
      </w:divBdr>
    </w:div>
    <w:div w:id="1631280847">
      <w:bodyDiv w:val="1"/>
      <w:marLeft w:val="0"/>
      <w:marRight w:val="0"/>
      <w:marTop w:val="0"/>
      <w:marBottom w:val="0"/>
      <w:divBdr>
        <w:top w:val="none" w:sz="0" w:space="0" w:color="auto"/>
        <w:left w:val="none" w:sz="0" w:space="0" w:color="auto"/>
        <w:bottom w:val="none" w:sz="0" w:space="0" w:color="auto"/>
        <w:right w:val="none" w:sz="0" w:space="0" w:color="auto"/>
      </w:divBdr>
    </w:div>
    <w:div w:id="1631747236">
      <w:bodyDiv w:val="1"/>
      <w:marLeft w:val="0"/>
      <w:marRight w:val="0"/>
      <w:marTop w:val="0"/>
      <w:marBottom w:val="0"/>
      <w:divBdr>
        <w:top w:val="none" w:sz="0" w:space="0" w:color="auto"/>
        <w:left w:val="none" w:sz="0" w:space="0" w:color="auto"/>
        <w:bottom w:val="none" w:sz="0" w:space="0" w:color="auto"/>
        <w:right w:val="none" w:sz="0" w:space="0" w:color="auto"/>
      </w:divBdr>
    </w:div>
    <w:div w:id="1637369598">
      <w:bodyDiv w:val="1"/>
      <w:marLeft w:val="0"/>
      <w:marRight w:val="0"/>
      <w:marTop w:val="0"/>
      <w:marBottom w:val="0"/>
      <w:divBdr>
        <w:top w:val="none" w:sz="0" w:space="0" w:color="auto"/>
        <w:left w:val="none" w:sz="0" w:space="0" w:color="auto"/>
        <w:bottom w:val="none" w:sz="0" w:space="0" w:color="auto"/>
        <w:right w:val="none" w:sz="0" w:space="0" w:color="auto"/>
      </w:divBdr>
    </w:div>
    <w:div w:id="1639990640">
      <w:bodyDiv w:val="1"/>
      <w:marLeft w:val="0"/>
      <w:marRight w:val="0"/>
      <w:marTop w:val="0"/>
      <w:marBottom w:val="0"/>
      <w:divBdr>
        <w:top w:val="none" w:sz="0" w:space="0" w:color="auto"/>
        <w:left w:val="none" w:sz="0" w:space="0" w:color="auto"/>
        <w:bottom w:val="none" w:sz="0" w:space="0" w:color="auto"/>
        <w:right w:val="none" w:sz="0" w:space="0" w:color="auto"/>
      </w:divBdr>
    </w:div>
    <w:div w:id="1641619158">
      <w:bodyDiv w:val="1"/>
      <w:marLeft w:val="0"/>
      <w:marRight w:val="0"/>
      <w:marTop w:val="0"/>
      <w:marBottom w:val="0"/>
      <w:divBdr>
        <w:top w:val="none" w:sz="0" w:space="0" w:color="auto"/>
        <w:left w:val="none" w:sz="0" w:space="0" w:color="auto"/>
        <w:bottom w:val="none" w:sz="0" w:space="0" w:color="auto"/>
        <w:right w:val="none" w:sz="0" w:space="0" w:color="auto"/>
      </w:divBdr>
    </w:div>
    <w:div w:id="1643341910">
      <w:bodyDiv w:val="1"/>
      <w:marLeft w:val="0"/>
      <w:marRight w:val="0"/>
      <w:marTop w:val="0"/>
      <w:marBottom w:val="0"/>
      <w:divBdr>
        <w:top w:val="none" w:sz="0" w:space="0" w:color="auto"/>
        <w:left w:val="none" w:sz="0" w:space="0" w:color="auto"/>
        <w:bottom w:val="none" w:sz="0" w:space="0" w:color="auto"/>
        <w:right w:val="none" w:sz="0" w:space="0" w:color="auto"/>
      </w:divBdr>
    </w:div>
    <w:div w:id="1643923083">
      <w:bodyDiv w:val="1"/>
      <w:marLeft w:val="0"/>
      <w:marRight w:val="0"/>
      <w:marTop w:val="0"/>
      <w:marBottom w:val="0"/>
      <w:divBdr>
        <w:top w:val="none" w:sz="0" w:space="0" w:color="auto"/>
        <w:left w:val="none" w:sz="0" w:space="0" w:color="auto"/>
        <w:bottom w:val="none" w:sz="0" w:space="0" w:color="auto"/>
        <w:right w:val="none" w:sz="0" w:space="0" w:color="auto"/>
      </w:divBdr>
    </w:div>
    <w:div w:id="1644774802">
      <w:bodyDiv w:val="1"/>
      <w:marLeft w:val="0"/>
      <w:marRight w:val="0"/>
      <w:marTop w:val="0"/>
      <w:marBottom w:val="0"/>
      <w:divBdr>
        <w:top w:val="none" w:sz="0" w:space="0" w:color="auto"/>
        <w:left w:val="none" w:sz="0" w:space="0" w:color="auto"/>
        <w:bottom w:val="none" w:sz="0" w:space="0" w:color="auto"/>
        <w:right w:val="none" w:sz="0" w:space="0" w:color="auto"/>
      </w:divBdr>
    </w:div>
    <w:div w:id="1645625710">
      <w:bodyDiv w:val="1"/>
      <w:marLeft w:val="0"/>
      <w:marRight w:val="0"/>
      <w:marTop w:val="0"/>
      <w:marBottom w:val="0"/>
      <w:divBdr>
        <w:top w:val="none" w:sz="0" w:space="0" w:color="auto"/>
        <w:left w:val="none" w:sz="0" w:space="0" w:color="auto"/>
        <w:bottom w:val="none" w:sz="0" w:space="0" w:color="auto"/>
        <w:right w:val="none" w:sz="0" w:space="0" w:color="auto"/>
      </w:divBdr>
    </w:div>
    <w:div w:id="1649935050">
      <w:bodyDiv w:val="1"/>
      <w:marLeft w:val="0"/>
      <w:marRight w:val="0"/>
      <w:marTop w:val="0"/>
      <w:marBottom w:val="0"/>
      <w:divBdr>
        <w:top w:val="none" w:sz="0" w:space="0" w:color="auto"/>
        <w:left w:val="none" w:sz="0" w:space="0" w:color="auto"/>
        <w:bottom w:val="none" w:sz="0" w:space="0" w:color="auto"/>
        <w:right w:val="none" w:sz="0" w:space="0" w:color="auto"/>
      </w:divBdr>
    </w:div>
    <w:div w:id="1655720734">
      <w:bodyDiv w:val="1"/>
      <w:marLeft w:val="0"/>
      <w:marRight w:val="0"/>
      <w:marTop w:val="0"/>
      <w:marBottom w:val="0"/>
      <w:divBdr>
        <w:top w:val="none" w:sz="0" w:space="0" w:color="auto"/>
        <w:left w:val="none" w:sz="0" w:space="0" w:color="auto"/>
        <w:bottom w:val="none" w:sz="0" w:space="0" w:color="auto"/>
        <w:right w:val="none" w:sz="0" w:space="0" w:color="auto"/>
      </w:divBdr>
    </w:div>
    <w:div w:id="1655984154">
      <w:bodyDiv w:val="1"/>
      <w:marLeft w:val="0"/>
      <w:marRight w:val="0"/>
      <w:marTop w:val="0"/>
      <w:marBottom w:val="0"/>
      <w:divBdr>
        <w:top w:val="none" w:sz="0" w:space="0" w:color="auto"/>
        <w:left w:val="none" w:sz="0" w:space="0" w:color="auto"/>
        <w:bottom w:val="none" w:sz="0" w:space="0" w:color="auto"/>
        <w:right w:val="none" w:sz="0" w:space="0" w:color="auto"/>
      </w:divBdr>
    </w:div>
    <w:div w:id="1656257929">
      <w:bodyDiv w:val="1"/>
      <w:marLeft w:val="0"/>
      <w:marRight w:val="0"/>
      <w:marTop w:val="0"/>
      <w:marBottom w:val="0"/>
      <w:divBdr>
        <w:top w:val="none" w:sz="0" w:space="0" w:color="auto"/>
        <w:left w:val="none" w:sz="0" w:space="0" w:color="auto"/>
        <w:bottom w:val="none" w:sz="0" w:space="0" w:color="auto"/>
        <w:right w:val="none" w:sz="0" w:space="0" w:color="auto"/>
      </w:divBdr>
    </w:div>
    <w:div w:id="1657688580">
      <w:bodyDiv w:val="1"/>
      <w:marLeft w:val="0"/>
      <w:marRight w:val="0"/>
      <w:marTop w:val="0"/>
      <w:marBottom w:val="0"/>
      <w:divBdr>
        <w:top w:val="none" w:sz="0" w:space="0" w:color="auto"/>
        <w:left w:val="none" w:sz="0" w:space="0" w:color="auto"/>
        <w:bottom w:val="none" w:sz="0" w:space="0" w:color="auto"/>
        <w:right w:val="none" w:sz="0" w:space="0" w:color="auto"/>
      </w:divBdr>
    </w:div>
    <w:div w:id="1660110601">
      <w:bodyDiv w:val="1"/>
      <w:marLeft w:val="0"/>
      <w:marRight w:val="0"/>
      <w:marTop w:val="0"/>
      <w:marBottom w:val="0"/>
      <w:divBdr>
        <w:top w:val="none" w:sz="0" w:space="0" w:color="auto"/>
        <w:left w:val="none" w:sz="0" w:space="0" w:color="auto"/>
        <w:bottom w:val="none" w:sz="0" w:space="0" w:color="auto"/>
        <w:right w:val="none" w:sz="0" w:space="0" w:color="auto"/>
      </w:divBdr>
    </w:div>
    <w:div w:id="1660840160">
      <w:bodyDiv w:val="1"/>
      <w:marLeft w:val="0"/>
      <w:marRight w:val="0"/>
      <w:marTop w:val="0"/>
      <w:marBottom w:val="0"/>
      <w:divBdr>
        <w:top w:val="none" w:sz="0" w:space="0" w:color="auto"/>
        <w:left w:val="none" w:sz="0" w:space="0" w:color="auto"/>
        <w:bottom w:val="none" w:sz="0" w:space="0" w:color="auto"/>
        <w:right w:val="none" w:sz="0" w:space="0" w:color="auto"/>
      </w:divBdr>
    </w:div>
    <w:div w:id="1668628137">
      <w:bodyDiv w:val="1"/>
      <w:marLeft w:val="0"/>
      <w:marRight w:val="0"/>
      <w:marTop w:val="0"/>
      <w:marBottom w:val="0"/>
      <w:divBdr>
        <w:top w:val="none" w:sz="0" w:space="0" w:color="auto"/>
        <w:left w:val="none" w:sz="0" w:space="0" w:color="auto"/>
        <w:bottom w:val="none" w:sz="0" w:space="0" w:color="auto"/>
        <w:right w:val="none" w:sz="0" w:space="0" w:color="auto"/>
      </w:divBdr>
    </w:div>
    <w:div w:id="1668822884">
      <w:bodyDiv w:val="1"/>
      <w:marLeft w:val="0"/>
      <w:marRight w:val="0"/>
      <w:marTop w:val="0"/>
      <w:marBottom w:val="0"/>
      <w:divBdr>
        <w:top w:val="none" w:sz="0" w:space="0" w:color="auto"/>
        <w:left w:val="none" w:sz="0" w:space="0" w:color="auto"/>
        <w:bottom w:val="none" w:sz="0" w:space="0" w:color="auto"/>
        <w:right w:val="none" w:sz="0" w:space="0" w:color="auto"/>
      </w:divBdr>
    </w:div>
    <w:div w:id="1671642828">
      <w:bodyDiv w:val="1"/>
      <w:marLeft w:val="0"/>
      <w:marRight w:val="0"/>
      <w:marTop w:val="0"/>
      <w:marBottom w:val="0"/>
      <w:divBdr>
        <w:top w:val="none" w:sz="0" w:space="0" w:color="auto"/>
        <w:left w:val="none" w:sz="0" w:space="0" w:color="auto"/>
        <w:bottom w:val="none" w:sz="0" w:space="0" w:color="auto"/>
        <w:right w:val="none" w:sz="0" w:space="0" w:color="auto"/>
      </w:divBdr>
    </w:div>
    <w:div w:id="1675380182">
      <w:bodyDiv w:val="1"/>
      <w:marLeft w:val="0"/>
      <w:marRight w:val="0"/>
      <w:marTop w:val="0"/>
      <w:marBottom w:val="0"/>
      <w:divBdr>
        <w:top w:val="none" w:sz="0" w:space="0" w:color="auto"/>
        <w:left w:val="none" w:sz="0" w:space="0" w:color="auto"/>
        <w:bottom w:val="none" w:sz="0" w:space="0" w:color="auto"/>
        <w:right w:val="none" w:sz="0" w:space="0" w:color="auto"/>
      </w:divBdr>
    </w:div>
    <w:div w:id="1683892648">
      <w:bodyDiv w:val="1"/>
      <w:marLeft w:val="0"/>
      <w:marRight w:val="0"/>
      <w:marTop w:val="0"/>
      <w:marBottom w:val="0"/>
      <w:divBdr>
        <w:top w:val="none" w:sz="0" w:space="0" w:color="auto"/>
        <w:left w:val="none" w:sz="0" w:space="0" w:color="auto"/>
        <w:bottom w:val="none" w:sz="0" w:space="0" w:color="auto"/>
        <w:right w:val="none" w:sz="0" w:space="0" w:color="auto"/>
      </w:divBdr>
    </w:div>
    <w:div w:id="1693336172">
      <w:bodyDiv w:val="1"/>
      <w:marLeft w:val="0"/>
      <w:marRight w:val="0"/>
      <w:marTop w:val="0"/>
      <w:marBottom w:val="0"/>
      <w:divBdr>
        <w:top w:val="none" w:sz="0" w:space="0" w:color="auto"/>
        <w:left w:val="none" w:sz="0" w:space="0" w:color="auto"/>
        <w:bottom w:val="none" w:sz="0" w:space="0" w:color="auto"/>
        <w:right w:val="none" w:sz="0" w:space="0" w:color="auto"/>
      </w:divBdr>
    </w:div>
    <w:div w:id="1698963918">
      <w:bodyDiv w:val="1"/>
      <w:marLeft w:val="0"/>
      <w:marRight w:val="0"/>
      <w:marTop w:val="0"/>
      <w:marBottom w:val="0"/>
      <w:divBdr>
        <w:top w:val="none" w:sz="0" w:space="0" w:color="auto"/>
        <w:left w:val="none" w:sz="0" w:space="0" w:color="auto"/>
        <w:bottom w:val="none" w:sz="0" w:space="0" w:color="auto"/>
        <w:right w:val="none" w:sz="0" w:space="0" w:color="auto"/>
      </w:divBdr>
      <w:divsChild>
        <w:div w:id="1871917199">
          <w:marLeft w:val="547"/>
          <w:marRight w:val="0"/>
          <w:marTop w:val="72"/>
          <w:marBottom w:val="0"/>
          <w:divBdr>
            <w:top w:val="none" w:sz="0" w:space="0" w:color="auto"/>
            <w:left w:val="none" w:sz="0" w:space="0" w:color="auto"/>
            <w:bottom w:val="none" w:sz="0" w:space="0" w:color="auto"/>
            <w:right w:val="none" w:sz="0" w:space="0" w:color="auto"/>
          </w:divBdr>
        </w:div>
      </w:divsChild>
    </w:div>
    <w:div w:id="1699046141">
      <w:bodyDiv w:val="1"/>
      <w:marLeft w:val="0"/>
      <w:marRight w:val="0"/>
      <w:marTop w:val="0"/>
      <w:marBottom w:val="0"/>
      <w:divBdr>
        <w:top w:val="none" w:sz="0" w:space="0" w:color="auto"/>
        <w:left w:val="none" w:sz="0" w:space="0" w:color="auto"/>
        <w:bottom w:val="none" w:sz="0" w:space="0" w:color="auto"/>
        <w:right w:val="none" w:sz="0" w:space="0" w:color="auto"/>
      </w:divBdr>
    </w:div>
    <w:div w:id="1701279755">
      <w:bodyDiv w:val="1"/>
      <w:marLeft w:val="0"/>
      <w:marRight w:val="0"/>
      <w:marTop w:val="0"/>
      <w:marBottom w:val="0"/>
      <w:divBdr>
        <w:top w:val="none" w:sz="0" w:space="0" w:color="auto"/>
        <w:left w:val="none" w:sz="0" w:space="0" w:color="auto"/>
        <w:bottom w:val="none" w:sz="0" w:space="0" w:color="auto"/>
        <w:right w:val="none" w:sz="0" w:space="0" w:color="auto"/>
      </w:divBdr>
    </w:div>
    <w:div w:id="1703745062">
      <w:bodyDiv w:val="1"/>
      <w:marLeft w:val="0"/>
      <w:marRight w:val="0"/>
      <w:marTop w:val="0"/>
      <w:marBottom w:val="0"/>
      <w:divBdr>
        <w:top w:val="none" w:sz="0" w:space="0" w:color="auto"/>
        <w:left w:val="none" w:sz="0" w:space="0" w:color="auto"/>
        <w:bottom w:val="none" w:sz="0" w:space="0" w:color="auto"/>
        <w:right w:val="none" w:sz="0" w:space="0" w:color="auto"/>
      </w:divBdr>
    </w:div>
    <w:div w:id="1707482683">
      <w:bodyDiv w:val="1"/>
      <w:marLeft w:val="0"/>
      <w:marRight w:val="0"/>
      <w:marTop w:val="0"/>
      <w:marBottom w:val="0"/>
      <w:divBdr>
        <w:top w:val="none" w:sz="0" w:space="0" w:color="auto"/>
        <w:left w:val="none" w:sz="0" w:space="0" w:color="auto"/>
        <w:bottom w:val="none" w:sz="0" w:space="0" w:color="auto"/>
        <w:right w:val="none" w:sz="0" w:space="0" w:color="auto"/>
      </w:divBdr>
    </w:div>
    <w:div w:id="1709603015">
      <w:bodyDiv w:val="1"/>
      <w:marLeft w:val="0"/>
      <w:marRight w:val="0"/>
      <w:marTop w:val="0"/>
      <w:marBottom w:val="0"/>
      <w:divBdr>
        <w:top w:val="none" w:sz="0" w:space="0" w:color="auto"/>
        <w:left w:val="none" w:sz="0" w:space="0" w:color="auto"/>
        <w:bottom w:val="none" w:sz="0" w:space="0" w:color="auto"/>
        <w:right w:val="none" w:sz="0" w:space="0" w:color="auto"/>
      </w:divBdr>
    </w:div>
    <w:div w:id="1713115886">
      <w:bodyDiv w:val="1"/>
      <w:marLeft w:val="0"/>
      <w:marRight w:val="0"/>
      <w:marTop w:val="0"/>
      <w:marBottom w:val="0"/>
      <w:divBdr>
        <w:top w:val="none" w:sz="0" w:space="0" w:color="auto"/>
        <w:left w:val="none" w:sz="0" w:space="0" w:color="auto"/>
        <w:bottom w:val="none" w:sz="0" w:space="0" w:color="auto"/>
        <w:right w:val="none" w:sz="0" w:space="0" w:color="auto"/>
      </w:divBdr>
    </w:div>
    <w:div w:id="1719160202">
      <w:bodyDiv w:val="1"/>
      <w:marLeft w:val="0"/>
      <w:marRight w:val="0"/>
      <w:marTop w:val="0"/>
      <w:marBottom w:val="0"/>
      <w:divBdr>
        <w:top w:val="none" w:sz="0" w:space="0" w:color="auto"/>
        <w:left w:val="none" w:sz="0" w:space="0" w:color="auto"/>
        <w:bottom w:val="none" w:sz="0" w:space="0" w:color="auto"/>
        <w:right w:val="none" w:sz="0" w:space="0" w:color="auto"/>
      </w:divBdr>
    </w:div>
    <w:div w:id="1729572163">
      <w:bodyDiv w:val="1"/>
      <w:marLeft w:val="0"/>
      <w:marRight w:val="0"/>
      <w:marTop w:val="0"/>
      <w:marBottom w:val="0"/>
      <w:divBdr>
        <w:top w:val="none" w:sz="0" w:space="0" w:color="auto"/>
        <w:left w:val="none" w:sz="0" w:space="0" w:color="auto"/>
        <w:bottom w:val="none" w:sz="0" w:space="0" w:color="auto"/>
        <w:right w:val="none" w:sz="0" w:space="0" w:color="auto"/>
      </w:divBdr>
    </w:div>
    <w:div w:id="1735158424">
      <w:bodyDiv w:val="1"/>
      <w:marLeft w:val="0"/>
      <w:marRight w:val="0"/>
      <w:marTop w:val="0"/>
      <w:marBottom w:val="0"/>
      <w:divBdr>
        <w:top w:val="none" w:sz="0" w:space="0" w:color="auto"/>
        <w:left w:val="none" w:sz="0" w:space="0" w:color="auto"/>
        <w:bottom w:val="none" w:sz="0" w:space="0" w:color="auto"/>
        <w:right w:val="none" w:sz="0" w:space="0" w:color="auto"/>
      </w:divBdr>
    </w:div>
    <w:div w:id="1737777711">
      <w:bodyDiv w:val="1"/>
      <w:marLeft w:val="0"/>
      <w:marRight w:val="0"/>
      <w:marTop w:val="0"/>
      <w:marBottom w:val="0"/>
      <w:divBdr>
        <w:top w:val="none" w:sz="0" w:space="0" w:color="auto"/>
        <w:left w:val="none" w:sz="0" w:space="0" w:color="auto"/>
        <w:bottom w:val="none" w:sz="0" w:space="0" w:color="auto"/>
        <w:right w:val="none" w:sz="0" w:space="0" w:color="auto"/>
      </w:divBdr>
    </w:div>
    <w:div w:id="1745910082">
      <w:bodyDiv w:val="1"/>
      <w:marLeft w:val="0"/>
      <w:marRight w:val="0"/>
      <w:marTop w:val="0"/>
      <w:marBottom w:val="0"/>
      <w:divBdr>
        <w:top w:val="none" w:sz="0" w:space="0" w:color="auto"/>
        <w:left w:val="none" w:sz="0" w:space="0" w:color="auto"/>
        <w:bottom w:val="none" w:sz="0" w:space="0" w:color="auto"/>
        <w:right w:val="none" w:sz="0" w:space="0" w:color="auto"/>
      </w:divBdr>
    </w:div>
    <w:div w:id="1746995850">
      <w:bodyDiv w:val="1"/>
      <w:marLeft w:val="0"/>
      <w:marRight w:val="0"/>
      <w:marTop w:val="0"/>
      <w:marBottom w:val="0"/>
      <w:divBdr>
        <w:top w:val="none" w:sz="0" w:space="0" w:color="auto"/>
        <w:left w:val="none" w:sz="0" w:space="0" w:color="auto"/>
        <w:bottom w:val="none" w:sz="0" w:space="0" w:color="auto"/>
        <w:right w:val="none" w:sz="0" w:space="0" w:color="auto"/>
      </w:divBdr>
    </w:div>
    <w:div w:id="1757509648">
      <w:bodyDiv w:val="1"/>
      <w:marLeft w:val="0"/>
      <w:marRight w:val="0"/>
      <w:marTop w:val="0"/>
      <w:marBottom w:val="0"/>
      <w:divBdr>
        <w:top w:val="none" w:sz="0" w:space="0" w:color="auto"/>
        <w:left w:val="none" w:sz="0" w:space="0" w:color="auto"/>
        <w:bottom w:val="none" w:sz="0" w:space="0" w:color="auto"/>
        <w:right w:val="none" w:sz="0" w:space="0" w:color="auto"/>
      </w:divBdr>
    </w:div>
    <w:div w:id="1764183059">
      <w:bodyDiv w:val="1"/>
      <w:marLeft w:val="0"/>
      <w:marRight w:val="0"/>
      <w:marTop w:val="0"/>
      <w:marBottom w:val="0"/>
      <w:divBdr>
        <w:top w:val="none" w:sz="0" w:space="0" w:color="auto"/>
        <w:left w:val="none" w:sz="0" w:space="0" w:color="auto"/>
        <w:bottom w:val="none" w:sz="0" w:space="0" w:color="auto"/>
        <w:right w:val="none" w:sz="0" w:space="0" w:color="auto"/>
      </w:divBdr>
    </w:div>
    <w:div w:id="1767840891">
      <w:bodyDiv w:val="1"/>
      <w:marLeft w:val="0"/>
      <w:marRight w:val="0"/>
      <w:marTop w:val="0"/>
      <w:marBottom w:val="0"/>
      <w:divBdr>
        <w:top w:val="none" w:sz="0" w:space="0" w:color="auto"/>
        <w:left w:val="none" w:sz="0" w:space="0" w:color="auto"/>
        <w:bottom w:val="none" w:sz="0" w:space="0" w:color="auto"/>
        <w:right w:val="none" w:sz="0" w:space="0" w:color="auto"/>
      </w:divBdr>
    </w:div>
    <w:div w:id="1768385895">
      <w:bodyDiv w:val="1"/>
      <w:marLeft w:val="0"/>
      <w:marRight w:val="0"/>
      <w:marTop w:val="0"/>
      <w:marBottom w:val="0"/>
      <w:divBdr>
        <w:top w:val="none" w:sz="0" w:space="0" w:color="auto"/>
        <w:left w:val="none" w:sz="0" w:space="0" w:color="auto"/>
        <w:bottom w:val="none" w:sz="0" w:space="0" w:color="auto"/>
        <w:right w:val="none" w:sz="0" w:space="0" w:color="auto"/>
      </w:divBdr>
    </w:div>
    <w:div w:id="1773698423">
      <w:bodyDiv w:val="1"/>
      <w:marLeft w:val="0"/>
      <w:marRight w:val="0"/>
      <w:marTop w:val="0"/>
      <w:marBottom w:val="0"/>
      <w:divBdr>
        <w:top w:val="none" w:sz="0" w:space="0" w:color="auto"/>
        <w:left w:val="none" w:sz="0" w:space="0" w:color="auto"/>
        <w:bottom w:val="none" w:sz="0" w:space="0" w:color="auto"/>
        <w:right w:val="none" w:sz="0" w:space="0" w:color="auto"/>
      </w:divBdr>
    </w:div>
    <w:div w:id="1778014243">
      <w:bodyDiv w:val="1"/>
      <w:marLeft w:val="0"/>
      <w:marRight w:val="0"/>
      <w:marTop w:val="0"/>
      <w:marBottom w:val="0"/>
      <w:divBdr>
        <w:top w:val="none" w:sz="0" w:space="0" w:color="auto"/>
        <w:left w:val="none" w:sz="0" w:space="0" w:color="auto"/>
        <w:bottom w:val="none" w:sz="0" w:space="0" w:color="auto"/>
        <w:right w:val="none" w:sz="0" w:space="0" w:color="auto"/>
      </w:divBdr>
    </w:div>
    <w:div w:id="1781336785">
      <w:bodyDiv w:val="1"/>
      <w:marLeft w:val="0"/>
      <w:marRight w:val="0"/>
      <w:marTop w:val="0"/>
      <w:marBottom w:val="0"/>
      <w:divBdr>
        <w:top w:val="none" w:sz="0" w:space="0" w:color="auto"/>
        <w:left w:val="none" w:sz="0" w:space="0" w:color="auto"/>
        <w:bottom w:val="none" w:sz="0" w:space="0" w:color="auto"/>
        <w:right w:val="none" w:sz="0" w:space="0" w:color="auto"/>
      </w:divBdr>
    </w:div>
    <w:div w:id="1784573700">
      <w:bodyDiv w:val="1"/>
      <w:marLeft w:val="0"/>
      <w:marRight w:val="0"/>
      <w:marTop w:val="0"/>
      <w:marBottom w:val="0"/>
      <w:divBdr>
        <w:top w:val="none" w:sz="0" w:space="0" w:color="auto"/>
        <w:left w:val="none" w:sz="0" w:space="0" w:color="auto"/>
        <w:bottom w:val="none" w:sz="0" w:space="0" w:color="auto"/>
        <w:right w:val="none" w:sz="0" w:space="0" w:color="auto"/>
      </w:divBdr>
    </w:div>
    <w:div w:id="1799106725">
      <w:bodyDiv w:val="1"/>
      <w:marLeft w:val="0"/>
      <w:marRight w:val="0"/>
      <w:marTop w:val="0"/>
      <w:marBottom w:val="0"/>
      <w:divBdr>
        <w:top w:val="none" w:sz="0" w:space="0" w:color="auto"/>
        <w:left w:val="none" w:sz="0" w:space="0" w:color="auto"/>
        <w:bottom w:val="none" w:sz="0" w:space="0" w:color="auto"/>
        <w:right w:val="none" w:sz="0" w:space="0" w:color="auto"/>
      </w:divBdr>
    </w:div>
    <w:div w:id="1800411711">
      <w:bodyDiv w:val="1"/>
      <w:marLeft w:val="0"/>
      <w:marRight w:val="0"/>
      <w:marTop w:val="0"/>
      <w:marBottom w:val="0"/>
      <w:divBdr>
        <w:top w:val="none" w:sz="0" w:space="0" w:color="auto"/>
        <w:left w:val="none" w:sz="0" w:space="0" w:color="auto"/>
        <w:bottom w:val="none" w:sz="0" w:space="0" w:color="auto"/>
        <w:right w:val="none" w:sz="0" w:space="0" w:color="auto"/>
      </w:divBdr>
    </w:div>
    <w:div w:id="1805610564">
      <w:bodyDiv w:val="1"/>
      <w:marLeft w:val="0"/>
      <w:marRight w:val="0"/>
      <w:marTop w:val="0"/>
      <w:marBottom w:val="0"/>
      <w:divBdr>
        <w:top w:val="none" w:sz="0" w:space="0" w:color="auto"/>
        <w:left w:val="none" w:sz="0" w:space="0" w:color="auto"/>
        <w:bottom w:val="none" w:sz="0" w:space="0" w:color="auto"/>
        <w:right w:val="none" w:sz="0" w:space="0" w:color="auto"/>
      </w:divBdr>
    </w:div>
    <w:div w:id="1807312505">
      <w:bodyDiv w:val="1"/>
      <w:marLeft w:val="0"/>
      <w:marRight w:val="0"/>
      <w:marTop w:val="0"/>
      <w:marBottom w:val="0"/>
      <w:divBdr>
        <w:top w:val="none" w:sz="0" w:space="0" w:color="auto"/>
        <w:left w:val="none" w:sz="0" w:space="0" w:color="auto"/>
        <w:bottom w:val="none" w:sz="0" w:space="0" w:color="auto"/>
        <w:right w:val="none" w:sz="0" w:space="0" w:color="auto"/>
      </w:divBdr>
    </w:div>
    <w:div w:id="1808355566">
      <w:bodyDiv w:val="1"/>
      <w:marLeft w:val="0"/>
      <w:marRight w:val="0"/>
      <w:marTop w:val="0"/>
      <w:marBottom w:val="0"/>
      <w:divBdr>
        <w:top w:val="none" w:sz="0" w:space="0" w:color="auto"/>
        <w:left w:val="none" w:sz="0" w:space="0" w:color="auto"/>
        <w:bottom w:val="none" w:sz="0" w:space="0" w:color="auto"/>
        <w:right w:val="none" w:sz="0" w:space="0" w:color="auto"/>
      </w:divBdr>
    </w:div>
    <w:div w:id="1808549395">
      <w:bodyDiv w:val="1"/>
      <w:marLeft w:val="0"/>
      <w:marRight w:val="0"/>
      <w:marTop w:val="0"/>
      <w:marBottom w:val="0"/>
      <w:divBdr>
        <w:top w:val="none" w:sz="0" w:space="0" w:color="auto"/>
        <w:left w:val="none" w:sz="0" w:space="0" w:color="auto"/>
        <w:bottom w:val="none" w:sz="0" w:space="0" w:color="auto"/>
        <w:right w:val="none" w:sz="0" w:space="0" w:color="auto"/>
      </w:divBdr>
    </w:div>
    <w:div w:id="1813788157">
      <w:bodyDiv w:val="1"/>
      <w:marLeft w:val="0"/>
      <w:marRight w:val="0"/>
      <w:marTop w:val="0"/>
      <w:marBottom w:val="0"/>
      <w:divBdr>
        <w:top w:val="none" w:sz="0" w:space="0" w:color="auto"/>
        <w:left w:val="none" w:sz="0" w:space="0" w:color="auto"/>
        <w:bottom w:val="none" w:sz="0" w:space="0" w:color="auto"/>
        <w:right w:val="none" w:sz="0" w:space="0" w:color="auto"/>
      </w:divBdr>
    </w:div>
    <w:div w:id="1815948053">
      <w:bodyDiv w:val="1"/>
      <w:marLeft w:val="0"/>
      <w:marRight w:val="0"/>
      <w:marTop w:val="0"/>
      <w:marBottom w:val="0"/>
      <w:divBdr>
        <w:top w:val="none" w:sz="0" w:space="0" w:color="auto"/>
        <w:left w:val="none" w:sz="0" w:space="0" w:color="auto"/>
        <w:bottom w:val="none" w:sz="0" w:space="0" w:color="auto"/>
        <w:right w:val="none" w:sz="0" w:space="0" w:color="auto"/>
      </w:divBdr>
    </w:div>
    <w:div w:id="1816340288">
      <w:bodyDiv w:val="1"/>
      <w:marLeft w:val="0"/>
      <w:marRight w:val="0"/>
      <w:marTop w:val="0"/>
      <w:marBottom w:val="0"/>
      <w:divBdr>
        <w:top w:val="none" w:sz="0" w:space="0" w:color="auto"/>
        <w:left w:val="none" w:sz="0" w:space="0" w:color="auto"/>
        <w:bottom w:val="none" w:sz="0" w:space="0" w:color="auto"/>
        <w:right w:val="none" w:sz="0" w:space="0" w:color="auto"/>
      </w:divBdr>
    </w:div>
    <w:div w:id="1818834977">
      <w:bodyDiv w:val="1"/>
      <w:marLeft w:val="0"/>
      <w:marRight w:val="0"/>
      <w:marTop w:val="0"/>
      <w:marBottom w:val="0"/>
      <w:divBdr>
        <w:top w:val="none" w:sz="0" w:space="0" w:color="auto"/>
        <w:left w:val="none" w:sz="0" w:space="0" w:color="auto"/>
        <w:bottom w:val="none" w:sz="0" w:space="0" w:color="auto"/>
        <w:right w:val="none" w:sz="0" w:space="0" w:color="auto"/>
      </w:divBdr>
    </w:div>
    <w:div w:id="1819758935">
      <w:bodyDiv w:val="1"/>
      <w:marLeft w:val="0"/>
      <w:marRight w:val="0"/>
      <w:marTop w:val="0"/>
      <w:marBottom w:val="0"/>
      <w:divBdr>
        <w:top w:val="none" w:sz="0" w:space="0" w:color="auto"/>
        <w:left w:val="none" w:sz="0" w:space="0" w:color="auto"/>
        <w:bottom w:val="none" w:sz="0" w:space="0" w:color="auto"/>
        <w:right w:val="none" w:sz="0" w:space="0" w:color="auto"/>
      </w:divBdr>
    </w:div>
    <w:div w:id="1820223403">
      <w:bodyDiv w:val="1"/>
      <w:marLeft w:val="0"/>
      <w:marRight w:val="0"/>
      <w:marTop w:val="0"/>
      <w:marBottom w:val="0"/>
      <w:divBdr>
        <w:top w:val="none" w:sz="0" w:space="0" w:color="auto"/>
        <w:left w:val="none" w:sz="0" w:space="0" w:color="auto"/>
        <w:bottom w:val="none" w:sz="0" w:space="0" w:color="auto"/>
        <w:right w:val="none" w:sz="0" w:space="0" w:color="auto"/>
      </w:divBdr>
    </w:div>
    <w:div w:id="1824465789">
      <w:bodyDiv w:val="1"/>
      <w:marLeft w:val="0"/>
      <w:marRight w:val="0"/>
      <w:marTop w:val="0"/>
      <w:marBottom w:val="0"/>
      <w:divBdr>
        <w:top w:val="none" w:sz="0" w:space="0" w:color="auto"/>
        <w:left w:val="none" w:sz="0" w:space="0" w:color="auto"/>
        <w:bottom w:val="none" w:sz="0" w:space="0" w:color="auto"/>
        <w:right w:val="none" w:sz="0" w:space="0" w:color="auto"/>
      </w:divBdr>
    </w:div>
    <w:div w:id="1826160687">
      <w:bodyDiv w:val="1"/>
      <w:marLeft w:val="0"/>
      <w:marRight w:val="0"/>
      <w:marTop w:val="0"/>
      <w:marBottom w:val="0"/>
      <w:divBdr>
        <w:top w:val="none" w:sz="0" w:space="0" w:color="auto"/>
        <w:left w:val="none" w:sz="0" w:space="0" w:color="auto"/>
        <w:bottom w:val="none" w:sz="0" w:space="0" w:color="auto"/>
        <w:right w:val="none" w:sz="0" w:space="0" w:color="auto"/>
      </w:divBdr>
    </w:div>
    <w:div w:id="1827746056">
      <w:bodyDiv w:val="1"/>
      <w:marLeft w:val="0"/>
      <w:marRight w:val="0"/>
      <w:marTop w:val="0"/>
      <w:marBottom w:val="0"/>
      <w:divBdr>
        <w:top w:val="none" w:sz="0" w:space="0" w:color="auto"/>
        <w:left w:val="none" w:sz="0" w:space="0" w:color="auto"/>
        <w:bottom w:val="none" w:sz="0" w:space="0" w:color="auto"/>
        <w:right w:val="none" w:sz="0" w:space="0" w:color="auto"/>
      </w:divBdr>
    </w:div>
    <w:div w:id="1832982472">
      <w:bodyDiv w:val="1"/>
      <w:marLeft w:val="0"/>
      <w:marRight w:val="0"/>
      <w:marTop w:val="0"/>
      <w:marBottom w:val="0"/>
      <w:divBdr>
        <w:top w:val="none" w:sz="0" w:space="0" w:color="auto"/>
        <w:left w:val="none" w:sz="0" w:space="0" w:color="auto"/>
        <w:bottom w:val="none" w:sz="0" w:space="0" w:color="auto"/>
        <w:right w:val="none" w:sz="0" w:space="0" w:color="auto"/>
      </w:divBdr>
    </w:div>
    <w:div w:id="1836337670">
      <w:bodyDiv w:val="1"/>
      <w:marLeft w:val="0"/>
      <w:marRight w:val="0"/>
      <w:marTop w:val="0"/>
      <w:marBottom w:val="0"/>
      <w:divBdr>
        <w:top w:val="none" w:sz="0" w:space="0" w:color="auto"/>
        <w:left w:val="none" w:sz="0" w:space="0" w:color="auto"/>
        <w:bottom w:val="none" w:sz="0" w:space="0" w:color="auto"/>
        <w:right w:val="none" w:sz="0" w:space="0" w:color="auto"/>
      </w:divBdr>
    </w:div>
    <w:div w:id="1836915412">
      <w:bodyDiv w:val="1"/>
      <w:marLeft w:val="0"/>
      <w:marRight w:val="0"/>
      <w:marTop w:val="0"/>
      <w:marBottom w:val="0"/>
      <w:divBdr>
        <w:top w:val="none" w:sz="0" w:space="0" w:color="auto"/>
        <w:left w:val="none" w:sz="0" w:space="0" w:color="auto"/>
        <w:bottom w:val="none" w:sz="0" w:space="0" w:color="auto"/>
        <w:right w:val="none" w:sz="0" w:space="0" w:color="auto"/>
      </w:divBdr>
    </w:div>
    <w:div w:id="1838812761">
      <w:bodyDiv w:val="1"/>
      <w:marLeft w:val="0"/>
      <w:marRight w:val="0"/>
      <w:marTop w:val="0"/>
      <w:marBottom w:val="0"/>
      <w:divBdr>
        <w:top w:val="none" w:sz="0" w:space="0" w:color="auto"/>
        <w:left w:val="none" w:sz="0" w:space="0" w:color="auto"/>
        <w:bottom w:val="none" w:sz="0" w:space="0" w:color="auto"/>
        <w:right w:val="none" w:sz="0" w:space="0" w:color="auto"/>
      </w:divBdr>
    </w:div>
    <w:div w:id="1840652608">
      <w:bodyDiv w:val="1"/>
      <w:marLeft w:val="0"/>
      <w:marRight w:val="0"/>
      <w:marTop w:val="0"/>
      <w:marBottom w:val="0"/>
      <w:divBdr>
        <w:top w:val="none" w:sz="0" w:space="0" w:color="auto"/>
        <w:left w:val="none" w:sz="0" w:space="0" w:color="auto"/>
        <w:bottom w:val="none" w:sz="0" w:space="0" w:color="auto"/>
        <w:right w:val="none" w:sz="0" w:space="0" w:color="auto"/>
      </w:divBdr>
    </w:div>
    <w:div w:id="1845439281">
      <w:bodyDiv w:val="1"/>
      <w:marLeft w:val="0"/>
      <w:marRight w:val="0"/>
      <w:marTop w:val="0"/>
      <w:marBottom w:val="0"/>
      <w:divBdr>
        <w:top w:val="none" w:sz="0" w:space="0" w:color="auto"/>
        <w:left w:val="none" w:sz="0" w:space="0" w:color="auto"/>
        <w:bottom w:val="none" w:sz="0" w:space="0" w:color="auto"/>
        <w:right w:val="none" w:sz="0" w:space="0" w:color="auto"/>
      </w:divBdr>
    </w:div>
    <w:div w:id="1849372013">
      <w:bodyDiv w:val="1"/>
      <w:marLeft w:val="0"/>
      <w:marRight w:val="0"/>
      <w:marTop w:val="0"/>
      <w:marBottom w:val="0"/>
      <w:divBdr>
        <w:top w:val="none" w:sz="0" w:space="0" w:color="auto"/>
        <w:left w:val="none" w:sz="0" w:space="0" w:color="auto"/>
        <w:bottom w:val="none" w:sz="0" w:space="0" w:color="auto"/>
        <w:right w:val="none" w:sz="0" w:space="0" w:color="auto"/>
      </w:divBdr>
    </w:div>
    <w:div w:id="1854300880">
      <w:bodyDiv w:val="1"/>
      <w:marLeft w:val="0"/>
      <w:marRight w:val="0"/>
      <w:marTop w:val="0"/>
      <w:marBottom w:val="0"/>
      <w:divBdr>
        <w:top w:val="none" w:sz="0" w:space="0" w:color="auto"/>
        <w:left w:val="none" w:sz="0" w:space="0" w:color="auto"/>
        <w:bottom w:val="none" w:sz="0" w:space="0" w:color="auto"/>
        <w:right w:val="none" w:sz="0" w:space="0" w:color="auto"/>
      </w:divBdr>
    </w:div>
    <w:div w:id="1855805610">
      <w:bodyDiv w:val="1"/>
      <w:marLeft w:val="0"/>
      <w:marRight w:val="0"/>
      <w:marTop w:val="0"/>
      <w:marBottom w:val="0"/>
      <w:divBdr>
        <w:top w:val="none" w:sz="0" w:space="0" w:color="auto"/>
        <w:left w:val="none" w:sz="0" w:space="0" w:color="auto"/>
        <w:bottom w:val="none" w:sz="0" w:space="0" w:color="auto"/>
        <w:right w:val="none" w:sz="0" w:space="0" w:color="auto"/>
      </w:divBdr>
    </w:div>
    <w:div w:id="1858763556">
      <w:bodyDiv w:val="1"/>
      <w:marLeft w:val="0"/>
      <w:marRight w:val="0"/>
      <w:marTop w:val="0"/>
      <w:marBottom w:val="0"/>
      <w:divBdr>
        <w:top w:val="none" w:sz="0" w:space="0" w:color="auto"/>
        <w:left w:val="none" w:sz="0" w:space="0" w:color="auto"/>
        <w:bottom w:val="none" w:sz="0" w:space="0" w:color="auto"/>
        <w:right w:val="none" w:sz="0" w:space="0" w:color="auto"/>
      </w:divBdr>
    </w:div>
    <w:div w:id="1858887945">
      <w:bodyDiv w:val="1"/>
      <w:marLeft w:val="0"/>
      <w:marRight w:val="0"/>
      <w:marTop w:val="0"/>
      <w:marBottom w:val="0"/>
      <w:divBdr>
        <w:top w:val="none" w:sz="0" w:space="0" w:color="auto"/>
        <w:left w:val="none" w:sz="0" w:space="0" w:color="auto"/>
        <w:bottom w:val="none" w:sz="0" w:space="0" w:color="auto"/>
        <w:right w:val="none" w:sz="0" w:space="0" w:color="auto"/>
      </w:divBdr>
    </w:div>
    <w:div w:id="1860896699">
      <w:bodyDiv w:val="1"/>
      <w:marLeft w:val="0"/>
      <w:marRight w:val="0"/>
      <w:marTop w:val="0"/>
      <w:marBottom w:val="0"/>
      <w:divBdr>
        <w:top w:val="none" w:sz="0" w:space="0" w:color="auto"/>
        <w:left w:val="none" w:sz="0" w:space="0" w:color="auto"/>
        <w:bottom w:val="none" w:sz="0" w:space="0" w:color="auto"/>
        <w:right w:val="none" w:sz="0" w:space="0" w:color="auto"/>
      </w:divBdr>
    </w:div>
    <w:div w:id="1863278453">
      <w:bodyDiv w:val="1"/>
      <w:marLeft w:val="0"/>
      <w:marRight w:val="0"/>
      <w:marTop w:val="0"/>
      <w:marBottom w:val="0"/>
      <w:divBdr>
        <w:top w:val="none" w:sz="0" w:space="0" w:color="auto"/>
        <w:left w:val="none" w:sz="0" w:space="0" w:color="auto"/>
        <w:bottom w:val="none" w:sz="0" w:space="0" w:color="auto"/>
        <w:right w:val="none" w:sz="0" w:space="0" w:color="auto"/>
      </w:divBdr>
    </w:div>
    <w:div w:id="1866481146">
      <w:bodyDiv w:val="1"/>
      <w:marLeft w:val="0"/>
      <w:marRight w:val="0"/>
      <w:marTop w:val="0"/>
      <w:marBottom w:val="0"/>
      <w:divBdr>
        <w:top w:val="none" w:sz="0" w:space="0" w:color="auto"/>
        <w:left w:val="none" w:sz="0" w:space="0" w:color="auto"/>
        <w:bottom w:val="none" w:sz="0" w:space="0" w:color="auto"/>
        <w:right w:val="none" w:sz="0" w:space="0" w:color="auto"/>
      </w:divBdr>
    </w:div>
    <w:div w:id="1872263874">
      <w:bodyDiv w:val="1"/>
      <w:marLeft w:val="0"/>
      <w:marRight w:val="0"/>
      <w:marTop w:val="0"/>
      <w:marBottom w:val="0"/>
      <w:divBdr>
        <w:top w:val="none" w:sz="0" w:space="0" w:color="auto"/>
        <w:left w:val="none" w:sz="0" w:space="0" w:color="auto"/>
        <w:bottom w:val="none" w:sz="0" w:space="0" w:color="auto"/>
        <w:right w:val="none" w:sz="0" w:space="0" w:color="auto"/>
      </w:divBdr>
    </w:div>
    <w:div w:id="1873566374">
      <w:bodyDiv w:val="1"/>
      <w:marLeft w:val="0"/>
      <w:marRight w:val="0"/>
      <w:marTop w:val="0"/>
      <w:marBottom w:val="0"/>
      <w:divBdr>
        <w:top w:val="none" w:sz="0" w:space="0" w:color="auto"/>
        <w:left w:val="none" w:sz="0" w:space="0" w:color="auto"/>
        <w:bottom w:val="none" w:sz="0" w:space="0" w:color="auto"/>
        <w:right w:val="none" w:sz="0" w:space="0" w:color="auto"/>
      </w:divBdr>
    </w:div>
    <w:div w:id="1874340228">
      <w:bodyDiv w:val="1"/>
      <w:marLeft w:val="0"/>
      <w:marRight w:val="0"/>
      <w:marTop w:val="0"/>
      <w:marBottom w:val="0"/>
      <w:divBdr>
        <w:top w:val="none" w:sz="0" w:space="0" w:color="auto"/>
        <w:left w:val="none" w:sz="0" w:space="0" w:color="auto"/>
        <w:bottom w:val="none" w:sz="0" w:space="0" w:color="auto"/>
        <w:right w:val="none" w:sz="0" w:space="0" w:color="auto"/>
      </w:divBdr>
    </w:div>
    <w:div w:id="1874729511">
      <w:bodyDiv w:val="1"/>
      <w:marLeft w:val="0"/>
      <w:marRight w:val="0"/>
      <w:marTop w:val="0"/>
      <w:marBottom w:val="0"/>
      <w:divBdr>
        <w:top w:val="none" w:sz="0" w:space="0" w:color="auto"/>
        <w:left w:val="none" w:sz="0" w:space="0" w:color="auto"/>
        <w:bottom w:val="none" w:sz="0" w:space="0" w:color="auto"/>
        <w:right w:val="none" w:sz="0" w:space="0" w:color="auto"/>
      </w:divBdr>
    </w:div>
    <w:div w:id="1883588032">
      <w:bodyDiv w:val="1"/>
      <w:marLeft w:val="0"/>
      <w:marRight w:val="0"/>
      <w:marTop w:val="0"/>
      <w:marBottom w:val="0"/>
      <w:divBdr>
        <w:top w:val="none" w:sz="0" w:space="0" w:color="auto"/>
        <w:left w:val="none" w:sz="0" w:space="0" w:color="auto"/>
        <w:bottom w:val="none" w:sz="0" w:space="0" w:color="auto"/>
        <w:right w:val="none" w:sz="0" w:space="0" w:color="auto"/>
      </w:divBdr>
    </w:div>
    <w:div w:id="1885216008">
      <w:bodyDiv w:val="1"/>
      <w:marLeft w:val="0"/>
      <w:marRight w:val="0"/>
      <w:marTop w:val="0"/>
      <w:marBottom w:val="0"/>
      <w:divBdr>
        <w:top w:val="none" w:sz="0" w:space="0" w:color="auto"/>
        <w:left w:val="none" w:sz="0" w:space="0" w:color="auto"/>
        <w:bottom w:val="none" w:sz="0" w:space="0" w:color="auto"/>
        <w:right w:val="none" w:sz="0" w:space="0" w:color="auto"/>
      </w:divBdr>
    </w:div>
    <w:div w:id="1886142899">
      <w:bodyDiv w:val="1"/>
      <w:marLeft w:val="0"/>
      <w:marRight w:val="0"/>
      <w:marTop w:val="0"/>
      <w:marBottom w:val="0"/>
      <w:divBdr>
        <w:top w:val="none" w:sz="0" w:space="0" w:color="auto"/>
        <w:left w:val="none" w:sz="0" w:space="0" w:color="auto"/>
        <w:bottom w:val="none" w:sz="0" w:space="0" w:color="auto"/>
        <w:right w:val="none" w:sz="0" w:space="0" w:color="auto"/>
      </w:divBdr>
    </w:div>
    <w:div w:id="1888835217">
      <w:bodyDiv w:val="1"/>
      <w:marLeft w:val="0"/>
      <w:marRight w:val="0"/>
      <w:marTop w:val="0"/>
      <w:marBottom w:val="0"/>
      <w:divBdr>
        <w:top w:val="none" w:sz="0" w:space="0" w:color="auto"/>
        <w:left w:val="none" w:sz="0" w:space="0" w:color="auto"/>
        <w:bottom w:val="none" w:sz="0" w:space="0" w:color="auto"/>
        <w:right w:val="none" w:sz="0" w:space="0" w:color="auto"/>
      </w:divBdr>
    </w:div>
    <w:div w:id="1892840248">
      <w:bodyDiv w:val="1"/>
      <w:marLeft w:val="0"/>
      <w:marRight w:val="0"/>
      <w:marTop w:val="0"/>
      <w:marBottom w:val="0"/>
      <w:divBdr>
        <w:top w:val="none" w:sz="0" w:space="0" w:color="auto"/>
        <w:left w:val="none" w:sz="0" w:space="0" w:color="auto"/>
        <w:bottom w:val="none" w:sz="0" w:space="0" w:color="auto"/>
        <w:right w:val="none" w:sz="0" w:space="0" w:color="auto"/>
      </w:divBdr>
    </w:div>
    <w:div w:id="1898852874">
      <w:bodyDiv w:val="1"/>
      <w:marLeft w:val="0"/>
      <w:marRight w:val="0"/>
      <w:marTop w:val="0"/>
      <w:marBottom w:val="0"/>
      <w:divBdr>
        <w:top w:val="none" w:sz="0" w:space="0" w:color="auto"/>
        <w:left w:val="none" w:sz="0" w:space="0" w:color="auto"/>
        <w:bottom w:val="none" w:sz="0" w:space="0" w:color="auto"/>
        <w:right w:val="none" w:sz="0" w:space="0" w:color="auto"/>
      </w:divBdr>
    </w:div>
    <w:div w:id="1904636604">
      <w:bodyDiv w:val="1"/>
      <w:marLeft w:val="0"/>
      <w:marRight w:val="0"/>
      <w:marTop w:val="0"/>
      <w:marBottom w:val="0"/>
      <w:divBdr>
        <w:top w:val="none" w:sz="0" w:space="0" w:color="auto"/>
        <w:left w:val="none" w:sz="0" w:space="0" w:color="auto"/>
        <w:bottom w:val="none" w:sz="0" w:space="0" w:color="auto"/>
        <w:right w:val="none" w:sz="0" w:space="0" w:color="auto"/>
      </w:divBdr>
    </w:div>
    <w:div w:id="1914511780">
      <w:bodyDiv w:val="1"/>
      <w:marLeft w:val="0"/>
      <w:marRight w:val="0"/>
      <w:marTop w:val="0"/>
      <w:marBottom w:val="0"/>
      <w:divBdr>
        <w:top w:val="none" w:sz="0" w:space="0" w:color="auto"/>
        <w:left w:val="none" w:sz="0" w:space="0" w:color="auto"/>
        <w:bottom w:val="none" w:sz="0" w:space="0" w:color="auto"/>
        <w:right w:val="none" w:sz="0" w:space="0" w:color="auto"/>
      </w:divBdr>
    </w:div>
    <w:div w:id="1917010749">
      <w:bodyDiv w:val="1"/>
      <w:marLeft w:val="0"/>
      <w:marRight w:val="0"/>
      <w:marTop w:val="0"/>
      <w:marBottom w:val="0"/>
      <w:divBdr>
        <w:top w:val="none" w:sz="0" w:space="0" w:color="auto"/>
        <w:left w:val="none" w:sz="0" w:space="0" w:color="auto"/>
        <w:bottom w:val="none" w:sz="0" w:space="0" w:color="auto"/>
        <w:right w:val="none" w:sz="0" w:space="0" w:color="auto"/>
      </w:divBdr>
    </w:div>
    <w:div w:id="1918401490">
      <w:bodyDiv w:val="1"/>
      <w:marLeft w:val="0"/>
      <w:marRight w:val="0"/>
      <w:marTop w:val="0"/>
      <w:marBottom w:val="0"/>
      <w:divBdr>
        <w:top w:val="none" w:sz="0" w:space="0" w:color="auto"/>
        <w:left w:val="none" w:sz="0" w:space="0" w:color="auto"/>
        <w:bottom w:val="none" w:sz="0" w:space="0" w:color="auto"/>
        <w:right w:val="none" w:sz="0" w:space="0" w:color="auto"/>
      </w:divBdr>
    </w:div>
    <w:div w:id="1919632103">
      <w:bodyDiv w:val="1"/>
      <w:marLeft w:val="0"/>
      <w:marRight w:val="0"/>
      <w:marTop w:val="0"/>
      <w:marBottom w:val="0"/>
      <w:divBdr>
        <w:top w:val="none" w:sz="0" w:space="0" w:color="auto"/>
        <w:left w:val="none" w:sz="0" w:space="0" w:color="auto"/>
        <w:bottom w:val="none" w:sz="0" w:space="0" w:color="auto"/>
        <w:right w:val="none" w:sz="0" w:space="0" w:color="auto"/>
      </w:divBdr>
    </w:div>
    <w:div w:id="1920090682">
      <w:bodyDiv w:val="1"/>
      <w:marLeft w:val="0"/>
      <w:marRight w:val="0"/>
      <w:marTop w:val="0"/>
      <w:marBottom w:val="0"/>
      <w:divBdr>
        <w:top w:val="none" w:sz="0" w:space="0" w:color="auto"/>
        <w:left w:val="none" w:sz="0" w:space="0" w:color="auto"/>
        <w:bottom w:val="none" w:sz="0" w:space="0" w:color="auto"/>
        <w:right w:val="none" w:sz="0" w:space="0" w:color="auto"/>
      </w:divBdr>
    </w:div>
    <w:div w:id="1920558874">
      <w:bodyDiv w:val="1"/>
      <w:marLeft w:val="0"/>
      <w:marRight w:val="0"/>
      <w:marTop w:val="0"/>
      <w:marBottom w:val="0"/>
      <w:divBdr>
        <w:top w:val="none" w:sz="0" w:space="0" w:color="auto"/>
        <w:left w:val="none" w:sz="0" w:space="0" w:color="auto"/>
        <w:bottom w:val="none" w:sz="0" w:space="0" w:color="auto"/>
        <w:right w:val="none" w:sz="0" w:space="0" w:color="auto"/>
      </w:divBdr>
    </w:div>
    <w:div w:id="1922135402">
      <w:bodyDiv w:val="1"/>
      <w:marLeft w:val="0"/>
      <w:marRight w:val="0"/>
      <w:marTop w:val="0"/>
      <w:marBottom w:val="0"/>
      <w:divBdr>
        <w:top w:val="none" w:sz="0" w:space="0" w:color="auto"/>
        <w:left w:val="none" w:sz="0" w:space="0" w:color="auto"/>
        <w:bottom w:val="none" w:sz="0" w:space="0" w:color="auto"/>
        <w:right w:val="none" w:sz="0" w:space="0" w:color="auto"/>
      </w:divBdr>
    </w:div>
    <w:div w:id="1926765315">
      <w:bodyDiv w:val="1"/>
      <w:marLeft w:val="0"/>
      <w:marRight w:val="0"/>
      <w:marTop w:val="0"/>
      <w:marBottom w:val="0"/>
      <w:divBdr>
        <w:top w:val="none" w:sz="0" w:space="0" w:color="auto"/>
        <w:left w:val="none" w:sz="0" w:space="0" w:color="auto"/>
        <w:bottom w:val="none" w:sz="0" w:space="0" w:color="auto"/>
        <w:right w:val="none" w:sz="0" w:space="0" w:color="auto"/>
      </w:divBdr>
    </w:div>
    <w:div w:id="1938172403">
      <w:bodyDiv w:val="1"/>
      <w:marLeft w:val="0"/>
      <w:marRight w:val="0"/>
      <w:marTop w:val="0"/>
      <w:marBottom w:val="0"/>
      <w:divBdr>
        <w:top w:val="none" w:sz="0" w:space="0" w:color="auto"/>
        <w:left w:val="none" w:sz="0" w:space="0" w:color="auto"/>
        <w:bottom w:val="none" w:sz="0" w:space="0" w:color="auto"/>
        <w:right w:val="none" w:sz="0" w:space="0" w:color="auto"/>
      </w:divBdr>
    </w:div>
    <w:div w:id="1958756632">
      <w:bodyDiv w:val="1"/>
      <w:marLeft w:val="0"/>
      <w:marRight w:val="0"/>
      <w:marTop w:val="0"/>
      <w:marBottom w:val="0"/>
      <w:divBdr>
        <w:top w:val="none" w:sz="0" w:space="0" w:color="auto"/>
        <w:left w:val="none" w:sz="0" w:space="0" w:color="auto"/>
        <w:bottom w:val="none" w:sz="0" w:space="0" w:color="auto"/>
        <w:right w:val="none" w:sz="0" w:space="0" w:color="auto"/>
      </w:divBdr>
    </w:div>
    <w:div w:id="1974482741">
      <w:bodyDiv w:val="1"/>
      <w:marLeft w:val="0"/>
      <w:marRight w:val="0"/>
      <w:marTop w:val="0"/>
      <w:marBottom w:val="0"/>
      <w:divBdr>
        <w:top w:val="none" w:sz="0" w:space="0" w:color="auto"/>
        <w:left w:val="none" w:sz="0" w:space="0" w:color="auto"/>
        <w:bottom w:val="none" w:sz="0" w:space="0" w:color="auto"/>
        <w:right w:val="none" w:sz="0" w:space="0" w:color="auto"/>
      </w:divBdr>
    </w:div>
    <w:div w:id="1979069851">
      <w:bodyDiv w:val="1"/>
      <w:marLeft w:val="0"/>
      <w:marRight w:val="0"/>
      <w:marTop w:val="0"/>
      <w:marBottom w:val="0"/>
      <w:divBdr>
        <w:top w:val="none" w:sz="0" w:space="0" w:color="auto"/>
        <w:left w:val="none" w:sz="0" w:space="0" w:color="auto"/>
        <w:bottom w:val="none" w:sz="0" w:space="0" w:color="auto"/>
        <w:right w:val="none" w:sz="0" w:space="0" w:color="auto"/>
      </w:divBdr>
    </w:div>
    <w:div w:id="1979259321">
      <w:bodyDiv w:val="1"/>
      <w:marLeft w:val="0"/>
      <w:marRight w:val="0"/>
      <w:marTop w:val="0"/>
      <w:marBottom w:val="0"/>
      <w:divBdr>
        <w:top w:val="none" w:sz="0" w:space="0" w:color="auto"/>
        <w:left w:val="none" w:sz="0" w:space="0" w:color="auto"/>
        <w:bottom w:val="none" w:sz="0" w:space="0" w:color="auto"/>
        <w:right w:val="none" w:sz="0" w:space="0" w:color="auto"/>
      </w:divBdr>
    </w:div>
    <w:div w:id="1980113923">
      <w:bodyDiv w:val="1"/>
      <w:marLeft w:val="0"/>
      <w:marRight w:val="0"/>
      <w:marTop w:val="0"/>
      <w:marBottom w:val="0"/>
      <w:divBdr>
        <w:top w:val="none" w:sz="0" w:space="0" w:color="auto"/>
        <w:left w:val="none" w:sz="0" w:space="0" w:color="auto"/>
        <w:bottom w:val="none" w:sz="0" w:space="0" w:color="auto"/>
        <w:right w:val="none" w:sz="0" w:space="0" w:color="auto"/>
      </w:divBdr>
    </w:div>
    <w:div w:id="1993171597">
      <w:bodyDiv w:val="1"/>
      <w:marLeft w:val="0"/>
      <w:marRight w:val="0"/>
      <w:marTop w:val="0"/>
      <w:marBottom w:val="0"/>
      <w:divBdr>
        <w:top w:val="none" w:sz="0" w:space="0" w:color="auto"/>
        <w:left w:val="none" w:sz="0" w:space="0" w:color="auto"/>
        <w:bottom w:val="none" w:sz="0" w:space="0" w:color="auto"/>
        <w:right w:val="none" w:sz="0" w:space="0" w:color="auto"/>
      </w:divBdr>
    </w:div>
    <w:div w:id="1993220310">
      <w:bodyDiv w:val="1"/>
      <w:marLeft w:val="0"/>
      <w:marRight w:val="0"/>
      <w:marTop w:val="0"/>
      <w:marBottom w:val="0"/>
      <w:divBdr>
        <w:top w:val="none" w:sz="0" w:space="0" w:color="auto"/>
        <w:left w:val="none" w:sz="0" w:space="0" w:color="auto"/>
        <w:bottom w:val="none" w:sz="0" w:space="0" w:color="auto"/>
        <w:right w:val="none" w:sz="0" w:space="0" w:color="auto"/>
      </w:divBdr>
    </w:div>
    <w:div w:id="1995328633">
      <w:bodyDiv w:val="1"/>
      <w:marLeft w:val="0"/>
      <w:marRight w:val="0"/>
      <w:marTop w:val="0"/>
      <w:marBottom w:val="0"/>
      <w:divBdr>
        <w:top w:val="none" w:sz="0" w:space="0" w:color="auto"/>
        <w:left w:val="none" w:sz="0" w:space="0" w:color="auto"/>
        <w:bottom w:val="none" w:sz="0" w:space="0" w:color="auto"/>
        <w:right w:val="none" w:sz="0" w:space="0" w:color="auto"/>
      </w:divBdr>
    </w:div>
    <w:div w:id="1999729745">
      <w:bodyDiv w:val="1"/>
      <w:marLeft w:val="0"/>
      <w:marRight w:val="0"/>
      <w:marTop w:val="0"/>
      <w:marBottom w:val="0"/>
      <w:divBdr>
        <w:top w:val="none" w:sz="0" w:space="0" w:color="auto"/>
        <w:left w:val="none" w:sz="0" w:space="0" w:color="auto"/>
        <w:bottom w:val="none" w:sz="0" w:space="0" w:color="auto"/>
        <w:right w:val="none" w:sz="0" w:space="0" w:color="auto"/>
      </w:divBdr>
    </w:div>
    <w:div w:id="2005624260">
      <w:bodyDiv w:val="1"/>
      <w:marLeft w:val="0"/>
      <w:marRight w:val="0"/>
      <w:marTop w:val="0"/>
      <w:marBottom w:val="0"/>
      <w:divBdr>
        <w:top w:val="none" w:sz="0" w:space="0" w:color="auto"/>
        <w:left w:val="none" w:sz="0" w:space="0" w:color="auto"/>
        <w:bottom w:val="none" w:sz="0" w:space="0" w:color="auto"/>
        <w:right w:val="none" w:sz="0" w:space="0" w:color="auto"/>
      </w:divBdr>
    </w:div>
    <w:div w:id="2006858153">
      <w:bodyDiv w:val="1"/>
      <w:marLeft w:val="0"/>
      <w:marRight w:val="0"/>
      <w:marTop w:val="0"/>
      <w:marBottom w:val="0"/>
      <w:divBdr>
        <w:top w:val="none" w:sz="0" w:space="0" w:color="auto"/>
        <w:left w:val="none" w:sz="0" w:space="0" w:color="auto"/>
        <w:bottom w:val="none" w:sz="0" w:space="0" w:color="auto"/>
        <w:right w:val="none" w:sz="0" w:space="0" w:color="auto"/>
      </w:divBdr>
    </w:div>
    <w:div w:id="2012753117">
      <w:bodyDiv w:val="1"/>
      <w:marLeft w:val="0"/>
      <w:marRight w:val="0"/>
      <w:marTop w:val="0"/>
      <w:marBottom w:val="0"/>
      <w:divBdr>
        <w:top w:val="none" w:sz="0" w:space="0" w:color="auto"/>
        <w:left w:val="none" w:sz="0" w:space="0" w:color="auto"/>
        <w:bottom w:val="none" w:sz="0" w:space="0" w:color="auto"/>
        <w:right w:val="none" w:sz="0" w:space="0" w:color="auto"/>
      </w:divBdr>
    </w:div>
    <w:div w:id="2021538827">
      <w:bodyDiv w:val="1"/>
      <w:marLeft w:val="0"/>
      <w:marRight w:val="0"/>
      <w:marTop w:val="0"/>
      <w:marBottom w:val="0"/>
      <w:divBdr>
        <w:top w:val="none" w:sz="0" w:space="0" w:color="auto"/>
        <w:left w:val="none" w:sz="0" w:space="0" w:color="auto"/>
        <w:bottom w:val="none" w:sz="0" w:space="0" w:color="auto"/>
        <w:right w:val="none" w:sz="0" w:space="0" w:color="auto"/>
      </w:divBdr>
    </w:div>
    <w:div w:id="2026399748">
      <w:bodyDiv w:val="1"/>
      <w:marLeft w:val="0"/>
      <w:marRight w:val="0"/>
      <w:marTop w:val="0"/>
      <w:marBottom w:val="0"/>
      <w:divBdr>
        <w:top w:val="none" w:sz="0" w:space="0" w:color="auto"/>
        <w:left w:val="none" w:sz="0" w:space="0" w:color="auto"/>
        <w:bottom w:val="none" w:sz="0" w:space="0" w:color="auto"/>
        <w:right w:val="none" w:sz="0" w:space="0" w:color="auto"/>
      </w:divBdr>
    </w:div>
    <w:div w:id="2038850402">
      <w:bodyDiv w:val="1"/>
      <w:marLeft w:val="0"/>
      <w:marRight w:val="0"/>
      <w:marTop w:val="0"/>
      <w:marBottom w:val="0"/>
      <w:divBdr>
        <w:top w:val="none" w:sz="0" w:space="0" w:color="auto"/>
        <w:left w:val="none" w:sz="0" w:space="0" w:color="auto"/>
        <w:bottom w:val="none" w:sz="0" w:space="0" w:color="auto"/>
        <w:right w:val="none" w:sz="0" w:space="0" w:color="auto"/>
      </w:divBdr>
    </w:div>
    <w:div w:id="2051032002">
      <w:bodyDiv w:val="1"/>
      <w:marLeft w:val="0"/>
      <w:marRight w:val="0"/>
      <w:marTop w:val="0"/>
      <w:marBottom w:val="0"/>
      <w:divBdr>
        <w:top w:val="none" w:sz="0" w:space="0" w:color="auto"/>
        <w:left w:val="none" w:sz="0" w:space="0" w:color="auto"/>
        <w:bottom w:val="none" w:sz="0" w:space="0" w:color="auto"/>
        <w:right w:val="none" w:sz="0" w:space="0" w:color="auto"/>
      </w:divBdr>
    </w:div>
    <w:div w:id="2053187306">
      <w:bodyDiv w:val="1"/>
      <w:marLeft w:val="0"/>
      <w:marRight w:val="0"/>
      <w:marTop w:val="0"/>
      <w:marBottom w:val="0"/>
      <w:divBdr>
        <w:top w:val="none" w:sz="0" w:space="0" w:color="auto"/>
        <w:left w:val="none" w:sz="0" w:space="0" w:color="auto"/>
        <w:bottom w:val="none" w:sz="0" w:space="0" w:color="auto"/>
        <w:right w:val="none" w:sz="0" w:space="0" w:color="auto"/>
      </w:divBdr>
    </w:div>
    <w:div w:id="2056153867">
      <w:bodyDiv w:val="1"/>
      <w:marLeft w:val="0"/>
      <w:marRight w:val="0"/>
      <w:marTop w:val="0"/>
      <w:marBottom w:val="0"/>
      <w:divBdr>
        <w:top w:val="none" w:sz="0" w:space="0" w:color="auto"/>
        <w:left w:val="none" w:sz="0" w:space="0" w:color="auto"/>
        <w:bottom w:val="none" w:sz="0" w:space="0" w:color="auto"/>
        <w:right w:val="none" w:sz="0" w:space="0" w:color="auto"/>
      </w:divBdr>
    </w:div>
    <w:div w:id="2062363267">
      <w:bodyDiv w:val="1"/>
      <w:marLeft w:val="0"/>
      <w:marRight w:val="0"/>
      <w:marTop w:val="0"/>
      <w:marBottom w:val="0"/>
      <w:divBdr>
        <w:top w:val="none" w:sz="0" w:space="0" w:color="auto"/>
        <w:left w:val="none" w:sz="0" w:space="0" w:color="auto"/>
        <w:bottom w:val="none" w:sz="0" w:space="0" w:color="auto"/>
        <w:right w:val="none" w:sz="0" w:space="0" w:color="auto"/>
      </w:divBdr>
    </w:div>
    <w:div w:id="2063093188">
      <w:bodyDiv w:val="1"/>
      <w:marLeft w:val="0"/>
      <w:marRight w:val="0"/>
      <w:marTop w:val="0"/>
      <w:marBottom w:val="0"/>
      <w:divBdr>
        <w:top w:val="none" w:sz="0" w:space="0" w:color="auto"/>
        <w:left w:val="none" w:sz="0" w:space="0" w:color="auto"/>
        <w:bottom w:val="none" w:sz="0" w:space="0" w:color="auto"/>
        <w:right w:val="none" w:sz="0" w:space="0" w:color="auto"/>
      </w:divBdr>
    </w:div>
    <w:div w:id="2067222983">
      <w:bodyDiv w:val="1"/>
      <w:marLeft w:val="0"/>
      <w:marRight w:val="0"/>
      <w:marTop w:val="0"/>
      <w:marBottom w:val="0"/>
      <w:divBdr>
        <w:top w:val="none" w:sz="0" w:space="0" w:color="auto"/>
        <w:left w:val="none" w:sz="0" w:space="0" w:color="auto"/>
        <w:bottom w:val="none" w:sz="0" w:space="0" w:color="auto"/>
        <w:right w:val="none" w:sz="0" w:space="0" w:color="auto"/>
      </w:divBdr>
    </w:div>
    <w:div w:id="2068917385">
      <w:bodyDiv w:val="1"/>
      <w:marLeft w:val="0"/>
      <w:marRight w:val="0"/>
      <w:marTop w:val="0"/>
      <w:marBottom w:val="0"/>
      <w:divBdr>
        <w:top w:val="none" w:sz="0" w:space="0" w:color="auto"/>
        <w:left w:val="none" w:sz="0" w:space="0" w:color="auto"/>
        <w:bottom w:val="none" w:sz="0" w:space="0" w:color="auto"/>
        <w:right w:val="none" w:sz="0" w:space="0" w:color="auto"/>
      </w:divBdr>
    </w:div>
    <w:div w:id="2069692568">
      <w:bodyDiv w:val="1"/>
      <w:marLeft w:val="0"/>
      <w:marRight w:val="0"/>
      <w:marTop w:val="0"/>
      <w:marBottom w:val="0"/>
      <w:divBdr>
        <w:top w:val="none" w:sz="0" w:space="0" w:color="auto"/>
        <w:left w:val="none" w:sz="0" w:space="0" w:color="auto"/>
        <w:bottom w:val="none" w:sz="0" w:space="0" w:color="auto"/>
        <w:right w:val="none" w:sz="0" w:space="0" w:color="auto"/>
      </w:divBdr>
    </w:div>
    <w:div w:id="2070574957">
      <w:bodyDiv w:val="1"/>
      <w:marLeft w:val="0"/>
      <w:marRight w:val="0"/>
      <w:marTop w:val="0"/>
      <w:marBottom w:val="0"/>
      <w:divBdr>
        <w:top w:val="none" w:sz="0" w:space="0" w:color="auto"/>
        <w:left w:val="none" w:sz="0" w:space="0" w:color="auto"/>
        <w:bottom w:val="none" w:sz="0" w:space="0" w:color="auto"/>
        <w:right w:val="none" w:sz="0" w:space="0" w:color="auto"/>
      </w:divBdr>
    </w:div>
    <w:div w:id="2073036427">
      <w:bodyDiv w:val="1"/>
      <w:marLeft w:val="0"/>
      <w:marRight w:val="0"/>
      <w:marTop w:val="0"/>
      <w:marBottom w:val="0"/>
      <w:divBdr>
        <w:top w:val="none" w:sz="0" w:space="0" w:color="auto"/>
        <w:left w:val="none" w:sz="0" w:space="0" w:color="auto"/>
        <w:bottom w:val="none" w:sz="0" w:space="0" w:color="auto"/>
        <w:right w:val="none" w:sz="0" w:space="0" w:color="auto"/>
      </w:divBdr>
    </w:div>
    <w:div w:id="2073043431">
      <w:bodyDiv w:val="1"/>
      <w:marLeft w:val="0"/>
      <w:marRight w:val="0"/>
      <w:marTop w:val="0"/>
      <w:marBottom w:val="0"/>
      <w:divBdr>
        <w:top w:val="none" w:sz="0" w:space="0" w:color="auto"/>
        <w:left w:val="none" w:sz="0" w:space="0" w:color="auto"/>
        <w:bottom w:val="none" w:sz="0" w:space="0" w:color="auto"/>
        <w:right w:val="none" w:sz="0" w:space="0" w:color="auto"/>
      </w:divBdr>
    </w:div>
    <w:div w:id="2103528524">
      <w:bodyDiv w:val="1"/>
      <w:marLeft w:val="0"/>
      <w:marRight w:val="0"/>
      <w:marTop w:val="0"/>
      <w:marBottom w:val="0"/>
      <w:divBdr>
        <w:top w:val="none" w:sz="0" w:space="0" w:color="auto"/>
        <w:left w:val="none" w:sz="0" w:space="0" w:color="auto"/>
        <w:bottom w:val="none" w:sz="0" w:space="0" w:color="auto"/>
        <w:right w:val="none" w:sz="0" w:space="0" w:color="auto"/>
      </w:divBdr>
    </w:div>
    <w:div w:id="2109541432">
      <w:bodyDiv w:val="1"/>
      <w:marLeft w:val="0"/>
      <w:marRight w:val="0"/>
      <w:marTop w:val="0"/>
      <w:marBottom w:val="0"/>
      <w:divBdr>
        <w:top w:val="none" w:sz="0" w:space="0" w:color="auto"/>
        <w:left w:val="none" w:sz="0" w:space="0" w:color="auto"/>
        <w:bottom w:val="none" w:sz="0" w:space="0" w:color="auto"/>
        <w:right w:val="none" w:sz="0" w:space="0" w:color="auto"/>
      </w:divBdr>
    </w:div>
    <w:div w:id="2111468206">
      <w:bodyDiv w:val="1"/>
      <w:marLeft w:val="0"/>
      <w:marRight w:val="0"/>
      <w:marTop w:val="0"/>
      <w:marBottom w:val="0"/>
      <w:divBdr>
        <w:top w:val="none" w:sz="0" w:space="0" w:color="auto"/>
        <w:left w:val="none" w:sz="0" w:space="0" w:color="auto"/>
        <w:bottom w:val="none" w:sz="0" w:space="0" w:color="auto"/>
        <w:right w:val="none" w:sz="0" w:space="0" w:color="auto"/>
      </w:divBdr>
    </w:div>
    <w:div w:id="2112778653">
      <w:bodyDiv w:val="1"/>
      <w:marLeft w:val="0"/>
      <w:marRight w:val="0"/>
      <w:marTop w:val="0"/>
      <w:marBottom w:val="0"/>
      <w:divBdr>
        <w:top w:val="none" w:sz="0" w:space="0" w:color="auto"/>
        <w:left w:val="none" w:sz="0" w:space="0" w:color="auto"/>
        <w:bottom w:val="none" w:sz="0" w:space="0" w:color="auto"/>
        <w:right w:val="none" w:sz="0" w:space="0" w:color="auto"/>
      </w:divBdr>
    </w:div>
    <w:div w:id="2114939393">
      <w:bodyDiv w:val="1"/>
      <w:marLeft w:val="0"/>
      <w:marRight w:val="0"/>
      <w:marTop w:val="0"/>
      <w:marBottom w:val="0"/>
      <w:divBdr>
        <w:top w:val="none" w:sz="0" w:space="0" w:color="auto"/>
        <w:left w:val="none" w:sz="0" w:space="0" w:color="auto"/>
        <w:bottom w:val="none" w:sz="0" w:space="0" w:color="auto"/>
        <w:right w:val="none" w:sz="0" w:space="0" w:color="auto"/>
      </w:divBdr>
    </w:div>
    <w:div w:id="2116709318">
      <w:bodyDiv w:val="1"/>
      <w:marLeft w:val="0"/>
      <w:marRight w:val="0"/>
      <w:marTop w:val="0"/>
      <w:marBottom w:val="0"/>
      <w:divBdr>
        <w:top w:val="none" w:sz="0" w:space="0" w:color="auto"/>
        <w:left w:val="none" w:sz="0" w:space="0" w:color="auto"/>
        <w:bottom w:val="none" w:sz="0" w:space="0" w:color="auto"/>
        <w:right w:val="none" w:sz="0" w:space="0" w:color="auto"/>
      </w:divBdr>
    </w:div>
    <w:div w:id="2121339457">
      <w:bodyDiv w:val="1"/>
      <w:marLeft w:val="0"/>
      <w:marRight w:val="0"/>
      <w:marTop w:val="0"/>
      <w:marBottom w:val="0"/>
      <w:divBdr>
        <w:top w:val="none" w:sz="0" w:space="0" w:color="auto"/>
        <w:left w:val="none" w:sz="0" w:space="0" w:color="auto"/>
        <w:bottom w:val="none" w:sz="0" w:space="0" w:color="auto"/>
        <w:right w:val="none" w:sz="0" w:space="0" w:color="auto"/>
      </w:divBdr>
    </w:div>
    <w:div w:id="2134059407">
      <w:bodyDiv w:val="1"/>
      <w:marLeft w:val="0"/>
      <w:marRight w:val="0"/>
      <w:marTop w:val="0"/>
      <w:marBottom w:val="0"/>
      <w:divBdr>
        <w:top w:val="none" w:sz="0" w:space="0" w:color="auto"/>
        <w:left w:val="none" w:sz="0" w:space="0" w:color="auto"/>
        <w:bottom w:val="none" w:sz="0" w:space="0" w:color="auto"/>
        <w:right w:val="none" w:sz="0" w:space="0" w:color="auto"/>
      </w:divBdr>
    </w:div>
    <w:div w:id="2135784600">
      <w:bodyDiv w:val="1"/>
      <w:marLeft w:val="0"/>
      <w:marRight w:val="0"/>
      <w:marTop w:val="0"/>
      <w:marBottom w:val="0"/>
      <w:divBdr>
        <w:top w:val="none" w:sz="0" w:space="0" w:color="auto"/>
        <w:left w:val="none" w:sz="0" w:space="0" w:color="auto"/>
        <w:bottom w:val="none" w:sz="0" w:space="0" w:color="auto"/>
        <w:right w:val="none" w:sz="0" w:space="0" w:color="auto"/>
      </w:divBdr>
    </w:div>
    <w:div w:id="2137022842">
      <w:bodyDiv w:val="1"/>
      <w:marLeft w:val="0"/>
      <w:marRight w:val="0"/>
      <w:marTop w:val="0"/>
      <w:marBottom w:val="0"/>
      <w:divBdr>
        <w:top w:val="none" w:sz="0" w:space="0" w:color="auto"/>
        <w:left w:val="none" w:sz="0" w:space="0" w:color="auto"/>
        <w:bottom w:val="none" w:sz="0" w:space="0" w:color="auto"/>
        <w:right w:val="none" w:sz="0" w:space="0" w:color="auto"/>
      </w:divBdr>
    </w:div>
    <w:div w:id="2138913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omments.xml.rels><?xml version="1.0" encoding="UTF-8" standalone="yes"?>
<Relationships xmlns="http://schemas.openxmlformats.org/package/2006/relationships"><Relationship Id="rId2" Type="http://schemas.openxmlformats.org/officeDocument/2006/relationships/hyperlink" Target="https://mentor.ieee.org/802.11/dcn/22/11-22-0078-02-00be-cc36-comment-resolution-on-u-sig-part-5.docx" TargetMode="External"/><Relationship Id="rId1" Type="http://schemas.openxmlformats.org/officeDocument/2006/relationships/hyperlink" Target="https://mentor.ieee.org/802.11/dcn/22/11-22-0078-02-00be-cc36-comment-resolution-on-u-sig-part-5.docx" TargetMode="External"/></Relationship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mentor.ieee.org/802.11/dcn/22/11-22-0307-00-00be-cc36-comment-resolution-on-u-sig-part-6.docx" TargetMode="External"/><Relationship Id="rId18" Type="http://schemas.openxmlformats.org/officeDocument/2006/relationships/header" Target="header1.xml"/><Relationship Id="rId3" Type="http://schemas.openxmlformats.org/officeDocument/2006/relationships/customXml" Target="../customXml/item3.xml"/><Relationship Id="rId21" Type="http://schemas.microsoft.com/office/2011/relationships/people" Target="people.xml"/><Relationship Id="rId7" Type="http://schemas.openxmlformats.org/officeDocument/2006/relationships/settings" Target="settings.xml"/><Relationship Id="rId12" Type="http://schemas.openxmlformats.org/officeDocument/2006/relationships/hyperlink" Target="https://mentor.ieee.org/802.11/dcn/22/11-22-0307-00-00be-cc36-comment-resolution-on-u-sig-part-6.docx" TargetMode="External"/><Relationship Id="rId17" Type="http://schemas.microsoft.com/office/2018/08/relationships/commentsExtensible" Target="commentsExtensible.xml"/><Relationship Id="rId2" Type="http://schemas.openxmlformats.org/officeDocument/2006/relationships/customXml" Target="../customXml/item2.xml"/><Relationship Id="rId16" Type="http://schemas.microsoft.com/office/2016/09/relationships/commentsIds" Target="commentsIds.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mentor.ieee.org/802.11/dcn/22/11-22-0307-00-00be-cc36-comment-resolution-on-u-sig-part-6.docx" TargetMode="External"/><Relationship Id="rId5" Type="http://schemas.openxmlformats.org/officeDocument/2006/relationships/numbering" Target="numbering.xml"/><Relationship Id="rId15" Type="http://schemas.microsoft.com/office/2011/relationships/commentsExtended" Target="commentsExtended.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comments" Target="comments.xml"/><Relationship Id="rId22"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60AEFF-14AE-4003-B853-14EF5CDF4451}">
  <ds:schemaRefs>
    <ds:schemaRef ds:uri="http://schemas.openxmlformats.org/officeDocument/2006/bibliography"/>
  </ds:schemaRefs>
</ds:datastoreItem>
</file>

<file path=customXml/itemProps2.xml><?xml version="1.0" encoding="utf-8"?>
<ds:datastoreItem xmlns:ds="http://schemas.openxmlformats.org/officeDocument/2006/customXml" ds:itemID="{173CEBFE-BD84-4F47-BA80-22C42D2764B6}">
  <ds:schemaRefs>
    <ds:schemaRef ds:uri="http://schemas.openxmlformats.org/officeDocument/2006/bibliography"/>
  </ds:schemaRefs>
</ds:datastoreItem>
</file>

<file path=customXml/itemProps3.xml><?xml version="1.0" encoding="utf-8"?>
<ds:datastoreItem xmlns:ds="http://schemas.openxmlformats.org/officeDocument/2006/customXml" ds:itemID="{C04DDA8A-DFE5-4A98-AA2C-C8D19E5E654F}">
  <ds:schemaRefs>
    <ds:schemaRef ds:uri="http://schemas.openxmlformats.org/officeDocument/2006/bibliography"/>
  </ds:schemaRefs>
</ds:datastoreItem>
</file>

<file path=customXml/itemProps4.xml><?xml version="1.0" encoding="utf-8"?>
<ds:datastoreItem xmlns:ds="http://schemas.openxmlformats.org/officeDocument/2006/customXml" ds:itemID="{7774F73C-22D9-4C17-ACE4-CFB3766030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1340</TotalTime>
  <Pages>18</Pages>
  <Words>4443</Words>
  <Characters>23816</Characters>
  <Application>Microsoft Office Word</Application>
  <DocSecurity>0</DocSecurity>
  <Lines>198</Lines>
  <Paragraphs>56</Paragraphs>
  <ScaleCrop>false</ScaleCrop>
  <HeadingPairs>
    <vt:vector size="2" baseType="variant">
      <vt:variant>
        <vt:lpstr>Title</vt:lpstr>
      </vt:variant>
      <vt:variant>
        <vt:i4>1</vt:i4>
      </vt:variant>
    </vt:vector>
  </HeadingPairs>
  <TitlesOfParts>
    <vt:vector size="1" baseType="lpstr">
      <vt:lpstr>doc.: IEEE 802.11-20/1519r1</vt:lpstr>
    </vt:vector>
  </TitlesOfParts>
  <Company>Huawei Technologies Co.,Ltd.</Company>
  <LinksUpToDate>false</LinksUpToDate>
  <CharactersWithSpaces>28203</CharactersWithSpaces>
  <SharedDoc>false</SharedDoc>
  <HyperlinkBase/>
  <HLinks>
    <vt:vector size="186" baseType="variant">
      <vt:variant>
        <vt:i4>3604523</vt:i4>
      </vt:variant>
      <vt:variant>
        <vt:i4>63</vt:i4>
      </vt:variant>
      <vt:variant>
        <vt:i4>0</vt:i4>
      </vt:variant>
      <vt:variant>
        <vt:i4>5</vt:i4>
      </vt:variant>
      <vt:variant>
        <vt:lpwstr/>
      </vt:variant>
      <vt:variant>
        <vt:lpwstr>bookmark99</vt:lpwstr>
      </vt:variant>
      <vt:variant>
        <vt:i4>3538987</vt:i4>
      </vt:variant>
      <vt:variant>
        <vt:i4>51</vt:i4>
      </vt:variant>
      <vt:variant>
        <vt:i4>0</vt:i4>
      </vt:variant>
      <vt:variant>
        <vt:i4>5</vt:i4>
      </vt:variant>
      <vt:variant>
        <vt:lpwstr/>
      </vt:variant>
      <vt:variant>
        <vt:lpwstr>bookmark98</vt:lpwstr>
      </vt:variant>
      <vt:variant>
        <vt:i4>3538987</vt:i4>
      </vt:variant>
      <vt:variant>
        <vt:i4>48</vt:i4>
      </vt:variant>
      <vt:variant>
        <vt:i4>0</vt:i4>
      </vt:variant>
      <vt:variant>
        <vt:i4>5</vt:i4>
      </vt:variant>
      <vt:variant>
        <vt:lpwstr/>
      </vt:variant>
      <vt:variant>
        <vt:lpwstr>bookmark98</vt:lpwstr>
      </vt:variant>
      <vt:variant>
        <vt:i4>3538981</vt:i4>
      </vt:variant>
      <vt:variant>
        <vt:i4>45</vt:i4>
      </vt:variant>
      <vt:variant>
        <vt:i4>0</vt:i4>
      </vt:variant>
      <vt:variant>
        <vt:i4>5</vt:i4>
      </vt:variant>
      <vt:variant>
        <vt:lpwstr/>
      </vt:variant>
      <vt:variant>
        <vt:lpwstr>bookmark78</vt:lpwstr>
      </vt:variant>
      <vt:variant>
        <vt:i4>3538981</vt:i4>
      </vt:variant>
      <vt:variant>
        <vt:i4>42</vt:i4>
      </vt:variant>
      <vt:variant>
        <vt:i4>0</vt:i4>
      </vt:variant>
      <vt:variant>
        <vt:i4>5</vt:i4>
      </vt:variant>
      <vt:variant>
        <vt:lpwstr/>
      </vt:variant>
      <vt:variant>
        <vt:lpwstr>bookmark78</vt:lpwstr>
      </vt:variant>
      <vt:variant>
        <vt:i4>3801125</vt:i4>
      </vt:variant>
      <vt:variant>
        <vt:i4>39</vt:i4>
      </vt:variant>
      <vt:variant>
        <vt:i4>0</vt:i4>
      </vt:variant>
      <vt:variant>
        <vt:i4>5</vt:i4>
      </vt:variant>
      <vt:variant>
        <vt:lpwstr/>
      </vt:variant>
      <vt:variant>
        <vt:lpwstr>bookmark74</vt:lpwstr>
      </vt:variant>
      <vt:variant>
        <vt:i4>3801125</vt:i4>
      </vt:variant>
      <vt:variant>
        <vt:i4>36</vt:i4>
      </vt:variant>
      <vt:variant>
        <vt:i4>0</vt:i4>
      </vt:variant>
      <vt:variant>
        <vt:i4>5</vt:i4>
      </vt:variant>
      <vt:variant>
        <vt:lpwstr/>
      </vt:variant>
      <vt:variant>
        <vt:lpwstr>bookmark74</vt:lpwstr>
      </vt:variant>
      <vt:variant>
        <vt:i4>4063268</vt:i4>
      </vt:variant>
      <vt:variant>
        <vt:i4>33</vt:i4>
      </vt:variant>
      <vt:variant>
        <vt:i4>0</vt:i4>
      </vt:variant>
      <vt:variant>
        <vt:i4>5</vt:i4>
      </vt:variant>
      <vt:variant>
        <vt:lpwstr/>
      </vt:variant>
      <vt:variant>
        <vt:lpwstr>bookmark60</vt:lpwstr>
      </vt:variant>
      <vt:variant>
        <vt:i4>3801127</vt:i4>
      </vt:variant>
      <vt:variant>
        <vt:i4>30</vt:i4>
      </vt:variant>
      <vt:variant>
        <vt:i4>0</vt:i4>
      </vt:variant>
      <vt:variant>
        <vt:i4>5</vt:i4>
      </vt:variant>
      <vt:variant>
        <vt:lpwstr/>
      </vt:variant>
      <vt:variant>
        <vt:lpwstr>bookmark54</vt:lpwstr>
      </vt:variant>
      <vt:variant>
        <vt:i4>3997733</vt:i4>
      </vt:variant>
      <vt:variant>
        <vt:i4>27</vt:i4>
      </vt:variant>
      <vt:variant>
        <vt:i4>0</vt:i4>
      </vt:variant>
      <vt:variant>
        <vt:i4>5</vt:i4>
      </vt:variant>
      <vt:variant>
        <vt:lpwstr/>
      </vt:variant>
      <vt:variant>
        <vt:lpwstr>bookmark73</vt:lpwstr>
      </vt:variant>
      <vt:variant>
        <vt:i4>3735595</vt:i4>
      </vt:variant>
      <vt:variant>
        <vt:i4>24</vt:i4>
      </vt:variant>
      <vt:variant>
        <vt:i4>0</vt:i4>
      </vt:variant>
      <vt:variant>
        <vt:i4>5</vt:i4>
      </vt:variant>
      <vt:variant>
        <vt:lpwstr/>
      </vt:variant>
      <vt:variant>
        <vt:lpwstr>bookmark97</vt:lpwstr>
      </vt:variant>
      <vt:variant>
        <vt:i4>3735595</vt:i4>
      </vt:variant>
      <vt:variant>
        <vt:i4>21</vt:i4>
      </vt:variant>
      <vt:variant>
        <vt:i4>0</vt:i4>
      </vt:variant>
      <vt:variant>
        <vt:i4>5</vt:i4>
      </vt:variant>
      <vt:variant>
        <vt:lpwstr/>
      </vt:variant>
      <vt:variant>
        <vt:lpwstr>bookmark97</vt:lpwstr>
      </vt:variant>
      <vt:variant>
        <vt:i4>3866667</vt:i4>
      </vt:variant>
      <vt:variant>
        <vt:i4>18</vt:i4>
      </vt:variant>
      <vt:variant>
        <vt:i4>0</vt:i4>
      </vt:variant>
      <vt:variant>
        <vt:i4>5</vt:i4>
      </vt:variant>
      <vt:variant>
        <vt:lpwstr/>
      </vt:variant>
      <vt:variant>
        <vt:lpwstr>bookmark95</vt:lpwstr>
      </vt:variant>
      <vt:variant>
        <vt:i4>3866667</vt:i4>
      </vt:variant>
      <vt:variant>
        <vt:i4>15</vt:i4>
      </vt:variant>
      <vt:variant>
        <vt:i4>0</vt:i4>
      </vt:variant>
      <vt:variant>
        <vt:i4>5</vt:i4>
      </vt:variant>
      <vt:variant>
        <vt:lpwstr/>
      </vt:variant>
      <vt:variant>
        <vt:lpwstr>bookmark95</vt:lpwstr>
      </vt:variant>
      <vt:variant>
        <vt:i4>3801131</vt:i4>
      </vt:variant>
      <vt:variant>
        <vt:i4>12</vt:i4>
      </vt:variant>
      <vt:variant>
        <vt:i4>0</vt:i4>
      </vt:variant>
      <vt:variant>
        <vt:i4>5</vt:i4>
      </vt:variant>
      <vt:variant>
        <vt:lpwstr/>
      </vt:variant>
      <vt:variant>
        <vt:lpwstr>bookmark94</vt:lpwstr>
      </vt:variant>
      <vt:variant>
        <vt:i4>3801131</vt:i4>
      </vt:variant>
      <vt:variant>
        <vt:i4>9</vt:i4>
      </vt:variant>
      <vt:variant>
        <vt:i4>0</vt:i4>
      </vt:variant>
      <vt:variant>
        <vt:i4>5</vt:i4>
      </vt:variant>
      <vt:variant>
        <vt:lpwstr/>
      </vt:variant>
      <vt:variant>
        <vt:lpwstr>bookmark94</vt:lpwstr>
      </vt:variant>
      <vt:variant>
        <vt:i4>4128811</vt:i4>
      </vt:variant>
      <vt:variant>
        <vt:i4>6</vt:i4>
      </vt:variant>
      <vt:variant>
        <vt:i4>0</vt:i4>
      </vt:variant>
      <vt:variant>
        <vt:i4>5</vt:i4>
      </vt:variant>
      <vt:variant>
        <vt:lpwstr/>
      </vt:variant>
      <vt:variant>
        <vt:lpwstr>bookmark91</vt:lpwstr>
      </vt:variant>
      <vt:variant>
        <vt:i4>4128811</vt:i4>
      </vt:variant>
      <vt:variant>
        <vt:i4>3</vt:i4>
      </vt:variant>
      <vt:variant>
        <vt:i4>0</vt:i4>
      </vt:variant>
      <vt:variant>
        <vt:i4>5</vt:i4>
      </vt:variant>
      <vt:variant>
        <vt:lpwstr/>
      </vt:variant>
      <vt:variant>
        <vt:lpwstr>bookmark91</vt:lpwstr>
      </vt:variant>
      <vt:variant>
        <vt:i4>3538976</vt:i4>
      </vt:variant>
      <vt:variant>
        <vt:i4>0</vt:i4>
      </vt:variant>
      <vt:variant>
        <vt:i4>0</vt:i4>
      </vt:variant>
      <vt:variant>
        <vt:i4>5</vt:i4>
      </vt:variant>
      <vt:variant>
        <vt:lpwstr/>
      </vt:variant>
      <vt:variant>
        <vt:lpwstr>bookmark282</vt:lpwstr>
      </vt:variant>
      <vt:variant>
        <vt:i4>3670059</vt:i4>
      </vt:variant>
      <vt:variant>
        <vt:i4>33</vt:i4>
      </vt:variant>
      <vt:variant>
        <vt:i4>0</vt:i4>
      </vt:variant>
      <vt:variant>
        <vt:i4>5</vt:i4>
      </vt:variant>
      <vt:variant>
        <vt:lpwstr/>
      </vt:variant>
      <vt:variant>
        <vt:lpwstr>bookmark96</vt:lpwstr>
      </vt:variant>
      <vt:variant>
        <vt:i4>3670059</vt:i4>
      </vt:variant>
      <vt:variant>
        <vt:i4>30</vt:i4>
      </vt:variant>
      <vt:variant>
        <vt:i4>0</vt:i4>
      </vt:variant>
      <vt:variant>
        <vt:i4>5</vt:i4>
      </vt:variant>
      <vt:variant>
        <vt:lpwstr/>
      </vt:variant>
      <vt:variant>
        <vt:lpwstr>bookmark96</vt:lpwstr>
      </vt:variant>
      <vt:variant>
        <vt:i4>3932203</vt:i4>
      </vt:variant>
      <vt:variant>
        <vt:i4>27</vt:i4>
      </vt:variant>
      <vt:variant>
        <vt:i4>0</vt:i4>
      </vt:variant>
      <vt:variant>
        <vt:i4>5</vt:i4>
      </vt:variant>
      <vt:variant>
        <vt:lpwstr/>
      </vt:variant>
      <vt:variant>
        <vt:lpwstr>bookmark92</vt:lpwstr>
      </vt:variant>
      <vt:variant>
        <vt:i4>3932203</vt:i4>
      </vt:variant>
      <vt:variant>
        <vt:i4>24</vt:i4>
      </vt:variant>
      <vt:variant>
        <vt:i4>0</vt:i4>
      </vt:variant>
      <vt:variant>
        <vt:i4>5</vt:i4>
      </vt:variant>
      <vt:variant>
        <vt:lpwstr/>
      </vt:variant>
      <vt:variant>
        <vt:lpwstr>bookmark92</vt:lpwstr>
      </vt:variant>
      <vt:variant>
        <vt:i4>3932203</vt:i4>
      </vt:variant>
      <vt:variant>
        <vt:i4>21</vt:i4>
      </vt:variant>
      <vt:variant>
        <vt:i4>0</vt:i4>
      </vt:variant>
      <vt:variant>
        <vt:i4>5</vt:i4>
      </vt:variant>
      <vt:variant>
        <vt:lpwstr/>
      </vt:variant>
      <vt:variant>
        <vt:lpwstr>bookmark92</vt:lpwstr>
      </vt:variant>
      <vt:variant>
        <vt:i4>3670059</vt:i4>
      </vt:variant>
      <vt:variant>
        <vt:i4>18</vt:i4>
      </vt:variant>
      <vt:variant>
        <vt:i4>0</vt:i4>
      </vt:variant>
      <vt:variant>
        <vt:i4>5</vt:i4>
      </vt:variant>
      <vt:variant>
        <vt:lpwstr/>
      </vt:variant>
      <vt:variant>
        <vt:lpwstr>bookmark96</vt:lpwstr>
      </vt:variant>
      <vt:variant>
        <vt:i4>3997739</vt:i4>
      </vt:variant>
      <vt:variant>
        <vt:i4>15</vt:i4>
      </vt:variant>
      <vt:variant>
        <vt:i4>0</vt:i4>
      </vt:variant>
      <vt:variant>
        <vt:i4>5</vt:i4>
      </vt:variant>
      <vt:variant>
        <vt:lpwstr/>
      </vt:variant>
      <vt:variant>
        <vt:lpwstr>bookmark93</vt:lpwstr>
      </vt:variant>
      <vt:variant>
        <vt:i4>3997739</vt:i4>
      </vt:variant>
      <vt:variant>
        <vt:i4>12</vt:i4>
      </vt:variant>
      <vt:variant>
        <vt:i4>0</vt:i4>
      </vt:variant>
      <vt:variant>
        <vt:i4>5</vt:i4>
      </vt:variant>
      <vt:variant>
        <vt:lpwstr/>
      </vt:variant>
      <vt:variant>
        <vt:lpwstr>bookmark93</vt:lpwstr>
      </vt:variant>
      <vt:variant>
        <vt:i4>3997739</vt:i4>
      </vt:variant>
      <vt:variant>
        <vt:i4>9</vt:i4>
      </vt:variant>
      <vt:variant>
        <vt:i4>0</vt:i4>
      </vt:variant>
      <vt:variant>
        <vt:i4>5</vt:i4>
      </vt:variant>
      <vt:variant>
        <vt:lpwstr/>
      </vt:variant>
      <vt:variant>
        <vt:lpwstr>bookmark93</vt:lpwstr>
      </vt:variant>
      <vt:variant>
        <vt:i4>3932203</vt:i4>
      </vt:variant>
      <vt:variant>
        <vt:i4>6</vt:i4>
      </vt:variant>
      <vt:variant>
        <vt:i4>0</vt:i4>
      </vt:variant>
      <vt:variant>
        <vt:i4>5</vt:i4>
      </vt:variant>
      <vt:variant>
        <vt:lpwstr/>
      </vt:variant>
      <vt:variant>
        <vt:lpwstr>bookmark92</vt:lpwstr>
      </vt:variant>
      <vt:variant>
        <vt:i4>3932203</vt:i4>
      </vt:variant>
      <vt:variant>
        <vt:i4>3</vt:i4>
      </vt:variant>
      <vt:variant>
        <vt:i4>0</vt:i4>
      </vt:variant>
      <vt:variant>
        <vt:i4>5</vt:i4>
      </vt:variant>
      <vt:variant>
        <vt:lpwstr/>
      </vt:variant>
      <vt:variant>
        <vt:lpwstr>bookmark92</vt:lpwstr>
      </vt:variant>
      <vt:variant>
        <vt:i4>3932203</vt:i4>
      </vt:variant>
      <vt:variant>
        <vt:i4>0</vt:i4>
      </vt:variant>
      <vt:variant>
        <vt:i4>0</vt:i4>
      </vt:variant>
      <vt:variant>
        <vt:i4>5</vt:i4>
      </vt:variant>
      <vt:variant>
        <vt:lpwstr/>
      </vt:variant>
      <vt:variant>
        <vt:lpwstr>bookmark92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802.11-20/1519r1</dc:title>
  <dc:subject>Submission</dc:subject>
  <dc:creator>Youhan Kim (Qualcomm)</dc:creator>
  <cp:keywords>Sep. 2020</cp:keywords>
  <cp:lastModifiedBy>Alice Chen</cp:lastModifiedBy>
  <cp:revision>734</cp:revision>
  <cp:lastPrinted>2017-05-01T13:09:00Z</cp:lastPrinted>
  <dcterms:created xsi:type="dcterms:W3CDTF">2021-03-03T23:08:00Z</dcterms:created>
  <dcterms:modified xsi:type="dcterms:W3CDTF">2022-03-03T23:14:00Z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2015_ms_pID_725343">
    <vt:lpwstr>(2)DZ3/bWvzeozCJe+loIQv/OjlZdMvV8cRjSdK5m8+9bUw3bp8tzI+7gay0V7tPqMVtMPWV6x+
0FvzZWRjB8t+h6Y18wbIXz1ViJA80VEQdQhrZEy3XsNqicC1r9nW2rDvJk+JEx0y/naEpAcm
OU35xTeUoWSJ4BQQLMlF7ZmNgZFv6cK+JEHZxNHvy9hY2sWD6tf3djI50D4FonDjbbdAlS/6
BlYQL7oFW7dVzTY5rr</vt:lpwstr>
  </property>
  <property fmtid="{D5CDD505-2E9C-101B-9397-08002B2CF9AE}" pid="4" name="_2015_ms_pID_7253431">
    <vt:lpwstr>skR1EajI2gFEqsDTfdIfj8VA+0OJf1bZFVD2hyDcJan3Ajkq9/+1m4
ihBrDOx1g3nax4DyILMgtyKRGye37qpKXFT11Nj4MaWW+90kCz0yBVjghFC67co8vqum/F30
44PdFQN3kkOLWXq8U1NaQU7MuTlVvsCazjPcFrLVBh3Hpw==</vt:lpwstr>
  </property>
  <property fmtid="{D5CDD505-2E9C-101B-9397-08002B2CF9AE}" pid="5" name="_readonly">
    <vt:lpwstr/>
  </property>
  <property fmtid="{D5CDD505-2E9C-101B-9397-08002B2CF9AE}" pid="6" name="_change">
    <vt:lpwstr/>
  </property>
  <property fmtid="{D5CDD505-2E9C-101B-9397-08002B2CF9AE}" pid="7" name="_full-control">
    <vt:lpwstr/>
  </property>
  <property fmtid="{D5CDD505-2E9C-101B-9397-08002B2CF9AE}" pid="8" name="sflag">
    <vt:lpwstr>1467622149</vt:lpwstr>
  </property>
  <property fmtid="{D5CDD505-2E9C-101B-9397-08002B2CF9AE}" pid="9" name="TitusGUID">
    <vt:lpwstr>04ec1365-c4e8-4dc5-845f-f01ba12fd3d0</vt:lpwstr>
  </property>
  <property fmtid="{D5CDD505-2E9C-101B-9397-08002B2CF9AE}" pid="10" name="CTP_BU">
    <vt:lpwstr>COMMUNICATION &amp;DEVICES GROUP</vt:lpwstr>
  </property>
  <property fmtid="{D5CDD505-2E9C-101B-9397-08002B2CF9AE}" pid="11" name="CTP_TimeStamp">
    <vt:lpwstr>2016-09-14 07:37:16Z</vt:lpwstr>
  </property>
  <property fmtid="{D5CDD505-2E9C-101B-9397-08002B2CF9AE}" pid="12" name="CTPClassification">
    <vt:lpwstr>CTP_IC</vt:lpwstr>
  </property>
  <property fmtid="{D5CDD505-2E9C-101B-9397-08002B2CF9AE}" pid="13" name="_AdHocReviewCycleID">
    <vt:i4>-80787439</vt:i4>
  </property>
  <property fmtid="{D5CDD505-2E9C-101B-9397-08002B2CF9AE}" pid="14" name="_EmailSubject">
    <vt:lpwstr>U-SIG CR part 2</vt:lpwstr>
  </property>
  <property fmtid="{D5CDD505-2E9C-101B-9397-08002B2CF9AE}" pid="15" name="_AuthorEmail">
    <vt:lpwstr>svverman@qti.qualcomm.com</vt:lpwstr>
  </property>
  <property fmtid="{D5CDD505-2E9C-101B-9397-08002B2CF9AE}" pid="16" name="_AuthorEmailDisplayName">
    <vt:lpwstr>Sameer Vermani</vt:lpwstr>
  </property>
  <property fmtid="{D5CDD505-2E9C-101B-9397-08002B2CF9AE}" pid="17" name="_PreviousAdHocReviewCycleID">
    <vt:i4>-2133768201</vt:i4>
  </property>
  <property fmtid="{D5CDD505-2E9C-101B-9397-08002B2CF9AE}" pid="18" name="_ReviewingToolsShownOnce">
    <vt:lpwstr/>
  </property>
</Properties>
</file>