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p w14:paraId="1E857B1F" w14:textId="77777777" w:rsidR="00750876" w:rsidRDefault="00750876">
      <w:pPr>
        <w:pStyle w:val="T1"/>
        <w:spacing w:after="120"/>
        <w:rPr>
          <w:sz w:val="16"/>
        </w:rPr>
      </w:pP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750876" w:rsidRPr="00183F4C" w14:paraId="4ADDB26F" w14:textId="77777777" w:rsidTr="00B22550">
        <w:trPr>
          <w:trHeight w:val="485"/>
          <w:jc w:val="center"/>
        </w:trPr>
        <w:tc>
          <w:tcPr>
            <w:tcW w:w="9576" w:type="dxa"/>
            <w:gridSpan w:val="5"/>
            <w:vAlign w:val="center"/>
          </w:tcPr>
          <w:p w14:paraId="01D105F1" w14:textId="7FACC1EF" w:rsidR="00750876" w:rsidRPr="00183F4C" w:rsidRDefault="00E41F77" w:rsidP="00FF154F">
            <w:pPr>
              <w:pStyle w:val="T2"/>
            </w:pPr>
            <w:r>
              <w:rPr>
                <w:rFonts w:hint="eastAsia"/>
                <w:lang w:eastAsia="zh-CN"/>
              </w:rPr>
              <w:t>CR</w:t>
            </w:r>
            <w:r w:rsidR="001E6226">
              <w:rPr>
                <w:lang w:eastAsia="ko-KR"/>
              </w:rPr>
              <w:t xml:space="preserve"> </w:t>
            </w:r>
            <w:r w:rsidR="007F7E37">
              <w:rPr>
                <w:lang w:eastAsia="ko-KR"/>
              </w:rPr>
              <w:t xml:space="preserve">of </w:t>
            </w:r>
            <w:r w:rsidR="00971FB8">
              <w:rPr>
                <w:lang w:eastAsia="ko-KR"/>
              </w:rPr>
              <w:t>CID</w:t>
            </w:r>
            <w:r w:rsidR="0039448A">
              <w:rPr>
                <w:lang w:eastAsia="ko-KR"/>
              </w:rPr>
              <w:t>s</w:t>
            </w:r>
            <w:r w:rsidR="00971FB8">
              <w:rPr>
                <w:lang w:eastAsia="ko-KR"/>
              </w:rPr>
              <w:t xml:space="preserve"> </w:t>
            </w:r>
            <w:r w:rsidR="00FF154F">
              <w:rPr>
                <w:lang w:eastAsia="ko-KR"/>
              </w:rPr>
              <w:t>4</w:t>
            </w:r>
            <w:r w:rsidR="0039448A">
              <w:rPr>
                <w:lang w:eastAsia="ko-KR"/>
              </w:rPr>
              <w:t>147 and 5311</w:t>
            </w:r>
          </w:p>
        </w:tc>
      </w:tr>
      <w:tr w:rsidR="00750876" w:rsidRPr="00183F4C" w14:paraId="1AED9C6E" w14:textId="77777777" w:rsidTr="00B22550">
        <w:trPr>
          <w:trHeight w:val="359"/>
          <w:jc w:val="center"/>
        </w:trPr>
        <w:tc>
          <w:tcPr>
            <w:tcW w:w="9576" w:type="dxa"/>
            <w:gridSpan w:val="5"/>
            <w:vAlign w:val="center"/>
          </w:tcPr>
          <w:p w14:paraId="36133BE5" w14:textId="6CB7C694" w:rsidR="00750876" w:rsidRPr="00183F4C" w:rsidRDefault="00750876" w:rsidP="00D51764">
            <w:pPr>
              <w:pStyle w:val="T2"/>
              <w:ind w:left="0"/>
              <w:rPr>
                <w:b w:val="0"/>
                <w:sz w:val="20"/>
              </w:rPr>
            </w:pPr>
            <w:r w:rsidRPr="00183F4C">
              <w:rPr>
                <w:sz w:val="20"/>
              </w:rPr>
              <w:t>Date:</w:t>
            </w:r>
            <w:r w:rsidRPr="00183F4C">
              <w:rPr>
                <w:b w:val="0"/>
                <w:sz w:val="20"/>
              </w:rPr>
              <w:t xml:space="preserve">  20</w:t>
            </w:r>
            <w:r w:rsidR="006A5DEB">
              <w:rPr>
                <w:b w:val="0"/>
                <w:sz w:val="20"/>
              </w:rPr>
              <w:t>22</w:t>
            </w:r>
            <w:r w:rsidRPr="00183F4C">
              <w:rPr>
                <w:b w:val="0"/>
                <w:sz w:val="20"/>
              </w:rPr>
              <w:t>-</w:t>
            </w:r>
            <w:r>
              <w:rPr>
                <w:b w:val="0"/>
                <w:sz w:val="20"/>
                <w:lang w:eastAsia="ko-KR"/>
              </w:rPr>
              <w:t>0</w:t>
            </w:r>
            <w:r w:rsidR="00D51764">
              <w:rPr>
                <w:b w:val="0"/>
                <w:sz w:val="20"/>
                <w:lang w:eastAsia="ko-KR"/>
              </w:rPr>
              <w:t>2</w:t>
            </w:r>
            <w:r>
              <w:rPr>
                <w:rFonts w:hint="eastAsia"/>
                <w:b w:val="0"/>
                <w:sz w:val="20"/>
                <w:lang w:eastAsia="ko-KR"/>
              </w:rPr>
              <w:t>-</w:t>
            </w:r>
            <w:r w:rsidR="00D51764">
              <w:rPr>
                <w:b w:val="0"/>
                <w:sz w:val="20"/>
                <w:lang w:eastAsia="ko-KR"/>
              </w:rPr>
              <w:t>21</w:t>
            </w:r>
          </w:p>
        </w:tc>
      </w:tr>
      <w:tr w:rsidR="00750876" w:rsidRPr="00183F4C" w14:paraId="41DFA1A8" w14:textId="77777777" w:rsidTr="00B22550">
        <w:trPr>
          <w:cantSplit/>
          <w:jc w:val="center"/>
        </w:trPr>
        <w:tc>
          <w:tcPr>
            <w:tcW w:w="9576" w:type="dxa"/>
            <w:gridSpan w:val="5"/>
            <w:vAlign w:val="center"/>
          </w:tcPr>
          <w:p w14:paraId="2896F271" w14:textId="77777777" w:rsidR="00750876" w:rsidRPr="00183F4C" w:rsidRDefault="00750876" w:rsidP="00B22550">
            <w:pPr>
              <w:pStyle w:val="T2"/>
              <w:spacing w:after="0"/>
              <w:ind w:left="0" w:right="0"/>
              <w:jc w:val="left"/>
              <w:rPr>
                <w:sz w:val="20"/>
              </w:rPr>
            </w:pPr>
            <w:r w:rsidRPr="00183F4C">
              <w:rPr>
                <w:sz w:val="20"/>
              </w:rPr>
              <w:t>Author(s):</w:t>
            </w:r>
          </w:p>
        </w:tc>
      </w:tr>
      <w:tr w:rsidR="00750876" w:rsidRPr="00183F4C" w14:paraId="67D41CFC" w14:textId="77777777" w:rsidTr="00B22550">
        <w:trPr>
          <w:jc w:val="center"/>
        </w:trPr>
        <w:tc>
          <w:tcPr>
            <w:tcW w:w="1548" w:type="dxa"/>
            <w:vAlign w:val="center"/>
          </w:tcPr>
          <w:p w14:paraId="3B49843F" w14:textId="77777777" w:rsidR="00750876" w:rsidRPr="00183F4C" w:rsidRDefault="00750876" w:rsidP="00B22550">
            <w:pPr>
              <w:pStyle w:val="T2"/>
              <w:spacing w:after="0"/>
              <w:ind w:left="0" w:right="0"/>
              <w:jc w:val="left"/>
              <w:rPr>
                <w:sz w:val="20"/>
              </w:rPr>
            </w:pPr>
            <w:r w:rsidRPr="00183F4C">
              <w:rPr>
                <w:sz w:val="20"/>
              </w:rPr>
              <w:t>Name</w:t>
            </w:r>
          </w:p>
        </w:tc>
        <w:tc>
          <w:tcPr>
            <w:tcW w:w="1440" w:type="dxa"/>
            <w:vAlign w:val="center"/>
          </w:tcPr>
          <w:p w14:paraId="0E63330A" w14:textId="77777777" w:rsidR="00750876" w:rsidRPr="00183F4C" w:rsidRDefault="00750876" w:rsidP="00B22550">
            <w:pPr>
              <w:pStyle w:val="T2"/>
              <w:spacing w:after="0"/>
              <w:ind w:left="0" w:right="0"/>
              <w:jc w:val="left"/>
              <w:rPr>
                <w:sz w:val="20"/>
              </w:rPr>
            </w:pPr>
            <w:r w:rsidRPr="00183F4C">
              <w:rPr>
                <w:sz w:val="20"/>
              </w:rPr>
              <w:t>Affiliation</w:t>
            </w:r>
          </w:p>
        </w:tc>
        <w:tc>
          <w:tcPr>
            <w:tcW w:w="2610" w:type="dxa"/>
            <w:vAlign w:val="center"/>
          </w:tcPr>
          <w:p w14:paraId="0EA9CB6C" w14:textId="77777777" w:rsidR="00750876" w:rsidRPr="00183F4C" w:rsidRDefault="00750876" w:rsidP="00B22550">
            <w:pPr>
              <w:pStyle w:val="T2"/>
              <w:spacing w:after="0"/>
              <w:ind w:left="0" w:right="0"/>
              <w:jc w:val="left"/>
              <w:rPr>
                <w:sz w:val="20"/>
              </w:rPr>
            </w:pPr>
            <w:r w:rsidRPr="00183F4C">
              <w:rPr>
                <w:sz w:val="20"/>
              </w:rPr>
              <w:t>Address</w:t>
            </w:r>
          </w:p>
        </w:tc>
        <w:tc>
          <w:tcPr>
            <w:tcW w:w="1620" w:type="dxa"/>
            <w:vAlign w:val="center"/>
          </w:tcPr>
          <w:p w14:paraId="22ED97F9" w14:textId="77777777" w:rsidR="00750876" w:rsidRPr="00183F4C" w:rsidRDefault="00750876" w:rsidP="00B22550">
            <w:pPr>
              <w:pStyle w:val="T2"/>
              <w:spacing w:after="0"/>
              <w:ind w:left="0" w:right="0"/>
              <w:jc w:val="left"/>
              <w:rPr>
                <w:sz w:val="20"/>
              </w:rPr>
            </w:pPr>
            <w:r w:rsidRPr="00183F4C">
              <w:rPr>
                <w:sz w:val="20"/>
              </w:rPr>
              <w:t>Phone</w:t>
            </w:r>
          </w:p>
        </w:tc>
        <w:tc>
          <w:tcPr>
            <w:tcW w:w="2358" w:type="dxa"/>
            <w:vAlign w:val="center"/>
          </w:tcPr>
          <w:p w14:paraId="0FEBE59B" w14:textId="77777777" w:rsidR="00750876" w:rsidRPr="00183F4C" w:rsidRDefault="00750876" w:rsidP="00B22550">
            <w:pPr>
              <w:pStyle w:val="T2"/>
              <w:spacing w:after="0"/>
              <w:ind w:left="0" w:right="0"/>
              <w:jc w:val="left"/>
              <w:rPr>
                <w:sz w:val="20"/>
              </w:rPr>
            </w:pPr>
            <w:r w:rsidRPr="00183F4C">
              <w:rPr>
                <w:sz w:val="20"/>
              </w:rPr>
              <w:t>email</w:t>
            </w:r>
          </w:p>
        </w:tc>
      </w:tr>
      <w:tr w:rsidR="00750876" w:rsidRPr="0043198B" w14:paraId="4908562B" w14:textId="77777777" w:rsidTr="00B22550">
        <w:trPr>
          <w:trHeight w:val="359"/>
          <w:jc w:val="center"/>
        </w:trPr>
        <w:tc>
          <w:tcPr>
            <w:tcW w:w="1548" w:type="dxa"/>
            <w:vAlign w:val="center"/>
          </w:tcPr>
          <w:p w14:paraId="4F68D9CB" w14:textId="77777777" w:rsidR="00750876" w:rsidRPr="00183F4C" w:rsidRDefault="00750876" w:rsidP="00B22550">
            <w:pPr>
              <w:pStyle w:val="T2"/>
              <w:spacing w:after="0"/>
              <w:ind w:left="0" w:right="0"/>
              <w:jc w:val="left"/>
              <w:rPr>
                <w:b w:val="0"/>
                <w:sz w:val="18"/>
                <w:szCs w:val="18"/>
                <w:lang w:eastAsia="ko-KR"/>
              </w:rPr>
            </w:pPr>
            <w:r>
              <w:rPr>
                <w:b w:val="0"/>
                <w:sz w:val="18"/>
                <w:szCs w:val="18"/>
                <w:lang w:eastAsia="ko-KR"/>
              </w:rPr>
              <w:t>Yunbo Li</w:t>
            </w:r>
          </w:p>
        </w:tc>
        <w:tc>
          <w:tcPr>
            <w:tcW w:w="1440" w:type="dxa"/>
            <w:vAlign w:val="center"/>
          </w:tcPr>
          <w:p w14:paraId="04783051" w14:textId="77777777" w:rsidR="00750876" w:rsidRPr="00183F4C" w:rsidRDefault="00750876" w:rsidP="00B22550">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11E258AA" w14:textId="77777777" w:rsidR="00750876" w:rsidRPr="003F0DA2" w:rsidRDefault="00750876" w:rsidP="00B22550">
            <w:pPr>
              <w:pStyle w:val="T2"/>
              <w:spacing w:after="0"/>
              <w:ind w:left="0" w:right="0"/>
              <w:jc w:val="left"/>
              <w:rPr>
                <w:b w:val="0"/>
                <w:sz w:val="18"/>
                <w:szCs w:val="18"/>
                <w:lang w:eastAsia="ko-KR"/>
              </w:rPr>
            </w:pPr>
          </w:p>
        </w:tc>
        <w:tc>
          <w:tcPr>
            <w:tcW w:w="1620" w:type="dxa"/>
            <w:vAlign w:val="center"/>
          </w:tcPr>
          <w:p w14:paraId="33701EF1" w14:textId="77777777" w:rsidR="00750876" w:rsidRPr="003F0DA2" w:rsidRDefault="00750876" w:rsidP="00B22550">
            <w:pPr>
              <w:pStyle w:val="T2"/>
              <w:spacing w:after="0"/>
              <w:ind w:left="0" w:right="0"/>
              <w:jc w:val="left"/>
              <w:rPr>
                <w:b w:val="0"/>
                <w:sz w:val="18"/>
                <w:szCs w:val="18"/>
                <w:lang w:eastAsia="ko-KR"/>
              </w:rPr>
            </w:pPr>
          </w:p>
        </w:tc>
        <w:tc>
          <w:tcPr>
            <w:tcW w:w="2358" w:type="dxa"/>
            <w:vAlign w:val="center"/>
          </w:tcPr>
          <w:p w14:paraId="6F5FCB54" w14:textId="77777777" w:rsidR="00750876" w:rsidRPr="0043198B" w:rsidRDefault="00750876" w:rsidP="00B22550">
            <w:pPr>
              <w:pStyle w:val="T2"/>
              <w:spacing w:after="0"/>
              <w:ind w:left="0" w:right="0"/>
              <w:jc w:val="left"/>
              <w:rPr>
                <w:b w:val="0"/>
                <w:sz w:val="18"/>
                <w:szCs w:val="18"/>
                <w:lang w:eastAsia="zh-CN"/>
              </w:rPr>
            </w:pPr>
            <w:r>
              <w:rPr>
                <w:rFonts w:hint="eastAsia"/>
                <w:b w:val="0"/>
                <w:sz w:val="18"/>
                <w:szCs w:val="18"/>
                <w:lang w:eastAsia="zh-CN"/>
              </w:rPr>
              <w:t>l</w:t>
            </w:r>
            <w:r>
              <w:rPr>
                <w:b w:val="0"/>
                <w:sz w:val="18"/>
                <w:szCs w:val="18"/>
                <w:lang w:eastAsia="zh-CN"/>
              </w:rPr>
              <w:t>iyunbo@huawei.com</w:t>
            </w:r>
          </w:p>
        </w:tc>
      </w:tr>
      <w:tr w:rsidR="001E6226" w:rsidRPr="00B034CE" w14:paraId="550A14F0" w14:textId="77777777" w:rsidTr="00B22550">
        <w:trPr>
          <w:trHeight w:val="359"/>
          <w:jc w:val="center"/>
        </w:trPr>
        <w:tc>
          <w:tcPr>
            <w:tcW w:w="1548" w:type="dxa"/>
            <w:vAlign w:val="center"/>
          </w:tcPr>
          <w:p w14:paraId="5FDE84D0" w14:textId="1E60AFC9" w:rsidR="001E6226" w:rsidRPr="00B034CE" w:rsidRDefault="001E6226" w:rsidP="001E6226">
            <w:pPr>
              <w:pStyle w:val="T2"/>
              <w:spacing w:after="0"/>
              <w:ind w:left="0" w:right="0"/>
              <w:jc w:val="left"/>
              <w:rPr>
                <w:b w:val="0"/>
                <w:sz w:val="18"/>
                <w:szCs w:val="18"/>
                <w:lang w:eastAsia="ko-KR"/>
              </w:rPr>
            </w:pPr>
            <w:r>
              <w:rPr>
                <w:b w:val="0"/>
                <w:sz w:val="18"/>
                <w:szCs w:val="18"/>
                <w:lang w:eastAsia="zh-CN"/>
              </w:rPr>
              <w:t>Ming Gan</w:t>
            </w:r>
          </w:p>
        </w:tc>
        <w:tc>
          <w:tcPr>
            <w:tcW w:w="1440" w:type="dxa"/>
            <w:vAlign w:val="center"/>
          </w:tcPr>
          <w:p w14:paraId="769A0D8E" w14:textId="77777777" w:rsidR="001E6226" w:rsidRPr="00B034CE" w:rsidRDefault="001E6226" w:rsidP="001E6226">
            <w:pPr>
              <w:pStyle w:val="T2"/>
              <w:spacing w:after="0"/>
              <w:ind w:left="0" w:right="0"/>
              <w:jc w:val="left"/>
              <w:rPr>
                <w:b w:val="0"/>
                <w:sz w:val="18"/>
                <w:szCs w:val="18"/>
                <w:lang w:eastAsia="ko-KR"/>
              </w:rPr>
            </w:pPr>
          </w:p>
        </w:tc>
        <w:tc>
          <w:tcPr>
            <w:tcW w:w="2610" w:type="dxa"/>
            <w:vAlign w:val="center"/>
          </w:tcPr>
          <w:p w14:paraId="0F06F34E" w14:textId="77777777" w:rsidR="001E6226" w:rsidRPr="00B034CE" w:rsidRDefault="001E6226" w:rsidP="001E6226">
            <w:pPr>
              <w:pStyle w:val="T2"/>
              <w:spacing w:after="0"/>
              <w:ind w:left="0" w:right="0"/>
              <w:jc w:val="left"/>
              <w:rPr>
                <w:b w:val="0"/>
                <w:sz w:val="18"/>
                <w:szCs w:val="18"/>
                <w:lang w:eastAsia="ko-KR"/>
              </w:rPr>
            </w:pPr>
          </w:p>
        </w:tc>
        <w:tc>
          <w:tcPr>
            <w:tcW w:w="1620" w:type="dxa"/>
            <w:vAlign w:val="center"/>
          </w:tcPr>
          <w:p w14:paraId="18B0AE69" w14:textId="77777777" w:rsidR="001E6226" w:rsidRPr="00B034CE" w:rsidRDefault="001E6226" w:rsidP="001E6226">
            <w:pPr>
              <w:pStyle w:val="T2"/>
              <w:spacing w:after="0"/>
              <w:ind w:left="0" w:right="0"/>
              <w:jc w:val="left"/>
              <w:rPr>
                <w:b w:val="0"/>
                <w:sz w:val="18"/>
                <w:szCs w:val="18"/>
                <w:lang w:eastAsia="ko-KR"/>
              </w:rPr>
            </w:pPr>
          </w:p>
        </w:tc>
        <w:tc>
          <w:tcPr>
            <w:tcW w:w="2358" w:type="dxa"/>
            <w:vAlign w:val="center"/>
          </w:tcPr>
          <w:p w14:paraId="4D1FB907" w14:textId="77777777" w:rsidR="001E6226" w:rsidRPr="00B034CE" w:rsidRDefault="001E6226" w:rsidP="001E6226">
            <w:pPr>
              <w:pStyle w:val="T2"/>
              <w:spacing w:after="0"/>
              <w:ind w:left="0" w:right="0"/>
              <w:jc w:val="left"/>
              <w:rPr>
                <w:b w:val="0"/>
                <w:sz w:val="18"/>
                <w:szCs w:val="18"/>
                <w:lang w:eastAsia="ko-KR"/>
              </w:rPr>
            </w:pPr>
          </w:p>
        </w:tc>
      </w:tr>
      <w:tr w:rsidR="001E6226" w14:paraId="2C52D77A" w14:textId="77777777" w:rsidTr="00B22550">
        <w:trPr>
          <w:trHeight w:val="359"/>
          <w:jc w:val="center"/>
        </w:trPr>
        <w:tc>
          <w:tcPr>
            <w:tcW w:w="1548" w:type="dxa"/>
            <w:vAlign w:val="center"/>
          </w:tcPr>
          <w:p w14:paraId="7ED21B64" w14:textId="20E82B75" w:rsidR="001E6226" w:rsidRDefault="001E6226" w:rsidP="001E6226">
            <w:pPr>
              <w:pStyle w:val="T2"/>
              <w:spacing w:after="0"/>
              <w:ind w:left="0" w:right="0"/>
              <w:jc w:val="left"/>
              <w:rPr>
                <w:b w:val="0"/>
                <w:sz w:val="18"/>
                <w:szCs w:val="18"/>
                <w:lang w:eastAsia="ko-KR"/>
              </w:rPr>
            </w:pPr>
            <w:r>
              <w:rPr>
                <w:rFonts w:hint="eastAsia"/>
                <w:b w:val="0"/>
                <w:sz w:val="18"/>
                <w:szCs w:val="18"/>
                <w:lang w:eastAsia="zh-CN"/>
              </w:rPr>
              <w:t>Y</w:t>
            </w:r>
            <w:r>
              <w:rPr>
                <w:b w:val="0"/>
                <w:sz w:val="18"/>
                <w:szCs w:val="18"/>
                <w:lang w:eastAsia="zh-CN"/>
              </w:rPr>
              <w:t>uchen Guo</w:t>
            </w:r>
          </w:p>
        </w:tc>
        <w:tc>
          <w:tcPr>
            <w:tcW w:w="1440" w:type="dxa"/>
            <w:vAlign w:val="center"/>
          </w:tcPr>
          <w:p w14:paraId="5D71D438" w14:textId="77777777" w:rsidR="001E6226" w:rsidRDefault="001E6226" w:rsidP="001E6226">
            <w:pPr>
              <w:pStyle w:val="T2"/>
              <w:spacing w:after="0"/>
              <w:ind w:left="0" w:right="0"/>
              <w:jc w:val="left"/>
              <w:rPr>
                <w:b w:val="0"/>
                <w:sz w:val="18"/>
                <w:szCs w:val="18"/>
                <w:lang w:eastAsia="ko-KR"/>
              </w:rPr>
            </w:pPr>
          </w:p>
        </w:tc>
        <w:tc>
          <w:tcPr>
            <w:tcW w:w="2610" w:type="dxa"/>
            <w:vAlign w:val="center"/>
          </w:tcPr>
          <w:p w14:paraId="72E76326" w14:textId="77777777" w:rsidR="001E6226" w:rsidRPr="003F0DA2" w:rsidRDefault="001E6226" w:rsidP="001E6226">
            <w:pPr>
              <w:pStyle w:val="T2"/>
              <w:spacing w:after="0"/>
              <w:ind w:left="0" w:right="0"/>
              <w:jc w:val="left"/>
              <w:rPr>
                <w:b w:val="0"/>
                <w:sz w:val="18"/>
                <w:szCs w:val="18"/>
                <w:lang w:eastAsia="ko-KR"/>
              </w:rPr>
            </w:pPr>
          </w:p>
        </w:tc>
        <w:tc>
          <w:tcPr>
            <w:tcW w:w="1620" w:type="dxa"/>
            <w:vAlign w:val="center"/>
          </w:tcPr>
          <w:p w14:paraId="31D39DD8" w14:textId="77777777" w:rsidR="001E6226" w:rsidRPr="003F0DA2" w:rsidRDefault="001E6226" w:rsidP="001E6226">
            <w:pPr>
              <w:pStyle w:val="T2"/>
              <w:spacing w:after="0"/>
              <w:ind w:left="0" w:right="0"/>
              <w:jc w:val="left"/>
              <w:rPr>
                <w:b w:val="0"/>
                <w:sz w:val="18"/>
                <w:szCs w:val="18"/>
                <w:lang w:eastAsia="ko-KR"/>
              </w:rPr>
            </w:pPr>
          </w:p>
        </w:tc>
        <w:tc>
          <w:tcPr>
            <w:tcW w:w="2358" w:type="dxa"/>
            <w:vAlign w:val="center"/>
          </w:tcPr>
          <w:p w14:paraId="1E5B36D2" w14:textId="77777777" w:rsidR="001E6226" w:rsidRDefault="001E6226" w:rsidP="001E6226">
            <w:pPr>
              <w:pStyle w:val="T2"/>
              <w:spacing w:after="0"/>
              <w:ind w:left="0" w:right="0"/>
              <w:jc w:val="left"/>
              <w:rPr>
                <w:b w:val="0"/>
                <w:sz w:val="18"/>
                <w:szCs w:val="18"/>
                <w:lang w:eastAsia="ko-KR"/>
              </w:rPr>
            </w:pPr>
          </w:p>
        </w:tc>
      </w:tr>
      <w:tr w:rsidR="001E6226" w14:paraId="072375B5" w14:textId="77777777" w:rsidTr="00B22550">
        <w:trPr>
          <w:trHeight w:val="359"/>
          <w:jc w:val="center"/>
        </w:trPr>
        <w:tc>
          <w:tcPr>
            <w:tcW w:w="1548" w:type="dxa"/>
            <w:vAlign w:val="center"/>
          </w:tcPr>
          <w:p w14:paraId="01213E36" w14:textId="4800BDF0" w:rsidR="001E6226" w:rsidRDefault="001E6226" w:rsidP="001E6226">
            <w:pPr>
              <w:pStyle w:val="T2"/>
              <w:spacing w:after="0"/>
              <w:ind w:left="0" w:right="0"/>
              <w:jc w:val="left"/>
              <w:rPr>
                <w:b w:val="0"/>
                <w:sz w:val="18"/>
                <w:szCs w:val="18"/>
                <w:lang w:eastAsia="ko-KR"/>
              </w:rPr>
            </w:pPr>
            <w:r>
              <w:rPr>
                <w:rFonts w:hint="eastAsia"/>
                <w:b w:val="0"/>
                <w:sz w:val="18"/>
                <w:szCs w:val="18"/>
                <w:lang w:eastAsia="zh-CN"/>
              </w:rPr>
              <w:t>G</w:t>
            </w:r>
            <w:r>
              <w:rPr>
                <w:b w:val="0"/>
                <w:sz w:val="18"/>
                <w:szCs w:val="18"/>
                <w:lang w:eastAsia="zh-CN"/>
              </w:rPr>
              <w:t>uogang Huang</w:t>
            </w:r>
          </w:p>
        </w:tc>
        <w:tc>
          <w:tcPr>
            <w:tcW w:w="1440" w:type="dxa"/>
            <w:vAlign w:val="center"/>
          </w:tcPr>
          <w:p w14:paraId="735C5DC1" w14:textId="77777777" w:rsidR="001E6226" w:rsidRDefault="001E6226" w:rsidP="001E6226">
            <w:pPr>
              <w:pStyle w:val="T2"/>
              <w:spacing w:after="0"/>
              <w:ind w:left="0" w:right="0"/>
              <w:jc w:val="left"/>
              <w:rPr>
                <w:b w:val="0"/>
                <w:sz w:val="18"/>
                <w:szCs w:val="18"/>
                <w:lang w:eastAsia="ko-KR"/>
              </w:rPr>
            </w:pPr>
          </w:p>
        </w:tc>
        <w:tc>
          <w:tcPr>
            <w:tcW w:w="2610" w:type="dxa"/>
            <w:vAlign w:val="center"/>
          </w:tcPr>
          <w:p w14:paraId="3985A189" w14:textId="77777777" w:rsidR="001E6226" w:rsidRPr="003F0DA2" w:rsidRDefault="001E6226" w:rsidP="001E6226">
            <w:pPr>
              <w:pStyle w:val="T2"/>
              <w:spacing w:after="0"/>
              <w:ind w:left="0" w:right="0"/>
              <w:jc w:val="left"/>
              <w:rPr>
                <w:b w:val="0"/>
                <w:sz w:val="18"/>
                <w:szCs w:val="18"/>
                <w:lang w:eastAsia="ko-KR"/>
              </w:rPr>
            </w:pPr>
          </w:p>
        </w:tc>
        <w:tc>
          <w:tcPr>
            <w:tcW w:w="1620" w:type="dxa"/>
            <w:vAlign w:val="center"/>
          </w:tcPr>
          <w:p w14:paraId="5692E3DA" w14:textId="77777777" w:rsidR="001E6226" w:rsidRPr="003F0DA2" w:rsidRDefault="001E6226" w:rsidP="001E6226">
            <w:pPr>
              <w:pStyle w:val="T2"/>
              <w:spacing w:after="0"/>
              <w:ind w:left="0" w:right="0"/>
              <w:jc w:val="left"/>
              <w:rPr>
                <w:b w:val="0"/>
                <w:sz w:val="18"/>
                <w:szCs w:val="18"/>
                <w:lang w:eastAsia="ko-KR"/>
              </w:rPr>
            </w:pPr>
          </w:p>
        </w:tc>
        <w:tc>
          <w:tcPr>
            <w:tcW w:w="2358" w:type="dxa"/>
            <w:vAlign w:val="center"/>
          </w:tcPr>
          <w:p w14:paraId="5C3C0F4A" w14:textId="77777777" w:rsidR="001E6226" w:rsidRDefault="001E6226" w:rsidP="001E6226">
            <w:pPr>
              <w:pStyle w:val="T2"/>
              <w:spacing w:after="0"/>
              <w:ind w:left="0" w:right="0"/>
              <w:jc w:val="left"/>
              <w:rPr>
                <w:b w:val="0"/>
                <w:sz w:val="18"/>
                <w:szCs w:val="18"/>
                <w:lang w:eastAsia="ko-KR"/>
              </w:rPr>
            </w:pPr>
          </w:p>
        </w:tc>
      </w:tr>
      <w:tr w:rsidR="001E6226" w14:paraId="2F71F47A" w14:textId="77777777" w:rsidTr="00B22550">
        <w:trPr>
          <w:trHeight w:val="359"/>
          <w:jc w:val="center"/>
        </w:trPr>
        <w:tc>
          <w:tcPr>
            <w:tcW w:w="1548" w:type="dxa"/>
            <w:vAlign w:val="center"/>
          </w:tcPr>
          <w:p w14:paraId="766762D6" w14:textId="51D63140" w:rsidR="001E6226" w:rsidRPr="00A6770A" w:rsidRDefault="001E6226" w:rsidP="001E6226">
            <w:pPr>
              <w:pStyle w:val="T2"/>
              <w:spacing w:after="0"/>
              <w:ind w:left="0" w:right="0"/>
              <w:jc w:val="left"/>
              <w:rPr>
                <w:b w:val="0"/>
                <w:sz w:val="18"/>
                <w:szCs w:val="18"/>
                <w:lang w:eastAsia="ko-KR"/>
              </w:rPr>
            </w:pPr>
            <w:r>
              <w:rPr>
                <w:rFonts w:hint="eastAsia"/>
                <w:b w:val="0"/>
                <w:sz w:val="18"/>
                <w:szCs w:val="18"/>
                <w:lang w:eastAsia="zh-CN"/>
              </w:rPr>
              <w:t>Y</w:t>
            </w:r>
            <w:r>
              <w:rPr>
                <w:b w:val="0"/>
                <w:sz w:val="18"/>
                <w:szCs w:val="18"/>
                <w:lang w:eastAsia="zh-CN"/>
              </w:rPr>
              <w:t>iqing Li</w:t>
            </w:r>
          </w:p>
        </w:tc>
        <w:tc>
          <w:tcPr>
            <w:tcW w:w="1440" w:type="dxa"/>
            <w:vAlign w:val="center"/>
          </w:tcPr>
          <w:p w14:paraId="7747B3E2" w14:textId="77777777" w:rsidR="001E6226" w:rsidRDefault="001E6226" w:rsidP="001E6226">
            <w:pPr>
              <w:pStyle w:val="T2"/>
              <w:spacing w:after="0"/>
              <w:ind w:left="0" w:right="0"/>
              <w:jc w:val="left"/>
              <w:rPr>
                <w:b w:val="0"/>
                <w:sz w:val="18"/>
                <w:szCs w:val="18"/>
                <w:lang w:eastAsia="ko-KR"/>
              </w:rPr>
            </w:pPr>
          </w:p>
        </w:tc>
        <w:tc>
          <w:tcPr>
            <w:tcW w:w="2610" w:type="dxa"/>
            <w:vAlign w:val="center"/>
          </w:tcPr>
          <w:p w14:paraId="14CCE6F5" w14:textId="77777777" w:rsidR="001E6226" w:rsidRPr="003F0DA2" w:rsidRDefault="001E6226" w:rsidP="001E6226">
            <w:pPr>
              <w:pStyle w:val="T2"/>
              <w:spacing w:after="0"/>
              <w:ind w:left="0" w:right="0"/>
              <w:jc w:val="left"/>
              <w:rPr>
                <w:b w:val="0"/>
                <w:sz w:val="18"/>
                <w:szCs w:val="18"/>
                <w:lang w:eastAsia="ko-KR"/>
              </w:rPr>
            </w:pPr>
          </w:p>
        </w:tc>
        <w:tc>
          <w:tcPr>
            <w:tcW w:w="1620" w:type="dxa"/>
            <w:vAlign w:val="center"/>
          </w:tcPr>
          <w:p w14:paraId="13C4F03E" w14:textId="77777777" w:rsidR="001E6226" w:rsidRPr="003F0DA2" w:rsidRDefault="001E6226" w:rsidP="001E6226">
            <w:pPr>
              <w:pStyle w:val="T2"/>
              <w:spacing w:after="0"/>
              <w:ind w:left="0" w:right="0"/>
              <w:jc w:val="left"/>
              <w:rPr>
                <w:b w:val="0"/>
                <w:sz w:val="18"/>
                <w:szCs w:val="18"/>
                <w:lang w:eastAsia="ko-KR"/>
              </w:rPr>
            </w:pPr>
          </w:p>
        </w:tc>
        <w:tc>
          <w:tcPr>
            <w:tcW w:w="2358" w:type="dxa"/>
            <w:vAlign w:val="center"/>
          </w:tcPr>
          <w:p w14:paraId="05412696" w14:textId="77777777" w:rsidR="001E6226" w:rsidRDefault="001E6226" w:rsidP="001E6226">
            <w:pPr>
              <w:pStyle w:val="T2"/>
              <w:spacing w:after="0"/>
              <w:ind w:left="0" w:right="0"/>
              <w:jc w:val="left"/>
              <w:rPr>
                <w:b w:val="0"/>
                <w:sz w:val="18"/>
                <w:szCs w:val="18"/>
                <w:lang w:eastAsia="ko-KR"/>
              </w:rPr>
            </w:pPr>
          </w:p>
        </w:tc>
      </w:tr>
      <w:tr w:rsidR="001E6226" w14:paraId="5E6B1404" w14:textId="77777777" w:rsidTr="00B22550">
        <w:trPr>
          <w:trHeight w:val="359"/>
          <w:jc w:val="center"/>
        </w:trPr>
        <w:tc>
          <w:tcPr>
            <w:tcW w:w="1548" w:type="dxa"/>
            <w:vAlign w:val="center"/>
          </w:tcPr>
          <w:p w14:paraId="41BCB7B3" w14:textId="3876941E" w:rsidR="001E6226" w:rsidRPr="00A6770A" w:rsidRDefault="001E6226" w:rsidP="001E6226">
            <w:pPr>
              <w:pStyle w:val="T2"/>
              <w:spacing w:after="0"/>
              <w:ind w:left="0" w:right="0"/>
              <w:jc w:val="left"/>
              <w:rPr>
                <w:b w:val="0"/>
                <w:sz w:val="18"/>
                <w:szCs w:val="18"/>
                <w:lang w:eastAsia="zh-CN"/>
              </w:rPr>
            </w:pPr>
            <w:r>
              <w:rPr>
                <w:rFonts w:hint="eastAsia"/>
                <w:b w:val="0"/>
                <w:sz w:val="18"/>
                <w:szCs w:val="18"/>
                <w:lang w:eastAsia="zh-CN"/>
              </w:rPr>
              <w:t>Z</w:t>
            </w:r>
            <w:r>
              <w:rPr>
                <w:b w:val="0"/>
                <w:sz w:val="18"/>
                <w:szCs w:val="18"/>
                <w:lang w:eastAsia="zh-CN"/>
              </w:rPr>
              <w:t>henguo Du</w:t>
            </w:r>
          </w:p>
        </w:tc>
        <w:tc>
          <w:tcPr>
            <w:tcW w:w="1440" w:type="dxa"/>
            <w:vAlign w:val="center"/>
          </w:tcPr>
          <w:p w14:paraId="7FE01D86" w14:textId="77777777" w:rsidR="001E6226" w:rsidRDefault="001E6226" w:rsidP="001E6226">
            <w:pPr>
              <w:pStyle w:val="T2"/>
              <w:spacing w:after="0"/>
              <w:ind w:left="0" w:right="0"/>
              <w:jc w:val="left"/>
              <w:rPr>
                <w:b w:val="0"/>
                <w:sz w:val="18"/>
                <w:szCs w:val="18"/>
                <w:lang w:eastAsia="ko-KR"/>
              </w:rPr>
            </w:pPr>
          </w:p>
        </w:tc>
        <w:tc>
          <w:tcPr>
            <w:tcW w:w="2610" w:type="dxa"/>
            <w:vAlign w:val="center"/>
          </w:tcPr>
          <w:p w14:paraId="53D9932B" w14:textId="77777777" w:rsidR="001E6226" w:rsidRPr="003F0DA2" w:rsidRDefault="001E6226" w:rsidP="001E6226">
            <w:pPr>
              <w:pStyle w:val="T2"/>
              <w:spacing w:after="0"/>
              <w:ind w:left="0" w:right="0"/>
              <w:jc w:val="left"/>
              <w:rPr>
                <w:b w:val="0"/>
                <w:sz w:val="18"/>
                <w:szCs w:val="18"/>
                <w:lang w:eastAsia="ko-KR"/>
              </w:rPr>
            </w:pPr>
          </w:p>
        </w:tc>
        <w:tc>
          <w:tcPr>
            <w:tcW w:w="1620" w:type="dxa"/>
            <w:vAlign w:val="center"/>
          </w:tcPr>
          <w:p w14:paraId="5CEFAB44" w14:textId="77777777" w:rsidR="001E6226" w:rsidRPr="003F0DA2" w:rsidRDefault="001E6226" w:rsidP="001E6226">
            <w:pPr>
              <w:pStyle w:val="T2"/>
              <w:spacing w:after="0"/>
              <w:ind w:left="0" w:right="0"/>
              <w:jc w:val="left"/>
              <w:rPr>
                <w:b w:val="0"/>
                <w:sz w:val="18"/>
                <w:szCs w:val="18"/>
                <w:lang w:eastAsia="ko-KR"/>
              </w:rPr>
            </w:pPr>
          </w:p>
        </w:tc>
        <w:tc>
          <w:tcPr>
            <w:tcW w:w="2358" w:type="dxa"/>
            <w:vAlign w:val="center"/>
          </w:tcPr>
          <w:p w14:paraId="718A36F4" w14:textId="77777777" w:rsidR="001E6226" w:rsidRDefault="001E6226" w:rsidP="001E6226">
            <w:pPr>
              <w:pStyle w:val="T2"/>
              <w:spacing w:after="0"/>
              <w:ind w:left="0" w:right="0"/>
              <w:jc w:val="left"/>
              <w:rPr>
                <w:b w:val="0"/>
                <w:sz w:val="18"/>
                <w:szCs w:val="18"/>
                <w:lang w:eastAsia="ko-KR"/>
              </w:rPr>
            </w:pPr>
          </w:p>
        </w:tc>
      </w:tr>
      <w:tr w:rsidR="001E6226" w14:paraId="19F966B2" w14:textId="77777777" w:rsidTr="00B22550">
        <w:trPr>
          <w:trHeight w:val="359"/>
          <w:jc w:val="center"/>
        </w:trPr>
        <w:tc>
          <w:tcPr>
            <w:tcW w:w="1548" w:type="dxa"/>
            <w:vAlign w:val="center"/>
          </w:tcPr>
          <w:p w14:paraId="4CEBD484" w14:textId="4C40FA3C" w:rsidR="001E6226" w:rsidRPr="00A6770A" w:rsidRDefault="001E6226" w:rsidP="001E6226">
            <w:pPr>
              <w:pStyle w:val="T2"/>
              <w:spacing w:after="0"/>
              <w:ind w:left="0" w:right="0"/>
              <w:jc w:val="left"/>
              <w:rPr>
                <w:b w:val="0"/>
                <w:sz w:val="18"/>
                <w:szCs w:val="18"/>
                <w:lang w:eastAsia="ko-KR"/>
              </w:rPr>
            </w:pPr>
            <w:r>
              <w:rPr>
                <w:rFonts w:hint="eastAsia"/>
                <w:b w:val="0"/>
                <w:sz w:val="18"/>
                <w:szCs w:val="18"/>
                <w:lang w:eastAsia="zh-CN"/>
              </w:rPr>
              <w:t>R</w:t>
            </w:r>
            <w:r>
              <w:rPr>
                <w:b w:val="0"/>
                <w:sz w:val="18"/>
                <w:szCs w:val="18"/>
                <w:lang w:eastAsia="zh-CN"/>
              </w:rPr>
              <w:t>ob Sun</w:t>
            </w:r>
          </w:p>
        </w:tc>
        <w:tc>
          <w:tcPr>
            <w:tcW w:w="1440" w:type="dxa"/>
            <w:vAlign w:val="center"/>
          </w:tcPr>
          <w:p w14:paraId="0E44977C" w14:textId="77777777" w:rsidR="001E6226" w:rsidRDefault="001E6226" w:rsidP="001E6226">
            <w:pPr>
              <w:pStyle w:val="T2"/>
              <w:spacing w:after="0"/>
              <w:ind w:left="0" w:right="0"/>
              <w:jc w:val="left"/>
              <w:rPr>
                <w:b w:val="0"/>
                <w:sz w:val="18"/>
                <w:szCs w:val="18"/>
                <w:lang w:eastAsia="ko-KR"/>
              </w:rPr>
            </w:pPr>
          </w:p>
        </w:tc>
        <w:tc>
          <w:tcPr>
            <w:tcW w:w="2610" w:type="dxa"/>
            <w:vAlign w:val="center"/>
          </w:tcPr>
          <w:p w14:paraId="7874271E" w14:textId="77777777" w:rsidR="001E6226" w:rsidRPr="003F0DA2" w:rsidRDefault="001E6226" w:rsidP="001E6226">
            <w:pPr>
              <w:pStyle w:val="T2"/>
              <w:spacing w:after="0"/>
              <w:ind w:left="0" w:right="0"/>
              <w:jc w:val="left"/>
              <w:rPr>
                <w:b w:val="0"/>
                <w:sz w:val="18"/>
                <w:szCs w:val="18"/>
                <w:lang w:eastAsia="ko-KR"/>
              </w:rPr>
            </w:pPr>
          </w:p>
        </w:tc>
        <w:tc>
          <w:tcPr>
            <w:tcW w:w="1620" w:type="dxa"/>
            <w:vAlign w:val="center"/>
          </w:tcPr>
          <w:p w14:paraId="1B0D9725" w14:textId="77777777" w:rsidR="001E6226" w:rsidRPr="003F0DA2" w:rsidRDefault="001E6226" w:rsidP="001E6226">
            <w:pPr>
              <w:pStyle w:val="T2"/>
              <w:spacing w:after="0"/>
              <w:ind w:left="0" w:right="0"/>
              <w:jc w:val="left"/>
              <w:rPr>
                <w:b w:val="0"/>
                <w:sz w:val="18"/>
                <w:szCs w:val="18"/>
                <w:lang w:eastAsia="ko-KR"/>
              </w:rPr>
            </w:pPr>
          </w:p>
        </w:tc>
        <w:tc>
          <w:tcPr>
            <w:tcW w:w="2358" w:type="dxa"/>
            <w:vAlign w:val="center"/>
          </w:tcPr>
          <w:p w14:paraId="736C39FC" w14:textId="77777777" w:rsidR="001E6226" w:rsidRDefault="001E6226" w:rsidP="001E6226">
            <w:pPr>
              <w:pStyle w:val="T2"/>
              <w:spacing w:after="0"/>
              <w:ind w:left="0" w:right="0"/>
              <w:jc w:val="left"/>
              <w:rPr>
                <w:b w:val="0"/>
                <w:sz w:val="18"/>
                <w:szCs w:val="18"/>
                <w:lang w:eastAsia="ko-KR"/>
              </w:rPr>
            </w:pPr>
          </w:p>
        </w:tc>
      </w:tr>
      <w:tr w:rsidR="00D60F24" w14:paraId="4395DD7A" w14:textId="77777777" w:rsidTr="00B22550">
        <w:trPr>
          <w:trHeight w:val="359"/>
          <w:jc w:val="center"/>
        </w:trPr>
        <w:tc>
          <w:tcPr>
            <w:tcW w:w="1548" w:type="dxa"/>
            <w:vAlign w:val="center"/>
          </w:tcPr>
          <w:p w14:paraId="0FE56EBE" w14:textId="785F8FC1" w:rsidR="00D60F24" w:rsidRPr="00AA787C" w:rsidRDefault="00D60F24" w:rsidP="00D60F24">
            <w:pPr>
              <w:pStyle w:val="T2"/>
              <w:spacing w:after="0"/>
              <w:ind w:left="0" w:right="0"/>
              <w:jc w:val="left"/>
              <w:rPr>
                <w:b w:val="0"/>
                <w:sz w:val="18"/>
                <w:szCs w:val="18"/>
                <w:lang w:eastAsia="zh-CN"/>
              </w:rPr>
            </w:pPr>
            <w:r w:rsidRPr="004241BF">
              <w:rPr>
                <w:b w:val="0"/>
                <w:sz w:val="18"/>
                <w:szCs w:val="18"/>
                <w:lang w:eastAsia="zh-CN"/>
              </w:rPr>
              <w:t>Stephen McCann</w:t>
            </w:r>
          </w:p>
        </w:tc>
        <w:tc>
          <w:tcPr>
            <w:tcW w:w="1440" w:type="dxa"/>
            <w:vAlign w:val="center"/>
          </w:tcPr>
          <w:p w14:paraId="6FD62BB6" w14:textId="77777777" w:rsidR="00D60F24" w:rsidRDefault="00D60F24" w:rsidP="00D60F24">
            <w:pPr>
              <w:pStyle w:val="T2"/>
              <w:spacing w:after="0"/>
              <w:ind w:left="0" w:right="0"/>
              <w:jc w:val="left"/>
              <w:rPr>
                <w:b w:val="0"/>
                <w:sz w:val="18"/>
                <w:szCs w:val="18"/>
                <w:lang w:eastAsia="ko-KR"/>
              </w:rPr>
            </w:pPr>
          </w:p>
        </w:tc>
        <w:tc>
          <w:tcPr>
            <w:tcW w:w="2610" w:type="dxa"/>
            <w:vAlign w:val="center"/>
          </w:tcPr>
          <w:p w14:paraId="0657EA45" w14:textId="77777777" w:rsidR="00D60F24" w:rsidRPr="003F0DA2" w:rsidRDefault="00D60F24" w:rsidP="00D60F24">
            <w:pPr>
              <w:pStyle w:val="T2"/>
              <w:spacing w:after="0"/>
              <w:ind w:left="0" w:right="0"/>
              <w:jc w:val="left"/>
              <w:rPr>
                <w:b w:val="0"/>
                <w:sz w:val="18"/>
                <w:szCs w:val="18"/>
                <w:lang w:eastAsia="ko-KR"/>
              </w:rPr>
            </w:pPr>
          </w:p>
        </w:tc>
        <w:tc>
          <w:tcPr>
            <w:tcW w:w="1620" w:type="dxa"/>
            <w:vAlign w:val="center"/>
          </w:tcPr>
          <w:p w14:paraId="75C303FF" w14:textId="77777777" w:rsidR="00D60F24" w:rsidRPr="003F0DA2" w:rsidRDefault="00D60F24" w:rsidP="00D60F24">
            <w:pPr>
              <w:pStyle w:val="T2"/>
              <w:spacing w:after="0"/>
              <w:ind w:left="0" w:right="0"/>
              <w:jc w:val="left"/>
              <w:rPr>
                <w:b w:val="0"/>
                <w:sz w:val="18"/>
                <w:szCs w:val="18"/>
                <w:lang w:eastAsia="ko-KR"/>
              </w:rPr>
            </w:pPr>
          </w:p>
        </w:tc>
        <w:tc>
          <w:tcPr>
            <w:tcW w:w="2358" w:type="dxa"/>
            <w:vAlign w:val="center"/>
          </w:tcPr>
          <w:p w14:paraId="557D50E9" w14:textId="77777777" w:rsidR="00D60F24" w:rsidRDefault="00D60F24" w:rsidP="00D60F24">
            <w:pPr>
              <w:pStyle w:val="T2"/>
              <w:spacing w:after="0"/>
              <w:ind w:left="0" w:right="0"/>
              <w:jc w:val="left"/>
              <w:rPr>
                <w:b w:val="0"/>
                <w:sz w:val="18"/>
                <w:szCs w:val="18"/>
                <w:lang w:eastAsia="ko-KR"/>
              </w:rPr>
            </w:pPr>
          </w:p>
        </w:tc>
      </w:tr>
      <w:tr w:rsidR="00D60F24" w14:paraId="683F9AE3" w14:textId="77777777" w:rsidTr="00B22550">
        <w:trPr>
          <w:trHeight w:val="359"/>
          <w:jc w:val="center"/>
        </w:trPr>
        <w:tc>
          <w:tcPr>
            <w:tcW w:w="1548" w:type="dxa"/>
            <w:vAlign w:val="center"/>
          </w:tcPr>
          <w:p w14:paraId="675E5B33" w14:textId="051ACA1D" w:rsidR="00D60F24" w:rsidRPr="00A6770A" w:rsidRDefault="00D60F24" w:rsidP="00D60F24">
            <w:pPr>
              <w:pStyle w:val="T2"/>
              <w:spacing w:after="0"/>
              <w:ind w:left="0" w:right="0"/>
              <w:jc w:val="left"/>
              <w:rPr>
                <w:b w:val="0"/>
                <w:sz w:val="18"/>
                <w:szCs w:val="18"/>
                <w:lang w:eastAsia="zh-CN"/>
              </w:rPr>
            </w:pPr>
            <w:r w:rsidRPr="004241BF">
              <w:rPr>
                <w:b w:val="0"/>
                <w:sz w:val="18"/>
                <w:szCs w:val="18"/>
                <w:lang w:eastAsia="zh-CN"/>
              </w:rPr>
              <w:t>Edward Au</w:t>
            </w:r>
          </w:p>
        </w:tc>
        <w:tc>
          <w:tcPr>
            <w:tcW w:w="1440" w:type="dxa"/>
            <w:vAlign w:val="center"/>
          </w:tcPr>
          <w:p w14:paraId="29DD911D" w14:textId="77777777" w:rsidR="00D60F24" w:rsidRDefault="00D60F24" w:rsidP="00D60F24">
            <w:pPr>
              <w:pStyle w:val="T2"/>
              <w:spacing w:after="0"/>
              <w:ind w:left="0" w:right="0"/>
              <w:jc w:val="left"/>
              <w:rPr>
                <w:b w:val="0"/>
                <w:sz w:val="18"/>
                <w:szCs w:val="18"/>
                <w:lang w:eastAsia="ko-KR"/>
              </w:rPr>
            </w:pPr>
          </w:p>
        </w:tc>
        <w:tc>
          <w:tcPr>
            <w:tcW w:w="2610" w:type="dxa"/>
            <w:vAlign w:val="center"/>
          </w:tcPr>
          <w:p w14:paraId="3414DA5B" w14:textId="77777777" w:rsidR="00D60F24" w:rsidRPr="003F0DA2" w:rsidRDefault="00D60F24" w:rsidP="00D60F24">
            <w:pPr>
              <w:pStyle w:val="T2"/>
              <w:spacing w:after="0"/>
              <w:ind w:left="0" w:right="0"/>
              <w:jc w:val="left"/>
              <w:rPr>
                <w:b w:val="0"/>
                <w:sz w:val="18"/>
                <w:szCs w:val="18"/>
                <w:lang w:eastAsia="ko-KR"/>
              </w:rPr>
            </w:pPr>
          </w:p>
        </w:tc>
        <w:tc>
          <w:tcPr>
            <w:tcW w:w="1620" w:type="dxa"/>
            <w:vAlign w:val="center"/>
          </w:tcPr>
          <w:p w14:paraId="1F09A037" w14:textId="77777777" w:rsidR="00D60F24" w:rsidRPr="003F0DA2" w:rsidRDefault="00D60F24" w:rsidP="00D60F24">
            <w:pPr>
              <w:pStyle w:val="T2"/>
              <w:spacing w:after="0"/>
              <w:ind w:left="0" w:right="0"/>
              <w:jc w:val="left"/>
              <w:rPr>
                <w:b w:val="0"/>
                <w:sz w:val="18"/>
                <w:szCs w:val="18"/>
                <w:lang w:eastAsia="ko-KR"/>
              </w:rPr>
            </w:pPr>
          </w:p>
        </w:tc>
        <w:tc>
          <w:tcPr>
            <w:tcW w:w="2358" w:type="dxa"/>
            <w:vAlign w:val="center"/>
          </w:tcPr>
          <w:p w14:paraId="4F541893" w14:textId="77777777" w:rsidR="00D60F24" w:rsidRDefault="00D60F24" w:rsidP="00D60F24">
            <w:pPr>
              <w:pStyle w:val="T2"/>
              <w:spacing w:after="0"/>
              <w:ind w:left="0" w:right="0"/>
              <w:jc w:val="left"/>
              <w:rPr>
                <w:b w:val="0"/>
                <w:sz w:val="18"/>
                <w:szCs w:val="18"/>
                <w:lang w:eastAsia="ko-KR"/>
              </w:rPr>
            </w:pPr>
          </w:p>
        </w:tc>
      </w:tr>
      <w:tr w:rsidR="00461E8D" w14:paraId="6F28C098" w14:textId="77777777" w:rsidTr="00B22550">
        <w:trPr>
          <w:trHeight w:val="359"/>
          <w:jc w:val="center"/>
        </w:trPr>
        <w:tc>
          <w:tcPr>
            <w:tcW w:w="1548" w:type="dxa"/>
            <w:vAlign w:val="center"/>
          </w:tcPr>
          <w:p w14:paraId="4F5D6F1E" w14:textId="4F507521" w:rsidR="00461E8D" w:rsidRPr="004241BF" w:rsidRDefault="00461E8D" w:rsidP="00D60F24">
            <w:pPr>
              <w:pStyle w:val="T2"/>
              <w:spacing w:after="0"/>
              <w:ind w:left="0" w:right="0"/>
              <w:jc w:val="left"/>
              <w:rPr>
                <w:b w:val="0"/>
                <w:sz w:val="18"/>
                <w:szCs w:val="18"/>
                <w:lang w:eastAsia="zh-CN"/>
              </w:rPr>
            </w:pPr>
            <w:r>
              <w:rPr>
                <w:rFonts w:hint="eastAsia"/>
                <w:b w:val="0"/>
                <w:sz w:val="18"/>
                <w:szCs w:val="18"/>
                <w:lang w:eastAsia="zh-CN"/>
              </w:rPr>
              <w:t>M</w:t>
            </w:r>
            <w:r>
              <w:rPr>
                <w:b w:val="0"/>
                <w:sz w:val="18"/>
                <w:szCs w:val="18"/>
                <w:lang w:eastAsia="zh-CN"/>
              </w:rPr>
              <w:t>ichael Montemurro</w:t>
            </w:r>
          </w:p>
        </w:tc>
        <w:tc>
          <w:tcPr>
            <w:tcW w:w="1440" w:type="dxa"/>
            <w:vAlign w:val="center"/>
          </w:tcPr>
          <w:p w14:paraId="4E7CBBB2" w14:textId="77777777" w:rsidR="00461E8D" w:rsidRDefault="00461E8D" w:rsidP="00D60F24">
            <w:pPr>
              <w:pStyle w:val="T2"/>
              <w:spacing w:after="0"/>
              <w:ind w:left="0" w:right="0"/>
              <w:jc w:val="left"/>
              <w:rPr>
                <w:b w:val="0"/>
                <w:sz w:val="18"/>
                <w:szCs w:val="18"/>
                <w:lang w:eastAsia="ko-KR"/>
              </w:rPr>
            </w:pPr>
          </w:p>
        </w:tc>
        <w:tc>
          <w:tcPr>
            <w:tcW w:w="2610" w:type="dxa"/>
            <w:vAlign w:val="center"/>
          </w:tcPr>
          <w:p w14:paraId="223987CA" w14:textId="77777777" w:rsidR="00461E8D" w:rsidRPr="003F0DA2" w:rsidRDefault="00461E8D" w:rsidP="00D60F24">
            <w:pPr>
              <w:pStyle w:val="T2"/>
              <w:spacing w:after="0"/>
              <w:ind w:left="0" w:right="0"/>
              <w:jc w:val="left"/>
              <w:rPr>
                <w:b w:val="0"/>
                <w:sz w:val="18"/>
                <w:szCs w:val="18"/>
                <w:lang w:eastAsia="ko-KR"/>
              </w:rPr>
            </w:pPr>
          </w:p>
        </w:tc>
        <w:tc>
          <w:tcPr>
            <w:tcW w:w="1620" w:type="dxa"/>
            <w:vAlign w:val="center"/>
          </w:tcPr>
          <w:p w14:paraId="141B07FC" w14:textId="77777777" w:rsidR="00461E8D" w:rsidRPr="003F0DA2" w:rsidRDefault="00461E8D" w:rsidP="00D60F24">
            <w:pPr>
              <w:pStyle w:val="T2"/>
              <w:spacing w:after="0"/>
              <w:ind w:left="0" w:right="0"/>
              <w:jc w:val="left"/>
              <w:rPr>
                <w:b w:val="0"/>
                <w:sz w:val="18"/>
                <w:szCs w:val="18"/>
                <w:lang w:eastAsia="ko-KR"/>
              </w:rPr>
            </w:pPr>
          </w:p>
        </w:tc>
        <w:tc>
          <w:tcPr>
            <w:tcW w:w="2358" w:type="dxa"/>
            <w:vAlign w:val="center"/>
          </w:tcPr>
          <w:p w14:paraId="6C0DF97A" w14:textId="77777777" w:rsidR="00461E8D" w:rsidRDefault="00461E8D" w:rsidP="00D60F24">
            <w:pPr>
              <w:pStyle w:val="T2"/>
              <w:spacing w:after="0"/>
              <w:ind w:left="0" w:right="0"/>
              <w:jc w:val="left"/>
              <w:rPr>
                <w:b w:val="0"/>
                <w:sz w:val="18"/>
                <w:szCs w:val="18"/>
                <w:lang w:eastAsia="ko-KR"/>
              </w:rPr>
            </w:pPr>
          </w:p>
        </w:tc>
      </w:tr>
    </w:tbl>
    <w:p w14:paraId="0D50F160" w14:textId="00B168B3" w:rsidR="00CA09B2" w:rsidRPr="00E13124" w:rsidRDefault="00922D4C">
      <w:pPr>
        <w:pStyle w:val="T1"/>
        <w:spacing w:after="120"/>
        <w:rPr>
          <w:sz w:val="16"/>
        </w:rPr>
      </w:pPr>
      <w:del w:id="0" w:author="Cariou, Laurent" w:date="2020-04-02T15:59:00Z">
        <w:r w:rsidRPr="00E13124" w:rsidDel="0023042E">
          <w:rPr>
            <w:noProof/>
            <w:sz w:val="20"/>
            <w:lang w:val="en-US" w:eastAsia="zh-CN"/>
          </w:rPr>
          <mc:AlternateContent>
            <mc:Choice Requires="wps">
              <w:drawing>
                <wp:anchor distT="0" distB="0" distL="114300" distR="114300" simplePos="0" relativeHeight="251657728" behindDoc="0" locked="0" layoutInCell="0" allowOverlap="1" wp14:anchorId="4B04A788" wp14:editId="50F96E6E">
                  <wp:simplePos x="0" y="0"/>
                  <wp:positionH relativeFrom="column">
                    <wp:posOffset>-58217</wp:posOffset>
                  </wp:positionH>
                  <wp:positionV relativeFrom="paragraph">
                    <wp:posOffset>201117</wp:posOffset>
                  </wp:positionV>
                  <wp:extent cx="5943600" cy="2889504"/>
                  <wp:effectExtent l="0" t="0" r="0" b="635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89504"/>
                          </a:xfrm>
                          <a:prstGeom prst="rect">
                            <a:avLst/>
                          </a:prstGeom>
                          <a:solidFill>
                            <a:srgbClr val="FFFFFF"/>
                          </a:solidFill>
                          <a:ln>
                            <a:noFill/>
                          </a:ln>
                        </wps:spPr>
                        <wps:txbx>
                          <w:txbxContent>
                            <w:p w14:paraId="2E05FA5C" w14:textId="3366008E" w:rsidR="00E87B82" w:rsidRDefault="00E87B82">
                              <w:pPr>
                                <w:pStyle w:val="T1"/>
                                <w:spacing w:after="120"/>
                              </w:pPr>
                              <w:r>
                                <w:t>Abstract</w:t>
                              </w:r>
                            </w:p>
                            <w:p w14:paraId="5D5B8AD0" w14:textId="715E7468" w:rsidR="00E87B82" w:rsidRDefault="00E87B82" w:rsidP="00E13F8F"/>
                            <w:p w14:paraId="73763E62" w14:textId="2198E69C" w:rsidR="00E87B82" w:rsidRDefault="00E87B82" w:rsidP="001E6226">
                              <w:pPr>
                                <w:rPr>
                                  <w:sz w:val="16"/>
                                  <w:szCs w:val="16"/>
                                  <w:lang w:eastAsia="ko-KR"/>
                                </w:rPr>
                              </w:pPr>
                              <w:r w:rsidRPr="001E6226">
                                <w:rPr>
                                  <w:rFonts w:hint="eastAsia"/>
                                  <w:sz w:val="16"/>
                                  <w:szCs w:val="16"/>
                                  <w:lang w:eastAsia="ko-KR"/>
                                </w:rPr>
                                <w:t>This submission propos</w:t>
                              </w:r>
                              <w:r w:rsidRPr="001E6226">
                                <w:rPr>
                                  <w:sz w:val="16"/>
                                  <w:szCs w:val="16"/>
                                  <w:lang w:eastAsia="ko-KR"/>
                                </w:rPr>
                                <w:t>es</w:t>
                              </w:r>
                              <w:r w:rsidRPr="001E6226">
                                <w:rPr>
                                  <w:rFonts w:hint="eastAsia"/>
                                  <w:sz w:val="16"/>
                                  <w:szCs w:val="16"/>
                                  <w:lang w:eastAsia="ko-KR"/>
                                </w:rPr>
                                <w:t xml:space="preserve"> </w:t>
                              </w:r>
                              <w:r>
                                <w:rPr>
                                  <w:sz w:val="16"/>
                                  <w:szCs w:val="16"/>
                                  <w:lang w:eastAsia="ko-KR"/>
                                </w:rPr>
                                <w:t xml:space="preserve">comment resolution of the following 2 CIDs </w:t>
                              </w:r>
                              <w:r w:rsidRPr="001E6226">
                                <w:rPr>
                                  <w:sz w:val="16"/>
                                  <w:szCs w:val="16"/>
                                  <w:lang w:eastAsia="ko-KR"/>
                                </w:rPr>
                                <w:t xml:space="preserve">based on the </w:t>
                              </w:r>
                              <w:r>
                                <w:rPr>
                                  <w:sz w:val="16"/>
                                  <w:szCs w:val="16"/>
                                  <w:lang w:eastAsia="ko-KR"/>
                                </w:rPr>
                                <w:t>IEEE802.11be Draft 1.4</w:t>
                              </w:r>
                              <w:r w:rsidRPr="001E6226">
                                <w:rPr>
                                  <w:sz w:val="16"/>
                                  <w:szCs w:val="16"/>
                                  <w:lang w:eastAsia="ko-KR"/>
                                </w:rPr>
                                <w:t>:</w:t>
                              </w:r>
                            </w:p>
                            <w:p w14:paraId="0D3C2CF8" w14:textId="01D3C106" w:rsidR="00E87B82" w:rsidRPr="001E6226" w:rsidRDefault="00E87B82" w:rsidP="001E6226">
                              <w:pPr>
                                <w:rPr>
                                  <w:sz w:val="16"/>
                                  <w:szCs w:val="16"/>
                                  <w:lang w:eastAsia="zh-CN"/>
                                </w:rPr>
                              </w:pPr>
                              <w:r>
                                <w:rPr>
                                  <w:rFonts w:hint="eastAsia"/>
                                  <w:sz w:val="16"/>
                                  <w:szCs w:val="16"/>
                                  <w:lang w:eastAsia="zh-CN"/>
                                </w:rPr>
                                <w:t>4</w:t>
                              </w:r>
                              <w:r>
                                <w:rPr>
                                  <w:sz w:val="16"/>
                                  <w:szCs w:val="16"/>
                                  <w:lang w:eastAsia="zh-CN"/>
                                </w:rPr>
                                <w:t>147, 5311</w:t>
                              </w:r>
                            </w:p>
                            <w:p w14:paraId="1A4424DF" w14:textId="77777777" w:rsidR="00E87B82" w:rsidRPr="00C23237" w:rsidRDefault="00E87B82" w:rsidP="001E6226">
                              <w:pPr>
                                <w:rPr>
                                  <w:sz w:val="16"/>
                                  <w:szCs w:val="16"/>
                                  <w:lang w:eastAsia="ko-KR"/>
                                </w:rPr>
                              </w:pPr>
                            </w:p>
                            <w:p w14:paraId="43474ECF" w14:textId="77777777" w:rsidR="00E87B82" w:rsidRPr="001E6226" w:rsidRDefault="00E87B82" w:rsidP="001E6226">
                              <w:pPr>
                                <w:rPr>
                                  <w:sz w:val="16"/>
                                  <w:szCs w:val="16"/>
                                </w:rPr>
                              </w:pPr>
                              <w:r w:rsidRPr="001E6226">
                                <w:rPr>
                                  <w:sz w:val="16"/>
                                  <w:szCs w:val="16"/>
                                </w:rPr>
                                <w:t>Revisions:</w:t>
                              </w:r>
                            </w:p>
                            <w:p w14:paraId="5ACDB524" w14:textId="7C0D0FD6" w:rsidR="00E87B82" w:rsidRDefault="00E87B82" w:rsidP="00832FB4">
                              <w:pPr>
                                <w:pStyle w:val="ab"/>
                                <w:numPr>
                                  <w:ilvl w:val="0"/>
                                  <w:numId w:val="3"/>
                                </w:numPr>
                                <w:contextualSpacing w:val="0"/>
                                <w:rPr>
                                  <w:sz w:val="16"/>
                                  <w:szCs w:val="16"/>
                                </w:rPr>
                              </w:pPr>
                              <w:r w:rsidRPr="001E6226">
                                <w:rPr>
                                  <w:sz w:val="16"/>
                                  <w:szCs w:val="16"/>
                                </w:rPr>
                                <w:t xml:space="preserve">Rev 0: Initial version of the document. </w:t>
                              </w:r>
                            </w:p>
                            <w:p w14:paraId="43216677" w14:textId="435B38E6" w:rsidR="00E87B82" w:rsidRDefault="00E87B82" w:rsidP="00BC6B70">
                              <w:pPr>
                                <w:pStyle w:val="ab"/>
                                <w:numPr>
                                  <w:ilvl w:val="0"/>
                                  <w:numId w:val="3"/>
                                </w:numPr>
                                <w:contextualSpacing w:val="0"/>
                                <w:rPr>
                                  <w:sz w:val="16"/>
                                  <w:szCs w:val="16"/>
                                </w:rPr>
                              </w:pPr>
                              <w:r>
                                <w:rPr>
                                  <w:sz w:val="16"/>
                                  <w:szCs w:val="16"/>
                                </w:rPr>
                                <w:t>Rev 1</w:t>
                              </w:r>
                              <w:r w:rsidRPr="001E6226">
                                <w:rPr>
                                  <w:sz w:val="16"/>
                                  <w:szCs w:val="16"/>
                                </w:rPr>
                                <w:t>:</w:t>
                              </w:r>
                              <w:r>
                                <w:rPr>
                                  <w:sz w:val="16"/>
                                  <w:szCs w:val="16"/>
                                </w:rPr>
                                <w:t xml:space="preserve"> Editorial changes</w:t>
                              </w:r>
                              <w:r w:rsidRPr="001E6226">
                                <w:rPr>
                                  <w:sz w:val="16"/>
                                  <w:szCs w:val="16"/>
                                </w:rPr>
                                <w:t xml:space="preserve">. </w:t>
                              </w:r>
                            </w:p>
                            <w:p w14:paraId="764D2311" w14:textId="6E15AB31" w:rsidR="00E87B82" w:rsidRDefault="00E87B82" w:rsidP="00832FB4">
                              <w:pPr>
                                <w:pStyle w:val="ab"/>
                                <w:numPr>
                                  <w:ilvl w:val="0"/>
                                  <w:numId w:val="3"/>
                                </w:numPr>
                                <w:contextualSpacing w:val="0"/>
                                <w:rPr>
                                  <w:sz w:val="16"/>
                                  <w:szCs w:val="16"/>
                                </w:rPr>
                              </w:pPr>
                              <w:r>
                                <w:rPr>
                                  <w:rFonts w:hint="eastAsia"/>
                                  <w:sz w:val="16"/>
                                  <w:szCs w:val="16"/>
                                  <w:lang w:eastAsia="zh-CN"/>
                                </w:rPr>
                                <w:t xml:space="preserve">Rev 2: </w:t>
                              </w:r>
                              <w:r>
                                <w:rPr>
                                  <w:sz w:val="16"/>
                                  <w:szCs w:val="16"/>
                                  <w:lang w:eastAsia="zh-CN"/>
                                </w:rPr>
                                <w:t>Modify base on Po-kai’s comments during the presentation.</w:t>
                              </w:r>
                            </w:p>
                            <w:p w14:paraId="505568EA" w14:textId="71ED4C9C" w:rsidR="00E87B82" w:rsidRDefault="00E87B82" w:rsidP="00832FB4">
                              <w:pPr>
                                <w:pStyle w:val="ab"/>
                                <w:numPr>
                                  <w:ilvl w:val="0"/>
                                  <w:numId w:val="3"/>
                                </w:numPr>
                                <w:contextualSpacing w:val="0"/>
                                <w:rPr>
                                  <w:sz w:val="16"/>
                                  <w:szCs w:val="16"/>
                                </w:rPr>
                              </w:pPr>
                              <w:r>
                                <w:rPr>
                                  <w:sz w:val="16"/>
                                  <w:szCs w:val="16"/>
                                  <w:lang w:eastAsia="zh-CN"/>
                                </w:rPr>
                                <w:t>Rev 3: base on Xiaogang’s suggest, 20MHz operating 6G STA will never be involved into 320MHz sounding procedure, so it is excluded to understanding 320MHz BW encoding.</w:t>
                              </w:r>
                            </w:p>
                            <w:p w14:paraId="1FCC5FB7" w14:textId="6FB6B649" w:rsidR="00E87B82" w:rsidRDefault="00E87B82" w:rsidP="008236A9">
                              <w:pPr>
                                <w:pStyle w:val="ab"/>
                                <w:numPr>
                                  <w:ilvl w:val="0"/>
                                  <w:numId w:val="3"/>
                                </w:numPr>
                                <w:contextualSpacing w:val="0"/>
                                <w:rPr>
                                  <w:sz w:val="16"/>
                                  <w:szCs w:val="16"/>
                                </w:rPr>
                              </w:pPr>
                              <w:r>
                                <w:rPr>
                                  <w:sz w:val="16"/>
                                  <w:szCs w:val="16"/>
                                  <w:lang w:eastAsia="zh-CN"/>
                                </w:rPr>
                                <w:t>Rev 4: don’t distinguish BW support at non-AP STA side anymore, and provide below two options.</w:t>
                              </w:r>
                            </w:p>
                            <w:p w14:paraId="1F344B37" w14:textId="514B7BE5" w:rsidR="00E87B82" w:rsidRDefault="00E87B82" w:rsidP="008236A9">
                              <w:pPr>
                                <w:pStyle w:val="ab"/>
                                <w:numPr>
                                  <w:ilvl w:val="1"/>
                                  <w:numId w:val="3"/>
                                </w:numPr>
                                <w:contextualSpacing w:val="0"/>
                                <w:rPr>
                                  <w:sz w:val="16"/>
                                  <w:szCs w:val="16"/>
                                </w:rPr>
                              </w:pPr>
                              <w:r w:rsidRPr="008236A9">
                                <w:rPr>
                                  <w:rFonts w:hint="eastAsia"/>
                                  <w:sz w:val="16"/>
                                  <w:szCs w:val="16"/>
                                  <w:lang w:eastAsia="zh-CN"/>
                                </w:rPr>
                                <w:t xml:space="preserve">Opt </w:t>
                              </w:r>
                              <w:r>
                                <w:rPr>
                                  <w:sz w:val="16"/>
                                  <w:szCs w:val="16"/>
                                  <w:lang w:eastAsia="zh-CN"/>
                                </w:rPr>
                                <w:t>1: mandate all EHT STAs at 6GHz understand 320MHz BW signalling</w:t>
                              </w:r>
                            </w:p>
                            <w:p w14:paraId="599C2E8E" w14:textId="69180FB9" w:rsidR="00E87B82" w:rsidRPr="008236A9" w:rsidRDefault="00E87B82" w:rsidP="008236A9">
                              <w:pPr>
                                <w:pStyle w:val="ab"/>
                                <w:numPr>
                                  <w:ilvl w:val="1"/>
                                  <w:numId w:val="3"/>
                                </w:numPr>
                                <w:contextualSpacing w:val="0"/>
                                <w:rPr>
                                  <w:rFonts w:hint="eastAsia"/>
                                  <w:sz w:val="16"/>
                                  <w:szCs w:val="16"/>
                                </w:rPr>
                              </w:pPr>
                              <w:r>
                                <w:rPr>
                                  <w:sz w:val="16"/>
                                  <w:szCs w:val="16"/>
                                  <w:lang w:eastAsia="zh-CN"/>
                                </w:rPr>
                                <w:t xml:space="preserve">Opt 2: mandate EHT APs at 6GHz that support 320MHz and  EHT non-AP STAs at 6GHz understand 320MHz BW signaling </w:t>
                              </w:r>
                            </w:p>
                            <w:p w14:paraId="7E4D9A8C" w14:textId="77777777" w:rsidR="00E87B82" w:rsidRPr="008236A9" w:rsidRDefault="00E87B82" w:rsidP="00F2561A">
                              <w:pPr>
                                <w:pStyle w:val="ab"/>
                                <w:contextualSpacing w:val="0"/>
                                <w:rPr>
                                  <w:sz w:val="16"/>
                                  <w:szCs w:val="16"/>
                                </w:rPr>
                              </w:pPr>
                            </w:p>
                            <w:p w14:paraId="4FA4BEC8" w14:textId="498AF8C3" w:rsidR="00E87B82" w:rsidRPr="001E6226" w:rsidRDefault="00E87B82" w:rsidP="001E6226">
                              <w:pPr>
                                <w:suppressAutoHyphens/>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04A788" id="_x0000_t202" coordsize="21600,21600" o:spt="202" path="m,l,21600r21600,l21600,xe">
                  <v:stroke joinstyle="miter"/>
                  <v:path gradientshapeok="t" o:connecttype="rect"/>
                </v:shapetype>
                <v:shape id="Text Box 3" o:spid="_x0000_s1026" type="#_x0000_t202" style="position:absolute;left:0;text-align:left;margin-left:-4.6pt;margin-top:15.85pt;width:468pt;height:22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" o:allowincell="f" stroked="f">
                  <v:textbox>
                    <w:txbxContent>
                      <w:p w14:paraId="2E05FA5C" w14:textId="3366008E" w:rsidR="00E87B82" w:rsidRDefault="00E87B82">
                        <w:pPr>
                          <w:pStyle w:val="T1"/>
                          <w:spacing w:after="120"/>
                        </w:pPr>
                        <w:r>
                          <w:t>Abstract</w:t>
                        </w:r>
                      </w:p>
                      <w:p w14:paraId="5D5B8AD0" w14:textId="715E7468" w:rsidR="00E87B82" w:rsidRDefault="00E87B82" w:rsidP="00E13F8F"/>
                      <w:p w14:paraId="73763E62" w14:textId="2198E69C" w:rsidR="00E87B82" w:rsidRDefault="00E87B82" w:rsidP="001E6226">
                        <w:pPr>
                          <w:rPr>
                            <w:sz w:val="16"/>
                            <w:szCs w:val="16"/>
                            <w:lang w:eastAsia="ko-KR"/>
                          </w:rPr>
                        </w:pPr>
                        <w:r w:rsidRPr="001E6226">
                          <w:rPr>
                            <w:rFonts w:hint="eastAsia"/>
                            <w:sz w:val="16"/>
                            <w:szCs w:val="16"/>
                            <w:lang w:eastAsia="ko-KR"/>
                          </w:rPr>
                          <w:t>This submission propos</w:t>
                        </w:r>
                        <w:r w:rsidRPr="001E6226">
                          <w:rPr>
                            <w:sz w:val="16"/>
                            <w:szCs w:val="16"/>
                            <w:lang w:eastAsia="ko-KR"/>
                          </w:rPr>
                          <w:t>es</w:t>
                        </w:r>
                        <w:r w:rsidRPr="001E6226">
                          <w:rPr>
                            <w:rFonts w:hint="eastAsia"/>
                            <w:sz w:val="16"/>
                            <w:szCs w:val="16"/>
                            <w:lang w:eastAsia="ko-KR"/>
                          </w:rPr>
                          <w:t xml:space="preserve"> </w:t>
                        </w:r>
                        <w:r>
                          <w:rPr>
                            <w:sz w:val="16"/>
                            <w:szCs w:val="16"/>
                            <w:lang w:eastAsia="ko-KR"/>
                          </w:rPr>
                          <w:t xml:space="preserve">comment resolution of the following 2 CIDs </w:t>
                        </w:r>
                        <w:r w:rsidRPr="001E6226">
                          <w:rPr>
                            <w:sz w:val="16"/>
                            <w:szCs w:val="16"/>
                            <w:lang w:eastAsia="ko-KR"/>
                          </w:rPr>
                          <w:t xml:space="preserve">based on the </w:t>
                        </w:r>
                        <w:r>
                          <w:rPr>
                            <w:sz w:val="16"/>
                            <w:szCs w:val="16"/>
                            <w:lang w:eastAsia="ko-KR"/>
                          </w:rPr>
                          <w:t>IEEE802.11be Draft 1.4</w:t>
                        </w:r>
                        <w:r w:rsidRPr="001E6226">
                          <w:rPr>
                            <w:sz w:val="16"/>
                            <w:szCs w:val="16"/>
                            <w:lang w:eastAsia="ko-KR"/>
                          </w:rPr>
                          <w:t>:</w:t>
                        </w:r>
                      </w:p>
                      <w:p w14:paraId="0D3C2CF8" w14:textId="01D3C106" w:rsidR="00E87B82" w:rsidRPr="001E6226" w:rsidRDefault="00E87B82" w:rsidP="001E6226">
                        <w:pPr>
                          <w:rPr>
                            <w:sz w:val="16"/>
                            <w:szCs w:val="16"/>
                            <w:lang w:eastAsia="zh-CN"/>
                          </w:rPr>
                        </w:pPr>
                        <w:r>
                          <w:rPr>
                            <w:rFonts w:hint="eastAsia"/>
                            <w:sz w:val="16"/>
                            <w:szCs w:val="16"/>
                            <w:lang w:eastAsia="zh-CN"/>
                          </w:rPr>
                          <w:t>4</w:t>
                        </w:r>
                        <w:r>
                          <w:rPr>
                            <w:sz w:val="16"/>
                            <w:szCs w:val="16"/>
                            <w:lang w:eastAsia="zh-CN"/>
                          </w:rPr>
                          <w:t>147, 5311</w:t>
                        </w:r>
                      </w:p>
                      <w:p w14:paraId="1A4424DF" w14:textId="77777777" w:rsidR="00E87B82" w:rsidRPr="00C23237" w:rsidRDefault="00E87B82" w:rsidP="001E6226">
                        <w:pPr>
                          <w:rPr>
                            <w:sz w:val="16"/>
                            <w:szCs w:val="16"/>
                            <w:lang w:eastAsia="ko-KR"/>
                          </w:rPr>
                        </w:pPr>
                      </w:p>
                      <w:p w14:paraId="43474ECF" w14:textId="77777777" w:rsidR="00E87B82" w:rsidRPr="001E6226" w:rsidRDefault="00E87B82" w:rsidP="001E6226">
                        <w:pPr>
                          <w:rPr>
                            <w:sz w:val="16"/>
                            <w:szCs w:val="16"/>
                          </w:rPr>
                        </w:pPr>
                        <w:r w:rsidRPr="001E6226">
                          <w:rPr>
                            <w:sz w:val="16"/>
                            <w:szCs w:val="16"/>
                          </w:rPr>
                          <w:t>Revisions:</w:t>
                        </w:r>
                      </w:p>
                      <w:p w14:paraId="5ACDB524" w14:textId="7C0D0FD6" w:rsidR="00E87B82" w:rsidRDefault="00E87B82" w:rsidP="00832FB4">
                        <w:pPr>
                          <w:pStyle w:val="ab"/>
                          <w:numPr>
                            <w:ilvl w:val="0"/>
                            <w:numId w:val="3"/>
                          </w:numPr>
                          <w:contextualSpacing w:val="0"/>
                          <w:rPr>
                            <w:sz w:val="16"/>
                            <w:szCs w:val="16"/>
                          </w:rPr>
                        </w:pPr>
                        <w:r w:rsidRPr="001E6226">
                          <w:rPr>
                            <w:sz w:val="16"/>
                            <w:szCs w:val="16"/>
                          </w:rPr>
                          <w:t xml:space="preserve">Rev 0: Initial version of the document. </w:t>
                        </w:r>
                      </w:p>
                      <w:p w14:paraId="43216677" w14:textId="435B38E6" w:rsidR="00E87B82" w:rsidRDefault="00E87B82" w:rsidP="00BC6B70">
                        <w:pPr>
                          <w:pStyle w:val="ab"/>
                          <w:numPr>
                            <w:ilvl w:val="0"/>
                            <w:numId w:val="3"/>
                          </w:numPr>
                          <w:contextualSpacing w:val="0"/>
                          <w:rPr>
                            <w:sz w:val="16"/>
                            <w:szCs w:val="16"/>
                          </w:rPr>
                        </w:pPr>
                        <w:r>
                          <w:rPr>
                            <w:sz w:val="16"/>
                            <w:szCs w:val="16"/>
                          </w:rPr>
                          <w:t>Rev 1</w:t>
                        </w:r>
                        <w:r w:rsidRPr="001E6226">
                          <w:rPr>
                            <w:sz w:val="16"/>
                            <w:szCs w:val="16"/>
                          </w:rPr>
                          <w:t>:</w:t>
                        </w:r>
                        <w:r>
                          <w:rPr>
                            <w:sz w:val="16"/>
                            <w:szCs w:val="16"/>
                          </w:rPr>
                          <w:t xml:space="preserve"> Editorial changes</w:t>
                        </w:r>
                        <w:r w:rsidRPr="001E6226">
                          <w:rPr>
                            <w:sz w:val="16"/>
                            <w:szCs w:val="16"/>
                          </w:rPr>
                          <w:t xml:space="preserve">. </w:t>
                        </w:r>
                      </w:p>
                      <w:p w14:paraId="764D2311" w14:textId="6E15AB31" w:rsidR="00E87B82" w:rsidRDefault="00E87B82" w:rsidP="00832FB4">
                        <w:pPr>
                          <w:pStyle w:val="ab"/>
                          <w:numPr>
                            <w:ilvl w:val="0"/>
                            <w:numId w:val="3"/>
                          </w:numPr>
                          <w:contextualSpacing w:val="0"/>
                          <w:rPr>
                            <w:sz w:val="16"/>
                            <w:szCs w:val="16"/>
                          </w:rPr>
                        </w:pPr>
                        <w:r>
                          <w:rPr>
                            <w:rFonts w:hint="eastAsia"/>
                            <w:sz w:val="16"/>
                            <w:szCs w:val="16"/>
                            <w:lang w:eastAsia="zh-CN"/>
                          </w:rPr>
                          <w:t xml:space="preserve">Rev 2: </w:t>
                        </w:r>
                        <w:r>
                          <w:rPr>
                            <w:sz w:val="16"/>
                            <w:szCs w:val="16"/>
                            <w:lang w:eastAsia="zh-CN"/>
                          </w:rPr>
                          <w:t>Modify base on Po-kai’s comments during the presentation.</w:t>
                        </w:r>
                      </w:p>
                      <w:p w14:paraId="505568EA" w14:textId="71ED4C9C" w:rsidR="00E87B82" w:rsidRDefault="00E87B82" w:rsidP="00832FB4">
                        <w:pPr>
                          <w:pStyle w:val="ab"/>
                          <w:numPr>
                            <w:ilvl w:val="0"/>
                            <w:numId w:val="3"/>
                          </w:numPr>
                          <w:contextualSpacing w:val="0"/>
                          <w:rPr>
                            <w:sz w:val="16"/>
                            <w:szCs w:val="16"/>
                          </w:rPr>
                        </w:pPr>
                        <w:r>
                          <w:rPr>
                            <w:sz w:val="16"/>
                            <w:szCs w:val="16"/>
                            <w:lang w:eastAsia="zh-CN"/>
                          </w:rPr>
                          <w:t>Rev 3: base on Xiaogang’s suggest, 20MHz operating 6G STA will never be involved into 320MHz sounding procedure, so it is excluded to understanding 320MHz BW encoding.</w:t>
                        </w:r>
                      </w:p>
                      <w:p w14:paraId="1FCC5FB7" w14:textId="6FB6B649" w:rsidR="00E87B82" w:rsidRDefault="00E87B82" w:rsidP="008236A9">
                        <w:pPr>
                          <w:pStyle w:val="ab"/>
                          <w:numPr>
                            <w:ilvl w:val="0"/>
                            <w:numId w:val="3"/>
                          </w:numPr>
                          <w:contextualSpacing w:val="0"/>
                          <w:rPr>
                            <w:sz w:val="16"/>
                            <w:szCs w:val="16"/>
                          </w:rPr>
                        </w:pPr>
                        <w:r>
                          <w:rPr>
                            <w:sz w:val="16"/>
                            <w:szCs w:val="16"/>
                            <w:lang w:eastAsia="zh-CN"/>
                          </w:rPr>
                          <w:t>Rev 4: don’t distinguish BW support at non-AP STA side anymore, and provide below two options.</w:t>
                        </w:r>
                      </w:p>
                      <w:p w14:paraId="1F344B37" w14:textId="514B7BE5" w:rsidR="00E87B82" w:rsidRDefault="00E87B82" w:rsidP="008236A9">
                        <w:pPr>
                          <w:pStyle w:val="ab"/>
                          <w:numPr>
                            <w:ilvl w:val="1"/>
                            <w:numId w:val="3"/>
                          </w:numPr>
                          <w:contextualSpacing w:val="0"/>
                          <w:rPr>
                            <w:sz w:val="16"/>
                            <w:szCs w:val="16"/>
                          </w:rPr>
                        </w:pPr>
                        <w:r w:rsidRPr="008236A9">
                          <w:rPr>
                            <w:rFonts w:hint="eastAsia"/>
                            <w:sz w:val="16"/>
                            <w:szCs w:val="16"/>
                            <w:lang w:eastAsia="zh-CN"/>
                          </w:rPr>
                          <w:t xml:space="preserve">Opt </w:t>
                        </w:r>
                        <w:r>
                          <w:rPr>
                            <w:sz w:val="16"/>
                            <w:szCs w:val="16"/>
                            <w:lang w:eastAsia="zh-CN"/>
                          </w:rPr>
                          <w:t>1: mandate all EHT STAs at 6GHz understand 320MHz BW signalling</w:t>
                        </w:r>
                      </w:p>
                      <w:p w14:paraId="599C2E8E" w14:textId="69180FB9" w:rsidR="00E87B82" w:rsidRPr="008236A9" w:rsidRDefault="00E87B82" w:rsidP="008236A9">
                        <w:pPr>
                          <w:pStyle w:val="ab"/>
                          <w:numPr>
                            <w:ilvl w:val="1"/>
                            <w:numId w:val="3"/>
                          </w:numPr>
                          <w:contextualSpacing w:val="0"/>
                          <w:rPr>
                            <w:rFonts w:hint="eastAsia"/>
                            <w:sz w:val="16"/>
                            <w:szCs w:val="16"/>
                          </w:rPr>
                        </w:pPr>
                        <w:r>
                          <w:rPr>
                            <w:sz w:val="16"/>
                            <w:szCs w:val="16"/>
                            <w:lang w:eastAsia="zh-CN"/>
                          </w:rPr>
                          <w:t xml:space="preserve">Opt 2: mandate EHT APs at 6GHz that support 320MHz and  EHT non-AP STAs at 6GHz understand 320MHz BW signaling </w:t>
                        </w:r>
                      </w:p>
                      <w:p w14:paraId="7E4D9A8C" w14:textId="77777777" w:rsidR="00E87B82" w:rsidRPr="008236A9" w:rsidRDefault="00E87B82" w:rsidP="00F2561A">
                        <w:pPr>
                          <w:pStyle w:val="ab"/>
                          <w:contextualSpacing w:val="0"/>
                          <w:rPr>
                            <w:sz w:val="16"/>
                            <w:szCs w:val="16"/>
                          </w:rPr>
                        </w:pPr>
                      </w:p>
                      <w:p w14:paraId="4FA4BEC8" w14:textId="498AF8C3" w:rsidR="00E87B82" w:rsidRPr="001E6226" w:rsidRDefault="00E87B82" w:rsidP="001E6226">
                        <w:pPr>
                          <w:suppressAutoHyphens/>
                        </w:pPr>
                      </w:p>
                    </w:txbxContent>
                  </v:textbox>
                </v:shape>
              </w:pict>
            </mc:Fallback>
          </mc:AlternateContent>
        </w:r>
      </w:del>
    </w:p>
    <w:p w14:paraId="005BD21A" w14:textId="2704C5BA" w:rsidR="006C720C" w:rsidRDefault="006C720C">
      <w:pPr>
        <w:rPr>
          <w:sz w:val="16"/>
        </w:rPr>
      </w:pPr>
    </w:p>
    <w:p w14:paraId="7D223AF8" w14:textId="253D4A76" w:rsidR="00167DBE" w:rsidRDefault="00167DBE">
      <w:pPr>
        <w:rPr>
          <w:sz w:val="16"/>
        </w:rPr>
      </w:pPr>
    </w:p>
    <w:p w14:paraId="3B5E48D7" w14:textId="77777777" w:rsidR="00167DBE" w:rsidRPr="00E13124" w:rsidRDefault="00167DBE">
      <w:pPr>
        <w:rPr>
          <w:rStyle w:val="ad"/>
          <w:sz w:val="16"/>
        </w:rPr>
      </w:pPr>
    </w:p>
    <w:p w14:paraId="5E73F691" w14:textId="77777777" w:rsidR="001968A8" w:rsidRPr="00E13124" w:rsidRDefault="001968A8">
      <w:pPr>
        <w:rPr>
          <w:rStyle w:val="ad"/>
          <w:sz w:val="16"/>
        </w:rPr>
      </w:pPr>
    </w:p>
    <w:p w14:paraId="21C6FB35" w14:textId="77777777" w:rsidR="001968A8" w:rsidRPr="00E13124" w:rsidRDefault="001968A8">
      <w:pPr>
        <w:rPr>
          <w:rStyle w:val="ad"/>
          <w:sz w:val="16"/>
        </w:rPr>
      </w:pPr>
    </w:p>
    <w:p w14:paraId="699FF49F" w14:textId="77777777" w:rsidR="001968A8" w:rsidRPr="00E13124" w:rsidRDefault="001968A8">
      <w:pPr>
        <w:rPr>
          <w:rStyle w:val="ad"/>
          <w:sz w:val="16"/>
        </w:rPr>
      </w:pPr>
    </w:p>
    <w:p w14:paraId="2899AF4C" w14:textId="77777777" w:rsidR="00FD709D" w:rsidRPr="00E13124" w:rsidRDefault="00FD709D" w:rsidP="002B1A82">
      <w:pPr>
        <w:rPr>
          <w:sz w:val="16"/>
        </w:rPr>
      </w:pPr>
    </w:p>
    <w:p w14:paraId="1139E681" w14:textId="60F7748B" w:rsidR="002B1A82" w:rsidRDefault="002B1A82" w:rsidP="002B1A82">
      <w:pPr>
        <w:rPr>
          <w:sz w:val="16"/>
        </w:rPr>
      </w:pPr>
    </w:p>
    <w:p w14:paraId="103EE3B9" w14:textId="56FB3F92" w:rsidR="00711AE2" w:rsidRDefault="00711AE2" w:rsidP="002B1A82">
      <w:pPr>
        <w:rPr>
          <w:ins w:id="1" w:author="Cariou, Laurent" w:date="2021-02-16T18:50:00Z"/>
          <w:sz w:val="16"/>
        </w:rPr>
      </w:pPr>
    </w:p>
    <w:p w14:paraId="7FC2A345" w14:textId="68FE8919" w:rsidR="00A86CD1" w:rsidRDefault="00A86CD1" w:rsidP="002B1A82">
      <w:pPr>
        <w:rPr>
          <w:sz w:val="16"/>
        </w:rPr>
      </w:pPr>
    </w:p>
    <w:p w14:paraId="07DE67D1" w14:textId="7A416755" w:rsidR="00A86CD1" w:rsidRDefault="00A86CD1" w:rsidP="002B1A82">
      <w:pPr>
        <w:rPr>
          <w:sz w:val="16"/>
        </w:rPr>
      </w:pPr>
    </w:p>
    <w:p w14:paraId="2F507334" w14:textId="77777777" w:rsidR="001E6226" w:rsidRDefault="001E6226" w:rsidP="002B1A82">
      <w:pPr>
        <w:rPr>
          <w:sz w:val="16"/>
        </w:rPr>
      </w:pPr>
    </w:p>
    <w:p w14:paraId="3C6054CD" w14:textId="77777777" w:rsidR="001E6226" w:rsidRDefault="001E6226" w:rsidP="002B1A82">
      <w:pPr>
        <w:rPr>
          <w:sz w:val="16"/>
        </w:rPr>
      </w:pPr>
    </w:p>
    <w:p w14:paraId="56A21E2E" w14:textId="77777777" w:rsidR="001E6226" w:rsidRDefault="001E6226" w:rsidP="002B1A82">
      <w:pPr>
        <w:rPr>
          <w:sz w:val="16"/>
        </w:rPr>
      </w:pPr>
    </w:p>
    <w:p w14:paraId="246C9F28" w14:textId="77777777" w:rsidR="001E6226" w:rsidRDefault="001E6226" w:rsidP="002B1A82">
      <w:pPr>
        <w:rPr>
          <w:sz w:val="16"/>
        </w:rPr>
      </w:pPr>
    </w:p>
    <w:p w14:paraId="76229034" w14:textId="77777777" w:rsidR="001E6226" w:rsidRDefault="001E6226" w:rsidP="002B1A82">
      <w:pPr>
        <w:rPr>
          <w:sz w:val="16"/>
        </w:rPr>
      </w:pPr>
    </w:p>
    <w:p w14:paraId="27031074" w14:textId="77777777" w:rsidR="001E6226" w:rsidRDefault="001E6226" w:rsidP="002B1A82">
      <w:pPr>
        <w:rPr>
          <w:sz w:val="16"/>
        </w:rPr>
      </w:pPr>
    </w:p>
    <w:p w14:paraId="3B9B0BD5" w14:textId="77777777" w:rsidR="001E6226" w:rsidRDefault="001E6226" w:rsidP="002B1A82">
      <w:pPr>
        <w:rPr>
          <w:sz w:val="16"/>
        </w:rPr>
      </w:pPr>
    </w:p>
    <w:p w14:paraId="4621AE1D" w14:textId="77777777" w:rsidR="001E6226" w:rsidRDefault="001E6226" w:rsidP="002B1A82">
      <w:pPr>
        <w:rPr>
          <w:sz w:val="16"/>
        </w:rPr>
      </w:pPr>
    </w:p>
    <w:p w14:paraId="1521702B" w14:textId="77777777" w:rsidR="001E6226" w:rsidRDefault="001E6226" w:rsidP="002B1A82">
      <w:pPr>
        <w:rPr>
          <w:sz w:val="16"/>
        </w:rPr>
      </w:pPr>
    </w:p>
    <w:p w14:paraId="3ED8EF19" w14:textId="77777777" w:rsidR="001E6226" w:rsidRDefault="001E6226" w:rsidP="002B1A82">
      <w:pPr>
        <w:rPr>
          <w:sz w:val="16"/>
        </w:rPr>
      </w:pPr>
    </w:p>
    <w:p w14:paraId="235964E1" w14:textId="77777777" w:rsidR="001E6226" w:rsidRDefault="001E6226" w:rsidP="002B1A82">
      <w:pPr>
        <w:rPr>
          <w:sz w:val="16"/>
        </w:rPr>
      </w:pPr>
    </w:p>
    <w:p w14:paraId="377FDA90" w14:textId="77777777" w:rsidR="001E6226" w:rsidRDefault="001E6226" w:rsidP="002B1A82">
      <w:pPr>
        <w:rPr>
          <w:sz w:val="16"/>
        </w:rPr>
      </w:pPr>
    </w:p>
    <w:p w14:paraId="3EF0A373" w14:textId="77777777" w:rsidR="001E6226" w:rsidRDefault="001E6226" w:rsidP="002B1A82">
      <w:pPr>
        <w:rPr>
          <w:sz w:val="16"/>
        </w:rPr>
      </w:pPr>
    </w:p>
    <w:p w14:paraId="30BB4427" w14:textId="77777777" w:rsidR="001E6226" w:rsidRDefault="001E6226" w:rsidP="002B1A82">
      <w:pPr>
        <w:rPr>
          <w:sz w:val="16"/>
        </w:rPr>
      </w:pPr>
    </w:p>
    <w:p w14:paraId="1B3249B0" w14:textId="77777777" w:rsidR="001E6226" w:rsidRDefault="001E6226" w:rsidP="002B1A82">
      <w:pPr>
        <w:rPr>
          <w:sz w:val="16"/>
        </w:rPr>
      </w:pPr>
    </w:p>
    <w:p w14:paraId="73419D48" w14:textId="77777777" w:rsidR="001E6226" w:rsidRDefault="001E6226" w:rsidP="002B1A82">
      <w:pPr>
        <w:rPr>
          <w:sz w:val="16"/>
        </w:rPr>
      </w:pPr>
    </w:p>
    <w:p w14:paraId="373BC3C6" w14:textId="77777777" w:rsidR="001E6226" w:rsidRDefault="001E6226" w:rsidP="002B1A82">
      <w:pPr>
        <w:rPr>
          <w:sz w:val="16"/>
        </w:rPr>
      </w:pPr>
    </w:p>
    <w:p w14:paraId="0AD25D12" w14:textId="77777777" w:rsidR="001E6226" w:rsidRDefault="001E6226" w:rsidP="002B1A82">
      <w:pPr>
        <w:rPr>
          <w:sz w:val="16"/>
        </w:rPr>
      </w:pPr>
    </w:p>
    <w:p w14:paraId="3A2620BD" w14:textId="77777777" w:rsidR="00A86CD1" w:rsidRDefault="00A86CD1" w:rsidP="002B1A82">
      <w:pPr>
        <w:rPr>
          <w:sz w:val="16"/>
        </w:rPr>
      </w:pPr>
    </w:p>
    <w:p w14:paraId="046B2709" w14:textId="1DC53653" w:rsidR="00711AE2" w:rsidRDefault="00711AE2" w:rsidP="002B1A82">
      <w:pPr>
        <w:rPr>
          <w:sz w:val="16"/>
        </w:rPr>
      </w:pPr>
    </w:p>
    <w:p w14:paraId="7AE93BD1" w14:textId="77777777" w:rsidR="00711AE2" w:rsidRPr="00E13124" w:rsidRDefault="00711AE2" w:rsidP="002B1A82">
      <w:pPr>
        <w:rPr>
          <w:sz w:val="16"/>
        </w:rPr>
      </w:pPr>
    </w:p>
    <w:p w14:paraId="5D97E252" w14:textId="77777777" w:rsidR="00AA56F8" w:rsidRPr="00E13124" w:rsidRDefault="00AA56F8" w:rsidP="00913ABF">
      <w:pPr>
        <w:pStyle w:val="ab"/>
        <w:numPr>
          <w:ilvl w:val="0"/>
          <w:numId w:val="2"/>
        </w:numPr>
        <w:rPr>
          <w:b/>
          <w:sz w:val="20"/>
        </w:rPr>
      </w:pPr>
      <w:r w:rsidRPr="00E13124">
        <w:rPr>
          <w:b/>
          <w:sz w:val="20"/>
        </w:rPr>
        <w:t>Introduction</w:t>
      </w:r>
    </w:p>
    <w:p w14:paraId="26D24A72" w14:textId="77777777" w:rsidR="00AA56F8" w:rsidRPr="00E13124" w:rsidRDefault="00AA56F8" w:rsidP="0093524C">
      <w:pPr>
        <w:pStyle w:val="ab"/>
        <w:rPr>
          <w:b/>
          <w:sz w:val="20"/>
        </w:rPr>
      </w:pPr>
    </w:p>
    <w:p w14:paraId="6C7EB36E" w14:textId="77777777" w:rsidR="00AA56F8" w:rsidRPr="00E13124" w:rsidRDefault="00AA56F8" w:rsidP="00AA56F8">
      <w:pPr>
        <w:rPr>
          <w:sz w:val="16"/>
        </w:rPr>
      </w:pPr>
      <w:r w:rsidRPr="00E13124">
        <w:rPr>
          <w:sz w:val="16"/>
        </w:rPr>
        <w:t>Interpretation of a Motion to Adopt</w:t>
      </w:r>
    </w:p>
    <w:p w14:paraId="53B66FC2" w14:textId="77777777" w:rsidR="00AA56F8" w:rsidRPr="00E13124" w:rsidRDefault="00AA56F8" w:rsidP="00AA56F8">
      <w:pPr>
        <w:rPr>
          <w:sz w:val="16"/>
          <w:lang w:eastAsia="ko-KR"/>
        </w:rPr>
      </w:pPr>
    </w:p>
    <w:p w14:paraId="18EA356E" w14:textId="7AE931F5" w:rsidR="00AA56F8" w:rsidRDefault="00AA56F8" w:rsidP="00AA56F8">
      <w:pPr>
        <w:rPr>
          <w:sz w:val="16"/>
          <w:lang w:eastAsia="ko-KR"/>
        </w:rPr>
      </w:pPr>
      <w:r w:rsidRPr="00E13124">
        <w:rPr>
          <w:sz w:val="16"/>
          <w:lang w:eastAsia="ko-KR"/>
        </w:rPr>
        <w:t>A motion to approve this submission means that the editing instructions and any changed or added material are actioned in the TG</w:t>
      </w:r>
      <w:r w:rsidR="002955E8">
        <w:rPr>
          <w:sz w:val="16"/>
          <w:lang w:eastAsia="ko-KR"/>
        </w:rPr>
        <w:t>be</w:t>
      </w:r>
      <w:r w:rsidRPr="00E13124">
        <w:rPr>
          <w:sz w:val="16"/>
          <w:lang w:eastAsia="ko-KR"/>
        </w:rPr>
        <w:t xml:space="preserve"> Draft. The introduction </w:t>
      </w:r>
      <w:r w:rsidR="00143077" w:rsidRPr="00E13124">
        <w:rPr>
          <w:sz w:val="16"/>
          <w:lang w:eastAsia="ko-KR"/>
        </w:rPr>
        <w:t>and the explanation of the proposed changes are</w:t>
      </w:r>
      <w:r w:rsidRPr="00E13124">
        <w:rPr>
          <w:sz w:val="16"/>
          <w:lang w:eastAsia="ko-KR"/>
        </w:rPr>
        <w:t xml:space="preserve"> not part of the adopted material.</w:t>
      </w:r>
    </w:p>
    <w:p w14:paraId="16CA03D7" w14:textId="77777777" w:rsidR="00D54C25" w:rsidRDefault="00D54C25" w:rsidP="00AA56F8">
      <w:pPr>
        <w:rPr>
          <w:sz w:val="16"/>
          <w:lang w:eastAsia="ko-KR"/>
        </w:rPr>
      </w:pPr>
    </w:p>
    <w:p w14:paraId="6AD3A3AE" w14:textId="77777777" w:rsidR="00D54C25" w:rsidRDefault="00D54C25" w:rsidP="00D54C25">
      <w:pPr>
        <w:rPr>
          <w:sz w:val="16"/>
        </w:rPr>
      </w:pPr>
    </w:p>
    <w:p w14:paraId="543B2C24" w14:textId="77777777" w:rsidR="00D54C25" w:rsidRDefault="00D54C25" w:rsidP="00D54C25">
      <w:pPr>
        <w:rPr>
          <w:sz w:val="16"/>
        </w:rPr>
      </w:pPr>
    </w:p>
    <w:tbl>
      <w:tblPr>
        <w:tblStyle w:val="ae"/>
        <w:tblpPr w:leftFromText="180" w:rightFromText="180" w:vertAnchor="text" w:horzAnchor="margin" w:tblpXSpec="center" w:tblpY="-69"/>
        <w:tblW w:w="10948" w:type="dxa"/>
        <w:tblLayout w:type="fixed"/>
        <w:tblLook w:val="04A0" w:firstRow="1" w:lastRow="0" w:firstColumn="1" w:lastColumn="0" w:noHBand="0" w:noVBand="1"/>
      </w:tblPr>
      <w:tblGrid>
        <w:gridCol w:w="721"/>
        <w:gridCol w:w="900"/>
        <w:gridCol w:w="720"/>
        <w:gridCol w:w="900"/>
        <w:gridCol w:w="2875"/>
        <w:gridCol w:w="1625"/>
        <w:gridCol w:w="3207"/>
      </w:tblGrid>
      <w:tr w:rsidR="00D54C25" w:rsidRPr="00677427" w14:paraId="0C39A482" w14:textId="77777777" w:rsidTr="00E87B82">
        <w:trPr>
          <w:trHeight w:val="373"/>
        </w:trPr>
        <w:tc>
          <w:tcPr>
            <w:tcW w:w="721" w:type="dxa"/>
          </w:tcPr>
          <w:p w14:paraId="7D194A80" w14:textId="77777777" w:rsidR="00D54C25" w:rsidRPr="00677427" w:rsidRDefault="00D54C25" w:rsidP="00E87B82">
            <w:pPr>
              <w:autoSpaceDE w:val="0"/>
              <w:autoSpaceDN w:val="0"/>
              <w:adjustRightInd w:val="0"/>
              <w:jc w:val="center"/>
              <w:rPr>
                <w:b/>
                <w:bCs/>
                <w:sz w:val="16"/>
                <w:szCs w:val="16"/>
                <w:lang w:eastAsia="ko-KR"/>
              </w:rPr>
            </w:pPr>
            <w:r w:rsidRPr="00677427">
              <w:rPr>
                <w:b/>
                <w:bCs/>
                <w:sz w:val="16"/>
                <w:szCs w:val="16"/>
                <w:lang w:eastAsia="ko-KR"/>
              </w:rPr>
              <w:t>CID</w:t>
            </w:r>
          </w:p>
        </w:tc>
        <w:tc>
          <w:tcPr>
            <w:tcW w:w="900" w:type="dxa"/>
          </w:tcPr>
          <w:p w14:paraId="4E4C0025" w14:textId="77777777" w:rsidR="00D54C25" w:rsidRPr="00677427" w:rsidRDefault="00D54C25" w:rsidP="00E87B82">
            <w:pPr>
              <w:autoSpaceDE w:val="0"/>
              <w:autoSpaceDN w:val="0"/>
              <w:adjustRightInd w:val="0"/>
              <w:jc w:val="center"/>
              <w:rPr>
                <w:b/>
                <w:bCs/>
                <w:sz w:val="16"/>
                <w:szCs w:val="16"/>
                <w:lang w:eastAsia="ko-KR"/>
              </w:rPr>
            </w:pPr>
            <w:r w:rsidRPr="00677427">
              <w:rPr>
                <w:b/>
                <w:bCs/>
                <w:sz w:val="16"/>
                <w:szCs w:val="16"/>
                <w:lang w:eastAsia="ko-KR"/>
              </w:rPr>
              <w:t>Commenter</w:t>
            </w:r>
          </w:p>
        </w:tc>
        <w:tc>
          <w:tcPr>
            <w:tcW w:w="720" w:type="dxa"/>
          </w:tcPr>
          <w:p w14:paraId="54AE57CB" w14:textId="77777777" w:rsidR="00D54C25" w:rsidRPr="00677427" w:rsidRDefault="00D54C25" w:rsidP="00E87B82">
            <w:pPr>
              <w:autoSpaceDE w:val="0"/>
              <w:autoSpaceDN w:val="0"/>
              <w:adjustRightInd w:val="0"/>
              <w:jc w:val="center"/>
              <w:rPr>
                <w:b/>
                <w:bCs/>
                <w:sz w:val="16"/>
                <w:szCs w:val="16"/>
                <w:lang w:eastAsia="ko-KR"/>
              </w:rPr>
            </w:pPr>
            <w:r w:rsidRPr="00677427">
              <w:rPr>
                <w:b/>
                <w:bCs/>
                <w:sz w:val="16"/>
                <w:szCs w:val="16"/>
                <w:lang w:eastAsia="ko-KR"/>
              </w:rPr>
              <w:t xml:space="preserve">Clause </w:t>
            </w:r>
          </w:p>
        </w:tc>
        <w:tc>
          <w:tcPr>
            <w:tcW w:w="900" w:type="dxa"/>
          </w:tcPr>
          <w:p w14:paraId="3F6AE41B" w14:textId="77777777" w:rsidR="00D54C25" w:rsidRPr="00677427" w:rsidRDefault="00D54C25" w:rsidP="00E87B82">
            <w:pPr>
              <w:autoSpaceDE w:val="0"/>
              <w:autoSpaceDN w:val="0"/>
              <w:adjustRightInd w:val="0"/>
              <w:jc w:val="center"/>
              <w:rPr>
                <w:b/>
                <w:bCs/>
                <w:sz w:val="16"/>
                <w:szCs w:val="16"/>
                <w:lang w:eastAsia="ko-KR"/>
              </w:rPr>
            </w:pPr>
            <w:r w:rsidRPr="00677427">
              <w:rPr>
                <w:b/>
                <w:bCs/>
                <w:sz w:val="16"/>
                <w:szCs w:val="16"/>
                <w:lang w:eastAsia="ko-KR"/>
              </w:rPr>
              <w:t>P.L</w:t>
            </w:r>
          </w:p>
        </w:tc>
        <w:tc>
          <w:tcPr>
            <w:tcW w:w="2875" w:type="dxa"/>
          </w:tcPr>
          <w:p w14:paraId="02BDC617" w14:textId="77777777" w:rsidR="00D54C25" w:rsidRPr="00677427" w:rsidRDefault="00D54C25" w:rsidP="00E87B82">
            <w:pPr>
              <w:autoSpaceDE w:val="0"/>
              <w:autoSpaceDN w:val="0"/>
              <w:adjustRightInd w:val="0"/>
              <w:jc w:val="center"/>
              <w:rPr>
                <w:b/>
                <w:bCs/>
                <w:sz w:val="16"/>
                <w:szCs w:val="16"/>
                <w:lang w:eastAsia="ko-KR"/>
              </w:rPr>
            </w:pPr>
            <w:r w:rsidRPr="00677427">
              <w:rPr>
                <w:b/>
                <w:bCs/>
                <w:sz w:val="16"/>
                <w:szCs w:val="16"/>
                <w:lang w:eastAsia="ko-KR"/>
              </w:rPr>
              <w:t>Comment</w:t>
            </w:r>
          </w:p>
        </w:tc>
        <w:tc>
          <w:tcPr>
            <w:tcW w:w="1625" w:type="dxa"/>
          </w:tcPr>
          <w:p w14:paraId="45651182" w14:textId="77777777" w:rsidR="00D54C25" w:rsidRPr="00677427" w:rsidRDefault="00D54C25" w:rsidP="00E87B82">
            <w:pPr>
              <w:autoSpaceDE w:val="0"/>
              <w:autoSpaceDN w:val="0"/>
              <w:adjustRightInd w:val="0"/>
              <w:jc w:val="center"/>
              <w:rPr>
                <w:b/>
                <w:bCs/>
                <w:sz w:val="16"/>
                <w:szCs w:val="16"/>
                <w:lang w:eastAsia="ko-KR"/>
              </w:rPr>
            </w:pPr>
            <w:r w:rsidRPr="00677427">
              <w:rPr>
                <w:b/>
                <w:bCs/>
                <w:sz w:val="16"/>
                <w:szCs w:val="16"/>
                <w:lang w:eastAsia="ko-KR"/>
              </w:rPr>
              <w:t>Proposed Change</w:t>
            </w:r>
          </w:p>
        </w:tc>
        <w:tc>
          <w:tcPr>
            <w:tcW w:w="3207" w:type="dxa"/>
          </w:tcPr>
          <w:p w14:paraId="515D8810" w14:textId="77777777" w:rsidR="00D54C25" w:rsidRPr="00677427" w:rsidRDefault="00D54C25" w:rsidP="00E87B82">
            <w:pPr>
              <w:autoSpaceDE w:val="0"/>
              <w:autoSpaceDN w:val="0"/>
              <w:adjustRightInd w:val="0"/>
              <w:jc w:val="center"/>
              <w:rPr>
                <w:b/>
                <w:bCs/>
                <w:sz w:val="16"/>
                <w:szCs w:val="16"/>
                <w:lang w:eastAsia="ko-KR"/>
              </w:rPr>
            </w:pPr>
            <w:r w:rsidRPr="00677427">
              <w:rPr>
                <w:rFonts w:hint="eastAsia"/>
                <w:b/>
                <w:bCs/>
                <w:sz w:val="16"/>
                <w:szCs w:val="16"/>
                <w:lang w:eastAsia="ko-KR"/>
              </w:rPr>
              <w:t>Resolution</w:t>
            </w:r>
          </w:p>
        </w:tc>
      </w:tr>
      <w:tr w:rsidR="00D54C25" w:rsidRPr="00D51764" w14:paraId="572C0388" w14:textId="77777777" w:rsidTr="00E87B82">
        <w:trPr>
          <w:trHeight w:val="980"/>
        </w:trPr>
        <w:tc>
          <w:tcPr>
            <w:tcW w:w="721" w:type="dxa"/>
          </w:tcPr>
          <w:p w14:paraId="1A68C8C6" w14:textId="77777777" w:rsidR="00D54C25" w:rsidRDefault="00D54C25" w:rsidP="00E87B82">
            <w:pPr>
              <w:autoSpaceDE w:val="0"/>
              <w:autoSpaceDN w:val="0"/>
              <w:adjustRightInd w:val="0"/>
              <w:rPr>
                <w:rFonts w:ascii="Arial" w:hAnsi="Arial" w:cs="Arial"/>
                <w:sz w:val="20"/>
              </w:rPr>
            </w:pPr>
            <w:r>
              <w:rPr>
                <w:rFonts w:ascii="Arial" w:hAnsi="Arial" w:cs="Arial"/>
                <w:sz w:val="20"/>
                <w:szCs w:val="20"/>
              </w:rPr>
              <w:t>5311</w:t>
            </w:r>
          </w:p>
        </w:tc>
        <w:tc>
          <w:tcPr>
            <w:tcW w:w="900" w:type="dxa"/>
          </w:tcPr>
          <w:p w14:paraId="40EB1A96" w14:textId="77777777" w:rsidR="00D54C25" w:rsidRDefault="00D54C25" w:rsidP="00E87B82">
            <w:pPr>
              <w:autoSpaceDE w:val="0"/>
              <w:autoSpaceDN w:val="0"/>
              <w:adjustRightInd w:val="0"/>
              <w:rPr>
                <w:rFonts w:ascii="Arial" w:hAnsi="Arial" w:cs="Arial"/>
                <w:sz w:val="20"/>
              </w:rPr>
            </w:pPr>
            <w:r>
              <w:rPr>
                <w:rFonts w:ascii="Arial" w:hAnsi="Arial" w:cs="Arial"/>
                <w:sz w:val="20"/>
                <w:szCs w:val="20"/>
              </w:rPr>
              <w:t>Jarkko Kneckt</w:t>
            </w:r>
          </w:p>
        </w:tc>
        <w:tc>
          <w:tcPr>
            <w:tcW w:w="720" w:type="dxa"/>
          </w:tcPr>
          <w:p w14:paraId="1667D159" w14:textId="77777777" w:rsidR="00D54C25" w:rsidRDefault="00D54C25" w:rsidP="00E87B82">
            <w:pPr>
              <w:autoSpaceDE w:val="0"/>
              <w:autoSpaceDN w:val="0"/>
              <w:adjustRightInd w:val="0"/>
              <w:rPr>
                <w:rFonts w:ascii="Arial" w:hAnsi="Arial" w:cs="Arial"/>
                <w:sz w:val="20"/>
              </w:rPr>
            </w:pPr>
            <w:r>
              <w:rPr>
                <w:rFonts w:ascii="Arial" w:hAnsi="Arial" w:cs="Arial"/>
                <w:sz w:val="20"/>
                <w:szCs w:val="20"/>
              </w:rPr>
              <w:t>17.3.5.2</w:t>
            </w:r>
          </w:p>
        </w:tc>
        <w:tc>
          <w:tcPr>
            <w:tcW w:w="900" w:type="dxa"/>
          </w:tcPr>
          <w:p w14:paraId="27D7098B" w14:textId="77777777" w:rsidR="00D54C25" w:rsidRDefault="00D54C25" w:rsidP="00E87B82">
            <w:pPr>
              <w:autoSpaceDE w:val="0"/>
              <w:autoSpaceDN w:val="0"/>
              <w:adjustRightInd w:val="0"/>
              <w:rPr>
                <w:rFonts w:ascii="Arial" w:hAnsi="Arial" w:cs="Arial"/>
                <w:sz w:val="20"/>
              </w:rPr>
            </w:pPr>
            <w:r>
              <w:rPr>
                <w:rFonts w:ascii="Arial" w:hAnsi="Arial" w:cs="Arial"/>
                <w:sz w:val="20"/>
                <w:szCs w:val="20"/>
              </w:rPr>
              <w:t>237.59</w:t>
            </w:r>
          </w:p>
        </w:tc>
        <w:tc>
          <w:tcPr>
            <w:tcW w:w="2875" w:type="dxa"/>
          </w:tcPr>
          <w:p w14:paraId="7F95D489" w14:textId="77777777" w:rsidR="00D54C25" w:rsidRDefault="00D54C25" w:rsidP="00E87B82">
            <w:pPr>
              <w:autoSpaceDE w:val="0"/>
              <w:autoSpaceDN w:val="0"/>
              <w:adjustRightInd w:val="0"/>
              <w:rPr>
                <w:rFonts w:ascii="Arial" w:hAnsi="Arial" w:cs="Arial"/>
                <w:sz w:val="20"/>
              </w:rPr>
            </w:pPr>
            <w:r>
              <w:rPr>
                <w:rFonts w:ascii="Arial" w:hAnsi="Arial" w:cs="Arial"/>
                <w:sz w:val="20"/>
                <w:szCs w:val="20"/>
              </w:rPr>
              <w:t>The RTS and CTS frames should be able to signal more BW combinations. Please consider allocating more service field bits to signal BW configurations.</w:t>
            </w:r>
          </w:p>
        </w:tc>
        <w:tc>
          <w:tcPr>
            <w:tcW w:w="1625" w:type="dxa"/>
          </w:tcPr>
          <w:p w14:paraId="32079111" w14:textId="77777777" w:rsidR="00D54C25" w:rsidRDefault="00D54C25" w:rsidP="00E87B82">
            <w:pPr>
              <w:autoSpaceDE w:val="0"/>
              <w:autoSpaceDN w:val="0"/>
              <w:adjustRightInd w:val="0"/>
              <w:rPr>
                <w:rFonts w:ascii="Arial" w:hAnsi="Arial" w:cs="Arial"/>
                <w:sz w:val="20"/>
              </w:rPr>
            </w:pPr>
            <w:r>
              <w:rPr>
                <w:rFonts w:ascii="Arial" w:hAnsi="Arial" w:cs="Arial"/>
                <w:sz w:val="20"/>
                <w:szCs w:val="20"/>
              </w:rPr>
              <w:t>Please add more possilibities to signal preamble puncturing in bits of Service field</w:t>
            </w:r>
          </w:p>
        </w:tc>
        <w:tc>
          <w:tcPr>
            <w:tcW w:w="3207" w:type="dxa"/>
          </w:tcPr>
          <w:p w14:paraId="67551868" w14:textId="77777777" w:rsidR="00D54C25" w:rsidRDefault="00D54C25" w:rsidP="00E87B82">
            <w:pPr>
              <w:autoSpaceDE w:val="0"/>
              <w:autoSpaceDN w:val="0"/>
              <w:adjustRightInd w:val="0"/>
              <w:rPr>
                <w:rFonts w:ascii="Arial" w:eastAsia="宋体" w:hAnsi="Arial" w:cs="Arial"/>
                <w:sz w:val="20"/>
                <w:szCs w:val="20"/>
                <w:lang w:eastAsia="zh-CN"/>
              </w:rPr>
            </w:pPr>
            <w:r>
              <w:rPr>
                <w:rFonts w:ascii="Arial" w:eastAsia="宋体" w:hAnsi="Arial" w:cs="Arial" w:hint="eastAsia"/>
                <w:sz w:val="20"/>
                <w:szCs w:val="20"/>
                <w:lang w:eastAsia="zh-CN"/>
              </w:rPr>
              <w:t>R</w:t>
            </w:r>
            <w:r>
              <w:rPr>
                <w:rFonts w:ascii="Arial" w:eastAsia="宋体" w:hAnsi="Arial" w:cs="Arial"/>
                <w:sz w:val="20"/>
                <w:szCs w:val="20"/>
                <w:lang w:eastAsia="zh-CN"/>
              </w:rPr>
              <w:t xml:space="preserve">ejected </w:t>
            </w:r>
          </w:p>
          <w:p w14:paraId="469648D0" w14:textId="77777777" w:rsidR="00D54C25" w:rsidRDefault="00D54C25" w:rsidP="00E87B82">
            <w:pPr>
              <w:autoSpaceDE w:val="0"/>
              <w:autoSpaceDN w:val="0"/>
              <w:adjustRightInd w:val="0"/>
              <w:rPr>
                <w:rFonts w:ascii="Arial" w:eastAsia="宋体" w:hAnsi="Arial" w:cs="Arial"/>
                <w:sz w:val="20"/>
                <w:szCs w:val="20"/>
                <w:lang w:eastAsia="zh-CN"/>
              </w:rPr>
            </w:pPr>
          </w:p>
          <w:p w14:paraId="0E743725" w14:textId="356155AB" w:rsidR="00D54C25" w:rsidRDefault="00D54C25" w:rsidP="00E87B82">
            <w:pPr>
              <w:autoSpaceDE w:val="0"/>
              <w:autoSpaceDN w:val="0"/>
              <w:adjustRightInd w:val="0"/>
              <w:rPr>
                <w:rFonts w:ascii="Arial" w:eastAsia="宋体" w:hAnsi="Arial" w:cs="Arial"/>
                <w:sz w:val="20"/>
                <w:szCs w:val="20"/>
                <w:lang w:eastAsia="zh-CN"/>
              </w:rPr>
            </w:pPr>
            <w:r>
              <w:rPr>
                <w:rFonts w:ascii="Arial" w:eastAsia="宋体" w:hAnsi="Arial" w:cs="Arial" w:hint="eastAsia"/>
                <w:sz w:val="20"/>
                <w:szCs w:val="20"/>
                <w:lang w:eastAsia="zh-CN"/>
              </w:rPr>
              <w:t>T</w:t>
            </w:r>
            <w:r>
              <w:rPr>
                <w:rFonts w:ascii="Arial" w:eastAsia="宋体" w:hAnsi="Arial" w:cs="Arial"/>
                <w:sz w:val="20"/>
                <w:szCs w:val="20"/>
                <w:lang w:eastAsia="zh-CN"/>
              </w:rPr>
              <w:t xml:space="preserve">he static preamble puncture is already supported without preamble puncture signalling in RTS/CTS. There is no typical scenario that </w:t>
            </w:r>
            <w:r w:rsidR="0039448A">
              <w:rPr>
                <w:rFonts w:ascii="Arial" w:eastAsia="宋体" w:hAnsi="Arial" w:cs="Arial"/>
                <w:sz w:val="20"/>
                <w:szCs w:val="20"/>
                <w:lang w:eastAsia="zh-CN"/>
              </w:rPr>
              <w:t xml:space="preserve">requires </w:t>
            </w:r>
            <w:r>
              <w:rPr>
                <w:rFonts w:ascii="Arial" w:eastAsia="宋体" w:hAnsi="Arial" w:cs="Arial"/>
                <w:sz w:val="20"/>
                <w:szCs w:val="20"/>
                <w:lang w:eastAsia="zh-CN"/>
              </w:rPr>
              <w:t>preamble puncturing signalling in RTS/CTS.</w:t>
            </w:r>
          </w:p>
          <w:p w14:paraId="1B744948" w14:textId="77777777" w:rsidR="00D54C25" w:rsidRPr="00D51764" w:rsidRDefault="00D54C25" w:rsidP="00E87B82">
            <w:pPr>
              <w:autoSpaceDE w:val="0"/>
              <w:autoSpaceDN w:val="0"/>
              <w:adjustRightInd w:val="0"/>
              <w:rPr>
                <w:rFonts w:ascii="Arial" w:eastAsia="宋体" w:hAnsi="Arial" w:cs="Arial"/>
                <w:sz w:val="20"/>
                <w:szCs w:val="20"/>
                <w:lang w:eastAsia="zh-CN"/>
              </w:rPr>
            </w:pPr>
          </w:p>
        </w:tc>
      </w:tr>
    </w:tbl>
    <w:p w14:paraId="5F020055" w14:textId="77777777" w:rsidR="00D54C25" w:rsidRPr="00D54C25" w:rsidRDefault="00D54C25" w:rsidP="00AA56F8">
      <w:pPr>
        <w:rPr>
          <w:sz w:val="16"/>
          <w:lang w:eastAsia="ko-KR"/>
        </w:rPr>
      </w:pPr>
    </w:p>
    <w:p w14:paraId="6C10692B" w14:textId="77777777" w:rsidR="00AA56F8" w:rsidRPr="00E13124" w:rsidRDefault="00AA56F8" w:rsidP="00AA56F8">
      <w:pPr>
        <w:rPr>
          <w:sz w:val="16"/>
          <w:lang w:eastAsia="ko-KR"/>
        </w:rPr>
      </w:pPr>
    </w:p>
    <w:tbl>
      <w:tblPr>
        <w:tblStyle w:val="ae"/>
        <w:tblpPr w:leftFromText="180" w:rightFromText="180" w:vertAnchor="text" w:horzAnchor="margin" w:tblpXSpec="center" w:tblpY="-69"/>
        <w:tblW w:w="10948" w:type="dxa"/>
        <w:tblLayout w:type="fixed"/>
        <w:tblLook w:val="04A0" w:firstRow="1" w:lastRow="0" w:firstColumn="1" w:lastColumn="0" w:noHBand="0" w:noVBand="1"/>
      </w:tblPr>
      <w:tblGrid>
        <w:gridCol w:w="721"/>
        <w:gridCol w:w="900"/>
        <w:gridCol w:w="720"/>
        <w:gridCol w:w="900"/>
        <w:gridCol w:w="2875"/>
        <w:gridCol w:w="1625"/>
        <w:gridCol w:w="3207"/>
      </w:tblGrid>
      <w:tr w:rsidR="0035533F" w:rsidRPr="00677427" w14:paraId="6CD4B19A" w14:textId="77777777" w:rsidTr="0035533F">
        <w:trPr>
          <w:trHeight w:val="373"/>
        </w:trPr>
        <w:tc>
          <w:tcPr>
            <w:tcW w:w="721" w:type="dxa"/>
          </w:tcPr>
          <w:p w14:paraId="7F6DA5D3" w14:textId="77777777" w:rsidR="0035533F" w:rsidRPr="00677427" w:rsidRDefault="0035533F" w:rsidP="0035533F">
            <w:pPr>
              <w:autoSpaceDE w:val="0"/>
              <w:autoSpaceDN w:val="0"/>
              <w:adjustRightInd w:val="0"/>
              <w:jc w:val="center"/>
              <w:rPr>
                <w:b/>
                <w:bCs/>
                <w:sz w:val="16"/>
                <w:szCs w:val="16"/>
                <w:lang w:eastAsia="ko-KR"/>
              </w:rPr>
            </w:pPr>
            <w:r w:rsidRPr="00677427">
              <w:rPr>
                <w:b/>
                <w:bCs/>
                <w:sz w:val="16"/>
                <w:szCs w:val="16"/>
                <w:lang w:eastAsia="ko-KR"/>
              </w:rPr>
              <w:t>CID</w:t>
            </w:r>
          </w:p>
        </w:tc>
        <w:tc>
          <w:tcPr>
            <w:tcW w:w="900" w:type="dxa"/>
          </w:tcPr>
          <w:p w14:paraId="2C7F8537" w14:textId="77777777" w:rsidR="0035533F" w:rsidRPr="00677427" w:rsidRDefault="0035533F" w:rsidP="0035533F">
            <w:pPr>
              <w:autoSpaceDE w:val="0"/>
              <w:autoSpaceDN w:val="0"/>
              <w:adjustRightInd w:val="0"/>
              <w:jc w:val="center"/>
              <w:rPr>
                <w:b/>
                <w:bCs/>
                <w:sz w:val="16"/>
                <w:szCs w:val="16"/>
                <w:lang w:eastAsia="ko-KR"/>
              </w:rPr>
            </w:pPr>
            <w:r w:rsidRPr="00677427">
              <w:rPr>
                <w:b/>
                <w:bCs/>
                <w:sz w:val="16"/>
                <w:szCs w:val="16"/>
                <w:lang w:eastAsia="ko-KR"/>
              </w:rPr>
              <w:t>Commenter</w:t>
            </w:r>
          </w:p>
        </w:tc>
        <w:tc>
          <w:tcPr>
            <w:tcW w:w="720" w:type="dxa"/>
          </w:tcPr>
          <w:p w14:paraId="332668AC" w14:textId="77777777" w:rsidR="0035533F" w:rsidRPr="00677427" w:rsidRDefault="0035533F" w:rsidP="0035533F">
            <w:pPr>
              <w:autoSpaceDE w:val="0"/>
              <w:autoSpaceDN w:val="0"/>
              <w:adjustRightInd w:val="0"/>
              <w:jc w:val="center"/>
              <w:rPr>
                <w:b/>
                <w:bCs/>
                <w:sz w:val="16"/>
                <w:szCs w:val="16"/>
                <w:lang w:eastAsia="ko-KR"/>
              </w:rPr>
            </w:pPr>
            <w:r w:rsidRPr="00677427">
              <w:rPr>
                <w:b/>
                <w:bCs/>
                <w:sz w:val="16"/>
                <w:szCs w:val="16"/>
                <w:lang w:eastAsia="ko-KR"/>
              </w:rPr>
              <w:t xml:space="preserve">Clause </w:t>
            </w:r>
          </w:p>
        </w:tc>
        <w:tc>
          <w:tcPr>
            <w:tcW w:w="900" w:type="dxa"/>
          </w:tcPr>
          <w:p w14:paraId="638A5238" w14:textId="77777777" w:rsidR="0035533F" w:rsidRPr="00677427" w:rsidRDefault="0035533F" w:rsidP="0035533F">
            <w:pPr>
              <w:autoSpaceDE w:val="0"/>
              <w:autoSpaceDN w:val="0"/>
              <w:adjustRightInd w:val="0"/>
              <w:jc w:val="center"/>
              <w:rPr>
                <w:b/>
                <w:bCs/>
                <w:sz w:val="16"/>
                <w:szCs w:val="16"/>
                <w:lang w:eastAsia="ko-KR"/>
              </w:rPr>
            </w:pPr>
            <w:r w:rsidRPr="00677427">
              <w:rPr>
                <w:b/>
                <w:bCs/>
                <w:sz w:val="16"/>
                <w:szCs w:val="16"/>
                <w:lang w:eastAsia="ko-KR"/>
              </w:rPr>
              <w:t>P.L</w:t>
            </w:r>
          </w:p>
        </w:tc>
        <w:tc>
          <w:tcPr>
            <w:tcW w:w="2875" w:type="dxa"/>
          </w:tcPr>
          <w:p w14:paraId="4C810FFA" w14:textId="77777777" w:rsidR="0035533F" w:rsidRPr="00677427" w:rsidRDefault="0035533F" w:rsidP="0035533F">
            <w:pPr>
              <w:autoSpaceDE w:val="0"/>
              <w:autoSpaceDN w:val="0"/>
              <w:adjustRightInd w:val="0"/>
              <w:jc w:val="center"/>
              <w:rPr>
                <w:b/>
                <w:bCs/>
                <w:sz w:val="16"/>
                <w:szCs w:val="16"/>
                <w:lang w:eastAsia="ko-KR"/>
              </w:rPr>
            </w:pPr>
            <w:r w:rsidRPr="00677427">
              <w:rPr>
                <w:b/>
                <w:bCs/>
                <w:sz w:val="16"/>
                <w:szCs w:val="16"/>
                <w:lang w:eastAsia="ko-KR"/>
              </w:rPr>
              <w:t>Comment</w:t>
            </w:r>
          </w:p>
        </w:tc>
        <w:tc>
          <w:tcPr>
            <w:tcW w:w="1625" w:type="dxa"/>
          </w:tcPr>
          <w:p w14:paraId="0E4EB74D" w14:textId="77777777" w:rsidR="0035533F" w:rsidRPr="00677427" w:rsidRDefault="0035533F" w:rsidP="0035533F">
            <w:pPr>
              <w:autoSpaceDE w:val="0"/>
              <w:autoSpaceDN w:val="0"/>
              <w:adjustRightInd w:val="0"/>
              <w:jc w:val="center"/>
              <w:rPr>
                <w:b/>
                <w:bCs/>
                <w:sz w:val="16"/>
                <w:szCs w:val="16"/>
                <w:lang w:eastAsia="ko-KR"/>
              </w:rPr>
            </w:pPr>
            <w:r w:rsidRPr="00677427">
              <w:rPr>
                <w:b/>
                <w:bCs/>
                <w:sz w:val="16"/>
                <w:szCs w:val="16"/>
                <w:lang w:eastAsia="ko-KR"/>
              </w:rPr>
              <w:t>Proposed Change</w:t>
            </w:r>
          </w:p>
        </w:tc>
        <w:tc>
          <w:tcPr>
            <w:tcW w:w="3207" w:type="dxa"/>
          </w:tcPr>
          <w:p w14:paraId="7CDAB167" w14:textId="77777777" w:rsidR="0035533F" w:rsidRPr="00677427" w:rsidRDefault="0035533F" w:rsidP="0035533F">
            <w:pPr>
              <w:autoSpaceDE w:val="0"/>
              <w:autoSpaceDN w:val="0"/>
              <w:adjustRightInd w:val="0"/>
              <w:jc w:val="center"/>
              <w:rPr>
                <w:b/>
                <w:bCs/>
                <w:sz w:val="16"/>
                <w:szCs w:val="16"/>
                <w:lang w:eastAsia="ko-KR"/>
              </w:rPr>
            </w:pPr>
            <w:r w:rsidRPr="00677427">
              <w:rPr>
                <w:rFonts w:hint="eastAsia"/>
                <w:b/>
                <w:bCs/>
                <w:sz w:val="16"/>
                <w:szCs w:val="16"/>
                <w:lang w:eastAsia="ko-KR"/>
              </w:rPr>
              <w:t>Resolution</w:t>
            </w:r>
          </w:p>
        </w:tc>
      </w:tr>
      <w:tr w:rsidR="00D51764" w:rsidRPr="008F0D26" w14:paraId="30FF584C" w14:textId="77777777" w:rsidTr="0035533F">
        <w:trPr>
          <w:trHeight w:val="980"/>
        </w:trPr>
        <w:tc>
          <w:tcPr>
            <w:tcW w:w="721" w:type="dxa"/>
          </w:tcPr>
          <w:p w14:paraId="36AE6472" w14:textId="33478EF7" w:rsidR="00D51764" w:rsidRDefault="00D51764" w:rsidP="00D51764">
            <w:pPr>
              <w:autoSpaceDE w:val="0"/>
              <w:autoSpaceDN w:val="0"/>
              <w:adjustRightInd w:val="0"/>
              <w:rPr>
                <w:rFonts w:ascii="Arial" w:hAnsi="Arial" w:cs="Arial"/>
                <w:sz w:val="20"/>
              </w:rPr>
            </w:pPr>
            <w:r w:rsidRPr="00D51764">
              <w:rPr>
                <w:rFonts w:ascii="Arial" w:hAnsi="Arial" w:cs="Arial"/>
                <w:sz w:val="20"/>
                <w:szCs w:val="20"/>
              </w:rPr>
              <w:t>4147</w:t>
            </w:r>
          </w:p>
        </w:tc>
        <w:tc>
          <w:tcPr>
            <w:tcW w:w="900" w:type="dxa"/>
          </w:tcPr>
          <w:p w14:paraId="5B503ADC" w14:textId="2FA6D0D7" w:rsidR="00D51764" w:rsidRDefault="00D51764" w:rsidP="00D51764">
            <w:pPr>
              <w:autoSpaceDE w:val="0"/>
              <w:autoSpaceDN w:val="0"/>
              <w:adjustRightInd w:val="0"/>
              <w:rPr>
                <w:rFonts w:ascii="Arial" w:hAnsi="Arial" w:cs="Arial"/>
                <w:sz w:val="20"/>
              </w:rPr>
            </w:pPr>
            <w:r>
              <w:rPr>
                <w:rFonts w:ascii="Arial" w:hAnsi="Arial" w:cs="Arial"/>
                <w:sz w:val="20"/>
                <w:szCs w:val="20"/>
              </w:rPr>
              <w:t>Alfred Asterjadhi</w:t>
            </w:r>
          </w:p>
        </w:tc>
        <w:tc>
          <w:tcPr>
            <w:tcW w:w="720" w:type="dxa"/>
          </w:tcPr>
          <w:p w14:paraId="2FEEF4C5" w14:textId="4B5EB74F" w:rsidR="00D51764" w:rsidRDefault="00D51764" w:rsidP="00D51764">
            <w:pPr>
              <w:autoSpaceDE w:val="0"/>
              <w:autoSpaceDN w:val="0"/>
              <w:adjustRightInd w:val="0"/>
              <w:rPr>
                <w:rFonts w:ascii="Arial" w:hAnsi="Arial" w:cs="Arial"/>
                <w:sz w:val="20"/>
              </w:rPr>
            </w:pPr>
            <w:r>
              <w:rPr>
                <w:rFonts w:ascii="Arial" w:hAnsi="Arial" w:cs="Arial"/>
                <w:sz w:val="20"/>
                <w:szCs w:val="20"/>
              </w:rPr>
              <w:t>9.3.1.19</w:t>
            </w:r>
          </w:p>
        </w:tc>
        <w:tc>
          <w:tcPr>
            <w:tcW w:w="900" w:type="dxa"/>
          </w:tcPr>
          <w:p w14:paraId="7D310427" w14:textId="3EC974CA" w:rsidR="00D51764" w:rsidRDefault="00D51764" w:rsidP="00D51764">
            <w:pPr>
              <w:autoSpaceDE w:val="0"/>
              <w:autoSpaceDN w:val="0"/>
              <w:adjustRightInd w:val="0"/>
              <w:rPr>
                <w:rFonts w:ascii="Arial" w:hAnsi="Arial" w:cs="Arial"/>
                <w:sz w:val="20"/>
              </w:rPr>
            </w:pPr>
            <w:r>
              <w:rPr>
                <w:rFonts w:ascii="Arial" w:hAnsi="Arial" w:cs="Arial"/>
                <w:sz w:val="20"/>
                <w:szCs w:val="20"/>
              </w:rPr>
              <w:t>78.49</w:t>
            </w:r>
          </w:p>
        </w:tc>
        <w:tc>
          <w:tcPr>
            <w:tcW w:w="2875" w:type="dxa"/>
          </w:tcPr>
          <w:p w14:paraId="5C793D29" w14:textId="7499A2D3" w:rsidR="00D51764" w:rsidRDefault="00D51764" w:rsidP="00D51764">
            <w:pPr>
              <w:autoSpaceDE w:val="0"/>
              <w:autoSpaceDN w:val="0"/>
              <w:adjustRightInd w:val="0"/>
              <w:rPr>
                <w:rFonts w:ascii="Arial" w:hAnsi="Arial" w:cs="Arial"/>
                <w:sz w:val="20"/>
              </w:rPr>
            </w:pPr>
            <w:r>
              <w:rPr>
                <w:rFonts w:ascii="Arial" w:hAnsi="Arial" w:cs="Arial"/>
                <w:sz w:val="20"/>
                <w:szCs w:val="20"/>
              </w:rPr>
              <w:t>What is the bandwidth signaling TA (320 Mhz amendment) used for in the NDPA? I assume not all recepients (broadcast frame) will understand it? Please clarify</w:t>
            </w:r>
          </w:p>
        </w:tc>
        <w:tc>
          <w:tcPr>
            <w:tcW w:w="1625" w:type="dxa"/>
          </w:tcPr>
          <w:p w14:paraId="322C2470" w14:textId="6CB02DBD" w:rsidR="00D51764" w:rsidRDefault="00D51764" w:rsidP="00D51764">
            <w:pPr>
              <w:autoSpaceDE w:val="0"/>
              <w:autoSpaceDN w:val="0"/>
              <w:adjustRightInd w:val="0"/>
              <w:rPr>
                <w:rFonts w:ascii="Arial" w:hAnsi="Arial" w:cs="Arial"/>
                <w:sz w:val="20"/>
              </w:rPr>
            </w:pPr>
            <w:r>
              <w:rPr>
                <w:rFonts w:ascii="Arial" w:hAnsi="Arial" w:cs="Arial"/>
                <w:sz w:val="20"/>
                <w:szCs w:val="20"/>
              </w:rPr>
              <w:t>As in comment.</w:t>
            </w:r>
          </w:p>
        </w:tc>
        <w:tc>
          <w:tcPr>
            <w:tcW w:w="3207" w:type="dxa"/>
          </w:tcPr>
          <w:p w14:paraId="0252DF5B" w14:textId="36AF0CAF" w:rsidR="00D51764" w:rsidRPr="003157F6" w:rsidRDefault="003157F6" w:rsidP="00D51764">
            <w:pPr>
              <w:autoSpaceDE w:val="0"/>
              <w:autoSpaceDN w:val="0"/>
              <w:adjustRightInd w:val="0"/>
              <w:rPr>
                <w:rFonts w:eastAsia="Times New Roman"/>
                <w:color w:val="000000"/>
                <w:sz w:val="18"/>
                <w:szCs w:val="18"/>
                <w:lang w:val="en-US"/>
              </w:rPr>
            </w:pPr>
            <w:r w:rsidRPr="003157F6">
              <w:rPr>
                <w:rFonts w:eastAsia="Times New Roman" w:hint="eastAsia"/>
                <w:color w:val="000000"/>
                <w:sz w:val="18"/>
                <w:szCs w:val="18"/>
                <w:lang w:val="en-US"/>
              </w:rPr>
              <w:t>R</w:t>
            </w:r>
            <w:r w:rsidRPr="003157F6">
              <w:rPr>
                <w:rFonts w:eastAsia="Times New Roman"/>
                <w:color w:val="000000"/>
                <w:sz w:val="18"/>
                <w:szCs w:val="18"/>
                <w:lang w:val="en-US"/>
              </w:rPr>
              <w:t>evised</w:t>
            </w:r>
          </w:p>
          <w:p w14:paraId="748664FF" w14:textId="77777777" w:rsidR="003157F6" w:rsidRPr="003157F6" w:rsidRDefault="003157F6" w:rsidP="00D51764">
            <w:pPr>
              <w:autoSpaceDE w:val="0"/>
              <w:autoSpaceDN w:val="0"/>
              <w:adjustRightInd w:val="0"/>
              <w:rPr>
                <w:rFonts w:eastAsia="Times New Roman"/>
                <w:color w:val="000000"/>
                <w:sz w:val="18"/>
                <w:szCs w:val="18"/>
                <w:lang w:val="en-US"/>
              </w:rPr>
            </w:pPr>
          </w:p>
          <w:p w14:paraId="25FF92B2" w14:textId="1835A439" w:rsidR="00D51764" w:rsidRPr="003157F6" w:rsidRDefault="003157F6" w:rsidP="00D51764">
            <w:pPr>
              <w:autoSpaceDE w:val="0"/>
              <w:autoSpaceDN w:val="0"/>
              <w:adjustRightInd w:val="0"/>
              <w:rPr>
                <w:rFonts w:eastAsia="Times New Roman"/>
                <w:color w:val="000000"/>
                <w:sz w:val="18"/>
                <w:szCs w:val="18"/>
                <w:lang w:val="en-US"/>
              </w:rPr>
            </w:pPr>
            <w:r w:rsidRPr="003157F6">
              <w:rPr>
                <w:rFonts w:eastAsia="Times New Roman"/>
                <w:color w:val="000000"/>
                <w:sz w:val="18"/>
                <w:szCs w:val="18"/>
                <w:lang w:val="en-US"/>
              </w:rPr>
              <w:t>Agree with the commenter’s question. When a target STA doesn’t understand the signalling of 320MHz, the STA will have misunderstanding of the bandwidth of NDPA frame. T</w:t>
            </w:r>
            <w:r w:rsidR="0039448A">
              <w:rPr>
                <w:rFonts w:eastAsia="Times New Roman"/>
                <w:color w:val="000000"/>
                <w:sz w:val="18"/>
                <w:szCs w:val="18"/>
                <w:lang w:val="en-US"/>
              </w:rPr>
              <w:t>o</w:t>
            </w:r>
            <w:r w:rsidRPr="003157F6">
              <w:rPr>
                <w:rFonts w:eastAsia="Times New Roman"/>
                <w:color w:val="000000"/>
                <w:sz w:val="18"/>
                <w:szCs w:val="18"/>
                <w:lang w:val="en-US"/>
              </w:rPr>
              <w:t xml:space="preserve"> solve this problem, one way is </w:t>
            </w:r>
            <w:r w:rsidR="0039448A">
              <w:rPr>
                <w:rFonts w:eastAsia="Times New Roman"/>
                <w:color w:val="000000"/>
                <w:sz w:val="18"/>
                <w:szCs w:val="18"/>
                <w:lang w:val="en-US"/>
              </w:rPr>
              <w:t xml:space="preserve">that </w:t>
            </w:r>
            <w:r w:rsidRPr="003157F6">
              <w:rPr>
                <w:rFonts w:eastAsia="Times New Roman"/>
                <w:color w:val="000000"/>
                <w:sz w:val="18"/>
                <w:szCs w:val="18"/>
                <w:lang w:val="en-US"/>
              </w:rPr>
              <w:t>AP do</w:t>
            </w:r>
            <w:r w:rsidR="0039448A">
              <w:rPr>
                <w:rFonts w:eastAsia="Times New Roman"/>
                <w:color w:val="000000"/>
                <w:sz w:val="18"/>
                <w:szCs w:val="18"/>
                <w:lang w:val="en-US"/>
              </w:rPr>
              <w:t>es</w:t>
            </w:r>
            <w:r w:rsidRPr="003157F6">
              <w:rPr>
                <w:rFonts w:eastAsia="Times New Roman"/>
                <w:color w:val="000000"/>
                <w:sz w:val="18"/>
                <w:szCs w:val="18"/>
                <w:lang w:val="en-US"/>
              </w:rPr>
              <w:t>n’t carry bandwidth signalling if at least one target STA cannot understand the 320MHz signalling. But in this case, the target STA can</w:t>
            </w:r>
            <w:del w:id="2" w:author="Kwok Shum Au (Edward)" w:date="2022-02-22T05:29:00Z">
              <w:r w:rsidRPr="003157F6" w:rsidDel="0039448A">
                <w:rPr>
                  <w:rFonts w:eastAsia="Times New Roman"/>
                  <w:color w:val="000000"/>
                  <w:sz w:val="18"/>
                  <w:szCs w:val="18"/>
                  <w:lang w:val="en-US"/>
                </w:rPr>
                <w:delText xml:space="preserve"> </w:delText>
              </w:r>
            </w:del>
            <w:r w:rsidRPr="003157F6">
              <w:rPr>
                <w:rFonts w:eastAsia="Times New Roman"/>
                <w:color w:val="000000"/>
                <w:sz w:val="18"/>
                <w:szCs w:val="18"/>
                <w:lang w:val="en-US"/>
              </w:rPr>
              <w:t xml:space="preserve">not get bandwith of NDPA frame anymore. Another way is mandate </w:t>
            </w:r>
            <w:r w:rsidR="0039448A">
              <w:rPr>
                <w:rFonts w:eastAsia="Times New Roman"/>
                <w:color w:val="000000"/>
                <w:sz w:val="18"/>
                <w:szCs w:val="18"/>
                <w:lang w:val="en-US"/>
              </w:rPr>
              <w:t xml:space="preserve">that </w:t>
            </w:r>
            <w:r w:rsidRPr="003157F6">
              <w:rPr>
                <w:rFonts w:eastAsia="Times New Roman"/>
                <w:color w:val="000000"/>
                <w:sz w:val="18"/>
                <w:szCs w:val="18"/>
                <w:lang w:val="en-US"/>
              </w:rPr>
              <w:t>all EHT 6GHz STA can understand the 320MHz signalling. The second way looks better. The resolution is prepared base</w:t>
            </w:r>
            <w:r w:rsidR="0039448A">
              <w:rPr>
                <w:rFonts w:eastAsia="Times New Roman"/>
                <w:color w:val="000000"/>
                <w:sz w:val="18"/>
                <w:szCs w:val="18"/>
                <w:lang w:val="en-US"/>
              </w:rPr>
              <w:t>d</w:t>
            </w:r>
            <w:r w:rsidRPr="003157F6">
              <w:rPr>
                <w:rFonts w:eastAsia="Times New Roman"/>
                <w:color w:val="000000"/>
                <w:sz w:val="18"/>
                <w:szCs w:val="18"/>
                <w:lang w:val="en-US"/>
              </w:rPr>
              <w:t xml:space="preserve"> on the second </w:t>
            </w:r>
            <w:r w:rsidR="0039448A">
              <w:rPr>
                <w:rFonts w:eastAsia="Times New Roman"/>
                <w:color w:val="000000"/>
                <w:sz w:val="18"/>
                <w:szCs w:val="18"/>
                <w:lang w:val="en-US"/>
              </w:rPr>
              <w:t>approach</w:t>
            </w:r>
            <w:r w:rsidRPr="003157F6">
              <w:rPr>
                <w:rFonts w:eastAsia="Times New Roman"/>
                <w:color w:val="000000"/>
                <w:sz w:val="18"/>
                <w:szCs w:val="18"/>
                <w:lang w:val="en-US"/>
              </w:rPr>
              <w:t xml:space="preserve">. </w:t>
            </w:r>
          </w:p>
          <w:p w14:paraId="602FF3C1" w14:textId="77777777" w:rsidR="003157F6" w:rsidRDefault="003157F6" w:rsidP="00D51764">
            <w:pPr>
              <w:autoSpaceDE w:val="0"/>
              <w:autoSpaceDN w:val="0"/>
              <w:adjustRightInd w:val="0"/>
              <w:rPr>
                <w:rFonts w:ascii="Arial" w:eastAsia="宋体" w:hAnsi="Arial" w:cs="Arial"/>
                <w:sz w:val="20"/>
                <w:szCs w:val="20"/>
                <w:lang w:eastAsia="zh-CN"/>
              </w:rPr>
            </w:pPr>
          </w:p>
          <w:p w14:paraId="6E21CA1D" w14:textId="5A6163F5" w:rsidR="003157F6" w:rsidRPr="002C1ACE" w:rsidRDefault="003157F6" w:rsidP="003157F6">
            <w:pPr>
              <w:jc w:val="left"/>
              <w:rPr>
                <w:rFonts w:eastAsia="Times New Roman"/>
                <w:color w:val="000000"/>
                <w:sz w:val="18"/>
                <w:szCs w:val="18"/>
                <w:lang w:val="en-US"/>
              </w:rPr>
            </w:pPr>
            <w:r>
              <w:rPr>
                <w:rFonts w:eastAsia="Times New Roman"/>
                <w:color w:val="000000"/>
                <w:sz w:val="18"/>
                <w:szCs w:val="18"/>
                <w:lang w:val="en-US"/>
              </w:rPr>
              <w:t>TGbe editor to make changes in 11-22/0230r</w:t>
            </w:r>
            <w:r w:rsidR="006D6760">
              <w:rPr>
                <w:rFonts w:eastAsia="Times New Roman"/>
                <w:color w:val="000000"/>
                <w:sz w:val="18"/>
                <w:szCs w:val="18"/>
                <w:lang w:val="en-US"/>
              </w:rPr>
              <w:t>4</w:t>
            </w:r>
            <w:r w:rsidR="0082124E">
              <w:rPr>
                <w:rFonts w:eastAsia="Times New Roman"/>
                <w:color w:val="000000"/>
                <w:sz w:val="18"/>
                <w:szCs w:val="18"/>
                <w:lang w:val="en-US"/>
              </w:rPr>
              <w:t xml:space="preserve"> </w:t>
            </w:r>
            <w:r>
              <w:rPr>
                <w:rFonts w:eastAsia="Times New Roman"/>
                <w:color w:val="000000"/>
                <w:sz w:val="18"/>
                <w:szCs w:val="18"/>
                <w:lang w:val="en-US"/>
              </w:rPr>
              <w:t>under CID 4147</w:t>
            </w:r>
          </w:p>
          <w:p w14:paraId="2AA721C9" w14:textId="77777777" w:rsidR="003157F6" w:rsidRPr="003157F6" w:rsidRDefault="003157F6" w:rsidP="00D51764">
            <w:pPr>
              <w:autoSpaceDE w:val="0"/>
              <w:autoSpaceDN w:val="0"/>
              <w:adjustRightInd w:val="0"/>
              <w:rPr>
                <w:rFonts w:ascii="Arial" w:eastAsia="宋体" w:hAnsi="Arial" w:cs="Arial"/>
                <w:sz w:val="20"/>
                <w:szCs w:val="20"/>
                <w:lang w:val="en-US" w:eastAsia="zh-CN"/>
              </w:rPr>
            </w:pPr>
          </w:p>
          <w:p w14:paraId="627EAEA8" w14:textId="4EDD61CC" w:rsidR="00D51764" w:rsidRPr="003157F6" w:rsidRDefault="00D51764" w:rsidP="008F2107">
            <w:pPr>
              <w:autoSpaceDE w:val="0"/>
              <w:autoSpaceDN w:val="0"/>
              <w:adjustRightInd w:val="0"/>
              <w:rPr>
                <w:rFonts w:ascii="Arial" w:hAnsi="Arial" w:cs="Arial"/>
                <w:sz w:val="20"/>
                <w:szCs w:val="20"/>
              </w:rPr>
            </w:pPr>
          </w:p>
        </w:tc>
      </w:tr>
    </w:tbl>
    <w:p w14:paraId="6BAE6C4B" w14:textId="77777777" w:rsidR="007E5DE0" w:rsidRDefault="007E5DE0" w:rsidP="00AA56F8">
      <w:pPr>
        <w:rPr>
          <w:b/>
          <w:bCs/>
          <w:i/>
          <w:iCs/>
          <w:sz w:val="16"/>
          <w:lang w:eastAsia="ko-KR"/>
        </w:rPr>
      </w:pPr>
    </w:p>
    <w:p w14:paraId="4C9F76E7" w14:textId="5680B8E1" w:rsidR="00AA56F8" w:rsidRDefault="00AA56F8" w:rsidP="00AA56F8">
      <w:pPr>
        <w:rPr>
          <w:b/>
          <w:bCs/>
          <w:i/>
          <w:iCs/>
          <w:sz w:val="16"/>
          <w:lang w:eastAsia="ko-KR"/>
        </w:rPr>
      </w:pPr>
      <w:r w:rsidRPr="00E13124">
        <w:rPr>
          <w:b/>
          <w:bCs/>
          <w:i/>
          <w:iCs/>
          <w:sz w:val="16"/>
          <w:lang w:eastAsia="ko-KR"/>
        </w:rPr>
        <w:t>Editing instructions formatted like this are intended to be copied into the TG</w:t>
      </w:r>
      <w:r w:rsidR="002955E8">
        <w:rPr>
          <w:b/>
          <w:bCs/>
          <w:i/>
          <w:iCs/>
          <w:sz w:val="16"/>
          <w:lang w:eastAsia="ko-KR"/>
        </w:rPr>
        <w:t>be</w:t>
      </w:r>
      <w:r w:rsidRPr="00E13124">
        <w:rPr>
          <w:b/>
          <w:bCs/>
          <w:i/>
          <w:iCs/>
          <w:sz w:val="16"/>
          <w:lang w:eastAsia="ko-KR"/>
        </w:rPr>
        <w:t xml:space="preserve"> Draft (i.e. they are instructions to the 802.11 editor on how to merge the text with the baseline documents).</w:t>
      </w:r>
    </w:p>
    <w:p w14:paraId="7EC9D3FB" w14:textId="77777777" w:rsidR="001E6226" w:rsidRDefault="001E6226" w:rsidP="00AA56F8">
      <w:pPr>
        <w:rPr>
          <w:rFonts w:eastAsia="Malgun Gothic"/>
          <w:b/>
          <w:bCs/>
          <w:i/>
          <w:iCs/>
          <w:sz w:val="16"/>
          <w:lang w:eastAsia="ko-KR"/>
        </w:rPr>
      </w:pPr>
    </w:p>
    <w:p w14:paraId="7D7F5C1A" w14:textId="2A64CD10" w:rsidR="00FC3D0F" w:rsidRPr="00556E30" w:rsidRDefault="00FC3D0F" w:rsidP="00FC3D0F">
      <w:pPr>
        <w:rPr>
          <w:sz w:val="20"/>
          <w:lang w:eastAsia="zh-CN"/>
        </w:rPr>
      </w:pPr>
      <w:r w:rsidRPr="00556E30">
        <w:rPr>
          <w:rFonts w:hint="eastAsia"/>
          <w:sz w:val="20"/>
          <w:lang w:eastAsia="zh-CN"/>
        </w:rPr>
        <w:t>D</w:t>
      </w:r>
      <w:r w:rsidRPr="00556E30">
        <w:rPr>
          <w:sz w:val="20"/>
          <w:lang w:eastAsia="zh-CN"/>
        </w:rPr>
        <w:t>iscussion</w:t>
      </w:r>
      <w:r w:rsidR="00D54C25">
        <w:rPr>
          <w:sz w:val="20"/>
          <w:lang w:eastAsia="zh-CN"/>
        </w:rPr>
        <w:t xml:space="preserve"> of CID 4147</w:t>
      </w:r>
      <w:r w:rsidRPr="00556E30">
        <w:rPr>
          <w:sz w:val="20"/>
          <w:lang w:eastAsia="zh-CN"/>
        </w:rPr>
        <w:t xml:space="preserve">: </w:t>
      </w:r>
    </w:p>
    <w:p w14:paraId="4A6C6FDA" w14:textId="11633A6A" w:rsidR="00971FB8" w:rsidRPr="00556E30" w:rsidRDefault="00971FB8" w:rsidP="00FC3D0F">
      <w:pPr>
        <w:rPr>
          <w:sz w:val="20"/>
          <w:lang w:eastAsia="zh-CN"/>
        </w:rPr>
      </w:pPr>
    </w:p>
    <w:p w14:paraId="3D0BEAEB" w14:textId="652EC5A7" w:rsidR="00971FB8" w:rsidRDefault="0039448A" w:rsidP="00FC3D0F">
      <w:pPr>
        <w:rPr>
          <w:sz w:val="20"/>
          <w:lang w:eastAsia="zh-CN"/>
        </w:rPr>
      </w:pPr>
      <w:r>
        <w:rPr>
          <w:sz w:val="20"/>
          <w:lang w:eastAsia="zh-CN"/>
        </w:rPr>
        <w:t>The following considers a scenario that</w:t>
      </w:r>
      <w:r w:rsidR="00EF047D" w:rsidRPr="00556E30">
        <w:rPr>
          <w:sz w:val="20"/>
          <w:lang w:eastAsia="zh-CN"/>
        </w:rPr>
        <w:t xml:space="preserve"> may ca</w:t>
      </w:r>
      <w:r w:rsidR="00FC495B">
        <w:rPr>
          <w:sz w:val="20"/>
          <w:lang w:eastAsia="zh-CN"/>
        </w:rPr>
        <w:t>u</w:t>
      </w:r>
      <w:r w:rsidR="00EF047D" w:rsidRPr="00556E30">
        <w:rPr>
          <w:sz w:val="20"/>
          <w:lang w:eastAsia="zh-CN"/>
        </w:rPr>
        <w:t>se misunderstanding</w:t>
      </w:r>
      <w:r>
        <w:rPr>
          <w:sz w:val="20"/>
          <w:lang w:eastAsia="zh-CN"/>
        </w:rPr>
        <w:t xml:space="preserve"> of the bandwidth of a NDPA frame.</w:t>
      </w:r>
      <w:r w:rsidRPr="00556E30">
        <w:rPr>
          <w:sz w:val="20"/>
          <w:lang w:eastAsia="zh-CN"/>
        </w:rPr>
        <w:t xml:space="preserve"> </w:t>
      </w:r>
      <w:r>
        <w:rPr>
          <w:sz w:val="20"/>
          <w:lang w:eastAsia="zh-CN"/>
        </w:rPr>
        <w:t>A</w:t>
      </w:r>
      <w:r w:rsidRPr="00556E30">
        <w:rPr>
          <w:sz w:val="20"/>
          <w:lang w:eastAsia="zh-CN"/>
        </w:rPr>
        <w:t xml:space="preserve">n </w:t>
      </w:r>
      <w:r w:rsidR="00706A03" w:rsidRPr="00556E30">
        <w:rPr>
          <w:sz w:val="20"/>
          <w:lang w:eastAsia="zh-CN"/>
        </w:rPr>
        <w:t>EHT AP that is a STA 6G with 320MHz bandwidth support send</w:t>
      </w:r>
      <w:r w:rsidR="00EF047D" w:rsidRPr="00556E30">
        <w:rPr>
          <w:sz w:val="20"/>
          <w:lang w:eastAsia="zh-CN"/>
        </w:rPr>
        <w:t>s</w:t>
      </w:r>
      <w:r w:rsidR="00706A03" w:rsidRPr="00556E30">
        <w:rPr>
          <w:sz w:val="20"/>
          <w:lang w:eastAsia="zh-CN"/>
        </w:rPr>
        <w:t xml:space="preserve"> a ND</w:t>
      </w:r>
      <w:r w:rsidR="00071D7E">
        <w:rPr>
          <w:sz w:val="20"/>
          <w:lang w:eastAsia="zh-CN"/>
        </w:rPr>
        <w:t>P</w:t>
      </w:r>
      <w:r w:rsidR="00706A03" w:rsidRPr="00556E30">
        <w:rPr>
          <w:sz w:val="20"/>
          <w:lang w:eastAsia="zh-CN"/>
        </w:rPr>
        <w:t xml:space="preserve">A frame target to multiple STAs, </w:t>
      </w:r>
      <w:r>
        <w:rPr>
          <w:sz w:val="20"/>
          <w:lang w:eastAsia="zh-CN"/>
        </w:rPr>
        <w:t xml:space="preserve">among which </w:t>
      </w:r>
      <w:r w:rsidR="00706A03" w:rsidRPr="00556E30">
        <w:rPr>
          <w:sz w:val="20"/>
          <w:lang w:eastAsia="zh-CN"/>
        </w:rPr>
        <w:t xml:space="preserve">some </w:t>
      </w:r>
      <w:r w:rsidR="00706A03" w:rsidRPr="00556E30">
        <w:rPr>
          <w:sz w:val="20"/>
          <w:lang w:eastAsia="zh-CN"/>
        </w:rPr>
        <w:lastRenderedPageBreak/>
        <w:t xml:space="preserve">target STAs </w:t>
      </w:r>
      <w:r w:rsidR="00BC6B70">
        <w:rPr>
          <w:sz w:val="20"/>
          <w:lang w:eastAsia="zh-CN"/>
        </w:rPr>
        <w:t>support</w:t>
      </w:r>
      <w:r w:rsidR="00706A03" w:rsidRPr="00556E30">
        <w:rPr>
          <w:sz w:val="20"/>
          <w:lang w:eastAsia="zh-CN"/>
        </w:rPr>
        <w:t xml:space="preserve"> 320MHz bandwidth</w:t>
      </w:r>
      <w:r w:rsidR="00BC6B70">
        <w:rPr>
          <w:sz w:val="20"/>
          <w:lang w:eastAsia="zh-CN"/>
        </w:rPr>
        <w:t>,</w:t>
      </w:r>
      <w:r w:rsidR="00706A03" w:rsidRPr="00556E30">
        <w:rPr>
          <w:sz w:val="20"/>
          <w:lang w:eastAsia="zh-CN"/>
        </w:rPr>
        <w:t xml:space="preserve">  while the other target </w:t>
      </w:r>
      <w:r w:rsidR="00D35B8C" w:rsidRPr="00556E30">
        <w:rPr>
          <w:sz w:val="20"/>
          <w:lang w:eastAsia="zh-CN"/>
        </w:rPr>
        <w:t xml:space="preserve">STAs don’t support 320MHz. </w:t>
      </w:r>
      <w:r w:rsidR="00EF047D" w:rsidRPr="00556E30">
        <w:rPr>
          <w:sz w:val="20"/>
          <w:lang w:eastAsia="zh-CN"/>
        </w:rPr>
        <w:t xml:space="preserve">Here, let’s assume </w:t>
      </w:r>
      <w:r w:rsidR="00BC6B70">
        <w:rPr>
          <w:sz w:val="20"/>
          <w:lang w:eastAsia="zh-CN"/>
        </w:rPr>
        <w:t xml:space="preserve">a </w:t>
      </w:r>
      <w:r w:rsidR="00EF047D" w:rsidRPr="00556E30">
        <w:rPr>
          <w:sz w:val="20"/>
          <w:lang w:eastAsia="zh-CN"/>
        </w:rPr>
        <w:t xml:space="preserve">target STA1 supports 320MHz and target STA2 doesn’t support 320MHz. STA2 will think that the BW is only carried in </w:t>
      </w:r>
      <w:r w:rsidR="00BC6B70">
        <w:rPr>
          <w:sz w:val="20"/>
          <w:lang w:eastAsia="zh-CN"/>
        </w:rPr>
        <w:t xml:space="preserve">the </w:t>
      </w:r>
      <w:r w:rsidR="00EF047D" w:rsidRPr="00556E30">
        <w:rPr>
          <w:sz w:val="20"/>
          <w:lang w:eastAsia="zh-CN"/>
        </w:rPr>
        <w:t>scrambling sequence</w:t>
      </w:r>
      <w:r w:rsidR="00FC495B">
        <w:rPr>
          <w:sz w:val="20"/>
          <w:lang w:eastAsia="zh-CN"/>
        </w:rPr>
        <w:t xml:space="preserve"> instead of </w:t>
      </w:r>
      <w:r w:rsidR="006A6424">
        <w:rPr>
          <w:sz w:val="20"/>
          <w:lang w:eastAsia="zh-CN"/>
        </w:rPr>
        <w:t xml:space="preserve">carried in </w:t>
      </w:r>
      <w:r w:rsidR="00BC6B70">
        <w:rPr>
          <w:sz w:val="20"/>
          <w:lang w:eastAsia="zh-CN"/>
        </w:rPr>
        <w:t xml:space="preserve">the </w:t>
      </w:r>
      <w:r w:rsidR="006A6424">
        <w:rPr>
          <w:sz w:val="20"/>
          <w:lang w:eastAsia="zh-CN"/>
        </w:rPr>
        <w:t>scrambling sequence + SERVICE field</w:t>
      </w:r>
      <w:r w:rsidR="00556E30">
        <w:rPr>
          <w:sz w:val="20"/>
          <w:lang w:eastAsia="zh-CN"/>
        </w:rPr>
        <w:t>.</w:t>
      </w:r>
    </w:p>
    <w:p w14:paraId="73EC3F39" w14:textId="77777777" w:rsidR="00556E30" w:rsidRDefault="00556E30" w:rsidP="00FC3D0F">
      <w:pPr>
        <w:rPr>
          <w:sz w:val="20"/>
          <w:lang w:eastAsia="zh-CN"/>
        </w:rPr>
      </w:pPr>
    </w:p>
    <w:p w14:paraId="49425BB1" w14:textId="7952AD22" w:rsidR="00556E30" w:rsidRPr="006A6424" w:rsidRDefault="00951CC0" w:rsidP="00FC3D0F">
      <w:pPr>
        <w:rPr>
          <w:b/>
          <w:sz w:val="20"/>
          <w:lang w:eastAsia="zh-CN"/>
        </w:rPr>
      </w:pPr>
      <w:r w:rsidRPr="006A6424">
        <w:rPr>
          <w:b/>
          <w:sz w:val="20"/>
          <w:lang w:eastAsia="zh-CN"/>
        </w:rPr>
        <w:t>S</w:t>
      </w:r>
      <w:r w:rsidR="00556E30" w:rsidRPr="006A6424">
        <w:rPr>
          <w:b/>
          <w:sz w:val="20"/>
          <w:lang w:eastAsia="zh-CN"/>
        </w:rPr>
        <w:t xml:space="preserve">olution 1: </w:t>
      </w:r>
      <w:r w:rsidR="00FC495B" w:rsidRPr="006A6424">
        <w:rPr>
          <w:b/>
          <w:sz w:val="20"/>
          <w:lang w:eastAsia="zh-CN"/>
        </w:rPr>
        <w:t xml:space="preserve">When an EHT AP transmits a 320MHz NDPA frame, if at least one target STA doesn’t support 320MHz bandwidth, then </w:t>
      </w:r>
      <w:r w:rsidR="00232142" w:rsidRPr="006A6424">
        <w:rPr>
          <w:b/>
          <w:sz w:val="20"/>
          <w:lang w:eastAsia="zh-CN"/>
        </w:rPr>
        <w:t xml:space="preserve">BW is not carried in </w:t>
      </w:r>
      <w:r w:rsidR="00FC495B" w:rsidRPr="006A6424">
        <w:rPr>
          <w:b/>
          <w:sz w:val="20"/>
          <w:lang w:eastAsia="zh-CN"/>
        </w:rPr>
        <w:t xml:space="preserve">the </w:t>
      </w:r>
      <w:r w:rsidR="00232142" w:rsidRPr="006A6424">
        <w:rPr>
          <w:b/>
          <w:sz w:val="20"/>
          <w:lang w:eastAsia="zh-CN"/>
        </w:rPr>
        <w:t>320MHz NDPA</w:t>
      </w:r>
      <w:r w:rsidR="00FC495B" w:rsidRPr="006A6424">
        <w:rPr>
          <w:b/>
          <w:sz w:val="20"/>
          <w:lang w:eastAsia="zh-CN"/>
        </w:rPr>
        <w:t xml:space="preserve">. </w:t>
      </w:r>
    </w:p>
    <w:p w14:paraId="39A8C56B" w14:textId="77777777" w:rsidR="00FC495B" w:rsidRDefault="00FC495B" w:rsidP="00FC3D0F">
      <w:pPr>
        <w:rPr>
          <w:sz w:val="20"/>
          <w:lang w:eastAsia="zh-CN"/>
        </w:rPr>
      </w:pPr>
    </w:p>
    <w:p w14:paraId="4AE27B43" w14:textId="07CC0A03" w:rsidR="00232142" w:rsidRDefault="00FC495B" w:rsidP="00FC3D0F">
      <w:pPr>
        <w:rPr>
          <w:sz w:val="20"/>
        </w:rPr>
      </w:pPr>
      <w:r>
        <w:rPr>
          <w:sz w:val="20"/>
          <w:lang w:eastAsia="zh-CN"/>
        </w:rPr>
        <w:t>A drawback of solution1 is that the target STAs can</w:t>
      </w:r>
      <w:del w:id="3" w:author="Kwok Shum Au (Edward)" w:date="2022-02-22T05:32:00Z">
        <w:r w:rsidDel="0039448A">
          <w:rPr>
            <w:sz w:val="20"/>
            <w:lang w:eastAsia="zh-CN"/>
          </w:rPr>
          <w:delText xml:space="preserve"> </w:delText>
        </w:r>
      </w:del>
      <w:r>
        <w:rPr>
          <w:sz w:val="20"/>
          <w:lang w:eastAsia="zh-CN"/>
        </w:rPr>
        <w:t>not get BW info of NDPA frame in this case.</w:t>
      </w:r>
    </w:p>
    <w:p w14:paraId="19128BDC" w14:textId="77777777" w:rsidR="00FD640F" w:rsidRPr="00FC495B" w:rsidRDefault="00FD640F" w:rsidP="00FC3D0F">
      <w:pPr>
        <w:rPr>
          <w:sz w:val="20"/>
          <w:lang w:eastAsia="zh-CN"/>
        </w:rPr>
      </w:pPr>
    </w:p>
    <w:p w14:paraId="2C4E566E" w14:textId="77777777" w:rsidR="00EF047D" w:rsidRDefault="00EF047D" w:rsidP="00FC3D0F">
      <w:pPr>
        <w:rPr>
          <w:sz w:val="16"/>
          <w:lang w:eastAsia="zh-CN"/>
        </w:rPr>
      </w:pPr>
    </w:p>
    <w:p w14:paraId="214EC4CF" w14:textId="73C8ED35" w:rsidR="00232142" w:rsidRPr="006A6424" w:rsidRDefault="00951CC0" w:rsidP="00FC3D0F">
      <w:pPr>
        <w:rPr>
          <w:b/>
          <w:sz w:val="20"/>
        </w:rPr>
      </w:pPr>
      <w:r w:rsidRPr="006A6424">
        <w:rPr>
          <w:b/>
          <w:sz w:val="20"/>
          <w:lang w:eastAsia="zh-CN"/>
        </w:rPr>
        <w:t>S</w:t>
      </w:r>
      <w:r w:rsidR="00232142" w:rsidRPr="006A6424">
        <w:rPr>
          <w:b/>
          <w:sz w:val="20"/>
          <w:lang w:eastAsia="zh-CN"/>
        </w:rPr>
        <w:t>oluti</w:t>
      </w:r>
      <w:r w:rsidRPr="006A6424">
        <w:rPr>
          <w:b/>
          <w:sz w:val="20"/>
          <w:lang w:eastAsia="zh-CN"/>
        </w:rPr>
        <w:t xml:space="preserve">on 2: </w:t>
      </w:r>
      <w:r w:rsidR="006A6424">
        <w:rPr>
          <w:b/>
          <w:sz w:val="20"/>
          <w:lang w:eastAsia="zh-CN"/>
        </w:rPr>
        <w:t>M</w:t>
      </w:r>
      <w:r w:rsidRPr="006A6424">
        <w:rPr>
          <w:b/>
          <w:sz w:val="20"/>
          <w:lang w:eastAsia="zh-CN"/>
        </w:rPr>
        <w:t xml:space="preserve">andate all </w:t>
      </w:r>
      <w:r w:rsidRPr="006A6424">
        <w:rPr>
          <w:b/>
          <w:sz w:val="20"/>
        </w:rPr>
        <w:t>EHT STA that are STA 6G understand the BW signalling through scrambing sequence and SERVICE field.</w:t>
      </w:r>
    </w:p>
    <w:p w14:paraId="6BE3B137" w14:textId="77777777" w:rsidR="00FD640F" w:rsidRDefault="00FD640F" w:rsidP="00FC3D0F">
      <w:pPr>
        <w:rPr>
          <w:sz w:val="20"/>
        </w:rPr>
      </w:pPr>
    </w:p>
    <w:p w14:paraId="1AAA79C8" w14:textId="05E56698" w:rsidR="00FC495B" w:rsidRDefault="006A6424" w:rsidP="00FC3D0F">
      <w:pPr>
        <w:rPr>
          <w:sz w:val="20"/>
          <w:lang w:eastAsia="zh-CN"/>
        </w:rPr>
      </w:pPr>
      <w:r>
        <w:rPr>
          <w:rFonts w:hint="eastAsia"/>
          <w:sz w:val="20"/>
          <w:lang w:eastAsia="zh-CN"/>
        </w:rPr>
        <w:t>I</w:t>
      </w:r>
      <w:r>
        <w:rPr>
          <w:sz w:val="20"/>
          <w:lang w:eastAsia="zh-CN"/>
        </w:rPr>
        <w:t xml:space="preserve">t is similar </w:t>
      </w:r>
      <w:r w:rsidR="00BC6B70">
        <w:rPr>
          <w:sz w:val="20"/>
          <w:lang w:eastAsia="zh-CN"/>
        </w:rPr>
        <w:t>to</w:t>
      </w:r>
      <w:r>
        <w:rPr>
          <w:sz w:val="20"/>
          <w:lang w:eastAsia="zh-CN"/>
        </w:rPr>
        <w:t xml:space="preserve"> an EHT STA that support</w:t>
      </w:r>
      <w:r w:rsidR="0039448A">
        <w:rPr>
          <w:sz w:val="20"/>
          <w:lang w:eastAsia="zh-CN"/>
        </w:rPr>
        <w:t>s</w:t>
      </w:r>
      <w:r>
        <w:rPr>
          <w:sz w:val="20"/>
          <w:lang w:eastAsia="zh-CN"/>
        </w:rPr>
        <w:t xml:space="preserve"> narrower band</w:t>
      </w:r>
      <w:r w:rsidR="00071D7E">
        <w:rPr>
          <w:sz w:val="20"/>
          <w:lang w:eastAsia="zh-CN"/>
        </w:rPr>
        <w:t>width</w:t>
      </w:r>
      <w:r>
        <w:rPr>
          <w:sz w:val="20"/>
          <w:lang w:eastAsia="zh-CN"/>
        </w:rPr>
        <w:t xml:space="preserve"> </w:t>
      </w:r>
      <w:r w:rsidR="00BC6B70">
        <w:rPr>
          <w:sz w:val="20"/>
          <w:lang w:eastAsia="zh-CN"/>
        </w:rPr>
        <w:t xml:space="preserve">that </w:t>
      </w:r>
      <w:r>
        <w:rPr>
          <w:sz w:val="20"/>
          <w:lang w:eastAsia="zh-CN"/>
        </w:rPr>
        <w:t>also need</w:t>
      </w:r>
      <w:r w:rsidR="0039448A">
        <w:rPr>
          <w:sz w:val="20"/>
          <w:lang w:eastAsia="zh-CN"/>
        </w:rPr>
        <w:t>s</w:t>
      </w:r>
      <w:r>
        <w:rPr>
          <w:sz w:val="20"/>
          <w:lang w:eastAsia="zh-CN"/>
        </w:rPr>
        <w:t xml:space="preserve"> to understand the 320MHz Trigger</w:t>
      </w:r>
      <w:r w:rsidR="00071D7E">
        <w:rPr>
          <w:sz w:val="20"/>
          <w:lang w:eastAsia="zh-CN"/>
        </w:rPr>
        <w:t xml:space="preserve"> frame</w:t>
      </w:r>
      <w:r w:rsidR="00BC6B70">
        <w:rPr>
          <w:sz w:val="20"/>
          <w:lang w:eastAsia="zh-CN"/>
        </w:rPr>
        <w:t xml:space="preserve"> and </w:t>
      </w:r>
      <w:r>
        <w:rPr>
          <w:sz w:val="20"/>
          <w:lang w:eastAsia="zh-CN"/>
        </w:rPr>
        <w:t>MU-PPDU</w:t>
      </w:r>
      <w:r w:rsidR="0039448A">
        <w:rPr>
          <w:sz w:val="20"/>
          <w:lang w:eastAsia="zh-CN"/>
        </w:rPr>
        <w:t>. The</w:t>
      </w:r>
      <w:r>
        <w:rPr>
          <w:sz w:val="20"/>
          <w:lang w:eastAsia="zh-CN"/>
        </w:rPr>
        <w:t xml:space="preserve"> narrow</w:t>
      </w:r>
      <w:del w:id="4" w:author="Kwok Shum Au (Edward)" w:date="2022-02-22T05:32:00Z">
        <w:r w:rsidDel="0039448A">
          <w:rPr>
            <w:sz w:val="20"/>
            <w:lang w:eastAsia="zh-CN"/>
          </w:rPr>
          <w:delText xml:space="preserve"> </w:delText>
        </w:r>
      </w:del>
      <w:r>
        <w:rPr>
          <w:sz w:val="20"/>
          <w:lang w:eastAsia="zh-CN"/>
        </w:rPr>
        <w:t>band</w:t>
      </w:r>
      <w:r w:rsidR="00BC6B70">
        <w:rPr>
          <w:sz w:val="20"/>
          <w:lang w:eastAsia="zh-CN"/>
        </w:rPr>
        <w:t xml:space="preserve"> EHT STA can involve</w:t>
      </w:r>
      <w:r>
        <w:rPr>
          <w:sz w:val="20"/>
          <w:lang w:eastAsia="zh-CN"/>
        </w:rPr>
        <w:t xml:space="preserve"> the scheduling of 320MHz Trigger frame or 320MHz MU-PPDU.</w:t>
      </w:r>
    </w:p>
    <w:p w14:paraId="02DDF1A6" w14:textId="77777777" w:rsidR="00951CC0" w:rsidRPr="00951CC0" w:rsidRDefault="00951CC0" w:rsidP="00FC3D0F">
      <w:pPr>
        <w:rPr>
          <w:sz w:val="20"/>
        </w:rPr>
      </w:pPr>
    </w:p>
    <w:p w14:paraId="03377FC1" w14:textId="5DC4D6C9" w:rsidR="00232142" w:rsidRPr="00232142" w:rsidRDefault="00BC6B70" w:rsidP="00FC3D0F">
      <w:pPr>
        <w:rPr>
          <w:sz w:val="20"/>
          <w:lang w:eastAsia="zh-CN"/>
        </w:rPr>
      </w:pPr>
      <w:r>
        <w:rPr>
          <w:sz w:val="20"/>
          <w:lang w:eastAsia="zh-CN"/>
        </w:rPr>
        <w:t>Comparing</w:t>
      </w:r>
      <w:r w:rsidR="00B10779">
        <w:rPr>
          <w:sz w:val="20"/>
          <w:lang w:eastAsia="zh-CN"/>
        </w:rPr>
        <w:t xml:space="preserve"> with the two solutions, solution 2 is preferred.</w:t>
      </w:r>
    </w:p>
    <w:p w14:paraId="65E0FC2F" w14:textId="77777777" w:rsidR="00232142" w:rsidRDefault="00232142" w:rsidP="00FC3D0F">
      <w:pPr>
        <w:rPr>
          <w:sz w:val="20"/>
          <w:lang w:eastAsia="zh-CN"/>
        </w:rPr>
      </w:pPr>
    </w:p>
    <w:p w14:paraId="1EFC7C54" w14:textId="77777777" w:rsidR="00921F72" w:rsidRDefault="00921F72" w:rsidP="00FC3D0F">
      <w:pPr>
        <w:rPr>
          <w:sz w:val="20"/>
          <w:lang w:eastAsia="zh-CN"/>
        </w:rPr>
      </w:pPr>
    </w:p>
    <w:p w14:paraId="573A55FE" w14:textId="02B9438C" w:rsidR="00921F72" w:rsidRPr="00921F72" w:rsidRDefault="00921F72" w:rsidP="00FC3D0F">
      <w:pPr>
        <w:rPr>
          <w:color w:val="00B050"/>
          <w:sz w:val="20"/>
          <w:lang w:eastAsia="zh-CN"/>
        </w:rPr>
      </w:pPr>
      <w:r w:rsidRPr="00921F72">
        <w:rPr>
          <w:color w:val="00B050"/>
          <w:sz w:val="20"/>
          <w:lang w:eastAsia="zh-CN"/>
        </w:rPr>
        <w:t>Base on the discussion during the teleconference, some member mentioned that the issue in CID 4147 doesn’t occur when the receiver STA is an AP. There are two different opinions whether disgituish from AP and non-AP side for the solution. Some member prefer mandate all EHT STA 6GHz to understand 320MHz signalling to keep the procedures simple and clean, while others want to different requirements for AP STA and non-AP STA as a receiver.</w:t>
      </w:r>
    </w:p>
    <w:p w14:paraId="5442CD25" w14:textId="77777777" w:rsidR="00921F72" w:rsidRPr="00921F72" w:rsidRDefault="00921F72" w:rsidP="00FC3D0F">
      <w:pPr>
        <w:rPr>
          <w:color w:val="00B050"/>
          <w:sz w:val="20"/>
          <w:lang w:eastAsia="zh-CN"/>
        </w:rPr>
      </w:pPr>
    </w:p>
    <w:p w14:paraId="64B461A6" w14:textId="713A7DA6" w:rsidR="00921F72" w:rsidRPr="00921F72" w:rsidRDefault="00921F72" w:rsidP="00FC3D0F">
      <w:pPr>
        <w:rPr>
          <w:color w:val="00B050"/>
          <w:sz w:val="20"/>
          <w:lang w:eastAsia="zh-CN"/>
        </w:rPr>
      </w:pPr>
      <w:r w:rsidRPr="00921F72">
        <w:rPr>
          <w:color w:val="00B050"/>
          <w:sz w:val="20"/>
          <w:lang w:eastAsia="zh-CN"/>
        </w:rPr>
        <w:t>Two options are prepared</w:t>
      </w:r>
    </w:p>
    <w:p w14:paraId="00664418" w14:textId="3919A56B" w:rsidR="00921F72" w:rsidRPr="00921F72" w:rsidRDefault="00921F72" w:rsidP="00921F72">
      <w:pPr>
        <w:pStyle w:val="ab"/>
        <w:numPr>
          <w:ilvl w:val="0"/>
          <w:numId w:val="3"/>
        </w:numPr>
        <w:contextualSpacing w:val="0"/>
        <w:rPr>
          <w:color w:val="00B050"/>
          <w:sz w:val="20"/>
          <w:lang w:eastAsia="zh-CN"/>
        </w:rPr>
      </w:pPr>
      <w:r w:rsidRPr="00921F72">
        <w:rPr>
          <w:rFonts w:hint="eastAsia"/>
          <w:color w:val="00B050"/>
          <w:sz w:val="20"/>
          <w:lang w:eastAsia="zh-CN"/>
        </w:rPr>
        <w:t xml:space="preserve">Opt </w:t>
      </w:r>
      <w:r w:rsidRPr="00921F72">
        <w:rPr>
          <w:color w:val="00B050"/>
          <w:sz w:val="20"/>
          <w:lang w:eastAsia="zh-CN"/>
        </w:rPr>
        <w:t xml:space="preserve">1: mandate all EHT STAs at 6GHz </w:t>
      </w:r>
      <w:r>
        <w:rPr>
          <w:color w:val="00B050"/>
          <w:sz w:val="20"/>
          <w:lang w:eastAsia="zh-CN"/>
        </w:rPr>
        <w:t xml:space="preserve">to </w:t>
      </w:r>
      <w:r w:rsidRPr="00921F72">
        <w:rPr>
          <w:color w:val="00B050"/>
          <w:sz w:val="20"/>
          <w:lang w:eastAsia="zh-CN"/>
        </w:rPr>
        <w:t>understand 320MHz BW signalling</w:t>
      </w:r>
    </w:p>
    <w:p w14:paraId="6E4F03B7" w14:textId="24F34D89" w:rsidR="00921F72" w:rsidRPr="00921F72" w:rsidRDefault="00921F72" w:rsidP="00921F72">
      <w:pPr>
        <w:pStyle w:val="ab"/>
        <w:numPr>
          <w:ilvl w:val="0"/>
          <w:numId w:val="3"/>
        </w:numPr>
        <w:contextualSpacing w:val="0"/>
        <w:rPr>
          <w:rFonts w:hint="eastAsia"/>
          <w:color w:val="00B050"/>
          <w:sz w:val="20"/>
          <w:lang w:eastAsia="zh-CN"/>
        </w:rPr>
      </w:pPr>
      <w:r w:rsidRPr="00921F72">
        <w:rPr>
          <w:color w:val="00B050"/>
          <w:sz w:val="20"/>
          <w:lang w:eastAsia="zh-CN"/>
        </w:rPr>
        <w:t xml:space="preserve">Opt 2: mandate EHT APs at 6GHz that support 320MHz and  EHT non-AP STAs at 6GHz </w:t>
      </w:r>
      <w:r>
        <w:rPr>
          <w:color w:val="00B050"/>
          <w:sz w:val="20"/>
          <w:lang w:eastAsia="zh-CN"/>
        </w:rPr>
        <w:t xml:space="preserve">to </w:t>
      </w:r>
      <w:r w:rsidRPr="00921F72">
        <w:rPr>
          <w:color w:val="00B050"/>
          <w:sz w:val="20"/>
          <w:lang w:eastAsia="zh-CN"/>
        </w:rPr>
        <w:t xml:space="preserve">understand 320MHz BW signaling </w:t>
      </w:r>
      <w:bookmarkStart w:id="5" w:name="_GoBack"/>
      <w:bookmarkEnd w:id="5"/>
    </w:p>
    <w:p w14:paraId="6BF33187" w14:textId="77777777" w:rsidR="00921F72" w:rsidRPr="00921F72" w:rsidRDefault="00921F72" w:rsidP="00FC3D0F">
      <w:pPr>
        <w:rPr>
          <w:sz w:val="20"/>
          <w:lang w:eastAsia="zh-CN"/>
        </w:rPr>
      </w:pPr>
    </w:p>
    <w:p w14:paraId="771307DA" w14:textId="77777777" w:rsidR="00921F72" w:rsidRPr="00232142" w:rsidRDefault="00921F72" w:rsidP="00FC3D0F">
      <w:pPr>
        <w:rPr>
          <w:rFonts w:hint="eastAsia"/>
          <w:sz w:val="20"/>
          <w:lang w:eastAsia="zh-CN"/>
        </w:rPr>
      </w:pPr>
    </w:p>
    <w:p w14:paraId="5456814B" w14:textId="77777777" w:rsidR="00EF047D" w:rsidRDefault="00EF047D" w:rsidP="00FC3D0F">
      <w:pPr>
        <w:rPr>
          <w:sz w:val="16"/>
          <w:lang w:eastAsia="zh-CN"/>
        </w:rPr>
      </w:pPr>
    </w:p>
    <w:p w14:paraId="15AAF117" w14:textId="77777777" w:rsidR="00EF047D" w:rsidRDefault="00EF047D" w:rsidP="00FC3D0F">
      <w:pPr>
        <w:rPr>
          <w:sz w:val="16"/>
          <w:lang w:eastAsia="zh-CN"/>
        </w:rPr>
      </w:pPr>
    </w:p>
    <w:p w14:paraId="57977A25" w14:textId="77777777" w:rsidR="001E6226" w:rsidRDefault="001E6226" w:rsidP="00AA56F8">
      <w:pPr>
        <w:rPr>
          <w:rFonts w:eastAsia="Malgun Gothic"/>
          <w:sz w:val="16"/>
          <w:lang w:eastAsia="ko-KR"/>
        </w:rPr>
      </w:pPr>
    </w:p>
    <w:p w14:paraId="0879CF61" w14:textId="77777777" w:rsidR="00FF154F" w:rsidRDefault="00FF154F" w:rsidP="00FF154F">
      <w:pPr>
        <w:pStyle w:val="ab"/>
        <w:numPr>
          <w:ilvl w:val="0"/>
          <w:numId w:val="2"/>
        </w:numPr>
        <w:rPr>
          <w:b/>
          <w:sz w:val="20"/>
        </w:rPr>
      </w:pPr>
      <w:r w:rsidRPr="00E13124">
        <w:rPr>
          <w:b/>
          <w:sz w:val="20"/>
        </w:rPr>
        <w:t xml:space="preserve">Proposed </w:t>
      </w:r>
      <w:r>
        <w:rPr>
          <w:b/>
          <w:sz w:val="20"/>
        </w:rPr>
        <w:t>spec text</w:t>
      </w:r>
    </w:p>
    <w:p w14:paraId="441568AC" w14:textId="77777777" w:rsidR="00FF154F" w:rsidRDefault="00FF154F" w:rsidP="00FF154F">
      <w:pPr>
        <w:rPr>
          <w:bCs/>
          <w:sz w:val="20"/>
        </w:rPr>
      </w:pPr>
    </w:p>
    <w:p w14:paraId="4F7BFC5D" w14:textId="6DE66EDC" w:rsidR="00E87B82" w:rsidRDefault="00E87B82" w:rsidP="00FF154F">
      <w:pPr>
        <w:rPr>
          <w:rFonts w:hint="eastAsia"/>
          <w:bCs/>
          <w:sz w:val="20"/>
          <w:lang w:eastAsia="zh-CN"/>
        </w:rPr>
      </w:pPr>
      <w:r>
        <w:rPr>
          <w:bCs/>
          <w:sz w:val="20"/>
          <w:lang w:eastAsia="zh-CN"/>
        </w:rPr>
        <w:t>-----------------------</w:t>
      </w:r>
      <w:r>
        <w:rPr>
          <w:rFonts w:hint="eastAsia"/>
          <w:bCs/>
          <w:sz w:val="20"/>
          <w:lang w:eastAsia="zh-CN"/>
        </w:rPr>
        <w:t>-</w:t>
      </w:r>
      <w:r>
        <w:rPr>
          <w:bCs/>
          <w:sz w:val="20"/>
          <w:lang w:eastAsia="zh-CN"/>
        </w:rPr>
        <w:t>-----------------------------Strat point of Opt 1-----------------------------------------------------------------</w:t>
      </w:r>
    </w:p>
    <w:p w14:paraId="628D60B6" w14:textId="77777777" w:rsidR="00E87B82" w:rsidRDefault="00E87B82" w:rsidP="00FF154F">
      <w:pPr>
        <w:rPr>
          <w:ins w:id="6" w:author="Cariou, Laurent" w:date="2021-02-23T19:42:00Z"/>
          <w:bCs/>
          <w:sz w:val="20"/>
        </w:rPr>
      </w:pPr>
    </w:p>
    <w:p w14:paraId="045D5D50" w14:textId="4CA9BC4F" w:rsidR="00FF154F" w:rsidRDefault="00FF154F" w:rsidP="00FF154F">
      <w:pPr>
        <w:rPr>
          <w:b/>
          <w:sz w:val="20"/>
        </w:rPr>
      </w:pPr>
      <w:r w:rsidRPr="0037621C">
        <w:rPr>
          <w:rFonts w:ascii="TimesNewRomanPS-BoldItalicMT" w:hAnsi="TimesNewRomanPS-BoldItalicMT" w:cs="TimesNewRomanPS-BoldItalicMT"/>
          <w:b/>
          <w:bCs/>
          <w:i/>
          <w:iCs/>
          <w:sz w:val="20"/>
          <w:highlight w:val="yellow"/>
          <w:lang w:val="en-US"/>
        </w:rPr>
        <w:t xml:space="preserve">TGbe editor: </w:t>
      </w:r>
      <w:r w:rsidR="003157F6">
        <w:rPr>
          <w:rFonts w:ascii="TimesNewRomanPS-BoldItalicMT" w:hAnsi="TimesNewRomanPS-BoldItalicMT" w:cs="TimesNewRomanPS-BoldItalicMT"/>
          <w:b/>
          <w:bCs/>
          <w:i/>
          <w:iCs/>
          <w:sz w:val="20"/>
          <w:highlight w:val="yellow"/>
          <w:lang w:val="en-US"/>
        </w:rPr>
        <w:t>Modify the</w:t>
      </w:r>
      <w:r w:rsidR="003157F6" w:rsidRPr="002A7552">
        <w:rPr>
          <w:rFonts w:ascii="TimesNewRomanPS-BoldItalicMT" w:hAnsi="TimesNewRomanPS-BoldItalicMT" w:cs="TimesNewRomanPS-BoldItalicMT"/>
          <w:b/>
          <w:bCs/>
          <w:i/>
          <w:iCs/>
          <w:sz w:val="20"/>
          <w:highlight w:val="yellow"/>
          <w:lang w:val="en-US"/>
        </w:rPr>
        <w:t xml:space="preserve"> </w:t>
      </w:r>
      <w:r w:rsidR="003157F6">
        <w:rPr>
          <w:rFonts w:ascii="TimesNewRomanPS-BoldItalicMT" w:hAnsi="TimesNewRomanPS-BoldItalicMT" w:cs="TimesNewRomanPS-BoldItalicMT"/>
          <w:b/>
          <w:bCs/>
          <w:i/>
          <w:iCs/>
          <w:sz w:val="20"/>
          <w:highlight w:val="yellow"/>
          <w:lang w:val="en-US"/>
        </w:rPr>
        <w:t xml:space="preserve">paragraphs in </w:t>
      </w:r>
      <w:r w:rsidR="003157F6" w:rsidRPr="00627B54">
        <w:rPr>
          <w:rFonts w:ascii="TimesNewRomanPS-BoldItalicMT" w:hAnsi="TimesNewRomanPS-BoldItalicMT" w:cs="TimesNewRomanPS-BoldItalicMT"/>
          <w:b/>
          <w:bCs/>
          <w:i/>
          <w:iCs/>
          <w:sz w:val="20"/>
          <w:highlight w:val="yellow"/>
          <w:lang w:val="en-US"/>
        </w:rPr>
        <w:t xml:space="preserve">9.3.1.2 </w:t>
      </w:r>
      <w:r w:rsidR="00627B54" w:rsidRPr="00627B54">
        <w:rPr>
          <w:rFonts w:ascii="TimesNewRomanPS-BoldItalicMT" w:hAnsi="TimesNewRomanPS-BoldItalicMT" w:cs="TimesNewRomanPS-BoldItalicMT"/>
          <w:b/>
          <w:bCs/>
          <w:i/>
          <w:iCs/>
          <w:sz w:val="20"/>
          <w:highlight w:val="yellow"/>
          <w:lang w:val="en-US"/>
        </w:rPr>
        <w:t>(</w:t>
      </w:r>
      <w:r w:rsidR="003157F6" w:rsidRPr="00627B54">
        <w:rPr>
          <w:rFonts w:ascii="TimesNewRomanPS-BoldItalicMT" w:hAnsi="TimesNewRomanPS-BoldItalicMT" w:cs="TimesNewRomanPS-BoldItalicMT"/>
          <w:b/>
          <w:bCs/>
          <w:i/>
          <w:iCs/>
          <w:sz w:val="20"/>
          <w:highlight w:val="yellow"/>
          <w:lang w:val="en-US"/>
        </w:rPr>
        <w:t>RTS frame format</w:t>
      </w:r>
      <w:r w:rsidR="00627B54" w:rsidRPr="00627B54">
        <w:rPr>
          <w:rFonts w:ascii="TimesNewRomanPS-BoldItalicMT" w:hAnsi="TimesNewRomanPS-BoldItalicMT" w:cs="TimesNewRomanPS-BoldItalicMT"/>
          <w:b/>
          <w:bCs/>
          <w:i/>
          <w:iCs/>
          <w:sz w:val="20"/>
          <w:highlight w:val="yellow"/>
          <w:lang w:val="en-US"/>
        </w:rPr>
        <w:t>)</w:t>
      </w:r>
      <w:r w:rsidR="003157F6" w:rsidRPr="00627B54">
        <w:rPr>
          <w:rFonts w:ascii="TimesNewRomanPS-BoldItalicMT" w:hAnsi="TimesNewRomanPS-BoldItalicMT" w:cs="TimesNewRomanPS-BoldItalicMT"/>
          <w:b/>
          <w:bCs/>
          <w:i/>
          <w:iCs/>
          <w:sz w:val="20"/>
          <w:highlight w:val="yellow"/>
          <w:lang w:val="en-US"/>
        </w:rPr>
        <w:t xml:space="preserve">, 9.3.1.5 </w:t>
      </w:r>
      <w:r w:rsidR="00627B54" w:rsidRPr="00627B54">
        <w:rPr>
          <w:rFonts w:ascii="TimesNewRomanPS-BoldItalicMT" w:hAnsi="TimesNewRomanPS-BoldItalicMT" w:cs="TimesNewRomanPS-BoldItalicMT"/>
          <w:b/>
          <w:bCs/>
          <w:i/>
          <w:iCs/>
          <w:sz w:val="20"/>
          <w:highlight w:val="yellow"/>
          <w:lang w:val="en-US"/>
        </w:rPr>
        <w:t>(</w:t>
      </w:r>
      <w:r w:rsidR="003157F6" w:rsidRPr="00627B54">
        <w:rPr>
          <w:rFonts w:ascii="TimesNewRomanPS-BoldItalicMT" w:hAnsi="TimesNewRomanPS-BoldItalicMT" w:cs="TimesNewRomanPS-BoldItalicMT"/>
          <w:b/>
          <w:bCs/>
          <w:i/>
          <w:iCs/>
          <w:sz w:val="20"/>
          <w:highlight w:val="yellow"/>
          <w:lang w:val="en-US"/>
        </w:rPr>
        <w:t>PS-Poll frame format</w:t>
      </w:r>
      <w:r w:rsidR="00627B54" w:rsidRPr="00627B54">
        <w:rPr>
          <w:rFonts w:ascii="TimesNewRomanPS-BoldItalicMT" w:hAnsi="TimesNewRomanPS-BoldItalicMT" w:cs="TimesNewRomanPS-BoldItalicMT"/>
          <w:b/>
          <w:bCs/>
          <w:i/>
          <w:iCs/>
          <w:sz w:val="20"/>
          <w:highlight w:val="yellow"/>
          <w:lang w:val="en-US"/>
        </w:rPr>
        <w:t xml:space="preserve">), 9.3.1.6 (CF-End frame format), 9.3.1.7 (BlockAckReq frame format), and 9.3.1.19 (VHT/HE/Ranging/EHT NDP Announcement frame format) </w:t>
      </w:r>
      <w:r w:rsidR="003157F6">
        <w:rPr>
          <w:rFonts w:ascii="TimesNewRomanPS-BoldItalicMT" w:hAnsi="TimesNewRomanPS-BoldItalicMT" w:cs="TimesNewRomanPS-BoldItalicMT"/>
          <w:b/>
          <w:bCs/>
          <w:i/>
          <w:iCs/>
          <w:sz w:val="20"/>
          <w:highlight w:val="yellow"/>
          <w:lang w:val="en-US"/>
        </w:rPr>
        <w:t>as follows</w:t>
      </w:r>
      <w:r w:rsidR="003157F6">
        <w:rPr>
          <w:rFonts w:ascii="TimesNewRomanPS-BoldItalicMT" w:hAnsi="TimesNewRomanPS-BoldItalicMT" w:cs="TimesNewRomanPS-BoldItalicMT"/>
          <w:b/>
          <w:bCs/>
          <w:i/>
          <w:iCs/>
          <w:sz w:val="20"/>
          <w:lang w:val="en-US"/>
        </w:rPr>
        <w:t>:</w:t>
      </w:r>
    </w:p>
    <w:p w14:paraId="5574800F" w14:textId="77777777" w:rsidR="002D02D7" w:rsidRDefault="002D02D7" w:rsidP="00CA0A57">
      <w:pPr>
        <w:rPr>
          <w:sz w:val="16"/>
        </w:rPr>
      </w:pPr>
    </w:p>
    <w:p w14:paraId="08FFFAEC" w14:textId="77777777" w:rsidR="00C73C98" w:rsidRDefault="00C73C98" w:rsidP="00CA0A57">
      <w:pPr>
        <w:rPr>
          <w:b/>
          <w:bCs/>
          <w:sz w:val="20"/>
        </w:rPr>
      </w:pPr>
      <w:r>
        <w:rPr>
          <w:b/>
          <w:bCs/>
          <w:sz w:val="20"/>
        </w:rPr>
        <w:t>9.3.1.2 RTS frame format</w:t>
      </w:r>
    </w:p>
    <w:p w14:paraId="52BDEF41" w14:textId="12C2AA42" w:rsidR="00C73C98" w:rsidRDefault="00C73C98" w:rsidP="00CA0A57">
      <w:pPr>
        <w:rPr>
          <w:sz w:val="20"/>
        </w:rPr>
      </w:pPr>
      <w:r>
        <w:rPr>
          <w:sz w:val="20"/>
        </w:rPr>
        <w:t>The TA field is the address of the STA transmitting the RTS frame or the bandwidth signaling TA of the STA transmitting the RTS frame. In an RTS frame transmitted by an EHT STA that is a STA 6G with 320 MHz bandwidth support in a non-HT or non-HT duplicate format to another EHT STA</w:t>
      </w:r>
      <w:ins w:id="7" w:author="Liyunbo" w:date="2022-02-24T00:12:00Z">
        <w:r w:rsidR="00882E45">
          <w:rPr>
            <w:sz w:val="20"/>
          </w:rPr>
          <w:t xml:space="preserve"> that is a STA 6G</w:t>
        </w:r>
      </w:ins>
      <w:del w:id="8" w:author="Liyunbo" w:date="2022-02-22T10:41:00Z">
        <w:r w:rsidDel="002F4583">
          <w:rPr>
            <w:sz w:val="20"/>
          </w:rPr>
          <w:delText xml:space="preserve"> with 320 MHz bandwidth support</w:delText>
        </w:r>
      </w:del>
      <w:ins w:id="9" w:author="Liyunbo" w:date="2022-02-23T22:34:00Z">
        <w:r w:rsidR="0082124E">
          <w:rPr>
            <w:sz w:val="20"/>
          </w:rPr>
          <w:t xml:space="preserve"> (#</w:t>
        </w:r>
        <w:r w:rsidR="0082124E">
          <w:rPr>
            <w:rFonts w:eastAsia="Times New Roman"/>
            <w:color w:val="000000"/>
            <w:sz w:val="18"/>
            <w:szCs w:val="18"/>
            <w:lang w:val="en-US"/>
          </w:rPr>
          <w:t>4147</w:t>
        </w:r>
        <w:r w:rsidR="0082124E">
          <w:rPr>
            <w:sz w:val="20"/>
          </w:rPr>
          <w:t>)</w:t>
        </w:r>
      </w:ins>
      <w:r>
        <w:rPr>
          <w:sz w:val="20"/>
        </w:rPr>
        <w:t>, the scrambling sequence and SERVICE field carry the TXVECTOR parameters CH_BANDWIDTH_IN_NON_HT and DYN_BANDWIDTH_IN_NON_HT and the TA field is a band-width signaling TA. In an RTS frame transmitted by a VHT STA or an HE STA in a non-HT or non-HT duplicate format to another VHT STA or HE STA, the The scrambling sequence carries the TXVEC-TOR parameters CH_BANDWIDTH_IN_NON_HT and DYN_BANDWIDTH_IN_NON_HT (see 10.3.2.7 (VHT and SIG RTS procedure)) and the TA field is a bandwidth signaling TA, when an RTS frame transmitted in a non-HT or non-HT duplicate format in either one of the following cases:</w:t>
      </w:r>
    </w:p>
    <w:p w14:paraId="4FB245E8" w14:textId="7FCA21D1" w:rsidR="00C73C98" w:rsidRDefault="00C73C98" w:rsidP="00CA0A57">
      <w:pPr>
        <w:rPr>
          <w:sz w:val="20"/>
        </w:rPr>
      </w:pPr>
      <w:del w:id="10" w:author="Liyunbo" w:date="2022-02-22T10:43:00Z">
        <w:r w:rsidDel="002F4583">
          <w:rPr>
            <w:sz w:val="20"/>
          </w:rPr>
          <w:lastRenderedPageBreak/>
          <w:delText>—</w:delText>
        </w:r>
      </w:del>
      <w:r>
        <w:rPr>
          <w:sz w:val="20"/>
        </w:rPr>
        <w:t>from a VHT STA, an HE STA, an EHT STA that is not a STA 6G, or an EHT STA that is a STA 6G without 320 MHz bandwidth support to another VHT STA, HE STA, or an EHT STA</w:t>
      </w:r>
    </w:p>
    <w:p w14:paraId="5F1059BC" w14:textId="213EBD5F" w:rsidR="003571BB" w:rsidRPr="00292977" w:rsidDel="002F4583" w:rsidRDefault="00C73C98" w:rsidP="00CA0A57">
      <w:pPr>
        <w:rPr>
          <w:del w:id="11" w:author="Liyunbo" w:date="2022-02-22T10:43:00Z"/>
          <w:sz w:val="16"/>
        </w:rPr>
      </w:pPr>
      <w:del w:id="12" w:author="Liyunbo" w:date="2022-02-22T10:43:00Z">
        <w:r w:rsidDel="002F4583">
          <w:rPr>
            <w:sz w:val="20"/>
          </w:rPr>
          <w:delText>—from an EHT STA that is a STA 6G with 320 MHz bandwidth support to an EHT STA that is a STA 6G without 320 MHz bandwidth support</w:delText>
        </w:r>
      </w:del>
      <w:ins w:id="13" w:author="Liyunbo" w:date="2022-02-23T22:34:00Z">
        <w:r w:rsidR="0082124E">
          <w:rPr>
            <w:sz w:val="20"/>
          </w:rPr>
          <w:t>(#</w:t>
        </w:r>
        <w:r w:rsidR="0082124E">
          <w:rPr>
            <w:rFonts w:eastAsia="Times New Roman"/>
            <w:color w:val="000000"/>
            <w:sz w:val="18"/>
            <w:szCs w:val="18"/>
            <w:lang w:val="en-US"/>
          </w:rPr>
          <w:t>4147</w:t>
        </w:r>
        <w:r w:rsidR="0082124E">
          <w:rPr>
            <w:sz w:val="20"/>
          </w:rPr>
          <w:t>)</w:t>
        </w:r>
      </w:ins>
    </w:p>
    <w:p w14:paraId="114F5D9D" w14:textId="77777777" w:rsidR="003571BB" w:rsidRDefault="003571BB" w:rsidP="00CA0A57">
      <w:pPr>
        <w:rPr>
          <w:sz w:val="16"/>
        </w:rPr>
      </w:pPr>
    </w:p>
    <w:p w14:paraId="367078CF" w14:textId="77777777" w:rsidR="00C73C98" w:rsidRDefault="00C73C98" w:rsidP="00CA0A57">
      <w:pPr>
        <w:rPr>
          <w:sz w:val="16"/>
        </w:rPr>
      </w:pPr>
    </w:p>
    <w:p w14:paraId="6051225C" w14:textId="77777777" w:rsidR="00C73C98" w:rsidRDefault="00C73C98" w:rsidP="00C73C98">
      <w:pPr>
        <w:widowControl w:val="0"/>
        <w:autoSpaceDE w:val="0"/>
        <w:autoSpaceDN w:val="0"/>
        <w:adjustRightInd w:val="0"/>
        <w:jc w:val="left"/>
        <w:rPr>
          <w:rFonts w:ascii="Arial-BoldMT" w:hAnsi="Arial-BoldMT" w:cs="Arial-BoldMT" w:hint="eastAsia"/>
          <w:b/>
          <w:bCs/>
          <w:color w:val="000000"/>
          <w:sz w:val="20"/>
          <w:lang w:val="en-US"/>
        </w:rPr>
      </w:pPr>
      <w:r>
        <w:rPr>
          <w:rFonts w:ascii="Arial-BoldMT" w:hAnsi="Arial-BoldMT" w:cs="Arial-BoldMT"/>
          <w:b/>
          <w:bCs/>
          <w:color w:val="000000"/>
          <w:sz w:val="20"/>
          <w:lang w:val="en-US"/>
        </w:rPr>
        <w:t>9.3.1.5 PS-Poll frame format</w:t>
      </w:r>
    </w:p>
    <w:p w14:paraId="23A01E3C" w14:textId="77777777" w:rsidR="00C73C98" w:rsidRDefault="00C73C98" w:rsidP="00C73C98">
      <w:pPr>
        <w:widowControl w:val="0"/>
        <w:autoSpaceDE w:val="0"/>
        <w:autoSpaceDN w:val="0"/>
        <w:adjustRightInd w:val="0"/>
        <w:jc w:val="left"/>
        <w:rPr>
          <w:rFonts w:ascii="Arial-BoldMT" w:hAnsi="Arial-BoldMT" w:cs="Arial-BoldMT" w:hint="eastAsia"/>
          <w:b/>
          <w:bCs/>
          <w:color w:val="000000"/>
          <w:sz w:val="20"/>
          <w:lang w:val="en-US"/>
        </w:rPr>
      </w:pPr>
      <w:r>
        <w:rPr>
          <w:rFonts w:ascii="Arial-BoldMT" w:hAnsi="Arial-BoldMT" w:cs="Arial-BoldMT"/>
          <w:b/>
          <w:bCs/>
          <w:color w:val="000000"/>
          <w:sz w:val="20"/>
          <w:lang w:val="en-US"/>
        </w:rPr>
        <w:t>9.3.1.5.1 General</w:t>
      </w:r>
    </w:p>
    <w:p w14:paraId="6D13D50F" w14:textId="009F49AB" w:rsidR="00C73C98" w:rsidRDefault="00C73C98" w:rsidP="00C73C98">
      <w:pPr>
        <w:widowControl w:val="0"/>
        <w:autoSpaceDE w:val="0"/>
        <w:autoSpaceDN w:val="0"/>
        <w:adjustRightInd w:val="0"/>
        <w:rPr>
          <w:rFonts w:ascii="TimesNewRomanPSMT" w:hAnsi="TimesNewRomanPSMT" w:cs="TimesNewRomanPSMT"/>
          <w:color w:val="000000"/>
          <w:sz w:val="20"/>
          <w:lang w:val="en-US"/>
        </w:rPr>
      </w:pPr>
      <w:r>
        <w:rPr>
          <w:rFonts w:ascii="TimesNewRomanPSMT" w:hAnsi="TimesNewRomanPSMT" w:cs="TimesNewRomanPSMT"/>
          <w:color w:val="000000"/>
          <w:sz w:val="20"/>
          <w:lang w:val="en-US"/>
        </w:rPr>
        <w:t>The BSSID (RA) field is set to the address of the STA contained in the AP. The TA field value is the address of the STA transmitting the frame or a bandwidth signaling TA. In a PS-Poll frame transmitted by an EHT STA that is a STA 6G with 320 MHz bandwidth support in a non-HT or non-HT duplicate format and where the scrambling sequence and SERVICE field carry the TXVECTOR parameter CH_BANDWIDTH_IN_NON_HT, the TA field value is a bandwidth signaling TA. In a PS-Poll frame transmitted by a VHT STA, or an HE STA, an EHT STA that is not a STA 6G or an EHT STA that is a STA 6G without 320 MHz bandwidth support in a non-HT or non-HT duplicate format and where the scrambling sequence carries the TXVECTOR parameter CH_BANDWIDTH_IN_NON_HT, the TA field value is a bandwidth signaling TA.</w:t>
      </w:r>
    </w:p>
    <w:p w14:paraId="79D9CAF5" w14:textId="77777777" w:rsidR="00C73C98" w:rsidRDefault="00C73C98" w:rsidP="00C73C98">
      <w:pPr>
        <w:widowControl w:val="0"/>
        <w:autoSpaceDE w:val="0"/>
        <w:autoSpaceDN w:val="0"/>
        <w:adjustRightInd w:val="0"/>
        <w:rPr>
          <w:rFonts w:ascii="TimesNewRomanPSMT" w:hAnsi="TimesNewRomanPSMT" w:cs="TimesNewRomanPSMT"/>
          <w:color w:val="000000"/>
          <w:sz w:val="20"/>
          <w:lang w:val="en-US"/>
        </w:rPr>
      </w:pPr>
    </w:p>
    <w:p w14:paraId="2CE19650" w14:textId="77777777" w:rsidR="00C73C98" w:rsidRDefault="00C73C98" w:rsidP="00C73C98">
      <w:pPr>
        <w:widowControl w:val="0"/>
        <w:autoSpaceDE w:val="0"/>
        <w:autoSpaceDN w:val="0"/>
        <w:adjustRightInd w:val="0"/>
        <w:jc w:val="left"/>
        <w:rPr>
          <w:rFonts w:ascii="Arial-BoldMT" w:hAnsi="Arial-BoldMT" w:cs="Arial-BoldMT" w:hint="eastAsia"/>
          <w:b/>
          <w:bCs/>
          <w:color w:val="000000"/>
          <w:sz w:val="20"/>
          <w:lang w:val="en-US"/>
        </w:rPr>
      </w:pPr>
      <w:r>
        <w:rPr>
          <w:rFonts w:ascii="Arial-BoldMT" w:hAnsi="Arial-BoldMT" w:cs="Arial-BoldMT"/>
          <w:b/>
          <w:bCs/>
          <w:color w:val="000000"/>
          <w:sz w:val="20"/>
          <w:lang w:val="en-US"/>
        </w:rPr>
        <w:t>9.3.1.6 CF-End frame format</w:t>
      </w:r>
    </w:p>
    <w:p w14:paraId="76DA03B5" w14:textId="030AAFBA" w:rsidR="00C73C98" w:rsidRDefault="00C73C98" w:rsidP="00640414">
      <w:pPr>
        <w:widowControl w:val="0"/>
        <w:autoSpaceDE w:val="0"/>
        <w:autoSpaceDN w:val="0"/>
        <w:adjustRightInd w:val="0"/>
        <w:rPr>
          <w:rFonts w:ascii="TimesNewRomanPSMT" w:hAnsi="TimesNewRomanPSMT" w:cs="TimesNewRomanPSMT"/>
          <w:color w:val="000000"/>
          <w:sz w:val="20"/>
          <w:lang w:val="en-US"/>
        </w:rPr>
      </w:pPr>
      <w:r>
        <w:rPr>
          <w:rFonts w:ascii="TimesNewRomanPSMT" w:hAnsi="TimesNewRomanPSMT" w:cs="TimesNewRomanPSMT"/>
          <w:color w:val="000000"/>
          <w:sz w:val="20"/>
          <w:lang w:val="en-US"/>
        </w:rPr>
        <w:t>If transmitted by an EHT STA that is a STA 6G with 320 MHz bandwidth support to an EHT AP</w:t>
      </w:r>
      <w:ins w:id="14" w:author="Liyunbo" w:date="2022-02-24T00:12:00Z">
        <w:r w:rsidR="00882E45">
          <w:rPr>
            <w:rFonts w:ascii="TimesNewRomanPSMT" w:hAnsi="TimesNewRomanPSMT" w:cs="TimesNewRomanPSMT"/>
            <w:color w:val="000000"/>
            <w:sz w:val="20"/>
            <w:lang w:val="en-US"/>
          </w:rPr>
          <w:t xml:space="preserve"> that is a STA </w:t>
        </w:r>
      </w:ins>
      <w:ins w:id="15" w:author="Liyunbo" w:date="2022-02-24T00:13:00Z">
        <w:r w:rsidR="00882E45">
          <w:rPr>
            <w:rFonts w:ascii="TimesNewRomanPSMT" w:hAnsi="TimesNewRomanPSMT" w:cs="TimesNewRomanPSMT"/>
            <w:color w:val="000000"/>
            <w:sz w:val="20"/>
            <w:lang w:val="en-US"/>
          </w:rPr>
          <w:t>6G</w:t>
        </w:r>
      </w:ins>
      <w:del w:id="16" w:author="Liyunbo" w:date="2022-02-22T10:49:00Z">
        <w:r w:rsidDel="00C648AD">
          <w:rPr>
            <w:rFonts w:ascii="TimesNewRomanPSMT" w:hAnsi="TimesNewRomanPSMT" w:cs="TimesNewRomanPSMT"/>
            <w:color w:val="000000"/>
            <w:sz w:val="20"/>
            <w:lang w:val="en-US"/>
          </w:rPr>
          <w:delText xml:space="preserve"> with 320 MHz bandwidth support</w:delText>
        </w:r>
      </w:del>
      <w:ins w:id="17" w:author="Liyunbo" w:date="2022-02-23T22:34:00Z">
        <w:r w:rsidR="0082124E">
          <w:rPr>
            <w:sz w:val="20"/>
          </w:rPr>
          <w:t>(#</w:t>
        </w:r>
        <w:r w:rsidR="0082124E">
          <w:rPr>
            <w:rFonts w:eastAsia="Times New Roman"/>
            <w:color w:val="000000"/>
            <w:sz w:val="18"/>
            <w:szCs w:val="18"/>
            <w:lang w:val="en-US"/>
          </w:rPr>
          <w:t>4147</w:t>
        </w:r>
        <w:r w:rsidR="0082124E">
          <w:rPr>
            <w:sz w:val="20"/>
          </w:rPr>
          <w:t>)</w:t>
        </w:r>
      </w:ins>
      <w:r>
        <w:rPr>
          <w:rFonts w:ascii="TimesNewRomanPSMT" w:hAnsi="TimesNewRomanPSMT" w:cs="TimesNewRomanPSMT"/>
          <w:color w:val="000000"/>
          <w:sz w:val="20"/>
          <w:lang w:val="en-US"/>
        </w:rPr>
        <w:t>, the BSSID (TA) field is the address of the STA contained in the AP except that the Individual/Group bit of the BSSID (TA) field is set to 1 in a CF-End frame in a non-HT or non-HT duplicate format to indicate that the scrambling sequence and SERVICE field carry the TXVECTOR parameter CH_BANDWIDTH_IN_NON_HT. If transmitted by a non-DMG STA, the BSSID (TA) field is the address of the STA contained in the AP, except that the Individual/Group bit of the BSSID (TA) field is set to 1 in a CF-End frame transmitted in a non-HT or non-HT duplicate format by a VHT STA to a VHT AP, or an HE STA to an HE AP in a non-HT or non-HT duplicate format to indicate that the scrambling sequence carries the TXVECTOR parameter CH_BANDWIDTH_IN_NON_HT in either of the following cases:</w:t>
      </w:r>
    </w:p>
    <w:p w14:paraId="6F1E4E32" w14:textId="57840BEB" w:rsidR="00C73C98" w:rsidRDefault="00C73C98" w:rsidP="00C73C98">
      <w:pPr>
        <w:widowControl w:val="0"/>
        <w:autoSpaceDE w:val="0"/>
        <w:autoSpaceDN w:val="0"/>
        <w:adjustRightInd w:val="0"/>
        <w:jc w:val="left"/>
        <w:rPr>
          <w:rFonts w:ascii="TimesNewRomanPSMT" w:hAnsi="TimesNewRomanPSMT" w:cs="TimesNewRomanPSMT"/>
          <w:color w:val="000000"/>
          <w:sz w:val="20"/>
          <w:lang w:val="en-US"/>
        </w:rPr>
      </w:pPr>
      <w:del w:id="18" w:author="Liyunbo" w:date="2022-02-22T10:50:00Z">
        <w:r w:rsidDel="00C648AD">
          <w:rPr>
            <w:rFonts w:ascii="TimesNewRomanPSMT" w:hAnsi="TimesNewRomanPSMT" w:cs="TimesNewRomanPSMT"/>
            <w:color w:val="000000"/>
            <w:sz w:val="20"/>
            <w:lang w:val="en-US"/>
          </w:rPr>
          <w:delText>—</w:delText>
        </w:r>
      </w:del>
      <w:r>
        <w:rPr>
          <w:rFonts w:ascii="TimesNewRomanPSMT" w:hAnsi="TimesNewRomanPSMT" w:cs="TimesNewRomanPSMT"/>
          <w:color w:val="000000"/>
          <w:sz w:val="20"/>
          <w:lang w:val="en-US"/>
        </w:rPr>
        <w:t>from a VHT STA, an HE STA, an EHT STA that is not a STA 6G, or an EHT STA that is a STA 6G without 320 MHz bandwidth support to a VHT AP, an HE AP, or an EHT AP</w:t>
      </w:r>
    </w:p>
    <w:p w14:paraId="1AE92BE9" w14:textId="65EFC929" w:rsidR="00C73C98" w:rsidDel="00C648AD" w:rsidRDefault="00C73C98" w:rsidP="00C73C98">
      <w:pPr>
        <w:widowControl w:val="0"/>
        <w:autoSpaceDE w:val="0"/>
        <w:autoSpaceDN w:val="0"/>
        <w:adjustRightInd w:val="0"/>
        <w:jc w:val="left"/>
        <w:rPr>
          <w:del w:id="19" w:author="Liyunbo" w:date="2022-02-22T10:50:00Z"/>
          <w:rFonts w:ascii="TimesNewRomanPSMT" w:hAnsi="TimesNewRomanPSMT" w:cs="TimesNewRomanPSMT"/>
          <w:color w:val="000000"/>
          <w:sz w:val="20"/>
          <w:lang w:val="en-US"/>
        </w:rPr>
      </w:pPr>
      <w:del w:id="20" w:author="Liyunbo" w:date="2022-02-22T10:50:00Z">
        <w:r w:rsidDel="00C648AD">
          <w:rPr>
            <w:rFonts w:ascii="TimesNewRomanPSMT" w:hAnsi="TimesNewRomanPSMT" w:cs="TimesNewRomanPSMT"/>
            <w:color w:val="000000"/>
            <w:sz w:val="20"/>
            <w:lang w:val="en-US"/>
          </w:rPr>
          <w:delText>—from an EHT STA that is a STA 6G with 320 MHz bandwidth support to an EHT AP that is a STA 6G without 320 MHz bandwidth support</w:delText>
        </w:r>
      </w:del>
      <w:ins w:id="21" w:author="Liyunbo" w:date="2022-02-23T22:34:00Z">
        <w:r w:rsidR="0082124E">
          <w:rPr>
            <w:sz w:val="20"/>
          </w:rPr>
          <w:t>(#</w:t>
        </w:r>
        <w:r w:rsidR="0082124E">
          <w:rPr>
            <w:rFonts w:eastAsia="Times New Roman"/>
            <w:color w:val="000000"/>
            <w:sz w:val="18"/>
            <w:szCs w:val="18"/>
            <w:lang w:val="en-US"/>
          </w:rPr>
          <w:t>4147</w:t>
        </w:r>
        <w:r w:rsidR="0082124E">
          <w:rPr>
            <w:sz w:val="20"/>
          </w:rPr>
          <w:t>)</w:t>
        </w:r>
      </w:ins>
    </w:p>
    <w:p w14:paraId="371ECB07" w14:textId="77777777" w:rsidR="00C73C98" w:rsidRDefault="00C73C98" w:rsidP="00C73C98">
      <w:pPr>
        <w:widowControl w:val="0"/>
        <w:autoSpaceDE w:val="0"/>
        <w:autoSpaceDN w:val="0"/>
        <w:adjustRightInd w:val="0"/>
        <w:jc w:val="left"/>
        <w:rPr>
          <w:rFonts w:ascii="TimesNewRomanPSMT" w:hAnsi="TimesNewRomanPSMT" w:cs="TimesNewRomanPSMT"/>
          <w:color w:val="000000"/>
          <w:sz w:val="20"/>
          <w:lang w:val="en-US"/>
        </w:rPr>
      </w:pPr>
    </w:p>
    <w:p w14:paraId="13D75DCA" w14:textId="7E463E8A" w:rsidR="00C73C98" w:rsidRDefault="00C73C98" w:rsidP="00C73C98">
      <w:pPr>
        <w:rPr>
          <w:sz w:val="16"/>
        </w:rPr>
      </w:pPr>
      <w:r>
        <w:rPr>
          <w:rFonts w:ascii="TimesNewRomanPSMT" w:hAnsi="TimesNewRomanPSMT" w:cs="TimesNewRomanPSMT"/>
          <w:color w:val="000000"/>
          <w:sz w:val="20"/>
          <w:lang w:val="en-US"/>
        </w:rPr>
        <w:t>If transmitted by a DMG STA, the TA field is the MAC address of the STA transmitting the frame.</w:t>
      </w:r>
    </w:p>
    <w:p w14:paraId="4835D7E3" w14:textId="77777777" w:rsidR="00C73C98" w:rsidRDefault="00C73C98" w:rsidP="00CA0A57">
      <w:pPr>
        <w:rPr>
          <w:sz w:val="16"/>
        </w:rPr>
      </w:pPr>
    </w:p>
    <w:p w14:paraId="17A03FEC" w14:textId="77777777" w:rsidR="00640414" w:rsidRDefault="00640414" w:rsidP="00CA0A57">
      <w:pPr>
        <w:rPr>
          <w:sz w:val="16"/>
        </w:rPr>
      </w:pPr>
    </w:p>
    <w:p w14:paraId="3F801767" w14:textId="77777777" w:rsidR="00640414" w:rsidRDefault="00640414" w:rsidP="00CA0A57">
      <w:pPr>
        <w:rPr>
          <w:b/>
          <w:bCs/>
          <w:sz w:val="20"/>
        </w:rPr>
      </w:pPr>
      <w:r>
        <w:rPr>
          <w:b/>
          <w:bCs/>
          <w:sz w:val="20"/>
        </w:rPr>
        <w:t>9.3.1.7 BlockAckReq frame format</w:t>
      </w:r>
    </w:p>
    <w:p w14:paraId="3C9AEB55" w14:textId="77777777" w:rsidR="00640414" w:rsidRDefault="00640414" w:rsidP="00CA0A57">
      <w:pPr>
        <w:rPr>
          <w:b/>
          <w:bCs/>
          <w:sz w:val="20"/>
        </w:rPr>
      </w:pPr>
      <w:r>
        <w:rPr>
          <w:b/>
          <w:bCs/>
          <w:sz w:val="20"/>
        </w:rPr>
        <w:t>9.3.1.7.1 Overview</w:t>
      </w:r>
    </w:p>
    <w:p w14:paraId="79C10298" w14:textId="7E0F685B" w:rsidR="00640414" w:rsidRDefault="00640414" w:rsidP="00CA0A57">
      <w:pPr>
        <w:rPr>
          <w:sz w:val="20"/>
        </w:rPr>
      </w:pPr>
      <w:r>
        <w:rPr>
          <w:sz w:val="20"/>
        </w:rPr>
        <w:t>The TA field value is the address of the STA transmitting the BlockAckReq frame or a bandwidth signaling TA. In a BlockAckReq frame transmitted by an EHT STA that is a ST</w:t>
      </w:r>
      <w:r w:rsidR="00965670">
        <w:rPr>
          <w:sz w:val="20"/>
        </w:rPr>
        <w:t>A 6G with 320 MHz bandwidth sup</w:t>
      </w:r>
      <w:r>
        <w:rPr>
          <w:sz w:val="20"/>
        </w:rPr>
        <w:t>port in a non-HT or non-HT duplicate format and where the scrambling sequence and SERVICE field carry the TXVECTOR parameter CH_BANDWIDTH_IN_NON_HT, the TA field value is a bandwidth signalling TA. In a BlockAckReq frame transmitted by a VHT STA, or an HE STA, an EHT STA that is not a STA 6G or an EHT STA that is a STA 6G without 320 MHz bandwidth support in a non-HT or non-HT duplicate format and where the scrambling sequence carries the TXVECTOR parameter CH_BAND-WIDTH_IN_NON_HT, the TA field value is a bandwidth signaling TA.</w:t>
      </w:r>
    </w:p>
    <w:p w14:paraId="08DDE8E5" w14:textId="77777777" w:rsidR="00640414" w:rsidRDefault="00640414" w:rsidP="00CA0A57">
      <w:pPr>
        <w:rPr>
          <w:sz w:val="20"/>
        </w:rPr>
      </w:pPr>
    </w:p>
    <w:p w14:paraId="443C5176" w14:textId="77777777" w:rsidR="00640414" w:rsidRDefault="00640414" w:rsidP="00CA0A57">
      <w:pPr>
        <w:rPr>
          <w:sz w:val="20"/>
        </w:rPr>
      </w:pPr>
    </w:p>
    <w:p w14:paraId="590E0584" w14:textId="77777777" w:rsidR="00640414" w:rsidRDefault="00640414" w:rsidP="00CA0A57">
      <w:pPr>
        <w:rPr>
          <w:sz w:val="20"/>
        </w:rPr>
      </w:pPr>
    </w:p>
    <w:p w14:paraId="5266DAD3" w14:textId="77777777" w:rsidR="002F4583" w:rsidRDefault="002F4583" w:rsidP="00CA0A57">
      <w:pPr>
        <w:rPr>
          <w:sz w:val="20"/>
        </w:rPr>
      </w:pPr>
    </w:p>
    <w:p w14:paraId="4EE5B834" w14:textId="77777777" w:rsidR="002F4583" w:rsidRDefault="002F4583" w:rsidP="00CA0A57">
      <w:pPr>
        <w:rPr>
          <w:sz w:val="20"/>
        </w:rPr>
      </w:pPr>
    </w:p>
    <w:p w14:paraId="5DD87DC7" w14:textId="1743552C" w:rsidR="002F4583" w:rsidRDefault="002F4583" w:rsidP="00CA0A57">
      <w:pPr>
        <w:rPr>
          <w:b/>
          <w:bCs/>
          <w:sz w:val="20"/>
        </w:rPr>
      </w:pPr>
      <w:r>
        <w:rPr>
          <w:b/>
          <w:bCs/>
          <w:sz w:val="20"/>
        </w:rPr>
        <w:t>9.3.1.19 VHT/HE/Ranging/EHT NDP Announcement frame format</w:t>
      </w:r>
    </w:p>
    <w:p w14:paraId="0D272618" w14:textId="77777777" w:rsidR="002F4583" w:rsidRDefault="002F4583" w:rsidP="00CA0A57">
      <w:pPr>
        <w:rPr>
          <w:sz w:val="20"/>
        </w:rPr>
      </w:pPr>
    </w:p>
    <w:p w14:paraId="09F67724" w14:textId="468B92BE" w:rsidR="00640414" w:rsidRPr="00C73C98" w:rsidRDefault="002F4583" w:rsidP="00CA0A57">
      <w:pPr>
        <w:rPr>
          <w:sz w:val="16"/>
        </w:rPr>
      </w:pPr>
      <w:r>
        <w:rPr>
          <w:sz w:val="20"/>
        </w:rPr>
        <w:t xml:space="preserve">The TA field is set to the address of the STA transmitting the VHT/HE/Ranging NDP Announce-ment frame or the bandwidth signaling TA of the STA transmitting the VHT/HE/Ranging NDP Announce-ment frame. In an EHT NDP Announcement frame transmitted by an EHT STA that is a STA 6G with 320 MHz bandwidth support in a non-HT or </w:t>
      </w:r>
      <w:r>
        <w:rPr>
          <w:sz w:val="20"/>
        </w:rPr>
        <w:lastRenderedPageBreak/>
        <w:t>non-HT duplicate format and where the scrambling sequence and SERVICE field carry the TXVECTOR parameter CH_BANDWIDTH_IN_NON_HT, the TA field is set to a bandwidth signaling TA. In an VHT/HE/Ranging NDP Announcement frame trans-mitted by a VHT STA, or an HE STA, an EHT STA that is not a STA 6G or an EHT STA that is a STA 6G without 320 MHz bandwidth support in a non-HT or non-HT duplicate format and where the scrambling sequence carries the TXVECTOR parameter CH_BANDWIDTH_IN_NON_HT, the TA field is set to a bandwidth signaling TA.</w:t>
      </w:r>
    </w:p>
    <w:p w14:paraId="2CC6FB1F" w14:textId="77777777" w:rsidR="003571BB" w:rsidRDefault="003571BB" w:rsidP="00CA0A57">
      <w:pPr>
        <w:rPr>
          <w:sz w:val="16"/>
        </w:rPr>
      </w:pPr>
    </w:p>
    <w:p w14:paraId="325A8F8D" w14:textId="77777777" w:rsidR="00071D7E" w:rsidRDefault="00071D7E" w:rsidP="00CA0A57">
      <w:pPr>
        <w:rPr>
          <w:sz w:val="16"/>
        </w:rPr>
      </w:pPr>
    </w:p>
    <w:p w14:paraId="5741D795" w14:textId="77777777" w:rsidR="00071D7E" w:rsidRDefault="00071D7E" w:rsidP="00CA0A57">
      <w:pPr>
        <w:rPr>
          <w:sz w:val="16"/>
        </w:rPr>
      </w:pPr>
    </w:p>
    <w:p w14:paraId="13F85449" w14:textId="77777777" w:rsidR="00071D7E" w:rsidRDefault="00071D7E" w:rsidP="00CA0A57">
      <w:pPr>
        <w:rPr>
          <w:sz w:val="16"/>
        </w:rPr>
      </w:pPr>
    </w:p>
    <w:p w14:paraId="38C6303D" w14:textId="77777777" w:rsidR="00071D7E" w:rsidRDefault="00071D7E" w:rsidP="00CA0A57">
      <w:pPr>
        <w:rPr>
          <w:sz w:val="16"/>
        </w:rPr>
      </w:pPr>
    </w:p>
    <w:p w14:paraId="3FC573F1" w14:textId="0E3FAE25" w:rsidR="00071D7E" w:rsidRDefault="00071D7E" w:rsidP="00071D7E">
      <w:pPr>
        <w:rPr>
          <w:b/>
          <w:sz w:val="20"/>
        </w:rPr>
      </w:pPr>
      <w:r w:rsidRPr="0037621C">
        <w:rPr>
          <w:rFonts w:ascii="TimesNewRomanPS-BoldItalicMT" w:hAnsi="TimesNewRomanPS-BoldItalicMT" w:cs="TimesNewRomanPS-BoldItalicMT"/>
          <w:b/>
          <w:bCs/>
          <w:i/>
          <w:iCs/>
          <w:sz w:val="20"/>
          <w:highlight w:val="yellow"/>
          <w:lang w:val="en-US"/>
        </w:rPr>
        <w:t xml:space="preserve">TGbe editor: </w:t>
      </w:r>
      <w:r>
        <w:rPr>
          <w:rFonts w:ascii="TimesNewRomanPS-BoldItalicMT" w:hAnsi="TimesNewRomanPS-BoldItalicMT" w:cs="TimesNewRomanPS-BoldItalicMT"/>
          <w:b/>
          <w:bCs/>
          <w:i/>
          <w:iCs/>
          <w:sz w:val="20"/>
          <w:highlight w:val="yellow"/>
          <w:lang w:val="en-US"/>
        </w:rPr>
        <w:t>Modify the</w:t>
      </w:r>
      <w:r w:rsidRPr="002A7552">
        <w:rPr>
          <w:rFonts w:ascii="TimesNewRomanPS-BoldItalicMT" w:hAnsi="TimesNewRomanPS-BoldItalicMT" w:cs="TimesNewRomanPS-BoldItalicMT"/>
          <w:b/>
          <w:bCs/>
          <w:i/>
          <w:iCs/>
          <w:sz w:val="20"/>
          <w:highlight w:val="yellow"/>
          <w:lang w:val="en-US"/>
        </w:rPr>
        <w:t xml:space="preserve"> </w:t>
      </w:r>
      <w:r w:rsidR="009E3C3F">
        <w:rPr>
          <w:rFonts w:ascii="TimesNewRomanPS-BoldItalicMT" w:hAnsi="TimesNewRomanPS-BoldItalicMT" w:cs="TimesNewRomanPS-BoldItalicMT"/>
          <w:b/>
          <w:bCs/>
          <w:i/>
          <w:iCs/>
          <w:sz w:val="20"/>
          <w:highlight w:val="yellow"/>
          <w:lang w:val="en-US"/>
        </w:rPr>
        <w:t>Table 17-2 RXVECTOR parameters in</w:t>
      </w:r>
      <w:r w:rsidRPr="00627B54">
        <w:rPr>
          <w:rFonts w:ascii="TimesNewRomanPS-BoldItalicMT" w:hAnsi="TimesNewRomanPS-BoldItalicMT" w:cs="TimesNewRomanPS-BoldItalicMT"/>
          <w:b/>
          <w:bCs/>
          <w:i/>
          <w:iCs/>
          <w:sz w:val="20"/>
          <w:highlight w:val="yellow"/>
          <w:lang w:val="en-US"/>
        </w:rPr>
        <w:t xml:space="preserve"> </w:t>
      </w:r>
      <w:r w:rsidR="009E3C3F">
        <w:rPr>
          <w:rFonts w:ascii="TimesNewRomanPS-BoldItalicMT" w:hAnsi="TimesNewRomanPS-BoldItalicMT" w:cs="TimesNewRomanPS-BoldItalicMT"/>
          <w:b/>
          <w:bCs/>
          <w:i/>
          <w:iCs/>
          <w:sz w:val="20"/>
          <w:highlight w:val="yellow"/>
          <w:lang w:val="en-US"/>
        </w:rPr>
        <w:t>17.2.3</w:t>
      </w:r>
      <w:r w:rsidRPr="00627B54">
        <w:rPr>
          <w:rFonts w:ascii="TimesNewRomanPS-BoldItalicMT" w:hAnsi="TimesNewRomanPS-BoldItalicMT" w:cs="TimesNewRomanPS-BoldItalicMT"/>
          <w:b/>
          <w:bCs/>
          <w:i/>
          <w:iCs/>
          <w:sz w:val="20"/>
          <w:highlight w:val="yellow"/>
          <w:lang w:val="en-US"/>
        </w:rPr>
        <w:t xml:space="preserve"> (</w:t>
      </w:r>
      <w:r w:rsidR="009E3C3F" w:rsidRPr="009E3C3F">
        <w:rPr>
          <w:rFonts w:ascii="TimesNewRomanPS-BoldItalicMT" w:hAnsi="TimesNewRomanPS-BoldItalicMT" w:cs="TimesNewRomanPS-BoldItalicMT"/>
          <w:b/>
          <w:bCs/>
          <w:i/>
          <w:iCs/>
          <w:sz w:val="20"/>
          <w:highlight w:val="yellow"/>
          <w:lang w:val="en-US"/>
        </w:rPr>
        <w:t>RXVECTOR parameters</w:t>
      </w:r>
      <w:r w:rsidRPr="00627B54">
        <w:rPr>
          <w:rFonts w:ascii="TimesNewRomanPS-BoldItalicMT" w:hAnsi="TimesNewRomanPS-BoldItalicMT" w:cs="TimesNewRomanPS-BoldItalicMT"/>
          <w:b/>
          <w:bCs/>
          <w:i/>
          <w:iCs/>
          <w:sz w:val="20"/>
          <w:highlight w:val="yellow"/>
          <w:lang w:val="en-US"/>
        </w:rPr>
        <w:t xml:space="preserve">) </w:t>
      </w:r>
      <w:r>
        <w:rPr>
          <w:rFonts w:ascii="TimesNewRomanPS-BoldItalicMT" w:hAnsi="TimesNewRomanPS-BoldItalicMT" w:cs="TimesNewRomanPS-BoldItalicMT"/>
          <w:b/>
          <w:bCs/>
          <w:i/>
          <w:iCs/>
          <w:sz w:val="20"/>
          <w:highlight w:val="yellow"/>
          <w:lang w:val="en-US"/>
        </w:rPr>
        <w:t>as follows</w:t>
      </w:r>
      <w:r>
        <w:rPr>
          <w:rFonts w:ascii="TimesNewRomanPS-BoldItalicMT" w:hAnsi="TimesNewRomanPS-BoldItalicMT" w:cs="TimesNewRomanPS-BoldItalicMT"/>
          <w:b/>
          <w:bCs/>
          <w:i/>
          <w:iCs/>
          <w:sz w:val="20"/>
          <w:lang w:val="en-US"/>
        </w:rPr>
        <w:t>:</w:t>
      </w:r>
    </w:p>
    <w:p w14:paraId="26356516" w14:textId="77777777" w:rsidR="00071D7E" w:rsidRPr="00071D7E" w:rsidRDefault="00071D7E" w:rsidP="00CA0A57">
      <w:pPr>
        <w:rPr>
          <w:sz w:val="16"/>
        </w:rPr>
      </w:pPr>
    </w:p>
    <w:p w14:paraId="6973B70F" w14:textId="77777777" w:rsidR="00071D7E" w:rsidRDefault="00071D7E" w:rsidP="00CA0A57">
      <w:pPr>
        <w:rPr>
          <w:sz w:val="16"/>
        </w:rPr>
      </w:pPr>
    </w:p>
    <w:p w14:paraId="1742B1E3" w14:textId="1FC6616B" w:rsidR="00071D7E" w:rsidRDefault="009E3C3F" w:rsidP="00CA0A57">
      <w:pPr>
        <w:rPr>
          <w:sz w:val="16"/>
        </w:rPr>
      </w:pPr>
      <w:r>
        <w:rPr>
          <w:b/>
          <w:bCs/>
          <w:sz w:val="20"/>
        </w:rPr>
        <w:t>Table 17-2—RXVECTOR parameters</w:t>
      </w:r>
    </w:p>
    <w:p w14:paraId="74AF1978" w14:textId="77777777" w:rsidR="00071D7E" w:rsidRDefault="00071D7E" w:rsidP="00CA0A57">
      <w:pPr>
        <w:rPr>
          <w:sz w:val="16"/>
        </w:rPr>
      </w:pPr>
    </w:p>
    <w:tbl>
      <w:tblPr>
        <w:tblStyle w:val="ae"/>
        <w:tblW w:w="0" w:type="auto"/>
        <w:tblLayout w:type="fixed"/>
        <w:tblLook w:val="04A0" w:firstRow="1" w:lastRow="0" w:firstColumn="1" w:lastColumn="0" w:noHBand="0" w:noVBand="1"/>
      </w:tblPr>
      <w:tblGrid>
        <w:gridCol w:w="1980"/>
        <w:gridCol w:w="2410"/>
        <w:gridCol w:w="5040"/>
      </w:tblGrid>
      <w:tr w:rsidR="009E3C3F" w14:paraId="1AB3DFAE" w14:textId="77777777" w:rsidTr="00EB1412">
        <w:tc>
          <w:tcPr>
            <w:tcW w:w="1980" w:type="dxa"/>
          </w:tcPr>
          <w:p w14:paraId="029D2C6E" w14:textId="43662F7E" w:rsidR="009E3C3F" w:rsidRDefault="009E3C3F" w:rsidP="009E3C3F">
            <w:pPr>
              <w:rPr>
                <w:sz w:val="16"/>
              </w:rPr>
            </w:pPr>
            <w:r w:rsidRPr="00AB7777">
              <w:t>Parameter</w:t>
            </w:r>
          </w:p>
        </w:tc>
        <w:tc>
          <w:tcPr>
            <w:tcW w:w="2410" w:type="dxa"/>
          </w:tcPr>
          <w:p w14:paraId="62BE2EF5" w14:textId="2F552C24" w:rsidR="009E3C3F" w:rsidRDefault="009E3C3F" w:rsidP="009E3C3F">
            <w:pPr>
              <w:rPr>
                <w:sz w:val="16"/>
              </w:rPr>
            </w:pPr>
            <w:r>
              <w:rPr>
                <w:b/>
                <w:bCs/>
                <w:sz w:val="18"/>
                <w:szCs w:val="18"/>
              </w:rPr>
              <w:t>Associated primitive</w:t>
            </w:r>
          </w:p>
        </w:tc>
        <w:tc>
          <w:tcPr>
            <w:tcW w:w="5040" w:type="dxa"/>
          </w:tcPr>
          <w:p w14:paraId="351C5349" w14:textId="21F8ABA8" w:rsidR="009E3C3F" w:rsidRDefault="009E3C3F" w:rsidP="009E3C3F">
            <w:pPr>
              <w:rPr>
                <w:sz w:val="16"/>
              </w:rPr>
            </w:pPr>
            <w:r>
              <w:rPr>
                <w:b/>
                <w:bCs/>
                <w:sz w:val="18"/>
                <w:szCs w:val="18"/>
              </w:rPr>
              <w:t>Value</w:t>
            </w:r>
          </w:p>
        </w:tc>
      </w:tr>
      <w:tr w:rsidR="009E3C3F" w14:paraId="3091DF31" w14:textId="77777777" w:rsidTr="00EB1412">
        <w:tc>
          <w:tcPr>
            <w:tcW w:w="1980" w:type="dxa"/>
          </w:tcPr>
          <w:p w14:paraId="1B7DFEBA" w14:textId="77777777" w:rsidR="009E3C3F" w:rsidRPr="009E3C3F" w:rsidRDefault="009E3C3F" w:rsidP="009E3C3F">
            <w:pPr>
              <w:rPr>
                <w:sz w:val="18"/>
                <w:szCs w:val="18"/>
              </w:rPr>
            </w:pPr>
            <w:r w:rsidRPr="009E3C3F">
              <w:rPr>
                <w:sz w:val="18"/>
                <w:szCs w:val="18"/>
              </w:rPr>
              <w:t>CH_BANDWIDTH</w:t>
            </w:r>
          </w:p>
          <w:p w14:paraId="0198C69E" w14:textId="4BA1E2C9" w:rsidR="009E3C3F" w:rsidRDefault="009E3C3F" w:rsidP="009E3C3F">
            <w:pPr>
              <w:rPr>
                <w:sz w:val="16"/>
              </w:rPr>
            </w:pPr>
            <w:r w:rsidRPr="009E3C3F">
              <w:rPr>
                <w:sz w:val="18"/>
                <w:szCs w:val="18"/>
              </w:rPr>
              <w:t>_IN_NON_HT</w:t>
            </w:r>
          </w:p>
        </w:tc>
        <w:tc>
          <w:tcPr>
            <w:tcW w:w="2410" w:type="dxa"/>
          </w:tcPr>
          <w:p w14:paraId="5D085BE9" w14:textId="5E194939" w:rsidR="009E3C3F" w:rsidRDefault="00EB1412" w:rsidP="009E3C3F">
            <w:pPr>
              <w:rPr>
                <w:sz w:val="16"/>
              </w:rPr>
            </w:pPr>
            <w:r>
              <w:rPr>
                <w:sz w:val="18"/>
                <w:szCs w:val="18"/>
              </w:rPr>
              <w:t>PHY-RXSTART.request(RXVECTOR)</w:t>
            </w:r>
          </w:p>
        </w:tc>
        <w:tc>
          <w:tcPr>
            <w:tcW w:w="5040" w:type="dxa"/>
          </w:tcPr>
          <w:p w14:paraId="414050D7" w14:textId="77777777" w:rsidR="00EB1412" w:rsidRDefault="009E3C3F" w:rsidP="009E3C3F">
            <w:pPr>
              <w:rPr>
                <w:sz w:val="18"/>
                <w:szCs w:val="18"/>
              </w:rPr>
            </w:pPr>
            <w:r>
              <w:rPr>
                <w:sz w:val="18"/>
                <w:szCs w:val="18"/>
              </w:rPr>
              <w:t>Not present if neither dot11VHTOptionImplemented nor dot11HEOptionImplemented is present or equal to true.</w:t>
            </w:r>
          </w:p>
          <w:p w14:paraId="3207E583" w14:textId="77777777" w:rsidR="00EB1412" w:rsidRDefault="009E3C3F" w:rsidP="009E3C3F">
            <w:pPr>
              <w:rPr>
                <w:sz w:val="18"/>
                <w:szCs w:val="18"/>
              </w:rPr>
            </w:pPr>
            <w:r>
              <w:rPr>
                <w:sz w:val="18"/>
                <w:szCs w:val="18"/>
              </w:rPr>
              <w:t>Present if at least one of dot11VHTOptionImplemented and dot11HEOptionImplemented is present and equal to true.</w:t>
            </w:r>
          </w:p>
          <w:p w14:paraId="11D030A6" w14:textId="73FCA515" w:rsidR="00EB1412" w:rsidRDefault="009E3C3F" w:rsidP="009E3C3F">
            <w:pPr>
              <w:rPr>
                <w:sz w:val="18"/>
                <w:szCs w:val="18"/>
              </w:rPr>
            </w:pPr>
            <w:r>
              <w:rPr>
                <w:sz w:val="18"/>
                <w:szCs w:val="18"/>
              </w:rPr>
              <w:t>If dot11EHTOptionImplemented is not present or equal to false, then the allowed values areIf present, CBW20, CBW40, CBW80, CBW160, or CBW80+80.</w:t>
            </w:r>
          </w:p>
          <w:p w14:paraId="0DB3A85F" w14:textId="46215497" w:rsidR="00EB1412" w:rsidRDefault="009E3C3F" w:rsidP="009E3C3F">
            <w:pPr>
              <w:rPr>
                <w:sz w:val="18"/>
                <w:szCs w:val="18"/>
              </w:rPr>
            </w:pPr>
            <w:r>
              <w:rPr>
                <w:sz w:val="18"/>
                <w:szCs w:val="18"/>
              </w:rPr>
              <w:t xml:space="preserve">If dot11EHTOptionImplemented is equal to true and the STA is not a STA 6G </w:t>
            </w:r>
            <w:del w:id="22" w:author="Liyunbo" w:date="2022-03-07T14:29:00Z">
              <w:r w:rsidDel="00E87B82">
                <w:rPr>
                  <w:sz w:val="18"/>
                  <w:szCs w:val="18"/>
                </w:rPr>
                <w:delText xml:space="preserve">or </w:delText>
              </w:r>
            </w:del>
            <w:del w:id="23" w:author="Liyunbo" w:date="2022-02-22T11:40:00Z">
              <w:r w:rsidDel="00EB1412">
                <w:rPr>
                  <w:sz w:val="18"/>
                  <w:szCs w:val="18"/>
                </w:rPr>
                <w:delText>the STA is a STA 6G without 320 MHz bandwidth support</w:delText>
              </w:r>
            </w:del>
            <w:ins w:id="24" w:author="Liyunbo" w:date="2022-02-23T22:34:00Z">
              <w:r w:rsidR="0082124E">
                <w:rPr>
                  <w:sz w:val="20"/>
                </w:rPr>
                <w:t>(#</w:t>
              </w:r>
              <w:r w:rsidR="0082124E">
                <w:rPr>
                  <w:rFonts w:eastAsia="Times New Roman"/>
                  <w:color w:val="000000"/>
                  <w:sz w:val="18"/>
                  <w:szCs w:val="18"/>
                  <w:lang w:val="en-US"/>
                </w:rPr>
                <w:t>4147</w:t>
              </w:r>
              <w:r w:rsidR="0082124E">
                <w:rPr>
                  <w:sz w:val="20"/>
                </w:rPr>
                <w:t>)</w:t>
              </w:r>
            </w:ins>
            <w:r>
              <w:rPr>
                <w:sz w:val="18"/>
                <w:szCs w:val="18"/>
              </w:rPr>
              <w:t>, then the allowed values are CBW20, CBW40, CBW80, or CBW160.</w:t>
            </w:r>
          </w:p>
          <w:p w14:paraId="24BAE28C" w14:textId="1272830C" w:rsidR="009E3C3F" w:rsidRDefault="009E3C3F" w:rsidP="00E87B82">
            <w:pPr>
              <w:rPr>
                <w:sz w:val="16"/>
              </w:rPr>
            </w:pPr>
            <w:r>
              <w:rPr>
                <w:sz w:val="18"/>
                <w:szCs w:val="18"/>
              </w:rPr>
              <w:t>If dot11EHTOptionImplemented is equal to true and the STA is a STA 6G</w:t>
            </w:r>
            <w:del w:id="25" w:author="Liyunbo" w:date="2022-02-22T11:40:00Z">
              <w:r w:rsidDel="00EB1412">
                <w:rPr>
                  <w:sz w:val="18"/>
                  <w:szCs w:val="18"/>
                </w:rPr>
                <w:delText xml:space="preserve"> with 320 MHz bandwidth support</w:delText>
              </w:r>
            </w:del>
            <w:ins w:id="26" w:author="Liyunbo" w:date="2022-02-23T22:34:00Z">
              <w:r w:rsidR="0082124E">
                <w:rPr>
                  <w:sz w:val="20"/>
                </w:rPr>
                <w:t>(#</w:t>
              </w:r>
              <w:r w:rsidR="0082124E">
                <w:rPr>
                  <w:rFonts w:eastAsia="Times New Roman"/>
                  <w:color w:val="000000"/>
                  <w:sz w:val="18"/>
                  <w:szCs w:val="18"/>
                  <w:lang w:val="en-US"/>
                </w:rPr>
                <w:t>4147</w:t>
              </w:r>
              <w:r w:rsidR="0082124E">
                <w:rPr>
                  <w:sz w:val="20"/>
                </w:rPr>
                <w:t>)</w:t>
              </w:r>
            </w:ins>
            <w:r>
              <w:rPr>
                <w:sz w:val="18"/>
                <w:szCs w:val="18"/>
              </w:rPr>
              <w:t>, then the allowed values are CBW20, CBW40, CBW80, CBW160, or CBW320.</w:t>
            </w:r>
          </w:p>
        </w:tc>
      </w:tr>
      <w:tr w:rsidR="009E3C3F" w14:paraId="1A540E74" w14:textId="77777777" w:rsidTr="00EB1412">
        <w:tc>
          <w:tcPr>
            <w:tcW w:w="1980" w:type="dxa"/>
          </w:tcPr>
          <w:p w14:paraId="672C1578" w14:textId="638C9331" w:rsidR="009E3C3F" w:rsidRDefault="009E3C3F" w:rsidP="009E3C3F">
            <w:pPr>
              <w:rPr>
                <w:sz w:val="16"/>
              </w:rPr>
            </w:pPr>
            <w:r>
              <w:rPr>
                <w:sz w:val="18"/>
                <w:szCs w:val="18"/>
              </w:rPr>
              <w:t>DYN_BANDWIDTH_IN_NON_HT</w:t>
            </w:r>
          </w:p>
        </w:tc>
        <w:tc>
          <w:tcPr>
            <w:tcW w:w="2410" w:type="dxa"/>
          </w:tcPr>
          <w:p w14:paraId="21407F0D" w14:textId="62C08E7F" w:rsidR="009E3C3F" w:rsidRDefault="009E3C3F" w:rsidP="009E3C3F">
            <w:pPr>
              <w:rPr>
                <w:sz w:val="16"/>
              </w:rPr>
            </w:pPr>
            <w:r>
              <w:rPr>
                <w:sz w:val="18"/>
                <w:szCs w:val="18"/>
              </w:rPr>
              <w:t>PHY-RXSTART.request(RXVECTOR)</w:t>
            </w:r>
          </w:p>
        </w:tc>
        <w:tc>
          <w:tcPr>
            <w:tcW w:w="5040" w:type="dxa"/>
          </w:tcPr>
          <w:p w14:paraId="72756264" w14:textId="77777777" w:rsidR="00EB1412" w:rsidRDefault="00EB1412" w:rsidP="00EB1412">
            <w:pPr>
              <w:rPr>
                <w:sz w:val="18"/>
                <w:szCs w:val="18"/>
              </w:rPr>
            </w:pPr>
            <w:r>
              <w:rPr>
                <w:sz w:val="18"/>
                <w:szCs w:val="18"/>
              </w:rPr>
              <w:t>Not present if neither dot11VHTOptionImplemented nor dot11HEOptionImplemented is present or equal to true.</w:t>
            </w:r>
          </w:p>
          <w:p w14:paraId="4256E320" w14:textId="1C4C96C2" w:rsidR="009E3C3F" w:rsidRDefault="00EB1412" w:rsidP="00EB1412">
            <w:pPr>
              <w:rPr>
                <w:sz w:val="16"/>
              </w:rPr>
            </w:pPr>
            <w:r>
              <w:rPr>
                <w:sz w:val="18"/>
                <w:szCs w:val="18"/>
              </w:rPr>
              <w:t>Present if at least one of dot11VHTOptionImplemented and dot11HEOptionImplemented is present and equal to true, then the allowed values are Static or Dynamic.</w:t>
            </w:r>
          </w:p>
        </w:tc>
      </w:tr>
    </w:tbl>
    <w:p w14:paraId="7C70FFC9" w14:textId="77777777" w:rsidR="00071D7E" w:rsidRDefault="00071D7E" w:rsidP="00CA0A57">
      <w:pPr>
        <w:rPr>
          <w:sz w:val="16"/>
        </w:rPr>
      </w:pPr>
    </w:p>
    <w:p w14:paraId="18940AA8" w14:textId="77777777" w:rsidR="009E3C3F" w:rsidRDefault="009E3C3F" w:rsidP="00CA0A57">
      <w:pPr>
        <w:rPr>
          <w:sz w:val="16"/>
        </w:rPr>
      </w:pPr>
    </w:p>
    <w:p w14:paraId="02699F22" w14:textId="77777777" w:rsidR="009E3C3F" w:rsidRDefault="009E3C3F" w:rsidP="00CA0A57">
      <w:pPr>
        <w:rPr>
          <w:sz w:val="16"/>
        </w:rPr>
      </w:pPr>
    </w:p>
    <w:p w14:paraId="1D981242" w14:textId="1EF3A075" w:rsidR="00777A5B" w:rsidRDefault="00777A5B" w:rsidP="00777A5B">
      <w:pPr>
        <w:rPr>
          <w:b/>
          <w:sz w:val="20"/>
        </w:rPr>
      </w:pPr>
      <w:r w:rsidRPr="0037621C">
        <w:rPr>
          <w:rFonts w:ascii="TimesNewRomanPS-BoldItalicMT" w:hAnsi="TimesNewRomanPS-BoldItalicMT" w:cs="TimesNewRomanPS-BoldItalicMT"/>
          <w:b/>
          <w:bCs/>
          <w:i/>
          <w:iCs/>
          <w:sz w:val="20"/>
          <w:highlight w:val="yellow"/>
          <w:lang w:val="en-US"/>
        </w:rPr>
        <w:t xml:space="preserve">TGbe editor: </w:t>
      </w:r>
      <w:r>
        <w:rPr>
          <w:rFonts w:ascii="TimesNewRomanPS-BoldItalicMT" w:hAnsi="TimesNewRomanPS-BoldItalicMT" w:cs="TimesNewRomanPS-BoldItalicMT"/>
          <w:b/>
          <w:bCs/>
          <w:i/>
          <w:iCs/>
          <w:sz w:val="20"/>
          <w:highlight w:val="yellow"/>
          <w:lang w:val="en-US"/>
        </w:rPr>
        <w:t>Modify below paragraphs in</w:t>
      </w:r>
      <w:r w:rsidRPr="00627B54">
        <w:rPr>
          <w:rFonts w:ascii="TimesNewRomanPS-BoldItalicMT" w:hAnsi="TimesNewRomanPS-BoldItalicMT" w:cs="TimesNewRomanPS-BoldItalicMT"/>
          <w:b/>
          <w:bCs/>
          <w:i/>
          <w:iCs/>
          <w:sz w:val="20"/>
          <w:highlight w:val="yellow"/>
          <w:lang w:val="en-US"/>
        </w:rPr>
        <w:t xml:space="preserve"> </w:t>
      </w:r>
      <w:r w:rsidRPr="00777A5B">
        <w:rPr>
          <w:rFonts w:ascii="TimesNewRomanPS-BoldItalicMT" w:hAnsi="TimesNewRomanPS-BoldItalicMT" w:cs="TimesNewRomanPS-BoldItalicMT"/>
          <w:b/>
          <w:bCs/>
          <w:i/>
          <w:iCs/>
          <w:sz w:val="20"/>
          <w:highlight w:val="yellow"/>
          <w:lang w:val="en-US"/>
        </w:rPr>
        <w:t>17.3.5.5 (PHY DATA scrambler and descrambler)</w:t>
      </w:r>
      <w:r w:rsidRPr="00627B54">
        <w:rPr>
          <w:rFonts w:ascii="TimesNewRomanPS-BoldItalicMT" w:hAnsi="TimesNewRomanPS-BoldItalicMT" w:cs="TimesNewRomanPS-BoldItalicMT"/>
          <w:b/>
          <w:bCs/>
          <w:i/>
          <w:iCs/>
          <w:sz w:val="20"/>
          <w:highlight w:val="yellow"/>
          <w:lang w:val="en-US"/>
        </w:rPr>
        <w:t xml:space="preserve"> </w:t>
      </w:r>
      <w:r>
        <w:rPr>
          <w:rFonts w:ascii="TimesNewRomanPS-BoldItalicMT" w:hAnsi="TimesNewRomanPS-BoldItalicMT" w:cs="TimesNewRomanPS-BoldItalicMT"/>
          <w:b/>
          <w:bCs/>
          <w:i/>
          <w:iCs/>
          <w:sz w:val="20"/>
          <w:highlight w:val="yellow"/>
          <w:lang w:val="en-US"/>
        </w:rPr>
        <w:t>as follows</w:t>
      </w:r>
      <w:r>
        <w:rPr>
          <w:rFonts w:ascii="TimesNewRomanPS-BoldItalicMT" w:hAnsi="TimesNewRomanPS-BoldItalicMT" w:cs="TimesNewRomanPS-BoldItalicMT"/>
          <w:b/>
          <w:bCs/>
          <w:i/>
          <w:iCs/>
          <w:sz w:val="20"/>
          <w:lang w:val="en-US"/>
        </w:rPr>
        <w:t>:</w:t>
      </w:r>
    </w:p>
    <w:p w14:paraId="3970EA63" w14:textId="77777777" w:rsidR="00777A5B" w:rsidRDefault="00777A5B" w:rsidP="00CA0A57">
      <w:pPr>
        <w:rPr>
          <w:sz w:val="16"/>
        </w:rPr>
      </w:pPr>
    </w:p>
    <w:p w14:paraId="19C50DEC" w14:textId="3C8A1C59" w:rsidR="00777A5B" w:rsidRPr="00777A5B" w:rsidRDefault="00777A5B" w:rsidP="00777A5B">
      <w:pPr>
        <w:rPr>
          <w:sz w:val="16"/>
        </w:rPr>
      </w:pPr>
      <w:r w:rsidRPr="00777A5B">
        <w:rPr>
          <w:sz w:val="16"/>
        </w:rPr>
        <w:t>During reception by a VHT</w:t>
      </w:r>
      <w:r>
        <w:rPr>
          <w:sz w:val="16"/>
        </w:rPr>
        <w:t xml:space="preserve"> </w:t>
      </w:r>
      <w:r w:rsidRPr="00777A5B">
        <w:rPr>
          <w:sz w:val="16"/>
        </w:rPr>
        <w:t>STA, HE</w:t>
      </w:r>
      <w:r>
        <w:rPr>
          <w:sz w:val="16"/>
        </w:rPr>
        <w:t xml:space="preserve"> </w:t>
      </w:r>
      <w:r w:rsidRPr="00777A5B">
        <w:rPr>
          <w:sz w:val="16"/>
        </w:rPr>
        <w:t>STA,</w:t>
      </w:r>
      <w:r>
        <w:rPr>
          <w:sz w:val="16"/>
        </w:rPr>
        <w:t xml:space="preserve"> </w:t>
      </w:r>
      <w:r w:rsidRPr="00E87B82">
        <w:rPr>
          <w:sz w:val="16"/>
        </w:rPr>
        <w:t>or</w:t>
      </w:r>
      <w:r w:rsidRPr="00777A5B">
        <w:rPr>
          <w:sz w:val="16"/>
        </w:rPr>
        <w:t xml:space="preserve"> EHT STA that is not a STA 6G</w:t>
      </w:r>
      <w:ins w:id="27" w:author="Liyunbo" w:date="2022-03-01T14:42:00Z">
        <w:r w:rsidR="00277FA3">
          <w:rPr>
            <w:sz w:val="16"/>
          </w:rPr>
          <w:t xml:space="preserve"> </w:t>
        </w:r>
      </w:ins>
      <w:del w:id="28" w:author="Liyunbo" w:date="2022-02-22T16:31:00Z">
        <w:r w:rsidRPr="00777A5B" w:rsidDel="00777A5B">
          <w:rPr>
            <w:sz w:val="16"/>
          </w:rPr>
          <w:delText xml:space="preserve"> with 320</w:delText>
        </w:r>
        <w:r w:rsidDel="00777A5B">
          <w:rPr>
            <w:sz w:val="16"/>
          </w:rPr>
          <w:delText xml:space="preserve"> </w:delText>
        </w:r>
        <w:r w:rsidRPr="00777A5B" w:rsidDel="00777A5B">
          <w:rPr>
            <w:sz w:val="16"/>
          </w:rPr>
          <w:delText>MHz bandwidth support</w:delText>
        </w:r>
      </w:del>
      <w:ins w:id="29" w:author="Liyunbo" w:date="2022-02-23T22:34:00Z">
        <w:r w:rsidR="0082124E">
          <w:rPr>
            <w:sz w:val="20"/>
          </w:rPr>
          <w:t>(#</w:t>
        </w:r>
        <w:r w:rsidR="0082124E">
          <w:rPr>
            <w:rFonts w:eastAsia="Times New Roman"/>
            <w:color w:val="000000"/>
            <w:sz w:val="18"/>
            <w:szCs w:val="18"/>
            <w:lang w:val="en-US"/>
          </w:rPr>
          <w:t>4147</w:t>
        </w:r>
        <w:r w:rsidR="0082124E">
          <w:rPr>
            <w:sz w:val="20"/>
          </w:rPr>
          <w:t>)</w:t>
        </w:r>
      </w:ins>
      <w:r w:rsidRPr="00777A5B">
        <w:rPr>
          <w:sz w:val="16"/>
        </w:rPr>
        <w:t>,</w:t>
      </w:r>
      <w:r>
        <w:rPr>
          <w:sz w:val="16"/>
        </w:rPr>
        <w:t xml:space="preserve"> </w:t>
      </w:r>
      <w:r w:rsidRPr="00777A5B">
        <w:rPr>
          <w:sz w:val="16"/>
        </w:rPr>
        <w:t>RXVECTOR parameter CH_BANDWIDTH_IN_NON_HT shall be determined from selected bits in the scrambling sequence as shown in</w:t>
      </w:r>
      <w:r>
        <w:rPr>
          <w:sz w:val="16"/>
        </w:rPr>
        <w:t xml:space="preserve"> </w:t>
      </w:r>
      <w:r w:rsidRPr="00777A5B">
        <w:rPr>
          <w:sz w:val="16"/>
        </w:rPr>
        <w:t>Table</w:t>
      </w:r>
      <w:r>
        <w:rPr>
          <w:sz w:val="16"/>
        </w:rPr>
        <w:t xml:space="preserve"> </w:t>
      </w:r>
      <w:r w:rsidRPr="00777A5B">
        <w:rPr>
          <w:sz w:val="16"/>
        </w:rPr>
        <w:t>17-7 (Contents of the first 7 bits of the</w:t>
      </w:r>
      <w:r>
        <w:rPr>
          <w:sz w:val="16"/>
        </w:rPr>
        <w:t xml:space="preserve"> </w:t>
      </w:r>
      <w:r w:rsidRPr="00777A5B">
        <w:rPr>
          <w:sz w:val="16"/>
        </w:rPr>
        <w:t>scrambling sequence)</w:t>
      </w:r>
      <w:r>
        <w:rPr>
          <w:sz w:val="16"/>
        </w:rPr>
        <w:t xml:space="preserve"> </w:t>
      </w:r>
      <w:r w:rsidRPr="00777A5B">
        <w:rPr>
          <w:sz w:val="16"/>
        </w:rPr>
        <w:t>and</w:t>
      </w:r>
      <w:r>
        <w:rPr>
          <w:sz w:val="16"/>
        </w:rPr>
        <w:t xml:space="preserve"> </w:t>
      </w:r>
      <w:r w:rsidRPr="00777A5B">
        <w:rPr>
          <w:sz w:val="16"/>
        </w:rPr>
        <w:t>Table</w:t>
      </w:r>
      <w:r>
        <w:rPr>
          <w:sz w:val="16"/>
        </w:rPr>
        <w:t xml:space="preserve"> </w:t>
      </w:r>
      <w:r w:rsidRPr="00777A5B">
        <w:rPr>
          <w:sz w:val="16"/>
        </w:rPr>
        <w:t>17-9 (RXVECTOR parameter CH_BANDWIDTH_IN_NON_HT values</w:t>
      </w:r>
      <w:r>
        <w:rPr>
          <w:sz w:val="16"/>
        </w:rPr>
        <w:t xml:space="preserve"> </w:t>
      </w:r>
      <w:r w:rsidRPr="00777A5B">
        <w:rPr>
          <w:sz w:val="16"/>
        </w:rPr>
        <w:t>for a VHT or HE STA).</w:t>
      </w:r>
    </w:p>
    <w:p w14:paraId="579A8510" w14:textId="77777777" w:rsidR="00777A5B" w:rsidRDefault="00777A5B" w:rsidP="00777A5B">
      <w:pPr>
        <w:rPr>
          <w:sz w:val="16"/>
        </w:rPr>
      </w:pPr>
    </w:p>
    <w:p w14:paraId="34953484" w14:textId="018A4686" w:rsidR="00777A5B" w:rsidRPr="00777A5B" w:rsidRDefault="00777A5B" w:rsidP="00777A5B">
      <w:pPr>
        <w:rPr>
          <w:sz w:val="16"/>
        </w:rPr>
      </w:pPr>
      <w:r w:rsidRPr="00777A5B">
        <w:rPr>
          <w:sz w:val="16"/>
        </w:rPr>
        <w:t>During reception by an EHT STA that is a STA 6G</w:t>
      </w:r>
      <w:del w:id="30" w:author="Liyunbo" w:date="2022-02-22T16:32:00Z">
        <w:r w:rsidRPr="00777A5B" w:rsidDel="00777A5B">
          <w:rPr>
            <w:sz w:val="16"/>
          </w:rPr>
          <w:delText xml:space="preserve"> with 320</w:delText>
        </w:r>
        <w:r w:rsidDel="00777A5B">
          <w:rPr>
            <w:sz w:val="16"/>
          </w:rPr>
          <w:delText xml:space="preserve"> </w:delText>
        </w:r>
        <w:r w:rsidRPr="00777A5B" w:rsidDel="00777A5B">
          <w:rPr>
            <w:sz w:val="16"/>
          </w:rPr>
          <w:delText>MHz bandwidth support</w:delText>
        </w:r>
      </w:del>
      <w:ins w:id="31" w:author="Liyunbo" w:date="2022-02-23T22:34:00Z">
        <w:r w:rsidR="0082124E">
          <w:rPr>
            <w:sz w:val="20"/>
          </w:rPr>
          <w:t>(#</w:t>
        </w:r>
        <w:r w:rsidR="0082124E">
          <w:rPr>
            <w:rFonts w:eastAsia="Times New Roman"/>
            <w:color w:val="000000"/>
            <w:sz w:val="18"/>
            <w:szCs w:val="18"/>
            <w:lang w:val="en-US"/>
          </w:rPr>
          <w:t>4147</w:t>
        </w:r>
        <w:r w:rsidR="0082124E">
          <w:rPr>
            <w:sz w:val="20"/>
          </w:rPr>
          <w:t>)</w:t>
        </w:r>
      </w:ins>
      <w:r w:rsidRPr="00777A5B">
        <w:rPr>
          <w:sz w:val="16"/>
        </w:rPr>
        <w:t>, the RXVECTOR parameter CH_BANDWIDTH_IN_NON_HT shall be determined from selected bits in the scrambling sequence as shown in</w:t>
      </w:r>
      <w:r>
        <w:rPr>
          <w:sz w:val="16"/>
        </w:rPr>
        <w:t xml:space="preserve"> </w:t>
      </w:r>
      <w:r w:rsidRPr="00777A5B">
        <w:rPr>
          <w:sz w:val="16"/>
        </w:rPr>
        <w:t>Figure</w:t>
      </w:r>
      <w:r>
        <w:rPr>
          <w:sz w:val="16"/>
        </w:rPr>
        <w:t xml:space="preserve"> </w:t>
      </w:r>
      <w:r w:rsidRPr="00777A5B">
        <w:rPr>
          <w:sz w:val="16"/>
        </w:rPr>
        <w:t>17-6 (SERVICE field bit assignment),</w:t>
      </w:r>
      <w:r>
        <w:rPr>
          <w:sz w:val="16"/>
        </w:rPr>
        <w:t xml:space="preserve"> </w:t>
      </w:r>
      <w:r w:rsidRPr="00777A5B">
        <w:rPr>
          <w:sz w:val="16"/>
        </w:rPr>
        <w:t>Table</w:t>
      </w:r>
      <w:r>
        <w:rPr>
          <w:sz w:val="16"/>
        </w:rPr>
        <w:t xml:space="preserve"> </w:t>
      </w:r>
      <w:r w:rsidRPr="00777A5B">
        <w:rPr>
          <w:sz w:val="16"/>
        </w:rPr>
        <w:t>17-7 (Contents of the</w:t>
      </w:r>
      <w:r>
        <w:rPr>
          <w:sz w:val="16"/>
        </w:rPr>
        <w:t xml:space="preserve"> </w:t>
      </w:r>
      <w:r w:rsidRPr="00777A5B">
        <w:rPr>
          <w:sz w:val="16"/>
        </w:rPr>
        <w:t>first 7 bits of the scrambling sequence), and</w:t>
      </w:r>
      <w:r>
        <w:rPr>
          <w:sz w:val="16"/>
        </w:rPr>
        <w:t xml:space="preserve"> </w:t>
      </w:r>
      <w:r w:rsidRPr="00777A5B">
        <w:rPr>
          <w:sz w:val="16"/>
        </w:rPr>
        <w:t>Table</w:t>
      </w:r>
      <w:r>
        <w:rPr>
          <w:sz w:val="16"/>
        </w:rPr>
        <w:t xml:space="preserve"> </w:t>
      </w:r>
      <w:r w:rsidRPr="00777A5B">
        <w:rPr>
          <w:sz w:val="16"/>
        </w:rPr>
        <w:t>17-9a (RXVECTOR parameter</w:t>
      </w:r>
      <w:r>
        <w:rPr>
          <w:sz w:val="16"/>
        </w:rPr>
        <w:t xml:space="preserve"> </w:t>
      </w:r>
      <w:r w:rsidRPr="00777A5B">
        <w:rPr>
          <w:sz w:val="16"/>
        </w:rPr>
        <w:t>CH_BANDWIDTH_IN_NON_HT values for an EHT STA).</w:t>
      </w:r>
    </w:p>
    <w:p w14:paraId="3BDCB853" w14:textId="77777777" w:rsidR="00777A5B" w:rsidRDefault="00777A5B" w:rsidP="00CA0A57">
      <w:pPr>
        <w:rPr>
          <w:sz w:val="16"/>
        </w:rPr>
      </w:pPr>
    </w:p>
    <w:p w14:paraId="1D87E2F6" w14:textId="77777777" w:rsidR="00FF154F" w:rsidRDefault="00FF154F" w:rsidP="00FF154F">
      <w:pPr>
        <w:spacing w:before="120" w:after="120"/>
        <w:rPr>
          <w:rFonts w:ascii="TimesNewRomanPS-BoldItalicMT" w:hAnsi="TimesNewRomanPS-BoldItalicMT" w:cs="TimesNewRomanPS-BoldItalicMT" w:hint="eastAsia"/>
          <w:b/>
          <w:bCs/>
          <w:i/>
          <w:iCs/>
          <w:sz w:val="20"/>
          <w:highlight w:val="yellow"/>
          <w:lang w:val="en-US"/>
        </w:rPr>
      </w:pPr>
      <w:r>
        <w:rPr>
          <w:rFonts w:ascii="TimesNewRomanPS-BoldItalicMT" w:hAnsi="TimesNewRomanPS-BoldItalicMT" w:cs="TimesNewRomanPS-BoldItalicMT"/>
          <w:b/>
          <w:bCs/>
          <w:i/>
          <w:iCs/>
          <w:sz w:val="20"/>
          <w:highlight w:val="yellow"/>
          <w:lang w:val="en-US"/>
        </w:rPr>
        <w:t>End of change</w:t>
      </w:r>
    </w:p>
    <w:p w14:paraId="3D4BBC69" w14:textId="77777777" w:rsidR="00FF154F" w:rsidRDefault="00FF154F" w:rsidP="00CA0A57">
      <w:pPr>
        <w:rPr>
          <w:sz w:val="16"/>
        </w:rPr>
      </w:pPr>
    </w:p>
    <w:p w14:paraId="4860D740" w14:textId="22CB89FD" w:rsidR="00E87B82" w:rsidRDefault="00E87B82" w:rsidP="00E87B82">
      <w:pPr>
        <w:rPr>
          <w:rFonts w:hint="eastAsia"/>
          <w:bCs/>
          <w:sz w:val="20"/>
          <w:lang w:eastAsia="zh-CN"/>
        </w:rPr>
      </w:pPr>
      <w:r>
        <w:rPr>
          <w:bCs/>
          <w:sz w:val="20"/>
          <w:lang w:eastAsia="zh-CN"/>
        </w:rPr>
        <w:t>-----------------------</w:t>
      </w:r>
      <w:r>
        <w:rPr>
          <w:rFonts w:hint="eastAsia"/>
          <w:bCs/>
          <w:sz w:val="20"/>
          <w:lang w:eastAsia="zh-CN"/>
        </w:rPr>
        <w:t>-</w:t>
      </w:r>
      <w:r>
        <w:rPr>
          <w:bCs/>
          <w:sz w:val="20"/>
          <w:lang w:eastAsia="zh-CN"/>
        </w:rPr>
        <w:t>-----------------------------End point of Opt 1-----------------------------------------------------------------</w:t>
      </w:r>
    </w:p>
    <w:p w14:paraId="58E9849E" w14:textId="77777777" w:rsidR="00706A03" w:rsidRPr="00E87B82" w:rsidRDefault="00706A03" w:rsidP="00CA0A57">
      <w:pPr>
        <w:rPr>
          <w:sz w:val="16"/>
        </w:rPr>
      </w:pPr>
    </w:p>
    <w:p w14:paraId="11918CD9" w14:textId="77777777" w:rsidR="00706A03" w:rsidRDefault="00706A03" w:rsidP="00CA0A57">
      <w:pPr>
        <w:rPr>
          <w:sz w:val="16"/>
        </w:rPr>
      </w:pPr>
    </w:p>
    <w:p w14:paraId="17D52671" w14:textId="77777777" w:rsidR="00706A03" w:rsidRDefault="00706A03" w:rsidP="00CA0A57">
      <w:pPr>
        <w:rPr>
          <w:ins w:id="32" w:author="Liyunbo" w:date="2022-02-22T10:56:00Z"/>
          <w:sz w:val="16"/>
        </w:rPr>
      </w:pPr>
    </w:p>
    <w:p w14:paraId="74D21160" w14:textId="77777777" w:rsidR="00FA369B" w:rsidRDefault="00FA369B" w:rsidP="00FA095F">
      <w:pPr>
        <w:rPr>
          <w:sz w:val="20"/>
          <w:lang w:eastAsia="zh-CN"/>
        </w:rPr>
      </w:pPr>
    </w:p>
    <w:p w14:paraId="757973FE" w14:textId="081838B0" w:rsidR="00E87B82" w:rsidRDefault="00E87B82" w:rsidP="00E87B82">
      <w:pPr>
        <w:rPr>
          <w:rFonts w:hint="eastAsia"/>
          <w:bCs/>
          <w:sz w:val="20"/>
          <w:lang w:eastAsia="zh-CN"/>
        </w:rPr>
      </w:pPr>
      <w:r>
        <w:rPr>
          <w:bCs/>
          <w:sz w:val="20"/>
          <w:lang w:eastAsia="zh-CN"/>
        </w:rPr>
        <w:lastRenderedPageBreak/>
        <w:t>-----------------------</w:t>
      </w:r>
      <w:r>
        <w:rPr>
          <w:rFonts w:hint="eastAsia"/>
          <w:bCs/>
          <w:sz w:val="20"/>
          <w:lang w:eastAsia="zh-CN"/>
        </w:rPr>
        <w:t>-</w:t>
      </w:r>
      <w:r>
        <w:rPr>
          <w:bCs/>
          <w:sz w:val="20"/>
          <w:lang w:eastAsia="zh-CN"/>
        </w:rPr>
        <w:t>-----------------------------Start point of Opt 2-----------------------------------------------------------------</w:t>
      </w:r>
    </w:p>
    <w:p w14:paraId="39F17CF9" w14:textId="77777777" w:rsidR="00FA369B" w:rsidRDefault="00FA369B" w:rsidP="00FA095F">
      <w:pPr>
        <w:rPr>
          <w:sz w:val="20"/>
          <w:lang w:eastAsia="zh-CN"/>
        </w:rPr>
      </w:pPr>
    </w:p>
    <w:p w14:paraId="63EBB910" w14:textId="77777777" w:rsidR="00E87B82" w:rsidRDefault="00E87B82" w:rsidP="00E87B82">
      <w:pPr>
        <w:rPr>
          <w:b/>
          <w:sz w:val="20"/>
        </w:rPr>
      </w:pPr>
      <w:r w:rsidRPr="0037621C">
        <w:rPr>
          <w:rFonts w:ascii="TimesNewRomanPS-BoldItalicMT" w:hAnsi="TimesNewRomanPS-BoldItalicMT" w:cs="TimesNewRomanPS-BoldItalicMT"/>
          <w:b/>
          <w:bCs/>
          <w:i/>
          <w:iCs/>
          <w:sz w:val="20"/>
          <w:highlight w:val="yellow"/>
          <w:lang w:val="en-US"/>
        </w:rPr>
        <w:t xml:space="preserve">TGbe editor: </w:t>
      </w:r>
      <w:r>
        <w:rPr>
          <w:rFonts w:ascii="TimesNewRomanPS-BoldItalicMT" w:hAnsi="TimesNewRomanPS-BoldItalicMT" w:cs="TimesNewRomanPS-BoldItalicMT"/>
          <w:b/>
          <w:bCs/>
          <w:i/>
          <w:iCs/>
          <w:sz w:val="20"/>
          <w:highlight w:val="yellow"/>
          <w:lang w:val="en-US"/>
        </w:rPr>
        <w:t>Modify the</w:t>
      </w:r>
      <w:r w:rsidRPr="002A7552">
        <w:rPr>
          <w:rFonts w:ascii="TimesNewRomanPS-BoldItalicMT" w:hAnsi="TimesNewRomanPS-BoldItalicMT" w:cs="TimesNewRomanPS-BoldItalicMT"/>
          <w:b/>
          <w:bCs/>
          <w:i/>
          <w:iCs/>
          <w:sz w:val="20"/>
          <w:highlight w:val="yellow"/>
          <w:lang w:val="en-US"/>
        </w:rPr>
        <w:t xml:space="preserve"> </w:t>
      </w:r>
      <w:r>
        <w:rPr>
          <w:rFonts w:ascii="TimesNewRomanPS-BoldItalicMT" w:hAnsi="TimesNewRomanPS-BoldItalicMT" w:cs="TimesNewRomanPS-BoldItalicMT"/>
          <w:b/>
          <w:bCs/>
          <w:i/>
          <w:iCs/>
          <w:sz w:val="20"/>
          <w:highlight w:val="yellow"/>
          <w:lang w:val="en-US"/>
        </w:rPr>
        <w:t xml:space="preserve">paragraphs in </w:t>
      </w:r>
      <w:r w:rsidRPr="00627B54">
        <w:rPr>
          <w:rFonts w:ascii="TimesNewRomanPS-BoldItalicMT" w:hAnsi="TimesNewRomanPS-BoldItalicMT" w:cs="TimesNewRomanPS-BoldItalicMT"/>
          <w:b/>
          <w:bCs/>
          <w:i/>
          <w:iCs/>
          <w:sz w:val="20"/>
          <w:highlight w:val="yellow"/>
          <w:lang w:val="en-US"/>
        </w:rPr>
        <w:t xml:space="preserve">9.3.1.2 (RTS frame format), 9.3.1.5 (PS-Poll frame format), 9.3.1.6 (CF-End frame format), 9.3.1.7 (BlockAckReq frame format), and 9.3.1.19 (VHT/HE/Ranging/EHT NDP Announcement frame format) </w:t>
      </w:r>
      <w:r>
        <w:rPr>
          <w:rFonts w:ascii="TimesNewRomanPS-BoldItalicMT" w:hAnsi="TimesNewRomanPS-BoldItalicMT" w:cs="TimesNewRomanPS-BoldItalicMT"/>
          <w:b/>
          <w:bCs/>
          <w:i/>
          <w:iCs/>
          <w:sz w:val="20"/>
          <w:highlight w:val="yellow"/>
          <w:lang w:val="en-US"/>
        </w:rPr>
        <w:t>as follows</w:t>
      </w:r>
      <w:r>
        <w:rPr>
          <w:rFonts w:ascii="TimesNewRomanPS-BoldItalicMT" w:hAnsi="TimesNewRomanPS-BoldItalicMT" w:cs="TimesNewRomanPS-BoldItalicMT"/>
          <w:b/>
          <w:bCs/>
          <w:i/>
          <w:iCs/>
          <w:sz w:val="20"/>
          <w:lang w:val="en-US"/>
        </w:rPr>
        <w:t>:</w:t>
      </w:r>
    </w:p>
    <w:p w14:paraId="65278224" w14:textId="77777777" w:rsidR="00E87B82" w:rsidRDefault="00E87B82" w:rsidP="00E87B82">
      <w:pPr>
        <w:rPr>
          <w:sz w:val="16"/>
        </w:rPr>
      </w:pPr>
    </w:p>
    <w:p w14:paraId="37B87C11" w14:textId="77777777" w:rsidR="00E87B82" w:rsidRDefault="00E87B82" w:rsidP="00E87B82">
      <w:pPr>
        <w:rPr>
          <w:b/>
          <w:bCs/>
          <w:sz w:val="20"/>
        </w:rPr>
      </w:pPr>
      <w:r>
        <w:rPr>
          <w:b/>
          <w:bCs/>
          <w:sz w:val="20"/>
        </w:rPr>
        <w:t>9.3.1.2 RTS frame format</w:t>
      </w:r>
    </w:p>
    <w:p w14:paraId="3B7C5B9D" w14:textId="3365D992" w:rsidR="00E87B82" w:rsidRDefault="00E87B82" w:rsidP="00E87B82">
      <w:pPr>
        <w:rPr>
          <w:sz w:val="20"/>
        </w:rPr>
      </w:pPr>
      <w:r>
        <w:rPr>
          <w:sz w:val="20"/>
        </w:rPr>
        <w:t xml:space="preserve">The TA field is the address of the STA transmitting the RTS frame or the bandwidth signaling TA of the STA transmitting the RTS frame. In an RTS frame transmitted by an EHT STA that is a STA 6G with 320 MHz bandwidth support in a non-HT or non-HT duplicate format to another EHT </w:t>
      </w:r>
      <w:ins w:id="33" w:author="Liyunbo" w:date="2022-03-07T14:34:00Z">
        <w:r w:rsidR="000B111F">
          <w:rPr>
            <w:sz w:val="20"/>
          </w:rPr>
          <w:t xml:space="preserve">non-AP </w:t>
        </w:r>
      </w:ins>
      <w:r>
        <w:rPr>
          <w:sz w:val="20"/>
        </w:rPr>
        <w:t>STA</w:t>
      </w:r>
      <w:ins w:id="34" w:author="Liyunbo" w:date="2022-02-24T00:12:00Z">
        <w:r>
          <w:rPr>
            <w:sz w:val="20"/>
          </w:rPr>
          <w:t xml:space="preserve"> that is a STA 6G</w:t>
        </w:r>
      </w:ins>
      <w:ins w:id="35" w:author="Liyunbo" w:date="2022-03-07T14:34:00Z">
        <w:r w:rsidR="000B111F">
          <w:rPr>
            <w:sz w:val="20"/>
          </w:rPr>
          <w:t xml:space="preserve"> or another </w:t>
        </w:r>
      </w:ins>
      <w:ins w:id="36" w:author="Liyunbo" w:date="2022-03-07T14:35:00Z">
        <w:r w:rsidR="000B111F">
          <w:rPr>
            <w:sz w:val="20"/>
          </w:rPr>
          <w:t xml:space="preserve">EHT </w:t>
        </w:r>
      </w:ins>
      <w:ins w:id="37" w:author="Liyunbo" w:date="2022-03-07T14:34:00Z">
        <w:r w:rsidR="000B111F">
          <w:rPr>
            <w:sz w:val="20"/>
          </w:rPr>
          <w:t>AP</w:t>
        </w:r>
      </w:ins>
      <w:ins w:id="38" w:author="Liyunbo" w:date="2022-03-07T14:35:00Z">
        <w:r w:rsidR="000B111F">
          <w:rPr>
            <w:sz w:val="20"/>
          </w:rPr>
          <w:t xml:space="preserve"> that is a STA 6G</w:t>
        </w:r>
      </w:ins>
      <w:r>
        <w:rPr>
          <w:sz w:val="20"/>
        </w:rPr>
        <w:t xml:space="preserve"> with 320 MHz bandwidth support</w:t>
      </w:r>
      <w:ins w:id="39" w:author="Liyunbo" w:date="2022-02-23T22:34:00Z">
        <w:r>
          <w:rPr>
            <w:sz w:val="20"/>
          </w:rPr>
          <w:t xml:space="preserve"> (#</w:t>
        </w:r>
        <w:r>
          <w:rPr>
            <w:rFonts w:eastAsia="Times New Roman"/>
            <w:color w:val="000000"/>
            <w:sz w:val="18"/>
            <w:szCs w:val="18"/>
            <w:lang w:val="en-US"/>
          </w:rPr>
          <w:t>4147</w:t>
        </w:r>
        <w:r>
          <w:rPr>
            <w:sz w:val="20"/>
          </w:rPr>
          <w:t>)</w:t>
        </w:r>
      </w:ins>
      <w:r>
        <w:rPr>
          <w:sz w:val="20"/>
        </w:rPr>
        <w:t>, the scrambling sequence and SERVICE field carry the TXVECTOR parameters CH_BANDWIDTH_IN_NON_HT and DYN_BANDWIDTH_IN_NON_HT and the TA field is a band-width signaling TA. In an RTS frame transmitted by a VHT STA or an HE STA in a non-HT or non-HT duplicate format to another VHT STA or HE STA, the The scrambling sequence carries the TXVEC-TOR parameters CH_BANDWIDTH_IN_NON_HT and DYN_BANDWIDTH_IN_NON_HT (see 10.3.2.7 (VHT and SIG RTS procedure)) and the TA field is a bandwidth signaling TA, when an RTS frame transmitted in a non-HT or non-HT duplicate format in either one of the following cases:</w:t>
      </w:r>
    </w:p>
    <w:p w14:paraId="2CD35BCB" w14:textId="77777777" w:rsidR="00E87B82" w:rsidRDefault="00E87B82" w:rsidP="00E87B82">
      <w:pPr>
        <w:rPr>
          <w:sz w:val="20"/>
        </w:rPr>
      </w:pPr>
      <w:del w:id="40" w:author="Liyunbo" w:date="2022-02-22T10:43:00Z">
        <w:r w:rsidDel="002F4583">
          <w:rPr>
            <w:sz w:val="20"/>
          </w:rPr>
          <w:delText>—</w:delText>
        </w:r>
      </w:del>
      <w:r>
        <w:rPr>
          <w:sz w:val="20"/>
        </w:rPr>
        <w:t>from a VHT STA, an HE STA, an EHT STA that is not a STA 6G, or an EHT STA that is a STA 6G without 320 MHz bandwidth support to another VHT STA, HE STA, or an EHT STA</w:t>
      </w:r>
    </w:p>
    <w:p w14:paraId="437558B5" w14:textId="189A60F9" w:rsidR="00E87B82" w:rsidRPr="00292977" w:rsidDel="002F4583" w:rsidRDefault="00E87B82" w:rsidP="00E87B82">
      <w:pPr>
        <w:rPr>
          <w:del w:id="41" w:author="Liyunbo" w:date="2022-02-22T10:43:00Z"/>
          <w:sz w:val="16"/>
        </w:rPr>
      </w:pPr>
      <w:del w:id="42" w:author="Liyunbo" w:date="2022-02-22T10:43:00Z">
        <w:r w:rsidDel="002F4583">
          <w:rPr>
            <w:sz w:val="20"/>
          </w:rPr>
          <w:delText>—</w:delText>
        </w:r>
      </w:del>
      <w:r>
        <w:rPr>
          <w:sz w:val="20"/>
        </w:rPr>
        <w:t xml:space="preserve">from an EHT STA that is a STA 6G with 320 MHz bandwidth support to an EHT </w:t>
      </w:r>
      <w:del w:id="43" w:author="Liyunbo" w:date="2022-03-07T14:36:00Z">
        <w:r w:rsidDel="00B24731">
          <w:rPr>
            <w:sz w:val="20"/>
          </w:rPr>
          <w:delText xml:space="preserve">STA </w:delText>
        </w:r>
      </w:del>
      <w:ins w:id="44" w:author="Liyunbo" w:date="2022-03-07T14:36:00Z">
        <w:r w:rsidR="00B24731">
          <w:rPr>
            <w:sz w:val="20"/>
          </w:rPr>
          <w:t>AP</w:t>
        </w:r>
        <w:r w:rsidR="00B24731">
          <w:rPr>
            <w:sz w:val="20"/>
          </w:rPr>
          <w:t xml:space="preserve"> </w:t>
        </w:r>
      </w:ins>
      <w:r>
        <w:rPr>
          <w:sz w:val="20"/>
        </w:rPr>
        <w:t>that is a STA 6G without 320 MHz bandwidth support</w:t>
      </w:r>
      <w:ins w:id="45" w:author="Liyunbo" w:date="2022-02-23T22:34:00Z">
        <w:r>
          <w:rPr>
            <w:sz w:val="20"/>
          </w:rPr>
          <w:t>(#</w:t>
        </w:r>
        <w:r>
          <w:rPr>
            <w:rFonts w:eastAsia="Times New Roman"/>
            <w:color w:val="000000"/>
            <w:sz w:val="18"/>
            <w:szCs w:val="18"/>
            <w:lang w:val="en-US"/>
          </w:rPr>
          <w:t>4147</w:t>
        </w:r>
        <w:r>
          <w:rPr>
            <w:sz w:val="20"/>
          </w:rPr>
          <w:t>)</w:t>
        </w:r>
      </w:ins>
    </w:p>
    <w:p w14:paraId="07D8E90E" w14:textId="77777777" w:rsidR="00E87B82" w:rsidRDefault="00E87B82" w:rsidP="00E87B82">
      <w:pPr>
        <w:rPr>
          <w:sz w:val="16"/>
        </w:rPr>
      </w:pPr>
    </w:p>
    <w:p w14:paraId="277174A3" w14:textId="77777777" w:rsidR="00E87B82" w:rsidRDefault="00E87B82" w:rsidP="00E87B82">
      <w:pPr>
        <w:rPr>
          <w:sz w:val="16"/>
        </w:rPr>
      </w:pPr>
    </w:p>
    <w:p w14:paraId="46944DAF" w14:textId="77777777" w:rsidR="00E87B82" w:rsidRDefault="00E87B82" w:rsidP="00E87B82">
      <w:pPr>
        <w:widowControl w:val="0"/>
        <w:autoSpaceDE w:val="0"/>
        <w:autoSpaceDN w:val="0"/>
        <w:adjustRightInd w:val="0"/>
        <w:jc w:val="left"/>
        <w:rPr>
          <w:rFonts w:ascii="Arial-BoldMT" w:hAnsi="Arial-BoldMT" w:cs="Arial-BoldMT" w:hint="eastAsia"/>
          <w:b/>
          <w:bCs/>
          <w:color w:val="000000"/>
          <w:sz w:val="20"/>
          <w:lang w:val="en-US"/>
        </w:rPr>
      </w:pPr>
      <w:r>
        <w:rPr>
          <w:rFonts w:ascii="Arial-BoldMT" w:hAnsi="Arial-BoldMT" w:cs="Arial-BoldMT"/>
          <w:b/>
          <w:bCs/>
          <w:color w:val="000000"/>
          <w:sz w:val="20"/>
          <w:lang w:val="en-US"/>
        </w:rPr>
        <w:t>9.3.1.5 PS-Poll frame format</w:t>
      </w:r>
    </w:p>
    <w:p w14:paraId="4274FC74" w14:textId="77777777" w:rsidR="00E87B82" w:rsidRDefault="00E87B82" w:rsidP="00E87B82">
      <w:pPr>
        <w:widowControl w:val="0"/>
        <w:autoSpaceDE w:val="0"/>
        <w:autoSpaceDN w:val="0"/>
        <w:adjustRightInd w:val="0"/>
        <w:jc w:val="left"/>
        <w:rPr>
          <w:rFonts w:ascii="Arial-BoldMT" w:hAnsi="Arial-BoldMT" w:cs="Arial-BoldMT" w:hint="eastAsia"/>
          <w:b/>
          <w:bCs/>
          <w:color w:val="000000"/>
          <w:sz w:val="20"/>
          <w:lang w:val="en-US"/>
        </w:rPr>
      </w:pPr>
      <w:r>
        <w:rPr>
          <w:rFonts w:ascii="Arial-BoldMT" w:hAnsi="Arial-BoldMT" w:cs="Arial-BoldMT"/>
          <w:b/>
          <w:bCs/>
          <w:color w:val="000000"/>
          <w:sz w:val="20"/>
          <w:lang w:val="en-US"/>
        </w:rPr>
        <w:t>9.3.1.5.1 General</w:t>
      </w:r>
    </w:p>
    <w:p w14:paraId="1D05CBBB" w14:textId="77777777" w:rsidR="00E87B82" w:rsidRDefault="00E87B82" w:rsidP="00E87B82">
      <w:pPr>
        <w:widowControl w:val="0"/>
        <w:autoSpaceDE w:val="0"/>
        <w:autoSpaceDN w:val="0"/>
        <w:adjustRightInd w:val="0"/>
        <w:rPr>
          <w:rFonts w:ascii="TimesNewRomanPSMT" w:hAnsi="TimesNewRomanPSMT" w:cs="TimesNewRomanPSMT"/>
          <w:color w:val="000000"/>
          <w:sz w:val="20"/>
          <w:lang w:val="en-US"/>
        </w:rPr>
      </w:pPr>
      <w:r>
        <w:rPr>
          <w:rFonts w:ascii="TimesNewRomanPSMT" w:hAnsi="TimesNewRomanPSMT" w:cs="TimesNewRomanPSMT"/>
          <w:color w:val="000000"/>
          <w:sz w:val="20"/>
          <w:lang w:val="en-US"/>
        </w:rPr>
        <w:t>The BSSID (RA) field is set to the address of the STA contained in the AP. The TA field value is the address of the STA transmitting the frame or a bandwidth signaling TA. In a PS-Poll frame transmitted by an EHT STA that is a STA 6G with 320 MHz bandwidth support in a non-HT or non-HT duplicate format and where the scrambling sequence and SERVICE field carry the TXVECTOR parameter CH_BANDWIDTH_IN_NON_HT, the TA field value is a bandwidth signaling TA. In a PS-Poll frame transmitted by a VHT STA, or an HE STA, an EHT STA that is not a STA 6G or an EHT STA that is a STA 6G without 320 MHz bandwidth support in a non-HT or non-HT duplicate format and where the scrambling sequence carries the TXVECTOR parameter CH_BANDWIDTH_IN_NON_HT, the TA field value is a bandwidth signaling TA.</w:t>
      </w:r>
    </w:p>
    <w:p w14:paraId="02657365" w14:textId="77777777" w:rsidR="00E87B82" w:rsidRDefault="00E87B82" w:rsidP="00E87B82">
      <w:pPr>
        <w:widowControl w:val="0"/>
        <w:autoSpaceDE w:val="0"/>
        <w:autoSpaceDN w:val="0"/>
        <w:adjustRightInd w:val="0"/>
        <w:rPr>
          <w:rFonts w:ascii="TimesNewRomanPSMT" w:hAnsi="TimesNewRomanPSMT" w:cs="TimesNewRomanPSMT"/>
          <w:color w:val="000000"/>
          <w:sz w:val="20"/>
          <w:lang w:val="en-US"/>
        </w:rPr>
      </w:pPr>
    </w:p>
    <w:p w14:paraId="09088E7C" w14:textId="77777777" w:rsidR="00E87B82" w:rsidRDefault="00E87B82" w:rsidP="00E87B82">
      <w:pPr>
        <w:widowControl w:val="0"/>
        <w:autoSpaceDE w:val="0"/>
        <w:autoSpaceDN w:val="0"/>
        <w:adjustRightInd w:val="0"/>
        <w:jc w:val="left"/>
        <w:rPr>
          <w:rFonts w:ascii="Arial-BoldMT" w:hAnsi="Arial-BoldMT" w:cs="Arial-BoldMT" w:hint="eastAsia"/>
          <w:b/>
          <w:bCs/>
          <w:color w:val="000000"/>
          <w:sz w:val="20"/>
          <w:lang w:val="en-US"/>
        </w:rPr>
      </w:pPr>
      <w:r>
        <w:rPr>
          <w:rFonts w:ascii="Arial-BoldMT" w:hAnsi="Arial-BoldMT" w:cs="Arial-BoldMT"/>
          <w:b/>
          <w:bCs/>
          <w:color w:val="000000"/>
          <w:sz w:val="20"/>
          <w:lang w:val="en-US"/>
        </w:rPr>
        <w:t>9.3.1.6 CF-End frame format</w:t>
      </w:r>
    </w:p>
    <w:p w14:paraId="284EE5A5" w14:textId="77777777" w:rsidR="00E87B82" w:rsidRDefault="00E87B82" w:rsidP="00E87B82">
      <w:pPr>
        <w:widowControl w:val="0"/>
        <w:autoSpaceDE w:val="0"/>
        <w:autoSpaceDN w:val="0"/>
        <w:adjustRightInd w:val="0"/>
        <w:rPr>
          <w:rFonts w:ascii="TimesNewRomanPSMT" w:hAnsi="TimesNewRomanPSMT" w:cs="TimesNewRomanPSMT"/>
          <w:color w:val="000000"/>
          <w:sz w:val="20"/>
          <w:lang w:val="en-US"/>
        </w:rPr>
      </w:pPr>
      <w:r>
        <w:rPr>
          <w:rFonts w:ascii="TimesNewRomanPSMT" w:hAnsi="TimesNewRomanPSMT" w:cs="TimesNewRomanPSMT"/>
          <w:color w:val="000000"/>
          <w:sz w:val="20"/>
          <w:lang w:val="en-US"/>
        </w:rPr>
        <w:t>If transmitted by an EHT STA that is a STA 6G with 320 MHz bandwidth support to an EHT AP</w:t>
      </w:r>
      <w:ins w:id="46" w:author="Liyunbo" w:date="2022-02-24T00:12:00Z">
        <w:r>
          <w:rPr>
            <w:rFonts w:ascii="TimesNewRomanPSMT" w:hAnsi="TimesNewRomanPSMT" w:cs="TimesNewRomanPSMT"/>
            <w:color w:val="000000"/>
            <w:sz w:val="20"/>
            <w:lang w:val="en-US"/>
          </w:rPr>
          <w:t xml:space="preserve"> that is a STA </w:t>
        </w:r>
      </w:ins>
      <w:ins w:id="47" w:author="Liyunbo" w:date="2022-02-24T00:13:00Z">
        <w:r>
          <w:rPr>
            <w:rFonts w:ascii="TimesNewRomanPSMT" w:hAnsi="TimesNewRomanPSMT" w:cs="TimesNewRomanPSMT"/>
            <w:color w:val="000000"/>
            <w:sz w:val="20"/>
            <w:lang w:val="en-US"/>
          </w:rPr>
          <w:t>6G</w:t>
        </w:r>
      </w:ins>
      <w:del w:id="48" w:author="Liyunbo" w:date="2022-02-22T10:49:00Z">
        <w:r w:rsidDel="00C648AD">
          <w:rPr>
            <w:rFonts w:ascii="TimesNewRomanPSMT" w:hAnsi="TimesNewRomanPSMT" w:cs="TimesNewRomanPSMT"/>
            <w:color w:val="000000"/>
            <w:sz w:val="20"/>
            <w:lang w:val="en-US"/>
          </w:rPr>
          <w:delText xml:space="preserve"> </w:delText>
        </w:r>
      </w:del>
      <w:r>
        <w:rPr>
          <w:rFonts w:ascii="TimesNewRomanPSMT" w:hAnsi="TimesNewRomanPSMT" w:cs="TimesNewRomanPSMT"/>
          <w:color w:val="000000"/>
          <w:sz w:val="20"/>
          <w:lang w:val="en-US"/>
        </w:rPr>
        <w:t>with 320 MHz bandwidth support</w:t>
      </w:r>
      <w:ins w:id="49" w:author="Liyunbo" w:date="2022-02-23T22:34:00Z">
        <w:r>
          <w:rPr>
            <w:sz w:val="20"/>
          </w:rPr>
          <w:t>(#</w:t>
        </w:r>
        <w:r>
          <w:rPr>
            <w:rFonts w:eastAsia="Times New Roman"/>
            <w:color w:val="000000"/>
            <w:sz w:val="18"/>
            <w:szCs w:val="18"/>
            <w:lang w:val="en-US"/>
          </w:rPr>
          <w:t>4147</w:t>
        </w:r>
        <w:r>
          <w:rPr>
            <w:sz w:val="20"/>
          </w:rPr>
          <w:t>)</w:t>
        </w:r>
      </w:ins>
      <w:r>
        <w:rPr>
          <w:rFonts w:ascii="TimesNewRomanPSMT" w:hAnsi="TimesNewRomanPSMT" w:cs="TimesNewRomanPSMT"/>
          <w:color w:val="000000"/>
          <w:sz w:val="20"/>
          <w:lang w:val="en-US"/>
        </w:rPr>
        <w:t>, the BSSID (TA) field is the address of the STA contained in the AP except that the Individual/Group bit of the BSSID (TA) field is set to 1 in a CF-End frame in a non-HT or non-HT duplicate format to indicate that the scrambling sequence and SERVICE field carry the TXVECTOR parameter CH_BANDWIDTH_IN_NON_HT. If transmitted by a non-DMG STA, the BSSID (TA) field is the address of the STA contained in the AP, except that the Individual/Group bit of the BSSID (TA) field is set to 1 in a CF-End frame transmitted in a non-HT or non-HT duplicate format by a VHT STA to a VHT AP, or an HE STA to an HE AP in a non-HT or non-HT duplicate format to indicate that the scrambling sequence carries the TXVECTOR parameter CH_BANDWIDTH_IN_NON_HT in either of the following cases:</w:t>
      </w:r>
    </w:p>
    <w:p w14:paraId="75CCB70E" w14:textId="77777777" w:rsidR="00E87B82" w:rsidRDefault="00E87B82" w:rsidP="00E87B82">
      <w:pPr>
        <w:widowControl w:val="0"/>
        <w:autoSpaceDE w:val="0"/>
        <w:autoSpaceDN w:val="0"/>
        <w:adjustRightInd w:val="0"/>
        <w:jc w:val="left"/>
        <w:rPr>
          <w:rFonts w:ascii="TimesNewRomanPSMT" w:hAnsi="TimesNewRomanPSMT" w:cs="TimesNewRomanPSMT"/>
          <w:color w:val="000000"/>
          <w:sz w:val="20"/>
          <w:lang w:val="en-US"/>
        </w:rPr>
      </w:pPr>
      <w:del w:id="50" w:author="Liyunbo" w:date="2022-02-22T10:50:00Z">
        <w:r w:rsidDel="00C648AD">
          <w:rPr>
            <w:rFonts w:ascii="TimesNewRomanPSMT" w:hAnsi="TimesNewRomanPSMT" w:cs="TimesNewRomanPSMT"/>
            <w:color w:val="000000"/>
            <w:sz w:val="20"/>
            <w:lang w:val="en-US"/>
          </w:rPr>
          <w:delText>—</w:delText>
        </w:r>
      </w:del>
      <w:r>
        <w:rPr>
          <w:rFonts w:ascii="TimesNewRomanPSMT" w:hAnsi="TimesNewRomanPSMT" w:cs="TimesNewRomanPSMT"/>
          <w:color w:val="000000"/>
          <w:sz w:val="20"/>
          <w:lang w:val="en-US"/>
        </w:rPr>
        <w:t>from a VHT STA, an HE STA, an EHT STA that is not a STA 6G, or an EHT STA that is a STA 6G without 320 MHz bandwidth support to a VHT AP, an HE AP, or an EHT AP</w:t>
      </w:r>
    </w:p>
    <w:p w14:paraId="49979A05" w14:textId="77777777" w:rsidR="00E87B82" w:rsidDel="00C648AD" w:rsidRDefault="00E87B82" w:rsidP="00E87B82">
      <w:pPr>
        <w:widowControl w:val="0"/>
        <w:autoSpaceDE w:val="0"/>
        <w:autoSpaceDN w:val="0"/>
        <w:adjustRightInd w:val="0"/>
        <w:jc w:val="left"/>
        <w:rPr>
          <w:del w:id="51" w:author="Liyunbo" w:date="2022-02-22T10:50:00Z"/>
          <w:rFonts w:ascii="TimesNewRomanPSMT" w:hAnsi="TimesNewRomanPSMT" w:cs="TimesNewRomanPSMT"/>
          <w:color w:val="000000"/>
          <w:sz w:val="20"/>
          <w:lang w:val="en-US"/>
        </w:rPr>
      </w:pPr>
      <w:del w:id="52" w:author="Liyunbo" w:date="2022-02-22T10:50:00Z">
        <w:r w:rsidDel="00C648AD">
          <w:rPr>
            <w:rFonts w:ascii="TimesNewRomanPSMT" w:hAnsi="TimesNewRomanPSMT" w:cs="TimesNewRomanPSMT"/>
            <w:color w:val="000000"/>
            <w:sz w:val="20"/>
            <w:lang w:val="en-US"/>
          </w:rPr>
          <w:delText>—</w:delText>
        </w:r>
      </w:del>
      <w:r>
        <w:rPr>
          <w:rFonts w:ascii="TimesNewRomanPSMT" w:hAnsi="TimesNewRomanPSMT" w:cs="TimesNewRomanPSMT"/>
          <w:color w:val="000000"/>
          <w:sz w:val="20"/>
          <w:lang w:val="en-US"/>
        </w:rPr>
        <w:t>from an EHT STA that is a STA 6G with 320 MHz bandwidth support to an EHT AP that is a STA 6G without 320 MHz bandwidth support</w:t>
      </w:r>
      <w:ins w:id="53" w:author="Liyunbo" w:date="2022-02-23T22:34:00Z">
        <w:r>
          <w:rPr>
            <w:sz w:val="20"/>
          </w:rPr>
          <w:t>(#</w:t>
        </w:r>
        <w:r>
          <w:rPr>
            <w:rFonts w:eastAsia="Times New Roman"/>
            <w:color w:val="000000"/>
            <w:sz w:val="18"/>
            <w:szCs w:val="18"/>
            <w:lang w:val="en-US"/>
          </w:rPr>
          <w:t>4147</w:t>
        </w:r>
        <w:r>
          <w:rPr>
            <w:sz w:val="20"/>
          </w:rPr>
          <w:t>)</w:t>
        </w:r>
      </w:ins>
    </w:p>
    <w:p w14:paraId="57FC92B3" w14:textId="77777777" w:rsidR="00E87B82" w:rsidRDefault="00E87B82" w:rsidP="00E87B82">
      <w:pPr>
        <w:widowControl w:val="0"/>
        <w:autoSpaceDE w:val="0"/>
        <w:autoSpaceDN w:val="0"/>
        <w:adjustRightInd w:val="0"/>
        <w:jc w:val="left"/>
        <w:rPr>
          <w:rFonts w:ascii="TimesNewRomanPSMT" w:hAnsi="TimesNewRomanPSMT" w:cs="TimesNewRomanPSMT"/>
          <w:color w:val="000000"/>
          <w:sz w:val="20"/>
          <w:lang w:val="en-US"/>
        </w:rPr>
      </w:pPr>
    </w:p>
    <w:p w14:paraId="0F94B18D" w14:textId="77777777" w:rsidR="00E87B82" w:rsidRDefault="00E87B82" w:rsidP="00E87B82">
      <w:pPr>
        <w:rPr>
          <w:sz w:val="16"/>
        </w:rPr>
      </w:pPr>
      <w:r>
        <w:rPr>
          <w:rFonts w:ascii="TimesNewRomanPSMT" w:hAnsi="TimesNewRomanPSMT" w:cs="TimesNewRomanPSMT"/>
          <w:color w:val="000000"/>
          <w:sz w:val="20"/>
          <w:lang w:val="en-US"/>
        </w:rPr>
        <w:t>If transmitted by a DMG STA, the TA field is the MAC address of the STA transmitting the frame.</w:t>
      </w:r>
    </w:p>
    <w:p w14:paraId="566C1D80" w14:textId="77777777" w:rsidR="00E87B82" w:rsidRDefault="00E87B82" w:rsidP="00E87B82">
      <w:pPr>
        <w:rPr>
          <w:sz w:val="16"/>
        </w:rPr>
      </w:pPr>
    </w:p>
    <w:p w14:paraId="0CB4A8F2" w14:textId="77777777" w:rsidR="00E87B82" w:rsidRDefault="00E87B82" w:rsidP="00E87B82">
      <w:pPr>
        <w:rPr>
          <w:sz w:val="16"/>
        </w:rPr>
      </w:pPr>
    </w:p>
    <w:p w14:paraId="09C1FF8B" w14:textId="77777777" w:rsidR="00E87B82" w:rsidRDefault="00E87B82" w:rsidP="00E87B82">
      <w:pPr>
        <w:rPr>
          <w:b/>
          <w:bCs/>
          <w:sz w:val="20"/>
        </w:rPr>
      </w:pPr>
      <w:r>
        <w:rPr>
          <w:b/>
          <w:bCs/>
          <w:sz w:val="20"/>
        </w:rPr>
        <w:t>9.3.1.7 BlockAckReq frame format</w:t>
      </w:r>
    </w:p>
    <w:p w14:paraId="727530BD" w14:textId="77777777" w:rsidR="00E87B82" w:rsidRDefault="00E87B82" w:rsidP="00E87B82">
      <w:pPr>
        <w:rPr>
          <w:b/>
          <w:bCs/>
          <w:sz w:val="20"/>
        </w:rPr>
      </w:pPr>
      <w:r>
        <w:rPr>
          <w:b/>
          <w:bCs/>
          <w:sz w:val="20"/>
        </w:rPr>
        <w:t>9.3.1.7.1 Overview</w:t>
      </w:r>
    </w:p>
    <w:p w14:paraId="14DBBA2C" w14:textId="77777777" w:rsidR="00E87B82" w:rsidRDefault="00E87B82" w:rsidP="00E87B82">
      <w:pPr>
        <w:rPr>
          <w:sz w:val="20"/>
        </w:rPr>
      </w:pPr>
      <w:r>
        <w:rPr>
          <w:sz w:val="20"/>
        </w:rPr>
        <w:lastRenderedPageBreak/>
        <w:t>The TA field value is the address of the STA transmitting the BlockAckReq frame or a bandwidth signaling TA. In a BlockAckReq frame transmitted by an EHT STA that is a STA 6G with 320 MHz bandwidth support in a non-HT or non-HT duplicate format and where the scrambling sequence and SERVICE field carry the TXVECTOR parameter CH_BANDWIDTH_IN_NON_HT, the TA field value is a bandwidth signalling TA. In a BlockAckReq frame transmitted by a VHT STA, or an HE STA, an EHT STA that is not a STA 6G or an EHT STA that is a STA 6G without 320 MHz bandwidth support in a non-HT or non-HT duplicate format and where the scrambling sequence carries the TXVECTOR parameter CH_BAND-WIDTH_IN_NON_HT, the TA field value is a bandwidth signaling TA.</w:t>
      </w:r>
    </w:p>
    <w:p w14:paraId="4C81F909" w14:textId="77777777" w:rsidR="00E87B82" w:rsidRDefault="00E87B82" w:rsidP="00E87B82">
      <w:pPr>
        <w:rPr>
          <w:sz w:val="20"/>
        </w:rPr>
      </w:pPr>
    </w:p>
    <w:p w14:paraId="313B99F3" w14:textId="77777777" w:rsidR="00E87B82" w:rsidRDefault="00E87B82" w:rsidP="00E87B82">
      <w:pPr>
        <w:rPr>
          <w:sz w:val="20"/>
        </w:rPr>
      </w:pPr>
    </w:p>
    <w:p w14:paraId="568DC449" w14:textId="77777777" w:rsidR="00E87B82" w:rsidRDefault="00E87B82" w:rsidP="00E87B82">
      <w:pPr>
        <w:rPr>
          <w:sz w:val="20"/>
        </w:rPr>
      </w:pPr>
    </w:p>
    <w:p w14:paraId="17B00987" w14:textId="77777777" w:rsidR="00E87B82" w:rsidRDefault="00E87B82" w:rsidP="00E87B82">
      <w:pPr>
        <w:rPr>
          <w:sz w:val="20"/>
        </w:rPr>
      </w:pPr>
    </w:p>
    <w:p w14:paraId="576A2DD3" w14:textId="77777777" w:rsidR="00E87B82" w:rsidRDefault="00E87B82" w:rsidP="00E87B82">
      <w:pPr>
        <w:rPr>
          <w:sz w:val="20"/>
        </w:rPr>
      </w:pPr>
    </w:p>
    <w:p w14:paraId="1F6CD0D2" w14:textId="77777777" w:rsidR="00E87B82" w:rsidRDefault="00E87B82" w:rsidP="00E87B82">
      <w:pPr>
        <w:rPr>
          <w:b/>
          <w:bCs/>
          <w:sz w:val="20"/>
        </w:rPr>
      </w:pPr>
      <w:r>
        <w:rPr>
          <w:b/>
          <w:bCs/>
          <w:sz w:val="20"/>
        </w:rPr>
        <w:t>9.3.1.19 VHT/HE/Ranging/EHT NDP Announcement frame format</w:t>
      </w:r>
    </w:p>
    <w:p w14:paraId="2C93C19C" w14:textId="77777777" w:rsidR="00E87B82" w:rsidRDefault="00E87B82" w:rsidP="00E87B82">
      <w:pPr>
        <w:rPr>
          <w:sz w:val="20"/>
        </w:rPr>
      </w:pPr>
    </w:p>
    <w:p w14:paraId="3B7755CA" w14:textId="77777777" w:rsidR="00E87B82" w:rsidRPr="00C73C98" w:rsidRDefault="00E87B82" w:rsidP="00E87B82">
      <w:pPr>
        <w:rPr>
          <w:sz w:val="16"/>
        </w:rPr>
      </w:pPr>
      <w:r>
        <w:rPr>
          <w:sz w:val="20"/>
        </w:rPr>
        <w:t>The TA field is set to the address of the STA transmitting the VHT/HE/Ranging NDP Announce-ment frame or the bandwidth signaling TA of the STA transmitting the VHT/HE/Ranging NDP Announce-ment frame. In an EHT NDP Announcement frame transmitted by an EHT STA that is a STA 6G with 320 MHz bandwidth support in a non-HT or non-HT duplicate format and where the scrambling sequence and SERVICE field carry the TXVECTOR parameter CH_BANDWIDTH_IN_NON_HT, the TA field is set to a bandwidth signaling TA. In an VHT/HE/Ranging NDP Announcement frame trans-mitted by a VHT STA, or an HE STA, an EHT STA that is not a STA 6G or an EHT STA that is a STA 6G without 320 MHz bandwidth support in a non-HT or non-HT duplicate format and where the scrambling sequence carries the TXVECTOR parameter CH_BANDWIDTH_IN_NON_HT, the TA field is set to a bandwidth signaling TA.</w:t>
      </w:r>
    </w:p>
    <w:p w14:paraId="6C22F13C" w14:textId="77777777" w:rsidR="00E87B82" w:rsidRDefault="00E87B82" w:rsidP="00E87B82">
      <w:pPr>
        <w:rPr>
          <w:sz w:val="16"/>
        </w:rPr>
      </w:pPr>
    </w:p>
    <w:p w14:paraId="138D763F" w14:textId="77777777" w:rsidR="00E87B82" w:rsidRDefault="00E87B82" w:rsidP="00E87B82">
      <w:pPr>
        <w:rPr>
          <w:sz w:val="16"/>
        </w:rPr>
      </w:pPr>
    </w:p>
    <w:p w14:paraId="34FE14A5" w14:textId="77777777" w:rsidR="00E87B82" w:rsidRDefault="00E87B82" w:rsidP="00E87B82">
      <w:pPr>
        <w:rPr>
          <w:sz w:val="16"/>
        </w:rPr>
      </w:pPr>
    </w:p>
    <w:p w14:paraId="126ADBE8" w14:textId="77777777" w:rsidR="00E87B82" w:rsidRDefault="00E87B82" w:rsidP="00E87B82">
      <w:pPr>
        <w:rPr>
          <w:sz w:val="16"/>
        </w:rPr>
      </w:pPr>
    </w:p>
    <w:p w14:paraId="2882FE38" w14:textId="77777777" w:rsidR="00E87B82" w:rsidRDefault="00E87B82" w:rsidP="00E87B82">
      <w:pPr>
        <w:rPr>
          <w:sz w:val="16"/>
        </w:rPr>
      </w:pPr>
    </w:p>
    <w:p w14:paraId="445F60E4" w14:textId="77777777" w:rsidR="00E87B82" w:rsidRDefault="00E87B82" w:rsidP="00E87B82">
      <w:pPr>
        <w:rPr>
          <w:b/>
          <w:sz w:val="20"/>
        </w:rPr>
      </w:pPr>
      <w:r w:rsidRPr="0037621C">
        <w:rPr>
          <w:rFonts w:ascii="TimesNewRomanPS-BoldItalicMT" w:hAnsi="TimesNewRomanPS-BoldItalicMT" w:cs="TimesNewRomanPS-BoldItalicMT"/>
          <w:b/>
          <w:bCs/>
          <w:i/>
          <w:iCs/>
          <w:sz w:val="20"/>
          <w:highlight w:val="yellow"/>
          <w:lang w:val="en-US"/>
        </w:rPr>
        <w:t xml:space="preserve">TGbe editor: </w:t>
      </w:r>
      <w:r>
        <w:rPr>
          <w:rFonts w:ascii="TimesNewRomanPS-BoldItalicMT" w:hAnsi="TimesNewRomanPS-BoldItalicMT" w:cs="TimesNewRomanPS-BoldItalicMT"/>
          <w:b/>
          <w:bCs/>
          <w:i/>
          <w:iCs/>
          <w:sz w:val="20"/>
          <w:highlight w:val="yellow"/>
          <w:lang w:val="en-US"/>
        </w:rPr>
        <w:t>Modify the</w:t>
      </w:r>
      <w:r w:rsidRPr="002A7552">
        <w:rPr>
          <w:rFonts w:ascii="TimesNewRomanPS-BoldItalicMT" w:hAnsi="TimesNewRomanPS-BoldItalicMT" w:cs="TimesNewRomanPS-BoldItalicMT"/>
          <w:b/>
          <w:bCs/>
          <w:i/>
          <w:iCs/>
          <w:sz w:val="20"/>
          <w:highlight w:val="yellow"/>
          <w:lang w:val="en-US"/>
        </w:rPr>
        <w:t xml:space="preserve"> </w:t>
      </w:r>
      <w:r>
        <w:rPr>
          <w:rFonts w:ascii="TimesNewRomanPS-BoldItalicMT" w:hAnsi="TimesNewRomanPS-BoldItalicMT" w:cs="TimesNewRomanPS-BoldItalicMT"/>
          <w:b/>
          <w:bCs/>
          <w:i/>
          <w:iCs/>
          <w:sz w:val="20"/>
          <w:highlight w:val="yellow"/>
          <w:lang w:val="en-US"/>
        </w:rPr>
        <w:t>Table 17-2 RXVECTOR parameters in</w:t>
      </w:r>
      <w:r w:rsidRPr="00627B54">
        <w:rPr>
          <w:rFonts w:ascii="TimesNewRomanPS-BoldItalicMT" w:hAnsi="TimesNewRomanPS-BoldItalicMT" w:cs="TimesNewRomanPS-BoldItalicMT"/>
          <w:b/>
          <w:bCs/>
          <w:i/>
          <w:iCs/>
          <w:sz w:val="20"/>
          <w:highlight w:val="yellow"/>
          <w:lang w:val="en-US"/>
        </w:rPr>
        <w:t xml:space="preserve"> </w:t>
      </w:r>
      <w:r>
        <w:rPr>
          <w:rFonts w:ascii="TimesNewRomanPS-BoldItalicMT" w:hAnsi="TimesNewRomanPS-BoldItalicMT" w:cs="TimesNewRomanPS-BoldItalicMT"/>
          <w:b/>
          <w:bCs/>
          <w:i/>
          <w:iCs/>
          <w:sz w:val="20"/>
          <w:highlight w:val="yellow"/>
          <w:lang w:val="en-US"/>
        </w:rPr>
        <w:t>17.2.3</w:t>
      </w:r>
      <w:r w:rsidRPr="00627B54">
        <w:rPr>
          <w:rFonts w:ascii="TimesNewRomanPS-BoldItalicMT" w:hAnsi="TimesNewRomanPS-BoldItalicMT" w:cs="TimesNewRomanPS-BoldItalicMT"/>
          <w:b/>
          <w:bCs/>
          <w:i/>
          <w:iCs/>
          <w:sz w:val="20"/>
          <w:highlight w:val="yellow"/>
          <w:lang w:val="en-US"/>
        </w:rPr>
        <w:t xml:space="preserve"> (</w:t>
      </w:r>
      <w:r w:rsidRPr="009E3C3F">
        <w:rPr>
          <w:rFonts w:ascii="TimesNewRomanPS-BoldItalicMT" w:hAnsi="TimesNewRomanPS-BoldItalicMT" w:cs="TimesNewRomanPS-BoldItalicMT"/>
          <w:b/>
          <w:bCs/>
          <w:i/>
          <w:iCs/>
          <w:sz w:val="20"/>
          <w:highlight w:val="yellow"/>
          <w:lang w:val="en-US"/>
        </w:rPr>
        <w:t>RXVECTOR parameters</w:t>
      </w:r>
      <w:r w:rsidRPr="00627B54">
        <w:rPr>
          <w:rFonts w:ascii="TimesNewRomanPS-BoldItalicMT" w:hAnsi="TimesNewRomanPS-BoldItalicMT" w:cs="TimesNewRomanPS-BoldItalicMT"/>
          <w:b/>
          <w:bCs/>
          <w:i/>
          <w:iCs/>
          <w:sz w:val="20"/>
          <w:highlight w:val="yellow"/>
          <w:lang w:val="en-US"/>
        </w:rPr>
        <w:t xml:space="preserve">) </w:t>
      </w:r>
      <w:r>
        <w:rPr>
          <w:rFonts w:ascii="TimesNewRomanPS-BoldItalicMT" w:hAnsi="TimesNewRomanPS-BoldItalicMT" w:cs="TimesNewRomanPS-BoldItalicMT"/>
          <w:b/>
          <w:bCs/>
          <w:i/>
          <w:iCs/>
          <w:sz w:val="20"/>
          <w:highlight w:val="yellow"/>
          <w:lang w:val="en-US"/>
        </w:rPr>
        <w:t>as follows</w:t>
      </w:r>
      <w:r>
        <w:rPr>
          <w:rFonts w:ascii="TimesNewRomanPS-BoldItalicMT" w:hAnsi="TimesNewRomanPS-BoldItalicMT" w:cs="TimesNewRomanPS-BoldItalicMT"/>
          <w:b/>
          <w:bCs/>
          <w:i/>
          <w:iCs/>
          <w:sz w:val="20"/>
          <w:lang w:val="en-US"/>
        </w:rPr>
        <w:t>:</w:t>
      </w:r>
    </w:p>
    <w:p w14:paraId="1A14EDA9" w14:textId="77777777" w:rsidR="00E87B82" w:rsidRPr="00071D7E" w:rsidRDefault="00E87B82" w:rsidP="00E87B82">
      <w:pPr>
        <w:rPr>
          <w:sz w:val="16"/>
        </w:rPr>
      </w:pPr>
    </w:p>
    <w:p w14:paraId="2FEE3646" w14:textId="77777777" w:rsidR="00E87B82" w:rsidRDefault="00E87B82" w:rsidP="00E87B82">
      <w:pPr>
        <w:rPr>
          <w:sz w:val="16"/>
        </w:rPr>
      </w:pPr>
    </w:p>
    <w:p w14:paraId="60A4F903" w14:textId="77777777" w:rsidR="00E87B82" w:rsidRDefault="00E87B82" w:rsidP="00E87B82">
      <w:pPr>
        <w:rPr>
          <w:sz w:val="16"/>
        </w:rPr>
      </w:pPr>
      <w:r>
        <w:rPr>
          <w:b/>
          <w:bCs/>
          <w:sz w:val="20"/>
        </w:rPr>
        <w:t>Table 17-2—RXVECTOR parameters</w:t>
      </w:r>
    </w:p>
    <w:p w14:paraId="33F1E346" w14:textId="77777777" w:rsidR="00E87B82" w:rsidRDefault="00E87B82" w:rsidP="00E87B82">
      <w:pPr>
        <w:rPr>
          <w:sz w:val="16"/>
        </w:rPr>
      </w:pPr>
    </w:p>
    <w:tbl>
      <w:tblPr>
        <w:tblStyle w:val="ae"/>
        <w:tblW w:w="0" w:type="auto"/>
        <w:tblLayout w:type="fixed"/>
        <w:tblLook w:val="04A0" w:firstRow="1" w:lastRow="0" w:firstColumn="1" w:lastColumn="0" w:noHBand="0" w:noVBand="1"/>
      </w:tblPr>
      <w:tblGrid>
        <w:gridCol w:w="1980"/>
        <w:gridCol w:w="2410"/>
        <w:gridCol w:w="5040"/>
      </w:tblGrid>
      <w:tr w:rsidR="00E87B82" w14:paraId="5810C334" w14:textId="77777777" w:rsidTr="00E87B82">
        <w:tc>
          <w:tcPr>
            <w:tcW w:w="1980" w:type="dxa"/>
          </w:tcPr>
          <w:p w14:paraId="61A8BF95" w14:textId="77777777" w:rsidR="00E87B82" w:rsidRDefault="00E87B82" w:rsidP="00E87B82">
            <w:pPr>
              <w:rPr>
                <w:sz w:val="16"/>
              </w:rPr>
            </w:pPr>
            <w:r w:rsidRPr="00AB7777">
              <w:t>Parameter</w:t>
            </w:r>
          </w:p>
        </w:tc>
        <w:tc>
          <w:tcPr>
            <w:tcW w:w="2410" w:type="dxa"/>
          </w:tcPr>
          <w:p w14:paraId="21CA9817" w14:textId="77777777" w:rsidR="00E87B82" w:rsidRDefault="00E87B82" w:rsidP="00E87B82">
            <w:pPr>
              <w:rPr>
                <w:sz w:val="16"/>
              </w:rPr>
            </w:pPr>
            <w:r>
              <w:rPr>
                <w:b/>
                <w:bCs/>
                <w:sz w:val="18"/>
                <w:szCs w:val="18"/>
              </w:rPr>
              <w:t>Associated primitive</w:t>
            </w:r>
          </w:p>
        </w:tc>
        <w:tc>
          <w:tcPr>
            <w:tcW w:w="5040" w:type="dxa"/>
          </w:tcPr>
          <w:p w14:paraId="74395F7A" w14:textId="77777777" w:rsidR="00E87B82" w:rsidRDefault="00E87B82" w:rsidP="00E87B82">
            <w:pPr>
              <w:rPr>
                <w:sz w:val="16"/>
              </w:rPr>
            </w:pPr>
            <w:r>
              <w:rPr>
                <w:b/>
                <w:bCs/>
                <w:sz w:val="18"/>
                <w:szCs w:val="18"/>
              </w:rPr>
              <w:t>Value</w:t>
            </w:r>
          </w:p>
        </w:tc>
      </w:tr>
      <w:tr w:rsidR="00E87B82" w14:paraId="541D9C56" w14:textId="77777777" w:rsidTr="00E87B82">
        <w:tc>
          <w:tcPr>
            <w:tcW w:w="1980" w:type="dxa"/>
          </w:tcPr>
          <w:p w14:paraId="161D93B6" w14:textId="77777777" w:rsidR="00E87B82" w:rsidRPr="009E3C3F" w:rsidRDefault="00E87B82" w:rsidP="00E87B82">
            <w:pPr>
              <w:rPr>
                <w:sz w:val="18"/>
                <w:szCs w:val="18"/>
              </w:rPr>
            </w:pPr>
            <w:r w:rsidRPr="009E3C3F">
              <w:rPr>
                <w:sz w:val="18"/>
                <w:szCs w:val="18"/>
              </w:rPr>
              <w:t>CH_BANDWIDTH</w:t>
            </w:r>
          </w:p>
          <w:p w14:paraId="07B85D3A" w14:textId="77777777" w:rsidR="00E87B82" w:rsidRDefault="00E87B82" w:rsidP="00E87B82">
            <w:pPr>
              <w:rPr>
                <w:sz w:val="16"/>
              </w:rPr>
            </w:pPr>
            <w:r w:rsidRPr="009E3C3F">
              <w:rPr>
                <w:sz w:val="18"/>
                <w:szCs w:val="18"/>
              </w:rPr>
              <w:t>_IN_NON_HT</w:t>
            </w:r>
          </w:p>
        </w:tc>
        <w:tc>
          <w:tcPr>
            <w:tcW w:w="2410" w:type="dxa"/>
          </w:tcPr>
          <w:p w14:paraId="46DD1EB6" w14:textId="77777777" w:rsidR="00E87B82" w:rsidRDefault="00E87B82" w:rsidP="00E87B82">
            <w:pPr>
              <w:rPr>
                <w:sz w:val="16"/>
              </w:rPr>
            </w:pPr>
            <w:r>
              <w:rPr>
                <w:sz w:val="18"/>
                <w:szCs w:val="18"/>
              </w:rPr>
              <w:t>PHY-RXSTART.request(RXVECTOR)</w:t>
            </w:r>
          </w:p>
        </w:tc>
        <w:tc>
          <w:tcPr>
            <w:tcW w:w="5040" w:type="dxa"/>
          </w:tcPr>
          <w:p w14:paraId="2BEFFF24" w14:textId="77777777" w:rsidR="00E87B82" w:rsidRDefault="00E87B82" w:rsidP="00E87B82">
            <w:pPr>
              <w:rPr>
                <w:sz w:val="18"/>
                <w:szCs w:val="18"/>
              </w:rPr>
            </w:pPr>
            <w:r>
              <w:rPr>
                <w:sz w:val="18"/>
                <w:szCs w:val="18"/>
              </w:rPr>
              <w:t>Not present if neither dot11VHTOptionImplemented nor dot11HEOptionImplemented is present or equal to true.</w:t>
            </w:r>
          </w:p>
          <w:p w14:paraId="311BC572" w14:textId="77777777" w:rsidR="00E87B82" w:rsidRDefault="00E87B82" w:rsidP="00E87B82">
            <w:pPr>
              <w:rPr>
                <w:sz w:val="18"/>
                <w:szCs w:val="18"/>
              </w:rPr>
            </w:pPr>
            <w:r>
              <w:rPr>
                <w:sz w:val="18"/>
                <w:szCs w:val="18"/>
              </w:rPr>
              <w:t>Present if at least one of dot11VHTOptionImplemented and dot11HEOptionImplemented is present and equal to true.</w:t>
            </w:r>
          </w:p>
          <w:p w14:paraId="11727731" w14:textId="77777777" w:rsidR="00E87B82" w:rsidRDefault="00E87B82" w:rsidP="00E87B82">
            <w:pPr>
              <w:rPr>
                <w:sz w:val="18"/>
                <w:szCs w:val="18"/>
              </w:rPr>
            </w:pPr>
            <w:r>
              <w:rPr>
                <w:sz w:val="18"/>
                <w:szCs w:val="18"/>
              </w:rPr>
              <w:t>If dot11EHTOptionImplemented is not present or equal to false, then the allowed values areIf present, CBW20, CBW40, CBW80, CBW160, or CBW80+80.</w:t>
            </w:r>
          </w:p>
          <w:p w14:paraId="6F533EEE" w14:textId="6AEBC5B6" w:rsidR="00E87B82" w:rsidRDefault="00E87B82" w:rsidP="00E87B82">
            <w:pPr>
              <w:rPr>
                <w:sz w:val="18"/>
                <w:szCs w:val="18"/>
              </w:rPr>
            </w:pPr>
            <w:r>
              <w:rPr>
                <w:sz w:val="18"/>
                <w:szCs w:val="18"/>
              </w:rPr>
              <w:t xml:space="preserve">If dot11EHTOptionImplemented is equal to true and the STA </w:t>
            </w:r>
            <w:ins w:id="54" w:author="Liyunbo" w:date="2022-03-07T14:44:00Z">
              <w:r w:rsidR="003E0ABA">
                <w:rPr>
                  <w:sz w:val="18"/>
                  <w:szCs w:val="18"/>
                </w:rPr>
                <w:t xml:space="preserve">is a non-AP STA </w:t>
              </w:r>
            </w:ins>
            <w:r>
              <w:rPr>
                <w:sz w:val="18"/>
                <w:szCs w:val="18"/>
              </w:rPr>
              <w:t xml:space="preserve">is not a STA 6G or the STA </w:t>
            </w:r>
            <w:ins w:id="55" w:author="Liyunbo" w:date="2022-03-07T14:43:00Z">
              <w:r w:rsidR="003E0ABA">
                <w:rPr>
                  <w:sz w:val="18"/>
                  <w:szCs w:val="18"/>
                </w:rPr>
                <w:t xml:space="preserve">is an AP </w:t>
              </w:r>
            </w:ins>
            <w:r>
              <w:rPr>
                <w:sz w:val="18"/>
                <w:szCs w:val="18"/>
              </w:rPr>
              <w:t>is a STA 6G without 320 MHz bandwidth support</w:t>
            </w:r>
            <w:ins w:id="56" w:author="Liyunbo" w:date="2022-02-23T22:34:00Z">
              <w:r>
                <w:rPr>
                  <w:sz w:val="20"/>
                </w:rPr>
                <w:t>(#</w:t>
              </w:r>
              <w:r>
                <w:rPr>
                  <w:rFonts w:eastAsia="Times New Roman"/>
                  <w:color w:val="000000"/>
                  <w:sz w:val="18"/>
                  <w:szCs w:val="18"/>
                  <w:lang w:val="en-US"/>
                </w:rPr>
                <w:t>4147</w:t>
              </w:r>
              <w:r>
                <w:rPr>
                  <w:sz w:val="20"/>
                </w:rPr>
                <w:t>)</w:t>
              </w:r>
            </w:ins>
            <w:r>
              <w:rPr>
                <w:sz w:val="18"/>
                <w:szCs w:val="18"/>
              </w:rPr>
              <w:t>, then the allowed values are CBW20, CBW40, CBW80, or CBW160.</w:t>
            </w:r>
          </w:p>
          <w:p w14:paraId="67A23023" w14:textId="5B532D89" w:rsidR="00E87B82" w:rsidRDefault="00E87B82" w:rsidP="00E87B82">
            <w:pPr>
              <w:rPr>
                <w:sz w:val="16"/>
              </w:rPr>
            </w:pPr>
            <w:r>
              <w:rPr>
                <w:sz w:val="18"/>
                <w:szCs w:val="18"/>
              </w:rPr>
              <w:t xml:space="preserve">If dot11EHTOptionImplemented is equal to true and the STA </w:t>
            </w:r>
            <w:ins w:id="57" w:author="Liyunbo" w:date="2022-03-07T14:45:00Z">
              <w:r w:rsidR="003E0ABA">
                <w:rPr>
                  <w:sz w:val="18"/>
                  <w:szCs w:val="18"/>
                </w:rPr>
                <w:t>is a non-AP STA</w:t>
              </w:r>
            </w:ins>
            <w:ins w:id="58" w:author="Liyunbo" w:date="2022-03-07T14:46:00Z">
              <w:r w:rsidR="003E0ABA">
                <w:rPr>
                  <w:sz w:val="18"/>
                  <w:szCs w:val="18"/>
                </w:rPr>
                <w:t xml:space="preserve"> that </w:t>
              </w:r>
            </w:ins>
            <w:r>
              <w:rPr>
                <w:sz w:val="18"/>
                <w:szCs w:val="18"/>
              </w:rPr>
              <w:t>is a STA 6G</w:t>
            </w:r>
            <w:ins w:id="59" w:author="Liyunbo" w:date="2022-03-07T14:46:00Z">
              <w:r w:rsidR="003E0ABA">
                <w:rPr>
                  <w:sz w:val="18"/>
                  <w:szCs w:val="18"/>
                </w:rPr>
                <w:t xml:space="preserve"> or the STA is an AP that is a STA 6G</w:t>
              </w:r>
            </w:ins>
            <w:r>
              <w:rPr>
                <w:sz w:val="18"/>
                <w:szCs w:val="18"/>
              </w:rPr>
              <w:t xml:space="preserve"> with 320 MHz bandwidth support</w:t>
            </w:r>
            <w:ins w:id="60" w:author="Liyunbo" w:date="2022-02-23T22:34:00Z">
              <w:r>
                <w:rPr>
                  <w:sz w:val="20"/>
                </w:rPr>
                <w:t>(#</w:t>
              </w:r>
              <w:r>
                <w:rPr>
                  <w:rFonts w:eastAsia="Times New Roman"/>
                  <w:color w:val="000000"/>
                  <w:sz w:val="18"/>
                  <w:szCs w:val="18"/>
                  <w:lang w:val="en-US"/>
                </w:rPr>
                <w:t>4147</w:t>
              </w:r>
              <w:r>
                <w:rPr>
                  <w:sz w:val="20"/>
                </w:rPr>
                <w:t>)</w:t>
              </w:r>
            </w:ins>
            <w:r>
              <w:rPr>
                <w:sz w:val="18"/>
                <w:szCs w:val="18"/>
              </w:rPr>
              <w:t>, then the allowed values are CBW20, CBW40, CBW80, CBW160, or CBW320.</w:t>
            </w:r>
          </w:p>
        </w:tc>
      </w:tr>
      <w:tr w:rsidR="00E87B82" w14:paraId="74F4A7C3" w14:textId="77777777" w:rsidTr="00E87B82">
        <w:tc>
          <w:tcPr>
            <w:tcW w:w="1980" w:type="dxa"/>
          </w:tcPr>
          <w:p w14:paraId="0F035F1E" w14:textId="77777777" w:rsidR="00E87B82" w:rsidRDefault="00E87B82" w:rsidP="00E87B82">
            <w:pPr>
              <w:rPr>
                <w:sz w:val="16"/>
              </w:rPr>
            </w:pPr>
            <w:r>
              <w:rPr>
                <w:sz w:val="18"/>
                <w:szCs w:val="18"/>
              </w:rPr>
              <w:t>DYN_BANDWIDTH_IN_NON_HT</w:t>
            </w:r>
          </w:p>
        </w:tc>
        <w:tc>
          <w:tcPr>
            <w:tcW w:w="2410" w:type="dxa"/>
          </w:tcPr>
          <w:p w14:paraId="0F64CD81" w14:textId="77777777" w:rsidR="00E87B82" w:rsidRDefault="00E87B82" w:rsidP="00E87B82">
            <w:pPr>
              <w:rPr>
                <w:sz w:val="16"/>
              </w:rPr>
            </w:pPr>
            <w:r>
              <w:rPr>
                <w:sz w:val="18"/>
                <w:szCs w:val="18"/>
              </w:rPr>
              <w:t>PHY-RXSTART.request(RXVECTOR)</w:t>
            </w:r>
          </w:p>
        </w:tc>
        <w:tc>
          <w:tcPr>
            <w:tcW w:w="5040" w:type="dxa"/>
          </w:tcPr>
          <w:p w14:paraId="292C8BE8" w14:textId="77777777" w:rsidR="00E87B82" w:rsidRDefault="00E87B82" w:rsidP="00E87B82">
            <w:pPr>
              <w:rPr>
                <w:sz w:val="18"/>
                <w:szCs w:val="18"/>
              </w:rPr>
            </w:pPr>
            <w:r>
              <w:rPr>
                <w:sz w:val="18"/>
                <w:szCs w:val="18"/>
              </w:rPr>
              <w:t>Not present if neither dot11VHTOptionImplemented nor dot11HEOptionImplemented is present or equal to true.</w:t>
            </w:r>
          </w:p>
          <w:p w14:paraId="2D00060B" w14:textId="77777777" w:rsidR="00E87B82" w:rsidRDefault="00E87B82" w:rsidP="00E87B82">
            <w:pPr>
              <w:rPr>
                <w:sz w:val="16"/>
              </w:rPr>
            </w:pPr>
            <w:r>
              <w:rPr>
                <w:sz w:val="18"/>
                <w:szCs w:val="18"/>
              </w:rPr>
              <w:t>Present if at least one of dot11VHTOptionImplemented and dot11HEOptionImplemented is present and equal to true, then the allowed values are Static or Dynamic.</w:t>
            </w:r>
          </w:p>
        </w:tc>
      </w:tr>
    </w:tbl>
    <w:p w14:paraId="68D4E6E3" w14:textId="77777777" w:rsidR="00E87B82" w:rsidRDefault="00E87B82" w:rsidP="00E87B82">
      <w:pPr>
        <w:rPr>
          <w:sz w:val="16"/>
        </w:rPr>
      </w:pPr>
    </w:p>
    <w:p w14:paraId="4AAA86D4" w14:textId="77777777" w:rsidR="00E87B82" w:rsidRDefault="00E87B82" w:rsidP="00E87B82">
      <w:pPr>
        <w:rPr>
          <w:sz w:val="16"/>
        </w:rPr>
      </w:pPr>
    </w:p>
    <w:p w14:paraId="0B03503B" w14:textId="77777777" w:rsidR="00E87B82" w:rsidRDefault="00E87B82" w:rsidP="00E87B82">
      <w:pPr>
        <w:rPr>
          <w:sz w:val="16"/>
        </w:rPr>
      </w:pPr>
    </w:p>
    <w:p w14:paraId="1929996A" w14:textId="77777777" w:rsidR="00E87B82" w:rsidRDefault="00E87B82" w:rsidP="00E87B82">
      <w:pPr>
        <w:rPr>
          <w:b/>
          <w:sz w:val="20"/>
        </w:rPr>
      </w:pPr>
      <w:r w:rsidRPr="0037621C">
        <w:rPr>
          <w:rFonts w:ascii="TimesNewRomanPS-BoldItalicMT" w:hAnsi="TimesNewRomanPS-BoldItalicMT" w:cs="TimesNewRomanPS-BoldItalicMT"/>
          <w:b/>
          <w:bCs/>
          <w:i/>
          <w:iCs/>
          <w:sz w:val="20"/>
          <w:highlight w:val="yellow"/>
          <w:lang w:val="en-US"/>
        </w:rPr>
        <w:t xml:space="preserve">TGbe editor: </w:t>
      </w:r>
      <w:r>
        <w:rPr>
          <w:rFonts w:ascii="TimesNewRomanPS-BoldItalicMT" w:hAnsi="TimesNewRomanPS-BoldItalicMT" w:cs="TimesNewRomanPS-BoldItalicMT"/>
          <w:b/>
          <w:bCs/>
          <w:i/>
          <w:iCs/>
          <w:sz w:val="20"/>
          <w:highlight w:val="yellow"/>
          <w:lang w:val="en-US"/>
        </w:rPr>
        <w:t>Modify below paragraphs in</w:t>
      </w:r>
      <w:r w:rsidRPr="00627B54">
        <w:rPr>
          <w:rFonts w:ascii="TimesNewRomanPS-BoldItalicMT" w:hAnsi="TimesNewRomanPS-BoldItalicMT" w:cs="TimesNewRomanPS-BoldItalicMT"/>
          <w:b/>
          <w:bCs/>
          <w:i/>
          <w:iCs/>
          <w:sz w:val="20"/>
          <w:highlight w:val="yellow"/>
          <w:lang w:val="en-US"/>
        </w:rPr>
        <w:t xml:space="preserve"> </w:t>
      </w:r>
      <w:r w:rsidRPr="00777A5B">
        <w:rPr>
          <w:rFonts w:ascii="TimesNewRomanPS-BoldItalicMT" w:hAnsi="TimesNewRomanPS-BoldItalicMT" w:cs="TimesNewRomanPS-BoldItalicMT"/>
          <w:b/>
          <w:bCs/>
          <w:i/>
          <w:iCs/>
          <w:sz w:val="20"/>
          <w:highlight w:val="yellow"/>
          <w:lang w:val="en-US"/>
        </w:rPr>
        <w:t>17.3.5.5 (PHY DATA scrambler and descrambler)</w:t>
      </w:r>
      <w:r w:rsidRPr="00627B54">
        <w:rPr>
          <w:rFonts w:ascii="TimesNewRomanPS-BoldItalicMT" w:hAnsi="TimesNewRomanPS-BoldItalicMT" w:cs="TimesNewRomanPS-BoldItalicMT"/>
          <w:b/>
          <w:bCs/>
          <w:i/>
          <w:iCs/>
          <w:sz w:val="20"/>
          <w:highlight w:val="yellow"/>
          <w:lang w:val="en-US"/>
        </w:rPr>
        <w:t xml:space="preserve"> </w:t>
      </w:r>
      <w:r>
        <w:rPr>
          <w:rFonts w:ascii="TimesNewRomanPS-BoldItalicMT" w:hAnsi="TimesNewRomanPS-BoldItalicMT" w:cs="TimesNewRomanPS-BoldItalicMT"/>
          <w:b/>
          <w:bCs/>
          <w:i/>
          <w:iCs/>
          <w:sz w:val="20"/>
          <w:highlight w:val="yellow"/>
          <w:lang w:val="en-US"/>
        </w:rPr>
        <w:t>as follows</w:t>
      </w:r>
      <w:r>
        <w:rPr>
          <w:rFonts w:ascii="TimesNewRomanPS-BoldItalicMT" w:hAnsi="TimesNewRomanPS-BoldItalicMT" w:cs="TimesNewRomanPS-BoldItalicMT"/>
          <w:b/>
          <w:bCs/>
          <w:i/>
          <w:iCs/>
          <w:sz w:val="20"/>
          <w:lang w:val="en-US"/>
        </w:rPr>
        <w:t>:</w:t>
      </w:r>
    </w:p>
    <w:p w14:paraId="6BEF30E7" w14:textId="77777777" w:rsidR="00E87B82" w:rsidRDefault="00E87B82" w:rsidP="00E87B82">
      <w:pPr>
        <w:rPr>
          <w:sz w:val="16"/>
        </w:rPr>
      </w:pPr>
    </w:p>
    <w:p w14:paraId="5233ED00" w14:textId="7D1A669F" w:rsidR="00E87B82" w:rsidRPr="00777A5B" w:rsidRDefault="00E87B82" w:rsidP="00E87B82">
      <w:pPr>
        <w:rPr>
          <w:sz w:val="16"/>
        </w:rPr>
      </w:pPr>
      <w:r w:rsidRPr="00777A5B">
        <w:rPr>
          <w:sz w:val="16"/>
        </w:rPr>
        <w:t>During reception by a VHT</w:t>
      </w:r>
      <w:r>
        <w:rPr>
          <w:sz w:val="16"/>
        </w:rPr>
        <w:t xml:space="preserve"> </w:t>
      </w:r>
      <w:r w:rsidRPr="00777A5B">
        <w:rPr>
          <w:sz w:val="16"/>
        </w:rPr>
        <w:t>STA, HE</w:t>
      </w:r>
      <w:r>
        <w:rPr>
          <w:sz w:val="16"/>
        </w:rPr>
        <w:t xml:space="preserve"> </w:t>
      </w:r>
      <w:r w:rsidRPr="00777A5B">
        <w:rPr>
          <w:sz w:val="16"/>
        </w:rPr>
        <w:t>STA,</w:t>
      </w:r>
      <w:r>
        <w:rPr>
          <w:sz w:val="16"/>
        </w:rPr>
        <w:t xml:space="preserve"> </w:t>
      </w:r>
      <w:r w:rsidRPr="00E87B82">
        <w:rPr>
          <w:sz w:val="16"/>
        </w:rPr>
        <w:t>or</w:t>
      </w:r>
      <w:r w:rsidRPr="00777A5B">
        <w:rPr>
          <w:sz w:val="16"/>
        </w:rPr>
        <w:t xml:space="preserve"> EHT </w:t>
      </w:r>
      <w:ins w:id="61" w:author="Liyunbo" w:date="2022-03-07T14:50:00Z">
        <w:r w:rsidR="00B303CB">
          <w:rPr>
            <w:sz w:val="16"/>
          </w:rPr>
          <w:t xml:space="preserve">AP </w:t>
        </w:r>
      </w:ins>
      <w:r w:rsidRPr="00777A5B">
        <w:rPr>
          <w:sz w:val="16"/>
        </w:rPr>
        <w:t>STA that is not a STA 6G with 320</w:t>
      </w:r>
      <w:r>
        <w:rPr>
          <w:sz w:val="16"/>
        </w:rPr>
        <w:t xml:space="preserve"> </w:t>
      </w:r>
      <w:r w:rsidRPr="00777A5B">
        <w:rPr>
          <w:sz w:val="16"/>
        </w:rPr>
        <w:t>MHz bandwidth support</w:t>
      </w:r>
      <w:ins w:id="62" w:author="Liyunbo" w:date="2022-02-23T22:34:00Z">
        <w:r>
          <w:rPr>
            <w:sz w:val="20"/>
          </w:rPr>
          <w:t>(#</w:t>
        </w:r>
        <w:r>
          <w:rPr>
            <w:rFonts w:eastAsia="Times New Roman"/>
            <w:color w:val="000000"/>
            <w:sz w:val="18"/>
            <w:szCs w:val="18"/>
            <w:lang w:val="en-US"/>
          </w:rPr>
          <w:t>4147</w:t>
        </w:r>
        <w:r>
          <w:rPr>
            <w:sz w:val="20"/>
          </w:rPr>
          <w:t>)</w:t>
        </w:r>
      </w:ins>
      <w:r w:rsidRPr="00777A5B">
        <w:rPr>
          <w:sz w:val="16"/>
        </w:rPr>
        <w:t>,</w:t>
      </w:r>
      <w:r>
        <w:rPr>
          <w:sz w:val="16"/>
        </w:rPr>
        <w:t xml:space="preserve"> </w:t>
      </w:r>
      <w:r w:rsidRPr="00777A5B">
        <w:rPr>
          <w:sz w:val="16"/>
        </w:rPr>
        <w:t>RXVECTOR parameter CH_BANDWIDTH_IN_NON_HT shall be determined from selected bits in the scrambling sequence as shown in</w:t>
      </w:r>
      <w:r>
        <w:rPr>
          <w:sz w:val="16"/>
        </w:rPr>
        <w:t xml:space="preserve"> </w:t>
      </w:r>
      <w:r w:rsidRPr="00777A5B">
        <w:rPr>
          <w:sz w:val="16"/>
        </w:rPr>
        <w:t>Table</w:t>
      </w:r>
      <w:r>
        <w:rPr>
          <w:sz w:val="16"/>
        </w:rPr>
        <w:t xml:space="preserve"> </w:t>
      </w:r>
      <w:r w:rsidRPr="00777A5B">
        <w:rPr>
          <w:sz w:val="16"/>
        </w:rPr>
        <w:t>17-7 (Contents of the first 7 bits of the</w:t>
      </w:r>
      <w:r>
        <w:rPr>
          <w:sz w:val="16"/>
        </w:rPr>
        <w:t xml:space="preserve"> </w:t>
      </w:r>
      <w:r w:rsidRPr="00777A5B">
        <w:rPr>
          <w:sz w:val="16"/>
        </w:rPr>
        <w:t>scrambling sequence)</w:t>
      </w:r>
      <w:r>
        <w:rPr>
          <w:sz w:val="16"/>
        </w:rPr>
        <w:t xml:space="preserve"> </w:t>
      </w:r>
      <w:r w:rsidRPr="00777A5B">
        <w:rPr>
          <w:sz w:val="16"/>
        </w:rPr>
        <w:t>and</w:t>
      </w:r>
      <w:r>
        <w:rPr>
          <w:sz w:val="16"/>
        </w:rPr>
        <w:t xml:space="preserve"> </w:t>
      </w:r>
      <w:r w:rsidRPr="00777A5B">
        <w:rPr>
          <w:sz w:val="16"/>
        </w:rPr>
        <w:t>Table</w:t>
      </w:r>
      <w:r>
        <w:rPr>
          <w:sz w:val="16"/>
        </w:rPr>
        <w:t xml:space="preserve"> </w:t>
      </w:r>
      <w:r w:rsidRPr="00777A5B">
        <w:rPr>
          <w:sz w:val="16"/>
        </w:rPr>
        <w:t>17-9 (RXVECTOR parameter CH_BANDWIDTH_IN_NON_HT values</w:t>
      </w:r>
      <w:r>
        <w:rPr>
          <w:sz w:val="16"/>
        </w:rPr>
        <w:t xml:space="preserve"> </w:t>
      </w:r>
      <w:r w:rsidRPr="00777A5B">
        <w:rPr>
          <w:sz w:val="16"/>
        </w:rPr>
        <w:t>for a VHT or HE STA).</w:t>
      </w:r>
    </w:p>
    <w:p w14:paraId="2D18062C" w14:textId="77777777" w:rsidR="00E87B82" w:rsidRDefault="00E87B82" w:rsidP="00E87B82">
      <w:pPr>
        <w:rPr>
          <w:sz w:val="16"/>
        </w:rPr>
      </w:pPr>
    </w:p>
    <w:p w14:paraId="0DB1926A" w14:textId="01C9CFAD" w:rsidR="00E87B82" w:rsidRPr="00777A5B" w:rsidRDefault="00E87B82" w:rsidP="00E87B82">
      <w:pPr>
        <w:rPr>
          <w:sz w:val="16"/>
        </w:rPr>
      </w:pPr>
      <w:r w:rsidRPr="00777A5B">
        <w:rPr>
          <w:sz w:val="16"/>
        </w:rPr>
        <w:t xml:space="preserve">During reception by an EHT </w:t>
      </w:r>
      <w:ins w:id="63" w:author="Liyunbo" w:date="2022-03-07T14:50:00Z">
        <w:r w:rsidR="00B303CB">
          <w:rPr>
            <w:sz w:val="16"/>
          </w:rPr>
          <w:t xml:space="preserve">non-AP </w:t>
        </w:r>
      </w:ins>
      <w:r w:rsidRPr="00777A5B">
        <w:rPr>
          <w:sz w:val="16"/>
        </w:rPr>
        <w:t>STA that is a STA 6G</w:t>
      </w:r>
      <w:ins w:id="64" w:author="Liyunbo" w:date="2022-03-07T14:50:00Z">
        <w:r w:rsidR="00B303CB">
          <w:rPr>
            <w:sz w:val="16"/>
          </w:rPr>
          <w:t xml:space="preserve"> or an EHT</w:t>
        </w:r>
      </w:ins>
      <w:ins w:id="65" w:author="Liyunbo" w:date="2022-03-07T14:51:00Z">
        <w:r w:rsidR="00B303CB">
          <w:rPr>
            <w:sz w:val="16"/>
          </w:rPr>
          <w:t xml:space="preserve"> AP that is a STA 6G</w:t>
        </w:r>
      </w:ins>
      <w:r w:rsidRPr="00777A5B">
        <w:rPr>
          <w:sz w:val="16"/>
        </w:rPr>
        <w:t xml:space="preserve"> with 320</w:t>
      </w:r>
      <w:r>
        <w:rPr>
          <w:sz w:val="16"/>
        </w:rPr>
        <w:t xml:space="preserve"> </w:t>
      </w:r>
      <w:r w:rsidRPr="00777A5B">
        <w:rPr>
          <w:sz w:val="16"/>
        </w:rPr>
        <w:t>MHz bandwidth support</w:t>
      </w:r>
      <w:ins w:id="66" w:author="Liyunbo" w:date="2022-02-23T22:34:00Z">
        <w:r>
          <w:rPr>
            <w:sz w:val="20"/>
          </w:rPr>
          <w:t>(#</w:t>
        </w:r>
        <w:r>
          <w:rPr>
            <w:rFonts w:eastAsia="Times New Roman"/>
            <w:color w:val="000000"/>
            <w:sz w:val="18"/>
            <w:szCs w:val="18"/>
            <w:lang w:val="en-US"/>
          </w:rPr>
          <w:t>4147</w:t>
        </w:r>
        <w:r>
          <w:rPr>
            <w:sz w:val="20"/>
          </w:rPr>
          <w:t>)</w:t>
        </w:r>
      </w:ins>
      <w:r w:rsidRPr="00777A5B">
        <w:rPr>
          <w:sz w:val="16"/>
        </w:rPr>
        <w:t>, the RXVECTOR parameter CH_BANDWIDTH_IN_NON_HT shall be determined from selected bits in the scrambling sequence as shown in</w:t>
      </w:r>
      <w:r>
        <w:rPr>
          <w:sz w:val="16"/>
        </w:rPr>
        <w:t xml:space="preserve"> </w:t>
      </w:r>
      <w:r w:rsidRPr="00777A5B">
        <w:rPr>
          <w:sz w:val="16"/>
        </w:rPr>
        <w:t>Figure</w:t>
      </w:r>
      <w:r>
        <w:rPr>
          <w:sz w:val="16"/>
        </w:rPr>
        <w:t xml:space="preserve"> </w:t>
      </w:r>
      <w:r w:rsidRPr="00777A5B">
        <w:rPr>
          <w:sz w:val="16"/>
        </w:rPr>
        <w:t>17-6 (SERVICE field bit assignment),</w:t>
      </w:r>
      <w:r>
        <w:rPr>
          <w:sz w:val="16"/>
        </w:rPr>
        <w:t xml:space="preserve"> </w:t>
      </w:r>
      <w:r w:rsidRPr="00777A5B">
        <w:rPr>
          <w:sz w:val="16"/>
        </w:rPr>
        <w:t>Table</w:t>
      </w:r>
      <w:r>
        <w:rPr>
          <w:sz w:val="16"/>
        </w:rPr>
        <w:t xml:space="preserve"> </w:t>
      </w:r>
      <w:r w:rsidRPr="00777A5B">
        <w:rPr>
          <w:sz w:val="16"/>
        </w:rPr>
        <w:t>17-7 (Contents of the</w:t>
      </w:r>
      <w:r>
        <w:rPr>
          <w:sz w:val="16"/>
        </w:rPr>
        <w:t xml:space="preserve"> </w:t>
      </w:r>
      <w:r w:rsidRPr="00777A5B">
        <w:rPr>
          <w:sz w:val="16"/>
        </w:rPr>
        <w:t>first 7 bits of the scrambling sequence), and</w:t>
      </w:r>
      <w:r>
        <w:rPr>
          <w:sz w:val="16"/>
        </w:rPr>
        <w:t xml:space="preserve"> </w:t>
      </w:r>
      <w:r w:rsidRPr="00777A5B">
        <w:rPr>
          <w:sz w:val="16"/>
        </w:rPr>
        <w:t>Table</w:t>
      </w:r>
      <w:r>
        <w:rPr>
          <w:sz w:val="16"/>
        </w:rPr>
        <w:t xml:space="preserve"> </w:t>
      </w:r>
      <w:r w:rsidRPr="00777A5B">
        <w:rPr>
          <w:sz w:val="16"/>
        </w:rPr>
        <w:t>17-9a (RXVECTOR parameter</w:t>
      </w:r>
      <w:r>
        <w:rPr>
          <w:sz w:val="16"/>
        </w:rPr>
        <w:t xml:space="preserve"> </w:t>
      </w:r>
      <w:r w:rsidRPr="00777A5B">
        <w:rPr>
          <w:sz w:val="16"/>
        </w:rPr>
        <w:t>CH_BANDWIDTH_IN_NON_HT values for an EHT STA).</w:t>
      </w:r>
    </w:p>
    <w:p w14:paraId="704AAA79" w14:textId="77777777" w:rsidR="00E87B82" w:rsidRDefault="00E87B82" w:rsidP="00E87B82">
      <w:pPr>
        <w:rPr>
          <w:sz w:val="16"/>
        </w:rPr>
      </w:pPr>
    </w:p>
    <w:p w14:paraId="7B7AC61C" w14:textId="77777777" w:rsidR="00E87B82" w:rsidRDefault="00E87B82" w:rsidP="00E87B82">
      <w:pPr>
        <w:spacing w:before="120" w:after="120"/>
        <w:rPr>
          <w:rFonts w:ascii="TimesNewRomanPS-BoldItalicMT" w:hAnsi="TimesNewRomanPS-BoldItalicMT" w:cs="TimesNewRomanPS-BoldItalicMT" w:hint="eastAsia"/>
          <w:b/>
          <w:bCs/>
          <w:i/>
          <w:iCs/>
          <w:sz w:val="20"/>
          <w:highlight w:val="yellow"/>
          <w:lang w:val="en-US"/>
        </w:rPr>
      </w:pPr>
      <w:r>
        <w:rPr>
          <w:rFonts w:ascii="TimesNewRomanPS-BoldItalicMT" w:hAnsi="TimesNewRomanPS-BoldItalicMT" w:cs="TimesNewRomanPS-BoldItalicMT"/>
          <w:b/>
          <w:bCs/>
          <w:i/>
          <w:iCs/>
          <w:sz w:val="20"/>
          <w:highlight w:val="yellow"/>
          <w:lang w:val="en-US"/>
        </w:rPr>
        <w:t>End of change</w:t>
      </w:r>
    </w:p>
    <w:p w14:paraId="4C41A5FD" w14:textId="77777777" w:rsidR="00E87B82" w:rsidRPr="00E87B82" w:rsidRDefault="00E87B82" w:rsidP="00FA095F">
      <w:pPr>
        <w:rPr>
          <w:rFonts w:hint="eastAsia"/>
          <w:sz w:val="20"/>
          <w:lang w:eastAsia="zh-CN"/>
        </w:rPr>
      </w:pPr>
    </w:p>
    <w:p w14:paraId="005421EB" w14:textId="77777777" w:rsidR="00FA369B" w:rsidRPr="00232142" w:rsidRDefault="00FA369B" w:rsidP="00FA095F">
      <w:pPr>
        <w:rPr>
          <w:sz w:val="20"/>
          <w:lang w:eastAsia="zh-CN"/>
        </w:rPr>
      </w:pPr>
    </w:p>
    <w:p w14:paraId="48C77B54" w14:textId="67FF67E5" w:rsidR="00E87B82" w:rsidRDefault="00E87B82" w:rsidP="00E87B82">
      <w:pPr>
        <w:rPr>
          <w:rFonts w:hint="eastAsia"/>
          <w:bCs/>
          <w:sz w:val="20"/>
          <w:lang w:eastAsia="zh-CN"/>
        </w:rPr>
      </w:pPr>
      <w:r>
        <w:rPr>
          <w:bCs/>
          <w:sz w:val="20"/>
          <w:lang w:eastAsia="zh-CN"/>
        </w:rPr>
        <w:t>-----------------------</w:t>
      </w:r>
      <w:r>
        <w:rPr>
          <w:rFonts w:hint="eastAsia"/>
          <w:bCs/>
          <w:sz w:val="20"/>
          <w:lang w:eastAsia="zh-CN"/>
        </w:rPr>
        <w:t>-</w:t>
      </w:r>
      <w:r>
        <w:rPr>
          <w:bCs/>
          <w:sz w:val="20"/>
          <w:lang w:eastAsia="zh-CN"/>
        </w:rPr>
        <w:t>-----------------------------End point of Opt 2-----------------------------------------------------------------</w:t>
      </w:r>
    </w:p>
    <w:p w14:paraId="7CDE872D" w14:textId="77777777" w:rsidR="00706A03" w:rsidRPr="00E87B82" w:rsidRDefault="00706A03" w:rsidP="00CA0A57">
      <w:pPr>
        <w:rPr>
          <w:sz w:val="16"/>
        </w:rPr>
      </w:pPr>
    </w:p>
    <w:sectPr w:rsidR="00706A03" w:rsidRPr="00E87B82" w:rsidSect="005A0561">
      <w:headerReference w:type="default" r:id="rId8"/>
      <w:footerReference w:type="default" r:id="rId9"/>
      <w:pgSz w:w="12240" w:h="15840"/>
      <w:pgMar w:top="1280" w:right="1660" w:bottom="880" w:left="1140" w:header="661" w:footer="681" w:gutter="0"/>
      <w:cols w:space="720"/>
      <w:noEndnote/>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DFD2CC" w16cex:dateUtc="2021-02-23T18: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28F3D04" w16cid:durableId="23DFD2C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0865F1" w14:textId="77777777" w:rsidR="005B3D8E" w:rsidRDefault="005B3D8E">
      <w:r>
        <w:separator/>
      </w:r>
    </w:p>
  </w:endnote>
  <w:endnote w:type="continuationSeparator" w:id="0">
    <w:p w14:paraId="379FD20D" w14:textId="77777777" w:rsidR="005B3D8E" w:rsidRDefault="005B3D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PS-BoldItalicMT">
    <w:altName w:val="Times New Roman"/>
    <w:panose1 w:val="00000000000000000000"/>
    <w:charset w:val="00"/>
    <w:family w:val="roman"/>
    <w:notTrueType/>
    <w:pitch w:val="default"/>
  </w:font>
  <w:font w:name="Arial-BoldMT">
    <w:altName w:val="Arial"/>
    <w:panose1 w:val="00000000000000000000"/>
    <w:charset w:val="00"/>
    <w:family w:val="roman"/>
    <w:notTrueType/>
    <w:pitch w:val="default"/>
  </w:font>
  <w:font w:name="TimesNewRomanPSMT">
    <w:altName w:val="Times New Roman"/>
    <w:panose1 w:val="00000000000000000000"/>
    <w:charset w:val="00"/>
    <w:family w:val="roman"/>
    <w:notTrueType/>
    <w:pitch w:val="default"/>
    <w:sig w:usb0="00000003"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3935A0" w14:textId="438EFE1E" w:rsidR="00E87B82" w:rsidRPr="00DF3474" w:rsidRDefault="00E87B82">
    <w:pPr>
      <w:pStyle w:val="a4"/>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r w:rsidRPr="00DF3474">
      <w:rPr>
        <w:lang w:val="fr-FR"/>
      </w:rPr>
      <w:t>Submission</w:t>
    </w:r>
    <w:r>
      <w:fldChar w:fldCharType="end"/>
    </w:r>
    <w:r w:rsidRPr="00DF3474">
      <w:rPr>
        <w:lang w:val="fr-FR"/>
      </w:rPr>
      <w:tab/>
      <w:t xml:space="preserve">page </w:t>
    </w:r>
    <w:r>
      <w:fldChar w:fldCharType="begin"/>
    </w:r>
    <w:r w:rsidRPr="00DF3474">
      <w:rPr>
        <w:lang w:val="fr-FR"/>
      </w:rPr>
      <w:instrText xml:space="preserve">page </w:instrText>
    </w:r>
    <w:r>
      <w:fldChar w:fldCharType="separate"/>
    </w:r>
    <w:r w:rsidR="00921F72">
      <w:rPr>
        <w:noProof/>
        <w:lang w:val="fr-FR"/>
      </w:rPr>
      <w:t>3</w:t>
    </w:r>
    <w:r>
      <w:rPr>
        <w:noProof/>
      </w:rPr>
      <w:fldChar w:fldCharType="end"/>
    </w:r>
    <w:r w:rsidRPr="00DF3474">
      <w:rPr>
        <w:lang w:val="fr-FR"/>
      </w:rPr>
      <w:tab/>
    </w:r>
    <w:r>
      <w:rPr>
        <w:noProof/>
      </w:rPr>
      <w:t>Yunbo Li</w:t>
    </w:r>
    <w:r w:rsidRPr="00DF3474">
      <w:rPr>
        <w:lang w:val="fr-FR"/>
      </w:rPr>
      <w:t xml:space="preserve"> (</w:t>
    </w:r>
    <w:sdt>
      <w:sdtPr>
        <w:rPr>
          <w:lang w:val="fr-FR"/>
        </w:rPr>
        <w:alias w:val="Company"/>
        <w:tag w:val=""/>
        <w:id w:val="1879051334"/>
        <w:placeholder>
          <w:docPart w:val="576548375E9D40F9874E663066A2D92F"/>
        </w:placeholder>
        <w:dataBinding w:prefixMappings="xmlns:ns0='http://schemas.openxmlformats.org/officeDocument/2006/extended-properties' " w:xpath="/ns0:Properties[1]/ns0:Company[1]" w:storeItemID="{6668398D-A668-4E3E-A5EB-62B293D839F1}"/>
        <w:text/>
      </w:sdtPr>
      <w:sdtContent>
        <w:r>
          <w:t>Huawei</w:t>
        </w:r>
      </w:sdtContent>
    </w:sdt>
    <w:r>
      <w:fldChar w:fldCharType="begin"/>
    </w:r>
    <w:r w:rsidRPr="00DF3474">
      <w:rPr>
        <w:lang w:val="fr-FR"/>
      </w:rPr>
      <w:instrText xml:space="preserve"> COMMENTS   \* MERGEFORMAT </w:instrText>
    </w:r>
    <w:r>
      <w:fldChar w:fldCharType="end"/>
    </w:r>
    <w:r w:rsidRPr="00DF3474">
      <w:rPr>
        <w:lang w:val="fr-FR"/>
      </w:rPr>
      <w:t>)</w:t>
    </w:r>
  </w:p>
  <w:p w14:paraId="32CB0861" w14:textId="77777777" w:rsidR="00E87B82" w:rsidRPr="00DF3474" w:rsidRDefault="00E87B82">
    <w:pPr>
      <w:rPr>
        <w:lang w:val="fr-FR"/>
      </w:rPr>
    </w:pPr>
  </w:p>
  <w:p w14:paraId="0DD4053E" w14:textId="77777777" w:rsidR="00E87B82" w:rsidRDefault="00E87B82"/>
  <w:p w14:paraId="561B2215" w14:textId="77777777" w:rsidR="00E87B82" w:rsidRDefault="00E87B82"/>
  <w:p w14:paraId="209D6FB8" w14:textId="77777777" w:rsidR="00E87B82" w:rsidRDefault="00E87B82"/>
  <w:p w14:paraId="73251C5E" w14:textId="77777777" w:rsidR="00E87B82" w:rsidRDefault="00E87B8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F4AA75" w14:textId="77777777" w:rsidR="005B3D8E" w:rsidRDefault="005B3D8E">
      <w:r>
        <w:separator/>
      </w:r>
    </w:p>
  </w:footnote>
  <w:footnote w:type="continuationSeparator" w:id="0">
    <w:p w14:paraId="16C7071A" w14:textId="77777777" w:rsidR="005B3D8E" w:rsidRDefault="005B3D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F78D2" w14:textId="32A4FE3A" w:rsidR="00E87B82" w:rsidRDefault="00E87B82">
    <w:pPr>
      <w:pStyle w:val="a5"/>
      <w:tabs>
        <w:tab w:val="clear" w:pos="6480"/>
        <w:tab w:val="center" w:pos="4680"/>
        <w:tab w:val="right" w:pos="9360"/>
      </w:tabs>
    </w:pPr>
    <w:r>
      <w:fldChar w:fldCharType="begin"/>
    </w:r>
    <w:r>
      <w:instrText xml:space="preserve"> DATE  \@ "MMMM yyyy"  \* MERGEFORMAT </w:instrText>
    </w:r>
    <w:r>
      <w:fldChar w:fldCharType="separate"/>
    </w:r>
    <w:r>
      <w:rPr>
        <w:noProof/>
      </w:rPr>
      <w:t>March 2022</w:t>
    </w:r>
    <w:r>
      <w:fldChar w:fldCharType="end"/>
    </w:r>
    <w:r>
      <w:tab/>
    </w:r>
    <w:r>
      <w:tab/>
    </w:r>
    <w:fldSimple w:instr=" TITLE  \* MERGEFORMAT ">
      <w:r>
        <w:t>doc.: IEEE 802.11-22/0230r</w:t>
      </w:r>
    </w:fldSimple>
    <w:r>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AB60BF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CE5582C"/>
    <w:multiLevelType w:val="multilevel"/>
    <w:tmpl w:val="9A1238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02168CA"/>
    <w:multiLevelType w:val="hybridMultilevel"/>
    <w:tmpl w:val="D2464F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19216C"/>
    <w:multiLevelType w:val="hybridMultilevel"/>
    <w:tmpl w:val="C094905E"/>
    <w:lvl w:ilvl="0" w:tplc="BD68D5BA">
      <w:start w:val="1"/>
      <w:numFmt w:val="bullet"/>
      <w:lvlText w:val="–"/>
      <w:lvlJc w:val="left"/>
      <w:pPr>
        <w:ind w:left="1140" w:hanging="420"/>
      </w:pPr>
      <w:rPr>
        <w:rFonts w:ascii="Arial" w:hAnsi="Arial"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4" w15:restartNumberingAfterBreak="0">
    <w:nsid w:val="5A2A483E"/>
    <w:multiLevelType w:val="hybridMultilevel"/>
    <w:tmpl w:val="EAE04608"/>
    <w:lvl w:ilvl="0" w:tplc="04349F62">
      <w:start w:val="8"/>
      <w:numFmt w:val="bullet"/>
      <w:lvlText w:val="-"/>
      <w:lvlJc w:val="left"/>
      <w:pPr>
        <w:ind w:left="360" w:hanging="360"/>
      </w:pPr>
      <w:rPr>
        <w:rFonts w:ascii="Times New Roman" w:eastAsia="Malgun Gothic"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wok Shum Au (Edward)">
    <w15:presenceInfo w15:providerId="AD" w15:userId="S-1-5-21-147214757-305610072-1517763936-3526098"/>
  </w15:person>
  <w15:person w15:author="Liyunbo">
    <w15:presenceInfo w15:providerId="AD" w15:userId="S-1-5-21-147214757-305610072-1517763936-6162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printFractionalCharacterWidth/>
  <w:bordersDoNotSurroundHeader/>
  <w:bordersDoNotSurroundFooter/>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AA7"/>
    <w:rsid w:val="00002781"/>
    <w:rsid w:val="00002B6A"/>
    <w:rsid w:val="00003D2D"/>
    <w:rsid w:val="000053CF"/>
    <w:rsid w:val="00005903"/>
    <w:rsid w:val="00007917"/>
    <w:rsid w:val="00007C9B"/>
    <w:rsid w:val="00013A38"/>
    <w:rsid w:val="00013AE5"/>
    <w:rsid w:val="00013F2D"/>
    <w:rsid w:val="00014356"/>
    <w:rsid w:val="0001580F"/>
    <w:rsid w:val="00015EE0"/>
    <w:rsid w:val="00016100"/>
    <w:rsid w:val="00017168"/>
    <w:rsid w:val="00021324"/>
    <w:rsid w:val="00021C10"/>
    <w:rsid w:val="0002245F"/>
    <w:rsid w:val="000225F0"/>
    <w:rsid w:val="000229C4"/>
    <w:rsid w:val="000233A6"/>
    <w:rsid w:val="00023ED4"/>
    <w:rsid w:val="00025D3B"/>
    <w:rsid w:val="0002651F"/>
    <w:rsid w:val="00026850"/>
    <w:rsid w:val="00026D51"/>
    <w:rsid w:val="0002714F"/>
    <w:rsid w:val="0002756A"/>
    <w:rsid w:val="000308AB"/>
    <w:rsid w:val="00033A05"/>
    <w:rsid w:val="00035667"/>
    <w:rsid w:val="00035D4D"/>
    <w:rsid w:val="000361E3"/>
    <w:rsid w:val="0003711E"/>
    <w:rsid w:val="000371D3"/>
    <w:rsid w:val="000374C2"/>
    <w:rsid w:val="00037685"/>
    <w:rsid w:val="0003771E"/>
    <w:rsid w:val="00042319"/>
    <w:rsid w:val="000423B2"/>
    <w:rsid w:val="00042854"/>
    <w:rsid w:val="00044398"/>
    <w:rsid w:val="0004439F"/>
    <w:rsid w:val="00045515"/>
    <w:rsid w:val="0004587C"/>
    <w:rsid w:val="00046950"/>
    <w:rsid w:val="000472CE"/>
    <w:rsid w:val="00051832"/>
    <w:rsid w:val="00051E7C"/>
    <w:rsid w:val="00054247"/>
    <w:rsid w:val="000552BF"/>
    <w:rsid w:val="000567FC"/>
    <w:rsid w:val="000568B0"/>
    <w:rsid w:val="0005694E"/>
    <w:rsid w:val="00057CD5"/>
    <w:rsid w:val="00061BF1"/>
    <w:rsid w:val="00061C3D"/>
    <w:rsid w:val="0006290F"/>
    <w:rsid w:val="000631E4"/>
    <w:rsid w:val="0006639B"/>
    <w:rsid w:val="00066B97"/>
    <w:rsid w:val="00066D8A"/>
    <w:rsid w:val="00067C1A"/>
    <w:rsid w:val="0007175C"/>
    <w:rsid w:val="00071D7E"/>
    <w:rsid w:val="00071F86"/>
    <w:rsid w:val="00072045"/>
    <w:rsid w:val="00073B29"/>
    <w:rsid w:val="00073D5F"/>
    <w:rsid w:val="00074C9D"/>
    <w:rsid w:val="00074D5A"/>
    <w:rsid w:val="000751B3"/>
    <w:rsid w:val="00075E54"/>
    <w:rsid w:val="000763E2"/>
    <w:rsid w:val="000804D5"/>
    <w:rsid w:val="000818A3"/>
    <w:rsid w:val="000826D2"/>
    <w:rsid w:val="00083668"/>
    <w:rsid w:val="000839DB"/>
    <w:rsid w:val="000845A2"/>
    <w:rsid w:val="000846C1"/>
    <w:rsid w:val="000862E6"/>
    <w:rsid w:val="00086987"/>
    <w:rsid w:val="00086BBE"/>
    <w:rsid w:val="0009026A"/>
    <w:rsid w:val="00091084"/>
    <w:rsid w:val="00093ED9"/>
    <w:rsid w:val="000946B8"/>
    <w:rsid w:val="00094C78"/>
    <w:rsid w:val="000969A1"/>
    <w:rsid w:val="0009748E"/>
    <w:rsid w:val="0009756B"/>
    <w:rsid w:val="000979D0"/>
    <w:rsid w:val="000A1955"/>
    <w:rsid w:val="000A1B13"/>
    <w:rsid w:val="000A2445"/>
    <w:rsid w:val="000A2B3F"/>
    <w:rsid w:val="000A3059"/>
    <w:rsid w:val="000A4F79"/>
    <w:rsid w:val="000A636A"/>
    <w:rsid w:val="000A63FF"/>
    <w:rsid w:val="000A6647"/>
    <w:rsid w:val="000A6B90"/>
    <w:rsid w:val="000A6C58"/>
    <w:rsid w:val="000B111F"/>
    <w:rsid w:val="000B15EC"/>
    <w:rsid w:val="000B2409"/>
    <w:rsid w:val="000B5B91"/>
    <w:rsid w:val="000B7723"/>
    <w:rsid w:val="000B784B"/>
    <w:rsid w:val="000B79CD"/>
    <w:rsid w:val="000C02DA"/>
    <w:rsid w:val="000C19A9"/>
    <w:rsid w:val="000C2EF6"/>
    <w:rsid w:val="000C4C38"/>
    <w:rsid w:val="000C5F3E"/>
    <w:rsid w:val="000D01A8"/>
    <w:rsid w:val="000D380E"/>
    <w:rsid w:val="000D5894"/>
    <w:rsid w:val="000D713F"/>
    <w:rsid w:val="000E0050"/>
    <w:rsid w:val="000E109B"/>
    <w:rsid w:val="000E12C8"/>
    <w:rsid w:val="000E1361"/>
    <w:rsid w:val="000E233B"/>
    <w:rsid w:val="000E2CA6"/>
    <w:rsid w:val="000E3163"/>
    <w:rsid w:val="000E4DD1"/>
    <w:rsid w:val="000E6714"/>
    <w:rsid w:val="000F09C1"/>
    <w:rsid w:val="000F0D77"/>
    <w:rsid w:val="000F1F96"/>
    <w:rsid w:val="000F4ECC"/>
    <w:rsid w:val="000F6CED"/>
    <w:rsid w:val="000F7821"/>
    <w:rsid w:val="000F7838"/>
    <w:rsid w:val="000F7EC8"/>
    <w:rsid w:val="00101596"/>
    <w:rsid w:val="0010245D"/>
    <w:rsid w:val="0010281E"/>
    <w:rsid w:val="0010363F"/>
    <w:rsid w:val="00103EE3"/>
    <w:rsid w:val="001053BD"/>
    <w:rsid w:val="00106127"/>
    <w:rsid w:val="0010704F"/>
    <w:rsid w:val="001072C2"/>
    <w:rsid w:val="001074AE"/>
    <w:rsid w:val="00110B78"/>
    <w:rsid w:val="00111CFA"/>
    <w:rsid w:val="00111F98"/>
    <w:rsid w:val="001171AF"/>
    <w:rsid w:val="00117386"/>
    <w:rsid w:val="00117CC9"/>
    <w:rsid w:val="00121B31"/>
    <w:rsid w:val="00121E4B"/>
    <w:rsid w:val="0012477E"/>
    <w:rsid w:val="00125CBA"/>
    <w:rsid w:val="00126AF5"/>
    <w:rsid w:val="00126FD1"/>
    <w:rsid w:val="0012772B"/>
    <w:rsid w:val="00130C0D"/>
    <w:rsid w:val="00132348"/>
    <w:rsid w:val="001323E9"/>
    <w:rsid w:val="00134C55"/>
    <w:rsid w:val="0013617A"/>
    <w:rsid w:val="00136CFC"/>
    <w:rsid w:val="001374A3"/>
    <w:rsid w:val="00140AF7"/>
    <w:rsid w:val="00141376"/>
    <w:rsid w:val="00141692"/>
    <w:rsid w:val="001419B6"/>
    <w:rsid w:val="00141CA4"/>
    <w:rsid w:val="00141DFD"/>
    <w:rsid w:val="00141E86"/>
    <w:rsid w:val="0014280C"/>
    <w:rsid w:val="00142A98"/>
    <w:rsid w:val="00142F85"/>
    <w:rsid w:val="00143077"/>
    <w:rsid w:val="00143B8C"/>
    <w:rsid w:val="00146B6F"/>
    <w:rsid w:val="00151B2B"/>
    <w:rsid w:val="00152359"/>
    <w:rsid w:val="00155F03"/>
    <w:rsid w:val="00157AE7"/>
    <w:rsid w:val="001603D0"/>
    <w:rsid w:val="00160858"/>
    <w:rsid w:val="00160E79"/>
    <w:rsid w:val="001610A7"/>
    <w:rsid w:val="00162976"/>
    <w:rsid w:val="00162B1A"/>
    <w:rsid w:val="00164271"/>
    <w:rsid w:val="00164A98"/>
    <w:rsid w:val="00164C75"/>
    <w:rsid w:val="00165243"/>
    <w:rsid w:val="001677BF"/>
    <w:rsid w:val="00167DBE"/>
    <w:rsid w:val="00170A3C"/>
    <w:rsid w:val="001714E3"/>
    <w:rsid w:val="00172F06"/>
    <w:rsid w:val="00173740"/>
    <w:rsid w:val="00173E5E"/>
    <w:rsid w:val="0017432E"/>
    <w:rsid w:val="001743FC"/>
    <w:rsid w:val="001747DB"/>
    <w:rsid w:val="00174EAC"/>
    <w:rsid w:val="001757F2"/>
    <w:rsid w:val="001768CB"/>
    <w:rsid w:val="00177068"/>
    <w:rsid w:val="00180D46"/>
    <w:rsid w:val="0018164D"/>
    <w:rsid w:val="00181A74"/>
    <w:rsid w:val="00184827"/>
    <w:rsid w:val="00185986"/>
    <w:rsid w:val="00186AF7"/>
    <w:rsid w:val="00190686"/>
    <w:rsid w:val="001911EC"/>
    <w:rsid w:val="00192A58"/>
    <w:rsid w:val="00192A5B"/>
    <w:rsid w:val="001956ED"/>
    <w:rsid w:val="00195850"/>
    <w:rsid w:val="00195EBE"/>
    <w:rsid w:val="001968A8"/>
    <w:rsid w:val="001A0178"/>
    <w:rsid w:val="001A0F38"/>
    <w:rsid w:val="001A10D4"/>
    <w:rsid w:val="001A1A08"/>
    <w:rsid w:val="001A1C5E"/>
    <w:rsid w:val="001A25FA"/>
    <w:rsid w:val="001A51BC"/>
    <w:rsid w:val="001A5286"/>
    <w:rsid w:val="001A597C"/>
    <w:rsid w:val="001A6C05"/>
    <w:rsid w:val="001B1B49"/>
    <w:rsid w:val="001B2A31"/>
    <w:rsid w:val="001B2CC4"/>
    <w:rsid w:val="001B31A6"/>
    <w:rsid w:val="001B3D70"/>
    <w:rsid w:val="001B4FC3"/>
    <w:rsid w:val="001B6471"/>
    <w:rsid w:val="001B76FE"/>
    <w:rsid w:val="001C1ADC"/>
    <w:rsid w:val="001C34F7"/>
    <w:rsid w:val="001C44AC"/>
    <w:rsid w:val="001C5AFD"/>
    <w:rsid w:val="001C6548"/>
    <w:rsid w:val="001C685B"/>
    <w:rsid w:val="001C68C4"/>
    <w:rsid w:val="001C7EAD"/>
    <w:rsid w:val="001D11EB"/>
    <w:rsid w:val="001D39F8"/>
    <w:rsid w:val="001D3C40"/>
    <w:rsid w:val="001D4203"/>
    <w:rsid w:val="001D58D1"/>
    <w:rsid w:val="001D6097"/>
    <w:rsid w:val="001D723B"/>
    <w:rsid w:val="001D7BA8"/>
    <w:rsid w:val="001E048B"/>
    <w:rsid w:val="001E0ADE"/>
    <w:rsid w:val="001E1245"/>
    <w:rsid w:val="001E2951"/>
    <w:rsid w:val="001E2B02"/>
    <w:rsid w:val="001E4107"/>
    <w:rsid w:val="001E5896"/>
    <w:rsid w:val="001E6213"/>
    <w:rsid w:val="001E6226"/>
    <w:rsid w:val="001E768F"/>
    <w:rsid w:val="001F0230"/>
    <w:rsid w:val="001F07B2"/>
    <w:rsid w:val="001F0DC7"/>
    <w:rsid w:val="001F10D9"/>
    <w:rsid w:val="001F1C30"/>
    <w:rsid w:val="001F1C9F"/>
    <w:rsid w:val="001F318F"/>
    <w:rsid w:val="001F3A42"/>
    <w:rsid w:val="001F4C16"/>
    <w:rsid w:val="001F546A"/>
    <w:rsid w:val="001F5B4B"/>
    <w:rsid w:val="001F711E"/>
    <w:rsid w:val="001F75A8"/>
    <w:rsid w:val="00202106"/>
    <w:rsid w:val="00203660"/>
    <w:rsid w:val="00203759"/>
    <w:rsid w:val="00203D80"/>
    <w:rsid w:val="0020516C"/>
    <w:rsid w:val="002056CB"/>
    <w:rsid w:val="00205C55"/>
    <w:rsid w:val="0020642D"/>
    <w:rsid w:val="002067BA"/>
    <w:rsid w:val="002071F4"/>
    <w:rsid w:val="00210200"/>
    <w:rsid w:val="0021035F"/>
    <w:rsid w:val="00210E83"/>
    <w:rsid w:val="00212A9C"/>
    <w:rsid w:val="00212F97"/>
    <w:rsid w:val="002142AE"/>
    <w:rsid w:val="00215CE5"/>
    <w:rsid w:val="00216D1C"/>
    <w:rsid w:val="00216EF4"/>
    <w:rsid w:val="00217BB3"/>
    <w:rsid w:val="002210FF"/>
    <w:rsid w:val="00221347"/>
    <w:rsid w:val="00221B16"/>
    <w:rsid w:val="002220B7"/>
    <w:rsid w:val="00222B2D"/>
    <w:rsid w:val="00222EFA"/>
    <w:rsid w:val="002232DE"/>
    <w:rsid w:val="002276FD"/>
    <w:rsid w:val="00227A5D"/>
    <w:rsid w:val="00230372"/>
    <w:rsid w:val="0023042E"/>
    <w:rsid w:val="00231F06"/>
    <w:rsid w:val="00232142"/>
    <w:rsid w:val="002322A5"/>
    <w:rsid w:val="00233058"/>
    <w:rsid w:val="00233592"/>
    <w:rsid w:val="00236B89"/>
    <w:rsid w:val="002410DA"/>
    <w:rsid w:val="0024174B"/>
    <w:rsid w:val="00244006"/>
    <w:rsid w:val="00244CEA"/>
    <w:rsid w:val="0024525A"/>
    <w:rsid w:val="00245E73"/>
    <w:rsid w:val="00246554"/>
    <w:rsid w:val="00246AC0"/>
    <w:rsid w:val="002470FD"/>
    <w:rsid w:val="00250605"/>
    <w:rsid w:val="00250693"/>
    <w:rsid w:val="00250CF0"/>
    <w:rsid w:val="002545BF"/>
    <w:rsid w:val="002546FB"/>
    <w:rsid w:val="0025518D"/>
    <w:rsid w:val="002556CC"/>
    <w:rsid w:val="002558C3"/>
    <w:rsid w:val="0025635A"/>
    <w:rsid w:val="002578BB"/>
    <w:rsid w:val="00257D5A"/>
    <w:rsid w:val="00260983"/>
    <w:rsid w:val="00261602"/>
    <w:rsid w:val="00262F96"/>
    <w:rsid w:val="002633B1"/>
    <w:rsid w:val="00264848"/>
    <w:rsid w:val="00264EFE"/>
    <w:rsid w:val="00264F76"/>
    <w:rsid w:val="00267CFE"/>
    <w:rsid w:val="00270456"/>
    <w:rsid w:val="002727FA"/>
    <w:rsid w:val="00273983"/>
    <w:rsid w:val="00275C0D"/>
    <w:rsid w:val="002769AB"/>
    <w:rsid w:val="00277C20"/>
    <w:rsid w:val="00277FA3"/>
    <w:rsid w:val="00280BF6"/>
    <w:rsid w:val="00280D2E"/>
    <w:rsid w:val="002812B2"/>
    <w:rsid w:val="0028235F"/>
    <w:rsid w:val="0028292F"/>
    <w:rsid w:val="0028678D"/>
    <w:rsid w:val="0029020B"/>
    <w:rsid w:val="00291334"/>
    <w:rsid w:val="00291B2B"/>
    <w:rsid w:val="00291DF9"/>
    <w:rsid w:val="00292977"/>
    <w:rsid w:val="002929AC"/>
    <w:rsid w:val="00292DD0"/>
    <w:rsid w:val="00293A2B"/>
    <w:rsid w:val="00293A4A"/>
    <w:rsid w:val="00293F73"/>
    <w:rsid w:val="00293FE3"/>
    <w:rsid w:val="0029410C"/>
    <w:rsid w:val="00294BD0"/>
    <w:rsid w:val="002955E8"/>
    <w:rsid w:val="0029575F"/>
    <w:rsid w:val="00297412"/>
    <w:rsid w:val="00297C9A"/>
    <w:rsid w:val="002A0ADD"/>
    <w:rsid w:val="002A0C93"/>
    <w:rsid w:val="002A1C7D"/>
    <w:rsid w:val="002A3512"/>
    <w:rsid w:val="002A390D"/>
    <w:rsid w:val="002A423C"/>
    <w:rsid w:val="002A54E2"/>
    <w:rsid w:val="002A7273"/>
    <w:rsid w:val="002A7552"/>
    <w:rsid w:val="002B0796"/>
    <w:rsid w:val="002B1A82"/>
    <w:rsid w:val="002B3890"/>
    <w:rsid w:val="002B436C"/>
    <w:rsid w:val="002B5FB2"/>
    <w:rsid w:val="002B6510"/>
    <w:rsid w:val="002B6673"/>
    <w:rsid w:val="002C24B0"/>
    <w:rsid w:val="002C3AA5"/>
    <w:rsid w:val="002C522E"/>
    <w:rsid w:val="002C6304"/>
    <w:rsid w:val="002C78E8"/>
    <w:rsid w:val="002D0055"/>
    <w:rsid w:val="002D02A6"/>
    <w:rsid w:val="002D02D7"/>
    <w:rsid w:val="002D1BA9"/>
    <w:rsid w:val="002D2C4B"/>
    <w:rsid w:val="002D2EA5"/>
    <w:rsid w:val="002D3314"/>
    <w:rsid w:val="002D3F5D"/>
    <w:rsid w:val="002D4185"/>
    <w:rsid w:val="002D44BE"/>
    <w:rsid w:val="002D6402"/>
    <w:rsid w:val="002D6B31"/>
    <w:rsid w:val="002D6BA1"/>
    <w:rsid w:val="002D6D2D"/>
    <w:rsid w:val="002E13B4"/>
    <w:rsid w:val="002E18D1"/>
    <w:rsid w:val="002E1D58"/>
    <w:rsid w:val="002E36EB"/>
    <w:rsid w:val="002E3800"/>
    <w:rsid w:val="002E3EC3"/>
    <w:rsid w:val="002E4285"/>
    <w:rsid w:val="002E5B83"/>
    <w:rsid w:val="002E6B14"/>
    <w:rsid w:val="002E7044"/>
    <w:rsid w:val="002E7325"/>
    <w:rsid w:val="002E778F"/>
    <w:rsid w:val="002E7B37"/>
    <w:rsid w:val="002F0431"/>
    <w:rsid w:val="002F098B"/>
    <w:rsid w:val="002F0D74"/>
    <w:rsid w:val="002F129E"/>
    <w:rsid w:val="002F17F0"/>
    <w:rsid w:val="002F1EAA"/>
    <w:rsid w:val="002F2390"/>
    <w:rsid w:val="002F24B1"/>
    <w:rsid w:val="002F2E08"/>
    <w:rsid w:val="002F33DE"/>
    <w:rsid w:val="002F3800"/>
    <w:rsid w:val="002F4583"/>
    <w:rsid w:val="002F53CF"/>
    <w:rsid w:val="002F5AB0"/>
    <w:rsid w:val="002F723F"/>
    <w:rsid w:val="003009B6"/>
    <w:rsid w:val="00300CBC"/>
    <w:rsid w:val="00300FF8"/>
    <w:rsid w:val="003017E1"/>
    <w:rsid w:val="00301855"/>
    <w:rsid w:val="00302E3D"/>
    <w:rsid w:val="00303AA2"/>
    <w:rsid w:val="00304A0F"/>
    <w:rsid w:val="003063FB"/>
    <w:rsid w:val="003066B8"/>
    <w:rsid w:val="00307A03"/>
    <w:rsid w:val="003111DF"/>
    <w:rsid w:val="003115A5"/>
    <w:rsid w:val="0031231B"/>
    <w:rsid w:val="00314A73"/>
    <w:rsid w:val="00314DE7"/>
    <w:rsid w:val="003157F6"/>
    <w:rsid w:val="003165E2"/>
    <w:rsid w:val="003170B1"/>
    <w:rsid w:val="0031742F"/>
    <w:rsid w:val="003174BD"/>
    <w:rsid w:val="003177AD"/>
    <w:rsid w:val="0032005C"/>
    <w:rsid w:val="00320E15"/>
    <w:rsid w:val="00321A8F"/>
    <w:rsid w:val="003234A6"/>
    <w:rsid w:val="00324C83"/>
    <w:rsid w:val="00325031"/>
    <w:rsid w:val="00331616"/>
    <w:rsid w:val="00331E45"/>
    <w:rsid w:val="00332263"/>
    <w:rsid w:val="0033263A"/>
    <w:rsid w:val="00333DDF"/>
    <w:rsid w:val="00334820"/>
    <w:rsid w:val="003358E4"/>
    <w:rsid w:val="0033665F"/>
    <w:rsid w:val="003368A8"/>
    <w:rsid w:val="003369B1"/>
    <w:rsid w:val="00336CD7"/>
    <w:rsid w:val="00340179"/>
    <w:rsid w:val="003414E1"/>
    <w:rsid w:val="00341C5E"/>
    <w:rsid w:val="00343DDE"/>
    <w:rsid w:val="00344903"/>
    <w:rsid w:val="00344B05"/>
    <w:rsid w:val="00346D99"/>
    <w:rsid w:val="00346FF3"/>
    <w:rsid w:val="003471BA"/>
    <w:rsid w:val="0035042C"/>
    <w:rsid w:val="00351EEE"/>
    <w:rsid w:val="00352343"/>
    <w:rsid w:val="00353808"/>
    <w:rsid w:val="003541DA"/>
    <w:rsid w:val="0035533F"/>
    <w:rsid w:val="00356FE9"/>
    <w:rsid w:val="003571BB"/>
    <w:rsid w:val="0035725E"/>
    <w:rsid w:val="003573D5"/>
    <w:rsid w:val="00357B12"/>
    <w:rsid w:val="00362D39"/>
    <w:rsid w:val="003636F0"/>
    <w:rsid w:val="003639EB"/>
    <w:rsid w:val="003642E1"/>
    <w:rsid w:val="00364355"/>
    <w:rsid w:val="00365E37"/>
    <w:rsid w:val="00366056"/>
    <w:rsid w:val="00367AFD"/>
    <w:rsid w:val="003711EB"/>
    <w:rsid w:val="0037198F"/>
    <w:rsid w:val="00372516"/>
    <w:rsid w:val="003735CD"/>
    <w:rsid w:val="00374DB1"/>
    <w:rsid w:val="003752BA"/>
    <w:rsid w:val="00375D98"/>
    <w:rsid w:val="0037621C"/>
    <w:rsid w:val="00377634"/>
    <w:rsid w:val="00380B99"/>
    <w:rsid w:val="003837F2"/>
    <w:rsid w:val="00383827"/>
    <w:rsid w:val="003839D5"/>
    <w:rsid w:val="00386B58"/>
    <w:rsid w:val="00386FFB"/>
    <w:rsid w:val="00391DF8"/>
    <w:rsid w:val="003929FD"/>
    <w:rsid w:val="0039337C"/>
    <w:rsid w:val="0039448A"/>
    <w:rsid w:val="0039759D"/>
    <w:rsid w:val="00397A0B"/>
    <w:rsid w:val="003A0343"/>
    <w:rsid w:val="003A0A11"/>
    <w:rsid w:val="003A1172"/>
    <w:rsid w:val="003A23BD"/>
    <w:rsid w:val="003A2D52"/>
    <w:rsid w:val="003A60F7"/>
    <w:rsid w:val="003A686D"/>
    <w:rsid w:val="003B051C"/>
    <w:rsid w:val="003B0DBD"/>
    <w:rsid w:val="003B2367"/>
    <w:rsid w:val="003B32A4"/>
    <w:rsid w:val="003B36C2"/>
    <w:rsid w:val="003B4F97"/>
    <w:rsid w:val="003B5CC8"/>
    <w:rsid w:val="003C1D44"/>
    <w:rsid w:val="003C3DAD"/>
    <w:rsid w:val="003C476F"/>
    <w:rsid w:val="003D0DB8"/>
    <w:rsid w:val="003D1229"/>
    <w:rsid w:val="003D1C3B"/>
    <w:rsid w:val="003D332C"/>
    <w:rsid w:val="003D5CB0"/>
    <w:rsid w:val="003D7D34"/>
    <w:rsid w:val="003E013D"/>
    <w:rsid w:val="003E01F3"/>
    <w:rsid w:val="003E0ABA"/>
    <w:rsid w:val="003E2843"/>
    <w:rsid w:val="003E3832"/>
    <w:rsid w:val="003E4ABA"/>
    <w:rsid w:val="003E7C68"/>
    <w:rsid w:val="003F074F"/>
    <w:rsid w:val="003F10E4"/>
    <w:rsid w:val="003F11D9"/>
    <w:rsid w:val="003F3CC2"/>
    <w:rsid w:val="003F4755"/>
    <w:rsid w:val="003F4B3C"/>
    <w:rsid w:val="003F5340"/>
    <w:rsid w:val="003F58B7"/>
    <w:rsid w:val="003F5E7C"/>
    <w:rsid w:val="003F6B5E"/>
    <w:rsid w:val="00400645"/>
    <w:rsid w:val="00400A64"/>
    <w:rsid w:val="00401BC4"/>
    <w:rsid w:val="0040358F"/>
    <w:rsid w:val="00404EF5"/>
    <w:rsid w:val="00405382"/>
    <w:rsid w:val="004063C6"/>
    <w:rsid w:val="00406E7F"/>
    <w:rsid w:val="00407470"/>
    <w:rsid w:val="0040756F"/>
    <w:rsid w:val="0041233C"/>
    <w:rsid w:val="00413373"/>
    <w:rsid w:val="00414100"/>
    <w:rsid w:val="00416503"/>
    <w:rsid w:val="00417BBF"/>
    <w:rsid w:val="0042004A"/>
    <w:rsid w:val="00420A22"/>
    <w:rsid w:val="0042131A"/>
    <w:rsid w:val="00424D2C"/>
    <w:rsid w:val="00425B89"/>
    <w:rsid w:val="00430522"/>
    <w:rsid w:val="00432950"/>
    <w:rsid w:val="00433406"/>
    <w:rsid w:val="00433BF2"/>
    <w:rsid w:val="00434119"/>
    <w:rsid w:val="00434403"/>
    <w:rsid w:val="00435B8B"/>
    <w:rsid w:val="00436CF1"/>
    <w:rsid w:val="00436D09"/>
    <w:rsid w:val="00437257"/>
    <w:rsid w:val="00437BE2"/>
    <w:rsid w:val="004406EA"/>
    <w:rsid w:val="00440C98"/>
    <w:rsid w:val="00442037"/>
    <w:rsid w:val="00442856"/>
    <w:rsid w:val="00443B20"/>
    <w:rsid w:val="00443B56"/>
    <w:rsid w:val="0044570A"/>
    <w:rsid w:val="00450A9B"/>
    <w:rsid w:val="00451CDF"/>
    <w:rsid w:val="00452028"/>
    <w:rsid w:val="0045355E"/>
    <w:rsid w:val="0045431C"/>
    <w:rsid w:val="00454AB3"/>
    <w:rsid w:val="004555A6"/>
    <w:rsid w:val="00455F9B"/>
    <w:rsid w:val="00456014"/>
    <w:rsid w:val="00457333"/>
    <w:rsid w:val="004574B5"/>
    <w:rsid w:val="00457797"/>
    <w:rsid w:val="00457AB0"/>
    <w:rsid w:val="004616C5"/>
    <w:rsid w:val="00461E8D"/>
    <w:rsid w:val="004622B1"/>
    <w:rsid w:val="00463797"/>
    <w:rsid w:val="004655C4"/>
    <w:rsid w:val="00466599"/>
    <w:rsid w:val="00466ECB"/>
    <w:rsid w:val="00466F86"/>
    <w:rsid w:val="004701F8"/>
    <w:rsid w:val="00473469"/>
    <w:rsid w:val="00474372"/>
    <w:rsid w:val="004754AC"/>
    <w:rsid w:val="004773F2"/>
    <w:rsid w:val="004809E5"/>
    <w:rsid w:val="00480B32"/>
    <w:rsid w:val="00481A0E"/>
    <w:rsid w:val="00482B76"/>
    <w:rsid w:val="00484D2F"/>
    <w:rsid w:val="00486A73"/>
    <w:rsid w:val="00487A30"/>
    <w:rsid w:val="00487C22"/>
    <w:rsid w:val="00487C4F"/>
    <w:rsid w:val="00490719"/>
    <w:rsid w:val="00490729"/>
    <w:rsid w:val="004916EB"/>
    <w:rsid w:val="00491F1B"/>
    <w:rsid w:val="0049281B"/>
    <w:rsid w:val="0049405F"/>
    <w:rsid w:val="004958C0"/>
    <w:rsid w:val="00496822"/>
    <w:rsid w:val="00497A92"/>
    <w:rsid w:val="004A0148"/>
    <w:rsid w:val="004A046D"/>
    <w:rsid w:val="004A5446"/>
    <w:rsid w:val="004A5867"/>
    <w:rsid w:val="004A71AF"/>
    <w:rsid w:val="004A72C1"/>
    <w:rsid w:val="004A7932"/>
    <w:rsid w:val="004B0384"/>
    <w:rsid w:val="004B064B"/>
    <w:rsid w:val="004B25C6"/>
    <w:rsid w:val="004B2A3C"/>
    <w:rsid w:val="004B36B2"/>
    <w:rsid w:val="004B4FAC"/>
    <w:rsid w:val="004B52D6"/>
    <w:rsid w:val="004B546D"/>
    <w:rsid w:val="004B616E"/>
    <w:rsid w:val="004B6222"/>
    <w:rsid w:val="004B64BE"/>
    <w:rsid w:val="004B7327"/>
    <w:rsid w:val="004B7979"/>
    <w:rsid w:val="004B7E51"/>
    <w:rsid w:val="004C045E"/>
    <w:rsid w:val="004C1C53"/>
    <w:rsid w:val="004C1EFA"/>
    <w:rsid w:val="004C391C"/>
    <w:rsid w:val="004C51D1"/>
    <w:rsid w:val="004C5993"/>
    <w:rsid w:val="004D0485"/>
    <w:rsid w:val="004D22A8"/>
    <w:rsid w:val="004D3125"/>
    <w:rsid w:val="004D39EA"/>
    <w:rsid w:val="004D3B3F"/>
    <w:rsid w:val="004D4B08"/>
    <w:rsid w:val="004D5734"/>
    <w:rsid w:val="004D5AF9"/>
    <w:rsid w:val="004D5D2D"/>
    <w:rsid w:val="004D5EBB"/>
    <w:rsid w:val="004D6850"/>
    <w:rsid w:val="004E0917"/>
    <w:rsid w:val="004E13CF"/>
    <w:rsid w:val="004E1DBD"/>
    <w:rsid w:val="004E3374"/>
    <w:rsid w:val="004E4B12"/>
    <w:rsid w:val="004E4ED4"/>
    <w:rsid w:val="004E5276"/>
    <w:rsid w:val="004E6919"/>
    <w:rsid w:val="004E70CC"/>
    <w:rsid w:val="004E75C6"/>
    <w:rsid w:val="004F10C4"/>
    <w:rsid w:val="004F1BAB"/>
    <w:rsid w:val="004F2030"/>
    <w:rsid w:val="004F56A0"/>
    <w:rsid w:val="004F6745"/>
    <w:rsid w:val="0050057C"/>
    <w:rsid w:val="00501790"/>
    <w:rsid w:val="00501840"/>
    <w:rsid w:val="00503C31"/>
    <w:rsid w:val="00503EE9"/>
    <w:rsid w:val="00504480"/>
    <w:rsid w:val="00504577"/>
    <w:rsid w:val="005058C1"/>
    <w:rsid w:val="005072B3"/>
    <w:rsid w:val="0050776F"/>
    <w:rsid w:val="00507AAF"/>
    <w:rsid w:val="005118D6"/>
    <w:rsid w:val="00512AA7"/>
    <w:rsid w:val="0051498D"/>
    <w:rsid w:val="00515CE3"/>
    <w:rsid w:val="00515F3E"/>
    <w:rsid w:val="005162BF"/>
    <w:rsid w:val="00516697"/>
    <w:rsid w:val="00516F06"/>
    <w:rsid w:val="0052071E"/>
    <w:rsid w:val="00520DE2"/>
    <w:rsid w:val="0052114A"/>
    <w:rsid w:val="0052116A"/>
    <w:rsid w:val="00523D51"/>
    <w:rsid w:val="00524E65"/>
    <w:rsid w:val="005264E6"/>
    <w:rsid w:val="00530421"/>
    <w:rsid w:val="00531CDE"/>
    <w:rsid w:val="00533F6B"/>
    <w:rsid w:val="005352E1"/>
    <w:rsid w:val="00535678"/>
    <w:rsid w:val="005364A1"/>
    <w:rsid w:val="00537403"/>
    <w:rsid w:val="0053793F"/>
    <w:rsid w:val="005413DE"/>
    <w:rsid w:val="00542EE2"/>
    <w:rsid w:val="005438DA"/>
    <w:rsid w:val="00543C2C"/>
    <w:rsid w:val="005452AB"/>
    <w:rsid w:val="00545AAE"/>
    <w:rsid w:val="00547544"/>
    <w:rsid w:val="00547A2F"/>
    <w:rsid w:val="00550228"/>
    <w:rsid w:val="00551162"/>
    <w:rsid w:val="0055267F"/>
    <w:rsid w:val="0055346F"/>
    <w:rsid w:val="00554160"/>
    <w:rsid w:val="00554713"/>
    <w:rsid w:val="00554C09"/>
    <w:rsid w:val="00556AB3"/>
    <w:rsid w:val="00556E30"/>
    <w:rsid w:val="00560B5A"/>
    <w:rsid w:val="005628B9"/>
    <w:rsid w:val="00563DA8"/>
    <w:rsid w:val="005648E7"/>
    <w:rsid w:val="005651A1"/>
    <w:rsid w:val="005653C8"/>
    <w:rsid w:val="00567E80"/>
    <w:rsid w:val="00570AA6"/>
    <w:rsid w:val="00570B37"/>
    <w:rsid w:val="005710B9"/>
    <w:rsid w:val="00571578"/>
    <w:rsid w:val="00571DE6"/>
    <w:rsid w:val="00572580"/>
    <w:rsid w:val="00572898"/>
    <w:rsid w:val="00572C38"/>
    <w:rsid w:val="00572F1B"/>
    <w:rsid w:val="00573E44"/>
    <w:rsid w:val="00574448"/>
    <w:rsid w:val="0057493E"/>
    <w:rsid w:val="0057497F"/>
    <w:rsid w:val="00575869"/>
    <w:rsid w:val="00576508"/>
    <w:rsid w:val="00576EEC"/>
    <w:rsid w:val="005806F8"/>
    <w:rsid w:val="00581754"/>
    <w:rsid w:val="00581C35"/>
    <w:rsid w:val="0058343F"/>
    <w:rsid w:val="00583917"/>
    <w:rsid w:val="00584126"/>
    <w:rsid w:val="005859F6"/>
    <w:rsid w:val="0058671F"/>
    <w:rsid w:val="005901A0"/>
    <w:rsid w:val="0059472C"/>
    <w:rsid w:val="0059737C"/>
    <w:rsid w:val="005979BC"/>
    <w:rsid w:val="005A0561"/>
    <w:rsid w:val="005A36B9"/>
    <w:rsid w:val="005A3CE6"/>
    <w:rsid w:val="005A4340"/>
    <w:rsid w:val="005A50EC"/>
    <w:rsid w:val="005A5DE3"/>
    <w:rsid w:val="005A7953"/>
    <w:rsid w:val="005B02D3"/>
    <w:rsid w:val="005B1130"/>
    <w:rsid w:val="005B11D5"/>
    <w:rsid w:val="005B23EA"/>
    <w:rsid w:val="005B33DA"/>
    <w:rsid w:val="005B341A"/>
    <w:rsid w:val="005B3884"/>
    <w:rsid w:val="005B38F9"/>
    <w:rsid w:val="005B3D8E"/>
    <w:rsid w:val="005B41FC"/>
    <w:rsid w:val="005B49AA"/>
    <w:rsid w:val="005B5A9F"/>
    <w:rsid w:val="005B6B5C"/>
    <w:rsid w:val="005B75E2"/>
    <w:rsid w:val="005C0EC6"/>
    <w:rsid w:val="005C11BF"/>
    <w:rsid w:val="005C1485"/>
    <w:rsid w:val="005C436B"/>
    <w:rsid w:val="005C4E60"/>
    <w:rsid w:val="005C60C1"/>
    <w:rsid w:val="005D0034"/>
    <w:rsid w:val="005D0C74"/>
    <w:rsid w:val="005D0C8D"/>
    <w:rsid w:val="005D1E21"/>
    <w:rsid w:val="005D2073"/>
    <w:rsid w:val="005D380C"/>
    <w:rsid w:val="005D5886"/>
    <w:rsid w:val="005D6C33"/>
    <w:rsid w:val="005D743B"/>
    <w:rsid w:val="005D74AC"/>
    <w:rsid w:val="005E14D1"/>
    <w:rsid w:val="005E2F43"/>
    <w:rsid w:val="005E4B9F"/>
    <w:rsid w:val="005E4F0B"/>
    <w:rsid w:val="005E5B2F"/>
    <w:rsid w:val="005E615C"/>
    <w:rsid w:val="005E6A82"/>
    <w:rsid w:val="005E6F8E"/>
    <w:rsid w:val="005E77EC"/>
    <w:rsid w:val="005F1B3C"/>
    <w:rsid w:val="005F1C1E"/>
    <w:rsid w:val="005F3BED"/>
    <w:rsid w:val="006000E6"/>
    <w:rsid w:val="006006C6"/>
    <w:rsid w:val="00601010"/>
    <w:rsid w:val="00602BDA"/>
    <w:rsid w:val="00602DB5"/>
    <w:rsid w:val="00602EBF"/>
    <w:rsid w:val="00604420"/>
    <w:rsid w:val="00604AC6"/>
    <w:rsid w:val="00605134"/>
    <w:rsid w:val="00605CEB"/>
    <w:rsid w:val="0060709B"/>
    <w:rsid w:val="00610939"/>
    <w:rsid w:val="00610C38"/>
    <w:rsid w:val="0061129C"/>
    <w:rsid w:val="00611557"/>
    <w:rsid w:val="00611E65"/>
    <w:rsid w:val="00612629"/>
    <w:rsid w:val="00613220"/>
    <w:rsid w:val="00613553"/>
    <w:rsid w:val="00613E61"/>
    <w:rsid w:val="00614B04"/>
    <w:rsid w:val="00615061"/>
    <w:rsid w:val="006163F8"/>
    <w:rsid w:val="00617076"/>
    <w:rsid w:val="006171E7"/>
    <w:rsid w:val="0061741C"/>
    <w:rsid w:val="00621E71"/>
    <w:rsid w:val="006224C2"/>
    <w:rsid w:val="0062392F"/>
    <w:rsid w:val="00623EC7"/>
    <w:rsid w:val="0062440B"/>
    <w:rsid w:val="00624795"/>
    <w:rsid w:val="006258DC"/>
    <w:rsid w:val="00625A2B"/>
    <w:rsid w:val="0062675E"/>
    <w:rsid w:val="00626AC0"/>
    <w:rsid w:val="00627B54"/>
    <w:rsid w:val="0063011F"/>
    <w:rsid w:val="00632B7C"/>
    <w:rsid w:val="006339C3"/>
    <w:rsid w:val="00635BC9"/>
    <w:rsid w:val="00636C8E"/>
    <w:rsid w:val="00637908"/>
    <w:rsid w:val="00637C35"/>
    <w:rsid w:val="00640414"/>
    <w:rsid w:val="006429CB"/>
    <w:rsid w:val="00642E94"/>
    <w:rsid w:val="00644578"/>
    <w:rsid w:val="0064496D"/>
    <w:rsid w:val="00644A90"/>
    <w:rsid w:val="00645B64"/>
    <w:rsid w:val="00647EF1"/>
    <w:rsid w:val="0065045C"/>
    <w:rsid w:val="00652F8C"/>
    <w:rsid w:val="006535EA"/>
    <w:rsid w:val="00653853"/>
    <w:rsid w:val="006540F7"/>
    <w:rsid w:val="006542E1"/>
    <w:rsid w:val="006571CB"/>
    <w:rsid w:val="00660E4B"/>
    <w:rsid w:val="00661B07"/>
    <w:rsid w:val="00661BC4"/>
    <w:rsid w:val="00661C19"/>
    <w:rsid w:val="006622EC"/>
    <w:rsid w:val="006630E4"/>
    <w:rsid w:val="0066471B"/>
    <w:rsid w:val="00664B01"/>
    <w:rsid w:val="006650D0"/>
    <w:rsid w:val="00665646"/>
    <w:rsid w:val="00666CEF"/>
    <w:rsid w:val="00667C22"/>
    <w:rsid w:val="00670092"/>
    <w:rsid w:val="00671509"/>
    <w:rsid w:val="00671D22"/>
    <w:rsid w:val="00672AE1"/>
    <w:rsid w:val="00672ED7"/>
    <w:rsid w:val="0067358E"/>
    <w:rsid w:val="00673D8B"/>
    <w:rsid w:val="00674B18"/>
    <w:rsid w:val="00675C9C"/>
    <w:rsid w:val="0068017B"/>
    <w:rsid w:val="00680E7D"/>
    <w:rsid w:val="00681791"/>
    <w:rsid w:val="00681C5C"/>
    <w:rsid w:val="0068270B"/>
    <w:rsid w:val="0068294F"/>
    <w:rsid w:val="006842FC"/>
    <w:rsid w:val="00684CBD"/>
    <w:rsid w:val="00684D32"/>
    <w:rsid w:val="00685A8E"/>
    <w:rsid w:val="00685F48"/>
    <w:rsid w:val="00687174"/>
    <w:rsid w:val="0069130A"/>
    <w:rsid w:val="0069281D"/>
    <w:rsid w:val="00695205"/>
    <w:rsid w:val="00696187"/>
    <w:rsid w:val="006963B9"/>
    <w:rsid w:val="00696DE1"/>
    <w:rsid w:val="006A0EB2"/>
    <w:rsid w:val="006A2103"/>
    <w:rsid w:val="006A21ED"/>
    <w:rsid w:val="006A2CCB"/>
    <w:rsid w:val="006A4A60"/>
    <w:rsid w:val="006A4C8B"/>
    <w:rsid w:val="006A5204"/>
    <w:rsid w:val="006A53CB"/>
    <w:rsid w:val="006A5DEB"/>
    <w:rsid w:val="006A6424"/>
    <w:rsid w:val="006A701A"/>
    <w:rsid w:val="006B01D7"/>
    <w:rsid w:val="006B1585"/>
    <w:rsid w:val="006B3668"/>
    <w:rsid w:val="006B3970"/>
    <w:rsid w:val="006B39E0"/>
    <w:rsid w:val="006B51DC"/>
    <w:rsid w:val="006B5430"/>
    <w:rsid w:val="006B64EF"/>
    <w:rsid w:val="006B7CA1"/>
    <w:rsid w:val="006C05CC"/>
    <w:rsid w:val="006C0727"/>
    <w:rsid w:val="006C0BA7"/>
    <w:rsid w:val="006C166A"/>
    <w:rsid w:val="006C1B47"/>
    <w:rsid w:val="006C2119"/>
    <w:rsid w:val="006C28E5"/>
    <w:rsid w:val="006C3401"/>
    <w:rsid w:val="006C4C3A"/>
    <w:rsid w:val="006C5602"/>
    <w:rsid w:val="006C6A2E"/>
    <w:rsid w:val="006C720C"/>
    <w:rsid w:val="006D1933"/>
    <w:rsid w:val="006D633C"/>
    <w:rsid w:val="006D6760"/>
    <w:rsid w:val="006D68E0"/>
    <w:rsid w:val="006D7079"/>
    <w:rsid w:val="006D7843"/>
    <w:rsid w:val="006D7CAC"/>
    <w:rsid w:val="006E145F"/>
    <w:rsid w:val="006E3E56"/>
    <w:rsid w:val="006E3FDC"/>
    <w:rsid w:val="006E4164"/>
    <w:rsid w:val="006E4DDB"/>
    <w:rsid w:val="006E5650"/>
    <w:rsid w:val="006E7DED"/>
    <w:rsid w:val="006F318D"/>
    <w:rsid w:val="006F3794"/>
    <w:rsid w:val="006F44E4"/>
    <w:rsid w:val="006F523F"/>
    <w:rsid w:val="006F5BE5"/>
    <w:rsid w:val="006F60D2"/>
    <w:rsid w:val="006F62ED"/>
    <w:rsid w:val="0070055B"/>
    <w:rsid w:val="007039C3"/>
    <w:rsid w:val="00703D71"/>
    <w:rsid w:val="0070423B"/>
    <w:rsid w:val="00706A03"/>
    <w:rsid w:val="007109B4"/>
    <w:rsid w:val="00710F1C"/>
    <w:rsid w:val="007113CD"/>
    <w:rsid w:val="00711AE2"/>
    <w:rsid w:val="007123FC"/>
    <w:rsid w:val="007147DC"/>
    <w:rsid w:val="00715DA2"/>
    <w:rsid w:val="0071740E"/>
    <w:rsid w:val="007206BA"/>
    <w:rsid w:val="0072297D"/>
    <w:rsid w:val="00722FAC"/>
    <w:rsid w:val="00724062"/>
    <w:rsid w:val="007252A3"/>
    <w:rsid w:val="00725509"/>
    <w:rsid w:val="0072649D"/>
    <w:rsid w:val="00727267"/>
    <w:rsid w:val="007276A3"/>
    <w:rsid w:val="00730E97"/>
    <w:rsid w:val="00732253"/>
    <w:rsid w:val="00732A57"/>
    <w:rsid w:val="00733302"/>
    <w:rsid w:val="0073367B"/>
    <w:rsid w:val="00735672"/>
    <w:rsid w:val="00736762"/>
    <w:rsid w:val="00736F2C"/>
    <w:rsid w:val="00736FFD"/>
    <w:rsid w:val="00737461"/>
    <w:rsid w:val="00740BF0"/>
    <w:rsid w:val="00743122"/>
    <w:rsid w:val="00744990"/>
    <w:rsid w:val="0074707F"/>
    <w:rsid w:val="0074755A"/>
    <w:rsid w:val="00750393"/>
    <w:rsid w:val="007503F5"/>
    <w:rsid w:val="00750876"/>
    <w:rsid w:val="00751799"/>
    <w:rsid w:val="00752005"/>
    <w:rsid w:val="0075228C"/>
    <w:rsid w:val="00752F89"/>
    <w:rsid w:val="0075351A"/>
    <w:rsid w:val="00753D2E"/>
    <w:rsid w:val="00753E18"/>
    <w:rsid w:val="007541F8"/>
    <w:rsid w:val="00754351"/>
    <w:rsid w:val="0075470F"/>
    <w:rsid w:val="00754A19"/>
    <w:rsid w:val="007563B3"/>
    <w:rsid w:val="00756CED"/>
    <w:rsid w:val="00757268"/>
    <w:rsid w:val="007609A0"/>
    <w:rsid w:val="00761ADC"/>
    <w:rsid w:val="007640EC"/>
    <w:rsid w:val="007643A2"/>
    <w:rsid w:val="007646DE"/>
    <w:rsid w:val="007654AA"/>
    <w:rsid w:val="00766BE1"/>
    <w:rsid w:val="00766EC7"/>
    <w:rsid w:val="00767C0C"/>
    <w:rsid w:val="00770572"/>
    <w:rsid w:val="00771598"/>
    <w:rsid w:val="00772262"/>
    <w:rsid w:val="007726DE"/>
    <w:rsid w:val="007729DE"/>
    <w:rsid w:val="00772D48"/>
    <w:rsid w:val="007751CE"/>
    <w:rsid w:val="00775643"/>
    <w:rsid w:val="00776263"/>
    <w:rsid w:val="00777A5B"/>
    <w:rsid w:val="007827AA"/>
    <w:rsid w:val="00783913"/>
    <w:rsid w:val="007845B6"/>
    <w:rsid w:val="0078553D"/>
    <w:rsid w:val="0078676B"/>
    <w:rsid w:val="007870BF"/>
    <w:rsid w:val="00787930"/>
    <w:rsid w:val="00791DC6"/>
    <w:rsid w:val="00791E38"/>
    <w:rsid w:val="00792020"/>
    <w:rsid w:val="0079279A"/>
    <w:rsid w:val="007929B4"/>
    <w:rsid w:val="00792F55"/>
    <w:rsid w:val="0079306F"/>
    <w:rsid w:val="00794384"/>
    <w:rsid w:val="00796DAE"/>
    <w:rsid w:val="007A1C50"/>
    <w:rsid w:val="007A3B91"/>
    <w:rsid w:val="007A3F63"/>
    <w:rsid w:val="007A44AC"/>
    <w:rsid w:val="007A4991"/>
    <w:rsid w:val="007A4C75"/>
    <w:rsid w:val="007A601E"/>
    <w:rsid w:val="007A6B8D"/>
    <w:rsid w:val="007A6CEE"/>
    <w:rsid w:val="007A761B"/>
    <w:rsid w:val="007B12CE"/>
    <w:rsid w:val="007B1F75"/>
    <w:rsid w:val="007B4D64"/>
    <w:rsid w:val="007B5A8A"/>
    <w:rsid w:val="007B600D"/>
    <w:rsid w:val="007B7FC3"/>
    <w:rsid w:val="007C0CF5"/>
    <w:rsid w:val="007C19F6"/>
    <w:rsid w:val="007C25D1"/>
    <w:rsid w:val="007C2C14"/>
    <w:rsid w:val="007C5A1F"/>
    <w:rsid w:val="007C6872"/>
    <w:rsid w:val="007C726D"/>
    <w:rsid w:val="007C7309"/>
    <w:rsid w:val="007C7BDC"/>
    <w:rsid w:val="007D0610"/>
    <w:rsid w:val="007D0688"/>
    <w:rsid w:val="007D06D7"/>
    <w:rsid w:val="007D06DD"/>
    <w:rsid w:val="007D0F63"/>
    <w:rsid w:val="007D19D0"/>
    <w:rsid w:val="007D2973"/>
    <w:rsid w:val="007D4358"/>
    <w:rsid w:val="007D5244"/>
    <w:rsid w:val="007D684C"/>
    <w:rsid w:val="007D6AB0"/>
    <w:rsid w:val="007D784F"/>
    <w:rsid w:val="007D7862"/>
    <w:rsid w:val="007E0347"/>
    <w:rsid w:val="007E0666"/>
    <w:rsid w:val="007E0F41"/>
    <w:rsid w:val="007E19F4"/>
    <w:rsid w:val="007E1E36"/>
    <w:rsid w:val="007E32E0"/>
    <w:rsid w:val="007E41B4"/>
    <w:rsid w:val="007E52CB"/>
    <w:rsid w:val="007E5DE0"/>
    <w:rsid w:val="007E6494"/>
    <w:rsid w:val="007E71CA"/>
    <w:rsid w:val="007F262C"/>
    <w:rsid w:val="007F27CD"/>
    <w:rsid w:val="007F3D4D"/>
    <w:rsid w:val="007F5A40"/>
    <w:rsid w:val="007F63D3"/>
    <w:rsid w:val="007F66C2"/>
    <w:rsid w:val="007F716D"/>
    <w:rsid w:val="007F7304"/>
    <w:rsid w:val="007F73CC"/>
    <w:rsid w:val="007F7454"/>
    <w:rsid w:val="007F7E37"/>
    <w:rsid w:val="0080013D"/>
    <w:rsid w:val="008002E6"/>
    <w:rsid w:val="008005B2"/>
    <w:rsid w:val="00800678"/>
    <w:rsid w:val="00801480"/>
    <w:rsid w:val="00802890"/>
    <w:rsid w:val="00804416"/>
    <w:rsid w:val="008049D7"/>
    <w:rsid w:val="00805182"/>
    <w:rsid w:val="00805475"/>
    <w:rsid w:val="008071D6"/>
    <w:rsid w:val="00807DDE"/>
    <w:rsid w:val="00811660"/>
    <w:rsid w:val="008126CB"/>
    <w:rsid w:val="008130FD"/>
    <w:rsid w:val="00813A48"/>
    <w:rsid w:val="008143C4"/>
    <w:rsid w:val="00814BE2"/>
    <w:rsid w:val="00817362"/>
    <w:rsid w:val="0081797D"/>
    <w:rsid w:val="00817D70"/>
    <w:rsid w:val="008202C1"/>
    <w:rsid w:val="008206D3"/>
    <w:rsid w:val="0082074F"/>
    <w:rsid w:val="0082124E"/>
    <w:rsid w:val="008224A2"/>
    <w:rsid w:val="0082290E"/>
    <w:rsid w:val="008236A9"/>
    <w:rsid w:val="00823FA8"/>
    <w:rsid w:val="008275AE"/>
    <w:rsid w:val="00827743"/>
    <w:rsid w:val="00827AEB"/>
    <w:rsid w:val="0083034E"/>
    <w:rsid w:val="008305BA"/>
    <w:rsid w:val="00832FB4"/>
    <w:rsid w:val="00834F60"/>
    <w:rsid w:val="00836D3B"/>
    <w:rsid w:val="008401D9"/>
    <w:rsid w:val="0084255F"/>
    <w:rsid w:val="00842B40"/>
    <w:rsid w:val="00844162"/>
    <w:rsid w:val="0084628F"/>
    <w:rsid w:val="008463AD"/>
    <w:rsid w:val="00846784"/>
    <w:rsid w:val="00850C37"/>
    <w:rsid w:val="00851917"/>
    <w:rsid w:val="00852179"/>
    <w:rsid w:val="0085294B"/>
    <w:rsid w:val="0085294F"/>
    <w:rsid w:val="00852ED6"/>
    <w:rsid w:val="0085361E"/>
    <w:rsid w:val="00854E6F"/>
    <w:rsid w:val="00855066"/>
    <w:rsid w:val="00855D2D"/>
    <w:rsid w:val="008561CA"/>
    <w:rsid w:val="00860397"/>
    <w:rsid w:val="008617AA"/>
    <w:rsid w:val="00861813"/>
    <w:rsid w:val="00861BA4"/>
    <w:rsid w:val="008624D4"/>
    <w:rsid w:val="00863195"/>
    <w:rsid w:val="00863334"/>
    <w:rsid w:val="00866BDF"/>
    <w:rsid w:val="008676A5"/>
    <w:rsid w:val="00867B71"/>
    <w:rsid w:val="00870CA4"/>
    <w:rsid w:val="00870FD9"/>
    <w:rsid w:val="00871FF9"/>
    <w:rsid w:val="00872093"/>
    <w:rsid w:val="008723F2"/>
    <w:rsid w:val="008727C8"/>
    <w:rsid w:val="008728C0"/>
    <w:rsid w:val="00872BED"/>
    <w:rsid w:val="00873F4B"/>
    <w:rsid w:val="0087403B"/>
    <w:rsid w:val="00875B30"/>
    <w:rsid w:val="0087674F"/>
    <w:rsid w:val="00877E77"/>
    <w:rsid w:val="00880678"/>
    <w:rsid w:val="0088090A"/>
    <w:rsid w:val="00881494"/>
    <w:rsid w:val="008826AD"/>
    <w:rsid w:val="00882E45"/>
    <w:rsid w:val="00884566"/>
    <w:rsid w:val="0088556F"/>
    <w:rsid w:val="0088560D"/>
    <w:rsid w:val="008861ED"/>
    <w:rsid w:val="00886C4F"/>
    <w:rsid w:val="00886D13"/>
    <w:rsid w:val="0089041F"/>
    <w:rsid w:val="00892294"/>
    <w:rsid w:val="00892C49"/>
    <w:rsid w:val="008933B5"/>
    <w:rsid w:val="008938B2"/>
    <w:rsid w:val="00894C91"/>
    <w:rsid w:val="00895B0B"/>
    <w:rsid w:val="008961B6"/>
    <w:rsid w:val="008966CB"/>
    <w:rsid w:val="0089696C"/>
    <w:rsid w:val="00897087"/>
    <w:rsid w:val="00897D18"/>
    <w:rsid w:val="008A003F"/>
    <w:rsid w:val="008A0316"/>
    <w:rsid w:val="008A08E1"/>
    <w:rsid w:val="008A0F62"/>
    <w:rsid w:val="008A1939"/>
    <w:rsid w:val="008A1E1A"/>
    <w:rsid w:val="008A29D3"/>
    <w:rsid w:val="008A49C9"/>
    <w:rsid w:val="008A6157"/>
    <w:rsid w:val="008A6D52"/>
    <w:rsid w:val="008A717F"/>
    <w:rsid w:val="008B01A0"/>
    <w:rsid w:val="008B204C"/>
    <w:rsid w:val="008B3C1E"/>
    <w:rsid w:val="008B5E3A"/>
    <w:rsid w:val="008C00F5"/>
    <w:rsid w:val="008C1AB0"/>
    <w:rsid w:val="008C1D97"/>
    <w:rsid w:val="008C2E31"/>
    <w:rsid w:val="008C42D6"/>
    <w:rsid w:val="008C4508"/>
    <w:rsid w:val="008C47F2"/>
    <w:rsid w:val="008D0042"/>
    <w:rsid w:val="008D029C"/>
    <w:rsid w:val="008D0694"/>
    <w:rsid w:val="008D081F"/>
    <w:rsid w:val="008D085C"/>
    <w:rsid w:val="008D12B5"/>
    <w:rsid w:val="008D232C"/>
    <w:rsid w:val="008D2869"/>
    <w:rsid w:val="008D501D"/>
    <w:rsid w:val="008D5EEE"/>
    <w:rsid w:val="008D6156"/>
    <w:rsid w:val="008D716F"/>
    <w:rsid w:val="008D738D"/>
    <w:rsid w:val="008E0C9A"/>
    <w:rsid w:val="008E1AA4"/>
    <w:rsid w:val="008E1ACF"/>
    <w:rsid w:val="008E1D46"/>
    <w:rsid w:val="008E2275"/>
    <w:rsid w:val="008E3151"/>
    <w:rsid w:val="008E3855"/>
    <w:rsid w:val="008E4DA6"/>
    <w:rsid w:val="008E6953"/>
    <w:rsid w:val="008E6C62"/>
    <w:rsid w:val="008E6CB5"/>
    <w:rsid w:val="008E77FB"/>
    <w:rsid w:val="008E7B8B"/>
    <w:rsid w:val="008F02B1"/>
    <w:rsid w:val="008F0692"/>
    <w:rsid w:val="008F1544"/>
    <w:rsid w:val="008F2107"/>
    <w:rsid w:val="008F254D"/>
    <w:rsid w:val="008F2B43"/>
    <w:rsid w:val="008F34C9"/>
    <w:rsid w:val="008F3AA6"/>
    <w:rsid w:val="008F3AF0"/>
    <w:rsid w:val="008F411A"/>
    <w:rsid w:val="008F4B97"/>
    <w:rsid w:val="008F65F4"/>
    <w:rsid w:val="008F725E"/>
    <w:rsid w:val="008F7A6B"/>
    <w:rsid w:val="008F7F5B"/>
    <w:rsid w:val="00904CC2"/>
    <w:rsid w:val="0090559F"/>
    <w:rsid w:val="00905668"/>
    <w:rsid w:val="00905951"/>
    <w:rsid w:val="00905ADD"/>
    <w:rsid w:val="009069C1"/>
    <w:rsid w:val="00906FAA"/>
    <w:rsid w:val="0090743C"/>
    <w:rsid w:val="00907A4C"/>
    <w:rsid w:val="00907C14"/>
    <w:rsid w:val="00907EF9"/>
    <w:rsid w:val="00907F30"/>
    <w:rsid w:val="00911648"/>
    <w:rsid w:val="00913028"/>
    <w:rsid w:val="00913ABF"/>
    <w:rsid w:val="00917C91"/>
    <w:rsid w:val="00921F72"/>
    <w:rsid w:val="0092299D"/>
    <w:rsid w:val="00922D4C"/>
    <w:rsid w:val="00923796"/>
    <w:rsid w:val="00923903"/>
    <w:rsid w:val="009243BB"/>
    <w:rsid w:val="00924661"/>
    <w:rsid w:val="00924DDD"/>
    <w:rsid w:val="009265CE"/>
    <w:rsid w:val="009267D1"/>
    <w:rsid w:val="00926D2D"/>
    <w:rsid w:val="00927569"/>
    <w:rsid w:val="00930D15"/>
    <w:rsid w:val="00931D42"/>
    <w:rsid w:val="00933C84"/>
    <w:rsid w:val="00934DA1"/>
    <w:rsid w:val="00934DEF"/>
    <w:rsid w:val="0093524C"/>
    <w:rsid w:val="009352C6"/>
    <w:rsid w:val="00936B56"/>
    <w:rsid w:val="009376B5"/>
    <w:rsid w:val="00940284"/>
    <w:rsid w:val="00942A4D"/>
    <w:rsid w:val="0094301D"/>
    <w:rsid w:val="00943A55"/>
    <w:rsid w:val="00945187"/>
    <w:rsid w:val="009458AA"/>
    <w:rsid w:val="00945951"/>
    <w:rsid w:val="00947237"/>
    <w:rsid w:val="00947A9B"/>
    <w:rsid w:val="00950844"/>
    <w:rsid w:val="00950CA3"/>
    <w:rsid w:val="00951CC0"/>
    <w:rsid w:val="0095278A"/>
    <w:rsid w:val="00952C94"/>
    <w:rsid w:val="00955397"/>
    <w:rsid w:val="00956233"/>
    <w:rsid w:val="00956497"/>
    <w:rsid w:val="00956F1C"/>
    <w:rsid w:val="009572A9"/>
    <w:rsid w:val="00960227"/>
    <w:rsid w:val="00960BFD"/>
    <w:rsid w:val="0096140C"/>
    <w:rsid w:val="00961F60"/>
    <w:rsid w:val="00962264"/>
    <w:rsid w:val="009625AA"/>
    <w:rsid w:val="009629DC"/>
    <w:rsid w:val="0096400C"/>
    <w:rsid w:val="0096443F"/>
    <w:rsid w:val="00964819"/>
    <w:rsid w:val="009655CE"/>
    <w:rsid w:val="00965670"/>
    <w:rsid w:val="00965B4F"/>
    <w:rsid w:val="00967441"/>
    <w:rsid w:val="00967C93"/>
    <w:rsid w:val="00971189"/>
    <w:rsid w:val="00971F29"/>
    <w:rsid w:val="00971FB8"/>
    <w:rsid w:val="00972876"/>
    <w:rsid w:val="009728BB"/>
    <w:rsid w:val="00972E37"/>
    <w:rsid w:val="00975242"/>
    <w:rsid w:val="00975AB6"/>
    <w:rsid w:val="00976D68"/>
    <w:rsid w:val="00977FA9"/>
    <w:rsid w:val="009801D5"/>
    <w:rsid w:val="009804D4"/>
    <w:rsid w:val="009813FF"/>
    <w:rsid w:val="00982161"/>
    <w:rsid w:val="00983D33"/>
    <w:rsid w:val="00983EB7"/>
    <w:rsid w:val="00984B9F"/>
    <w:rsid w:val="009867FE"/>
    <w:rsid w:val="00987FB8"/>
    <w:rsid w:val="00991D65"/>
    <w:rsid w:val="00991EB4"/>
    <w:rsid w:val="0099208A"/>
    <w:rsid w:val="00992113"/>
    <w:rsid w:val="009931FC"/>
    <w:rsid w:val="009941C0"/>
    <w:rsid w:val="009944A2"/>
    <w:rsid w:val="00996581"/>
    <w:rsid w:val="00997D2E"/>
    <w:rsid w:val="009A01CE"/>
    <w:rsid w:val="009A03D6"/>
    <w:rsid w:val="009A0E12"/>
    <w:rsid w:val="009A2505"/>
    <w:rsid w:val="009A2575"/>
    <w:rsid w:val="009A2582"/>
    <w:rsid w:val="009A4ACB"/>
    <w:rsid w:val="009A6B9C"/>
    <w:rsid w:val="009A7336"/>
    <w:rsid w:val="009A776E"/>
    <w:rsid w:val="009B44CD"/>
    <w:rsid w:val="009B5B5F"/>
    <w:rsid w:val="009C04C4"/>
    <w:rsid w:val="009C09C6"/>
    <w:rsid w:val="009C1103"/>
    <w:rsid w:val="009C15C2"/>
    <w:rsid w:val="009C1C23"/>
    <w:rsid w:val="009C2979"/>
    <w:rsid w:val="009C35D2"/>
    <w:rsid w:val="009C486D"/>
    <w:rsid w:val="009C56EC"/>
    <w:rsid w:val="009C6883"/>
    <w:rsid w:val="009D0604"/>
    <w:rsid w:val="009D10B9"/>
    <w:rsid w:val="009D13E3"/>
    <w:rsid w:val="009D3C3E"/>
    <w:rsid w:val="009D4700"/>
    <w:rsid w:val="009D6187"/>
    <w:rsid w:val="009D6746"/>
    <w:rsid w:val="009E0773"/>
    <w:rsid w:val="009E20C1"/>
    <w:rsid w:val="009E244A"/>
    <w:rsid w:val="009E3C3F"/>
    <w:rsid w:val="009E41D4"/>
    <w:rsid w:val="009E458C"/>
    <w:rsid w:val="009E4CC3"/>
    <w:rsid w:val="009E56E1"/>
    <w:rsid w:val="009E5E49"/>
    <w:rsid w:val="009E6AF6"/>
    <w:rsid w:val="009E7B1A"/>
    <w:rsid w:val="009F1B84"/>
    <w:rsid w:val="009F2A10"/>
    <w:rsid w:val="009F2FBC"/>
    <w:rsid w:val="009F37EE"/>
    <w:rsid w:val="009F38E1"/>
    <w:rsid w:val="009F4C4A"/>
    <w:rsid w:val="00A0210A"/>
    <w:rsid w:val="00A025C8"/>
    <w:rsid w:val="00A027CE"/>
    <w:rsid w:val="00A06F63"/>
    <w:rsid w:val="00A070B3"/>
    <w:rsid w:val="00A101F9"/>
    <w:rsid w:val="00A103CD"/>
    <w:rsid w:val="00A10D92"/>
    <w:rsid w:val="00A12D87"/>
    <w:rsid w:val="00A141E0"/>
    <w:rsid w:val="00A17E70"/>
    <w:rsid w:val="00A2328B"/>
    <w:rsid w:val="00A24DFC"/>
    <w:rsid w:val="00A25EA3"/>
    <w:rsid w:val="00A2612E"/>
    <w:rsid w:val="00A26D93"/>
    <w:rsid w:val="00A27594"/>
    <w:rsid w:val="00A31489"/>
    <w:rsid w:val="00A31A92"/>
    <w:rsid w:val="00A31AB1"/>
    <w:rsid w:val="00A34A39"/>
    <w:rsid w:val="00A353C3"/>
    <w:rsid w:val="00A35784"/>
    <w:rsid w:val="00A35A05"/>
    <w:rsid w:val="00A35B6C"/>
    <w:rsid w:val="00A35F6E"/>
    <w:rsid w:val="00A36117"/>
    <w:rsid w:val="00A36601"/>
    <w:rsid w:val="00A4144A"/>
    <w:rsid w:val="00A42284"/>
    <w:rsid w:val="00A42818"/>
    <w:rsid w:val="00A43398"/>
    <w:rsid w:val="00A43C75"/>
    <w:rsid w:val="00A44BB3"/>
    <w:rsid w:val="00A459D9"/>
    <w:rsid w:val="00A45B0D"/>
    <w:rsid w:val="00A47169"/>
    <w:rsid w:val="00A47FAA"/>
    <w:rsid w:val="00A5019E"/>
    <w:rsid w:val="00A50BCF"/>
    <w:rsid w:val="00A51E06"/>
    <w:rsid w:val="00A54157"/>
    <w:rsid w:val="00A5580F"/>
    <w:rsid w:val="00A559DA"/>
    <w:rsid w:val="00A55BCE"/>
    <w:rsid w:val="00A560CD"/>
    <w:rsid w:val="00A563B9"/>
    <w:rsid w:val="00A56D24"/>
    <w:rsid w:val="00A57EA7"/>
    <w:rsid w:val="00A60D71"/>
    <w:rsid w:val="00A610D6"/>
    <w:rsid w:val="00A61652"/>
    <w:rsid w:val="00A62EDA"/>
    <w:rsid w:val="00A636F8"/>
    <w:rsid w:val="00A63E38"/>
    <w:rsid w:val="00A647D6"/>
    <w:rsid w:val="00A65C3B"/>
    <w:rsid w:val="00A70E98"/>
    <w:rsid w:val="00A720B0"/>
    <w:rsid w:val="00A743F6"/>
    <w:rsid w:val="00A745E1"/>
    <w:rsid w:val="00A752C2"/>
    <w:rsid w:val="00A75918"/>
    <w:rsid w:val="00A83121"/>
    <w:rsid w:val="00A85D27"/>
    <w:rsid w:val="00A86621"/>
    <w:rsid w:val="00A86CD1"/>
    <w:rsid w:val="00A87896"/>
    <w:rsid w:val="00A9130D"/>
    <w:rsid w:val="00A92B13"/>
    <w:rsid w:val="00A933DD"/>
    <w:rsid w:val="00A95B70"/>
    <w:rsid w:val="00A96613"/>
    <w:rsid w:val="00A96FB0"/>
    <w:rsid w:val="00AA0E90"/>
    <w:rsid w:val="00AA110D"/>
    <w:rsid w:val="00AA136D"/>
    <w:rsid w:val="00AA18C3"/>
    <w:rsid w:val="00AA26D0"/>
    <w:rsid w:val="00AA427C"/>
    <w:rsid w:val="00AA56F8"/>
    <w:rsid w:val="00AA716D"/>
    <w:rsid w:val="00AB0ECB"/>
    <w:rsid w:val="00AB10E6"/>
    <w:rsid w:val="00AB2177"/>
    <w:rsid w:val="00AB2A02"/>
    <w:rsid w:val="00AB2F1B"/>
    <w:rsid w:val="00AB2FAB"/>
    <w:rsid w:val="00AB44BA"/>
    <w:rsid w:val="00AB4E6E"/>
    <w:rsid w:val="00AB54C4"/>
    <w:rsid w:val="00AB5E59"/>
    <w:rsid w:val="00AB696C"/>
    <w:rsid w:val="00AC03FE"/>
    <w:rsid w:val="00AC14EC"/>
    <w:rsid w:val="00AC1BFE"/>
    <w:rsid w:val="00AC235A"/>
    <w:rsid w:val="00AC2CC9"/>
    <w:rsid w:val="00AC304B"/>
    <w:rsid w:val="00AC328B"/>
    <w:rsid w:val="00AC3EAB"/>
    <w:rsid w:val="00AC3FDA"/>
    <w:rsid w:val="00AC4011"/>
    <w:rsid w:val="00AC4136"/>
    <w:rsid w:val="00AC4710"/>
    <w:rsid w:val="00AC4DDB"/>
    <w:rsid w:val="00AC55C4"/>
    <w:rsid w:val="00AC5A1F"/>
    <w:rsid w:val="00AC5C2C"/>
    <w:rsid w:val="00AC5FE7"/>
    <w:rsid w:val="00AC62A3"/>
    <w:rsid w:val="00AC7AA6"/>
    <w:rsid w:val="00AD0B31"/>
    <w:rsid w:val="00AD1EB2"/>
    <w:rsid w:val="00AD27EC"/>
    <w:rsid w:val="00AD3256"/>
    <w:rsid w:val="00AD47E9"/>
    <w:rsid w:val="00AD64D6"/>
    <w:rsid w:val="00AD76AA"/>
    <w:rsid w:val="00AE0136"/>
    <w:rsid w:val="00AE090A"/>
    <w:rsid w:val="00AE0E63"/>
    <w:rsid w:val="00AE1931"/>
    <w:rsid w:val="00AE1989"/>
    <w:rsid w:val="00AE1ABA"/>
    <w:rsid w:val="00AE27E6"/>
    <w:rsid w:val="00AE315F"/>
    <w:rsid w:val="00AE321C"/>
    <w:rsid w:val="00AE3D5C"/>
    <w:rsid w:val="00AE6344"/>
    <w:rsid w:val="00AE6FCA"/>
    <w:rsid w:val="00AE7053"/>
    <w:rsid w:val="00AF0BB6"/>
    <w:rsid w:val="00AF0FA4"/>
    <w:rsid w:val="00AF17E3"/>
    <w:rsid w:val="00AF3DA3"/>
    <w:rsid w:val="00AF5BF3"/>
    <w:rsid w:val="00AF70AD"/>
    <w:rsid w:val="00AF7328"/>
    <w:rsid w:val="00AF7BE7"/>
    <w:rsid w:val="00B00B63"/>
    <w:rsid w:val="00B01931"/>
    <w:rsid w:val="00B01AFD"/>
    <w:rsid w:val="00B028F1"/>
    <w:rsid w:val="00B02AC8"/>
    <w:rsid w:val="00B05E8D"/>
    <w:rsid w:val="00B06328"/>
    <w:rsid w:val="00B0665C"/>
    <w:rsid w:val="00B07675"/>
    <w:rsid w:val="00B10779"/>
    <w:rsid w:val="00B11E9F"/>
    <w:rsid w:val="00B12332"/>
    <w:rsid w:val="00B12933"/>
    <w:rsid w:val="00B13D0A"/>
    <w:rsid w:val="00B157C7"/>
    <w:rsid w:val="00B15A75"/>
    <w:rsid w:val="00B178EF"/>
    <w:rsid w:val="00B20109"/>
    <w:rsid w:val="00B20BAA"/>
    <w:rsid w:val="00B20DB6"/>
    <w:rsid w:val="00B2138A"/>
    <w:rsid w:val="00B21B4D"/>
    <w:rsid w:val="00B22550"/>
    <w:rsid w:val="00B226F0"/>
    <w:rsid w:val="00B233D1"/>
    <w:rsid w:val="00B23EE7"/>
    <w:rsid w:val="00B246E3"/>
    <w:rsid w:val="00B24731"/>
    <w:rsid w:val="00B24C1A"/>
    <w:rsid w:val="00B24CA7"/>
    <w:rsid w:val="00B25C5F"/>
    <w:rsid w:val="00B26021"/>
    <w:rsid w:val="00B27127"/>
    <w:rsid w:val="00B27E2C"/>
    <w:rsid w:val="00B303CB"/>
    <w:rsid w:val="00B30E2C"/>
    <w:rsid w:val="00B30F61"/>
    <w:rsid w:val="00B32CAF"/>
    <w:rsid w:val="00B32DE6"/>
    <w:rsid w:val="00B33917"/>
    <w:rsid w:val="00B33925"/>
    <w:rsid w:val="00B3524E"/>
    <w:rsid w:val="00B35D90"/>
    <w:rsid w:val="00B35DBC"/>
    <w:rsid w:val="00B36216"/>
    <w:rsid w:val="00B36CD5"/>
    <w:rsid w:val="00B37B67"/>
    <w:rsid w:val="00B40558"/>
    <w:rsid w:val="00B41458"/>
    <w:rsid w:val="00B42CDC"/>
    <w:rsid w:val="00B43061"/>
    <w:rsid w:val="00B438BB"/>
    <w:rsid w:val="00B44749"/>
    <w:rsid w:val="00B4592B"/>
    <w:rsid w:val="00B46660"/>
    <w:rsid w:val="00B46A90"/>
    <w:rsid w:val="00B50AF3"/>
    <w:rsid w:val="00B52523"/>
    <w:rsid w:val="00B52B4B"/>
    <w:rsid w:val="00B556C7"/>
    <w:rsid w:val="00B56119"/>
    <w:rsid w:val="00B5626F"/>
    <w:rsid w:val="00B565FF"/>
    <w:rsid w:val="00B57679"/>
    <w:rsid w:val="00B57844"/>
    <w:rsid w:val="00B57879"/>
    <w:rsid w:val="00B57887"/>
    <w:rsid w:val="00B57890"/>
    <w:rsid w:val="00B578EC"/>
    <w:rsid w:val="00B60DEC"/>
    <w:rsid w:val="00B62656"/>
    <w:rsid w:val="00B630EE"/>
    <w:rsid w:val="00B631B4"/>
    <w:rsid w:val="00B63568"/>
    <w:rsid w:val="00B63F27"/>
    <w:rsid w:val="00B63F6D"/>
    <w:rsid w:val="00B64E24"/>
    <w:rsid w:val="00B6527E"/>
    <w:rsid w:val="00B65A60"/>
    <w:rsid w:val="00B65C3E"/>
    <w:rsid w:val="00B66E10"/>
    <w:rsid w:val="00B67037"/>
    <w:rsid w:val="00B70A24"/>
    <w:rsid w:val="00B70D7F"/>
    <w:rsid w:val="00B70EBF"/>
    <w:rsid w:val="00B721B3"/>
    <w:rsid w:val="00B7277C"/>
    <w:rsid w:val="00B72971"/>
    <w:rsid w:val="00B729CF"/>
    <w:rsid w:val="00B72C5C"/>
    <w:rsid w:val="00B73977"/>
    <w:rsid w:val="00B73A69"/>
    <w:rsid w:val="00B73CCE"/>
    <w:rsid w:val="00B756EC"/>
    <w:rsid w:val="00B75D51"/>
    <w:rsid w:val="00B809CD"/>
    <w:rsid w:val="00B80E82"/>
    <w:rsid w:val="00B81398"/>
    <w:rsid w:val="00B81F88"/>
    <w:rsid w:val="00B846DE"/>
    <w:rsid w:val="00B8555D"/>
    <w:rsid w:val="00B87610"/>
    <w:rsid w:val="00B917AB"/>
    <w:rsid w:val="00B91A6A"/>
    <w:rsid w:val="00B91F88"/>
    <w:rsid w:val="00B94F95"/>
    <w:rsid w:val="00B95121"/>
    <w:rsid w:val="00B95484"/>
    <w:rsid w:val="00B968E0"/>
    <w:rsid w:val="00B97FB7"/>
    <w:rsid w:val="00BA4084"/>
    <w:rsid w:val="00BA4501"/>
    <w:rsid w:val="00BA6028"/>
    <w:rsid w:val="00BA76D0"/>
    <w:rsid w:val="00BA78A5"/>
    <w:rsid w:val="00BB08D8"/>
    <w:rsid w:val="00BB0981"/>
    <w:rsid w:val="00BB1AC6"/>
    <w:rsid w:val="00BB62E4"/>
    <w:rsid w:val="00BB7243"/>
    <w:rsid w:val="00BB7834"/>
    <w:rsid w:val="00BC08FC"/>
    <w:rsid w:val="00BC1B4B"/>
    <w:rsid w:val="00BC23E1"/>
    <w:rsid w:val="00BC2F5D"/>
    <w:rsid w:val="00BC477F"/>
    <w:rsid w:val="00BC4A77"/>
    <w:rsid w:val="00BC4E05"/>
    <w:rsid w:val="00BC5C20"/>
    <w:rsid w:val="00BC668A"/>
    <w:rsid w:val="00BC6B70"/>
    <w:rsid w:val="00BC6CED"/>
    <w:rsid w:val="00BC73F5"/>
    <w:rsid w:val="00BC7917"/>
    <w:rsid w:val="00BD0E5D"/>
    <w:rsid w:val="00BD15F5"/>
    <w:rsid w:val="00BD223A"/>
    <w:rsid w:val="00BD3F44"/>
    <w:rsid w:val="00BD45DA"/>
    <w:rsid w:val="00BD47C6"/>
    <w:rsid w:val="00BD4BBB"/>
    <w:rsid w:val="00BD5501"/>
    <w:rsid w:val="00BD55C0"/>
    <w:rsid w:val="00BD582C"/>
    <w:rsid w:val="00BE06CD"/>
    <w:rsid w:val="00BE137F"/>
    <w:rsid w:val="00BE28DB"/>
    <w:rsid w:val="00BE3F01"/>
    <w:rsid w:val="00BE3F43"/>
    <w:rsid w:val="00BE68C2"/>
    <w:rsid w:val="00BF0445"/>
    <w:rsid w:val="00BF2348"/>
    <w:rsid w:val="00BF26D2"/>
    <w:rsid w:val="00BF2A2B"/>
    <w:rsid w:val="00BF32E4"/>
    <w:rsid w:val="00BF6B6F"/>
    <w:rsid w:val="00BF6FFD"/>
    <w:rsid w:val="00BF71A3"/>
    <w:rsid w:val="00BF7D69"/>
    <w:rsid w:val="00C0071B"/>
    <w:rsid w:val="00C01A9F"/>
    <w:rsid w:val="00C0334B"/>
    <w:rsid w:val="00C04451"/>
    <w:rsid w:val="00C10B72"/>
    <w:rsid w:val="00C126CD"/>
    <w:rsid w:val="00C14144"/>
    <w:rsid w:val="00C142AD"/>
    <w:rsid w:val="00C143E1"/>
    <w:rsid w:val="00C16234"/>
    <w:rsid w:val="00C16999"/>
    <w:rsid w:val="00C16A56"/>
    <w:rsid w:val="00C16D94"/>
    <w:rsid w:val="00C17F7F"/>
    <w:rsid w:val="00C20478"/>
    <w:rsid w:val="00C21110"/>
    <w:rsid w:val="00C23237"/>
    <w:rsid w:val="00C2383C"/>
    <w:rsid w:val="00C24F87"/>
    <w:rsid w:val="00C25F83"/>
    <w:rsid w:val="00C3015E"/>
    <w:rsid w:val="00C30506"/>
    <w:rsid w:val="00C3404B"/>
    <w:rsid w:val="00C35952"/>
    <w:rsid w:val="00C363F7"/>
    <w:rsid w:val="00C376E3"/>
    <w:rsid w:val="00C37B5E"/>
    <w:rsid w:val="00C409F5"/>
    <w:rsid w:val="00C4144F"/>
    <w:rsid w:val="00C42C9D"/>
    <w:rsid w:val="00C43376"/>
    <w:rsid w:val="00C43C7D"/>
    <w:rsid w:val="00C45EDA"/>
    <w:rsid w:val="00C473C3"/>
    <w:rsid w:val="00C556BC"/>
    <w:rsid w:val="00C55AB8"/>
    <w:rsid w:val="00C55F00"/>
    <w:rsid w:val="00C55F91"/>
    <w:rsid w:val="00C560C6"/>
    <w:rsid w:val="00C604D2"/>
    <w:rsid w:val="00C60778"/>
    <w:rsid w:val="00C60871"/>
    <w:rsid w:val="00C61759"/>
    <w:rsid w:val="00C61C10"/>
    <w:rsid w:val="00C63928"/>
    <w:rsid w:val="00C63B1E"/>
    <w:rsid w:val="00C648AD"/>
    <w:rsid w:val="00C6541C"/>
    <w:rsid w:val="00C654D8"/>
    <w:rsid w:val="00C65D74"/>
    <w:rsid w:val="00C670D9"/>
    <w:rsid w:val="00C677D7"/>
    <w:rsid w:val="00C70001"/>
    <w:rsid w:val="00C702F2"/>
    <w:rsid w:val="00C734E7"/>
    <w:rsid w:val="00C73C98"/>
    <w:rsid w:val="00C74FFE"/>
    <w:rsid w:val="00C76548"/>
    <w:rsid w:val="00C76CED"/>
    <w:rsid w:val="00C76FB9"/>
    <w:rsid w:val="00C77319"/>
    <w:rsid w:val="00C773C4"/>
    <w:rsid w:val="00C775A1"/>
    <w:rsid w:val="00C778A4"/>
    <w:rsid w:val="00C801EB"/>
    <w:rsid w:val="00C80A3A"/>
    <w:rsid w:val="00C80B1C"/>
    <w:rsid w:val="00C83496"/>
    <w:rsid w:val="00C85E1F"/>
    <w:rsid w:val="00C868B8"/>
    <w:rsid w:val="00C86DAD"/>
    <w:rsid w:val="00C87853"/>
    <w:rsid w:val="00C918B3"/>
    <w:rsid w:val="00C91B69"/>
    <w:rsid w:val="00C93286"/>
    <w:rsid w:val="00C96A1A"/>
    <w:rsid w:val="00CA028E"/>
    <w:rsid w:val="00CA09B2"/>
    <w:rsid w:val="00CA0A57"/>
    <w:rsid w:val="00CA3D45"/>
    <w:rsid w:val="00CA3DA7"/>
    <w:rsid w:val="00CA7DB5"/>
    <w:rsid w:val="00CB0A42"/>
    <w:rsid w:val="00CB3FCB"/>
    <w:rsid w:val="00CB5B4E"/>
    <w:rsid w:val="00CB7359"/>
    <w:rsid w:val="00CB75C5"/>
    <w:rsid w:val="00CC0162"/>
    <w:rsid w:val="00CC022E"/>
    <w:rsid w:val="00CC1CA8"/>
    <w:rsid w:val="00CC2B29"/>
    <w:rsid w:val="00CC3C8B"/>
    <w:rsid w:val="00CC47CB"/>
    <w:rsid w:val="00CC61DB"/>
    <w:rsid w:val="00CC652F"/>
    <w:rsid w:val="00CC6C51"/>
    <w:rsid w:val="00CC72A5"/>
    <w:rsid w:val="00CD0259"/>
    <w:rsid w:val="00CD18D0"/>
    <w:rsid w:val="00CD19D7"/>
    <w:rsid w:val="00CD264E"/>
    <w:rsid w:val="00CD4ACC"/>
    <w:rsid w:val="00CD51FC"/>
    <w:rsid w:val="00CD568A"/>
    <w:rsid w:val="00CD5B7F"/>
    <w:rsid w:val="00CD6382"/>
    <w:rsid w:val="00CD64CE"/>
    <w:rsid w:val="00CD658E"/>
    <w:rsid w:val="00CD6AAB"/>
    <w:rsid w:val="00CD76E7"/>
    <w:rsid w:val="00CD7892"/>
    <w:rsid w:val="00CE10E9"/>
    <w:rsid w:val="00CE1444"/>
    <w:rsid w:val="00CE2510"/>
    <w:rsid w:val="00CE3491"/>
    <w:rsid w:val="00CE5032"/>
    <w:rsid w:val="00CE6972"/>
    <w:rsid w:val="00CE7016"/>
    <w:rsid w:val="00CF1147"/>
    <w:rsid w:val="00CF1270"/>
    <w:rsid w:val="00CF1B3F"/>
    <w:rsid w:val="00CF1DF8"/>
    <w:rsid w:val="00CF2559"/>
    <w:rsid w:val="00CF4970"/>
    <w:rsid w:val="00CF4A50"/>
    <w:rsid w:val="00CF58EA"/>
    <w:rsid w:val="00CF6B83"/>
    <w:rsid w:val="00D02630"/>
    <w:rsid w:val="00D04E5E"/>
    <w:rsid w:val="00D06A2B"/>
    <w:rsid w:val="00D1060A"/>
    <w:rsid w:val="00D11103"/>
    <w:rsid w:val="00D112FD"/>
    <w:rsid w:val="00D1138B"/>
    <w:rsid w:val="00D12945"/>
    <w:rsid w:val="00D1700E"/>
    <w:rsid w:val="00D218DD"/>
    <w:rsid w:val="00D229B8"/>
    <w:rsid w:val="00D240FC"/>
    <w:rsid w:val="00D243F7"/>
    <w:rsid w:val="00D245CB"/>
    <w:rsid w:val="00D24CB7"/>
    <w:rsid w:val="00D26557"/>
    <w:rsid w:val="00D26BF7"/>
    <w:rsid w:val="00D274FE"/>
    <w:rsid w:val="00D33259"/>
    <w:rsid w:val="00D34373"/>
    <w:rsid w:val="00D34C02"/>
    <w:rsid w:val="00D35B8C"/>
    <w:rsid w:val="00D366CB"/>
    <w:rsid w:val="00D42851"/>
    <w:rsid w:val="00D432E8"/>
    <w:rsid w:val="00D43B0F"/>
    <w:rsid w:val="00D43DF0"/>
    <w:rsid w:val="00D46B3B"/>
    <w:rsid w:val="00D47D89"/>
    <w:rsid w:val="00D5157F"/>
    <w:rsid w:val="00D51764"/>
    <w:rsid w:val="00D53DBA"/>
    <w:rsid w:val="00D54C25"/>
    <w:rsid w:val="00D57696"/>
    <w:rsid w:val="00D57B6C"/>
    <w:rsid w:val="00D57F5C"/>
    <w:rsid w:val="00D6056D"/>
    <w:rsid w:val="00D60F24"/>
    <w:rsid w:val="00D60FE6"/>
    <w:rsid w:val="00D6190D"/>
    <w:rsid w:val="00D61EE3"/>
    <w:rsid w:val="00D63C8C"/>
    <w:rsid w:val="00D64140"/>
    <w:rsid w:val="00D66E48"/>
    <w:rsid w:val="00D6751B"/>
    <w:rsid w:val="00D67D45"/>
    <w:rsid w:val="00D7158F"/>
    <w:rsid w:val="00D7294D"/>
    <w:rsid w:val="00D72D2E"/>
    <w:rsid w:val="00D7330F"/>
    <w:rsid w:val="00D75714"/>
    <w:rsid w:val="00D80087"/>
    <w:rsid w:val="00D8054D"/>
    <w:rsid w:val="00D81227"/>
    <w:rsid w:val="00D81881"/>
    <w:rsid w:val="00D818B6"/>
    <w:rsid w:val="00D81C18"/>
    <w:rsid w:val="00D82339"/>
    <w:rsid w:val="00D83001"/>
    <w:rsid w:val="00D833A0"/>
    <w:rsid w:val="00D83891"/>
    <w:rsid w:val="00D84DF3"/>
    <w:rsid w:val="00D86006"/>
    <w:rsid w:val="00D871B0"/>
    <w:rsid w:val="00D87ACB"/>
    <w:rsid w:val="00D9063F"/>
    <w:rsid w:val="00D90ED4"/>
    <w:rsid w:val="00D945FD"/>
    <w:rsid w:val="00D94C15"/>
    <w:rsid w:val="00D94E00"/>
    <w:rsid w:val="00D95F63"/>
    <w:rsid w:val="00D9717C"/>
    <w:rsid w:val="00DA0560"/>
    <w:rsid w:val="00DA0858"/>
    <w:rsid w:val="00DA15D5"/>
    <w:rsid w:val="00DA1A86"/>
    <w:rsid w:val="00DA3D1B"/>
    <w:rsid w:val="00DA45CB"/>
    <w:rsid w:val="00DA6027"/>
    <w:rsid w:val="00DA6F75"/>
    <w:rsid w:val="00DB106E"/>
    <w:rsid w:val="00DB2405"/>
    <w:rsid w:val="00DB2CF8"/>
    <w:rsid w:val="00DB463B"/>
    <w:rsid w:val="00DB5A17"/>
    <w:rsid w:val="00DB5DF0"/>
    <w:rsid w:val="00DB6F8B"/>
    <w:rsid w:val="00DB7004"/>
    <w:rsid w:val="00DB7CF9"/>
    <w:rsid w:val="00DC0900"/>
    <w:rsid w:val="00DC1EE1"/>
    <w:rsid w:val="00DC2259"/>
    <w:rsid w:val="00DC23C7"/>
    <w:rsid w:val="00DC38D4"/>
    <w:rsid w:val="00DC3CFC"/>
    <w:rsid w:val="00DC4620"/>
    <w:rsid w:val="00DC5A7B"/>
    <w:rsid w:val="00DC5E0B"/>
    <w:rsid w:val="00DC5F04"/>
    <w:rsid w:val="00DC6554"/>
    <w:rsid w:val="00DC7D40"/>
    <w:rsid w:val="00DD155B"/>
    <w:rsid w:val="00DD2738"/>
    <w:rsid w:val="00DD3D06"/>
    <w:rsid w:val="00DD3EA5"/>
    <w:rsid w:val="00DD4462"/>
    <w:rsid w:val="00DD570D"/>
    <w:rsid w:val="00DD5B8B"/>
    <w:rsid w:val="00DD78BE"/>
    <w:rsid w:val="00DE014E"/>
    <w:rsid w:val="00DE1317"/>
    <w:rsid w:val="00DE46B6"/>
    <w:rsid w:val="00DE4CB7"/>
    <w:rsid w:val="00DE5798"/>
    <w:rsid w:val="00DE6A26"/>
    <w:rsid w:val="00DF0D34"/>
    <w:rsid w:val="00DF15DA"/>
    <w:rsid w:val="00DF1971"/>
    <w:rsid w:val="00DF2185"/>
    <w:rsid w:val="00DF3474"/>
    <w:rsid w:val="00DF466D"/>
    <w:rsid w:val="00E00505"/>
    <w:rsid w:val="00E005FB"/>
    <w:rsid w:val="00E0134D"/>
    <w:rsid w:val="00E023A9"/>
    <w:rsid w:val="00E0370F"/>
    <w:rsid w:val="00E037D2"/>
    <w:rsid w:val="00E04941"/>
    <w:rsid w:val="00E05129"/>
    <w:rsid w:val="00E05A5C"/>
    <w:rsid w:val="00E06D40"/>
    <w:rsid w:val="00E07BB6"/>
    <w:rsid w:val="00E10414"/>
    <w:rsid w:val="00E10CAA"/>
    <w:rsid w:val="00E1282B"/>
    <w:rsid w:val="00E13124"/>
    <w:rsid w:val="00E13607"/>
    <w:rsid w:val="00E13A7D"/>
    <w:rsid w:val="00E13F8F"/>
    <w:rsid w:val="00E1440D"/>
    <w:rsid w:val="00E14743"/>
    <w:rsid w:val="00E1485D"/>
    <w:rsid w:val="00E15482"/>
    <w:rsid w:val="00E1733C"/>
    <w:rsid w:val="00E2074D"/>
    <w:rsid w:val="00E20A89"/>
    <w:rsid w:val="00E22591"/>
    <w:rsid w:val="00E237BE"/>
    <w:rsid w:val="00E247F3"/>
    <w:rsid w:val="00E25F1F"/>
    <w:rsid w:val="00E26740"/>
    <w:rsid w:val="00E26D5F"/>
    <w:rsid w:val="00E30472"/>
    <w:rsid w:val="00E3115F"/>
    <w:rsid w:val="00E34BA2"/>
    <w:rsid w:val="00E35367"/>
    <w:rsid w:val="00E37F19"/>
    <w:rsid w:val="00E4127C"/>
    <w:rsid w:val="00E41F77"/>
    <w:rsid w:val="00E423DE"/>
    <w:rsid w:val="00E427B6"/>
    <w:rsid w:val="00E431C1"/>
    <w:rsid w:val="00E4476C"/>
    <w:rsid w:val="00E47B5A"/>
    <w:rsid w:val="00E47DFF"/>
    <w:rsid w:val="00E52DD6"/>
    <w:rsid w:val="00E53D8C"/>
    <w:rsid w:val="00E543CC"/>
    <w:rsid w:val="00E55F51"/>
    <w:rsid w:val="00E56331"/>
    <w:rsid w:val="00E56F0D"/>
    <w:rsid w:val="00E60231"/>
    <w:rsid w:val="00E60ED9"/>
    <w:rsid w:val="00E63CD8"/>
    <w:rsid w:val="00E65190"/>
    <w:rsid w:val="00E70342"/>
    <w:rsid w:val="00E7149A"/>
    <w:rsid w:val="00E71DC3"/>
    <w:rsid w:val="00E72A24"/>
    <w:rsid w:val="00E72C07"/>
    <w:rsid w:val="00E73731"/>
    <w:rsid w:val="00E73DC3"/>
    <w:rsid w:val="00E75687"/>
    <w:rsid w:val="00E767B3"/>
    <w:rsid w:val="00E77301"/>
    <w:rsid w:val="00E773D3"/>
    <w:rsid w:val="00E774D2"/>
    <w:rsid w:val="00E808E1"/>
    <w:rsid w:val="00E84D50"/>
    <w:rsid w:val="00E85423"/>
    <w:rsid w:val="00E85DF8"/>
    <w:rsid w:val="00E85E19"/>
    <w:rsid w:val="00E866B3"/>
    <w:rsid w:val="00E86A59"/>
    <w:rsid w:val="00E87B82"/>
    <w:rsid w:val="00E92107"/>
    <w:rsid w:val="00E92D8B"/>
    <w:rsid w:val="00E95D56"/>
    <w:rsid w:val="00EA07D3"/>
    <w:rsid w:val="00EA251D"/>
    <w:rsid w:val="00EA30C4"/>
    <w:rsid w:val="00EA35AD"/>
    <w:rsid w:val="00EA4193"/>
    <w:rsid w:val="00EA49DB"/>
    <w:rsid w:val="00EA4CF9"/>
    <w:rsid w:val="00EA515B"/>
    <w:rsid w:val="00EA55C4"/>
    <w:rsid w:val="00EA56C5"/>
    <w:rsid w:val="00EA6164"/>
    <w:rsid w:val="00EB1412"/>
    <w:rsid w:val="00EB33AE"/>
    <w:rsid w:val="00EB4E97"/>
    <w:rsid w:val="00EC0DCB"/>
    <w:rsid w:val="00EC25DB"/>
    <w:rsid w:val="00EC3BA9"/>
    <w:rsid w:val="00EC3DC9"/>
    <w:rsid w:val="00EC58FA"/>
    <w:rsid w:val="00ED18E9"/>
    <w:rsid w:val="00ED2CB3"/>
    <w:rsid w:val="00ED4441"/>
    <w:rsid w:val="00ED5397"/>
    <w:rsid w:val="00ED5940"/>
    <w:rsid w:val="00ED6BE7"/>
    <w:rsid w:val="00ED79C2"/>
    <w:rsid w:val="00EE159A"/>
    <w:rsid w:val="00EE2E31"/>
    <w:rsid w:val="00EE2F0A"/>
    <w:rsid w:val="00EE2FC8"/>
    <w:rsid w:val="00EE7C6C"/>
    <w:rsid w:val="00EF006D"/>
    <w:rsid w:val="00EF047D"/>
    <w:rsid w:val="00EF0C81"/>
    <w:rsid w:val="00EF1602"/>
    <w:rsid w:val="00EF1D98"/>
    <w:rsid w:val="00EF25CA"/>
    <w:rsid w:val="00EF4421"/>
    <w:rsid w:val="00EF4F00"/>
    <w:rsid w:val="00EF5509"/>
    <w:rsid w:val="00EF5871"/>
    <w:rsid w:val="00EF7576"/>
    <w:rsid w:val="00EF7A41"/>
    <w:rsid w:val="00F00699"/>
    <w:rsid w:val="00F02E6D"/>
    <w:rsid w:val="00F030C3"/>
    <w:rsid w:val="00F04F58"/>
    <w:rsid w:val="00F04FA0"/>
    <w:rsid w:val="00F0657E"/>
    <w:rsid w:val="00F1055C"/>
    <w:rsid w:val="00F105AC"/>
    <w:rsid w:val="00F10D50"/>
    <w:rsid w:val="00F10D5F"/>
    <w:rsid w:val="00F118F6"/>
    <w:rsid w:val="00F12826"/>
    <w:rsid w:val="00F15498"/>
    <w:rsid w:val="00F154DD"/>
    <w:rsid w:val="00F16447"/>
    <w:rsid w:val="00F16FE1"/>
    <w:rsid w:val="00F174C8"/>
    <w:rsid w:val="00F17FD9"/>
    <w:rsid w:val="00F2046F"/>
    <w:rsid w:val="00F20951"/>
    <w:rsid w:val="00F21C75"/>
    <w:rsid w:val="00F234F2"/>
    <w:rsid w:val="00F2561A"/>
    <w:rsid w:val="00F275D5"/>
    <w:rsid w:val="00F27777"/>
    <w:rsid w:val="00F2791B"/>
    <w:rsid w:val="00F32C15"/>
    <w:rsid w:val="00F3394F"/>
    <w:rsid w:val="00F33A40"/>
    <w:rsid w:val="00F34C32"/>
    <w:rsid w:val="00F35B11"/>
    <w:rsid w:val="00F35E55"/>
    <w:rsid w:val="00F40440"/>
    <w:rsid w:val="00F40E9C"/>
    <w:rsid w:val="00F4118F"/>
    <w:rsid w:val="00F41944"/>
    <w:rsid w:val="00F42329"/>
    <w:rsid w:val="00F4259B"/>
    <w:rsid w:val="00F434F8"/>
    <w:rsid w:val="00F43D87"/>
    <w:rsid w:val="00F43E08"/>
    <w:rsid w:val="00F44F02"/>
    <w:rsid w:val="00F45376"/>
    <w:rsid w:val="00F463A9"/>
    <w:rsid w:val="00F46869"/>
    <w:rsid w:val="00F525CC"/>
    <w:rsid w:val="00F53E2B"/>
    <w:rsid w:val="00F54059"/>
    <w:rsid w:val="00F54FFC"/>
    <w:rsid w:val="00F5569D"/>
    <w:rsid w:val="00F55DC4"/>
    <w:rsid w:val="00F56DA7"/>
    <w:rsid w:val="00F60E4B"/>
    <w:rsid w:val="00F613DE"/>
    <w:rsid w:val="00F617F8"/>
    <w:rsid w:val="00F61D40"/>
    <w:rsid w:val="00F623D7"/>
    <w:rsid w:val="00F6368B"/>
    <w:rsid w:val="00F63D61"/>
    <w:rsid w:val="00F63D84"/>
    <w:rsid w:val="00F64E86"/>
    <w:rsid w:val="00F65419"/>
    <w:rsid w:val="00F662E7"/>
    <w:rsid w:val="00F66B5B"/>
    <w:rsid w:val="00F66DEA"/>
    <w:rsid w:val="00F670DA"/>
    <w:rsid w:val="00F701A3"/>
    <w:rsid w:val="00F7107F"/>
    <w:rsid w:val="00F712C7"/>
    <w:rsid w:val="00F72890"/>
    <w:rsid w:val="00F73006"/>
    <w:rsid w:val="00F73461"/>
    <w:rsid w:val="00F739F2"/>
    <w:rsid w:val="00F73E87"/>
    <w:rsid w:val="00F74CD2"/>
    <w:rsid w:val="00F762CF"/>
    <w:rsid w:val="00F768AA"/>
    <w:rsid w:val="00F80082"/>
    <w:rsid w:val="00F80D7E"/>
    <w:rsid w:val="00F81428"/>
    <w:rsid w:val="00F823E7"/>
    <w:rsid w:val="00F826AD"/>
    <w:rsid w:val="00F83E84"/>
    <w:rsid w:val="00F846B4"/>
    <w:rsid w:val="00F84DE3"/>
    <w:rsid w:val="00F85556"/>
    <w:rsid w:val="00F86E12"/>
    <w:rsid w:val="00F87A78"/>
    <w:rsid w:val="00F900FD"/>
    <w:rsid w:val="00F9183F"/>
    <w:rsid w:val="00F91DE3"/>
    <w:rsid w:val="00F93266"/>
    <w:rsid w:val="00F93C16"/>
    <w:rsid w:val="00F969E8"/>
    <w:rsid w:val="00F9748C"/>
    <w:rsid w:val="00FA0161"/>
    <w:rsid w:val="00FA0282"/>
    <w:rsid w:val="00FA0891"/>
    <w:rsid w:val="00FA095F"/>
    <w:rsid w:val="00FA255B"/>
    <w:rsid w:val="00FA369B"/>
    <w:rsid w:val="00FA3DF7"/>
    <w:rsid w:val="00FA609F"/>
    <w:rsid w:val="00FA67E2"/>
    <w:rsid w:val="00FA7007"/>
    <w:rsid w:val="00FA7958"/>
    <w:rsid w:val="00FB0CDC"/>
    <w:rsid w:val="00FB131D"/>
    <w:rsid w:val="00FB1663"/>
    <w:rsid w:val="00FB2A39"/>
    <w:rsid w:val="00FB6463"/>
    <w:rsid w:val="00FB6E41"/>
    <w:rsid w:val="00FB7AED"/>
    <w:rsid w:val="00FC017F"/>
    <w:rsid w:val="00FC0792"/>
    <w:rsid w:val="00FC3D0F"/>
    <w:rsid w:val="00FC495B"/>
    <w:rsid w:val="00FC707A"/>
    <w:rsid w:val="00FD072A"/>
    <w:rsid w:val="00FD0AA2"/>
    <w:rsid w:val="00FD16C8"/>
    <w:rsid w:val="00FD1918"/>
    <w:rsid w:val="00FD1AD6"/>
    <w:rsid w:val="00FD217F"/>
    <w:rsid w:val="00FD2B81"/>
    <w:rsid w:val="00FD3534"/>
    <w:rsid w:val="00FD3738"/>
    <w:rsid w:val="00FD4359"/>
    <w:rsid w:val="00FD46FD"/>
    <w:rsid w:val="00FD5FA8"/>
    <w:rsid w:val="00FD63D0"/>
    <w:rsid w:val="00FD640F"/>
    <w:rsid w:val="00FD709D"/>
    <w:rsid w:val="00FD73B5"/>
    <w:rsid w:val="00FD7CB3"/>
    <w:rsid w:val="00FE0D53"/>
    <w:rsid w:val="00FE3BDB"/>
    <w:rsid w:val="00FE5850"/>
    <w:rsid w:val="00FE5AD1"/>
    <w:rsid w:val="00FE7E82"/>
    <w:rsid w:val="00FF0336"/>
    <w:rsid w:val="00FF0471"/>
    <w:rsid w:val="00FF154F"/>
    <w:rsid w:val="00FF2BA9"/>
    <w:rsid w:val="00FF3C77"/>
    <w:rsid w:val="00FF3DC2"/>
    <w:rsid w:val="00FF55D7"/>
    <w:rsid w:val="00FF6536"/>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F5BE5"/>
    <w:pPr>
      <w:jc w:val="both"/>
    </w:pPr>
    <w:rPr>
      <w:sz w:val="22"/>
      <w:lang w:val="en-GB"/>
    </w:rPr>
  </w:style>
  <w:style w:type="paragraph" w:styleId="1">
    <w:name w:val="heading 1"/>
    <w:basedOn w:val="a0"/>
    <w:next w:val="a0"/>
    <w:qFormat/>
    <w:rsid w:val="00C01A9F"/>
    <w:pPr>
      <w:keepNext/>
      <w:keepLines/>
      <w:spacing w:before="320"/>
      <w:outlineLvl w:val="0"/>
    </w:pPr>
    <w:rPr>
      <w:rFonts w:ascii="Arial" w:hAnsi="Arial"/>
      <w:b/>
      <w:sz w:val="32"/>
      <w:u w:val="single"/>
    </w:rPr>
  </w:style>
  <w:style w:type="paragraph" w:styleId="2">
    <w:name w:val="heading 2"/>
    <w:basedOn w:val="a0"/>
    <w:next w:val="a0"/>
    <w:qFormat/>
    <w:rsid w:val="00C01A9F"/>
    <w:pPr>
      <w:keepNext/>
      <w:keepLines/>
      <w:spacing w:before="280"/>
      <w:outlineLvl w:val="1"/>
    </w:pPr>
    <w:rPr>
      <w:rFonts w:ascii="Arial" w:hAnsi="Arial"/>
      <w:b/>
      <w:sz w:val="28"/>
      <w:u w:val="single"/>
    </w:rPr>
  </w:style>
  <w:style w:type="paragraph" w:styleId="3">
    <w:name w:val="heading 3"/>
    <w:basedOn w:val="a0"/>
    <w:next w:val="a0"/>
    <w:qFormat/>
    <w:rsid w:val="00C01A9F"/>
    <w:pPr>
      <w:keepNext/>
      <w:keepLines/>
      <w:spacing w:before="240" w:after="60"/>
      <w:outlineLvl w:val="2"/>
    </w:pPr>
    <w:rPr>
      <w:rFonts w:ascii="Arial" w:hAnsi="Arial"/>
      <w:b/>
      <w:sz w:val="24"/>
    </w:rPr>
  </w:style>
  <w:style w:type="paragraph" w:styleId="4">
    <w:name w:val="heading 4"/>
    <w:basedOn w:val="a0"/>
    <w:next w:val="a0"/>
    <w:link w:val="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4Char">
    <w:name w:val="标题 4 Char"/>
    <w:basedOn w:val="a1"/>
    <w:link w:val="4"/>
    <w:semiHidden/>
    <w:rsid w:val="00143077"/>
    <w:rPr>
      <w:rFonts w:asciiTheme="majorHAnsi" w:eastAsiaTheme="majorEastAsia" w:hAnsiTheme="majorHAnsi" w:cstheme="majorBidi"/>
      <w:i/>
      <w:iCs/>
      <w:color w:val="365F91" w:themeColor="accent1" w:themeShade="BF"/>
      <w:sz w:val="22"/>
      <w:lang w:val="en-GB"/>
    </w:rPr>
  </w:style>
  <w:style w:type="character" w:customStyle="1" w:styleId="5Char">
    <w:name w:val="标题 5 Char"/>
    <w:basedOn w:val="a1"/>
    <w:link w:val="5"/>
    <w:semiHidden/>
    <w:rsid w:val="00573E44"/>
    <w:rPr>
      <w:rFonts w:asciiTheme="majorHAnsi" w:eastAsiaTheme="majorEastAsia" w:hAnsiTheme="majorHAnsi" w:cstheme="majorBidi"/>
      <w:color w:val="365F91" w:themeColor="accent1" w:themeShade="BF"/>
      <w:sz w:val="22"/>
      <w:lang w:val="en-GB"/>
    </w:rPr>
  </w:style>
  <w:style w:type="paragraph" w:styleId="a4">
    <w:name w:val="footer"/>
    <w:basedOn w:val="a0"/>
    <w:rsid w:val="00C01A9F"/>
    <w:pPr>
      <w:pBdr>
        <w:top w:val="single" w:sz="6" w:space="1" w:color="auto"/>
      </w:pBdr>
      <w:tabs>
        <w:tab w:val="center" w:pos="6480"/>
        <w:tab w:val="right" w:pos="12960"/>
      </w:tabs>
    </w:pPr>
    <w:rPr>
      <w:sz w:val="24"/>
    </w:rPr>
  </w:style>
  <w:style w:type="paragraph" w:styleId="a5">
    <w:name w:val="header"/>
    <w:basedOn w:val="a0"/>
    <w:rsid w:val="00C01A9F"/>
    <w:pPr>
      <w:pBdr>
        <w:bottom w:val="single" w:sz="6" w:space="2" w:color="auto"/>
      </w:pBdr>
      <w:tabs>
        <w:tab w:val="center" w:pos="6480"/>
        <w:tab w:val="right" w:pos="12960"/>
      </w:tabs>
    </w:pPr>
    <w:rPr>
      <w:b/>
      <w:sz w:val="28"/>
    </w:rPr>
  </w:style>
  <w:style w:type="paragraph" w:customStyle="1" w:styleId="T1">
    <w:name w:val="T1"/>
    <w:basedOn w:val="a0"/>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a6">
    <w:name w:val="Body Text Indent"/>
    <w:basedOn w:val="a0"/>
    <w:rsid w:val="00C01A9F"/>
    <w:pPr>
      <w:ind w:left="720" w:hanging="720"/>
    </w:pPr>
  </w:style>
  <w:style w:type="character" w:styleId="a7">
    <w:name w:val="Hyperlink"/>
    <w:uiPriority w:val="99"/>
    <w:rsid w:val="00C01A9F"/>
    <w:rPr>
      <w:color w:val="0000FF"/>
      <w:u w:val="single"/>
    </w:rPr>
  </w:style>
  <w:style w:type="character" w:styleId="a8">
    <w:name w:val="annotation reference"/>
    <w:basedOn w:val="a1"/>
    <w:uiPriority w:val="99"/>
    <w:unhideWhenUsed/>
    <w:rsid w:val="00356FE9"/>
    <w:rPr>
      <w:rFonts w:cs="Times New Roman"/>
      <w:sz w:val="16"/>
      <w:szCs w:val="16"/>
    </w:rPr>
  </w:style>
  <w:style w:type="paragraph" w:styleId="a9">
    <w:name w:val="annotation text"/>
    <w:basedOn w:val="a0"/>
    <w:link w:val="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har">
    <w:name w:val="批注文字 Char"/>
    <w:basedOn w:val="a1"/>
    <w:link w:val="a9"/>
    <w:uiPriority w:val="99"/>
    <w:rsid w:val="00356FE9"/>
    <w:rPr>
      <w:rFonts w:eastAsiaTheme="minorEastAsia"/>
      <w:color w:val="000000"/>
      <w:w w:val="0"/>
      <w:lang w:val="en-GB"/>
    </w:rPr>
  </w:style>
  <w:style w:type="paragraph" w:styleId="aa">
    <w:name w:val="Balloon Text"/>
    <w:basedOn w:val="a0"/>
    <w:link w:val="Char0"/>
    <w:rsid w:val="00356FE9"/>
    <w:rPr>
      <w:rFonts w:ascii="Tahoma" w:hAnsi="Tahoma" w:cs="Tahoma"/>
      <w:sz w:val="16"/>
      <w:szCs w:val="16"/>
    </w:rPr>
  </w:style>
  <w:style w:type="character" w:customStyle="1" w:styleId="Char0">
    <w:name w:val="批注框文本 Char"/>
    <w:basedOn w:val="a1"/>
    <w:link w:val="aa"/>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ab">
    <w:name w:val="List Paragraph"/>
    <w:basedOn w:val="a0"/>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a0"/>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ac">
    <w:name w:val="annotation subject"/>
    <w:basedOn w:val="a9"/>
    <w:next w:val="a9"/>
    <w:link w:val="Char1"/>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har1">
    <w:name w:val="批注主题 Char"/>
    <w:basedOn w:val="Char"/>
    <w:link w:val="ac"/>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a0"/>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a">
    <w:name w:val="List Bullet"/>
    <w:basedOn w:val="a0"/>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ad">
    <w:name w:val="Strong"/>
    <w:basedOn w:val="a1"/>
    <w:qFormat/>
    <w:rsid w:val="00CC1CA8"/>
    <w:rPr>
      <w:b/>
      <w:bCs/>
    </w:rPr>
  </w:style>
  <w:style w:type="table" w:styleId="ae">
    <w:name w:val="Table Grid"/>
    <w:basedOn w:val="a2"/>
    <w:uiPriority w:val="5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aption"/>
    <w:aliases w:val="Caption Char1,Caption Char Char,Caption Char1 Char,Caption Char2,Caption Char Char Char,Caption Char Char1,fig and tbl,fighead2,Table Caption,fighead21,fighead22,fighead23,Table Caption1,fighead211,fighead24,Table Caption2,fighead25"/>
    <w:link w:val="Char2"/>
    <w:qFormat/>
    <w:rsid w:val="00CF1147"/>
    <w:pPr>
      <w:spacing w:after="200"/>
    </w:pPr>
    <w:rPr>
      <w:rFonts w:ascii="Arial" w:eastAsiaTheme="minorHAnsi" w:hAnsi="Arial" w:cstheme="minorBidi"/>
      <w:b/>
      <w:bCs/>
      <w:sz w:val="22"/>
      <w:szCs w:val="18"/>
    </w:rPr>
  </w:style>
  <w:style w:type="character" w:customStyle="1" w:styleId="Char2">
    <w:name w:val="题注 Char"/>
    <w:aliases w:val="Caption Char1 Char1,Caption Char Char Char1,Caption Char1 Char Char,Caption Char2 Char,Caption Char Char Char Char,Caption Char Char1 Char,fig and tbl Char,fighead2 Char,Table Caption Char,fighead21 Char,fighead22 Char,fighead23 Char"/>
    <w:basedOn w:val="a1"/>
    <w:link w:val="af"/>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a1"/>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a0"/>
    <w:qFormat/>
    <w:rsid w:val="003D1229"/>
    <w:pPr>
      <w:jc w:val="left"/>
    </w:pPr>
    <w:rPr>
      <w:rFonts w:eastAsia="Batang"/>
      <w:sz w:val="18"/>
      <w:lang w:val="en-US" w:eastAsia="ko-KR"/>
    </w:rPr>
  </w:style>
  <w:style w:type="character" w:styleId="af0">
    <w:name w:val="Placeholder Text"/>
    <w:basedOn w:val="a1"/>
    <w:uiPriority w:val="99"/>
    <w:semiHidden/>
    <w:rsid w:val="002F33DE"/>
    <w:rPr>
      <w:color w:val="808080"/>
    </w:rPr>
  </w:style>
  <w:style w:type="paragraph" w:customStyle="1" w:styleId="BodyText">
    <w:name w:val="BodyText"/>
    <w:basedOn w:val="a0"/>
    <w:qFormat/>
    <w:rsid w:val="00DD155B"/>
    <w:pPr>
      <w:spacing w:before="120" w:after="120"/>
    </w:pPr>
    <w:rPr>
      <w:rFonts w:eastAsia="Batang"/>
    </w:rPr>
  </w:style>
  <w:style w:type="paragraph" w:styleId="af1">
    <w:name w:val="Normal (Web)"/>
    <w:basedOn w:val="a0"/>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af2">
    <w:name w:val="FollowedHyperlink"/>
    <w:basedOn w:val="a1"/>
    <w:uiPriority w:val="99"/>
    <w:semiHidden/>
    <w:unhideWhenUsed/>
    <w:rsid w:val="0013617A"/>
    <w:rPr>
      <w:color w:val="800080"/>
      <w:u w:val="single"/>
    </w:rPr>
  </w:style>
  <w:style w:type="paragraph" w:customStyle="1" w:styleId="xl65">
    <w:name w:val="xl65"/>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a0"/>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af3">
    <w:name w:val="Revision"/>
    <w:hidden/>
    <w:uiPriority w:val="99"/>
    <w:semiHidden/>
    <w:rsid w:val="00DF3474"/>
    <w:rPr>
      <w:sz w:val="22"/>
      <w:lang w:val="en-GB"/>
    </w:rPr>
  </w:style>
  <w:style w:type="character" w:customStyle="1" w:styleId="fontstyle01">
    <w:name w:val="fontstyle01"/>
    <w:basedOn w:val="a1"/>
    <w:rsid w:val="00E1485D"/>
    <w:rPr>
      <w:rFonts w:ascii="TimesNewRoman" w:hAnsi="TimesNewRoman" w:hint="default"/>
      <w:b w:val="0"/>
      <w:bCs w:val="0"/>
      <w:i w:val="0"/>
      <w:iCs w:val="0"/>
      <w:color w:val="000000"/>
      <w:sz w:val="20"/>
      <w:szCs w:val="20"/>
    </w:rPr>
  </w:style>
  <w:style w:type="paragraph" w:customStyle="1" w:styleId="msonormal0">
    <w:name w:val="msonormal"/>
    <w:basedOn w:val="a0"/>
    <w:rsid w:val="001F0230"/>
    <w:pPr>
      <w:spacing w:before="100" w:beforeAutospacing="1" w:after="100" w:afterAutospacing="1"/>
      <w:jc w:val="left"/>
    </w:pPr>
    <w:rPr>
      <w:rFonts w:eastAsia="Times New Roman"/>
      <w:sz w:val="24"/>
      <w:szCs w:val="24"/>
      <w:lang w:val="en-US"/>
    </w:rPr>
  </w:style>
  <w:style w:type="paragraph" w:styleId="af4">
    <w:name w:val="Body Text"/>
    <w:basedOn w:val="a0"/>
    <w:link w:val="Char3"/>
    <w:unhideWhenUsed/>
    <w:rsid w:val="00CF1B3F"/>
    <w:pPr>
      <w:spacing w:after="120"/>
    </w:pPr>
  </w:style>
  <w:style w:type="character" w:customStyle="1" w:styleId="Char3">
    <w:name w:val="正文文本 Char"/>
    <w:basedOn w:val="a1"/>
    <w:link w:val="af4"/>
    <w:rsid w:val="00CF1B3F"/>
    <w:rPr>
      <w:sz w:val="22"/>
      <w:lang w:val="en-GB"/>
    </w:rPr>
  </w:style>
  <w:style w:type="paragraph" w:customStyle="1" w:styleId="TableParagraph">
    <w:name w:val="Table Paragraph"/>
    <w:basedOn w:val="a0"/>
    <w:uiPriority w:val="1"/>
    <w:qFormat/>
    <w:rsid w:val="00A06F63"/>
    <w:pPr>
      <w:widowControl w:val="0"/>
      <w:autoSpaceDE w:val="0"/>
      <w:autoSpaceDN w:val="0"/>
      <w:adjustRightInd w:val="0"/>
      <w:jc w:val="left"/>
    </w:pPr>
    <w:rPr>
      <w:rFonts w:eastAsia="Times New Roman"/>
      <w:sz w:val="24"/>
      <w:szCs w:val="24"/>
      <w:lang w:val="en-US"/>
    </w:rPr>
  </w:style>
  <w:style w:type="paragraph" w:customStyle="1" w:styleId="SP15303498">
    <w:name w:val="SP.15.303498"/>
    <w:basedOn w:val="Default"/>
    <w:next w:val="Default"/>
    <w:uiPriority w:val="99"/>
    <w:rsid w:val="00C25F83"/>
    <w:rPr>
      <w:color w:val="auto"/>
    </w:rPr>
  </w:style>
  <w:style w:type="paragraph" w:customStyle="1" w:styleId="SP15303509">
    <w:name w:val="SP.15.303509"/>
    <w:basedOn w:val="Default"/>
    <w:next w:val="Default"/>
    <w:uiPriority w:val="99"/>
    <w:rsid w:val="00C25F83"/>
    <w:rPr>
      <w:color w:val="auto"/>
    </w:rPr>
  </w:style>
  <w:style w:type="paragraph" w:customStyle="1" w:styleId="SP15303120">
    <w:name w:val="SP.15.303120"/>
    <w:basedOn w:val="Default"/>
    <w:next w:val="Default"/>
    <w:uiPriority w:val="99"/>
    <w:rsid w:val="00C25F83"/>
    <w:rPr>
      <w:color w:val="auto"/>
    </w:rPr>
  </w:style>
  <w:style w:type="character" w:customStyle="1" w:styleId="SC15323589">
    <w:name w:val="SC.15.323589"/>
    <w:uiPriority w:val="99"/>
    <w:rsid w:val="00C25F83"/>
    <w:rPr>
      <w:color w:val="000000"/>
      <w:sz w:val="20"/>
      <w:szCs w:val="20"/>
    </w:rPr>
  </w:style>
  <w:style w:type="paragraph" w:customStyle="1" w:styleId="SP15303465">
    <w:name w:val="SP.15.303465"/>
    <w:basedOn w:val="Default"/>
    <w:next w:val="Default"/>
    <w:uiPriority w:val="99"/>
    <w:rsid w:val="007D684C"/>
    <w:rPr>
      <w:rFonts w:ascii="Times New Roman" w:hAnsi="Times New Roman" w:cs="Times New Roman"/>
      <w:color w:val="auto"/>
    </w:rPr>
  </w:style>
  <w:style w:type="paragraph" w:customStyle="1" w:styleId="SP7147688">
    <w:name w:val="SP.7.147688"/>
    <w:basedOn w:val="Default"/>
    <w:next w:val="Default"/>
    <w:uiPriority w:val="99"/>
    <w:rsid w:val="001E6226"/>
    <w:rPr>
      <w:rFonts w:eastAsia="Malgun Gothic"/>
      <w:color w:val="auto"/>
      <w:lang w:eastAsia="ko-KR"/>
    </w:rPr>
  </w:style>
  <w:style w:type="paragraph" w:customStyle="1" w:styleId="SP7204995">
    <w:name w:val="SP.7.204995"/>
    <w:basedOn w:val="Default"/>
    <w:next w:val="Default"/>
    <w:uiPriority w:val="99"/>
    <w:rsid w:val="001E6226"/>
    <w:pPr>
      <w:widowControl w:val="0"/>
    </w:pPr>
    <w:rPr>
      <w:rFonts w:ascii="Times New Roman" w:eastAsia="Malgun Gothic" w:hAnsi="Times New Roman" w:cs="Times New Roman"/>
      <w:color w:val="auto"/>
      <w:lang w:eastAsia="ko-KR"/>
    </w:rPr>
  </w:style>
  <w:style w:type="character" w:customStyle="1" w:styleId="SC7204803">
    <w:name w:val="SC.7.204803"/>
    <w:uiPriority w:val="99"/>
    <w:rsid w:val="001E6226"/>
    <w:rPr>
      <w:b/>
      <w:bCs/>
      <w:color w:val="000000"/>
      <w:sz w:val="20"/>
      <w:szCs w:val="20"/>
    </w:rPr>
  </w:style>
  <w:style w:type="paragraph" w:customStyle="1" w:styleId="SP10291093">
    <w:name w:val="SP.10.291093"/>
    <w:basedOn w:val="Default"/>
    <w:next w:val="Default"/>
    <w:uiPriority w:val="99"/>
    <w:rsid w:val="001E6226"/>
    <w:pPr>
      <w:widowControl w:val="0"/>
    </w:pPr>
    <w:rPr>
      <w:rFonts w:eastAsia="Malgun Gothic"/>
      <w:color w:val="auto"/>
      <w:lang w:eastAsia="ko-KR"/>
    </w:rPr>
  </w:style>
  <w:style w:type="character" w:customStyle="1" w:styleId="SC10319501">
    <w:name w:val="SC.10.319501"/>
    <w:uiPriority w:val="99"/>
    <w:rsid w:val="001E6226"/>
    <w:rPr>
      <w:b/>
      <w:bCs/>
      <w:color w:val="000000"/>
      <w:sz w:val="20"/>
      <w:szCs w:val="20"/>
    </w:rPr>
  </w:style>
  <w:style w:type="paragraph" w:customStyle="1" w:styleId="SP15303544">
    <w:name w:val="SP.15.303544"/>
    <w:basedOn w:val="Default"/>
    <w:next w:val="Default"/>
    <w:uiPriority w:val="99"/>
    <w:rsid w:val="001E6226"/>
    <w:pPr>
      <w:widowControl w:val="0"/>
    </w:pPr>
    <w:rPr>
      <w:rFonts w:ascii="Times New Roman" w:hAnsi="Times New Roman" w:cs="Times New Roman"/>
      <w:color w:val="auto"/>
    </w:rPr>
  </w:style>
  <w:style w:type="character" w:customStyle="1" w:styleId="SC15323592">
    <w:name w:val="SC.15.323592"/>
    <w:uiPriority w:val="99"/>
    <w:rsid w:val="001E6226"/>
    <w:rPr>
      <w:color w:val="000000"/>
      <w:sz w:val="18"/>
      <w:szCs w:val="18"/>
    </w:rPr>
  </w:style>
  <w:style w:type="character" w:customStyle="1" w:styleId="SC7204827">
    <w:name w:val="SC.7.204827"/>
    <w:uiPriority w:val="99"/>
    <w:rsid w:val="00F73461"/>
    <w:rPr>
      <w:color w:val="000000"/>
      <w:sz w:val="20"/>
      <w:szCs w:val="20"/>
    </w:rPr>
  </w:style>
  <w:style w:type="paragraph" w:customStyle="1" w:styleId="SP1290242">
    <w:name w:val="SP.12.90242"/>
    <w:basedOn w:val="Default"/>
    <w:next w:val="Default"/>
    <w:uiPriority w:val="99"/>
    <w:rsid w:val="006A4A60"/>
    <w:pPr>
      <w:widowControl w:val="0"/>
    </w:pPr>
    <w:rPr>
      <w:color w:val="auto"/>
    </w:rPr>
  </w:style>
  <w:style w:type="paragraph" w:customStyle="1" w:styleId="SP1290411">
    <w:name w:val="SP.12.90411"/>
    <w:basedOn w:val="Default"/>
    <w:next w:val="Default"/>
    <w:uiPriority w:val="99"/>
    <w:rsid w:val="006A4A60"/>
    <w:pPr>
      <w:widowControl w:val="0"/>
    </w:pPr>
    <w:rPr>
      <w:color w:val="auto"/>
    </w:rPr>
  </w:style>
  <w:style w:type="paragraph" w:customStyle="1" w:styleId="SP1290389">
    <w:name w:val="SP.12.90389"/>
    <w:basedOn w:val="Default"/>
    <w:next w:val="Default"/>
    <w:uiPriority w:val="99"/>
    <w:rsid w:val="006A4A60"/>
    <w:pPr>
      <w:widowControl w:val="0"/>
    </w:pPr>
    <w:rPr>
      <w:color w:val="auto"/>
    </w:rPr>
  </w:style>
  <w:style w:type="paragraph" w:customStyle="1" w:styleId="SP1290250">
    <w:name w:val="SP.12.90250"/>
    <w:basedOn w:val="Default"/>
    <w:next w:val="Default"/>
    <w:uiPriority w:val="99"/>
    <w:rsid w:val="006A4A60"/>
    <w:pPr>
      <w:widowControl w:val="0"/>
    </w:pPr>
    <w:rPr>
      <w:color w:val="auto"/>
    </w:rPr>
  </w:style>
  <w:style w:type="paragraph" w:customStyle="1" w:styleId="SP1290204">
    <w:name w:val="SP.12.90204"/>
    <w:basedOn w:val="Default"/>
    <w:next w:val="Default"/>
    <w:uiPriority w:val="99"/>
    <w:rsid w:val="006A4A60"/>
    <w:pPr>
      <w:widowControl w:val="0"/>
    </w:pPr>
    <w:rPr>
      <w:color w:val="auto"/>
    </w:rPr>
  </w:style>
  <w:style w:type="character" w:customStyle="1" w:styleId="SC12319498">
    <w:name w:val="SC.12.319498"/>
    <w:uiPriority w:val="99"/>
    <w:rsid w:val="006A4A60"/>
    <w:rPr>
      <w:color w:val="000000"/>
      <w:sz w:val="16"/>
      <w:szCs w:val="16"/>
    </w:rPr>
  </w:style>
  <w:style w:type="character" w:customStyle="1" w:styleId="SC12319501">
    <w:name w:val="SC.12.319501"/>
    <w:uiPriority w:val="99"/>
    <w:rsid w:val="006A4A60"/>
    <w:rPr>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3577863">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54336950">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0930872">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5301881">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72060952">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29643006">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2348587">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02630939">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76548375E9D40F9874E663066A2D92F"/>
        <w:category>
          <w:name w:val="General"/>
          <w:gallery w:val="placeholder"/>
        </w:category>
        <w:types>
          <w:type w:val="bbPlcHdr"/>
        </w:types>
        <w:behaviors>
          <w:behavior w:val="content"/>
        </w:behaviors>
        <w:guid w:val="{AC38A047-43F2-4EC6-94A7-011C74DD84CD}"/>
      </w:docPartPr>
      <w:docPartBody>
        <w:p w:rsidR="001F1B74" w:rsidRDefault="006E6D43">
          <w:r w:rsidRPr="00EC1DC2">
            <w:rPr>
              <w:rStyle w:val="a3"/>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PS-BoldItalicMT">
    <w:altName w:val="Times New Roman"/>
    <w:panose1 w:val="00000000000000000000"/>
    <w:charset w:val="00"/>
    <w:family w:val="roman"/>
    <w:notTrueType/>
    <w:pitch w:val="default"/>
  </w:font>
  <w:font w:name="Arial-BoldMT">
    <w:altName w:val="Arial"/>
    <w:panose1 w:val="00000000000000000000"/>
    <w:charset w:val="00"/>
    <w:family w:val="roman"/>
    <w:notTrueType/>
    <w:pitch w:val="default"/>
  </w:font>
  <w:font w:name="TimesNewRomanPSMT">
    <w:altName w:val="Times New Roman"/>
    <w:panose1 w:val="00000000000000000000"/>
    <w:charset w:val="00"/>
    <w:family w:val="roman"/>
    <w:notTrueType/>
    <w:pitch w:val="default"/>
    <w:sig w:usb0="00000003" w:usb1="08070000" w:usb2="00000010" w:usb3="00000000" w:csb0="0002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D43"/>
    <w:rsid w:val="000030ED"/>
    <w:rsid w:val="000035EF"/>
    <w:rsid w:val="00051B4D"/>
    <w:rsid w:val="00056D1D"/>
    <w:rsid w:val="00087E90"/>
    <w:rsid w:val="000C7A8A"/>
    <w:rsid w:val="000D2C4C"/>
    <w:rsid w:val="000E06BA"/>
    <w:rsid w:val="000E4F14"/>
    <w:rsid w:val="00127139"/>
    <w:rsid w:val="001375F6"/>
    <w:rsid w:val="00146105"/>
    <w:rsid w:val="00151DC3"/>
    <w:rsid w:val="001A34B3"/>
    <w:rsid w:val="001C3556"/>
    <w:rsid w:val="001C552A"/>
    <w:rsid w:val="001D6612"/>
    <w:rsid w:val="001F1B74"/>
    <w:rsid w:val="001F3DFE"/>
    <w:rsid w:val="00212438"/>
    <w:rsid w:val="0023467C"/>
    <w:rsid w:val="00242423"/>
    <w:rsid w:val="002521B3"/>
    <w:rsid w:val="002A79A0"/>
    <w:rsid w:val="002B22F3"/>
    <w:rsid w:val="002E3707"/>
    <w:rsid w:val="002F063B"/>
    <w:rsid w:val="00323758"/>
    <w:rsid w:val="00345702"/>
    <w:rsid w:val="00365BCD"/>
    <w:rsid w:val="00417C1F"/>
    <w:rsid w:val="004266B4"/>
    <w:rsid w:val="004C6356"/>
    <w:rsid w:val="004E6C4A"/>
    <w:rsid w:val="0057280F"/>
    <w:rsid w:val="00576FF2"/>
    <w:rsid w:val="005C5325"/>
    <w:rsid w:val="00676EC6"/>
    <w:rsid w:val="006875FE"/>
    <w:rsid w:val="006A1066"/>
    <w:rsid w:val="006C149D"/>
    <w:rsid w:val="006C74B5"/>
    <w:rsid w:val="006E1285"/>
    <w:rsid w:val="006E6D43"/>
    <w:rsid w:val="00720BE0"/>
    <w:rsid w:val="007475D0"/>
    <w:rsid w:val="007502BD"/>
    <w:rsid w:val="00795ACB"/>
    <w:rsid w:val="007E257D"/>
    <w:rsid w:val="00812D62"/>
    <w:rsid w:val="00831015"/>
    <w:rsid w:val="0086709F"/>
    <w:rsid w:val="0090777C"/>
    <w:rsid w:val="00951557"/>
    <w:rsid w:val="00A17CAC"/>
    <w:rsid w:val="00A329D0"/>
    <w:rsid w:val="00AD14B4"/>
    <w:rsid w:val="00AF300C"/>
    <w:rsid w:val="00B25987"/>
    <w:rsid w:val="00BF4BB9"/>
    <w:rsid w:val="00C0752A"/>
    <w:rsid w:val="00C21714"/>
    <w:rsid w:val="00C24A83"/>
    <w:rsid w:val="00C5481F"/>
    <w:rsid w:val="00C73FFD"/>
    <w:rsid w:val="00D573D2"/>
    <w:rsid w:val="00DF4260"/>
    <w:rsid w:val="00E333EF"/>
    <w:rsid w:val="00E4784A"/>
    <w:rsid w:val="00E777C9"/>
    <w:rsid w:val="00EA5224"/>
    <w:rsid w:val="00ED36BE"/>
    <w:rsid w:val="00EE4ED6"/>
    <w:rsid w:val="00EE7433"/>
    <w:rsid w:val="00F12D77"/>
    <w:rsid w:val="00F5375C"/>
    <w:rsid w:val="00F608B7"/>
    <w:rsid w:val="00FE47F6"/>
    <w:rsid w:val="00FE4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6D43"/>
    <w:rPr>
      <w:rFonts w:cs="Times New Roman"/>
      <w:sz w:val="3276"/>
      <w:szCs w:val="327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E6D4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20_1755r10</b:Tag>
    <b:SourceType>JournalArticle</b:SourceType>
    <b:Guid>{07F9C7E0-06BF-46E9-9341-0150291A0DE7}</b:Guid>
    <b:Author>
      <b:Author>
        <b:Corporate>TGbe</b:Corporate>
      </b:Author>
    </b:Author>
    <b:Title>Compendium of motions related to the contents of the TGbe specification framework document</b:Title>
    <b:JournalName>20/1755r10</b:JournalName>
    <b:Year>October 2020</b:Year>
    <b:RefOrder>48</b:RefOrder>
  </b:Source>
  <b:Source>
    <b:Tag>20_0712r5</b:Tag>
    <b:SourceType>JournalArticle</b:SourceType>
    <b:Guid>{30555CB2-272E-4BC1-92CB-C61802FDA0FD}</b:Guid>
    <b:Author>
      <b:Author>
        <b:Corporate>Yunbo Li (Huawei)</b:Corporate>
      </b:Author>
    </b:Author>
    <b:Title>BQR for 320MHz</b:Title>
    <b:JournalName>20/0712r5</b:JournalName>
    <b:Year>October 2020</b:Year>
    <b:RefOrder>170</b:RefOrder>
  </b:Source>
</b:Sources>
</file>

<file path=customXml/itemProps1.xml><?xml version="1.0" encoding="utf-8"?>
<ds:datastoreItem xmlns:ds="http://schemas.openxmlformats.org/officeDocument/2006/customXml" ds:itemID="{8C030F47-9F08-4939-A3E2-0AA77A70C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53</TotalTime>
  <Pages>8</Pages>
  <Words>3003</Words>
  <Characters>17118</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doc.: IEEE 802.11-18/0149r0</vt:lpstr>
    </vt:vector>
  </TitlesOfParts>
  <Company>Huawei</Company>
  <LinksUpToDate>false</LinksUpToDate>
  <CharactersWithSpaces>20081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Laurent Cariou</dc:creator>
  <cp:keywords>March 2018, CTPClassification=CTP_IC</cp:keywords>
  <dc:description/>
  <cp:lastModifiedBy>Liyunbo</cp:lastModifiedBy>
  <cp:revision>14</cp:revision>
  <cp:lastPrinted>2014-09-06T00:13:00Z</cp:lastPrinted>
  <dcterms:created xsi:type="dcterms:W3CDTF">2022-03-07T06:14:00Z</dcterms:created>
  <dcterms:modified xsi:type="dcterms:W3CDTF">2022-03-07T07:08:00Z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fa53519b-c1b3-4b6c-ae75-e8b643729907</vt:lpwstr>
  </property>
  <property fmtid="{D5CDD505-2E9C-101B-9397-08002B2CF9AE}" pid="4" name="CTP_BU">
    <vt:lpwstr>TSCG CENTRAL GROUP</vt:lpwstr>
  </property>
  <property fmtid="{D5CDD505-2E9C-101B-9397-08002B2CF9AE}" pid="5" name="CTP_TimeStamp">
    <vt:lpwstr>2020-08-20 15:44:29Z</vt:lpwstr>
  </property>
  <property fmtid="{D5CDD505-2E9C-101B-9397-08002B2CF9AE}" pid="6" name="_2015_ms_pID_725343">
    <vt:lpwstr>(3)fLseLUHuFLLAjLfzmxNXUqpCy+0nanHvkDfHSs7jGBeueOnnOHHZJe75wXTAhyvRQuUdYrkC
YyOx1ZLIjsty74UWVE3YmWvTZkGujGBGJ1eek7WjbhTu4ZuwkQDPeIMOzV4UhKwaEeQw8MKp
2ymteg+2meGeSTAQvdD4Vfvl82KXGYg0pRS6Fm4teV6vi86aFGpCB+LfbrrIg8nw4aIPLpzJ
fPFv1uI2SMPNB3FIZH</vt:lpwstr>
  </property>
  <property fmtid="{D5CDD505-2E9C-101B-9397-08002B2CF9AE}" pid="7" name="_2015_ms_pID_7253431">
    <vt:lpwstr>coA5kpn6JIUgU7+6wsyHJf2cKQhJxxdYKECAj+VBp9MI/8Xvo9CTWR
FFrYv8mbP5Ae5FSmwEEn1pYWimSzRx+Us9CZfiYpxuQHPATY/Y6mOltg0wziD/lyuuur8b9M
lfkbJquPaxm/XHTjmlmBj+kf641HRHRD5UCvslc8ETZxphx280Q/5Y7T6WFfTx4k6oOxyALX
6+nwGY3cUoIHeL1OM0xoUpkeuHIAch/NO3w0</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y fmtid="{D5CDD505-2E9C-101B-9397-08002B2CF9AE}" pid="10" name="MSIP_Label_9aa06179-68b3-4e2b-b09b-a2424735516b_Enabled">
    <vt:lpwstr>True</vt:lpwstr>
  </property>
  <property fmtid="{D5CDD505-2E9C-101B-9397-08002B2CF9AE}" pid="11" name="MSIP_Label_9aa06179-68b3-4e2b-b09b-a2424735516b_SiteId">
    <vt:lpwstr>46c98d88-e344-4ed4-8496-4ed7712e255d</vt:lpwstr>
  </property>
  <property fmtid="{D5CDD505-2E9C-101B-9397-08002B2CF9AE}" pid="12" name="MSIP_Label_9aa06179-68b3-4e2b-b09b-a2424735516b_Owner">
    <vt:lpwstr>laurent.cariou@intel.com</vt:lpwstr>
  </property>
  <property fmtid="{D5CDD505-2E9C-101B-9397-08002B2CF9AE}" pid="13" name="MSIP_Label_9aa06179-68b3-4e2b-b09b-a2424735516b_SetDate">
    <vt:lpwstr>2021-02-08T17:03:04.1740189Z</vt:lpwstr>
  </property>
  <property fmtid="{D5CDD505-2E9C-101B-9397-08002B2CF9AE}" pid="14" name="MSIP_Label_9aa06179-68b3-4e2b-b09b-a2424735516b_Name">
    <vt:lpwstr>Intel Confidential</vt:lpwstr>
  </property>
  <property fmtid="{D5CDD505-2E9C-101B-9397-08002B2CF9AE}" pid="15" name="MSIP_Label_9aa06179-68b3-4e2b-b09b-a2424735516b_Application">
    <vt:lpwstr>Microsoft Azure Information Protection</vt:lpwstr>
  </property>
  <property fmtid="{D5CDD505-2E9C-101B-9397-08002B2CF9AE}" pid="16" name="MSIP_Label_9aa06179-68b3-4e2b-b09b-a2424735516b_ActionId">
    <vt:lpwstr>ef3d10f8-a34a-4475-ab97-936c9992b684</vt:lpwstr>
  </property>
  <property fmtid="{D5CDD505-2E9C-101B-9397-08002B2CF9AE}" pid="17" name="MSIP_Label_9aa06179-68b3-4e2b-b09b-a2424735516b_Extended_MSFT_Method">
    <vt:lpwstr>Automatic</vt:lpwstr>
  </property>
  <property fmtid="{D5CDD505-2E9C-101B-9397-08002B2CF9AE}" pid="18" name="Sensitivity">
    <vt:lpwstr>Intel Confidential</vt:lpwstr>
  </property>
  <property fmtid="{D5CDD505-2E9C-101B-9397-08002B2CF9AE}" pid="19" name="_2015_ms_pID_7253432">
    <vt:lpwstr>xWu8NloQOre3wpes3M39DvY=</vt:lpwstr>
  </property>
  <property fmtid="{D5CDD505-2E9C-101B-9397-08002B2CF9AE}" pid="20" name="_readonly">
    <vt:lpwstr/>
  </property>
  <property fmtid="{D5CDD505-2E9C-101B-9397-08002B2CF9AE}" pid="21" name="_change">
    <vt:lpwstr/>
  </property>
  <property fmtid="{D5CDD505-2E9C-101B-9397-08002B2CF9AE}" pid="22" name="_full-control">
    <vt:lpwstr/>
  </property>
  <property fmtid="{D5CDD505-2E9C-101B-9397-08002B2CF9AE}" pid="23" name="sflag">
    <vt:lpwstr>1645666112</vt:lpwstr>
  </property>
</Properties>
</file>