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1B21B604"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664B3F">
              <w:rPr>
                <w:lang w:eastAsia="ko-KR"/>
              </w:rPr>
              <w:t>Clause 9</w:t>
            </w:r>
            <w:r w:rsidR="000023E8">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0B8C64EC"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944888">
              <w:rPr>
                <w:b w:val="0"/>
                <w:sz w:val="20"/>
              </w:rPr>
              <w:t>1</w:t>
            </w:r>
            <w:r>
              <w:rPr>
                <w:rFonts w:hint="eastAsia"/>
                <w:b w:val="0"/>
                <w:sz w:val="20"/>
                <w:lang w:eastAsia="ko-KR"/>
              </w:rPr>
              <w:t>-</w:t>
            </w:r>
            <w:r w:rsidR="00944888">
              <w:rPr>
                <w:b w:val="0"/>
                <w:sz w:val="20"/>
                <w:lang w:eastAsia="ko-KR"/>
              </w:rPr>
              <w:t>24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6E69C271"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0DAE2FBB"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FA85201"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B314AB" w:rsidRPr="00B314AB">
        <w:rPr>
          <w:sz w:val="20"/>
          <w:szCs w:val="22"/>
          <w:u w:val="single"/>
          <w:lang w:eastAsia="ko-KR"/>
        </w:rPr>
        <w:t>24</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D343CA">
        <w:rPr>
          <w:sz w:val="20"/>
          <w:szCs w:val="22"/>
          <w:lang w:eastAsia="ko-KR"/>
        </w:rPr>
        <w:t xml:space="preserve">on TGbe D1.0 </w:t>
      </w:r>
      <w:r w:rsidR="0080510E">
        <w:rPr>
          <w:sz w:val="20"/>
          <w:szCs w:val="22"/>
          <w:lang w:eastAsia="ko-KR"/>
        </w:rPr>
        <w:t xml:space="preserve">related to </w:t>
      </w:r>
      <w:r w:rsidR="0043134F">
        <w:rPr>
          <w:sz w:val="20"/>
          <w:szCs w:val="22"/>
          <w:lang w:eastAsia="ko-KR"/>
        </w:rPr>
        <w:t>Clause 9</w:t>
      </w:r>
      <w:r w:rsidR="00D229A7">
        <w:rPr>
          <w:sz w:val="20"/>
          <w:szCs w:val="22"/>
          <w:lang w:eastAsia="ko-KR"/>
        </w:rPr>
        <w:t>:</w:t>
      </w:r>
    </w:p>
    <w:p w14:paraId="175EB96C" w14:textId="77777777" w:rsidR="00F2184F" w:rsidRDefault="00F2184F" w:rsidP="00535EBE">
      <w:pPr>
        <w:jc w:val="both"/>
        <w:rPr>
          <w:sz w:val="20"/>
          <w:szCs w:val="22"/>
          <w:lang w:eastAsia="ko-KR"/>
        </w:rPr>
      </w:pPr>
    </w:p>
    <w:p w14:paraId="6F4E31AC" w14:textId="0E9906D8" w:rsidR="00F2184F" w:rsidRDefault="00F2184F" w:rsidP="00535EBE">
      <w:pPr>
        <w:jc w:val="both"/>
        <w:rPr>
          <w:sz w:val="20"/>
          <w:szCs w:val="22"/>
          <w:lang w:eastAsia="ko-KR"/>
        </w:rPr>
      </w:pPr>
      <w:r>
        <w:rPr>
          <w:sz w:val="20"/>
          <w:szCs w:val="22"/>
          <w:lang w:eastAsia="ko-KR"/>
        </w:rPr>
        <w:t>Subclauses:</w:t>
      </w:r>
    </w:p>
    <w:p w14:paraId="34E2AED4" w14:textId="6E90E8CE" w:rsidR="00D229A7" w:rsidRDefault="00AB2864" w:rsidP="00D229A7">
      <w:pPr>
        <w:pStyle w:val="ListParagraph"/>
        <w:numPr>
          <w:ilvl w:val="0"/>
          <w:numId w:val="22"/>
        </w:numPr>
        <w:ind w:leftChars="0"/>
        <w:jc w:val="both"/>
        <w:rPr>
          <w:sz w:val="20"/>
          <w:szCs w:val="22"/>
          <w:lang w:eastAsia="ko-KR"/>
        </w:rPr>
      </w:pPr>
      <w:r w:rsidRPr="00D229A7">
        <w:rPr>
          <w:sz w:val="20"/>
          <w:szCs w:val="22"/>
          <w:lang w:eastAsia="ko-KR"/>
        </w:rPr>
        <w:t>9.3.3.2</w:t>
      </w:r>
      <w:r w:rsidR="00776E28" w:rsidRPr="00D229A7">
        <w:rPr>
          <w:sz w:val="20"/>
          <w:szCs w:val="22"/>
          <w:lang w:eastAsia="ko-KR"/>
        </w:rPr>
        <w:t xml:space="preserve"> </w:t>
      </w:r>
      <w:r w:rsidRPr="00D229A7">
        <w:rPr>
          <w:sz w:val="20"/>
          <w:szCs w:val="22"/>
          <w:lang w:eastAsia="ko-KR"/>
        </w:rPr>
        <w:t>Beacon frame format</w:t>
      </w:r>
    </w:p>
    <w:p w14:paraId="4FB67FAC" w14:textId="48401F18" w:rsidR="00D229A7" w:rsidRDefault="00776E28" w:rsidP="00D229A7">
      <w:pPr>
        <w:pStyle w:val="ListParagraph"/>
        <w:numPr>
          <w:ilvl w:val="0"/>
          <w:numId w:val="22"/>
        </w:numPr>
        <w:ind w:leftChars="0"/>
        <w:jc w:val="both"/>
        <w:rPr>
          <w:sz w:val="20"/>
          <w:szCs w:val="22"/>
          <w:lang w:eastAsia="ko-KR"/>
        </w:rPr>
      </w:pPr>
      <w:r w:rsidRPr="00D229A7">
        <w:rPr>
          <w:sz w:val="20"/>
          <w:szCs w:val="22"/>
          <w:lang w:eastAsia="ko-KR"/>
        </w:rPr>
        <w:t>9.4.2.1 General</w:t>
      </w:r>
    </w:p>
    <w:p w14:paraId="4B8440A5" w14:textId="5EF5CA16" w:rsidR="00D229A7" w:rsidRDefault="00564A32" w:rsidP="00D229A7">
      <w:pPr>
        <w:pStyle w:val="ListParagraph"/>
        <w:numPr>
          <w:ilvl w:val="0"/>
          <w:numId w:val="22"/>
        </w:numPr>
        <w:ind w:leftChars="0"/>
        <w:jc w:val="both"/>
        <w:rPr>
          <w:sz w:val="20"/>
          <w:szCs w:val="22"/>
          <w:lang w:eastAsia="ko-KR"/>
        </w:rPr>
      </w:pPr>
      <w:r w:rsidRPr="00D229A7">
        <w:rPr>
          <w:sz w:val="20"/>
          <w:szCs w:val="22"/>
          <w:lang w:eastAsia="ko-KR"/>
        </w:rPr>
        <w:t>9.4.2.295b.2 Basic variant Multi-Link element</w:t>
      </w:r>
    </w:p>
    <w:p w14:paraId="49C12490" w14:textId="16569D30" w:rsidR="006C6E5B" w:rsidRDefault="00D229A7" w:rsidP="00D229A7">
      <w:pPr>
        <w:pStyle w:val="ListParagraph"/>
        <w:numPr>
          <w:ilvl w:val="0"/>
          <w:numId w:val="22"/>
        </w:numPr>
        <w:ind w:leftChars="0"/>
        <w:jc w:val="both"/>
        <w:rPr>
          <w:sz w:val="20"/>
          <w:szCs w:val="22"/>
          <w:lang w:eastAsia="ko-KR"/>
        </w:rPr>
      </w:pPr>
      <w:r w:rsidRPr="00D229A7">
        <w:rPr>
          <w:sz w:val="20"/>
          <w:szCs w:val="22"/>
          <w:lang w:eastAsia="ko-KR"/>
        </w:rPr>
        <w:t>9.4.2.295e</w:t>
      </w:r>
      <w:r w:rsidR="008A2B5D">
        <w:rPr>
          <w:sz w:val="20"/>
          <w:szCs w:val="22"/>
          <w:lang w:eastAsia="ko-KR"/>
        </w:rPr>
        <w:t xml:space="preserve"> </w:t>
      </w:r>
      <w:r w:rsidRPr="00D229A7">
        <w:rPr>
          <w:sz w:val="20"/>
          <w:szCs w:val="22"/>
          <w:lang w:eastAsia="ko-KR"/>
        </w:rPr>
        <w:t>Multi-Link Traffic element</w:t>
      </w:r>
    </w:p>
    <w:p w14:paraId="1BFC14DB" w14:textId="3BB2577B" w:rsidR="008A2B5D" w:rsidRDefault="008A2B5D" w:rsidP="00D229A7">
      <w:pPr>
        <w:pStyle w:val="ListParagraph"/>
        <w:numPr>
          <w:ilvl w:val="0"/>
          <w:numId w:val="22"/>
        </w:numPr>
        <w:ind w:leftChars="0"/>
        <w:jc w:val="both"/>
        <w:rPr>
          <w:sz w:val="20"/>
          <w:szCs w:val="22"/>
          <w:lang w:eastAsia="ko-KR"/>
        </w:rPr>
      </w:pPr>
      <w:r w:rsidRPr="008A2B5D">
        <w:rPr>
          <w:sz w:val="20"/>
          <w:szCs w:val="22"/>
          <w:lang w:eastAsia="ko-KR"/>
        </w:rPr>
        <w:t>9.6.34.3 EML Operating Mode Notification frame format</w:t>
      </w:r>
    </w:p>
    <w:p w14:paraId="4894CCB6" w14:textId="6305A00E" w:rsidR="00D229A7" w:rsidRPr="00F2184F" w:rsidRDefault="00F2184F" w:rsidP="00F2184F">
      <w:pPr>
        <w:jc w:val="both"/>
        <w:rPr>
          <w:sz w:val="20"/>
          <w:szCs w:val="22"/>
          <w:lang w:eastAsia="ko-KR"/>
        </w:rPr>
      </w:pPr>
      <w:r>
        <w:rPr>
          <w:sz w:val="20"/>
          <w:szCs w:val="22"/>
          <w:lang w:eastAsia="ko-KR"/>
        </w:rPr>
        <w:t>CIDs:</w:t>
      </w:r>
    </w:p>
    <w:p w14:paraId="3D669542" w14:textId="2582E928" w:rsidR="0065647B" w:rsidRPr="00985065" w:rsidRDefault="0065647B" w:rsidP="0065647B">
      <w:pPr>
        <w:pStyle w:val="ListParagraph"/>
        <w:numPr>
          <w:ilvl w:val="0"/>
          <w:numId w:val="22"/>
        </w:numPr>
        <w:ind w:leftChars="0"/>
        <w:jc w:val="both"/>
        <w:rPr>
          <w:sz w:val="20"/>
          <w:szCs w:val="22"/>
          <w:highlight w:val="yellow"/>
          <w:lang w:eastAsia="ko-KR"/>
        </w:rPr>
      </w:pPr>
      <w:r w:rsidRPr="00985065">
        <w:rPr>
          <w:sz w:val="20"/>
          <w:szCs w:val="22"/>
          <w:highlight w:val="yellow"/>
          <w:lang w:eastAsia="ko-KR"/>
        </w:rPr>
        <w:t>8264, 4000, 5822</w:t>
      </w:r>
    </w:p>
    <w:p w14:paraId="7DA02229" w14:textId="0CE2855A" w:rsidR="0065647B" w:rsidRPr="00985065" w:rsidRDefault="0065647B" w:rsidP="001970AB">
      <w:pPr>
        <w:pStyle w:val="ListParagraph"/>
        <w:numPr>
          <w:ilvl w:val="0"/>
          <w:numId w:val="22"/>
        </w:numPr>
        <w:ind w:leftChars="0"/>
        <w:jc w:val="both"/>
        <w:rPr>
          <w:sz w:val="20"/>
          <w:szCs w:val="22"/>
          <w:highlight w:val="yellow"/>
          <w:lang w:eastAsia="ko-KR"/>
        </w:rPr>
      </w:pPr>
      <w:r w:rsidRPr="00985065">
        <w:rPr>
          <w:sz w:val="20"/>
          <w:szCs w:val="22"/>
          <w:highlight w:val="yellow"/>
          <w:lang w:eastAsia="ko-KR"/>
        </w:rPr>
        <w:t>8274</w:t>
      </w:r>
      <w:r w:rsidR="0075383A" w:rsidRPr="00985065">
        <w:rPr>
          <w:sz w:val="20"/>
          <w:szCs w:val="22"/>
          <w:highlight w:val="yellow"/>
          <w:lang w:eastAsia="ko-KR"/>
        </w:rPr>
        <w:t xml:space="preserve">, </w:t>
      </w:r>
      <w:r w:rsidRPr="00985065">
        <w:rPr>
          <w:sz w:val="20"/>
          <w:szCs w:val="22"/>
          <w:highlight w:val="yellow"/>
          <w:lang w:eastAsia="ko-KR"/>
        </w:rPr>
        <w:t>4009</w:t>
      </w:r>
    </w:p>
    <w:p w14:paraId="034B72D0" w14:textId="5E0776E7" w:rsidR="0065647B" w:rsidRPr="0075383A" w:rsidRDefault="0075383A" w:rsidP="00807242">
      <w:pPr>
        <w:pStyle w:val="ListParagraph"/>
        <w:numPr>
          <w:ilvl w:val="0"/>
          <w:numId w:val="22"/>
        </w:numPr>
        <w:ind w:leftChars="0"/>
        <w:jc w:val="both"/>
        <w:rPr>
          <w:sz w:val="20"/>
          <w:szCs w:val="22"/>
          <w:lang w:eastAsia="ko-KR"/>
        </w:rPr>
      </w:pPr>
      <w:r w:rsidRPr="0075383A">
        <w:rPr>
          <w:sz w:val="20"/>
          <w:szCs w:val="22"/>
          <w:lang w:eastAsia="ko-KR"/>
        </w:rPr>
        <w:t>6706, 5052</w:t>
      </w:r>
    </w:p>
    <w:p w14:paraId="2A376685" w14:textId="66F56BC6" w:rsidR="0065647B" w:rsidRDefault="0075383A" w:rsidP="007A34E1">
      <w:pPr>
        <w:pStyle w:val="ListParagraph"/>
        <w:numPr>
          <w:ilvl w:val="0"/>
          <w:numId w:val="22"/>
        </w:numPr>
        <w:ind w:leftChars="0"/>
        <w:jc w:val="both"/>
        <w:rPr>
          <w:sz w:val="20"/>
          <w:szCs w:val="22"/>
          <w:lang w:eastAsia="ko-KR"/>
        </w:rPr>
      </w:pPr>
      <w:r w:rsidRPr="009A4807">
        <w:rPr>
          <w:sz w:val="20"/>
          <w:szCs w:val="22"/>
          <w:lang w:eastAsia="ko-KR"/>
        </w:rPr>
        <w:t>4107</w:t>
      </w:r>
      <w:r w:rsidR="009A4807" w:rsidRPr="009A4807">
        <w:rPr>
          <w:sz w:val="20"/>
          <w:szCs w:val="22"/>
          <w:lang w:eastAsia="ko-KR"/>
        </w:rPr>
        <w:t xml:space="preserve">, </w:t>
      </w:r>
      <w:r w:rsidRPr="009A4807">
        <w:rPr>
          <w:sz w:val="20"/>
          <w:szCs w:val="22"/>
          <w:lang w:eastAsia="ko-KR"/>
        </w:rPr>
        <w:t>7352</w:t>
      </w:r>
      <w:r w:rsidR="009A4807" w:rsidRPr="009A4807">
        <w:rPr>
          <w:sz w:val="20"/>
          <w:szCs w:val="22"/>
          <w:lang w:eastAsia="ko-KR"/>
        </w:rPr>
        <w:t xml:space="preserve">, </w:t>
      </w:r>
      <w:r w:rsidRPr="009A4807">
        <w:rPr>
          <w:sz w:val="20"/>
          <w:szCs w:val="22"/>
          <w:lang w:eastAsia="ko-KR"/>
        </w:rPr>
        <w:t>5136</w:t>
      </w:r>
      <w:r w:rsidR="009A4807" w:rsidRPr="009A4807">
        <w:rPr>
          <w:sz w:val="20"/>
          <w:szCs w:val="22"/>
          <w:lang w:eastAsia="ko-KR"/>
        </w:rPr>
        <w:t xml:space="preserve">, </w:t>
      </w:r>
      <w:r w:rsidRPr="009A4807">
        <w:rPr>
          <w:sz w:val="20"/>
          <w:szCs w:val="22"/>
          <w:lang w:eastAsia="ko-KR"/>
        </w:rPr>
        <w:t>4350</w:t>
      </w:r>
      <w:r w:rsidR="009A4807" w:rsidRPr="009A4807">
        <w:rPr>
          <w:sz w:val="20"/>
          <w:szCs w:val="22"/>
          <w:lang w:eastAsia="ko-KR"/>
        </w:rPr>
        <w:t xml:space="preserve">, </w:t>
      </w:r>
      <w:r w:rsidRPr="009A4807">
        <w:rPr>
          <w:sz w:val="20"/>
          <w:szCs w:val="22"/>
          <w:lang w:eastAsia="ko-KR"/>
        </w:rPr>
        <w:t>5137</w:t>
      </w:r>
      <w:r w:rsidR="009A4807" w:rsidRPr="009A4807">
        <w:rPr>
          <w:sz w:val="20"/>
          <w:szCs w:val="22"/>
          <w:lang w:eastAsia="ko-KR"/>
        </w:rPr>
        <w:t xml:space="preserve">, </w:t>
      </w:r>
      <w:r w:rsidRPr="009A4807">
        <w:rPr>
          <w:sz w:val="20"/>
          <w:szCs w:val="22"/>
          <w:lang w:eastAsia="ko-KR"/>
        </w:rPr>
        <w:t>6373</w:t>
      </w:r>
      <w:r w:rsidR="009A4807" w:rsidRPr="009A4807">
        <w:rPr>
          <w:sz w:val="20"/>
          <w:szCs w:val="22"/>
          <w:lang w:eastAsia="ko-KR"/>
        </w:rPr>
        <w:t xml:space="preserve">, </w:t>
      </w:r>
      <w:r w:rsidRPr="009A4807">
        <w:rPr>
          <w:sz w:val="20"/>
          <w:szCs w:val="22"/>
          <w:lang w:eastAsia="ko-KR"/>
        </w:rPr>
        <w:t>8176</w:t>
      </w:r>
      <w:r w:rsidR="009A4807" w:rsidRPr="009A4807">
        <w:rPr>
          <w:sz w:val="20"/>
          <w:szCs w:val="22"/>
          <w:lang w:eastAsia="ko-KR"/>
        </w:rPr>
        <w:t xml:space="preserve">, </w:t>
      </w:r>
      <w:r w:rsidRPr="009A4807">
        <w:rPr>
          <w:sz w:val="20"/>
          <w:szCs w:val="22"/>
          <w:lang w:eastAsia="ko-KR"/>
        </w:rPr>
        <w:t>8174</w:t>
      </w:r>
      <w:r w:rsidR="009A4807" w:rsidRPr="009A4807">
        <w:rPr>
          <w:sz w:val="20"/>
          <w:szCs w:val="22"/>
          <w:lang w:eastAsia="ko-KR"/>
        </w:rPr>
        <w:t xml:space="preserve">, </w:t>
      </w:r>
      <w:r w:rsidRPr="009A4807">
        <w:rPr>
          <w:sz w:val="20"/>
          <w:szCs w:val="22"/>
          <w:lang w:eastAsia="ko-KR"/>
        </w:rPr>
        <w:t>8175</w:t>
      </w:r>
      <w:r w:rsidR="009A4807" w:rsidRPr="009A4807">
        <w:rPr>
          <w:sz w:val="20"/>
          <w:szCs w:val="22"/>
          <w:lang w:eastAsia="ko-KR"/>
        </w:rPr>
        <w:t xml:space="preserve">, </w:t>
      </w:r>
      <w:r w:rsidRPr="009A4807">
        <w:rPr>
          <w:sz w:val="20"/>
          <w:szCs w:val="22"/>
          <w:lang w:eastAsia="ko-KR"/>
        </w:rPr>
        <w:t>6370</w:t>
      </w:r>
      <w:r w:rsidR="009A4807" w:rsidRPr="009A4807">
        <w:rPr>
          <w:sz w:val="20"/>
          <w:szCs w:val="22"/>
          <w:lang w:eastAsia="ko-KR"/>
        </w:rPr>
        <w:t xml:space="preserve">, </w:t>
      </w:r>
      <w:r w:rsidRPr="009A4807">
        <w:rPr>
          <w:sz w:val="20"/>
          <w:szCs w:val="22"/>
          <w:lang w:eastAsia="ko-KR"/>
        </w:rPr>
        <w:t>8056</w:t>
      </w:r>
      <w:r w:rsidR="009A4807" w:rsidRPr="009A4807">
        <w:rPr>
          <w:sz w:val="20"/>
          <w:szCs w:val="22"/>
          <w:lang w:eastAsia="ko-KR"/>
        </w:rPr>
        <w:t xml:space="preserve">, </w:t>
      </w:r>
      <w:r w:rsidRPr="009A4807">
        <w:rPr>
          <w:sz w:val="20"/>
          <w:szCs w:val="22"/>
          <w:lang w:eastAsia="ko-KR"/>
        </w:rPr>
        <w:t>6708</w:t>
      </w:r>
    </w:p>
    <w:p w14:paraId="70348463" w14:textId="20356649" w:rsidR="009A4807" w:rsidRPr="009A4807" w:rsidRDefault="009A4807" w:rsidP="00465D6F">
      <w:pPr>
        <w:pStyle w:val="ListParagraph"/>
        <w:numPr>
          <w:ilvl w:val="0"/>
          <w:numId w:val="22"/>
        </w:numPr>
        <w:ind w:leftChars="0"/>
        <w:jc w:val="both"/>
        <w:rPr>
          <w:sz w:val="20"/>
          <w:szCs w:val="22"/>
          <w:lang w:eastAsia="ko-KR"/>
        </w:rPr>
      </w:pPr>
      <w:r w:rsidRPr="009A4807">
        <w:rPr>
          <w:sz w:val="20"/>
          <w:szCs w:val="22"/>
          <w:lang w:eastAsia="ko-KR"/>
        </w:rPr>
        <w:t>5358, 6652</w:t>
      </w:r>
    </w:p>
    <w:p w14:paraId="7000B409" w14:textId="77777777" w:rsidR="0065647B" w:rsidRPr="0065647B" w:rsidRDefault="0065647B" w:rsidP="0065647B">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0E186E8E" w:rsidR="003E4403" w:rsidRDefault="00BA6C7C" w:rsidP="00975352">
      <w:pPr>
        <w:pStyle w:val="ListParagraph"/>
        <w:numPr>
          <w:ilvl w:val="0"/>
          <w:numId w:val="1"/>
        </w:numPr>
        <w:ind w:leftChars="0"/>
        <w:jc w:val="both"/>
        <w:rPr>
          <w:ins w:id="0" w:author="Park, Minyoung" w:date="2022-03-07T09:46:00Z"/>
          <w:sz w:val="20"/>
          <w:szCs w:val="22"/>
        </w:rPr>
      </w:pPr>
      <w:r w:rsidRPr="006C6E5B">
        <w:rPr>
          <w:sz w:val="20"/>
          <w:szCs w:val="22"/>
        </w:rPr>
        <w:t xml:space="preserve">Rev 0: </w:t>
      </w:r>
      <w:r w:rsidR="004A3396" w:rsidRPr="006C6E5B">
        <w:rPr>
          <w:sz w:val="20"/>
          <w:szCs w:val="22"/>
        </w:rPr>
        <w:t>Initial version of the document.</w:t>
      </w:r>
    </w:p>
    <w:p w14:paraId="5A560717" w14:textId="29F55AF7" w:rsidR="004D2A72" w:rsidRDefault="004D2A72" w:rsidP="00975352">
      <w:pPr>
        <w:pStyle w:val="ListParagraph"/>
        <w:numPr>
          <w:ilvl w:val="0"/>
          <w:numId w:val="1"/>
        </w:numPr>
        <w:ind w:leftChars="0"/>
        <w:jc w:val="both"/>
        <w:rPr>
          <w:sz w:val="20"/>
          <w:szCs w:val="22"/>
        </w:rPr>
      </w:pPr>
      <w:ins w:id="1" w:author="Park, Minyoung" w:date="2022-03-07T09:46:00Z">
        <w:r>
          <w:rPr>
            <w:sz w:val="20"/>
            <w:szCs w:val="22"/>
          </w:rPr>
          <w:t>Rev 1: updated resolutions</w:t>
        </w:r>
      </w:ins>
      <w:ins w:id="2" w:author="Park, Minyoung" w:date="2022-03-07T09:55:00Z">
        <w:r w:rsidR="009B47FD">
          <w:rPr>
            <w:sz w:val="20"/>
            <w:szCs w:val="22"/>
          </w:rPr>
          <w:t xml:space="preserve"> in </w:t>
        </w:r>
        <w:r w:rsidR="009B47FD" w:rsidRPr="00985065">
          <w:rPr>
            <w:sz w:val="20"/>
            <w:szCs w:val="22"/>
            <w:highlight w:val="cyan"/>
          </w:rPr>
          <w:t>cyan</w:t>
        </w:r>
      </w:ins>
      <w:ins w:id="3" w:author="Park, Minyoung" w:date="2022-03-07T09:46:00Z">
        <w:r>
          <w:rPr>
            <w:sz w:val="20"/>
            <w:szCs w:val="22"/>
          </w:rPr>
          <w:t xml:space="preserve"> for the deferred CIDs</w:t>
        </w:r>
      </w:ins>
      <w:ins w:id="4" w:author="Park, Minyoung" w:date="2022-03-07T09:47:00Z">
        <w:r>
          <w:rPr>
            <w:sz w:val="20"/>
            <w:szCs w:val="22"/>
          </w:rPr>
          <w:t xml:space="preserve"> (8264, 4000, 5822)</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F81CB7" w14:paraId="33AF6CA5" w14:textId="77777777" w:rsidTr="002D2E10">
        <w:tc>
          <w:tcPr>
            <w:tcW w:w="623" w:type="dxa"/>
          </w:tcPr>
          <w:p w14:paraId="2F22C8E2" w14:textId="77777777" w:rsidR="009B7321" w:rsidRPr="00F81CB7" w:rsidRDefault="009B7321" w:rsidP="00CD3407">
            <w:pPr>
              <w:rPr>
                <w:rFonts w:ascii="Arial-BoldMT" w:hAnsi="Arial-BoldMT" w:hint="eastAsia"/>
                <w:b/>
                <w:bCs/>
                <w:color w:val="000000"/>
                <w:szCs w:val="18"/>
              </w:rPr>
            </w:pPr>
            <w:r w:rsidRPr="00F81CB7">
              <w:rPr>
                <w:rFonts w:ascii="Arial" w:hAnsi="Arial" w:cs="Arial"/>
                <w:b/>
                <w:bCs/>
                <w:szCs w:val="18"/>
              </w:rPr>
              <w:lastRenderedPageBreak/>
              <w:t>CID</w:t>
            </w:r>
          </w:p>
        </w:tc>
        <w:tc>
          <w:tcPr>
            <w:tcW w:w="1262" w:type="dxa"/>
          </w:tcPr>
          <w:p w14:paraId="6481572C" w14:textId="77777777" w:rsidR="009B7321" w:rsidRPr="00F81CB7" w:rsidRDefault="009B7321" w:rsidP="00CD3407">
            <w:pPr>
              <w:rPr>
                <w:rFonts w:ascii="Arial-BoldMT" w:hAnsi="Arial-BoldMT" w:hint="eastAsia"/>
                <w:b/>
                <w:bCs/>
                <w:color w:val="000000"/>
                <w:szCs w:val="18"/>
              </w:rPr>
            </w:pPr>
            <w:r w:rsidRPr="00F81CB7">
              <w:rPr>
                <w:rFonts w:ascii="Arial" w:hAnsi="Arial" w:cs="Arial"/>
                <w:b/>
                <w:bCs/>
                <w:szCs w:val="18"/>
              </w:rPr>
              <w:t>Commenter</w:t>
            </w:r>
          </w:p>
        </w:tc>
        <w:tc>
          <w:tcPr>
            <w:tcW w:w="900" w:type="dxa"/>
          </w:tcPr>
          <w:p w14:paraId="50FA215A" w14:textId="77777777" w:rsidR="009B7321" w:rsidRPr="00F81CB7" w:rsidRDefault="009B7321" w:rsidP="00CD3407">
            <w:pPr>
              <w:rPr>
                <w:rFonts w:ascii="Arial-BoldMT" w:hAnsi="Arial-BoldMT" w:hint="eastAsia"/>
                <w:b/>
                <w:bCs/>
                <w:color w:val="000000"/>
                <w:szCs w:val="18"/>
              </w:rPr>
            </w:pPr>
            <w:r w:rsidRPr="00F81CB7">
              <w:rPr>
                <w:rFonts w:ascii="Arial" w:hAnsi="Arial" w:cs="Arial"/>
                <w:b/>
                <w:bCs/>
                <w:szCs w:val="18"/>
              </w:rPr>
              <w:t>Clause Number</w:t>
            </w:r>
          </w:p>
        </w:tc>
        <w:tc>
          <w:tcPr>
            <w:tcW w:w="810" w:type="dxa"/>
          </w:tcPr>
          <w:p w14:paraId="26DE68E4" w14:textId="77777777" w:rsidR="009B7321" w:rsidRPr="00F81CB7" w:rsidRDefault="009B7321" w:rsidP="00CD3407">
            <w:pPr>
              <w:rPr>
                <w:rFonts w:ascii="Arial" w:hAnsi="Arial" w:cs="Arial"/>
                <w:b/>
                <w:bCs/>
                <w:szCs w:val="18"/>
              </w:rPr>
            </w:pPr>
            <w:r w:rsidRPr="00F81CB7">
              <w:rPr>
                <w:rFonts w:ascii="Arial" w:hAnsi="Arial" w:cs="Arial"/>
                <w:b/>
                <w:bCs/>
                <w:szCs w:val="18"/>
              </w:rPr>
              <w:t>Page.</w:t>
            </w:r>
          </w:p>
          <w:p w14:paraId="3D6ABB95" w14:textId="77777777" w:rsidR="009B7321" w:rsidRPr="00F81CB7" w:rsidRDefault="009B7321" w:rsidP="00CD3407">
            <w:pPr>
              <w:rPr>
                <w:rFonts w:ascii="Arial-BoldMT" w:hAnsi="Arial-BoldMT" w:hint="eastAsia"/>
                <w:b/>
                <w:bCs/>
                <w:color w:val="000000"/>
                <w:szCs w:val="18"/>
              </w:rPr>
            </w:pPr>
            <w:r w:rsidRPr="00F81CB7">
              <w:rPr>
                <w:rFonts w:ascii="Arial" w:hAnsi="Arial" w:cs="Arial"/>
                <w:b/>
                <w:bCs/>
                <w:szCs w:val="18"/>
              </w:rPr>
              <w:t>Line</w:t>
            </w:r>
          </w:p>
        </w:tc>
        <w:tc>
          <w:tcPr>
            <w:tcW w:w="2340" w:type="dxa"/>
          </w:tcPr>
          <w:p w14:paraId="42AB2B48" w14:textId="77777777" w:rsidR="009B7321" w:rsidRPr="00F81CB7" w:rsidRDefault="009B7321" w:rsidP="00CD3407">
            <w:pPr>
              <w:rPr>
                <w:rFonts w:ascii="Arial" w:hAnsi="Arial" w:cs="Arial"/>
                <w:b/>
                <w:bCs/>
                <w:szCs w:val="18"/>
              </w:rPr>
            </w:pPr>
            <w:r w:rsidRPr="00F81CB7">
              <w:rPr>
                <w:rFonts w:ascii="Arial" w:hAnsi="Arial" w:cs="Arial"/>
                <w:b/>
                <w:bCs/>
                <w:szCs w:val="18"/>
              </w:rPr>
              <w:t>Comment</w:t>
            </w:r>
          </w:p>
        </w:tc>
        <w:tc>
          <w:tcPr>
            <w:tcW w:w="2070" w:type="dxa"/>
          </w:tcPr>
          <w:p w14:paraId="3BA82F11" w14:textId="77777777" w:rsidR="009B7321" w:rsidRPr="00F81CB7" w:rsidRDefault="009B7321" w:rsidP="00CD3407">
            <w:pPr>
              <w:rPr>
                <w:rFonts w:ascii="Arial" w:hAnsi="Arial" w:cs="Arial"/>
                <w:b/>
                <w:bCs/>
                <w:szCs w:val="18"/>
              </w:rPr>
            </w:pPr>
            <w:r w:rsidRPr="00F81CB7">
              <w:rPr>
                <w:rFonts w:ascii="Arial" w:hAnsi="Arial" w:cs="Arial"/>
                <w:b/>
                <w:bCs/>
                <w:szCs w:val="18"/>
              </w:rPr>
              <w:t>Proposed Change</w:t>
            </w:r>
          </w:p>
        </w:tc>
        <w:tc>
          <w:tcPr>
            <w:tcW w:w="2072" w:type="dxa"/>
          </w:tcPr>
          <w:p w14:paraId="3E2264B6" w14:textId="77777777" w:rsidR="009B7321" w:rsidRPr="00F81CB7" w:rsidRDefault="009B7321" w:rsidP="00CD3407">
            <w:pPr>
              <w:rPr>
                <w:rFonts w:ascii="Arial" w:hAnsi="Arial" w:cs="Arial"/>
                <w:b/>
                <w:bCs/>
                <w:szCs w:val="18"/>
              </w:rPr>
            </w:pPr>
            <w:r w:rsidRPr="00F81CB7">
              <w:rPr>
                <w:rFonts w:ascii="Arial" w:hAnsi="Arial" w:cs="Arial"/>
                <w:b/>
                <w:bCs/>
                <w:szCs w:val="18"/>
              </w:rPr>
              <w:t>Resolution</w:t>
            </w:r>
          </w:p>
          <w:p w14:paraId="487E632C" w14:textId="77777777" w:rsidR="009B7321" w:rsidRPr="00F81CB7" w:rsidRDefault="009B7321" w:rsidP="00CD3407">
            <w:pPr>
              <w:rPr>
                <w:rFonts w:ascii="Arial" w:hAnsi="Arial" w:cs="Arial"/>
                <w:b/>
                <w:bCs/>
                <w:szCs w:val="18"/>
              </w:rPr>
            </w:pPr>
          </w:p>
        </w:tc>
      </w:tr>
      <w:tr w:rsidR="00F81CB7" w:rsidRPr="00F81CB7" w14:paraId="48AA80D0" w14:textId="77777777" w:rsidTr="002D2E10">
        <w:tc>
          <w:tcPr>
            <w:tcW w:w="623" w:type="dxa"/>
          </w:tcPr>
          <w:p w14:paraId="6BE7D1BA" w14:textId="161583BC" w:rsidR="00F81CB7" w:rsidRPr="00F81CB7" w:rsidRDefault="00F81CB7" w:rsidP="00F81CB7">
            <w:pPr>
              <w:rPr>
                <w:rFonts w:ascii="Arial-BoldMT" w:hAnsi="Arial-BoldMT" w:hint="eastAsia"/>
                <w:color w:val="000000"/>
                <w:szCs w:val="18"/>
              </w:rPr>
            </w:pPr>
            <w:r w:rsidRPr="00985065">
              <w:rPr>
                <w:rFonts w:ascii="Arial" w:hAnsi="Arial" w:cs="Arial"/>
                <w:szCs w:val="18"/>
                <w:highlight w:val="yellow"/>
              </w:rPr>
              <w:t>8264</w:t>
            </w:r>
          </w:p>
        </w:tc>
        <w:tc>
          <w:tcPr>
            <w:tcW w:w="1262" w:type="dxa"/>
          </w:tcPr>
          <w:p w14:paraId="3765B9F7" w14:textId="526B7A4B" w:rsidR="00F81CB7" w:rsidRPr="00F81CB7" w:rsidRDefault="00F81CB7" w:rsidP="00F81CB7">
            <w:pPr>
              <w:rPr>
                <w:rFonts w:ascii="Arial-BoldMT" w:hAnsi="Arial-BoldMT" w:hint="eastAsia"/>
                <w:color w:val="000000"/>
                <w:szCs w:val="18"/>
              </w:rPr>
            </w:pPr>
            <w:r w:rsidRPr="00F81CB7">
              <w:rPr>
                <w:rFonts w:ascii="Arial" w:hAnsi="Arial" w:cs="Arial"/>
                <w:szCs w:val="18"/>
              </w:rPr>
              <w:t>Zhiqiang Han</w:t>
            </w:r>
          </w:p>
        </w:tc>
        <w:tc>
          <w:tcPr>
            <w:tcW w:w="900" w:type="dxa"/>
          </w:tcPr>
          <w:p w14:paraId="549C1A10" w14:textId="46EF595F" w:rsidR="00F81CB7" w:rsidRPr="00F81CB7" w:rsidRDefault="00F81CB7" w:rsidP="00F81CB7">
            <w:pPr>
              <w:rPr>
                <w:rFonts w:ascii="Arial-BoldMT" w:hAnsi="Arial-BoldMT" w:hint="eastAsia"/>
                <w:color w:val="000000"/>
                <w:szCs w:val="18"/>
              </w:rPr>
            </w:pPr>
            <w:r w:rsidRPr="00F81CB7">
              <w:rPr>
                <w:rFonts w:ascii="Arial" w:hAnsi="Arial" w:cs="Arial"/>
                <w:szCs w:val="18"/>
              </w:rPr>
              <w:t>9.3.3.2</w:t>
            </w:r>
          </w:p>
        </w:tc>
        <w:tc>
          <w:tcPr>
            <w:tcW w:w="810" w:type="dxa"/>
          </w:tcPr>
          <w:p w14:paraId="03A0AFC8" w14:textId="67446A30" w:rsidR="00F81CB7" w:rsidRPr="00F81CB7" w:rsidRDefault="00F81CB7" w:rsidP="00F81CB7">
            <w:pPr>
              <w:rPr>
                <w:rFonts w:ascii="Arial-BoldMT" w:hAnsi="Arial-BoldMT" w:hint="eastAsia"/>
                <w:color w:val="000000"/>
                <w:szCs w:val="18"/>
              </w:rPr>
            </w:pPr>
            <w:r w:rsidRPr="00F81CB7">
              <w:rPr>
                <w:rFonts w:ascii="Arial" w:hAnsi="Arial" w:cs="Arial"/>
                <w:szCs w:val="18"/>
              </w:rPr>
              <w:t>105.14</w:t>
            </w:r>
          </w:p>
        </w:tc>
        <w:tc>
          <w:tcPr>
            <w:tcW w:w="2340" w:type="dxa"/>
          </w:tcPr>
          <w:p w14:paraId="46844893" w14:textId="6B3494CC" w:rsidR="00F81CB7" w:rsidRPr="00F81CB7" w:rsidRDefault="00F81CB7" w:rsidP="00F81CB7">
            <w:pPr>
              <w:rPr>
                <w:rFonts w:ascii="Arial-BoldMT" w:hAnsi="Arial-BoldMT" w:hint="eastAsia"/>
                <w:color w:val="000000"/>
                <w:szCs w:val="18"/>
              </w:rPr>
            </w:pPr>
            <w:r w:rsidRPr="00F81CB7">
              <w:rPr>
                <w:rFonts w:ascii="Arial" w:hAnsi="Arial" w:cs="Arial"/>
                <w:szCs w:val="18"/>
              </w:rPr>
              <w:t>Multi-Link  Traffic  element shall be included in beacon frame.</w:t>
            </w:r>
          </w:p>
        </w:tc>
        <w:tc>
          <w:tcPr>
            <w:tcW w:w="2070" w:type="dxa"/>
          </w:tcPr>
          <w:p w14:paraId="5BE0FCBA" w14:textId="5B3D4560" w:rsidR="00F81CB7" w:rsidRPr="00F81CB7" w:rsidRDefault="00F81CB7" w:rsidP="00F81CB7">
            <w:pPr>
              <w:rPr>
                <w:rFonts w:ascii="Arial-BoldMT" w:hAnsi="Arial-BoldMT" w:hint="eastAsia"/>
                <w:color w:val="000000"/>
                <w:szCs w:val="18"/>
              </w:rPr>
            </w:pPr>
            <w:r w:rsidRPr="00F81CB7">
              <w:rPr>
                <w:rFonts w:ascii="Arial" w:hAnsi="Arial" w:cs="Arial"/>
                <w:szCs w:val="18"/>
              </w:rPr>
              <w:t>Please add Multi-Link  Traffic  element into Beacon frame.</w:t>
            </w:r>
          </w:p>
        </w:tc>
        <w:tc>
          <w:tcPr>
            <w:tcW w:w="2072" w:type="dxa"/>
          </w:tcPr>
          <w:p w14:paraId="42B6C3A0" w14:textId="77777777" w:rsidR="00F81CB7" w:rsidRPr="00F81CB7" w:rsidRDefault="00F81CB7" w:rsidP="00F81CB7">
            <w:pPr>
              <w:rPr>
                <w:rFonts w:ascii="Arial-BoldMT" w:hAnsi="Arial-BoldMT" w:hint="eastAsia"/>
                <w:color w:val="000000"/>
                <w:szCs w:val="18"/>
              </w:rPr>
            </w:pPr>
            <w:r w:rsidRPr="00F81CB7">
              <w:rPr>
                <w:rFonts w:ascii="Arial-BoldMT" w:hAnsi="Arial-BoldMT"/>
                <w:color w:val="000000"/>
                <w:szCs w:val="18"/>
              </w:rPr>
              <w:t>Revised.</w:t>
            </w:r>
          </w:p>
          <w:p w14:paraId="3D06E422" w14:textId="77777777" w:rsidR="00F81CB7" w:rsidRPr="00F81CB7" w:rsidRDefault="00F81CB7" w:rsidP="00F81CB7">
            <w:pPr>
              <w:rPr>
                <w:rFonts w:ascii="Arial-BoldMT" w:hAnsi="Arial-BoldMT" w:hint="eastAsia"/>
                <w:color w:val="000000"/>
                <w:szCs w:val="18"/>
              </w:rPr>
            </w:pPr>
          </w:p>
          <w:p w14:paraId="30495340" w14:textId="5A62F9D5" w:rsidR="00F81CB7" w:rsidRPr="00F81CB7" w:rsidRDefault="00F81CB7" w:rsidP="00F81CB7">
            <w:pPr>
              <w:rPr>
                <w:rFonts w:ascii="Arial-BoldMT" w:hAnsi="Arial-BoldMT" w:hint="eastAsia"/>
                <w:color w:val="000000"/>
                <w:szCs w:val="18"/>
              </w:rPr>
            </w:pPr>
            <w:r w:rsidRPr="00F81CB7">
              <w:rPr>
                <w:rFonts w:ascii="Arial-BoldMT" w:hAnsi="Arial-BoldMT"/>
                <w:color w:val="000000"/>
                <w:szCs w:val="18"/>
              </w:rPr>
              <w:t>Agree with the commenter.</w:t>
            </w:r>
            <w:r w:rsidR="007E5B6E">
              <w:rPr>
                <w:rFonts w:ascii="Arial-BoldMT" w:hAnsi="Arial-BoldMT"/>
                <w:color w:val="000000"/>
                <w:szCs w:val="18"/>
              </w:rPr>
              <w:t xml:space="preserve"> Multi-link Traffic element is added to the </w:t>
            </w:r>
            <w:r w:rsidR="00314B44">
              <w:rPr>
                <w:rFonts w:ascii="Arial-BoldMT" w:hAnsi="Arial-BoldMT"/>
                <w:color w:val="000000"/>
                <w:szCs w:val="18"/>
              </w:rPr>
              <w:t>beacon frame.</w:t>
            </w:r>
          </w:p>
          <w:p w14:paraId="409FB2FA" w14:textId="77777777" w:rsidR="00F81CB7" w:rsidRPr="00F81CB7" w:rsidRDefault="00F81CB7" w:rsidP="00F81CB7">
            <w:pPr>
              <w:rPr>
                <w:rFonts w:ascii="Arial-BoldMT" w:hAnsi="Arial-BoldMT" w:hint="eastAsia"/>
                <w:color w:val="000000"/>
                <w:szCs w:val="18"/>
              </w:rPr>
            </w:pPr>
          </w:p>
          <w:p w14:paraId="04FAE824" w14:textId="1A853147" w:rsidR="00F81CB7" w:rsidRPr="00F81CB7" w:rsidRDefault="00F81CB7" w:rsidP="00F81CB7">
            <w:pPr>
              <w:rPr>
                <w:rFonts w:ascii="Arial-BoldMT" w:hAnsi="Arial-BoldMT" w:hint="eastAsia"/>
                <w:color w:val="000000"/>
                <w:szCs w:val="18"/>
              </w:rPr>
            </w:pPr>
            <w:r w:rsidRPr="00F81CB7">
              <w:rPr>
                <w:rFonts w:ascii="Arial-BoldMT" w:hAnsi="Arial-BoldMT"/>
                <w:color w:val="000000"/>
                <w:szCs w:val="18"/>
              </w:rPr>
              <w:t>TGbe editor to make the changes with the CID tag (#</w:t>
            </w:r>
            <w:r w:rsidR="00314B44">
              <w:rPr>
                <w:rFonts w:ascii="Arial-BoldMT" w:hAnsi="Arial-BoldMT"/>
                <w:color w:val="000000"/>
                <w:szCs w:val="18"/>
              </w:rPr>
              <w:t>8264</w:t>
            </w:r>
            <w:r w:rsidRPr="00F81CB7">
              <w:rPr>
                <w:rFonts w:ascii="Arial-BoldMT" w:hAnsi="Arial-BoldMT"/>
                <w:color w:val="000000"/>
                <w:szCs w:val="18"/>
              </w:rPr>
              <w:t xml:space="preserve">) in </w:t>
            </w:r>
            <w:sdt>
              <w:sdtPr>
                <w:rPr>
                  <w:rFonts w:ascii="Arial-BoldMT" w:hAnsi="Arial-BoldMT"/>
                  <w:color w:val="000000"/>
                  <w:szCs w:val="18"/>
                </w:rPr>
                <w:alias w:val="Title"/>
                <w:tag w:val=""/>
                <w:id w:val="-213281018"/>
                <w:placeholder>
                  <w:docPart w:val="01E6A106B0714294B006507DD9AE523A"/>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614C56CA" w14:textId="1D83531F" w:rsidR="00F81CB7" w:rsidRPr="00F81CB7" w:rsidRDefault="00E51FC6" w:rsidP="00F81CB7">
            <w:pPr>
              <w:rPr>
                <w:rFonts w:ascii="Arial-BoldMT" w:hAnsi="Arial-BoldMT" w:hint="eastAsia"/>
                <w:color w:val="000000"/>
                <w:szCs w:val="18"/>
              </w:rPr>
            </w:pPr>
            <w:sdt>
              <w:sdtPr>
                <w:rPr>
                  <w:rFonts w:ascii="Arial-BoldMT" w:hAnsi="Arial-BoldMT"/>
                  <w:color w:val="000000"/>
                  <w:szCs w:val="18"/>
                </w:rPr>
                <w:alias w:val="Comments"/>
                <w:tag w:val=""/>
                <w:id w:val="1042488757"/>
                <w:placeholder>
                  <w:docPart w:val="D9157EED13EF4A499AF6D1A841BD9C4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F81CB7" w:rsidRPr="00F81CB7" w14:paraId="444911E6" w14:textId="77777777" w:rsidTr="002D2E10">
        <w:tc>
          <w:tcPr>
            <w:tcW w:w="623" w:type="dxa"/>
          </w:tcPr>
          <w:p w14:paraId="028168A1" w14:textId="003F7587" w:rsidR="00F81CB7" w:rsidRPr="00F81CB7" w:rsidRDefault="00F81CB7" w:rsidP="00F81CB7">
            <w:pPr>
              <w:rPr>
                <w:rFonts w:ascii="Arial" w:hAnsi="Arial" w:cs="Arial"/>
                <w:szCs w:val="18"/>
              </w:rPr>
            </w:pPr>
            <w:r w:rsidRPr="00985065">
              <w:rPr>
                <w:rFonts w:ascii="Arial" w:hAnsi="Arial" w:cs="Arial"/>
                <w:szCs w:val="18"/>
                <w:highlight w:val="yellow"/>
              </w:rPr>
              <w:t>4000</w:t>
            </w:r>
          </w:p>
        </w:tc>
        <w:tc>
          <w:tcPr>
            <w:tcW w:w="1262" w:type="dxa"/>
          </w:tcPr>
          <w:p w14:paraId="3997A7BA" w14:textId="1D8C6D33" w:rsidR="00F81CB7" w:rsidRPr="00F81CB7" w:rsidRDefault="00F81CB7" w:rsidP="00F81CB7">
            <w:pPr>
              <w:rPr>
                <w:rFonts w:ascii="Arial" w:hAnsi="Arial" w:cs="Arial"/>
                <w:szCs w:val="18"/>
              </w:rPr>
            </w:pPr>
            <w:r w:rsidRPr="00F81CB7">
              <w:rPr>
                <w:rFonts w:ascii="Arial" w:hAnsi="Arial" w:cs="Arial"/>
                <w:szCs w:val="18"/>
              </w:rPr>
              <w:t>Abhishek Patil</w:t>
            </w:r>
          </w:p>
        </w:tc>
        <w:tc>
          <w:tcPr>
            <w:tcW w:w="900" w:type="dxa"/>
          </w:tcPr>
          <w:p w14:paraId="0A0A701B" w14:textId="46AA9F56" w:rsidR="00F81CB7" w:rsidRPr="00F81CB7" w:rsidRDefault="00F81CB7" w:rsidP="00F81CB7">
            <w:pPr>
              <w:rPr>
                <w:rFonts w:ascii="Arial" w:hAnsi="Arial" w:cs="Arial"/>
                <w:szCs w:val="18"/>
              </w:rPr>
            </w:pPr>
            <w:r w:rsidRPr="00F81CB7">
              <w:rPr>
                <w:rFonts w:ascii="Arial" w:hAnsi="Arial" w:cs="Arial"/>
                <w:szCs w:val="18"/>
              </w:rPr>
              <w:t>9.3.3.2</w:t>
            </w:r>
          </w:p>
        </w:tc>
        <w:tc>
          <w:tcPr>
            <w:tcW w:w="810" w:type="dxa"/>
          </w:tcPr>
          <w:p w14:paraId="4D7B64A5" w14:textId="1AAF6F4D" w:rsidR="00F81CB7" w:rsidRPr="00F81CB7" w:rsidRDefault="00F81CB7" w:rsidP="00F81CB7">
            <w:pPr>
              <w:rPr>
                <w:rFonts w:ascii="Arial" w:hAnsi="Arial" w:cs="Arial"/>
                <w:szCs w:val="18"/>
              </w:rPr>
            </w:pPr>
            <w:r w:rsidRPr="00F81CB7">
              <w:rPr>
                <w:rFonts w:ascii="Arial" w:hAnsi="Arial" w:cs="Arial"/>
                <w:szCs w:val="18"/>
              </w:rPr>
              <w:t>105.15</w:t>
            </w:r>
          </w:p>
        </w:tc>
        <w:tc>
          <w:tcPr>
            <w:tcW w:w="2340" w:type="dxa"/>
          </w:tcPr>
          <w:p w14:paraId="11D0E78F" w14:textId="589B6A09" w:rsidR="00F81CB7" w:rsidRPr="00F81CB7" w:rsidRDefault="00F81CB7" w:rsidP="00F81CB7">
            <w:pPr>
              <w:rPr>
                <w:rFonts w:ascii="Arial" w:hAnsi="Arial" w:cs="Arial"/>
                <w:szCs w:val="18"/>
              </w:rPr>
            </w:pPr>
            <w:r w:rsidRPr="00F81CB7">
              <w:rPr>
                <w:rFonts w:ascii="Arial" w:hAnsi="Arial" w:cs="Arial"/>
                <w:szCs w:val="18"/>
              </w:rPr>
              <w:t>Multi-Link Traffic element is optionally included in the Beacon frame if AP MLD supports TID mapping and at least one non-AP MLD has negotiated TID-to-link mapping with the AP MLD.</w:t>
            </w:r>
          </w:p>
        </w:tc>
        <w:tc>
          <w:tcPr>
            <w:tcW w:w="2070" w:type="dxa"/>
          </w:tcPr>
          <w:p w14:paraId="165015B8" w14:textId="5D3FC644" w:rsidR="00F81CB7" w:rsidRPr="00F81CB7" w:rsidRDefault="00F81CB7" w:rsidP="00F81CB7">
            <w:pPr>
              <w:rPr>
                <w:rFonts w:ascii="Arial" w:hAnsi="Arial" w:cs="Arial"/>
                <w:szCs w:val="18"/>
              </w:rPr>
            </w:pPr>
            <w:r w:rsidRPr="00F81CB7">
              <w:rPr>
                <w:rFonts w:ascii="Arial" w:hAnsi="Arial" w:cs="Arial"/>
                <w:szCs w:val="18"/>
              </w:rPr>
              <w:t>Add entry for Multi-Link Traffic element to Table 9-32 with appropriate description of the condition when the element is included in the Beacon frame</w:t>
            </w:r>
          </w:p>
        </w:tc>
        <w:tc>
          <w:tcPr>
            <w:tcW w:w="2072" w:type="dxa"/>
          </w:tcPr>
          <w:p w14:paraId="0D57F885" w14:textId="77777777" w:rsidR="00314B44" w:rsidRPr="00F81CB7" w:rsidRDefault="00314B44" w:rsidP="00314B44">
            <w:pPr>
              <w:rPr>
                <w:rFonts w:ascii="Arial-BoldMT" w:hAnsi="Arial-BoldMT" w:hint="eastAsia"/>
                <w:color w:val="000000"/>
                <w:szCs w:val="18"/>
              </w:rPr>
            </w:pPr>
            <w:r w:rsidRPr="00F81CB7">
              <w:rPr>
                <w:rFonts w:ascii="Arial-BoldMT" w:hAnsi="Arial-BoldMT"/>
                <w:color w:val="000000"/>
                <w:szCs w:val="18"/>
              </w:rPr>
              <w:t>Revised.</w:t>
            </w:r>
          </w:p>
          <w:p w14:paraId="02E5BEAB" w14:textId="77777777" w:rsidR="00314B44" w:rsidRPr="00F81CB7" w:rsidRDefault="00314B44" w:rsidP="00314B44">
            <w:pPr>
              <w:rPr>
                <w:rFonts w:ascii="Arial-BoldMT" w:hAnsi="Arial-BoldMT" w:hint="eastAsia"/>
                <w:color w:val="000000"/>
                <w:szCs w:val="18"/>
              </w:rPr>
            </w:pPr>
          </w:p>
          <w:p w14:paraId="42D04A03" w14:textId="77777777" w:rsidR="00314B44" w:rsidRPr="00F81CB7" w:rsidRDefault="00314B44" w:rsidP="00314B44">
            <w:pPr>
              <w:rPr>
                <w:rFonts w:ascii="Arial-BoldMT" w:hAnsi="Arial-BoldMT" w:hint="eastAsia"/>
                <w:color w:val="000000"/>
                <w:szCs w:val="18"/>
              </w:rPr>
            </w:pPr>
            <w:r w:rsidRPr="00F81CB7">
              <w:rPr>
                <w:rFonts w:ascii="Arial-BoldMT" w:hAnsi="Arial-BoldMT"/>
                <w:color w:val="000000"/>
                <w:szCs w:val="18"/>
              </w:rPr>
              <w:t>Agree with the commenter.</w:t>
            </w:r>
            <w:r>
              <w:rPr>
                <w:rFonts w:ascii="Arial-BoldMT" w:hAnsi="Arial-BoldMT"/>
                <w:color w:val="000000"/>
                <w:szCs w:val="18"/>
              </w:rPr>
              <w:t xml:space="preserve"> Multi-link Traffic element is added to the beacon frame.</w:t>
            </w:r>
          </w:p>
          <w:p w14:paraId="4BB42F28" w14:textId="77777777" w:rsidR="00314B44" w:rsidRPr="00F81CB7" w:rsidRDefault="00314B44" w:rsidP="00314B44">
            <w:pPr>
              <w:rPr>
                <w:rFonts w:ascii="Arial-BoldMT" w:hAnsi="Arial-BoldMT" w:hint="eastAsia"/>
                <w:color w:val="000000"/>
                <w:szCs w:val="18"/>
              </w:rPr>
            </w:pPr>
          </w:p>
          <w:p w14:paraId="5A81E8BF" w14:textId="5D8BA13A" w:rsidR="00314B44" w:rsidRPr="00F81CB7" w:rsidRDefault="00314B44" w:rsidP="00314B44">
            <w:pPr>
              <w:rPr>
                <w:rFonts w:ascii="Arial-BoldMT" w:hAnsi="Arial-BoldMT" w:hint="eastAsia"/>
                <w:color w:val="000000"/>
                <w:szCs w:val="18"/>
              </w:rPr>
            </w:pPr>
            <w:r w:rsidRPr="00F81CB7">
              <w:rPr>
                <w:rFonts w:ascii="Arial-BoldMT" w:hAnsi="Arial-BoldMT"/>
                <w:color w:val="000000"/>
                <w:szCs w:val="18"/>
              </w:rPr>
              <w:t>TGbe editor to make the changes with the CID tag (#</w:t>
            </w:r>
            <w:r w:rsidR="0007742F">
              <w:rPr>
                <w:rFonts w:ascii="Arial-BoldMT" w:hAnsi="Arial-BoldMT"/>
                <w:color w:val="000000"/>
                <w:szCs w:val="18"/>
              </w:rPr>
              <w:t>4000</w:t>
            </w:r>
            <w:r w:rsidRPr="00F81CB7">
              <w:rPr>
                <w:rFonts w:ascii="Arial-BoldMT" w:hAnsi="Arial-BoldMT"/>
                <w:color w:val="000000"/>
                <w:szCs w:val="18"/>
              </w:rPr>
              <w:t xml:space="preserve">) in </w:t>
            </w:r>
            <w:sdt>
              <w:sdtPr>
                <w:rPr>
                  <w:rFonts w:ascii="Arial-BoldMT" w:hAnsi="Arial-BoldMT"/>
                  <w:color w:val="000000"/>
                  <w:szCs w:val="18"/>
                </w:rPr>
                <w:alias w:val="Title"/>
                <w:tag w:val=""/>
                <w:id w:val="-1799367879"/>
                <w:placeholder>
                  <w:docPart w:val="840CB0D34BD84C82A16B698E13D10CD2"/>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195DF33C" w14:textId="49B0DA29" w:rsidR="00F81CB7" w:rsidRPr="00F81CB7" w:rsidRDefault="00E51FC6" w:rsidP="00314B44">
            <w:pPr>
              <w:rPr>
                <w:rFonts w:ascii="Arial-BoldMT" w:hAnsi="Arial-BoldMT" w:hint="eastAsia"/>
                <w:color w:val="000000"/>
                <w:szCs w:val="18"/>
              </w:rPr>
            </w:pPr>
            <w:sdt>
              <w:sdtPr>
                <w:rPr>
                  <w:rFonts w:ascii="Arial-BoldMT" w:hAnsi="Arial-BoldMT"/>
                  <w:color w:val="000000"/>
                  <w:szCs w:val="18"/>
                </w:rPr>
                <w:alias w:val="Comments"/>
                <w:tag w:val=""/>
                <w:id w:val="-1994629668"/>
                <w:placeholder>
                  <w:docPart w:val="8333753B8BF94F149AF66C84B1AEC11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F81CB7" w:rsidRPr="00F81CB7" w14:paraId="6CDF7B73" w14:textId="77777777" w:rsidTr="002D2E10">
        <w:tc>
          <w:tcPr>
            <w:tcW w:w="623" w:type="dxa"/>
          </w:tcPr>
          <w:p w14:paraId="4B274782" w14:textId="2F45F700" w:rsidR="00F81CB7" w:rsidRPr="00F81CB7" w:rsidRDefault="00F81CB7" w:rsidP="00F81CB7">
            <w:pPr>
              <w:rPr>
                <w:rFonts w:ascii="Arial" w:hAnsi="Arial" w:cs="Arial"/>
                <w:szCs w:val="18"/>
              </w:rPr>
            </w:pPr>
            <w:r w:rsidRPr="00985065">
              <w:rPr>
                <w:rFonts w:ascii="Arial" w:hAnsi="Arial" w:cs="Arial"/>
                <w:szCs w:val="18"/>
                <w:highlight w:val="yellow"/>
              </w:rPr>
              <w:t>5822</w:t>
            </w:r>
          </w:p>
        </w:tc>
        <w:tc>
          <w:tcPr>
            <w:tcW w:w="1262" w:type="dxa"/>
          </w:tcPr>
          <w:p w14:paraId="3CEF20D1" w14:textId="2A218914" w:rsidR="00F81CB7" w:rsidRPr="00F81CB7" w:rsidRDefault="00F81CB7" w:rsidP="00F81CB7">
            <w:pPr>
              <w:rPr>
                <w:rFonts w:ascii="Arial" w:hAnsi="Arial" w:cs="Arial"/>
                <w:szCs w:val="18"/>
              </w:rPr>
            </w:pPr>
            <w:r w:rsidRPr="00F81CB7">
              <w:rPr>
                <w:rFonts w:ascii="Arial" w:hAnsi="Arial" w:cs="Arial"/>
                <w:szCs w:val="18"/>
              </w:rPr>
              <w:t>Lei Huang</w:t>
            </w:r>
          </w:p>
        </w:tc>
        <w:tc>
          <w:tcPr>
            <w:tcW w:w="900" w:type="dxa"/>
          </w:tcPr>
          <w:p w14:paraId="3CCABC8E" w14:textId="574D9445" w:rsidR="00F81CB7" w:rsidRPr="00F81CB7" w:rsidRDefault="00F81CB7" w:rsidP="00F81CB7">
            <w:pPr>
              <w:rPr>
                <w:rFonts w:ascii="Arial" w:hAnsi="Arial" w:cs="Arial"/>
                <w:szCs w:val="18"/>
              </w:rPr>
            </w:pPr>
            <w:r w:rsidRPr="00F81CB7">
              <w:rPr>
                <w:rFonts w:ascii="Arial" w:hAnsi="Arial" w:cs="Arial"/>
                <w:szCs w:val="18"/>
              </w:rPr>
              <w:t>9.3.3.2</w:t>
            </w:r>
          </w:p>
        </w:tc>
        <w:tc>
          <w:tcPr>
            <w:tcW w:w="810" w:type="dxa"/>
          </w:tcPr>
          <w:p w14:paraId="48B06A21" w14:textId="563DF6DA" w:rsidR="00F81CB7" w:rsidRPr="00F81CB7" w:rsidRDefault="00F81CB7" w:rsidP="00F81CB7">
            <w:pPr>
              <w:rPr>
                <w:rFonts w:ascii="Arial" w:hAnsi="Arial" w:cs="Arial"/>
                <w:szCs w:val="18"/>
              </w:rPr>
            </w:pPr>
            <w:r w:rsidRPr="00F81CB7">
              <w:rPr>
                <w:rFonts w:ascii="Arial" w:hAnsi="Arial" w:cs="Arial"/>
                <w:szCs w:val="18"/>
              </w:rPr>
              <w:t>105.18</w:t>
            </w:r>
          </w:p>
        </w:tc>
        <w:tc>
          <w:tcPr>
            <w:tcW w:w="2340" w:type="dxa"/>
          </w:tcPr>
          <w:p w14:paraId="32E445F6" w14:textId="72A6073A" w:rsidR="00F81CB7" w:rsidRPr="00F81CB7" w:rsidRDefault="00F81CB7" w:rsidP="00F81CB7">
            <w:pPr>
              <w:rPr>
                <w:rFonts w:ascii="Arial" w:hAnsi="Arial" w:cs="Arial"/>
                <w:szCs w:val="18"/>
              </w:rPr>
            </w:pPr>
            <w:r w:rsidRPr="00F81CB7">
              <w:rPr>
                <w:rFonts w:ascii="Arial" w:hAnsi="Arial" w:cs="Arial"/>
                <w:szCs w:val="18"/>
              </w:rPr>
              <w:t>Multi-Link Traffic element is missing in the Beacon frame. It is better to place the Multi-Link Traffic element immediately after the TIM element in the Beacon frame, which may be beneficial for STA's power save since the STA may stop parsing remaining elements in the Beacon frame in case of no buffered BUs for the STA.</w:t>
            </w:r>
          </w:p>
        </w:tc>
        <w:tc>
          <w:tcPr>
            <w:tcW w:w="2070" w:type="dxa"/>
          </w:tcPr>
          <w:p w14:paraId="7A5CBD43" w14:textId="667024D1" w:rsidR="00F81CB7" w:rsidRPr="00F81CB7" w:rsidRDefault="00F81CB7" w:rsidP="00F81CB7">
            <w:pPr>
              <w:rPr>
                <w:rFonts w:ascii="Arial" w:hAnsi="Arial" w:cs="Arial"/>
                <w:szCs w:val="18"/>
              </w:rPr>
            </w:pPr>
            <w:r w:rsidRPr="00F81CB7">
              <w:rPr>
                <w:rFonts w:ascii="Arial" w:hAnsi="Arial" w:cs="Arial"/>
                <w:szCs w:val="18"/>
              </w:rPr>
              <w:t>as in the comment</w:t>
            </w:r>
          </w:p>
        </w:tc>
        <w:tc>
          <w:tcPr>
            <w:tcW w:w="2072" w:type="dxa"/>
          </w:tcPr>
          <w:p w14:paraId="1885360B" w14:textId="77777777" w:rsidR="00314B44" w:rsidRPr="00F81CB7" w:rsidRDefault="00314B44" w:rsidP="00314B44">
            <w:pPr>
              <w:rPr>
                <w:rFonts w:ascii="Arial-BoldMT" w:hAnsi="Arial-BoldMT" w:hint="eastAsia"/>
                <w:color w:val="000000"/>
                <w:szCs w:val="18"/>
              </w:rPr>
            </w:pPr>
            <w:r w:rsidRPr="00F81CB7">
              <w:rPr>
                <w:rFonts w:ascii="Arial-BoldMT" w:hAnsi="Arial-BoldMT"/>
                <w:color w:val="000000"/>
                <w:szCs w:val="18"/>
              </w:rPr>
              <w:t>Revised.</w:t>
            </w:r>
          </w:p>
          <w:p w14:paraId="4976F693" w14:textId="77777777" w:rsidR="00314B44" w:rsidRPr="00F81CB7" w:rsidRDefault="00314B44" w:rsidP="00314B44">
            <w:pPr>
              <w:rPr>
                <w:rFonts w:ascii="Arial-BoldMT" w:hAnsi="Arial-BoldMT" w:hint="eastAsia"/>
                <w:color w:val="000000"/>
                <w:szCs w:val="18"/>
              </w:rPr>
            </w:pPr>
          </w:p>
          <w:p w14:paraId="73DE302E" w14:textId="77777777" w:rsidR="00314B44" w:rsidRPr="00F81CB7" w:rsidRDefault="00314B44" w:rsidP="00314B44">
            <w:pPr>
              <w:rPr>
                <w:rFonts w:ascii="Arial-BoldMT" w:hAnsi="Arial-BoldMT" w:hint="eastAsia"/>
                <w:color w:val="000000"/>
                <w:szCs w:val="18"/>
              </w:rPr>
            </w:pPr>
            <w:r w:rsidRPr="00F81CB7">
              <w:rPr>
                <w:rFonts w:ascii="Arial-BoldMT" w:hAnsi="Arial-BoldMT"/>
                <w:color w:val="000000"/>
                <w:szCs w:val="18"/>
              </w:rPr>
              <w:t>Agree with the commenter.</w:t>
            </w:r>
            <w:r>
              <w:rPr>
                <w:rFonts w:ascii="Arial-BoldMT" w:hAnsi="Arial-BoldMT"/>
                <w:color w:val="000000"/>
                <w:szCs w:val="18"/>
              </w:rPr>
              <w:t xml:space="preserve"> Multi-link Traffic element is added to the beacon frame.</w:t>
            </w:r>
          </w:p>
          <w:p w14:paraId="2DEB3931" w14:textId="77777777" w:rsidR="00314B44" w:rsidRPr="00F81CB7" w:rsidRDefault="00314B44" w:rsidP="00314B44">
            <w:pPr>
              <w:rPr>
                <w:rFonts w:ascii="Arial-BoldMT" w:hAnsi="Arial-BoldMT" w:hint="eastAsia"/>
                <w:color w:val="000000"/>
                <w:szCs w:val="18"/>
              </w:rPr>
            </w:pPr>
          </w:p>
          <w:p w14:paraId="33FDD69B" w14:textId="3542695B" w:rsidR="00314B44" w:rsidRPr="00F81CB7" w:rsidRDefault="00314B44" w:rsidP="00314B44">
            <w:pPr>
              <w:rPr>
                <w:rFonts w:ascii="Arial-BoldMT" w:hAnsi="Arial-BoldMT" w:hint="eastAsia"/>
                <w:color w:val="000000"/>
                <w:szCs w:val="18"/>
              </w:rPr>
            </w:pPr>
            <w:r w:rsidRPr="00F81CB7">
              <w:rPr>
                <w:rFonts w:ascii="Arial-BoldMT" w:hAnsi="Arial-BoldMT"/>
                <w:color w:val="000000"/>
                <w:szCs w:val="18"/>
              </w:rPr>
              <w:t>TGbe editor to make the changes with the CID tag (#</w:t>
            </w:r>
            <w:r w:rsidR="0007742F">
              <w:rPr>
                <w:rFonts w:ascii="Arial-BoldMT" w:hAnsi="Arial-BoldMT"/>
                <w:color w:val="000000"/>
                <w:szCs w:val="18"/>
              </w:rPr>
              <w:t>5822</w:t>
            </w:r>
            <w:r w:rsidRPr="00F81CB7">
              <w:rPr>
                <w:rFonts w:ascii="Arial-BoldMT" w:hAnsi="Arial-BoldMT"/>
                <w:color w:val="000000"/>
                <w:szCs w:val="18"/>
              </w:rPr>
              <w:t xml:space="preserve">) in </w:t>
            </w:r>
            <w:sdt>
              <w:sdtPr>
                <w:rPr>
                  <w:rFonts w:ascii="Arial-BoldMT" w:hAnsi="Arial-BoldMT"/>
                  <w:color w:val="000000"/>
                  <w:szCs w:val="18"/>
                </w:rPr>
                <w:alias w:val="Title"/>
                <w:tag w:val=""/>
                <w:id w:val="-1260991313"/>
                <w:placeholder>
                  <w:docPart w:val="D7C831C7E5384EF69910B0B3AC2ABCED"/>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52D5BDCE" w14:textId="01EFFD74" w:rsidR="00F81CB7" w:rsidRPr="00F81CB7" w:rsidRDefault="00E51FC6" w:rsidP="00314B44">
            <w:pPr>
              <w:rPr>
                <w:rFonts w:ascii="Arial-BoldMT" w:hAnsi="Arial-BoldMT" w:hint="eastAsia"/>
                <w:color w:val="000000"/>
                <w:szCs w:val="18"/>
              </w:rPr>
            </w:pPr>
            <w:sdt>
              <w:sdtPr>
                <w:rPr>
                  <w:rFonts w:ascii="Arial-BoldMT" w:hAnsi="Arial-BoldMT"/>
                  <w:color w:val="000000"/>
                  <w:szCs w:val="18"/>
                </w:rPr>
                <w:alias w:val="Comments"/>
                <w:tag w:val=""/>
                <w:id w:val="-1432043266"/>
                <w:placeholder>
                  <w:docPart w:val="C2153419E7D74ACC85A2C00A1759C9A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435F97" w:rsidRPr="00F81CB7" w14:paraId="0D8019D3" w14:textId="77777777" w:rsidTr="002D2E10">
        <w:tc>
          <w:tcPr>
            <w:tcW w:w="623" w:type="dxa"/>
          </w:tcPr>
          <w:p w14:paraId="4A36C5AF" w14:textId="77777777" w:rsidR="00435F97" w:rsidRPr="00F81CB7" w:rsidRDefault="00435F97" w:rsidP="00BD7C07">
            <w:pPr>
              <w:rPr>
                <w:rFonts w:ascii="Arial" w:hAnsi="Arial" w:cs="Arial"/>
                <w:szCs w:val="18"/>
              </w:rPr>
            </w:pPr>
          </w:p>
        </w:tc>
        <w:tc>
          <w:tcPr>
            <w:tcW w:w="1262" w:type="dxa"/>
          </w:tcPr>
          <w:p w14:paraId="324AA6AA" w14:textId="77777777" w:rsidR="00435F97" w:rsidRPr="00F81CB7" w:rsidRDefault="00435F97" w:rsidP="00BD7C07">
            <w:pPr>
              <w:rPr>
                <w:rFonts w:ascii="Arial" w:hAnsi="Arial" w:cs="Arial"/>
                <w:szCs w:val="18"/>
              </w:rPr>
            </w:pPr>
          </w:p>
        </w:tc>
        <w:tc>
          <w:tcPr>
            <w:tcW w:w="900" w:type="dxa"/>
          </w:tcPr>
          <w:p w14:paraId="74E8844C" w14:textId="77777777" w:rsidR="00435F97" w:rsidRPr="00F81CB7" w:rsidRDefault="00435F97" w:rsidP="00BD7C07">
            <w:pPr>
              <w:rPr>
                <w:rFonts w:ascii="Arial" w:hAnsi="Arial" w:cs="Arial"/>
                <w:szCs w:val="18"/>
              </w:rPr>
            </w:pPr>
          </w:p>
        </w:tc>
        <w:tc>
          <w:tcPr>
            <w:tcW w:w="810" w:type="dxa"/>
          </w:tcPr>
          <w:p w14:paraId="17284ED3" w14:textId="77777777" w:rsidR="00435F97" w:rsidRPr="00F81CB7" w:rsidRDefault="00435F97" w:rsidP="00BD7C07">
            <w:pPr>
              <w:rPr>
                <w:rFonts w:ascii="Arial" w:hAnsi="Arial" w:cs="Arial"/>
                <w:szCs w:val="18"/>
              </w:rPr>
            </w:pPr>
          </w:p>
        </w:tc>
        <w:tc>
          <w:tcPr>
            <w:tcW w:w="2340" w:type="dxa"/>
          </w:tcPr>
          <w:p w14:paraId="0064A7D5" w14:textId="77777777" w:rsidR="00435F97" w:rsidRPr="00F81CB7" w:rsidRDefault="00435F97" w:rsidP="00BD7C07">
            <w:pPr>
              <w:rPr>
                <w:rFonts w:ascii="Arial" w:hAnsi="Arial" w:cs="Arial"/>
                <w:szCs w:val="18"/>
              </w:rPr>
            </w:pPr>
          </w:p>
        </w:tc>
        <w:tc>
          <w:tcPr>
            <w:tcW w:w="2070" w:type="dxa"/>
          </w:tcPr>
          <w:p w14:paraId="30874C2E" w14:textId="77777777" w:rsidR="00435F97" w:rsidRPr="00F81CB7" w:rsidRDefault="00435F97" w:rsidP="00BD7C07">
            <w:pPr>
              <w:rPr>
                <w:rFonts w:ascii="Arial" w:hAnsi="Arial" w:cs="Arial"/>
                <w:szCs w:val="18"/>
              </w:rPr>
            </w:pPr>
          </w:p>
        </w:tc>
        <w:tc>
          <w:tcPr>
            <w:tcW w:w="2072" w:type="dxa"/>
          </w:tcPr>
          <w:p w14:paraId="51824439" w14:textId="77777777" w:rsidR="00435F97" w:rsidRPr="00F81CB7" w:rsidRDefault="00435F97" w:rsidP="00BD7C07">
            <w:pPr>
              <w:rPr>
                <w:rFonts w:ascii="Arial-BoldMT" w:hAnsi="Arial-BoldMT" w:hint="eastAsia"/>
                <w:color w:val="000000"/>
                <w:szCs w:val="18"/>
              </w:rPr>
            </w:pPr>
          </w:p>
        </w:tc>
      </w:tr>
    </w:tbl>
    <w:p w14:paraId="034B40A2" w14:textId="76B3C1D8" w:rsidR="00470772" w:rsidRDefault="00470772" w:rsidP="00CE4BAA">
      <w:pPr>
        <w:rPr>
          <w:rFonts w:ascii="Arial-BoldMT" w:hAnsi="Arial-BoldMT" w:hint="eastAsia"/>
          <w:b/>
          <w:bCs/>
          <w:color w:val="000000"/>
          <w:sz w:val="20"/>
        </w:rPr>
      </w:pPr>
    </w:p>
    <w:p w14:paraId="46C7A58A" w14:textId="34E6DCEA" w:rsidR="00A16D07" w:rsidRDefault="00A16D07" w:rsidP="00A16D07">
      <w:pPr>
        <w:rPr>
          <w:rFonts w:ascii="TimesNewRomanPSMT" w:hAnsi="TimesNewRomanPSMT"/>
          <w:color w:val="000000"/>
          <w:sz w:val="20"/>
        </w:rPr>
      </w:pPr>
      <w:r w:rsidRPr="00DC5E4C">
        <w:rPr>
          <w:rFonts w:ascii="Arial-BoldMT" w:hAnsi="Arial-BoldMT"/>
          <w:b/>
          <w:bCs/>
          <w:color w:val="000000"/>
          <w:sz w:val="20"/>
          <w:highlight w:val="yellow"/>
        </w:rPr>
        <w:t xml:space="preserve">TGbe Editor to </w:t>
      </w:r>
      <w:r>
        <w:rPr>
          <w:rFonts w:ascii="Arial-BoldMT" w:hAnsi="Arial-BoldMT"/>
          <w:b/>
          <w:bCs/>
          <w:color w:val="000000"/>
          <w:sz w:val="20"/>
          <w:highlight w:val="yellow"/>
        </w:rPr>
        <w:t>make</w:t>
      </w:r>
      <w:r w:rsidRPr="00DC5E4C">
        <w:rPr>
          <w:rFonts w:ascii="Arial-BoldMT" w:hAnsi="Arial-BoldMT"/>
          <w:b/>
          <w:bCs/>
          <w:color w:val="000000"/>
          <w:sz w:val="20"/>
          <w:highlight w:val="yellow"/>
        </w:rPr>
        <w:t xml:space="preserve"> the following</w:t>
      </w:r>
      <w:r>
        <w:rPr>
          <w:rFonts w:ascii="Arial-BoldMT" w:hAnsi="Arial-BoldMT"/>
          <w:b/>
          <w:bCs/>
          <w:color w:val="000000"/>
          <w:sz w:val="20"/>
          <w:highlight w:val="yellow"/>
        </w:rPr>
        <w:t xml:space="preserve"> </w:t>
      </w:r>
      <w:r w:rsidR="007C4A1E">
        <w:rPr>
          <w:rFonts w:ascii="Arial-BoldMT" w:hAnsi="Arial-BoldMT"/>
          <w:b/>
          <w:bCs/>
          <w:color w:val="000000"/>
          <w:sz w:val="20"/>
          <w:highlight w:val="yellow"/>
        </w:rPr>
        <w:t xml:space="preserve">changes in </w:t>
      </w:r>
      <w:r>
        <w:rPr>
          <w:rFonts w:ascii="Arial-BoldMT" w:hAnsi="Arial-BoldMT"/>
          <w:b/>
          <w:bCs/>
          <w:color w:val="000000"/>
          <w:sz w:val="20"/>
          <w:highlight w:val="yellow"/>
        </w:rPr>
        <w:t xml:space="preserve">Subclause </w:t>
      </w:r>
      <w:r w:rsidR="007C4A1E">
        <w:rPr>
          <w:rFonts w:ascii="Arial-BoldMT" w:hAnsi="Arial-BoldMT"/>
          <w:b/>
          <w:bCs/>
          <w:color w:val="000000"/>
          <w:sz w:val="20"/>
          <w:highlight w:val="yellow"/>
        </w:rPr>
        <w:t>9.3.3.2</w:t>
      </w:r>
      <w:r w:rsidRPr="00711708">
        <w:rPr>
          <w:rFonts w:ascii="Arial-BoldMT" w:hAnsi="Arial-BoldMT"/>
          <w:b/>
          <w:bCs/>
          <w:color w:val="000000"/>
          <w:sz w:val="20"/>
          <w:highlight w:val="yellow"/>
        </w:rPr>
        <w:t xml:space="preserve"> (</w:t>
      </w:r>
      <w:r w:rsidR="007C4A1E">
        <w:rPr>
          <w:rFonts w:ascii="Arial-BoldMT" w:hAnsi="Arial-BoldMT"/>
          <w:b/>
          <w:bCs/>
          <w:color w:val="000000"/>
          <w:sz w:val="20"/>
          <w:highlight w:val="yellow"/>
        </w:rPr>
        <w:t>Beacon frame format</w:t>
      </w:r>
      <w:r w:rsidRPr="00711708">
        <w:rPr>
          <w:rFonts w:ascii="Arial-BoldMT" w:hAnsi="Arial-BoldMT"/>
          <w:b/>
          <w:bCs/>
          <w:color w:val="000000"/>
          <w:sz w:val="20"/>
          <w:highlight w:val="yellow"/>
        </w:rPr>
        <w:t>):</w:t>
      </w:r>
    </w:p>
    <w:p w14:paraId="3AE9A409" w14:textId="3046B521" w:rsidR="00013E57" w:rsidRDefault="00013E57" w:rsidP="00CE4BAA">
      <w:pPr>
        <w:rPr>
          <w:rFonts w:ascii="Arial-BoldMT" w:hAnsi="Arial-BoldMT" w:hint="eastAsia"/>
          <w:b/>
          <w:bCs/>
          <w:color w:val="000000"/>
          <w:sz w:val="20"/>
        </w:rPr>
      </w:pPr>
    </w:p>
    <w:p w14:paraId="7FF4163A" w14:textId="77777777" w:rsidR="001A7F57" w:rsidRPr="001A7F57" w:rsidRDefault="001A7F57" w:rsidP="001A7F57">
      <w:pPr>
        <w:widowControl w:val="0"/>
        <w:kinsoku w:val="0"/>
        <w:overflowPunct w:val="0"/>
        <w:autoSpaceDE w:val="0"/>
        <w:autoSpaceDN w:val="0"/>
        <w:adjustRightInd w:val="0"/>
        <w:ind w:left="999"/>
        <w:rPr>
          <w:rFonts w:ascii="Arial" w:hAnsi="Arial" w:cs="Arial"/>
          <w:b/>
          <w:bCs/>
          <w:sz w:val="20"/>
          <w:lang w:val="en-US" w:eastAsia="ko-KR"/>
        </w:rPr>
      </w:pPr>
      <w:r w:rsidRPr="001A7F57">
        <w:rPr>
          <w:rFonts w:ascii="Arial" w:hAnsi="Arial" w:cs="Arial"/>
          <w:b/>
          <w:bCs/>
          <w:sz w:val="20"/>
          <w:lang w:val="en-US" w:eastAsia="ko-KR"/>
        </w:rPr>
        <w:t>9.3.3.2</w:t>
      </w:r>
      <w:r w:rsidRPr="001A7F57">
        <w:rPr>
          <w:rFonts w:ascii="Arial" w:hAnsi="Arial" w:cs="Arial"/>
          <w:b/>
          <w:bCs/>
          <w:spacing w:val="-6"/>
          <w:sz w:val="20"/>
          <w:lang w:val="en-US" w:eastAsia="ko-KR"/>
        </w:rPr>
        <w:t xml:space="preserve"> </w:t>
      </w:r>
      <w:r w:rsidRPr="001A7F57">
        <w:rPr>
          <w:rFonts w:ascii="Arial" w:hAnsi="Arial" w:cs="Arial"/>
          <w:b/>
          <w:bCs/>
          <w:sz w:val="20"/>
          <w:lang w:val="en-US" w:eastAsia="ko-KR"/>
        </w:rPr>
        <w:t>Beacon</w:t>
      </w:r>
      <w:r w:rsidRPr="001A7F57">
        <w:rPr>
          <w:rFonts w:ascii="Arial" w:hAnsi="Arial" w:cs="Arial"/>
          <w:b/>
          <w:bCs/>
          <w:spacing w:val="-5"/>
          <w:sz w:val="20"/>
          <w:lang w:val="en-US" w:eastAsia="ko-KR"/>
        </w:rPr>
        <w:t xml:space="preserve"> </w:t>
      </w:r>
      <w:r w:rsidRPr="001A7F57">
        <w:rPr>
          <w:rFonts w:ascii="Arial" w:hAnsi="Arial" w:cs="Arial"/>
          <w:b/>
          <w:bCs/>
          <w:sz w:val="20"/>
          <w:lang w:val="en-US" w:eastAsia="ko-KR"/>
        </w:rPr>
        <w:t>frame</w:t>
      </w:r>
      <w:r w:rsidRPr="001A7F57">
        <w:rPr>
          <w:rFonts w:ascii="Arial" w:hAnsi="Arial" w:cs="Arial"/>
          <w:b/>
          <w:bCs/>
          <w:spacing w:val="-6"/>
          <w:sz w:val="20"/>
          <w:lang w:val="en-US" w:eastAsia="ko-KR"/>
        </w:rPr>
        <w:t xml:space="preserve"> </w:t>
      </w:r>
      <w:r w:rsidRPr="001A7F57">
        <w:rPr>
          <w:rFonts w:ascii="Arial" w:hAnsi="Arial" w:cs="Arial"/>
          <w:b/>
          <w:bCs/>
          <w:sz w:val="20"/>
          <w:lang w:val="en-US" w:eastAsia="ko-KR"/>
        </w:rPr>
        <w:t>format</w:t>
      </w:r>
    </w:p>
    <w:p w14:paraId="5205B1BF" w14:textId="77777777" w:rsidR="001A7F57" w:rsidRPr="001A7F57" w:rsidRDefault="001A7F57" w:rsidP="001A7F57">
      <w:pPr>
        <w:widowControl w:val="0"/>
        <w:kinsoku w:val="0"/>
        <w:overflowPunct w:val="0"/>
        <w:autoSpaceDE w:val="0"/>
        <w:autoSpaceDN w:val="0"/>
        <w:adjustRightInd w:val="0"/>
        <w:spacing w:before="1"/>
        <w:rPr>
          <w:rFonts w:ascii="Arial" w:hAnsi="Arial" w:cs="Arial"/>
          <w:b/>
          <w:bCs/>
          <w:sz w:val="21"/>
          <w:szCs w:val="21"/>
          <w:lang w:val="en-US" w:eastAsia="ko-KR"/>
        </w:rPr>
      </w:pPr>
    </w:p>
    <w:p w14:paraId="3F80BDD6" w14:textId="3AD261FA" w:rsidR="001A7F57" w:rsidRPr="001A7F57" w:rsidRDefault="001A7F57" w:rsidP="001A7F57">
      <w:pPr>
        <w:widowControl w:val="0"/>
        <w:kinsoku w:val="0"/>
        <w:overflowPunct w:val="0"/>
        <w:autoSpaceDE w:val="0"/>
        <w:autoSpaceDN w:val="0"/>
        <w:adjustRightInd w:val="0"/>
        <w:spacing w:line="228" w:lineRule="auto"/>
        <w:ind w:left="999" w:hanging="1"/>
        <w:outlineLvl w:val="1"/>
        <w:rPr>
          <w:sz w:val="20"/>
          <w:lang w:val="en-US" w:eastAsia="ko-KR"/>
        </w:rPr>
      </w:pPr>
      <w:r w:rsidRPr="001A7F57">
        <w:rPr>
          <w:b/>
          <w:bCs/>
          <w:i/>
          <w:iCs/>
          <w:sz w:val="22"/>
          <w:szCs w:val="22"/>
          <w:lang w:val="en-US" w:eastAsia="ko-KR"/>
        </w:rPr>
        <w:t>Update</w:t>
      </w:r>
      <w:r w:rsidRPr="001A7F57">
        <w:rPr>
          <w:b/>
          <w:bCs/>
          <w:i/>
          <w:iCs/>
          <w:spacing w:val="1"/>
          <w:sz w:val="22"/>
          <w:szCs w:val="22"/>
          <w:lang w:val="en-US" w:eastAsia="ko-KR"/>
        </w:rPr>
        <w:t xml:space="preserve"> </w:t>
      </w:r>
      <w:r w:rsidRPr="001A7F57">
        <w:rPr>
          <w:b/>
          <w:bCs/>
          <w:i/>
          <w:iCs/>
          <w:sz w:val="22"/>
          <w:szCs w:val="22"/>
          <w:lang w:val="en-US" w:eastAsia="ko-KR"/>
        </w:rPr>
        <w:t>existing</w:t>
      </w:r>
      <w:r w:rsidRPr="001A7F57">
        <w:rPr>
          <w:b/>
          <w:bCs/>
          <w:i/>
          <w:iCs/>
          <w:spacing w:val="1"/>
          <w:sz w:val="22"/>
          <w:szCs w:val="22"/>
          <w:lang w:val="en-US" w:eastAsia="ko-KR"/>
        </w:rPr>
        <w:t xml:space="preserve"> </w:t>
      </w:r>
      <w:r w:rsidRPr="001A7F57">
        <w:rPr>
          <w:b/>
          <w:bCs/>
          <w:i/>
          <w:iCs/>
          <w:sz w:val="22"/>
          <w:szCs w:val="22"/>
          <w:lang w:val="en-US" w:eastAsia="ko-KR"/>
        </w:rPr>
        <w:t>order</w:t>
      </w:r>
      <w:r w:rsidRPr="001A7F57">
        <w:rPr>
          <w:b/>
          <w:bCs/>
          <w:i/>
          <w:iCs/>
          <w:spacing w:val="55"/>
          <w:sz w:val="22"/>
          <w:szCs w:val="22"/>
          <w:lang w:val="en-US" w:eastAsia="ko-KR"/>
        </w:rPr>
        <w:t xml:space="preserve"> </w:t>
      </w:r>
      <w:r w:rsidRPr="001A7F57">
        <w:rPr>
          <w:b/>
          <w:bCs/>
          <w:i/>
          <w:iCs/>
          <w:sz w:val="22"/>
          <w:szCs w:val="22"/>
          <w:lang w:val="en-US" w:eastAsia="ko-KR"/>
        </w:rPr>
        <w:t>12</w:t>
      </w:r>
      <w:r w:rsidRPr="001A7F57">
        <w:rPr>
          <w:b/>
          <w:bCs/>
          <w:i/>
          <w:iCs/>
          <w:spacing w:val="1"/>
          <w:sz w:val="22"/>
          <w:szCs w:val="22"/>
          <w:lang w:val="en-US" w:eastAsia="ko-KR"/>
        </w:rPr>
        <w:t xml:space="preserve"> </w:t>
      </w:r>
      <w:r w:rsidRPr="001A7F57">
        <w:rPr>
          <w:b/>
          <w:bCs/>
          <w:i/>
          <w:iCs/>
          <w:sz w:val="22"/>
          <w:szCs w:val="22"/>
          <w:lang w:val="en-US" w:eastAsia="ko-KR"/>
        </w:rPr>
        <w:t>and</w:t>
      </w:r>
      <w:r w:rsidRPr="001A7F57">
        <w:rPr>
          <w:b/>
          <w:bCs/>
          <w:i/>
          <w:iCs/>
          <w:spacing w:val="2"/>
          <w:sz w:val="22"/>
          <w:szCs w:val="22"/>
          <w:lang w:val="en-US" w:eastAsia="ko-KR"/>
        </w:rPr>
        <w:t xml:space="preserve"> </w:t>
      </w:r>
      <w:r w:rsidRPr="001A7F57">
        <w:rPr>
          <w:b/>
          <w:bCs/>
          <w:i/>
          <w:iCs/>
          <w:sz w:val="22"/>
          <w:szCs w:val="22"/>
          <w:lang w:val="en-US" w:eastAsia="ko-KR"/>
        </w:rPr>
        <w:t>insert</w:t>
      </w:r>
      <w:r w:rsidRPr="001A7F57">
        <w:rPr>
          <w:b/>
          <w:bCs/>
          <w:i/>
          <w:iCs/>
          <w:spacing w:val="1"/>
          <w:sz w:val="22"/>
          <w:szCs w:val="22"/>
          <w:lang w:val="en-US" w:eastAsia="ko-KR"/>
        </w:rPr>
        <w:t xml:space="preserve"> </w:t>
      </w:r>
      <w:del w:id="5" w:author="Park, Minyoung" w:date="2022-01-21T15:41:00Z">
        <w:r w:rsidRPr="001A7F57" w:rsidDel="005A6506">
          <w:rPr>
            <w:b/>
            <w:bCs/>
            <w:i/>
            <w:iCs/>
            <w:sz w:val="22"/>
            <w:szCs w:val="22"/>
            <w:lang w:val="en-US" w:eastAsia="ko-KR"/>
          </w:rPr>
          <w:delText>three</w:delText>
        </w:r>
        <w:r w:rsidRPr="001A7F57" w:rsidDel="005A6506">
          <w:rPr>
            <w:b/>
            <w:bCs/>
            <w:i/>
            <w:iCs/>
            <w:spacing w:val="2"/>
            <w:sz w:val="22"/>
            <w:szCs w:val="22"/>
            <w:lang w:val="en-US" w:eastAsia="ko-KR"/>
          </w:rPr>
          <w:delText xml:space="preserve"> </w:delText>
        </w:r>
      </w:del>
      <w:ins w:id="6" w:author="Park, Minyoung" w:date="2022-01-21T15:41:00Z">
        <w:r w:rsidR="005A6506">
          <w:rPr>
            <w:b/>
            <w:bCs/>
            <w:i/>
            <w:iCs/>
            <w:sz w:val="22"/>
            <w:szCs w:val="22"/>
            <w:lang w:val="en-US" w:eastAsia="ko-KR"/>
          </w:rPr>
          <w:t>four</w:t>
        </w:r>
        <w:r w:rsidR="005A6506" w:rsidRPr="001A7F57">
          <w:rPr>
            <w:b/>
            <w:bCs/>
            <w:i/>
            <w:iCs/>
            <w:spacing w:val="2"/>
            <w:sz w:val="22"/>
            <w:szCs w:val="22"/>
            <w:lang w:val="en-US" w:eastAsia="ko-KR"/>
          </w:rPr>
          <w:t xml:space="preserve"> </w:t>
        </w:r>
      </w:ins>
      <w:r w:rsidRPr="001A7F57">
        <w:rPr>
          <w:b/>
          <w:bCs/>
          <w:i/>
          <w:iCs/>
          <w:sz w:val="22"/>
          <w:szCs w:val="22"/>
          <w:lang w:val="en-US" w:eastAsia="ko-KR"/>
        </w:rPr>
        <w:t>new</w:t>
      </w:r>
      <w:r w:rsidRPr="001A7F57">
        <w:rPr>
          <w:b/>
          <w:bCs/>
          <w:i/>
          <w:iCs/>
          <w:spacing w:val="1"/>
          <w:sz w:val="22"/>
          <w:szCs w:val="22"/>
          <w:lang w:val="en-US" w:eastAsia="ko-KR"/>
        </w:rPr>
        <w:t xml:space="preserve"> </w:t>
      </w:r>
      <w:r w:rsidRPr="001A7F57">
        <w:rPr>
          <w:b/>
          <w:bCs/>
          <w:i/>
          <w:iCs/>
          <w:sz w:val="22"/>
          <w:szCs w:val="22"/>
          <w:lang w:val="en-US" w:eastAsia="ko-KR"/>
        </w:rPr>
        <w:t>rows</w:t>
      </w:r>
      <w:r w:rsidRPr="001A7F57">
        <w:rPr>
          <w:b/>
          <w:bCs/>
          <w:i/>
          <w:iCs/>
          <w:spacing w:val="55"/>
          <w:sz w:val="22"/>
          <w:szCs w:val="22"/>
          <w:lang w:val="en-US" w:eastAsia="ko-KR"/>
        </w:rPr>
        <w:t xml:space="preserve"> </w:t>
      </w:r>
      <w:r w:rsidRPr="001A7F57">
        <w:rPr>
          <w:b/>
          <w:bCs/>
          <w:i/>
          <w:iCs/>
          <w:sz w:val="22"/>
          <w:szCs w:val="22"/>
          <w:lang w:val="en-US" w:eastAsia="ko-KR"/>
        </w:rPr>
        <w:t>to</w:t>
      </w:r>
      <w:r w:rsidRPr="001A7F57">
        <w:rPr>
          <w:b/>
          <w:bCs/>
          <w:i/>
          <w:iCs/>
          <w:spacing w:val="1"/>
          <w:sz w:val="22"/>
          <w:szCs w:val="22"/>
          <w:lang w:val="en-US" w:eastAsia="ko-KR"/>
        </w:rPr>
        <w:t xml:space="preserve"> </w:t>
      </w:r>
      <w:hyperlink w:anchor="bookmark55" w:history="1">
        <w:r w:rsidRPr="001A7F57">
          <w:rPr>
            <w:b/>
            <w:bCs/>
            <w:i/>
            <w:iCs/>
            <w:sz w:val="22"/>
            <w:szCs w:val="22"/>
            <w:lang w:val="en-US" w:eastAsia="ko-KR"/>
          </w:rPr>
          <w:t>Table</w:t>
        </w:r>
        <w:r w:rsidRPr="001A7F57">
          <w:rPr>
            <w:b/>
            <w:bCs/>
            <w:i/>
            <w:iCs/>
            <w:spacing w:val="-2"/>
            <w:sz w:val="22"/>
            <w:szCs w:val="22"/>
            <w:lang w:val="en-US" w:eastAsia="ko-KR"/>
          </w:rPr>
          <w:t xml:space="preserve"> </w:t>
        </w:r>
        <w:r w:rsidRPr="001A7F57">
          <w:rPr>
            <w:b/>
            <w:bCs/>
            <w:i/>
            <w:iCs/>
            <w:sz w:val="22"/>
            <w:szCs w:val="22"/>
            <w:lang w:val="en-US" w:eastAsia="ko-KR"/>
          </w:rPr>
          <w:t>9-60</w:t>
        </w:r>
        <w:r w:rsidRPr="001A7F57">
          <w:rPr>
            <w:b/>
            <w:bCs/>
            <w:i/>
            <w:iCs/>
            <w:spacing w:val="1"/>
            <w:sz w:val="22"/>
            <w:szCs w:val="22"/>
            <w:lang w:val="en-US" w:eastAsia="ko-KR"/>
          </w:rPr>
          <w:t xml:space="preserve"> </w:t>
        </w:r>
        <w:r w:rsidRPr="001A7F57">
          <w:rPr>
            <w:b/>
            <w:bCs/>
            <w:i/>
            <w:iCs/>
            <w:sz w:val="22"/>
            <w:szCs w:val="22"/>
            <w:lang w:val="en-US" w:eastAsia="ko-KR"/>
          </w:rPr>
          <w:t>(Beacon</w:t>
        </w:r>
        <w:r w:rsidRPr="001A7F57">
          <w:rPr>
            <w:b/>
            <w:bCs/>
            <w:i/>
            <w:iCs/>
            <w:spacing w:val="1"/>
            <w:sz w:val="22"/>
            <w:szCs w:val="22"/>
            <w:lang w:val="en-US" w:eastAsia="ko-KR"/>
          </w:rPr>
          <w:t xml:space="preserve"> </w:t>
        </w:r>
        <w:r w:rsidRPr="001A7F57">
          <w:rPr>
            <w:b/>
            <w:bCs/>
            <w:i/>
            <w:iCs/>
            <w:sz w:val="22"/>
            <w:szCs w:val="22"/>
            <w:lang w:val="en-US" w:eastAsia="ko-KR"/>
          </w:rPr>
          <w:t>frame</w:t>
        </w:r>
      </w:hyperlink>
      <w:r w:rsidRPr="001A7F57">
        <w:rPr>
          <w:b/>
          <w:bCs/>
          <w:i/>
          <w:iCs/>
          <w:spacing w:val="-52"/>
          <w:sz w:val="22"/>
          <w:szCs w:val="22"/>
          <w:lang w:val="en-US" w:eastAsia="ko-KR"/>
        </w:rPr>
        <w:t xml:space="preserve"> </w:t>
      </w:r>
      <w:r w:rsidRPr="001A7F57">
        <w:rPr>
          <w:b/>
          <w:bCs/>
          <w:i/>
          <w:iCs/>
          <w:spacing w:val="-52"/>
          <w:sz w:val="22"/>
          <w:szCs w:val="22"/>
          <w:lang w:val="en-US" w:eastAsia="ko-KR"/>
        </w:rPr>
        <w:fldChar w:fldCharType="begin"/>
      </w:r>
      <w:r w:rsidRPr="001A7F57">
        <w:rPr>
          <w:b/>
          <w:bCs/>
          <w:i/>
          <w:iCs/>
          <w:spacing w:val="-52"/>
          <w:sz w:val="22"/>
          <w:szCs w:val="22"/>
          <w:lang w:val="en-US" w:eastAsia="ko-KR"/>
        </w:rPr>
        <w:instrText xml:space="preserve"> HYPERLINK \l "bookmark55" </w:instrText>
      </w:r>
      <w:r w:rsidRPr="001A7F57">
        <w:rPr>
          <w:b/>
          <w:bCs/>
          <w:i/>
          <w:iCs/>
          <w:spacing w:val="-52"/>
          <w:sz w:val="22"/>
          <w:szCs w:val="22"/>
          <w:lang w:val="en-US" w:eastAsia="ko-KR"/>
        </w:rPr>
        <w:fldChar w:fldCharType="separate"/>
      </w:r>
      <w:r w:rsidRPr="001A7F57">
        <w:rPr>
          <w:b/>
          <w:bCs/>
          <w:i/>
          <w:iCs/>
          <w:sz w:val="22"/>
          <w:szCs w:val="22"/>
          <w:lang w:val="en-US" w:eastAsia="ko-KR"/>
        </w:rPr>
        <w:t>body(#1004)(#2246)(#3352)</w:t>
      </w:r>
      <w:ins w:id="7" w:author="Park, Minyoung" w:date="2022-01-21T15:50:00Z">
        <w:r w:rsidR="004E36C7" w:rsidRPr="004E36C7">
          <w:rPr>
            <w:rFonts w:ascii="Arial" w:hAnsi="Arial" w:cs="Arial"/>
            <w:b/>
            <w:bCs/>
            <w:color w:val="208A20"/>
            <w:sz w:val="20"/>
            <w:u w:val="thick"/>
            <w:lang w:val="en-US" w:eastAsia="ko-KR"/>
          </w:rPr>
          <w:t xml:space="preserve"> </w:t>
        </w:r>
        <w:r w:rsidR="004E36C7">
          <w:rPr>
            <w:rFonts w:ascii="Arial" w:hAnsi="Arial" w:cs="Arial"/>
            <w:b/>
            <w:bCs/>
            <w:color w:val="208A20"/>
            <w:sz w:val="20"/>
            <w:u w:val="thick"/>
            <w:lang w:val="en-US" w:eastAsia="ko-KR"/>
          </w:rPr>
          <w:t>(#8264, 4000, 5822)</w:t>
        </w:r>
      </w:ins>
      <w:r w:rsidRPr="001A7F57">
        <w:rPr>
          <w:b/>
          <w:bCs/>
          <w:i/>
          <w:iCs/>
          <w:sz w:val="22"/>
          <w:szCs w:val="22"/>
          <w:lang w:val="en-US" w:eastAsia="ko-KR"/>
        </w:rPr>
        <w:t>)</w:t>
      </w:r>
      <w:r w:rsidRPr="001A7F57">
        <w:rPr>
          <w:b/>
          <w:bCs/>
          <w:i/>
          <w:iCs/>
          <w:spacing w:val="-52"/>
          <w:sz w:val="22"/>
          <w:szCs w:val="22"/>
          <w:lang w:val="en-US" w:eastAsia="ko-KR"/>
        </w:rPr>
        <w:fldChar w:fldCharType="end"/>
      </w:r>
      <w:r w:rsidRPr="001A7F57">
        <w:rPr>
          <w:b/>
          <w:bCs/>
          <w:i/>
          <w:iCs/>
          <w:sz w:val="22"/>
          <w:szCs w:val="22"/>
          <w:lang w:val="en-US" w:eastAsia="ko-KR"/>
        </w:rPr>
        <w:t>:</w:t>
      </w:r>
      <w:r w:rsidRPr="001A7F57">
        <w:rPr>
          <w:sz w:val="20"/>
          <w:lang w:val="en-US" w:eastAsia="ko-KR"/>
        </w:rPr>
        <w:t>.</w:t>
      </w:r>
    </w:p>
    <w:p w14:paraId="48FF7F3A" w14:textId="77777777" w:rsidR="001A7F57" w:rsidRPr="001A7F57" w:rsidRDefault="001A7F57" w:rsidP="001A7F57">
      <w:pPr>
        <w:widowControl w:val="0"/>
        <w:kinsoku w:val="0"/>
        <w:overflowPunct w:val="0"/>
        <w:autoSpaceDE w:val="0"/>
        <w:autoSpaceDN w:val="0"/>
        <w:adjustRightInd w:val="0"/>
        <w:rPr>
          <w:sz w:val="20"/>
          <w:lang w:val="en-US" w:eastAsia="ko-KR"/>
        </w:rPr>
      </w:pPr>
    </w:p>
    <w:p w14:paraId="0CC0AEA9" w14:textId="77777777" w:rsidR="001A7F57" w:rsidRPr="001A7F57" w:rsidRDefault="001A7F57" w:rsidP="001A7F57">
      <w:pPr>
        <w:widowControl w:val="0"/>
        <w:kinsoku w:val="0"/>
        <w:overflowPunct w:val="0"/>
        <w:autoSpaceDE w:val="0"/>
        <w:autoSpaceDN w:val="0"/>
        <w:adjustRightInd w:val="0"/>
        <w:spacing w:before="10"/>
        <w:rPr>
          <w:szCs w:val="18"/>
          <w:lang w:val="en-US" w:eastAsia="ko-KR"/>
        </w:rPr>
      </w:pPr>
    </w:p>
    <w:p w14:paraId="56F95406" w14:textId="469B1EE7" w:rsidR="001A7F57" w:rsidRPr="001A7F57" w:rsidRDefault="001A7F57" w:rsidP="001A7F57">
      <w:pPr>
        <w:widowControl w:val="0"/>
        <w:kinsoku w:val="0"/>
        <w:overflowPunct w:val="0"/>
        <w:autoSpaceDE w:val="0"/>
        <w:autoSpaceDN w:val="0"/>
        <w:adjustRightInd w:val="0"/>
        <w:ind w:left="943" w:right="1016"/>
        <w:jc w:val="center"/>
        <w:rPr>
          <w:rFonts w:ascii="Arial" w:hAnsi="Arial" w:cs="Arial"/>
          <w:b/>
          <w:bCs/>
          <w:color w:val="208A20"/>
          <w:sz w:val="20"/>
          <w:lang w:val="en-US" w:eastAsia="ko-KR"/>
        </w:rPr>
      </w:pPr>
      <w:bookmarkStart w:id="8" w:name="_bookmark55"/>
      <w:bookmarkEnd w:id="8"/>
      <w:r w:rsidRPr="001A7F57">
        <w:rPr>
          <w:rFonts w:ascii="Arial" w:hAnsi="Arial" w:cs="Arial"/>
          <w:b/>
          <w:bCs/>
          <w:sz w:val="20"/>
          <w:lang w:val="en-US" w:eastAsia="ko-KR"/>
        </w:rPr>
        <w:t>Table</w:t>
      </w:r>
      <w:r w:rsidRPr="001A7F57">
        <w:rPr>
          <w:rFonts w:ascii="Arial" w:hAnsi="Arial" w:cs="Arial"/>
          <w:b/>
          <w:bCs/>
          <w:spacing w:val="-12"/>
          <w:sz w:val="20"/>
          <w:lang w:val="en-US" w:eastAsia="ko-KR"/>
        </w:rPr>
        <w:t xml:space="preserve"> </w:t>
      </w:r>
      <w:r w:rsidRPr="001A7F57">
        <w:rPr>
          <w:rFonts w:ascii="Arial" w:hAnsi="Arial" w:cs="Arial"/>
          <w:b/>
          <w:bCs/>
          <w:sz w:val="20"/>
          <w:lang w:val="en-US" w:eastAsia="ko-KR"/>
        </w:rPr>
        <w:t>9-60—Beacon</w:t>
      </w:r>
      <w:r w:rsidRPr="001A7F57">
        <w:rPr>
          <w:rFonts w:ascii="Arial" w:hAnsi="Arial" w:cs="Arial"/>
          <w:b/>
          <w:bCs/>
          <w:spacing w:val="-12"/>
          <w:sz w:val="20"/>
          <w:lang w:val="en-US" w:eastAsia="ko-KR"/>
        </w:rPr>
        <w:t xml:space="preserve"> </w:t>
      </w:r>
      <w:r w:rsidRPr="001A7F57">
        <w:rPr>
          <w:rFonts w:ascii="Arial" w:hAnsi="Arial" w:cs="Arial"/>
          <w:b/>
          <w:bCs/>
          <w:sz w:val="20"/>
          <w:lang w:val="en-US" w:eastAsia="ko-KR"/>
        </w:rPr>
        <w:t>frame</w:t>
      </w:r>
      <w:r w:rsidRPr="001A7F57">
        <w:rPr>
          <w:rFonts w:ascii="Arial" w:hAnsi="Arial" w:cs="Arial"/>
          <w:b/>
          <w:bCs/>
          <w:spacing w:val="-11"/>
          <w:sz w:val="20"/>
          <w:lang w:val="en-US" w:eastAsia="ko-KR"/>
        </w:rPr>
        <w:t xml:space="preserve"> </w:t>
      </w:r>
      <w:r w:rsidRPr="001A7F57">
        <w:rPr>
          <w:rFonts w:ascii="Arial" w:hAnsi="Arial" w:cs="Arial"/>
          <w:b/>
          <w:bCs/>
          <w:sz w:val="20"/>
          <w:lang w:val="en-US" w:eastAsia="ko-KR"/>
        </w:rPr>
        <w:t>body</w:t>
      </w:r>
      <w:r w:rsidRPr="001A7F57">
        <w:rPr>
          <w:rFonts w:ascii="Arial" w:hAnsi="Arial" w:cs="Arial"/>
          <w:b/>
          <w:bCs/>
          <w:color w:val="208A20"/>
          <w:sz w:val="20"/>
          <w:u w:val="thick"/>
          <w:lang w:val="en-US" w:eastAsia="ko-KR"/>
        </w:rPr>
        <w:t>(#1004)(#2246)(#3352)</w:t>
      </w:r>
      <w:ins w:id="9" w:author="Park, Minyoung" w:date="2022-01-21T15:48:00Z">
        <w:r w:rsidR="000A2994">
          <w:rPr>
            <w:rFonts w:ascii="Arial" w:hAnsi="Arial" w:cs="Arial"/>
            <w:b/>
            <w:bCs/>
            <w:color w:val="208A20"/>
            <w:sz w:val="20"/>
            <w:u w:val="thick"/>
            <w:lang w:val="en-US" w:eastAsia="ko-KR"/>
          </w:rPr>
          <w:t>(#</w:t>
        </w:r>
      </w:ins>
      <w:ins w:id="10" w:author="Park, Minyoung" w:date="2022-01-21T15:49:00Z">
        <w:r w:rsidR="000A2994">
          <w:rPr>
            <w:rFonts w:ascii="Arial" w:hAnsi="Arial" w:cs="Arial"/>
            <w:b/>
            <w:bCs/>
            <w:color w:val="208A20"/>
            <w:sz w:val="20"/>
            <w:u w:val="thick"/>
            <w:lang w:val="en-US" w:eastAsia="ko-KR"/>
          </w:rPr>
          <w:t>8264, 4000, 5822)</w:t>
        </w:r>
      </w:ins>
    </w:p>
    <w:p w14:paraId="361940B9" w14:textId="77777777" w:rsidR="001A7F57" w:rsidRPr="001A7F57" w:rsidRDefault="001A7F57" w:rsidP="001A7F57">
      <w:pPr>
        <w:widowControl w:val="0"/>
        <w:kinsoku w:val="0"/>
        <w:overflowPunct w:val="0"/>
        <w:autoSpaceDE w:val="0"/>
        <w:autoSpaceDN w:val="0"/>
        <w:adjustRightInd w:val="0"/>
        <w:spacing w:before="10"/>
        <w:rPr>
          <w:rFonts w:ascii="Arial" w:hAnsi="Arial" w:cs="Arial"/>
          <w:b/>
          <w:bCs/>
          <w:sz w:val="21"/>
          <w:szCs w:val="21"/>
          <w:lang w:val="en-US" w:eastAsia="ko-KR"/>
        </w:rPr>
      </w:pPr>
    </w:p>
    <w:tbl>
      <w:tblPr>
        <w:tblW w:w="0" w:type="auto"/>
        <w:tblInd w:w="1400" w:type="dxa"/>
        <w:tblLayout w:type="fixed"/>
        <w:tblCellMar>
          <w:left w:w="0" w:type="dxa"/>
          <w:right w:w="0" w:type="dxa"/>
        </w:tblCellMar>
        <w:tblLook w:val="0000" w:firstRow="0" w:lastRow="0" w:firstColumn="0" w:lastColumn="0" w:noHBand="0" w:noVBand="0"/>
      </w:tblPr>
      <w:tblGrid>
        <w:gridCol w:w="1119"/>
        <w:gridCol w:w="1757"/>
        <w:gridCol w:w="5001"/>
      </w:tblGrid>
      <w:tr w:rsidR="001A7F57" w:rsidRPr="001A7F57" w14:paraId="4CCDEC8C" w14:textId="77777777" w:rsidTr="0056563C">
        <w:trPr>
          <w:trHeight w:val="380"/>
        </w:trPr>
        <w:tc>
          <w:tcPr>
            <w:tcW w:w="1119" w:type="dxa"/>
            <w:tcBorders>
              <w:top w:val="single" w:sz="12" w:space="0" w:color="000000"/>
              <w:left w:val="single" w:sz="12" w:space="0" w:color="000000"/>
              <w:bottom w:val="single" w:sz="12" w:space="0" w:color="000000"/>
              <w:right w:val="single" w:sz="2" w:space="0" w:color="000000"/>
            </w:tcBorders>
          </w:tcPr>
          <w:p w14:paraId="01D4CB2F" w14:textId="77777777" w:rsidR="001A7F57" w:rsidRPr="001A7F57" w:rsidRDefault="001A7F57" w:rsidP="001A7F57">
            <w:pPr>
              <w:widowControl w:val="0"/>
              <w:kinsoku w:val="0"/>
              <w:overflowPunct w:val="0"/>
              <w:autoSpaceDE w:val="0"/>
              <w:autoSpaceDN w:val="0"/>
              <w:adjustRightInd w:val="0"/>
              <w:spacing w:before="76"/>
              <w:ind w:left="136" w:right="111"/>
              <w:jc w:val="center"/>
              <w:rPr>
                <w:b/>
                <w:bCs/>
                <w:szCs w:val="18"/>
                <w:lang w:val="en-US" w:eastAsia="ko-KR"/>
              </w:rPr>
            </w:pPr>
            <w:bookmarkStart w:id="11" w:name="_Hlk93996065"/>
            <w:r w:rsidRPr="001A7F57">
              <w:rPr>
                <w:b/>
                <w:bCs/>
                <w:szCs w:val="18"/>
                <w:lang w:val="en-US" w:eastAsia="ko-KR"/>
              </w:rPr>
              <w:t>Order</w:t>
            </w:r>
          </w:p>
        </w:tc>
        <w:tc>
          <w:tcPr>
            <w:tcW w:w="1757" w:type="dxa"/>
            <w:tcBorders>
              <w:top w:val="single" w:sz="12" w:space="0" w:color="000000"/>
              <w:left w:val="single" w:sz="2" w:space="0" w:color="000000"/>
              <w:bottom w:val="single" w:sz="12" w:space="0" w:color="000000"/>
              <w:right w:val="single" w:sz="2" w:space="0" w:color="000000"/>
            </w:tcBorders>
          </w:tcPr>
          <w:p w14:paraId="5B83729C" w14:textId="77777777" w:rsidR="001A7F57" w:rsidRPr="001A7F57" w:rsidRDefault="001A7F57" w:rsidP="001A7F57">
            <w:pPr>
              <w:widowControl w:val="0"/>
              <w:kinsoku w:val="0"/>
              <w:overflowPunct w:val="0"/>
              <w:autoSpaceDE w:val="0"/>
              <w:autoSpaceDN w:val="0"/>
              <w:adjustRightInd w:val="0"/>
              <w:spacing w:before="76"/>
              <w:ind w:left="419"/>
              <w:rPr>
                <w:b/>
                <w:bCs/>
                <w:szCs w:val="18"/>
                <w:lang w:val="en-US" w:eastAsia="ko-KR"/>
              </w:rPr>
            </w:pPr>
            <w:r w:rsidRPr="001A7F57">
              <w:rPr>
                <w:b/>
                <w:bCs/>
                <w:szCs w:val="18"/>
                <w:lang w:val="en-US" w:eastAsia="ko-KR"/>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5CD0AEC7" w14:textId="77777777" w:rsidR="001A7F57" w:rsidRPr="001A7F57" w:rsidRDefault="001A7F57" w:rsidP="001A7F57">
            <w:pPr>
              <w:widowControl w:val="0"/>
              <w:kinsoku w:val="0"/>
              <w:overflowPunct w:val="0"/>
              <w:autoSpaceDE w:val="0"/>
              <w:autoSpaceDN w:val="0"/>
              <w:adjustRightInd w:val="0"/>
              <w:spacing w:before="76"/>
              <w:ind w:left="2013" w:right="1989"/>
              <w:jc w:val="center"/>
              <w:rPr>
                <w:b/>
                <w:bCs/>
                <w:szCs w:val="18"/>
                <w:lang w:val="en-US" w:eastAsia="ko-KR"/>
              </w:rPr>
            </w:pPr>
            <w:r w:rsidRPr="001A7F57">
              <w:rPr>
                <w:b/>
                <w:bCs/>
                <w:szCs w:val="18"/>
                <w:lang w:val="en-US" w:eastAsia="ko-KR"/>
              </w:rPr>
              <w:t>Notes</w:t>
            </w:r>
          </w:p>
        </w:tc>
      </w:tr>
      <w:tr w:rsidR="001A7F57" w:rsidRPr="001A7F57" w14:paraId="48FA8ABF" w14:textId="77777777" w:rsidTr="0056563C">
        <w:trPr>
          <w:trHeight w:val="711"/>
        </w:trPr>
        <w:tc>
          <w:tcPr>
            <w:tcW w:w="1119" w:type="dxa"/>
            <w:tcBorders>
              <w:top w:val="single" w:sz="12" w:space="0" w:color="000000"/>
              <w:left w:val="single" w:sz="12" w:space="0" w:color="000000"/>
              <w:bottom w:val="single" w:sz="2" w:space="0" w:color="000000"/>
              <w:right w:val="single" w:sz="2" w:space="0" w:color="000000"/>
            </w:tcBorders>
          </w:tcPr>
          <w:p w14:paraId="12F8920D" w14:textId="77777777" w:rsidR="001A7F57" w:rsidRPr="001A7F57" w:rsidRDefault="001A7F57" w:rsidP="001A7F57">
            <w:pPr>
              <w:widowControl w:val="0"/>
              <w:kinsoku w:val="0"/>
              <w:overflowPunct w:val="0"/>
              <w:autoSpaceDE w:val="0"/>
              <w:autoSpaceDN w:val="0"/>
              <w:adjustRightInd w:val="0"/>
              <w:spacing w:before="36"/>
              <w:ind w:left="136" w:right="111"/>
              <w:jc w:val="center"/>
              <w:rPr>
                <w:szCs w:val="18"/>
                <w:lang w:val="en-US" w:eastAsia="ko-KR"/>
              </w:rPr>
            </w:pPr>
            <w:r w:rsidRPr="001A7F57">
              <w:rPr>
                <w:szCs w:val="18"/>
                <w:lang w:val="en-US" w:eastAsia="ko-KR"/>
              </w:rPr>
              <w:t>12</w:t>
            </w:r>
          </w:p>
        </w:tc>
        <w:tc>
          <w:tcPr>
            <w:tcW w:w="1757" w:type="dxa"/>
            <w:tcBorders>
              <w:top w:val="single" w:sz="12" w:space="0" w:color="000000"/>
              <w:left w:val="single" w:sz="2" w:space="0" w:color="000000"/>
              <w:bottom w:val="single" w:sz="2" w:space="0" w:color="000000"/>
              <w:right w:val="single" w:sz="2" w:space="0" w:color="000000"/>
            </w:tcBorders>
          </w:tcPr>
          <w:p w14:paraId="6507B25F" w14:textId="77777777" w:rsidR="001A7F57" w:rsidRPr="001A7F57" w:rsidRDefault="001A7F57" w:rsidP="001A7F57">
            <w:pPr>
              <w:widowControl w:val="0"/>
              <w:kinsoku w:val="0"/>
              <w:overflowPunct w:val="0"/>
              <w:autoSpaceDE w:val="0"/>
              <w:autoSpaceDN w:val="0"/>
              <w:adjustRightInd w:val="0"/>
              <w:spacing w:before="36"/>
              <w:ind w:left="129"/>
              <w:rPr>
                <w:szCs w:val="18"/>
                <w:lang w:val="en-US" w:eastAsia="ko-KR"/>
              </w:rPr>
            </w:pPr>
            <w:r w:rsidRPr="001A7F57">
              <w:rPr>
                <w:szCs w:val="18"/>
                <w:lang w:val="en-US" w:eastAsia="ko-KR"/>
              </w:rPr>
              <w:t>Quiet</w:t>
            </w:r>
          </w:p>
        </w:tc>
        <w:tc>
          <w:tcPr>
            <w:tcW w:w="5001" w:type="dxa"/>
            <w:tcBorders>
              <w:top w:val="single" w:sz="12" w:space="0" w:color="000000"/>
              <w:left w:val="single" w:sz="2" w:space="0" w:color="000000"/>
              <w:bottom w:val="single" w:sz="2" w:space="0" w:color="000000"/>
              <w:right w:val="single" w:sz="12" w:space="0" w:color="000000"/>
            </w:tcBorders>
          </w:tcPr>
          <w:p w14:paraId="7352C272" w14:textId="77777777" w:rsidR="001A7F57" w:rsidRPr="001A7F57" w:rsidRDefault="001A7F57" w:rsidP="001A7F57">
            <w:pPr>
              <w:widowControl w:val="0"/>
              <w:kinsoku w:val="0"/>
              <w:overflowPunct w:val="0"/>
              <w:autoSpaceDE w:val="0"/>
              <w:autoSpaceDN w:val="0"/>
              <w:adjustRightInd w:val="0"/>
              <w:spacing w:before="41" w:line="232" w:lineRule="auto"/>
              <w:ind w:left="117" w:right="91"/>
              <w:jc w:val="both"/>
              <w:rPr>
                <w:color w:val="000000"/>
                <w:szCs w:val="18"/>
                <w:lang w:val="en-US" w:eastAsia="ko-KR"/>
              </w:rPr>
            </w:pPr>
            <w:r w:rsidRPr="001A7F57">
              <w:rPr>
                <w:szCs w:val="18"/>
                <w:lang w:val="en-US" w:eastAsia="ko-KR"/>
              </w:rPr>
              <w:t>The</w:t>
            </w:r>
            <w:r w:rsidRPr="001A7F57">
              <w:rPr>
                <w:spacing w:val="-7"/>
                <w:szCs w:val="18"/>
                <w:lang w:val="en-US" w:eastAsia="ko-KR"/>
              </w:rPr>
              <w:t xml:space="preserve"> </w:t>
            </w:r>
            <w:r w:rsidRPr="001A7F57">
              <w:rPr>
                <w:szCs w:val="18"/>
                <w:lang w:val="en-US" w:eastAsia="ko-KR"/>
              </w:rPr>
              <w:t>Quiet</w:t>
            </w:r>
            <w:r w:rsidRPr="001A7F57">
              <w:rPr>
                <w:spacing w:val="-5"/>
                <w:szCs w:val="18"/>
                <w:lang w:val="en-US" w:eastAsia="ko-KR"/>
              </w:rPr>
              <w:t xml:space="preserve"> </w:t>
            </w:r>
            <w:r w:rsidRPr="001A7F57">
              <w:rPr>
                <w:szCs w:val="18"/>
                <w:lang w:val="en-US" w:eastAsia="ko-KR"/>
              </w:rPr>
              <w:t>element</w:t>
            </w:r>
            <w:r w:rsidRPr="001A7F57">
              <w:rPr>
                <w:spacing w:val="-5"/>
                <w:szCs w:val="18"/>
                <w:lang w:val="en-US" w:eastAsia="ko-KR"/>
              </w:rPr>
              <w:t xml:space="preserve"> </w:t>
            </w:r>
            <w:r w:rsidRPr="001A7F57">
              <w:rPr>
                <w:szCs w:val="18"/>
                <w:lang w:val="en-US" w:eastAsia="ko-KR"/>
              </w:rPr>
              <w:t>is</w:t>
            </w:r>
            <w:r w:rsidRPr="001A7F57">
              <w:rPr>
                <w:spacing w:val="-6"/>
                <w:szCs w:val="18"/>
                <w:lang w:val="en-US" w:eastAsia="ko-KR"/>
              </w:rPr>
              <w:t xml:space="preserve"> </w:t>
            </w:r>
            <w:r w:rsidRPr="001A7F57">
              <w:rPr>
                <w:szCs w:val="18"/>
                <w:lang w:val="en-US" w:eastAsia="ko-KR"/>
              </w:rPr>
              <w:t>optionally</w:t>
            </w:r>
            <w:r w:rsidRPr="001A7F57">
              <w:rPr>
                <w:spacing w:val="-5"/>
                <w:szCs w:val="18"/>
                <w:lang w:val="en-US" w:eastAsia="ko-KR"/>
              </w:rPr>
              <w:t xml:space="preserve"> </w:t>
            </w:r>
            <w:r w:rsidRPr="001A7F57">
              <w:rPr>
                <w:szCs w:val="18"/>
                <w:lang w:val="en-US" w:eastAsia="ko-KR"/>
              </w:rPr>
              <w:t>present</w:t>
            </w:r>
            <w:r w:rsidRPr="001A7F57">
              <w:rPr>
                <w:spacing w:val="-6"/>
                <w:szCs w:val="18"/>
                <w:lang w:val="en-US" w:eastAsia="ko-KR"/>
              </w:rPr>
              <w:t xml:space="preserve"> </w:t>
            </w:r>
            <w:r w:rsidRPr="001A7F57">
              <w:rPr>
                <w:szCs w:val="18"/>
                <w:lang w:val="en-US" w:eastAsia="ko-KR"/>
              </w:rPr>
              <w:t>if</w:t>
            </w:r>
            <w:r w:rsidRPr="001A7F57">
              <w:rPr>
                <w:spacing w:val="-5"/>
                <w:szCs w:val="18"/>
                <w:lang w:val="en-US" w:eastAsia="ko-KR"/>
              </w:rPr>
              <w:t xml:space="preserve"> </w:t>
            </w:r>
            <w:r w:rsidRPr="001A7F57">
              <w:rPr>
                <w:szCs w:val="18"/>
                <w:lang w:val="en-US" w:eastAsia="ko-KR"/>
              </w:rPr>
              <w:t>dot11SpectrumManage-</w:t>
            </w:r>
            <w:r w:rsidRPr="001A7F57">
              <w:rPr>
                <w:spacing w:val="-43"/>
                <w:szCs w:val="18"/>
                <w:lang w:val="en-US" w:eastAsia="ko-KR"/>
              </w:rPr>
              <w:t xml:space="preserve"> </w:t>
            </w:r>
            <w:r w:rsidRPr="001A7F57">
              <w:rPr>
                <w:szCs w:val="18"/>
                <w:lang w:val="en-US" w:eastAsia="ko-KR"/>
              </w:rPr>
              <w:t>mentRequired is true or dot11RadioMeasurementActivated is true</w:t>
            </w:r>
            <w:r w:rsidRPr="001A7F57">
              <w:rPr>
                <w:spacing w:val="-42"/>
                <w:szCs w:val="18"/>
                <w:lang w:val="en-US" w:eastAsia="ko-KR"/>
              </w:rPr>
              <w:t xml:space="preserve"> </w:t>
            </w:r>
            <w:r w:rsidRPr="001A7F57">
              <w:rPr>
                <w:szCs w:val="18"/>
                <w:u w:val="single"/>
                <w:lang w:val="en-US" w:eastAsia="ko-KR"/>
              </w:rPr>
              <w:t>or</w:t>
            </w:r>
            <w:r w:rsidRPr="001A7F57">
              <w:rPr>
                <w:spacing w:val="-3"/>
                <w:szCs w:val="18"/>
                <w:u w:val="single"/>
                <w:lang w:val="en-US" w:eastAsia="ko-KR"/>
              </w:rPr>
              <w:t xml:space="preserve"> </w:t>
            </w:r>
            <w:r w:rsidRPr="001A7F57">
              <w:rPr>
                <w:szCs w:val="18"/>
                <w:u w:val="single"/>
                <w:lang w:val="en-US" w:eastAsia="ko-KR"/>
              </w:rPr>
              <w:t>dot11RestrictedTWTOptionImplemented</w:t>
            </w:r>
            <w:r w:rsidRPr="001A7F57">
              <w:rPr>
                <w:spacing w:val="-2"/>
                <w:szCs w:val="18"/>
                <w:u w:val="single"/>
                <w:lang w:val="en-US" w:eastAsia="ko-KR"/>
              </w:rPr>
              <w:t xml:space="preserve"> </w:t>
            </w:r>
            <w:r w:rsidRPr="001A7F57">
              <w:rPr>
                <w:szCs w:val="18"/>
                <w:u w:val="single"/>
                <w:lang w:val="en-US" w:eastAsia="ko-KR"/>
              </w:rPr>
              <w:t>is</w:t>
            </w:r>
            <w:r w:rsidRPr="001A7F57">
              <w:rPr>
                <w:spacing w:val="-2"/>
                <w:szCs w:val="18"/>
                <w:u w:val="single"/>
                <w:lang w:val="en-US" w:eastAsia="ko-KR"/>
              </w:rPr>
              <w:t xml:space="preserve"> </w:t>
            </w:r>
            <w:r w:rsidRPr="001A7F57">
              <w:rPr>
                <w:szCs w:val="18"/>
                <w:u w:val="single"/>
                <w:lang w:val="en-US" w:eastAsia="ko-KR"/>
              </w:rPr>
              <w:t>true</w:t>
            </w:r>
            <w:r w:rsidRPr="001A7F57">
              <w:rPr>
                <w:color w:val="208A20"/>
                <w:szCs w:val="18"/>
                <w:u w:val="single"/>
                <w:lang w:val="en-US" w:eastAsia="ko-KR"/>
              </w:rPr>
              <w:t>(#2215)</w:t>
            </w:r>
            <w:r w:rsidRPr="001A7F57">
              <w:rPr>
                <w:color w:val="000000"/>
                <w:szCs w:val="18"/>
                <w:lang w:val="en-US" w:eastAsia="ko-KR"/>
              </w:rPr>
              <w:t>.</w:t>
            </w:r>
          </w:p>
        </w:tc>
      </w:tr>
      <w:tr w:rsidR="001A7F57" w:rsidRPr="001A7F57" w14:paraId="6F2E121C" w14:textId="77777777" w:rsidTr="0056563C">
        <w:trPr>
          <w:trHeight w:val="725"/>
        </w:trPr>
        <w:tc>
          <w:tcPr>
            <w:tcW w:w="1119" w:type="dxa"/>
            <w:tcBorders>
              <w:top w:val="single" w:sz="2" w:space="0" w:color="000000"/>
              <w:left w:val="single" w:sz="12" w:space="0" w:color="000000"/>
              <w:bottom w:val="single" w:sz="2" w:space="0" w:color="000000"/>
              <w:right w:val="single" w:sz="2" w:space="0" w:color="000000"/>
            </w:tcBorders>
          </w:tcPr>
          <w:p w14:paraId="4EA99AA0" w14:textId="77777777" w:rsidR="001A7F57" w:rsidRPr="001A7F57" w:rsidRDefault="001A7F57" w:rsidP="001A7F57">
            <w:pPr>
              <w:widowControl w:val="0"/>
              <w:kinsoku w:val="0"/>
              <w:overflowPunct w:val="0"/>
              <w:autoSpaceDE w:val="0"/>
              <w:autoSpaceDN w:val="0"/>
              <w:adjustRightInd w:val="0"/>
              <w:spacing w:before="55" w:line="232" w:lineRule="auto"/>
              <w:ind w:left="183" w:right="111"/>
              <w:jc w:val="center"/>
              <w:rPr>
                <w:szCs w:val="18"/>
                <w:lang w:val="en-US" w:eastAsia="ko-KR"/>
              </w:rPr>
            </w:pPr>
            <w:r w:rsidRPr="001A7F57">
              <w:rPr>
                <w:szCs w:val="18"/>
                <w:u w:val="single"/>
                <w:lang w:val="en-US" w:eastAsia="ko-KR"/>
              </w:rPr>
              <w:t>&lt;Last</w:t>
            </w:r>
            <w:r w:rsidRPr="001A7F57">
              <w:rPr>
                <w:spacing w:val="1"/>
                <w:szCs w:val="18"/>
                <w:lang w:val="en-US" w:eastAsia="ko-KR"/>
              </w:rPr>
              <w:t xml:space="preserve"> </w:t>
            </w:r>
            <w:r w:rsidRPr="001A7F57">
              <w:rPr>
                <w:szCs w:val="18"/>
                <w:u w:val="single"/>
                <w:lang w:val="en-US" w:eastAsia="ko-KR"/>
              </w:rPr>
              <w:t>assigned +</w:t>
            </w:r>
            <w:r w:rsidRPr="001A7F57">
              <w:rPr>
                <w:spacing w:val="1"/>
                <w:szCs w:val="18"/>
                <w:lang w:val="en-US" w:eastAsia="ko-KR"/>
              </w:rPr>
              <w:t xml:space="preserve"> </w:t>
            </w:r>
            <w:r w:rsidRPr="001A7F57">
              <w:rPr>
                <w:szCs w:val="18"/>
                <w:u w:val="single"/>
                <w:lang w:val="en-US" w:eastAsia="ko-KR"/>
              </w:rPr>
              <w:t>1&gt;</w:t>
            </w:r>
          </w:p>
        </w:tc>
        <w:tc>
          <w:tcPr>
            <w:tcW w:w="1757" w:type="dxa"/>
            <w:tcBorders>
              <w:top w:val="single" w:sz="2" w:space="0" w:color="000000"/>
              <w:left w:val="single" w:sz="2" w:space="0" w:color="000000"/>
              <w:bottom w:val="single" w:sz="2" w:space="0" w:color="000000"/>
              <w:right w:val="single" w:sz="2" w:space="0" w:color="000000"/>
            </w:tcBorders>
          </w:tcPr>
          <w:p w14:paraId="5B9DD2C7" w14:textId="77777777" w:rsidR="001A7F57" w:rsidRPr="001A7F57" w:rsidRDefault="001A7F57" w:rsidP="001A7F57">
            <w:pPr>
              <w:widowControl w:val="0"/>
              <w:kinsoku w:val="0"/>
              <w:overflowPunct w:val="0"/>
              <w:autoSpaceDE w:val="0"/>
              <w:autoSpaceDN w:val="0"/>
              <w:adjustRightInd w:val="0"/>
              <w:spacing w:before="50"/>
              <w:ind w:left="130"/>
              <w:rPr>
                <w:szCs w:val="18"/>
                <w:lang w:val="en-US" w:eastAsia="ko-KR"/>
              </w:rPr>
            </w:pPr>
            <w:r w:rsidRPr="001A7F57">
              <w:rPr>
                <w:szCs w:val="18"/>
                <w:u w:val="single"/>
                <w:lang w:val="en-US" w:eastAsia="ko-KR"/>
              </w:rPr>
              <w:t>Multi-Link</w:t>
            </w:r>
          </w:p>
        </w:tc>
        <w:tc>
          <w:tcPr>
            <w:tcW w:w="5001" w:type="dxa"/>
            <w:tcBorders>
              <w:top w:val="single" w:sz="2" w:space="0" w:color="000000"/>
              <w:left w:val="single" w:sz="2" w:space="0" w:color="000000"/>
              <w:bottom w:val="single" w:sz="2" w:space="0" w:color="000000"/>
              <w:right w:val="single" w:sz="12" w:space="0" w:color="000000"/>
            </w:tcBorders>
          </w:tcPr>
          <w:p w14:paraId="50ABF049" w14:textId="77777777" w:rsidR="001A7F57" w:rsidRPr="001A7F57" w:rsidRDefault="001A7F57" w:rsidP="001A7F57">
            <w:pPr>
              <w:widowControl w:val="0"/>
              <w:kinsoku w:val="0"/>
              <w:overflowPunct w:val="0"/>
              <w:autoSpaceDE w:val="0"/>
              <w:autoSpaceDN w:val="0"/>
              <w:adjustRightInd w:val="0"/>
              <w:spacing w:before="55" w:line="232" w:lineRule="auto"/>
              <w:ind w:left="117" w:right="87"/>
              <w:rPr>
                <w:color w:val="000000"/>
                <w:szCs w:val="18"/>
                <w:lang w:val="en-US" w:eastAsia="ko-KR"/>
              </w:rPr>
            </w:pPr>
            <w:r w:rsidRPr="001A7F57">
              <w:rPr>
                <w:color w:val="208A20"/>
                <w:szCs w:val="18"/>
                <w:u w:val="single"/>
                <w:lang w:val="en-US" w:eastAsia="ko-KR"/>
              </w:rPr>
              <w:t>(#3016)(#1005)(#1896)(#6700)</w:t>
            </w:r>
            <w:r w:rsidRPr="001A7F57">
              <w:rPr>
                <w:color w:val="000000"/>
                <w:szCs w:val="18"/>
                <w:u w:val="single"/>
                <w:lang w:val="en-US" w:eastAsia="ko-KR"/>
              </w:rPr>
              <w:t>The Basic Multi-Link element is</w:t>
            </w:r>
            <w:r w:rsidRPr="001A7F57">
              <w:rPr>
                <w:color w:val="000000"/>
                <w:spacing w:val="1"/>
                <w:szCs w:val="18"/>
                <w:lang w:val="en-US" w:eastAsia="ko-KR"/>
              </w:rPr>
              <w:t xml:space="preserve"> </w:t>
            </w:r>
            <w:r w:rsidRPr="001A7F57">
              <w:rPr>
                <w:color w:val="000000"/>
                <w:szCs w:val="18"/>
                <w:u w:val="single"/>
                <w:lang w:val="en-US" w:eastAsia="ko-KR"/>
              </w:rPr>
              <w:t>present</w:t>
            </w:r>
            <w:r w:rsidRPr="001A7F57">
              <w:rPr>
                <w:color w:val="000000"/>
                <w:spacing w:val="-7"/>
                <w:szCs w:val="18"/>
                <w:u w:val="single"/>
                <w:lang w:val="en-US" w:eastAsia="ko-KR"/>
              </w:rPr>
              <w:t xml:space="preserve"> </w:t>
            </w:r>
            <w:r w:rsidRPr="001A7F57">
              <w:rPr>
                <w:color w:val="000000"/>
                <w:szCs w:val="18"/>
                <w:u w:val="single"/>
                <w:lang w:val="en-US" w:eastAsia="ko-KR"/>
              </w:rPr>
              <w:t>if</w:t>
            </w:r>
            <w:r w:rsidRPr="001A7F57">
              <w:rPr>
                <w:color w:val="000000"/>
                <w:spacing w:val="-7"/>
                <w:szCs w:val="18"/>
                <w:u w:val="single"/>
                <w:lang w:val="en-US" w:eastAsia="ko-KR"/>
              </w:rPr>
              <w:t xml:space="preserve"> </w:t>
            </w:r>
            <w:r w:rsidRPr="001A7F57">
              <w:rPr>
                <w:color w:val="000000"/>
                <w:szCs w:val="18"/>
                <w:u w:val="single"/>
                <w:lang w:val="en-US" w:eastAsia="ko-KR"/>
              </w:rPr>
              <w:t>the</w:t>
            </w:r>
            <w:r w:rsidRPr="001A7F57">
              <w:rPr>
                <w:color w:val="000000"/>
                <w:spacing w:val="-6"/>
                <w:szCs w:val="18"/>
                <w:u w:val="single"/>
                <w:lang w:val="en-US" w:eastAsia="ko-KR"/>
              </w:rPr>
              <w:t xml:space="preserve"> </w:t>
            </w:r>
            <w:r w:rsidRPr="001A7F57">
              <w:rPr>
                <w:color w:val="000000"/>
                <w:szCs w:val="18"/>
                <w:u w:val="single"/>
                <w:lang w:val="en-US" w:eastAsia="ko-KR"/>
              </w:rPr>
              <w:t>AP</w:t>
            </w:r>
            <w:r w:rsidRPr="001A7F57">
              <w:rPr>
                <w:color w:val="000000"/>
                <w:spacing w:val="-7"/>
                <w:szCs w:val="18"/>
                <w:u w:val="single"/>
                <w:lang w:val="en-US" w:eastAsia="ko-KR"/>
              </w:rPr>
              <w:t xml:space="preserve"> </w:t>
            </w:r>
            <w:r w:rsidRPr="001A7F57">
              <w:rPr>
                <w:color w:val="000000"/>
                <w:szCs w:val="18"/>
                <w:u w:val="single"/>
                <w:lang w:val="en-US" w:eastAsia="ko-KR"/>
              </w:rPr>
              <w:t>is</w:t>
            </w:r>
            <w:r w:rsidRPr="001A7F57">
              <w:rPr>
                <w:color w:val="000000"/>
                <w:spacing w:val="-4"/>
                <w:szCs w:val="18"/>
                <w:u w:val="single"/>
                <w:lang w:val="en-US" w:eastAsia="ko-KR"/>
              </w:rPr>
              <w:t xml:space="preserve"> </w:t>
            </w:r>
            <w:r w:rsidRPr="001A7F57">
              <w:rPr>
                <w:color w:val="000000"/>
                <w:szCs w:val="18"/>
                <w:u w:val="single"/>
                <w:lang w:val="en-US" w:eastAsia="ko-KR"/>
              </w:rPr>
              <w:t>affiliated</w:t>
            </w:r>
            <w:r w:rsidRPr="001A7F57">
              <w:rPr>
                <w:color w:val="000000"/>
                <w:spacing w:val="-7"/>
                <w:szCs w:val="18"/>
                <w:u w:val="single"/>
                <w:lang w:val="en-US" w:eastAsia="ko-KR"/>
              </w:rPr>
              <w:t xml:space="preserve"> </w:t>
            </w:r>
            <w:r w:rsidRPr="001A7F57">
              <w:rPr>
                <w:color w:val="000000"/>
                <w:szCs w:val="18"/>
                <w:u w:val="single"/>
                <w:lang w:val="en-US" w:eastAsia="ko-KR"/>
              </w:rPr>
              <w:t>with</w:t>
            </w:r>
            <w:r w:rsidRPr="001A7F57">
              <w:rPr>
                <w:color w:val="000000"/>
                <w:spacing w:val="-7"/>
                <w:szCs w:val="18"/>
                <w:u w:val="single"/>
                <w:lang w:val="en-US" w:eastAsia="ko-KR"/>
              </w:rPr>
              <w:t xml:space="preserve"> </w:t>
            </w:r>
            <w:r w:rsidRPr="001A7F57">
              <w:rPr>
                <w:color w:val="000000"/>
                <w:szCs w:val="18"/>
                <w:u w:val="single"/>
                <w:lang w:val="en-US" w:eastAsia="ko-KR"/>
              </w:rPr>
              <w:t>an</w:t>
            </w:r>
            <w:r w:rsidRPr="001A7F57">
              <w:rPr>
                <w:color w:val="000000"/>
                <w:spacing w:val="-7"/>
                <w:szCs w:val="18"/>
                <w:u w:val="single"/>
                <w:lang w:val="en-US" w:eastAsia="ko-KR"/>
              </w:rPr>
              <w:t xml:space="preserve"> </w:t>
            </w:r>
            <w:r w:rsidRPr="001A7F57">
              <w:rPr>
                <w:color w:val="000000"/>
                <w:szCs w:val="18"/>
                <w:u w:val="single"/>
                <w:lang w:val="en-US" w:eastAsia="ko-KR"/>
              </w:rPr>
              <w:t>AP</w:t>
            </w:r>
            <w:r w:rsidRPr="001A7F57">
              <w:rPr>
                <w:color w:val="000000"/>
                <w:spacing w:val="-7"/>
                <w:szCs w:val="18"/>
                <w:u w:val="single"/>
                <w:lang w:val="en-US" w:eastAsia="ko-KR"/>
              </w:rPr>
              <w:t xml:space="preserve"> </w:t>
            </w:r>
            <w:r w:rsidRPr="001A7F57">
              <w:rPr>
                <w:color w:val="000000"/>
                <w:szCs w:val="18"/>
                <w:u w:val="single"/>
                <w:lang w:val="en-US" w:eastAsia="ko-KR"/>
              </w:rPr>
              <w:t>MLD.</w:t>
            </w:r>
            <w:r w:rsidRPr="001A7F57">
              <w:rPr>
                <w:color w:val="000000"/>
                <w:spacing w:val="-6"/>
                <w:szCs w:val="18"/>
                <w:u w:val="single"/>
                <w:lang w:val="en-US" w:eastAsia="ko-KR"/>
              </w:rPr>
              <w:t xml:space="preserve"> </w:t>
            </w:r>
            <w:r w:rsidRPr="001A7F57">
              <w:rPr>
                <w:color w:val="000000"/>
                <w:szCs w:val="18"/>
                <w:u w:val="single"/>
                <w:lang w:val="en-US" w:eastAsia="ko-KR"/>
              </w:rPr>
              <w:t>Otherwise</w:t>
            </w:r>
            <w:r w:rsidRPr="001A7F57">
              <w:rPr>
                <w:color w:val="000000"/>
                <w:spacing w:val="-7"/>
                <w:szCs w:val="18"/>
                <w:u w:val="single"/>
                <w:lang w:val="en-US" w:eastAsia="ko-KR"/>
              </w:rPr>
              <w:t xml:space="preserve"> </w:t>
            </w:r>
            <w:r w:rsidRPr="001A7F57">
              <w:rPr>
                <w:color w:val="000000"/>
                <w:szCs w:val="18"/>
                <w:u w:val="single"/>
                <w:lang w:val="en-US" w:eastAsia="ko-KR"/>
              </w:rPr>
              <w:t>it</w:t>
            </w:r>
            <w:r w:rsidRPr="001A7F57">
              <w:rPr>
                <w:color w:val="000000"/>
                <w:spacing w:val="-7"/>
                <w:szCs w:val="18"/>
                <w:u w:val="single"/>
                <w:lang w:val="en-US" w:eastAsia="ko-KR"/>
              </w:rPr>
              <w:t xml:space="preserve"> </w:t>
            </w:r>
            <w:r w:rsidRPr="001A7F57">
              <w:rPr>
                <w:color w:val="000000"/>
                <w:szCs w:val="18"/>
                <w:u w:val="single"/>
                <w:lang w:val="en-US" w:eastAsia="ko-KR"/>
              </w:rPr>
              <w:t>is</w:t>
            </w:r>
            <w:r w:rsidRPr="001A7F57">
              <w:rPr>
                <w:color w:val="000000"/>
                <w:spacing w:val="-5"/>
                <w:szCs w:val="18"/>
                <w:u w:val="single"/>
                <w:lang w:val="en-US" w:eastAsia="ko-KR"/>
              </w:rPr>
              <w:t xml:space="preserve"> </w:t>
            </w:r>
            <w:r w:rsidRPr="001A7F57">
              <w:rPr>
                <w:color w:val="000000"/>
                <w:szCs w:val="18"/>
                <w:u w:val="single"/>
                <w:lang w:val="en-US" w:eastAsia="ko-KR"/>
              </w:rPr>
              <w:t>not</w:t>
            </w:r>
            <w:r w:rsidRPr="001A7F57">
              <w:rPr>
                <w:color w:val="000000"/>
                <w:spacing w:val="-42"/>
                <w:szCs w:val="18"/>
                <w:lang w:val="en-US" w:eastAsia="ko-KR"/>
              </w:rPr>
              <w:t xml:space="preserve"> </w:t>
            </w:r>
            <w:r w:rsidRPr="001A7F57">
              <w:rPr>
                <w:color w:val="000000"/>
                <w:szCs w:val="18"/>
                <w:u w:val="single"/>
                <w:lang w:val="en-US" w:eastAsia="ko-KR"/>
              </w:rPr>
              <w:t>present.</w:t>
            </w:r>
          </w:p>
        </w:tc>
      </w:tr>
      <w:tr w:rsidR="001A7F57" w:rsidRPr="001A7F57" w14:paraId="2189D1AC" w14:textId="77777777" w:rsidTr="0056563C">
        <w:trPr>
          <w:trHeight w:val="724"/>
        </w:trPr>
        <w:tc>
          <w:tcPr>
            <w:tcW w:w="1119" w:type="dxa"/>
            <w:tcBorders>
              <w:top w:val="single" w:sz="2" w:space="0" w:color="000000"/>
              <w:left w:val="single" w:sz="12" w:space="0" w:color="000000"/>
              <w:bottom w:val="single" w:sz="2" w:space="0" w:color="000000"/>
              <w:right w:val="single" w:sz="2" w:space="0" w:color="000000"/>
            </w:tcBorders>
          </w:tcPr>
          <w:p w14:paraId="5579A419" w14:textId="77777777" w:rsidR="001A7F57" w:rsidRPr="001A7F57" w:rsidRDefault="001A7F57" w:rsidP="001A7F57">
            <w:pPr>
              <w:widowControl w:val="0"/>
              <w:kinsoku w:val="0"/>
              <w:overflowPunct w:val="0"/>
              <w:autoSpaceDE w:val="0"/>
              <w:autoSpaceDN w:val="0"/>
              <w:adjustRightInd w:val="0"/>
              <w:spacing w:before="54" w:line="232" w:lineRule="auto"/>
              <w:ind w:left="183" w:right="111"/>
              <w:jc w:val="center"/>
              <w:rPr>
                <w:szCs w:val="18"/>
                <w:lang w:val="en-US" w:eastAsia="ko-KR"/>
              </w:rPr>
            </w:pPr>
            <w:r w:rsidRPr="001A7F57">
              <w:rPr>
                <w:szCs w:val="18"/>
                <w:u w:val="single"/>
                <w:lang w:val="en-US" w:eastAsia="ko-KR"/>
              </w:rPr>
              <w:t>&lt;Last</w:t>
            </w:r>
            <w:r w:rsidRPr="001A7F57">
              <w:rPr>
                <w:spacing w:val="1"/>
                <w:szCs w:val="18"/>
                <w:lang w:val="en-US" w:eastAsia="ko-KR"/>
              </w:rPr>
              <w:t xml:space="preserve"> </w:t>
            </w:r>
            <w:r w:rsidRPr="001A7F57">
              <w:rPr>
                <w:szCs w:val="18"/>
                <w:u w:val="single"/>
                <w:lang w:val="en-US" w:eastAsia="ko-KR"/>
              </w:rPr>
              <w:t>assigned +</w:t>
            </w:r>
            <w:r w:rsidRPr="001A7F57">
              <w:rPr>
                <w:spacing w:val="1"/>
                <w:szCs w:val="18"/>
                <w:lang w:val="en-US" w:eastAsia="ko-KR"/>
              </w:rPr>
              <w:t xml:space="preserve"> </w:t>
            </w:r>
            <w:r w:rsidRPr="001A7F57">
              <w:rPr>
                <w:szCs w:val="18"/>
                <w:u w:val="single"/>
                <w:lang w:val="en-US" w:eastAsia="ko-KR"/>
              </w:rPr>
              <w:t>2&gt;</w:t>
            </w:r>
          </w:p>
        </w:tc>
        <w:tc>
          <w:tcPr>
            <w:tcW w:w="1757" w:type="dxa"/>
            <w:tcBorders>
              <w:top w:val="single" w:sz="2" w:space="0" w:color="000000"/>
              <w:left w:val="single" w:sz="2" w:space="0" w:color="000000"/>
              <w:bottom w:val="single" w:sz="2" w:space="0" w:color="000000"/>
              <w:right w:val="single" w:sz="2" w:space="0" w:color="000000"/>
            </w:tcBorders>
          </w:tcPr>
          <w:p w14:paraId="36992A86" w14:textId="77777777" w:rsidR="001A7F57" w:rsidRPr="001A7F57" w:rsidRDefault="001A7F57" w:rsidP="001A7F57">
            <w:pPr>
              <w:widowControl w:val="0"/>
              <w:kinsoku w:val="0"/>
              <w:overflowPunct w:val="0"/>
              <w:autoSpaceDE w:val="0"/>
              <w:autoSpaceDN w:val="0"/>
              <w:adjustRightInd w:val="0"/>
              <w:spacing w:before="49"/>
              <w:ind w:left="130"/>
              <w:rPr>
                <w:szCs w:val="18"/>
                <w:lang w:val="en-US" w:eastAsia="ko-KR"/>
              </w:rPr>
            </w:pPr>
            <w:r w:rsidRPr="001A7F57">
              <w:rPr>
                <w:szCs w:val="18"/>
                <w:u w:val="single"/>
                <w:lang w:val="en-US" w:eastAsia="ko-KR"/>
              </w:rPr>
              <w:t>EHT</w:t>
            </w:r>
            <w:r w:rsidRPr="001A7F57">
              <w:rPr>
                <w:spacing w:val="-3"/>
                <w:szCs w:val="18"/>
                <w:u w:val="single"/>
                <w:lang w:val="en-US" w:eastAsia="ko-KR"/>
              </w:rPr>
              <w:t xml:space="preserve"> </w:t>
            </w:r>
            <w:r w:rsidRPr="001A7F57">
              <w:rPr>
                <w:szCs w:val="18"/>
                <w:u w:val="single"/>
                <w:lang w:val="en-US" w:eastAsia="ko-KR"/>
              </w:rPr>
              <w:t>Capabilities</w:t>
            </w:r>
          </w:p>
        </w:tc>
        <w:tc>
          <w:tcPr>
            <w:tcW w:w="5001" w:type="dxa"/>
            <w:tcBorders>
              <w:top w:val="single" w:sz="2" w:space="0" w:color="000000"/>
              <w:left w:val="single" w:sz="2" w:space="0" w:color="000000"/>
              <w:bottom w:val="single" w:sz="2" w:space="0" w:color="000000"/>
              <w:right w:val="single" w:sz="12" w:space="0" w:color="000000"/>
            </w:tcBorders>
          </w:tcPr>
          <w:p w14:paraId="2D012F8C" w14:textId="77777777" w:rsidR="001A7F57" w:rsidRPr="001A7F57" w:rsidRDefault="001A7F57" w:rsidP="001A7F57">
            <w:pPr>
              <w:widowControl w:val="0"/>
              <w:kinsoku w:val="0"/>
              <w:overflowPunct w:val="0"/>
              <w:autoSpaceDE w:val="0"/>
              <w:autoSpaceDN w:val="0"/>
              <w:adjustRightInd w:val="0"/>
              <w:spacing w:before="54" w:line="232" w:lineRule="auto"/>
              <w:ind w:left="117" w:right="87"/>
              <w:rPr>
                <w:szCs w:val="18"/>
                <w:lang w:val="en-US" w:eastAsia="ko-KR"/>
              </w:rPr>
            </w:pPr>
            <w:r w:rsidRPr="001A7F57">
              <w:rPr>
                <w:szCs w:val="18"/>
                <w:u w:val="single"/>
                <w:lang w:val="en-US" w:eastAsia="ko-KR"/>
              </w:rPr>
              <w:t>The</w:t>
            </w:r>
            <w:r w:rsidRPr="001A7F57">
              <w:rPr>
                <w:spacing w:val="-7"/>
                <w:szCs w:val="18"/>
                <w:u w:val="single"/>
                <w:lang w:val="en-US" w:eastAsia="ko-KR"/>
              </w:rPr>
              <w:t xml:space="preserve"> </w:t>
            </w:r>
            <w:r w:rsidRPr="001A7F57">
              <w:rPr>
                <w:szCs w:val="18"/>
                <w:u w:val="single"/>
                <w:lang w:val="en-US" w:eastAsia="ko-KR"/>
              </w:rPr>
              <w:t>EHT</w:t>
            </w:r>
            <w:r w:rsidRPr="001A7F57">
              <w:rPr>
                <w:spacing w:val="-6"/>
                <w:szCs w:val="18"/>
                <w:u w:val="single"/>
                <w:lang w:val="en-US" w:eastAsia="ko-KR"/>
              </w:rPr>
              <w:t xml:space="preserve"> </w:t>
            </w:r>
            <w:r w:rsidRPr="001A7F57">
              <w:rPr>
                <w:szCs w:val="18"/>
                <w:u w:val="single"/>
                <w:lang w:val="en-US" w:eastAsia="ko-KR"/>
              </w:rPr>
              <w:t>Capabilities</w:t>
            </w:r>
            <w:r w:rsidRPr="001A7F57">
              <w:rPr>
                <w:spacing w:val="-6"/>
                <w:szCs w:val="18"/>
                <w:u w:val="single"/>
                <w:lang w:val="en-US" w:eastAsia="ko-KR"/>
              </w:rPr>
              <w:t xml:space="preserve"> </w:t>
            </w:r>
            <w:r w:rsidRPr="001A7F57">
              <w:rPr>
                <w:szCs w:val="18"/>
                <w:u w:val="single"/>
                <w:lang w:val="en-US" w:eastAsia="ko-KR"/>
              </w:rPr>
              <w:t>element</w:t>
            </w:r>
            <w:r w:rsidRPr="001A7F57">
              <w:rPr>
                <w:spacing w:val="-5"/>
                <w:szCs w:val="18"/>
                <w:u w:val="single"/>
                <w:lang w:val="en-US" w:eastAsia="ko-KR"/>
              </w:rPr>
              <w:t xml:space="preserve"> </w:t>
            </w:r>
            <w:r w:rsidRPr="001A7F57">
              <w:rPr>
                <w:szCs w:val="18"/>
                <w:u w:val="single"/>
                <w:lang w:val="en-US" w:eastAsia="ko-KR"/>
              </w:rPr>
              <w:t>is</w:t>
            </w:r>
            <w:r w:rsidRPr="001A7F57">
              <w:rPr>
                <w:spacing w:val="-8"/>
                <w:szCs w:val="18"/>
                <w:u w:val="single"/>
                <w:lang w:val="en-US" w:eastAsia="ko-KR"/>
              </w:rPr>
              <w:t xml:space="preserve"> </w:t>
            </w:r>
            <w:r w:rsidRPr="001A7F57">
              <w:rPr>
                <w:szCs w:val="18"/>
                <w:u w:val="single"/>
                <w:lang w:val="en-US" w:eastAsia="ko-KR"/>
              </w:rPr>
              <w:t>present</w:t>
            </w:r>
            <w:r w:rsidRPr="001A7F57">
              <w:rPr>
                <w:spacing w:val="-6"/>
                <w:szCs w:val="18"/>
                <w:u w:val="single"/>
                <w:lang w:val="en-US" w:eastAsia="ko-KR"/>
              </w:rPr>
              <w:t xml:space="preserve"> </w:t>
            </w:r>
            <w:r w:rsidRPr="001A7F57">
              <w:rPr>
                <w:szCs w:val="18"/>
                <w:u w:val="single"/>
                <w:lang w:val="en-US" w:eastAsia="ko-KR"/>
              </w:rPr>
              <w:t>if</w:t>
            </w:r>
            <w:r w:rsidRPr="001A7F57">
              <w:rPr>
                <w:spacing w:val="-5"/>
                <w:szCs w:val="18"/>
                <w:u w:val="single"/>
                <w:lang w:val="en-US" w:eastAsia="ko-KR"/>
              </w:rPr>
              <w:t xml:space="preserve"> </w:t>
            </w:r>
            <w:r w:rsidRPr="001A7F57">
              <w:rPr>
                <w:szCs w:val="18"/>
                <w:u w:val="single"/>
                <w:lang w:val="en-US" w:eastAsia="ko-KR"/>
              </w:rPr>
              <w:t>dot11EHTOptionIm-</w:t>
            </w:r>
            <w:r w:rsidRPr="001A7F57">
              <w:rPr>
                <w:spacing w:val="-42"/>
                <w:szCs w:val="18"/>
                <w:lang w:val="en-US" w:eastAsia="ko-KR"/>
              </w:rPr>
              <w:t xml:space="preserve"> </w:t>
            </w:r>
            <w:r w:rsidRPr="001A7F57">
              <w:rPr>
                <w:szCs w:val="18"/>
                <w:u w:val="single"/>
                <w:lang w:val="en-US" w:eastAsia="ko-KR"/>
              </w:rPr>
              <w:t>plemented</w:t>
            </w:r>
            <w:r w:rsidRPr="001A7F57">
              <w:rPr>
                <w:spacing w:val="-1"/>
                <w:szCs w:val="18"/>
                <w:u w:val="single"/>
                <w:lang w:val="en-US" w:eastAsia="ko-KR"/>
              </w:rPr>
              <w:t xml:space="preserve"> </w:t>
            </w:r>
            <w:r w:rsidRPr="001A7F57">
              <w:rPr>
                <w:szCs w:val="18"/>
                <w:u w:val="single"/>
                <w:lang w:val="en-US" w:eastAsia="ko-KR"/>
              </w:rPr>
              <w:t>is</w:t>
            </w:r>
            <w:r w:rsidRPr="001A7F57">
              <w:rPr>
                <w:spacing w:val="-1"/>
                <w:szCs w:val="18"/>
                <w:u w:val="single"/>
                <w:lang w:val="en-US" w:eastAsia="ko-KR"/>
              </w:rPr>
              <w:t xml:space="preserve"> </w:t>
            </w:r>
            <w:r w:rsidRPr="001A7F57">
              <w:rPr>
                <w:szCs w:val="18"/>
                <w:u w:val="single"/>
                <w:lang w:val="en-US" w:eastAsia="ko-KR"/>
              </w:rPr>
              <w:t>true;</w:t>
            </w:r>
            <w:r w:rsidRPr="001A7F57">
              <w:rPr>
                <w:spacing w:val="-2"/>
                <w:szCs w:val="18"/>
                <w:u w:val="single"/>
                <w:lang w:val="en-US" w:eastAsia="ko-KR"/>
              </w:rPr>
              <w:t xml:space="preserve"> </w:t>
            </w:r>
            <w:r w:rsidRPr="001A7F57">
              <w:rPr>
                <w:szCs w:val="18"/>
                <w:u w:val="single"/>
                <w:lang w:val="en-US" w:eastAsia="ko-KR"/>
              </w:rPr>
              <w:t>otherwise it is not present.</w:t>
            </w:r>
          </w:p>
        </w:tc>
      </w:tr>
      <w:tr w:rsidR="001A7F57" w:rsidRPr="001A7F57" w14:paraId="794C2659" w14:textId="77777777" w:rsidTr="00E620A6">
        <w:trPr>
          <w:trHeight w:val="712"/>
        </w:trPr>
        <w:tc>
          <w:tcPr>
            <w:tcW w:w="1119" w:type="dxa"/>
            <w:tcBorders>
              <w:top w:val="single" w:sz="2" w:space="0" w:color="000000"/>
              <w:left w:val="single" w:sz="12" w:space="0" w:color="000000"/>
              <w:bottom w:val="single" w:sz="2" w:space="0" w:color="000000"/>
              <w:right w:val="single" w:sz="2" w:space="0" w:color="000000"/>
            </w:tcBorders>
          </w:tcPr>
          <w:p w14:paraId="3F3D75B9" w14:textId="77777777" w:rsidR="001A7F57" w:rsidRPr="001A7F57" w:rsidRDefault="001A7F57" w:rsidP="001A7F57">
            <w:pPr>
              <w:widowControl w:val="0"/>
              <w:kinsoku w:val="0"/>
              <w:overflowPunct w:val="0"/>
              <w:autoSpaceDE w:val="0"/>
              <w:autoSpaceDN w:val="0"/>
              <w:adjustRightInd w:val="0"/>
              <w:spacing w:before="54" w:line="232" w:lineRule="auto"/>
              <w:ind w:left="183" w:right="111"/>
              <w:jc w:val="center"/>
              <w:rPr>
                <w:szCs w:val="18"/>
                <w:lang w:val="en-US" w:eastAsia="ko-KR"/>
              </w:rPr>
            </w:pPr>
            <w:r w:rsidRPr="001A7F57">
              <w:rPr>
                <w:szCs w:val="18"/>
                <w:u w:val="single"/>
                <w:lang w:val="en-US" w:eastAsia="ko-KR"/>
              </w:rPr>
              <w:t>&lt;Last</w:t>
            </w:r>
            <w:r w:rsidRPr="001A7F57">
              <w:rPr>
                <w:spacing w:val="1"/>
                <w:szCs w:val="18"/>
                <w:lang w:val="en-US" w:eastAsia="ko-KR"/>
              </w:rPr>
              <w:t xml:space="preserve"> </w:t>
            </w:r>
            <w:r w:rsidRPr="001A7F57">
              <w:rPr>
                <w:szCs w:val="18"/>
                <w:u w:val="single"/>
                <w:lang w:val="en-US" w:eastAsia="ko-KR"/>
              </w:rPr>
              <w:t>assigned +</w:t>
            </w:r>
            <w:r w:rsidRPr="001A7F57">
              <w:rPr>
                <w:spacing w:val="1"/>
                <w:szCs w:val="18"/>
                <w:lang w:val="en-US" w:eastAsia="ko-KR"/>
              </w:rPr>
              <w:t xml:space="preserve"> </w:t>
            </w:r>
            <w:r w:rsidRPr="001A7F57">
              <w:rPr>
                <w:szCs w:val="18"/>
                <w:u w:val="single"/>
                <w:lang w:val="en-US" w:eastAsia="ko-KR"/>
              </w:rPr>
              <w:t>3&gt;</w:t>
            </w:r>
          </w:p>
        </w:tc>
        <w:tc>
          <w:tcPr>
            <w:tcW w:w="1757" w:type="dxa"/>
            <w:tcBorders>
              <w:top w:val="single" w:sz="2" w:space="0" w:color="000000"/>
              <w:left w:val="single" w:sz="2" w:space="0" w:color="000000"/>
              <w:bottom w:val="single" w:sz="2" w:space="0" w:color="000000"/>
              <w:right w:val="single" w:sz="2" w:space="0" w:color="000000"/>
            </w:tcBorders>
          </w:tcPr>
          <w:p w14:paraId="33DA0390" w14:textId="77777777" w:rsidR="001A7F57" w:rsidRPr="001A7F57" w:rsidRDefault="001A7F57" w:rsidP="001A7F57">
            <w:pPr>
              <w:widowControl w:val="0"/>
              <w:kinsoku w:val="0"/>
              <w:overflowPunct w:val="0"/>
              <w:autoSpaceDE w:val="0"/>
              <w:autoSpaceDN w:val="0"/>
              <w:adjustRightInd w:val="0"/>
              <w:spacing w:before="49"/>
              <w:ind w:left="130"/>
              <w:rPr>
                <w:szCs w:val="18"/>
                <w:lang w:val="en-US" w:eastAsia="ko-KR"/>
              </w:rPr>
            </w:pPr>
            <w:r w:rsidRPr="001A7F57">
              <w:rPr>
                <w:szCs w:val="18"/>
                <w:u w:val="single"/>
                <w:lang w:val="en-US" w:eastAsia="ko-KR"/>
              </w:rPr>
              <w:t>EHT</w:t>
            </w:r>
            <w:r w:rsidRPr="001A7F57">
              <w:rPr>
                <w:spacing w:val="-3"/>
                <w:szCs w:val="18"/>
                <w:u w:val="single"/>
                <w:lang w:val="en-US" w:eastAsia="ko-KR"/>
              </w:rPr>
              <w:t xml:space="preserve"> </w:t>
            </w:r>
            <w:r w:rsidRPr="001A7F57">
              <w:rPr>
                <w:szCs w:val="18"/>
                <w:u w:val="single"/>
                <w:lang w:val="en-US" w:eastAsia="ko-KR"/>
              </w:rPr>
              <w:t>Operation</w:t>
            </w:r>
          </w:p>
        </w:tc>
        <w:tc>
          <w:tcPr>
            <w:tcW w:w="5001" w:type="dxa"/>
            <w:tcBorders>
              <w:top w:val="single" w:sz="2" w:space="0" w:color="000000"/>
              <w:left w:val="single" w:sz="2" w:space="0" w:color="000000"/>
              <w:bottom w:val="single" w:sz="2" w:space="0" w:color="000000"/>
              <w:right w:val="single" w:sz="12" w:space="0" w:color="000000"/>
            </w:tcBorders>
          </w:tcPr>
          <w:p w14:paraId="4DC77E7B" w14:textId="77777777" w:rsidR="001A7F57" w:rsidRPr="001A7F57" w:rsidRDefault="001A7F57" w:rsidP="001A7F57">
            <w:pPr>
              <w:widowControl w:val="0"/>
              <w:kinsoku w:val="0"/>
              <w:overflowPunct w:val="0"/>
              <w:autoSpaceDE w:val="0"/>
              <w:autoSpaceDN w:val="0"/>
              <w:adjustRightInd w:val="0"/>
              <w:spacing w:before="54" w:line="232" w:lineRule="auto"/>
              <w:ind w:left="117" w:right="87"/>
              <w:rPr>
                <w:szCs w:val="18"/>
                <w:lang w:val="en-US" w:eastAsia="ko-KR"/>
              </w:rPr>
            </w:pPr>
            <w:r w:rsidRPr="001A7F57">
              <w:rPr>
                <w:szCs w:val="18"/>
                <w:u w:val="single"/>
                <w:lang w:val="en-US" w:eastAsia="ko-KR"/>
              </w:rPr>
              <w:t>The</w:t>
            </w:r>
            <w:r w:rsidRPr="001A7F57">
              <w:rPr>
                <w:spacing w:val="-7"/>
                <w:szCs w:val="18"/>
                <w:u w:val="single"/>
                <w:lang w:val="en-US" w:eastAsia="ko-KR"/>
              </w:rPr>
              <w:t xml:space="preserve"> </w:t>
            </w:r>
            <w:r w:rsidRPr="001A7F57">
              <w:rPr>
                <w:szCs w:val="18"/>
                <w:u w:val="single"/>
                <w:lang w:val="en-US" w:eastAsia="ko-KR"/>
              </w:rPr>
              <w:t>EHT</w:t>
            </w:r>
            <w:r w:rsidRPr="001A7F57">
              <w:rPr>
                <w:spacing w:val="-7"/>
                <w:szCs w:val="18"/>
                <w:u w:val="single"/>
                <w:lang w:val="en-US" w:eastAsia="ko-KR"/>
              </w:rPr>
              <w:t xml:space="preserve"> </w:t>
            </w:r>
            <w:r w:rsidRPr="001A7F57">
              <w:rPr>
                <w:szCs w:val="18"/>
                <w:u w:val="single"/>
                <w:lang w:val="en-US" w:eastAsia="ko-KR"/>
              </w:rPr>
              <w:t>Operation</w:t>
            </w:r>
            <w:r w:rsidRPr="001A7F57">
              <w:rPr>
                <w:spacing w:val="-5"/>
                <w:szCs w:val="18"/>
                <w:u w:val="single"/>
                <w:lang w:val="en-US" w:eastAsia="ko-KR"/>
              </w:rPr>
              <w:t xml:space="preserve"> </w:t>
            </w:r>
            <w:r w:rsidRPr="001A7F57">
              <w:rPr>
                <w:szCs w:val="18"/>
                <w:u w:val="single"/>
                <w:lang w:val="en-US" w:eastAsia="ko-KR"/>
              </w:rPr>
              <w:t>element</w:t>
            </w:r>
            <w:r w:rsidRPr="001A7F57">
              <w:rPr>
                <w:spacing w:val="-7"/>
                <w:szCs w:val="18"/>
                <w:u w:val="single"/>
                <w:lang w:val="en-US" w:eastAsia="ko-KR"/>
              </w:rPr>
              <w:t xml:space="preserve"> </w:t>
            </w:r>
            <w:r w:rsidRPr="001A7F57">
              <w:rPr>
                <w:szCs w:val="18"/>
                <w:u w:val="single"/>
                <w:lang w:val="en-US" w:eastAsia="ko-KR"/>
              </w:rPr>
              <w:t>is</w:t>
            </w:r>
            <w:r w:rsidRPr="001A7F57">
              <w:rPr>
                <w:spacing w:val="-6"/>
                <w:szCs w:val="18"/>
                <w:u w:val="single"/>
                <w:lang w:val="en-US" w:eastAsia="ko-KR"/>
              </w:rPr>
              <w:t xml:space="preserve"> </w:t>
            </w:r>
            <w:r w:rsidRPr="001A7F57">
              <w:rPr>
                <w:szCs w:val="18"/>
                <w:u w:val="single"/>
                <w:lang w:val="en-US" w:eastAsia="ko-KR"/>
              </w:rPr>
              <w:t>present</w:t>
            </w:r>
            <w:r w:rsidRPr="001A7F57">
              <w:rPr>
                <w:spacing w:val="-5"/>
                <w:szCs w:val="18"/>
                <w:u w:val="single"/>
                <w:lang w:val="en-US" w:eastAsia="ko-KR"/>
              </w:rPr>
              <w:t xml:space="preserve"> </w:t>
            </w:r>
            <w:r w:rsidRPr="001A7F57">
              <w:rPr>
                <w:szCs w:val="18"/>
                <w:u w:val="single"/>
                <w:lang w:val="en-US" w:eastAsia="ko-KR"/>
              </w:rPr>
              <w:t>if</w:t>
            </w:r>
            <w:r w:rsidRPr="001A7F57">
              <w:rPr>
                <w:spacing w:val="-6"/>
                <w:szCs w:val="18"/>
                <w:u w:val="single"/>
                <w:lang w:val="en-US" w:eastAsia="ko-KR"/>
              </w:rPr>
              <w:t xml:space="preserve"> </w:t>
            </w:r>
            <w:r w:rsidRPr="001A7F57">
              <w:rPr>
                <w:szCs w:val="18"/>
                <w:u w:val="single"/>
                <w:lang w:val="en-US" w:eastAsia="ko-KR"/>
              </w:rPr>
              <w:t>dot11EHTOptionImple-</w:t>
            </w:r>
            <w:r w:rsidRPr="001A7F57">
              <w:rPr>
                <w:spacing w:val="-42"/>
                <w:szCs w:val="18"/>
                <w:lang w:val="en-US" w:eastAsia="ko-KR"/>
              </w:rPr>
              <w:t xml:space="preserve"> </w:t>
            </w:r>
            <w:r w:rsidRPr="001A7F57">
              <w:rPr>
                <w:szCs w:val="18"/>
                <w:u w:val="single"/>
                <w:lang w:val="en-US" w:eastAsia="ko-KR"/>
              </w:rPr>
              <w:t>mented</w:t>
            </w:r>
            <w:r w:rsidRPr="001A7F57">
              <w:rPr>
                <w:spacing w:val="-1"/>
                <w:szCs w:val="18"/>
                <w:u w:val="single"/>
                <w:lang w:val="en-US" w:eastAsia="ko-KR"/>
              </w:rPr>
              <w:t xml:space="preserve"> </w:t>
            </w:r>
            <w:r w:rsidRPr="001A7F57">
              <w:rPr>
                <w:szCs w:val="18"/>
                <w:u w:val="single"/>
                <w:lang w:val="en-US" w:eastAsia="ko-KR"/>
              </w:rPr>
              <w:t>is</w:t>
            </w:r>
            <w:r w:rsidRPr="001A7F57">
              <w:rPr>
                <w:spacing w:val="-1"/>
                <w:szCs w:val="18"/>
                <w:u w:val="single"/>
                <w:lang w:val="en-US" w:eastAsia="ko-KR"/>
              </w:rPr>
              <w:t xml:space="preserve"> </w:t>
            </w:r>
            <w:r w:rsidRPr="001A7F57">
              <w:rPr>
                <w:szCs w:val="18"/>
                <w:u w:val="single"/>
                <w:lang w:val="en-US" w:eastAsia="ko-KR"/>
              </w:rPr>
              <w:t>true;</w:t>
            </w:r>
            <w:r w:rsidRPr="001A7F57">
              <w:rPr>
                <w:spacing w:val="-1"/>
                <w:szCs w:val="18"/>
                <w:u w:val="single"/>
                <w:lang w:val="en-US" w:eastAsia="ko-KR"/>
              </w:rPr>
              <w:t xml:space="preserve"> </w:t>
            </w:r>
            <w:r w:rsidRPr="001A7F57">
              <w:rPr>
                <w:szCs w:val="18"/>
                <w:u w:val="single"/>
                <w:lang w:val="en-US" w:eastAsia="ko-KR"/>
              </w:rPr>
              <w:t>otherwise it</w:t>
            </w:r>
            <w:r w:rsidRPr="001A7F57">
              <w:rPr>
                <w:spacing w:val="-1"/>
                <w:szCs w:val="18"/>
                <w:u w:val="single"/>
                <w:lang w:val="en-US" w:eastAsia="ko-KR"/>
              </w:rPr>
              <w:t xml:space="preserve"> </w:t>
            </w:r>
            <w:r w:rsidRPr="001A7F57">
              <w:rPr>
                <w:szCs w:val="18"/>
                <w:u w:val="single"/>
                <w:lang w:val="en-US" w:eastAsia="ko-KR"/>
              </w:rPr>
              <w:t>is</w:t>
            </w:r>
            <w:r w:rsidRPr="001A7F57">
              <w:rPr>
                <w:spacing w:val="-1"/>
                <w:szCs w:val="18"/>
                <w:u w:val="single"/>
                <w:lang w:val="en-US" w:eastAsia="ko-KR"/>
              </w:rPr>
              <w:t xml:space="preserve"> </w:t>
            </w:r>
            <w:r w:rsidRPr="001A7F57">
              <w:rPr>
                <w:szCs w:val="18"/>
                <w:u w:val="single"/>
                <w:lang w:val="en-US" w:eastAsia="ko-KR"/>
              </w:rPr>
              <w:t>not present.</w:t>
            </w:r>
          </w:p>
        </w:tc>
      </w:tr>
      <w:tr w:rsidR="005A6506" w:rsidRPr="001A7F57" w14:paraId="5A016AF7" w14:textId="77777777" w:rsidTr="0056563C">
        <w:trPr>
          <w:trHeight w:val="712"/>
          <w:ins w:id="12" w:author="Park, Minyoung" w:date="2022-01-21T15:41:00Z"/>
        </w:trPr>
        <w:tc>
          <w:tcPr>
            <w:tcW w:w="1119" w:type="dxa"/>
            <w:tcBorders>
              <w:top w:val="single" w:sz="2" w:space="0" w:color="000000"/>
              <w:left w:val="single" w:sz="12" w:space="0" w:color="000000"/>
              <w:bottom w:val="single" w:sz="12" w:space="0" w:color="000000"/>
              <w:right w:val="single" w:sz="2" w:space="0" w:color="000000"/>
            </w:tcBorders>
          </w:tcPr>
          <w:p w14:paraId="510FA263" w14:textId="0AEAD6CF" w:rsidR="005A6506" w:rsidRPr="001A7F57" w:rsidRDefault="005A6506" w:rsidP="005A6506">
            <w:pPr>
              <w:widowControl w:val="0"/>
              <w:kinsoku w:val="0"/>
              <w:overflowPunct w:val="0"/>
              <w:autoSpaceDE w:val="0"/>
              <w:autoSpaceDN w:val="0"/>
              <w:adjustRightInd w:val="0"/>
              <w:spacing w:before="54" w:line="232" w:lineRule="auto"/>
              <w:ind w:left="183" w:right="111"/>
              <w:jc w:val="center"/>
              <w:rPr>
                <w:ins w:id="13" w:author="Park, Minyoung" w:date="2022-01-21T15:41:00Z"/>
                <w:szCs w:val="18"/>
                <w:u w:val="single"/>
                <w:lang w:val="en-US" w:eastAsia="ko-KR"/>
              </w:rPr>
            </w:pPr>
            <w:ins w:id="14" w:author="Park, Minyoung" w:date="2022-01-21T15:41:00Z">
              <w:r w:rsidRPr="001A7F57">
                <w:rPr>
                  <w:szCs w:val="18"/>
                  <w:u w:val="single"/>
                  <w:lang w:val="en-US" w:eastAsia="ko-KR"/>
                </w:rPr>
                <w:t>&lt;Last</w:t>
              </w:r>
              <w:r w:rsidRPr="001A7F57">
                <w:rPr>
                  <w:spacing w:val="1"/>
                  <w:szCs w:val="18"/>
                  <w:lang w:val="en-US" w:eastAsia="ko-KR"/>
                </w:rPr>
                <w:t xml:space="preserve"> </w:t>
              </w:r>
              <w:r w:rsidRPr="001A7F57">
                <w:rPr>
                  <w:szCs w:val="18"/>
                  <w:u w:val="single"/>
                  <w:lang w:val="en-US" w:eastAsia="ko-KR"/>
                </w:rPr>
                <w:t>assigned +</w:t>
              </w:r>
              <w:r w:rsidRPr="001A7F57">
                <w:rPr>
                  <w:spacing w:val="1"/>
                  <w:szCs w:val="18"/>
                  <w:lang w:val="en-US" w:eastAsia="ko-KR"/>
                </w:rPr>
                <w:t xml:space="preserve"> </w:t>
              </w:r>
              <w:r>
                <w:rPr>
                  <w:szCs w:val="18"/>
                  <w:u w:val="single"/>
                  <w:lang w:val="en-US" w:eastAsia="ko-KR"/>
                </w:rPr>
                <w:t>4</w:t>
              </w:r>
              <w:r w:rsidRPr="001A7F57">
                <w:rPr>
                  <w:szCs w:val="18"/>
                  <w:u w:val="single"/>
                  <w:lang w:val="en-US" w:eastAsia="ko-KR"/>
                </w:rPr>
                <w:t>&gt;</w:t>
              </w:r>
            </w:ins>
          </w:p>
        </w:tc>
        <w:tc>
          <w:tcPr>
            <w:tcW w:w="1757" w:type="dxa"/>
            <w:tcBorders>
              <w:top w:val="single" w:sz="2" w:space="0" w:color="000000"/>
              <w:left w:val="single" w:sz="2" w:space="0" w:color="000000"/>
              <w:bottom w:val="single" w:sz="12" w:space="0" w:color="000000"/>
              <w:right w:val="single" w:sz="2" w:space="0" w:color="000000"/>
            </w:tcBorders>
          </w:tcPr>
          <w:p w14:paraId="5FD5956B" w14:textId="65B30747" w:rsidR="005A6506" w:rsidRPr="001A7F57" w:rsidRDefault="005A6506" w:rsidP="005A6506">
            <w:pPr>
              <w:widowControl w:val="0"/>
              <w:kinsoku w:val="0"/>
              <w:overflowPunct w:val="0"/>
              <w:autoSpaceDE w:val="0"/>
              <w:autoSpaceDN w:val="0"/>
              <w:adjustRightInd w:val="0"/>
              <w:spacing w:before="49"/>
              <w:ind w:left="130"/>
              <w:rPr>
                <w:ins w:id="15" w:author="Park, Minyoung" w:date="2022-01-21T15:41:00Z"/>
                <w:szCs w:val="18"/>
                <w:u w:val="single"/>
                <w:lang w:val="en-US" w:eastAsia="ko-KR"/>
              </w:rPr>
            </w:pPr>
            <w:ins w:id="16" w:author="Park, Minyoung" w:date="2022-01-21T15:41:00Z">
              <w:r>
                <w:rPr>
                  <w:szCs w:val="18"/>
                  <w:u w:val="single"/>
                  <w:lang w:val="en-US" w:eastAsia="ko-KR"/>
                </w:rPr>
                <w:t>Multi-</w:t>
              </w:r>
            </w:ins>
            <w:ins w:id="17" w:author="Park, Minyoung" w:date="2022-01-21T15:48:00Z">
              <w:r w:rsidR="00923301">
                <w:rPr>
                  <w:szCs w:val="18"/>
                  <w:u w:val="single"/>
                  <w:lang w:val="en-US" w:eastAsia="ko-KR"/>
                </w:rPr>
                <w:t>L</w:t>
              </w:r>
            </w:ins>
            <w:ins w:id="18" w:author="Park, Minyoung" w:date="2022-01-21T15:41:00Z">
              <w:r>
                <w:rPr>
                  <w:szCs w:val="18"/>
                  <w:u w:val="single"/>
                  <w:lang w:val="en-US" w:eastAsia="ko-KR"/>
                </w:rPr>
                <w:t>ink Traffic</w:t>
              </w:r>
            </w:ins>
          </w:p>
        </w:tc>
        <w:tc>
          <w:tcPr>
            <w:tcW w:w="5001" w:type="dxa"/>
            <w:tcBorders>
              <w:top w:val="single" w:sz="2" w:space="0" w:color="000000"/>
              <w:left w:val="single" w:sz="2" w:space="0" w:color="000000"/>
              <w:bottom w:val="single" w:sz="12" w:space="0" w:color="000000"/>
              <w:right w:val="single" w:sz="12" w:space="0" w:color="000000"/>
            </w:tcBorders>
          </w:tcPr>
          <w:p w14:paraId="1FD21878" w14:textId="61911162" w:rsidR="005A6506" w:rsidRPr="001A7F57" w:rsidRDefault="005A6506" w:rsidP="00457887">
            <w:pPr>
              <w:widowControl w:val="0"/>
              <w:kinsoku w:val="0"/>
              <w:overflowPunct w:val="0"/>
              <w:autoSpaceDE w:val="0"/>
              <w:autoSpaceDN w:val="0"/>
              <w:adjustRightInd w:val="0"/>
              <w:spacing w:before="54" w:line="232" w:lineRule="auto"/>
              <w:ind w:left="117" w:right="87"/>
              <w:rPr>
                <w:ins w:id="19" w:author="Park, Minyoung" w:date="2022-01-21T15:41:00Z"/>
                <w:szCs w:val="18"/>
                <w:u w:val="single"/>
                <w:lang w:val="en-US" w:eastAsia="ko-KR"/>
              </w:rPr>
            </w:pPr>
            <w:ins w:id="20" w:author="Park, Minyoung" w:date="2022-01-21T15:41:00Z">
              <w:r w:rsidRPr="00985065">
                <w:rPr>
                  <w:szCs w:val="18"/>
                  <w:highlight w:val="cyan"/>
                  <w:u w:val="single"/>
                  <w:lang w:val="en-US" w:eastAsia="ko-KR"/>
                </w:rPr>
                <w:t>The</w:t>
              </w:r>
              <w:r w:rsidRPr="00985065">
                <w:rPr>
                  <w:spacing w:val="-7"/>
                  <w:szCs w:val="18"/>
                  <w:highlight w:val="cyan"/>
                  <w:u w:val="single"/>
                  <w:lang w:val="en-US" w:eastAsia="ko-KR"/>
                </w:rPr>
                <w:t xml:space="preserve"> </w:t>
              </w:r>
            </w:ins>
            <w:ins w:id="21" w:author="Park, Minyoung" w:date="2022-01-21T15:42:00Z">
              <w:r w:rsidR="00824AB3" w:rsidRPr="00985065">
                <w:rPr>
                  <w:spacing w:val="-7"/>
                  <w:szCs w:val="18"/>
                  <w:highlight w:val="cyan"/>
                  <w:u w:val="single"/>
                  <w:lang w:val="en-US" w:eastAsia="ko-KR"/>
                </w:rPr>
                <w:t>Multi-</w:t>
              </w:r>
            </w:ins>
            <w:ins w:id="22" w:author="Park, Minyoung" w:date="2022-01-21T15:48:00Z">
              <w:r w:rsidR="00923301" w:rsidRPr="00985065">
                <w:rPr>
                  <w:spacing w:val="-7"/>
                  <w:szCs w:val="18"/>
                  <w:highlight w:val="cyan"/>
                  <w:u w:val="single"/>
                  <w:lang w:val="en-US" w:eastAsia="ko-KR"/>
                </w:rPr>
                <w:t>L</w:t>
              </w:r>
            </w:ins>
            <w:ins w:id="23" w:author="Park, Minyoung" w:date="2022-01-21T15:42:00Z">
              <w:r w:rsidR="00824AB3" w:rsidRPr="00985065">
                <w:rPr>
                  <w:spacing w:val="-7"/>
                  <w:szCs w:val="18"/>
                  <w:highlight w:val="cyan"/>
                  <w:u w:val="single"/>
                  <w:lang w:val="en-US" w:eastAsia="ko-KR"/>
                </w:rPr>
                <w:t xml:space="preserve">ink Traffic </w:t>
              </w:r>
            </w:ins>
            <w:ins w:id="24" w:author="Park, Minyoung" w:date="2022-01-21T15:41:00Z">
              <w:r w:rsidRPr="00985065">
                <w:rPr>
                  <w:szCs w:val="18"/>
                  <w:highlight w:val="cyan"/>
                  <w:u w:val="single"/>
                  <w:lang w:val="en-US" w:eastAsia="ko-KR"/>
                </w:rPr>
                <w:t>element</w:t>
              </w:r>
              <w:r w:rsidRPr="00985065">
                <w:rPr>
                  <w:spacing w:val="-7"/>
                  <w:szCs w:val="18"/>
                  <w:highlight w:val="cyan"/>
                  <w:u w:val="single"/>
                  <w:lang w:val="en-US" w:eastAsia="ko-KR"/>
                </w:rPr>
                <w:t xml:space="preserve"> </w:t>
              </w:r>
              <w:r w:rsidRPr="00985065">
                <w:rPr>
                  <w:szCs w:val="18"/>
                  <w:highlight w:val="cyan"/>
                  <w:u w:val="single"/>
                  <w:lang w:val="en-US" w:eastAsia="ko-KR"/>
                </w:rPr>
                <w:t>is</w:t>
              </w:r>
              <w:r w:rsidRPr="00985065">
                <w:rPr>
                  <w:spacing w:val="-6"/>
                  <w:szCs w:val="18"/>
                  <w:highlight w:val="cyan"/>
                  <w:u w:val="single"/>
                  <w:lang w:val="en-US" w:eastAsia="ko-KR"/>
                </w:rPr>
                <w:t xml:space="preserve"> </w:t>
              </w:r>
              <w:r w:rsidRPr="00985065">
                <w:rPr>
                  <w:szCs w:val="18"/>
                  <w:highlight w:val="cyan"/>
                  <w:u w:val="single"/>
                  <w:lang w:val="en-US" w:eastAsia="ko-KR"/>
                </w:rPr>
                <w:t>present</w:t>
              </w:r>
              <w:r w:rsidRPr="00985065">
                <w:rPr>
                  <w:spacing w:val="-5"/>
                  <w:szCs w:val="18"/>
                  <w:highlight w:val="cyan"/>
                  <w:u w:val="single"/>
                  <w:lang w:val="en-US" w:eastAsia="ko-KR"/>
                </w:rPr>
                <w:t xml:space="preserve"> </w:t>
              </w:r>
              <w:r w:rsidRPr="00985065">
                <w:rPr>
                  <w:szCs w:val="18"/>
                  <w:highlight w:val="cyan"/>
                  <w:u w:val="single"/>
                  <w:lang w:val="en-US" w:eastAsia="ko-KR"/>
                </w:rPr>
                <w:t>if</w:t>
              </w:r>
              <w:r w:rsidRPr="00985065">
                <w:rPr>
                  <w:spacing w:val="-6"/>
                  <w:szCs w:val="18"/>
                  <w:highlight w:val="cyan"/>
                  <w:u w:val="single"/>
                  <w:lang w:val="en-US" w:eastAsia="ko-KR"/>
                </w:rPr>
                <w:t xml:space="preserve"> </w:t>
              </w:r>
            </w:ins>
            <w:ins w:id="25" w:author="Park, Minyoung" w:date="2022-03-03T09:07:00Z">
              <w:r w:rsidR="00942EF8" w:rsidRPr="00985065">
                <w:rPr>
                  <w:spacing w:val="-6"/>
                  <w:szCs w:val="18"/>
                  <w:highlight w:val="cyan"/>
                  <w:u w:val="single"/>
                  <w:lang w:val="en-US" w:eastAsia="ko-KR"/>
                </w:rPr>
                <w:br/>
              </w:r>
            </w:ins>
            <w:ins w:id="26" w:author="Park, Minyoung" w:date="2022-01-21T15:45:00Z">
              <w:r w:rsidR="00783A19" w:rsidRPr="00985065">
                <w:rPr>
                  <w:szCs w:val="18"/>
                  <w:highlight w:val="cyan"/>
                  <w:u w:val="single"/>
                  <w:lang w:val="en-US" w:eastAsia="ko-KR"/>
                </w:rPr>
                <w:t>dot11</w:t>
              </w:r>
            </w:ins>
            <w:ins w:id="27" w:author="Park, Minyoung" w:date="2022-03-03T14:41:00Z">
              <w:r w:rsidR="00D97F9D" w:rsidRPr="00985065">
                <w:rPr>
                  <w:szCs w:val="18"/>
                  <w:highlight w:val="cyan"/>
                  <w:u w:val="single"/>
                  <w:lang w:val="en-US" w:eastAsia="ko-KR"/>
                </w:rPr>
                <w:t>Multi</w:t>
              </w:r>
            </w:ins>
            <w:ins w:id="28" w:author="Park, Minyoung" w:date="2022-03-03T14:42:00Z">
              <w:r w:rsidR="002379A6" w:rsidRPr="00985065">
                <w:rPr>
                  <w:szCs w:val="18"/>
                  <w:highlight w:val="cyan"/>
                  <w:u w:val="single"/>
                  <w:lang w:val="en-US" w:eastAsia="ko-KR"/>
                </w:rPr>
                <w:t>LinkTIM</w:t>
              </w:r>
            </w:ins>
            <w:ins w:id="29" w:author="Park, Minyoung" w:date="2022-01-21T15:45:00Z">
              <w:r w:rsidR="00783A19" w:rsidRPr="00985065">
                <w:rPr>
                  <w:szCs w:val="18"/>
                  <w:highlight w:val="cyan"/>
                  <w:u w:val="single"/>
                  <w:lang w:val="en-US" w:eastAsia="ko-KR"/>
                </w:rPr>
                <w:t xml:space="preserve">Activated </w:t>
              </w:r>
            </w:ins>
            <w:ins w:id="30" w:author="Park, Minyoung" w:date="2022-01-21T15:41:00Z">
              <w:r w:rsidRPr="00985065">
                <w:rPr>
                  <w:szCs w:val="18"/>
                  <w:highlight w:val="cyan"/>
                  <w:u w:val="single"/>
                  <w:lang w:val="en-US" w:eastAsia="ko-KR"/>
                </w:rPr>
                <w:t>is</w:t>
              </w:r>
              <w:r w:rsidRPr="00985065">
                <w:rPr>
                  <w:spacing w:val="-1"/>
                  <w:szCs w:val="18"/>
                  <w:highlight w:val="cyan"/>
                  <w:u w:val="single"/>
                  <w:lang w:val="en-US" w:eastAsia="ko-KR"/>
                </w:rPr>
                <w:t xml:space="preserve"> </w:t>
              </w:r>
              <w:r w:rsidRPr="00985065">
                <w:rPr>
                  <w:szCs w:val="18"/>
                  <w:highlight w:val="cyan"/>
                  <w:u w:val="single"/>
                  <w:lang w:val="en-US" w:eastAsia="ko-KR"/>
                </w:rPr>
                <w:t>true;</w:t>
              </w:r>
              <w:r w:rsidRPr="00985065">
                <w:rPr>
                  <w:spacing w:val="-1"/>
                  <w:szCs w:val="18"/>
                  <w:highlight w:val="cyan"/>
                  <w:u w:val="single"/>
                  <w:lang w:val="en-US" w:eastAsia="ko-KR"/>
                </w:rPr>
                <w:t xml:space="preserve"> </w:t>
              </w:r>
              <w:r w:rsidRPr="00985065">
                <w:rPr>
                  <w:szCs w:val="18"/>
                  <w:highlight w:val="cyan"/>
                  <w:u w:val="single"/>
                  <w:lang w:val="en-US" w:eastAsia="ko-KR"/>
                </w:rPr>
                <w:t>otherwise it</w:t>
              </w:r>
              <w:r w:rsidRPr="00985065">
                <w:rPr>
                  <w:spacing w:val="-1"/>
                  <w:szCs w:val="18"/>
                  <w:highlight w:val="cyan"/>
                  <w:u w:val="single"/>
                  <w:lang w:val="en-US" w:eastAsia="ko-KR"/>
                </w:rPr>
                <w:t xml:space="preserve"> </w:t>
              </w:r>
              <w:r w:rsidRPr="00985065">
                <w:rPr>
                  <w:szCs w:val="18"/>
                  <w:highlight w:val="cyan"/>
                  <w:u w:val="single"/>
                  <w:lang w:val="en-US" w:eastAsia="ko-KR"/>
                </w:rPr>
                <w:t>is</w:t>
              </w:r>
              <w:r w:rsidRPr="00985065">
                <w:rPr>
                  <w:spacing w:val="-1"/>
                  <w:szCs w:val="18"/>
                  <w:highlight w:val="cyan"/>
                  <w:u w:val="single"/>
                  <w:lang w:val="en-US" w:eastAsia="ko-KR"/>
                </w:rPr>
                <w:t xml:space="preserve"> </w:t>
              </w:r>
              <w:r w:rsidRPr="00985065">
                <w:rPr>
                  <w:szCs w:val="18"/>
                  <w:highlight w:val="cyan"/>
                  <w:u w:val="single"/>
                  <w:lang w:val="en-US" w:eastAsia="ko-KR"/>
                </w:rPr>
                <w:t>not present.</w:t>
              </w:r>
            </w:ins>
          </w:p>
        </w:tc>
      </w:tr>
      <w:bookmarkEnd w:id="11"/>
    </w:tbl>
    <w:p w14:paraId="208951EA" w14:textId="51ED6A93" w:rsidR="004432C7" w:rsidRDefault="004432C7" w:rsidP="00CE4BAA">
      <w:pPr>
        <w:rPr>
          <w:ins w:id="31" w:author="Park, Minyoung" w:date="2022-03-03T15:08:00Z"/>
          <w:rFonts w:ascii="Arial-BoldMT" w:hAnsi="Arial-BoldMT" w:hint="eastAsia"/>
          <w:b/>
          <w:bCs/>
          <w:color w:val="000000"/>
          <w:sz w:val="20"/>
        </w:rPr>
      </w:pPr>
    </w:p>
    <w:p w14:paraId="1C1E67AA" w14:textId="5AB65277" w:rsidR="007B24F4" w:rsidRDefault="00F75F08" w:rsidP="00CE4BAA">
      <w:pPr>
        <w:rPr>
          <w:rFonts w:ascii="Arial-BoldMT" w:hAnsi="Arial-BoldMT" w:hint="eastAsia"/>
          <w:b/>
          <w:bCs/>
          <w:color w:val="000000"/>
          <w:sz w:val="20"/>
        </w:rPr>
      </w:pPr>
      <w:r w:rsidRPr="00F75F08">
        <w:rPr>
          <w:rFonts w:ascii="Arial-BoldMT" w:hAnsi="Arial-BoldMT"/>
          <w:b/>
          <w:bCs/>
          <w:color w:val="000000"/>
          <w:sz w:val="20"/>
        </w:rPr>
        <w:t>35.3.12.4 Traffic indication</w:t>
      </w:r>
    </w:p>
    <w:p w14:paraId="1F8683DD" w14:textId="7C5C711D" w:rsidR="00F75F08" w:rsidRDefault="00F75F08" w:rsidP="00CE4BAA">
      <w:pPr>
        <w:rPr>
          <w:rFonts w:ascii="Arial-BoldMT" w:hAnsi="Arial-BoldMT" w:hint="eastAsia"/>
          <w:b/>
          <w:bCs/>
          <w:color w:val="000000"/>
          <w:sz w:val="20"/>
        </w:rPr>
      </w:pPr>
      <w:r>
        <w:rPr>
          <w:rFonts w:ascii="Arial-BoldMT" w:hAnsi="Arial-BoldMT"/>
          <w:b/>
          <w:bCs/>
          <w:color w:val="000000"/>
          <w:sz w:val="20"/>
        </w:rPr>
        <w:t>…</w:t>
      </w:r>
    </w:p>
    <w:p w14:paraId="016C58B4" w14:textId="54BD6FC9" w:rsidR="00F75F08" w:rsidRDefault="006F0763" w:rsidP="00CE4BAA">
      <w:pPr>
        <w:rPr>
          <w:rFonts w:ascii="Arial-BoldMT" w:hAnsi="Arial-BoldMT" w:hint="eastAsia"/>
          <w:b/>
          <w:bCs/>
          <w:color w:val="000000"/>
          <w:sz w:val="20"/>
        </w:rPr>
      </w:pPr>
      <w:r w:rsidRPr="004C0B11">
        <w:rPr>
          <w:rFonts w:ascii="Arial-BoldMT" w:hAnsi="Arial-BoldMT"/>
          <w:b/>
          <w:bCs/>
          <w:color w:val="000000"/>
          <w:sz w:val="20"/>
          <w:highlight w:val="yellow"/>
        </w:rPr>
        <w:t xml:space="preserve">TGbe Editor to </w:t>
      </w:r>
      <w:r>
        <w:rPr>
          <w:rFonts w:ascii="Arial-BoldMT" w:hAnsi="Arial-BoldMT"/>
          <w:b/>
          <w:bCs/>
          <w:color w:val="000000"/>
          <w:sz w:val="20"/>
          <w:highlight w:val="yellow"/>
        </w:rPr>
        <w:t>insert</w:t>
      </w:r>
      <w:r w:rsidRPr="004C0B11">
        <w:rPr>
          <w:rFonts w:ascii="Arial-BoldMT" w:hAnsi="Arial-BoldMT"/>
          <w:b/>
          <w:bCs/>
          <w:color w:val="000000"/>
          <w:sz w:val="20"/>
          <w:highlight w:val="yellow"/>
        </w:rPr>
        <w:t xml:space="preserve"> the following </w:t>
      </w:r>
      <w:r>
        <w:rPr>
          <w:rFonts w:ascii="Arial-BoldMT" w:hAnsi="Arial-BoldMT"/>
          <w:b/>
          <w:bCs/>
          <w:color w:val="000000"/>
          <w:sz w:val="20"/>
          <w:highlight w:val="yellow"/>
        </w:rPr>
        <w:t>paragraph</w:t>
      </w:r>
      <w:r w:rsidRPr="004C0B11">
        <w:rPr>
          <w:rFonts w:ascii="Arial-BoldMT" w:hAnsi="Arial-BoldMT"/>
          <w:b/>
          <w:bCs/>
          <w:color w:val="000000"/>
          <w:sz w:val="20"/>
          <w:highlight w:val="yellow"/>
        </w:rPr>
        <w:t xml:space="preserve"> in Subclause </w:t>
      </w:r>
      <w:r>
        <w:rPr>
          <w:rFonts w:ascii="Arial-BoldMT" w:hAnsi="Arial-BoldMT"/>
          <w:b/>
          <w:bCs/>
          <w:color w:val="000000"/>
          <w:sz w:val="20"/>
          <w:highlight w:val="yellow"/>
        </w:rPr>
        <w:t>35.3.12.4</w:t>
      </w:r>
      <w:r w:rsidRPr="004C0B11">
        <w:rPr>
          <w:rFonts w:ascii="Arial-BoldMT" w:hAnsi="Arial-BoldMT"/>
          <w:b/>
          <w:bCs/>
          <w:color w:val="000000"/>
          <w:sz w:val="20"/>
          <w:highlight w:val="yellow"/>
        </w:rPr>
        <w:t xml:space="preserve"> (</w:t>
      </w:r>
      <w:r>
        <w:rPr>
          <w:rFonts w:ascii="Arial" w:hAnsi="Arial" w:cs="Arial"/>
          <w:b/>
          <w:bCs/>
          <w:sz w:val="20"/>
          <w:highlight w:val="yellow"/>
          <w:lang w:val="en-US" w:eastAsia="ko-KR"/>
        </w:rPr>
        <w:t>Traffic Indication</w:t>
      </w:r>
      <w:r w:rsidRPr="004C0B11">
        <w:rPr>
          <w:rFonts w:ascii="Arial-BoldMT" w:hAnsi="Arial-BoldMT"/>
          <w:b/>
          <w:bCs/>
          <w:color w:val="000000"/>
          <w:sz w:val="20"/>
          <w:highlight w:val="yellow"/>
        </w:rPr>
        <w:t>)</w:t>
      </w:r>
      <w:r w:rsidR="00B06CFF">
        <w:rPr>
          <w:rFonts w:ascii="Arial-BoldMT" w:hAnsi="Arial-BoldMT"/>
          <w:b/>
          <w:bCs/>
          <w:color w:val="000000"/>
          <w:sz w:val="20"/>
          <w:highlight w:val="yellow"/>
        </w:rPr>
        <w:t xml:space="preserve"> in TGbe D1.4</w:t>
      </w:r>
      <w:r w:rsidRPr="004C0B11">
        <w:rPr>
          <w:rFonts w:ascii="Arial-BoldMT" w:hAnsi="Arial-BoldMT"/>
          <w:b/>
          <w:bCs/>
          <w:color w:val="000000"/>
          <w:sz w:val="20"/>
          <w:highlight w:val="yellow"/>
        </w:rPr>
        <w:t>:</w:t>
      </w:r>
    </w:p>
    <w:p w14:paraId="4CCB3925" w14:textId="26F97C94" w:rsidR="00917FBB" w:rsidRPr="00985065" w:rsidRDefault="00E05A23" w:rsidP="00917FBB">
      <w:pPr>
        <w:rPr>
          <w:ins w:id="32" w:author="Park, Minyoung" w:date="2022-03-03T14:43:00Z"/>
          <w:rFonts w:ascii="TimesNewRomanPSMT" w:hAnsi="TimesNewRomanPSMT"/>
          <w:color w:val="000000"/>
          <w:sz w:val="20"/>
          <w:highlight w:val="cyan"/>
        </w:rPr>
      </w:pPr>
      <w:ins w:id="33" w:author="Park, Minyoung" w:date="2022-03-07T09:41:00Z">
        <w:r w:rsidRPr="00985065">
          <w:rPr>
            <w:rFonts w:ascii="TimesNewRomanPSMT" w:hAnsi="TimesNewRomanPSMT"/>
            <w:color w:val="000000"/>
            <w:sz w:val="20"/>
            <w:highlight w:val="cyan"/>
          </w:rPr>
          <w:t>(#8264, 4000, 5822)</w:t>
        </w:r>
      </w:ins>
      <w:ins w:id="34" w:author="Park, Minyoung" w:date="2022-03-03T14:44:00Z">
        <w:r w:rsidR="006E322F" w:rsidRPr="00985065">
          <w:rPr>
            <w:rFonts w:ascii="TimesNewRomanPSMT" w:hAnsi="TimesNewRomanPSMT"/>
            <w:color w:val="000000"/>
            <w:sz w:val="20"/>
            <w:highlight w:val="cyan"/>
          </w:rPr>
          <w:t xml:space="preserve">An AP MLD shall set </w:t>
        </w:r>
        <w:r w:rsidR="006E322F" w:rsidRPr="00985065">
          <w:rPr>
            <w:sz w:val="20"/>
            <w:highlight w:val="cyan"/>
            <w:u w:val="single"/>
            <w:lang w:val="en-US" w:eastAsia="ko-KR"/>
          </w:rPr>
          <w:t xml:space="preserve">dot11MultiLinkTIMActivated </w:t>
        </w:r>
        <w:r w:rsidR="006F2992" w:rsidRPr="00985065">
          <w:rPr>
            <w:sz w:val="20"/>
            <w:highlight w:val="cyan"/>
            <w:u w:val="single"/>
            <w:lang w:val="en-US" w:eastAsia="ko-KR"/>
          </w:rPr>
          <w:t>to true</w:t>
        </w:r>
      </w:ins>
      <w:ins w:id="35" w:author="Park, Minyoung" w:date="2022-03-03T14:45:00Z">
        <w:r w:rsidR="006F2992" w:rsidRPr="00985065">
          <w:rPr>
            <w:sz w:val="20"/>
            <w:highlight w:val="cyan"/>
            <w:u w:val="single"/>
            <w:lang w:val="en-US" w:eastAsia="ko-KR"/>
          </w:rPr>
          <w:t xml:space="preserve"> if</w:t>
        </w:r>
      </w:ins>
      <w:ins w:id="36" w:author="Park, Minyoung" w:date="2022-03-03T14:43:00Z">
        <w:r w:rsidR="00917FBB" w:rsidRPr="00985065">
          <w:rPr>
            <w:rFonts w:ascii="TimesNewRomanPSMT" w:hAnsi="TimesNewRomanPSMT"/>
            <w:color w:val="000000"/>
            <w:sz w:val="20"/>
            <w:highlight w:val="cyan"/>
          </w:rPr>
          <w:t> dot11TIDtoLinkMappingActivated is true and </w:t>
        </w:r>
      </w:ins>
      <w:ins w:id="37" w:author="Park, Minyoung" w:date="2022-03-03T14:45:00Z">
        <w:r w:rsidR="009E0BE3" w:rsidRPr="00985065">
          <w:rPr>
            <w:rFonts w:ascii="TimesNewRomanPSMT" w:hAnsi="TimesNewRomanPSMT"/>
            <w:color w:val="000000"/>
            <w:sz w:val="20"/>
            <w:highlight w:val="cyan"/>
          </w:rPr>
          <w:t>if any</w:t>
        </w:r>
      </w:ins>
      <w:ins w:id="38" w:author="Park, Minyoung" w:date="2022-03-03T14:49:00Z">
        <w:r w:rsidR="000A29D9" w:rsidRPr="00985065">
          <w:rPr>
            <w:rFonts w:ascii="TimesNewRomanPSMT" w:hAnsi="TimesNewRomanPSMT"/>
            <w:color w:val="000000"/>
            <w:sz w:val="20"/>
            <w:highlight w:val="cyan"/>
          </w:rPr>
          <w:t xml:space="preserve"> of the</w:t>
        </w:r>
      </w:ins>
      <w:ins w:id="39" w:author="Park, Minyoung" w:date="2022-03-03T14:45:00Z">
        <w:r w:rsidR="009E0BE3" w:rsidRPr="00985065">
          <w:rPr>
            <w:rFonts w:ascii="TimesNewRomanPSMT" w:hAnsi="TimesNewRomanPSMT"/>
            <w:color w:val="000000"/>
            <w:sz w:val="20"/>
            <w:highlight w:val="cyan"/>
          </w:rPr>
          <w:t xml:space="preserve"> following condition</w:t>
        </w:r>
      </w:ins>
      <w:ins w:id="40" w:author="Park, Minyoung" w:date="2022-03-03T14:49:00Z">
        <w:r w:rsidR="000A29D9" w:rsidRPr="00985065">
          <w:rPr>
            <w:rFonts w:ascii="TimesNewRomanPSMT" w:hAnsi="TimesNewRomanPSMT"/>
            <w:color w:val="000000"/>
            <w:sz w:val="20"/>
            <w:highlight w:val="cyan"/>
          </w:rPr>
          <w:t>s</w:t>
        </w:r>
      </w:ins>
      <w:ins w:id="41" w:author="Park, Minyoung" w:date="2022-03-03T14:45:00Z">
        <w:r w:rsidR="009E0BE3" w:rsidRPr="00985065">
          <w:rPr>
            <w:rFonts w:ascii="TimesNewRomanPSMT" w:hAnsi="TimesNewRomanPSMT"/>
            <w:color w:val="000000"/>
            <w:sz w:val="20"/>
            <w:highlight w:val="cyan"/>
          </w:rPr>
          <w:t xml:space="preserve"> is met</w:t>
        </w:r>
      </w:ins>
      <w:ins w:id="42" w:author="Park, Minyoung" w:date="2022-03-03T15:00:00Z">
        <w:r w:rsidR="004E52A4" w:rsidRPr="00985065">
          <w:rPr>
            <w:rFonts w:ascii="TimesNewRomanPSMT" w:hAnsi="TimesNewRomanPSMT"/>
            <w:color w:val="000000"/>
            <w:sz w:val="20"/>
            <w:highlight w:val="cyan"/>
          </w:rPr>
          <w:t xml:space="preserve"> and </w:t>
        </w:r>
      </w:ins>
      <w:ins w:id="43" w:author="Park, Minyoung" w:date="2022-03-03T15:01:00Z">
        <w:r w:rsidR="0087603E" w:rsidRPr="00985065">
          <w:rPr>
            <w:rFonts w:ascii="TimesNewRomanPSMT" w:hAnsi="TimesNewRomanPSMT"/>
            <w:color w:val="000000"/>
            <w:sz w:val="20"/>
            <w:highlight w:val="cyan"/>
          </w:rPr>
          <w:t xml:space="preserve">otherwise </w:t>
        </w:r>
      </w:ins>
      <w:ins w:id="44" w:author="Park, Minyoung" w:date="2022-03-03T15:00:00Z">
        <w:r w:rsidR="004E52A4" w:rsidRPr="00985065">
          <w:rPr>
            <w:rFonts w:ascii="TimesNewRomanPSMT" w:hAnsi="TimesNewRomanPSMT"/>
            <w:color w:val="000000"/>
            <w:sz w:val="20"/>
            <w:highlight w:val="cyan"/>
          </w:rPr>
          <w:t xml:space="preserve">shall </w:t>
        </w:r>
        <w:r w:rsidR="0077268C" w:rsidRPr="00985065">
          <w:rPr>
            <w:rFonts w:ascii="TimesNewRomanPSMT" w:hAnsi="TimesNewRomanPSMT"/>
            <w:color w:val="000000"/>
            <w:sz w:val="20"/>
            <w:highlight w:val="cyan"/>
          </w:rPr>
          <w:t>set to false</w:t>
        </w:r>
      </w:ins>
      <w:ins w:id="45" w:author="Park, Minyoung" w:date="2022-03-03T14:45:00Z">
        <w:r w:rsidR="009E0BE3" w:rsidRPr="00985065">
          <w:rPr>
            <w:rFonts w:ascii="TimesNewRomanPSMT" w:hAnsi="TimesNewRomanPSMT"/>
            <w:color w:val="000000"/>
            <w:sz w:val="20"/>
            <w:highlight w:val="cyan"/>
          </w:rPr>
          <w:t>:</w:t>
        </w:r>
      </w:ins>
    </w:p>
    <w:p w14:paraId="2B5C115E" w14:textId="4601E293" w:rsidR="00917FBB" w:rsidRPr="00985065" w:rsidRDefault="00917FBB" w:rsidP="00917FBB">
      <w:pPr>
        <w:rPr>
          <w:ins w:id="46" w:author="Park, Minyoung" w:date="2022-03-03T14:43:00Z"/>
          <w:rFonts w:ascii="TimesNewRomanPSMT" w:hAnsi="TimesNewRomanPSMT"/>
          <w:color w:val="000000"/>
          <w:sz w:val="20"/>
          <w:highlight w:val="cyan"/>
        </w:rPr>
      </w:pPr>
      <w:ins w:id="47" w:author="Park, Minyoung" w:date="2022-03-03T14:43:00Z">
        <w:r w:rsidRPr="00985065">
          <w:rPr>
            <w:rFonts w:ascii="TimesNewRomanPSMT" w:hAnsi="TimesNewRomanPSMT"/>
            <w:color w:val="000000"/>
            <w:sz w:val="20"/>
            <w:highlight w:val="cyan"/>
          </w:rPr>
          <w:t xml:space="preserve">-  </w:t>
        </w:r>
      </w:ins>
      <w:ins w:id="48" w:author="Park, Minyoung" w:date="2022-03-03T14:46:00Z">
        <w:r w:rsidR="00890F29" w:rsidRPr="00985065">
          <w:rPr>
            <w:rFonts w:ascii="TimesNewRomanPSMT" w:hAnsi="TimesNewRomanPSMT"/>
            <w:color w:val="000000"/>
            <w:sz w:val="20"/>
            <w:highlight w:val="cyan"/>
          </w:rPr>
          <w:t>A</w:t>
        </w:r>
      </w:ins>
      <w:ins w:id="49" w:author="Park, Minyoung" w:date="2022-03-03T14:43:00Z">
        <w:r w:rsidRPr="00985065">
          <w:rPr>
            <w:rFonts w:ascii="TimesNewRomanPSMT" w:hAnsi="TimesNewRomanPSMT"/>
            <w:color w:val="000000"/>
            <w:sz w:val="20"/>
            <w:highlight w:val="cyan"/>
          </w:rPr>
          <w:t xml:space="preserve">t least one of the associated non-AP MLD(s) has successfully negotiated a TID-to-link mapping (see 35.3.6.1.3 (Negotiation of TID-to-link mapping)) with the AP MLD and not all TIDs are mapped to </w:t>
        </w:r>
      </w:ins>
      <w:ins w:id="50" w:author="Park, Minyoung" w:date="2022-03-03T14:53:00Z">
        <w:r w:rsidR="002746C5" w:rsidRPr="00985065">
          <w:rPr>
            <w:rFonts w:ascii="TimesNewRomanPSMT" w:hAnsi="TimesNewRomanPSMT"/>
            <w:color w:val="000000"/>
            <w:sz w:val="20"/>
            <w:highlight w:val="cyan"/>
          </w:rPr>
          <w:t xml:space="preserve">all </w:t>
        </w:r>
      </w:ins>
      <w:ins w:id="51" w:author="Park, Minyoung" w:date="2022-03-03T15:03:00Z">
        <w:r w:rsidR="0001599E" w:rsidRPr="00985065">
          <w:rPr>
            <w:rFonts w:ascii="TimesNewRomanPSMT" w:hAnsi="TimesNewRomanPSMT"/>
            <w:color w:val="000000"/>
            <w:sz w:val="20"/>
            <w:highlight w:val="cyan"/>
          </w:rPr>
          <w:t xml:space="preserve">the </w:t>
        </w:r>
      </w:ins>
      <w:ins w:id="52" w:author="Park, Minyoung" w:date="2022-03-03T14:53:00Z">
        <w:r w:rsidR="002746C5" w:rsidRPr="00985065">
          <w:rPr>
            <w:rFonts w:ascii="TimesNewRomanPSMT" w:hAnsi="TimesNewRomanPSMT"/>
            <w:color w:val="000000"/>
            <w:sz w:val="20"/>
            <w:highlight w:val="cyan"/>
          </w:rPr>
          <w:t>enabled</w:t>
        </w:r>
      </w:ins>
      <w:ins w:id="53" w:author="Park, Minyoung" w:date="2022-03-03T14:43:00Z">
        <w:r w:rsidRPr="00985065">
          <w:rPr>
            <w:rFonts w:ascii="TimesNewRomanPSMT" w:hAnsi="TimesNewRomanPSMT"/>
            <w:color w:val="000000"/>
            <w:sz w:val="20"/>
            <w:highlight w:val="cyan"/>
          </w:rPr>
          <w:t xml:space="preserve"> links and the AP MLD has buffered BU(s) for that non-AP MLD </w:t>
        </w:r>
      </w:ins>
    </w:p>
    <w:p w14:paraId="3853B203" w14:textId="58DD1CAD" w:rsidR="00770763" w:rsidRPr="00985065" w:rsidRDefault="00917FBB" w:rsidP="00917FBB">
      <w:pPr>
        <w:rPr>
          <w:ins w:id="54" w:author="Park, Minyoung" w:date="2022-03-03T14:58:00Z"/>
          <w:rFonts w:ascii="TimesNewRomanPSMT" w:hAnsi="TimesNewRomanPSMT"/>
          <w:color w:val="000000"/>
          <w:sz w:val="20"/>
          <w:highlight w:val="cyan"/>
        </w:rPr>
      </w:pPr>
      <w:ins w:id="55" w:author="Park, Minyoung" w:date="2022-03-03T14:43:00Z">
        <w:r w:rsidRPr="00985065">
          <w:rPr>
            <w:rFonts w:ascii="TimesNewRomanPSMT" w:hAnsi="TimesNewRomanPSMT"/>
            <w:color w:val="000000"/>
            <w:sz w:val="20"/>
            <w:highlight w:val="cyan"/>
          </w:rPr>
          <w:t xml:space="preserve">- </w:t>
        </w:r>
      </w:ins>
      <w:ins w:id="56" w:author="Park, Minyoung" w:date="2022-03-03T14:47:00Z">
        <w:r w:rsidR="0067401A" w:rsidRPr="00985065">
          <w:rPr>
            <w:rFonts w:ascii="TimesNewRomanPSMT" w:hAnsi="TimesNewRomanPSMT"/>
            <w:color w:val="000000"/>
            <w:sz w:val="20"/>
            <w:highlight w:val="cyan"/>
          </w:rPr>
          <w:t>T</w:t>
        </w:r>
      </w:ins>
      <w:ins w:id="57" w:author="Park, Minyoung" w:date="2022-03-03T14:43:00Z">
        <w:r w:rsidRPr="00985065">
          <w:rPr>
            <w:rFonts w:ascii="TimesNewRomanPSMT" w:hAnsi="TimesNewRomanPSMT"/>
            <w:color w:val="000000"/>
            <w:sz w:val="20"/>
            <w:highlight w:val="cyan"/>
          </w:rPr>
          <w:t xml:space="preserve">he AP MLD intends to provide link recommendations to at least one of the associated non-AP MLD(s) that has successfully negotiated a TID-to-link mapping with the AP MLD and all TIDs are mapped to </w:t>
        </w:r>
      </w:ins>
      <w:ins w:id="58" w:author="Park, Minyoung" w:date="2022-03-03T14:54:00Z">
        <w:r w:rsidR="00397772" w:rsidRPr="00985065">
          <w:rPr>
            <w:rFonts w:ascii="TimesNewRomanPSMT" w:hAnsi="TimesNewRomanPSMT"/>
            <w:color w:val="000000"/>
            <w:sz w:val="20"/>
            <w:highlight w:val="cyan"/>
          </w:rPr>
          <w:t xml:space="preserve">all </w:t>
        </w:r>
      </w:ins>
      <w:ins w:id="59" w:author="Park, Minyoung" w:date="2022-03-03T15:04:00Z">
        <w:r w:rsidR="0001599E" w:rsidRPr="00985065">
          <w:rPr>
            <w:rFonts w:ascii="TimesNewRomanPSMT" w:hAnsi="TimesNewRomanPSMT"/>
            <w:color w:val="000000"/>
            <w:sz w:val="20"/>
            <w:highlight w:val="cyan"/>
          </w:rPr>
          <w:t xml:space="preserve">the </w:t>
        </w:r>
      </w:ins>
      <w:ins w:id="60" w:author="Park, Minyoung" w:date="2022-03-03T14:54:00Z">
        <w:r w:rsidR="00397772" w:rsidRPr="00985065">
          <w:rPr>
            <w:rFonts w:ascii="TimesNewRomanPSMT" w:hAnsi="TimesNewRomanPSMT"/>
            <w:color w:val="000000"/>
            <w:sz w:val="20"/>
            <w:highlight w:val="cyan"/>
          </w:rPr>
          <w:t>enabled links</w:t>
        </w:r>
      </w:ins>
      <w:ins w:id="61" w:author="Park, Minyoung" w:date="2022-03-03T14:43:00Z">
        <w:r w:rsidRPr="00985065">
          <w:rPr>
            <w:rFonts w:ascii="TimesNewRomanPSMT" w:hAnsi="TimesNewRomanPSMT"/>
            <w:color w:val="000000"/>
            <w:sz w:val="20"/>
            <w:highlight w:val="cyan"/>
          </w:rPr>
          <w:t xml:space="preserve"> </w:t>
        </w:r>
      </w:ins>
      <w:ins w:id="62" w:author="Park, Minyoung" w:date="2022-03-03T14:58:00Z">
        <w:r w:rsidR="00770763" w:rsidRPr="00985065">
          <w:rPr>
            <w:rFonts w:ascii="TimesNewRomanPSMT" w:hAnsi="TimesNewRomanPSMT"/>
            <w:color w:val="000000"/>
            <w:sz w:val="20"/>
            <w:highlight w:val="cyan"/>
          </w:rPr>
          <w:t>and the AP MLD has buffered BU(s) for that non-AP MLD</w:t>
        </w:r>
      </w:ins>
    </w:p>
    <w:p w14:paraId="0612FD39" w14:textId="780A194A" w:rsidR="00917FBB" w:rsidRPr="00E05A23" w:rsidRDefault="00770763" w:rsidP="00917FBB">
      <w:pPr>
        <w:rPr>
          <w:ins w:id="63" w:author="Park, Minyoung" w:date="2022-03-03T14:43:00Z"/>
          <w:rFonts w:ascii="TimesNewRomanPSMT" w:hAnsi="TimesNewRomanPSMT"/>
          <w:color w:val="000000"/>
          <w:sz w:val="20"/>
        </w:rPr>
      </w:pPr>
      <w:ins w:id="64" w:author="Park, Minyoung" w:date="2022-03-03T14:58:00Z">
        <w:r w:rsidRPr="00985065">
          <w:rPr>
            <w:rFonts w:ascii="TimesNewRomanPSMT" w:hAnsi="TimesNewRomanPSMT"/>
            <w:color w:val="000000"/>
            <w:sz w:val="20"/>
            <w:highlight w:val="cyan"/>
          </w:rPr>
          <w:t xml:space="preserve">- The AP MLD intends to provide link recommendations </w:t>
        </w:r>
      </w:ins>
      <w:ins w:id="65" w:author="Park, Minyoung" w:date="2022-03-03T14:43:00Z">
        <w:r w:rsidR="00917FBB" w:rsidRPr="00985065">
          <w:rPr>
            <w:rFonts w:ascii="TimesNewRomanPSMT" w:hAnsi="TimesNewRomanPSMT"/>
            <w:color w:val="000000"/>
            <w:sz w:val="20"/>
            <w:highlight w:val="cyan"/>
          </w:rPr>
          <w:t>to at least one of the associated non-AP MLD(s) that is in the default mapping mode</w:t>
        </w:r>
      </w:ins>
      <w:ins w:id="66" w:author="Park, Minyoung" w:date="2022-03-03T15:06:00Z">
        <w:r w:rsidR="004A72BB" w:rsidRPr="00985065">
          <w:rPr>
            <w:rFonts w:ascii="TimesNewRomanPSMT" w:hAnsi="TimesNewRomanPSMT"/>
            <w:color w:val="000000"/>
            <w:sz w:val="20"/>
            <w:highlight w:val="cyan"/>
          </w:rPr>
          <w:t xml:space="preserve"> (35.3.7.1.2 (Default mapping mode))</w:t>
        </w:r>
      </w:ins>
      <w:ins w:id="67" w:author="Park, Minyoung" w:date="2022-03-03T14:43:00Z">
        <w:r w:rsidR="00917FBB" w:rsidRPr="00985065">
          <w:rPr>
            <w:rFonts w:ascii="TimesNewRomanPSMT" w:hAnsi="TimesNewRomanPSMT"/>
            <w:color w:val="000000"/>
            <w:sz w:val="20"/>
            <w:highlight w:val="cyan"/>
          </w:rPr>
          <w:t xml:space="preserve"> and the AP MLD has buffered BU(s) for that non-AP MLD</w:t>
        </w:r>
      </w:ins>
      <w:ins w:id="68" w:author="Park, Minyoung" w:date="2022-03-03T14:48:00Z">
        <w:r w:rsidR="00A42423" w:rsidRPr="00985065">
          <w:rPr>
            <w:rFonts w:ascii="TimesNewRomanPSMT" w:hAnsi="TimesNewRomanPSMT"/>
            <w:color w:val="000000"/>
            <w:sz w:val="20"/>
            <w:highlight w:val="cyan"/>
          </w:rPr>
          <w:t>.</w:t>
        </w:r>
      </w:ins>
    </w:p>
    <w:p w14:paraId="1530B839" w14:textId="77777777" w:rsidR="00917FBB" w:rsidRPr="00917FBB" w:rsidRDefault="00917FBB" w:rsidP="00CE4BAA">
      <w:pPr>
        <w:rPr>
          <w:rFonts w:ascii="Arial-BoldMT" w:hAnsi="Arial-BoldMT" w:hint="eastAsia"/>
          <w:b/>
          <w:bCs/>
          <w:color w:val="000000"/>
          <w:sz w:val="20"/>
          <w:lang w:val="en-US"/>
        </w:rPr>
      </w:pPr>
    </w:p>
    <w:p w14:paraId="6CDDC1B9" w14:textId="0E502063" w:rsidR="00F839EF" w:rsidRDefault="00F839EF" w:rsidP="00860DF1">
      <w:pPr>
        <w:rPr>
          <w:rFonts w:ascii="TimesNewRoman" w:hAnsi="TimesNewRoman" w:hint="eastAsia"/>
          <w:strike/>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15715A" w:rsidRPr="00443F44" w14:paraId="6F631922" w14:textId="77777777" w:rsidTr="0056563C">
        <w:tc>
          <w:tcPr>
            <w:tcW w:w="623" w:type="dxa"/>
          </w:tcPr>
          <w:p w14:paraId="4214AC8A" w14:textId="77777777" w:rsidR="0015715A" w:rsidRPr="00443F44" w:rsidRDefault="0015715A" w:rsidP="0056563C">
            <w:pPr>
              <w:rPr>
                <w:rFonts w:ascii="Arial-BoldMT" w:hAnsi="Arial-BoldMT" w:hint="eastAsia"/>
                <w:b/>
                <w:bCs/>
                <w:color w:val="000000"/>
                <w:szCs w:val="18"/>
              </w:rPr>
            </w:pPr>
            <w:bookmarkStart w:id="69" w:name="_Hlk93912405"/>
            <w:r w:rsidRPr="00443F44">
              <w:rPr>
                <w:rFonts w:ascii="Arial" w:hAnsi="Arial" w:cs="Arial"/>
                <w:b/>
                <w:bCs/>
                <w:szCs w:val="18"/>
              </w:rPr>
              <w:t>CID</w:t>
            </w:r>
          </w:p>
        </w:tc>
        <w:tc>
          <w:tcPr>
            <w:tcW w:w="1262" w:type="dxa"/>
          </w:tcPr>
          <w:p w14:paraId="2E2BF92F" w14:textId="77777777" w:rsidR="0015715A" w:rsidRPr="00443F44" w:rsidRDefault="0015715A" w:rsidP="0056563C">
            <w:pPr>
              <w:rPr>
                <w:rFonts w:ascii="Arial-BoldMT" w:hAnsi="Arial-BoldMT" w:hint="eastAsia"/>
                <w:b/>
                <w:bCs/>
                <w:color w:val="000000"/>
                <w:szCs w:val="18"/>
              </w:rPr>
            </w:pPr>
            <w:r w:rsidRPr="00443F44">
              <w:rPr>
                <w:rFonts w:ascii="Arial" w:hAnsi="Arial" w:cs="Arial"/>
                <w:b/>
                <w:bCs/>
                <w:szCs w:val="18"/>
              </w:rPr>
              <w:t>Commenter</w:t>
            </w:r>
          </w:p>
        </w:tc>
        <w:tc>
          <w:tcPr>
            <w:tcW w:w="900" w:type="dxa"/>
          </w:tcPr>
          <w:p w14:paraId="68034BC0" w14:textId="77777777" w:rsidR="0015715A" w:rsidRPr="00443F44" w:rsidRDefault="0015715A" w:rsidP="0056563C">
            <w:pPr>
              <w:rPr>
                <w:rFonts w:ascii="Arial-BoldMT" w:hAnsi="Arial-BoldMT" w:hint="eastAsia"/>
                <w:b/>
                <w:bCs/>
                <w:color w:val="000000"/>
                <w:szCs w:val="18"/>
              </w:rPr>
            </w:pPr>
            <w:r w:rsidRPr="00443F44">
              <w:rPr>
                <w:rFonts w:ascii="Arial" w:hAnsi="Arial" w:cs="Arial"/>
                <w:b/>
                <w:bCs/>
                <w:szCs w:val="18"/>
              </w:rPr>
              <w:t>Clause Number</w:t>
            </w:r>
          </w:p>
        </w:tc>
        <w:tc>
          <w:tcPr>
            <w:tcW w:w="810" w:type="dxa"/>
          </w:tcPr>
          <w:p w14:paraId="617DF01F" w14:textId="77777777" w:rsidR="0015715A" w:rsidRPr="00443F44" w:rsidRDefault="0015715A" w:rsidP="0056563C">
            <w:pPr>
              <w:rPr>
                <w:rFonts w:ascii="Arial" w:hAnsi="Arial" w:cs="Arial"/>
                <w:b/>
                <w:bCs/>
                <w:szCs w:val="18"/>
              </w:rPr>
            </w:pPr>
            <w:r w:rsidRPr="00443F44">
              <w:rPr>
                <w:rFonts w:ascii="Arial" w:hAnsi="Arial" w:cs="Arial"/>
                <w:b/>
                <w:bCs/>
                <w:szCs w:val="18"/>
              </w:rPr>
              <w:t>Page.</w:t>
            </w:r>
          </w:p>
          <w:p w14:paraId="3771BA44" w14:textId="77777777" w:rsidR="0015715A" w:rsidRPr="00443F44" w:rsidRDefault="0015715A" w:rsidP="0056563C">
            <w:pPr>
              <w:rPr>
                <w:rFonts w:ascii="Arial-BoldMT" w:hAnsi="Arial-BoldMT" w:hint="eastAsia"/>
                <w:b/>
                <w:bCs/>
                <w:color w:val="000000"/>
                <w:szCs w:val="18"/>
              </w:rPr>
            </w:pPr>
            <w:r w:rsidRPr="00443F44">
              <w:rPr>
                <w:rFonts w:ascii="Arial" w:hAnsi="Arial" w:cs="Arial"/>
                <w:b/>
                <w:bCs/>
                <w:szCs w:val="18"/>
              </w:rPr>
              <w:t>Line</w:t>
            </w:r>
          </w:p>
        </w:tc>
        <w:tc>
          <w:tcPr>
            <w:tcW w:w="2340" w:type="dxa"/>
          </w:tcPr>
          <w:p w14:paraId="210396DA" w14:textId="77777777" w:rsidR="0015715A" w:rsidRPr="00443F44" w:rsidRDefault="0015715A" w:rsidP="0056563C">
            <w:pPr>
              <w:rPr>
                <w:rFonts w:ascii="Arial" w:hAnsi="Arial" w:cs="Arial"/>
                <w:b/>
                <w:bCs/>
                <w:szCs w:val="18"/>
              </w:rPr>
            </w:pPr>
            <w:r w:rsidRPr="00443F44">
              <w:rPr>
                <w:rFonts w:ascii="Arial" w:hAnsi="Arial" w:cs="Arial"/>
                <w:b/>
                <w:bCs/>
                <w:szCs w:val="18"/>
              </w:rPr>
              <w:t>Comment</w:t>
            </w:r>
          </w:p>
        </w:tc>
        <w:tc>
          <w:tcPr>
            <w:tcW w:w="2070" w:type="dxa"/>
          </w:tcPr>
          <w:p w14:paraId="21BEDC00" w14:textId="77777777" w:rsidR="0015715A" w:rsidRPr="00443F44" w:rsidRDefault="0015715A" w:rsidP="0056563C">
            <w:pPr>
              <w:rPr>
                <w:rFonts w:ascii="Arial" w:hAnsi="Arial" w:cs="Arial"/>
                <w:b/>
                <w:bCs/>
                <w:szCs w:val="18"/>
              </w:rPr>
            </w:pPr>
            <w:r w:rsidRPr="00443F44">
              <w:rPr>
                <w:rFonts w:ascii="Arial" w:hAnsi="Arial" w:cs="Arial"/>
                <w:b/>
                <w:bCs/>
                <w:szCs w:val="18"/>
              </w:rPr>
              <w:t>Proposed Change</w:t>
            </w:r>
          </w:p>
        </w:tc>
        <w:tc>
          <w:tcPr>
            <w:tcW w:w="2072" w:type="dxa"/>
          </w:tcPr>
          <w:p w14:paraId="320AA552" w14:textId="77777777" w:rsidR="0015715A" w:rsidRPr="00443F44" w:rsidRDefault="0015715A" w:rsidP="0056563C">
            <w:pPr>
              <w:rPr>
                <w:rFonts w:ascii="Arial" w:hAnsi="Arial" w:cs="Arial"/>
                <w:b/>
                <w:bCs/>
                <w:szCs w:val="18"/>
              </w:rPr>
            </w:pPr>
            <w:r w:rsidRPr="00443F44">
              <w:rPr>
                <w:rFonts w:ascii="Arial" w:hAnsi="Arial" w:cs="Arial"/>
                <w:b/>
                <w:bCs/>
                <w:szCs w:val="18"/>
              </w:rPr>
              <w:t>Resolution</w:t>
            </w:r>
          </w:p>
          <w:p w14:paraId="5D7512E7" w14:textId="77777777" w:rsidR="0015715A" w:rsidRPr="00443F44" w:rsidRDefault="0015715A" w:rsidP="0056563C">
            <w:pPr>
              <w:rPr>
                <w:rFonts w:ascii="Arial" w:hAnsi="Arial" w:cs="Arial"/>
                <w:b/>
                <w:bCs/>
                <w:szCs w:val="18"/>
              </w:rPr>
            </w:pPr>
          </w:p>
        </w:tc>
      </w:tr>
      <w:tr w:rsidR="00443F44" w:rsidRPr="00443F44" w14:paraId="774DD44A" w14:textId="77777777" w:rsidTr="0056563C">
        <w:tc>
          <w:tcPr>
            <w:tcW w:w="623" w:type="dxa"/>
          </w:tcPr>
          <w:p w14:paraId="47C818CC" w14:textId="263B8613" w:rsidR="00443F44" w:rsidRPr="00443F44" w:rsidRDefault="00443F44" w:rsidP="00443F44">
            <w:pPr>
              <w:rPr>
                <w:rFonts w:ascii="Arial-BoldMT" w:hAnsi="Arial-BoldMT" w:hint="eastAsia"/>
                <w:color w:val="000000"/>
                <w:szCs w:val="18"/>
              </w:rPr>
            </w:pPr>
            <w:r w:rsidRPr="00985065">
              <w:rPr>
                <w:rFonts w:ascii="Arial" w:hAnsi="Arial" w:cs="Arial"/>
                <w:szCs w:val="18"/>
                <w:highlight w:val="yellow"/>
              </w:rPr>
              <w:t>8274</w:t>
            </w:r>
          </w:p>
        </w:tc>
        <w:tc>
          <w:tcPr>
            <w:tcW w:w="1262" w:type="dxa"/>
          </w:tcPr>
          <w:p w14:paraId="626C363B" w14:textId="54934F0F" w:rsidR="00443F44" w:rsidRPr="00443F44" w:rsidRDefault="00443F44" w:rsidP="00443F44">
            <w:pPr>
              <w:rPr>
                <w:rFonts w:ascii="Arial-BoldMT" w:hAnsi="Arial-BoldMT" w:hint="eastAsia"/>
                <w:color w:val="000000"/>
                <w:szCs w:val="18"/>
              </w:rPr>
            </w:pPr>
            <w:r w:rsidRPr="00443F44">
              <w:rPr>
                <w:rFonts w:ascii="Arial" w:hAnsi="Arial" w:cs="Arial"/>
                <w:szCs w:val="18"/>
              </w:rPr>
              <w:t>Zhiqiang Han</w:t>
            </w:r>
          </w:p>
        </w:tc>
        <w:tc>
          <w:tcPr>
            <w:tcW w:w="900" w:type="dxa"/>
          </w:tcPr>
          <w:p w14:paraId="6C695364" w14:textId="0AEDBEA9" w:rsidR="00443F44" w:rsidRPr="00443F44" w:rsidRDefault="00443F44" w:rsidP="00443F44">
            <w:pPr>
              <w:rPr>
                <w:rFonts w:ascii="Arial-BoldMT" w:hAnsi="Arial-BoldMT" w:hint="eastAsia"/>
                <w:color w:val="000000"/>
                <w:szCs w:val="18"/>
              </w:rPr>
            </w:pPr>
            <w:r w:rsidRPr="00443F44">
              <w:rPr>
                <w:rFonts w:ascii="Arial" w:hAnsi="Arial" w:cs="Arial"/>
                <w:szCs w:val="18"/>
              </w:rPr>
              <w:t>9.4.2.1</w:t>
            </w:r>
          </w:p>
        </w:tc>
        <w:tc>
          <w:tcPr>
            <w:tcW w:w="810" w:type="dxa"/>
          </w:tcPr>
          <w:p w14:paraId="1FB11AFE" w14:textId="5DB80F91" w:rsidR="00443F44" w:rsidRPr="00443F44" w:rsidRDefault="00443F44" w:rsidP="00443F44">
            <w:pPr>
              <w:rPr>
                <w:rFonts w:ascii="Arial-BoldMT" w:hAnsi="Arial-BoldMT" w:hint="eastAsia"/>
                <w:color w:val="000000"/>
                <w:szCs w:val="18"/>
              </w:rPr>
            </w:pPr>
            <w:r w:rsidRPr="00443F44">
              <w:rPr>
                <w:rFonts w:ascii="Arial" w:hAnsi="Arial" w:cs="Arial"/>
                <w:szCs w:val="18"/>
              </w:rPr>
              <w:t>119.10</w:t>
            </w:r>
          </w:p>
        </w:tc>
        <w:tc>
          <w:tcPr>
            <w:tcW w:w="2340" w:type="dxa"/>
          </w:tcPr>
          <w:p w14:paraId="686538E5" w14:textId="793A1F87" w:rsidR="00443F44" w:rsidRPr="00443F44" w:rsidRDefault="00443F44" w:rsidP="00443F44">
            <w:pPr>
              <w:rPr>
                <w:rFonts w:ascii="Arial-BoldMT" w:hAnsi="Arial-BoldMT" w:hint="eastAsia"/>
                <w:color w:val="000000"/>
                <w:szCs w:val="18"/>
              </w:rPr>
            </w:pPr>
            <w:r w:rsidRPr="00443F44">
              <w:rPr>
                <w:rFonts w:ascii="Arial" w:hAnsi="Arial" w:cs="Arial"/>
                <w:szCs w:val="18"/>
              </w:rPr>
              <w:t>There is no Multi-Link Trafftic element.</w:t>
            </w:r>
          </w:p>
        </w:tc>
        <w:tc>
          <w:tcPr>
            <w:tcW w:w="2070" w:type="dxa"/>
          </w:tcPr>
          <w:p w14:paraId="0E4492FE" w14:textId="45D86B23" w:rsidR="00443F44" w:rsidRPr="00443F44" w:rsidRDefault="00443F44" w:rsidP="00443F44">
            <w:pPr>
              <w:rPr>
                <w:rFonts w:ascii="Arial-BoldMT" w:hAnsi="Arial-BoldMT" w:hint="eastAsia"/>
                <w:color w:val="000000"/>
                <w:szCs w:val="18"/>
              </w:rPr>
            </w:pPr>
            <w:r w:rsidRPr="00443F44">
              <w:rPr>
                <w:rFonts w:ascii="Arial" w:hAnsi="Arial" w:cs="Arial"/>
                <w:szCs w:val="18"/>
              </w:rPr>
              <w:t>Please add the Multi-Link Traffic element into the table.</w:t>
            </w:r>
          </w:p>
        </w:tc>
        <w:tc>
          <w:tcPr>
            <w:tcW w:w="2072" w:type="dxa"/>
          </w:tcPr>
          <w:p w14:paraId="520C33D7" w14:textId="77777777" w:rsidR="00443F44" w:rsidRDefault="008840C9" w:rsidP="00443F44">
            <w:pPr>
              <w:rPr>
                <w:rFonts w:ascii="Arial-BoldMT" w:hAnsi="Arial-BoldMT" w:hint="eastAsia"/>
                <w:color w:val="000000"/>
                <w:szCs w:val="18"/>
              </w:rPr>
            </w:pPr>
            <w:r>
              <w:rPr>
                <w:rFonts w:ascii="Arial-BoldMT" w:hAnsi="Arial-BoldMT"/>
                <w:color w:val="000000"/>
                <w:szCs w:val="18"/>
              </w:rPr>
              <w:t>Revised.</w:t>
            </w:r>
          </w:p>
          <w:p w14:paraId="287EC8FD" w14:textId="77777777" w:rsidR="008840C9" w:rsidRDefault="008840C9" w:rsidP="00443F44">
            <w:pPr>
              <w:rPr>
                <w:rFonts w:ascii="Arial-BoldMT" w:hAnsi="Arial-BoldMT" w:hint="eastAsia"/>
                <w:color w:val="000000"/>
                <w:szCs w:val="18"/>
              </w:rPr>
            </w:pPr>
          </w:p>
          <w:p w14:paraId="072CC0C6" w14:textId="77777777" w:rsidR="0007742F" w:rsidRDefault="008840C9" w:rsidP="00443F44">
            <w:pPr>
              <w:rPr>
                <w:rFonts w:ascii="Arial-BoldMT" w:hAnsi="Arial-BoldMT" w:hint="eastAsia"/>
                <w:color w:val="000000"/>
                <w:szCs w:val="18"/>
              </w:rPr>
            </w:pPr>
            <w:r>
              <w:rPr>
                <w:rFonts w:ascii="Arial-BoldMT" w:hAnsi="Arial-BoldMT"/>
                <w:color w:val="000000"/>
                <w:szCs w:val="18"/>
              </w:rPr>
              <w:t xml:space="preserve">Agree with the commenter. The Multi-Link Traffic element </w:t>
            </w:r>
            <w:r w:rsidR="009B004B">
              <w:rPr>
                <w:rFonts w:ascii="Arial-BoldMT" w:hAnsi="Arial-BoldMT"/>
                <w:color w:val="000000"/>
                <w:szCs w:val="18"/>
              </w:rPr>
              <w:t>was</w:t>
            </w:r>
            <w:r>
              <w:rPr>
                <w:rFonts w:ascii="Arial-BoldMT" w:hAnsi="Arial-BoldMT"/>
                <w:color w:val="000000"/>
                <w:szCs w:val="18"/>
              </w:rPr>
              <w:t xml:space="preserve"> added </w:t>
            </w:r>
            <w:r w:rsidR="00E46D09">
              <w:rPr>
                <w:rFonts w:ascii="Arial-BoldMT" w:hAnsi="Arial-BoldMT"/>
                <w:color w:val="000000"/>
                <w:szCs w:val="18"/>
              </w:rPr>
              <w:t>in TGbe D</w:t>
            </w:r>
            <w:r w:rsidR="009A0261">
              <w:rPr>
                <w:rFonts w:ascii="Arial-BoldMT" w:hAnsi="Arial-BoldMT"/>
                <w:color w:val="000000"/>
                <w:szCs w:val="18"/>
              </w:rPr>
              <w:t>1.1</w:t>
            </w:r>
            <w:r w:rsidR="006D6D0F">
              <w:rPr>
                <w:rFonts w:ascii="Arial-BoldMT" w:hAnsi="Arial-BoldMT"/>
                <w:color w:val="000000"/>
                <w:szCs w:val="18"/>
              </w:rPr>
              <w:t xml:space="preserve">. </w:t>
            </w:r>
            <w:r w:rsidR="002835CB">
              <w:rPr>
                <w:rFonts w:ascii="Arial-BoldMT" w:hAnsi="Arial-BoldMT"/>
                <w:color w:val="000000"/>
                <w:szCs w:val="18"/>
              </w:rPr>
              <w:t>However,</w:t>
            </w:r>
            <w:r w:rsidR="005C21C4">
              <w:rPr>
                <w:rFonts w:ascii="Arial-BoldMT" w:hAnsi="Arial-BoldMT"/>
                <w:color w:val="000000"/>
                <w:szCs w:val="18"/>
              </w:rPr>
              <w:t xml:space="preserve"> the entries for the ‘Extensible’ and ‘Fragmentable’ are missing</w:t>
            </w:r>
            <w:r w:rsidR="000651F4">
              <w:rPr>
                <w:rFonts w:ascii="Arial-BoldMT" w:hAnsi="Arial-BoldMT"/>
                <w:color w:val="000000"/>
                <w:szCs w:val="18"/>
              </w:rPr>
              <w:t>.</w:t>
            </w:r>
          </w:p>
          <w:p w14:paraId="2E023B87" w14:textId="77777777" w:rsidR="0007742F" w:rsidRDefault="0007742F" w:rsidP="00443F44">
            <w:pPr>
              <w:rPr>
                <w:rFonts w:ascii="Arial-BoldMT" w:hAnsi="Arial-BoldMT" w:hint="eastAsia"/>
                <w:color w:val="000000"/>
                <w:szCs w:val="18"/>
              </w:rPr>
            </w:pPr>
          </w:p>
          <w:p w14:paraId="1091FFAF" w14:textId="452E50CB" w:rsidR="0007742F" w:rsidRPr="00F81CB7" w:rsidRDefault="0007742F" w:rsidP="0007742F">
            <w:pPr>
              <w:rPr>
                <w:rFonts w:ascii="Arial-BoldMT" w:hAnsi="Arial-BoldMT" w:hint="eastAsia"/>
                <w:color w:val="000000"/>
                <w:szCs w:val="18"/>
              </w:rPr>
            </w:pPr>
            <w:r w:rsidRPr="00F81CB7">
              <w:rPr>
                <w:rFonts w:ascii="Arial-BoldMT" w:hAnsi="Arial-BoldMT"/>
                <w:color w:val="000000"/>
                <w:szCs w:val="18"/>
              </w:rPr>
              <w:t>TGbe editor to make the changes with the CID tag (#</w:t>
            </w:r>
            <w:r>
              <w:rPr>
                <w:rFonts w:ascii="Arial-BoldMT" w:hAnsi="Arial-BoldMT"/>
                <w:color w:val="000000"/>
                <w:szCs w:val="18"/>
              </w:rPr>
              <w:t>8274</w:t>
            </w:r>
            <w:r w:rsidRPr="00F81CB7">
              <w:rPr>
                <w:rFonts w:ascii="Arial-BoldMT" w:hAnsi="Arial-BoldMT"/>
                <w:color w:val="000000"/>
                <w:szCs w:val="18"/>
              </w:rPr>
              <w:t xml:space="preserve">) in </w:t>
            </w:r>
            <w:sdt>
              <w:sdtPr>
                <w:rPr>
                  <w:rFonts w:ascii="Arial-BoldMT" w:hAnsi="Arial-BoldMT"/>
                  <w:color w:val="000000"/>
                  <w:szCs w:val="18"/>
                </w:rPr>
                <w:alias w:val="Title"/>
                <w:tag w:val=""/>
                <w:id w:val="1298418019"/>
                <w:placeholder>
                  <w:docPart w:val="3B6D39AEF8464E3DAE5A223377431A2E"/>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1CFED569" w14:textId="5FAF245E" w:rsidR="008840C9" w:rsidRPr="00443F44" w:rsidRDefault="00E51FC6" w:rsidP="0007742F">
            <w:pPr>
              <w:rPr>
                <w:rFonts w:ascii="Arial-BoldMT" w:hAnsi="Arial-BoldMT" w:hint="eastAsia"/>
                <w:color w:val="000000"/>
                <w:szCs w:val="18"/>
              </w:rPr>
            </w:pPr>
            <w:sdt>
              <w:sdtPr>
                <w:rPr>
                  <w:rFonts w:ascii="Arial-BoldMT" w:hAnsi="Arial-BoldMT"/>
                  <w:color w:val="000000"/>
                  <w:szCs w:val="18"/>
                </w:rPr>
                <w:alias w:val="Comments"/>
                <w:tag w:val=""/>
                <w:id w:val="-1550140939"/>
                <w:placeholder>
                  <w:docPart w:val="136CFBE4FD0141B9A9E0B52D9FB4D35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r w:rsidR="000651F4">
              <w:rPr>
                <w:rFonts w:ascii="Arial-BoldMT" w:hAnsi="Arial-BoldMT"/>
                <w:color w:val="000000"/>
                <w:szCs w:val="18"/>
              </w:rPr>
              <w:t xml:space="preserve"> </w:t>
            </w:r>
            <w:r w:rsidR="005C21C4">
              <w:rPr>
                <w:rFonts w:ascii="Arial-BoldMT" w:hAnsi="Arial-BoldMT"/>
                <w:color w:val="000000"/>
                <w:szCs w:val="18"/>
              </w:rPr>
              <w:t xml:space="preserve"> </w:t>
            </w:r>
            <w:r w:rsidR="00E46D09">
              <w:rPr>
                <w:rFonts w:ascii="Arial-BoldMT" w:hAnsi="Arial-BoldMT"/>
                <w:color w:val="000000"/>
                <w:szCs w:val="18"/>
              </w:rPr>
              <w:t xml:space="preserve"> </w:t>
            </w:r>
          </w:p>
        </w:tc>
      </w:tr>
      <w:tr w:rsidR="00443F44" w:rsidRPr="00443F44" w14:paraId="69EB2BB0" w14:textId="77777777" w:rsidTr="0056563C">
        <w:tc>
          <w:tcPr>
            <w:tcW w:w="623" w:type="dxa"/>
          </w:tcPr>
          <w:p w14:paraId="7FD60F18" w14:textId="324CC938" w:rsidR="00443F44" w:rsidRPr="00443F44" w:rsidRDefault="00443F44" w:rsidP="00443F44">
            <w:pPr>
              <w:rPr>
                <w:rFonts w:ascii="Arial" w:hAnsi="Arial" w:cs="Arial"/>
                <w:szCs w:val="18"/>
              </w:rPr>
            </w:pPr>
            <w:r w:rsidRPr="00985065">
              <w:rPr>
                <w:rFonts w:ascii="Arial" w:hAnsi="Arial" w:cs="Arial"/>
                <w:szCs w:val="18"/>
                <w:highlight w:val="yellow"/>
              </w:rPr>
              <w:t>4009</w:t>
            </w:r>
          </w:p>
        </w:tc>
        <w:tc>
          <w:tcPr>
            <w:tcW w:w="1262" w:type="dxa"/>
          </w:tcPr>
          <w:p w14:paraId="520E016E" w14:textId="46D029DB" w:rsidR="00443F44" w:rsidRPr="00443F44" w:rsidRDefault="00443F44" w:rsidP="00443F44">
            <w:pPr>
              <w:rPr>
                <w:rFonts w:ascii="Arial" w:hAnsi="Arial" w:cs="Arial"/>
                <w:szCs w:val="18"/>
              </w:rPr>
            </w:pPr>
            <w:r w:rsidRPr="00443F44">
              <w:rPr>
                <w:rFonts w:ascii="Arial" w:hAnsi="Arial" w:cs="Arial"/>
                <w:szCs w:val="18"/>
              </w:rPr>
              <w:t>Abhishek Patil</w:t>
            </w:r>
          </w:p>
        </w:tc>
        <w:tc>
          <w:tcPr>
            <w:tcW w:w="900" w:type="dxa"/>
          </w:tcPr>
          <w:p w14:paraId="7E59C095" w14:textId="1A93098A" w:rsidR="00443F44" w:rsidRPr="00443F44" w:rsidRDefault="00443F44" w:rsidP="00443F44">
            <w:pPr>
              <w:rPr>
                <w:rFonts w:ascii="Arial" w:hAnsi="Arial" w:cs="Arial"/>
                <w:szCs w:val="18"/>
              </w:rPr>
            </w:pPr>
            <w:r w:rsidRPr="00443F44">
              <w:rPr>
                <w:rFonts w:ascii="Arial" w:hAnsi="Arial" w:cs="Arial"/>
                <w:szCs w:val="18"/>
              </w:rPr>
              <w:t>9.4.2.1</w:t>
            </w:r>
          </w:p>
        </w:tc>
        <w:tc>
          <w:tcPr>
            <w:tcW w:w="810" w:type="dxa"/>
          </w:tcPr>
          <w:p w14:paraId="543E1C59" w14:textId="15E1B539" w:rsidR="00443F44" w:rsidRPr="00443F44" w:rsidRDefault="00443F44" w:rsidP="00443F44">
            <w:pPr>
              <w:rPr>
                <w:rFonts w:ascii="Arial" w:hAnsi="Arial" w:cs="Arial"/>
                <w:szCs w:val="18"/>
              </w:rPr>
            </w:pPr>
            <w:r w:rsidRPr="00443F44">
              <w:rPr>
                <w:rFonts w:ascii="Arial" w:hAnsi="Arial" w:cs="Arial"/>
                <w:szCs w:val="18"/>
              </w:rPr>
              <w:t>119.11</w:t>
            </w:r>
          </w:p>
        </w:tc>
        <w:tc>
          <w:tcPr>
            <w:tcW w:w="2340" w:type="dxa"/>
          </w:tcPr>
          <w:p w14:paraId="6DD264DC" w14:textId="0EF20721" w:rsidR="00443F44" w:rsidRPr="00443F44" w:rsidRDefault="00443F44" w:rsidP="00443F44">
            <w:pPr>
              <w:rPr>
                <w:rFonts w:ascii="Arial" w:hAnsi="Arial" w:cs="Arial"/>
                <w:szCs w:val="18"/>
              </w:rPr>
            </w:pPr>
            <w:r w:rsidRPr="00443F44">
              <w:rPr>
                <w:rFonts w:ascii="Arial" w:hAnsi="Arial" w:cs="Arial"/>
                <w:szCs w:val="18"/>
              </w:rPr>
              <w:t>Entry for Multi-Link Traffic element is missing in Table 9-92</w:t>
            </w:r>
          </w:p>
        </w:tc>
        <w:tc>
          <w:tcPr>
            <w:tcW w:w="2070" w:type="dxa"/>
          </w:tcPr>
          <w:p w14:paraId="3B7446A8" w14:textId="76083209" w:rsidR="00443F44" w:rsidRPr="00443F44" w:rsidRDefault="00443F44" w:rsidP="00443F44">
            <w:pPr>
              <w:rPr>
                <w:rFonts w:ascii="Arial" w:hAnsi="Arial" w:cs="Arial"/>
                <w:szCs w:val="18"/>
              </w:rPr>
            </w:pPr>
            <w:r w:rsidRPr="00443F44">
              <w:rPr>
                <w:rFonts w:ascii="Arial" w:hAnsi="Arial" w:cs="Arial"/>
                <w:szCs w:val="18"/>
              </w:rPr>
              <w:t xml:space="preserve">Add a row for Multi-Link Traffic element in Table 9-92 - </w:t>
            </w:r>
            <w:r w:rsidRPr="00443F44">
              <w:rPr>
                <w:rFonts w:ascii="Arial" w:hAnsi="Arial" w:cs="Arial"/>
                <w:szCs w:val="18"/>
              </w:rPr>
              <w:lastRenderedPageBreak/>
              <w:t>Extensible:Yes, Fragmentable:Yes</w:t>
            </w:r>
          </w:p>
        </w:tc>
        <w:tc>
          <w:tcPr>
            <w:tcW w:w="2072" w:type="dxa"/>
          </w:tcPr>
          <w:p w14:paraId="657E80D4" w14:textId="77777777" w:rsidR="0007742F" w:rsidRDefault="0007742F" w:rsidP="0007742F">
            <w:pPr>
              <w:rPr>
                <w:rFonts w:ascii="Arial-BoldMT" w:hAnsi="Arial-BoldMT" w:hint="eastAsia"/>
                <w:color w:val="000000"/>
                <w:szCs w:val="18"/>
              </w:rPr>
            </w:pPr>
            <w:r>
              <w:rPr>
                <w:rFonts w:ascii="Arial-BoldMT" w:hAnsi="Arial-BoldMT"/>
                <w:color w:val="000000"/>
                <w:szCs w:val="18"/>
              </w:rPr>
              <w:lastRenderedPageBreak/>
              <w:t>Revised.</w:t>
            </w:r>
          </w:p>
          <w:p w14:paraId="41214020" w14:textId="77777777" w:rsidR="0007742F" w:rsidRDefault="0007742F" w:rsidP="0007742F">
            <w:pPr>
              <w:rPr>
                <w:rFonts w:ascii="Arial-BoldMT" w:hAnsi="Arial-BoldMT" w:hint="eastAsia"/>
                <w:color w:val="000000"/>
                <w:szCs w:val="18"/>
              </w:rPr>
            </w:pPr>
          </w:p>
          <w:p w14:paraId="33A5CFD0" w14:textId="77777777" w:rsidR="0007742F" w:rsidRDefault="0007742F" w:rsidP="0007742F">
            <w:pPr>
              <w:rPr>
                <w:rFonts w:ascii="Arial-BoldMT" w:hAnsi="Arial-BoldMT" w:hint="eastAsia"/>
                <w:color w:val="000000"/>
                <w:szCs w:val="18"/>
              </w:rPr>
            </w:pPr>
            <w:r>
              <w:rPr>
                <w:rFonts w:ascii="Arial-BoldMT" w:hAnsi="Arial-BoldMT"/>
                <w:color w:val="000000"/>
                <w:szCs w:val="18"/>
              </w:rPr>
              <w:t>Agree with the commenter. The Multi-</w:t>
            </w:r>
            <w:r>
              <w:rPr>
                <w:rFonts w:ascii="Arial-BoldMT" w:hAnsi="Arial-BoldMT"/>
                <w:color w:val="000000"/>
                <w:szCs w:val="18"/>
              </w:rPr>
              <w:lastRenderedPageBreak/>
              <w:t>Link Traffic element was added in TGbe D1.1. However, the entries for the ‘Extensible’ and ‘Fragmentable’ are missing.</w:t>
            </w:r>
          </w:p>
          <w:p w14:paraId="7B221D46" w14:textId="77777777" w:rsidR="0007742F" w:rsidRDefault="0007742F" w:rsidP="0007742F">
            <w:pPr>
              <w:rPr>
                <w:rFonts w:ascii="Arial-BoldMT" w:hAnsi="Arial-BoldMT" w:hint="eastAsia"/>
                <w:color w:val="000000"/>
                <w:szCs w:val="18"/>
              </w:rPr>
            </w:pPr>
          </w:p>
          <w:p w14:paraId="66CA07E7" w14:textId="2B029CD5" w:rsidR="0007742F" w:rsidRPr="00F81CB7" w:rsidRDefault="0007742F" w:rsidP="0007742F">
            <w:pPr>
              <w:rPr>
                <w:rFonts w:ascii="Arial-BoldMT" w:hAnsi="Arial-BoldMT" w:hint="eastAsia"/>
                <w:color w:val="000000"/>
                <w:szCs w:val="18"/>
              </w:rPr>
            </w:pPr>
            <w:r w:rsidRPr="00F81CB7">
              <w:rPr>
                <w:rFonts w:ascii="Arial-BoldMT" w:hAnsi="Arial-BoldMT"/>
                <w:color w:val="000000"/>
                <w:szCs w:val="18"/>
              </w:rPr>
              <w:t>TGbe editor to make the changes with the CID tag (#</w:t>
            </w:r>
            <w:r>
              <w:rPr>
                <w:rFonts w:ascii="Arial-BoldMT" w:hAnsi="Arial-BoldMT"/>
                <w:color w:val="000000"/>
                <w:szCs w:val="18"/>
              </w:rPr>
              <w:t>8274</w:t>
            </w:r>
            <w:r w:rsidRPr="00F81CB7">
              <w:rPr>
                <w:rFonts w:ascii="Arial-BoldMT" w:hAnsi="Arial-BoldMT"/>
                <w:color w:val="000000"/>
                <w:szCs w:val="18"/>
              </w:rPr>
              <w:t xml:space="preserve">) in </w:t>
            </w:r>
            <w:sdt>
              <w:sdtPr>
                <w:rPr>
                  <w:rFonts w:ascii="Arial-BoldMT" w:hAnsi="Arial-BoldMT"/>
                  <w:color w:val="000000"/>
                  <w:szCs w:val="18"/>
                </w:rPr>
                <w:alias w:val="Title"/>
                <w:tag w:val=""/>
                <w:id w:val="-870147745"/>
                <w:placeholder>
                  <w:docPart w:val="9DF195FD030D4C6195AF183F334744D5"/>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0322D251" w14:textId="13842955" w:rsidR="00443F44" w:rsidRPr="00443F44" w:rsidRDefault="00E51FC6" w:rsidP="0007742F">
            <w:pPr>
              <w:rPr>
                <w:rFonts w:ascii="Arial-BoldMT" w:hAnsi="Arial-BoldMT" w:hint="eastAsia"/>
                <w:color w:val="000000"/>
                <w:szCs w:val="18"/>
              </w:rPr>
            </w:pPr>
            <w:sdt>
              <w:sdtPr>
                <w:rPr>
                  <w:rFonts w:ascii="Arial-BoldMT" w:hAnsi="Arial-BoldMT"/>
                  <w:color w:val="000000"/>
                  <w:szCs w:val="18"/>
                </w:rPr>
                <w:alias w:val="Comments"/>
                <w:tag w:val=""/>
                <w:id w:val="803355079"/>
                <w:placeholder>
                  <w:docPart w:val="9BC1917EA44943E4BD524D3745ABA65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r w:rsidR="0007742F">
              <w:rPr>
                <w:rFonts w:ascii="Arial-BoldMT" w:hAnsi="Arial-BoldMT"/>
                <w:color w:val="000000"/>
                <w:szCs w:val="18"/>
              </w:rPr>
              <w:t xml:space="preserve">   </w:t>
            </w:r>
          </w:p>
        </w:tc>
      </w:tr>
      <w:tr w:rsidR="0015715A" w:rsidRPr="00443F44" w14:paraId="1AABEE1F" w14:textId="77777777" w:rsidTr="0056563C">
        <w:tc>
          <w:tcPr>
            <w:tcW w:w="623" w:type="dxa"/>
          </w:tcPr>
          <w:p w14:paraId="7DF7FCF7" w14:textId="3DBBF70D" w:rsidR="0015715A" w:rsidRPr="00443F44" w:rsidRDefault="0015715A" w:rsidP="0056563C">
            <w:pPr>
              <w:rPr>
                <w:rFonts w:ascii="Arial" w:hAnsi="Arial" w:cs="Arial"/>
                <w:szCs w:val="18"/>
              </w:rPr>
            </w:pPr>
          </w:p>
        </w:tc>
        <w:tc>
          <w:tcPr>
            <w:tcW w:w="1262" w:type="dxa"/>
          </w:tcPr>
          <w:p w14:paraId="2DB09481" w14:textId="02241811" w:rsidR="0015715A" w:rsidRPr="00443F44" w:rsidRDefault="0015715A" w:rsidP="0056563C">
            <w:pPr>
              <w:rPr>
                <w:rFonts w:ascii="Arial" w:hAnsi="Arial" w:cs="Arial"/>
                <w:szCs w:val="18"/>
              </w:rPr>
            </w:pPr>
          </w:p>
        </w:tc>
        <w:tc>
          <w:tcPr>
            <w:tcW w:w="900" w:type="dxa"/>
          </w:tcPr>
          <w:p w14:paraId="6A3DED9B" w14:textId="603591B8" w:rsidR="0015715A" w:rsidRPr="00443F44" w:rsidRDefault="0015715A" w:rsidP="0056563C">
            <w:pPr>
              <w:rPr>
                <w:rFonts w:ascii="Arial" w:hAnsi="Arial" w:cs="Arial"/>
                <w:szCs w:val="18"/>
              </w:rPr>
            </w:pPr>
          </w:p>
        </w:tc>
        <w:tc>
          <w:tcPr>
            <w:tcW w:w="810" w:type="dxa"/>
          </w:tcPr>
          <w:p w14:paraId="64D13DDB" w14:textId="06E6D2E7" w:rsidR="0015715A" w:rsidRPr="00443F44" w:rsidRDefault="0015715A" w:rsidP="0056563C">
            <w:pPr>
              <w:rPr>
                <w:rFonts w:ascii="Arial" w:hAnsi="Arial" w:cs="Arial"/>
                <w:szCs w:val="18"/>
              </w:rPr>
            </w:pPr>
          </w:p>
        </w:tc>
        <w:tc>
          <w:tcPr>
            <w:tcW w:w="2340" w:type="dxa"/>
          </w:tcPr>
          <w:p w14:paraId="4A3EDFA3" w14:textId="0810C875" w:rsidR="0015715A" w:rsidRPr="00443F44" w:rsidRDefault="0015715A" w:rsidP="0056563C">
            <w:pPr>
              <w:rPr>
                <w:rFonts w:ascii="Arial" w:hAnsi="Arial" w:cs="Arial"/>
                <w:szCs w:val="18"/>
              </w:rPr>
            </w:pPr>
          </w:p>
        </w:tc>
        <w:tc>
          <w:tcPr>
            <w:tcW w:w="2070" w:type="dxa"/>
          </w:tcPr>
          <w:p w14:paraId="69164B53" w14:textId="003EE62C" w:rsidR="0015715A" w:rsidRPr="00443F44" w:rsidRDefault="0015715A" w:rsidP="0056563C">
            <w:pPr>
              <w:rPr>
                <w:rFonts w:ascii="Arial" w:hAnsi="Arial" w:cs="Arial"/>
                <w:szCs w:val="18"/>
              </w:rPr>
            </w:pPr>
          </w:p>
        </w:tc>
        <w:tc>
          <w:tcPr>
            <w:tcW w:w="2072" w:type="dxa"/>
          </w:tcPr>
          <w:p w14:paraId="58D26650" w14:textId="6A09423C" w:rsidR="0015715A" w:rsidRPr="00443F44" w:rsidRDefault="0015715A" w:rsidP="0056563C">
            <w:pPr>
              <w:rPr>
                <w:rFonts w:ascii="Arial-BoldMT" w:hAnsi="Arial-BoldMT" w:hint="eastAsia"/>
                <w:color w:val="000000"/>
                <w:szCs w:val="18"/>
              </w:rPr>
            </w:pPr>
          </w:p>
        </w:tc>
      </w:tr>
      <w:tr w:rsidR="0015715A" w:rsidRPr="00443F44" w14:paraId="6267B5FC" w14:textId="77777777" w:rsidTr="0056563C">
        <w:tc>
          <w:tcPr>
            <w:tcW w:w="623" w:type="dxa"/>
          </w:tcPr>
          <w:p w14:paraId="50DAD3AF" w14:textId="77777777" w:rsidR="0015715A" w:rsidRPr="00443F44" w:rsidRDefault="0015715A" w:rsidP="0056563C">
            <w:pPr>
              <w:rPr>
                <w:rFonts w:ascii="Arial" w:hAnsi="Arial" w:cs="Arial"/>
                <w:szCs w:val="18"/>
              </w:rPr>
            </w:pPr>
          </w:p>
        </w:tc>
        <w:tc>
          <w:tcPr>
            <w:tcW w:w="1262" w:type="dxa"/>
          </w:tcPr>
          <w:p w14:paraId="75F7B1CB" w14:textId="77777777" w:rsidR="0015715A" w:rsidRPr="00443F44" w:rsidRDefault="0015715A" w:rsidP="0056563C">
            <w:pPr>
              <w:rPr>
                <w:rFonts w:ascii="Arial" w:hAnsi="Arial" w:cs="Arial"/>
                <w:szCs w:val="18"/>
              </w:rPr>
            </w:pPr>
          </w:p>
        </w:tc>
        <w:tc>
          <w:tcPr>
            <w:tcW w:w="900" w:type="dxa"/>
          </w:tcPr>
          <w:p w14:paraId="3A6CB50E" w14:textId="77777777" w:rsidR="0015715A" w:rsidRPr="00443F44" w:rsidRDefault="0015715A" w:rsidP="0056563C">
            <w:pPr>
              <w:rPr>
                <w:rFonts w:ascii="Arial" w:hAnsi="Arial" w:cs="Arial"/>
                <w:szCs w:val="18"/>
              </w:rPr>
            </w:pPr>
          </w:p>
        </w:tc>
        <w:tc>
          <w:tcPr>
            <w:tcW w:w="810" w:type="dxa"/>
          </w:tcPr>
          <w:p w14:paraId="776A9ABF" w14:textId="77777777" w:rsidR="0015715A" w:rsidRPr="00443F44" w:rsidRDefault="0015715A" w:rsidP="0056563C">
            <w:pPr>
              <w:rPr>
                <w:rFonts w:ascii="Arial" w:hAnsi="Arial" w:cs="Arial"/>
                <w:szCs w:val="18"/>
              </w:rPr>
            </w:pPr>
          </w:p>
        </w:tc>
        <w:tc>
          <w:tcPr>
            <w:tcW w:w="2340" w:type="dxa"/>
          </w:tcPr>
          <w:p w14:paraId="4FBF8839" w14:textId="77777777" w:rsidR="0015715A" w:rsidRPr="00443F44" w:rsidRDefault="0015715A" w:rsidP="0056563C">
            <w:pPr>
              <w:rPr>
                <w:rFonts w:ascii="Arial" w:hAnsi="Arial" w:cs="Arial"/>
                <w:szCs w:val="18"/>
              </w:rPr>
            </w:pPr>
          </w:p>
        </w:tc>
        <w:tc>
          <w:tcPr>
            <w:tcW w:w="2070" w:type="dxa"/>
          </w:tcPr>
          <w:p w14:paraId="01D9CFD9" w14:textId="77777777" w:rsidR="0015715A" w:rsidRPr="00443F44" w:rsidRDefault="0015715A" w:rsidP="0056563C">
            <w:pPr>
              <w:rPr>
                <w:rFonts w:ascii="Arial" w:hAnsi="Arial" w:cs="Arial"/>
                <w:szCs w:val="18"/>
              </w:rPr>
            </w:pPr>
          </w:p>
        </w:tc>
        <w:tc>
          <w:tcPr>
            <w:tcW w:w="2072" w:type="dxa"/>
          </w:tcPr>
          <w:p w14:paraId="1C0762D8" w14:textId="77777777" w:rsidR="0015715A" w:rsidRPr="00443F44" w:rsidRDefault="0015715A" w:rsidP="0056563C">
            <w:pPr>
              <w:rPr>
                <w:rFonts w:ascii="Arial-BoldMT" w:hAnsi="Arial-BoldMT" w:hint="eastAsia"/>
                <w:color w:val="000000"/>
                <w:szCs w:val="18"/>
              </w:rPr>
            </w:pPr>
          </w:p>
        </w:tc>
      </w:tr>
      <w:bookmarkEnd w:id="69"/>
    </w:tbl>
    <w:p w14:paraId="32F729AB" w14:textId="6F34CE81" w:rsidR="00F839EF" w:rsidRDefault="00F839EF" w:rsidP="00860DF1">
      <w:pPr>
        <w:rPr>
          <w:sz w:val="20"/>
          <w:szCs w:val="22"/>
        </w:rPr>
      </w:pPr>
    </w:p>
    <w:p w14:paraId="3CFA18C2" w14:textId="034D583E" w:rsidR="0000602D" w:rsidRDefault="0000602D" w:rsidP="0000602D">
      <w:pPr>
        <w:rPr>
          <w:rFonts w:ascii="TimesNewRomanPSMT" w:hAnsi="TimesNewRomanPSMT"/>
          <w:color w:val="000000"/>
          <w:sz w:val="20"/>
        </w:rPr>
      </w:pPr>
      <w:r w:rsidRPr="00DC5E4C">
        <w:rPr>
          <w:rFonts w:ascii="Arial-BoldMT" w:hAnsi="Arial-BoldMT"/>
          <w:b/>
          <w:bCs/>
          <w:color w:val="000000"/>
          <w:sz w:val="20"/>
          <w:highlight w:val="yellow"/>
        </w:rPr>
        <w:t xml:space="preserve">TGbe Editor to </w:t>
      </w:r>
      <w:r>
        <w:rPr>
          <w:rFonts w:ascii="Arial-BoldMT" w:hAnsi="Arial-BoldMT"/>
          <w:b/>
          <w:bCs/>
          <w:color w:val="000000"/>
          <w:sz w:val="20"/>
          <w:highlight w:val="yellow"/>
        </w:rPr>
        <w:t>make</w:t>
      </w:r>
      <w:r w:rsidRPr="00DC5E4C">
        <w:rPr>
          <w:rFonts w:ascii="Arial-BoldMT" w:hAnsi="Arial-BoldMT"/>
          <w:b/>
          <w:bCs/>
          <w:color w:val="000000"/>
          <w:sz w:val="20"/>
          <w:highlight w:val="yellow"/>
        </w:rPr>
        <w:t xml:space="preserve"> the following</w:t>
      </w:r>
      <w:r>
        <w:rPr>
          <w:rFonts w:ascii="Arial-BoldMT" w:hAnsi="Arial-BoldMT"/>
          <w:b/>
          <w:bCs/>
          <w:color w:val="000000"/>
          <w:sz w:val="20"/>
          <w:highlight w:val="yellow"/>
        </w:rPr>
        <w:t xml:space="preserve"> changes in Subclause 9.</w:t>
      </w:r>
      <w:r w:rsidR="00174F38">
        <w:rPr>
          <w:rFonts w:ascii="Arial-BoldMT" w:hAnsi="Arial-BoldMT"/>
          <w:b/>
          <w:bCs/>
          <w:color w:val="000000"/>
          <w:sz w:val="20"/>
          <w:highlight w:val="yellow"/>
        </w:rPr>
        <w:t>4</w:t>
      </w:r>
      <w:r>
        <w:rPr>
          <w:rFonts w:ascii="Arial-BoldMT" w:hAnsi="Arial-BoldMT"/>
          <w:b/>
          <w:bCs/>
          <w:color w:val="000000"/>
          <w:sz w:val="20"/>
          <w:highlight w:val="yellow"/>
        </w:rPr>
        <w:t>.</w:t>
      </w:r>
      <w:r w:rsidR="00174F38">
        <w:rPr>
          <w:rFonts w:ascii="Arial-BoldMT" w:hAnsi="Arial-BoldMT"/>
          <w:b/>
          <w:bCs/>
          <w:color w:val="000000"/>
          <w:sz w:val="20"/>
          <w:highlight w:val="yellow"/>
        </w:rPr>
        <w:t>1</w:t>
      </w:r>
      <w:r>
        <w:rPr>
          <w:rFonts w:ascii="Arial-BoldMT" w:hAnsi="Arial-BoldMT"/>
          <w:b/>
          <w:bCs/>
          <w:color w:val="000000"/>
          <w:sz w:val="20"/>
          <w:highlight w:val="yellow"/>
        </w:rPr>
        <w:t>.</w:t>
      </w:r>
      <w:r w:rsidR="00174F38">
        <w:rPr>
          <w:rFonts w:ascii="Arial-BoldMT" w:hAnsi="Arial-BoldMT"/>
          <w:b/>
          <w:bCs/>
          <w:color w:val="000000"/>
          <w:sz w:val="20"/>
          <w:highlight w:val="yellow"/>
        </w:rPr>
        <w:t>1</w:t>
      </w:r>
      <w:r w:rsidRPr="00711708">
        <w:rPr>
          <w:rFonts w:ascii="Arial-BoldMT" w:hAnsi="Arial-BoldMT"/>
          <w:b/>
          <w:bCs/>
          <w:color w:val="000000"/>
          <w:sz w:val="20"/>
          <w:highlight w:val="yellow"/>
        </w:rPr>
        <w:t xml:space="preserve"> (</w:t>
      </w:r>
      <w:r w:rsidR="00174F38">
        <w:rPr>
          <w:rFonts w:ascii="Arial-BoldMT" w:hAnsi="Arial-BoldMT"/>
          <w:b/>
          <w:bCs/>
          <w:color w:val="000000"/>
          <w:sz w:val="20"/>
          <w:highlight w:val="yellow"/>
        </w:rPr>
        <w:t>General</w:t>
      </w:r>
      <w:r w:rsidRPr="00711708">
        <w:rPr>
          <w:rFonts w:ascii="Arial-BoldMT" w:hAnsi="Arial-BoldMT"/>
          <w:b/>
          <w:bCs/>
          <w:color w:val="000000"/>
          <w:sz w:val="20"/>
          <w:highlight w:val="yellow"/>
        </w:rPr>
        <w:t>):</w:t>
      </w:r>
    </w:p>
    <w:p w14:paraId="57E31137" w14:textId="3D18499E" w:rsidR="0000602D" w:rsidRDefault="0000602D" w:rsidP="00860DF1">
      <w:pPr>
        <w:rPr>
          <w:sz w:val="20"/>
          <w:szCs w:val="22"/>
        </w:rPr>
      </w:pPr>
    </w:p>
    <w:p w14:paraId="67CCF5AF" w14:textId="77777777" w:rsidR="0000602D" w:rsidRDefault="0000602D" w:rsidP="00860DF1">
      <w:pPr>
        <w:rPr>
          <w:sz w:val="20"/>
          <w:szCs w:val="22"/>
        </w:rPr>
      </w:pPr>
    </w:p>
    <w:p w14:paraId="7D125976" w14:textId="77777777" w:rsidR="00F87C3A" w:rsidRPr="00F87C3A" w:rsidRDefault="00F87C3A" w:rsidP="00F87C3A">
      <w:pPr>
        <w:widowControl w:val="0"/>
        <w:numPr>
          <w:ilvl w:val="2"/>
          <w:numId w:val="20"/>
        </w:numPr>
        <w:tabs>
          <w:tab w:val="left" w:pos="1501"/>
        </w:tabs>
        <w:kinsoku w:val="0"/>
        <w:overflowPunct w:val="0"/>
        <w:autoSpaceDE w:val="0"/>
        <w:autoSpaceDN w:val="0"/>
        <w:adjustRightInd w:val="0"/>
        <w:rPr>
          <w:rFonts w:ascii="Arial" w:hAnsi="Arial" w:cs="Arial"/>
          <w:b/>
          <w:bCs/>
          <w:sz w:val="20"/>
          <w:lang w:val="en-US" w:eastAsia="ko-KR"/>
        </w:rPr>
      </w:pPr>
      <w:r w:rsidRPr="00F87C3A">
        <w:rPr>
          <w:rFonts w:ascii="Arial" w:hAnsi="Arial" w:cs="Arial"/>
          <w:b/>
          <w:bCs/>
          <w:sz w:val="20"/>
          <w:lang w:val="en-US" w:eastAsia="ko-KR"/>
        </w:rPr>
        <w:t>Elements</w:t>
      </w:r>
    </w:p>
    <w:p w14:paraId="43FF03EB" w14:textId="77777777" w:rsidR="00F87C3A" w:rsidRPr="00F87C3A" w:rsidRDefault="00F87C3A" w:rsidP="00F87C3A">
      <w:pPr>
        <w:widowControl w:val="0"/>
        <w:kinsoku w:val="0"/>
        <w:overflowPunct w:val="0"/>
        <w:autoSpaceDE w:val="0"/>
        <w:autoSpaceDN w:val="0"/>
        <w:adjustRightInd w:val="0"/>
        <w:spacing w:before="9"/>
        <w:rPr>
          <w:rFonts w:ascii="Arial" w:hAnsi="Arial" w:cs="Arial"/>
          <w:b/>
          <w:bCs/>
          <w:sz w:val="27"/>
          <w:szCs w:val="27"/>
          <w:lang w:val="en-US" w:eastAsia="ko-KR"/>
        </w:rPr>
      </w:pPr>
    </w:p>
    <w:p w14:paraId="2946388C" w14:textId="77777777" w:rsidR="00F87C3A" w:rsidRPr="00F87C3A" w:rsidRDefault="00F87C3A" w:rsidP="00F87C3A">
      <w:pPr>
        <w:widowControl w:val="0"/>
        <w:numPr>
          <w:ilvl w:val="3"/>
          <w:numId w:val="20"/>
        </w:numPr>
        <w:tabs>
          <w:tab w:val="left" w:pos="1668"/>
        </w:tabs>
        <w:kinsoku w:val="0"/>
        <w:overflowPunct w:val="0"/>
        <w:autoSpaceDE w:val="0"/>
        <w:autoSpaceDN w:val="0"/>
        <w:adjustRightInd w:val="0"/>
        <w:rPr>
          <w:rFonts w:ascii="Arial" w:hAnsi="Arial" w:cs="Arial"/>
          <w:b/>
          <w:bCs/>
          <w:sz w:val="20"/>
          <w:lang w:val="en-US" w:eastAsia="ko-KR"/>
        </w:rPr>
      </w:pPr>
      <w:bookmarkStart w:id="70" w:name="9.4.2.1_General"/>
      <w:bookmarkStart w:id="71" w:name="_bookmark85"/>
      <w:bookmarkEnd w:id="70"/>
      <w:bookmarkEnd w:id="71"/>
      <w:r w:rsidRPr="00F87C3A">
        <w:rPr>
          <w:rFonts w:ascii="Arial" w:hAnsi="Arial" w:cs="Arial"/>
          <w:b/>
          <w:bCs/>
          <w:sz w:val="20"/>
          <w:lang w:val="en-US" w:eastAsia="ko-KR"/>
        </w:rPr>
        <w:t>General</w:t>
      </w:r>
    </w:p>
    <w:p w14:paraId="05F4151A" w14:textId="77777777" w:rsidR="00F87C3A" w:rsidRPr="00F87C3A" w:rsidRDefault="00F87C3A" w:rsidP="00F87C3A">
      <w:pPr>
        <w:widowControl w:val="0"/>
        <w:kinsoku w:val="0"/>
        <w:overflowPunct w:val="0"/>
        <w:autoSpaceDE w:val="0"/>
        <w:autoSpaceDN w:val="0"/>
        <w:adjustRightInd w:val="0"/>
        <w:spacing w:before="3"/>
        <w:rPr>
          <w:rFonts w:ascii="Arial" w:hAnsi="Arial" w:cs="Arial"/>
          <w:b/>
          <w:bCs/>
          <w:sz w:val="26"/>
          <w:szCs w:val="26"/>
          <w:lang w:val="en-US" w:eastAsia="ko-KR"/>
        </w:rPr>
      </w:pPr>
    </w:p>
    <w:p w14:paraId="7FDA296F" w14:textId="77777777" w:rsidR="00F87C3A" w:rsidRPr="00F87C3A" w:rsidRDefault="00F87C3A" w:rsidP="00F87C3A">
      <w:pPr>
        <w:widowControl w:val="0"/>
        <w:kinsoku w:val="0"/>
        <w:overflowPunct w:val="0"/>
        <w:autoSpaceDE w:val="0"/>
        <w:autoSpaceDN w:val="0"/>
        <w:adjustRightInd w:val="0"/>
        <w:ind w:left="1000"/>
        <w:jc w:val="both"/>
        <w:outlineLvl w:val="1"/>
        <w:rPr>
          <w:b/>
          <w:bCs/>
          <w:i/>
          <w:iCs/>
          <w:sz w:val="22"/>
          <w:szCs w:val="22"/>
          <w:lang w:val="en-US" w:eastAsia="ko-KR"/>
        </w:rPr>
      </w:pPr>
      <w:r w:rsidRPr="00F87C3A">
        <w:rPr>
          <w:b/>
          <w:bCs/>
          <w:i/>
          <w:iCs/>
          <w:sz w:val="22"/>
          <w:szCs w:val="22"/>
          <w:lang w:val="en-US" w:eastAsia="ko-KR"/>
        </w:rPr>
        <w:t>Insert</w:t>
      </w:r>
      <w:r w:rsidRPr="00F87C3A">
        <w:rPr>
          <w:b/>
          <w:bCs/>
          <w:i/>
          <w:iCs/>
          <w:spacing w:val="-4"/>
          <w:sz w:val="22"/>
          <w:szCs w:val="22"/>
          <w:lang w:val="en-US" w:eastAsia="ko-KR"/>
        </w:rPr>
        <w:t xml:space="preserve"> </w:t>
      </w:r>
      <w:r w:rsidRPr="00F87C3A">
        <w:rPr>
          <w:b/>
          <w:bCs/>
          <w:i/>
          <w:iCs/>
          <w:sz w:val="22"/>
          <w:szCs w:val="22"/>
          <w:lang w:val="en-US" w:eastAsia="ko-KR"/>
        </w:rPr>
        <w:t>a</w:t>
      </w:r>
      <w:r w:rsidRPr="00F87C3A">
        <w:rPr>
          <w:b/>
          <w:bCs/>
          <w:i/>
          <w:iCs/>
          <w:spacing w:val="-3"/>
          <w:sz w:val="22"/>
          <w:szCs w:val="22"/>
          <w:lang w:val="en-US" w:eastAsia="ko-KR"/>
        </w:rPr>
        <w:t xml:space="preserve"> </w:t>
      </w:r>
      <w:r w:rsidRPr="00F87C3A">
        <w:rPr>
          <w:b/>
          <w:bCs/>
          <w:i/>
          <w:iCs/>
          <w:sz w:val="22"/>
          <w:szCs w:val="22"/>
          <w:lang w:val="en-US" w:eastAsia="ko-KR"/>
        </w:rPr>
        <w:t>new</w:t>
      </w:r>
      <w:r w:rsidRPr="00F87C3A">
        <w:rPr>
          <w:b/>
          <w:bCs/>
          <w:i/>
          <w:iCs/>
          <w:spacing w:val="-3"/>
          <w:sz w:val="22"/>
          <w:szCs w:val="22"/>
          <w:lang w:val="en-US" w:eastAsia="ko-KR"/>
        </w:rPr>
        <w:t xml:space="preserve"> </w:t>
      </w:r>
      <w:r w:rsidRPr="00F87C3A">
        <w:rPr>
          <w:b/>
          <w:bCs/>
          <w:i/>
          <w:iCs/>
          <w:sz w:val="22"/>
          <w:szCs w:val="22"/>
          <w:lang w:val="en-US" w:eastAsia="ko-KR"/>
        </w:rPr>
        <w:t>row</w:t>
      </w:r>
      <w:r w:rsidRPr="00F87C3A">
        <w:rPr>
          <w:b/>
          <w:bCs/>
          <w:i/>
          <w:iCs/>
          <w:spacing w:val="-3"/>
          <w:sz w:val="22"/>
          <w:szCs w:val="22"/>
          <w:lang w:val="en-US" w:eastAsia="ko-KR"/>
        </w:rPr>
        <w:t xml:space="preserve"> </w:t>
      </w:r>
      <w:r w:rsidRPr="00F87C3A">
        <w:rPr>
          <w:b/>
          <w:bCs/>
          <w:i/>
          <w:iCs/>
          <w:sz w:val="22"/>
          <w:szCs w:val="22"/>
          <w:lang w:val="en-US" w:eastAsia="ko-KR"/>
        </w:rPr>
        <w:t>to</w:t>
      </w:r>
      <w:r w:rsidRPr="00F87C3A">
        <w:rPr>
          <w:b/>
          <w:bCs/>
          <w:i/>
          <w:iCs/>
          <w:spacing w:val="-3"/>
          <w:sz w:val="22"/>
          <w:szCs w:val="22"/>
          <w:lang w:val="en-US" w:eastAsia="ko-KR"/>
        </w:rPr>
        <w:t xml:space="preserve"> </w:t>
      </w:r>
      <w:hyperlink w:anchor="bookmark86" w:history="1">
        <w:r w:rsidRPr="00F87C3A">
          <w:rPr>
            <w:b/>
            <w:bCs/>
            <w:i/>
            <w:iCs/>
            <w:sz w:val="22"/>
            <w:szCs w:val="22"/>
            <w:lang w:val="en-US" w:eastAsia="ko-KR"/>
          </w:rPr>
          <w:t>Table</w:t>
        </w:r>
        <w:r w:rsidRPr="00F87C3A">
          <w:rPr>
            <w:b/>
            <w:bCs/>
            <w:i/>
            <w:iCs/>
            <w:spacing w:val="-3"/>
            <w:sz w:val="22"/>
            <w:szCs w:val="22"/>
            <w:lang w:val="en-US" w:eastAsia="ko-KR"/>
          </w:rPr>
          <w:t xml:space="preserve"> </w:t>
        </w:r>
        <w:r w:rsidRPr="00F87C3A">
          <w:rPr>
            <w:b/>
            <w:bCs/>
            <w:i/>
            <w:iCs/>
            <w:sz w:val="22"/>
            <w:szCs w:val="22"/>
            <w:lang w:val="en-US" w:eastAsia="ko-KR"/>
          </w:rPr>
          <w:t>9-128</w:t>
        </w:r>
        <w:r w:rsidRPr="00F87C3A">
          <w:rPr>
            <w:b/>
            <w:bCs/>
            <w:i/>
            <w:iCs/>
            <w:spacing w:val="-2"/>
            <w:sz w:val="22"/>
            <w:szCs w:val="22"/>
            <w:lang w:val="en-US" w:eastAsia="ko-KR"/>
          </w:rPr>
          <w:t xml:space="preserve"> </w:t>
        </w:r>
        <w:r w:rsidRPr="00F87C3A">
          <w:rPr>
            <w:b/>
            <w:bCs/>
            <w:i/>
            <w:iCs/>
            <w:sz w:val="22"/>
            <w:szCs w:val="22"/>
            <w:lang w:val="en-US" w:eastAsia="ko-KR"/>
          </w:rPr>
          <w:t>(Element</w:t>
        </w:r>
        <w:r w:rsidRPr="00F87C3A">
          <w:rPr>
            <w:b/>
            <w:bCs/>
            <w:i/>
            <w:iCs/>
            <w:spacing w:val="-3"/>
            <w:sz w:val="22"/>
            <w:szCs w:val="22"/>
            <w:lang w:val="en-US" w:eastAsia="ko-KR"/>
          </w:rPr>
          <w:t xml:space="preserve"> </w:t>
        </w:r>
        <w:r w:rsidRPr="00F87C3A">
          <w:rPr>
            <w:b/>
            <w:bCs/>
            <w:i/>
            <w:iCs/>
            <w:sz w:val="22"/>
            <w:szCs w:val="22"/>
            <w:lang w:val="en-US" w:eastAsia="ko-KR"/>
          </w:rPr>
          <w:t>IDs(#1009)(#1121))</w:t>
        </w:r>
      </w:hyperlink>
      <w:r w:rsidRPr="00F87C3A">
        <w:rPr>
          <w:b/>
          <w:bCs/>
          <w:i/>
          <w:iCs/>
          <w:sz w:val="22"/>
          <w:szCs w:val="22"/>
          <w:lang w:val="en-US" w:eastAsia="ko-KR"/>
        </w:rPr>
        <w:t>:</w:t>
      </w:r>
    </w:p>
    <w:p w14:paraId="6F7480DB" w14:textId="77777777" w:rsidR="00F87C3A" w:rsidRPr="00F87C3A" w:rsidRDefault="00F87C3A" w:rsidP="00F87C3A">
      <w:pPr>
        <w:widowControl w:val="0"/>
        <w:kinsoku w:val="0"/>
        <w:overflowPunct w:val="0"/>
        <w:autoSpaceDE w:val="0"/>
        <w:autoSpaceDN w:val="0"/>
        <w:adjustRightInd w:val="0"/>
        <w:rPr>
          <w:b/>
          <w:bCs/>
          <w:i/>
          <w:iCs/>
          <w:sz w:val="24"/>
          <w:szCs w:val="24"/>
          <w:lang w:val="en-US" w:eastAsia="ko-KR"/>
        </w:rPr>
      </w:pPr>
    </w:p>
    <w:p w14:paraId="6380435F" w14:textId="20D57FEE" w:rsidR="00F87C3A" w:rsidRPr="00F87C3A" w:rsidRDefault="00F87C3A" w:rsidP="00F87C3A">
      <w:pPr>
        <w:widowControl w:val="0"/>
        <w:kinsoku w:val="0"/>
        <w:overflowPunct w:val="0"/>
        <w:autoSpaceDE w:val="0"/>
        <w:autoSpaceDN w:val="0"/>
        <w:adjustRightInd w:val="0"/>
        <w:spacing w:before="169"/>
        <w:ind w:left="944" w:right="1016"/>
        <w:jc w:val="center"/>
        <w:rPr>
          <w:rFonts w:ascii="Arial" w:hAnsi="Arial" w:cs="Arial"/>
          <w:b/>
          <w:bCs/>
          <w:color w:val="208A20"/>
          <w:sz w:val="20"/>
          <w:lang w:val="en-US" w:eastAsia="ko-KR"/>
        </w:rPr>
      </w:pPr>
      <w:bookmarkStart w:id="72" w:name="_bookmark86"/>
      <w:bookmarkEnd w:id="72"/>
      <w:r w:rsidRPr="00F87C3A">
        <w:rPr>
          <w:rFonts w:ascii="Arial" w:hAnsi="Arial" w:cs="Arial"/>
          <w:b/>
          <w:bCs/>
          <w:sz w:val="20"/>
          <w:lang w:val="en-US" w:eastAsia="ko-KR"/>
        </w:rPr>
        <w:t>Table</w:t>
      </w:r>
      <w:r w:rsidRPr="00F87C3A">
        <w:rPr>
          <w:rFonts w:ascii="Arial" w:hAnsi="Arial" w:cs="Arial"/>
          <w:b/>
          <w:bCs/>
          <w:spacing w:val="-12"/>
          <w:sz w:val="20"/>
          <w:lang w:val="en-US" w:eastAsia="ko-KR"/>
        </w:rPr>
        <w:t xml:space="preserve"> </w:t>
      </w:r>
      <w:r w:rsidRPr="00F87C3A">
        <w:rPr>
          <w:rFonts w:ascii="Arial" w:hAnsi="Arial" w:cs="Arial"/>
          <w:b/>
          <w:bCs/>
          <w:sz w:val="20"/>
          <w:lang w:val="en-US" w:eastAsia="ko-KR"/>
        </w:rPr>
        <w:t>9-128—Element</w:t>
      </w:r>
      <w:r w:rsidRPr="00F87C3A">
        <w:rPr>
          <w:rFonts w:ascii="Arial" w:hAnsi="Arial" w:cs="Arial"/>
          <w:b/>
          <w:bCs/>
          <w:spacing w:val="-11"/>
          <w:sz w:val="20"/>
          <w:lang w:val="en-US" w:eastAsia="ko-KR"/>
        </w:rPr>
        <w:t xml:space="preserve"> </w:t>
      </w:r>
      <w:r w:rsidRPr="00F87C3A">
        <w:rPr>
          <w:rFonts w:ascii="Arial" w:hAnsi="Arial" w:cs="Arial"/>
          <w:b/>
          <w:bCs/>
          <w:sz w:val="20"/>
          <w:lang w:val="en-US" w:eastAsia="ko-KR"/>
        </w:rPr>
        <w:t>IDs</w:t>
      </w:r>
      <w:r w:rsidRPr="00F87C3A">
        <w:rPr>
          <w:rFonts w:ascii="Arial" w:hAnsi="Arial" w:cs="Arial"/>
          <w:b/>
          <w:bCs/>
          <w:color w:val="208A20"/>
          <w:sz w:val="20"/>
          <w:u w:val="thick"/>
          <w:lang w:val="en-US" w:eastAsia="ko-KR"/>
        </w:rPr>
        <w:t>(#1009)(#1121)</w:t>
      </w:r>
      <w:ins w:id="73" w:author="Park, Minyoung" w:date="2022-01-21T17:30:00Z">
        <w:r w:rsidR="00AB4940">
          <w:rPr>
            <w:rFonts w:ascii="Arial" w:hAnsi="Arial" w:cs="Arial"/>
            <w:b/>
            <w:bCs/>
            <w:color w:val="208A20"/>
            <w:sz w:val="20"/>
            <w:u w:val="thick"/>
            <w:lang w:val="en-US" w:eastAsia="ko-KR"/>
          </w:rPr>
          <w:t>(#8274, 4009)</w:t>
        </w:r>
      </w:ins>
    </w:p>
    <w:p w14:paraId="4AA5906B" w14:textId="77777777" w:rsidR="00F87C3A" w:rsidRPr="00F87C3A" w:rsidRDefault="00F87C3A" w:rsidP="00F87C3A">
      <w:pPr>
        <w:widowControl w:val="0"/>
        <w:kinsoku w:val="0"/>
        <w:overflowPunct w:val="0"/>
        <w:autoSpaceDE w:val="0"/>
        <w:autoSpaceDN w:val="0"/>
        <w:adjustRightInd w:val="0"/>
        <w:rPr>
          <w:rFonts w:ascii="Arial" w:hAnsi="Arial" w:cs="Arial"/>
          <w:b/>
          <w:bCs/>
          <w:sz w:val="22"/>
          <w:szCs w:val="22"/>
          <w:lang w:val="en-US" w:eastAsia="ko-KR"/>
        </w:rPr>
      </w:pPr>
    </w:p>
    <w:tbl>
      <w:tblPr>
        <w:tblW w:w="0" w:type="auto"/>
        <w:tblInd w:w="1050" w:type="dxa"/>
        <w:tblLayout w:type="fixed"/>
        <w:tblCellMar>
          <w:left w:w="0" w:type="dxa"/>
          <w:right w:w="0" w:type="dxa"/>
        </w:tblCellMar>
        <w:tblLook w:val="0000" w:firstRow="0" w:lastRow="0" w:firstColumn="0" w:lastColumn="0" w:noHBand="0" w:noVBand="0"/>
      </w:tblPr>
      <w:tblGrid>
        <w:gridCol w:w="3299"/>
        <w:gridCol w:w="1318"/>
        <w:gridCol w:w="1317"/>
        <w:gridCol w:w="1318"/>
        <w:gridCol w:w="1320"/>
      </w:tblGrid>
      <w:tr w:rsidR="00F87C3A" w:rsidRPr="00F87C3A" w14:paraId="68851E52" w14:textId="77777777" w:rsidTr="0056563C">
        <w:trPr>
          <w:trHeight w:val="579"/>
        </w:trPr>
        <w:tc>
          <w:tcPr>
            <w:tcW w:w="3299" w:type="dxa"/>
            <w:tcBorders>
              <w:top w:val="single" w:sz="12" w:space="0" w:color="000000"/>
              <w:left w:val="single" w:sz="12" w:space="0" w:color="000000"/>
              <w:bottom w:val="single" w:sz="12" w:space="0" w:color="000000"/>
              <w:right w:val="single" w:sz="2" w:space="0" w:color="000000"/>
            </w:tcBorders>
          </w:tcPr>
          <w:p w14:paraId="4CA22AD8" w14:textId="77777777" w:rsidR="00F87C3A" w:rsidRPr="00F87C3A" w:rsidRDefault="00F87C3A" w:rsidP="00F87C3A">
            <w:pPr>
              <w:widowControl w:val="0"/>
              <w:kinsoku w:val="0"/>
              <w:overflowPunct w:val="0"/>
              <w:autoSpaceDE w:val="0"/>
              <w:autoSpaceDN w:val="0"/>
              <w:adjustRightInd w:val="0"/>
              <w:spacing w:before="176"/>
              <w:ind w:left="1313" w:right="1287"/>
              <w:jc w:val="center"/>
              <w:rPr>
                <w:b/>
                <w:bCs/>
                <w:szCs w:val="18"/>
                <w:lang w:val="en-US" w:eastAsia="ko-KR"/>
              </w:rPr>
            </w:pPr>
            <w:r w:rsidRPr="00F87C3A">
              <w:rPr>
                <w:b/>
                <w:bCs/>
                <w:szCs w:val="18"/>
                <w:lang w:val="en-US" w:eastAsia="ko-KR"/>
              </w:rPr>
              <w:t>Element</w:t>
            </w:r>
          </w:p>
        </w:tc>
        <w:tc>
          <w:tcPr>
            <w:tcW w:w="1318" w:type="dxa"/>
            <w:tcBorders>
              <w:top w:val="single" w:sz="12" w:space="0" w:color="000000"/>
              <w:left w:val="single" w:sz="2" w:space="0" w:color="000000"/>
              <w:bottom w:val="single" w:sz="12" w:space="0" w:color="000000"/>
              <w:right w:val="single" w:sz="2" w:space="0" w:color="000000"/>
            </w:tcBorders>
          </w:tcPr>
          <w:p w14:paraId="04526F5F" w14:textId="77777777" w:rsidR="00F87C3A" w:rsidRPr="00F87C3A" w:rsidRDefault="00F87C3A" w:rsidP="00F87C3A">
            <w:pPr>
              <w:widowControl w:val="0"/>
              <w:kinsoku w:val="0"/>
              <w:overflowPunct w:val="0"/>
              <w:autoSpaceDE w:val="0"/>
              <w:autoSpaceDN w:val="0"/>
              <w:adjustRightInd w:val="0"/>
              <w:spacing w:before="176"/>
              <w:ind w:left="168" w:right="141"/>
              <w:jc w:val="center"/>
              <w:rPr>
                <w:b/>
                <w:bCs/>
                <w:szCs w:val="18"/>
                <w:lang w:val="en-US" w:eastAsia="ko-KR"/>
              </w:rPr>
            </w:pPr>
            <w:r w:rsidRPr="00F87C3A">
              <w:rPr>
                <w:b/>
                <w:bCs/>
                <w:szCs w:val="18"/>
                <w:lang w:val="en-US" w:eastAsia="ko-KR"/>
              </w:rPr>
              <w:t>Element</w:t>
            </w:r>
            <w:r w:rsidRPr="00F87C3A">
              <w:rPr>
                <w:b/>
                <w:bCs/>
                <w:spacing w:val="-1"/>
                <w:szCs w:val="18"/>
                <w:lang w:val="en-US" w:eastAsia="ko-KR"/>
              </w:rPr>
              <w:t xml:space="preserve"> </w:t>
            </w:r>
            <w:r w:rsidRPr="00F87C3A">
              <w:rPr>
                <w:b/>
                <w:bCs/>
                <w:szCs w:val="18"/>
                <w:lang w:val="en-US" w:eastAsia="ko-KR"/>
              </w:rPr>
              <w:t>ID</w:t>
            </w:r>
          </w:p>
        </w:tc>
        <w:tc>
          <w:tcPr>
            <w:tcW w:w="1317" w:type="dxa"/>
            <w:tcBorders>
              <w:top w:val="single" w:sz="12" w:space="0" w:color="000000"/>
              <w:left w:val="single" w:sz="2" w:space="0" w:color="000000"/>
              <w:bottom w:val="single" w:sz="12" w:space="0" w:color="000000"/>
              <w:right w:val="single" w:sz="2" w:space="0" w:color="000000"/>
            </w:tcBorders>
          </w:tcPr>
          <w:p w14:paraId="69874D40" w14:textId="77777777" w:rsidR="00F87C3A" w:rsidRPr="00F87C3A" w:rsidRDefault="00F87C3A" w:rsidP="00F87C3A">
            <w:pPr>
              <w:widowControl w:val="0"/>
              <w:kinsoku w:val="0"/>
              <w:overflowPunct w:val="0"/>
              <w:autoSpaceDE w:val="0"/>
              <w:autoSpaceDN w:val="0"/>
              <w:adjustRightInd w:val="0"/>
              <w:spacing w:before="80" w:line="232" w:lineRule="auto"/>
              <w:ind w:left="291" w:right="179" w:hanging="63"/>
              <w:rPr>
                <w:b/>
                <w:bCs/>
                <w:szCs w:val="18"/>
                <w:lang w:val="en-US" w:eastAsia="ko-KR"/>
              </w:rPr>
            </w:pPr>
            <w:r w:rsidRPr="00F87C3A">
              <w:rPr>
                <w:b/>
                <w:bCs/>
                <w:szCs w:val="18"/>
                <w:lang w:val="en-US" w:eastAsia="ko-KR"/>
              </w:rPr>
              <w:t>Element ID</w:t>
            </w:r>
            <w:r w:rsidRPr="00F87C3A">
              <w:rPr>
                <w:b/>
                <w:bCs/>
                <w:spacing w:val="-43"/>
                <w:szCs w:val="18"/>
                <w:lang w:val="en-US" w:eastAsia="ko-KR"/>
              </w:rPr>
              <w:t xml:space="preserve"> </w:t>
            </w:r>
            <w:r w:rsidRPr="00F87C3A">
              <w:rPr>
                <w:b/>
                <w:bCs/>
                <w:szCs w:val="18"/>
                <w:lang w:val="en-US" w:eastAsia="ko-KR"/>
              </w:rPr>
              <w:t>Extension</w:t>
            </w:r>
          </w:p>
        </w:tc>
        <w:tc>
          <w:tcPr>
            <w:tcW w:w="1318" w:type="dxa"/>
            <w:tcBorders>
              <w:top w:val="single" w:sz="12" w:space="0" w:color="000000"/>
              <w:left w:val="single" w:sz="2" w:space="0" w:color="000000"/>
              <w:bottom w:val="single" w:sz="12" w:space="0" w:color="000000"/>
              <w:right w:val="single" w:sz="2" w:space="0" w:color="000000"/>
            </w:tcBorders>
          </w:tcPr>
          <w:p w14:paraId="06AB83DE" w14:textId="77777777" w:rsidR="00F87C3A" w:rsidRPr="00F87C3A" w:rsidRDefault="00F87C3A" w:rsidP="00F87C3A">
            <w:pPr>
              <w:widowControl w:val="0"/>
              <w:kinsoku w:val="0"/>
              <w:overflowPunct w:val="0"/>
              <w:autoSpaceDE w:val="0"/>
              <w:autoSpaceDN w:val="0"/>
              <w:adjustRightInd w:val="0"/>
              <w:spacing w:before="176"/>
              <w:ind w:left="170" w:right="141"/>
              <w:jc w:val="center"/>
              <w:rPr>
                <w:b/>
                <w:bCs/>
                <w:szCs w:val="18"/>
                <w:lang w:val="en-US" w:eastAsia="ko-KR"/>
              </w:rPr>
            </w:pPr>
            <w:r w:rsidRPr="00F87C3A">
              <w:rPr>
                <w:b/>
                <w:bCs/>
                <w:szCs w:val="18"/>
                <w:lang w:val="en-US" w:eastAsia="ko-KR"/>
              </w:rPr>
              <w:t>Extensible</w:t>
            </w:r>
          </w:p>
        </w:tc>
        <w:tc>
          <w:tcPr>
            <w:tcW w:w="1320" w:type="dxa"/>
            <w:tcBorders>
              <w:top w:val="single" w:sz="12" w:space="0" w:color="000000"/>
              <w:left w:val="single" w:sz="2" w:space="0" w:color="000000"/>
              <w:bottom w:val="single" w:sz="12" w:space="0" w:color="000000"/>
              <w:right w:val="single" w:sz="12" w:space="0" w:color="000000"/>
            </w:tcBorders>
          </w:tcPr>
          <w:p w14:paraId="7CEE9989" w14:textId="77777777" w:rsidR="00F87C3A" w:rsidRPr="00F87C3A" w:rsidRDefault="00F87C3A" w:rsidP="00F87C3A">
            <w:pPr>
              <w:widowControl w:val="0"/>
              <w:kinsoku w:val="0"/>
              <w:overflowPunct w:val="0"/>
              <w:autoSpaceDE w:val="0"/>
              <w:autoSpaceDN w:val="0"/>
              <w:adjustRightInd w:val="0"/>
              <w:spacing w:before="176"/>
              <w:ind w:left="105" w:right="77"/>
              <w:jc w:val="center"/>
              <w:rPr>
                <w:b/>
                <w:bCs/>
                <w:szCs w:val="18"/>
                <w:lang w:val="en-US" w:eastAsia="ko-KR"/>
              </w:rPr>
            </w:pPr>
            <w:r w:rsidRPr="00F87C3A">
              <w:rPr>
                <w:b/>
                <w:bCs/>
                <w:szCs w:val="18"/>
                <w:lang w:val="en-US" w:eastAsia="ko-KR"/>
              </w:rPr>
              <w:t>Fragmentable</w:t>
            </w:r>
          </w:p>
        </w:tc>
      </w:tr>
      <w:tr w:rsidR="00F87C3A" w:rsidRPr="00F87C3A" w14:paraId="7195F252" w14:textId="77777777" w:rsidTr="0056563C">
        <w:trPr>
          <w:trHeight w:val="512"/>
        </w:trPr>
        <w:tc>
          <w:tcPr>
            <w:tcW w:w="3299" w:type="dxa"/>
            <w:tcBorders>
              <w:top w:val="single" w:sz="12" w:space="0" w:color="000000"/>
              <w:left w:val="single" w:sz="12" w:space="0" w:color="000000"/>
              <w:bottom w:val="single" w:sz="2" w:space="0" w:color="000000"/>
              <w:right w:val="single" w:sz="2" w:space="0" w:color="000000"/>
            </w:tcBorders>
          </w:tcPr>
          <w:p w14:paraId="55E90BE0" w14:textId="77777777" w:rsidR="00F87C3A" w:rsidRPr="00F87C3A" w:rsidRDefault="00F87C3A" w:rsidP="00F87C3A">
            <w:pPr>
              <w:widowControl w:val="0"/>
              <w:kinsoku w:val="0"/>
              <w:overflowPunct w:val="0"/>
              <w:autoSpaceDE w:val="0"/>
              <w:autoSpaceDN w:val="0"/>
              <w:adjustRightInd w:val="0"/>
              <w:spacing w:before="41" w:line="232" w:lineRule="auto"/>
              <w:ind w:left="116" w:right="521"/>
              <w:rPr>
                <w:szCs w:val="18"/>
                <w:lang w:val="en-US" w:eastAsia="ko-KR"/>
              </w:rPr>
            </w:pPr>
            <w:r w:rsidRPr="00F87C3A">
              <w:rPr>
                <w:szCs w:val="18"/>
                <w:lang w:val="en-US" w:eastAsia="ko-KR"/>
              </w:rPr>
              <w:t xml:space="preserve">EHT Operation (see </w:t>
            </w:r>
            <w:hyperlink w:anchor="bookmark113" w:history="1">
              <w:r w:rsidRPr="00F87C3A">
                <w:rPr>
                  <w:szCs w:val="18"/>
                  <w:lang w:val="en-US" w:eastAsia="ko-KR"/>
                </w:rPr>
                <w:t>9.4.2.311 (EHT</w:t>
              </w:r>
            </w:hyperlink>
            <w:r w:rsidRPr="00F87C3A">
              <w:rPr>
                <w:spacing w:val="-42"/>
                <w:szCs w:val="18"/>
                <w:lang w:val="en-US" w:eastAsia="ko-KR"/>
              </w:rPr>
              <w:t xml:space="preserve"> </w:t>
            </w:r>
            <w:hyperlink w:anchor="bookmark113" w:history="1">
              <w:r w:rsidRPr="00F87C3A">
                <w:rPr>
                  <w:szCs w:val="18"/>
                  <w:lang w:val="en-US" w:eastAsia="ko-KR"/>
                </w:rPr>
                <w:t>Operation</w:t>
              </w:r>
              <w:r w:rsidRPr="00F87C3A">
                <w:rPr>
                  <w:spacing w:val="-1"/>
                  <w:szCs w:val="18"/>
                  <w:lang w:val="en-US" w:eastAsia="ko-KR"/>
                </w:rPr>
                <w:t xml:space="preserve"> </w:t>
              </w:r>
              <w:r w:rsidRPr="00F87C3A">
                <w:rPr>
                  <w:szCs w:val="18"/>
                  <w:lang w:val="en-US" w:eastAsia="ko-KR"/>
                </w:rPr>
                <w:t>element)</w:t>
              </w:r>
            </w:hyperlink>
            <w:r w:rsidRPr="00F87C3A">
              <w:rPr>
                <w:szCs w:val="18"/>
                <w:lang w:val="en-US" w:eastAsia="ko-KR"/>
              </w:rPr>
              <w:t>)</w:t>
            </w:r>
          </w:p>
        </w:tc>
        <w:tc>
          <w:tcPr>
            <w:tcW w:w="1318" w:type="dxa"/>
            <w:tcBorders>
              <w:top w:val="single" w:sz="12" w:space="0" w:color="000000"/>
              <w:left w:val="single" w:sz="2" w:space="0" w:color="000000"/>
              <w:bottom w:val="single" w:sz="2" w:space="0" w:color="000000"/>
              <w:right w:val="single" w:sz="2" w:space="0" w:color="000000"/>
            </w:tcBorders>
          </w:tcPr>
          <w:p w14:paraId="68797347" w14:textId="77777777" w:rsidR="00F87C3A" w:rsidRPr="00F87C3A" w:rsidRDefault="00F87C3A" w:rsidP="00F87C3A">
            <w:pPr>
              <w:widowControl w:val="0"/>
              <w:kinsoku w:val="0"/>
              <w:overflowPunct w:val="0"/>
              <w:autoSpaceDE w:val="0"/>
              <w:autoSpaceDN w:val="0"/>
              <w:adjustRightInd w:val="0"/>
              <w:spacing w:before="36"/>
              <w:ind w:left="167" w:right="141"/>
              <w:jc w:val="center"/>
              <w:rPr>
                <w:szCs w:val="18"/>
                <w:lang w:val="en-US" w:eastAsia="ko-KR"/>
              </w:rPr>
            </w:pPr>
            <w:r w:rsidRPr="00F87C3A">
              <w:rPr>
                <w:szCs w:val="18"/>
                <w:lang w:val="en-US" w:eastAsia="ko-KR"/>
              </w:rPr>
              <w:t>255</w:t>
            </w:r>
          </w:p>
        </w:tc>
        <w:tc>
          <w:tcPr>
            <w:tcW w:w="1317" w:type="dxa"/>
            <w:tcBorders>
              <w:top w:val="single" w:sz="12" w:space="0" w:color="000000"/>
              <w:left w:val="single" w:sz="2" w:space="0" w:color="000000"/>
              <w:bottom w:val="single" w:sz="2" w:space="0" w:color="000000"/>
              <w:right w:val="single" w:sz="2" w:space="0" w:color="000000"/>
            </w:tcBorders>
          </w:tcPr>
          <w:p w14:paraId="16486202" w14:textId="77777777" w:rsidR="00F87C3A" w:rsidRPr="00F87C3A" w:rsidRDefault="00F87C3A" w:rsidP="00F87C3A">
            <w:pPr>
              <w:widowControl w:val="0"/>
              <w:kinsoku w:val="0"/>
              <w:overflowPunct w:val="0"/>
              <w:autoSpaceDE w:val="0"/>
              <w:autoSpaceDN w:val="0"/>
              <w:adjustRightInd w:val="0"/>
              <w:spacing w:before="36"/>
              <w:ind w:left="353" w:right="326"/>
              <w:jc w:val="center"/>
              <w:rPr>
                <w:szCs w:val="18"/>
                <w:lang w:val="en-US" w:eastAsia="ko-KR"/>
              </w:rPr>
            </w:pPr>
            <w:r w:rsidRPr="00F87C3A">
              <w:rPr>
                <w:szCs w:val="18"/>
                <w:lang w:val="en-US" w:eastAsia="ko-KR"/>
              </w:rPr>
              <w:t>106</w:t>
            </w:r>
          </w:p>
        </w:tc>
        <w:tc>
          <w:tcPr>
            <w:tcW w:w="1318" w:type="dxa"/>
            <w:tcBorders>
              <w:top w:val="single" w:sz="12" w:space="0" w:color="000000"/>
              <w:left w:val="single" w:sz="2" w:space="0" w:color="000000"/>
              <w:bottom w:val="single" w:sz="2" w:space="0" w:color="000000"/>
              <w:right w:val="single" w:sz="2" w:space="0" w:color="000000"/>
            </w:tcBorders>
          </w:tcPr>
          <w:p w14:paraId="71E499D3" w14:textId="77777777" w:rsidR="00F87C3A" w:rsidRPr="00F87C3A" w:rsidRDefault="00F87C3A" w:rsidP="00F87C3A">
            <w:pPr>
              <w:widowControl w:val="0"/>
              <w:kinsoku w:val="0"/>
              <w:overflowPunct w:val="0"/>
              <w:autoSpaceDE w:val="0"/>
              <w:autoSpaceDN w:val="0"/>
              <w:adjustRightInd w:val="0"/>
              <w:spacing w:before="36"/>
              <w:ind w:left="169" w:right="141"/>
              <w:jc w:val="center"/>
              <w:rPr>
                <w:szCs w:val="18"/>
                <w:lang w:val="en-US" w:eastAsia="ko-KR"/>
              </w:rPr>
            </w:pPr>
            <w:r w:rsidRPr="00F87C3A">
              <w:rPr>
                <w:szCs w:val="18"/>
                <w:lang w:val="en-US" w:eastAsia="ko-KR"/>
              </w:rPr>
              <w:t>Yes</w:t>
            </w:r>
          </w:p>
        </w:tc>
        <w:tc>
          <w:tcPr>
            <w:tcW w:w="1320" w:type="dxa"/>
            <w:tcBorders>
              <w:top w:val="single" w:sz="12" w:space="0" w:color="000000"/>
              <w:left w:val="single" w:sz="2" w:space="0" w:color="000000"/>
              <w:bottom w:val="single" w:sz="2" w:space="0" w:color="000000"/>
              <w:right w:val="single" w:sz="12" w:space="0" w:color="000000"/>
            </w:tcBorders>
          </w:tcPr>
          <w:p w14:paraId="69EE2F35" w14:textId="77777777" w:rsidR="00F87C3A" w:rsidRPr="00F87C3A" w:rsidRDefault="00F87C3A" w:rsidP="00F87C3A">
            <w:pPr>
              <w:widowControl w:val="0"/>
              <w:kinsoku w:val="0"/>
              <w:overflowPunct w:val="0"/>
              <w:autoSpaceDE w:val="0"/>
              <w:autoSpaceDN w:val="0"/>
              <w:adjustRightInd w:val="0"/>
              <w:spacing w:before="36"/>
              <w:ind w:left="105" w:right="77"/>
              <w:jc w:val="center"/>
              <w:rPr>
                <w:szCs w:val="18"/>
                <w:lang w:val="en-US" w:eastAsia="ko-KR"/>
              </w:rPr>
            </w:pPr>
            <w:r w:rsidRPr="00F87C3A">
              <w:rPr>
                <w:szCs w:val="18"/>
                <w:lang w:val="en-US" w:eastAsia="ko-KR"/>
              </w:rPr>
              <w:t>No</w:t>
            </w:r>
          </w:p>
        </w:tc>
      </w:tr>
      <w:tr w:rsidR="00F87C3A" w:rsidRPr="00F87C3A" w14:paraId="5A43E24B" w14:textId="77777777" w:rsidTr="0056563C">
        <w:trPr>
          <w:trHeight w:val="524"/>
        </w:trPr>
        <w:tc>
          <w:tcPr>
            <w:tcW w:w="3299" w:type="dxa"/>
            <w:tcBorders>
              <w:top w:val="single" w:sz="2" w:space="0" w:color="000000"/>
              <w:left w:val="single" w:sz="12" w:space="0" w:color="000000"/>
              <w:bottom w:val="single" w:sz="2" w:space="0" w:color="000000"/>
              <w:right w:val="single" w:sz="2" w:space="0" w:color="000000"/>
            </w:tcBorders>
          </w:tcPr>
          <w:p w14:paraId="207E2D7A" w14:textId="77777777" w:rsidR="00F87C3A" w:rsidRPr="00F87C3A" w:rsidRDefault="00F87C3A" w:rsidP="00F87C3A">
            <w:pPr>
              <w:widowControl w:val="0"/>
              <w:kinsoku w:val="0"/>
              <w:overflowPunct w:val="0"/>
              <w:autoSpaceDE w:val="0"/>
              <w:autoSpaceDN w:val="0"/>
              <w:adjustRightInd w:val="0"/>
              <w:spacing w:before="54" w:line="232" w:lineRule="auto"/>
              <w:ind w:left="116" w:right="385"/>
              <w:rPr>
                <w:szCs w:val="18"/>
                <w:lang w:val="en-US" w:eastAsia="ko-KR"/>
              </w:rPr>
            </w:pPr>
            <w:r w:rsidRPr="00F87C3A">
              <w:rPr>
                <w:szCs w:val="18"/>
                <w:lang w:val="en-US" w:eastAsia="ko-KR"/>
              </w:rPr>
              <w:t xml:space="preserve">Multi-Link (see </w:t>
            </w:r>
            <w:hyperlink w:anchor="bookmark116" w:history="1">
              <w:r w:rsidRPr="00F87C3A">
                <w:rPr>
                  <w:szCs w:val="18"/>
                  <w:lang w:val="en-US" w:eastAsia="ko-KR"/>
                </w:rPr>
                <w:t>9.4.2.312 (Multi-Link</w:t>
              </w:r>
            </w:hyperlink>
            <w:r w:rsidRPr="00F87C3A">
              <w:rPr>
                <w:spacing w:val="-42"/>
                <w:szCs w:val="18"/>
                <w:lang w:val="en-US" w:eastAsia="ko-KR"/>
              </w:rPr>
              <w:t xml:space="preserve"> </w:t>
            </w:r>
            <w:hyperlink w:anchor="bookmark116" w:history="1">
              <w:r w:rsidRPr="00F87C3A">
                <w:rPr>
                  <w:szCs w:val="18"/>
                  <w:lang w:val="en-US" w:eastAsia="ko-KR"/>
                </w:rPr>
                <w:t>element)</w:t>
              </w:r>
            </w:hyperlink>
            <w:r w:rsidRPr="00F87C3A">
              <w:rPr>
                <w:szCs w:val="18"/>
                <w:lang w:val="en-US" w:eastAsia="ko-KR"/>
              </w:rPr>
              <w:t>)</w:t>
            </w:r>
          </w:p>
        </w:tc>
        <w:tc>
          <w:tcPr>
            <w:tcW w:w="1318" w:type="dxa"/>
            <w:tcBorders>
              <w:top w:val="single" w:sz="2" w:space="0" w:color="000000"/>
              <w:left w:val="single" w:sz="2" w:space="0" w:color="000000"/>
              <w:bottom w:val="single" w:sz="2" w:space="0" w:color="000000"/>
              <w:right w:val="single" w:sz="2" w:space="0" w:color="000000"/>
            </w:tcBorders>
          </w:tcPr>
          <w:p w14:paraId="23A35433" w14:textId="77777777" w:rsidR="00F87C3A" w:rsidRPr="00F87C3A" w:rsidRDefault="00F87C3A" w:rsidP="00F87C3A">
            <w:pPr>
              <w:widowControl w:val="0"/>
              <w:kinsoku w:val="0"/>
              <w:overflowPunct w:val="0"/>
              <w:autoSpaceDE w:val="0"/>
              <w:autoSpaceDN w:val="0"/>
              <w:adjustRightInd w:val="0"/>
              <w:spacing w:before="49"/>
              <w:ind w:left="167" w:right="141"/>
              <w:jc w:val="center"/>
              <w:rPr>
                <w:szCs w:val="18"/>
                <w:lang w:val="en-US" w:eastAsia="ko-KR"/>
              </w:rPr>
            </w:pPr>
            <w:r w:rsidRPr="00F87C3A">
              <w:rPr>
                <w:szCs w:val="18"/>
                <w:lang w:val="en-US" w:eastAsia="ko-KR"/>
              </w:rPr>
              <w:t>255</w:t>
            </w:r>
          </w:p>
        </w:tc>
        <w:tc>
          <w:tcPr>
            <w:tcW w:w="1317" w:type="dxa"/>
            <w:tcBorders>
              <w:top w:val="single" w:sz="2" w:space="0" w:color="000000"/>
              <w:left w:val="single" w:sz="2" w:space="0" w:color="000000"/>
              <w:bottom w:val="single" w:sz="2" w:space="0" w:color="000000"/>
              <w:right w:val="single" w:sz="2" w:space="0" w:color="000000"/>
            </w:tcBorders>
          </w:tcPr>
          <w:p w14:paraId="4BE1E8D1" w14:textId="77777777" w:rsidR="00F87C3A" w:rsidRPr="00F87C3A" w:rsidRDefault="00F87C3A" w:rsidP="00F87C3A">
            <w:pPr>
              <w:widowControl w:val="0"/>
              <w:kinsoku w:val="0"/>
              <w:overflowPunct w:val="0"/>
              <w:autoSpaceDE w:val="0"/>
              <w:autoSpaceDN w:val="0"/>
              <w:adjustRightInd w:val="0"/>
              <w:spacing w:before="49"/>
              <w:ind w:left="353" w:right="325"/>
              <w:jc w:val="center"/>
              <w:rPr>
                <w:szCs w:val="18"/>
                <w:lang w:val="en-US" w:eastAsia="ko-KR"/>
              </w:rPr>
            </w:pPr>
            <w:r w:rsidRPr="00F87C3A">
              <w:rPr>
                <w:szCs w:val="18"/>
                <w:lang w:val="en-US" w:eastAsia="ko-KR"/>
              </w:rPr>
              <w:t>107</w:t>
            </w:r>
          </w:p>
        </w:tc>
        <w:tc>
          <w:tcPr>
            <w:tcW w:w="1318" w:type="dxa"/>
            <w:tcBorders>
              <w:top w:val="single" w:sz="2" w:space="0" w:color="000000"/>
              <w:left w:val="single" w:sz="2" w:space="0" w:color="000000"/>
              <w:bottom w:val="single" w:sz="2" w:space="0" w:color="000000"/>
              <w:right w:val="single" w:sz="2" w:space="0" w:color="000000"/>
            </w:tcBorders>
          </w:tcPr>
          <w:p w14:paraId="34AD6DEC" w14:textId="77777777" w:rsidR="00F87C3A" w:rsidRPr="00F87C3A" w:rsidRDefault="00F87C3A" w:rsidP="00F87C3A">
            <w:pPr>
              <w:widowControl w:val="0"/>
              <w:kinsoku w:val="0"/>
              <w:overflowPunct w:val="0"/>
              <w:autoSpaceDE w:val="0"/>
              <w:autoSpaceDN w:val="0"/>
              <w:adjustRightInd w:val="0"/>
              <w:spacing w:before="49"/>
              <w:ind w:left="169" w:right="141"/>
              <w:jc w:val="center"/>
              <w:rPr>
                <w:szCs w:val="18"/>
                <w:lang w:val="en-US" w:eastAsia="ko-KR"/>
              </w:rPr>
            </w:pPr>
            <w:r w:rsidRPr="00F87C3A">
              <w:rPr>
                <w:szCs w:val="18"/>
                <w:lang w:val="en-US" w:eastAsia="ko-KR"/>
              </w:rPr>
              <w:t>Yes</w:t>
            </w:r>
          </w:p>
        </w:tc>
        <w:tc>
          <w:tcPr>
            <w:tcW w:w="1320" w:type="dxa"/>
            <w:tcBorders>
              <w:top w:val="single" w:sz="2" w:space="0" w:color="000000"/>
              <w:left w:val="single" w:sz="2" w:space="0" w:color="000000"/>
              <w:bottom w:val="single" w:sz="2" w:space="0" w:color="000000"/>
              <w:right w:val="single" w:sz="12" w:space="0" w:color="000000"/>
            </w:tcBorders>
          </w:tcPr>
          <w:p w14:paraId="7C5EC1F6" w14:textId="77777777" w:rsidR="00F87C3A" w:rsidRPr="00F87C3A" w:rsidRDefault="00F87C3A" w:rsidP="00F87C3A">
            <w:pPr>
              <w:widowControl w:val="0"/>
              <w:kinsoku w:val="0"/>
              <w:overflowPunct w:val="0"/>
              <w:autoSpaceDE w:val="0"/>
              <w:autoSpaceDN w:val="0"/>
              <w:adjustRightInd w:val="0"/>
              <w:spacing w:before="49"/>
              <w:ind w:left="105" w:right="76"/>
              <w:jc w:val="center"/>
              <w:rPr>
                <w:szCs w:val="18"/>
                <w:lang w:val="en-US" w:eastAsia="ko-KR"/>
              </w:rPr>
            </w:pPr>
            <w:r w:rsidRPr="00F87C3A">
              <w:rPr>
                <w:szCs w:val="18"/>
                <w:lang w:val="en-US" w:eastAsia="ko-KR"/>
              </w:rPr>
              <w:t>Yes</w:t>
            </w:r>
          </w:p>
        </w:tc>
      </w:tr>
      <w:tr w:rsidR="00F87C3A" w:rsidRPr="00F87C3A" w14:paraId="46A2D1C5" w14:textId="77777777" w:rsidTr="0056563C">
        <w:trPr>
          <w:trHeight w:val="525"/>
        </w:trPr>
        <w:tc>
          <w:tcPr>
            <w:tcW w:w="3299" w:type="dxa"/>
            <w:tcBorders>
              <w:top w:val="single" w:sz="2" w:space="0" w:color="000000"/>
              <w:left w:val="single" w:sz="12" w:space="0" w:color="000000"/>
              <w:bottom w:val="single" w:sz="2" w:space="0" w:color="000000"/>
              <w:right w:val="single" w:sz="2" w:space="0" w:color="000000"/>
            </w:tcBorders>
          </w:tcPr>
          <w:p w14:paraId="794D2EAF" w14:textId="77777777" w:rsidR="00F87C3A" w:rsidRPr="00F87C3A" w:rsidRDefault="00F87C3A" w:rsidP="00F87C3A">
            <w:pPr>
              <w:widowControl w:val="0"/>
              <w:kinsoku w:val="0"/>
              <w:overflowPunct w:val="0"/>
              <w:autoSpaceDE w:val="0"/>
              <w:autoSpaceDN w:val="0"/>
              <w:adjustRightInd w:val="0"/>
              <w:spacing w:before="57" w:line="230" w:lineRule="auto"/>
              <w:ind w:left="116" w:right="381"/>
              <w:rPr>
                <w:szCs w:val="18"/>
                <w:lang w:val="en-US" w:eastAsia="ko-KR"/>
              </w:rPr>
            </w:pPr>
            <w:r w:rsidRPr="00F87C3A">
              <w:rPr>
                <w:szCs w:val="18"/>
                <w:lang w:val="en-US" w:eastAsia="ko-KR"/>
              </w:rPr>
              <w:t xml:space="preserve">EHT Capabilities (see </w:t>
            </w:r>
            <w:hyperlink w:anchor="bookmark142" w:history="1">
              <w:r w:rsidRPr="00F87C3A">
                <w:rPr>
                  <w:szCs w:val="18"/>
                  <w:lang w:val="en-US" w:eastAsia="ko-KR"/>
                </w:rPr>
                <w:t>9.4.2.313 (EHT</w:t>
              </w:r>
            </w:hyperlink>
            <w:r w:rsidRPr="00F87C3A">
              <w:rPr>
                <w:spacing w:val="-42"/>
                <w:szCs w:val="18"/>
                <w:lang w:val="en-US" w:eastAsia="ko-KR"/>
              </w:rPr>
              <w:t xml:space="preserve"> </w:t>
            </w:r>
            <w:hyperlink w:anchor="bookmark142" w:history="1">
              <w:r w:rsidRPr="00F87C3A">
                <w:rPr>
                  <w:szCs w:val="18"/>
                  <w:lang w:val="en-US" w:eastAsia="ko-KR"/>
                </w:rPr>
                <w:t>Capabilities</w:t>
              </w:r>
              <w:r w:rsidRPr="00F87C3A">
                <w:rPr>
                  <w:spacing w:val="-3"/>
                  <w:szCs w:val="18"/>
                  <w:lang w:val="en-US" w:eastAsia="ko-KR"/>
                </w:rPr>
                <w:t xml:space="preserve"> </w:t>
              </w:r>
              <w:r w:rsidRPr="00F87C3A">
                <w:rPr>
                  <w:szCs w:val="18"/>
                  <w:lang w:val="en-US" w:eastAsia="ko-KR"/>
                </w:rPr>
                <w:t>element(#4819))</w:t>
              </w:r>
            </w:hyperlink>
            <w:r w:rsidRPr="00F87C3A">
              <w:rPr>
                <w:szCs w:val="18"/>
                <w:lang w:val="en-US" w:eastAsia="ko-KR"/>
              </w:rPr>
              <w:t>)</w:t>
            </w:r>
          </w:p>
        </w:tc>
        <w:tc>
          <w:tcPr>
            <w:tcW w:w="1318" w:type="dxa"/>
            <w:tcBorders>
              <w:top w:val="single" w:sz="2" w:space="0" w:color="000000"/>
              <w:left w:val="single" w:sz="2" w:space="0" w:color="000000"/>
              <w:bottom w:val="single" w:sz="2" w:space="0" w:color="000000"/>
              <w:right w:val="single" w:sz="2" w:space="0" w:color="000000"/>
            </w:tcBorders>
          </w:tcPr>
          <w:p w14:paraId="2104EECE" w14:textId="77777777" w:rsidR="00F87C3A" w:rsidRPr="00F87C3A" w:rsidRDefault="00F87C3A" w:rsidP="00F87C3A">
            <w:pPr>
              <w:widowControl w:val="0"/>
              <w:kinsoku w:val="0"/>
              <w:overflowPunct w:val="0"/>
              <w:autoSpaceDE w:val="0"/>
              <w:autoSpaceDN w:val="0"/>
              <w:adjustRightInd w:val="0"/>
              <w:spacing w:before="50"/>
              <w:ind w:left="167" w:right="141"/>
              <w:jc w:val="center"/>
              <w:rPr>
                <w:szCs w:val="18"/>
                <w:lang w:val="en-US" w:eastAsia="ko-KR"/>
              </w:rPr>
            </w:pPr>
            <w:r w:rsidRPr="00F87C3A">
              <w:rPr>
                <w:szCs w:val="18"/>
                <w:lang w:val="en-US" w:eastAsia="ko-KR"/>
              </w:rPr>
              <w:t>255</w:t>
            </w:r>
          </w:p>
        </w:tc>
        <w:tc>
          <w:tcPr>
            <w:tcW w:w="1317" w:type="dxa"/>
            <w:tcBorders>
              <w:top w:val="single" w:sz="2" w:space="0" w:color="000000"/>
              <w:left w:val="single" w:sz="2" w:space="0" w:color="000000"/>
              <w:bottom w:val="single" w:sz="2" w:space="0" w:color="000000"/>
              <w:right w:val="single" w:sz="2" w:space="0" w:color="000000"/>
            </w:tcBorders>
          </w:tcPr>
          <w:p w14:paraId="554A18CC" w14:textId="77777777" w:rsidR="00F87C3A" w:rsidRPr="00F87C3A" w:rsidRDefault="00F87C3A" w:rsidP="00F87C3A">
            <w:pPr>
              <w:widowControl w:val="0"/>
              <w:kinsoku w:val="0"/>
              <w:overflowPunct w:val="0"/>
              <w:autoSpaceDE w:val="0"/>
              <w:autoSpaceDN w:val="0"/>
              <w:adjustRightInd w:val="0"/>
              <w:spacing w:before="50"/>
              <w:ind w:left="353" w:right="325"/>
              <w:jc w:val="center"/>
              <w:rPr>
                <w:szCs w:val="18"/>
                <w:lang w:val="en-US" w:eastAsia="ko-KR"/>
              </w:rPr>
            </w:pPr>
            <w:r w:rsidRPr="00F87C3A">
              <w:rPr>
                <w:szCs w:val="18"/>
                <w:lang w:val="en-US" w:eastAsia="ko-KR"/>
              </w:rPr>
              <w:t>108</w:t>
            </w:r>
          </w:p>
        </w:tc>
        <w:tc>
          <w:tcPr>
            <w:tcW w:w="1318" w:type="dxa"/>
            <w:tcBorders>
              <w:top w:val="single" w:sz="2" w:space="0" w:color="000000"/>
              <w:left w:val="single" w:sz="2" w:space="0" w:color="000000"/>
              <w:bottom w:val="single" w:sz="2" w:space="0" w:color="000000"/>
              <w:right w:val="single" w:sz="2" w:space="0" w:color="000000"/>
            </w:tcBorders>
          </w:tcPr>
          <w:p w14:paraId="16A61A49" w14:textId="77777777" w:rsidR="00F87C3A" w:rsidRPr="00F87C3A" w:rsidRDefault="00F87C3A" w:rsidP="00F87C3A">
            <w:pPr>
              <w:widowControl w:val="0"/>
              <w:kinsoku w:val="0"/>
              <w:overflowPunct w:val="0"/>
              <w:autoSpaceDE w:val="0"/>
              <w:autoSpaceDN w:val="0"/>
              <w:adjustRightInd w:val="0"/>
              <w:spacing w:before="50"/>
              <w:ind w:left="169" w:right="141"/>
              <w:jc w:val="center"/>
              <w:rPr>
                <w:szCs w:val="18"/>
                <w:lang w:val="en-US" w:eastAsia="ko-KR"/>
              </w:rPr>
            </w:pPr>
            <w:r w:rsidRPr="00F87C3A">
              <w:rPr>
                <w:szCs w:val="18"/>
                <w:lang w:val="en-US" w:eastAsia="ko-KR"/>
              </w:rPr>
              <w:t>Yes</w:t>
            </w:r>
          </w:p>
        </w:tc>
        <w:tc>
          <w:tcPr>
            <w:tcW w:w="1320" w:type="dxa"/>
            <w:tcBorders>
              <w:top w:val="single" w:sz="2" w:space="0" w:color="000000"/>
              <w:left w:val="single" w:sz="2" w:space="0" w:color="000000"/>
              <w:bottom w:val="single" w:sz="2" w:space="0" w:color="000000"/>
              <w:right w:val="single" w:sz="12" w:space="0" w:color="000000"/>
            </w:tcBorders>
          </w:tcPr>
          <w:p w14:paraId="7D4B23A1" w14:textId="77777777" w:rsidR="00F87C3A" w:rsidRPr="00F87C3A" w:rsidRDefault="00F87C3A" w:rsidP="00F87C3A">
            <w:pPr>
              <w:widowControl w:val="0"/>
              <w:kinsoku w:val="0"/>
              <w:overflowPunct w:val="0"/>
              <w:autoSpaceDE w:val="0"/>
              <w:autoSpaceDN w:val="0"/>
              <w:adjustRightInd w:val="0"/>
              <w:spacing w:before="50"/>
              <w:ind w:left="105" w:right="77"/>
              <w:jc w:val="center"/>
              <w:rPr>
                <w:szCs w:val="18"/>
                <w:lang w:val="en-US" w:eastAsia="ko-KR"/>
              </w:rPr>
            </w:pPr>
            <w:r w:rsidRPr="00F87C3A">
              <w:rPr>
                <w:szCs w:val="18"/>
                <w:lang w:val="en-US" w:eastAsia="ko-KR"/>
              </w:rPr>
              <w:t>No</w:t>
            </w:r>
          </w:p>
        </w:tc>
      </w:tr>
      <w:tr w:rsidR="00F87C3A" w:rsidRPr="00F87C3A" w14:paraId="0725FC7B" w14:textId="77777777" w:rsidTr="0056563C">
        <w:trPr>
          <w:trHeight w:val="525"/>
        </w:trPr>
        <w:tc>
          <w:tcPr>
            <w:tcW w:w="3299" w:type="dxa"/>
            <w:tcBorders>
              <w:top w:val="single" w:sz="2" w:space="0" w:color="000000"/>
              <w:left w:val="single" w:sz="12" w:space="0" w:color="000000"/>
              <w:bottom w:val="single" w:sz="2" w:space="0" w:color="000000"/>
              <w:right w:val="single" w:sz="2" w:space="0" w:color="000000"/>
            </w:tcBorders>
          </w:tcPr>
          <w:p w14:paraId="6F565D30" w14:textId="77777777" w:rsidR="00F87C3A" w:rsidRPr="00F87C3A" w:rsidRDefault="00F87C3A" w:rsidP="00F87C3A">
            <w:pPr>
              <w:widowControl w:val="0"/>
              <w:kinsoku w:val="0"/>
              <w:overflowPunct w:val="0"/>
              <w:autoSpaceDE w:val="0"/>
              <w:autoSpaceDN w:val="0"/>
              <w:adjustRightInd w:val="0"/>
              <w:spacing w:before="54" w:line="232" w:lineRule="auto"/>
              <w:ind w:left="117" w:right="455"/>
              <w:rPr>
                <w:szCs w:val="18"/>
                <w:lang w:val="en-US" w:eastAsia="ko-KR"/>
              </w:rPr>
            </w:pPr>
            <w:r w:rsidRPr="00F87C3A">
              <w:rPr>
                <w:szCs w:val="18"/>
                <w:lang w:val="en-US" w:eastAsia="ko-KR"/>
              </w:rPr>
              <w:t>TID-To-Link</w:t>
            </w:r>
            <w:r w:rsidRPr="00F87C3A">
              <w:rPr>
                <w:spacing w:val="-8"/>
                <w:szCs w:val="18"/>
                <w:lang w:val="en-US" w:eastAsia="ko-KR"/>
              </w:rPr>
              <w:t xml:space="preserve"> </w:t>
            </w:r>
            <w:r w:rsidRPr="00F87C3A">
              <w:rPr>
                <w:szCs w:val="18"/>
                <w:lang w:val="en-US" w:eastAsia="ko-KR"/>
              </w:rPr>
              <w:t>Mapping</w:t>
            </w:r>
            <w:r w:rsidRPr="00F87C3A">
              <w:rPr>
                <w:spacing w:val="-8"/>
                <w:szCs w:val="18"/>
                <w:lang w:val="en-US" w:eastAsia="ko-KR"/>
              </w:rPr>
              <w:t xml:space="preserve"> </w:t>
            </w:r>
            <w:r w:rsidRPr="00F87C3A">
              <w:rPr>
                <w:szCs w:val="18"/>
                <w:lang w:val="en-US" w:eastAsia="ko-KR"/>
              </w:rPr>
              <w:t>(see</w:t>
            </w:r>
            <w:r w:rsidRPr="00F87C3A">
              <w:rPr>
                <w:spacing w:val="-7"/>
                <w:szCs w:val="18"/>
                <w:lang w:val="en-US" w:eastAsia="ko-KR"/>
              </w:rPr>
              <w:t xml:space="preserve"> </w:t>
            </w:r>
            <w:hyperlink w:anchor="bookmark159" w:history="1">
              <w:r w:rsidRPr="00F87C3A">
                <w:rPr>
                  <w:szCs w:val="18"/>
                  <w:lang w:val="en-US" w:eastAsia="ko-KR"/>
                </w:rPr>
                <w:t>9.4.2.314</w:t>
              </w:r>
            </w:hyperlink>
            <w:r w:rsidRPr="00F87C3A">
              <w:rPr>
                <w:spacing w:val="-42"/>
                <w:szCs w:val="18"/>
                <w:lang w:val="en-US" w:eastAsia="ko-KR"/>
              </w:rPr>
              <w:t xml:space="preserve"> </w:t>
            </w:r>
            <w:hyperlink w:anchor="bookmark159" w:history="1">
              <w:r w:rsidRPr="00F87C3A">
                <w:rPr>
                  <w:szCs w:val="18"/>
                  <w:lang w:val="en-US" w:eastAsia="ko-KR"/>
                </w:rPr>
                <w:t>(TID-To-Link</w:t>
              </w:r>
              <w:r w:rsidRPr="00F87C3A">
                <w:rPr>
                  <w:spacing w:val="-4"/>
                  <w:szCs w:val="18"/>
                  <w:lang w:val="en-US" w:eastAsia="ko-KR"/>
                </w:rPr>
                <w:t xml:space="preserve"> </w:t>
              </w:r>
              <w:r w:rsidRPr="00F87C3A">
                <w:rPr>
                  <w:szCs w:val="18"/>
                  <w:lang w:val="en-US" w:eastAsia="ko-KR"/>
                </w:rPr>
                <w:t>Mapping</w:t>
              </w:r>
              <w:r w:rsidRPr="00F87C3A">
                <w:rPr>
                  <w:spacing w:val="-3"/>
                  <w:szCs w:val="18"/>
                  <w:lang w:val="en-US" w:eastAsia="ko-KR"/>
                </w:rPr>
                <w:t xml:space="preserve"> </w:t>
              </w:r>
              <w:r w:rsidRPr="00F87C3A">
                <w:rPr>
                  <w:szCs w:val="18"/>
                  <w:lang w:val="en-US" w:eastAsia="ko-KR"/>
                </w:rPr>
                <w:t>element)</w:t>
              </w:r>
            </w:hyperlink>
            <w:r w:rsidRPr="00F87C3A">
              <w:rPr>
                <w:szCs w:val="18"/>
                <w:lang w:val="en-US" w:eastAsia="ko-KR"/>
              </w:rPr>
              <w:t>)</w:t>
            </w:r>
          </w:p>
        </w:tc>
        <w:tc>
          <w:tcPr>
            <w:tcW w:w="1318" w:type="dxa"/>
            <w:tcBorders>
              <w:top w:val="single" w:sz="2" w:space="0" w:color="000000"/>
              <w:left w:val="single" w:sz="2" w:space="0" w:color="000000"/>
              <w:bottom w:val="single" w:sz="2" w:space="0" w:color="000000"/>
              <w:right w:val="single" w:sz="2" w:space="0" w:color="000000"/>
            </w:tcBorders>
          </w:tcPr>
          <w:p w14:paraId="5F41E67C" w14:textId="77777777" w:rsidR="00F87C3A" w:rsidRPr="00F87C3A" w:rsidRDefault="00F87C3A" w:rsidP="00F87C3A">
            <w:pPr>
              <w:widowControl w:val="0"/>
              <w:kinsoku w:val="0"/>
              <w:overflowPunct w:val="0"/>
              <w:autoSpaceDE w:val="0"/>
              <w:autoSpaceDN w:val="0"/>
              <w:adjustRightInd w:val="0"/>
              <w:spacing w:before="49"/>
              <w:ind w:left="168" w:right="141"/>
              <w:jc w:val="center"/>
              <w:rPr>
                <w:szCs w:val="18"/>
                <w:lang w:val="en-US" w:eastAsia="ko-KR"/>
              </w:rPr>
            </w:pPr>
            <w:r w:rsidRPr="00F87C3A">
              <w:rPr>
                <w:szCs w:val="18"/>
                <w:lang w:val="en-US" w:eastAsia="ko-KR"/>
              </w:rPr>
              <w:t>255</w:t>
            </w:r>
          </w:p>
        </w:tc>
        <w:tc>
          <w:tcPr>
            <w:tcW w:w="1317" w:type="dxa"/>
            <w:tcBorders>
              <w:top w:val="single" w:sz="2" w:space="0" w:color="000000"/>
              <w:left w:val="single" w:sz="2" w:space="0" w:color="000000"/>
              <w:bottom w:val="single" w:sz="2" w:space="0" w:color="000000"/>
              <w:right w:val="single" w:sz="2" w:space="0" w:color="000000"/>
            </w:tcBorders>
          </w:tcPr>
          <w:p w14:paraId="7E33FA2F" w14:textId="77777777" w:rsidR="00F87C3A" w:rsidRPr="00F87C3A" w:rsidRDefault="00F87C3A" w:rsidP="00F87C3A">
            <w:pPr>
              <w:widowControl w:val="0"/>
              <w:kinsoku w:val="0"/>
              <w:overflowPunct w:val="0"/>
              <w:autoSpaceDE w:val="0"/>
              <w:autoSpaceDN w:val="0"/>
              <w:adjustRightInd w:val="0"/>
              <w:spacing w:before="49"/>
              <w:ind w:left="353" w:right="325"/>
              <w:jc w:val="center"/>
              <w:rPr>
                <w:szCs w:val="18"/>
                <w:lang w:val="en-US" w:eastAsia="ko-KR"/>
              </w:rPr>
            </w:pPr>
            <w:r w:rsidRPr="00F87C3A">
              <w:rPr>
                <w:szCs w:val="18"/>
                <w:lang w:val="en-US" w:eastAsia="ko-KR"/>
              </w:rPr>
              <w:t>109</w:t>
            </w:r>
          </w:p>
        </w:tc>
        <w:tc>
          <w:tcPr>
            <w:tcW w:w="1318" w:type="dxa"/>
            <w:tcBorders>
              <w:top w:val="single" w:sz="2" w:space="0" w:color="000000"/>
              <w:left w:val="single" w:sz="2" w:space="0" w:color="000000"/>
              <w:bottom w:val="single" w:sz="2" w:space="0" w:color="000000"/>
              <w:right w:val="single" w:sz="2" w:space="0" w:color="000000"/>
            </w:tcBorders>
          </w:tcPr>
          <w:p w14:paraId="2B11E6CB" w14:textId="77777777" w:rsidR="00F87C3A" w:rsidRPr="00F87C3A" w:rsidRDefault="00F87C3A" w:rsidP="00F87C3A">
            <w:pPr>
              <w:widowControl w:val="0"/>
              <w:kinsoku w:val="0"/>
              <w:overflowPunct w:val="0"/>
              <w:autoSpaceDE w:val="0"/>
              <w:autoSpaceDN w:val="0"/>
              <w:adjustRightInd w:val="0"/>
              <w:spacing w:before="49"/>
              <w:ind w:left="170" w:right="141"/>
              <w:jc w:val="center"/>
              <w:rPr>
                <w:szCs w:val="18"/>
                <w:lang w:val="en-US" w:eastAsia="ko-KR"/>
              </w:rPr>
            </w:pPr>
            <w:r w:rsidRPr="00F87C3A">
              <w:rPr>
                <w:szCs w:val="18"/>
                <w:lang w:val="en-US" w:eastAsia="ko-KR"/>
              </w:rPr>
              <w:t>Yes</w:t>
            </w:r>
          </w:p>
        </w:tc>
        <w:tc>
          <w:tcPr>
            <w:tcW w:w="1320" w:type="dxa"/>
            <w:tcBorders>
              <w:top w:val="single" w:sz="2" w:space="0" w:color="000000"/>
              <w:left w:val="single" w:sz="2" w:space="0" w:color="000000"/>
              <w:bottom w:val="single" w:sz="2" w:space="0" w:color="000000"/>
              <w:right w:val="single" w:sz="12" w:space="0" w:color="000000"/>
            </w:tcBorders>
          </w:tcPr>
          <w:p w14:paraId="68CFCE30" w14:textId="77777777" w:rsidR="00F87C3A" w:rsidRPr="00F87C3A" w:rsidRDefault="00F87C3A" w:rsidP="00F87C3A">
            <w:pPr>
              <w:widowControl w:val="0"/>
              <w:kinsoku w:val="0"/>
              <w:overflowPunct w:val="0"/>
              <w:autoSpaceDE w:val="0"/>
              <w:autoSpaceDN w:val="0"/>
              <w:adjustRightInd w:val="0"/>
              <w:spacing w:before="49"/>
              <w:ind w:left="105" w:right="76"/>
              <w:jc w:val="center"/>
              <w:rPr>
                <w:szCs w:val="18"/>
                <w:lang w:val="en-US" w:eastAsia="ko-KR"/>
              </w:rPr>
            </w:pPr>
            <w:r w:rsidRPr="00F87C3A">
              <w:rPr>
                <w:szCs w:val="18"/>
                <w:lang w:val="en-US" w:eastAsia="ko-KR"/>
              </w:rPr>
              <w:t>Yes</w:t>
            </w:r>
          </w:p>
        </w:tc>
      </w:tr>
      <w:tr w:rsidR="00F87C3A" w:rsidRPr="00F87C3A" w14:paraId="49DF303F" w14:textId="77777777" w:rsidTr="0056563C">
        <w:trPr>
          <w:trHeight w:val="525"/>
        </w:trPr>
        <w:tc>
          <w:tcPr>
            <w:tcW w:w="3299" w:type="dxa"/>
            <w:tcBorders>
              <w:top w:val="single" w:sz="2" w:space="0" w:color="000000"/>
              <w:left w:val="single" w:sz="12" w:space="0" w:color="000000"/>
              <w:bottom w:val="single" w:sz="2" w:space="0" w:color="000000"/>
              <w:right w:val="single" w:sz="2" w:space="0" w:color="000000"/>
            </w:tcBorders>
          </w:tcPr>
          <w:p w14:paraId="5753A385" w14:textId="77777777" w:rsidR="00F87C3A" w:rsidRPr="00F87C3A" w:rsidRDefault="00F87C3A" w:rsidP="00F87C3A">
            <w:pPr>
              <w:widowControl w:val="0"/>
              <w:kinsoku w:val="0"/>
              <w:overflowPunct w:val="0"/>
              <w:autoSpaceDE w:val="0"/>
              <w:autoSpaceDN w:val="0"/>
              <w:adjustRightInd w:val="0"/>
              <w:spacing w:before="54" w:line="232" w:lineRule="auto"/>
              <w:ind w:left="117" w:right="180"/>
              <w:rPr>
                <w:szCs w:val="18"/>
                <w:lang w:val="en-US" w:eastAsia="ko-KR"/>
              </w:rPr>
            </w:pPr>
            <w:r w:rsidRPr="00F87C3A">
              <w:rPr>
                <w:szCs w:val="18"/>
                <w:lang w:val="en-US" w:eastAsia="ko-KR"/>
              </w:rPr>
              <w:t xml:space="preserve">Multi-Link Traffic (see </w:t>
            </w:r>
            <w:hyperlink w:anchor="bookmark162" w:history="1">
              <w:r w:rsidRPr="00F87C3A">
                <w:rPr>
                  <w:szCs w:val="18"/>
                  <w:lang w:val="en-US" w:eastAsia="ko-KR"/>
                </w:rPr>
                <w:t>9.4.2.315 (Multi-</w:t>
              </w:r>
            </w:hyperlink>
            <w:r w:rsidRPr="00F87C3A">
              <w:rPr>
                <w:spacing w:val="-42"/>
                <w:szCs w:val="18"/>
                <w:lang w:val="en-US" w:eastAsia="ko-KR"/>
              </w:rPr>
              <w:t xml:space="preserve"> </w:t>
            </w:r>
            <w:hyperlink w:anchor="bookmark162" w:history="1">
              <w:r w:rsidRPr="00F87C3A">
                <w:rPr>
                  <w:szCs w:val="18"/>
                  <w:lang w:val="en-US" w:eastAsia="ko-KR"/>
                </w:rPr>
                <w:t>Link</w:t>
              </w:r>
              <w:r w:rsidRPr="00F87C3A">
                <w:rPr>
                  <w:spacing w:val="-2"/>
                  <w:szCs w:val="18"/>
                  <w:lang w:val="en-US" w:eastAsia="ko-KR"/>
                </w:rPr>
                <w:t xml:space="preserve"> </w:t>
              </w:r>
              <w:r w:rsidRPr="00F87C3A">
                <w:rPr>
                  <w:szCs w:val="18"/>
                  <w:lang w:val="en-US" w:eastAsia="ko-KR"/>
                </w:rPr>
                <w:t>Traffic</w:t>
              </w:r>
              <w:r w:rsidRPr="00F87C3A">
                <w:rPr>
                  <w:spacing w:val="-3"/>
                  <w:szCs w:val="18"/>
                  <w:lang w:val="en-US" w:eastAsia="ko-KR"/>
                </w:rPr>
                <w:t xml:space="preserve"> </w:t>
              </w:r>
              <w:r w:rsidRPr="00F87C3A">
                <w:rPr>
                  <w:szCs w:val="18"/>
                  <w:lang w:val="en-US" w:eastAsia="ko-KR"/>
                </w:rPr>
                <w:t>element(#2341))</w:t>
              </w:r>
            </w:hyperlink>
            <w:r w:rsidRPr="00F87C3A">
              <w:rPr>
                <w:szCs w:val="18"/>
                <w:lang w:val="en-US" w:eastAsia="ko-KR"/>
              </w:rPr>
              <w:t>)</w:t>
            </w:r>
          </w:p>
        </w:tc>
        <w:tc>
          <w:tcPr>
            <w:tcW w:w="1318" w:type="dxa"/>
            <w:tcBorders>
              <w:top w:val="single" w:sz="2" w:space="0" w:color="000000"/>
              <w:left w:val="single" w:sz="2" w:space="0" w:color="000000"/>
              <w:bottom w:val="single" w:sz="2" w:space="0" w:color="000000"/>
              <w:right w:val="single" w:sz="2" w:space="0" w:color="000000"/>
            </w:tcBorders>
          </w:tcPr>
          <w:p w14:paraId="3EB4FEEE" w14:textId="77777777" w:rsidR="00F87C3A" w:rsidRPr="00F87C3A" w:rsidRDefault="00F87C3A" w:rsidP="00F87C3A">
            <w:pPr>
              <w:widowControl w:val="0"/>
              <w:kinsoku w:val="0"/>
              <w:overflowPunct w:val="0"/>
              <w:autoSpaceDE w:val="0"/>
              <w:autoSpaceDN w:val="0"/>
              <w:adjustRightInd w:val="0"/>
              <w:spacing w:before="49"/>
              <w:ind w:left="168" w:right="141"/>
              <w:jc w:val="center"/>
              <w:rPr>
                <w:szCs w:val="18"/>
                <w:lang w:val="en-US" w:eastAsia="ko-KR"/>
              </w:rPr>
            </w:pPr>
            <w:r w:rsidRPr="00F87C3A">
              <w:rPr>
                <w:szCs w:val="18"/>
                <w:lang w:val="en-US" w:eastAsia="ko-KR"/>
              </w:rPr>
              <w:t>255</w:t>
            </w:r>
          </w:p>
        </w:tc>
        <w:tc>
          <w:tcPr>
            <w:tcW w:w="1317" w:type="dxa"/>
            <w:tcBorders>
              <w:top w:val="single" w:sz="2" w:space="0" w:color="000000"/>
              <w:left w:val="single" w:sz="2" w:space="0" w:color="000000"/>
              <w:bottom w:val="single" w:sz="2" w:space="0" w:color="000000"/>
              <w:right w:val="single" w:sz="2" w:space="0" w:color="000000"/>
            </w:tcBorders>
          </w:tcPr>
          <w:p w14:paraId="40A4D397" w14:textId="77777777" w:rsidR="00F87C3A" w:rsidRPr="00F87C3A" w:rsidRDefault="00F87C3A" w:rsidP="00F87C3A">
            <w:pPr>
              <w:widowControl w:val="0"/>
              <w:kinsoku w:val="0"/>
              <w:overflowPunct w:val="0"/>
              <w:autoSpaceDE w:val="0"/>
              <w:autoSpaceDN w:val="0"/>
              <w:adjustRightInd w:val="0"/>
              <w:spacing w:before="49"/>
              <w:ind w:left="353" w:right="325"/>
              <w:jc w:val="center"/>
              <w:rPr>
                <w:szCs w:val="18"/>
                <w:lang w:val="en-US" w:eastAsia="ko-KR"/>
              </w:rPr>
            </w:pPr>
            <w:r w:rsidRPr="00F87C3A">
              <w:rPr>
                <w:szCs w:val="18"/>
                <w:lang w:val="en-US" w:eastAsia="ko-KR"/>
              </w:rPr>
              <w:t>110</w:t>
            </w:r>
          </w:p>
        </w:tc>
        <w:tc>
          <w:tcPr>
            <w:tcW w:w="1318" w:type="dxa"/>
            <w:tcBorders>
              <w:top w:val="single" w:sz="2" w:space="0" w:color="000000"/>
              <w:left w:val="single" w:sz="2" w:space="0" w:color="000000"/>
              <w:bottom w:val="single" w:sz="2" w:space="0" w:color="000000"/>
              <w:right w:val="single" w:sz="2" w:space="0" w:color="000000"/>
            </w:tcBorders>
          </w:tcPr>
          <w:p w14:paraId="0E562D9D" w14:textId="6612FE92" w:rsidR="00F87C3A" w:rsidRPr="00F87C3A" w:rsidRDefault="00F87C3A" w:rsidP="00F87C3A">
            <w:pPr>
              <w:widowControl w:val="0"/>
              <w:kinsoku w:val="0"/>
              <w:overflowPunct w:val="0"/>
              <w:autoSpaceDE w:val="0"/>
              <w:autoSpaceDN w:val="0"/>
              <w:adjustRightInd w:val="0"/>
              <w:jc w:val="center"/>
              <w:rPr>
                <w:szCs w:val="18"/>
                <w:lang w:val="en-US" w:eastAsia="ko-KR"/>
              </w:rPr>
            </w:pPr>
            <w:ins w:id="74" w:author="Park, Minyoung" w:date="2022-01-21T17:29:00Z">
              <w:r w:rsidRPr="00F87C3A">
                <w:rPr>
                  <w:szCs w:val="18"/>
                  <w:lang w:val="en-US" w:eastAsia="ko-KR"/>
                </w:rPr>
                <w:t>Yes</w:t>
              </w:r>
            </w:ins>
          </w:p>
        </w:tc>
        <w:tc>
          <w:tcPr>
            <w:tcW w:w="1320" w:type="dxa"/>
            <w:tcBorders>
              <w:top w:val="single" w:sz="2" w:space="0" w:color="000000"/>
              <w:left w:val="single" w:sz="2" w:space="0" w:color="000000"/>
              <w:bottom w:val="single" w:sz="2" w:space="0" w:color="000000"/>
              <w:right w:val="single" w:sz="12" w:space="0" w:color="000000"/>
            </w:tcBorders>
          </w:tcPr>
          <w:p w14:paraId="1B2086C7" w14:textId="01BD2047" w:rsidR="00F87C3A" w:rsidRPr="00F87C3A" w:rsidRDefault="00F87C3A" w:rsidP="00F87C3A">
            <w:pPr>
              <w:widowControl w:val="0"/>
              <w:kinsoku w:val="0"/>
              <w:overflowPunct w:val="0"/>
              <w:autoSpaceDE w:val="0"/>
              <w:autoSpaceDN w:val="0"/>
              <w:adjustRightInd w:val="0"/>
              <w:jc w:val="center"/>
              <w:rPr>
                <w:szCs w:val="18"/>
                <w:lang w:val="en-US" w:eastAsia="ko-KR"/>
              </w:rPr>
            </w:pPr>
            <w:ins w:id="75" w:author="Park, Minyoung" w:date="2022-01-21T17:29:00Z">
              <w:r w:rsidRPr="00F87C3A">
                <w:rPr>
                  <w:szCs w:val="18"/>
                  <w:lang w:val="en-US" w:eastAsia="ko-KR"/>
                </w:rPr>
                <w:t>Yes</w:t>
              </w:r>
            </w:ins>
          </w:p>
        </w:tc>
      </w:tr>
      <w:tr w:rsidR="00F87C3A" w:rsidRPr="00F87C3A" w14:paraId="0538DF3A" w14:textId="77777777" w:rsidTr="0056563C">
        <w:trPr>
          <w:trHeight w:val="512"/>
        </w:trPr>
        <w:tc>
          <w:tcPr>
            <w:tcW w:w="3299" w:type="dxa"/>
            <w:tcBorders>
              <w:top w:val="single" w:sz="2" w:space="0" w:color="000000"/>
              <w:left w:val="single" w:sz="12" w:space="0" w:color="000000"/>
              <w:bottom w:val="single" w:sz="12" w:space="0" w:color="000000"/>
              <w:right w:val="single" w:sz="2" w:space="0" w:color="000000"/>
            </w:tcBorders>
          </w:tcPr>
          <w:p w14:paraId="124AC452" w14:textId="77777777" w:rsidR="00F87C3A" w:rsidRPr="00F87C3A" w:rsidRDefault="00F87C3A" w:rsidP="00F87C3A">
            <w:pPr>
              <w:widowControl w:val="0"/>
              <w:kinsoku w:val="0"/>
              <w:overflowPunct w:val="0"/>
              <w:autoSpaceDE w:val="0"/>
              <w:autoSpaceDN w:val="0"/>
              <w:adjustRightInd w:val="0"/>
              <w:spacing w:before="54" w:line="232" w:lineRule="auto"/>
              <w:ind w:left="116"/>
              <w:rPr>
                <w:color w:val="000000"/>
                <w:szCs w:val="18"/>
                <w:lang w:val="en-US" w:eastAsia="ko-KR"/>
              </w:rPr>
            </w:pPr>
            <w:r w:rsidRPr="00F87C3A">
              <w:rPr>
                <w:color w:val="208A20"/>
                <w:spacing w:val="-1"/>
                <w:szCs w:val="18"/>
                <w:u w:val="single"/>
                <w:lang w:val="en-US" w:eastAsia="ko-KR"/>
              </w:rPr>
              <w:t>(#4918)</w:t>
            </w:r>
            <w:r w:rsidRPr="00F87C3A">
              <w:rPr>
                <w:color w:val="000000"/>
                <w:spacing w:val="-1"/>
                <w:szCs w:val="18"/>
                <w:lang w:val="en-US" w:eastAsia="ko-KR"/>
              </w:rPr>
              <w:t>QoS</w:t>
            </w:r>
            <w:r w:rsidRPr="00F87C3A">
              <w:rPr>
                <w:color w:val="000000"/>
                <w:spacing w:val="-11"/>
                <w:szCs w:val="18"/>
                <w:lang w:val="en-US" w:eastAsia="ko-KR"/>
              </w:rPr>
              <w:t xml:space="preserve"> </w:t>
            </w:r>
            <w:r w:rsidRPr="00F87C3A">
              <w:rPr>
                <w:color w:val="000000"/>
                <w:szCs w:val="18"/>
                <w:lang w:val="en-US" w:eastAsia="ko-KR"/>
              </w:rPr>
              <w:t>Characteristics</w:t>
            </w:r>
            <w:r w:rsidRPr="00F87C3A">
              <w:rPr>
                <w:color w:val="000000"/>
                <w:spacing w:val="-11"/>
                <w:szCs w:val="18"/>
                <w:lang w:val="en-US" w:eastAsia="ko-KR"/>
              </w:rPr>
              <w:t xml:space="preserve"> </w:t>
            </w:r>
            <w:r w:rsidRPr="00F87C3A">
              <w:rPr>
                <w:color w:val="000000"/>
                <w:szCs w:val="18"/>
                <w:lang w:val="en-US" w:eastAsia="ko-KR"/>
              </w:rPr>
              <w:t>(see</w:t>
            </w:r>
            <w:r w:rsidRPr="00F87C3A">
              <w:rPr>
                <w:color w:val="000000"/>
                <w:spacing w:val="-11"/>
                <w:szCs w:val="18"/>
                <w:lang w:val="en-US" w:eastAsia="ko-KR"/>
              </w:rPr>
              <w:t xml:space="preserve"> </w:t>
            </w:r>
            <w:hyperlink w:anchor="bookmark167" w:history="1">
              <w:r w:rsidRPr="00F87C3A">
                <w:rPr>
                  <w:color w:val="000000"/>
                  <w:szCs w:val="18"/>
                  <w:lang w:val="en-US" w:eastAsia="ko-KR"/>
                </w:rPr>
                <w:t>9.4.2.316</w:t>
              </w:r>
            </w:hyperlink>
            <w:r w:rsidRPr="00F87C3A">
              <w:rPr>
                <w:color w:val="000000"/>
                <w:spacing w:val="-42"/>
                <w:szCs w:val="18"/>
                <w:lang w:val="en-US" w:eastAsia="ko-KR"/>
              </w:rPr>
              <w:t xml:space="preserve"> </w:t>
            </w:r>
            <w:hyperlink w:anchor="bookmark167" w:history="1">
              <w:r w:rsidRPr="00F87C3A">
                <w:rPr>
                  <w:color w:val="000000"/>
                  <w:szCs w:val="18"/>
                  <w:lang w:val="en-US" w:eastAsia="ko-KR"/>
                </w:rPr>
                <w:t>(QoS</w:t>
              </w:r>
              <w:r w:rsidRPr="00F87C3A">
                <w:rPr>
                  <w:color w:val="000000"/>
                  <w:spacing w:val="-5"/>
                  <w:szCs w:val="18"/>
                  <w:lang w:val="en-US" w:eastAsia="ko-KR"/>
                </w:rPr>
                <w:t xml:space="preserve"> </w:t>
              </w:r>
              <w:r w:rsidRPr="00F87C3A">
                <w:rPr>
                  <w:color w:val="000000"/>
                  <w:szCs w:val="18"/>
                  <w:lang w:val="en-US" w:eastAsia="ko-KR"/>
                </w:rPr>
                <w:t>Characteristics</w:t>
              </w:r>
              <w:r w:rsidRPr="00F87C3A">
                <w:rPr>
                  <w:color w:val="000000"/>
                  <w:spacing w:val="-3"/>
                  <w:szCs w:val="18"/>
                  <w:lang w:val="en-US" w:eastAsia="ko-KR"/>
                </w:rPr>
                <w:t xml:space="preserve"> </w:t>
              </w:r>
              <w:r w:rsidRPr="00F87C3A">
                <w:rPr>
                  <w:color w:val="000000"/>
                  <w:szCs w:val="18"/>
                  <w:lang w:val="en-US" w:eastAsia="ko-KR"/>
                </w:rPr>
                <w:t>element(#4918))</w:t>
              </w:r>
            </w:hyperlink>
          </w:p>
        </w:tc>
        <w:tc>
          <w:tcPr>
            <w:tcW w:w="1318" w:type="dxa"/>
            <w:tcBorders>
              <w:top w:val="single" w:sz="2" w:space="0" w:color="000000"/>
              <w:left w:val="single" w:sz="2" w:space="0" w:color="000000"/>
              <w:bottom w:val="single" w:sz="12" w:space="0" w:color="000000"/>
              <w:right w:val="single" w:sz="2" w:space="0" w:color="000000"/>
            </w:tcBorders>
          </w:tcPr>
          <w:p w14:paraId="595A32B0" w14:textId="77777777" w:rsidR="00F87C3A" w:rsidRPr="00F87C3A" w:rsidRDefault="00F87C3A" w:rsidP="00F87C3A">
            <w:pPr>
              <w:widowControl w:val="0"/>
              <w:kinsoku w:val="0"/>
              <w:overflowPunct w:val="0"/>
              <w:autoSpaceDE w:val="0"/>
              <w:autoSpaceDN w:val="0"/>
              <w:adjustRightInd w:val="0"/>
              <w:spacing w:before="49"/>
              <w:ind w:left="167" w:right="141"/>
              <w:jc w:val="center"/>
              <w:rPr>
                <w:szCs w:val="18"/>
                <w:lang w:val="en-US" w:eastAsia="ko-KR"/>
              </w:rPr>
            </w:pPr>
            <w:r w:rsidRPr="00F87C3A">
              <w:rPr>
                <w:szCs w:val="18"/>
                <w:lang w:val="en-US" w:eastAsia="ko-KR"/>
              </w:rPr>
              <w:t>255</w:t>
            </w:r>
          </w:p>
        </w:tc>
        <w:tc>
          <w:tcPr>
            <w:tcW w:w="1317" w:type="dxa"/>
            <w:tcBorders>
              <w:top w:val="single" w:sz="2" w:space="0" w:color="000000"/>
              <w:left w:val="single" w:sz="2" w:space="0" w:color="000000"/>
              <w:bottom w:val="single" w:sz="12" w:space="0" w:color="000000"/>
              <w:right w:val="single" w:sz="2" w:space="0" w:color="000000"/>
            </w:tcBorders>
          </w:tcPr>
          <w:p w14:paraId="74576CEA" w14:textId="77777777" w:rsidR="00F87C3A" w:rsidRPr="00F87C3A" w:rsidRDefault="00F87C3A" w:rsidP="00F87C3A">
            <w:pPr>
              <w:widowControl w:val="0"/>
              <w:kinsoku w:val="0"/>
              <w:overflowPunct w:val="0"/>
              <w:autoSpaceDE w:val="0"/>
              <w:autoSpaceDN w:val="0"/>
              <w:adjustRightInd w:val="0"/>
              <w:spacing w:before="49"/>
              <w:ind w:left="353" w:right="326"/>
              <w:jc w:val="center"/>
              <w:rPr>
                <w:szCs w:val="18"/>
                <w:lang w:val="en-US" w:eastAsia="ko-KR"/>
              </w:rPr>
            </w:pPr>
            <w:r w:rsidRPr="00F87C3A">
              <w:rPr>
                <w:szCs w:val="18"/>
                <w:lang w:val="en-US" w:eastAsia="ko-KR"/>
              </w:rPr>
              <w:t>&lt;ANA&gt;</w:t>
            </w:r>
          </w:p>
        </w:tc>
        <w:tc>
          <w:tcPr>
            <w:tcW w:w="1318" w:type="dxa"/>
            <w:tcBorders>
              <w:top w:val="single" w:sz="2" w:space="0" w:color="000000"/>
              <w:left w:val="single" w:sz="2" w:space="0" w:color="000000"/>
              <w:bottom w:val="single" w:sz="12" w:space="0" w:color="000000"/>
              <w:right w:val="single" w:sz="2" w:space="0" w:color="000000"/>
            </w:tcBorders>
          </w:tcPr>
          <w:p w14:paraId="58FA4B30" w14:textId="77777777" w:rsidR="00F87C3A" w:rsidRPr="00F87C3A" w:rsidRDefault="00F87C3A" w:rsidP="00F87C3A">
            <w:pPr>
              <w:widowControl w:val="0"/>
              <w:kinsoku w:val="0"/>
              <w:overflowPunct w:val="0"/>
              <w:autoSpaceDE w:val="0"/>
              <w:autoSpaceDN w:val="0"/>
              <w:adjustRightInd w:val="0"/>
              <w:spacing w:before="49"/>
              <w:ind w:left="169" w:right="141"/>
              <w:jc w:val="center"/>
              <w:rPr>
                <w:szCs w:val="18"/>
                <w:lang w:val="en-US" w:eastAsia="ko-KR"/>
              </w:rPr>
            </w:pPr>
            <w:r w:rsidRPr="00F87C3A">
              <w:rPr>
                <w:szCs w:val="18"/>
                <w:lang w:val="en-US" w:eastAsia="ko-KR"/>
              </w:rPr>
              <w:t>Yes</w:t>
            </w:r>
          </w:p>
        </w:tc>
        <w:tc>
          <w:tcPr>
            <w:tcW w:w="1320" w:type="dxa"/>
            <w:tcBorders>
              <w:top w:val="single" w:sz="2" w:space="0" w:color="000000"/>
              <w:left w:val="single" w:sz="2" w:space="0" w:color="000000"/>
              <w:bottom w:val="single" w:sz="12" w:space="0" w:color="000000"/>
              <w:right w:val="single" w:sz="12" w:space="0" w:color="000000"/>
            </w:tcBorders>
          </w:tcPr>
          <w:p w14:paraId="152345C9" w14:textId="77777777" w:rsidR="00F87C3A" w:rsidRPr="00F87C3A" w:rsidRDefault="00F87C3A" w:rsidP="00F87C3A">
            <w:pPr>
              <w:widowControl w:val="0"/>
              <w:kinsoku w:val="0"/>
              <w:overflowPunct w:val="0"/>
              <w:autoSpaceDE w:val="0"/>
              <w:autoSpaceDN w:val="0"/>
              <w:adjustRightInd w:val="0"/>
              <w:spacing w:before="49"/>
              <w:ind w:left="105" w:right="76"/>
              <w:jc w:val="center"/>
              <w:rPr>
                <w:szCs w:val="18"/>
                <w:lang w:val="en-US" w:eastAsia="ko-KR"/>
              </w:rPr>
            </w:pPr>
            <w:r w:rsidRPr="00F87C3A">
              <w:rPr>
                <w:szCs w:val="18"/>
                <w:lang w:val="en-US" w:eastAsia="ko-KR"/>
              </w:rPr>
              <w:t>Yes</w:t>
            </w:r>
          </w:p>
        </w:tc>
      </w:tr>
    </w:tbl>
    <w:p w14:paraId="216DAFC6" w14:textId="5A89F2B7" w:rsidR="00F87C3A" w:rsidRDefault="00F87C3A" w:rsidP="00860DF1">
      <w:pPr>
        <w:rPr>
          <w:sz w:val="20"/>
          <w:szCs w:val="22"/>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4F2FDA" w:rsidRPr="00A32175" w14:paraId="4DA2A337" w14:textId="77777777" w:rsidTr="0056563C">
        <w:tc>
          <w:tcPr>
            <w:tcW w:w="623" w:type="dxa"/>
          </w:tcPr>
          <w:p w14:paraId="62FAA5CC" w14:textId="77777777" w:rsidR="004F2FDA" w:rsidRPr="00A32175" w:rsidRDefault="004F2FDA" w:rsidP="0056563C">
            <w:pPr>
              <w:rPr>
                <w:rFonts w:ascii="Arial-BoldMT" w:hAnsi="Arial-BoldMT" w:hint="eastAsia"/>
                <w:b/>
                <w:bCs/>
                <w:color w:val="000000"/>
                <w:szCs w:val="18"/>
              </w:rPr>
            </w:pPr>
            <w:r w:rsidRPr="00A32175">
              <w:rPr>
                <w:rFonts w:ascii="Arial" w:hAnsi="Arial" w:cs="Arial"/>
                <w:b/>
                <w:bCs/>
                <w:szCs w:val="18"/>
              </w:rPr>
              <w:t>CID</w:t>
            </w:r>
          </w:p>
        </w:tc>
        <w:tc>
          <w:tcPr>
            <w:tcW w:w="1262" w:type="dxa"/>
          </w:tcPr>
          <w:p w14:paraId="44B7808A" w14:textId="77777777" w:rsidR="004F2FDA" w:rsidRPr="00A32175" w:rsidRDefault="004F2FDA" w:rsidP="0056563C">
            <w:pPr>
              <w:rPr>
                <w:rFonts w:ascii="Arial-BoldMT" w:hAnsi="Arial-BoldMT" w:hint="eastAsia"/>
                <w:b/>
                <w:bCs/>
                <w:color w:val="000000"/>
                <w:szCs w:val="18"/>
              </w:rPr>
            </w:pPr>
            <w:r w:rsidRPr="00A32175">
              <w:rPr>
                <w:rFonts w:ascii="Arial" w:hAnsi="Arial" w:cs="Arial"/>
                <w:b/>
                <w:bCs/>
                <w:szCs w:val="18"/>
              </w:rPr>
              <w:t>Commenter</w:t>
            </w:r>
          </w:p>
        </w:tc>
        <w:tc>
          <w:tcPr>
            <w:tcW w:w="900" w:type="dxa"/>
          </w:tcPr>
          <w:p w14:paraId="4ECB0A85" w14:textId="77777777" w:rsidR="004F2FDA" w:rsidRPr="00A32175" w:rsidRDefault="004F2FDA" w:rsidP="0056563C">
            <w:pPr>
              <w:rPr>
                <w:rFonts w:ascii="Arial-BoldMT" w:hAnsi="Arial-BoldMT" w:hint="eastAsia"/>
                <w:b/>
                <w:bCs/>
                <w:color w:val="000000"/>
                <w:szCs w:val="18"/>
              </w:rPr>
            </w:pPr>
            <w:r w:rsidRPr="00A32175">
              <w:rPr>
                <w:rFonts w:ascii="Arial" w:hAnsi="Arial" w:cs="Arial"/>
                <w:b/>
                <w:bCs/>
                <w:szCs w:val="18"/>
              </w:rPr>
              <w:t>Clause Number</w:t>
            </w:r>
          </w:p>
        </w:tc>
        <w:tc>
          <w:tcPr>
            <w:tcW w:w="810" w:type="dxa"/>
          </w:tcPr>
          <w:p w14:paraId="5E5F68BB" w14:textId="77777777" w:rsidR="004F2FDA" w:rsidRPr="00A32175" w:rsidRDefault="004F2FDA" w:rsidP="0056563C">
            <w:pPr>
              <w:rPr>
                <w:rFonts w:ascii="Arial" w:hAnsi="Arial" w:cs="Arial"/>
                <w:b/>
                <w:bCs/>
                <w:szCs w:val="18"/>
              </w:rPr>
            </w:pPr>
            <w:r w:rsidRPr="00A32175">
              <w:rPr>
                <w:rFonts w:ascii="Arial" w:hAnsi="Arial" w:cs="Arial"/>
                <w:b/>
                <w:bCs/>
                <w:szCs w:val="18"/>
              </w:rPr>
              <w:t>Page.</w:t>
            </w:r>
          </w:p>
          <w:p w14:paraId="0D41B4AA" w14:textId="77777777" w:rsidR="004F2FDA" w:rsidRPr="00A32175" w:rsidRDefault="004F2FDA" w:rsidP="0056563C">
            <w:pPr>
              <w:rPr>
                <w:rFonts w:ascii="Arial-BoldMT" w:hAnsi="Arial-BoldMT" w:hint="eastAsia"/>
                <w:b/>
                <w:bCs/>
                <w:color w:val="000000"/>
                <w:szCs w:val="18"/>
              </w:rPr>
            </w:pPr>
            <w:r w:rsidRPr="00A32175">
              <w:rPr>
                <w:rFonts w:ascii="Arial" w:hAnsi="Arial" w:cs="Arial"/>
                <w:b/>
                <w:bCs/>
                <w:szCs w:val="18"/>
              </w:rPr>
              <w:t>Line</w:t>
            </w:r>
          </w:p>
        </w:tc>
        <w:tc>
          <w:tcPr>
            <w:tcW w:w="2340" w:type="dxa"/>
          </w:tcPr>
          <w:p w14:paraId="2CBC925C" w14:textId="77777777" w:rsidR="004F2FDA" w:rsidRPr="00A32175" w:rsidRDefault="004F2FDA" w:rsidP="0056563C">
            <w:pPr>
              <w:rPr>
                <w:rFonts w:ascii="Arial" w:hAnsi="Arial" w:cs="Arial"/>
                <w:b/>
                <w:bCs/>
                <w:szCs w:val="18"/>
              </w:rPr>
            </w:pPr>
            <w:r w:rsidRPr="00A32175">
              <w:rPr>
                <w:rFonts w:ascii="Arial" w:hAnsi="Arial" w:cs="Arial"/>
                <w:b/>
                <w:bCs/>
                <w:szCs w:val="18"/>
              </w:rPr>
              <w:t>Comment</w:t>
            </w:r>
          </w:p>
        </w:tc>
        <w:tc>
          <w:tcPr>
            <w:tcW w:w="2070" w:type="dxa"/>
          </w:tcPr>
          <w:p w14:paraId="59479A87" w14:textId="77777777" w:rsidR="004F2FDA" w:rsidRPr="00A32175" w:rsidRDefault="004F2FDA" w:rsidP="0056563C">
            <w:pPr>
              <w:rPr>
                <w:rFonts w:ascii="Arial" w:hAnsi="Arial" w:cs="Arial"/>
                <w:b/>
                <w:bCs/>
                <w:szCs w:val="18"/>
              </w:rPr>
            </w:pPr>
            <w:r w:rsidRPr="00A32175">
              <w:rPr>
                <w:rFonts w:ascii="Arial" w:hAnsi="Arial" w:cs="Arial"/>
                <w:b/>
                <w:bCs/>
                <w:szCs w:val="18"/>
              </w:rPr>
              <w:t>Proposed Change</w:t>
            </w:r>
          </w:p>
        </w:tc>
        <w:tc>
          <w:tcPr>
            <w:tcW w:w="2072" w:type="dxa"/>
          </w:tcPr>
          <w:p w14:paraId="2B001558" w14:textId="77777777" w:rsidR="004F2FDA" w:rsidRPr="00A32175" w:rsidRDefault="004F2FDA" w:rsidP="0056563C">
            <w:pPr>
              <w:rPr>
                <w:rFonts w:ascii="Arial" w:hAnsi="Arial" w:cs="Arial"/>
                <w:b/>
                <w:bCs/>
                <w:szCs w:val="18"/>
              </w:rPr>
            </w:pPr>
            <w:r w:rsidRPr="00A32175">
              <w:rPr>
                <w:rFonts w:ascii="Arial" w:hAnsi="Arial" w:cs="Arial"/>
                <w:b/>
                <w:bCs/>
                <w:szCs w:val="18"/>
              </w:rPr>
              <w:t>Resolution</w:t>
            </w:r>
          </w:p>
          <w:p w14:paraId="3D3FA4D0" w14:textId="77777777" w:rsidR="004F2FDA" w:rsidRPr="00A32175" w:rsidRDefault="004F2FDA" w:rsidP="0056563C">
            <w:pPr>
              <w:rPr>
                <w:rFonts w:ascii="Arial" w:hAnsi="Arial" w:cs="Arial"/>
                <w:b/>
                <w:bCs/>
                <w:szCs w:val="18"/>
              </w:rPr>
            </w:pPr>
          </w:p>
        </w:tc>
      </w:tr>
      <w:tr w:rsidR="00A32175" w:rsidRPr="00A32175" w14:paraId="249D0C95" w14:textId="77777777" w:rsidTr="0056563C">
        <w:tc>
          <w:tcPr>
            <w:tcW w:w="623" w:type="dxa"/>
          </w:tcPr>
          <w:p w14:paraId="735C6525" w14:textId="2B12C6EB" w:rsidR="00A32175" w:rsidRPr="00A32175" w:rsidRDefault="00A32175" w:rsidP="00A32175">
            <w:pPr>
              <w:rPr>
                <w:rFonts w:ascii="Arial-BoldMT" w:hAnsi="Arial-BoldMT" w:hint="eastAsia"/>
                <w:color w:val="000000"/>
                <w:szCs w:val="18"/>
              </w:rPr>
            </w:pPr>
            <w:r w:rsidRPr="00A32175">
              <w:rPr>
                <w:rFonts w:ascii="Arial" w:hAnsi="Arial" w:cs="Arial"/>
                <w:szCs w:val="18"/>
              </w:rPr>
              <w:t>6706</w:t>
            </w:r>
          </w:p>
        </w:tc>
        <w:tc>
          <w:tcPr>
            <w:tcW w:w="1262" w:type="dxa"/>
          </w:tcPr>
          <w:p w14:paraId="3AA1396C" w14:textId="0A65E4B0" w:rsidR="00A32175" w:rsidRPr="00A32175" w:rsidRDefault="00A32175" w:rsidP="00A32175">
            <w:pPr>
              <w:rPr>
                <w:rFonts w:ascii="Arial-BoldMT" w:hAnsi="Arial-BoldMT" w:hint="eastAsia"/>
                <w:color w:val="000000"/>
                <w:szCs w:val="18"/>
              </w:rPr>
            </w:pPr>
            <w:r w:rsidRPr="00A32175">
              <w:rPr>
                <w:rFonts w:ascii="Arial" w:hAnsi="Arial" w:cs="Arial"/>
                <w:szCs w:val="18"/>
              </w:rPr>
              <w:t>Rojan Chitrakar</w:t>
            </w:r>
          </w:p>
        </w:tc>
        <w:tc>
          <w:tcPr>
            <w:tcW w:w="900" w:type="dxa"/>
          </w:tcPr>
          <w:p w14:paraId="5624BD2C" w14:textId="4E180A62" w:rsidR="00A32175" w:rsidRPr="00A32175" w:rsidRDefault="00A32175" w:rsidP="00A32175">
            <w:pPr>
              <w:rPr>
                <w:rFonts w:ascii="Arial-BoldMT" w:hAnsi="Arial-BoldMT" w:hint="eastAsia"/>
                <w:color w:val="000000"/>
                <w:szCs w:val="18"/>
              </w:rPr>
            </w:pPr>
            <w:r w:rsidRPr="00A32175">
              <w:rPr>
                <w:rFonts w:ascii="Arial" w:hAnsi="Arial" w:cs="Arial"/>
                <w:szCs w:val="18"/>
              </w:rPr>
              <w:t>9.4.2.295b.2</w:t>
            </w:r>
          </w:p>
        </w:tc>
        <w:tc>
          <w:tcPr>
            <w:tcW w:w="810" w:type="dxa"/>
          </w:tcPr>
          <w:p w14:paraId="5A7A3220" w14:textId="0B5326E0" w:rsidR="00A32175" w:rsidRPr="00A32175" w:rsidRDefault="00A32175" w:rsidP="00A32175">
            <w:pPr>
              <w:rPr>
                <w:rFonts w:ascii="Arial-BoldMT" w:hAnsi="Arial-BoldMT" w:hint="eastAsia"/>
                <w:color w:val="000000"/>
                <w:szCs w:val="18"/>
              </w:rPr>
            </w:pPr>
            <w:r w:rsidRPr="00A32175">
              <w:rPr>
                <w:rFonts w:ascii="Arial" w:hAnsi="Arial" w:cs="Arial"/>
                <w:szCs w:val="18"/>
              </w:rPr>
              <w:t>131.06</w:t>
            </w:r>
          </w:p>
        </w:tc>
        <w:tc>
          <w:tcPr>
            <w:tcW w:w="2340" w:type="dxa"/>
          </w:tcPr>
          <w:p w14:paraId="1CE1DA1B" w14:textId="0EDE11AC" w:rsidR="00A32175" w:rsidRPr="00A32175" w:rsidRDefault="00A32175" w:rsidP="00A32175">
            <w:pPr>
              <w:rPr>
                <w:rFonts w:ascii="Arial-BoldMT" w:hAnsi="Arial-BoldMT" w:hint="eastAsia"/>
                <w:color w:val="000000"/>
                <w:szCs w:val="18"/>
              </w:rPr>
            </w:pPr>
            <w:r w:rsidRPr="00A32175">
              <w:rPr>
                <w:rFonts w:ascii="Arial" w:hAnsi="Arial" w:cs="Arial"/>
                <w:szCs w:val="18"/>
              </w:rPr>
              <w:t xml:space="preserve">It appears (from clause 35) that the EML Capabilities subfield is always present in the MLE; if so it is very wasteful to include a 3 octets field when both EMLSR and EMLMR are not supported, just to </w:t>
            </w:r>
            <w:r w:rsidRPr="00A32175">
              <w:rPr>
                <w:rFonts w:ascii="Arial" w:hAnsi="Arial" w:cs="Arial"/>
                <w:szCs w:val="18"/>
              </w:rPr>
              <w:lastRenderedPageBreak/>
              <w:t>signal the two Support bits (both set to 0).</w:t>
            </w:r>
          </w:p>
        </w:tc>
        <w:tc>
          <w:tcPr>
            <w:tcW w:w="2070" w:type="dxa"/>
          </w:tcPr>
          <w:p w14:paraId="1F79078A" w14:textId="7858B87D" w:rsidR="00A32175" w:rsidRPr="00A32175" w:rsidRDefault="00A32175" w:rsidP="00A32175">
            <w:pPr>
              <w:rPr>
                <w:rFonts w:ascii="Arial-BoldMT" w:hAnsi="Arial-BoldMT" w:hint="eastAsia"/>
                <w:color w:val="000000"/>
                <w:szCs w:val="18"/>
              </w:rPr>
            </w:pPr>
            <w:r w:rsidRPr="00A32175">
              <w:rPr>
                <w:rFonts w:ascii="Arial" w:hAnsi="Arial" w:cs="Arial"/>
                <w:szCs w:val="18"/>
              </w:rPr>
              <w:lastRenderedPageBreak/>
              <w:t xml:space="preserve">Consider more efficient method of signaling the EMLSR/EMLMR Support bits. One solution may be to rearrange this field such that bits B5 -B7 are reserved and the EMLMR Delay field is </w:t>
            </w:r>
            <w:r w:rsidRPr="00A32175">
              <w:rPr>
                <w:rFonts w:ascii="Arial" w:hAnsi="Arial" w:cs="Arial"/>
                <w:szCs w:val="18"/>
              </w:rPr>
              <w:lastRenderedPageBreak/>
              <w:t>shifted right; if both EMLSR and EMLMR are not supported, then this capability field can be reduced to 1 octet.</w:t>
            </w:r>
          </w:p>
        </w:tc>
        <w:tc>
          <w:tcPr>
            <w:tcW w:w="2072" w:type="dxa"/>
          </w:tcPr>
          <w:p w14:paraId="5A236586" w14:textId="77777777" w:rsidR="00526D85" w:rsidRDefault="00526D85" w:rsidP="00A32175">
            <w:pPr>
              <w:rPr>
                <w:rFonts w:ascii="Arial-BoldMT" w:hAnsi="Arial-BoldMT" w:hint="eastAsia"/>
                <w:color w:val="000000"/>
                <w:szCs w:val="18"/>
              </w:rPr>
            </w:pPr>
            <w:r>
              <w:rPr>
                <w:rFonts w:ascii="Arial-BoldMT" w:hAnsi="Arial-BoldMT"/>
                <w:color w:val="000000"/>
                <w:szCs w:val="18"/>
              </w:rPr>
              <w:lastRenderedPageBreak/>
              <w:t>Rejected.</w:t>
            </w:r>
          </w:p>
          <w:p w14:paraId="1E198838" w14:textId="77777777" w:rsidR="00526D85" w:rsidRDefault="00526D85" w:rsidP="00A32175">
            <w:pPr>
              <w:rPr>
                <w:rFonts w:ascii="Arial-BoldMT" w:hAnsi="Arial-BoldMT" w:hint="eastAsia"/>
                <w:color w:val="000000"/>
                <w:szCs w:val="18"/>
              </w:rPr>
            </w:pPr>
          </w:p>
          <w:p w14:paraId="3CC31F85" w14:textId="0C3BDB92" w:rsidR="00A32175" w:rsidRPr="00A32175" w:rsidRDefault="00B34F77" w:rsidP="00A32175">
            <w:pPr>
              <w:rPr>
                <w:rFonts w:ascii="Arial-BoldMT" w:hAnsi="Arial-BoldMT" w:hint="eastAsia"/>
                <w:color w:val="000000"/>
                <w:szCs w:val="18"/>
              </w:rPr>
            </w:pPr>
            <w:r>
              <w:rPr>
                <w:rFonts w:ascii="Arial-BoldMT" w:hAnsi="Arial-BoldMT"/>
                <w:color w:val="000000"/>
                <w:szCs w:val="18"/>
              </w:rPr>
              <w:t xml:space="preserve">Based on </w:t>
            </w:r>
            <w:r w:rsidR="00724EBC">
              <w:rPr>
                <w:rFonts w:ascii="Arial-BoldMT" w:hAnsi="Arial-BoldMT"/>
                <w:color w:val="000000"/>
                <w:szCs w:val="18"/>
              </w:rPr>
              <w:t>11be D1.31</w:t>
            </w:r>
            <w:r>
              <w:rPr>
                <w:rFonts w:ascii="Arial-BoldMT" w:hAnsi="Arial-BoldMT"/>
                <w:color w:val="000000"/>
                <w:szCs w:val="18"/>
              </w:rPr>
              <w:t xml:space="preserve">, </w:t>
            </w:r>
            <w:r w:rsidR="00B72BB8">
              <w:rPr>
                <w:rFonts w:ascii="Arial-BoldMT" w:hAnsi="Arial-BoldMT"/>
                <w:color w:val="000000"/>
                <w:szCs w:val="18"/>
              </w:rPr>
              <w:t>the EML Capabilities subfield is not always present. Please see the following in P</w:t>
            </w:r>
            <w:r w:rsidR="00EC32F8">
              <w:rPr>
                <w:rFonts w:ascii="Arial-BoldMT" w:hAnsi="Arial-BoldMT"/>
                <w:color w:val="000000"/>
                <w:szCs w:val="18"/>
              </w:rPr>
              <w:t xml:space="preserve">380L44: </w:t>
            </w:r>
            <w:r>
              <w:rPr>
                <w:rFonts w:ascii="Arial-BoldMT" w:hAnsi="Arial-BoldMT"/>
                <w:color w:val="000000"/>
                <w:szCs w:val="18"/>
              </w:rPr>
              <w:t>“</w:t>
            </w:r>
            <w:r w:rsidRPr="00B34F77">
              <w:rPr>
                <w:rFonts w:ascii="TimesNewRomanPSMT" w:hAnsi="TimesNewRomanPSMT"/>
                <w:color w:val="218A21"/>
                <w:sz w:val="20"/>
              </w:rPr>
              <w:t>(#6741)</w:t>
            </w:r>
            <w:r w:rsidRPr="00B34F77">
              <w:rPr>
                <w:rFonts w:ascii="TimesNewRomanPSMT" w:hAnsi="TimesNewRomanPSMT"/>
                <w:color w:val="000000"/>
                <w:sz w:val="20"/>
              </w:rPr>
              <w:t xml:space="preserve">An MLD with </w:t>
            </w:r>
            <w:r w:rsidRPr="00B34F77">
              <w:rPr>
                <w:rFonts w:ascii="TimesNewRomanPSMT" w:hAnsi="TimesNewRomanPSMT"/>
                <w:color w:val="000000"/>
                <w:sz w:val="20"/>
              </w:rPr>
              <w:lastRenderedPageBreak/>
              <w:t>dot11EHTEMLSROptionImplemented equal to</w:t>
            </w:r>
            <w:r>
              <w:rPr>
                <w:rFonts w:ascii="TimesNewRomanPSMT" w:hAnsi="TimesNewRomanPSMT"/>
                <w:color w:val="000000"/>
                <w:sz w:val="20"/>
              </w:rPr>
              <w:t xml:space="preserve"> </w:t>
            </w:r>
            <w:r w:rsidRPr="00B34F77">
              <w:rPr>
                <w:rFonts w:ascii="TimesNewRomanPSMT" w:hAnsi="TimesNewRomanPSMT"/>
                <w:color w:val="000000"/>
                <w:sz w:val="20"/>
              </w:rPr>
              <w:t>false and dot11EHTEMLMROptionImplemented equal to false shall set the EML Capabilities Present</w:t>
            </w:r>
            <w:r>
              <w:rPr>
                <w:rFonts w:ascii="TimesNewRomanPSMT" w:hAnsi="TimesNewRomanPSMT"/>
                <w:color w:val="000000"/>
                <w:sz w:val="20"/>
              </w:rPr>
              <w:t xml:space="preserve"> </w:t>
            </w:r>
            <w:r w:rsidRPr="00B34F77">
              <w:rPr>
                <w:rFonts w:ascii="TimesNewRomanPSMT" w:hAnsi="TimesNewRomanPSMT"/>
                <w:color w:val="000000"/>
                <w:sz w:val="20"/>
              </w:rPr>
              <w:t>subfield to 0.</w:t>
            </w:r>
            <w:r>
              <w:t>”</w:t>
            </w:r>
            <w:r w:rsidR="00A32175" w:rsidRPr="00A32175">
              <w:rPr>
                <w:rFonts w:ascii="Arial-BoldMT" w:hAnsi="Arial-BoldMT"/>
                <w:color w:val="000000"/>
                <w:szCs w:val="18"/>
              </w:rPr>
              <w:t xml:space="preserve">   </w:t>
            </w:r>
          </w:p>
        </w:tc>
      </w:tr>
      <w:tr w:rsidR="00A32175" w:rsidRPr="00A32175" w14:paraId="1682AC93" w14:textId="77777777" w:rsidTr="0056563C">
        <w:tc>
          <w:tcPr>
            <w:tcW w:w="623" w:type="dxa"/>
          </w:tcPr>
          <w:p w14:paraId="37F86CBF" w14:textId="0202FA13" w:rsidR="00A32175" w:rsidRPr="00A32175" w:rsidRDefault="00A32175" w:rsidP="00A32175">
            <w:pPr>
              <w:rPr>
                <w:rFonts w:ascii="Arial" w:hAnsi="Arial" w:cs="Arial"/>
                <w:szCs w:val="18"/>
              </w:rPr>
            </w:pPr>
            <w:r w:rsidRPr="00A32175">
              <w:rPr>
                <w:rFonts w:ascii="Arial" w:hAnsi="Arial" w:cs="Arial"/>
                <w:szCs w:val="18"/>
              </w:rPr>
              <w:lastRenderedPageBreak/>
              <w:t>5052</w:t>
            </w:r>
          </w:p>
        </w:tc>
        <w:tc>
          <w:tcPr>
            <w:tcW w:w="1262" w:type="dxa"/>
          </w:tcPr>
          <w:p w14:paraId="5070B334" w14:textId="47405EFA" w:rsidR="00A32175" w:rsidRPr="00A32175" w:rsidRDefault="00A32175" w:rsidP="00A32175">
            <w:pPr>
              <w:rPr>
                <w:rFonts w:ascii="Arial" w:hAnsi="Arial" w:cs="Arial"/>
                <w:szCs w:val="18"/>
              </w:rPr>
            </w:pPr>
            <w:r w:rsidRPr="00A32175">
              <w:rPr>
                <w:rFonts w:ascii="Arial" w:hAnsi="Arial" w:cs="Arial"/>
                <w:szCs w:val="18"/>
              </w:rPr>
              <w:t>Gaurang Naik</w:t>
            </w:r>
          </w:p>
        </w:tc>
        <w:tc>
          <w:tcPr>
            <w:tcW w:w="900" w:type="dxa"/>
          </w:tcPr>
          <w:p w14:paraId="0E97A73D" w14:textId="1007079D" w:rsidR="00A32175" w:rsidRPr="00A32175" w:rsidRDefault="00A32175" w:rsidP="00A32175">
            <w:pPr>
              <w:rPr>
                <w:rFonts w:ascii="Arial" w:hAnsi="Arial" w:cs="Arial"/>
                <w:szCs w:val="18"/>
              </w:rPr>
            </w:pPr>
            <w:r w:rsidRPr="00A32175">
              <w:rPr>
                <w:rFonts w:ascii="Arial" w:hAnsi="Arial" w:cs="Arial"/>
                <w:szCs w:val="18"/>
              </w:rPr>
              <w:t>9.4.2.295b.2</w:t>
            </w:r>
          </w:p>
        </w:tc>
        <w:tc>
          <w:tcPr>
            <w:tcW w:w="810" w:type="dxa"/>
          </w:tcPr>
          <w:p w14:paraId="6AF77E5D" w14:textId="78BBDA43" w:rsidR="00A32175" w:rsidRPr="00A32175" w:rsidRDefault="00A32175" w:rsidP="00A32175">
            <w:pPr>
              <w:rPr>
                <w:rFonts w:ascii="Arial" w:hAnsi="Arial" w:cs="Arial"/>
                <w:szCs w:val="18"/>
              </w:rPr>
            </w:pPr>
            <w:r w:rsidRPr="00A32175">
              <w:rPr>
                <w:rFonts w:ascii="Arial" w:hAnsi="Arial" w:cs="Arial"/>
                <w:szCs w:val="18"/>
              </w:rPr>
              <w:t>131.17</w:t>
            </w:r>
          </w:p>
        </w:tc>
        <w:tc>
          <w:tcPr>
            <w:tcW w:w="2340" w:type="dxa"/>
          </w:tcPr>
          <w:p w14:paraId="33B7A042" w14:textId="7EAA9EC6" w:rsidR="00A32175" w:rsidRPr="00A32175" w:rsidRDefault="00A32175" w:rsidP="00A32175">
            <w:pPr>
              <w:rPr>
                <w:rFonts w:ascii="Arial" w:hAnsi="Arial" w:cs="Arial"/>
                <w:szCs w:val="18"/>
              </w:rPr>
            </w:pPr>
            <w:r w:rsidRPr="00A32175">
              <w:rPr>
                <w:rFonts w:ascii="Arial" w:hAnsi="Arial" w:cs="Arial"/>
                <w:szCs w:val="18"/>
              </w:rPr>
              <w:t>There is discrepancy in the size of EML capabilities subfield</w:t>
            </w:r>
          </w:p>
        </w:tc>
        <w:tc>
          <w:tcPr>
            <w:tcW w:w="2070" w:type="dxa"/>
          </w:tcPr>
          <w:p w14:paraId="268BE22A" w14:textId="729A0C6F" w:rsidR="00A32175" w:rsidRPr="00A32175" w:rsidRDefault="00A32175" w:rsidP="00A32175">
            <w:pPr>
              <w:rPr>
                <w:rFonts w:ascii="Arial" w:hAnsi="Arial" w:cs="Arial"/>
                <w:szCs w:val="18"/>
              </w:rPr>
            </w:pPr>
            <w:r w:rsidRPr="00A32175">
              <w:rPr>
                <w:rFonts w:ascii="Arial" w:hAnsi="Arial" w:cs="Arial"/>
                <w:szCs w:val="18"/>
              </w:rPr>
              <w:t>Specify if the size of the EML Capabilities subfield is 2 octets or 3 octets</w:t>
            </w:r>
          </w:p>
        </w:tc>
        <w:tc>
          <w:tcPr>
            <w:tcW w:w="2072" w:type="dxa"/>
          </w:tcPr>
          <w:p w14:paraId="19D448E2" w14:textId="790D32F5" w:rsidR="00A32175" w:rsidRDefault="00EC32F8" w:rsidP="00A32175">
            <w:pPr>
              <w:rPr>
                <w:rFonts w:ascii="Arial-BoldMT" w:hAnsi="Arial-BoldMT" w:hint="eastAsia"/>
                <w:color w:val="000000"/>
                <w:szCs w:val="18"/>
              </w:rPr>
            </w:pPr>
            <w:r>
              <w:rPr>
                <w:rFonts w:ascii="Arial-BoldMT" w:hAnsi="Arial-BoldMT"/>
                <w:color w:val="000000"/>
                <w:szCs w:val="18"/>
              </w:rPr>
              <w:t>Revised.</w:t>
            </w:r>
          </w:p>
          <w:p w14:paraId="0A68E4CE" w14:textId="751E79CA" w:rsidR="00EC32F8" w:rsidRDefault="00EC32F8" w:rsidP="00A32175">
            <w:pPr>
              <w:rPr>
                <w:rFonts w:ascii="Arial-BoldMT" w:hAnsi="Arial-BoldMT" w:hint="eastAsia"/>
                <w:color w:val="000000"/>
                <w:szCs w:val="18"/>
              </w:rPr>
            </w:pPr>
          </w:p>
          <w:p w14:paraId="2D333B1C" w14:textId="5EDE4D0C" w:rsidR="00EC32F8" w:rsidRDefault="00EC32F8" w:rsidP="00A32175">
            <w:pPr>
              <w:rPr>
                <w:rFonts w:ascii="Arial-BoldMT" w:hAnsi="Arial-BoldMT" w:hint="eastAsia"/>
                <w:color w:val="000000"/>
                <w:szCs w:val="18"/>
              </w:rPr>
            </w:pPr>
            <w:r>
              <w:rPr>
                <w:rFonts w:ascii="Arial-BoldMT" w:hAnsi="Arial-BoldMT"/>
                <w:color w:val="000000"/>
                <w:szCs w:val="18"/>
              </w:rPr>
              <w:t>Agree with the commenter.</w:t>
            </w:r>
            <w:r w:rsidR="004C0B11">
              <w:rPr>
                <w:rFonts w:ascii="Arial-BoldMT" w:hAnsi="Arial-BoldMT"/>
                <w:color w:val="000000"/>
                <w:szCs w:val="18"/>
              </w:rPr>
              <w:t xml:space="preserve"> The EML Capabilities subfield is 3 octets.</w:t>
            </w:r>
          </w:p>
          <w:p w14:paraId="6C53B634" w14:textId="77777777" w:rsidR="00EC32F8" w:rsidRPr="00A32175" w:rsidRDefault="00EC32F8" w:rsidP="00A32175">
            <w:pPr>
              <w:rPr>
                <w:rFonts w:ascii="Arial-BoldMT" w:hAnsi="Arial-BoldMT" w:hint="eastAsia"/>
                <w:color w:val="000000"/>
                <w:szCs w:val="18"/>
              </w:rPr>
            </w:pPr>
          </w:p>
          <w:p w14:paraId="7FFCB3CE" w14:textId="4FB79C61" w:rsidR="00A32175" w:rsidRPr="00A32175" w:rsidRDefault="00A32175" w:rsidP="00A32175">
            <w:pPr>
              <w:rPr>
                <w:rFonts w:ascii="Arial-BoldMT" w:hAnsi="Arial-BoldMT" w:hint="eastAsia"/>
                <w:color w:val="000000"/>
                <w:szCs w:val="18"/>
              </w:rPr>
            </w:pPr>
            <w:r w:rsidRPr="00A32175">
              <w:rPr>
                <w:rFonts w:ascii="Arial-BoldMT" w:hAnsi="Arial-BoldMT"/>
                <w:color w:val="000000"/>
                <w:szCs w:val="18"/>
              </w:rPr>
              <w:t>TGbe editor to make the changes with the CID tag (#</w:t>
            </w:r>
            <w:r w:rsidR="00EC32F8">
              <w:rPr>
                <w:rFonts w:ascii="Arial-BoldMT" w:hAnsi="Arial-BoldMT"/>
                <w:color w:val="000000"/>
                <w:szCs w:val="18"/>
              </w:rPr>
              <w:t>5052</w:t>
            </w:r>
            <w:r w:rsidRPr="00A32175">
              <w:rPr>
                <w:rFonts w:ascii="Arial-BoldMT" w:hAnsi="Arial-BoldMT"/>
                <w:color w:val="000000"/>
                <w:szCs w:val="18"/>
              </w:rPr>
              <w:t xml:space="preserve">) in </w:t>
            </w:r>
            <w:sdt>
              <w:sdtPr>
                <w:rPr>
                  <w:rFonts w:ascii="Arial-BoldMT" w:hAnsi="Arial-BoldMT"/>
                  <w:color w:val="000000"/>
                  <w:szCs w:val="18"/>
                </w:rPr>
                <w:alias w:val="Title"/>
                <w:tag w:val=""/>
                <w:id w:val="2046636138"/>
                <w:placeholder>
                  <w:docPart w:val="71106969D39E4648ADDB5CF2A25675C3"/>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1C8ADE66" w14:textId="39EFA084" w:rsidR="00A32175" w:rsidRPr="00A32175" w:rsidRDefault="00E51FC6" w:rsidP="00A32175">
            <w:pPr>
              <w:rPr>
                <w:rFonts w:ascii="Arial-BoldMT" w:hAnsi="Arial-BoldMT" w:hint="eastAsia"/>
                <w:color w:val="000000"/>
                <w:szCs w:val="18"/>
              </w:rPr>
            </w:pPr>
            <w:sdt>
              <w:sdtPr>
                <w:rPr>
                  <w:rFonts w:ascii="Arial-BoldMT" w:hAnsi="Arial-BoldMT"/>
                  <w:color w:val="000000"/>
                  <w:szCs w:val="18"/>
                </w:rPr>
                <w:alias w:val="Comments"/>
                <w:tag w:val=""/>
                <w:id w:val="-1377693358"/>
                <w:placeholder>
                  <w:docPart w:val="97FA76997D604FF88822BE8F3B905F9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r w:rsidR="00A32175" w:rsidRPr="00A32175">
              <w:rPr>
                <w:rFonts w:ascii="Arial-BoldMT" w:hAnsi="Arial-BoldMT"/>
                <w:color w:val="000000"/>
                <w:szCs w:val="18"/>
              </w:rPr>
              <w:t xml:space="preserve">   </w:t>
            </w:r>
          </w:p>
        </w:tc>
      </w:tr>
    </w:tbl>
    <w:p w14:paraId="7931315E" w14:textId="2EB64310" w:rsidR="004F2FDA" w:rsidRDefault="004F2FDA" w:rsidP="00860DF1">
      <w:pPr>
        <w:rPr>
          <w:sz w:val="20"/>
          <w:szCs w:val="22"/>
        </w:rPr>
      </w:pPr>
    </w:p>
    <w:p w14:paraId="6C61D8ED" w14:textId="531932D8" w:rsidR="00F905B8" w:rsidRDefault="00F905B8" w:rsidP="00F905B8">
      <w:pPr>
        <w:rPr>
          <w:rFonts w:ascii="TimesNewRomanPSMT" w:hAnsi="TimesNewRomanPSMT"/>
          <w:color w:val="000000"/>
          <w:sz w:val="20"/>
        </w:rPr>
      </w:pPr>
      <w:r w:rsidRPr="004C0B11">
        <w:rPr>
          <w:rFonts w:ascii="Arial-BoldMT" w:hAnsi="Arial-BoldMT"/>
          <w:b/>
          <w:bCs/>
          <w:color w:val="000000"/>
          <w:sz w:val="20"/>
          <w:highlight w:val="yellow"/>
        </w:rPr>
        <w:t>TGbe Editor to make the following changes in Subclause 9.4.2.312</w:t>
      </w:r>
      <w:r w:rsidR="004C0B11" w:rsidRPr="004C0B11">
        <w:rPr>
          <w:rFonts w:ascii="Arial-BoldMT" w:hAnsi="Arial-BoldMT"/>
          <w:b/>
          <w:bCs/>
          <w:color w:val="000000"/>
          <w:sz w:val="20"/>
          <w:highlight w:val="yellow"/>
        </w:rPr>
        <w:t>.2.1</w:t>
      </w:r>
      <w:r w:rsidRPr="004C0B11">
        <w:rPr>
          <w:rFonts w:ascii="Arial-BoldMT" w:hAnsi="Arial-BoldMT"/>
          <w:b/>
          <w:bCs/>
          <w:color w:val="000000"/>
          <w:sz w:val="20"/>
          <w:highlight w:val="yellow"/>
        </w:rPr>
        <w:t xml:space="preserve"> (</w:t>
      </w:r>
      <w:r w:rsidR="004C0B11" w:rsidRPr="00B02E2C">
        <w:rPr>
          <w:rFonts w:ascii="Arial" w:hAnsi="Arial" w:cs="Arial"/>
          <w:b/>
          <w:bCs/>
          <w:sz w:val="20"/>
          <w:highlight w:val="yellow"/>
          <w:lang w:val="en-US" w:eastAsia="ko-KR"/>
        </w:rPr>
        <w:t>Multi-Link</w:t>
      </w:r>
      <w:r w:rsidR="004C0B11" w:rsidRPr="00B02E2C">
        <w:rPr>
          <w:rFonts w:ascii="Arial" w:hAnsi="Arial" w:cs="Arial"/>
          <w:b/>
          <w:bCs/>
          <w:spacing w:val="-5"/>
          <w:sz w:val="20"/>
          <w:highlight w:val="yellow"/>
          <w:lang w:val="en-US" w:eastAsia="ko-KR"/>
        </w:rPr>
        <w:t xml:space="preserve"> </w:t>
      </w:r>
      <w:r w:rsidR="004C0B11" w:rsidRPr="00B02E2C">
        <w:rPr>
          <w:rFonts w:ascii="Arial" w:hAnsi="Arial" w:cs="Arial"/>
          <w:b/>
          <w:bCs/>
          <w:sz w:val="20"/>
          <w:highlight w:val="yellow"/>
          <w:lang w:val="en-US" w:eastAsia="ko-KR"/>
        </w:rPr>
        <w:t>Control</w:t>
      </w:r>
      <w:r w:rsidR="004C0B11" w:rsidRPr="00B02E2C">
        <w:rPr>
          <w:rFonts w:ascii="Arial" w:hAnsi="Arial" w:cs="Arial"/>
          <w:b/>
          <w:bCs/>
          <w:spacing w:val="-5"/>
          <w:sz w:val="20"/>
          <w:highlight w:val="yellow"/>
          <w:lang w:val="en-US" w:eastAsia="ko-KR"/>
        </w:rPr>
        <w:t xml:space="preserve"> </w:t>
      </w:r>
      <w:r w:rsidR="004C0B11" w:rsidRPr="00B02E2C">
        <w:rPr>
          <w:rFonts w:ascii="Arial" w:hAnsi="Arial" w:cs="Arial"/>
          <w:b/>
          <w:bCs/>
          <w:sz w:val="20"/>
          <w:highlight w:val="yellow"/>
          <w:lang w:val="en-US" w:eastAsia="ko-KR"/>
        </w:rPr>
        <w:t>field</w:t>
      </w:r>
      <w:r w:rsidR="004C0B11" w:rsidRPr="00B02E2C">
        <w:rPr>
          <w:rFonts w:ascii="Arial" w:hAnsi="Arial" w:cs="Arial"/>
          <w:b/>
          <w:bCs/>
          <w:spacing w:val="-5"/>
          <w:sz w:val="20"/>
          <w:highlight w:val="yellow"/>
          <w:lang w:val="en-US" w:eastAsia="ko-KR"/>
        </w:rPr>
        <w:t xml:space="preserve"> </w:t>
      </w:r>
      <w:r w:rsidR="004C0B11" w:rsidRPr="00B02E2C">
        <w:rPr>
          <w:rFonts w:ascii="Arial" w:hAnsi="Arial" w:cs="Arial"/>
          <w:b/>
          <w:bCs/>
          <w:sz w:val="20"/>
          <w:highlight w:val="yellow"/>
          <w:lang w:val="en-US" w:eastAsia="ko-KR"/>
        </w:rPr>
        <w:t>of</w:t>
      </w:r>
      <w:r w:rsidR="004C0B11" w:rsidRPr="00B02E2C">
        <w:rPr>
          <w:rFonts w:ascii="Arial" w:hAnsi="Arial" w:cs="Arial"/>
          <w:b/>
          <w:bCs/>
          <w:spacing w:val="-6"/>
          <w:sz w:val="20"/>
          <w:highlight w:val="yellow"/>
          <w:lang w:val="en-US" w:eastAsia="ko-KR"/>
        </w:rPr>
        <w:t xml:space="preserve"> </w:t>
      </w:r>
      <w:r w:rsidR="004C0B11" w:rsidRPr="00B02E2C">
        <w:rPr>
          <w:rFonts w:ascii="Arial" w:hAnsi="Arial" w:cs="Arial"/>
          <w:b/>
          <w:bCs/>
          <w:sz w:val="20"/>
          <w:highlight w:val="yellow"/>
          <w:lang w:val="en-US" w:eastAsia="ko-KR"/>
        </w:rPr>
        <w:t>the</w:t>
      </w:r>
      <w:r w:rsidR="004C0B11" w:rsidRPr="00B02E2C">
        <w:rPr>
          <w:rFonts w:ascii="Arial" w:hAnsi="Arial" w:cs="Arial"/>
          <w:b/>
          <w:bCs/>
          <w:spacing w:val="-5"/>
          <w:sz w:val="20"/>
          <w:highlight w:val="yellow"/>
          <w:lang w:val="en-US" w:eastAsia="ko-KR"/>
        </w:rPr>
        <w:t xml:space="preserve"> </w:t>
      </w:r>
      <w:r w:rsidR="004C0B11" w:rsidRPr="00B02E2C">
        <w:rPr>
          <w:rFonts w:ascii="Arial" w:hAnsi="Arial" w:cs="Arial"/>
          <w:b/>
          <w:bCs/>
          <w:sz w:val="20"/>
          <w:highlight w:val="yellow"/>
          <w:lang w:val="en-US" w:eastAsia="ko-KR"/>
        </w:rPr>
        <w:t>Basic</w:t>
      </w:r>
      <w:r w:rsidR="004C0B11" w:rsidRPr="00B02E2C">
        <w:rPr>
          <w:rFonts w:ascii="Arial" w:hAnsi="Arial" w:cs="Arial"/>
          <w:b/>
          <w:bCs/>
          <w:spacing w:val="-5"/>
          <w:sz w:val="20"/>
          <w:highlight w:val="yellow"/>
          <w:lang w:val="en-US" w:eastAsia="ko-KR"/>
        </w:rPr>
        <w:t xml:space="preserve"> </w:t>
      </w:r>
      <w:r w:rsidR="004C0B11" w:rsidRPr="00B02E2C">
        <w:rPr>
          <w:rFonts w:ascii="Arial" w:hAnsi="Arial" w:cs="Arial"/>
          <w:b/>
          <w:bCs/>
          <w:sz w:val="20"/>
          <w:highlight w:val="yellow"/>
          <w:lang w:val="en-US" w:eastAsia="ko-KR"/>
        </w:rPr>
        <w:t>Multi-Link</w:t>
      </w:r>
      <w:r w:rsidR="004C0B11" w:rsidRPr="00B02E2C">
        <w:rPr>
          <w:rFonts w:ascii="Arial" w:hAnsi="Arial" w:cs="Arial"/>
          <w:b/>
          <w:bCs/>
          <w:spacing w:val="-5"/>
          <w:sz w:val="20"/>
          <w:highlight w:val="yellow"/>
          <w:lang w:val="en-US" w:eastAsia="ko-KR"/>
        </w:rPr>
        <w:t xml:space="preserve"> </w:t>
      </w:r>
      <w:r w:rsidR="004C0B11" w:rsidRPr="00B02E2C">
        <w:rPr>
          <w:rFonts w:ascii="Arial" w:hAnsi="Arial" w:cs="Arial"/>
          <w:b/>
          <w:bCs/>
          <w:sz w:val="20"/>
          <w:highlight w:val="yellow"/>
          <w:lang w:val="en-US" w:eastAsia="ko-KR"/>
        </w:rPr>
        <w:t>element</w:t>
      </w:r>
      <w:r w:rsidRPr="004C0B11">
        <w:rPr>
          <w:rFonts w:ascii="Arial-BoldMT" w:hAnsi="Arial-BoldMT"/>
          <w:b/>
          <w:bCs/>
          <w:color w:val="000000"/>
          <w:sz w:val="20"/>
          <w:highlight w:val="yellow"/>
        </w:rPr>
        <w:t>):</w:t>
      </w:r>
    </w:p>
    <w:p w14:paraId="21379528" w14:textId="77777777" w:rsidR="00F905B8" w:rsidRDefault="00F905B8" w:rsidP="00860DF1">
      <w:pPr>
        <w:rPr>
          <w:sz w:val="20"/>
          <w:szCs w:val="22"/>
        </w:rPr>
      </w:pPr>
    </w:p>
    <w:p w14:paraId="4A0A6EBD" w14:textId="77777777" w:rsidR="00B02E2C" w:rsidRPr="00B02E2C" w:rsidRDefault="00B02E2C" w:rsidP="00B02E2C">
      <w:pPr>
        <w:widowControl w:val="0"/>
        <w:numPr>
          <w:ilvl w:val="5"/>
          <w:numId w:val="21"/>
        </w:numPr>
        <w:tabs>
          <w:tab w:val="left" w:pos="2224"/>
        </w:tabs>
        <w:kinsoku w:val="0"/>
        <w:overflowPunct w:val="0"/>
        <w:autoSpaceDE w:val="0"/>
        <w:autoSpaceDN w:val="0"/>
        <w:adjustRightInd w:val="0"/>
        <w:spacing w:before="102"/>
        <w:rPr>
          <w:rFonts w:ascii="Arial" w:hAnsi="Arial" w:cs="Arial"/>
          <w:b/>
          <w:bCs/>
          <w:color w:val="208A20"/>
          <w:sz w:val="20"/>
          <w:lang w:val="en-US" w:eastAsia="ko-KR"/>
        </w:rPr>
      </w:pPr>
      <w:r w:rsidRPr="00B02E2C">
        <w:rPr>
          <w:rFonts w:ascii="Arial" w:hAnsi="Arial" w:cs="Arial"/>
          <w:b/>
          <w:bCs/>
          <w:sz w:val="20"/>
          <w:lang w:val="en-US" w:eastAsia="ko-KR"/>
        </w:rPr>
        <w:t>Multi-Link</w:t>
      </w:r>
      <w:r w:rsidRPr="00B02E2C">
        <w:rPr>
          <w:rFonts w:ascii="Arial" w:hAnsi="Arial" w:cs="Arial"/>
          <w:b/>
          <w:bCs/>
          <w:spacing w:val="-5"/>
          <w:sz w:val="20"/>
          <w:lang w:val="en-US" w:eastAsia="ko-KR"/>
        </w:rPr>
        <w:t xml:space="preserve"> </w:t>
      </w:r>
      <w:r w:rsidRPr="00B02E2C">
        <w:rPr>
          <w:rFonts w:ascii="Arial" w:hAnsi="Arial" w:cs="Arial"/>
          <w:b/>
          <w:bCs/>
          <w:sz w:val="20"/>
          <w:lang w:val="en-US" w:eastAsia="ko-KR"/>
        </w:rPr>
        <w:t>Control</w:t>
      </w:r>
      <w:r w:rsidRPr="00B02E2C">
        <w:rPr>
          <w:rFonts w:ascii="Arial" w:hAnsi="Arial" w:cs="Arial"/>
          <w:b/>
          <w:bCs/>
          <w:spacing w:val="-5"/>
          <w:sz w:val="20"/>
          <w:lang w:val="en-US" w:eastAsia="ko-KR"/>
        </w:rPr>
        <w:t xml:space="preserve"> </w:t>
      </w:r>
      <w:r w:rsidRPr="00B02E2C">
        <w:rPr>
          <w:rFonts w:ascii="Arial" w:hAnsi="Arial" w:cs="Arial"/>
          <w:b/>
          <w:bCs/>
          <w:sz w:val="20"/>
          <w:lang w:val="en-US" w:eastAsia="ko-KR"/>
        </w:rPr>
        <w:t>field</w:t>
      </w:r>
      <w:r w:rsidRPr="00B02E2C">
        <w:rPr>
          <w:rFonts w:ascii="Arial" w:hAnsi="Arial" w:cs="Arial"/>
          <w:b/>
          <w:bCs/>
          <w:spacing w:val="-5"/>
          <w:sz w:val="20"/>
          <w:lang w:val="en-US" w:eastAsia="ko-KR"/>
        </w:rPr>
        <w:t xml:space="preserve"> </w:t>
      </w:r>
      <w:r w:rsidRPr="00B02E2C">
        <w:rPr>
          <w:rFonts w:ascii="Arial" w:hAnsi="Arial" w:cs="Arial"/>
          <w:b/>
          <w:bCs/>
          <w:sz w:val="20"/>
          <w:lang w:val="en-US" w:eastAsia="ko-KR"/>
        </w:rPr>
        <w:t>of</w:t>
      </w:r>
      <w:r w:rsidRPr="00B02E2C">
        <w:rPr>
          <w:rFonts w:ascii="Arial" w:hAnsi="Arial" w:cs="Arial"/>
          <w:b/>
          <w:bCs/>
          <w:spacing w:val="-6"/>
          <w:sz w:val="20"/>
          <w:lang w:val="en-US" w:eastAsia="ko-KR"/>
        </w:rPr>
        <w:t xml:space="preserve"> </w:t>
      </w:r>
      <w:r w:rsidRPr="00B02E2C">
        <w:rPr>
          <w:rFonts w:ascii="Arial" w:hAnsi="Arial" w:cs="Arial"/>
          <w:b/>
          <w:bCs/>
          <w:sz w:val="20"/>
          <w:lang w:val="en-US" w:eastAsia="ko-KR"/>
        </w:rPr>
        <w:t>the</w:t>
      </w:r>
      <w:r w:rsidRPr="00B02E2C">
        <w:rPr>
          <w:rFonts w:ascii="Arial" w:hAnsi="Arial" w:cs="Arial"/>
          <w:b/>
          <w:bCs/>
          <w:spacing w:val="-5"/>
          <w:sz w:val="20"/>
          <w:lang w:val="en-US" w:eastAsia="ko-KR"/>
        </w:rPr>
        <w:t xml:space="preserve"> </w:t>
      </w:r>
      <w:r w:rsidRPr="00B02E2C">
        <w:rPr>
          <w:rFonts w:ascii="Arial" w:hAnsi="Arial" w:cs="Arial"/>
          <w:b/>
          <w:bCs/>
          <w:sz w:val="20"/>
          <w:lang w:val="en-US" w:eastAsia="ko-KR"/>
        </w:rPr>
        <w:t>Basic</w:t>
      </w:r>
      <w:r w:rsidRPr="00B02E2C">
        <w:rPr>
          <w:rFonts w:ascii="Arial" w:hAnsi="Arial" w:cs="Arial"/>
          <w:b/>
          <w:bCs/>
          <w:spacing w:val="-5"/>
          <w:sz w:val="20"/>
          <w:lang w:val="en-US" w:eastAsia="ko-KR"/>
        </w:rPr>
        <w:t xml:space="preserve"> </w:t>
      </w:r>
      <w:r w:rsidRPr="00B02E2C">
        <w:rPr>
          <w:rFonts w:ascii="Arial" w:hAnsi="Arial" w:cs="Arial"/>
          <w:b/>
          <w:bCs/>
          <w:sz w:val="20"/>
          <w:lang w:val="en-US" w:eastAsia="ko-KR"/>
        </w:rPr>
        <w:t>Multi-Link</w:t>
      </w:r>
      <w:r w:rsidRPr="00B02E2C">
        <w:rPr>
          <w:rFonts w:ascii="Arial" w:hAnsi="Arial" w:cs="Arial"/>
          <w:b/>
          <w:bCs/>
          <w:spacing w:val="-5"/>
          <w:sz w:val="20"/>
          <w:lang w:val="en-US" w:eastAsia="ko-KR"/>
        </w:rPr>
        <w:t xml:space="preserve"> </w:t>
      </w:r>
      <w:r w:rsidRPr="00B02E2C">
        <w:rPr>
          <w:rFonts w:ascii="Arial" w:hAnsi="Arial" w:cs="Arial"/>
          <w:b/>
          <w:bCs/>
          <w:sz w:val="20"/>
          <w:lang w:val="en-US" w:eastAsia="ko-KR"/>
        </w:rPr>
        <w:t>element</w:t>
      </w:r>
      <w:r w:rsidRPr="00B02E2C">
        <w:rPr>
          <w:rFonts w:ascii="Arial" w:hAnsi="Arial" w:cs="Arial"/>
          <w:b/>
          <w:bCs/>
          <w:color w:val="208A20"/>
          <w:sz w:val="20"/>
          <w:u w:val="thick"/>
          <w:lang w:val="en-US" w:eastAsia="ko-KR"/>
        </w:rPr>
        <w:t>(#7567)</w:t>
      </w:r>
    </w:p>
    <w:p w14:paraId="0D472FD7" w14:textId="77777777" w:rsidR="00B02E2C" w:rsidRPr="00B02E2C" w:rsidRDefault="00B02E2C" w:rsidP="00B02E2C">
      <w:pPr>
        <w:widowControl w:val="0"/>
        <w:kinsoku w:val="0"/>
        <w:overflowPunct w:val="0"/>
        <w:autoSpaceDE w:val="0"/>
        <w:autoSpaceDN w:val="0"/>
        <w:adjustRightInd w:val="0"/>
        <w:spacing w:before="4"/>
        <w:rPr>
          <w:rFonts w:ascii="Arial" w:hAnsi="Arial" w:cs="Arial"/>
          <w:b/>
          <w:bCs/>
          <w:sz w:val="16"/>
          <w:szCs w:val="16"/>
          <w:lang w:val="en-US" w:eastAsia="ko-KR"/>
        </w:rPr>
      </w:pPr>
    </w:p>
    <w:p w14:paraId="7F030326" w14:textId="77777777" w:rsidR="00B02E2C" w:rsidRPr="00B02E2C" w:rsidRDefault="00B02E2C" w:rsidP="00B02E2C">
      <w:pPr>
        <w:widowControl w:val="0"/>
        <w:tabs>
          <w:tab w:val="left" w:pos="2367"/>
          <w:tab w:val="left" w:pos="3256"/>
          <w:tab w:val="left" w:pos="4179"/>
          <w:tab w:val="left" w:pos="4903"/>
          <w:tab w:val="left" w:pos="5703"/>
          <w:tab w:val="left" w:pos="6705"/>
          <w:tab w:val="left" w:pos="8150"/>
          <w:tab w:val="left" w:pos="9339"/>
        </w:tabs>
        <w:kinsoku w:val="0"/>
        <w:overflowPunct w:val="0"/>
        <w:autoSpaceDE w:val="0"/>
        <w:autoSpaceDN w:val="0"/>
        <w:adjustRightInd w:val="0"/>
        <w:spacing w:before="91" w:line="249" w:lineRule="auto"/>
        <w:ind w:left="999" w:right="1017"/>
        <w:jc w:val="both"/>
        <w:rPr>
          <w:color w:val="000000"/>
          <w:sz w:val="20"/>
          <w:lang w:val="en-US" w:eastAsia="ko-KR"/>
        </w:rPr>
      </w:pPr>
      <w:r w:rsidRPr="00B02E2C">
        <w:rPr>
          <w:sz w:val="20"/>
          <w:lang w:val="en-US" w:eastAsia="ko-KR"/>
        </w:rPr>
        <w:t xml:space="preserve">The format of the Common Info field of the </w:t>
      </w:r>
      <w:r w:rsidRPr="00B02E2C">
        <w:rPr>
          <w:color w:val="208A20"/>
          <w:sz w:val="20"/>
          <w:u w:val="single"/>
          <w:lang w:val="en-US" w:eastAsia="ko-KR"/>
        </w:rPr>
        <w:t>(#6700)</w:t>
      </w:r>
      <w:r w:rsidRPr="00B02E2C">
        <w:rPr>
          <w:color w:val="000000"/>
          <w:sz w:val="20"/>
          <w:lang w:val="en-US" w:eastAsia="ko-KR"/>
        </w:rPr>
        <w:t xml:space="preserve">Basic Multi-Link element is defined in </w:t>
      </w:r>
      <w:hyperlink w:anchor="bookmark123" w:history="1">
        <w:r w:rsidRPr="00B02E2C">
          <w:rPr>
            <w:color w:val="000000"/>
            <w:sz w:val="20"/>
            <w:lang w:val="en-US" w:eastAsia="ko-KR"/>
          </w:rPr>
          <w:t>Figure 9-1002e</w:t>
        </w:r>
      </w:hyperlink>
      <w:r w:rsidRPr="00B02E2C">
        <w:rPr>
          <w:color w:val="000000"/>
          <w:spacing w:val="1"/>
          <w:sz w:val="20"/>
          <w:lang w:val="en-US" w:eastAsia="ko-KR"/>
        </w:rPr>
        <w:t xml:space="preserve"> </w:t>
      </w:r>
      <w:hyperlink w:anchor="bookmark123" w:history="1">
        <w:r w:rsidRPr="00B02E2C">
          <w:rPr>
            <w:color w:val="000000"/>
            <w:sz w:val="20"/>
            <w:lang w:val="en-US" w:eastAsia="ko-KR"/>
          </w:rPr>
          <w:t>(Common</w:t>
        </w:r>
        <w:r w:rsidRPr="00B02E2C">
          <w:rPr>
            <w:color w:val="000000"/>
            <w:sz w:val="20"/>
            <w:lang w:val="en-US" w:eastAsia="ko-KR"/>
          </w:rPr>
          <w:tab/>
          <w:t>Info</w:t>
        </w:r>
        <w:r w:rsidRPr="00B02E2C">
          <w:rPr>
            <w:color w:val="000000"/>
            <w:sz w:val="20"/>
            <w:lang w:val="en-US" w:eastAsia="ko-KR"/>
          </w:rPr>
          <w:tab/>
          <w:t>field</w:t>
        </w:r>
        <w:r w:rsidRPr="00B02E2C">
          <w:rPr>
            <w:color w:val="000000"/>
            <w:sz w:val="20"/>
            <w:lang w:val="en-US" w:eastAsia="ko-KR"/>
          </w:rPr>
          <w:tab/>
          <w:t>of</w:t>
        </w:r>
        <w:r w:rsidRPr="00B02E2C">
          <w:rPr>
            <w:color w:val="000000"/>
            <w:sz w:val="20"/>
            <w:lang w:val="en-US" w:eastAsia="ko-KR"/>
          </w:rPr>
          <w:tab/>
          <w:t>the</w:t>
        </w:r>
        <w:r w:rsidRPr="00B02E2C">
          <w:rPr>
            <w:color w:val="000000"/>
            <w:sz w:val="20"/>
            <w:lang w:val="en-US" w:eastAsia="ko-KR"/>
          </w:rPr>
          <w:tab/>
          <w:t>Basic</w:t>
        </w:r>
        <w:r w:rsidRPr="00B02E2C">
          <w:rPr>
            <w:color w:val="000000"/>
            <w:sz w:val="20"/>
            <w:lang w:val="en-US" w:eastAsia="ko-KR"/>
          </w:rPr>
          <w:tab/>
          <w:t>Multi-Link</w:t>
        </w:r>
        <w:r w:rsidRPr="00B02E2C">
          <w:rPr>
            <w:color w:val="000000"/>
            <w:sz w:val="20"/>
            <w:lang w:val="en-US" w:eastAsia="ko-KR"/>
          </w:rPr>
          <w:tab/>
          <w:t>element</w:t>
        </w:r>
        <w:r w:rsidRPr="00B02E2C">
          <w:rPr>
            <w:color w:val="000000"/>
            <w:sz w:val="20"/>
            <w:lang w:val="en-US" w:eastAsia="ko-KR"/>
          </w:rPr>
          <w:tab/>
        </w:r>
        <w:r w:rsidRPr="00B02E2C">
          <w:rPr>
            <w:color w:val="000000"/>
            <w:spacing w:val="-1"/>
            <w:sz w:val="20"/>
            <w:lang w:val="en-US" w:eastAsia="ko-KR"/>
          </w:rPr>
          <w:t>for-</w:t>
        </w:r>
      </w:hyperlink>
      <w:r w:rsidRPr="00B02E2C">
        <w:rPr>
          <w:color w:val="000000"/>
          <w:spacing w:val="-48"/>
          <w:sz w:val="20"/>
          <w:lang w:val="en-US" w:eastAsia="ko-KR"/>
        </w:rPr>
        <w:t xml:space="preserve"> </w:t>
      </w:r>
      <w:hyperlink w:anchor="bookmark123" w:history="1">
        <w:r w:rsidRPr="00B02E2C">
          <w:rPr>
            <w:color w:val="000000"/>
            <w:sz w:val="20"/>
            <w:lang w:val="en-US" w:eastAsia="ko-KR"/>
          </w:rPr>
          <w:t>mat(#6700)(#5043)(#1068)(#2139)(#2159)(#2161)(#3018)(#1773)(#2603)(#3017))</w:t>
        </w:r>
      </w:hyperlink>
      <w:r w:rsidRPr="00B02E2C">
        <w:rPr>
          <w:color w:val="000000"/>
          <w:sz w:val="20"/>
          <w:lang w:val="en-US" w:eastAsia="ko-KR"/>
        </w:rPr>
        <w:t>.</w:t>
      </w:r>
    </w:p>
    <w:p w14:paraId="319CC3EA" w14:textId="77777777" w:rsidR="00B02E2C" w:rsidRPr="00B02E2C" w:rsidRDefault="00B02E2C" w:rsidP="00B02E2C">
      <w:pPr>
        <w:widowControl w:val="0"/>
        <w:kinsoku w:val="0"/>
        <w:overflowPunct w:val="0"/>
        <w:autoSpaceDE w:val="0"/>
        <w:autoSpaceDN w:val="0"/>
        <w:adjustRightInd w:val="0"/>
        <w:spacing w:before="1" w:after="1"/>
        <w:rPr>
          <w:sz w:val="21"/>
          <w:szCs w:val="21"/>
          <w:lang w:val="en-US" w:eastAsia="ko-KR"/>
        </w:rPr>
      </w:pPr>
    </w:p>
    <w:tbl>
      <w:tblPr>
        <w:tblW w:w="0" w:type="auto"/>
        <w:tblInd w:w="1868" w:type="dxa"/>
        <w:tblLayout w:type="fixed"/>
        <w:tblCellMar>
          <w:left w:w="0" w:type="dxa"/>
          <w:right w:w="0" w:type="dxa"/>
        </w:tblCellMar>
        <w:tblLook w:val="0000" w:firstRow="0" w:lastRow="0" w:firstColumn="0" w:lastColumn="0" w:noHBand="0" w:noVBand="0"/>
      </w:tblPr>
      <w:tblGrid>
        <w:gridCol w:w="1001"/>
        <w:gridCol w:w="1000"/>
        <w:gridCol w:w="1000"/>
        <w:gridCol w:w="1101"/>
        <w:gridCol w:w="1401"/>
        <w:gridCol w:w="1100"/>
        <w:gridCol w:w="1101"/>
      </w:tblGrid>
      <w:tr w:rsidR="00B02E2C" w:rsidRPr="00B02E2C" w14:paraId="4D94939F" w14:textId="77777777" w:rsidTr="0056563C">
        <w:trPr>
          <w:trHeight w:val="870"/>
        </w:trPr>
        <w:tc>
          <w:tcPr>
            <w:tcW w:w="1001" w:type="dxa"/>
            <w:tcBorders>
              <w:top w:val="single" w:sz="12" w:space="0" w:color="000000"/>
              <w:left w:val="single" w:sz="12" w:space="0" w:color="000000"/>
              <w:bottom w:val="single" w:sz="12" w:space="0" w:color="000000"/>
              <w:right w:val="single" w:sz="12" w:space="0" w:color="000000"/>
            </w:tcBorders>
          </w:tcPr>
          <w:p w14:paraId="6614AC44" w14:textId="77777777" w:rsidR="00B02E2C" w:rsidRPr="00B02E2C" w:rsidRDefault="00B02E2C" w:rsidP="00B02E2C">
            <w:pPr>
              <w:widowControl w:val="0"/>
              <w:kinsoku w:val="0"/>
              <w:overflowPunct w:val="0"/>
              <w:autoSpaceDE w:val="0"/>
              <w:autoSpaceDN w:val="0"/>
              <w:adjustRightInd w:val="0"/>
              <w:spacing w:before="5"/>
              <w:rPr>
                <w:sz w:val="17"/>
                <w:szCs w:val="17"/>
                <w:lang w:val="en-US" w:eastAsia="ko-KR"/>
              </w:rPr>
            </w:pPr>
          </w:p>
          <w:p w14:paraId="422198C0" w14:textId="77777777" w:rsidR="00B02E2C" w:rsidRPr="00B02E2C" w:rsidRDefault="00B02E2C" w:rsidP="00B02E2C">
            <w:pPr>
              <w:widowControl w:val="0"/>
              <w:kinsoku w:val="0"/>
              <w:overflowPunct w:val="0"/>
              <w:autoSpaceDE w:val="0"/>
              <w:autoSpaceDN w:val="0"/>
              <w:adjustRightInd w:val="0"/>
              <w:spacing w:line="208" w:lineRule="auto"/>
              <w:ind w:left="146" w:right="121"/>
              <w:jc w:val="center"/>
              <w:rPr>
                <w:rFonts w:ascii="Arial" w:hAnsi="Arial" w:cs="Arial"/>
                <w:sz w:val="16"/>
                <w:szCs w:val="16"/>
                <w:lang w:val="en-US" w:eastAsia="ko-KR"/>
              </w:rPr>
            </w:pPr>
            <w:r w:rsidRPr="00B02E2C">
              <w:rPr>
                <w:rFonts w:ascii="Arial" w:hAnsi="Arial" w:cs="Arial"/>
                <w:sz w:val="16"/>
                <w:szCs w:val="16"/>
                <w:lang w:val="en-US" w:eastAsia="ko-KR"/>
              </w:rPr>
              <w:t>Common</w:t>
            </w:r>
            <w:r w:rsidRPr="00B02E2C">
              <w:rPr>
                <w:rFonts w:ascii="Arial" w:hAnsi="Arial" w:cs="Arial"/>
                <w:w w:val="99"/>
                <w:sz w:val="16"/>
                <w:szCs w:val="16"/>
                <w:lang w:val="en-US" w:eastAsia="ko-KR"/>
              </w:rPr>
              <w:t xml:space="preserve"> </w:t>
            </w:r>
            <w:r w:rsidRPr="00B02E2C">
              <w:rPr>
                <w:rFonts w:ascii="Arial" w:hAnsi="Arial" w:cs="Arial"/>
                <w:sz w:val="16"/>
                <w:szCs w:val="16"/>
                <w:lang w:val="en-US" w:eastAsia="ko-KR"/>
              </w:rPr>
              <w:t>Info</w:t>
            </w:r>
            <w:r w:rsidRPr="00B02E2C">
              <w:rPr>
                <w:rFonts w:ascii="Arial" w:hAnsi="Arial" w:cs="Arial"/>
                <w:spacing w:val="1"/>
                <w:sz w:val="16"/>
                <w:szCs w:val="16"/>
                <w:lang w:val="en-US" w:eastAsia="ko-KR"/>
              </w:rPr>
              <w:t xml:space="preserve"> </w:t>
            </w:r>
            <w:r w:rsidRPr="00B02E2C">
              <w:rPr>
                <w:rFonts w:ascii="Arial" w:hAnsi="Arial" w:cs="Arial"/>
                <w:sz w:val="16"/>
                <w:szCs w:val="16"/>
                <w:lang w:val="en-US" w:eastAsia="ko-KR"/>
              </w:rPr>
              <w:t>Length</w:t>
            </w:r>
          </w:p>
        </w:tc>
        <w:tc>
          <w:tcPr>
            <w:tcW w:w="1000" w:type="dxa"/>
            <w:tcBorders>
              <w:top w:val="single" w:sz="12" w:space="0" w:color="000000"/>
              <w:left w:val="single" w:sz="12" w:space="0" w:color="000000"/>
              <w:bottom w:val="single" w:sz="12" w:space="0" w:color="000000"/>
              <w:right w:val="single" w:sz="12" w:space="0" w:color="000000"/>
            </w:tcBorders>
          </w:tcPr>
          <w:p w14:paraId="1DEDD4BF" w14:textId="77777777" w:rsidR="00B02E2C" w:rsidRPr="00B02E2C" w:rsidRDefault="00B02E2C" w:rsidP="00B02E2C">
            <w:pPr>
              <w:widowControl w:val="0"/>
              <w:kinsoku w:val="0"/>
              <w:overflowPunct w:val="0"/>
              <w:autoSpaceDE w:val="0"/>
              <w:autoSpaceDN w:val="0"/>
              <w:adjustRightInd w:val="0"/>
              <w:spacing w:before="8"/>
              <w:rPr>
                <w:sz w:val="22"/>
                <w:szCs w:val="22"/>
                <w:lang w:val="en-US" w:eastAsia="ko-KR"/>
              </w:rPr>
            </w:pPr>
          </w:p>
          <w:p w14:paraId="48075271" w14:textId="77777777" w:rsidR="00B02E2C" w:rsidRPr="00B02E2C" w:rsidRDefault="00B02E2C" w:rsidP="00B02E2C">
            <w:pPr>
              <w:widowControl w:val="0"/>
              <w:kinsoku w:val="0"/>
              <w:overflowPunct w:val="0"/>
              <w:autoSpaceDE w:val="0"/>
              <w:autoSpaceDN w:val="0"/>
              <w:adjustRightInd w:val="0"/>
              <w:spacing w:line="172" w:lineRule="exact"/>
              <w:ind w:left="127"/>
              <w:rPr>
                <w:rFonts w:ascii="Arial" w:hAnsi="Arial" w:cs="Arial"/>
                <w:sz w:val="16"/>
                <w:szCs w:val="16"/>
                <w:lang w:val="en-US" w:eastAsia="ko-KR"/>
              </w:rPr>
            </w:pPr>
            <w:r w:rsidRPr="00B02E2C">
              <w:rPr>
                <w:rFonts w:ascii="Arial" w:hAnsi="Arial" w:cs="Arial"/>
                <w:spacing w:val="-1"/>
                <w:sz w:val="16"/>
                <w:szCs w:val="16"/>
                <w:lang w:val="en-US" w:eastAsia="ko-KR"/>
              </w:rPr>
              <w:t>MLD</w:t>
            </w:r>
            <w:r w:rsidRPr="00B02E2C">
              <w:rPr>
                <w:rFonts w:ascii="Arial" w:hAnsi="Arial" w:cs="Arial"/>
                <w:spacing w:val="-16"/>
                <w:sz w:val="16"/>
                <w:szCs w:val="16"/>
                <w:lang w:val="en-US" w:eastAsia="ko-KR"/>
              </w:rPr>
              <w:t xml:space="preserve"> </w:t>
            </w:r>
            <w:r w:rsidRPr="00B02E2C">
              <w:rPr>
                <w:rFonts w:ascii="Arial" w:hAnsi="Arial" w:cs="Arial"/>
                <w:sz w:val="16"/>
                <w:szCs w:val="16"/>
                <w:lang w:val="en-US" w:eastAsia="ko-KR"/>
              </w:rPr>
              <w:t>MAC</w:t>
            </w:r>
          </w:p>
          <w:p w14:paraId="5BF29596" w14:textId="77777777" w:rsidR="00B02E2C" w:rsidRPr="00B02E2C" w:rsidRDefault="00B02E2C" w:rsidP="00B02E2C">
            <w:pPr>
              <w:widowControl w:val="0"/>
              <w:kinsoku w:val="0"/>
              <w:overflowPunct w:val="0"/>
              <w:autoSpaceDE w:val="0"/>
              <w:autoSpaceDN w:val="0"/>
              <w:adjustRightInd w:val="0"/>
              <w:spacing w:line="172" w:lineRule="exact"/>
              <w:ind w:left="203"/>
              <w:rPr>
                <w:rFonts w:ascii="Arial" w:hAnsi="Arial" w:cs="Arial"/>
                <w:sz w:val="16"/>
                <w:szCs w:val="16"/>
                <w:lang w:val="en-US" w:eastAsia="ko-KR"/>
              </w:rPr>
            </w:pPr>
            <w:r w:rsidRPr="00B02E2C">
              <w:rPr>
                <w:rFonts w:ascii="Arial" w:hAnsi="Arial" w:cs="Arial"/>
                <w:sz w:val="16"/>
                <w:szCs w:val="16"/>
                <w:lang w:val="en-US" w:eastAsia="ko-KR"/>
              </w:rPr>
              <w:t>Address</w:t>
            </w:r>
          </w:p>
        </w:tc>
        <w:tc>
          <w:tcPr>
            <w:tcW w:w="1000" w:type="dxa"/>
            <w:tcBorders>
              <w:top w:val="single" w:sz="12" w:space="0" w:color="000000"/>
              <w:left w:val="single" w:sz="12" w:space="0" w:color="000000"/>
              <w:bottom w:val="single" w:sz="12" w:space="0" w:color="000000"/>
              <w:right w:val="single" w:sz="12" w:space="0" w:color="000000"/>
            </w:tcBorders>
          </w:tcPr>
          <w:p w14:paraId="046181D9" w14:textId="77777777" w:rsidR="00B02E2C" w:rsidRPr="00B02E2C" w:rsidRDefault="00B02E2C" w:rsidP="00B02E2C">
            <w:pPr>
              <w:widowControl w:val="0"/>
              <w:kinsoku w:val="0"/>
              <w:overflowPunct w:val="0"/>
              <w:autoSpaceDE w:val="0"/>
              <w:autoSpaceDN w:val="0"/>
              <w:adjustRightInd w:val="0"/>
              <w:spacing w:before="5"/>
              <w:rPr>
                <w:sz w:val="24"/>
                <w:szCs w:val="24"/>
                <w:lang w:val="en-US" w:eastAsia="ko-KR"/>
              </w:rPr>
            </w:pPr>
          </w:p>
          <w:p w14:paraId="2BBF19F4" w14:textId="77777777" w:rsidR="00B02E2C" w:rsidRPr="00B02E2C" w:rsidRDefault="00B02E2C" w:rsidP="00B02E2C">
            <w:pPr>
              <w:widowControl w:val="0"/>
              <w:kinsoku w:val="0"/>
              <w:overflowPunct w:val="0"/>
              <w:autoSpaceDE w:val="0"/>
              <w:autoSpaceDN w:val="0"/>
              <w:adjustRightInd w:val="0"/>
              <w:spacing w:line="208" w:lineRule="auto"/>
              <w:ind w:left="362" w:right="211" w:hanging="116"/>
              <w:rPr>
                <w:rFonts w:ascii="Arial" w:hAnsi="Arial" w:cs="Arial"/>
                <w:sz w:val="16"/>
                <w:szCs w:val="16"/>
                <w:lang w:val="en-US" w:eastAsia="ko-KR"/>
              </w:rPr>
            </w:pPr>
            <w:r w:rsidRPr="00B02E2C">
              <w:rPr>
                <w:rFonts w:ascii="Arial" w:hAnsi="Arial" w:cs="Arial"/>
                <w:spacing w:val="-1"/>
                <w:sz w:val="16"/>
                <w:szCs w:val="16"/>
                <w:lang w:val="en-US" w:eastAsia="ko-KR"/>
              </w:rPr>
              <w:t xml:space="preserve">Link </w:t>
            </w:r>
            <w:r w:rsidRPr="00B02E2C">
              <w:rPr>
                <w:rFonts w:ascii="Arial" w:hAnsi="Arial" w:cs="Arial"/>
                <w:sz w:val="16"/>
                <w:szCs w:val="16"/>
                <w:lang w:val="en-US" w:eastAsia="ko-KR"/>
              </w:rPr>
              <w:t>ID</w:t>
            </w:r>
            <w:r w:rsidRPr="00B02E2C">
              <w:rPr>
                <w:rFonts w:ascii="Arial" w:hAnsi="Arial" w:cs="Arial"/>
                <w:spacing w:val="-42"/>
                <w:sz w:val="16"/>
                <w:szCs w:val="16"/>
                <w:lang w:val="en-US" w:eastAsia="ko-KR"/>
              </w:rPr>
              <w:t xml:space="preserve"> </w:t>
            </w:r>
            <w:r w:rsidRPr="00B02E2C">
              <w:rPr>
                <w:rFonts w:ascii="Arial" w:hAnsi="Arial" w:cs="Arial"/>
                <w:sz w:val="16"/>
                <w:szCs w:val="16"/>
                <w:lang w:val="en-US" w:eastAsia="ko-KR"/>
              </w:rPr>
              <w:t>Info</w:t>
            </w:r>
          </w:p>
        </w:tc>
        <w:tc>
          <w:tcPr>
            <w:tcW w:w="1101" w:type="dxa"/>
            <w:tcBorders>
              <w:top w:val="single" w:sz="12" w:space="0" w:color="000000"/>
              <w:left w:val="single" w:sz="12" w:space="0" w:color="000000"/>
              <w:bottom w:val="single" w:sz="12" w:space="0" w:color="000000"/>
              <w:right w:val="single" w:sz="12" w:space="0" w:color="000000"/>
            </w:tcBorders>
          </w:tcPr>
          <w:p w14:paraId="5D53815A" w14:textId="77777777" w:rsidR="00B02E2C" w:rsidRPr="00B02E2C" w:rsidRDefault="00B02E2C" w:rsidP="00B02E2C">
            <w:pPr>
              <w:widowControl w:val="0"/>
              <w:kinsoku w:val="0"/>
              <w:overflowPunct w:val="0"/>
              <w:autoSpaceDE w:val="0"/>
              <w:autoSpaceDN w:val="0"/>
              <w:adjustRightInd w:val="0"/>
              <w:spacing w:before="100" w:line="172" w:lineRule="exact"/>
              <w:ind w:left="110" w:right="89"/>
              <w:jc w:val="center"/>
              <w:rPr>
                <w:rFonts w:ascii="Arial" w:hAnsi="Arial" w:cs="Arial"/>
                <w:sz w:val="16"/>
                <w:szCs w:val="16"/>
                <w:lang w:val="en-US" w:eastAsia="ko-KR"/>
              </w:rPr>
            </w:pPr>
            <w:r w:rsidRPr="00B02E2C">
              <w:rPr>
                <w:rFonts w:ascii="Arial" w:hAnsi="Arial" w:cs="Arial"/>
                <w:sz w:val="16"/>
                <w:szCs w:val="16"/>
                <w:lang w:val="en-US" w:eastAsia="ko-KR"/>
              </w:rPr>
              <w:t>BSS</w:t>
            </w:r>
          </w:p>
          <w:p w14:paraId="6796401F" w14:textId="77777777" w:rsidR="00B02E2C" w:rsidRPr="00B02E2C" w:rsidRDefault="00B02E2C" w:rsidP="00B02E2C">
            <w:pPr>
              <w:widowControl w:val="0"/>
              <w:kinsoku w:val="0"/>
              <w:overflowPunct w:val="0"/>
              <w:autoSpaceDE w:val="0"/>
              <w:autoSpaceDN w:val="0"/>
              <w:adjustRightInd w:val="0"/>
              <w:spacing w:before="8" w:line="208" w:lineRule="auto"/>
              <w:ind w:left="110" w:right="87"/>
              <w:jc w:val="center"/>
              <w:rPr>
                <w:rFonts w:ascii="Arial" w:hAnsi="Arial" w:cs="Arial"/>
                <w:sz w:val="16"/>
                <w:szCs w:val="16"/>
                <w:lang w:val="en-US" w:eastAsia="ko-KR"/>
              </w:rPr>
            </w:pPr>
            <w:r w:rsidRPr="00B02E2C">
              <w:rPr>
                <w:rFonts w:ascii="Arial" w:hAnsi="Arial" w:cs="Arial"/>
                <w:sz w:val="16"/>
                <w:szCs w:val="16"/>
                <w:lang w:val="en-US" w:eastAsia="ko-KR"/>
              </w:rPr>
              <w:t>Parameters</w:t>
            </w:r>
            <w:r w:rsidRPr="00B02E2C">
              <w:rPr>
                <w:rFonts w:ascii="Arial" w:hAnsi="Arial" w:cs="Arial"/>
                <w:spacing w:val="-42"/>
                <w:sz w:val="16"/>
                <w:szCs w:val="16"/>
                <w:lang w:val="en-US" w:eastAsia="ko-KR"/>
              </w:rPr>
              <w:t xml:space="preserve"> </w:t>
            </w:r>
            <w:r w:rsidRPr="00B02E2C">
              <w:rPr>
                <w:rFonts w:ascii="Arial" w:hAnsi="Arial" w:cs="Arial"/>
                <w:sz w:val="16"/>
                <w:szCs w:val="16"/>
                <w:lang w:val="en-US" w:eastAsia="ko-KR"/>
              </w:rPr>
              <w:t>Change</w:t>
            </w:r>
            <w:r w:rsidRPr="00B02E2C">
              <w:rPr>
                <w:rFonts w:ascii="Arial" w:hAnsi="Arial" w:cs="Arial"/>
                <w:spacing w:val="1"/>
                <w:sz w:val="16"/>
                <w:szCs w:val="16"/>
                <w:lang w:val="en-US" w:eastAsia="ko-KR"/>
              </w:rPr>
              <w:t xml:space="preserve"> </w:t>
            </w:r>
            <w:r w:rsidRPr="00B02E2C">
              <w:rPr>
                <w:rFonts w:ascii="Arial" w:hAnsi="Arial" w:cs="Arial"/>
                <w:sz w:val="16"/>
                <w:szCs w:val="16"/>
                <w:lang w:val="en-US" w:eastAsia="ko-KR"/>
              </w:rPr>
              <w:t>Count</w:t>
            </w:r>
          </w:p>
        </w:tc>
        <w:tc>
          <w:tcPr>
            <w:tcW w:w="1401" w:type="dxa"/>
            <w:tcBorders>
              <w:top w:val="single" w:sz="12" w:space="0" w:color="000000"/>
              <w:left w:val="single" w:sz="12" w:space="0" w:color="000000"/>
              <w:bottom w:val="single" w:sz="12" w:space="0" w:color="000000"/>
              <w:right w:val="single" w:sz="12" w:space="0" w:color="000000"/>
            </w:tcBorders>
          </w:tcPr>
          <w:p w14:paraId="0A26CAB8" w14:textId="77777777" w:rsidR="00B02E2C" w:rsidRPr="00B02E2C" w:rsidRDefault="00B02E2C" w:rsidP="00B02E2C">
            <w:pPr>
              <w:widowControl w:val="0"/>
              <w:kinsoku w:val="0"/>
              <w:overflowPunct w:val="0"/>
              <w:autoSpaceDE w:val="0"/>
              <w:autoSpaceDN w:val="0"/>
              <w:adjustRightInd w:val="0"/>
              <w:spacing w:before="120" w:line="208" w:lineRule="auto"/>
              <w:ind w:left="126" w:right="105"/>
              <w:jc w:val="center"/>
              <w:rPr>
                <w:rFonts w:ascii="Arial" w:hAnsi="Arial" w:cs="Arial"/>
                <w:sz w:val="16"/>
                <w:szCs w:val="16"/>
                <w:lang w:val="en-US" w:eastAsia="ko-KR"/>
              </w:rPr>
            </w:pPr>
            <w:r w:rsidRPr="00B02E2C">
              <w:rPr>
                <w:rFonts w:ascii="Arial" w:hAnsi="Arial" w:cs="Arial"/>
                <w:sz w:val="16"/>
                <w:szCs w:val="16"/>
                <w:lang w:val="en-US" w:eastAsia="ko-KR"/>
              </w:rPr>
              <w:t>Medium</w:t>
            </w:r>
            <w:r w:rsidRPr="00B02E2C">
              <w:rPr>
                <w:rFonts w:ascii="Arial" w:hAnsi="Arial" w:cs="Arial"/>
                <w:spacing w:val="1"/>
                <w:sz w:val="16"/>
                <w:szCs w:val="16"/>
                <w:lang w:val="en-US" w:eastAsia="ko-KR"/>
              </w:rPr>
              <w:t xml:space="preserve"> </w:t>
            </w:r>
            <w:r w:rsidRPr="00B02E2C">
              <w:rPr>
                <w:rFonts w:ascii="Arial" w:hAnsi="Arial" w:cs="Arial"/>
                <w:sz w:val="16"/>
                <w:szCs w:val="16"/>
                <w:lang w:val="en-US" w:eastAsia="ko-KR"/>
              </w:rPr>
              <w:t>Synchronization</w:t>
            </w:r>
            <w:r w:rsidRPr="00B02E2C">
              <w:rPr>
                <w:rFonts w:ascii="Arial" w:hAnsi="Arial" w:cs="Arial"/>
                <w:w w:val="99"/>
                <w:sz w:val="16"/>
                <w:szCs w:val="16"/>
                <w:lang w:val="en-US" w:eastAsia="ko-KR"/>
              </w:rPr>
              <w:t xml:space="preserve"> </w:t>
            </w:r>
            <w:r w:rsidRPr="00B02E2C">
              <w:rPr>
                <w:rFonts w:ascii="Arial" w:hAnsi="Arial" w:cs="Arial"/>
                <w:sz w:val="16"/>
                <w:szCs w:val="16"/>
                <w:lang w:val="en-US" w:eastAsia="ko-KR"/>
              </w:rPr>
              <w:t>Delay</w:t>
            </w:r>
            <w:r w:rsidRPr="00B02E2C">
              <w:rPr>
                <w:rFonts w:ascii="Arial" w:hAnsi="Arial" w:cs="Arial"/>
                <w:spacing w:val="1"/>
                <w:sz w:val="16"/>
                <w:szCs w:val="16"/>
                <w:lang w:val="en-US" w:eastAsia="ko-KR"/>
              </w:rPr>
              <w:t xml:space="preserve"> </w:t>
            </w:r>
            <w:r w:rsidRPr="00B02E2C">
              <w:rPr>
                <w:rFonts w:ascii="Arial" w:hAnsi="Arial" w:cs="Arial"/>
                <w:sz w:val="16"/>
                <w:szCs w:val="16"/>
                <w:lang w:val="en-US" w:eastAsia="ko-KR"/>
              </w:rPr>
              <w:t>Information</w:t>
            </w:r>
          </w:p>
        </w:tc>
        <w:tc>
          <w:tcPr>
            <w:tcW w:w="1100" w:type="dxa"/>
            <w:tcBorders>
              <w:top w:val="single" w:sz="12" w:space="0" w:color="000000"/>
              <w:left w:val="single" w:sz="12" w:space="0" w:color="000000"/>
              <w:bottom w:val="single" w:sz="12" w:space="0" w:color="000000"/>
              <w:right w:val="single" w:sz="12" w:space="0" w:color="000000"/>
            </w:tcBorders>
          </w:tcPr>
          <w:p w14:paraId="0D3BA613" w14:textId="77777777" w:rsidR="00B02E2C" w:rsidRPr="00B02E2C" w:rsidRDefault="00B02E2C" w:rsidP="00B02E2C">
            <w:pPr>
              <w:widowControl w:val="0"/>
              <w:kinsoku w:val="0"/>
              <w:overflowPunct w:val="0"/>
              <w:autoSpaceDE w:val="0"/>
              <w:autoSpaceDN w:val="0"/>
              <w:adjustRightInd w:val="0"/>
              <w:spacing w:before="8"/>
              <w:rPr>
                <w:sz w:val="22"/>
                <w:szCs w:val="22"/>
                <w:lang w:val="en-US" w:eastAsia="ko-KR"/>
              </w:rPr>
            </w:pPr>
          </w:p>
          <w:p w14:paraId="445EE757" w14:textId="77777777" w:rsidR="00B02E2C" w:rsidRPr="00B02E2C" w:rsidRDefault="00B02E2C" w:rsidP="00B02E2C">
            <w:pPr>
              <w:widowControl w:val="0"/>
              <w:kinsoku w:val="0"/>
              <w:overflowPunct w:val="0"/>
              <w:autoSpaceDE w:val="0"/>
              <w:autoSpaceDN w:val="0"/>
              <w:adjustRightInd w:val="0"/>
              <w:spacing w:line="172" w:lineRule="exact"/>
              <w:ind w:left="110" w:right="92"/>
              <w:jc w:val="center"/>
              <w:rPr>
                <w:rFonts w:ascii="Arial" w:hAnsi="Arial" w:cs="Arial"/>
                <w:sz w:val="16"/>
                <w:szCs w:val="16"/>
                <w:lang w:val="en-US" w:eastAsia="ko-KR"/>
              </w:rPr>
            </w:pPr>
            <w:r w:rsidRPr="00B02E2C">
              <w:rPr>
                <w:rFonts w:ascii="Arial" w:hAnsi="Arial" w:cs="Arial"/>
                <w:sz w:val="16"/>
                <w:szCs w:val="16"/>
                <w:lang w:val="en-US" w:eastAsia="ko-KR"/>
              </w:rPr>
              <w:t>EML</w:t>
            </w:r>
          </w:p>
          <w:p w14:paraId="07DDD68A" w14:textId="77777777" w:rsidR="00B02E2C" w:rsidRPr="00B02E2C" w:rsidRDefault="00B02E2C" w:rsidP="00B02E2C">
            <w:pPr>
              <w:widowControl w:val="0"/>
              <w:kinsoku w:val="0"/>
              <w:overflowPunct w:val="0"/>
              <w:autoSpaceDE w:val="0"/>
              <w:autoSpaceDN w:val="0"/>
              <w:adjustRightInd w:val="0"/>
              <w:spacing w:line="172" w:lineRule="exact"/>
              <w:ind w:left="110" w:right="92"/>
              <w:jc w:val="center"/>
              <w:rPr>
                <w:rFonts w:ascii="Arial" w:hAnsi="Arial" w:cs="Arial"/>
                <w:sz w:val="16"/>
                <w:szCs w:val="16"/>
                <w:lang w:val="en-US" w:eastAsia="ko-KR"/>
              </w:rPr>
            </w:pPr>
            <w:r w:rsidRPr="00B02E2C">
              <w:rPr>
                <w:rFonts w:ascii="Arial" w:hAnsi="Arial" w:cs="Arial"/>
                <w:sz w:val="16"/>
                <w:szCs w:val="16"/>
                <w:lang w:val="en-US" w:eastAsia="ko-KR"/>
              </w:rPr>
              <w:t>Capabilities</w:t>
            </w:r>
          </w:p>
        </w:tc>
        <w:tc>
          <w:tcPr>
            <w:tcW w:w="1101" w:type="dxa"/>
            <w:tcBorders>
              <w:top w:val="single" w:sz="12" w:space="0" w:color="000000"/>
              <w:left w:val="single" w:sz="12" w:space="0" w:color="000000"/>
              <w:bottom w:val="single" w:sz="12" w:space="0" w:color="000000"/>
              <w:right w:val="single" w:sz="12" w:space="0" w:color="000000"/>
            </w:tcBorders>
          </w:tcPr>
          <w:p w14:paraId="647C2F1E" w14:textId="77777777" w:rsidR="00B02E2C" w:rsidRPr="00B02E2C" w:rsidRDefault="00B02E2C" w:rsidP="00B02E2C">
            <w:pPr>
              <w:widowControl w:val="0"/>
              <w:kinsoku w:val="0"/>
              <w:overflowPunct w:val="0"/>
              <w:autoSpaceDE w:val="0"/>
              <w:autoSpaceDN w:val="0"/>
              <w:adjustRightInd w:val="0"/>
              <w:spacing w:before="8"/>
              <w:rPr>
                <w:sz w:val="22"/>
                <w:szCs w:val="22"/>
                <w:lang w:val="en-US" w:eastAsia="ko-KR"/>
              </w:rPr>
            </w:pPr>
          </w:p>
          <w:p w14:paraId="0B287A94" w14:textId="77777777" w:rsidR="00B02E2C" w:rsidRPr="00B02E2C" w:rsidRDefault="00B02E2C" w:rsidP="00B02E2C">
            <w:pPr>
              <w:widowControl w:val="0"/>
              <w:kinsoku w:val="0"/>
              <w:overflowPunct w:val="0"/>
              <w:autoSpaceDE w:val="0"/>
              <w:autoSpaceDN w:val="0"/>
              <w:adjustRightInd w:val="0"/>
              <w:spacing w:line="172" w:lineRule="exact"/>
              <w:ind w:left="110" w:right="93"/>
              <w:jc w:val="center"/>
              <w:rPr>
                <w:rFonts w:ascii="Arial" w:hAnsi="Arial" w:cs="Arial"/>
                <w:sz w:val="16"/>
                <w:szCs w:val="16"/>
                <w:lang w:val="en-US" w:eastAsia="ko-KR"/>
              </w:rPr>
            </w:pPr>
            <w:r w:rsidRPr="00B02E2C">
              <w:rPr>
                <w:rFonts w:ascii="Arial" w:hAnsi="Arial" w:cs="Arial"/>
                <w:sz w:val="16"/>
                <w:szCs w:val="16"/>
                <w:lang w:val="en-US" w:eastAsia="ko-KR"/>
              </w:rPr>
              <w:t>MLD</w:t>
            </w:r>
          </w:p>
          <w:p w14:paraId="2AF329BA" w14:textId="77777777" w:rsidR="00B02E2C" w:rsidRPr="00B02E2C" w:rsidRDefault="00B02E2C" w:rsidP="00B02E2C">
            <w:pPr>
              <w:widowControl w:val="0"/>
              <w:kinsoku w:val="0"/>
              <w:overflowPunct w:val="0"/>
              <w:autoSpaceDE w:val="0"/>
              <w:autoSpaceDN w:val="0"/>
              <w:adjustRightInd w:val="0"/>
              <w:spacing w:line="172" w:lineRule="exact"/>
              <w:ind w:left="110" w:right="93"/>
              <w:jc w:val="center"/>
              <w:rPr>
                <w:rFonts w:ascii="Arial" w:hAnsi="Arial" w:cs="Arial"/>
                <w:sz w:val="16"/>
                <w:szCs w:val="16"/>
                <w:lang w:val="en-US" w:eastAsia="ko-KR"/>
              </w:rPr>
            </w:pPr>
            <w:r w:rsidRPr="00B02E2C">
              <w:rPr>
                <w:rFonts w:ascii="Arial" w:hAnsi="Arial" w:cs="Arial"/>
                <w:sz w:val="16"/>
                <w:szCs w:val="16"/>
                <w:lang w:val="en-US" w:eastAsia="ko-KR"/>
              </w:rPr>
              <w:t>Capabilities</w:t>
            </w:r>
          </w:p>
        </w:tc>
      </w:tr>
    </w:tbl>
    <w:p w14:paraId="57F00670" w14:textId="48391E4D" w:rsidR="00B02E2C" w:rsidRPr="00B02E2C" w:rsidRDefault="00F905B8" w:rsidP="00B02E2C">
      <w:pPr>
        <w:widowControl w:val="0"/>
        <w:tabs>
          <w:tab w:val="left" w:pos="1087"/>
          <w:tab w:val="left" w:pos="2087"/>
          <w:tab w:val="left" w:pos="2927"/>
          <w:tab w:val="left" w:pos="3976"/>
          <w:tab w:val="left" w:pos="5226"/>
          <w:tab w:val="left" w:pos="6476"/>
          <w:tab w:val="left" w:pos="7576"/>
        </w:tabs>
        <w:kinsoku w:val="0"/>
        <w:overflowPunct w:val="0"/>
        <w:autoSpaceDE w:val="0"/>
        <w:autoSpaceDN w:val="0"/>
        <w:adjustRightInd w:val="0"/>
        <w:spacing w:before="98"/>
        <w:ind w:right="237"/>
        <w:jc w:val="center"/>
        <w:rPr>
          <w:rFonts w:ascii="Arial" w:hAnsi="Arial" w:cs="Arial"/>
          <w:sz w:val="16"/>
          <w:szCs w:val="16"/>
          <w:lang w:val="en-US" w:eastAsia="ko-KR"/>
        </w:rPr>
      </w:pPr>
      <w:r>
        <w:rPr>
          <w:rFonts w:ascii="Arial" w:hAnsi="Arial" w:cs="Arial"/>
          <w:sz w:val="16"/>
          <w:szCs w:val="16"/>
          <w:lang w:val="en-US" w:eastAsia="ko-KR"/>
        </w:rPr>
        <w:t xml:space="preserve"> </w:t>
      </w:r>
      <w:r w:rsidR="00B02E2C" w:rsidRPr="00B02E2C">
        <w:rPr>
          <w:rFonts w:ascii="Arial" w:hAnsi="Arial" w:cs="Arial"/>
          <w:sz w:val="16"/>
          <w:szCs w:val="16"/>
          <w:lang w:val="en-US" w:eastAsia="ko-KR"/>
        </w:rPr>
        <w:t>Octets:</w:t>
      </w:r>
      <w:r w:rsidR="00B02E2C" w:rsidRPr="00B02E2C">
        <w:rPr>
          <w:rFonts w:ascii="Arial" w:hAnsi="Arial" w:cs="Arial"/>
          <w:sz w:val="16"/>
          <w:szCs w:val="16"/>
          <w:lang w:val="en-US" w:eastAsia="ko-KR"/>
        </w:rPr>
        <w:tab/>
      </w:r>
      <w:r>
        <w:rPr>
          <w:rFonts w:ascii="Arial" w:hAnsi="Arial" w:cs="Arial"/>
          <w:sz w:val="16"/>
          <w:szCs w:val="16"/>
          <w:lang w:val="en-US" w:eastAsia="ko-KR"/>
        </w:rPr>
        <w:t xml:space="preserve"> </w:t>
      </w:r>
      <w:r>
        <w:rPr>
          <w:rFonts w:ascii="Arial" w:hAnsi="Arial" w:cs="Arial"/>
          <w:sz w:val="16"/>
          <w:szCs w:val="16"/>
          <w:lang w:val="en-US" w:eastAsia="ko-KR"/>
        </w:rPr>
        <w:tab/>
      </w:r>
      <w:r w:rsidR="00B02E2C" w:rsidRPr="00B02E2C">
        <w:rPr>
          <w:rFonts w:ascii="Arial" w:hAnsi="Arial" w:cs="Arial"/>
          <w:sz w:val="16"/>
          <w:szCs w:val="16"/>
          <w:lang w:val="en-US" w:eastAsia="ko-KR"/>
        </w:rPr>
        <w:t>1</w:t>
      </w:r>
      <w:r w:rsidR="00B02E2C" w:rsidRPr="00B02E2C">
        <w:rPr>
          <w:rFonts w:ascii="Arial" w:hAnsi="Arial" w:cs="Arial"/>
          <w:sz w:val="16"/>
          <w:szCs w:val="16"/>
          <w:lang w:val="en-US" w:eastAsia="ko-KR"/>
        </w:rPr>
        <w:tab/>
        <w:t>6</w:t>
      </w:r>
      <w:r w:rsidR="00B02E2C" w:rsidRPr="00B02E2C">
        <w:rPr>
          <w:rFonts w:ascii="Arial" w:hAnsi="Arial" w:cs="Arial"/>
          <w:sz w:val="16"/>
          <w:szCs w:val="16"/>
          <w:lang w:val="en-US" w:eastAsia="ko-KR"/>
        </w:rPr>
        <w:tab/>
        <w:t>0</w:t>
      </w:r>
      <w:r w:rsidR="00B02E2C" w:rsidRPr="00B02E2C">
        <w:rPr>
          <w:rFonts w:ascii="Arial" w:hAnsi="Arial" w:cs="Arial"/>
          <w:spacing w:val="-2"/>
          <w:sz w:val="16"/>
          <w:szCs w:val="16"/>
          <w:lang w:val="en-US" w:eastAsia="ko-KR"/>
        </w:rPr>
        <w:t xml:space="preserve"> </w:t>
      </w:r>
      <w:r w:rsidR="00B02E2C" w:rsidRPr="00B02E2C">
        <w:rPr>
          <w:rFonts w:ascii="Arial" w:hAnsi="Arial" w:cs="Arial"/>
          <w:sz w:val="16"/>
          <w:szCs w:val="16"/>
          <w:lang w:val="en-US" w:eastAsia="ko-KR"/>
        </w:rPr>
        <w:t>or 1</w:t>
      </w:r>
      <w:r w:rsidR="00B02E2C" w:rsidRPr="00B02E2C">
        <w:rPr>
          <w:rFonts w:ascii="Arial" w:hAnsi="Arial" w:cs="Arial"/>
          <w:sz w:val="16"/>
          <w:szCs w:val="16"/>
          <w:lang w:val="en-US" w:eastAsia="ko-KR"/>
        </w:rPr>
        <w:tab/>
        <w:t>0</w:t>
      </w:r>
      <w:r w:rsidR="00B02E2C" w:rsidRPr="00B02E2C">
        <w:rPr>
          <w:rFonts w:ascii="Arial" w:hAnsi="Arial" w:cs="Arial"/>
          <w:spacing w:val="-1"/>
          <w:sz w:val="16"/>
          <w:szCs w:val="16"/>
          <w:lang w:val="en-US" w:eastAsia="ko-KR"/>
        </w:rPr>
        <w:t xml:space="preserve"> </w:t>
      </w:r>
      <w:r w:rsidR="00B02E2C" w:rsidRPr="00B02E2C">
        <w:rPr>
          <w:rFonts w:ascii="Arial" w:hAnsi="Arial" w:cs="Arial"/>
          <w:sz w:val="16"/>
          <w:szCs w:val="16"/>
          <w:lang w:val="en-US" w:eastAsia="ko-KR"/>
        </w:rPr>
        <w:t>or 1</w:t>
      </w:r>
      <w:r w:rsidR="00B02E2C" w:rsidRPr="00B02E2C">
        <w:rPr>
          <w:rFonts w:ascii="Arial" w:hAnsi="Arial" w:cs="Arial"/>
          <w:sz w:val="16"/>
          <w:szCs w:val="16"/>
          <w:lang w:val="en-US" w:eastAsia="ko-KR"/>
        </w:rPr>
        <w:tab/>
        <w:t>0</w:t>
      </w:r>
      <w:r w:rsidR="00B02E2C" w:rsidRPr="00B02E2C">
        <w:rPr>
          <w:rFonts w:ascii="Arial" w:hAnsi="Arial" w:cs="Arial"/>
          <w:spacing w:val="-1"/>
          <w:sz w:val="16"/>
          <w:szCs w:val="16"/>
          <w:lang w:val="en-US" w:eastAsia="ko-KR"/>
        </w:rPr>
        <w:t xml:space="preserve"> </w:t>
      </w:r>
      <w:r w:rsidR="00B02E2C" w:rsidRPr="00B02E2C">
        <w:rPr>
          <w:rFonts w:ascii="Arial" w:hAnsi="Arial" w:cs="Arial"/>
          <w:sz w:val="16"/>
          <w:szCs w:val="16"/>
          <w:lang w:val="en-US" w:eastAsia="ko-KR"/>
        </w:rPr>
        <w:t>or</w:t>
      </w:r>
      <w:r w:rsidR="00B02E2C" w:rsidRPr="00B02E2C">
        <w:rPr>
          <w:rFonts w:ascii="Arial" w:hAnsi="Arial" w:cs="Arial"/>
          <w:spacing w:val="-1"/>
          <w:sz w:val="16"/>
          <w:szCs w:val="16"/>
          <w:lang w:val="en-US" w:eastAsia="ko-KR"/>
        </w:rPr>
        <w:t xml:space="preserve"> </w:t>
      </w:r>
      <w:r w:rsidR="00B02E2C" w:rsidRPr="00B02E2C">
        <w:rPr>
          <w:rFonts w:ascii="Arial" w:hAnsi="Arial" w:cs="Arial"/>
          <w:sz w:val="16"/>
          <w:szCs w:val="16"/>
          <w:lang w:val="en-US" w:eastAsia="ko-KR"/>
        </w:rPr>
        <w:t>2</w:t>
      </w:r>
      <w:r w:rsidR="00B02E2C" w:rsidRPr="00B02E2C">
        <w:rPr>
          <w:rFonts w:ascii="Arial" w:hAnsi="Arial" w:cs="Arial"/>
          <w:sz w:val="16"/>
          <w:szCs w:val="16"/>
          <w:lang w:val="en-US" w:eastAsia="ko-KR"/>
        </w:rPr>
        <w:tab/>
        <w:t>0</w:t>
      </w:r>
      <w:r w:rsidR="00B02E2C" w:rsidRPr="00B02E2C">
        <w:rPr>
          <w:rFonts w:ascii="Arial" w:hAnsi="Arial" w:cs="Arial"/>
          <w:spacing w:val="-1"/>
          <w:sz w:val="16"/>
          <w:szCs w:val="16"/>
          <w:lang w:val="en-US" w:eastAsia="ko-KR"/>
        </w:rPr>
        <w:t xml:space="preserve"> </w:t>
      </w:r>
      <w:r w:rsidR="00B02E2C" w:rsidRPr="00B02E2C">
        <w:rPr>
          <w:rFonts w:ascii="Arial" w:hAnsi="Arial" w:cs="Arial"/>
          <w:sz w:val="16"/>
          <w:szCs w:val="16"/>
          <w:lang w:val="en-US" w:eastAsia="ko-KR"/>
        </w:rPr>
        <w:t xml:space="preserve">or </w:t>
      </w:r>
      <w:del w:id="76" w:author="Park, Minyoung" w:date="2022-01-21T17:54:00Z">
        <w:r w:rsidR="00B02E2C" w:rsidRPr="00B02E2C" w:rsidDel="00F905B8">
          <w:rPr>
            <w:rFonts w:ascii="Arial" w:hAnsi="Arial" w:cs="Arial"/>
            <w:sz w:val="16"/>
            <w:szCs w:val="16"/>
            <w:lang w:val="en-US" w:eastAsia="ko-KR"/>
          </w:rPr>
          <w:delText>2</w:delText>
        </w:r>
      </w:del>
      <w:ins w:id="77" w:author="Park, Minyoung" w:date="2022-01-21T17:54:00Z">
        <w:r>
          <w:rPr>
            <w:rFonts w:ascii="Arial" w:hAnsi="Arial" w:cs="Arial"/>
            <w:sz w:val="16"/>
            <w:szCs w:val="16"/>
            <w:lang w:val="en-US" w:eastAsia="ko-KR"/>
          </w:rPr>
          <w:t>3</w:t>
        </w:r>
      </w:ins>
      <w:r w:rsidR="00B02E2C" w:rsidRPr="00B02E2C">
        <w:rPr>
          <w:rFonts w:ascii="Arial" w:hAnsi="Arial" w:cs="Arial"/>
          <w:sz w:val="16"/>
          <w:szCs w:val="16"/>
          <w:lang w:val="en-US" w:eastAsia="ko-KR"/>
        </w:rPr>
        <w:tab/>
        <w:t>0</w:t>
      </w:r>
      <w:r w:rsidR="00B02E2C" w:rsidRPr="00B02E2C">
        <w:rPr>
          <w:rFonts w:ascii="Arial" w:hAnsi="Arial" w:cs="Arial"/>
          <w:spacing w:val="1"/>
          <w:sz w:val="16"/>
          <w:szCs w:val="16"/>
          <w:lang w:val="en-US" w:eastAsia="ko-KR"/>
        </w:rPr>
        <w:t xml:space="preserve"> </w:t>
      </w:r>
      <w:r w:rsidR="00B02E2C" w:rsidRPr="00B02E2C">
        <w:rPr>
          <w:rFonts w:ascii="Arial" w:hAnsi="Arial" w:cs="Arial"/>
          <w:sz w:val="16"/>
          <w:szCs w:val="16"/>
          <w:lang w:val="en-US" w:eastAsia="ko-KR"/>
        </w:rPr>
        <w:t>or</w:t>
      </w:r>
      <w:r w:rsidR="00B02E2C" w:rsidRPr="00B02E2C">
        <w:rPr>
          <w:rFonts w:ascii="Arial" w:hAnsi="Arial" w:cs="Arial"/>
          <w:spacing w:val="-1"/>
          <w:sz w:val="16"/>
          <w:szCs w:val="16"/>
          <w:lang w:val="en-US" w:eastAsia="ko-KR"/>
        </w:rPr>
        <w:t xml:space="preserve"> </w:t>
      </w:r>
      <w:r w:rsidR="00B02E2C" w:rsidRPr="00B02E2C">
        <w:rPr>
          <w:rFonts w:ascii="Arial" w:hAnsi="Arial" w:cs="Arial"/>
          <w:sz w:val="16"/>
          <w:szCs w:val="16"/>
          <w:lang w:val="en-US" w:eastAsia="ko-KR"/>
        </w:rPr>
        <w:t>2</w:t>
      </w:r>
    </w:p>
    <w:p w14:paraId="2E33E210" w14:textId="77777777" w:rsidR="00B02E2C" w:rsidRPr="00B02E2C" w:rsidRDefault="00B02E2C" w:rsidP="00B02E2C">
      <w:pPr>
        <w:widowControl w:val="0"/>
        <w:kinsoku w:val="0"/>
        <w:overflowPunct w:val="0"/>
        <w:autoSpaceDE w:val="0"/>
        <w:autoSpaceDN w:val="0"/>
        <w:adjustRightInd w:val="0"/>
        <w:spacing w:before="1"/>
        <w:rPr>
          <w:rFonts w:ascii="Arial" w:hAnsi="Arial" w:cs="Arial"/>
          <w:sz w:val="16"/>
          <w:szCs w:val="16"/>
          <w:lang w:val="en-US" w:eastAsia="ko-KR"/>
        </w:rPr>
      </w:pPr>
    </w:p>
    <w:p w14:paraId="17743E75" w14:textId="133BDB1E" w:rsidR="00B02E2C" w:rsidRPr="00B02E2C" w:rsidRDefault="00B02E2C" w:rsidP="00B02E2C">
      <w:pPr>
        <w:widowControl w:val="0"/>
        <w:kinsoku w:val="0"/>
        <w:overflowPunct w:val="0"/>
        <w:autoSpaceDE w:val="0"/>
        <w:autoSpaceDN w:val="0"/>
        <w:adjustRightInd w:val="0"/>
        <w:spacing w:line="249" w:lineRule="auto"/>
        <w:ind w:left="1698" w:firstLine="250"/>
        <w:rPr>
          <w:rFonts w:ascii="Arial" w:hAnsi="Arial" w:cs="Arial"/>
          <w:b/>
          <w:bCs/>
          <w:color w:val="208A20"/>
          <w:spacing w:val="-1"/>
          <w:sz w:val="20"/>
          <w:lang w:val="en-US" w:eastAsia="ko-KR"/>
        </w:rPr>
      </w:pPr>
      <w:bookmarkStart w:id="78" w:name="_bookmark123"/>
      <w:bookmarkEnd w:id="78"/>
      <w:r w:rsidRPr="00B02E2C">
        <w:rPr>
          <w:rFonts w:ascii="Arial" w:hAnsi="Arial" w:cs="Arial"/>
          <w:b/>
          <w:bCs/>
          <w:sz w:val="20"/>
          <w:lang w:val="en-US" w:eastAsia="ko-KR"/>
        </w:rPr>
        <w:t>Figure 9-1002e—Common Info field of the Basic Multi-Link element for-</w:t>
      </w:r>
      <w:r w:rsidRPr="00B02E2C">
        <w:rPr>
          <w:rFonts w:ascii="Arial" w:hAnsi="Arial" w:cs="Arial"/>
          <w:b/>
          <w:bCs/>
          <w:spacing w:val="1"/>
          <w:sz w:val="20"/>
          <w:lang w:val="en-US" w:eastAsia="ko-KR"/>
        </w:rPr>
        <w:t xml:space="preserve"> </w:t>
      </w:r>
      <w:r w:rsidRPr="00B02E2C">
        <w:rPr>
          <w:rFonts w:ascii="Arial" w:hAnsi="Arial" w:cs="Arial"/>
          <w:b/>
          <w:bCs/>
          <w:spacing w:val="-1"/>
          <w:sz w:val="20"/>
          <w:lang w:val="en-US" w:eastAsia="ko-KR"/>
        </w:rPr>
        <w:t>mat</w:t>
      </w:r>
      <w:r w:rsidRPr="00B02E2C">
        <w:rPr>
          <w:rFonts w:ascii="Arial" w:hAnsi="Arial" w:cs="Arial"/>
          <w:b/>
          <w:bCs/>
          <w:color w:val="208A20"/>
          <w:spacing w:val="-1"/>
          <w:sz w:val="20"/>
          <w:u w:val="thick"/>
          <w:lang w:val="en-US" w:eastAsia="ko-KR"/>
        </w:rPr>
        <w:t>(#6700)(#5043)(#1068)(#2139)(#2159)(#2161)(#3018)(#1773)(#2603)(#3017)</w:t>
      </w:r>
      <w:ins w:id="79" w:author="Park, Minyoung" w:date="2022-01-21T17:54:00Z">
        <w:r w:rsidR="00F905B8">
          <w:rPr>
            <w:rFonts w:ascii="Arial" w:hAnsi="Arial" w:cs="Arial"/>
            <w:b/>
            <w:bCs/>
            <w:color w:val="208A20"/>
            <w:spacing w:val="-1"/>
            <w:sz w:val="20"/>
            <w:u w:val="thick"/>
            <w:lang w:val="en-US" w:eastAsia="ko-KR"/>
          </w:rPr>
          <w:t>(#5052)</w:t>
        </w:r>
      </w:ins>
    </w:p>
    <w:p w14:paraId="26DA087B" w14:textId="34BEBDBC" w:rsidR="00B02E2C" w:rsidRDefault="00B02E2C" w:rsidP="00860DF1">
      <w:pPr>
        <w:rPr>
          <w:sz w:val="20"/>
          <w:szCs w:val="22"/>
          <w:lang w:val="en-US"/>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43521A" w:rsidRPr="00FB57BC" w14:paraId="253BCACA" w14:textId="77777777" w:rsidTr="0056563C">
        <w:tc>
          <w:tcPr>
            <w:tcW w:w="623" w:type="dxa"/>
          </w:tcPr>
          <w:p w14:paraId="438D18FD" w14:textId="77777777" w:rsidR="0043521A" w:rsidRPr="00FB57BC" w:rsidRDefault="0043521A" w:rsidP="0056563C">
            <w:pPr>
              <w:rPr>
                <w:rFonts w:ascii="Arial-BoldMT" w:hAnsi="Arial-BoldMT" w:hint="eastAsia"/>
                <w:b/>
                <w:bCs/>
                <w:color w:val="000000"/>
                <w:szCs w:val="18"/>
              </w:rPr>
            </w:pPr>
            <w:r w:rsidRPr="00FB57BC">
              <w:rPr>
                <w:rFonts w:ascii="Arial" w:hAnsi="Arial" w:cs="Arial"/>
                <w:b/>
                <w:bCs/>
                <w:szCs w:val="18"/>
              </w:rPr>
              <w:t>CID</w:t>
            </w:r>
          </w:p>
        </w:tc>
        <w:tc>
          <w:tcPr>
            <w:tcW w:w="1262" w:type="dxa"/>
          </w:tcPr>
          <w:p w14:paraId="17048232" w14:textId="77777777" w:rsidR="0043521A" w:rsidRPr="00FB57BC" w:rsidRDefault="0043521A" w:rsidP="0056563C">
            <w:pPr>
              <w:rPr>
                <w:rFonts w:ascii="Arial-BoldMT" w:hAnsi="Arial-BoldMT" w:hint="eastAsia"/>
                <w:b/>
                <w:bCs/>
                <w:color w:val="000000"/>
                <w:szCs w:val="18"/>
              </w:rPr>
            </w:pPr>
            <w:r w:rsidRPr="00FB57BC">
              <w:rPr>
                <w:rFonts w:ascii="Arial" w:hAnsi="Arial" w:cs="Arial"/>
                <w:b/>
                <w:bCs/>
                <w:szCs w:val="18"/>
              </w:rPr>
              <w:t>Commenter</w:t>
            </w:r>
          </w:p>
        </w:tc>
        <w:tc>
          <w:tcPr>
            <w:tcW w:w="900" w:type="dxa"/>
          </w:tcPr>
          <w:p w14:paraId="23037B4D" w14:textId="77777777" w:rsidR="0043521A" w:rsidRPr="00FB57BC" w:rsidRDefault="0043521A" w:rsidP="0056563C">
            <w:pPr>
              <w:rPr>
                <w:rFonts w:ascii="Arial-BoldMT" w:hAnsi="Arial-BoldMT" w:hint="eastAsia"/>
                <w:b/>
                <w:bCs/>
                <w:color w:val="000000"/>
                <w:szCs w:val="18"/>
              </w:rPr>
            </w:pPr>
            <w:r w:rsidRPr="00FB57BC">
              <w:rPr>
                <w:rFonts w:ascii="Arial" w:hAnsi="Arial" w:cs="Arial"/>
                <w:b/>
                <w:bCs/>
                <w:szCs w:val="18"/>
              </w:rPr>
              <w:t>Clause Number</w:t>
            </w:r>
          </w:p>
        </w:tc>
        <w:tc>
          <w:tcPr>
            <w:tcW w:w="810" w:type="dxa"/>
          </w:tcPr>
          <w:p w14:paraId="579E0938" w14:textId="77777777" w:rsidR="0043521A" w:rsidRPr="00FB57BC" w:rsidRDefault="0043521A" w:rsidP="0056563C">
            <w:pPr>
              <w:rPr>
                <w:rFonts w:ascii="Arial" w:hAnsi="Arial" w:cs="Arial"/>
                <w:b/>
                <w:bCs/>
                <w:szCs w:val="18"/>
              </w:rPr>
            </w:pPr>
            <w:r w:rsidRPr="00FB57BC">
              <w:rPr>
                <w:rFonts w:ascii="Arial" w:hAnsi="Arial" w:cs="Arial"/>
                <w:b/>
                <w:bCs/>
                <w:szCs w:val="18"/>
              </w:rPr>
              <w:t>Page.</w:t>
            </w:r>
          </w:p>
          <w:p w14:paraId="64D497C9" w14:textId="77777777" w:rsidR="0043521A" w:rsidRPr="00FB57BC" w:rsidRDefault="0043521A" w:rsidP="0056563C">
            <w:pPr>
              <w:rPr>
                <w:rFonts w:ascii="Arial-BoldMT" w:hAnsi="Arial-BoldMT" w:hint="eastAsia"/>
                <w:b/>
                <w:bCs/>
                <w:color w:val="000000"/>
                <w:szCs w:val="18"/>
              </w:rPr>
            </w:pPr>
            <w:r w:rsidRPr="00FB57BC">
              <w:rPr>
                <w:rFonts w:ascii="Arial" w:hAnsi="Arial" w:cs="Arial"/>
                <w:b/>
                <w:bCs/>
                <w:szCs w:val="18"/>
              </w:rPr>
              <w:t>Line</w:t>
            </w:r>
          </w:p>
        </w:tc>
        <w:tc>
          <w:tcPr>
            <w:tcW w:w="2340" w:type="dxa"/>
          </w:tcPr>
          <w:p w14:paraId="4ACFF02E" w14:textId="77777777" w:rsidR="0043521A" w:rsidRPr="00FB57BC" w:rsidRDefault="0043521A" w:rsidP="0056563C">
            <w:pPr>
              <w:rPr>
                <w:rFonts w:ascii="Arial" w:hAnsi="Arial" w:cs="Arial"/>
                <w:b/>
                <w:bCs/>
                <w:szCs w:val="18"/>
              </w:rPr>
            </w:pPr>
            <w:r w:rsidRPr="00FB57BC">
              <w:rPr>
                <w:rFonts w:ascii="Arial" w:hAnsi="Arial" w:cs="Arial"/>
                <w:b/>
                <w:bCs/>
                <w:szCs w:val="18"/>
              </w:rPr>
              <w:t>Comment</w:t>
            </w:r>
          </w:p>
        </w:tc>
        <w:tc>
          <w:tcPr>
            <w:tcW w:w="2070" w:type="dxa"/>
          </w:tcPr>
          <w:p w14:paraId="263DFFB6" w14:textId="77777777" w:rsidR="0043521A" w:rsidRPr="00FB57BC" w:rsidRDefault="0043521A" w:rsidP="0056563C">
            <w:pPr>
              <w:rPr>
                <w:rFonts w:ascii="Arial" w:hAnsi="Arial" w:cs="Arial"/>
                <w:b/>
                <w:bCs/>
                <w:szCs w:val="18"/>
              </w:rPr>
            </w:pPr>
            <w:r w:rsidRPr="00FB57BC">
              <w:rPr>
                <w:rFonts w:ascii="Arial" w:hAnsi="Arial" w:cs="Arial"/>
                <w:b/>
                <w:bCs/>
                <w:szCs w:val="18"/>
              </w:rPr>
              <w:t>Proposed Change</w:t>
            </w:r>
          </w:p>
        </w:tc>
        <w:tc>
          <w:tcPr>
            <w:tcW w:w="2072" w:type="dxa"/>
          </w:tcPr>
          <w:p w14:paraId="3387AB48" w14:textId="77777777" w:rsidR="0043521A" w:rsidRPr="00FB57BC" w:rsidRDefault="0043521A" w:rsidP="0056563C">
            <w:pPr>
              <w:rPr>
                <w:rFonts w:ascii="Arial" w:hAnsi="Arial" w:cs="Arial"/>
                <w:b/>
                <w:bCs/>
                <w:szCs w:val="18"/>
              </w:rPr>
            </w:pPr>
            <w:r w:rsidRPr="00FB57BC">
              <w:rPr>
                <w:rFonts w:ascii="Arial" w:hAnsi="Arial" w:cs="Arial"/>
                <w:b/>
                <w:bCs/>
                <w:szCs w:val="18"/>
              </w:rPr>
              <w:t>Resolution</w:t>
            </w:r>
          </w:p>
          <w:p w14:paraId="76C2AB8A" w14:textId="77777777" w:rsidR="0043521A" w:rsidRPr="00FB57BC" w:rsidRDefault="0043521A" w:rsidP="0056563C">
            <w:pPr>
              <w:rPr>
                <w:rFonts w:ascii="Arial" w:hAnsi="Arial" w:cs="Arial"/>
                <w:b/>
                <w:bCs/>
                <w:szCs w:val="18"/>
              </w:rPr>
            </w:pPr>
          </w:p>
        </w:tc>
      </w:tr>
      <w:tr w:rsidR="005E39B5" w:rsidRPr="00FB57BC" w14:paraId="540F8ECB" w14:textId="77777777" w:rsidTr="0056563C">
        <w:tc>
          <w:tcPr>
            <w:tcW w:w="623" w:type="dxa"/>
          </w:tcPr>
          <w:p w14:paraId="01DF7264" w14:textId="03DBA924" w:rsidR="005E39B5" w:rsidRPr="00FB57BC" w:rsidRDefault="005E39B5" w:rsidP="005E39B5">
            <w:pPr>
              <w:rPr>
                <w:rFonts w:ascii="Arial-BoldMT" w:hAnsi="Arial-BoldMT" w:hint="eastAsia"/>
                <w:color w:val="000000"/>
                <w:szCs w:val="18"/>
              </w:rPr>
            </w:pPr>
            <w:r w:rsidRPr="00FB57BC">
              <w:rPr>
                <w:rFonts w:ascii="Arial" w:hAnsi="Arial" w:cs="Arial"/>
                <w:szCs w:val="18"/>
              </w:rPr>
              <w:t>4107</w:t>
            </w:r>
          </w:p>
        </w:tc>
        <w:tc>
          <w:tcPr>
            <w:tcW w:w="1262" w:type="dxa"/>
          </w:tcPr>
          <w:p w14:paraId="743412FC" w14:textId="1CF47623" w:rsidR="005E39B5" w:rsidRPr="00FB57BC" w:rsidRDefault="005E39B5" w:rsidP="005E39B5">
            <w:pPr>
              <w:rPr>
                <w:rFonts w:ascii="Arial-BoldMT" w:hAnsi="Arial-BoldMT" w:hint="eastAsia"/>
                <w:color w:val="000000"/>
                <w:szCs w:val="18"/>
              </w:rPr>
            </w:pPr>
            <w:r w:rsidRPr="00FB57BC">
              <w:rPr>
                <w:rFonts w:ascii="Arial" w:hAnsi="Arial" w:cs="Arial"/>
                <w:szCs w:val="18"/>
              </w:rPr>
              <w:t>Abhishek Patil</w:t>
            </w:r>
          </w:p>
        </w:tc>
        <w:tc>
          <w:tcPr>
            <w:tcW w:w="900" w:type="dxa"/>
          </w:tcPr>
          <w:p w14:paraId="0CC93148" w14:textId="5CA4EA7A" w:rsidR="005E39B5" w:rsidRPr="00FB57BC" w:rsidRDefault="005E39B5" w:rsidP="005E39B5">
            <w:pPr>
              <w:rPr>
                <w:rFonts w:ascii="Arial-BoldMT" w:hAnsi="Arial-BoldMT" w:hint="eastAsia"/>
                <w:color w:val="000000"/>
                <w:szCs w:val="18"/>
              </w:rPr>
            </w:pPr>
            <w:r w:rsidRPr="00FB57BC">
              <w:rPr>
                <w:rFonts w:ascii="Arial" w:hAnsi="Arial" w:cs="Arial"/>
                <w:szCs w:val="18"/>
              </w:rPr>
              <w:t>9.4.2.295e</w:t>
            </w:r>
          </w:p>
        </w:tc>
        <w:tc>
          <w:tcPr>
            <w:tcW w:w="810" w:type="dxa"/>
          </w:tcPr>
          <w:p w14:paraId="1D745892" w14:textId="3DC42848" w:rsidR="005E39B5" w:rsidRPr="00FB57BC" w:rsidRDefault="005E39B5" w:rsidP="005E39B5">
            <w:pPr>
              <w:rPr>
                <w:rFonts w:ascii="Arial-BoldMT" w:hAnsi="Arial-BoldMT" w:hint="eastAsia"/>
                <w:color w:val="000000"/>
                <w:szCs w:val="18"/>
              </w:rPr>
            </w:pPr>
            <w:r w:rsidRPr="00FB57BC">
              <w:rPr>
                <w:rFonts w:ascii="Arial" w:hAnsi="Arial" w:cs="Arial"/>
                <w:szCs w:val="18"/>
              </w:rPr>
              <w:t>153.22</w:t>
            </w:r>
          </w:p>
        </w:tc>
        <w:tc>
          <w:tcPr>
            <w:tcW w:w="2340" w:type="dxa"/>
          </w:tcPr>
          <w:p w14:paraId="1376A279" w14:textId="065FC50C" w:rsidR="005E39B5" w:rsidRPr="00FB57BC" w:rsidRDefault="005E39B5" w:rsidP="005E39B5">
            <w:pPr>
              <w:rPr>
                <w:rFonts w:ascii="Arial-BoldMT" w:hAnsi="Arial-BoldMT" w:hint="eastAsia"/>
                <w:color w:val="000000"/>
                <w:szCs w:val="18"/>
              </w:rPr>
            </w:pPr>
            <w:r w:rsidRPr="00FB57BC">
              <w:rPr>
                <w:rFonts w:ascii="Arial" w:hAnsi="Arial" w:cs="Arial"/>
                <w:szCs w:val="18"/>
              </w:rPr>
              <w:t>The name "Multi-Link Traffic" doesn't convey the intended meaning of this element. The element is providing traffic indication for the case when TID mapping is negotiated between the MLDs.</w:t>
            </w:r>
          </w:p>
        </w:tc>
        <w:tc>
          <w:tcPr>
            <w:tcW w:w="2070" w:type="dxa"/>
          </w:tcPr>
          <w:p w14:paraId="4943AFBB" w14:textId="23170BE4" w:rsidR="005E39B5" w:rsidRPr="00FB57BC" w:rsidRDefault="005E39B5" w:rsidP="005E39B5">
            <w:pPr>
              <w:rPr>
                <w:rFonts w:ascii="Arial-BoldMT" w:hAnsi="Arial-BoldMT" w:hint="eastAsia"/>
                <w:color w:val="000000"/>
                <w:szCs w:val="18"/>
              </w:rPr>
            </w:pPr>
            <w:r w:rsidRPr="00FB57BC">
              <w:rPr>
                <w:rFonts w:ascii="Arial" w:hAnsi="Arial" w:cs="Arial"/>
                <w:szCs w:val="18"/>
              </w:rPr>
              <w:t>Suggest changing the name to Multi-Link Traffic 'Indication' element.</w:t>
            </w:r>
          </w:p>
        </w:tc>
        <w:tc>
          <w:tcPr>
            <w:tcW w:w="2072" w:type="dxa"/>
          </w:tcPr>
          <w:p w14:paraId="7D210B57" w14:textId="6E2C3879" w:rsidR="005E39B5" w:rsidRPr="00FB57BC" w:rsidRDefault="00FB3CD9" w:rsidP="005E39B5">
            <w:pPr>
              <w:rPr>
                <w:rFonts w:ascii="Arial-BoldMT" w:hAnsi="Arial-BoldMT" w:hint="eastAsia"/>
                <w:color w:val="000000"/>
                <w:szCs w:val="18"/>
              </w:rPr>
            </w:pPr>
            <w:r w:rsidRPr="00FB57BC">
              <w:rPr>
                <w:rFonts w:ascii="Arial-BoldMT" w:hAnsi="Arial-BoldMT"/>
                <w:color w:val="000000"/>
                <w:szCs w:val="18"/>
              </w:rPr>
              <w:t>Revised</w:t>
            </w:r>
            <w:r w:rsidR="006575CD" w:rsidRPr="00FB57BC">
              <w:rPr>
                <w:rFonts w:ascii="Arial-BoldMT" w:hAnsi="Arial-BoldMT"/>
                <w:color w:val="000000"/>
                <w:szCs w:val="18"/>
              </w:rPr>
              <w:t>.</w:t>
            </w:r>
          </w:p>
          <w:p w14:paraId="4629D2A8" w14:textId="77777777" w:rsidR="006575CD" w:rsidRPr="00FB57BC" w:rsidRDefault="006575CD" w:rsidP="005E39B5">
            <w:pPr>
              <w:rPr>
                <w:rFonts w:ascii="Arial-BoldMT" w:hAnsi="Arial-BoldMT" w:hint="eastAsia"/>
                <w:color w:val="000000"/>
                <w:szCs w:val="18"/>
              </w:rPr>
            </w:pPr>
          </w:p>
          <w:p w14:paraId="7F734B9C" w14:textId="77777777" w:rsidR="006575CD" w:rsidRPr="00FB57BC" w:rsidRDefault="00290E2E" w:rsidP="005E39B5">
            <w:pPr>
              <w:rPr>
                <w:rFonts w:ascii="Arial-BoldMT" w:hAnsi="Arial-BoldMT" w:hint="eastAsia"/>
                <w:color w:val="000000"/>
                <w:szCs w:val="18"/>
              </w:rPr>
            </w:pPr>
            <w:r w:rsidRPr="00FB57BC">
              <w:rPr>
                <w:rFonts w:ascii="Arial-BoldMT" w:hAnsi="Arial-BoldMT"/>
                <w:color w:val="000000"/>
                <w:szCs w:val="18"/>
              </w:rPr>
              <w:t xml:space="preserve">TGbe editor to replace </w:t>
            </w:r>
            <w:r w:rsidR="000A5F65" w:rsidRPr="00FB57BC">
              <w:rPr>
                <w:rFonts w:ascii="Arial-BoldMT" w:hAnsi="Arial-BoldMT"/>
                <w:color w:val="000000"/>
                <w:szCs w:val="18"/>
              </w:rPr>
              <w:t xml:space="preserve">‘Multi-Link Traffic element’ to ‘Multi-Link Traffic Indication element’ throughout the </w:t>
            </w:r>
            <w:r w:rsidR="00BC5AD7" w:rsidRPr="00FB57BC">
              <w:rPr>
                <w:rFonts w:ascii="Arial-BoldMT" w:hAnsi="Arial-BoldMT"/>
                <w:color w:val="000000"/>
                <w:szCs w:val="18"/>
              </w:rPr>
              <w:t>TGbe draft.</w:t>
            </w:r>
          </w:p>
          <w:p w14:paraId="5EC725EA" w14:textId="77777777" w:rsidR="00FB3CD9" w:rsidRPr="00FB57BC" w:rsidRDefault="00FB3CD9" w:rsidP="005E39B5">
            <w:pPr>
              <w:rPr>
                <w:rFonts w:ascii="Arial-BoldMT" w:hAnsi="Arial-BoldMT" w:hint="eastAsia"/>
                <w:color w:val="000000"/>
                <w:szCs w:val="18"/>
              </w:rPr>
            </w:pPr>
          </w:p>
          <w:p w14:paraId="7F3CA193" w14:textId="24BB53A0" w:rsidR="00067026" w:rsidRPr="00FB57BC" w:rsidRDefault="00067026" w:rsidP="005E39B5">
            <w:pPr>
              <w:rPr>
                <w:rFonts w:ascii="Arial-BoldMT" w:hAnsi="Arial-BoldMT" w:hint="eastAsia"/>
                <w:color w:val="000000"/>
                <w:szCs w:val="18"/>
              </w:rPr>
            </w:pPr>
            <w:r w:rsidRPr="00FB57BC">
              <w:rPr>
                <w:rFonts w:ascii="Arial-BoldMT" w:hAnsi="Arial-BoldMT"/>
                <w:color w:val="000000"/>
                <w:szCs w:val="18"/>
              </w:rPr>
              <w:t xml:space="preserve">Also change the name </w:t>
            </w:r>
            <w:r w:rsidR="00E03461" w:rsidRPr="00FB57BC">
              <w:rPr>
                <w:rFonts w:ascii="Arial-BoldMT" w:hAnsi="Arial-BoldMT"/>
                <w:color w:val="000000"/>
                <w:szCs w:val="18"/>
              </w:rPr>
              <w:t xml:space="preserve">of the Multi-Link Traffic Control subfield to </w:t>
            </w:r>
            <w:r w:rsidR="00F35D76" w:rsidRPr="00FB57BC">
              <w:rPr>
                <w:rFonts w:ascii="Arial-BoldMT" w:hAnsi="Arial-BoldMT"/>
                <w:color w:val="000000"/>
                <w:szCs w:val="18"/>
              </w:rPr>
              <w:t xml:space="preserve">‘Multi-Link Traffic Indication Control’ </w:t>
            </w:r>
            <w:r w:rsidR="00F35D76" w:rsidRPr="00FB57BC">
              <w:rPr>
                <w:rFonts w:ascii="Arial-BoldMT" w:hAnsi="Arial-BoldMT"/>
                <w:color w:val="000000"/>
                <w:szCs w:val="18"/>
              </w:rPr>
              <w:lastRenderedPageBreak/>
              <w:t>subfield</w:t>
            </w:r>
            <w:r w:rsidR="000A4ED4" w:rsidRPr="00FB57BC">
              <w:rPr>
                <w:rFonts w:ascii="Arial-BoldMT" w:hAnsi="Arial-BoldMT"/>
                <w:color w:val="000000"/>
                <w:szCs w:val="18"/>
              </w:rPr>
              <w:t xml:space="preserve"> throughout the TGbe draft</w:t>
            </w:r>
            <w:r w:rsidR="00F35D76" w:rsidRPr="00FB57BC">
              <w:rPr>
                <w:rFonts w:ascii="Arial-BoldMT" w:hAnsi="Arial-BoldMT"/>
                <w:color w:val="000000"/>
                <w:szCs w:val="18"/>
              </w:rPr>
              <w:t>.</w:t>
            </w:r>
            <w:r w:rsidR="00E03461" w:rsidRPr="00FB57BC">
              <w:rPr>
                <w:rFonts w:ascii="Arial-BoldMT" w:hAnsi="Arial-BoldMT"/>
                <w:color w:val="000000"/>
                <w:szCs w:val="18"/>
              </w:rPr>
              <w:t xml:space="preserve"> </w:t>
            </w:r>
          </w:p>
        </w:tc>
      </w:tr>
      <w:tr w:rsidR="005E39B5" w:rsidRPr="00FB57BC" w14:paraId="44FAB98A" w14:textId="77777777" w:rsidTr="0056563C">
        <w:tc>
          <w:tcPr>
            <w:tcW w:w="623" w:type="dxa"/>
          </w:tcPr>
          <w:p w14:paraId="29DCBF5F" w14:textId="6964EF0F" w:rsidR="005E39B5" w:rsidRPr="00FB57BC" w:rsidRDefault="005E39B5" w:rsidP="005E39B5">
            <w:pPr>
              <w:rPr>
                <w:rFonts w:ascii="Arial-BoldMT" w:hAnsi="Arial-BoldMT" w:hint="eastAsia"/>
                <w:color w:val="000000"/>
                <w:szCs w:val="18"/>
              </w:rPr>
            </w:pPr>
            <w:r w:rsidRPr="00FB57BC">
              <w:rPr>
                <w:rFonts w:ascii="Arial" w:hAnsi="Arial" w:cs="Arial"/>
                <w:szCs w:val="18"/>
              </w:rPr>
              <w:lastRenderedPageBreak/>
              <w:t>7352</w:t>
            </w:r>
          </w:p>
        </w:tc>
        <w:tc>
          <w:tcPr>
            <w:tcW w:w="1262" w:type="dxa"/>
          </w:tcPr>
          <w:p w14:paraId="14A6753C" w14:textId="60340430" w:rsidR="005E39B5" w:rsidRPr="00FB57BC" w:rsidRDefault="005E39B5" w:rsidP="005E39B5">
            <w:pPr>
              <w:rPr>
                <w:rFonts w:ascii="Arial-BoldMT" w:hAnsi="Arial-BoldMT" w:hint="eastAsia"/>
                <w:color w:val="000000"/>
                <w:szCs w:val="18"/>
              </w:rPr>
            </w:pPr>
            <w:r w:rsidRPr="00FB57BC">
              <w:rPr>
                <w:rFonts w:ascii="Arial" w:hAnsi="Arial" w:cs="Arial"/>
                <w:szCs w:val="18"/>
              </w:rPr>
              <w:t>Stephen McCann</w:t>
            </w:r>
          </w:p>
        </w:tc>
        <w:tc>
          <w:tcPr>
            <w:tcW w:w="900" w:type="dxa"/>
          </w:tcPr>
          <w:p w14:paraId="50EC2A7B" w14:textId="294A2375" w:rsidR="005E39B5" w:rsidRPr="00FB57BC" w:rsidRDefault="005E39B5" w:rsidP="005E39B5">
            <w:pPr>
              <w:rPr>
                <w:rFonts w:ascii="Arial-BoldMT" w:hAnsi="Arial-BoldMT" w:hint="eastAsia"/>
                <w:color w:val="000000"/>
                <w:szCs w:val="18"/>
              </w:rPr>
            </w:pPr>
            <w:r w:rsidRPr="00FB57BC">
              <w:rPr>
                <w:rFonts w:ascii="Arial" w:hAnsi="Arial" w:cs="Arial"/>
                <w:szCs w:val="18"/>
              </w:rPr>
              <w:t>9.4.2.295e</w:t>
            </w:r>
          </w:p>
        </w:tc>
        <w:tc>
          <w:tcPr>
            <w:tcW w:w="810" w:type="dxa"/>
          </w:tcPr>
          <w:p w14:paraId="0F26868E" w14:textId="1C3EF60E" w:rsidR="005E39B5" w:rsidRPr="00FB57BC" w:rsidRDefault="005E39B5" w:rsidP="005E39B5">
            <w:pPr>
              <w:rPr>
                <w:rFonts w:ascii="Arial-BoldMT" w:hAnsi="Arial-BoldMT" w:hint="eastAsia"/>
                <w:color w:val="000000"/>
                <w:szCs w:val="18"/>
              </w:rPr>
            </w:pPr>
            <w:r w:rsidRPr="00FB57BC">
              <w:rPr>
                <w:rFonts w:ascii="Arial" w:hAnsi="Arial" w:cs="Arial"/>
                <w:szCs w:val="18"/>
              </w:rPr>
              <w:t>153.28</w:t>
            </w:r>
          </w:p>
        </w:tc>
        <w:tc>
          <w:tcPr>
            <w:tcW w:w="2340" w:type="dxa"/>
          </w:tcPr>
          <w:p w14:paraId="5404AF34" w14:textId="462FFBF3" w:rsidR="005E39B5" w:rsidRPr="00FB57BC" w:rsidRDefault="005E39B5" w:rsidP="005E39B5">
            <w:pPr>
              <w:rPr>
                <w:rFonts w:ascii="Arial-BoldMT" w:hAnsi="Arial-BoldMT" w:hint="eastAsia"/>
                <w:color w:val="000000"/>
                <w:szCs w:val="18"/>
              </w:rPr>
            </w:pPr>
            <w:r w:rsidRPr="00FB57BC">
              <w:rPr>
                <w:rFonts w:ascii="Arial" w:hAnsi="Arial" w:cs="Arial"/>
                <w:szCs w:val="18"/>
              </w:rPr>
              <w:t>It is not immediately clear how the length of the Per-Link Traffic Indication List in Figure 9-788ead is determined. The length is "m+1"*"l" (padded to the next octet), but it appears that only "m+1" can be determined by the receiver. I don't see how "l" can be determined.</w:t>
            </w:r>
          </w:p>
        </w:tc>
        <w:tc>
          <w:tcPr>
            <w:tcW w:w="2070" w:type="dxa"/>
          </w:tcPr>
          <w:p w14:paraId="52C251E1" w14:textId="39E1761D" w:rsidR="005E39B5" w:rsidRPr="00FB57BC" w:rsidRDefault="005E39B5" w:rsidP="005E39B5">
            <w:pPr>
              <w:rPr>
                <w:rFonts w:ascii="Arial-BoldMT" w:hAnsi="Arial-BoldMT" w:hint="eastAsia"/>
                <w:color w:val="000000"/>
                <w:szCs w:val="18"/>
              </w:rPr>
            </w:pPr>
            <w:r w:rsidRPr="00FB57BC">
              <w:rPr>
                <w:rFonts w:ascii="Arial" w:hAnsi="Arial" w:cs="Arial"/>
                <w:szCs w:val="18"/>
              </w:rPr>
              <w:t>Make one of the following changes. Either:</w:t>
            </w:r>
            <w:r w:rsidRPr="00FB57BC">
              <w:rPr>
                <w:rFonts w:ascii="Arial" w:hAnsi="Arial" w:cs="Arial"/>
                <w:szCs w:val="18"/>
              </w:rPr>
              <w:br/>
              <w:t>1) Add a length sub-field for the Per-Link Traffic Indication List sub-field</w:t>
            </w:r>
            <w:r w:rsidRPr="00FB57BC">
              <w:rPr>
                <w:rFonts w:ascii="Arial" w:hAnsi="Arial" w:cs="Arial"/>
                <w:szCs w:val="18"/>
              </w:rPr>
              <w:br/>
              <w:t>2) Clarify how the value of "l" is determined by the receiver.</w:t>
            </w:r>
          </w:p>
        </w:tc>
        <w:tc>
          <w:tcPr>
            <w:tcW w:w="2072" w:type="dxa"/>
          </w:tcPr>
          <w:p w14:paraId="193FBDD5" w14:textId="77777777" w:rsidR="005E39B5" w:rsidRPr="00FB57BC" w:rsidRDefault="00E82A93" w:rsidP="005E39B5">
            <w:pPr>
              <w:rPr>
                <w:rFonts w:ascii="Arial-BoldMT" w:hAnsi="Arial-BoldMT" w:hint="eastAsia"/>
                <w:color w:val="000000"/>
                <w:szCs w:val="18"/>
              </w:rPr>
            </w:pPr>
            <w:r w:rsidRPr="00FB57BC">
              <w:rPr>
                <w:rFonts w:ascii="Arial-BoldMT" w:hAnsi="Arial-BoldMT"/>
                <w:color w:val="000000"/>
                <w:szCs w:val="18"/>
              </w:rPr>
              <w:t>Rejected.</w:t>
            </w:r>
          </w:p>
          <w:p w14:paraId="0037598B" w14:textId="77777777" w:rsidR="00E82A93" w:rsidRPr="00FB57BC" w:rsidRDefault="00E82A93" w:rsidP="005E39B5">
            <w:pPr>
              <w:rPr>
                <w:rFonts w:ascii="Arial-BoldMT" w:hAnsi="Arial-BoldMT" w:hint="eastAsia"/>
                <w:color w:val="000000"/>
                <w:szCs w:val="18"/>
              </w:rPr>
            </w:pPr>
          </w:p>
          <w:p w14:paraId="5C800518" w14:textId="57824F89" w:rsidR="00E82A93" w:rsidRPr="00FB57BC" w:rsidRDefault="00E82A93" w:rsidP="005E39B5">
            <w:pPr>
              <w:rPr>
                <w:rFonts w:ascii="Arial-BoldMT" w:hAnsi="Arial-BoldMT" w:hint="eastAsia"/>
                <w:color w:val="000000"/>
                <w:szCs w:val="18"/>
              </w:rPr>
            </w:pPr>
            <w:r w:rsidRPr="00FB57BC">
              <w:rPr>
                <w:rFonts w:ascii="Arial-BoldMT" w:hAnsi="Arial-BoldMT"/>
                <w:color w:val="000000"/>
                <w:szCs w:val="18"/>
              </w:rPr>
              <w:t xml:space="preserve">The </w:t>
            </w:r>
            <w:r w:rsidR="00F07035" w:rsidRPr="00FB57BC">
              <w:rPr>
                <w:rFonts w:ascii="Arial-BoldMT" w:hAnsi="Arial-BoldMT"/>
                <w:color w:val="000000"/>
                <w:szCs w:val="18"/>
              </w:rPr>
              <w:t>value ‘</w:t>
            </w:r>
            <w:r w:rsidR="00F07035" w:rsidRPr="00FB57BC">
              <w:rPr>
                <w:i/>
                <w:iCs/>
                <w:color w:val="000000"/>
                <w:szCs w:val="18"/>
              </w:rPr>
              <w:t>l</w:t>
            </w:r>
            <w:r w:rsidR="00F07035" w:rsidRPr="00FB57BC">
              <w:rPr>
                <w:rFonts w:ascii="Arial-BoldMT" w:hAnsi="Arial-BoldMT"/>
                <w:color w:val="000000"/>
                <w:szCs w:val="18"/>
              </w:rPr>
              <w:t xml:space="preserve">’ is determined </w:t>
            </w:r>
            <w:r w:rsidR="008575B1" w:rsidRPr="00FB57BC">
              <w:rPr>
                <w:rFonts w:ascii="Arial-BoldMT" w:hAnsi="Arial-BoldMT"/>
                <w:color w:val="000000"/>
                <w:szCs w:val="18"/>
              </w:rPr>
              <w:t>based on the following text in P</w:t>
            </w:r>
            <w:r w:rsidR="00E4581B" w:rsidRPr="00FB57BC">
              <w:rPr>
                <w:rFonts w:ascii="Arial-BoldMT" w:hAnsi="Arial-BoldMT"/>
                <w:color w:val="000000"/>
                <w:szCs w:val="18"/>
              </w:rPr>
              <w:t>205L5 in D1.31</w:t>
            </w:r>
            <w:r w:rsidR="008575B1" w:rsidRPr="00FB57BC">
              <w:rPr>
                <w:rFonts w:ascii="Arial-BoldMT" w:hAnsi="Arial-BoldMT"/>
                <w:color w:val="000000"/>
                <w:szCs w:val="18"/>
              </w:rPr>
              <w:t>:</w:t>
            </w:r>
          </w:p>
          <w:p w14:paraId="03CC057A" w14:textId="44B2A447" w:rsidR="008575B1" w:rsidRPr="00FB57BC" w:rsidRDefault="008575B1" w:rsidP="005E39B5">
            <w:pPr>
              <w:rPr>
                <w:rFonts w:ascii="Arial-BoldMT" w:hAnsi="Arial-BoldMT" w:hint="eastAsia"/>
                <w:color w:val="000000"/>
                <w:szCs w:val="18"/>
              </w:rPr>
            </w:pPr>
            <w:r w:rsidRPr="00FB57BC">
              <w:rPr>
                <w:rFonts w:ascii="Arial-BoldMT" w:hAnsi="Arial-BoldMT"/>
                <w:color w:val="000000"/>
                <w:szCs w:val="18"/>
              </w:rPr>
              <w:t>“</w:t>
            </w:r>
            <w:r w:rsidRPr="00FB57BC">
              <w:rPr>
                <w:rFonts w:ascii="TimesNewRomanPSMT" w:hAnsi="TimesNewRomanPSMT"/>
                <w:color w:val="000000"/>
                <w:szCs w:val="18"/>
              </w:rPr>
              <w:t xml:space="preserve">The Per-Link Traffic Indication List field contains </w:t>
            </w:r>
            <w:r w:rsidRPr="00FB57BC">
              <w:rPr>
                <w:rFonts w:ascii="TimesNewRomanPS-ItalicMT" w:hAnsi="TimesNewRomanPS-ItalicMT"/>
                <w:i/>
                <w:iCs/>
                <w:color w:val="000000"/>
                <w:szCs w:val="18"/>
              </w:rPr>
              <w:t xml:space="preserve">l </w:t>
            </w:r>
            <w:r w:rsidRPr="00FB57BC">
              <w:rPr>
                <w:rFonts w:ascii="TimesNewRomanPSMT" w:hAnsi="TimesNewRomanPSMT"/>
                <w:color w:val="000000"/>
                <w:szCs w:val="18"/>
              </w:rPr>
              <w:t>Per-Link Traffic Indication</w:t>
            </w:r>
            <w:r w:rsidRPr="00FB57BC">
              <w:rPr>
                <w:rFonts w:ascii="TimesNewRomanPSMT" w:hAnsi="TimesNewRomanPSMT"/>
                <w:color w:val="000000"/>
                <w:szCs w:val="18"/>
              </w:rPr>
              <w:br/>
              <w:t xml:space="preserve">Bitmap subfields, where </w:t>
            </w:r>
            <w:r w:rsidRPr="00FB57BC">
              <w:rPr>
                <w:rFonts w:ascii="TimesNewRomanPS-ItalicMT" w:hAnsi="TimesNewRomanPS-ItalicMT"/>
                <w:i/>
                <w:iCs/>
                <w:color w:val="000000"/>
                <w:szCs w:val="18"/>
              </w:rPr>
              <w:t xml:space="preserve">l </w:t>
            </w:r>
            <w:r w:rsidRPr="00FB57BC">
              <w:rPr>
                <w:rFonts w:ascii="TimesNewRomanPSMT" w:hAnsi="TimesNewRomanPSMT"/>
                <w:color w:val="000000"/>
                <w:szCs w:val="18"/>
              </w:rPr>
              <w:t>is the number of the bits that correspond to the AIDs of the non-AP MLDs set to</w:t>
            </w:r>
            <w:r w:rsidRPr="00FB57BC">
              <w:rPr>
                <w:rFonts w:ascii="TimesNewRomanPSMT" w:hAnsi="TimesNewRomanPSMT"/>
                <w:color w:val="000000"/>
                <w:szCs w:val="18"/>
              </w:rPr>
              <w:br/>
              <w:t xml:space="preserve">1, counting from the bit numbered </w:t>
            </w:r>
            <w:r w:rsidRPr="00FB57BC">
              <w:rPr>
                <w:rFonts w:ascii="TimesNewRomanPS-ItalicMT" w:hAnsi="TimesNewRomanPS-ItalicMT"/>
                <w:i/>
                <w:iCs/>
                <w:color w:val="000000"/>
                <w:szCs w:val="18"/>
              </w:rPr>
              <w:t xml:space="preserve">k </w:t>
            </w:r>
            <w:r w:rsidRPr="00FB57BC">
              <w:rPr>
                <w:rFonts w:ascii="TimesNewRomanPSMT" w:hAnsi="TimesNewRomanPSMT"/>
                <w:color w:val="000000"/>
                <w:szCs w:val="18"/>
              </w:rPr>
              <w:t>of the traffic indication virtual bitmap, in the Partial Virtual Bitmap subfield of the TIM element that is included in a Beacon frame with the Multi-Link Traffic element.”</w:t>
            </w:r>
          </w:p>
        </w:tc>
      </w:tr>
      <w:tr w:rsidR="005E39B5" w:rsidRPr="00FB57BC" w14:paraId="2ADB0A53" w14:textId="77777777" w:rsidTr="0056563C">
        <w:tc>
          <w:tcPr>
            <w:tcW w:w="623" w:type="dxa"/>
          </w:tcPr>
          <w:p w14:paraId="5E3AFEAD" w14:textId="46919B4D" w:rsidR="005E39B5" w:rsidRPr="00FB57BC" w:rsidRDefault="005E39B5" w:rsidP="005E39B5">
            <w:pPr>
              <w:rPr>
                <w:rFonts w:ascii="Arial-BoldMT" w:hAnsi="Arial-BoldMT" w:hint="eastAsia"/>
                <w:color w:val="000000"/>
                <w:szCs w:val="18"/>
              </w:rPr>
            </w:pPr>
            <w:r w:rsidRPr="00FB57BC">
              <w:rPr>
                <w:rFonts w:ascii="Arial" w:hAnsi="Arial" w:cs="Arial"/>
                <w:szCs w:val="18"/>
              </w:rPr>
              <w:t>5136</w:t>
            </w:r>
          </w:p>
        </w:tc>
        <w:tc>
          <w:tcPr>
            <w:tcW w:w="1262" w:type="dxa"/>
          </w:tcPr>
          <w:p w14:paraId="18492E1C" w14:textId="5AFFA818" w:rsidR="005E39B5" w:rsidRPr="00FB57BC" w:rsidRDefault="005E39B5" w:rsidP="005E39B5">
            <w:pPr>
              <w:rPr>
                <w:rFonts w:ascii="Arial-BoldMT" w:hAnsi="Arial-BoldMT" w:hint="eastAsia"/>
                <w:color w:val="000000"/>
                <w:szCs w:val="18"/>
              </w:rPr>
            </w:pPr>
            <w:r w:rsidRPr="00FB57BC">
              <w:rPr>
                <w:rFonts w:ascii="Arial" w:hAnsi="Arial" w:cs="Arial"/>
                <w:szCs w:val="18"/>
              </w:rPr>
              <w:t>Geonjung Ko</w:t>
            </w:r>
          </w:p>
        </w:tc>
        <w:tc>
          <w:tcPr>
            <w:tcW w:w="900" w:type="dxa"/>
          </w:tcPr>
          <w:p w14:paraId="4A7A93EE" w14:textId="3672338E" w:rsidR="005E39B5" w:rsidRPr="00FB57BC" w:rsidRDefault="005E39B5" w:rsidP="005E39B5">
            <w:pPr>
              <w:rPr>
                <w:rFonts w:ascii="Arial-BoldMT" w:hAnsi="Arial-BoldMT" w:hint="eastAsia"/>
                <w:color w:val="000000"/>
                <w:szCs w:val="18"/>
              </w:rPr>
            </w:pPr>
            <w:r w:rsidRPr="00FB57BC">
              <w:rPr>
                <w:rFonts w:ascii="Arial" w:hAnsi="Arial" w:cs="Arial"/>
                <w:szCs w:val="18"/>
              </w:rPr>
              <w:t>9.4.2.295e</w:t>
            </w:r>
          </w:p>
        </w:tc>
        <w:tc>
          <w:tcPr>
            <w:tcW w:w="810" w:type="dxa"/>
          </w:tcPr>
          <w:p w14:paraId="5B89EE4C" w14:textId="56309877" w:rsidR="005E39B5" w:rsidRPr="00FB57BC" w:rsidRDefault="005E39B5" w:rsidP="005E39B5">
            <w:pPr>
              <w:rPr>
                <w:rFonts w:ascii="Arial-BoldMT" w:hAnsi="Arial-BoldMT" w:hint="eastAsia"/>
                <w:color w:val="000000"/>
                <w:szCs w:val="18"/>
              </w:rPr>
            </w:pPr>
            <w:r w:rsidRPr="00FB57BC">
              <w:rPr>
                <w:rFonts w:ascii="Arial" w:hAnsi="Arial" w:cs="Arial"/>
                <w:szCs w:val="18"/>
              </w:rPr>
              <w:t>153.62</w:t>
            </w:r>
          </w:p>
        </w:tc>
        <w:tc>
          <w:tcPr>
            <w:tcW w:w="2340" w:type="dxa"/>
          </w:tcPr>
          <w:p w14:paraId="5587B578" w14:textId="197D1266" w:rsidR="005E39B5" w:rsidRPr="00FB57BC" w:rsidRDefault="005E39B5" w:rsidP="005E39B5">
            <w:pPr>
              <w:rPr>
                <w:rFonts w:ascii="Arial-BoldMT" w:hAnsi="Arial-BoldMT" w:hint="eastAsia"/>
                <w:color w:val="000000"/>
                <w:szCs w:val="18"/>
              </w:rPr>
            </w:pPr>
            <w:r w:rsidRPr="00FB57BC">
              <w:rPr>
                <w:rFonts w:ascii="Arial" w:hAnsi="Arial" w:cs="Arial"/>
                <w:szCs w:val="18"/>
              </w:rPr>
              <w:t>Non-AP MLDs does not have knowledge of which AIDs correspond to MLDs.</w:t>
            </w:r>
          </w:p>
        </w:tc>
        <w:tc>
          <w:tcPr>
            <w:tcW w:w="2070" w:type="dxa"/>
          </w:tcPr>
          <w:p w14:paraId="5249B0F5" w14:textId="6E37A10D" w:rsidR="005E39B5" w:rsidRPr="00FB57BC" w:rsidRDefault="005E39B5" w:rsidP="005E39B5">
            <w:pPr>
              <w:rPr>
                <w:rFonts w:ascii="Arial-BoldMT" w:hAnsi="Arial-BoldMT" w:hint="eastAsia"/>
                <w:color w:val="000000"/>
                <w:szCs w:val="18"/>
              </w:rPr>
            </w:pPr>
            <w:r w:rsidRPr="00FB57BC">
              <w:rPr>
                <w:rFonts w:ascii="Arial" w:hAnsi="Arial" w:cs="Arial"/>
                <w:szCs w:val="18"/>
              </w:rPr>
              <w:t>The Per-Link Traffic Indication List field should contain Per-Link Traffic Indication Bitmap subfields that correspond to STAs not affiliated with an MLD as well, if corresponding bits in the Partial Virtual Bitmap subfield are 1.</w:t>
            </w:r>
          </w:p>
        </w:tc>
        <w:tc>
          <w:tcPr>
            <w:tcW w:w="2072" w:type="dxa"/>
          </w:tcPr>
          <w:p w14:paraId="22FCF0FE" w14:textId="77777777" w:rsidR="005E39B5" w:rsidRPr="00FB57BC" w:rsidRDefault="00EE5237" w:rsidP="005E39B5">
            <w:pPr>
              <w:rPr>
                <w:rFonts w:ascii="Arial-BoldMT" w:hAnsi="Arial-BoldMT" w:hint="eastAsia"/>
                <w:color w:val="000000"/>
                <w:szCs w:val="18"/>
              </w:rPr>
            </w:pPr>
            <w:r w:rsidRPr="00FB57BC">
              <w:rPr>
                <w:rFonts w:ascii="Arial-BoldMT" w:hAnsi="Arial-BoldMT"/>
                <w:color w:val="000000"/>
                <w:szCs w:val="18"/>
              </w:rPr>
              <w:t>Revised.</w:t>
            </w:r>
          </w:p>
          <w:p w14:paraId="4BF2F74F" w14:textId="77777777" w:rsidR="00EE5237" w:rsidRPr="00FB57BC" w:rsidRDefault="00EE5237" w:rsidP="005E39B5">
            <w:pPr>
              <w:rPr>
                <w:rFonts w:ascii="Arial-BoldMT" w:hAnsi="Arial-BoldMT" w:hint="eastAsia"/>
                <w:color w:val="000000"/>
                <w:szCs w:val="18"/>
              </w:rPr>
            </w:pPr>
          </w:p>
          <w:p w14:paraId="3779CB21" w14:textId="7667DDF7" w:rsidR="00EE5237" w:rsidRPr="00FB57BC" w:rsidRDefault="00EE5237" w:rsidP="005E39B5">
            <w:pPr>
              <w:rPr>
                <w:rFonts w:ascii="Arial-BoldMT" w:hAnsi="Arial-BoldMT" w:hint="eastAsia"/>
                <w:color w:val="000000"/>
                <w:szCs w:val="18"/>
              </w:rPr>
            </w:pPr>
            <w:r w:rsidRPr="00FB57BC">
              <w:rPr>
                <w:rFonts w:ascii="Arial-BoldMT" w:hAnsi="Arial-BoldMT"/>
                <w:color w:val="000000"/>
                <w:szCs w:val="18"/>
              </w:rPr>
              <w:t>Agree with the commenter.</w:t>
            </w:r>
            <w:r w:rsidR="004F3D75" w:rsidRPr="00FB57BC">
              <w:rPr>
                <w:rFonts w:ascii="Arial-BoldMT" w:hAnsi="Arial-BoldMT"/>
                <w:color w:val="000000"/>
                <w:szCs w:val="18"/>
              </w:rPr>
              <w:t xml:space="preserve"> The Per-Link Traffic Indication List field </w:t>
            </w:r>
            <w:r w:rsidR="00721AD8" w:rsidRPr="00FB57BC">
              <w:rPr>
                <w:rFonts w:ascii="Arial-BoldMT" w:hAnsi="Arial-BoldMT"/>
                <w:color w:val="000000"/>
                <w:szCs w:val="18"/>
              </w:rPr>
              <w:t xml:space="preserve">may include Per-Link Traffic Indication Bitmap subfields that corresponds to </w:t>
            </w:r>
            <w:r w:rsidR="00035A4D" w:rsidRPr="00FB57BC">
              <w:rPr>
                <w:rFonts w:ascii="Arial-BoldMT" w:hAnsi="Arial-BoldMT"/>
                <w:color w:val="000000"/>
                <w:szCs w:val="18"/>
              </w:rPr>
              <w:t>AIDs assigned to STAs.</w:t>
            </w:r>
          </w:p>
          <w:p w14:paraId="02BABEE6" w14:textId="77777777" w:rsidR="00EE5237" w:rsidRPr="00FB57BC" w:rsidRDefault="00EE5237" w:rsidP="005E39B5">
            <w:pPr>
              <w:rPr>
                <w:rFonts w:ascii="Arial-BoldMT" w:hAnsi="Arial-BoldMT" w:hint="eastAsia"/>
                <w:color w:val="000000"/>
                <w:szCs w:val="18"/>
              </w:rPr>
            </w:pPr>
          </w:p>
          <w:p w14:paraId="1D6BD2B4" w14:textId="0B9034CB" w:rsidR="00EE5237" w:rsidRPr="00FB57BC" w:rsidRDefault="00EE5237" w:rsidP="00EE5237">
            <w:pPr>
              <w:rPr>
                <w:rFonts w:ascii="Arial-BoldMT" w:hAnsi="Arial-BoldMT" w:hint="eastAsia"/>
                <w:color w:val="000000"/>
                <w:szCs w:val="18"/>
              </w:rPr>
            </w:pPr>
            <w:r w:rsidRPr="00FB57BC">
              <w:rPr>
                <w:rFonts w:ascii="Arial-BoldMT" w:hAnsi="Arial-BoldMT"/>
                <w:color w:val="000000"/>
                <w:szCs w:val="18"/>
              </w:rPr>
              <w:t xml:space="preserve">TGbe editor to make the changes with the CID tag (#5136) in </w:t>
            </w:r>
            <w:sdt>
              <w:sdtPr>
                <w:rPr>
                  <w:rFonts w:ascii="Arial-BoldMT" w:hAnsi="Arial-BoldMT"/>
                  <w:color w:val="000000"/>
                  <w:szCs w:val="18"/>
                </w:rPr>
                <w:alias w:val="Title"/>
                <w:tag w:val=""/>
                <w:id w:val="-335616480"/>
                <w:placeholder>
                  <w:docPart w:val="7454E85EC15C493FACA256D50220C2CE"/>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70168436" w14:textId="5239FDA0" w:rsidR="00EE5237" w:rsidRPr="00FB57BC" w:rsidRDefault="00E51FC6" w:rsidP="00EE5237">
            <w:pPr>
              <w:rPr>
                <w:rFonts w:ascii="Arial-BoldMT" w:hAnsi="Arial-BoldMT" w:hint="eastAsia"/>
                <w:color w:val="000000"/>
                <w:szCs w:val="18"/>
              </w:rPr>
            </w:pPr>
            <w:sdt>
              <w:sdtPr>
                <w:rPr>
                  <w:rFonts w:ascii="Arial-BoldMT" w:hAnsi="Arial-BoldMT"/>
                  <w:color w:val="000000"/>
                  <w:szCs w:val="18"/>
                </w:rPr>
                <w:alias w:val="Comments"/>
                <w:tag w:val=""/>
                <w:id w:val="-1140339367"/>
                <w:placeholder>
                  <w:docPart w:val="E04279D9CA3F43EF816C059F9D91BB2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5E39B5" w:rsidRPr="00FB57BC" w14:paraId="03647E85" w14:textId="77777777" w:rsidTr="0056563C">
        <w:tc>
          <w:tcPr>
            <w:tcW w:w="623" w:type="dxa"/>
          </w:tcPr>
          <w:p w14:paraId="161A4AB7" w14:textId="1CE099BB" w:rsidR="005E39B5" w:rsidRPr="00FB57BC" w:rsidRDefault="005E39B5" w:rsidP="005E39B5">
            <w:pPr>
              <w:rPr>
                <w:rFonts w:ascii="Arial-BoldMT" w:hAnsi="Arial-BoldMT" w:hint="eastAsia"/>
                <w:color w:val="000000"/>
                <w:szCs w:val="18"/>
              </w:rPr>
            </w:pPr>
            <w:r w:rsidRPr="00FB57BC">
              <w:rPr>
                <w:rFonts w:ascii="Arial" w:hAnsi="Arial" w:cs="Arial"/>
                <w:szCs w:val="18"/>
              </w:rPr>
              <w:t>4350</w:t>
            </w:r>
          </w:p>
        </w:tc>
        <w:tc>
          <w:tcPr>
            <w:tcW w:w="1262" w:type="dxa"/>
          </w:tcPr>
          <w:p w14:paraId="09B0FCCA" w14:textId="6F765BD2" w:rsidR="005E39B5" w:rsidRPr="00FB57BC" w:rsidRDefault="005E39B5" w:rsidP="005E39B5">
            <w:pPr>
              <w:rPr>
                <w:rFonts w:ascii="Arial-BoldMT" w:hAnsi="Arial-BoldMT" w:hint="eastAsia"/>
                <w:color w:val="000000"/>
                <w:szCs w:val="18"/>
              </w:rPr>
            </w:pPr>
            <w:r w:rsidRPr="00FB57BC">
              <w:rPr>
                <w:rFonts w:ascii="Arial" w:hAnsi="Arial" w:cs="Arial"/>
                <w:szCs w:val="18"/>
              </w:rPr>
              <w:t>Arik Klein</w:t>
            </w:r>
          </w:p>
        </w:tc>
        <w:tc>
          <w:tcPr>
            <w:tcW w:w="900" w:type="dxa"/>
          </w:tcPr>
          <w:p w14:paraId="65DE8E99" w14:textId="2155EAD1" w:rsidR="005E39B5" w:rsidRPr="00FB57BC" w:rsidRDefault="005E39B5" w:rsidP="005E39B5">
            <w:pPr>
              <w:rPr>
                <w:rFonts w:ascii="Arial-BoldMT" w:hAnsi="Arial-BoldMT" w:hint="eastAsia"/>
                <w:color w:val="000000"/>
                <w:szCs w:val="18"/>
              </w:rPr>
            </w:pPr>
            <w:r w:rsidRPr="00FB57BC">
              <w:rPr>
                <w:rFonts w:ascii="Arial" w:hAnsi="Arial" w:cs="Arial"/>
                <w:szCs w:val="18"/>
              </w:rPr>
              <w:t>9.4.2.295e</w:t>
            </w:r>
          </w:p>
        </w:tc>
        <w:tc>
          <w:tcPr>
            <w:tcW w:w="810" w:type="dxa"/>
          </w:tcPr>
          <w:p w14:paraId="26116CC9" w14:textId="781E28BE" w:rsidR="005E39B5" w:rsidRPr="00FB57BC" w:rsidRDefault="005E39B5" w:rsidP="005E39B5">
            <w:pPr>
              <w:rPr>
                <w:rFonts w:ascii="Arial-BoldMT" w:hAnsi="Arial-BoldMT" w:hint="eastAsia"/>
                <w:color w:val="000000"/>
                <w:szCs w:val="18"/>
              </w:rPr>
            </w:pPr>
            <w:r w:rsidRPr="00FB57BC">
              <w:rPr>
                <w:rFonts w:ascii="Arial" w:hAnsi="Arial" w:cs="Arial"/>
                <w:szCs w:val="18"/>
              </w:rPr>
              <w:t>153.65</w:t>
            </w:r>
          </w:p>
        </w:tc>
        <w:tc>
          <w:tcPr>
            <w:tcW w:w="2340" w:type="dxa"/>
          </w:tcPr>
          <w:p w14:paraId="05870F66" w14:textId="672A734B" w:rsidR="005E39B5" w:rsidRPr="00FB57BC" w:rsidRDefault="005E39B5" w:rsidP="005E39B5">
            <w:pPr>
              <w:rPr>
                <w:rFonts w:ascii="Arial-BoldMT" w:hAnsi="Arial-BoldMT" w:hint="eastAsia"/>
                <w:color w:val="000000"/>
                <w:szCs w:val="18"/>
              </w:rPr>
            </w:pPr>
            <w:r w:rsidRPr="00FB57BC">
              <w:rPr>
                <w:rFonts w:ascii="Arial" w:hAnsi="Arial" w:cs="Arial"/>
                <w:szCs w:val="18"/>
              </w:rPr>
              <w:t>Rephrase the following sentence for clarity: "where l is the number of the bits that correspond to the AIDs of the non-AP MLDs set to 1"</w:t>
            </w:r>
          </w:p>
        </w:tc>
        <w:tc>
          <w:tcPr>
            <w:tcW w:w="2070" w:type="dxa"/>
          </w:tcPr>
          <w:p w14:paraId="29666E42" w14:textId="629602F3" w:rsidR="005E39B5" w:rsidRPr="00FB57BC" w:rsidRDefault="005E39B5" w:rsidP="005E39B5">
            <w:pPr>
              <w:rPr>
                <w:rFonts w:ascii="Arial-BoldMT" w:hAnsi="Arial-BoldMT" w:hint="eastAsia"/>
                <w:color w:val="000000"/>
                <w:szCs w:val="18"/>
              </w:rPr>
            </w:pPr>
            <w:r w:rsidRPr="00FB57BC">
              <w:rPr>
                <w:rFonts w:ascii="Arial" w:hAnsi="Arial" w:cs="Arial"/>
                <w:szCs w:val="18"/>
              </w:rPr>
              <w:t>Consider the following text:"where l is the number of the bits that *are set to 1 and*correspond to the AIDs of the non-AP MLDs"</w:t>
            </w:r>
          </w:p>
        </w:tc>
        <w:tc>
          <w:tcPr>
            <w:tcW w:w="2072" w:type="dxa"/>
          </w:tcPr>
          <w:p w14:paraId="11CD337F" w14:textId="77777777" w:rsidR="005E39B5" w:rsidRPr="00FB57BC" w:rsidRDefault="00237A64" w:rsidP="005E39B5">
            <w:pPr>
              <w:rPr>
                <w:rFonts w:ascii="Arial-BoldMT" w:hAnsi="Arial-BoldMT" w:hint="eastAsia"/>
                <w:color w:val="000000"/>
                <w:szCs w:val="18"/>
              </w:rPr>
            </w:pPr>
            <w:r w:rsidRPr="00FB57BC">
              <w:rPr>
                <w:rFonts w:ascii="Arial-BoldMT" w:hAnsi="Arial-BoldMT"/>
                <w:color w:val="000000"/>
                <w:szCs w:val="18"/>
              </w:rPr>
              <w:t>Revised.</w:t>
            </w:r>
          </w:p>
          <w:p w14:paraId="34E8C7E7" w14:textId="77777777" w:rsidR="00237A64" w:rsidRPr="00FB57BC" w:rsidRDefault="00237A64" w:rsidP="005E39B5">
            <w:pPr>
              <w:rPr>
                <w:rFonts w:ascii="Arial-BoldMT" w:hAnsi="Arial-BoldMT" w:hint="eastAsia"/>
                <w:color w:val="000000"/>
                <w:szCs w:val="18"/>
              </w:rPr>
            </w:pPr>
          </w:p>
          <w:p w14:paraId="7106FCAA" w14:textId="66A938F9" w:rsidR="00237A64" w:rsidRPr="00FB57BC" w:rsidRDefault="00326726" w:rsidP="005E39B5">
            <w:pPr>
              <w:rPr>
                <w:rFonts w:ascii="Arial-BoldMT" w:hAnsi="Arial-BoldMT" w:hint="eastAsia"/>
                <w:color w:val="000000"/>
                <w:szCs w:val="18"/>
              </w:rPr>
            </w:pPr>
            <w:r w:rsidRPr="00FB57BC">
              <w:rPr>
                <w:rFonts w:ascii="Arial-BoldMT" w:hAnsi="Arial-BoldMT"/>
                <w:color w:val="000000"/>
                <w:szCs w:val="18"/>
              </w:rPr>
              <w:t>For clarity, added ‘and’ in front of ‘set to 1’.</w:t>
            </w:r>
          </w:p>
          <w:p w14:paraId="426E9080" w14:textId="77777777" w:rsidR="00326726" w:rsidRPr="00FB57BC" w:rsidRDefault="00326726" w:rsidP="005E39B5">
            <w:pPr>
              <w:rPr>
                <w:rFonts w:ascii="Arial-BoldMT" w:hAnsi="Arial-BoldMT" w:hint="eastAsia"/>
                <w:color w:val="000000"/>
                <w:szCs w:val="18"/>
              </w:rPr>
            </w:pPr>
          </w:p>
          <w:p w14:paraId="046EA1DD" w14:textId="16868430" w:rsidR="00B864BC" w:rsidRPr="00FB57BC" w:rsidRDefault="00B864BC" w:rsidP="00B864BC">
            <w:pPr>
              <w:rPr>
                <w:rFonts w:ascii="Arial-BoldMT" w:hAnsi="Arial-BoldMT" w:hint="eastAsia"/>
                <w:color w:val="000000"/>
                <w:szCs w:val="18"/>
              </w:rPr>
            </w:pPr>
            <w:r w:rsidRPr="00FB57BC">
              <w:rPr>
                <w:rFonts w:ascii="Arial-BoldMT" w:hAnsi="Arial-BoldMT"/>
                <w:color w:val="000000"/>
                <w:szCs w:val="18"/>
              </w:rPr>
              <w:t xml:space="preserve">TGbe editor to make the changes with the CID tag (#4350) in </w:t>
            </w:r>
            <w:sdt>
              <w:sdtPr>
                <w:rPr>
                  <w:rFonts w:ascii="Arial-BoldMT" w:hAnsi="Arial-BoldMT"/>
                  <w:color w:val="000000"/>
                  <w:szCs w:val="18"/>
                </w:rPr>
                <w:alias w:val="Title"/>
                <w:tag w:val=""/>
                <w:id w:val="1068075627"/>
                <w:placeholder>
                  <w:docPart w:val="099CF97B004C44C1BB496655DE4763E9"/>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59A0A846" w14:textId="54993917" w:rsidR="00326726" w:rsidRPr="00FB57BC" w:rsidRDefault="00E51FC6" w:rsidP="00B864BC">
            <w:pPr>
              <w:rPr>
                <w:rFonts w:ascii="Arial-BoldMT" w:hAnsi="Arial-BoldMT" w:hint="eastAsia"/>
                <w:color w:val="000000"/>
                <w:szCs w:val="18"/>
              </w:rPr>
            </w:pPr>
            <w:sdt>
              <w:sdtPr>
                <w:rPr>
                  <w:rFonts w:ascii="Arial-BoldMT" w:hAnsi="Arial-BoldMT"/>
                  <w:color w:val="000000"/>
                  <w:szCs w:val="18"/>
                </w:rPr>
                <w:alias w:val="Comments"/>
                <w:tag w:val=""/>
                <w:id w:val="2016575075"/>
                <w:placeholder>
                  <w:docPart w:val="5DAF7B785B8A44A786A29D5A23DDE9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5E39B5" w:rsidRPr="00FB57BC" w14:paraId="2D0311F3" w14:textId="77777777" w:rsidTr="0056563C">
        <w:tc>
          <w:tcPr>
            <w:tcW w:w="623" w:type="dxa"/>
          </w:tcPr>
          <w:p w14:paraId="69E1F841" w14:textId="2AAD6CAB" w:rsidR="005E39B5" w:rsidRPr="00FB57BC" w:rsidRDefault="005E39B5" w:rsidP="005E39B5">
            <w:pPr>
              <w:rPr>
                <w:rFonts w:ascii="Arial-BoldMT" w:hAnsi="Arial-BoldMT" w:hint="eastAsia"/>
                <w:color w:val="000000"/>
                <w:szCs w:val="18"/>
              </w:rPr>
            </w:pPr>
            <w:r w:rsidRPr="00FB57BC">
              <w:rPr>
                <w:rFonts w:ascii="Arial" w:hAnsi="Arial" w:cs="Arial"/>
                <w:szCs w:val="18"/>
              </w:rPr>
              <w:t>5137</w:t>
            </w:r>
          </w:p>
        </w:tc>
        <w:tc>
          <w:tcPr>
            <w:tcW w:w="1262" w:type="dxa"/>
          </w:tcPr>
          <w:p w14:paraId="1CFDB766" w14:textId="5A2EACD1" w:rsidR="005E39B5" w:rsidRPr="00FB57BC" w:rsidRDefault="005E39B5" w:rsidP="005E39B5">
            <w:pPr>
              <w:rPr>
                <w:rFonts w:ascii="Arial-BoldMT" w:hAnsi="Arial-BoldMT" w:hint="eastAsia"/>
                <w:color w:val="000000"/>
                <w:szCs w:val="18"/>
              </w:rPr>
            </w:pPr>
            <w:r w:rsidRPr="00FB57BC">
              <w:rPr>
                <w:rFonts w:ascii="Arial" w:hAnsi="Arial" w:cs="Arial"/>
                <w:szCs w:val="18"/>
              </w:rPr>
              <w:t>Geonjung Ko</w:t>
            </w:r>
          </w:p>
        </w:tc>
        <w:tc>
          <w:tcPr>
            <w:tcW w:w="900" w:type="dxa"/>
          </w:tcPr>
          <w:p w14:paraId="4C71791A" w14:textId="380DF28A" w:rsidR="005E39B5" w:rsidRPr="00FB57BC" w:rsidRDefault="005E39B5" w:rsidP="005E39B5">
            <w:pPr>
              <w:rPr>
                <w:rFonts w:ascii="Arial-BoldMT" w:hAnsi="Arial-BoldMT" w:hint="eastAsia"/>
                <w:color w:val="000000"/>
                <w:szCs w:val="18"/>
              </w:rPr>
            </w:pPr>
            <w:r w:rsidRPr="00FB57BC">
              <w:rPr>
                <w:rFonts w:ascii="Arial" w:hAnsi="Arial" w:cs="Arial"/>
                <w:szCs w:val="18"/>
              </w:rPr>
              <w:t>9.4.2.295e</w:t>
            </w:r>
          </w:p>
        </w:tc>
        <w:tc>
          <w:tcPr>
            <w:tcW w:w="810" w:type="dxa"/>
          </w:tcPr>
          <w:p w14:paraId="383FCB5D" w14:textId="0A1E792B" w:rsidR="005E39B5" w:rsidRPr="00FB57BC" w:rsidRDefault="005E39B5" w:rsidP="005E39B5">
            <w:pPr>
              <w:rPr>
                <w:rFonts w:ascii="Arial-BoldMT" w:hAnsi="Arial-BoldMT" w:hint="eastAsia"/>
                <w:color w:val="000000"/>
                <w:szCs w:val="18"/>
              </w:rPr>
            </w:pPr>
            <w:r w:rsidRPr="00FB57BC">
              <w:rPr>
                <w:rFonts w:ascii="Arial" w:hAnsi="Arial" w:cs="Arial"/>
                <w:szCs w:val="18"/>
              </w:rPr>
              <w:t>153.65</w:t>
            </w:r>
          </w:p>
        </w:tc>
        <w:tc>
          <w:tcPr>
            <w:tcW w:w="2340" w:type="dxa"/>
          </w:tcPr>
          <w:p w14:paraId="02697E5D" w14:textId="2FFC0409" w:rsidR="005E39B5" w:rsidRPr="00FB57BC" w:rsidRDefault="005E39B5" w:rsidP="005E39B5">
            <w:pPr>
              <w:rPr>
                <w:rFonts w:ascii="Arial-BoldMT" w:hAnsi="Arial-BoldMT" w:hint="eastAsia"/>
                <w:color w:val="000000"/>
                <w:szCs w:val="18"/>
              </w:rPr>
            </w:pPr>
            <w:r w:rsidRPr="00FB57BC">
              <w:rPr>
                <w:rFonts w:ascii="Arial" w:hAnsi="Arial" w:cs="Arial"/>
                <w:szCs w:val="18"/>
              </w:rPr>
              <w:t>Non-AP MLDs does not have knowledge of which AIDs correspond to MLDs.</w:t>
            </w:r>
          </w:p>
        </w:tc>
        <w:tc>
          <w:tcPr>
            <w:tcW w:w="2070" w:type="dxa"/>
          </w:tcPr>
          <w:p w14:paraId="24216584" w14:textId="7233AC5A" w:rsidR="005E39B5" w:rsidRPr="00FB57BC" w:rsidRDefault="005E39B5" w:rsidP="005E39B5">
            <w:pPr>
              <w:rPr>
                <w:rFonts w:ascii="Arial-BoldMT" w:hAnsi="Arial-BoldMT" w:hint="eastAsia"/>
                <w:color w:val="000000"/>
                <w:szCs w:val="18"/>
              </w:rPr>
            </w:pPr>
            <w:r w:rsidRPr="00FB57BC">
              <w:rPr>
                <w:rFonts w:ascii="Arial" w:hAnsi="Arial" w:cs="Arial"/>
                <w:szCs w:val="18"/>
              </w:rPr>
              <w:t xml:space="preserve">The number l should count the number of bits that correspond to STAs not affiliated with </w:t>
            </w:r>
            <w:r w:rsidRPr="00FB57BC">
              <w:rPr>
                <w:rFonts w:ascii="Arial" w:hAnsi="Arial" w:cs="Arial"/>
                <w:szCs w:val="18"/>
              </w:rPr>
              <w:lastRenderedPageBreak/>
              <w:t>an MLD as well, if corresponding bits in the Partial Virtual Bitmap subfield are 1.</w:t>
            </w:r>
          </w:p>
        </w:tc>
        <w:tc>
          <w:tcPr>
            <w:tcW w:w="2072" w:type="dxa"/>
          </w:tcPr>
          <w:p w14:paraId="7F39542A" w14:textId="77777777" w:rsidR="00035A4D" w:rsidRPr="00FB57BC" w:rsidRDefault="00035A4D" w:rsidP="00035A4D">
            <w:pPr>
              <w:rPr>
                <w:rFonts w:ascii="Arial-BoldMT" w:hAnsi="Arial-BoldMT" w:hint="eastAsia"/>
                <w:color w:val="000000"/>
                <w:szCs w:val="18"/>
              </w:rPr>
            </w:pPr>
            <w:r w:rsidRPr="00FB57BC">
              <w:rPr>
                <w:rFonts w:ascii="Arial-BoldMT" w:hAnsi="Arial-BoldMT"/>
                <w:color w:val="000000"/>
                <w:szCs w:val="18"/>
              </w:rPr>
              <w:lastRenderedPageBreak/>
              <w:t>Revised.</w:t>
            </w:r>
          </w:p>
          <w:p w14:paraId="555EC15F" w14:textId="77777777" w:rsidR="00035A4D" w:rsidRPr="00FB57BC" w:rsidRDefault="00035A4D" w:rsidP="00035A4D">
            <w:pPr>
              <w:rPr>
                <w:rFonts w:ascii="Arial-BoldMT" w:hAnsi="Arial-BoldMT" w:hint="eastAsia"/>
                <w:color w:val="000000"/>
                <w:szCs w:val="18"/>
              </w:rPr>
            </w:pPr>
          </w:p>
          <w:p w14:paraId="2F2D4BEE" w14:textId="77777777" w:rsidR="00035A4D" w:rsidRPr="00FB57BC" w:rsidRDefault="00035A4D" w:rsidP="00035A4D">
            <w:pPr>
              <w:rPr>
                <w:rFonts w:ascii="Arial-BoldMT" w:hAnsi="Arial-BoldMT" w:hint="eastAsia"/>
                <w:color w:val="000000"/>
                <w:szCs w:val="18"/>
              </w:rPr>
            </w:pPr>
            <w:r w:rsidRPr="00FB57BC">
              <w:rPr>
                <w:rFonts w:ascii="Arial-BoldMT" w:hAnsi="Arial-BoldMT"/>
                <w:color w:val="000000"/>
                <w:szCs w:val="18"/>
              </w:rPr>
              <w:t>Agree with the commenter. The Per-</w:t>
            </w:r>
            <w:r w:rsidRPr="00FB57BC">
              <w:rPr>
                <w:rFonts w:ascii="Arial-BoldMT" w:hAnsi="Arial-BoldMT"/>
                <w:color w:val="000000"/>
                <w:szCs w:val="18"/>
              </w:rPr>
              <w:lastRenderedPageBreak/>
              <w:t>Link Traffic Indication List field may include Per-Link Traffic Indication Bitmap subfields that corresponds to AIDs assigned to STAs.</w:t>
            </w:r>
          </w:p>
          <w:p w14:paraId="77C6AAF2" w14:textId="77777777" w:rsidR="00035A4D" w:rsidRPr="00FB57BC" w:rsidRDefault="00035A4D" w:rsidP="00035A4D">
            <w:pPr>
              <w:rPr>
                <w:rFonts w:ascii="Arial-BoldMT" w:hAnsi="Arial-BoldMT" w:hint="eastAsia"/>
                <w:color w:val="000000"/>
                <w:szCs w:val="18"/>
              </w:rPr>
            </w:pPr>
          </w:p>
          <w:p w14:paraId="1B98FCAE" w14:textId="60F45370" w:rsidR="00035A4D" w:rsidRPr="00FB57BC" w:rsidRDefault="00035A4D" w:rsidP="00035A4D">
            <w:pPr>
              <w:rPr>
                <w:rFonts w:ascii="Arial-BoldMT" w:hAnsi="Arial-BoldMT" w:hint="eastAsia"/>
                <w:color w:val="000000"/>
                <w:szCs w:val="18"/>
              </w:rPr>
            </w:pPr>
            <w:r w:rsidRPr="00FB57BC">
              <w:rPr>
                <w:rFonts w:ascii="Arial-BoldMT" w:hAnsi="Arial-BoldMT"/>
                <w:color w:val="000000"/>
                <w:szCs w:val="18"/>
              </w:rPr>
              <w:t xml:space="preserve">TGbe editor to make the changes with the CID tag (#5137) in </w:t>
            </w:r>
            <w:sdt>
              <w:sdtPr>
                <w:rPr>
                  <w:rFonts w:ascii="Arial-BoldMT" w:hAnsi="Arial-BoldMT"/>
                  <w:color w:val="000000"/>
                  <w:szCs w:val="18"/>
                </w:rPr>
                <w:alias w:val="Title"/>
                <w:tag w:val=""/>
                <w:id w:val="13889377"/>
                <w:placeholder>
                  <w:docPart w:val="9F7D137E293A4C5E9797746B9DE03131"/>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3040477B" w14:textId="6BA1F71C" w:rsidR="005E39B5" w:rsidRPr="00FB57BC" w:rsidRDefault="00E51FC6" w:rsidP="00035A4D">
            <w:pPr>
              <w:rPr>
                <w:rFonts w:ascii="Arial-BoldMT" w:hAnsi="Arial-BoldMT" w:hint="eastAsia"/>
                <w:color w:val="000000"/>
                <w:szCs w:val="18"/>
              </w:rPr>
            </w:pPr>
            <w:sdt>
              <w:sdtPr>
                <w:rPr>
                  <w:rFonts w:ascii="Arial-BoldMT" w:hAnsi="Arial-BoldMT"/>
                  <w:color w:val="000000"/>
                  <w:szCs w:val="18"/>
                </w:rPr>
                <w:alias w:val="Comments"/>
                <w:tag w:val=""/>
                <w:id w:val="-1136176100"/>
                <w:placeholder>
                  <w:docPart w:val="981BF670771640D0AFE3FABD3046562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5E39B5" w:rsidRPr="00FB57BC" w14:paraId="259A6CA1" w14:textId="77777777" w:rsidTr="0056563C">
        <w:tc>
          <w:tcPr>
            <w:tcW w:w="623" w:type="dxa"/>
          </w:tcPr>
          <w:p w14:paraId="596A41F1" w14:textId="4BA8BFD1" w:rsidR="005E39B5" w:rsidRPr="00FB57BC" w:rsidRDefault="005E39B5" w:rsidP="005E39B5">
            <w:pPr>
              <w:rPr>
                <w:rFonts w:ascii="Arial-BoldMT" w:hAnsi="Arial-BoldMT" w:hint="eastAsia"/>
                <w:color w:val="000000"/>
                <w:szCs w:val="18"/>
              </w:rPr>
            </w:pPr>
            <w:r w:rsidRPr="00FB57BC">
              <w:rPr>
                <w:rFonts w:ascii="Arial" w:hAnsi="Arial" w:cs="Arial"/>
                <w:szCs w:val="18"/>
              </w:rPr>
              <w:lastRenderedPageBreak/>
              <w:t>6373</w:t>
            </w:r>
          </w:p>
        </w:tc>
        <w:tc>
          <w:tcPr>
            <w:tcW w:w="1262" w:type="dxa"/>
          </w:tcPr>
          <w:p w14:paraId="5C70A71F" w14:textId="23D3925D" w:rsidR="005E39B5" w:rsidRPr="00FB57BC" w:rsidRDefault="005E39B5" w:rsidP="005E39B5">
            <w:pPr>
              <w:rPr>
                <w:rFonts w:ascii="Arial-BoldMT" w:hAnsi="Arial-BoldMT" w:hint="eastAsia"/>
                <w:color w:val="000000"/>
                <w:szCs w:val="18"/>
              </w:rPr>
            </w:pPr>
            <w:r w:rsidRPr="00FB57BC">
              <w:rPr>
                <w:rFonts w:ascii="Arial" w:hAnsi="Arial" w:cs="Arial"/>
                <w:szCs w:val="18"/>
              </w:rPr>
              <w:t>Morteza Mehrnoush</w:t>
            </w:r>
          </w:p>
        </w:tc>
        <w:tc>
          <w:tcPr>
            <w:tcW w:w="900" w:type="dxa"/>
          </w:tcPr>
          <w:p w14:paraId="68C831AB" w14:textId="4E1B22B7" w:rsidR="005E39B5" w:rsidRPr="00FB57BC" w:rsidRDefault="005E39B5" w:rsidP="005E39B5">
            <w:pPr>
              <w:rPr>
                <w:rFonts w:ascii="Arial-BoldMT" w:hAnsi="Arial-BoldMT" w:hint="eastAsia"/>
                <w:color w:val="000000"/>
                <w:szCs w:val="18"/>
              </w:rPr>
            </w:pPr>
            <w:r w:rsidRPr="00FB57BC">
              <w:rPr>
                <w:rFonts w:ascii="Arial" w:hAnsi="Arial" w:cs="Arial"/>
                <w:szCs w:val="18"/>
              </w:rPr>
              <w:t>9.4.2.295e</w:t>
            </w:r>
          </w:p>
        </w:tc>
        <w:tc>
          <w:tcPr>
            <w:tcW w:w="810" w:type="dxa"/>
          </w:tcPr>
          <w:p w14:paraId="63264C0E" w14:textId="020F93E3" w:rsidR="005E39B5" w:rsidRPr="00FB57BC" w:rsidRDefault="005E39B5" w:rsidP="005E39B5">
            <w:pPr>
              <w:rPr>
                <w:rFonts w:ascii="Arial-BoldMT" w:hAnsi="Arial-BoldMT" w:hint="eastAsia"/>
                <w:color w:val="000000"/>
                <w:szCs w:val="18"/>
              </w:rPr>
            </w:pPr>
            <w:r w:rsidRPr="00FB57BC">
              <w:rPr>
                <w:rFonts w:ascii="Arial" w:hAnsi="Arial" w:cs="Arial"/>
                <w:szCs w:val="18"/>
              </w:rPr>
              <w:t>154.05</w:t>
            </w:r>
          </w:p>
        </w:tc>
        <w:tc>
          <w:tcPr>
            <w:tcW w:w="2340" w:type="dxa"/>
          </w:tcPr>
          <w:p w14:paraId="4F40943F" w14:textId="4367E5CB" w:rsidR="005E39B5" w:rsidRPr="00FB57BC" w:rsidRDefault="005E39B5" w:rsidP="005E39B5">
            <w:pPr>
              <w:rPr>
                <w:rFonts w:ascii="Arial-BoldMT" w:hAnsi="Arial-BoldMT" w:hint="eastAsia"/>
                <w:color w:val="000000"/>
                <w:szCs w:val="18"/>
              </w:rPr>
            </w:pPr>
            <w:r w:rsidRPr="00FB57BC">
              <w:rPr>
                <w:rFonts w:ascii="Arial" w:hAnsi="Arial" w:cs="Arial"/>
                <w:szCs w:val="18"/>
              </w:rPr>
              <w:t>In figure "Figure 9-788eaf", there is a indexing for 1 to n for the Per-Link Traffic Indication Bitmap (1 to n); Please define "n" in the text.</w:t>
            </w:r>
          </w:p>
        </w:tc>
        <w:tc>
          <w:tcPr>
            <w:tcW w:w="2070" w:type="dxa"/>
          </w:tcPr>
          <w:p w14:paraId="7B840296" w14:textId="03E76235" w:rsidR="005E39B5" w:rsidRPr="00FB57BC" w:rsidRDefault="005E39B5" w:rsidP="005E39B5">
            <w:pPr>
              <w:rPr>
                <w:rFonts w:ascii="Arial-BoldMT" w:hAnsi="Arial-BoldMT" w:hint="eastAsia"/>
                <w:color w:val="000000"/>
                <w:szCs w:val="18"/>
              </w:rPr>
            </w:pPr>
            <w:r w:rsidRPr="00FB57BC">
              <w:rPr>
                <w:rFonts w:ascii="Arial" w:hAnsi="Arial" w:cs="Arial"/>
                <w:szCs w:val="18"/>
              </w:rPr>
              <w:t>as in comment</w:t>
            </w:r>
          </w:p>
        </w:tc>
        <w:tc>
          <w:tcPr>
            <w:tcW w:w="2072" w:type="dxa"/>
          </w:tcPr>
          <w:p w14:paraId="7BBB6774" w14:textId="77777777" w:rsidR="005E39B5" w:rsidRPr="00FB57BC" w:rsidRDefault="009510D3" w:rsidP="005E39B5">
            <w:pPr>
              <w:rPr>
                <w:rFonts w:ascii="Arial-BoldMT" w:hAnsi="Arial-BoldMT" w:hint="eastAsia"/>
                <w:color w:val="000000"/>
                <w:szCs w:val="18"/>
              </w:rPr>
            </w:pPr>
            <w:r w:rsidRPr="00FB57BC">
              <w:rPr>
                <w:rFonts w:ascii="Arial-BoldMT" w:hAnsi="Arial-BoldMT"/>
                <w:color w:val="000000"/>
                <w:szCs w:val="18"/>
              </w:rPr>
              <w:t>Revised.</w:t>
            </w:r>
          </w:p>
          <w:p w14:paraId="4FB3B3C0" w14:textId="77777777" w:rsidR="009510D3" w:rsidRPr="00FB57BC" w:rsidRDefault="009510D3" w:rsidP="005E39B5">
            <w:pPr>
              <w:rPr>
                <w:rFonts w:ascii="Arial-BoldMT" w:hAnsi="Arial-BoldMT" w:hint="eastAsia"/>
                <w:color w:val="000000"/>
                <w:szCs w:val="18"/>
              </w:rPr>
            </w:pPr>
          </w:p>
          <w:p w14:paraId="4DF8E71A" w14:textId="77777777" w:rsidR="009510D3" w:rsidRDefault="0093413A" w:rsidP="005E39B5">
            <w:pPr>
              <w:rPr>
                <w:ins w:id="80" w:author="Park, Minyoung" w:date="2022-03-03T08:44:00Z"/>
                <w:rFonts w:ascii="Arial-BoldMT" w:hAnsi="Arial-BoldMT" w:hint="eastAsia"/>
                <w:color w:val="000000"/>
                <w:szCs w:val="18"/>
              </w:rPr>
            </w:pPr>
            <w:r w:rsidRPr="00FB57BC">
              <w:rPr>
                <w:rFonts w:ascii="Arial-BoldMT" w:hAnsi="Arial-BoldMT"/>
                <w:color w:val="000000"/>
                <w:szCs w:val="18"/>
              </w:rPr>
              <w:t>Agree with the commenter. ‘n’ is replaced with ‘</w:t>
            </w:r>
            <w:r w:rsidRPr="00FB57BC">
              <w:rPr>
                <w:i/>
                <w:iCs/>
                <w:color w:val="000000"/>
                <w:szCs w:val="18"/>
              </w:rPr>
              <w:t>l</w:t>
            </w:r>
            <w:r w:rsidRPr="00FB57BC">
              <w:rPr>
                <w:rFonts w:ascii="Arial-BoldMT" w:hAnsi="Arial-BoldMT"/>
                <w:color w:val="000000"/>
                <w:szCs w:val="18"/>
              </w:rPr>
              <w:t>’</w:t>
            </w:r>
            <w:r w:rsidR="00E81D27" w:rsidRPr="00FB57BC">
              <w:rPr>
                <w:rFonts w:ascii="Arial-BoldMT" w:hAnsi="Arial-BoldMT"/>
                <w:color w:val="000000"/>
                <w:szCs w:val="18"/>
              </w:rPr>
              <w:t xml:space="preserve"> which is the variable that indicates the number of Per-Link Traffic Indication Bitmap subfields.</w:t>
            </w:r>
          </w:p>
          <w:p w14:paraId="42488FA1" w14:textId="77777777" w:rsidR="00A2358C" w:rsidRDefault="00A2358C" w:rsidP="005E39B5">
            <w:pPr>
              <w:rPr>
                <w:ins w:id="81" w:author="Park, Minyoung" w:date="2022-03-03T08:44:00Z"/>
                <w:rFonts w:ascii="Arial-BoldMT" w:hAnsi="Arial-BoldMT" w:hint="eastAsia"/>
                <w:color w:val="000000"/>
                <w:szCs w:val="18"/>
              </w:rPr>
            </w:pPr>
          </w:p>
          <w:p w14:paraId="0DABBBFA" w14:textId="6495F9C1" w:rsidR="00A2358C" w:rsidRPr="00FB57BC" w:rsidRDefault="00A2358C" w:rsidP="00A2358C">
            <w:pPr>
              <w:rPr>
                <w:ins w:id="82" w:author="Park, Minyoung" w:date="2022-03-03T08:44:00Z"/>
                <w:rFonts w:ascii="Arial-BoldMT" w:hAnsi="Arial-BoldMT" w:hint="eastAsia"/>
                <w:color w:val="000000"/>
                <w:szCs w:val="18"/>
              </w:rPr>
            </w:pPr>
            <w:ins w:id="83" w:author="Park, Minyoung" w:date="2022-03-03T08:44:00Z">
              <w:r w:rsidRPr="00FB57BC">
                <w:rPr>
                  <w:rFonts w:ascii="Arial-BoldMT" w:hAnsi="Arial-BoldMT"/>
                  <w:color w:val="000000"/>
                  <w:szCs w:val="18"/>
                </w:rPr>
                <w:t>TGbe editor to make the changes with the CID tag (#</w:t>
              </w:r>
              <w:r>
                <w:rPr>
                  <w:rFonts w:ascii="Arial-BoldMT" w:hAnsi="Arial-BoldMT"/>
                  <w:color w:val="000000"/>
                  <w:szCs w:val="18"/>
                </w:rPr>
                <w:t>6373</w:t>
              </w:r>
              <w:r w:rsidRPr="00FB57BC">
                <w:rPr>
                  <w:rFonts w:ascii="Arial-BoldMT" w:hAnsi="Arial-BoldMT"/>
                  <w:color w:val="000000"/>
                  <w:szCs w:val="18"/>
                </w:rPr>
                <w:t xml:space="preserve">) in </w:t>
              </w:r>
            </w:ins>
            <w:customXmlInsRangeStart w:id="84" w:author="Park, Minyoung" w:date="2022-03-03T08:44:00Z"/>
            <w:sdt>
              <w:sdtPr>
                <w:rPr>
                  <w:rFonts w:ascii="Arial-BoldMT" w:hAnsi="Arial-BoldMT"/>
                  <w:color w:val="000000"/>
                  <w:szCs w:val="18"/>
                </w:rPr>
                <w:alias w:val="Title"/>
                <w:tag w:val=""/>
                <w:id w:val="-378240176"/>
                <w:placeholder>
                  <w:docPart w:val="3AA87C29C4264BB4BF23ECE0569AA3B2"/>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84"/>
                <w:r w:rsidR="00DE4942">
                  <w:rPr>
                    <w:rFonts w:ascii="Arial-BoldMT" w:hAnsi="Arial-BoldMT"/>
                    <w:color w:val="000000"/>
                    <w:szCs w:val="18"/>
                  </w:rPr>
                  <w:t>doc.: IEEE 802.11-22/193r1</w:t>
                </w:r>
                <w:customXmlInsRangeStart w:id="85" w:author="Park, Minyoung" w:date="2022-03-03T08:44:00Z"/>
              </w:sdtContent>
            </w:sdt>
            <w:customXmlInsRangeEnd w:id="85"/>
          </w:p>
          <w:p w14:paraId="12641C32" w14:textId="627D9441" w:rsidR="00A2358C" w:rsidRPr="00FB57BC" w:rsidRDefault="00E51FC6" w:rsidP="00A2358C">
            <w:pPr>
              <w:rPr>
                <w:rFonts w:ascii="Arial-BoldMT" w:hAnsi="Arial-BoldMT" w:hint="eastAsia"/>
                <w:color w:val="000000"/>
                <w:szCs w:val="18"/>
              </w:rPr>
            </w:pPr>
            <w:customXmlInsRangeStart w:id="86" w:author="Park, Minyoung" w:date="2022-03-03T08:44:00Z"/>
            <w:sdt>
              <w:sdtPr>
                <w:rPr>
                  <w:rFonts w:ascii="Arial-BoldMT" w:hAnsi="Arial-BoldMT"/>
                  <w:color w:val="000000"/>
                  <w:szCs w:val="18"/>
                </w:rPr>
                <w:alias w:val="Comments"/>
                <w:tag w:val=""/>
                <w:id w:val="-384028429"/>
                <w:placeholder>
                  <w:docPart w:val="FC1669CB814945329AB800189A645FB9"/>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86"/>
                <w:r w:rsidR="00DE4942">
                  <w:rPr>
                    <w:rFonts w:ascii="Arial-BoldMT" w:hAnsi="Arial-BoldMT"/>
                    <w:color w:val="000000"/>
                    <w:szCs w:val="18"/>
                  </w:rPr>
                  <w:t>[https://mentor.ieee.org/802.11/dcn/22/11-22-193-01-00be-cc36-cr-clause9.docx]</w:t>
                </w:r>
                <w:customXmlInsRangeStart w:id="87" w:author="Park, Minyoung" w:date="2022-03-03T08:44:00Z"/>
              </w:sdtContent>
            </w:sdt>
            <w:customXmlInsRangeEnd w:id="87"/>
          </w:p>
        </w:tc>
      </w:tr>
      <w:tr w:rsidR="005E39B5" w:rsidRPr="00FB57BC" w14:paraId="26D2BE4E" w14:textId="77777777" w:rsidTr="0056563C">
        <w:tc>
          <w:tcPr>
            <w:tcW w:w="623" w:type="dxa"/>
          </w:tcPr>
          <w:p w14:paraId="73E5EE77" w14:textId="06A2C0AC" w:rsidR="005E39B5" w:rsidRPr="00FB57BC" w:rsidRDefault="005E39B5" w:rsidP="005E39B5">
            <w:pPr>
              <w:rPr>
                <w:rFonts w:ascii="Arial" w:hAnsi="Arial" w:cs="Arial"/>
                <w:szCs w:val="18"/>
              </w:rPr>
            </w:pPr>
            <w:r w:rsidRPr="00FB57BC">
              <w:rPr>
                <w:rFonts w:ascii="Arial" w:hAnsi="Arial" w:cs="Arial"/>
                <w:szCs w:val="18"/>
              </w:rPr>
              <w:t>8176</w:t>
            </w:r>
          </w:p>
        </w:tc>
        <w:tc>
          <w:tcPr>
            <w:tcW w:w="1262" w:type="dxa"/>
          </w:tcPr>
          <w:p w14:paraId="56FA3A93" w14:textId="2CC63385" w:rsidR="005E39B5" w:rsidRPr="00FB57BC" w:rsidRDefault="005E39B5" w:rsidP="005E39B5">
            <w:pPr>
              <w:rPr>
                <w:rFonts w:ascii="Arial" w:hAnsi="Arial" w:cs="Arial"/>
                <w:szCs w:val="18"/>
              </w:rPr>
            </w:pPr>
            <w:r w:rsidRPr="00FB57BC">
              <w:rPr>
                <w:rFonts w:ascii="Arial" w:hAnsi="Arial" w:cs="Arial"/>
                <w:szCs w:val="18"/>
              </w:rPr>
              <w:t>Yunbo Li</w:t>
            </w:r>
          </w:p>
        </w:tc>
        <w:tc>
          <w:tcPr>
            <w:tcW w:w="900" w:type="dxa"/>
          </w:tcPr>
          <w:p w14:paraId="58A5F03E" w14:textId="2AA910EE" w:rsidR="005E39B5" w:rsidRPr="00FB57BC" w:rsidRDefault="005E39B5" w:rsidP="005E39B5">
            <w:pPr>
              <w:rPr>
                <w:rFonts w:ascii="Arial" w:hAnsi="Arial" w:cs="Arial"/>
                <w:szCs w:val="18"/>
              </w:rPr>
            </w:pPr>
            <w:r w:rsidRPr="00FB57BC">
              <w:rPr>
                <w:rFonts w:ascii="Arial" w:hAnsi="Arial" w:cs="Arial"/>
                <w:szCs w:val="18"/>
              </w:rPr>
              <w:t>9.4.2.295e</w:t>
            </w:r>
          </w:p>
        </w:tc>
        <w:tc>
          <w:tcPr>
            <w:tcW w:w="810" w:type="dxa"/>
          </w:tcPr>
          <w:p w14:paraId="70FE685E" w14:textId="32FB4D69" w:rsidR="005E39B5" w:rsidRPr="00FB57BC" w:rsidRDefault="005E39B5" w:rsidP="005E39B5">
            <w:pPr>
              <w:rPr>
                <w:rFonts w:ascii="Arial" w:hAnsi="Arial" w:cs="Arial"/>
                <w:szCs w:val="18"/>
              </w:rPr>
            </w:pPr>
            <w:r w:rsidRPr="00FB57BC">
              <w:rPr>
                <w:rFonts w:ascii="Arial" w:hAnsi="Arial" w:cs="Arial"/>
                <w:szCs w:val="18"/>
              </w:rPr>
              <w:t>154.13</w:t>
            </w:r>
          </w:p>
        </w:tc>
        <w:tc>
          <w:tcPr>
            <w:tcW w:w="2340" w:type="dxa"/>
          </w:tcPr>
          <w:p w14:paraId="6AF6C2ED" w14:textId="5EAF4D57" w:rsidR="005E39B5" w:rsidRPr="00FB57BC" w:rsidRDefault="005E39B5" w:rsidP="005E39B5">
            <w:pPr>
              <w:rPr>
                <w:rFonts w:ascii="Arial" w:hAnsi="Arial" w:cs="Arial"/>
                <w:szCs w:val="18"/>
              </w:rPr>
            </w:pPr>
            <w:r w:rsidRPr="00FB57BC">
              <w:rPr>
                <w:rFonts w:ascii="Arial" w:hAnsi="Arial" w:cs="Arial"/>
                <w:szCs w:val="18"/>
              </w:rPr>
              <w:t>A Per-Link Traffic Indication Bitmap subfield may corresponding to a legacy STA, current text doesn't include the description about legacy STA.</w:t>
            </w:r>
          </w:p>
        </w:tc>
        <w:tc>
          <w:tcPr>
            <w:tcW w:w="2070" w:type="dxa"/>
          </w:tcPr>
          <w:p w14:paraId="17A0E3C7" w14:textId="0636E464" w:rsidR="005E39B5" w:rsidRPr="00FB57BC" w:rsidRDefault="005E39B5" w:rsidP="005E39B5">
            <w:pPr>
              <w:rPr>
                <w:rFonts w:ascii="Arial" w:hAnsi="Arial" w:cs="Arial"/>
                <w:szCs w:val="18"/>
              </w:rPr>
            </w:pPr>
            <w:r w:rsidRPr="00FB57BC">
              <w:rPr>
                <w:rFonts w:ascii="Arial" w:hAnsi="Arial" w:cs="Arial"/>
                <w:szCs w:val="18"/>
              </w:rPr>
              <w:t>Please add the descripton about legacy STA. E.g. if a Per-Link Traffic Indication Bitmap subfield corresponsding to a legacy STA. the bits are reserved.</w:t>
            </w:r>
          </w:p>
        </w:tc>
        <w:tc>
          <w:tcPr>
            <w:tcW w:w="2072" w:type="dxa"/>
          </w:tcPr>
          <w:p w14:paraId="32176637" w14:textId="62309981" w:rsidR="005E39B5" w:rsidRPr="00FB57BC" w:rsidRDefault="005B4166" w:rsidP="005E39B5">
            <w:pPr>
              <w:rPr>
                <w:rFonts w:ascii="Arial-BoldMT" w:hAnsi="Arial-BoldMT" w:hint="eastAsia"/>
                <w:color w:val="000000"/>
                <w:szCs w:val="18"/>
              </w:rPr>
            </w:pPr>
            <w:r w:rsidRPr="00FB57BC">
              <w:rPr>
                <w:rFonts w:ascii="Arial-BoldMT" w:hAnsi="Arial-BoldMT"/>
                <w:color w:val="000000"/>
                <w:szCs w:val="18"/>
              </w:rPr>
              <w:t>Revised.</w:t>
            </w:r>
          </w:p>
          <w:p w14:paraId="7D7DC246" w14:textId="5C930485" w:rsidR="005B4166" w:rsidRPr="00FB57BC" w:rsidRDefault="005B4166" w:rsidP="005E39B5">
            <w:pPr>
              <w:rPr>
                <w:rFonts w:ascii="Arial-BoldMT" w:hAnsi="Arial-BoldMT" w:hint="eastAsia"/>
                <w:color w:val="000000"/>
                <w:szCs w:val="18"/>
              </w:rPr>
            </w:pPr>
          </w:p>
          <w:p w14:paraId="0F213D5C" w14:textId="4E293AE5" w:rsidR="005B4166" w:rsidRPr="00FB57BC" w:rsidRDefault="005B4166" w:rsidP="005E39B5">
            <w:pPr>
              <w:rPr>
                <w:rFonts w:ascii="Arial-BoldMT" w:hAnsi="Arial-BoldMT" w:hint="eastAsia"/>
                <w:color w:val="000000"/>
                <w:szCs w:val="18"/>
              </w:rPr>
            </w:pPr>
            <w:r w:rsidRPr="00FB57BC">
              <w:rPr>
                <w:rFonts w:ascii="Arial-BoldMT" w:hAnsi="Arial-BoldMT"/>
                <w:color w:val="000000"/>
                <w:szCs w:val="18"/>
              </w:rPr>
              <w:t xml:space="preserve">Agree with the commenter. Added a sentence for </w:t>
            </w:r>
            <w:r w:rsidR="00AC2045" w:rsidRPr="00FB57BC">
              <w:rPr>
                <w:rFonts w:ascii="Arial-BoldMT" w:hAnsi="Arial-BoldMT"/>
                <w:color w:val="000000"/>
                <w:szCs w:val="18"/>
              </w:rPr>
              <w:t>a legacy STA.</w:t>
            </w:r>
          </w:p>
          <w:p w14:paraId="1EC5408E" w14:textId="77777777" w:rsidR="00AC2045" w:rsidRPr="00FB57BC" w:rsidRDefault="00AC2045" w:rsidP="005E39B5">
            <w:pPr>
              <w:rPr>
                <w:rFonts w:ascii="Arial-BoldMT" w:hAnsi="Arial-BoldMT" w:hint="eastAsia"/>
                <w:color w:val="000000"/>
                <w:szCs w:val="18"/>
              </w:rPr>
            </w:pPr>
          </w:p>
          <w:p w14:paraId="46B920A6" w14:textId="58D1B277" w:rsidR="005E39B5" w:rsidRPr="00FB57BC" w:rsidRDefault="005E39B5" w:rsidP="005E39B5">
            <w:pPr>
              <w:rPr>
                <w:rFonts w:ascii="Arial-BoldMT" w:hAnsi="Arial-BoldMT" w:hint="eastAsia"/>
                <w:color w:val="000000"/>
                <w:szCs w:val="18"/>
              </w:rPr>
            </w:pPr>
            <w:r w:rsidRPr="00FB57BC">
              <w:rPr>
                <w:rFonts w:ascii="Arial-BoldMT" w:hAnsi="Arial-BoldMT"/>
                <w:color w:val="000000"/>
                <w:szCs w:val="18"/>
              </w:rPr>
              <w:t>TGbe editor to make the changes with the CID tag (#</w:t>
            </w:r>
            <w:r w:rsidR="00AC2045" w:rsidRPr="00FB57BC">
              <w:rPr>
                <w:rFonts w:ascii="Arial-BoldMT" w:hAnsi="Arial-BoldMT"/>
                <w:color w:val="000000"/>
                <w:szCs w:val="18"/>
              </w:rPr>
              <w:t>8176</w:t>
            </w:r>
            <w:r w:rsidRPr="00FB57BC">
              <w:rPr>
                <w:rFonts w:ascii="Arial-BoldMT" w:hAnsi="Arial-BoldMT"/>
                <w:color w:val="000000"/>
                <w:szCs w:val="18"/>
              </w:rPr>
              <w:t xml:space="preserve">) in </w:t>
            </w:r>
            <w:sdt>
              <w:sdtPr>
                <w:rPr>
                  <w:rFonts w:ascii="Arial-BoldMT" w:hAnsi="Arial-BoldMT"/>
                  <w:color w:val="000000"/>
                  <w:szCs w:val="18"/>
                </w:rPr>
                <w:alias w:val="Title"/>
                <w:tag w:val=""/>
                <w:id w:val="-1732764532"/>
                <w:placeholder>
                  <w:docPart w:val="C6867720577749A6BF07BB503D9648C6"/>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472663E2" w14:textId="7A468354" w:rsidR="005E39B5" w:rsidRPr="00FB57BC" w:rsidRDefault="00E51FC6" w:rsidP="005E39B5">
            <w:pPr>
              <w:rPr>
                <w:rFonts w:ascii="Arial-BoldMT" w:hAnsi="Arial-BoldMT" w:hint="eastAsia"/>
                <w:color w:val="000000"/>
                <w:szCs w:val="18"/>
              </w:rPr>
            </w:pPr>
            <w:sdt>
              <w:sdtPr>
                <w:rPr>
                  <w:rFonts w:ascii="Arial-BoldMT" w:hAnsi="Arial-BoldMT"/>
                  <w:color w:val="000000"/>
                  <w:szCs w:val="18"/>
                </w:rPr>
                <w:alias w:val="Comments"/>
                <w:tag w:val=""/>
                <w:id w:val="1914513713"/>
                <w:placeholder>
                  <w:docPart w:val="1525FFB7BDC24BB79D0299B88A86323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r w:rsidR="005E39B5" w:rsidRPr="00FB57BC">
              <w:rPr>
                <w:rFonts w:ascii="Arial-BoldMT" w:hAnsi="Arial-BoldMT"/>
                <w:color w:val="000000"/>
                <w:szCs w:val="18"/>
              </w:rPr>
              <w:t xml:space="preserve">   </w:t>
            </w:r>
          </w:p>
        </w:tc>
      </w:tr>
      <w:tr w:rsidR="001D30D4" w:rsidRPr="00FB57BC" w14:paraId="5357FDA7" w14:textId="77777777" w:rsidTr="0056563C">
        <w:tc>
          <w:tcPr>
            <w:tcW w:w="623" w:type="dxa"/>
          </w:tcPr>
          <w:p w14:paraId="2094395F" w14:textId="5C3C8D6F" w:rsidR="001D30D4" w:rsidRPr="00FB57BC" w:rsidRDefault="001D30D4" w:rsidP="001D30D4">
            <w:pPr>
              <w:rPr>
                <w:rFonts w:ascii="Arial" w:hAnsi="Arial" w:cs="Arial"/>
                <w:szCs w:val="18"/>
              </w:rPr>
            </w:pPr>
            <w:r w:rsidRPr="00FB57BC">
              <w:rPr>
                <w:rFonts w:ascii="Arial" w:hAnsi="Arial" w:cs="Arial"/>
                <w:szCs w:val="18"/>
              </w:rPr>
              <w:t>8174</w:t>
            </w:r>
          </w:p>
        </w:tc>
        <w:tc>
          <w:tcPr>
            <w:tcW w:w="1262" w:type="dxa"/>
          </w:tcPr>
          <w:p w14:paraId="7169BBC3" w14:textId="1A0ABF35" w:rsidR="001D30D4" w:rsidRPr="00FB57BC" w:rsidRDefault="001D30D4" w:rsidP="001D30D4">
            <w:pPr>
              <w:rPr>
                <w:rFonts w:ascii="Arial" w:hAnsi="Arial" w:cs="Arial"/>
                <w:szCs w:val="18"/>
              </w:rPr>
            </w:pPr>
            <w:r w:rsidRPr="00FB57BC">
              <w:rPr>
                <w:rFonts w:ascii="Arial" w:hAnsi="Arial" w:cs="Arial"/>
                <w:szCs w:val="18"/>
              </w:rPr>
              <w:t>Yunbo Li</w:t>
            </w:r>
          </w:p>
        </w:tc>
        <w:tc>
          <w:tcPr>
            <w:tcW w:w="900" w:type="dxa"/>
          </w:tcPr>
          <w:p w14:paraId="00552845" w14:textId="07F305F1" w:rsidR="001D30D4" w:rsidRPr="00FB57BC" w:rsidRDefault="001D30D4" w:rsidP="001D30D4">
            <w:pPr>
              <w:rPr>
                <w:rFonts w:ascii="Arial" w:hAnsi="Arial" w:cs="Arial"/>
                <w:szCs w:val="18"/>
              </w:rPr>
            </w:pPr>
            <w:r w:rsidRPr="00FB57BC">
              <w:rPr>
                <w:rFonts w:ascii="Arial" w:hAnsi="Arial" w:cs="Arial"/>
                <w:szCs w:val="18"/>
              </w:rPr>
              <w:t>9.4.2.295e</w:t>
            </w:r>
          </w:p>
        </w:tc>
        <w:tc>
          <w:tcPr>
            <w:tcW w:w="810" w:type="dxa"/>
          </w:tcPr>
          <w:p w14:paraId="5DF69F6E" w14:textId="1137B489" w:rsidR="001D30D4" w:rsidRPr="00FB57BC" w:rsidRDefault="001D30D4" w:rsidP="001D30D4">
            <w:pPr>
              <w:rPr>
                <w:rFonts w:ascii="Arial" w:hAnsi="Arial" w:cs="Arial"/>
                <w:szCs w:val="18"/>
              </w:rPr>
            </w:pPr>
            <w:r w:rsidRPr="00FB57BC">
              <w:rPr>
                <w:rFonts w:ascii="Arial" w:hAnsi="Arial" w:cs="Arial"/>
                <w:szCs w:val="18"/>
              </w:rPr>
              <w:t>154.15</w:t>
            </w:r>
          </w:p>
        </w:tc>
        <w:tc>
          <w:tcPr>
            <w:tcW w:w="2340" w:type="dxa"/>
          </w:tcPr>
          <w:p w14:paraId="594F19ED" w14:textId="2115B846" w:rsidR="001D30D4" w:rsidRPr="00FB57BC" w:rsidRDefault="001D30D4" w:rsidP="001D30D4">
            <w:pPr>
              <w:rPr>
                <w:rFonts w:ascii="Arial" w:hAnsi="Arial" w:cs="Arial"/>
                <w:szCs w:val="18"/>
              </w:rPr>
            </w:pPr>
            <w:r w:rsidRPr="00FB57BC">
              <w:rPr>
                <w:rFonts w:ascii="Arial" w:hAnsi="Arial" w:cs="Arial"/>
                <w:szCs w:val="18"/>
              </w:rPr>
              <w:t>TID-Link mapping --&gt; TID-To-Link mapping, search the whole spec and do the according modifications.</w:t>
            </w:r>
          </w:p>
        </w:tc>
        <w:tc>
          <w:tcPr>
            <w:tcW w:w="2070" w:type="dxa"/>
          </w:tcPr>
          <w:p w14:paraId="4AA26E97" w14:textId="594B1A5D" w:rsidR="001D30D4" w:rsidRPr="00FB57BC" w:rsidRDefault="001D30D4" w:rsidP="001D30D4">
            <w:pPr>
              <w:rPr>
                <w:rFonts w:ascii="Arial" w:hAnsi="Arial" w:cs="Arial"/>
                <w:szCs w:val="18"/>
              </w:rPr>
            </w:pPr>
            <w:r w:rsidRPr="00FB57BC">
              <w:rPr>
                <w:rFonts w:ascii="Arial" w:hAnsi="Arial" w:cs="Arial"/>
                <w:szCs w:val="18"/>
              </w:rPr>
              <w:t>as in comment</w:t>
            </w:r>
          </w:p>
        </w:tc>
        <w:tc>
          <w:tcPr>
            <w:tcW w:w="2072" w:type="dxa"/>
          </w:tcPr>
          <w:p w14:paraId="4CAC63D9" w14:textId="77777777" w:rsidR="001D30D4" w:rsidRPr="00FB57BC" w:rsidRDefault="00F07E3A" w:rsidP="001D30D4">
            <w:pPr>
              <w:rPr>
                <w:rFonts w:ascii="Arial-BoldMT" w:hAnsi="Arial-BoldMT" w:hint="eastAsia"/>
                <w:color w:val="000000"/>
                <w:szCs w:val="18"/>
              </w:rPr>
            </w:pPr>
            <w:r w:rsidRPr="00FB57BC">
              <w:rPr>
                <w:rFonts w:ascii="Arial-BoldMT" w:hAnsi="Arial-BoldMT"/>
                <w:color w:val="000000"/>
                <w:szCs w:val="18"/>
              </w:rPr>
              <w:t>Revised</w:t>
            </w:r>
            <w:r w:rsidR="004424C6" w:rsidRPr="00FB57BC">
              <w:rPr>
                <w:rFonts w:ascii="Arial-BoldMT" w:hAnsi="Arial-BoldMT"/>
                <w:color w:val="000000"/>
                <w:szCs w:val="18"/>
              </w:rPr>
              <w:t>.</w:t>
            </w:r>
          </w:p>
          <w:p w14:paraId="0B1DBAA3" w14:textId="77777777" w:rsidR="004424C6" w:rsidRPr="00FB57BC" w:rsidRDefault="004424C6" w:rsidP="001D30D4">
            <w:pPr>
              <w:rPr>
                <w:rFonts w:ascii="Arial-BoldMT" w:hAnsi="Arial-BoldMT" w:hint="eastAsia"/>
                <w:color w:val="000000"/>
                <w:szCs w:val="18"/>
              </w:rPr>
            </w:pPr>
          </w:p>
          <w:p w14:paraId="7636411F" w14:textId="77777777" w:rsidR="004424C6" w:rsidRPr="00FB57BC" w:rsidRDefault="004424C6" w:rsidP="001D30D4">
            <w:pPr>
              <w:rPr>
                <w:rFonts w:ascii="Arial-BoldMT" w:hAnsi="Arial-BoldMT" w:hint="eastAsia"/>
                <w:color w:val="000000"/>
                <w:szCs w:val="18"/>
              </w:rPr>
            </w:pPr>
            <w:r w:rsidRPr="00FB57BC">
              <w:rPr>
                <w:rFonts w:ascii="Arial-BoldMT" w:hAnsi="Arial-BoldMT"/>
                <w:color w:val="000000"/>
                <w:szCs w:val="18"/>
              </w:rPr>
              <w:t>Replaced TID-Link mapping to TID-to-link mapping.</w:t>
            </w:r>
          </w:p>
          <w:p w14:paraId="699943A2" w14:textId="77777777" w:rsidR="004424C6" w:rsidRPr="00FB57BC" w:rsidRDefault="004424C6" w:rsidP="001D30D4">
            <w:pPr>
              <w:rPr>
                <w:rFonts w:ascii="Arial-BoldMT" w:hAnsi="Arial-BoldMT" w:hint="eastAsia"/>
                <w:color w:val="000000"/>
                <w:szCs w:val="18"/>
              </w:rPr>
            </w:pPr>
          </w:p>
          <w:p w14:paraId="1461A2D3" w14:textId="43F68873" w:rsidR="004424C6" w:rsidRPr="00FB57BC" w:rsidRDefault="004424C6" w:rsidP="004424C6">
            <w:pPr>
              <w:rPr>
                <w:rFonts w:ascii="Arial-BoldMT" w:hAnsi="Arial-BoldMT" w:hint="eastAsia"/>
                <w:color w:val="000000"/>
                <w:szCs w:val="18"/>
              </w:rPr>
            </w:pPr>
            <w:r w:rsidRPr="00FB57BC">
              <w:rPr>
                <w:rFonts w:ascii="Arial-BoldMT" w:hAnsi="Arial-BoldMT"/>
                <w:color w:val="000000"/>
                <w:szCs w:val="18"/>
              </w:rPr>
              <w:t xml:space="preserve">TGbe editor to make the changes with the CID tag (#8174) in </w:t>
            </w:r>
            <w:sdt>
              <w:sdtPr>
                <w:rPr>
                  <w:rFonts w:ascii="Arial-BoldMT" w:hAnsi="Arial-BoldMT"/>
                  <w:color w:val="000000"/>
                  <w:szCs w:val="18"/>
                </w:rPr>
                <w:alias w:val="Title"/>
                <w:tag w:val=""/>
                <w:id w:val="1536772354"/>
                <w:placeholder>
                  <w:docPart w:val="E6F29A9D3B33436A82D8CB6521E5DA20"/>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54797A5C" w14:textId="4F12B112" w:rsidR="004424C6" w:rsidRPr="00FB57BC" w:rsidRDefault="00E51FC6" w:rsidP="004424C6">
            <w:pPr>
              <w:rPr>
                <w:rFonts w:ascii="Arial-BoldMT" w:hAnsi="Arial-BoldMT" w:hint="eastAsia"/>
                <w:color w:val="000000"/>
                <w:szCs w:val="18"/>
              </w:rPr>
            </w:pPr>
            <w:sdt>
              <w:sdtPr>
                <w:rPr>
                  <w:rFonts w:ascii="Arial-BoldMT" w:hAnsi="Arial-BoldMT"/>
                  <w:color w:val="000000"/>
                  <w:szCs w:val="18"/>
                </w:rPr>
                <w:alias w:val="Comments"/>
                <w:tag w:val=""/>
                <w:id w:val="627910184"/>
                <w:placeholder>
                  <w:docPart w:val="F94160F65C9D427186AA3E7FE2FFFC2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0D2EED" w:rsidRPr="00FB57BC" w14:paraId="374ECFA6" w14:textId="77777777" w:rsidTr="0056563C">
        <w:tc>
          <w:tcPr>
            <w:tcW w:w="623" w:type="dxa"/>
          </w:tcPr>
          <w:p w14:paraId="5125F81A" w14:textId="79B3AA6F" w:rsidR="000D2EED" w:rsidRPr="00FB57BC" w:rsidRDefault="000D2EED" w:rsidP="000D2EED">
            <w:pPr>
              <w:rPr>
                <w:rFonts w:ascii="Arial" w:hAnsi="Arial" w:cs="Arial"/>
                <w:szCs w:val="18"/>
              </w:rPr>
            </w:pPr>
            <w:r w:rsidRPr="00FB57BC">
              <w:rPr>
                <w:rFonts w:ascii="Arial" w:hAnsi="Arial" w:cs="Arial"/>
                <w:szCs w:val="18"/>
              </w:rPr>
              <w:lastRenderedPageBreak/>
              <w:t>8175</w:t>
            </w:r>
          </w:p>
        </w:tc>
        <w:tc>
          <w:tcPr>
            <w:tcW w:w="1262" w:type="dxa"/>
          </w:tcPr>
          <w:p w14:paraId="38ABEF30" w14:textId="7C9E6559" w:rsidR="000D2EED" w:rsidRPr="00FB57BC" w:rsidRDefault="000D2EED" w:rsidP="000D2EED">
            <w:pPr>
              <w:rPr>
                <w:rFonts w:ascii="Arial" w:hAnsi="Arial" w:cs="Arial"/>
                <w:szCs w:val="18"/>
              </w:rPr>
            </w:pPr>
            <w:r w:rsidRPr="00FB57BC">
              <w:rPr>
                <w:rFonts w:ascii="Arial" w:hAnsi="Arial" w:cs="Arial"/>
                <w:szCs w:val="18"/>
              </w:rPr>
              <w:t>Yunbo Li</w:t>
            </w:r>
          </w:p>
        </w:tc>
        <w:tc>
          <w:tcPr>
            <w:tcW w:w="900" w:type="dxa"/>
          </w:tcPr>
          <w:p w14:paraId="3703D3F0" w14:textId="7DFC0C55" w:rsidR="000D2EED" w:rsidRPr="00FB57BC" w:rsidRDefault="000D2EED" w:rsidP="000D2EED">
            <w:pPr>
              <w:rPr>
                <w:rFonts w:ascii="Arial" w:hAnsi="Arial" w:cs="Arial"/>
                <w:szCs w:val="18"/>
              </w:rPr>
            </w:pPr>
            <w:r w:rsidRPr="00FB57BC">
              <w:rPr>
                <w:rFonts w:ascii="Arial" w:hAnsi="Arial" w:cs="Arial"/>
                <w:szCs w:val="18"/>
              </w:rPr>
              <w:t>9.4.2.295e</w:t>
            </w:r>
          </w:p>
        </w:tc>
        <w:tc>
          <w:tcPr>
            <w:tcW w:w="810" w:type="dxa"/>
          </w:tcPr>
          <w:p w14:paraId="28E66D50" w14:textId="49721F13" w:rsidR="000D2EED" w:rsidRPr="00FB57BC" w:rsidRDefault="000D2EED" w:rsidP="000D2EED">
            <w:pPr>
              <w:rPr>
                <w:rFonts w:ascii="Arial" w:hAnsi="Arial" w:cs="Arial"/>
                <w:szCs w:val="18"/>
              </w:rPr>
            </w:pPr>
            <w:r w:rsidRPr="00FB57BC">
              <w:rPr>
                <w:rFonts w:ascii="Arial" w:hAnsi="Arial" w:cs="Arial"/>
                <w:szCs w:val="18"/>
              </w:rPr>
              <w:t>154.29</w:t>
            </w:r>
          </w:p>
        </w:tc>
        <w:tc>
          <w:tcPr>
            <w:tcW w:w="2340" w:type="dxa"/>
          </w:tcPr>
          <w:p w14:paraId="2AFC68B6" w14:textId="3A1F0208" w:rsidR="000D2EED" w:rsidRPr="00FB57BC" w:rsidRDefault="000D2EED" w:rsidP="000D2EED">
            <w:pPr>
              <w:rPr>
                <w:rFonts w:ascii="Arial" w:hAnsi="Arial" w:cs="Arial"/>
                <w:szCs w:val="18"/>
              </w:rPr>
            </w:pPr>
            <w:r w:rsidRPr="00FB57BC">
              <w:rPr>
                <w:rFonts w:ascii="Arial" w:hAnsi="Arial" w:cs="Arial"/>
                <w:szCs w:val="18"/>
              </w:rPr>
              <w:t>"on which a STA affiliated with a non-AP MLD is operating" the STA MLD may not operating on some of the links base on ML association. Please delete or modify this sentence.</w:t>
            </w:r>
          </w:p>
        </w:tc>
        <w:tc>
          <w:tcPr>
            <w:tcW w:w="2070" w:type="dxa"/>
          </w:tcPr>
          <w:p w14:paraId="3049CF02" w14:textId="529DB67C" w:rsidR="000D2EED" w:rsidRPr="00FB57BC" w:rsidRDefault="000D2EED" w:rsidP="000D2EED">
            <w:pPr>
              <w:rPr>
                <w:rFonts w:ascii="Arial" w:hAnsi="Arial" w:cs="Arial"/>
                <w:szCs w:val="18"/>
              </w:rPr>
            </w:pPr>
            <w:r w:rsidRPr="00FB57BC">
              <w:rPr>
                <w:rFonts w:ascii="Arial" w:hAnsi="Arial" w:cs="Arial"/>
                <w:szCs w:val="18"/>
              </w:rPr>
              <w:t>as in comment</w:t>
            </w:r>
          </w:p>
        </w:tc>
        <w:tc>
          <w:tcPr>
            <w:tcW w:w="2072" w:type="dxa"/>
          </w:tcPr>
          <w:p w14:paraId="2C3BEC44" w14:textId="77777777" w:rsidR="000D2EED" w:rsidRPr="00FB57BC" w:rsidRDefault="000D2EED" w:rsidP="000D2EED">
            <w:pPr>
              <w:rPr>
                <w:rFonts w:ascii="Arial-BoldMT" w:hAnsi="Arial-BoldMT" w:hint="eastAsia"/>
                <w:color w:val="000000"/>
                <w:szCs w:val="18"/>
              </w:rPr>
            </w:pPr>
            <w:r w:rsidRPr="00FB57BC">
              <w:rPr>
                <w:rFonts w:ascii="Arial-BoldMT" w:hAnsi="Arial-BoldMT"/>
                <w:color w:val="000000"/>
                <w:szCs w:val="18"/>
              </w:rPr>
              <w:t>Revised.</w:t>
            </w:r>
          </w:p>
          <w:p w14:paraId="65C3FF07" w14:textId="77777777" w:rsidR="000D2EED" w:rsidRPr="00FB57BC" w:rsidRDefault="000D2EED" w:rsidP="000D2EED">
            <w:pPr>
              <w:rPr>
                <w:rFonts w:ascii="Arial-BoldMT" w:hAnsi="Arial-BoldMT" w:hint="eastAsia"/>
                <w:color w:val="000000"/>
                <w:szCs w:val="18"/>
              </w:rPr>
            </w:pPr>
          </w:p>
          <w:p w14:paraId="2EF8CCE9" w14:textId="77777777" w:rsidR="000D2EED" w:rsidRPr="00FB57BC" w:rsidRDefault="000D2EED" w:rsidP="000D2EED">
            <w:pPr>
              <w:rPr>
                <w:rFonts w:ascii="Arial-BoldMT" w:hAnsi="Arial-BoldMT" w:hint="eastAsia"/>
                <w:color w:val="000000"/>
                <w:szCs w:val="18"/>
              </w:rPr>
            </w:pPr>
            <w:r w:rsidRPr="00FB57BC">
              <w:rPr>
                <w:rFonts w:ascii="Arial-BoldMT" w:hAnsi="Arial-BoldMT"/>
                <w:color w:val="000000"/>
                <w:szCs w:val="18"/>
              </w:rPr>
              <w:t>Agree with the commenter.</w:t>
            </w:r>
            <w:r w:rsidR="001A3A86" w:rsidRPr="00FB57BC">
              <w:rPr>
                <w:rFonts w:ascii="Arial-BoldMT" w:hAnsi="Arial-BoldMT"/>
                <w:color w:val="000000"/>
                <w:szCs w:val="18"/>
              </w:rPr>
              <w:t xml:space="preserve"> </w:t>
            </w:r>
            <w:r w:rsidR="009917AA" w:rsidRPr="00FB57BC">
              <w:rPr>
                <w:rFonts w:ascii="Arial-BoldMT" w:hAnsi="Arial-BoldMT"/>
                <w:color w:val="000000"/>
                <w:szCs w:val="18"/>
              </w:rPr>
              <w:t xml:space="preserve">Moved the </w:t>
            </w:r>
            <w:r w:rsidR="00E45578" w:rsidRPr="00FB57BC">
              <w:rPr>
                <w:rFonts w:ascii="Arial-BoldMT" w:hAnsi="Arial-BoldMT"/>
                <w:color w:val="000000"/>
                <w:szCs w:val="18"/>
              </w:rPr>
              <w:t xml:space="preserve">quoted phrase </w:t>
            </w:r>
            <w:r w:rsidR="00BF2866" w:rsidRPr="00FB57BC">
              <w:rPr>
                <w:rFonts w:ascii="Arial-BoldMT" w:hAnsi="Arial-BoldMT"/>
                <w:color w:val="000000"/>
                <w:szCs w:val="18"/>
              </w:rPr>
              <w:t>to the later part of the paragraph.</w:t>
            </w:r>
          </w:p>
          <w:p w14:paraId="5518B724" w14:textId="77777777" w:rsidR="00BF2866" w:rsidRPr="00FB57BC" w:rsidRDefault="00BF2866" w:rsidP="000D2EED">
            <w:pPr>
              <w:rPr>
                <w:rFonts w:ascii="Arial-BoldMT" w:hAnsi="Arial-BoldMT" w:hint="eastAsia"/>
                <w:color w:val="000000"/>
                <w:szCs w:val="18"/>
              </w:rPr>
            </w:pPr>
          </w:p>
          <w:p w14:paraId="199F60BE" w14:textId="05CBFCBF" w:rsidR="00BF2866" w:rsidRPr="00FB57BC" w:rsidRDefault="00BF2866" w:rsidP="00BF2866">
            <w:pPr>
              <w:rPr>
                <w:rFonts w:ascii="Arial-BoldMT" w:hAnsi="Arial-BoldMT" w:hint="eastAsia"/>
                <w:color w:val="000000"/>
                <w:szCs w:val="18"/>
              </w:rPr>
            </w:pPr>
            <w:r w:rsidRPr="00FB57BC">
              <w:rPr>
                <w:rFonts w:ascii="Arial-BoldMT" w:hAnsi="Arial-BoldMT"/>
                <w:color w:val="000000"/>
                <w:szCs w:val="18"/>
              </w:rPr>
              <w:t xml:space="preserve">TGbe editor to make the changes with the CID tag (#8175) in </w:t>
            </w:r>
            <w:sdt>
              <w:sdtPr>
                <w:rPr>
                  <w:rFonts w:ascii="Arial-BoldMT" w:hAnsi="Arial-BoldMT"/>
                  <w:color w:val="000000"/>
                  <w:szCs w:val="18"/>
                </w:rPr>
                <w:alias w:val="Title"/>
                <w:tag w:val=""/>
                <w:id w:val="1617790030"/>
                <w:placeholder>
                  <w:docPart w:val="65920EB029A745A1AA392489D3F9FE82"/>
                </w:placeholder>
                <w:dataBinding w:prefixMappings="xmlns:ns0='http://purl.org/dc/elements/1.1/' xmlns:ns1='http://schemas.openxmlformats.org/package/2006/metadata/core-properties' " w:xpath="/ns1:coreProperties[1]/ns0:title[1]" w:storeItemID="{6C3C8BC8-F283-45AE-878A-BAB7291924A1}"/>
                <w:text/>
              </w:sdtPr>
              <w:sdtEndPr/>
              <w:sdtContent>
                <w:r w:rsidR="00DE4942">
                  <w:rPr>
                    <w:rFonts w:ascii="Arial-BoldMT" w:hAnsi="Arial-BoldMT"/>
                    <w:color w:val="000000"/>
                    <w:szCs w:val="18"/>
                  </w:rPr>
                  <w:t>doc.: IEEE 802.11-22/193r1</w:t>
                </w:r>
              </w:sdtContent>
            </w:sdt>
          </w:p>
          <w:p w14:paraId="1A973EBE" w14:textId="1E74875E" w:rsidR="00BF2866" w:rsidRPr="00FB57BC" w:rsidRDefault="00E51FC6" w:rsidP="00BF2866">
            <w:pPr>
              <w:rPr>
                <w:rFonts w:ascii="Arial-BoldMT" w:hAnsi="Arial-BoldMT" w:hint="eastAsia"/>
                <w:color w:val="000000"/>
                <w:szCs w:val="18"/>
              </w:rPr>
            </w:pPr>
            <w:sdt>
              <w:sdtPr>
                <w:rPr>
                  <w:rFonts w:ascii="Arial-BoldMT" w:hAnsi="Arial-BoldMT"/>
                  <w:color w:val="000000"/>
                  <w:szCs w:val="18"/>
                </w:rPr>
                <w:alias w:val="Comments"/>
                <w:tag w:val=""/>
                <w:id w:val="276292848"/>
                <w:placeholder>
                  <w:docPart w:val="A3F3F6280D2B427A8A3C1268F6431AA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4942">
                  <w:rPr>
                    <w:rFonts w:ascii="Arial-BoldMT" w:hAnsi="Arial-BoldMT"/>
                    <w:color w:val="000000"/>
                    <w:szCs w:val="18"/>
                  </w:rPr>
                  <w:t>[https://mentor.ieee.org/802.11/dcn/22/11-22-193-01-00be-cc36-cr-clause9.docx]</w:t>
                </w:r>
              </w:sdtContent>
            </w:sdt>
          </w:p>
        </w:tc>
      </w:tr>
      <w:tr w:rsidR="0024331B" w:rsidRPr="00FB57BC" w14:paraId="58B663F9" w14:textId="77777777" w:rsidTr="0056563C">
        <w:tc>
          <w:tcPr>
            <w:tcW w:w="623" w:type="dxa"/>
          </w:tcPr>
          <w:p w14:paraId="2FEDD84A" w14:textId="01BE0EB3" w:rsidR="0024331B" w:rsidRPr="00FB57BC" w:rsidRDefault="0024331B" w:rsidP="0024331B">
            <w:pPr>
              <w:rPr>
                <w:rFonts w:ascii="Arial" w:hAnsi="Arial" w:cs="Arial"/>
                <w:szCs w:val="18"/>
              </w:rPr>
            </w:pPr>
            <w:r w:rsidRPr="00FB57BC">
              <w:rPr>
                <w:rFonts w:ascii="Arial" w:hAnsi="Arial" w:cs="Arial"/>
                <w:szCs w:val="18"/>
              </w:rPr>
              <w:t>6370</w:t>
            </w:r>
          </w:p>
        </w:tc>
        <w:tc>
          <w:tcPr>
            <w:tcW w:w="1262" w:type="dxa"/>
          </w:tcPr>
          <w:p w14:paraId="528F523E" w14:textId="73469BAD" w:rsidR="0024331B" w:rsidRPr="00FB57BC" w:rsidRDefault="0024331B" w:rsidP="0024331B">
            <w:pPr>
              <w:rPr>
                <w:rFonts w:ascii="Arial" w:hAnsi="Arial" w:cs="Arial"/>
                <w:szCs w:val="18"/>
              </w:rPr>
            </w:pPr>
            <w:r w:rsidRPr="00FB57BC">
              <w:rPr>
                <w:rFonts w:ascii="Arial" w:hAnsi="Arial" w:cs="Arial"/>
                <w:szCs w:val="18"/>
              </w:rPr>
              <w:t>Morteza Mehrnoush</w:t>
            </w:r>
          </w:p>
        </w:tc>
        <w:tc>
          <w:tcPr>
            <w:tcW w:w="900" w:type="dxa"/>
          </w:tcPr>
          <w:p w14:paraId="5F52F9AD" w14:textId="48616811" w:rsidR="0024331B" w:rsidRPr="00FB57BC" w:rsidRDefault="0024331B" w:rsidP="0024331B">
            <w:pPr>
              <w:rPr>
                <w:rFonts w:ascii="Arial" w:hAnsi="Arial" w:cs="Arial"/>
                <w:szCs w:val="18"/>
              </w:rPr>
            </w:pPr>
            <w:r w:rsidRPr="00FB57BC">
              <w:rPr>
                <w:rFonts w:ascii="Arial" w:hAnsi="Arial" w:cs="Arial"/>
                <w:szCs w:val="18"/>
              </w:rPr>
              <w:t>9.4.2.295e</w:t>
            </w:r>
          </w:p>
        </w:tc>
        <w:tc>
          <w:tcPr>
            <w:tcW w:w="810" w:type="dxa"/>
          </w:tcPr>
          <w:p w14:paraId="0D4143EF" w14:textId="5BE237D4" w:rsidR="0024331B" w:rsidRPr="00FB57BC" w:rsidRDefault="0024331B" w:rsidP="0024331B">
            <w:pPr>
              <w:rPr>
                <w:rFonts w:ascii="Arial" w:hAnsi="Arial" w:cs="Arial"/>
                <w:szCs w:val="18"/>
              </w:rPr>
            </w:pPr>
            <w:r w:rsidRPr="00FB57BC">
              <w:rPr>
                <w:rFonts w:ascii="Arial" w:hAnsi="Arial" w:cs="Arial"/>
                <w:szCs w:val="18"/>
              </w:rPr>
              <w:t>154.34</w:t>
            </w:r>
          </w:p>
        </w:tc>
        <w:tc>
          <w:tcPr>
            <w:tcW w:w="2340" w:type="dxa"/>
          </w:tcPr>
          <w:p w14:paraId="1BD7D263" w14:textId="1084B030" w:rsidR="0024331B" w:rsidRPr="00FB57BC" w:rsidRDefault="0024331B" w:rsidP="0024331B">
            <w:pPr>
              <w:rPr>
                <w:rFonts w:ascii="Arial" w:hAnsi="Arial" w:cs="Arial"/>
                <w:szCs w:val="18"/>
              </w:rPr>
            </w:pPr>
            <w:r w:rsidRPr="00FB57BC">
              <w:rPr>
                <w:rFonts w:ascii="Arial" w:hAnsi="Arial" w:cs="Arial"/>
                <w:szCs w:val="18"/>
              </w:rPr>
              <w:t>Per the definition of buffarble unit (BU), bufferable MMPDU is part of the BU, so we don't need to mention MMPDU again at the end of the sentense. So, remove "or MMPDU(s)" and "nor MMPDU(s)" in below text:</w:t>
            </w:r>
            <w:r w:rsidRPr="00FB57BC">
              <w:rPr>
                <w:rFonts w:ascii="Arial" w:hAnsi="Arial" w:cs="Arial"/>
                <w:szCs w:val="18"/>
              </w:rPr>
              <w:br/>
              <w:t>"there is buffered BU(s) with TID(s) mapped to the link with the link ID equal to i or MMPDU(s); a value of 0 in a bit position in the bitmap indicates that there is no buffered BU(s) with TID(s) mapped to the corresponding link nor MMPDU(s)."</w:t>
            </w:r>
            <w:r w:rsidRPr="00FB57BC">
              <w:rPr>
                <w:rFonts w:ascii="Arial" w:hAnsi="Arial" w:cs="Arial"/>
                <w:szCs w:val="18"/>
              </w:rPr>
              <w:br/>
            </w:r>
            <w:r w:rsidRPr="00FB57BC">
              <w:rPr>
                <w:rFonts w:ascii="Arial" w:hAnsi="Arial" w:cs="Arial"/>
                <w:szCs w:val="18"/>
              </w:rPr>
              <w:br/>
              <w:t>"bufferable unit (BU): A medium access control (MAC) service data unit (MSDU), aggregate MAC service data unit (A-MSDU) [high-throughput (HT) stations (STAs) and directional multi-gigabit (DMG) STAs only], or bufferable MAC management protocol data unit (MMPDU)."</w:t>
            </w:r>
          </w:p>
        </w:tc>
        <w:tc>
          <w:tcPr>
            <w:tcW w:w="2070" w:type="dxa"/>
          </w:tcPr>
          <w:p w14:paraId="41AEDA09" w14:textId="4D67D1B1" w:rsidR="0024331B" w:rsidRPr="00FB57BC" w:rsidRDefault="0024331B" w:rsidP="0024331B">
            <w:pPr>
              <w:rPr>
                <w:rFonts w:ascii="Arial" w:hAnsi="Arial" w:cs="Arial"/>
                <w:szCs w:val="18"/>
              </w:rPr>
            </w:pPr>
            <w:r w:rsidRPr="00FB57BC">
              <w:rPr>
                <w:rFonts w:ascii="Arial" w:hAnsi="Arial" w:cs="Arial"/>
                <w:szCs w:val="18"/>
              </w:rPr>
              <w:t>as in comment</w:t>
            </w:r>
          </w:p>
        </w:tc>
        <w:tc>
          <w:tcPr>
            <w:tcW w:w="2072" w:type="dxa"/>
          </w:tcPr>
          <w:p w14:paraId="4E83AA05" w14:textId="77777777" w:rsidR="0024331B" w:rsidRPr="00FB57BC" w:rsidRDefault="0024331B" w:rsidP="0024331B">
            <w:pPr>
              <w:rPr>
                <w:rFonts w:ascii="Arial-BoldMT" w:hAnsi="Arial-BoldMT" w:hint="eastAsia"/>
                <w:color w:val="000000"/>
                <w:szCs w:val="18"/>
              </w:rPr>
            </w:pPr>
            <w:r w:rsidRPr="00FB57BC">
              <w:rPr>
                <w:rFonts w:ascii="Arial-BoldMT" w:hAnsi="Arial-BoldMT"/>
                <w:color w:val="000000"/>
                <w:szCs w:val="18"/>
              </w:rPr>
              <w:t>Rejected.</w:t>
            </w:r>
          </w:p>
          <w:p w14:paraId="23393302" w14:textId="77777777" w:rsidR="0024331B" w:rsidRPr="00FB57BC" w:rsidRDefault="0024331B" w:rsidP="0024331B">
            <w:pPr>
              <w:rPr>
                <w:rFonts w:ascii="Arial-BoldMT" w:hAnsi="Arial-BoldMT" w:hint="eastAsia"/>
                <w:color w:val="000000"/>
                <w:szCs w:val="18"/>
              </w:rPr>
            </w:pPr>
          </w:p>
          <w:p w14:paraId="6BEF5C57" w14:textId="605626A2" w:rsidR="0024331B" w:rsidRPr="00FB57BC" w:rsidRDefault="00CE6E78" w:rsidP="0024331B">
            <w:pPr>
              <w:rPr>
                <w:rFonts w:ascii="Arial-BoldMT" w:hAnsi="Arial-BoldMT" w:hint="eastAsia"/>
                <w:color w:val="000000"/>
                <w:szCs w:val="18"/>
              </w:rPr>
            </w:pPr>
            <w:r w:rsidRPr="00FB57BC">
              <w:rPr>
                <w:rFonts w:ascii="Arial-BoldMT" w:hAnsi="Arial-BoldMT"/>
                <w:color w:val="000000"/>
                <w:szCs w:val="18"/>
              </w:rPr>
              <w:t xml:space="preserve">The MMPDU in the sentence is needed because </w:t>
            </w:r>
            <w:r w:rsidR="00F41BF0" w:rsidRPr="00FB57BC">
              <w:rPr>
                <w:rFonts w:ascii="Arial-BoldMT" w:hAnsi="Arial-BoldMT"/>
                <w:color w:val="000000"/>
                <w:szCs w:val="18"/>
              </w:rPr>
              <w:t>MMPDU is not mapped to a TID</w:t>
            </w:r>
            <w:r w:rsidR="003D5E99" w:rsidRPr="00FB57BC">
              <w:rPr>
                <w:rFonts w:ascii="Arial-BoldMT" w:hAnsi="Arial-BoldMT"/>
                <w:color w:val="000000"/>
                <w:szCs w:val="18"/>
              </w:rPr>
              <w:t xml:space="preserve"> and without MMPDU</w:t>
            </w:r>
            <w:r w:rsidR="009424E1" w:rsidRPr="00FB57BC">
              <w:rPr>
                <w:rFonts w:ascii="Arial-BoldMT" w:hAnsi="Arial-BoldMT"/>
                <w:color w:val="000000"/>
                <w:szCs w:val="18"/>
              </w:rPr>
              <w:t xml:space="preserve"> in the sentence the bitmap only indicates buffered data frames</w:t>
            </w:r>
            <w:r w:rsidRPr="00FB57BC">
              <w:rPr>
                <w:rFonts w:ascii="Arial-BoldMT" w:hAnsi="Arial-BoldMT"/>
                <w:color w:val="000000"/>
                <w:szCs w:val="18"/>
              </w:rPr>
              <w:t>.</w:t>
            </w:r>
            <w:r w:rsidR="00F41BF0" w:rsidRPr="00FB57BC">
              <w:rPr>
                <w:rFonts w:ascii="Arial-BoldMT" w:hAnsi="Arial-BoldMT"/>
                <w:color w:val="000000"/>
                <w:szCs w:val="18"/>
              </w:rPr>
              <w:t xml:space="preserve"> </w:t>
            </w:r>
          </w:p>
        </w:tc>
      </w:tr>
      <w:tr w:rsidR="00301892" w:rsidRPr="00FB57BC" w14:paraId="0DCC42AA" w14:textId="77777777" w:rsidTr="0056563C">
        <w:tc>
          <w:tcPr>
            <w:tcW w:w="623" w:type="dxa"/>
          </w:tcPr>
          <w:p w14:paraId="7CA8AA55" w14:textId="77910AE2" w:rsidR="00301892" w:rsidRPr="00FB57BC" w:rsidRDefault="00301892" w:rsidP="00301892">
            <w:pPr>
              <w:rPr>
                <w:rFonts w:ascii="Arial" w:hAnsi="Arial" w:cs="Arial"/>
                <w:szCs w:val="18"/>
              </w:rPr>
            </w:pPr>
            <w:r w:rsidRPr="00FB57BC">
              <w:rPr>
                <w:rFonts w:ascii="Arial" w:hAnsi="Arial" w:cs="Arial"/>
                <w:szCs w:val="18"/>
              </w:rPr>
              <w:t>8056</w:t>
            </w:r>
          </w:p>
        </w:tc>
        <w:tc>
          <w:tcPr>
            <w:tcW w:w="1262" w:type="dxa"/>
          </w:tcPr>
          <w:p w14:paraId="6D9B69B9" w14:textId="125B8806" w:rsidR="00301892" w:rsidRPr="00FB57BC" w:rsidRDefault="00301892" w:rsidP="00301892">
            <w:pPr>
              <w:rPr>
                <w:rFonts w:ascii="Arial" w:hAnsi="Arial" w:cs="Arial"/>
                <w:szCs w:val="18"/>
              </w:rPr>
            </w:pPr>
            <w:r w:rsidRPr="00FB57BC">
              <w:rPr>
                <w:rFonts w:ascii="Arial" w:hAnsi="Arial" w:cs="Arial"/>
                <w:szCs w:val="18"/>
              </w:rPr>
              <w:t>Yuchen Guo</w:t>
            </w:r>
          </w:p>
        </w:tc>
        <w:tc>
          <w:tcPr>
            <w:tcW w:w="900" w:type="dxa"/>
          </w:tcPr>
          <w:p w14:paraId="7E33DF4E" w14:textId="44DF54CD" w:rsidR="00301892" w:rsidRPr="00FB57BC" w:rsidRDefault="00301892" w:rsidP="00301892">
            <w:pPr>
              <w:rPr>
                <w:rFonts w:ascii="Arial" w:hAnsi="Arial" w:cs="Arial"/>
                <w:szCs w:val="18"/>
              </w:rPr>
            </w:pPr>
            <w:r w:rsidRPr="00FB57BC">
              <w:rPr>
                <w:rFonts w:ascii="Arial" w:hAnsi="Arial" w:cs="Arial"/>
                <w:szCs w:val="18"/>
              </w:rPr>
              <w:t>9.4.2.295e</w:t>
            </w:r>
          </w:p>
        </w:tc>
        <w:tc>
          <w:tcPr>
            <w:tcW w:w="810" w:type="dxa"/>
          </w:tcPr>
          <w:p w14:paraId="270AB257" w14:textId="46C51BA2" w:rsidR="00301892" w:rsidRPr="00FB57BC" w:rsidRDefault="00301892" w:rsidP="00301892">
            <w:pPr>
              <w:rPr>
                <w:rFonts w:ascii="Arial" w:hAnsi="Arial" w:cs="Arial"/>
                <w:szCs w:val="18"/>
              </w:rPr>
            </w:pPr>
            <w:r w:rsidRPr="00FB57BC">
              <w:rPr>
                <w:rFonts w:ascii="Arial" w:hAnsi="Arial" w:cs="Arial"/>
                <w:szCs w:val="18"/>
              </w:rPr>
              <w:t>154.34</w:t>
            </w:r>
          </w:p>
        </w:tc>
        <w:tc>
          <w:tcPr>
            <w:tcW w:w="2340" w:type="dxa"/>
          </w:tcPr>
          <w:p w14:paraId="606888F2" w14:textId="12C1E38E" w:rsidR="00301892" w:rsidRPr="00FB57BC" w:rsidRDefault="00301892" w:rsidP="00301892">
            <w:pPr>
              <w:rPr>
                <w:rFonts w:ascii="Arial" w:hAnsi="Arial" w:cs="Arial"/>
                <w:szCs w:val="18"/>
              </w:rPr>
            </w:pPr>
            <w:r w:rsidRPr="00FB57BC">
              <w:rPr>
                <w:rFonts w:ascii="Arial" w:hAnsi="Arial" w:cs="Arial"/>
                <w:szCs w:val="18"/>
              </w:rPr>
              <w:t>If all the buffered BU(s) correspond to delivery-enabled ACs, and not all ACs are delivery enabled, will the bit still be set to 1?</w:t>
            </w:r>
          </w:p>
        </w:tc>
        <w:tc>
          <w:tcPr>
            <w:tcW w:w="2070" w:type="dxa"/>
          </w:tcPr>
          <w:p w14:paraId="255AA7D9" w14:textId="33437FED" w:rsidR="00301892" w:rsidRPr="00FB57BC" w:rsidRDefault="00301892" w:rsidP="00301892">
            <w:pPr>
              <w:rPr>
                <w:rFonts w:ascii="Arial" w:hAnsi="Arial" w:cs="Arial"/>
                <w:szCs w:val="18"/>
              </w:rPr>
            </w:pPr>
            <w:r w:rsidRPr="00FB57BC">
              <w:rPr>
                <w:rFonts w:ascii="Arial" w:hAnsi="Arial" w:cs="Arial"/>
                <w:szCs w:val="18"/>
              </w:rPr>
              <w:t>Please clarify</w:t>
            </w:r>
          </w:p>
        </w:tc>
        <w:tc>
          <w:tcPr>
            <w:tcW w:w="2072" w:type="dxa"/>
          </w:tcPr>
          <w:p w14:paraId="51B3B8F3" w14:textId="77777777" w:rsidR="00301892" w:rsidRPr="00FB57BC" w:rsidRDefault="00301892" w:rsidP="00301892">
            <w:pPr>
              <w:rPr>
                <w:rFonts w:ascii="Arial-BoldMT" w:hAnsi="Arial-BoldMT" w:hint="eastAsia"/>
                <w:color w:val="000000"/>
                <w:szCs w:val="18"/>
              </w:rPr>
            </w:pPr>
            <w:r w:rsidRPr="00FB57BC">
              <w:rPr>
                <w:rFonts w:ascii="Arial-BoldMT" w:hAnsi="Arial-BoldMT"/>
                <w:color w:val="000000"/>
                <w:szCs w:val="18"/>
              </w:rPr>
              <w:t>Rejected.</w:t>
            </w:r>
          </w:p>
          <w:p w14:paraId="674D903A" w14:textId="77777777" w:rsidR="00301892" w:rsidRPr="00FB57BC" w:rsidRDefault="00301892" w:rsidP="00301892">
            <w:pPr>
              <w:rPr>
                <w:rFonts w:ascii="Arial-BoldMT" w:hAnsi="Arial-BoldMT" w:hint="eastAsia"/>
                <w:color w:val="000000"/>
                <w:szCs w:val="18"/>
              </w:rPr>
            </w:pPr>
          </w:p>
          <w:p w14:paraId="0B0FDB2A" w14:textId="77777777" w:rsidR="00301892" w:rsidRDefault="007913AA" w:rsidP="00301892">
            <w:pPr>
              <w:rPr>
                <w:rFonts w:ascii="Arial-BoldMT" w:hAnsi="Arial-BoldMT" w:hint="eastAsia"/>
                <w:color w:val="000000"/>
                <w:szCs w:val="18"/>
              </w:rPr>
            </w:pPr>
            <w:r w:rsidRPr="00FB57BC">
              <w:rPr>
                <w:rFonts w:ascii="Arial-BoldMT" w:hAnsi="Arial-BoldMT"/>
                <w:color w:val="000000"/>
                <w:szCs w:val="18"/>
              </w:rPr>
              <w:t>Based on 11-13/230r5</w:t>
            </w:r>
            <w:r w:rsidR="00274F2E" w:rsidRPr="00FB57BC">
              <w:rPr>
                <w:rFonts w:ascii="Arial-BoldMT" w:hAnsi="Arial-BoldMT"/>
                <w:color w:val="000000"/>
                <w:szCs w:val="18"/>
              </w:rPr>
              <w:t xml:space="preserve"> (comment resolution tutorial document), t</w:t>
            </w:r>
            <w:r w:rsidR="00301892" w:rsidRPr="00FB57BC">
              <w:rPr>
                <w:rFonts w:ascii="Arial-BoldMT" w:hAnsi="Arial-BoldMT"/>
                <w:color w:val="000000"/>
                <w:szCs w:val="18"/>
              </w:rPr>
              <w:t xml:space="preserve">his is </w:t>
            </w:r>
            <w:r w:rsidR="00173B9B" w:rsidRPr="00FB57BC">
              <w:rPr>
                <w:rFonts w:ascii="Arial-BoldMT" w:hAnsi="Arial-BoldMT"/>
                <w:color w:val="000000"/>
                <w:szCs w:val="18"/>
              </w:rPr>
              <w:t xml:space="preserve">an </w:t>
            </w:r>
            <w:r w:rsidR="00301892" w:rsidRPr="00FB57BC">
              <w:rPr>
                <w:rFonts w:ascii="Arial-BoldMT" w:hAnsi="Arial-BoldMT"/>
                <w:color w:val="000000"/>
                <w:szCs w:val="18"/>
              </w:rPr>
              <w:t>invalid comment. The commenter is asking a question</w:t>
            </w:r>
            <w:r w:rsidR="00395F26" w:rsidRPr="00FB57BC">
              <w:rPr>
                <w:rFonts w:ascii="Arial-BoldMT" w:hAnsi="Arial-BoldMT"/>
                <w:color w:val="000000"/>
                <w:szCs w:val="18"/>
              </w:rPr>
              <w:t>.</w:t>
            </w:r>
            <w:r w:rsidR="00173B9B" w:rsidRPr="00FB57BC">
              <w:rPr>
                <w:rFonts w:ascii="Arial-BoldMT" w:hAnsi="Arial-BoldMT"/>
                <w:color w:val="000000"/>
                <w:szCs w:val="18"/>
              </w:rPr>
              <w:t xml:space="preserve"> It is not proposing a change that can in any sense be interpreted as “s</w:t>
            </w:r>
            <w:r w:rsidRPr="00FB57BC">
              <w:rPr>
                <w:rFonts w:ascii="Arial-BoldMT" w:hAnsi="Arial-BoldMT"/>
                <w:color w:val="000000"/>
                <w:szCs w:val="18"/>
              </w:rPr>
              <w:t>pecific wording”.</w:t>
            </w:r>
          </w:p>
          <w:p w14:paraId="78C84BBC" w14:textId="77777777" w:rsidR="00CD4500" w:rsidRDefault="00CD4500" w:rsidP="00301892">
            <w:pPr>
              <w:rPr>
                <w:rFonts w:ascii="Arial-BoldMT" w:hAnsi="Arial-BoldMT" w:hint="eastAsia"/>
                <w:color w:val="000000"/>
                <w:szCs w:val="18"/>
              </w:rPr>
            </w:pPr>
          </w:p>
          <w:p w14:paraId="21E5F3F2" w14:textId="7EF1E8D0" w:rsidR="00CD4500" w:rsidRPr="00FB57BC" w:rsidRDefault="00E42AAA" w:rsidP="00301892">
            <w:pPr>
              <w:rPr>
                <w:rFonts w:ascii="Arial-BoldMT" w:hAnsi="Arial-BoldMT" w:hint="eastAsia"/>
                <w:color w:val="000000"/>
                <w:szCs w:val="18"/>
              </w:rPr>
            </w:pPr>
            <w:r>
              <w:rPr>
                <w:rFonts w:ascii="Arial-BoldMT" w:hAnsi="Arial-BoldMT"/>
                <w:color w:val="000000"/>
                <w:szCs w:val="18"/>
              </w:rPr>
              <w:t>The bit is set to 1</w:t>
            </w:r>
            <w:r w:rsidR="007E31C2">
              <w:rPr>
                <w:rFonts w:ascii="Arial-BoldMT" w:hAnsi="Arial-BoldMT"/>
                <w:color w:val="000000"/>
                <w:szCs w:val="18"/>
              </w:rPr>
              <w:t xml:space="preserve"> to indicate that there is buffered BU(s) with TID(s) mapped to the corresponding link.</w:t>
            </w:r>
          </w:p>
        </w:tc>
      </w:tr>
      <w:tr w:rsidR="009409CB" w:rsidRPr="00FB57BC" w14:paraId="04EAEF5C" w14:textId="77777777" w:rsidTr="0056563C">
        <w:tc>
          <w:tcPr>
            <w:tcW w:w="623" w:type="dxa"/>
          </w:tcPr>
          <w:p w14:paraId="424E9648" w14:textId="6628EC56" w:rsidR="009409CB" w:rsidRPr="009409CB" w:rsidRDefault="009409CB" w:rsidP="009409CB">
            <w:pPr>
              <w:rPr>
                <w:rFonts w:ascii="Arial" w:hAnsi="Arial" w:cs="Arial"/>
                <w:szCs w:val="18"/>
              </w:rPr>
            </w:pPr>
            <w:r w:rsidRPr="009409CB">
              <w:rPr>
                <w:rFonts w:ascii="Arial" w:hAnsi="Arial" w:cs="Arial"/>
                <w:szCs w:val="18"/>
              </w:rPr>
              <w:t>6708</w:t>
            </w:r>
          </w:p>
        </w:tc>
        <w:tc>
          <w:tcPr>
            <w:tcW w:w="1262" w:type="dxa"/>
          </w:tcPr>
          <w:p w14:paraId="5BE82C2F" w14:textId="4AFF7A5B" w:rsidR="009409CB" w:rsidRPr="009409CB" w:rsidRDefault="009409CB" w:rsidP="009409CB">
            <w:pPr>
              <w:rPr>
                <w:rFonts w:ascii="Arial" w:hAnsi="Arial" w:cs="Arial"/>
                <w:szCs w:val="18"/>
              </w:rPr>
            </w:pPr>
            <w:r w:rsidRPr="009409CB">
              <w:rPr>
                <w:rFonts w:ascii="Arial" w:hAnsi="Arial" w:cs="Arial"/>
                <w:szCs w:val="18"/>
              </w:rPr>
              <w:t>Rojan Chitrakar</w:t>
            </w:r>
          </w:p>
        </w:tc>
        <w:tc>
          <w:tcPr>
            <w:tcW w:w="900" w:type="dxa"/>
          </w:tcPr>
          <w:p w14:paraId="74F3F3B8" w14:textId="052124F0" w:rsidR="009409CB" w:rsidRPr="009409CB" w:rsidRDefault="009409CB" w:rsidP="009409CB">
            <w:pPr>
              <w:rPr>
                <w:rFonts w:ascii="Arial" w:hAnsi="Arial" w:cs="Arial"/>
                <w:szCs w:val="18"/>
              </w:rPr>
            </w:pPr>
            <w:r w:rsidRPr="009409CB">
              <w:rPr>
                <w:rFonts w:ascii="Arial" w:hAnsi="Arial" w:cs="Arial"/>
                <w:szCs w:val="18"/>
              </w:rPr>
              <w:t>9.4.2.295e</w:t>
            </w:r>
          </w:p>
        </w:tc>
        <w:tc>
          <w:tcPr>
            <w:tcW w:w="810" w:type="dxa"/>
          </w:tcPr>
          <w:p w14:paraId="4DD9C238" w14:textId="6392AE7A" w:rsidR="009409CB" w:rsidRPr="009409CB" w:rsidRDefault="009409CB" w:rsidP="009409CB">
            <w:pPr>
              <w:rPr>
                <w:rFonts w:ascii="Arial" w:hAnsi="Arial" w:cs="Arial"/>
                <w:szCs w:val="18"/>
              </w:rPr>
            </w:pPr>
            <w:r w:rsidRPr="009409CB">
              <w:rPr>
                <w:rFonts w:ascii="Arial" w:hAnsi="Arial" w:cs="Arial"/>
                <w:szCs w:val="18"/>
              </w:rPr>
              <w:t>154.37</w:t>
            </w:r>
          </w:p>
        </w:tc>
        <w:tc>
          <w:tcPr>
            <w:tcW w:w="2340" w:type="dxa"/>
          </w:tcPr>
          <w:p w14:paraId="35FCB93C" w14:textId="0D3C6D5E" w:rsidR="009409CB" w:rsidRPr="009409CB" w:rsidRDefault="009409CB" w:rsidP="009409CB">
            <w:pPr>
              <w:rPr>
                <w:rFonts w:ascii="Arial" w:hAnsi="Arial" w:cs="Arial"/>
                <w:szCs w:val="18"/>
              </w:rPr>
            </w:pPr>
            <w:r w:rsidRPr="009409CB">
              <w:rPr>
                <w:rFonts w:ascii="Arial" w:hAnsi="Arial" w:cs="Arial"/>
                <w:szCs w:val="18"/>
              </w:rPr>
              <w:t>It is not clear whether more than one bit can be set as 1 in the same Per-Link Traffic Indication Bitmap.</w:t>
            </w:r>
          </w:p>
        </w:tc>
        <w:tc>
          <w:tcPr>
            <w:tcW w:w="2070" w:type="dxa"/>
          </w:tcPr>
          <w:p w14:paraId="3B5AF2F0" w14:textId="623C69F7" w:rsidR="009409CB" w:rsidRPr="009409CB" w:rsidRDefault="009409CB" w:rsidP="009409CB">
            <w:pPr>
              <w:rPr>
                <w:rFonts w:ascii="Arial" w:hAnsi="Arial" w:cs="Arial"/>
                <w:szCs w:val="18"/>
              </w:rPr>
            </w:pPr>
            <w:r w:rsidRPr="009409CB">
              <w:rPr>
                <w:rFonts w:ascii="Arial" w:hAnsi="Arial" w:cs="Arial"/>
                <w:szCs w:val="18"/>
              </w:rPr>
              <w:t>Please state whether more than one bit can be set as 1 in the same Per-Link Traffic Indication Bitmap, and if yes for what scenario? If it is not allowed, the bitmap can potentially be reduced by 1 bit by not including the bit corresponding to the link in which the element is transmitted since the link can be implicitly signaled.by setting all bits of the bitmap to 0.</w:t>
            </w:r>
          </w:p>
        </w:tc>
        <w:tc>
          <w:tcPr>
            <w:tcW w:w="2072" w:type="dxa"/>
          </w:tcPr>
          <w:p w14:paraId="26E1606C" w14:textId="77777777" w:rsidR="002F29D4" w:rsidRDefault="002F29D4" w:rsidP="009409CB">
            <w:pPr>
              <w:rPr>
                <w:rFonts w:ascii="Arial-BoldMT" w:hAnsi="Arial-BoldMT" w:hint="eastAsia"/>
                <w:color w:val="000000"/>
                <w:szCs w:val="18"/>
              </w:rPr>
            </w:pPr>
            <w:r>
              <w:rPr>
                <w:rFonts w:ascii="Arial-BoldMT" w:hAnsi="Arial-BoldMT"/>
                <w:color w:val="000000"/>
                <w:szCs w:val="18"/>
              </w:rPr>
              <w:t>Rejected.</w:t>
            </w:r>
          </w:p>
          <w:p w14:paraId="4ECDF648" w14:textId="71C83F57" w:rsidR="002F29D4" w:rsidRDefault="002F29D4" w:rsidP="009409CB">
            <w:pPr>
              <w:rPr>
                <w:rFonts w:ascii="Arial-BoldMT" w:hAnsi="Arial-BoldMT" w:hint="eastAsia"/>
                <w:color w:val="000000"/>
                <w:szCs w:val="18"/>
              </w:rPr>
            </w:pPr>
          </w:p>
          <w:p w14:paraId="2A32E671" w14:textId="3CD4B249" w:rsidR="002F29D4" w:rsidRDefault="002F29D4" w:rsidP="009409CB">
            <w:pPr>
              <w:rPr>
                <w:rFonts w:ascii="Arial-BoldMT" w:hAnsi="Arial-BoldMT" w:hint="eastAsia"/>
                <w:color w:val="000000"/>
                <w:szCs w:val="18"/>
              </w:rPr>
            </w:pPr>
            <w:r>
              <w:rPr>
                <w:rFonts w:ascii="Arial-BoldMT" w:hAnsi="Arial-BoldMT"/>
                <w:color w:val="000000"/>
                <w:szCs w:val="18"/>
              </w:rPr>
              <w:t>In P</w:t>
            </w:r>
            <w:r w:rsidR="001E4CE9">
              <w:rPr>
                <w:rFonts w:ascii="Arial-BoldMT" w:hAnsi="Arial-BoldMT"/>
                <w:color w:val="000000"/>
                <w:szCs w:val="18"/>
              </w:rPr>
              <w:t xml:space="preserve">365L46 in D1.31, </w:t>
            </w:r>
            <w:r w:rsidR="00BD6CB3">
              <w:rPr>
                <w:rFonts w:ascii="Arial-BoldMT" w:hAnsi="Arial-BoldMT"/>
                <w:color w:val="000000"/>
                <w:szCs w:val="18"/>
              </w:rPr>
              <w:t xml:space="preserve">the following paragraph states that </w:t>
            </w:r>
            <w:r w:rsidR="003A16AC">
              <w:rPr>
                <w:rFonts w:ascii="Arial-BoldMT" w:hAnsi="Arial-BoldMT"/>
                <w:color w:val="000000"/>
                <w:szCs w:val="18"/>
              </w:rPr>
              <w:t xml:space="preserve">there could be more than one </w:t>
            </w:r>
            <w:r w:rsidR="00276C86">
              <w:rPr>
                <w:rFonts w:ascii="Arial-BoldMT" w:hAnsi="Arial-BoldMT"/>
                <w:color w:val="000000"/>
                <w:szCs w:val="18"/>
              </w:rPr>
              <w:t>link used to retrieve data</w:t>
            </w:r>
            <w:r w:rsidR="00BD6CB3">
              <w:rPr>
                <w:rFonts w:ascii="Arial-BoldMT" w:hAnsi="Arial-BoldMT"/>
                <w:color w:val="000000"/>
                <w:szCs w:val="18"/>
              </w:rPr>
              <w:t>:</w:t>
            </w:r>
          </w:p>
          <w:p w14:paraId="1D56DE77" w14:textId="77777777" w:rsidR="002F29D4" w:rsidRDefault="002F29D4" w:rsidP="009409CB">
            <w:pPr>
              <w:rPr>
                <w:rFonts w:ascii="Arial-BoldMT" w:hAnsi="Arial-BoldMT" w:hint="eastAsia"/>
                <w:color w:val="000000"/>
                <w:szCs w:val="18"/>
              </w:rPr>
            </w:pPr>
          </w:p>
          <w:p w14:paraId="2B26A73F" w14:textId="2F3CD080" w:rsidR="00516C55" w:rsidRPr="009409CB" w:rsidRDefault="007A5024" w:rsidP="009409CB">
            <w:pPr>
              <w:rPr>
                <w:rFonts w:ascii="Arial-BoldMT" w:hAnsi="Arial-BoldMT" w:hint="eastAsia"/>
                <w:color w:val="000000"/>
                <w:szCs w:val="18"/>
              </w:rPr>
            </w:pPr>
            <w:r>
              <w:rPr>
                <w:rFonts w:ascii="Arial-BoldMT" w:hAnsi="Arial-BoldMT"/>
                <w:color w:val="000000"/>
                <w:szCs w:val="18"/>
              </w:rPr>
              <w:t>“</w:t>
            </w:r>
            <w:r w:rsidRPr="007A5024">
              <w:rPr>
                <w:rFonts w:ascii="TimesNewRomanPSMT" w:hAnsi="TimesNewRomanPSMT"/>
                <w:color w:val="000000"/>
                <w:sz w:val="20"/>
              </w:rPr>
              <w:t>When a non-AP MLD that is in the default mapping mode (see 35.3.6.1.2 (Default mapping mode)) detects</w:t>
            </w:r>
            <w:r>
              <w:rPr>
                <w:rFonts w:ascii="TimesNewRomanPSMT" w:hAnsi="TimesNewRomanPSMT"/>
                <w:color w:val="000000"/>
                <w:sz w:val="20"/>
              </w:rPr>
              <w:t xml:space="preserve"> </w:t>
            </w:r>
            <w:r w:rsidRPr="007A5024">
              <w:rPr>
                <w:rFonts w:ascii="TimesNewRomanPSMT" w:hAnsi="TimesNewRomanPSMT"/>
                <w:color w:val="000000"/>
                <w:sz w:val="20"/>
              </w:rPr>
              <w:t>that the bit corresponding to its AID is 1 in the TIM element and the Multi-Link Traffic element is present in</w:t>
            </w:r>
            <w:r>
              <w:rPr>
                <w:rFonts w:ascii="TimesNewRomanPSMT" w:hAnsi="TimesNewRomanPSMT"/>
                <w:color w:val="000000"/>
                <w:sz w:val="20"/>
              </w:rPr>
              <w:t xml:space="preserve"> </w:t>
            </w:r>
            <w:r w:rsidRPr="007A5024">
              <w:rPr>
                <w:rFonts w:ascii="TimesNewRomanPSMT" w:hAnsi="TimesNewRomanPSMT"/>
                <w:color w:val="000000"/>
                <w:sz w:val="20"/>
              </w:rPr>
              <w:t xml:space="preserve">a Beacon frame, </w:t>
            </w:r>
            <w:r w:rsidRPr="00BD6CB3">
              <w:rPr>
                <w:rFonts w:ascii="TimesNewRomanPSMT" w:hAnsi="TimesNewRomanPSMT"/>
                <w:color w:val="000000"/>
                <w:sz w:val="20"/>
                <w:highlight w:val="yellow"/>
              </w:rPr>
              <w:t>any STA affiliated with the non-AP MLD that operates on the link(s) indicated in the Multi-Link Traffic element</w:t>
            </w:r>
            <w:r w:rsidRPr="007A5024">
              <w:rPr>
                <w:rFonts w:ascii="TimesNewRomanPSMT" w:hAnsi="TimesNewRomanPSMT"/>
                <w:color w:val="000000"/>
                <w:sz w:val="20"/>
              </w:rPr>
              <w:t xml:space="preserve"> should issue a PS-Poll frame, or a U-APSD trigger frame if the STA is using U-APSD</w:t>
            </w:r>
            <w:r>
              <w:rPr>
                <w:rFonts w:ascii="TimesNewRomanPSMT" w:hAnsi="TimesNewRomanPSMT"/>
                <w:color w:val="000000"/>
                <w:sz w:val="20"/>
              </w:rPr>
              <w:t xml:space="preserve"> </w:t>
            </w:r>
            <w:r w:rsidRPr="007A5024">
              <w:rPr>
                <w:rFonts w:ascii="TimesNewRomanPSMT" w:hAnsi="TimesNewRomanPSMT"/>
                <w:color w:val="000000"/>
                <w:sz w:val="20"/>
              </w:rPr>
              <w:t>and all ACs are delivery enabled, to retrieve buffered BU(s) in the AP MLD.</w:t>
            </w:r>
            <w:r>
              <w:rPr>
                <w:rFonts w:ascii="TimesNewRomanPSMT" w:hAnsi="TimesNewRomanPSMT"/>
                <w:color w:val="000000"/>
                <w:sz w:val="20"/>
              </w:rPr>
              <w:t>”</w:t>
            </w:r>
          </w:p>
        </w:tc>
      </w:tr>
    </w:tbl>
    <w:p w14:paraId="1481A324" w14:textId="692CD2A4" w:rsidR="0043521A" w:rsidRDefault="0043521A" w:rsidP="00860DF1">
      <w:pPr>
        <w:rPr>
          <w:sz w:val="20"/>
          <w:szCs w:val="22"/>
        </w:rPr>
      </w:pPr>
    </w:p>
    <w:p w14:paraId="0618D674" w14:textId="2A43346C" w:rsidR="00E21954" w:rsidRPr="005871A6" w:rsidRDefault="000A4ED4" w:rsidP="000A4ED4">
      <w:pPr>
        <w:rPr>
          <w:rFonts w:ascii="Arial-BoldMT" w:hAnsi="Arial-BoldMT" w:hint="eastAsia"/>
          <w:b/>
          <w:bCs/>
          <w:color w:val="000000"/>
          <w:sz w:val="20"/>
        </w:rPr>
      </w:pPr>
      <w:r w:rsidRPr="00124420">
        <w:rPr>
          <w:rFonts w:ascii="Arial-BoldMT" w:hAnsi="Arial-BoldMT"/>
          <w:b/>
          <w:bCs/>
          <w:color w:val="000000"/>
          <w:szCs w:val="18"/>
          <w:highlight w:val="yellow"/>
        </w:rPr>
        <w:t xml:space="preserve">TGbe editor to replace </w:t>
      </w:r>
      <w:r w:rsidR="00124420" w:rsidRPr="00124420">
        <w:rPr>
          <w:rFonts w:ascii="Arial-BoldMT" w:hAnsi="Arial-BoldMT"/>
          <w:b/>
          <w:bCs/>
          <w:color w:val="000000"/>
          <w:szCs w:val="18"/>
          <w:highlight w:val="yellow"/>
        </w:rPr>
        <w:t xml:space="preserve">the name </w:t>
      </w:r>
      <w:r w:rsidRPr="00124420">
        <w:rPr>
          <w:rFonts w:ascii="Arial-BoldMT" w:hAnsi="Arial-BoldMT"/>
          <w:b/>
          <w:bCs/>
          <w:color w:val="000000"/>
          <w:szCs w:val="18"/>
          <w:highlight w:val="yellow"/>
        </w:rPr>
        <w:t xml:space="preserve">‘Multi-Link Traffic element’ to ‘Multi-Link Traffic Indication element’ </w:t>
      </w:r>
      <w:r w:rsidR="000D5DF8" w:rsidRPr="00124420">
        <w:rPr>
          <w:rFonts w:ascii="Arial-BoldMT" w:hAnsi="Arial-BoldMT"/>
          <w:b/>
          <w:bCs/>
          <w:color w:val="000000"/>
          <w:szCs w:val="18"/>
          <w:highlight w:val="yellow"/>
        </w:rPr>
        <w:t>and</w:t>
      </w:r>
      <w:r w:rsidRPr="00124420">
        <w:rPr>
          <w:rFonts w:ascii="Arial-BoldMT" w:hAnsi="Arial-BoldMT"/>
          <w:b/>
          <w:bCs/>
          <w:color w:val="000000"/>
          <w:szCs w:val="18"/>
          <w:highlight w:val="yellow"/>
        </w:rPr>
        <w:t xml:space="preserve"> change the</w:t>
      </w:r>
      <w:r w:rsidR="000D5DF8" w:rsidRPr="00124420">
        <w:rPr>
          <w:rFonts w:ascii="Arial-BoldMT" w:hAnsi="Arial-BoldMT"/>
          <w:b/>
          <w:bCs/>
          <w:color w:val="000000"/>
          <w:szCs w:val="18"/>
          <w:highlight w:val="yellow"/>
        </w:rPr>
        <w:t xml:space="preserve"> name</w:t>
      </w:r>
      <w:r w:rsidRPr="00124420">
        <w:rPr>
          <w:rFonts w:ascii="Arial-BoldMT" w:hAnsi="Arial-BoldMT"/>
          <w:b/>
          <w:bCs/>
          <w:color w:val="000000"/>
          <w:szCs w:val="18"/>
          <w:highlight w:val="yellow"/>
        </w:rPr>
        <w:t xml:space="preserve"> </w:t>
      </w:r>
      <w:r w:rsidR="000D5DF8" w:rsidRPr="00124420">
        <w:rPr>
          <w:rFonts w:ascii="Arial-BoldMT" w:hAnsi="Arial-BoldMT"/>
          <w:b/>
          <w:bCs/>
          <w:color w:val="000000"/>
          <w:szCs w:val="18"/>
          <w:highlight w:val="yellow"/>
        </w:rPr>
        <w:t>‘</w:t>
      </w:r>
      <w:r w:rsidRPr="00124420">
        <w:rPr>
          <w:rFonts w:ascii="Arial-BoldMT" w:hAnsi="Arial-BoldMT"/>
          <w:b/>
          <w:bCs/>
          <w:color w:val="000000"/>
          <w:szCs w:val="18"/>
          <w:highlight w:val="yellow"/>
        </w:rPr>
        <w:t>Multi-Link Traffic Control</w:t>
      </w:r>
      <w:r w:rsidR="000D5DF8" w:rsidRPr="00124420">
        <w:rPr>
          <w:rFonts w:ascii="Arial-BoldMT" w:hAnsi="Arial-BoldMT"/>
          <w:b/>
          <w:bCs/>
          <w:color w:val="000000"/>
          <w:szCs w:val="18"/>
          <w:highlight w:val="yellow"/>
        </w:rPr>
        <w:t>’</w:t>
      </w:r>
      <w:r w:rsidRPr="00124420">
        <w:rPr>
          <w:rFonts w:ascii="Arial-BoldMT" w:hAnsi="Arial-BoldMT"/>
          <w:b/>
          <w:bCs/>
          <w:color w:val="000000"/>
          <w:szCs w:val="18"/>
          <w:highlight w:val="yellow"/>
        </w:rPr>
        <w:t xml:space="preserve"> subfield to ‘Multi-Link Traffic Indication Control’ subfield throughout the TGbe draft.</w:t>
      </w:r>
      <w:r w:rsidR="002734CB" w:rsidRPr="002734CB">
        <w:rPr>
          <w:rFonts w:ascii="Arial-BoldMT" w:hAnsi="Arial-BoldMT"/>
          <w:b/>
          <w:bCs/>
          <w:color w:val="000000"/>
          <w:szCs w:val="18"/>
          <w:highlight w:val="yellow"/>
        </w:rPr>
        <w:t>(#4107)</w:t>
      </w:r>
    </w:p>
    <w:p w14:paraId="35F322F8" w14:textId="354DDC9E" w:rsidR="00E21954" w:rsidRDefault="00E21954" w:rsidP="00860DF1">
      <w:pPr>
        <w:rPr>
          <w:rFonts w:ascii="Arial-BoldMT" w:hAnsi="Arial-BoldMT" w:hint="eastAsia"/>
          <w:b/>
          <w:bCs/>
          <w:color w:val="000000"/>
          <w:sz w:val="20"/>
        </w:rPr>
      </w:pPr>
    </w:p>
    <w:p w14:paraId="07156FB8" w14:textId="56B2083E" w:rsidR="00930B25" w:rsidRDefault="00930B25" w:rsidP="00860DF1">
      <w:pPr>
        <w:rPr>
          <w:rFonts w:ascii="Arial-BoldMT" w:hAnsi="Arial-BoldMT" w:hint="eastAsia"/>
          <w:b/>
          <w:bCs/>
          <w:color w:val="000000"/>
          <w:sz w:val="20"/>
        </w:rPr>
      </w:pPr>
      <w:r w:rsidRPr="00930B25">
        <w:rPr>
          <w:rFonts w:ascii="Arial-BoldMT" w:hAnsi="Arial-BoldMT"/>
          <w:b/>
          <w:bCs/>
          <w:color w:val="000000"/>
          <w:sz w:val="20"/>
          <w:highlight w:val="yellow"/>
        </w:rPr>
        <w:t>TGbe Editor to make the following changes in Subclause 9.4.2.315 (Multi-Link Traffic element):</w:t>
      </w:r>
    </w:p>
    <w:p w14:paraId="77E46A42" w14:textId="77777777" w:rsidR="00930B25" w:rsidRDefault="00930B25" w:rsidP="00860DF1">
      <w:pPr>
        <w:rPr>
          <w:rFonts w:ascii="Arial-BoldMT" w:hAnsi="Arial-BoldMT" w:hint="eastAsia"/>
          <w:b/>
          <w:bCs/>
          <w:color w:val="000000"/>
          <w:sz w:val="20"/>
        </w:rPr>
      </w:pPr>
    </w:p>
    <w:p w14:paraId="7799B9A9" w14:textId="01E7D56B" w:rsidR="00E21954" w:rsidRDefault="00E21954" w:rsidP="00860DF1">
      <w:pPr>
        <w:rPr>
          <w:rFonts w:ascii="Arial-BoldMT" w:hAnsi="Arial-BoldMT" w:hint="eastAsia"/>
          <w:b/>
          <w:bCs/>
          <w:color w:val="218A21"/>
          <w:sz w:val="20"/>
        </w:rPr>
      </w:pPr>
      <w:r w:rsidRPr="00E21954">
        <w:rPr>
          <w:rFonts w:ascii="Arial-BoldMT" w:hAnsi="Arial-BoldMT"/>
          <w:b/>
          <w:bCs/>
          <w:color w:val="000000"/>
          <w:sz w:val="20"/>
        </w:rPr>
        <w:t>9.4.2.315 Multi-Link Traffic element</w:t>
      </w:r>
      <w:r w:rsidRPr="00E21954">
        <w:rPr>
          <w:rFonts w:ascii="Arial-BoldMT" w:hAnsi="Arial-BoldMT"/>
          <w:b/>
          <w:bCs/>
          <w:color w:val="218A21"/>
          <w:sz w:val="20"/>
        </w:rPr>
        <w:t>(#2341)</w:t>
      </w:r>
    </w:p>
    <w:p w14:paraId="0FA43428" w14:textId="77777777" w:rsidR="00E21954" w:rsidRDefault="00E21954" w:rsidP="00860DF1">
      <w:pPr>
        <w:rPr>
          <w:sz w:val="20"/>
          <w:szCs w:val="22"/>
        </w:rPr>
      </w:pPr>
    </w:p>
    <w:p w14:paraId="549D634C" w14:textId="29D7273E" w:rsidR="004B0002" w:rsidRDefault="004B0002" w:rsidP="00860DF1">
      <w:pPr>
        <w:rPr>
          <w:rFonts w:ascii="TimesNewRomanPSMT" w:hAnsi="TimesNewRomanPSMT"/>
          <w:color w:val="000000"/>
          <w:sz w:val="20"/>
        </w:rPr>
      </w:pPr>
      <w:r w:rsidRPr="004B0002">
        <w:rPr>
          <w:rFonts w:ascii="TimesNewRomanPSMT" w:hAnsi="TimesNewRomanPSMT"/>
          <w:color w:val="000000"/>
          <w:sz w:val="20"/>
        </w:rPr>
        <w:t>The Per-Link Traffic Indication List field is defined in Figure 9-1002ad (Per-Link Traffic Indication List</w:t>
      </w:r>
      <w:r w:rsidR="00E21954">
        <w:rPr>
          <w:rFonts w:ascii="TimesNewRomanPSMT" w:hAnsi="TimesNewRomanPSMT"/>
          <w:color w:val="000000"/>
          <w:sz w:val="20"/>
        </w:rPr>
        <w:t xml:space="preserve"> </w:t>
      </w:r>
      <w:r w:rsidRPr="004B0002">
        <w:rPr>
          <w:rFonts w:ascii="TimesNewRomanPSMT" w:hAnsi="TimesNewRomanPSMT"/>
          <w:color w:val="000000"/>
          <w:sz w:val="20"/>
        </w:rPr>
        <w:t xml:space="preserve">field format). The Per-Link Traffic Indication List field contains Per-Link Traffic Indication Bitmap subfields that correspond to the AIDs of the non-AP MLDs </w:t>
      </w:r>
      <w:ins w:id="88" w:author="Park, Minyoung" w:date="2022-01-24T07:22:00Z">
        <w:r w:rsidR="00035A4D">
          <w:rPr>
            <w:rFonts w:ascii="TimesNewRomanPSMT" w:hAnsi="TimesNewRomanPSMT"/>
            <w:color w:val="000000"/>
            <w:sz w:val="20"/>
          </w:rPr>
          <w:t>(#</w:t>
        </w:r>
        <w:r w:rsidR="00035A4D" w:rsidRPr="005E39B5">
          <w:rPr>
            <w:rFonts w:ascii="Arial" w:hAnsi="Arial" w:cs="Arial"/>
            <w:szCs w:val="18"/>
          </w:rPr>
          <w:t>5136</w:t>
        </w:r>
        <w:r w:rsidR="00035A4D">
          <w:rPr>
            <w:rFonts w:ascii="Arial" w:hAnsi="Arial" w:cs="Arial"/>
            <w:szCs w:val="18"/>
          </w:rPr>
          <w:t>)</w:t>
        </w:r>
      </w:ins>
      <w:ins w:id="89" w:author="Park, Minyoung" w:date="2022-01-24T07:18:00Z">
        <w:r w:rsidR="00F70036">
          <w:rPr>
            <w:rFonts w:ascii="TimesNewRomanPSMT" w:hAnsi="TimesNewRomanPSMT"/>
            <w:color w:val="000000"/>
            <w:sz w:val="20"/>
          </w:rPr>
          <w:t xml:space="preserve">and </w:t>
        </w:r>
        <w:r w:rsidR="00BC61B5">
          <w:rPr>
            <w:rFonts w:ascii="TimesNewRomanPSMT" w:hAnsi="TimesNewRomanPSMT"/>
            <w:color w:val="000000"/>
            <w:sz w:val="20"/>
          </w:rPr>
          <w:t xml:space="preserve">STAs </w:t>
        </w:r>
      </w:ins>
      <w:r w:rsidRPr="004B0002">
        <w:rPr>
          <w:rFonts w:ascii="TimesNewRomanPSMT" w:hAnsi="TimesNewRomanPSMT"/>
          <w:color w:val="000000"/>
          <w:sz w:val="20"/>
        </w:rPr>
        <w:t xml:space="preserve">starting from the bit numbered </w:t>
      </w:r>
      <w:r w:rsidRPr="004B0002">
        <w:rPr>
          <w:rFonts w:ascii="TimesNewRomanPS-ItalicMT" w:hAnsi="TimesNewRomanPS-ItalicMT"/>
          <w:i/>
          <w:iCs/>
          <w:color w:val="000000"/>
          <w:sz w:val="20"/>
        </w:rPr>
        <w:t xml:space="preserve">k </w:t>
      </w:r>
      <w:r w:rsidRPr="004B0002">
        <w:rPr>
          <w:rFonts w:ascii="TimesNewRomanPSMT" w:hAnsi="TimesNewRomanPSMT"/>
          <w:color w:val="000000"/>
          <w:sz w:val="20"/>
        </w:rPr>
        <w:t xml:space="preserve">of the traffic indication virtual bitmap. The Per-Link Traffic Indication List field contains </w:t>
      </w:r>
      <w:r w:rsidRPr="004B0002">
        <w:rPr>
          <w:rFonts w:ascii="TimesNewRomanPS-ItalicMT" w:hAnsi="TimesNewRomanPS-ItalicMT"/>
          <w:i/>
          <w:iCs/>
          <w:color w:val="000000"/>
          <w:sz w:val="20"/>
        </w:rPr>
        <w:t xml:space="preserve">l </w:t>
      </w:r>
      <w:r w:rsidRPr="004B0002">
        <w:rPr>
          <w:rFonts w:ascii="TimesNewRomanPSMT" w:hAnsi="TimesNewRomanPSMT"/>
          <w:color w:val="000000"/>
          <w:sz w:val="20"/>
        </w:rPr>
        <w:t>Per-Link Traffic Indication</w:t>
      </w:r>
      <w:r w:rsidR="00E21954">
        <w:rPr>
          <w:rFonts w:ascii="TimesNewRomanPSMT" w:hAnsi="TimesNewRomanPSMT"/>
          <w:color w:val="000000"/>
          <w:sz w:val="20"/>
        </w:rPr>
        <w:t xml:space="preserve"> </w:t>
      </w:r>
      <w:r w:rsidRPr="004B0002">
        <w:rPr>
          <w:rFonts w:ascii="TimesNewRomanPSMT" w:hAnsi="TimesNewRomanPSMT"/>
          <w:color w:val="000000"/>
          <w:sz w:val="20"/>
        </w:rPr>
        <w:t xml:space="preserve">Bitmap subfields, where </w:t>
      </w:r>
      <w:r w:rsidRPr="004B0002">
        <w:rPr>
          <w:rFonts w:ascii="TimesNewRomanPS-ItalicMT" w:hAnsi="TimesNewRomanPS-ItalicMT"/>
          <w:i/>
          <w:iCs/>
          <w:color w:val="000000"/>
          <w:sz w:val="20"/>
        </w:rPr>
        <w:t xml:space="preserve">l </w:t>
      </w:r>
      <w:r w:rsidRPr="004B0002">
        <w:rPr>
          <w:rFonts w:ascii="TimesNewRomanPSMT" w:hAnsi="TimesNewRomanPSMT"/>
          <w:color w:val="000000"/>
          <w:sz w:val="20"/>
        </w:rPr>
        <w:t>is the number of the bits that correspond to the AIDs of the non-AP MLDs</w:t>
      </w:r>
      <w:ins w:id="90" w:author="Park, Minyoung" w:date="2022-01-24T07:19:00Z">
        <w:r w:rsidR="00BC61B5">
          <w:rPr>
            <w:rFonts w:ascii="TimesNewRomanPSMT" w:hAnsi="TimesNewRomanPSMT"/>
            <w:color w:val="000000"/>
            <w:sz w:val="20"/>
          </w:rPr>
          <w:t xml:space="preserve"> </w:t>
        </w:r>
      </w:ins>
      <w:ins w:id="91" w:author="Park, Minyoung" w:date="2022-01-24T07:22:00Z">
        <w:r w:rsidR="00035A4D">
          <w:rPr>
            <w:rFonts w:ascii="TimesNewRomanPSMT" w:hAnsi="TimesNewRomanPSMT"/>
            <w:color w:val="000000"/>
            <w:sz w:val="20"/>
          </w:rPr>
          <w:t>(#</w:t>
        </w:r>
        <w:r w:rsidR="00035A4D" w:rsidRPr="005E39B5">
          <w:rPr>
            <w:rFonts w:ascii="Arial" w:hAnsi="Arial" w:cs="Arial"/>
            <w:szCs w:val="18"/>
          </w:rPr>
          <w:t>5137</w:t>
        </w:r>
      </w:ins>
      <w:ins w:id="92" w:author="Park, Minyoung" w:date="2022-01-24T07:23:00Z">
        <w:r w:rsidR="00035A4D">
          <w:rPr>
            <w:rFonts w:ascii="Arial" w:hAnsi="Arial" w:cs="Arial"/>
            <w:szCs w:val="18"/>
          </w:rPr>
          <w:t>)</w:t>
        </w:r>
      </w:ins>
      <w:ins w:id="93" w:author="Park, Minyoung" w:date="2022-01-24T07:19:00Z">
        <w:r w:rsidR="00BC61B5">
          <w:rPr>
            <w:rFonts w:ascii="TimesNewRomanPSMT" w:hAnsi="TimesNewRomanPSMT"/>
            <w:color w:val="000000"/>
            <w:sz w:val="20"/>
          </w:rPr>
          <w:t>and STAs</w:t>
        </w:r>
      </w:ins>
      <w:r w:rsidRPr="004B0002">
        <w:rPr>
          <w:rFonts w:ascii="TimesNewRomanPSMT" w:hAnsi="TimesNewRomanPSMT"/>
          <w:color w:val="000000"/>
          <w:sz w:val="20"/>
        </w:rPr>
        <w:t xml:space="preserve"> </w:t>
      </w:r>
      <w:ins w:id="94" w:author="Park, Minyoung" w:date="2022-01-24T07:27:00Z">
        <w:r w:rsidR="0008736D">
          <w:rPr>
            <w:rFonts w:ascii="TimesNewRomanPSMT" w:hAnsi="TimesNewRomanPSMT"/>
            <w:color w:val="000000"/>
            <w:sz w:val="20"/>
          </w:rPr>
          <w:t xml:space="preserve">(#4350)and </w:t>
        </w:r>
      </w:ins>
      <w:r w:rsidRPr="004B0002">
        <w:rPr>
          <w:rFonts w:ascii="TimesNewRomanPSMT" w:hAnsi="TimesNewRomanPSMT"/>
          <w:color w:val="000000"/>
          <w:sz w:val="20"/>
        </w:rPr>
        <w:t>set to</w:t>
      </w:r>
      <w:r w:rsidR="00E21954">
        <w:rPr>
          <w:rFonts w:ascii="TimesNewRomanPSMT" w:hAnsi="TimesNewRomanPSMT"/>
          <w:color w:val="000000"/>
          <w:sz w:val="20"/>
        </w:rPr>
        <w:t xml:space="preserve"> </w:t>
      </w:r>
      <w:r w:rsidRPr="004B0002">
        <w:rPr>
          <w:rFonts w:ascii="TimesNewRomanPSMT" w:hAnsi="TimesNewRomanPSMT"/>
          <w:color w:val="000000"/>
          <w:sz w:val="20"/>
        </w:rPr>
        <w:t xml:space="preserve">1, counting from the bit numbered </w:t>
      </w:r>
      <w:r w:rsidRPr="004B0002">
        <w:rPr>
          <w:rFonts w:ascii="TimesNewRomanPS-ItalicMT" w:hAnsi="TimesNewRomanPS-ItalicMT"/>
          <w:i/>
          <w:iCs/>
          <w:color w:val="000000"/>
          <w:sz w:val="20"/>
        </w:rPr>
        <w:t xml:space="preserve">k </w:t>
      </w:r>
      <w:r w:rsidRPr="004B0002">
        <w:rPr>
          <w:rFonts w:ascii="TimesNewRomanPSMT" w:hAnsi="TimesNewRomanPSMT"/>
          <w:color w:val="000000"/>
          <w:sz w:val="20"/>
        </w:rPr>
        <w:t>of the traffic indication virtual bitmap, in the Partial Virtual Bitmap subfield of the TIM element that is included in a Beacon frame with the Multi-Link Traffic element.</w:t>
      </w:r>
    </w:p>
    <w:p w14:paraId="3E0945FF" w14:textId="04CF24A0" w:rsidR="00DC07B8" w:rsidRDefault="00DC07B8" w:rsidP="00860DF1">
      <w:pPr>
        <w:rPr>
          <w:rFonts w:ascii="TimesNewRomanPSMT" w:hAnsi="TimesNewRomanPSMT"/>
          <w:color w:val="000000"/>
          <w:sz w:val="20"/>
        </w:rPr>
      </w:pPr>
    </w:p>
    <w:p w14:paraId="7BC04711" w14:textId="77777777" w:rsidR="00DC07B8" w:rsidRDefault="00DC07B8" w:rsidP="00DC07B8">
      <w:pPr>
        <w:pStyle w:val="BodyText"/>
        <w:kinsoku w:val="0"/>
        <w:overflowPunct w:val="0"/>
        <w:spacing w:before="6"/>
        <w:rPr>
          <w:sz w:val="21"/>
          <w:szCs w:val="21"/>
        </w:rPr>
      </w:pPr>
    </w:p>
    <w:tbl>
      <w:tblPr>
        <w:tblW w:w="0" w:type="auto"/>
        <w:tblInd w:w="2588" w:type="dxa"/>
        <w:tblLayout w:type="fixed"/>
        <w:tblCellMar>
          <w:left w:w="0" w:type="dxa"/>
          <w:right w:w="0" w:type="dxa"/>
        </w:tblCellMar>
        <w:tblLook w:val="0000" w:firstRow="0" w:lastRow="0" w:firstColumn="0" w:lastColumn="0" w:noHBand="0" w:noVBand="0"/>
      </w:tblPr>
      <w:tblGrid>
        <w:gridCol w:w="1601"/>
        <w:gridCol w:w="1600"/>
        <w:gridCol w:w="1756"/>
        <w:gridCol w:w="1445"/>
      </w:tblGrid>
      <w:tr w:rsidR="00DC07B8" w14:paraId="2BBC2F07" w14:textId="77777777" w:rsidTr="00F26044">
        <w:trPr>
          <w:trHeight w:val="549"/>
        </w:trPr>
        <w:tc>
          <w:tcPr>
            <w:tcW w:w="1601" w:type="dxa"/>
            <w:tcBorders>
              <w:top w:val="single" w:sz="12" w:space="0" w:color="000000"/>
              <w:left w:val="single" w:sz="12" w:space="0" w:color="000000"/>
              <w:bottom w:val="single" w:sz="12" w:space="0" w:color="000000"/>
              <w:right w:val="single" w:sz="12" w:space="0" w:color="000000"/>
            </w:tcBorders>
          </w:tcPr>
          <w:p w14:paraId="1A735B80" w14:textId="77777777" w:rsidR="00DC07B8" w:rsidRDefault="00DC07B8" w:rsidP="0056563C">
            <w:pPr>
              <w:pStyle w:val="TableParagraph"/>
              <w:kinsoku w:val="0"/>
              <w:overflowPunct w:val="0"/>
              <w:spacing w:before="120" w:line="208" w:lineRule="auto"/>
              <w:ind w:left="116" w:right="89" w:firstLine="142"/>
              <w:rPr>
                <w:rFonts w:ascii="Arial" w:hAnsi="Arial" w:cs="Arial"/>
                <w:sz w:val="16"/>
                <w:szCs w:val="16"/>
              </w:rPr>
            </w:pPr>
            <w:r>
              <w:rPr>
                <w:rFonts w:ascii="Arial" w:hAnsi="Arial" w:cs="Arial"/>
                <w:sz w:val="16"/>
                <w:szCs w:val="16"/>
              </w:rPr>
              <w:t>Per-Link Traffic</w:t>
            </w:r>
            <w:r>
              <w:rPr>
                <w:rFonts w:ascii="Arial" w:hAnsi="Arial" w:cs="Arial"/>
                <w:spacing w:val="1"/>
                <w:sz w:val="16"/>
                <w:szCs w:val="16"/>
              </w:rPr>
              <w:t xml:space="preserve"> </w:t>
            </w:r>
            <w:r>
              <w:rPr>
                <w:rFonts w:ascii="Arial" w:hAnsi="Arial" w:cs="Arial"/>
                <w:sz w:val="16"/>
                <w:szCs w:val="16"/>
              </w:rPr>
              <w:t>Indication</w:t>
            </w:r>
            <w:r>
              <w:rPr>
                <w:rFonts w:ascii="Arial" w:hAnsi="Arial" w:cs="Arial"/>
                <w:spacing w:val="-8"/>
                <w:sz w:val="16"/>
                <w:szCs w:val="16"/>
              </w:rPr>
              <w:t xml:space="preserve"> </w:t>
            </w:r>
            <w:r>
              <w:rPr>
                <w:rFonts w:ascii="Arial" w:hAnsi="Arial" w:cs="Arial"/>
                <w:sz w:val="16"/>
                <w:szCs w:val="16"/>
              </w:rPr>
              <w:t>Bitmap</w:t>
            </w:r>
            <w:r>
              <w:rPr>
                <w:rFonts w:ascii="Arial" w:hAnsi="Arial" w:cs="Arial"/>
                <w:spacing w:val="-7"/>
                <w:sz w:val="16"/>
                <w:szCs w:val="16"/>
              </w:rPr>
              <w:t xml:space="preserve"> </w:t>
            </w:r>
            <w:r>
              <w:rPr>
                <w:rFonts w:ascii="Arial" w:hAnsi="Arial" w:cs="Arial"/>
                <w:sz w:val="16"/>
                <w:szCs w:val="16"/>
              </w:rPr>
              <w:t>1</w:t>
            </w:r>
          </w:p>
        </w:tc>
        <w:tc>
          <w:tcPr>
            <w:tcW w:w="1600" w:type="dxa"/>
            <w:tcBorders>
              <w:top w:val="single" w:sz="12" w:space="0" w:color="000000"/>
              <w:left w:val="single" w:sz="12" w:space="0" w:color="000000"/>
              <w:bottom w:val="single" w:sz="12" w:space="0" w:color="000000"/>
              <w:right w:val="single" w:sz="12" w:space="0" w:color="000000"/>
            </w:tcBorders>
          </w:tcPr>
          <w:p w14:paraId="568A0EF2" w14:textId="77777777" w:rsidR="00DC07B8" w:rsidRDefault="00DC07B8" w:rsidP="0056563C">
            <w:pPr>
              <w:pStyle w:val="TableParagraph"/>
              <w:kinsoku w:val="0"/>
              <w:overflowPunct w:val="0"/>
              <w:spacing w:before="7"/>
              <w:rPr>
                <w:sz w:val="15"/>
                <w:szCs w:val="15"/>
              </w:rPr>
            </w:pPr>
          </w:p>
          <w:p w14:paraId="096C44C4" w14:textId="77777777" w:rsidR="00DC07B8" w:rsidRDefault="00DC07B8" w:rsidP="0056563C">
            <w:pPr>
              <w:pStyle w:val="TableParagraph"/>
              <w:kinsoku w:val="0"/>
              <w:overflowPunct w:val="0"/>
              <w:ind w:left="23"/>
              <w:jc w:val="center"/>
              <w:rPr>
                <w:rFonts w:ascii="Arial" w:hAnsi="Arial" w:cs="Arial"/>
                <w:w w:val="99"/>
                <w:sz w:val="16"/>
                <w:szCs w:val="16"/>
              </w:rPr>
            </w:pPr>
            <w:r>
              <w:rPr>
                <w:rFonts w:ascii="Arial" w:hAnsi="Arial" w:cs="Arial"/>
                <w:w w:val="99"/>
                <w:sz w:val="16"/>
                <w:szCs w:val="16"/>
              </w:rPr>
              <w:t>…</w:t>
            </w:r>
          </w:p>
        </w:tc>
        <w:tc>
          <w:tcPr>
            <w:tcW w:w="1756" w:type="dxa"/>
            <w:tcBorders>
              <w:top w:val="single" w:sz="12" w:space="0" w:color="000000"/>
              <w:left w:val="single" w:sz="12" w:space="0" w:color="000000"/>
              <w:bottom w:val="single" w:sz="12" w:space="0" w:color="000000"/>
              <w:right w:val="single" w:sz="12" w:space="0" w:color="000000"/>
            </w:tcBorders>
          </w:tcPr>
          <w:p w14:paraId="1996C76E" w14:textId="49A8B845" w:rsidR="00DC07B8" w:rsidRDefault="00DC07B8" w:rsidP="0056563C">
            <w:pPr>
              <w:pStyle w:val="TableParagraph"/>
              <w:kinsoku w:val="0"/>
              <w:overflowPunct w:val="0"/>
              <w:spacing w:before="120" w:line="208" w:lineRule="auto"/>
              <w:ind w:left="116" w:right="89" w:firstLine="142"/>
              <w:rPr>
                <w:rFonts w:ascii="Arial" w:hAnsi="Arial" w:cs="Arial"/>
                <w:i/>
                <w:iCs/>
                <w:sz w:val="16"/>
                <w:szCs w:val="16"/>
              </w:rPr>
            </w:pPr>
            <w:r>
              <w:rPr>
                <w:rFonts w:ascii="Arial" w:hAnsi="Arial" w:cs="Arial"/>
                <w:sz w:val="16"/>
                <w:szCs w:val="16"/>
              </w:rPr>
              <w:t>Per-Link Traffic</w:t>
            </w:r>
            <w:r>
              <w:rPr>
                <w:rFonts w:ascii="Arial" w:hAnsi="Arial" w:cs="Arial"/>
                <w:spacing w:val="1"/>
                <w:sz w:val="16"/>
                <w:szCs w:val="16"/>
              </w:rPr>
              <w:t xml:space="preserve"> </w:t>
            </w:r>
            <w:r>
              <w:rPr>
                <w:rFonts w:ascii="Arial" w:hAnsi="Arial" w:cs="Arial"/>
                <w:sz w:val="16"/>
                <w:szCs w:val="16"/>
              </w:rPr>
              <w:t>Indication</w:t>
            </w:r>
            <w:r>
              <w:rPr>
                <w:rFonts w:ascii="Arial" w:hAnsi="Arial" w:cs="Arial"/>
                <w:spacing w:val="-8"/>
                <w:sz w:val="16"/>
                <w:szCs w:val="16"/>
              </w:rPr>
              <w:t xml:space="preserve"> </w:t>
            </w:r>
            <w:r>
              <w:rPr>
                <w:rFonts w:ascii="Arial" w:hAnsi="Arial" w:cs="Arial"/>
                <w:sz w:val="16"/>
                <w:szCs w:val="16"/>
              </w:rPr>
              <w:t>Bitmap</w:t>
            </w:r>
            <w:r>
              <w:rPr>
                <w:rFonts w:ascii="Arial" w:hAnsi="Arial" w:cs="Arial"/>
                <w:spacing w:val="-8"/>
                <w:sz w:val="16"/>
                <w:szCs w:val="16"/>
              </w:rPr>
              <w:t xml:space="preserve"> </w:t>
            </w:r>
            <w:del w:id="95" w:author="Park, Minyoung" w:date="2022-01-24T07:36:00Z">
              <w:r w:rsidDel="00F26044">
                <w:rPr>
                  <w:rFonts w:ascii="Arial" w:hAnsi="Arial" w:cs="Arial"/>
                  <w:i/>
                  <w:iCs/>
                  <w:sz w:val="16"/>
                  <w:szCs w:val="16"/>
                </w:rPr>
                <w:delText>n</w:delText>
              </w:r>
            </w:del>
            <w:ins w:id="96" w:author="Park, Minyoung" w:date="2022-01-24T07:36:00Z">
              <w:r w:rsidR="00F26044" w:rsidRPr="00F26044">
                <w:rPr>
                  <w:i/>
                  <w:iCs/>
                  <w:sz w:val="16"/>
                  <w:szCs w:val="16"/>
                </w:rPr>
                <w:t>l</w:t>
              </w:r>
            </w:ins>
          </w:p>
        </w:tc>
        <w:tc>
          <w:tcPr>
            <w:tcW w:w="1445" w:type="dxa"/>
            <w:tcBorders>
              <w:top w:val="single" w:sz="12" w:space="0" w:color="000000"/>
              <w:left w:val="single" w:sz="12" w:space="0" w:color="000000"/>
              <w:bottom w:val="single" w:sz="12" w:space="0" w:color="000000"/>
              <w:right w:val="single" w:sz="12" w:space="0" w:color="000000"/>
            </w:tcBorders>
          </w:tcPr>
          <w:p w14:paraId="486D9197" w14:textId="77777777" w:rsidR="00DC07B8" w:rsidRDefault="00DC07B8" w:rsidP="0056563C">
            <w:pPr>
              <w:pStyle w:val="TableParagraph"/>
              <w:kinsoku w:val="0"/>
              <w:overflowPunct w:val="0"/>
              <w:spacing w:before="7"/>
              <w:rPr>
                <w:sz w:val="15"/>
                <w:szCs w:val="15"/>
              </w:rPr>
            </w:pPr>
          </w:p>
          <w:p w14:paraId="2E772466" w14:textId="77777777" w:rsidR="00DC07B8" w:rsidRDefault="00DC07B8" w:rsidP="0056563C">
            <w:pPr>
              <w:pStyle w:val="TableParagraph"/>
              <w:kinsoku w:val="0"/>
              <w:overflowPunct w:val="0"/>
              <w:ind w:left="503"/>
              <w:rPr>
                <w:rFonts w:ascii="Arial" w:hAnsi="Arial" w:cs="Arial"/>
                <w:sz w:val="16"/>
                <w:szCs w:val="16"/>
              </w:rPr>
            </w:pPr>
            <w:r>
              <w:rPr>
                <w:rFonts w:ascii="Arial" w:hAnsi="Arial" w:cs="Arial"/>
                <w:sz w:val="16"/>
                <w:szCs w:val="16"/>
              </w:rPr>
              <w:t>Padding</w:t>
            </w:r>
          </w:p>
        </w:tc>
      </w:tr>
    </w:tbl>
    <w:p w14:paraId="6D64EE71" w14:textId="3D2C0600" w:rsidR="00DC07B8" w:rsidRDefault="00F932CC" w:rsidP="00DC07B8">
      <w:pPr>
        <w:pStyle w:val="BodyText"/>
        <w:tabs>
          <w:tab w:val="left" w:pos="1245"/>
          <w:tab w:val="left" w:pos="4445"/>
          <w:tab w:val="left" w:pos="5715"/>
        </w:tabs>
        <w:kinsoku w:val="0"/>
        <w:overflowPunct w:val="0"/>
        <w:spacing w:before="99"/>
        <w:ind w:right="33"/>
        <w:jc w:val="center"/>
        <w:rPr>
          <w:rFonts w:ascii="Arial" w:hAnsi="Arial" w:cs="Arial"/>
          <w:sz w:val="16"/>
          <w:szCs w:val="16"/>
        </w:rPr>
      </w:pPr>
      <w:r>
        <w:rPr>
          <w:rFonts w:ascii="Arial" w:hAnsi="Arial" w:cs="Arial"/>
          <w:sz w:val="16"/>
          <w:szCs w:val="16"/>
        </w:rPr>
        <w:t xml:space="preserve">  </w:t>
      </w:r>
      <w:r w:rsidR="00DC07B8">
        <w:rPr>
          <w:rFonts w:ascii="Arial" w:hAnsi="Arial" w:cs="Arial"/>
          <w:sz w:val="16"/>
          <w:szCs w:val="16"/>
        </w:rPr>
        <w:t>Bits:</w:t>
      </w:r>
      <w:r w:rsidR="00DC07B8">
        <w:rPr>
          <w:rFonts w:ascii="Arial" w:hAnsi="Arial" w:cs="Arial"/>
          <w:sz w:val="16"/>
          <w:szCs w:val="16"/>
        </w:rPr>
        <w:tab/>
      </w:r>
      <w:r w:rsidR="00F26044">
        <w:rPr>
          <w:rFonts w:ascii="Arial" w:hAnsi="Arial" w:cs="Arial"/>
          <w:sz w:val="16"/>
          <w:szCs w:val="16"/>
        </w:rPr>
        <w:t xml:space="preserve">         </w:t>
      </w:r>
      <w:r w:rsidR="00DC07B8">
        <w:rPr>
          <w:rFonts w:ascii="Arial" w:hAnsi="Arial" w:cs="Arial"/>
          <w:i/>
          <w:iCs/>
          <w:sz w:val="16"/>
          <w:szCs w:val="16"/>
        </w:rPr>
        <w:t>m</w:t>
      </w:r>
      <w:r w:rsidR="00DC07B8">
        <w:rPr>
          <w:rFonts w:ascii="Arial" w:hAnsi="Arial" w:cs="Arial"/>
          <w:sz w:val="16"/>
          <w:szCs w:val="16"/>
        </w:rPr>
        <w:t>+1</w:t>
      </w:r>
      <w:r w:rsidR="00DC07B8">
        <w:rPr>
          <w:rFonts w:ascii="Arial" w:hAnsi="Arial" w:cs="Arial"/>
          <w:sz w:val="16"/>
          <w:szCs w:val="16"/>
        </w:rPr>
        <w:tab/>
      </w:r>
      <w:r w:rsidR="00F26044">
        <w:rPr>
          <w:rFonts w:ascii="Arial" w:hAnsi="Arial" w:cs="Arial"/>
          <w:sz w:val="16"/>
          <w:szCs w:val="16"/>
        </w:rPr>
        <w:t xml:space="preserve">        </w:t>
      </w:r>
      <w:r w:rsidR="00DC07B8">
        <w:rPr>
          <w:rFonts w:ascii="Arial" w:hAnsi="Arial" w:cs="Arial"/>
          <w:i/>
          <w:iCs/>
          <w:sz w:val="16"/>
          <w:szCs w:val="16"/>
        </w:rPr>
        <w:t>m</w:t>
      </w:r>
      <w:r w:rsidR="00DC07B8">
        <w:rPr>
          <w:rFonts w:ascii="Arial" w:hAnsi="Arial" w:cs="Arial"/>
          <w:sz w:val="16"/>
          <w:szCs w:val="16"/>
        </w:rPr>
        <w:t>+1</w:t>
      </w:r>
      <w:r w:rsidR="00DC07B8">
        <w:rPr>
          <w:rFonts w:ascii="Arial" w:hAnsi="Arial" w:cs="Arial"/>
          <w:sz w:val="16"/>
          <w:szCs w:val="16"/>
        </w:rPr>
        <w:tab/>
      </w:r>
      <w:r w:rsidR="00F26044">
        <w:rPr>
          <w:rFonts w:ascii="Arial" w:hAnsi="Arial" w:cs="Arial"/>
          <w:sz w:val="16"/>
          <w:szCs w:val="16"/>
        </w:rPr>
        <w:t xml:space="preserve">            </w:t>
      </w:r>
      <w:r w:rsidR="00DC07B8">
        <w:rPr>
          <w:rFonts w:ascii="Arial" w:hAnsi="Arial" w:cs="Arial"/>
          <w:sz w:val="16"/>
          <w:szCs w:val="16"/>
        </w:rPr>
        <w:t>variable</w:t>
      </w:r>
      <w:r w:rsidR="00DC07B8">
        <w:rPr>
          <w:rFonts w:ascii="Arial" w:hAnsi="Arial" w:cs="Arial"/>
          <w:spacing w:val="-6"/>
          <w:sz w:val="16"/>
          <w:szCs w:val="16"/>
        </w:rPr>
        <w:t xml:space="preserve"> </w:t>
      </w:r>
      <w:r w:rsidR="00DC07B8">
        <w:rPr>
          <w:rFonts w:ascii="Arial" w:hAnsi="Arial" w:cs="Arial"/>
          <w:sz w:val="16"/>
          <w:szCs w:val="16"/>
        </w:rPr>
        <w:t>(0–7)</w:t>
      </w:r>
    </w:p>
    <w:p w14:paraId="541C4927" w14:textId="77777777" w:rsidR="00DC07B8" w:rsidRDefault="00DC07B8" w:rsidP="00DC07B8">
      <w:pPr>
        <w:pStyle w:val="BodyText"/>
        <w:kinsoku w:val="0"/>
        <w:overflowPunct w:val="0"/>
        <w:spacing w:before="1"/>
        <w:rPr>
          <w:rFonts w:ascii="Arial" w:hAnsi="Arial" w:cs="Arial"/>
          <w:sz w:val="16"/>
          <w:szCs w:val="16"/>
        </w:rPr>
      </w:pPr>
    </w:p>
    <w:p w14:paraId="5C2F50C8" w14:textId="3938E240" w:rsidR="00DC07B8" w:rsidRDefault="00DC07B8" w:rsidP="00DC07B8">
      <w:pPr>
        <w:pStyle w:val="BodyText"/>
        <w:kinsoku w:val="0"/>
        <w:overflowPunct w:val="0"/>
        <w:ind w:left="996" w:right="1012"/>
        <w:jc w:val="center"/>
        <w:rPr>
          <w:rFonts w:ascii="Arial" w:hAnsi="Arial" w:cs="Arial"/>
          <w:b/>
          <w:bCs/>
        </w:rPr>
      </w:pPr>
      <w:bookmarkStart w:id="97" w:name="_bookmark165"/>
      <w:bookmarkEnd w:id="97"/>
      <w:r>
        <w:rPr>
          <w:rFonts w:ascii="Arial" w:hAnsi="Arial" w:cs="Arial"/>
          <w:b/>
          <w:bCs/>
        </w:rPr>
        <w:t>Figure</w:t>
      </w:r>
      <w:r>
        <w:rPr>
          <w:rFonts w:ascii="Arial" w:hAnsi="Arial" w:cs="Arial"/>
          <w:b/>
          <w:bCs/>
          <w:spacing w:val="-7"/>
        </w:rPr>
        <w:t xml:space="preserve"> </w:t>
      </w:r>
      <w:r>
        <w:rPr>
          <w:rFonts w:ascii="Arial" w:hAnsi="Arial" w:cs="Arial"/>
          <w:b/>
          <w:bCs/>
        </w:rPr>
        <w:t>9-1002ad—Per-Link</w:t>
      </w:r>
      <w:r>
        <w:rPr>
          <w:rFonts w:ascii="Arial" w:hAnsi="Arial" w:cs="Arial"/>
          <w:b/>
          <w:bCs/>
          <w:spacing w:val="-6"/>
        </w:rPr>
        <w:t xml:space="preserve"> </w:t>
      </w:r>
      <w:r>
        <w:rPr>
          <w:rFonts w:ascii="Arial" w:hAnsi="Arial" w:cs="Arial"/>
          <w:b/>
          <w:bCs/>
        </w:rPr>
        <w:t>Traffic</w:t>
      </w:r>
      <w:r>
        <w:rPr>
          <w:rFonts w:ascii="Arial" w:hAnsi="Arial" w:cs="Arial"/>
          <w:b/>
          <w:bCs/>
          <w:spacing w:val="-6"/>
        </w:rPr>
        <w:t xml:space="preserve"> </w:t>
      </w:r>
      <w:r>
        <w:rPr>
          <w:rFonts w:ascii="Arial" w:hAnsi="Arial" w:cs="Arial"/>
          <w:b/>
          <w:bCs/>
        </w:rPr>
        <w:t>Indication</w:t>
      </w:r>
      <w:r>
        <w:rPr>
          <w:rFonts w:ascii="Arial" w:hAnsi="Arial" w:cs="Arial"/>
          <w:b/>
          <w:bCs/>
          <w:spacing w:val="-5"/>
        </w:rPr>
        <w:t xml:space="preserve"> </w:t>
      </w:r>
      <w:r>
        <w:rPr>
          <w:rFonts w:ascii="Arial" w:hAnsi="Arial" w:cs="Arial"/>
          <w:b/>
          <w:bCs/>
        </w:rPr>
        <w:t>List</w:t>
      </w:r>
      <w:r>
        <w:rPr>
          <w:rFonts w:ascii="Arial" w:hAnsi="Arial" w:cs="Arial"/>
          <w:b/>
          <w:bCs/>
          <w:spacing w:val="-6"/>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ins w:id="98" w:author="Park, Minyoung" w:date="2022-01-24T07:37:00Z">
        <w:r w:rsidR="00F26044">
          <w:rPr>
            <w:rFonts w:ascii="Arial" w:hAnsi="Arial" w:cs="Arial"/>
            <w:b/>
            <w:bCs/>
          </w:rPr>
          <w:t>(#</w:t>
        </w:r>
        <w:r w:rsidR="009510D3">
          <w:rPr>
            <w:rFonts w:ascii="Arial" w:hAnsi="Arial" w:cs="Arial"/>
            <w:b/>
            <w:bCs/>
          </w:rPr>
          <w:t>6373)</w:t>
        </w:r>
      </w:ins>
    </w:p>
    <w:p w14:paraId="6285AE15" w14:textId="77777777" w:rsidR="002F6C8E" w:rsidRDefault="002F6C8E" w:rsidP="00860DF1">
      <w:pPr>
        <w:rPr>
          <w:rFonts w:ascii="TimesNewRomanPSMT" w:hAnsi="TimesNewRomanPSMT"/>
          <w:color w:val="000000"/>
          <w:sz w:val="20"/>
        </w:rPr>
      </w:pPr>
    </w:p>
    <w:p w14:paraId="19BCD190" w14:textId="0D1DEC6D" w:rsidR="00DC07B8" w:rsidRDefault="002F6C8E" w:rsidP="00860DF1">
      <w:pPr>
        <w:rPr>
          <w:ins w:id="99" w:author="Park, Minyoung" w:date="2022-01-24T09:02:00Z"/>
          <w:rFonts w:ascii="TimesNewRomanPSMT" w:hAnsi="TimesNewRomanPSMT"/>
          <w:color w:val="000000"/>
          <w:sz w:val="20"/>
        </w:rPr>
      </w:pPr>
      <w:r w:rsidRPr="002F6C8E">
        <w:rPr>
          <w:rFonts w:ascii="TimesNewRomanPSMT" w:hAnsi="TimesNewRomanPSMT"/>
          <w:color w:val="000000"/>
          <w:sz w:val="20"/>
        </w:rPr>
        <w:t>The Per-Link Traffic Indication Bitmap subfield is defined in Figure 9-788eag (Per-Link Traffic Indication</w:t>
      </w:r>
      <w:r>
        <w:rPr>
          <w:rFonts w:ascii="TimesNewRomanPSMT" w:hAnsi="TimesNewRomanPSMT"/>
          <w:color w:val="000000"/>
          <w:sz w:val="20"/>
        </w:rPr>
        <w:t xml:space="preserve"> </w:t>
      </w:r>
      <w:r w:rsidRPr="002F6C8E">
        <w:rPr>
          <w:rFonts w:ascii="TimesNewRomanPSMT" w:hAnsi="TimesNewRomanPSMT"/>
          <w:color w:val="000000"/>
          <w:sz w:val="20"/>
        </w:rPr>
        <w:t xml:space="preserve">Bitmap subfield format). Each Per-Link Traffic Indication Bitmap subfield indicates per-link traffic indications for a non-AP MLD that has negotiated a </w:t>
      </w:r>
      <w:ins w:id="100" w:author="Park, Minyoung" w:date="2022-01-24T08:59:00Z">
        <w:r w:rsidR="004424C6">
          <w:rPr>
            <w:rFonts w:ascii="TimesNewRomanPSMT" w:hAnsi="TimesNewRomanPSMT"/>
            <w:color w:val="000000"/>
            <w:sz w:val="20"/>
          </w:rPr>
          <w:t>(#</w:t>
        </w:r>
        <w:r w:rsidR="0079499D">
          <w:rPr>
            <w:rFonts w:ascii="TimesNewRomanPSMT" w:hAnsi="TimesNewRomanPSMT"/>
            <w:color w:val="000000"/>
            <w:sz w:val="20"/>
          </w:rPr>
          <w:t>8174)</w:t>
        </w:r>
      </w:ins>
      <w:r w:rsidRPr="002F6C8E">
        <w:rPr>
          <w:rFonts w:ascii="TimesNewRomanPSMT" w:hAnsi="TimesNewRomanPSMT"/>
          <w:color w:val="000000"/>
          <w:sz w:val="20"/>
        </w:rPr>
        <w:t>TID-</w:t>
      </w:r>
      <w:ins w:id="101" w:author="Park, Minyoung" w:date="2022-01-24T08:59:00Z">
        <w:r w:rsidR="004424C6">
          <w:rPr>
            <w:rFonts w:ascii="TimesNewRomanPSMT" w:hAnsi="TimesNewRomanPSMT"/>
            <w:color w:val="000000"/>
            <w:sz w:val="20"/>
          </w:rPr>
          <w:t>to-</w:t>
        </w:r>
      </w:ins>
      <w:r w:rsidRPr="002F6C8E">
        <w:rPr>
          <w:rFonts w:ascii="TimesNewRomanPSMT" w:hAnsi="TimesNewRomanPSMT"/>
          <w:color w:val="000000"/>
          <w:sz w:val="20"/>
        </w:rPr>
        <w:t xml:space="preserve">link mapping with an AP MLD </w:t>
      </w:r>
      <w:ins w:id="102" w:author="Park, Minyoung" w:date="2022-03-07T09:44:00Z">
        <w:r w:rsidR="005E4357" w:rsidRPr="00985065">
          <w:rPr>
            <w:rFonts w:ascii="TimesNewRomanPSMT" w:hAnsi="TimesNewRomanPSMT"/>
            <w:color w:val="000000"/>
            <w:sz w:val="20"/>
            <w:highlight w:val="cyan"/>
          </w:rPr>
          <w:t>(#8264, 4000, 5822)</w:t>
        </w:r>
      </w:ins>
      <w:ins w:id="103" w:author="Park, Minyoung" w:date="2022-03-07T09:42:00Z">
        <w:r w:rsidR="00AA1A43" w:rsidRPr="00985065">
          <w:rPr>
            <w:rFonts w:ascii="TimesNewRomanPSMT" w:hAnsi="TimesNewRomanPSMT"/>
            <w:color w:val="000000"/>
            <w:sz w:val="20"/>
            <w:highlight w:val="cyan"/>
          </w:rPr>
          <w:t xml:space="preserve">and not all TIDs are mapped to all the enabled links </w:t>
        </w:r>
      </w:ins>
      <w:r w:rsidRPr="00985065">
        <w:rPr>
          <w:rFonts w:ascii="TimesNewRomanPSMT" w:hAnsi="TimesNewRomanPSMT"/>
          <w:color w:val="000000"/>
          <w:sz w:val="20"/>
          <w:highlight w:val="cyan"/>
        </w:rPr>
        <w:t xml:space="preserve">or link recommendation for a non-AP MLD </w:t>
      </w:r>
      <w:ins w:id="104" w:author="Park, Minyoung" w:date="2022-03-07T09:44:00Z">
        <w:r w:rsidR="00E36C39" w:rsidRPr="00985065">
          <w:rPr>
            <w:rFonts w:ascii="TimesNewRomanPSMT" w:hAnsi="TimesNewRomanPSMT"/>
            <w:color w:val="000000"/>
            <w:sz w:val="20"/>
            <w:highlight w:val="cyan"/>
          </w:rPr>
          <w:t>(#8264, 4000, 5822)</w:t>
        </w:r>
      </w:ins>
      <w:ins w:id="105" w:author="Park, Minyoung" w:date="2022-03-07T10:23:00Z">
        <w:r w:rsidR="00745CF4">
          <w:rPr>
            <w:rFonts w:ascii="TimesNewRomanPSMT" w:hAnsi="TimesNewRomanPSMT"/>
            <w:color w:val="000000"/>
            <w:sz w:val="20"/>
            <w:highlight w:val="cyan"/>
          </w:rPr>
          <w:t xml:space="preserve"> that </w:t>
        </w:r>
      </w:ins>
      <w:ins w:id="106" w:author="Park, Minyoung" w:date="2022-03-07T09:43:00Z">
        <w:r w:rsidR="00B62E7C" w:rsidRPr="00985065">
          <w:rPr>
            <w:rFonts w:ascii="TimesNewRomanPSMT" w:hAnsi="TimesNewRomanPSMT"/>
            <w:color w:val="000000"/>
            <w:sz w:val="20"/>
            <w:highlight w:val="cyan"/>
          </w:rPr>
          <w:t>has negotiated a TID-to-link mapping with an AP MLD and all TIDs are mapped to all the enabled links</w:t>
        </w:r>
        <w:r w:rsidR="003B5401" w:rsidRPr="00985065">
          <w:rPr>
            <w:rFonts w:ascii="TimesNewRomanPSMT" w:hAnsi="TimesNewRomanPSMT"/>
            <w:color w:val="000000"/>
            <w:sz w:val="20"/>
            <w:highlight w:val="cyan"/>
          </w:rPr>
          <w:t xml:space="preserve"> or link </w:t>
        </w:r>
      </w:ins>
      <w:ins w:id="107" w:author="Park, Minyoung" w:date="2022-03-07T09:44:00Z">
        <w:r w:rsidR="003B5401" w:rsidRPr="00985065">
          <w:rPr>
            <w:rFonts w:ascii="TimesNewRomanPSMT" w:hAnsi="TimesNewRomanPSMT"/>
            <w:color w:val="000000"/>
            <w:sz w:val="20"/>
            <w:highlight w:val="cyan"/>
          </w:rPr>
          <w:t xml:space="preserve">recommendation for </w:t>
        </w:r>
        <w:r w:rsidR="005E4357" w:rsidRPr="00985065">
          <w:rPr>
            <w:rFonts w:ascii="TimesNewRomanPSMT" w:hAnsi="TimesNewRomanPSMT"/>
            <w:color w:val="000000"/>
            <w:sz w:val="20"/>
            <w:highlight w:val="cyan"/>
          </w:rPr>
          <w:t>a non-AP MLD</w:t>
        </w:r>
      </w:ins>
      <w:ins w:id="108" w:author="Park, Minyoung" w:date="2022-03-07T09:43:00Z">
        <w:r w:rsidR="00B62E7C" w:rsidRPr="002F6C8E">
          <w:rPr>
            <w:rFonts w:ascii="TimesNewRomanPSMT" w:hAnsi="TimesNewRomanPSMT"/>
            <w:color w:val="000000"/>
            <w:sz w:val="20"/>
          </w:rPr>
          <w:t xml:space="preserve"> </w:t>
        </w:r>
      </w:ins>
      <w:r w:rsidRPr="002F6C8E">
        <w:rPr>
          <w:rFonts w:ascii="TimesNewRomanPSMT" w:hAnsi="TimesNewRomanPSMT"/>
          <w:color w:val="000000"/>
          <w:sz w:val="20"/>
        </w:rPr>
        <w:t>that is in the default mapping mode.</w:t>
      </w:r>
      <w:r w:rsidR="007D0EDD">
        <w:rPr>
          <w:rFonts w:ascii="TimesNewRomanPSMT" w:hAnsi="TimesNewRomanPSMT"/>
          <w:color w:val="000000"/>
          <w:sz w:val="20"/>
        </w:rPr>
        <w:t xml:space="preserve"> </w:t>
      </w:r>
      <w:ins w:id="109" w:author="Park, Minyoung" w:date="2022-01-24T10:47:00Z">
        <w:r w:rsidR="004E5B32">
          <w:rPr>
            <w:rFonts w:ascii="TimesNewRomanPSMT" w:hAnsi="TimesNewRomanPSMT"/>
            <w:color w:val="000000"/>
            <w:sz w:val="20"/>
          </w:rPr>
          <w:t>(#</w:t>
        </w:r>
        <w:r w:rsidR="00D32FE1" w:rsidRPr="00D32FE1">
          <w:rPr>
            <w:rFonts w:ascii="TimesNewRomanPSMT" w:hAnsi="TimesNewRomanPSMT"/>
            <w:color w:val="000000"/>
            <w:sz w:val="20"/>
          </w:rPr>
          <w:t>8176</w:t>
        </w:r>
        <w:r w:rsidR="00D32FE1">
          <w:rPr>
            <w:rFonts w:ascii="TimesNewRomanPSMT" w:hAnsi="TimesNewRomanPSMT"/>
            <w:color w:val="000000"/>
            <w:sz w:val="20"/>
          </w:rPr>
          <w:t>)</w:t>
        </w:r>
      </w:ins>
      <w:ins w:id="110" w:author="Park, Minyoung" w:date="2022-01-24T07:54:00Z">
        <w:r w:rsidR="007D0EDD">
          <w:rPr>
            <w:rFonts w:ascii="TimesNewRomanPSMT" w:hAnsi="TimesNewRomanPSMT"/>
            <w:color w:val="000000"/>
            <w:sz w:val="20"/>
          </w:rPr>
          <w:t>When a P</w:t>
        </w:r>
      </w:ins>
      <w:ins w:id="111" w:author="Park, Minyoung" w:date="2022-01-24T07:55:00Z">
        <w:r w:rsidR="007D0EDD">
          <w:rPr>
            <w:rFonts w:ascii="TimesNewRomanPSMT" w:hAnsi="TimesNewRomanPSMT"/>
            <w:color w:val="000000"/>
            <w:sz w:val="20"/>
          </w:rPr>
          <w:t xml:space="preserve">er-Link Traffic Indication Bitmap subfield </w:t>
        </w:r>
        <w:r w:rsidR="008863DB">
          <w:rPr>
            <w:rFonts w:ascii="TimesNewRomanPSMT" w:hAnsi="TimesNewRomanPSMT"/>
            <w:color w:val="000000"/>
            <w:sz w:val="20"/>
          </w:rPr>
          <w:t xml:space="preserve">corresponds to </w:t>
        </w:r>
      </w:ins>
      <w:ins w:id="112" w:author="Park, Minyoung" w:date="2022-01-24T10:46:00Z">
        <w:r w:rsidR="00177381">
          <w:rPr>
            <w:rFonts w:ascii="TimesNewRomanPSMT" w:hAnsi="TimesNewRomanPSMT"/>
            <w:color w:val="000000"/>
            <w:sz w:val="20"/>
          </w:rPr>
          <w:t xml:space="preserve">an AID of </w:t>
        </w:r>
      </w:ins>
      <w:ins w:id="113" w:author="Park, Minyoung" w:date="2022-01-24T07:55:00Z">
        <w:r w:rsidR="008863DB">
          <w:rPr>
            <w:rFonts w:ascii="TimesNewRomanPSMT" w:hAnsi="TimesNewRomanPSMT"/>
            <w:color w:val="000000"/>
            <w:sz w:val="20"/>
          </w:rPr>
          <w:t>a STA</w:t>
        </w:r>
      </w:ins>
      <w:ins w:id="114" w:author="Park, Minyoung" w:date="2022-01-25T09:52:00Z">
        <w:r w:rsidR="00C65295">
          <w:rPr>
            <w:rFonts w:ascii="TimesNewRomanPSMT" w:hAnsi="TimesNewRomanPSMT"/>
            <w:color w:val="000000"/>
            <w:sz w:val="20"/>
          </w:rPr>
          <w:t xml:space="preserve"> that is not affiliated with a non-AP MLD</w:t>
        </w:r>
      </w:ins>
      <w:ins w:id="115" w:author="Park, Minyoung" w:date="2022-01-24T07:56:00Z">
        <w:r w:rsidR="008222FA">
          <w:rPr>
            <w:rFonts w:ascii="TimesNewRomanPSMT" w:hAnsi="TimesNewRomanPSMT"/>
            <w:color w:val="000000"/>
            <w:sz w:val="20"/>
          </w:rPr>
          <w:t xml:space="preserve">, </w:t>
        </w:r>
      </w:ins>
      <w:ins w:id="116" w:author="Park, Minyoung" w:date="2022-01-24T07:58:00Z">
        <w:r w:rsidR="00EA4DBE">
          <w:rPr>
            <w:rFonts w:ascii="TimesNewRomanPSMT" w:hAnsi="TimesNewRomanPSMT"/>
            <w:color w:val="000000"/>
            <w:sz w:val="20"/>
          </w:rPr>
          <w:t>the Per-Link Traffic Indication</w:t>
        </w:r>
      </w:ins>
      <w:ins w:id="117" w:author="Park, Minyoung" w:date="2022-01-24T07:59:00Z">
        <w:r w:rsidR="00EA4DBE">
          <w:rPr>
            <w:rFonts w:ascii="TimesNewRomanPSMT" w:hAnsi="TimesNewRomanPSMT"/>
            <w:color w:val="000000"/>
            <w:sz w:val="20"/>
          </w:rPr>
          <w:t xml:space="preserve"> Bitmap sub</w:t>
        </w:r>
        <w:r w:rsidR="007D78C4">
          <w:rPr>
            <w:rFonts w:ascii="TimesNewRomanPSMT" w:hAnsi="TimesNewRomanPSMT"/>
            <w:color w:val="000000"/>
            <w:sz w:val="20"/>
          </w:rPr>
          <w:t>field is reserved.</w:t>
        </w:r>
      </w:ins>
      <w:ins w:id="118" w:author="Park, Minyoung" w:date="2022-01-24T07:55:00Z">
        <w:r w:rsidR="006D39D3">
          <w:rPr>
            <w:rFonts w:ascii="TimesNewRomanPSMT" w:hAnsi="TimesNewRomanPSMT"/>
            <w:color w:val="000000"/>
            <w:sz w:val="20"/>
          </w:rPr>
          <w:t xml:space="preserve"> </w:t>
        </w:r>
      </w:ins>
    </w:p>
    <w:p w14:paraId="192878BB" w14:textId="40AC621E" w:rsidR="00CB306A" w:rsidRDefault="00CB306A" w:rsidP="00860DF1">
      <w:pPr>
        <w:rPr>
          <w:ins w:id="119" w:author="Park, Minyoung" w:date="2022-01-24T09:02:00Z"/>
          <w:rFonts w:ascii="TimesNewRomanPSMT" w:hAnsi="TimesNewRomanPSMT"/>
          <w:color w:val="000000"/>
          <w:sz w:val="20"/>
        </w:rPr>
      </w:pPr>
    </w:p>
    <w:p w14:paraId="303CFDFA" w14:textId="0D9E5E9D" w:rsidR="00CB306A" w:rsidRDefault="00DB40EA" w:rsidP="00860DF1">
      <w:pPr>
        <w:rPr>
          <w:rFonts w:ascii="TimesNewRomanPSMT" w:hAnsi="TimesNewRomanPSMT"/>
          <w:color w:val="000000"/>
          <w:sz w:val="20"/>
        </w:rPr>
      </w:pPr>
      <w:ins w:id="120" w:author="Park, Minyoung" w:date="2022-01-24T09:22:00Z">
        <w:r>
          <w:rPr>
            <w:rFonts w:ascii="TimesNewRomanPSMT" w:hAnsi="TimesNewRomanPSMT"/>
            <w:color w:val="000000"/>
            <w:sz w:val="20"/>
          </w:rPr>
          <w:t>(#8175)</w:t>
        </w:r>
      </w:ins>
      <w:r w:rsidR="00CB306A" w:rsidRPr="00CB306A">
        <w:rPr>
          <w:rFonts w:ascii="TimesNewRomanPSMT" w:hAnsi="TimesNewRomanPSMT"/>
          <w:color w:val="000000"/>
          <w:sz w:val="20"/>
        </w:rPr>
        <w:t xml:space="preserve">Each bit in the Per-Link Traffic Indication Bitmap subfield corresponds to a link </w:t>
      </w:r>
      <w:del w:id="121" w:author="Park, Minyoung" w:date="2022-01-24T09:05:00Z">
        <w:r w:rsidR="00CB306A" w:rsidRPr="00CB306A" w:rsidDel="00205B37">
          <w:rPr>
            <w:rFonts w:ascii="TimesNewRomanPSMT" w:hAnsi="TimesNewRomanPSMT"/>
            <w:color w:val="000000"/>
            <w:sz w:val="20"/>
          </w:rPr>
          <w:delText>on which a STA affiliated</w:delText>
        </w:r>
        <w:r w:rsidR="00CB306A" w:rsidDel="00205B37">
          <w:rPr>
            <w:rFonts w:ascii="TimesNewRomanPSMT" w:hAnsi="TimesNewRomanPSMT"/>
            <w:color w:val="000000"/>
            <w:sz w:val="20"/>
          </w:rPr>
          <w:delText xml:space="preserve"> </w:delText>
        </w:r>
        <w:r w:rsidR="00CB306A" w:rsidRPr="00CB306A" w:rsidDel="00205B37">
          <w:rPr>
            <w:rFonts w:ascii="TimesNewRomanPSMT" w:hAnsi="TimesNewRomanPSMT"/>
            <w:color w:val="000000"/>
            <w:sz w:val="20"/>
          </w:rPr>
          <w:delText xml:space="preserve">with a non-AP MLD is operating, </w:delText>
        </w:r>
      </w:del>
      <w:del w:id="122" w:author="Park, Minyoung" w:date="2022-01-24T09:09:00Z">
        <w:r w:rsidR="00CB306A" w:rsidRPr="00CB306A" w:rsidDel="00621A0F">
          <w:rPr>
            <w:rFonts w:ascii="TimesNewRomanPSMT" w:hAnsi="TimesNewRomanPSMT"/>
            <w:color w:val="000000"/>
            <w:sz w:val="20"/>
          </w:rPr>
          <w:delText xml:space="preserve">with </w:delText>
        </w:r>
      </w:del>
      <w:ins w:id="123" w:author="Park, Minyoung" w:date="2022-01-24T09:09:00Z">
        <w:r w:rsidR="00621A0F">
          <w:rPr>
            <w:rFonts w:ascii="TimesNewRomanPSMT" w:hAnsi="TimesNewRomanPSMT"/>
            <w:color w:val="000000"/>
            <w:sz w:val="20"/>
          </w:rPr>
          <w:t xml:space="preserve">and </w:t>
        </w:r>
      </w:ins>
      <w:r w:rsidR="00CB306A" w:rsidRPr="00CB306A">
        <w:rPr>
          <w:rFonts w:ascii="TimesNewRomanPSMT" w:hAnsi="TimesNewRomanPSMT"/>
          <w:color w:val="000000"/>
          <w:sz w:val="20"/>
        </w:rPr>
        <w:t xml:space="preserve">the bit position </w:t>
      </w:r>
      <w:r w:rsidR="00CB306A" w:rsidRPr="00CB306A">
        <w:rPr>
          <w:rFonts w:ascii="TimesNewRomanPS-ItalicMT" w:hAnsi="TimesNewRomanPS-ItalicMT"/>
          <w:i/>
          <w:iCs/>
          <w:color w:val="000000"/>
          <w:sz w:val="20"/>
        </w:rPr>
        <w:t xml:space="preserve">i </w:t>
      </w:r>
      <w:r w:rsidR="00CB306A" w:rsidRPr="00CB306A">
        <w:rPr>
          <w:rFonts w:ascii="TimesNewRomanPSMT" w:hAnsi="TimesNewRomanPSMT"/>
          <w:color w:val="000000"/>
          <w:sz w:val="20"/>
        </w:rPr>
        <w:t>of the bitmap, B</w:t>
      </w:r>
      <w:r w:rsidR="00CB306A" w:rsidRPr="00CB306A">
        <w:rPr>
          <w:rFonts w:ascii="TimesNewRomanPS-ItalicMT" w:hAnsi="TimesNewRomanPS-ItalicMT"/>
          <w:i/>
          <w:iCs/>
          <w:color w:val="000000"/>
          <w:sz w:val="20"/>
        </w:rPr>
        <w:t>i</w:t>
      </w:r>
      <w:r w:rsidR="00CB306A" w:rsidRPr="00CB306A">
        <w:rPr>
          <w:rFonts w:ascii="TimesNewRomanPSMT" w:hAnsi="TimesNewRomanPSMT"/>
          <w:color w:val="000000"/>
          <w:sz w:val="20"/>
        </w:rPr>
        <w:t>, correspond</w:t>
      </w:r>
      <w:del w:id="124" w:author="Park, Minyoung" w:date="2022-01-24T09:09:00Z">
        <w:r w:rsidR="00CB306A" w:rsidRPr="00CB306A" w:rsidDel="00337D53">
          <w:rPr>
            <w:rFonts w:ascii="TimesNewRomanPSMT" w:hAnsi="TimesNewRomanPSMT"/>
            <w:color w:val="000000"/>
            <w:sz w:val="20"/>
          </w:rPr>
          <w:delText>ing</w:delText>
        </w:r>
      </w:del>
      <w:ins w:id="125" w:author="Park, Minyoung" w:date="2022-01-24T09:09:00Z">
        <w:r w:rsidR="00337D53">
          <w:rPr>
            <w:rFonts w:ascii="TimesNewRomanPSMT" w:hAnsi="TimesNewRomanPSMT"/>
            <w:color w:val="000000"/>
            <w:sz w:val="20"/>
          </w:rPr>
          <w:t>s</w:t>
        </w:r>
      </w:ins>
      <w:r w:rsidR="00CB306A" w:rsidRPr="00CB306A">
        <w:rPr>
          <w:rFonts w:ascii="TimesNewRomanPSMT" w:hAnsi="TimesNewRomanPSMT"/>
          <w:color w:val="000000"/>
          <w:sz w:val="20"/>
        </w:rPr>
        <w:t xml:space="preserve"> to a link with link</w:t>
      </w:r>
      <w:r w:rsidR="00CB306A">
        <w:rPr>
          <w:rFonts w:ascii="TimesNewRomanPSMT" w:hAnsi="TimesNewRomanPSMT"/>
          <w:color w:val="000000"/>
          <w:sz w:val="20"/>
        </w:rPr>
        <w:t xml:space="preserve"> </w:t>
      </w:r>
      <w:r w:rsidR="00CB306A" w:rsidRPr="00CB306A">
        <w:rPr>
          <w:rFonts w:ascii="TimesNewRomanPSMT" w:hAnsi="TimesNewRomanPSMT"/>
          <w:color w:val="000000"/>
          <w:sz w:val="20"/>
        </w:rPr>
        <w:t xml:space="preserve">ID equal to </w:t>
      </w:r>
      <w:r w:rsidR="00CB306A" w:rsidRPr="00CB306A">
        <w:rPr>
          <w:rFonts w:ascii="TimesNewRomanPS-ItalicMT" w:hAnsi="TimesNewRomanPS-ItalicMT"/>
          <w:i/>
          <w:iCs/>
          <w:color w:val="000000"/>
          <w:sz w:val="20"/>
        </w:rPr>
        <w:t>i</w:t>
      </w:r>
      <w:r w:rsidR="00CB306A" w:rsidRPr="00CB306A">
        <w:rPr>
          <w:rFonts w:ascii="TimesNewRomanPSMT" w:hAnsi="TimesNewRomanPSMT"/>
          <w:color w:val="000000"/>
          <w:sz w:val="20"/>
        </w:rPr>
        <w:t>. When the Per-Link Traffic Indication Bitmap subfield corresponds to a non-AP MLD that has</w:t>
      </w:r>
      <w:r w:rsidR="00CB306A">
        <w:rPr>
          <w:rFonts w:ascii="TimesNewRomanPSMT" w:hAnsi="TimesNewRomanPSMT"/>
          <w:color w:val="000000"/>
          <w:sz w:val="20"/>
        </w:rPr>
        <w:t xml:space="preserve"> </w:t>
      </w:r>
      <w:r w:rsidR="00CB306A" w:rsidRPr="00CB306A">
        <w:rPr>
          <w:rFonts w:ascii="TimesNewRomanPSMT" w:hAnsi="TimesNewRomanPSMT"/>
          <w:color w:val="000000"/>
          <w:sz w:val="20"/>
        </w:rPr>
        <w:t xml:space="preserve">successfully negotiated TID-to-link mapping, a value of 1 in the bit position </w:t>
      </w:r>
      <w:r w:rsidR="00CB306A" w:rsidRPr="00CB306A">
        <w:rPr>
          <w:rFonts w:ascii="TimesNewRomanPS-ItalicMT" w:hAnsi="TimesNewRomanPS-ItalicMT"/>
          <w:i/>
          <w:iCs/>
          <w:color w:val="000000"/>
          <w:sz w:val="20"/>
        </w:rPr>
        <w:t xml:space="preserve">i </w:t>
      </w:r>
      <w:r w:rsidR="00CB306A" w:rsidRPr="00CB306A">
        <w:rPr>
          <w:rFonts w:ascii="TimesNewRomanPSMT" w:hAnsi="TimesNewRomanPSMT"/>
          <w:color w:val="000000"/>
          <w:sz w:val="20"/>
        </w:rPr>
        <w:t>in the bitmap</w:t>
      </w:r>
      <w:ins w:id="126" w:author="Park, Minyoung" w:date="2022-01-24T09:18:00Z">
        <w:r w:rsidR="000E61AA">
          <w:rPr>
            <w:rFonts w:ascii="TimesNewRomanPSMT" w:hAnsi="TimesNewRomanPSMT"/>
            <w:color w:val="000000"/>
            <w:sz w:val="20"/>
          </w:rPr>
          <w:t xml:space="preserve"> that corresponds to a link </w:t>
        </w:r>
        <w:r w:rsidR="00D70698">
          <w:rPr>
            <w:rFonts w:ascii="TimesNewRomanPSMT" w:hAnsi="TimesNewRomanPSMT"/>
            <w:color w:val="000000"/>
            <w:sz w:val="20"/>
          </w:rPr>
          <w:t>on which a STA affiliated with a non-AP MLD is operating</w:t>
        </w:r>
      </w:ins>
      <w:r w:rsidR="00CB306A" w:rsidRPr="00CB306A">
        <w:rPr>
          <w:rFonts w:ascii="TimesNewRomanPSMT" w:hAnsi="TimesNewRomanPSMT"/>
          <w:color w:val="000000"/>
          <w:sz w:val="20"/>
        </w:rPr>
        <w:t xml:space="preserve"> indicates that</w:t>
      </w:r>
      <w:r w:rsidR="00CB306A">
        <w:rPr>
          <w:rFonts w:ascii="TimesNewRomanPSMT" w:hAnsi="TimesNewRomanPSMT"/>
          <w:color w:val="000000"/>
          <w:sz w:val="20"/>
        </w:rPr>
        <w:t xml:space="preserve"> </w:t>
      </w:r>
      <w:r w:rsidR="00CB306A" w:rsidRPr="00CB306A">
        <w:rPr>
          <w:rFonts w:ascii="TimesNewRomanPSMT" w:hAnsi="TimesNewRomanPSMT"/>
          <w:color w:val="000000"/>
          <w:sz w:val="20"/>
        </w:rPr>
        <w:t xml:space="preserve">there is buffered BU(s) with TID(s) mapped to the link with the link ID equal to </w:t>
      </w:r>
      <w:r w:rsidR="00CB306A" w:rsidRPr="00CB306A">
        <w:rPr>
          <w:rFonts w:ascii="TimesNewRomanPS-ItalicMT" w:hAnsi="TimesNewRomanPS-ItalicMT"/>
          <w:i/>
          <w:iCs/>
          <w:color w:val="000000"/>
          <w:sz w:val="20"/>
        </w:rPr>
        <w:t xml:space="preserve">i </w:t>
      </w:r>
      <w:r w:rsidR="00CB306A" w:rsidRPr="00CB306A">
        <w:rPr>
          <w:rFonts w:ascii="TimesNewRomanPSMT" w:hAnsi="TimesNewRomanPSMT"/>
          <w:color w:val="000000"/>
          <w:sz w:val="20"/>
        </w:rPr>
        <w:t>or MMPDU(s); a value of</w:t>
      </w:r>
      <w:r w:rsidR="00CB306A">
        <w:rPr>
          <w:rFonts w:ascii="TimesNewRomanPSMT" w:hAnsi="TimesNewRomanPSMT"/>
          <w:color w:val="000000"/>
          <w:sz w:val="20"/>
        </w:rPr>
        <w:t xml:space="preserve"> </w:t>
      </w:r>
      <w:r w:rsidR="00CB306A" w:rsidRPr="00CB306A">
        <w:rPr>
          <w:rFonts w:ascii="TimesNewRomanPSMT" w:hAnsi="TimesNewRomanPSMT"/>
          <w:color w:val="000000"/>
          <w:sz w:val="20"/>
        </w:rPr>
        <w:t>0 in a bit position in the bitmap indicates that there is no buffered BU(s) with TID(s) mapped to the corresponding link nor MMPDU(s). When the Per-Link Traffic Indication Bitmap subfield corresponds to a non</w:t>
      </w:r>
      <w:r w:rsidR="00FA42D9">
        <w:rPr>
          <w:rFonts w:ascii="TimesNewRomanPSMT" w:hAnsi="TimesNewRomanPSMT"/>
          <w:color w:val="000000"/>
          <w:sz w:val="20"/>
        </w:rPr>
        <w:t>-</w:t>
      </w:r>
      <w:r w:rsidR="00CB306A" w:rsidRPr="00CB306A">
        <w:rPr>
          <w:rFonts w:ascii="TimesNewRomanPSMT" w:hAnsi="TimesNewRomanPSMT"/>
          <w:color w:val="000000"/>
          <w:sz w:val="20"/>
        </w:rPr>
        <w:t xml:space="preserve">AP MLD that is in the default mapping mode, a value of 1 in the bit position </w:t>
      </w:r>
      <w:r w:rsidR="00CB306A" w:rsidRPr="00CB306A">
        <w:rPr>
          <w:rFonts w:ascii="TimesNewRomanPS-ItalicMT" w:hAnsi="TimesNewRomanPS-ItalicMT"/>
          <w:i/>
          <w:iCs/>
          <w:color w:val="000000"/>
          <w:sz w:val="20"/>
        </w:rPr>
        <w:t xml:space="preserve">i </w:t>
      </w:r>
      <w:r w:rsidR="00CB306A" w:rsidRPr="00CB306A">
        <w:rPr>
          <w:rFonts w:ascii="TimesNewRomanPSMT" w:hAnsi="TimesNewRomanPSMT"/>
          <w:color w:val="000000"/>
          <w:sz w:val="20"/>
        </w:rPr>
        <w:t>in the bitmap indicates that the</w:t>
      </w:r>
      <w:r w:rsidR="00CB306A">
        <w:rPr>
          <w:rFonts w:ascii="TimesNewRomanPSMT" w:hAnsi="TimesNewRomanPSMT"/>
          <w:color w:val="000000"/>
          <w:sz w:val="20"/>
        </w:rPr>
        <w:t xml:space="preserve"> </w:t>
      </w:r>
      <w:r w:rsidR="00CB306A" w:rsidRPr="00CB306A">
        <w:rPr>
          <w:rFonts w:ascii="TimesNewRomanPSMT" w:hAnsi="TimesNewRomanPSMT"/>
          <w:color w:val="000000"/>
          <w:sz w:val="20"/>
        </w:rPr>
        <w:t xml:space="preserve">link with the link ID equal to </w:t>
      </w:r>
      <w:r w:rsidR="00CB306A" w:rsidRPr="00CB306A">
        <w:rPr>
          <w:rFonts w:ascii="TimesNewRomanPS-ItalicMT" w:hAnsi="TimesNewRomanPS-ItalicMT"/>
          <w:i/>
          <w:iCs/>
          <w:color w:val="000000"/>
          <w:sz w:val="20"/>
        </w:rPr>
        <w:t xml:space="preserve">i </w:t>
      </w:r>
      <w:r w:rsidR="00CB306A" w:rsidRPr="00CB306A">
        <w:rPr>
          <w:rFonts w:ascii="TimesNewRomanPSMT" w:hAnsi="TimesNewRomanPSMT"/>
          <w:color w:val="000000"/>
          <w:sz w:val="20"/>
        </w:rPr>
        <w:t>is recommended for retrieving buffered BU(s).</w:t>
      </w:r>
    </w:p>
    <w:p w14:paraId="0FA071E6" w14:textId="193E3543" w:rsidR="00532BE4" w:rsidRDefault="00532BE4" w:rsidP="00860DF1">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532BE4" w:rsidRPr="00502EB9" w14:paraId="023BF248" w14:textId="77777777" w:rsidTr="0056563C">
        <w:tc>
          <w:tcPr>
            <w:tcW w:w="623" w:type="dxa"/>
          </w:tcPr>
          <w:p w14:paraId="008FA22C" w14:textId="77777777" w:rsidR="00532BE4" w:rsidRPr="00502EB9" w:rsidRDefault="00532BE4" w:rsidP="0056563C">
            <w:pPr>
              <w:rPr>
                <w:rFonts w:ascii="Arial-BoldMT" w:hAnsi="Arial-BoldMT" w:hint="eastAsia"/>
                <w:b/>
                <w:bCs/>
                <w:color w:val="000000"/>
                <w:szCs w:val="18"/>
              </w:rPr>
            </w:pPr>
            <w:r w:rsidRPr="00502EB9">
              <w:rPr>
                <w:rFonts w:ascii="Arial" w:hAnsi="Arial" w:cs="Arial"/>
                <w:b/>
                <w:bCs/>
                <w:szCs w:val="18"/>
              </w:rPr>
              <w:t>CID</w:t>
            </w:r>
          </w:p>
        </w:tc>
        <w:tc>
          <w:tcPr>
            <w:tcW w:w="1262" w:type="dxa"/>
          </w:tcPr>
          <w:p w14:paraId="214D319A" w14:textId="77777777" w:rsidR="00532BE4" w:rsidRPr="00502EB9" w:rsidRDefault="00532BE4" w:rsidP="0056563C">
            <w:pPr>
              <w:rPr>
                <w:rFonts w:ascii="Arial-BoldMT" w:hAnsi="Arial-BoldMT" w:hint="eastAsia"/>
                <w:b/>
                <w:bCs/>
                <w:color w:val="000000"/>
                <w:szCs w:val="18"/>
              </w:rPr>
            </w:pPr>
            <w:r w:rsidRPr="00502EB9">
              <w:rPr>
                <w:rFonts w:ascii="Arial" w:hAnsi="Arial" w:cs="Arial"/>
                <w:b/>
                <w:bCs/>
                <w:szCs w:val="18"/>
              </w:rPr>
              <w:t>Commenter</w:t>
            </w:r>
          </w:p>
        </w:tc>
        <w:tc>
          <w:tcPr>
            <w:tcW w:w="900" w:type="dxa"/>
          </w:tcPr>
          <w:p w14:paraId="29749C97" w14:textId="77777777" w:rsidR="00532BE4" w:rsidRPr="00502EB9" w:rsidRDefault="00532BE4" w:rsidP="0056563C">
            <w:pPr>
              <w:rPr>
                <w:rFonts w:ascii="Arial-BoldMT" w:hAnsi="Arial-BoldMT" w:hint="eastAsia"/>
                <w:b/>
                <w:bCs/>
                <w:color w:val="000000"/>
                <w:szCs w:val="18"/>
              </w:rPr>
            </w:pPr>
            <w:r w:rsidRPr="00502EB9">
              <w:rPr>
                <w:rFonts w:ascii="Arial" w:hAnsi="Arial" w:cs="Arial"/>
                <w:b/>
                <w:bCs/>
                <w:szCs w:val="18"/>
              </w:rPr>
              <w:t>Clause Number</w:t>
            </w:r>
          </w:p>
        </w:tc>
        <w:tc>
          <w:tcPr>
            <w:tcW w:w="810" w:type="dxa"/>
          </w:tcPr>
          <w:p w14:paraId="79A8224F" w14:textId="77777777" w:rsidR="00532BE4" w:rsidRPr="00502EB9" w:rsidRDefault="00532BE4" w:rsidP="0056563C">
            <w:pPr>
              <w:rPr>
                <w:rFonts w:ascii="Arial" w:hAnsi="Arial" w:cs="Arial"/>
                <w:b/>
                <w:bCs/>
                <w:szCs w:val="18"/>
              </w:rPr>
            </w:pPr>
            <w:r w:rsidRPr="00502EB9">
              <w:rPr>
                <w:rFonts w:ascii="Arial" w:hAnsi="Arial" w:cs="Arial"/>
                <w:b/>
                <w:bCs/>
                <w:szCs w:val="18"/>
              </w:rPr>
              <w:t>Page.</w:t>
            </w:r>
          </w:p>
          <w:p w14:paraId="423923E7" w14:textId="77777777" w:rsidR="00532BE4" w:rsidRPr="00502EB9" w:rsidRDefault="00532BE4" w:rsidP="0056563C">
            <w:pPr>
              <w:rPr>
                <w:rFonts w:ascii="Arial-BoldMT" w:hAnsi="Arial-BoldMT" w:hint="eastAsia"/>
                <w:b/>
                <w:bCs/>
                <w:color w:val="000000"/>
                <w:szCs w:val="18"/>
              </w:rPr>
            </w:pPr>
            <w:r w:rsidRPr="00502EB9">
              <w:rPr>
                <w:rFonts w:ascii="Arial" w:hAnsi="Arial" w:cs="Arial"/>
                <w:b/>
                <w:bCs/>
                <w:szCs w:val="18"/>
              </w:rPr>
              <w:t>Line</w:t>
            </w:r>
          </w:p>
        </w:tc>
        <w:tc>
          <w:tcPr>
            <w:tcW w:w="2340" w:type="dxa"/>
          </w:tcPr>
          <w:p w14:paraId="25232611" w14:textId="77777777" w:rsidR="00532BE4" w:rsidRPr="00502EB9" w:rsidRDefault="00532BE4" w:rsidP="0056563C">
            <w:pPr>
              <w:rPr>
                <w:rFonts w:ascii="Arial" w:hAnsi="Arial" w:cs="Arial"/>
                <w:b/>
                <w:bCs/>
                <w:szCs w:val="18"/>
              </w:rPr>
            </w:pPr>
            <w:r w:rsidRPr="00502EB9">
              <w:rPr>
                <w:rFonts w:ascii="Arial" w:hAnsi="Arial" w:cs="Arial"/>
                <w:b/>
                <w:bCs/>
                <w:szCs w:val="18"/>
              </w:rPr>
              <w:t>Comment</w:t>
            </w:r>
          </w:p>
        </w:tc>
        <w:tc>
          <w:tcPr>
            <w:tcW w:w="2070" w:type="dxa"/>
          </w:tcPr>
          <w:p w14:paraId="50782926" w14:textId="77777777" w:rsidR="00532BE4" w:rsidRPr="00502EB9" w:rsidRDefault="00532BE4" w:rsidP="0056563C">
            <w:pPr>
              <w:rPr>
                <w:rFonts w:ascii="Arial" w:hAnsi="Arial" w:cs="Arial"/>
                <w:b/>
                <w:bCs/>
                <w:szCs w:val="18"/>
              </w:rPr>
            </w:pPr>
            <w:r w:rsidRPr="00502EB9">
              <w:rPr>
                <w:rFonts w:ascii="Arial" w:hAnsi="Arial" w:cs="Arial"/>
                <w:b/>
                <w:bCs/>
                <w:szCs w:val="18"/>
              </w:rPr>
              <w:t>Proposed Change</w:t>
            </w:r>
          </w:p>
        </w:tc>
        <w:tc>
          <w:tcPr>
            <w:tcW w:w="2072" w:type="dxa"/>
          </w:tcPr>
          <w:p w14:paraId="2CCF81E1" w14:textId="77777777" w:rsidR="00532BE4" w:rsidRPr="00502EB9" w:rsidRDefault="00532BE4" w:rsidP="0056563C">
            <w:pPr>
              <w:rPr>
                <w:rFonts w:ascii="Arial" w:hAnsi="Arial" w:cs="Arial"/>
                <w:b/>
                <w:bCs/>
                <w:szCs w:val="18"/>
              </w:rPr>
            </w:pPr>
            <w:r w:rsidRPr="00502EB9">
              <w:rPr>
                <w:rFonts w:ascii="Arial" w:hAnsi="Arial" w:cs="Arial"/>
                <w:b/>
                <w:bCs/>
                <w:szCs w:val="18"/>
              </w:rPr>
              <w:t>Resolution</w:t>
            </w:r>
          </w:p>
          <w:p w14:paraId="2FB65DDF" w14:textId="77777777" w:rsidR="00532BE4" w:rsidRPr="00502EB9" w:rsidRDefault="00532BE4" w:rsidP="0056563C">
            <w:pPr>
              <w:rPr>
                <w:rFonts w:ascii="Arial" w:hAnsi="Arial" w:cs="Arial"/>
                <w:b/>
                <w:bCs/>
                <w:szCs w:val="18"/>
              </w:rPr>
            </w:pPr>
          </w:p>
        </w:tc>
      </w:tr>
      <w:tr w:rsidR="00502EB9" w:rsidRPr="00502EB9" w14:paraId="003864BF" w14:textId="77777777" w:rsidTr="0056563C">
        <w:tc>
          <w:tcPr>
            <w:tcW w:w="623" w:type="dxa"/>
          </w:tcPr>
          <w:p w14:paraId="50CA6575" w14:textId="4CF8C76C" w:rsidR="00502EB9" w:rsidRPr="00502EB9" w:rsidRDefault="00502EB9" w:rsidP="00502EB9">
            <w:pPr>
              <w:rPr>
                <w:rFonts w:ascii="Arial-BoldMT" w:hAnsi="Arial-BoldMT" w:hint="eastAsia"/>
                <w:color w:val="000000"/>
                <w:szCs w:val="18"/>
              </w:rPr>
            </w:pPr>
            <w:r w:rsidRPr="00502EB9">
              <w:rPr>
                <w:rFonts w:ascii="Arial" w:hAnsi="Arial" w:cs="Arial"/>
                <w:szCs w:val="18"/>
              </w:rPr>
              <w:t>5358</w:t>
            </w:r>
          </w:p>
        </w:tc>
        <w:tc>
          <w:tcPr>
            <w:tcW w:w="1262" w:type="dxa"/>
          </w:tcPr>
          <w:p w14:paraId="7FA32746" w14:textId="7F074FCD" w:rsidR="00502EB9" w:rsidRPr="00502EB9" w:rsidRDefault="00502EB9" w:rsidP="00502EB9">
            <w:pPr>
              <w:rPr>
                <w:rFonts w:ascii="Arial-BoldMT" w:hAnsi="Arial-BoldMT" w:hint="eastAsia"/>
                <w:color w:val="000000"/>
                <w:szCs w:val="18"/>
              </w:rPr>
            </w:pPr>
            <w:r w:rsidRPr="00502EB9">
              <w:rPr>
                <w:rFonts w:ascii="Arial" w:hAnsi="Arial" w:cs="Arial"/>
                <w:szCs w:val="18"/>
              </w:rPr>
              <w:t>Jarkko Kneckt</w:t>
            </w:r>
          </w:p>
        </w:tc>
        <w:tc>
          <w:tcPr>
            <w:tcW w:w="900" w:type="dxa"/>
          </w:tcPr>
          <w:p w14:paraId="31269D3E" w14:textId="465FF7DA" w:rsidR="00502EB9" w:rsidRPr="00502EB9" w:rsidRDefault="00502EB9" w:rsidP="00502EB9">
            <w:pPr>
              <w:rPr>
                <w:rFonts w:ascii="Arial-BoldMT" w:hAnsi="Arial-BoldMT" w:hint="eastAsia"/>
                <w:color w:val="000000"/>
                <w:szCs w:val="18"/>
              </w:rPr>
            </w:pPr>
            <w:r w:rsidRPr="00502EB9">
              <w:rPr>
                <w:rFonts w:ascii="Arial" w:hAnsi="Arial" w:cs="Arial"/>
                <w:szCs w:val="18"/>
              </w:rPr>
              <w:t>9.6.3.34</w:t>
            </w:r>
          </w:p>
        </w:tc>
        <w:tc>
          <w:tcPr>
            <w:tcW w:w="810" w:type="dxa"/>
          </w:tcPr>
          <w:p w14:paraId="316B3442" w14:textId="6AB44BF2" w:rsidR="00502EB9" w:rsidRPr="00502EB9" w:rsidRDefault="00502EB9" w:rsidP="00502EB9">
            <w:pPr>
              <w:rPr>
                <w:rFonts w:ascii="Arial-BoldMT" w:hAnsi="Arial-BoldMT" w:hint="eastAsia"/>
                <w:color w:val="000000"/>
                <w:szCs w:val="18"/>
              </w:rPr>
            </w:pPr>
            <w:r w:rsidRPr="00502EB9">
              <w:rPr>
                <w:rFonts w:ascii="Arial" w:hAnsi="Arial" w:cs="Arial"/>
                <w:szCs w:val="18"/>
              </w:rPr>
              <w:t>160.12</w:t>
            </w:r>
          </w:p>
        </w:tc>
        <w:tc>
          <w:tcPr>
            <w:tcW w:w="2340" w:type="dxa"/>
          </w:tcPr>
          <w:p w14:paraId="78C08E8E" w14:textId="21D27661" w:rsidR="00502EB9" w:rsidRPr="00502EB9" w:rsidRDefault="00502EB9" w:rsidP="00502EB9">
            <w:pPr>
              <w:rPr>
                <w:rFonts w:ascii="Arial-BoldMT" w:hAnsi="Arial-BoldMT" w:hint="eastAsia"/>
                <w:color w:val="000000"/>
                <w:szCs w:val="18"/>
              </w:rPr>
            </w:pPr>
            <w:r w:rsidRPr="00502EB9">
              <w:rPr>
                <w:rFonts w:ascii="Arial" w:hAnsi="Arial" w:cs="Arial"/>
                <w:szCs w:val="18"/>
              </w:rPr>
              <w:t>It is not described how a STA takes EMLSR mode into use or stops operating in this mode. A non-AP MLD should be able to transition to/from EMLSR mode fast.</w:t>
            </w:r>
          </w:p>
        </w:tc>
        <w:tc>
          <w:tcPr>
            <w:tcW w:w="2070" w:type="dxa"/>
          </w:tcPr>
          <w:p w14:paraId="0E29E1D6" w14:textId="22143D8F" w:rsidR="00502EB9" w:rsidRPr="00502EB9" w:rsidRDefault="00502EB9" w:rsidP="00502EB9">
            <w:pPr>
              <w:rPr>
                <w:rFonts w:ascii="Arial-BoldMT" w:hAnsi="Arial-BoldMT" w:hint="eastAsia"/>
                <w:color w:val="000000"/>
                <w:szCs w:val="18"/>
              </w:rPr>
            </w:pPr>
            <w:r w:rsidRPr="00502EB9">
              <w:rPr>
                <w:rFonts w:ascii="Arial" w:hAnsi="Arial" w:cs="Arial"/>
                <w:szCs w:val="18"/>
              </w:rPr>
              <w:t>The EMLSR mode shall be fast (few hundrets of microseconds) to take into use or to stop operating in the mode. If the operation in the EMLSR mode is stopped/started, it should be clarified whether both links are in awake state after transition.</w:t>
            </w:r>
          </w:p>
        </w:tc>
        <w:tc>
          <w:tcPr>
            <w:tcW w:w="2072" w:type="dxa"/>
          </w:tcPr>
          <w:p w14:paraId="0BC15EAF" w14:textId="77777777" w:rsidR="00502EB9" w:rsidRDefault="00F3662D" w:rsidP="00502EB9">
            <w:pPr>
              <w:rPr>
                <w:rFonts w:ascii="Arial-BoldMT" w:hAnsi="Arial-BoldMT" w:hint="eastAsia"/>
                <w:color w:val="000000"/>
                <w:szCs w:val="18"/>
              </w:rPr>
            </w:pPr>
            <w:r>
              <w:rPr>
                <w:rFonts w:ascii="Arial-BoldMT" w:hAnsi="Arial-BoldMT"/>
                <w:color w:val="000000"/>
                <w:szCs w:val="18"/>
              </w:rPr>
              <w:t>Revised.</w:t>
            </w:r>
          </w:p>
          <w:p w14:paraId="608DD4E4" w14:textId="77777777" w:rsidR="00F3662D" w:rsidRDefault="00F3662D" w:rsidP="00502EB9">
            <w:pPr>
              <w:rPr>
                <w:rFonts w:ascii="Arial-BoldMT" w:hAnsi="Arial-BoldMT" w:hint="eastAsia"/>
                <w:color w:val="000000"/>
                <w:szCs w:val="18"/>
              </w:rPr>
            </w:pPr>
          </w:p>
          <w:p w14:paraId="3B05F504" w14:textId="77777777" w:rsidR="00F3662D" w:rsidRDefault="00CD6677" w:rsidP="00502EB9">
            <w:pPr>
              <w:rPr>
                <w:rFonts w:ascii="Arial-BoldMT" w:hAnsi="Arial-BoldMT" w:hint="eastAsia"/>
                <w:color w:val="000000"/>
                <w:szCs w:val="18"/>
              </w:rPr>
            </w:pPr>
            <w:r>
              <w:rPr>
                <w:rFonts w:ascii="Arial-BoldMT" w:hAnsi="Arial-BoldMT"/>
                <w:color w:val="000000"/>
                <w:szCs w:val="18"/>
              </w:rPr>
              <w:t xml:space="preserve">The procedures to enable and disable EMLSR mode </w:t>
            </w:r>
            <w:r w:rsidR="00683B59">
              <w:rPr>
                <w:rFonts w:ascii="Arial-BoldMT" w:hAnsi="Arial-BoldMT"/>
                <w:color w:val="000000"/>
                <w:szCs w:val="18"/>
              </w:rPr>
              <w:t>was added in Draft 1.31, P380L49/P381L50.</w:t>
            </w:r>
          </w:p>
          <w:p w14:paraId="743CAE34" w14:textId="77777777" w:rsidR="00061A3C" w:rsidRDefault="00061A3C" w:rsidP="00502EB9">
            <w:pPr>
              <w:rPr>
                <w:rFonts w:ascii="Arial-BoldMT" w:hAnsi="Arial-BoldMT" w:hint="eastAsia"/>
                <w:color w:val="000000"/>
                <w:szCs w:val="18"/>
              </w:rPr>
            </w:pPr>
          </w:p>
          <w:p w14:paraId="3821B563" w14:textId="1981D67C" w:rsidR="00061A3C" w:rsidRPr="00502EB9" w:rsidRDefault="00061A3C" w:rsidP="00502EB9">
            <w:pPr>
              <w:rPr>
                <w:rFonts w:ascii="Arial-BoldMT" w:hAnsi="Arial-BoldMT" w:hint="eastAsia"/>
                <w:color w:val="000000"/>
                <w:szCs w:val="18"/>
              </w:rPr>
            </w:pPr>
            <w:r>
              <w:rPr>
                <w:rFonts w:ascii="Arial-BoldMT" w:hAnsi="Arial-BoldMT"/>
                <w:color w:val="000000"/>
                <w:szCs w:val="18"/>
              </w:rPr>
              <w:t>No change is needed.</w:t>
            </w:r>
          </w:p>
        </w:tc>
      </w:tr>
      <w:tr w:rsidR="00502EB9" w:rsidRPr="00502EB9" w14:paraId="6815A765" w14:textId="77777777" w:rsidTr="0056563C">
        <w:tc>
          <w:tcPr>
            <w:tcW w:w="623" w:type="dxa"/>
          </w:tcPr>
          <w:p w14:paraId="0E7D9555" w14:textId="568D55F2" w:rsidR="00502EB9" w:rsidRPr="00502EB9" w:rsidRDefault="00502EB9" w:rsidP="00502EB9">
            <w:pPr>
              <w:rPr>
                <w:rFonts w:ascii="Arial" w:hAnsi="Arial" w:cs="Arial"/>
                <w:szCs w:val="18"/>
              </w:rPr>
            </w:pPr>
            <w:r w:rsidRPr="00502EB9">
              <w:rPr>
                <w:rFonts w:ascii="Arial" w:hAnsi="Arial" w:cs="Arial"/>
                <w:szCs w:val="18"/>
              </w:rPr>
              <w:t>6652</w:t>
            </w:r>
          </w:p>
        </w:tc>
        <w:tc>
          <w:tcPr>
            <w:tcW w:w="1262" w:type="dxa"/>
          </w:tcPr>
          <w:p w14:paraId="02D69C3A" w14:textId="0727031A" w:rsidR="00502EB9" w:rsidRPr="00502EB9" w:rsidRDefault="00502EB9" w:rsidP="00502EB9">
            <w:pPr>
              <w:rPr>
                <w:rFonts w:ascii="Arial" w:hAnsi="Arial" w:cs="Arial"/>
                <w:szCs w:val="18"/>
              </w:rPr>
            </w:pPr>
            <w:r w:rsidRPr="00502EB9">
              <w:rPr>
                <w:rFonts w:ascii="Arial" w:hAnsi="Arial" w:cs="Arial"/>
                <w:szCs w:val="18"/>
              </w:rPr>
              <w:t>Qi Wang</w:t>
            </w:r>
          </w:p>
        </w:tc>
        <w:tc>
          <w:tcPr>
            <w:tcW w:w="900" w:type="dxa"/>
          </w:tcPr>
          <w:p w14:paraId="7E33FD58" w14:textId="7D8A5403" w:rsidR="00502EB9" w:rsidRPr="00502EB9" w:rsidRDefault="00502EB9" w:rsidP="00502EB9">
            <w:pPr>
              <w:rPr>
                <w:rFonts w:ascii="Arial" w:hAnsi="Arial" w:cs="Arial"/>
                <w:szCs w:val="18"/>
              </w:rPr>
            </w:pPr>
            <w:r w:rsidRPr="00502EB9">
              <w:rPr>
                <w:rFonts w:ascii="Arial" w:hAnsi="Arial" w:cs="Arial"/>
                <w:szCs w:val="18"/>
              </w:rPr>
              <w:t>9.6.34.3</w:t>
            </w:r>
          </w:p>
        </w:tc>
        <w:tc>
          <w:tcPr>
            <w:tcW w:w="810" w:type="dxa"/>
          </w:tcPr>
          <w:p w14:paraId="2B8B05AD" w14:textId="3EC5F8B7" w:rsidR="00502EB9" w:rsidRPr="00502EB9" w:rsidRDefault="00502EB9" w:rsidP="00502EB9">
            <w:pPr>
              <w:rPr>
                <w:rFonts w:ascii="Arial" w:hAnsi="Arial" w:cs="Arial"/>
                <w:szCs w:val="18"/>
              </w:rPr>
            </w:pPr>
            <w:r w:rsidRPr="00502EB9">
              <w:rPr>
                <w:rFonts w:ascii="Arial" w:hAnsi="Arial" w:cs="Arial"/>
                <w:szCs w:val="18"/>
              </w:rPr>
              <w:t>160.30</w:t>
            </w:r>
          </w:p>
        </w:tc>
        <w:tc>
          <w:tcPr>
            <w:tcW w:w="2340" w:type="dxa"/>
          </w:tcPr>
          <w:p w14:paraId="0F657F6A" w14:textId="4BE3679C" w:rsidR="00502EB9" w:rsidRPr="00502EB9" w:rsidRDefault="00502EB9" w:rsidP="00502EB9">
            <w:pPr>
              <w:rPr>
                <w:rFonts w:ascii="Arial" w:hAnsi="Arial" w:cs="Arial"/>
                <w:szCs w:val="18"/>
              </w:rPr>
            </w:pPr>
            <w:r w:rsidRPr="00502EB9">
              <w:rPr>
                <w:rFonts w:ascii="Arial" w:hAnsi="Arial" w:cs="Arial"/>
                <w:szCs w:val="18"/>
              </w:rPr>
              <w:t>"EML Control" of the EML Operating Mode Notification frame contains "EMLSR" field. However, this notification frame doesn't seem to be used for EMLSR operation.  Please clarify whether this notification frame is used for both EMLMR and EMLSR operations or only for the EMLMR operation.</w:t>
            </w:r>
          </w:p>
        </w:tc>
        <w:tc>
          <w:tcPr>
            <w:tcW w:w="2070" w:type="dxa"/>
          </w:tcPr>
          <w:p w14:paraId="43D5B683" w14:textId="6E0AB16C" w:rsidR="00502EB9" w:rsidRPr="00502EB9" w:rsidRDefault="00502EB9" w:rsidP="00502EB9">
            <w:pPr>
              <w:rPr>
                <w:rFonts w:ascii="Arial" w:hAnsi="Arial" w:cs="Arial"/>
                <w:szCs w:val="18"/>
              </w:rPr>
            </w:pPr>
            <w:r w:rsidRPr="00502EB9">
              <w:rPr>
                <w:rFonts w:ascii="Arial" w:hAnsi="Arial" w:cs="Arial"/>
                <w:szCs w:val="18"/>
              </w:rPr>
              <w:t>As in comment.</w:t>
            </w:r>
          </w:p>
        </w:tc>
        <w:tc>
          <w:tcPr>
            <w:tcW w:w="2072" w:type="dxa"/>
          </w:tcPr>
          <w:p w14:paraId="638AFF2C" w14:textId="77777777" w:rsidR="004F7653" w:rsidRDefault="004F7653" w:rsidP="004F7653">
            <w:pPr>
              <w:rPr>
                <w:rFonts w:ascii="Arial-BoldMT" w:hAnsi="Arial-BoldMT" w:hint="eastAsia"/>
                <w:color w:val="000000"/>
                <w:szCs w:val="18"/>
              </w:rPr>
            </w:pPr>
            <w:r>
              <w:rPr>
                <w:rFonts w:ascii="Arial-BoldMT" w:hAnsi="Arial-BoldMT"/>
                <w:color w:val="000000"/>
                <w:szCs w:val="18"/>
              </w:rPr>
              <w:t>Revised.</w:t>
            </w:r>
          </w:p>
          <w:p w14:paraId="666C1D70" w14:textId="77777777" w:rsidR="004F7653" w:rsidRDefault="004F7653" w:rsidP="004F7653">
            <w:pPr>
              <w:rPr>
                <w:rFonts w:ascii="Arial-BoldMT" w:hAnsi="Arial-BoldMT" w:hint="eastAsia"/>
                <w:color w:val="000000"/>
                <w:szCs w:val="18"/>
              </w:rPr>
            </w:pPr>
          </w:p>
          <w:p w14:paraId="5CB24573" w14:textId="77777777" w:rsidR="004F7653" w:rsidRDefault="004F7653" w:rsidP="004F7653">
            <w:pPr>
              <w:rPr>
                <w:rFonts w:ascii="Arial-BoldMT" w:hAnsi="Arial-BoldMT" w:hint="eastAsia"/>
                <w:color w:val="000000"/>
                <w:szCs w:val="18"/>
              </w:rPr>
            </w:pPr>
            <w:r>
              <w:rPr>
                <w:rFonts w:ascii="Arial-BoldMT" w:hAnsi="Arial-BoldMT"/>
                <w:color w:val="000000"/>
                <w:szCs w:val="18"/>
              </w:rPr>
              <w:t>The procedures to enable and disable EMLSR mode was added in Draft 1.31, P380L49/P381L50.</w:t>
            </w:r>
          </w:p>
          <w:p w14:paraId="3E1F3EF8" w14:textId="77777777" w:rsidR="004F7653" w:rsidRDefault="004F7653" w:rsidP="004F7653">
            <w:pPr>
              <w:rPr>
                <w:rFonts w:ascii="Arial-BoldMT" w:hAnsi="Arial-BoldMT" w:hint="eastAsia"/>
                <w:color w:val="000000"/>
                <w:szCs w:val="18"/>
              </w:rPr>
            </w:pPr>
          </w:p>
          <w:p w14:paraId="7F43D37F" w14:textId="4FBF830A" w:rsidR="00502EB9" w:rsidRPr="00502EB9" w:rsidRDefault="004F7653" w:rsidP="004F7653">
            <w:pPr>
              <w:rPr>
                <w:rFonts w:ascii="Arial-BoldMT" w:hAnsi="Arial-BoldMT" w:hint="eastAsia"/>
                <w:color w:val="000000"/>
                <w:szCs w:val="18"/>
              </w:rPr>
            </w:pPr>
            <w:r>
              <w:rPr>
                <w:rFonts w:ascii="Arial-BoldMT" w:hAnsi="Arial-BoldMT"/>
                <w:color w:val="000000"/>
                <w:szCs w:val="18"/>
              </w:rPr>
              <w:t>No change is needed.</w:t>
            </w:r>
          </w:p>
        </w:tc>
      </w:tr>
    </w:tbl>
    <w:p w14:paraId="028E015E" w14:textId="77777777" w:rsidR="00532BE4" w:rsidRPr="0043521A" w:rsidRDefault="00532BE4" w:rsidP="00860DF1">
      <w:pPr>
        <w:rPr>
          <w:sz w:val="20"/>
          <w:szCs w:val="22"/>
        </w:rPr>
      </w:pPr>
    </w:p>
    <w:sectPr w:rsidR="00532BE4" w:rsidRPr="0043521A"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665A2" w14:textId="77777777" w:rsidR="00E51FC6" w:rsidRDefault="00E51FC6">
      <w:r>
        <w:separator/>
      </w:r>
    </w:p>
  </w:endnote>
  <w:endnote w:type="continuationSeparator" w:id="0">
    <w:p w14:paraId="2D313376" w14:textId="77777777" w:rsidR="00E51FC6" w:rsidRDefault="00E51FC6">
      <w:r>
        <w:continuationSeparator/>
      </w:r>
    </w:p>
  </w:endnote>
  <w:endnote w:type="continuationNotice" w:id="1">
    <w:p w14:paraId="5630A186" w14:textId="77777777" w:rsidR="00E51FC6" w:rsidRDefault="00E51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E51FC6">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93F86" w14:textId="77777777" w:rsidR="00E51FC6" w:rsidRDefault="00E51FC6">
      <w:r>
        <w:separator/>
      </w:r>
    </w:p>
  </w:footnote>
  <w:footnote w:type="continuationSeparator" w:id="0">
    <w:p w14:paraId="1F779727" w14:textId="77777777" w:rsidR="00E51FC6" w:rsidRDefault="00E51FC6">
      <w:r>
        <w:continuationSeparator/>
      </w:r>
    </w:p>
  </w:footnote>
  <w:footnote w:type="continuationNotice" w:id="1">
    <w:p w14:paraId="59F01918" w14:textId="77777777" w:rsidR="00E51FC6" w:rsidRDefault="00E51F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3EB1252" w:rsidR="00376515" w:rsidRDefault="00944888">
    <w:pPr>
      <w:pStyle w:val="Header"/>
      <w:tabs>
        <w:tab w:val="clear" w:pos="6480"/>
        <w:tab w:val="center" w:pos="4680"/>
        <w:tab w:val="right" w:pos="9360"/>
      </w:tabs>
    </w:pPr>
    <w:r>
      <w:rPr>
        <w:lang w:eastAsia="ko-KR"/>
      </w:rPr>
      <w:t>January</w:t>
    </w:r>
    <w:r w:rsidR="00376515">
      <w:rPr>
        <w:lang w:eastAsia="ko-KR"/>
      </w:rPr>
      <w:t xml:space="preserve"> 20</w:t>
    </w:r>
    <w:r w:rsidR="00CB4B47">
      <w:rPr>
        <w:lang w:eastAsia="ko-KR"/>
      </w:rPr>
      <w:t>2</w:t>
    </w:r>
    <w:r>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DE4942">
          <w:t>doc.: IEEE 802.11-22/193r1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1"/>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9"/>
  </w:num>
  <w:num w:numId="14">
    <w:abstractNumId w:val="13"/>
  </w:num>
  <w:num w:numId="15">
    <w:abstractNumId w:val="8"/>
  </w:num>
  <w:num w:numId="16">
    <w:abstractNumId w:val="6"/>
  </w:num>
  <w:num w:numId="17">
    <w:abstractNumId w:val="7"/>
  </w:num>
  <w:num w:numId="18">
    <w:abstractNumId w:val="12"/>
  </w:num>
  <w:num w:numId="19">
    <w:abstractNumId w:val="3"/>
  </w:num>
  <w:num w:numId="20">
    <w:abstractNumId w:val="1"/>
  </w:num>
  <w:num w:numId="21">
    <w:abstractNumId w:val="2"/>
  </w:num>
  <w:num w:numId="22">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02D"/>
    <w:rsid w:val="00006454"/>
    <w:rsid w:val="000067AA"/>
    <w:rsid w:val="000068FC"/>
    <w:rsid w:val="00006DBB"/>
    <w:rsid w:val="0000743C"/>
    <w:rsid w:val="0001027F"/>
    <w:rsid w:val="00010C23"/>
    <w:rsid w:val="00010F98"/>
    <w:rsid w:val="00012B88"/>
    <w:rsid w:val="00012EC4"/>
    <w:rsid w:val="00013196"/>
    <w:rsid w:val="000137AD"/>
    <w:rsid w:val="00013E57"/>
    <w:rsid w:val="00013F87"/>
    <w:rsid w:val="00014031"/>
    <w:rsid w:val="00015030"/>
    <w:rsid w:val="000157CC"/>
    <w:rsid w:val="0001589F"/>
    <w:rsid w:val="0001599E"/>
    <w:rsid w:val="00016D9C"/>
    <w:rsid w:val="00016F40"/>
    <w:rsid w:val="00017D25"/>
    <w:rsid w:val="0002029E"/>
    <w:rsid w:val="00021A27"/>
    <w:rsid w:val="00023CD8"/>
    <w:rsid w:val="00024344"/>
    <w:rsid w:val="00024487"/>
    <w:rsid w:val="00026E13"/>
    <w:rsid w:val="00026F6E"/>
    <w:rsid w:val="00027D05"/>
    <w:rsid w:val="00031E68"/>
    <w:rsid w:val="00031EC9"/>
    <w:rsid w:val="000326D8"/>
    <w:rsid w:val="00033B0A"/>
    <w:rsid w:val="000341CB"/>
    <w:rsid w:val="00034E6F"/>
    <w:rsid w:val="0003542F"/>
    <w:rsid w:val="000358B3"/>
    <w:rsid w:val="00035A4D"/>
    <w:rsid w:val="000405C4"/>
    <w:rsid w:val="00042446"/>
    <w:rsid w:val="00043946"/>
    <w:rsid w:val="00044DC0"/>
    <w:rsid w:val="00045E2A"/>
    <w:rsid w:val="0004631D"/>
    <w:rsid w:val="00046E1F"/>
    <w:rsid w:val="000478EE"/>
    <w:rsid w:val="000500BA"/>
    <w:rsid w:val="00050DDB"/>
    <w:rsid w:val="00051E1B"/>
    <w:rsid w:val="00052123"/>
    <w:rsid w:val="00053519"/>
    <w:rsid w:val="00054F34"/>
    <w:rsid w:val="00055942"/>
    <w:rsid w:val="000567DA"/>
    <w:rsid w:val="00057844"/>
    <w:rsid w:val="00061A3C"/>
    <w:rsid w:val="00062085"/>
    <w:rsid w:val="00062398"/>
    <w:rsid w:val="000623C2"/>
    <w:rsid w:val="00063867"/>
    <w:rsid w:val="0006427B"/>
    <w:rsid w:val="000642FC"/>
    <w:rsid w:val="0006469A"/>
    <w:rsid w:val="000651F4"/>
    <w:rsid w:val="000653B8"/>
    <w:rsid w:val="000663AA"/>
    <w:rsid w:val="00066421"/>
    <w:rsid w:val="00067026"/>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34A"/>
    <w:rsid w:val="0007742F"/>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8736D"/>
    <w:rsid w:val="00090640"/>
    <w:rsid w:val="00091349"/>
    <w:rsid w:val="00092971"/>
    <w:rsid w:val="00092AC6"/>
    <w:rsid w:val="00092CAE"/>
    <w:rsid w:val="00093AD2"/>
    <w:rsid w:val="000941A9"/>
    <w:rsid w:val="00094FFA"/>
    <w:rsid w:val="00095B90"/>
    <w:rsid w:val="0009661D"/>
    <w:rsid w:val="00096EEF"/>
    <w:rsid w:val="0009713F"/>
    <w:rsid w:val="00097398"/>
    <w:rsid w:val="000A051F"/>
    <w:rsid w:val="000A1C31"/>
    <w:rsid w:val="000A1F25"/>
    <w:rsid w:val="000A2994"/>
    <w:rsid w:val="000A29D9"/>
    <w:rsid w:val="000A3567"/>
    <w:rsid w:val="000A3C85"/>
    <w:rsid w:val="000A3CB1"/>
    <w:rsid w:val="000A4ED4"/>
    <w:rsid w:val="000A5F65"/>
    <w:rsid w:val="000A63A9"/>
    <w:rsid w:val="000A671D"/>
    <w:rsid w:val="000A7680"/>
    <w:rsid w:val="000B01EA"/>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D4F"/>
    <w:rsid w:val="000D2EED"/>
    <w:rsid w:val="000D2F1B"/>
    <w:rsid w:val="000D427C"/>
    <w:rsid w:val="000D4A8F"/>
    <w:rsid w:val="000D5DF8"/>
    <w:rsid w:val="000D5EBD"/>
    <w:rsid w:val="000D674F"/>
    <w:rsid w:val="000E00E1"/>
    <w:rsid w:val="000E0494"/>
    <w:rsid w:val="000E1C37"/>
    <w:rsid w:val="000E1D7B"/>
    <w:rsid w:val="000E1E45"/>
    <w:rsid w:val="000E3386"/>
    <w:rsid w:val="000E4B82"/>
    <w:rsid w:val="000E53D1"/>
    <w:rsid w:val="000E61AA"/>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9C5"/>
    <w:rsid w:val="00104C98"/>
    <w:rsid w:val="0010550E"/>
    <w:rsid w:val="00105918"/>
    <w:rsid w:val="001101C2"/>
    <w:rsid w:val="001109AA"/>
    <w:rsid w:val="00112C6A"/>
    <w:rsid w:val="0011302D"/>
    <w:rsid w:val="00113408"/>
    <w:rsid w:val="00113B5F"/>
    <w:rsid w:val="001143A0"/>
    <w:rsid w:val="00114FCA"/>
    <w:rsid w:val="00115A75"/>
    <w:rsid w:val="00115B7B"/>
    <w:rsid w:val="001165C6"/>
    <w:rsid w:val="00117299"/>
    <w:rsid w:val="00117860"/>
    <w:rsid w:val="00120298"/>
    <w:rsid w:val="00120BD6"/>
    <w:rsid w:val="00120D2D"/>
    <w:rsid w:val="001215C0"/>
    <w:rsid w:val="00122191"/>
    <w:rsid w:val="00122686"/>
    <w:rsid w:val="00122D51"/>
    <w:rsid w:val="00123240"/>
    <w:rsid w:val="0012442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98E"/>
    <w:rsid w:val="00137BCF"/>
    <w:rsid w:val="001415FC"/>
    <w:rsid w:val="0014198F"/>
    <w:rsid w:val="00141C64"/>
    <w:rsid w:val="00141EEF"/>
    <w:rsid w:val="001423A2"/>
    <w:rsid w:val="00142918"/>
    <w:rsid w:val="001437BE"/>
    <w:rsid w:val="00143833"/>
    <w:rsid w:val="001448D8"/>
    <w:rsid w:val="001450BB"/>
    <w:rsid w:val="001459E7"/>
    <w:rsid w:val="00145C98"/>
    <w:rsid w:val="00146D19"/>
    <w:rsid w:val="00146EC3"/>
    <w:rsid w:val="001476C7"/>
    <w:rsid w:val="00147794"/>
    <w:rsid w:val="00150449"/>
    <w:rsid w:val="0015061C"/>
    <w:rsid w:val="00150F68"/>
    <w:rsid w:val="001513F1"/>
    <w:rsid w:val="00151BBE"/>
    <w:rsid w:val="00154791"/>
    <w:rsid w:val="00154B26"/>
    <w:rsid w:val="001557CB"/>
    <w:rsid w:val="001559BB"/>
    <w:rsid w:val="0015715A"/>
    <w:rsid w:val="00162228"/>
    <w:rsid w:val="0016234C"/>
    <w:rsid w:val="0016428D"/>
    <w:rsid w:val="00165343"/>
    <w:rsid w:val="00165BE6"/>
    <w:rsid w:val="00166343"/>
    <w:rsid w:val="00167666"/>
    <w:rsid w:val="001702F1"/>
    <w:rsid w:val="00170ADC"/>
    <w:rsid w:val="00171CA1"/>
    <w:rsid w:val="00172203"/>
    <w:rsid w:val="00172489"/>
    <w:rsid w:val="00172644"/>
    <w:rsid w:val="00172DD9"/>
    <w:rsid w:val="001738FD"/>
    <w:rsid w:val="00173B9B"/>
    <w:rsid w:val="00174F38"/>
    <w:rsid w:val="00175B2C"/>
    <w:rsid w:val="00175CDF"/>
    <w:rsid w:val="0017659B"/>
    <w:rsid w:val="00177381"/>
    <w:rsid w:val="00177BCE"/>
    <w:rsid w:val="00181014"/>
    <w:rsid w:val="001812B0"/>
    <w:rsid w:val="00181423"/>
    <w:rsid w:val="00181D08"/>
    <w:rsid w:val="00182814"/>
    <w:rsid w:val="001828A5"/>
    <w:rsid w:val="00182F90"/>
    <w:rsid w:val="00183698"/>
    <w:rsid w:val="00183F4C"/>
    <w:rsid w:val="0018418E"/>
    <w:rsid w:val="00186096"/>
    <w:rsid w:val="00187129"/>
    <w:rsid w:val="0018736B"/>
    <w:rsid w:val="00187ACA"/>
    <w:rsid w:val="001903AB"/>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7388"/>
    <w:rsid w:val="001A77FD"/>
    <w:rsid w:val="001A7F57"/>
    <w:rsid w:val="001B0001"/>
    <w:rsid w:val="001B0C7C"/>
    <w:rsid w:val="001B194C"/>
    <w:rsid w:val="001B1E98"/>
    <w:rsid w:val="001B252D"/>
    <w:rsid w:val="001B27A9"/>
    <w:rsid w:val="001B2904"/>
    <w:rsid w:val="001B3D3C"/>
    <w:rsid w:val="001B4387"/>
    <w:rsid w:val="001B5F15"/>
    <w:rsid w:val="001B6006"/>
    <w:rsid w:val="001B6370"/>
    <w:rsid w:val="001B63BC"/>
    <w:rsid w:val="001B664B"/>
    <w:rsid w:val="001B7530"/>
    <w:rsid w:val="001C20E9"/>
    <w:rsid w:val="001C3850"/>
    <w:rsid w:val="001C3FCE"/>
    <w:rsid w:val="001C4460"/>
    <w:rsid w:val="001C45FA"/>
    <w:rsid w:val="001C47A5"/>
    <w:rsid w:val="001C501D"/>
    <w:rsid w:val="001C7CCE"/>
    <w:rsid w:val="001D15ED"/>
    <w:rsid w:val="001D19A3"/>
    <w:rsid w:val="001D2A6C"/>
    <w:rsid w:val="001D30D4"/>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4CE9"/>
    <w:rsid w:val="001E5FF6"/>
    <w:rsid w:val="001E6267"/>
    <w:rsid w:val="001E632C"/>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7A4"/>
    <w:rsid w:val="001F68A7"/>
    <w:rsid w:val="0020013A"/>
    <w:rsid w:val="002002A6"/>
    <w:rsid w:val="0020058A"/>
    <w:rsid w:val="00200A28"/>
    <w:rsid w:val="0020124D"/>
    <w:rsid w:val="00202617"/>
    <w:rsid w:val="002035EE"/>
    <w:rsid w:val="0020462A"/>
    <w:rsid w:val="002046A1"/>
    <w:rsid w:val="0020501A"/>
    <w:rsid w:val="002052D5"/>
    <w:rsid w:val="00205B37"/>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549"/>
    <w:rsid w:val="002239F2"/>
    <w:rsid w:val="00224133"/>
    <w:rsid w:val="00224586"/>
    <w:rsid w:val="00224CBE"/>
    <w:rsid w:val="00225211"/>
    <w:rsid w:val="00225508"/>
    <w:rsid w:val="00225570"/>
    <w:rsid w:val="002308A4"/>
    <w:rsid w:val="00231B26"/>
    <w:rsid w:val="00231F3B"/>
    <w:rsid w:val="00232045"/>
    <w:rsid w:val="002323FE"/>
    <w:rsid w:val="00232ADE"/>
    <w:rsid w:val="00234C13"/>
    <w:rsid w:val="002369FD"/>
    <w:rsid w:val="00236A7E"/>
    <w:rsid w:val="0023760F"/>
    <w:rsid w:val="00237985"/>
    <w:rsid w:val="002379A6"/>
    <w:rsid w:val="00237A64"/>
    <w:rsid w:val="00240895"/>
    <w:rsid w:val="00241AD7"/>
    <w:rsid w:val="0024331B"/>
    <w:rsid w:val="002445AA"/>
    <w:rsid w:val="002445CE"/>
    <w:rsid w:val="00245C6E"/>
    <w:rsid w:val="0024637A"/>
    <w:rsid w:val="002470AC"/>
    <w:rsid w:val="0024720B"/>
    <w:rsid w:val="00250730"/>
    <w:rsid w:val="0025098F"/>
    <w:rsid w:val="002513FF"/>
    <w:rsid w:val="002515C7"/>
    <w:rsid w:val="002516CB"/>
    <w:rsid w:val="00251A4E"/>
    <w:rsid w:val="00251F3F"/>
    <w:rsid w:val="00252291"/>
    <w:rsid w:val="00252AF6"/>
    <w:rsid w:val="00252D47"/>
    <w:rsid w:val="002539AB"/>
    <w:rsid w:val="002545F7"/>
    <w:rsid w:val="00255A50"/>
    <w:rsid w:val="00255A8B"/>
    <w:rsid w:val="00260F56"/>
    <w:rsid w:val="002620ED"/>
    <w:rsid w:val="00262D56"/>
    <w:rsid w:val="00263092"/>
    <w:rsid w:val="002662A5"/>
    <w:rsid w:val="00266D13"/>
    <w:rsid w:val="00266D63"/>
    <w:rsid w:val="002674D1"/>
    <w:rsid w:val="00270171"/>
    <w:rsid w:val="00270F98"/>
    <w:rsid w:val="0027263F"/>
    <w:rsid w:val="00272E48"/>
    <w:rsid w:val="00273257"/>
    <w:rsid w:val="002734CB"/>
    <w:rsid w:val="002739CD"/>
    <w:rsid w:val="00273FA9"/>
    <w:rsid w:val="002746C5"/>
    <w:rsid w:val="002747BE"/>
    <w:rsid w:val="00274A4A"/>
    <w:rsid w:val="00274F2E"/>
    <w:rsid w:val="00275067"/>
    <w:rsid w:val="00276480"/>
    <w:rsid w:val="00276C86"/>
    <w:rsid w:val="002773F1"/>
    <w:rsid w:val="002803E5"/>
    <w:rsid w:val="00280E4F"/>
    <w:rsid w:val="00281013"/>
    <w:rsid w:val="00281100"/>
    <w:rsid w:val="00281A5D"/>
    <w:rsid w:val="00281BFB"/>
    <w:rsid w:val="00282053"/>
    <w:rsid w:val="002823DD"/>
    <w:rsid w:val="00282753"/>
    <w:rsid w:val="00282EFB"/>
    <w:rsid w:val="002835CB"/>
    <w:rsid w:val="00284C5E"/>
    <w:rsid w:val="00284E10"/>
    <w:rsid w:val="00285465"/>
    <w:rsid w:val="0028613A"/>
    <w:rsid w:val="00287B9F"/>
    <w:rsid w:val="00290A0B"/>
    <w:rsid w:val="00290E2E"/>
    <w:rsid w:val="0029181E"/>
    <w:rsid w:val="00291A10"/>
    <w:rsid w:val="002921F9"/>
    <w:rsid w:val="0029309B"/>
    <w:rsid w:val="0029475C"/>
    <w:rsid w:val="00294B37"/>
    <w:rsid w:val="00296722"/>
    <w:rsid w:val="00297F3F"/>
    <w:rsid w:val="002A195C"/>
    <w:rsid w:val="002A2000"/>
    <w:rsid w:val="002A251F"/>
    <w:rsid w:val="002A3AAB"/>
    <w:rsid w:val="002A4198"/>
    <w:rsid w:val="002A45A7"/>
    <w:rsid w:val="002A4A61"/>
    <w:rsid w:val="002A4C48"/>
    <w:rsid w:val="002A55B1"/>
    <w:rsid w:val="002A6D71"/>
    <w:rsid w:val="002A79D4"/>
    <w:rsid w:val="002B085E"/>
    <w:rsid w:val="002B0983"/>
    <w:rsid w:val="002B0B91"/>
    <w:rsid w:val="002B0CF5"/>
    <w:rsid w:val="002B1231"/>
    <w:rsid w:val="002B32F2"/>
    <w:rsid w:val="002B43B3"/>
    <w:rsid w:val="002B479C"/>
    <w:rsid w:val="002B4F2C"/>
    <w:rsid w:val="002B553E"/>
    <w:rsid w:val="002B5901"/>
    <w:rsid w:val="002B5973"/>
    <w:rsid w:val="002B63A9"/>
    <w:rsid w:val="002B70EF"/>
    <w:rsid w:val="002B71D0"/>
    <w:rsid w:val="002C0FA4"/>
    <w:rsid w:val="002C10E7"/>
    <w:rsid w:val="002C1B5C"/>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2E10"/>
    <w:rsid w:val="002D3073"/>
    <w:rsid w:val="002D3DEF"/>
    <w:rsid w:val="002D4FEE"/>
    <w:rsid w:val="002D518F"/>
    <w:rsid w:val="002D5D5C"/>
    <w:rsid w:val="002D6F6A"/>
    <w:rsid w:val="002D7ED5"/>
    <w:rsid w:val="002E0BB7"/>
    <w:rsid w:val="002E171F"/>
    <w:rsid w:val="002E1B18"/>
    <w:rsid w:val="002E2017"/>
    <w:rsid w:val="002E340A"/>
    <w:rsid w:val="002E5564"/>
    <w:rsid w:val="002E6FF6"/>
    <w:rsid w:val="002E7681"/>
    <w:rsid w:val="002F0915"/>
    <w:rsid w:val="002F1269"/>
    <w:rsid w:val="002F25B2"/>
    <w:rsid w:val="002F29D4"/>
    <w:rsid w:val="002F2BC5"/>
    <w:rsid w:val="002F2F01"/>
    <w:rsid w:val="002F376B"/>
    <w:rsid w:val="002F3FD5"/>
    <w:rsid w:val="002F47F4"/>
    <w:rsid w:val="002F499D"/>
    <w:rsid w:val="002F4C12"/>
    <w:rsid w:val="002F50E3"/>
    <w:rsid w:val="002F57EE"/>
    <w:rsid w:val="002F5B49"/>
    <w:rsid w:val="002F5C8C"/>
    <w:rsid w:val="002F6C8E"/>
    <w:rsid w:val="002F7199"/>
    <w:rsid w:val="002F7D11"/>
    <w:rsid w:val="0030081B"/>
    <w:rsid w:val="00301892"/>
    <w:rsid w:val="003024ED"/>
    <w:rsid w:val="0030268D"/>
    <w:rsid w:val="0030319E"/>
    <w:rsid w:val="003034B5"/>
    <w:rsid w:val="003035CC"/>
    <w:rsid w:val="0030382C"/>
    <w:rsid w:val="00304EC8"/>
    <w:rsid w:val="00305D6E"/>
    <w:rsid w:val="00307343"/>
    <w:rsid w:val="0030782E"/>
    <w:rsid w:val="00307F5F"/>
    <w:rsid w:val="0031077C"/>
    <w:rsid w:val="00310DAB"/>
    <w:rsid w:val="00310DE8"/>
    <w:rsid w:val="00311776"/>
    <w:rsid w:val="00311D52"/>
    <w:rsid w:val="00312542"/>
    <w:rsid w:val="00312E87"/>
    <w:rsid w:val="00314B44"/>
    <w:rsid w:val="00315B52"/>
    <w:rsid w:val="00315DE7"/>
    <w:rsid w:val="0031627D"/>
    <w:rsid w:val="00317A7D"/>
    <w:rsid w:val="00320ED2"/>
    <w:rsid w:val="003214E2"/>
    <w:rsid w:val="003218E7"/>
    <w:rsid w:val="00321D2E"/>
    <w:rsid w:val="003222DD"/>
    <w:rsid w:val="00322F36"/>
    <w:rsid w:val="00324598"/>
    <w:rsid w:val="00324BB2"/>
    <w:rsid w:val="00325AB6"/>
    <w:rsid w:val="00325EB3"/>
    <w:rsid w:val="00326126"/>
    <w:rsid w:val="003266E8"/>
    <w:rsid w:val="00326726"/>
    <w:rsid w:val="003267C0"/>
    <w:rsid w:val="0033057A"/>
    <w:rsid w:val="003308A8"/>
    <w:rsid w:val="00331749"/>
    <w:rsid w:val="00331890"/>
    <w:rsid w:val="003320A5"/>
    <w:rsid w:val="00332A81"/>
    <w:rsid w:val="00334DEA"/>
    <w:rsid w:val="00336C04"/>
    <w:rsid w:val="00336F5F"/>
    <w:rsid w:val="00337D53"/>
    <w:rsid w:val="00341BDD"/>
    <w:rsid w:val="00342C68"/>
    <w:rsid w:val="00342C7D"/>
    <w:rsid w:val="00343554"/>
    <w:rsid w:val="00343E62"/>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4BD3"/>
    <w:rsid w:val="00366037"/>
    <w:rsid w:val="003663B1"/>
    <w:rsid w:val="00366437"/>
    <w:rsid w:val="003664AC"/>
    <w:rsid w:val="00366AF0"/>
    <w:rsid w:val="00366B5F"/>
    <w:rsid w:val="0036705A"/>
    <w:rsid w:val="003713CA"/>
    <w:rsid w:val="0037201A"/>
    <w:rsid w:val="003729FC"/>
    <w:rsid w:val="00372FCA"/>
    <w:rsid w:val="0037324A"/>
    <w:rsid w:val="00374C87"/>
    <w:rsid w:val="00374CBC"/>
    <w:rsid w:val="00374EA6"/>
    <w:rsid w:val="003754D7"/>
    <w:rsid w:val="003759F9"/>
    <w:rsid w:val="00376515"/>
    <w:rsid w:val="003766B9"/>
    <w:rsid w:val="00381F98"/>
    <w:rsid w:val="0038258D"/>
    <w:rsid w:val="00382A51"/>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4BF5"/>
    <w:rsid w:val="00395A50"/>
    <w:rsid w:val="00395E7C"/>
    <w:rsid w:val="00395F26"/>
    <w:rsid w:val="00397772"/>
    <w:rsid w:val="0039787F"/>
    <w:rsid w:val="003A07EA"/>
    <w:rsid w:val="003A161F"/>
    <w:rsid w:val="003A1693"/>
    <w:rsid w:val="003A16AC"/>
    <w:rsid w:val="003A1CC7"/>
    <w:rsid w:val="003A1CCA"/>
    <w:rsid w:val="003A22E2"/>
    <w:rsid w:val="003A29E6"/>
    <w:rsid w:val="003A2E15"/>
    <w:rsid w:val="003A3196"/>
    <w:rsid w:val="003A36DB"/>
    <w:rsid w:val="003A478D"/>
    <w:rsid w:val="003A4F36"/>
    <w:rsid w:val="003A5BFF"/>
    <w:rsid w:val="003A6244"/>
    <w:rsid w:val="003A6975"/>
    <w:rsid w:val="003A6AC1"/>
    <w:rsid w:val="003A74EB"/>
    <w:rsid w:val="003A7B64"/>
    <w:rsid w:val="003B03CE"/>
    <w:rsid w:val="003B04CC"/>
    <w:rsid w:val="003B0DA9"/>
    <w:rsid w:val="003B2B08"/>
    <w:rsid w:val="003B35EC"/>
    <w:rsid w:val="003B4DAD"/>
    <w:rsid w:val="003B52F2"/>
    <w:rsid w:val="003B5401"/>
    <w:rsid w:val="003B57AE"/>
    <w:rsid w:val="003B6084"/>
    <w:rsid w:val="003B6329"/>
    <w:rsid w:val="003B6F08"/>
    <w:rsid w:val="003B6F60"/>
    <w:rsid w:val="003B76BD"/>
    <w:rsid w:val="003C0DBF"/>
    <w:rsid w:val="003C2017"/>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E99"/>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A8F"/>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832"/>
    <w:rsid w:val="004209D5"/>
    <w:rsid w:val="00421159"/>
    <w:rsid w:val="00421A46"/>
    <w:rsid w:val="00422546"/>
    <w:rsid w:val="00422D5C"/>
    <w:rsid w:val="00423116"/>
    <w:rsid w:val="004234F0"/>
    <w:rsid w:val="00423634"/>
    <w:rsid w:val="00424814"/>
    <w:rsid w:val="00426FF3"/>
    <w:rsid w:val="0042720A"/>
    <w:rsid w:val="0042794A"/>
    <w:rsid w:val="004304A6"/>
    <w:rsid w:val="00430648"/>
    <w:rsid w:val="00430E74"/>
    <w:rsid w:val="0043134F"/>
    <w:rsid w:val="00431EBF"/>
    <w:rsid w:val="00432069"/>
    <w:rsid w:val="004321CA"/>
    <w:rsid w:val="004339CB"/>
    <w:rsid w:val="00433A96"/>
    <w:rsid w:val="00435208"/>
    <w:rsid w:val="0043521A"/>
    <w:rsid w:val="00435F97"/>
    <w:rsid w:val="0043659B"/>
    <w:rsid w:val="0043677F"/>
    <w:rsid w:val="00436C08"/>
    <w:rsid w:val="00437814"/>
    <w:rsid w:val="004402C9"/>
    <w:rsid w:val="00440576"/>
    <w:rsid w:val="00440FF1"/>
    <w:rsid w:val="004417F2"/>
    <w:rsid w:val="00441C39"/>
    <w:rsid w:val="00441EC5"/>
    <w:rsid w:val="004424C6"/>
    <w:rsid w:val="00442799"/>
    <w:rsid w:val="004432C7"/>
    <w:rsid w:val="00443F09"/>
    <w:rsid w:val="00443F44"/>
    <w:rsid w:val="00443FBF"/>
    <w:rsid w:val="004452DF"/>
    <w:rsid w:val="00445573"/>
    <w:rsid w:val="00445AF5"/>
    <w:rsid w:val="004507E7"/>
    <w:rsid w:val="00450CC0"/>
    <w:rsid w:val="0045123A"/>
    <w:rsid w:val="0045288D"/>
    <w:rsid w:val="00453A44"/>
    <w:rsid w:val="00453E8C"/>
    <w:rsid w:val="00457028"/>
    <w:rsid w:val="00457887"/>
    <w:rsid w:val="00457E3B"/>
    <w:rsid w:val="00457FA3"/>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007"/>
    <w:rsid w:val="004804A4"/>
    <w:rsid w:val="00480AA5"/>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5B5"/>
    <w:rsid w:val="0049468A"/>
    <w:rsid w:val="00494BE2"/>
    <w:rsid w:val="00495DAB"/>
    <w:rsid w:val="0049768C"/>
    <w:rsid w:val="00497B57"/>
    <w:rsid w:val="00497C65"/>
    <w:rsid w:val="004A0AF4"/>
    <w:rsid w:val="004A0FC9"/>
    <w:rsid w:val="004A176B"/>
    <w:rsid w:val="004A1D90"/>
    <w:rsid w:val="004A281F"/>
    <w:rsid w:val="004A3396"/>
    <w:rsid w:val="004A5537"/>
    <w:rsid w:val="004A6D81"/>
    <w:rsid w:val="004A72BB"/>
    <w:rsid w:val="004A7935"/>
    <w:rsid w:val="004B0002"/>
    <w:rsid w:val="004B05C9"/>
    <w:rsid w:val="004B2117"/>
    <w:rsid w:val="004B2127"/>
    <w:rsid w:val="004B3448"/>
    <w:rsid w:val="004B48B7"/>
    <w:rsid w:val="004B493F"/>
    <w:rsid w:val="004B50B3"/>
    <w:rsid w:val="004B50D6"/>
    <w:rsid w:val="004B542F"/>
    <w:rsid w:val="004B653C"/>
    <w:rsid w:val="004B6BB5"/>
    <w:rsid w:val="004B6D8E"/>
    <w:rsid w:val="004B7780"/>
    <w:rsid w:val="004C0597"/>
    <w:rsid w:val="004C0B11"/>
    <w:rsid w:val="004C0BD8"/>
    <w:rsid w:val="004C0F0A"/>
    <w:rsid w:val="004C169C"/>
    <w:rsid w:val="004C1E9F"/>
    <w:rsid w:val="004C1F43"/>
    <w:rsid w:val="004C3411"/>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A72"/>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6C7"/>
    <w:rsid w:val="004E3DEC"/>
    <w:rsid w:val="004E4538"/>
    <w:rsid w:val="004E46DF"/>
    <w:rsid w:val="004E4B5B"/>
    <w:rsid w:val="004E52A4"/>
    <w:rsid w:val="004E5638"/>
    <w:rsid w:val="004E5B32"/>
    <w:rsid w:val="004E66C3"/>
    <w:rsid w:val="004E6AC0"/>
    <w:rsid w:val="004E70C4"/>
    <w:rsid w:val="004E7E34"/>
    <w:rsid w:val="004F05D3"/>
    <w:rsid w:val="004F0CB7"/>
    <w:rsid w:val="004F160F"/>
    <w:rsid w:val="004F2544"/>
    <w:rsid w:val="004F2FDA"/>
    <w:rsid w:val="004F301C"/>
    <w:rsid w:val="004F3535"/>
    <w:rsid w:val="004F3CF9"/>
    <w:rsid w:val="004F3D75"/>
    <w:rsid w:val="004F3F3C"/>
    <w:rsid w:val="004F4564"/>
    <w:rsid w:val="004F4BBB"/>
    <w:rsid w:val="004F4EF0"/>
    <w:rsid w:val="004F5A90"/>
    <w:rsid w:val="004F60DA"/>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6C55"/>
    <w:rsid w:val="005171E4"/>
    <w:rsid w:val="00517ED6"/>
    <w:rsid w:val="0052000C"/>
    <w:rsid w:val="00520B8C"/>
    <w:rsid w:val="0052151C"/>
    <w:rsid w:val="00521B26"/>
    <w:rsid w:val="00522A49"/>
    <w:rsid w:val="005233DD"/>
    <w:rsid w:val="005235B6"/>
    <w:rsid w:val="0052422F"/>
    <w:rsid w:val="005243B4"/>
    <w:rsid w:val="00524E10"/>
    <w:rsid w:val="00526D85"/>
    <w:rsid w:val="00527489"/>
    <w:rsid w:val="00527BB3"/>
    <w:rsid w:val="00531734"/>
    <w:rsid w:val="0053254A"/>
    <w:rsid w:val="00532BE4"/>
    <w:rsid w:val="0053382C"/>
    <w:rsid w:val="00533BAF"/>
    <w:rsid w:val="00534352"/>
    <w:rsid w:val="0053566B"/>
    <w:rsid w:val="00535EBE"/>
    <w:rsid w:val="00537E6B"/>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46EE9"/>
    <w:rsid w:val="00547266"/>
    <w:rsid w:val="005533B0"/>
    <w:rsid w:val="00553B4F"/>
    <w:rsid w:val="00553C7D"/>
    <w:rsid w:val="0055459B"/>
    <w:rsid w:val="005546A4"/>
    <w:rsid w:val="00554995"/>
    <w:rsid w:val="00554EEF"/>
    <w:rsid w:val="005555B2"/>
    <w:rsid w:val="00555968"/>
    <w:rsid w:val="0055632C"/>
    <w:rsid w:val="00556A7F"/>
    <w:rsid w:val="00557D96"/>
    <w:rsid w:val="0056081A"/>
    <w:rsid w:val="00561753"/>
    <w:rsid w:val="00562627"/>
    <w:rsid w:val="0056327A"/>
    <w:rsid w:val="00563624"/>
    <w:rsid w:val="00563B85"/>
    <w:rsid w:val="00564A32"/>
    <w:rsid w:val="00564F62"/>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2E0"/>
    <w:rsid w:val="00575AD0"/>
    <w:rsid w:val="00575CF4"/>
    <w:rsid w:val="00575F59"/>
    <w:rsid w:val="00577261"/>
    <w:rsid w:val="00577E11"/>
    <w:rsid w:val="00577F18"/>
    <w:rsid w:val="00582823"/>
    <w:rsid w:val="00583212"/>
    <w:rsid w:val="00583FA4"/>
    <w:rsid w:val="00585D8F"/>
    <w:rsid w:val="00586072"/>
    <w:rsid w:val="0058644C"/>
    <w:rsid w:val="005864C2"/>
    <w:rsid w:val="005868C2"/>
    <w:rsid w:val="005871A6"/>
    <w:rsid w:val="00587D14"/>
    <w:rsid w:val="00587F10"/>
    <w:rsid w:val="00590E42"/>
    <w:rsid w:val="00591351"/>
    <w:rsid w:val="00591B84"/>
    <w:rsid w:val="00591D41"/>
    <w:rsid w:val="00592D7F"/>
    <w:rsid w:val="00592EEB"/>
    <w:rsid w:val="0059463C"/>
    <w:rsid w:val="00596243"/>
    <w:rsid w:val="00596413"/>
    <w:rsid w:val="00596B6A"/>
    <w:rsid w:val="005A16CF"/>
    <w:rsid w:val="005A19C4"/>
    <w:rsid w:val="005A1A3D"/>
    <w:rsid w:val="005A23DB"/>
    <w:rsid w:val="005A2ECA"/>
    <w:rsid w:val="005A3139"/>
    <w:rsid w:val="005A32D5"/>
    <w:rsid w:val="005A32F8"/>
    <w:rsid w:val="005A3320"/>
    <w:rsid w:val="005A4504"/>
    <w:rsid w:val="005A553E"/>
    <w:rsid w:val="005A6506"/>
    <w:rsid w:val="005A6BC3"/>
    <w:rsid w:val="005A7EB4"/>
    <w:rsid w:val="005A7F25"/>
    <w:rsid w:val="005B151D"/>
    <w:rsid w:val="005B2B4E"/>
    <w:rsid w:val="005B2BA0"/>
    <w:rsid w:val="005B30DD"/>
    <w:rsid w:val="005B30F9"/>
    <w:rsid w:val="005B31EA"/>
    <w:rsid w:val="005B34A6"/>
    <w:rsid w:val="005B3AE2"/>
    <w:rsid w:val="005B4166"/>
    <w:rsid w:val="005B53A0"/>
    <w:rsid w:val="005B5487"/>
    <w:rsid w:val="005B55BC"/>
    <w:rsid w:val="005B55FB"/>
    <w:rsid w:val="005B6C67"/>
    <w:rsid w:val="005B727A"/>
    <w:rsid w:val="005B7904"/>
    <w:rsid w:val="005C0CBC"/>
    <w:rsid w:val="005C21C4"/>
    <w:rsid w:val="005C4204"/>
    <w:rsid w:val="005C45E7"/>
    <w:rsid w:val="005C5357"/>
    <w:rsid w:val="005C57D8"/>
    <w:rsid w:val="005C600C"/>
    <w:rsid w:val="005C6389"/>
    <w:rsid w:val="005C6823"/>
    <w:rsid w:val="005C6E9D"/>
    <w:rsid w:val="005C6FA0"/>
    <w:rsid w:val="005C7F21"/>
    <w:rsid w:val="005D0C43"/>
    <w:rsid w:val="005D1461"/>
    <w:rsid w:val="005D2805"/>
    <w:rsid w:val="005D33B5"/>
    <w:rsid w:val="005D397D"/>
    <w:rsid w:val="005D3F28"/>
    <w:rsid w:val="005D44BE"/>
    <w:rsid w:val="005D5C6E"/>
    <w:rsid w:val="005D601A"/>
    <w:rsid w:val="005D6240"/>
    <w:rsid w:val="005D6BF5"/>
    <w:rsid w:val="005D739E"/>
    <w:rsid w:val="005D74B0"/>
    <w:rsid w:val="005D7951"/>
    <w:rsid w:val="005D7C4F"/>
    <w:rsid w:val="005E2305"/>
    <w:rsid w:val="005E2C38"/>
    <w:rsid w:val="005E3536"/>
    <w:rsid w:val="005E39B5"/>
    <w:rsid w:val="005E3E49"/>
    <w:rsid w:val="005E3FC7"/>
    <w:rsid w:val="005E4357"/>
    <w:rsid w:val="005E4527"/>
    <w:rsid w:val="005E48D1"/>
    <w:rsid w:val="005E49E4"/>
    <w:rsid w:val="005E4E9C"/>
    <w:rsid w:val="005E521F"/>
    <w:rsid w:val="005E58D3"/>
    <w:rsid w:val="005E5C90"/>
    <w:rsid w:val="005E768D"/>
    <w:rsid w:val="005E7B13"/>
    <w:rsid w:val="005F00B1"/>
    <w:rsid w:val="005F00E7"/>
    <w:rsid w:val="005F0494"/>
    <w:rsid w:val="005F19DD"/>
    <w:rsid w:val="005F1A43"/>
    <w:rsid w:val="005F23B2"/>
    <w:rsid w:val="005F426B"/>
    <w:rsid w:val="005F476B"/>
    <w:rsid w:val="005F4AD8"/>
    <w:rsid w:val="005F4D35"/>
    <w:rsid w:val="005F5ADA"/>
    <w:rsid w:val="005F695C"/>
    <w:rsid w:val="005F71B8"/>
    <w:rsid w:val="005F7493"/>
    <w:rsid w:val="005F7C51"/>
    <w:rsid w:val="00600A10"/>
    <w:rsid w:val="00600C3B"/>
    <w:rsid w:val="00601ED3"/>
    <w:rsid w:val="00602A78"/>
    <w:rsid w:val="006036D9"/>
    <w:rsid w:val="006036FE"/>
    <w:rsid w:val="0060497E"/>
    <w:rsid w:val="006069F8"/>
    <w:rsid w:val="00610293"/>
    <w:rsid w:val="006104BB"/>
    <w:rsid w:val="006106B9"/>
    <w:rsid w:val="006111B6"/>
    <w:rsid w:val="00611653"/>
    <w:rsid w:val="006117D4"/>
    <w:rsid w:val="00612605"/>
    <w:rsid w:val="00613ECA"/>
    <w:rsid w:val="006145ED"/>
    <w:rsid w:val="00615E8C"/>
    <w:rsid w:val="00616288"/>
    <w:rsid w:val="006172CB"/>
    <w:rsid w:val="00617BC9"/>
    <w:rsid w:val="00620F63"/>
    <w:rsid w:val="00621181"/>
    <w:rsid w:val="00621286"/>
    <w:rsid w:val="006216B5"/>
    <w:rsid w:val="00621A0F"/>
    <w:rsid w:val="00622056"/>
    <w:rsid w:val="0062254C"/>
    <w:rsid w:val="0062298E"/>
    <w:rsid w:val="00622C88"/>
    <w:rsid w:val="0062350A"/>
    <w:rsid w:val="006239FB"/>
    <w:rsid w:val="0062440B"/>
    <w:rsid w:val="006249B6"/>
    <w:rsid w:val="00624C06"/>
    <w:rsid w:val="00624F1A"/>
    <w:rsid w:val="006254B0"/>
    <w:rsid w:val="00625679"/>
    <w:rsid w:val="00625C33"/>
    <w:rsid w:val="00626D26"/>
    <w:rsid w:val="00626E5B"/>
    <w:rsid w:val="006302F7"/>
    <w:rsid w:val="00630341"/>
    <w:rsid w:val="00631D8F"/>
    <w:rsid w:val="00631EB7"/>
    <w:rsid w:val="00632613"/>
    <w:rsid w:val="00633A8F"/>
    <w:rsid w:val="006346CB"/>
    <w:rsid w:val="00634D3A"/>
    <w:rsid w:val="00635200"/>
    <w:rsid w:val="00635DBE"/>
    <w:rsid w:val="00635E5B"/>
    <w:rsid w:val="006362D2"/>
    <w:rsid w:val="00636633"/>
    <w:rsid w:val="00637017"/>
    <w:rsid w:val="006372B9"/>
    <w:rsid w:val="006374C2"/>
    <w:rsid w:val="00637D47"/>
    <w:rsid w:val="006407AF"/>
    <w:rsid w:val="006407D1"/>
    <w:rsid w:val="006416FF"/>
    <w:rsid w:val="0064311D"/>
    <w:rsid w:val="00643C1B"/>
    <w:rsid w:val="00644E29"/>
    <w:rsid w:val="006452BD"/>
    <w:rsid w:val="0064617E"/>
    <w:rsid w:val="00646871"/>
    <w:rsid w:val="00646DA5"/>
    <w:rsid w:val="00647186"/>
    <w:rsid w:val="0064755F"/>
    <w:rsid w:val="0065008D"/>
    <w:rsid w:val="006502DE"/>
    <w:rsid w:val="00650750"/>
    <w:rsid w:val="00650A0C"/>
    <w:rsid w:val="0065127B"/>
    <w:rsid w:val="00651442"/>
    <w:rsid w:val="00651FCD"/>
    <w:rsid w:val="00652165"/>
    <w:rsid w:val="00654715"/>
    <w:rsid w:val="006548B7"/>
    <w:rsid w:val="00654B18"/>
    <w:rsid w:val="00654B3B"/>
    <w:rsid w:val="0065575C"/>
    <w:rsid w:val="0065647B"/>
    <w:rsid w:val="00656882"/>
    <w:rsid w:val="00657061"/>
    <w:rsid w:val="00657363"/>
    <w:rsid w:val="006575CD"/>
    <w:rsid w:val="00657D18"/>
    <w:rsid w:val="00657DBD"/>
    <w:rsid w:val="00660ACE"/>
    <w:rsid w:val="00660F53"/>
    <w:rsid w:val="00661070"/>
    <w:rsid w:val="00662343"/>
    <w:rsid w:val="00663754"/>
    <w:rsid w:val="00663C57"/>
    <w:rsid w:val="006640A0"/>
    <w:rsid w:val="0066483B"/>
    <w:rsid w:val="00664B3F"/>
    <w:rsid w:val="00664CCC"/>
    <w:rsid w:val="00665241"/>
    <w:rsid w:val="00665FC2"/>
    <w:rsid w:val="006672E2"/>
    <w:rsid w:val="00667A90"/>
    <w:rsid w:val="0067069C"/>
    <w:rsid w:val="00671F29"/>
    <w:rsid w:val="0067205A"/>
    <w:rsid w:val="00672466"/>
    <w:rsid w:val="00672638"/>
    <w:rsid w:val="0067305F"/>
    <w:rsid w:val="00673E73"/>
    <w:rsid w:val="0067401A"/>
    <w:rsid w:val="00675EF1"/>
    <w:rsid w:val="0067634E"/>
    <w:rsid w:val="00676F8C"/>
    <w:rsid w:val="0067737F"/>
    <w:rsid w:val="00677D44"/>
    <w:rsid w:val="00680308"/>
    <w:rsid w:val="006813E4"/>
    <w:rsid w:val="00681924"/>
    <w:rsid w:val="0068276E"/>
    <w:rsid w:val="00683136"/>
    <w:rsid w:val="00683B59"/>
    <w:rsid w:val="00683DBF"/>
    <w:rsid w:val="00683E42"/>
    <w:rsid w:val="0068429C"/>
    <w:rsid w:val="0068504F"/>
    <w:rsid w:val="00685816"/>
    <w:rsid w:val="006860C6"/>
    <w:rsid w:val="006861D2"/>
    <w:rsid w:val="00687476"/>
    <w:rsid w:val="0069038E"/>
    <w:rsid w:val="00690EB5"/>
    <w:rsid w:val="006925B5"/>
    <w:rsid w:val="0069459B"/>
    <w:rsid w:val="0069501E"/>
    <w:rsid w:val="006976B8"/>
    <w:rsid w:val="00697AF5"/>
    <w:rsid w:val="00697F63"/>
    <w:rsid w:val="006A1523"/>
    <w:rsid w:val="006A3117"/>
    <w:rsid w:val="006A3A0E"/>
    <w:rsid w:val="006A3EB3"/>
    <w:rsid w:val="006A4F60"/>
    <w:rsid w:val="006A503E"/>
    <w:rsid w:val="006A59BC"/>
    <w:rsid w:val="006A67EB"/>
    <w:rsid w:val="006A6A83"/>
    <w:rsid w:val="006A6DB7"/>
    <w:rsid w:val="006A74E7"/>
    <w:rsid w:val="006A7A77"/>
    <w:rsid w:val="006A7F86"/>
    <w:rsid w:val="006B000F"/>
    <w:rsid w:val="006B0185"/>
    <w:rsid w:val="006B06F0"/>
    <w:rsid w:val="006B0BB2"/>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3F6"/>
    <w:rsid w:val="006C78FA"/>
    <w:rsid w:val="006C7F20"/>
    <w:rsid w:val="006D2474"/>
    <w:rsid w:val="006D3213"/>
    <w:rsid w:val="006D3377"/>
    <w:rsid w:val="006D39D3"/>
    <w:rsid w:val="006D3E5E"/>
    <w:rsid w:val="006D4C00"/>
    <w:rsid w:val="006D5362"/>
    <w:rsid w:val="006D59FD"/>
    <w:rsid w:val="006D6ABF"/>
    <w:rsid w:val="006D6D0F"/>
    <w:rsid w:val="006D6DCA"/>
    <w:rsid w:val="006D72B4"/>
    <w:rsid w:val="006E013A"/>
    <w:rsid w:val="006E04AA"/>
    <w:rsid w:val="006E0CCF"/>
    <w:rsid w:val="006E122E"/>
    <w:rsid w:val="006E181A"/>
    <w:rsid w:val="006E21CA"/>
    <w:rsid w:val="006E253F"/>
    <w:rsid w:val="006E2A5A"/>
    <w:rsid w:val="006E2D44"/>
    <w:rsid w:val="006E322F"/>
    <w:rsid w:val="006E3B80"/>
    <w:rsid w:val="006E47CA"/>
    <w:rsid w:val="006E753D"/>
    <w:rsid w:val="006F0763"/>
    <w:rsid w:val="006F1015"/>
    <w:rsid w:val="006F14CD"/>
    <w:rsid w:val="006F2992"/>
    <w:rsid w:val="006F36A8"/>
    <w:rsid w:val="006F3DD4"/>
    <w:rsid w:val="006F6E4C"/>
    <w:rsid w:val="006F73E8"/>
    <w:rsid w:val="006F7654"/>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70F"/>
    <w:rsid w:val="007119CB"/>
    <w:rsid w:val="00711E05"/>
    <w:rsid w:val="00711E78"/>
    <w:rsid w:val="007121E9"/>
    <w:rsid w:val="007122F0"/>
    <w:rsid w:val="0071245A"/>
    <w:rsid w:val="0071493D"/>
    <w:rsid w:val="00714DE0"/>
    <w:rsid w:val="00715148"/>
    <w:rsid w:val="007164A7"/>
    <w:rsid w:val="00716DFF"/>
    <w:rsid w:val="00720C99"/>
    <w:rsid w:val="00721A60"/>
    <w:rsid w:val="00721AD8"/>
    <w:rsid w:val="007220CF"/>
    <w:rsid w:val="00722994"/>
    <w:rsid w:val="00722D1E"/>
    <w:rsid w:val="00722D21"/>
    <w:rsid w:val="00723821"/>
    <w:rsid w:val="00723D4E"/>
    <w:rsid w:val="00724942"/>
    <w:rsid w:val="00724DDB"/>
    <w:rsid w:val="00724EBC"/>
    <w:rsid w:val="00727341"/>
    <w:rsid w:val="00727E1D"/>
    <w:rsid w:val="00730C8D"/>
    <w:rsid w:val="00730CE2"/>
    <w:rsid w:val="00734913"/>
    <w:rsid w:val="00734AC1"/>
    <w:rsid w:val="00734C35"/>
    <w:rsid w:val="00734F1A"/>
    <w:rsid w:val="00734F47"/>
    <w:rsid w:val="007358F9"/>
    <w:rsid w:val="00736065"/>
    <w:rsid w:val="00736C8F"/>
    <w:rsid w:val="0074006F"/>
    <w:rsid w:val="00740CE5"/>
    <w:rsid w:val="00741D75"/>
    <w:rsid w:val="007421CA"/>
    <w:rsid w:val="00743F9C"/>
    <w:rsid w:val="00745CF4"/>
    <w:rsid w:val="00745DA8"/>
    <w:rsid w:val="0074621F"/>
    <w:rsid w:val="007463FB"/>
    <w:rsid w:val="00746717"/>
    <w:rsid w:val="007513CD"/>
    <w:rsid w:val="00751B3A"/>
    <w:rsid w:val="00751F14"/>
    <w:rsid w:val="0075206B"/>
    <w:rsid w:val="00752D8F"/>
    <w:rsid w:val="0075383A"/>
    <w:rsid w:val="00753B45"/>
    <w:rsid w:val="00753E61"/>
    <w:rsid w:val="007546E8"/>
    <w:rsid w:val="007555B8"/>
    <w:rsid w:val="00755D22"/>
    <w:rsid w:val="00756FDB"/>
    <w:rsid w:val="007571C4"/>
    <w:rsid w:val="00760099"/>
    <w:rsid w:val="0076096A"/>
    <w:rsid w:val="00760E8D"/>
    <w:rsid w:val="00761266"/>
    <w:rsid w:val="0076196C"/>
    <w:rsid w:val="00761C68"/>
    <w:rsid w:val="00762C0B"/>
    <w:rsid w:val="00763C7C"/>
    <w:rsid w:val="00763F94"/>
    <w:rsid w:val="00765B28"/>
    <w:rsid w:val="007667EB"/>
    <w:rsid w:val="00766B1A"/>
    <w:rsid w:val="00766DFE"/>
    <w:rsid w:val="00766F5C"/>
    <w:rsid w:val="00767C65"/>
    <w:rsid w:val="00770763"/>
    <w:rsid w:val="00771B5A"/>
    <w:rsid w:val="00772027"/>
    <w:rsid w:val="0077249C"/>
    <w:rsid w:val="0077268C"/>
    <w:rsid w:val="00772B7A"/>
    <w:rsid w:val="0077392B"/>
    <w:rsid w:val="0077584D"/>
    <w:rsid w:val="00776E28"/>
    <w:rsid w:val="007773EF"/>
    <w:rsid w:val="0077797F"/>
    <w:rsid w:val="00777ECC"/>
    <w:rsid w:val="00780608"/>
    <w:rsid w:val="00780F25"/>
    <w:rsid w:val="007811CC"/>
    <w:rsid w:val="00783A19"/>
    <w:rsid w:val="00783B46"/>
    <w:rsid w:val="00784800"/>
    <w:rsid w:val="007865E3"/>
    <w:rsid w:val="0078680C"/>
    <w:rsid w:val="007868A8"/>
    <w:rsid w:val="00786A15"/>
    <w:rsid w:val="007877B0"/>
    <w:rsid w:val="00787899"/>
    <w:rsid w:val="007901ED"/>
    <w:rsid w:val="007913AA"/>
    <w:rsid w:val="007914E4"/>
    <w:rsid w:val="007914F3"/>
    <w:rsid w:val="00791F2A"/>
    <w:rsid w:val="0079234B"/>
    <w:rsid w:val="00792549"/>
    <w:rsid w:val="007926D8"/>
    <w:rsid w:val="00792720"/>
    <w:rsid w:val="00792C44"/>
    <w:rsid w:val="00792EDE"/>
    <w:rsid w:val="0079373D"/>
    <w:rsid w:val="0079499D"/>
    <w:rsid w:val="00794BC4"/>
    <w:rsid w:val="00794F1E"/>
    <w:rsid w:val="0079538C"/>
    <w:rsid w:val="007957FB"/>
    <w:rsid w:val="00795C50"/>
    <w:rsid w:val="00796F2B"/>
    <w:rsid w:val="007A098E"/>
    <w:rsid w:val="007A0CF9"/>
    <w:rsid w:val="007A1009"/>
    <w:rsid w:val="007A149D"/>
    <w:rsid w:val="007A5024"/>
    <w:rsid w:val="007A5765"/>
    <w:rsid w:val="007A5B89"/>
    <w:rsid w:val="007A77FC"/>
    <w:rsid w:val="007B058E"/>
    <w:rsid w:val="007B0864"/>
    <w:rsid w:val="007B0E05"/>
    <w:rsid w:val="007B10ED"/>
    <w:rsid w:val="007B24F4"/>
    <w:rsid w:val="007B2BDF"/>
    <w:rsid w:val="007B43F4"/>
    <w:rsid w:val="007B53D9"/>
    <w:rsid w:val="007B5DB4"/>
    <w:rsid w:val="007B6790"/>
    <w:rsid w:val="007C0360"/>
    <w:rsid w:val="007C0795"/>
    <w:rsid w:val="007C10CD"/>
    <w:rsid w:val="007C13AC"/>
    <w:rsid w:val="007C14AD"/>
    <w:rsid w:val="007C172D"/>
    <w:rsid w:val="007C1F34"/>
    <w:rsid w:val="007C272E"/>
    <w:rsid w:val="007C29A6"/>
    <w:rsid w:val="007C2CDE"/>
    <w:rsid w:val="007C3BE7"/>
    <w:rsid w:val="007C40A3"/>
    <w:rsid w:val="007C4476"/>
    <w:rsid w:val="007C4A1E"/>
    <w:rsid w:val="007C6C61"/>
    <w:rsid w:val="007C7B4E"/>
    <w:rsid w:val="007D083C"/>
    <w:rsid w:val="007D08BB"/>
    <w:rsid w:val="007D09C8"/>
    <w:rsid w:val="007D0EDD"/>
    <w:rsid w:val="007D1085"/>
    <w:rsid w:val="007D18E1"/>
    <w:rsid w:val="007D1926"/>
    <w:rsid w:val="007D3C15"/>
    <w:rsid w:val="007D4D44"/>
    <w:rsid w:val="007D50FF"/>
    <w:rsid w:val="007D5466"/>
    <w:rsid w:val="007D58A9"/>
    <w:rsid w:val="007D6B5D"/>
    <w:rsid w:val="007D7183"/>
    <w:rsid w:val="007D78C4"/>
    <w:rsid w:val="007D7CB2"/>
    <w:rsid w:val="007D7FFC"/>
    <w:rsid w:val="007E16A2"/>
    <w:rsid w:val="007E21DF"/>
    <w:rsid w:val="007E2920"/>
    <w:rsid w:val="007E31C2"/>
    <w:rsid w:val="007E3B90"/>
    <w:rsid w:val="007E41CB"/>
    <w:rsid w:val="007E53ED"/>
    <w:rsid w:val="007E5479"/>
    <w:rsid w:val="007E5B6E"/>
    <w:rsid w:val="007E5F8E"/>
    <w:rsid w:val="007E611A"/>
    <w:rsid w:val="007E611D"/>
    <w:rsid w:val="007E79A4"/>
    <w:rsid w:val="007F072E"/>
    <w:rsid w:val="007F2366"/>
    <w:rsid w:val="007F5C48"/>
    <w:rsid w:val="007F6EC7"/>
    <w:rsid w:val="007F75A8"/>
    <w:rsid w:val="007F7EA7"/>
    <w:rsid w:val="008007C7"/>
    <w:rsid w:val="00801B87"/>
    <w:rsid w:val="00801C31"/>
    <w:rsid w:val="008029D8"/>
    <w:rsid w:val="00802C13"/>
    <w:rsid w:val="00802FC5"/>
    <w:rsid w:val="008034BE"/>
    <w:rsid w:val="00803E94"/>
    <w:rsid w:val="008045A6"/>
    <w:rsid w:val="0080510E"/>
    <w:rsid w:val="00806590"/>
    <w:rsid w:val="0080711C"/>
    <w:rsid w:val="008077DC"/>
    <w:rsid w:val="008078F9"/>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2A"/>
    <w:rsid w:val="008204A2"/>
    <w:rsid w:val="008208CB"/>
    <w:rsid w:val="00820B60"/>
    <w:rsid w:val="00821363"/>
    <w:rsid w:val="00822070"/>
    <w:rsid w:val="00822142"/>
    <w:rsid w:val="008222FA"/>
    <w:rsid w:val="00822EA3"/>
    <w:rsid w:val="00823935"/>
    <w:rsid w:val="00823EB1"/>
    <w:rsid w:val="0082437A"/>
    <w:rsid w:val="00824AB3"/>
    <w:rsid w:val="00825FED"/>
    <w:rsid w:val="00826D41"/>
    <w:rsid w:val="008277FA"/>
    <w:rsid w:val="00830ACB"/>
    <w:rsid w:val="0083127F"/>
    <w:rsid w:val="008312B9"/>
    <w:rsid w:val="008319D2"/>
    <w:rsid w:val="00831EDC"/>
    <w:rsid w:val="00832700"/>
    <w:rsid w:val="00832898"/>
    <w:rsid w:val="00833102"/>
    <w:rsid w:val="00833187"/>
    <w:rsid w:val="00835499"/>
    <w:rsid w:val="0083556A"/>
    <w:rsid w:val="00835A0A"/>
    <w:rsid w:val="00835ECD"/>
    <w:rsid w:val="008369E5"/>
    <w:rsid w:val="008377E3"/>
    <w:rsid w:val="008378E7"/>
    <w:rsid w:val="00837F9E"/>
    <w:rsid w:val="00840667"/>
    <w:rsid w:val="008419BC"/>
    <w:rsid w:val="00841B07"/>
    <w:rsid w:val="00841BF2"/>
    <w:rsid w:val="00841E06"/>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5B1"/>
    <w:rsid w:val="0085795D"/>
    <w:rsid w:val="008606F2"/>
    <w:rsid w:val="00860DF1"/>
    <w:rsid w:val="00861540"/>
    <w:rsid w:val="00861DFF"/>
    <w:rsid w:val="0086233D"/>
    <w:rsid w:val="00862936"/>
    <w:rsid w:val="008629B3"/>
    <w:rsid w:val="00863B36"/>
    <w:rsid w:val="008648AF"/>
    <w:rsid w:val="00866E7D"/>
    <w:rsid w:val="0086745D"/>
    <w:rsid w:val="00867846"/>
    <w:rsid w:val="00870BF0"/>
    <w:rsid w:val="008711A7"/>
    <w:rsid w:val="008716D8"/>
    <w:rsid w:val="008717CE"/>
    <w:rsid w:val="00872AF7"/>
    <w:rsid w:val="008738F6"/>
    <w:rsid w:val="0087408A"/>
    <w:rsid w:val="00875ABA"/>
    <w:rsid w:val="0087603E"/>
    <w:rsid w:val="008771D6"/>
    <w:rsid w:val="008776B0"/>
    <w:rsid w:val="0088012D"/>
    <w:rsid w:val="00880858"/>
    <w:rsid w:val="00880D64"/>
    <w:rsid w:val="00880FBB"/>
    <w:rsid w:val="00881C47"/>
    <w:rsid w:val="00882586"/>
    <w:rsid w:val="008829E3"/>
    <w:rsid w:val="008831D9"/>
    <w:rsid w:val="00883E1F"/>
    <w:rsid w:val="008840C9"/>
    <w:rsid w:val="00884237"/>
    <w:rsid w:val="008851AC"/>
    <w:rsid w:val="008863DB"/>
    <w:rsid w:val="00886DEF"/>
    <w:rsid w:val="00887583"/>
    <w:rsid w:val="00887708"/>
    <w:rsid w:val="00887BE4"/>
    <w:rsid w:val="00890F29"/>
    <w:rsid w:val="008912E0"/>
    <w:rsid w:val="00891445"/>
    <w:rsid w:val="0089153D"/>
    <w:rsid w:val="00892781"/>
    <w:rsid w:val="00893604"/>
    <w:rsid w:val="008937C5"/>
    <w:rsid w:val="008939BF"/>
    <w:rsid w:val="00895A28"/>
    <w:rsid w:val="0089617F"/>
    <w:rsid w:val="00897183"/>
    <w:rsid w:val="008A1B17"/>
    <w:rsid w:val="008A2528"/>
    <w:rsid w:val="008A2992"/>
    <w:rsid w:val="008A2B5D"/>
    <w:rsid w:val="008A3EB5"/>
    <w:rsid w:val="008A4CB5"/>
    <w:rsid w:val="008A5AFD"/>
    <w:rsid w:val="008A6645"/>
    <w:rsid w:val="008A6CD4"/>
    <w:rsid w:val="008A788A"/>
    <w:rsid w:val="008A7AE9"/>
    <w:rsid w:val="008B1164"/>
    <w:rsid w:val="008B47B4"/>
    <w:rsid w:val="008B5396"/>
    <w:rsid w:val="008B581F"/>
    <w:rsid w:val="008B6663"/>
    <w:rsid w:val="008B7256"/>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1988"/>
    <w:rsid w:val="008D4031"/>
    <w:rsid w:val="008D578C"/>
    <w:rsid w:val="008D57AD"/>
    <w:rsid w:val="008D5ADC"/>
    <w:rsid w:val="008D668D"/>
    <w:rsid w:val="008D71CE"/>
    <w:rsid w:val="008E09B2"/>
    <w:rsid w:val="008E0E94"/>
    <w:rsid w:val="008E1234"/>
    <w:rsid w:val="008E197A"/>
    <w:rsid w:val="008E235C"/>
    <w:rsid w:val="008E444B"/>
    <w:rsid w:val="008E4C45"/>
    <w:rsid w:val="008E556B"/>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17FBB"/>
    <w:rsid w:val="00920173"/>
    <w:rsid w:val="00920677"/>
    <w:rsid w:val="00920771"/>
    <w:rsid w:val="00920C8A"/>
    <w:rsid w:val="00921888"/>
    <w:rsid w:val="009218C5"/>
    <w:rsid w:val="00921E02"/>
    <w:rsid w:val="009225A7"/>
    <w:rsid w:val="00923301"/>
    <w:rsid w:val="0092354F"/>
    <w:rsid w:val="009235F0"/>
    <w:rsid w:val="00924D61"/>
    <w:rsid w:val="009278D5"/>
    <w:rsid w:val="00927FEB"/>
    <w:rsid w:val="00930B25"/>
    <w:rsid w:val="00931775"/>
    <w:rsid w:val="00932F94"/>
    <w:rsid w:val="00933E87"/>
    <w:rsid w:val="0093413A"/>
    <w:rsid w:val="00934BB2"/>
    <w:rsid w:val="009362D1"/>
    <w:rsid w:val="00936658"/>
    <w:rsid w:val="00936D66"/>
    <w:rsid w:val="0094033A"/>
    <w:rsid w:val="0094091B"/>
    <w:rsid w:val="00940978"/>
    <w:rsid w:val="009409CB"/>
    <w:rsid w:val="009409F4"/>
    <w:rsid w:val="00940EA4"/>
    <w:rsid w:val="00941581"/>
    <w:rsid w:val="00941A27"/>
    <w:rsid w:val="009424E1"/>
    <w:rsid w:val="00942EF8"/>
    <w:rsid w:val="00943027"/>
    <w:rsid w:val="009437A4"/>
    <w:rsid w:val="009441DB"/>
    <w:rsid w:val="00944591"/>
    <w:rsid w:val="00944888"/>
    <w:rsid w:val="00944CAA"/>
    <w:rsid w:val="00944EF3"/>
    <w:rsid w:val="009459D6"/>
    <w:rsid w:val="00945D55"/>
    <w:rsid w:val="009460BB"/>
    <w:rsid w:val="00946444"/>
    <w:rsid w:val="0094736E"/>
    <w:rsid w:val="00947FF8"/>
    <w:rsid w:val="009510D3"/>
    <w:rsid w:val="0095165A"/>
    <w:rsid w:val="00951CE8"/>
    <w:rsid w:val="00952D70"/>
    <w:rsid w:val="00953565"/>
    <w:rsid w:val="00953F50"/>
    <w:rsid w:val="00954C90"/>
    <w:rsid w:val="00955A8E"/>
    <w:rsid w:val="00955CB6"/>
    <w:rsid w:val="00956876"/>
    <w:rsid w:val="0095758E"/>
    <w:rsid w:val="00957831"/>
    <w:rsid w:val="00957E42"/>
    <w:rsid w:val="00961265"/>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199"/>
    <w:rsid w:val="009824DF"/>
    <w:rsid w:val="0098335A"/>
    <w:rsid w:val="0098358E"/>
    <w:rsid w:val="0098405A"/>
    <w:rsid w:val="0098426F"/>
    <w:rsid w:val="00985065"/>
    <w:rsid w:val="009877D2"/>
    <w:rsid w:val="00987845"/>
    <w:rsid w:val="00990419"/>
    <w:rsid w:val="009917AA"/>
    <w:rsid w:val="00991A93"/>
    <w:rsid w:val="009948C1"/>
    <w:rsid w:val="009955DC"/>
    <w:rsid w:val="009957EC"/>
    <w:rsid w:val="00996772"/>
    <w:rsid w:val="009970BF"/>
    <w:rsid w:val="00997A7D"/>
    <w:rsid w:val="009A0062"/>
    <w:rsid w:val="009A0261"/>
    <w:rsid w:val="009A0E5E"/>
    <w:rsid w:val="009A0F09"/>
    <w:rsid w:val="009A12F2"/>
    <w:rsid w:val="009A36A1"/>
    <w:rsid w:val="009A44FA"/>
    <w:rsid w:val="009A4689"/>
    <w:rsid w:val="009A4807"/>
    <w:rsid w:val="009A7006"/>
    <w:rsid w:val="009B004B"/>
    <w:rsid w:val="009B09CD"/>
    <w:rsid w:val="009B1471"/>
    <w:rsid w:val="009B2383"/>
    <w:rsid w:val="009B2958"/>
    <w:rsid w:val="009B2B91"/>
    <w:rsid w:val="009B3EC3"/>
    <w:rsid w:val="009B4356"/>
    <w:rsid w:val="009B47FD"/>
    <w:rsid w:val="009B4EE3"/>
    <w:rsid w:val="009B5A5E"/>
    <w:rsid w:val="009B6BA2"/>
    <w:rsid w:val="009B7255"/>
    <w:rsid w:val="009B7321"/>
    <w:rsid w:val="009C0566"/>
    <w:rsid w:val="009C1327"/>
    <w:rsid w:val="009C23A8"/>
    <w:rsid w:val="009C2AC9"/>
    <w:rsid w:val="009C2CEF"/>
    <w:rsid w:val="009C30AA"/>
    <w:rsid w:val="009C43D1"/>
    <w:rsid w:val="009C461E"/>
    <w:rsid w:val="009C46A4"/>
    <w:rsid w:val="009C5608"/>
    <w:rsid w:val="009C59A6"/>
    <w:rsid w:val="009C69CD"/>
    <w:rsid w:val="009C6A52"/>
    <w:rsid w:val="009C6C4B"/>
    <w:rsid w:val="009D0A30"/>
    <w:rsid w:val="009D0AB2"/>
    <w:rsid w:val="009D0C1F"/>
    <w:rsid w:val="009D3276"/>
    <w:rsid w:val="009D3FC3"/>
    <w:rsid w:val="009D444C"/>
    <w:rsid w:val="009D4525"/>
    <w:rsid w:val="009D473A"/>
    <w:rsid w:val="009D4B14"/>
    <w:rsid w:val="009D5F93"/>
    <w:rsid w:val="009E03F1"/>
    <w:rsid w:val="009E0636"/>
    <w:rsid w:val="009E0BE3"/>
    <w:rsid w:val="009E1169"/>
    <w:rsid w:val="009E1533"/>
    <w:rsid w:val="009E2715"/>
    <w:rsid w:val="009E2785"/>
    <w:rsid w:val="009E4550"/>
    <w:rsid w:val="009E48CC"/>
    <w:rsid w:val="009E5049"/>
    <w:rsid w:val="009E5870"/>
    <w:rsid w:val="009E6A46"/>
    <w:rsid w:val="009F08F6"/>
    <w:rsid w:val="009F0CDB"/>
    <w:rsid w:val="009F29E6"/>
    <w:rsid w:val="009F39CB"/>
    <w:rsid w:val="009F3F07"/>
    <w:rsid w:val="009F6F5A"/>
    <w:rsid w:val="00A00323"/>
    <w:rsid w:val="00A00EE5"/>
    <w:rsid w:val="00A031AE"/>
    <w:rsid w:val="00A031BA"/>
    <w:rsid w:val="00A03E68"/>
    <w:rsid w:val="00A049C0"/>
    <w:rsid w:val="00A049E2"/>
    <w:rsid w:val="00A05AE8"/>
    <w:rsid w:val="00A05EB9"/>
    <w:rsid w:val="00A06AE1"/>
    <w:rsid w:val="00A070C0"/>
    <w:rsid w:val="00A077D4"/>
    <w:rsid w:val="00A07A52"/>
    <w:rsid w:val="00A11EE3"/>
    <w:rsid w:val="00A1219B"/>
    <w:rsid w:val="00A13337"/>
    <w:rsid w:val="00A1344B"/>
    <w:rsid w:val="00A13908"/>
    <w:rsid w:val="00A168C3"/>
    <w:rsid w:val="00A16A55"/>
    <w:rsid w:val="00A16D07"/>
    <w:rsid w:val="00A170C6"/>
    <w:rsid w:val="00A17B98"/>
    <w:rsid w:val="00A20076"/>
    <w:rsid w:val="00A2131A"/>
    <w:rsid w:val="00A2184B"/>
    <w:rsid w:val="00A219A9"/>
    <w:rsid w:val="00A219E7"/>
    <w:rsid w:val="00A21FD2"/>
    <w:rsid w:val="00A2290B"/>
    <w:rsid w:val="00A229E4"/>
    <w:rsid w:val="00A2358C"/>
    <w:rsid w:val="00A23AC0"/>
    <w:rsid w:val="00A2417A"/>
    <w:rsid w:val="00A24252"/>
    <w:rsid w:val="00A246C2"/>
    <w:rsid w:val="00A256BB"/>
    <w:rsid w:val="00A26284"/>
    <w:rsid w:val="00A2693A"/>
    <w:rsid w:val="00A26D8D"/>
    <w:rsid w:val="00A27200"/>
    <w:rsid w:val="00A27692"/>
    <w:rsid w:val="00A277DA"/>
    <w:rsid w:val="00A304FC"/>
    <w:rsid w:val="00A315C2"/>
    <w:rsid w:val="00A32175"/>
    <w:rsid w:val="00A33FD1"/>
    <w:rsid w:val="00A3560F"/>
    <w:rsid w:val="00A35A47"/>
    <w:rsid w:val="00A35D4E"/>
    <w:rsid w:val="00A35DD1"/>
    <w:rsid w:val="00A36DC1"/>
    <w:rsid w:val="00A40884"/>
    <w:rsid w:val="00A42423"/>
    <w:rsid w:val="00A429D8"/>
    <w:rsid w:val="00A42AD3"/>
    <w:rsid w:val="00A42C28"/>
    <w:rsid w:val="00A434B9"/>
    <w:rsid w:val="00A43802"/>
    <w:rsid w:val="00A43B6B"/>
    <w:rsid w:val="00A44CED"/>
    <w:rsid w:val="00A45963"/>
    <w:rsid w:val="00A45C7E"/>
    <w:rsid w:val="00A46AF0"/>
    <w:rsid w:val="00A477E6"/>
    <w:rsid w:val="00A4790E"/>
    <w:rsid w:val="00A47C1B"/>
    <w:rsid w:val="00A51BD6"/>
    <w:rsid w:val="00A530A3"/>
    <w:rsid w:val="00A5337D"/>
    <w:rsid w:val="00A535E1"/>
    <w:rsid w:val="00A53739"/>
    <w:rsid w:val="00A55079"/>
    <w:rsid w:val="00A5564B"/>
    <w:rsid w:val="00A562D9"/>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E09"/>
    <w:rsid w:val="00A75655"/>
    <w:rsid w:val="00A77E8E"/>
    <w:rsid w:val="00A809AC"/>
    <w:rsid w:val="00A80A1E"/>
    <w:rsid w:val="00A80BD1"/>
    <w:rsid w:val="00A80E2F"/>
    <w:rsid w:val="00A81018"/>
    <w:rsid w:val="00A83026"/>
    <w:rsid w:val="00A841CC"/>
    <w:rsid w:val="00A844CE"/>
    <w:rsid w:val="00A84E00"/>
    <w:rsid w:val="00A84FE2"/>
    <w:rsid w:val="00A850B3"/>
    <w:rsid w:val="00A85220"/>
    <w:rsid w:val="00A8681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88F"/>
    <w:rsid w:val="00AA1A43"/>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2864"/>
    <w:rsid w:val="00AB3570"/>
    <w:rsid w:val="00AB3645"/>
    <w:rsid w:val="00AB3DCB"/>
    <w:rsid w:val="00AB3F09"/>
    <w:rsid w:val="00AB4292"/>
    <w:rsid w:val="00AB4411"/>
    <w:rsid w:val="00AB4940"/>
    <w:rsid w:val="00AB4E03"/>
    <w:rsid w:val="00AB4F31"/>
    <w:rsid w:val="00AB606F"/>
    <w:rsid w:val="00AB6DCA"/>
    <w:rsid w:val="00AC0237"/>
    <w:rsid w:val="00AC14B8"/>
    <w:rsid w:val="00AC1B5C"/>
    <w:rsid w:val="00AC1B7C"/>
    <w:rsid w:val="00AC2045"/>
    <w:rsid w:val="00AC3A4B"/>
    <w:rsid w:val="00AC3A66"/>
    <w:rsid w:val="00AC3EC9"/>
    <w:rsid w:val="00AC439A"/>
    <w:rsid w:val="00AC4CE3"/>
    <w:rsid w:val="00AC60C2"/>
    <w:rsid w:val="00AC675D"/>
    <w:rsid w:val="00AC76C6"/>
    <w:rsid w:val="00AD268D"/>
    <w:rsid w:val="00AD3749"/>
    <w:rsid w:val="00AD3F85"/>
    <w:rsid w:val="00AD644E"/>
    <w:rsid w:val="00AD64D8"/>
    <w:rsid w:val="00AD6723"/>
    <w:rsid w:val="00AD6AE6"/>
    <w:rsid w:val="00AD700C"/>
    <w:rsid w:val="00AD7D35"/>
    <w:rsid w:val="00AD7FBD"/>
    <w:rsid w:val="00AE185F"/>
    <w:rsid w:val="00AE23BE"/>
    <w:rsid w:val="00AE43E1"/>
    <w:rsid w:val="00AE4E8A"/>
    <w:rsid w:val="00AE54EB"/>
    <w:rsid w:val="00AE646A"/>
    <w:rsid w:val="00AE6B31"/>
    <w:rsid w:val="00AE7BCF"/>
    <w:rsid w:val="00AE7D6D"/>
    <w:rsid w:val="00AF1156"/>
    <w:rsid w:val="00AF1B15"/>
    <w:rsid w:val="00AF1C91"/>
    <w:rsid w:val="00AF1D18"/>
    <w:rsid w:val="00AF3928"/>
    <w:rsid w:val="00AF476B"/>
    <w:rsid w:val="00AF56C9"/>
    <w:rsid w:val="00AF5F1D"/>
    <w:rsid w:val="00AF5FF7"/>
    <w:rsid w:val="00AF71D8"/>
    <w:rsid w:val="00AF794B"/>
    <w:rsid w:val="00B0051A"/>
    <w:rsid w:val="00B02952"/>
    <w:rsid w:val="00B02E2C"/>
    <w:rsid w:val="00B02FCB"/>
    <w:rsid w:val="00B03DB7"/>
    <w:rsid w:val="00B04957"/>
    <w:rsid w:val="00B04CB8"/>
    <w:rsid w:val="00B05405"/>
    <w:rsid w:val="00B05435"/>
    <w:rsid w:val="00B05658"/>
    <w:rsid w:val="00B05B3B"/>
    <w:rsid w:val="00B05C4E"/>
    <w:rsid w:val="00B05F15"/>
    <w:rsid w:val="00B0683D"/>
    <w:rsid w:val="00B06CFF"/>
    <w:rsid w:val="00B07F24"/>
    <w:rsid w:val="00B116A0"/>
    <w:rsid w:val="00B11981"/>
    <w:rsid w:val="00B12087"/>
    <w:rsid w:val="00B13B81"/>
    <w:rsid w:val="00B14277"/>
    <w:rsid w:val="00B149C0"/>
    <w:rsid w:val="00B14E17"/>
    <w:rsid w:val="00B15372"/>
    <w:rsid w:val="00B1581A"/>
    <w:rsid w:val="00B16515"/>
    <w:rsid w:val="00B16955"/>
    <w:rsid w:val="00B17F46"/>
    <w:rsid w:val="00B20519"/>
    <w:rsid w:val="00B205C7"/>
    <w:rsid w:val="00B22C00"/>
    <w:rsid w:val="00B22F18"/>
    <w:rsid w:val="00B2361F"/>
    <w:rsid w:val="00B23C2E"/>
    <w:rsid w:val="00B259AF"/>
    <w:rsid w:val="00B26572"/>
    <w:rsid w:val="00B2692B"/>
    <w:rsid w:val="00B2718B"/>
    <w:rsid w:val="00B3030F"/>
    <w:rsid w:val="00B303A0"/>
    <w:rsid w:val="00B3040A"/>
    <w:rsid w:val="00B314AB"/>
    <w:rsid w:val="00B33B54"/>
    <w:rsid w:val="00B348D8"/>
    <w:rsid w:val="00B34F77"/>
    <w:rsid w:val="00B350FD"/>
    <w:rsid w:val="00B35ECD"/>
    <w:rsid w:val="00B364C8"/>
    <w:rsid w:val="00B36EE9"/>
    <w:rsid w:val="00B400C2"/>
    <w:rsid w:val="00B40221"/>
    <w:rsid w:val="00B41ADF"/>
    <w:rsid w:val="00B41C74"/>
    <w:rsid w:val="00B41FC5"/>
    <w:rsid w:val="00B422A1"/>
    <w:rsid w:val="00B43A65"/>
    <w:rsid w:val="00B447D8"/>
    <w:rsid w:val="00B45A5E"/>
    <w:rsid w:val="00B51003"/>
    <w:rsid w:val="00B51194"/>
    <w:rsid w:val="00B5142C"/>
    <w:rsid w:val="00B51C95"/>
    <w:rsid w:val="00B52374"/>
    <w:rsid w:val="00B5292B"/>
    <w:rsid w:val="00B54904"/>
    <w:rsid w:val="00B5499F"/>
    <w:rsid w:val="00B54B9B"/>
    <w:rsid w:val="00B54BCB"/>
    <w:rsid w:val="00B554D4"/>
    <w:rsid w:val="00B56B13"/>
    <w:rsid w:val="00B5710E"/>
    <w:rsid w:val="00B5776D"/>
    <w:rsid w:val="00B57968"/>
    <w:rsid w:val="00B579EE"/>
    <w:rsid w:val="00B57C88"/>
    <w:rsid w:val="00B57E9D"/>
    <w:rsid w:val="00B57F3B"/>
    <w:rsid w:val="00B57FDC"/>
    <w:rsid w:val="00B60DD2"/>
    <w:rsid w:val="00B6166F"/>
    <w:rsid w:val="00B618E1"/>
    <w:rsid w:val="00B62067"/>
    <w:rsid w:val="00B626F0"/>
    <w:rsid w:val="00B6295E"/>
    <w:rsid w:val="00B62B65"/>
    <w:rsid w:val="00B62E7C"/>
    <w:rsid w:val="00B636A7"/>
    <w:rsid w:val="00B637F9"/>
    <w:rsid w:val="00B63974"/>
    <w:rsid w:val="00B63977"/>
    <w:rsid w:val="00B63D2B"/>
    <w:rsid w:val="00B63F1C"/>
    <w:rsid w:val="00B64DAF"/>
    <w:rsid w:val="00B65F8D"/>
    <w:rsid w:val="00B66179"/>
    <w:rsid w:val="00B661D7"/>
    <w:rsid w:val="00B67DB4"/>
    <w:rsid w:val="00B7006B"/>
    <w:rsid w:val="00B70F13"/>
    <w:rsid w:val="00B712F4"/>
    <w:rsid w:val="00B714BA"/>
    <w:rsid w:val="00B71596"/>
    <w:rsid w:val="00B71CC1"/>
    <w:rsid w:val="00B7278A"/>
    <w:rsid w:val="00B72BB8"/>
    <w:rsid w:val="00B73C63"/>
    <w:rsid w:val="00B73F19"/>
    <w:rsid w:val="00B74E3D"/>
    <w:rsid w:val="00B753D1"/>
    <w:rsid w:val="00B75A2A"/>
    <w:rsid w:val="00B779E0"/>
    <w:rsid w:val="00B77BB8"/>
    <w:rsid w:val="00B80775"/>
    <w:rsid w:val="00B81146"/>
    <w:rsid w:val="00B8242B"/>
    <w:rsid w:val="00B83455"/>
    <w:rsid w:val="00B834B6"/>
    <w:rsid w:val="00B844E8"/>
    <w:rsid w:val="00B853C6"/>
    <w:rsid w:val="00B8559C"/>
    <w:rsid w:val="00B8578C"/>
    <w:rsid w:val="00B864B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36F2"/>
    <w:rsid w:val="00BA477A"/>
    <w:rsid w:val="00BA4DDC"/>
    <w:rsid w:val="00BA6C7C"/>
    <w:rsid w:val="00BA6C96"/>
    <w:rsid w:val="00BA7016"/>
    <w:rsid w:val="00BA7736"/>
    <w:rsid w:val="00BA787B"/>
    <w:rsid w:val="00BA7CE3"/>
    <w:rsid w:val="00BB14F5"/>
    <w:rsid w:val="00BB20CF"/>
    <w:rsid w:val="00BB20F2"/>
    <w:rsid w:val="00BB2903"/>
    <w:rsid w:val="00BB2D42"/>
    <w:rsid w:val="00BB41E5"/>
    <w:rsid w:val="00BB4582"/>
    <w:rsid w:val="00BB5178"/>
    <w:rsid w:val="00BB67AE"/>
    <w:rsid w:val="00BB728B"/>
    <w:rsid w:val="00BB7702"/>
    <w:rsid w:val="00BB7718"/>
    <w:rsid w:val="00BC049F"/>
    <w:rsid w:val="00BC11E8"/>
    <w:rsid w:val="00BC1896"/>
    <w:rsid w:val="00BC1B54"/>
    <w:rsid w:val="00BC3609"/>
    <w:rsid w:val="00BC465F"/>
    <w:rsid w:val="00BC559F"/>
    <w:rsid w:val="00BC5869"/>
    <w:rsid w:val="00BC5AD7"/>
    <w:rsid w:val="00BC61B5"/>
    <w:rsid w:val="00BC62F7"/>
    <w:rsid w:val="00BC6B01"/>
    <w:rsid w:val="00BC757F"/>
    <w:rsid w:val="00BD003A"/>
    <w:rsid w:val="00BD1D45"/>
    <w:rsid w:val="00BD3099"/>
    <w:rsid w:val="00BD3E62"/>
    <w:rsid w:val="00BD4185"/>
    <w:rsid w:val="00BD51A9"/>
    <w:rsid w:val="00BD686B"/>
    <w:rsid w:val="00BD6AD7"/>
    <w:rsid w:val="00BD6CB3"/>
    <w:rsid w:val="00BD73E6"/>
    <w:rsid w:val="00BD7C07"/>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866"/>
    <w:rsid w:val="00BF2E2B"/>
    <w:rsid w:val="00BF2F67"/>
    <w:rsid w:val="00BF321B"/>
    <w:rsid w:val="00BF36A4"/>
    <w:rsid w:val="00BF3773"/>
    <w:rsid w:val="00BF3E14"/>
    <w:rsid w:val="00BF3FC2"/>
    <w:rsid w:val="00BF4644"/>
    <w:rsid w:val="00BF4F27"/>
    <w:rsid w:val="00BF6269"/>
    <w:rsid w:val="00BF63AA"/>
    <w:rsid w:val="00C00D18"/>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24DA3"/>
    <w:rsid w:val="00C26C88"/>
    <w:rsid w:val="00C3021E"/>
    <w:rsid w:val="00C31531"/>
    <w:rsid w:val="00C317AA"/>
    <w:rsid w:val="00C31EF2"/>
    <w:rsid w:val="00C325C5"/>
    <w:rsid w:val="00C328F2"/>
    <w:rsid w:val="00C34A7D"/>
    <w:rsid w:val="00C34B1A"/>
    <w:rsid w:val="00C352B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2C3"/>
    <w:rsid w:val="00C50BCF"/>
    <w:rsid w:val="00C51A87"/>
    <w:rsid w:val="00C51E3D"/>
    <w:rsid w:val="00C5217A"/>
    <w:rsid w:val="00C542F0"/>
    <w:rsid w:val="00C55F0E"/>
    <w:rsid w:val="00C5709A"/>
    <w:rsid w:val="00C5750E"/>
    <w:rsid w:val="00C57CDB"/>
    <w:rsid w:val="00C57F04"/>
    <w:rsid w:val="00C60A9B"/>
    <w:rsid w:val="00C60F8E"/>
    <w:rsid w:val="00C6108B"/>
    <w:rsid w:val="00C62A39"/>
    <w:rsid w:val="00C62F58"/>
    <w:rsid w:val="00C633AB"/>
    <w:rsid w:val="00C64E69"/>
    <w:rsid w:val="00C6522B"/>
    <w:rsid w:val="00C65295"/>
    <w:rsid w:val="00C66B2F"/>
    <w:rsid w:val="00C71C35"/>
    <w:rsid w:val="00C7233D"/>
    <w:rsid w:val="00C723BC"/>
    <w:rsid w:val="00C73810"/>
    <w:rsid w:val="00C73F85"/>
    <w:rsid w:val="00C7480A"/>
    <w:rsid w:val="00C76888"/>
    <w:rsid w:val="00C77876"/>
    <w:rsid w:val="00C80C9F"/>
    <w:rsid w:val="00C80D03"/>
    <w:rsid w:val="00C80D37"/>
    <w:rsid w:val="00C81304"/>
    <w:rsid w:val="00C814DF"/>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2DB1"/>
    <w:rsid w:val="00CA35C1"/>
    <w:rsid w:val="00CA48A3"/>
    <w:rsid w:val="00CA4CDB"/>
    <w:rsid w:val="00CA6689"/>
    <w:rsid w:val="00CA6C7B"/>
    <w:rsid w:val="00CA73A0"/>
    <w:rsid w:val="00CA7751"/>
    <w:rsid w:val="00CA7E6D"/>
    <w:rsid w:val="00CB147A"/>
    <w:rsid w:val="00CB17C6"/>
    <w:rsid w:val="00CB285C"/>
    <w:rsid w:val="00CB2DBB"/>
    <w:rsid w:val="00CB306A"/>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066"/>
    <w:rsid w:val="00CD2111"/>
    <w:rsid w:val="00CD259C"/>
    <w:rsid w:val="00CD4500"/>
    <w:rsid w:val="00CD480B"/>
    <w:rsid w:val="00CD4A93"/>
    <w:rsid w:val="00CD6677"/>
    <w:rsid w:val="00CD6F45"/>
    <w:rsid w:val="00CE09AE"/>
    <w:rsid w:val="00CE0B25"/>
    <w:rsid w:val="00CE0BE9"/>
    <w:rsid w:val="00CE2CA5"/>
    <w:rsid w:val="00CE3B09"/>
    <w:rsid w:val="00CE3DDC"/>
    <w:rsid w:val="00CE3F65"/>
    <w:rsid w:val="00CE3FFA"/>
    <w:rsid w:val="00CE4BAA"/>
    <w:rsid w:val="00CE63EE"/>
    <w:rsid w:val="00CE66F4"/>
    <w:rsid w:val="00CE6E78"/>
    <w:rsid w:val="00CE7285"/>
    <w:rsid w:val="00CE7EE1"/>
    <w:rsid w:val="00CF0118"/>
    <w:rsid w:val="00CF16FB"/>
    <w:rsid w:val="00CF2295"/>
    <w:rsid w:val="00CF3BDE"/>
    <w:rsid w:val="00CF6654"/>
    <w:rsid w:val="00CF6F66"/>
    <w:rsid w:val="00CF77CF"/>
    <w:rsid w:val="00CF7E12"/>
    <w:rsid w:val="00D00106"/>
    <w:rsid w:val="00D020F4"/>
    <w:rsid w:val="00D0306E"/>
    <w:rsid w:val="00D04391"/>
    <w:rsid w:val="00D047DF"/>
    <w:rsid w:val="00D050C0"/>
    <w:rsid w:val="00D0523C"/>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29A7"/>
    <w:rsid w:val="00D264FB"/>
    <w:rsid w:val="00D2694A"/>
    <w:rsid w:val="00D26B31"/>
    <w:rsid w:val="00D277CF"/>
    <w:rsid w:val="00D30761"/>
    <w:rsid w:val="00D3079C"/>
    <w:rsid w:val="00D307A6"/>
    <w:rsid w:val="00D312F2"/>
    <w:rsid w:val="00D32FE1"/>
    <w:rsid w:val="00D33692"/>
    <w:rsid w:val="00D33C85"/>
    <w:rsid w:val="00D343CA"/>
    <w:rsid w:val="00D35EFF"/>
    <w:rsid w:val="00D36C35"/>
    <w:rsid w:val="00D36ED0"/>
    <w:rsid w:val="00D41C47"/>
    <w:rsid w:val="00D42073"/>
    <w:rsid w:val="00D472B8"/>
    <w:rsid w:val="00D47B0F"/>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67C65"/>
    <w:rsid w:val="00D70191"/>
    <w:rsid w:val="00D70698"/>
    <w:rsid w:val="00D72906"/>
    <w:rsid w:val="00D72BC8"/>
    <w:rsid w:val="00D72BCE"/>
    <w:rsid w:val="00D73E07"/>
    <w:rsid w:val="00D740A7"/>
    <w:rsid w:val="00D74A52"/>
    <w:rsid w:val="00D74DE9"/>
    <w:rsid w:val="00D75056"/>
    <w:rsid w:val="00D755EE"/>
    <w:rsid w:val="00D759FB"/>
    <w:rsid w:val="00D7707D"/>
    <w:rsid w:val="00D77E65"/>
    <w:rsid w:val="00D8077C"/>
    <w:rsid w:val="00D8147A"/>
    <w:rsid w:val="00D826B4"/>
    <w:rsid w:val="00D84566"/>
    <w:rsid w:val="00D853F4"/>
    <w:rsid w:val="00D86197"/>
    <w:rsid w:val="00D86499"/>
    <w:rsid w:val="00D8752F"/>
    <w:rsid w:val="00D87BD6"/>
    <w:rsid w:val="00D87ECB"/>
    <w:rsid w:val="00D90A75"/>
    <w:rsid w:val="00D91970"/>
    <w:rsid w:val="00D91FA4"/>
    <w:rsid w:val="00D92951"/>
    <w:rsid w:val="00D929ED"/>
    <w:rsid w:val="00D92C11"/>
    <w:rsid w:val="00D93586"/>
    <w:rsid w:val="00D9485C"/>
    <w:rsid w:val="00D94B05"/>
    <w:rsid w:val="00D95BF4"/>
    <w:rsid w:val="00D9667F"/>
    <w:rsid w:val="00D97318"/>
    <w:rsid w:val="00D97927"/>
    <w:rsid w:val="00D97DF1"/>
    <w:rsid w:val="00D97F9D"/>
    <w:rsid w:val="00DA122F"/>
    <w:rsid w:val="00DA161E"/>
    <w:rsid w:val="00DA1EAF"/>
    <w:rsid w:val="00DA27C0"/>
    <w:rsid w:val="00DA354F"/>
    <w:rsid w:val="00DA3576"/>
    <w:rsid w:val="00DA3D06"/>
    <w:rsid w:val="00DA3D0C"/>
    <w:rsid w:val="00DA3EDB"/>
    <w:rsid w:val="00DA63CC"/>
    <w:rsid w:val="00DA6C4E"/>
    <w:rsid w:val="00DA7177"/>
    <w:rsid w:val="00DA7631"/>
    <w:rsid w:val="00DA7A97"/>
    <w:rsid w:val="00DA7F0D"/>
    <w:rsid w:val="00DB222D"/>
    <w:rsid w:val="00DB2454"/>
    <w:rsid w:val="00DB40EA"/>
    <w:rsid w:val="00DB4DB4"/>
    <w:rsid w:val="00DB5542"/>
    <w:rsid w:val="00DB5AD9"/>
    <w:rsid w:val="00DB604F"/>
    <w:rsid w:val="00DB68BE"/>
    <w:rsid w:val="00DB6B0C"/>
    <w:rsid w:val="00DB7227"/>
    <w:rsid w:val="00DB7D1B"/>
    <w:rsid w:val="00DC07B8"/>
    <w:rsid w:val="00DC0CA2"/>
    <w:rsid w:val="00DC176F"/>
    <w:rsid w:val="00DC1C04"/>
    <w:rsid w:val="00DC1DF0"/>
    <w:rsid w:val="00DC2192"/>
    <w:rsid w:val="00DC21D3"/>
    <w:rsid w:val="00DC2477"/>
    <w:rsid w:val="00DC2B1D"/>
    <w:rsid w:val="00DC40E8"/>
    <w:rsid w:val="00DC5E4C"/>
    <w:rsid w:val="00DC65DB"/>
    <w:rsid w:val="00DC6658"/>
    <w:rsid w:val="00DC7028"/>
    <w:rsid w:val="00DC77AA"/>
    <w:rsid w:val="00DC7AC7"/>
    <w:rsid w:val="00DD08F5"/>
    <w:rsid w:val="00DD0980"/>
    <w:rsid w:val="00DD143B"/>
    <w:rsid w:val="00DD32A6"/>
    <w:rsid w:val="00DD369B"/>
    <w:rsid w:val="00DD3BD5"/>
    <w:rsid w:val="00DD4535"/>
    <w:rsid w:val="00DD4B59"/>
    <w:rsid w:val="00DD5907"/>
    <w:rsid w:val="00DD64AA"/>
    <w:rsid w:val="00DD6D84"/>
    <w:rsid w:val="00DD6EB7"/>
    <w:rsid w:val="00DD70FA"/>
    <w:rsid w:val="00DE0896"/>
    <w:rsid w:val="00DE2E19"/>
    <w:rsid w:val="00DE3143"/>
    <w:rsid w:val="00DE35F8"/>
    <w:rsid w:val="00DE385C"/>
    <w:rsid w:val="00DE4942"/>
    <w:rsid w:val="00DE584F"/>
    <w:rsid w:val="00DE6B23"/>
    <w:rsid w:val="00DE6B30"/>
    <w:rsid w:val="00DE710B"/>
    <w:rsid w:val="00DE72EE"/>
    <w:rsid w:val="00DE7362"/>
    <w:rsid w:val="00DE780F"/>
    <w:rsid w:val="00DF0501"/>
    <w:rsid w:val="00DF15D7"/>
    <w:rsid w:val="00DF3527"/>
    <w:rsid w:val="00DF35F2"/>
    <w:rsid w:val="00DF394C"/>
    <w:rsid w:val="00DF3A9A"/>
    <w:rsid w:val="00DF3E12"/>
    <w:rsid w:val="00DF524E"/>
    <w:rsid w:val="00DF5EA4"/>
    <w:rsid w:val="00DF69A3"/>
    <w:rsid w:val="00DF6CC2"/>
    <w:rsid w:val="00DF74A7"/>
    <w:rsid w:val="00E006E4"/>
    <w:rsid w:val="00E0127D"/>
    <w:rsid w:val="00E022E2"/>
    <w:rsid w:val="00E02800"/>
    <w:rsid w:val="00E02AAD"/>
    <w:rsid w:val="00E02D4E"/>
    <w:rsid w:val="00E03461"/>
    <w:rsid w:val="00E03A4B"/>
    <w:rsid w:val="00E03C85"/>
    <w:rsid w:val="00E04621"/>
    <w:rsid w:val="00E051FD"/>
    <w:rsid w:val="00E05A23"/>
    <w:rsid w:val="00E07540"/>
    <w:rsid w:val="00E0769B"/>
    <w:rsid w:val="00E07E4A"/>
    <w:rsid w:val="00E10812"/>
    <w:rsid w:val="00E1095A"/>
    <w:rsid w:val="00E11083"/>
    <w:rsid w:val="00E11C34"/>
    <w:rsid w:val="00E13A84"/>
    <w:rsid w:val="00E14AFB"/>
    <w:rsid w:val="00E15F13"/>
    <w:rsid w:val="00E163C0"/>
    <w:rsid w:val="00E16539"/>
    <w:rsid w:val="00E16650"/>
    <w:rsid w:val="00E17492"/>
    <w:rsid w:val="00E20D41"/>
    <w:rsid w:val="00E21950"/>
    <w:rsid w:val="00E21954"/>
    <w:rsid w:val="00E23171"/>
    <w:rsid w:val="00E2376B"/>
    <w:rsid w:val="00E245D5"/>
    <w:rsid w:val="00E26238"/>
    <w:rsid w:val="00E266C7"/>
    <w:rsid w:val="00E318FB"/>
    <w:rsid w:val="00E31C35"/>
    <w:rsid w:val="00E328D5"/>
    <w:rsid w:val="00E3319F"/>
    <w:rsid w:val="00E332E8"/>
    <w:rsid w:val="00E33B8F"/>
    <w:rsid w:val="00E33D0D"/>
    <w:rsid w:val="00E34CFD"/>
    <w:rsid w:val="00E36B08"/>
    <w:rsid w:val="00E36C39"/>
    <w:rsid w:val="00E37786"/>
    <w:rsid w:val="00E40624"/>
    <w:rsid w:val="00E408BF"/>
    <w:rsid w:val="00E40DBF"/>
    <w:rsid w:val="00E410E9"/>
    <w:rsid w:val="00E41221"/>
    <w:rsid w:val="00E42AAA"/>
    <w:rsid w:val="00E42AAF"/>
    <w:rsid w:val="00E42B81"/>
    <w:rsid w:val="00E42D0E"/>
    <w:rsid w:val="00E4329F"/>
    <w:rsid w:val="00E43532"/>
    <w:rsid w:val="00E435D7"/>
    <w:rsid w:val="00E45578"/>
    <w:rsid w:val="00E4581B"/>
    <w:rsid w:val="00E459CD"/>
    <w:rsid w:val="00E46837"/>
    <w:rsid w:val="00E46D09"/>
    <w:rsid w:val="00E46D15"/>
    <w:rsid w:val="00E477FE"/>
    <w:rsid w:val="00E50D2A"/>
    <w:rsid w:val="00E51A1D"/>
    <w:rsid w:val="00E51FC6"/>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1693"/>
    <w:rsid w:val="00E620A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1D27"/>
    <w:rsid w:val="00E82736"/>
    <w:rsid w:val="00E827FE"/>
    <w:rsid w:val="00E82A93"/>
    <w:rsid w:val="00E82AE4"/>
    <w:rsid w:val="00E83067"/>
    <w:rsid w:val="00E83DF3"/>
    <w:rsid w:val="00E840E7"/>
    <w:rsid w:val="00E84AD9"/>
    <w:rsid w:val="00E85FDE"/>
    <w:rsid w:val="00E86A5A"/>
    <w:rsid w:val="00E87058"/>
    <w:rsid w:val="00E870F6"/>
    <w:rsid w:val="00E873C2"/>
    <w:rsid w:val="00E87C54"/>
    <w:rsid w:val="00E87CE2"/>
    <w:rsid w:val="00E900EA"/>
    <w:rsid w:val="00E90617"/>
    <w:rsid w:val="00E920E1"/>
    <w:rsid w:val="00E93E6B"/>
    <w:rsid w:val="00E94720"/>
    <w:rsid w:val="00E94A6B"/>
    <w:rsid w:val="00E9535F"/>
    <w:rsid w:val="00E95B0F"/>
    <w:rsid w:val="00E95CC4"/>
    <w:rsid w:val="00E95FA2"/>
    <w:rsid w:val="00E96E8E"/>
    <w:rsid w:val="00EA0A2D"/>
    <w:rsid w:val="00EA0BB5"/>
    <w:rsid w:val="00EA1F2A"/>
    <w:rsid w:val="00EA2CE4"/>
    <w:rsid w:val="00EA38BD"/>
    <w:rsid w:val="00EA48C1"/>
    <w:rsid w:val="00EA48D0"/>
    <w:rsid w:val="00EA4DBE"/>
    <w:rsid w:val="00EA525E"/>
    <w:rsid w:val="00EA678C"/>
    <w:rsid w:val="00EA6A6E"/>
    <w:rsid w:val="00EA6DCB"/>
    <w:rsid w:val="00EA6F87"/>
    <w:rsid w:val="00EA775A"/>
    <w:rsid w:val="00EA7980"/>
    <w:rsid w:val="00EB2E0D"/>
    <w:rsid w:val="00EB41AE"/>
    <w:rsid w:val="00EB4878"/>
    <w:rsid w:val="00EB4A61"/>
    <w:rsid w:val="00EB50D7"/>
    <w:rsid w:val="00EB5ADB"/>
    <w:rsid w:val="00EB5D6D"/>
    <w:rsid w:val="00EB6218"/>
    <w:rsid w:val="00EB6834"/>
    <w:rsid w:val="00EB69EF"/>
    <w:rsid w:val="00EB6BDD"/>
    <w:rsid w:val="00EB7706"/>
    <w:rsid w:val="00EB780F"/>
    <w:rsid w:val="00EC08AE"/>
    <w:rsid w:val="00EC185B"/>
    <w:rsid w:val="00EC1F0C"/>
    <w:rsid w:val="00EC220A"/>
    <w:rsid w:val="00EC32F8"/>
    <w:rsid w:val="00EC4F39"/>
    <w:rsid w:val="00EC5043"/>
    <w:rsid w:val="00EC535E"/>
    <w:rsid w:val="00EC6022"/>
    <w:rsid w:val="00EC70E0"/>
    <w:rsid w:val="00EC7772"/>
    <w:rsid w:val="00EC79C5"/>
    <w:rsid w:val="00EC7F69"/>
    <w:rsid w:val="00ED0747"/>
    <w:rsid w:val="00ED37C3"/>
    <w:rsid w:val="00ED3E1B"/>
    <w:rsid w:val="00ED42C7"/>
    <w:rsid w:val="00ED5F52"/>
    <w:rsid w:val="00ED6892"/>
    <w:rsid w:val="00ED6FC5"/>
    <w:rsid w:val="00EE0D31"/>
    <w:rsid w:val="00EE13AE"/>
    <w:rsid w:val="00EE25EA"/>
    <w:rsid w:val="00EE276D"/>
    <w:rsid w:val="00EE2AF3"/>
    <w:rsid w:val="00EE34B6"/>
    <w:rsid w:val="00EE5237"/>
    <w:rsid w:val="00EE55B2"/>
    <w:rsid w:val="00EE692A"/>
    <w:rsid w:val="00EE6B3C"/>
    <w:rsid w:val="00EE6DD2"/>
    <w:rsid w:val="00EE74D8"/>
    <w:rsid w:val="00EE7DA9"/>
    <w:rsid w:val="00EF14AF"/>
    <w:rsid w:val="00EF214A"/>
    <w:rsid w:val="00EF34D3"/>
    <w:rsid w:val="00EF38CF"/>
    <w:rsid w:val="00EF3C89"/>
    <w:rsid w:val="00EF621C"/>
    <w:rsid w:val="00EF6813"/>
    <w:rsid w:val="00EF6B9E"/>
    <w:rsid w:val="00F0009E"/>
    <w:rsid w:val="00F02F18"/>
    <w:rsid w:val="00F0308F"/>
    <w:rsid w:val="00F03E6C"/>
    <w:rsid w:val="00F04632"/>
    <w:rsid w:val="00F047A1"/>
    <w:rsid w:val="00F04926"/>
    <w:rsid w:val="00F04FF6"/>
    <w:rsid w:val="00F0504C"/>
    <w:rsid w:val="00F05582"/>
    <w:rsid w:val="00F06FF7"/>
    <w:rsid w:val="00F07035"/>
    <w:rsid w:val="00F07277"/>
    <w:rsid w:val="00F07E3A"/>
    <w:rsid w:val="00F100D0"/>
    <w:rsid w:val="00F109FC"/>
    <w:rsid w:val="00F120D0"/>
    <w:rsid w:val="00F13775"/>
    <w:rsid w:val="00F13C2B"/>
    <w:rsid w:val="00F13D95"/>
    <w:rsid w:val="00F154AA"/>
    <w:rsid w:val="00F15834"/>
    <w:rsid w:val="00F15BA6"/>
    <w:rsid w:val="00F16057"/>
    <w:rsid w:val="00F1619A"/>
    <w:rsid w:val="00F162AA"/>
    <w:rsid w:val="00F16324"/>
    <w:rsid w:val="00F170DA"/>
    <w:rsid w:val="00F175AB"/>
    <w:rsid w:val="00F205EB"/>
    <w:rsid w:val="00F2184F"/>
    <w:rsid w:val="00F233C0"/>
    <w:rsid w:val="00F2375B"/>
    <w:rsid w:val="00F24F93"/>
    <w:rsid w:val="00F2561F"/>
    <w:rsid w:val="00F25715"/>
    <w:rsid w:val="00F26044"/>
    <w:rsid w:val="00F2637D"/>
    <w:rsid w:val="00F301F5"/>
    <w:rsid w:val="00F31334"/>
    <w:rsid w:val="00F31EFB"/>
    <w:rsid w:val="00F322F6"/>
    <w:rsid w:val="00F327A8"/>
    <w:rsid w:val="00F33998"/>
    <w:rsid w:val="00F342FD"/>
    <w:rsid w:val="00F34E9E"/>
    <w:rsid w:val="00F35D76"/>
    <w:rsid w:val="00F3662D"/>
    <w:rsid w:val="00F36D46"/>
    <w:rsid w:val="00F36DC0"/>
    <w:rsid w:val="00F36DEA"/>
    <w:rsid w:val="00F377F9"/>
    <w:rsid w:val="00F37E60"/>
    <w:rsid w:val="00F37ECD"/>
    <w:rsid w:val="00F400A1"/>
    <w:rsid w:val="00F41684"/>
    <w:rsid w:val="00F418ED"/>
    <w:rsid w:val="00F41B1A"/>
    <w:rsid w:val="00F41BF0"/>
    <w:rsid w:val="00F42EFD"/>
    <w:rsid w:val="00F44265"/>
    <w:rsid w:val="00F445B8"/>
    <w:rsid w:val="00F44755"/>
    <w:rsid w:val="00F44A96"/>
    <w:rsid w:val="00F451CD"/>
    <w:rsid w:val="00F455E0"/>
    <w:rsid w:val="00F45822"/>
    <w:rsid w:val="00F45E7C"/>
    <w:rsid w:val="00F46E98"/>
    <w:rsid w:val="00F500C5"/>
    <w:rsid w:val="00F51CCB"/>
    <w:rsid w:val="00F520A7"/>
    <w:rsid w:val="00F52E16"/>
    <w:rsid w:val="00F541C1"/>
    <w:rsid w:val="00F5437C"/>
    <w:rsid w:val="00F5458D"/>
    <w:rsid w:val="00F54A5F"/>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67F8D"/>
    <w:rsid w:val="00F70036"/>
    <w:rsid w:val="00F71BCF"/>
    <w:rsid w:val="00F71FAA"/>
    <w:rsid w:val="00F72A19"/>
    <w:rsid w:val="00F73385"/>
    <w:rsid w:val="00F738BC"/>
    <w:rsid w:val="00F74219"/>
    <w:rsid w:val="00F75244"/>
    <w:rsid w:val="00F75F08"/>
    <w:rsid w:val="00F75FEE"/>
    <w:rsid w:val="00F76061"/>
    <w:rsid w:val="00F76241"/>
    <w:rsid w:val="00F7677E"/>
    <w:rsid w:val="00F768C5"/>
    <w:rsid w:val="00F76F3C"/>
    <w:rsid w:val="00F77A82"/>
    <w:rsid w:val="00F808C5"/>
    <w:rsid w:val="00F81CB7"/>
    <w:rsid w:val="00F81D0E"/>
    <w:rsid w:val="00F832E1"/>
    <w:rsid w:val="00F8369D"/>
    <w:rsid w:val="00F839EF"/>
    <w:rsid w:val="00F83A5F"/>
    <w:rsid w:val="00F842F9"/>
    <w:rsid w:val="00F84DD8"/>
    <w:rsid w:val="00F85369"/>
    <w:rsid w:val="00F858DD"/>
    <w:rsid w:val="00F87C3A"/>
    <w:rsid w:val="00F905B8"/>
    <w:rsid w:val="00F916DE"/>
    <w:rsid w:val="00F932CC"/>
    <w:rsid w:val="00F93542"/>
    <w:rsid w:val="00F93DC9"/>
    <w:rsid w:val="00F94872"/>
    <w:rsid w:val="00F9547F"/>
    <w:rsid w:val="00F96100"/>
    <w:rsid w:val="00F967E0"/>
    <w:rsid w:val="00F96A6A"/>
    <w:rsid w:val="00F96EBF"/>
    <w:rsid w:val="00F97C20"/>
    <w:rsid w:val="00FA0362"/>
    <w:rsid w:val="00FA08AC"/>
    <w:rsid w:val="00FA156D"/>
    <w:rsid w:val="00FA42D9"/>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3CD9"/>
    <w:rsid w:val="00FB46BD"/>
    <w:rsid w:val="00FB5641"/>
    <w:rsid w:val="00FB57BC"/>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4B9D"/>
    <w:rsid w:val="00FC5A1A"/>
    <w:rsid w:val="00FC5CFA"/>
    <w:rsid w:val="00FC64E4"/>
    <w:rsid w:val="00FC6FAC"/>
    <w:rsid w:val="00FC777E"/>
    <w:rsid w:val="00FD31D4"/>
    <w:rsid w:val="00FD554D"/>
    <w:rsid w:val="00FD5B24"/>
    <w:rsid w:val="00FD5FE4"/>
    <w:rsid w:val="00FD78C7"/>
    <w:rsid w:val="00FD7C05"/>
    <w:rsid w:val="00FE04C8"/>
    <w:rsid w:val="00FE05E8"/>
    <w:rsid w:val="00FE1231"/>
    <w:rsid w:val="00FE1C68"/>
    <w:rsid w:val="00FE30C5"/>
    <w:rsid w:val="00FE31E9"/>
    <w:rsid w:val="00FE362B"/>
    <w:rsid w:val="00FE37EF"/>
    <w:rsid w:val="00FE38BD"/>
    <w:rsid w:val="00FE4237"/>
    <w:rsid w:val="00FE4C63"/>
    <w:rsid w:val="00FE515B"/>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16317661">
      <w:bodyDiv w:val="1"/>
      <w:marLeft w:val="0"/>
      <w:marRight w:val="0"/>
      <w:marTop w:val="0"/>
      <w:marBottom w:val="0"/>
      <w:divBdr>
        <w:top w:val="none" w:sz="0" w:space="0" w:color="auto"/>
        <w:left w:val="none" w:sz="0" w:space="0" w:color="auto"/>
        <w:bottom w:val="none" w:sz="0" w:space="0" w:color="auto"/>
        <w:right w:val="none" w:sz="0" w:space="0" w:color="auto"/>
      </w:divBdr>
      <w:divsChild>
        <w:div w:id="147867923">
          <w:marLeft w:val="0"/>
          <w:marRight w:val="0"/>
          <w:marTop w:val="0"/>
          <w:marBottom w:val="0"/>
          <w:divBdr>
            <w:top w:val="none" w:sz="0" w:space="0" w:color="auto"/>
            <w:left w:val="none" w:sz="0" w:space="0" w:color="auto"/>
            <w:bottom w:val="none" w:sz="0" w:space="0" w:color="auto"/>
            <w:right w:val="none" w:sz="0" w:space="0" w:color="auto"/>
          </w:divBdr>
        </w:div>
        <w:div w:id="1953051099">
          <w:marLeft w:val="0"/>
          <w:marRight w:val="0"/>
          <w:marTop w:val="0"/>
          <w:marBottom w:val="0"/>
          <w:divBdr>
            <w:top w:val="none" w:sz="0" w:space="0" w:color="auto"/>
            <w:left w:val="none" w:sz="0" w:space="0" w:color="auto"/>
            <w:bottom w:val="none" w:sz="0" w:space="0" w:color="auto"/>
            <w:right w:val="none" w:sz="0" w:space="0" w:color="auto"/>
          </w:divBdr>
        </w:div>
      </w:divsChild>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4439656">
      <w:bodyDiv w:val="1"/>
      <w:marLeft w:val="0"/>
      <w:marRight w:val="0"/>
      <w:marTop w:val="0"/>
      <w:marBottom w:val="0"/>
      <w:divBdr>
        <w:top w:val="none" w:sz="0" w:space="0" w:color="auto"/>
        <w:left w:val="none" w:sz="0" w:space="0" w:color="auto"/>
        <w:bottom w:val="none" w:sz="0" w:space="0" w:color="auto"/>
        <w:right w:val="none" w:sz="0" w:space="0" w:color="auto"/>
      </w:divBdr>
      <w:divsChild>
        <w:div w:id="10955532">
          <w:marLeft w:val="0"/>
          <w:marRight w:val="0"/>
          <w:marTop w:val="0"/>
          <w:marBottom w:val="0"/>
          <w:divBdr>
            <w:top w:val="none" w:sz="0" w:space="0" w:color="auto"/>
            <w:left w:val="none" w:sz="0" w:space="0" w:color="auto"/>
            <w:bottom w:val="none" w:sz="0" w:space="0" w:color="auto"/>
            <w:right w:val="none" w:sz="0" w:space="0" w:color="auto"/>
          </w:divBdr>
        </w:div>
        <w:div w:id="1965454906">
          <w:marLeft w:val="0"/>
          <w:marRight w:val="0"/>
          <w:marTop w:val="0"/>
          <w:marBottom w:val="0"/>
          <w:divBdr>
            <w:top w:val="none" w:sz="0" w:space="0" w:color="auto"/>
            <w:left w:val="none" w:sz="0" w:space="0" w:color="auto"/>
            <w:bottom w:val="none" w:sz="0" w:space="0" w:color="auto"/>
            <w:right w:val="none" w:sz="0" w:space="0" w:color="auto"/>
          </w:divBdr>
        </w:div>
      </w:divsChild>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01E6A106B0714294B006507DD9AE523A"/>
        <w:category>
          <w:name w:val="General"/>
          <w:gallery w:val="placeholder"/>
        </w:category>
        <w:types>
          <w:type w:val="bbPlcHdr"/>
        </w:types>
        <w:behaviors>
          <w:behavior w:val="content"/>
        </w:behaviors>
        <w:guid w:val="{E92AEE48-80E0-4CF0-8F3E-0FE47B33FDCB}"/>
      </w:docPartPr>
      <w:docPartBody>
        <w:p w:rsidR="00B51B7F" w:rsidRDefault="00F35548" w:rsidP="00F35548">
          <w:pPr>
            <w:pStyle w:val="9DF195FD030D4C6195AF183F334744D5"/>
          </w:pPr>
          <w:r w:rsidRPr="00E87099">
            <w:rPr>
              <w:rStyle w:val="PlaceholderText"/>
            </w:rPr>
            <w:t>[Title]</w:t>
          </w:r>
        </w:p>
      </w:docPartBody>
    </w:docPart>
    <w:docPart>
      <w:docPartPr>
        <w:name w:val="D9157EED13EF4A499AF6D1A841BD9C41"/>
        <w:category>
          <w:name w:val="General"/>
          <w:gallery w:val="placeholder"/>
        </w:category>
        <w:types>
          <w:type w:val="bbPlcHdr"/>
        </w:types>
        <w:behaviors>
          <w:behavior w:val="content"/>
        </w:behaviors>
        <w:guid w:val="{09FBBD08-8013-4350-8437-D30FD72AC6D7}"/>
      </w:docPartPr>
      <w:docPartBody>
        <w:p w:rsidR="00B51B7F" w:rsidRDefault="00F35548" w:rsidP="00F35548">
          <w:pPr>
            <w:pStyle w:val="9BC1917EA44943E4BD524D3745ABA653"/>
          </w:pPr>
          <w:r w:rsidRPr="00E87099">
            <w:rPr>
              <w:rStyle w:val="PlaceholderText"/>
            </w:rPr>
            <w:t>[Comments]</w:t>
          </w:r>
        </w:p>
      </w:docPartBody>
    </w:docPart>
    <w:docPart>
      <w:docPartPr>
        <w:name w:val="840CB0D34BD84C82A16B698E13D10CD2"/>
        <w:category>
          <w:name w:val="General"/>
          <w:gallery w:val="placeholder"/>
        </w:category>
        <w:types>
          <w:type w:val="bbPlcHdr"/>
        </w:types>
        <w:behaviors>
          <w:behavior w:val="content"/>
        </w:behaviors>
        <w:guid w:val="{86015D33-AD3B-47F2-882A-1B1F2CC21DDE}"/>
      </w:docPartPr>
      <w:docPartBody>
        <w:p w:rsidR="00B51B7F" w:rsidRDefault="00F35548" w:rsidP="00F35548">
          <w:pPr>
            <w:pStyle w:val="9F7D137E293A4C5E9797746B9DE03131"/>
          </w:pPr>
          <w:r w:rsidRPr="00E87099">
            <w:rPr>
              <w:rStyle w:val="PlaceholderText"/>
            </w:rPr>
            <w:t>[Title]</w:t>
          </w:r>
        </w:p>
      </w:docPartBody>
    </w:docPart>
    <w:docPart>
      <w:docPartPr>
        <w:name w:val="8333753B8BF94F149AF66C84B1AEC115"/>
        <w:category>
          <w:name w:val="General"/>
          <w:gallery w:val="placeholder"/>
        </w:category>
        <w:types>
          <w:type w:val="bbPlcHdr"/>
        </w:types>
        <w:behaviors>
          <w:behavior w:val="content"/>
        </w:behaviors>
        <w:guid w:val="{5E36A32A-691B-4343-8F12-8D6E169E687D}"/>
      </w:docPartPr>
      <w:docPartBody>
        <w:p w:rsidR="00B51B7F" w:rsidRDefault="00F35548" w:rsidP="00F35548">
          <w:pPr>
            <w:pStyle w:val="981BF670771640D0AFE3FABD3046562E"/>
          </w:pPr>
          <w:r w:rsidRPr="00E87099">
            <w:rPr>
              <w:rStyle w:val="PlaceholderText"/>
            </w:rPr>
            <w:t>[Comments]</w:t>
          </w:r>
        </w:p>
      </w:docPartBody>
    </w:docPart>
    <w:docPart>
      <w:docPartPr>
        <w:name w:val="D7C831C7E5384EF69910B0B3AC2ABCED"/>
        <w:category>
          <w:name w:val="General"/>
          <w:gallery w:val="placeholder"/>
        </w:category>
        <w:types>
          <w:type w:val="bbPlcHdr"/>
        </w:types>
        <w:behaviors>
          <w:behavior w:val="content"/>
        </w:behaviors>
        <w:guid w:val="{DFDA7828-DC6C-4278-8160-28852CC90DFC}"/>
      </w:docPartPr>
      <w:docPartBody>
        <w:p w:rsidR="00B51B7F" w:rsidRDefault="00F35548" w:rsidP="00F35548">
          <w:pPr>
            <w:pStyle w:val="099CF97B004C44C1BB496655DE4763E9"/>
          </w:pPr>
          <w:r w:rsidRPr="00E87099">
            <w:rPr>
              <w:rStyle w:val="PlaceholderText"/>
            </w:rPr>
            <w:t>[Title]</w:t>
          </w:r>
        </w:p>
      </w:docPartBody>
    </w:docPart>
    <w:docPart>
      <w:docPartPr>
        <w:name w:val="C2153419E7D74ACC85A2C00A1759C9AD"/>
        <w:category>
          <w:name w:val="General"/>
          <w:gallery w:val="placeholder"/>
        </w:category>
        <w:types>
          <w:type w:val="bbPlcHdr"/>
        </w:types>
        <w:behaviors>
          <w:behavior w:val="content"/>
        </w:behaviors>
        <w:guid w:val="{461E38F1-BABE-4E0C-A20C-8733709B78F9}"/>
      </w:docPartPr>
      <w:docPartBody>
        <w:p w:rsidR="00B51B7F" w:rsidRDefault="00F35548" w:rsidP="00F35548">
          <w:pPr>
            <w:pStyle w:val="5DAF7B785B8A44A786A29D5A23DDE966"/>
          </w:pPr>
          <w:r w:rsidRPr="00E87099">
            <w:rPr>
              <w:rStyle w:val="PlaceholderText"/>
            </w:rPr>
            <w:t>[Comments]</w:t>
          </w:r>
        </w:p>
      </w:docPartBody>
    </w:docPart>
    <w:docPart>
      <w:docPartPr>
        <w:name w:val="3B6D39AEF8464E3DAE5A223377431A2E"/>
        <w:category>
          <w:name w:val="General"/>
          <w:gallery w:val="placeholder"/>
        </w:category>
        <w:types>
          <w:type w:val="bbPlcHdr"/>
        </w:types>
        <w:behaviors>
          <w:behavior w:val="content"/>
        </w:behaviors>
        <w:guid w:val="{E0E8DB75-E3A0-41D4-B3E9-5C06FEF139B3}"/>
      </w:docPartPr>
      <w:docPartBody>
        <w:p w:rsidR="00B51B7F" w:rsidRDefault="00F35548" w:rsidP="00F35548">
          <w:r w:rsidRPr="00E87099">
            <w:rPr>
              <w:rStyle w:val="PlaceholderText"/>
            </w:rPr>
            <w:t>[Title]</w:t>
          </w:r>
        </w:p>
      </w:docPartBody>
    </w:docPart>
    <w:docPart>
      <w:docPartPr>
        <w:name w:val="136CFBE4FD0141B9A9E0B52D9FB4D354"/>
        <w:category>
          <w:name w:val="General"/>
          <w:gallery w:val="placeholder"/>
        </w:category>
        <w:types>
          <w:type w:val="bbPlcHdr"/>
        </w:types>
        <w:behaviors>
          <w:behavior w:val="content"/>
        </w:behaviors>
        <w:guid w:val="{C10F4254-3048-4FBF-869F-9CFE083FA2BB}"/>
      </w:docPartPr>
      <w:docPartBody>
        <w:p w:rsidR="00B51B7F" w:rsidRDefault="00F35548" w:rsidP="00F35548">
          <w:r w:rsidRPr="00E87099">
            <w:rPr>
              <w:rStyle w:val="PlaceholderText"/>
            </w:rPr>
            <w:t>[Comments]</w:t>
          </w:r>
        </w:p>
      </w:docPartBody>
    </w:docPart>
    <w:docPart>
      <w:docPartPr>
        <w:name w:val="9DF195FD030D4C6195AF183F334744D5"/>
        <w:category>
          <w:name w:val="General"/>
          <w:gallery w:val="placeholder"/>
        </w:category>
        <w:types>
          <w:type w:val="bbPlcHdr"/>
        </w:types>
        <w:behaviors>
          <w:behavior w:val="content"/>
        </w:behaviors>
        <w:guid w:val="{4121A7E3-E153-44CC-B9D2-F179E57994A1}"/>
      </w:docPartPr>
      <w:docPartBody>
        <w:p w:rsidR="00B51B7F" w:rsidRDefault="00F35548" w:rsidP="00F35548">
          <w:r w:rsidRPr="00E87099">
            <w:rPr>
              <w:rStyle w:val="PlaceholderText"/>
            </w:rPr>
            <w:t>[Title]</w:t>
          </w:r>
        </w:p>
      </w:docPartBody>
    </w:docPart>
    <w:docPart>
      <w:docPartPr>
        <w:name w:val="9BC1917EA44943E4BD524D3745ABA653"/>
        <w:category>
          <w:name w:val="General"/>
          <w:gallery w:val="placeholder"/>
        </w:category>
        <w:types>
          <w:type w:val="bbPlcHdr"/>
        </w:types>
        <w:behaviors>
          <w:behavior w:val="content"/>
        </w:behaviors>
        <w:guid w:val="{33E02E2B-02A1-493F-9FC1-C74B32792C96}"/>
      </w:docPartPr>
      <w:docPartBody>
        <w:p w:rsidR="00B51B7F" w:rsidRDefault="00F35548" w:rsidP="00F35548">
          <w:r w:rsidRPr="00E87099">
            <w:rPr>
              <w:rStyle w:val="PlaceholderText"/>
            </w:rPr>
            <w:t>[Comments]</w:t>
          </w:r>
        </w:p>
      </w:docPartBody>
    </w:docPart>
    <w:docPart>
      <w:docPartPr>
        <w:name w:val="71106969D39E4648ADDB5CF2A25675C3"/>
        <w:category>
          <w:name w:val="General"/>
          <w:gallery w:val="placeholder"/>
        </w:category>
        <w:types>
          <w:type w:val="bbPlcHdr"/>
        </w:types>
        <w:behaviors>
          <w:behavior w:val="content"/>
        </w:behaviors>
        <w:guid w:val="{1FB4586B-C884-4D7A-8BE6-5D38DD76F0DE}"/>
      </w:docPartPr>
      <w:docPartBody>
        <w:p w:rsidR="00B51B7F" w:rsidRDefault="00F35548" w:rsidP="00F35548">
          <w:r w:rsidRPr="00E87099">
            <w:rPr>
              <w:rStyle w:val="PlaceholderText"/>
            </w:rPr>
            <w:t>[Title]</w:t>
          </w:r>
        </w:p>
      </w:docPartBody>
    </w:docPart>
    <w:docPart>
      <w:docPartPr>
        <w:name w:val="97FA76997D604FF88822BE8F3B905F96"/>
        <w:category>
          <w:name w:val="General"/>
          <w:gallery w:val="placeholder"/>
        </w:category>
        <w:types>
          <w:type w:val="bbPlcHdr"/>
        </w:types>
        <w:behaviors>
          <w:behavior w:val="content"/>
        </w:behaviors>
        <w:guid w:val="{71C57D71-9D34-450C-B4E5-EC2C586D9118}"/>
      </w:docPartPr>
      <w:docPartBody>
        <w:p w:rsidR="00B51B7F" w:rsidRDefault="00F35548" w:rsidP="00F35548">
          <w:r w:rsidRPr="00E87099">
            <w:rPr>
              <w:rStyle w:val="PlaceholderText"/>
            </w:rPr>
            <w:t>[Comments]</w:t>
          </w:r>
        </w:p>
      </w:docPartBody>
    </w:docPart>
    <w:docPart>
      <w:docPartPr>
        <w:name w:val="C6867720577749A6BF07BB503D9648C6"/>
        <w:category>
          <w:name w:val="General"/>
          <w:gallery w:val="placeholder"/>
        </w:category>
        <w:types>
          <w:type w:val="bbPlcHdr"/>
        </w:types>
        <w:behaviors>
          <w:behavior w:val="content"/>
        </w:behaviors>
        <w:guid w:val="{22B5EEC8-4CC1-4C68-9CC0-3EF8F76D214E}"/>
      </w:docPartPr>
      <w:docPartBody>
        <w:p w:rsidR="00B51B7F" w:rsidRDefault="00F35548" w:rsidP="00F35548">
          <w:r w:rsidRPr="00E87099">
            <w:rPr>
              <w:rStyle w:val="PlaceholderText"/>
            </w:rPr>
            <w:t>[Title]</w:t>
          </w:r>
        </w:p>
      </w:docPartBody>
    </w:docPart>
    <w:docPart>
      <w:docPartPr>
        <w:name w:val="1525FFB7BDC24BB79D0299B88A863234"/>
        <w:category>
          <w:name w:val="General"/>
          <w:gallery w:val="placeholder"/>
        </w:category>
        <w:types>
          <w:type w:val="bbPlcHdr"/>
        </w:types>
        <w:behaviors>
          <w:behavior w:val="content"/>
        </w:behaviors>
        <w:guid w:val="{AE74E912-8CF5-44FB-BCA5-C37CE153F81B}"/>
      </w:docPartPr>
      <w:docPartBody>
        <w:p w:rsidR="00B51B7F" w:rsidRDefault="00F35548" w:rsidP="00F35548">
          <w:r w:rsidRPr="00E87099">
            <w:rPr>
              <w:rStyle w:val="PlaceholderText"/>
            </w:rPr>
            <w:t>[Comments]</w:t>
          </w:r>
        </w:p>
      </w:docPartBody>
    </w:docPart>
    <w:docPart>
      <w:docPartPr>
        <w:name w:val="7454E85EC15C493FACA256D50220C2CE"/>
        <w:category>
          <w:name w:val="General"/>
          <w:gallery w:val="placeholder"/>
        </w:category>
        <w:types>
          <w:type w:val="bbPlcHdr"/>
        </w:types>
        <w:behaviors>
          <w:behavior w:val="content"/>
        </w:behaviors>
        <w:guid w:val="{6F492196-4280-4014-B126-1FDD0293AE9C}"/>
      </w:docPartPr>
      <w:docPartBody>
        <w:p w:rsidR="00B51B7F" w:rsidRDefault="00F35548" w:rsidP="00F35548">
          <w:r w:rsidRPr="00E87099">
            <w:rPr>
              <w:rStyle w:val="PlaceholderText"/>
            </w:rPr>
            <w:t>[Title]</w:t>
          </w:r>
        </w:p>
      </w:docPartBody>
    </w:docPart>
    <w:docPart>
      <w:docPartPr>
        <w:name w:val="E04279D9CA3F43EF816C059F9D91BB23"/>
        <w:category>
          <w:name w:val="General"/>
          <w:gallery w:val="placeholder"/>
        </w:category>
        <w:types>
          <w:type w:val="bbPlcHdr"/>
        </w:types>
        <w:behaviors>
          <w:behavior w:val="content"/>
        </w:behaviors>
        <w:guid w:val="{A3DB1789-A134-4582-9302-22F35531D3FD}"/>
      </w:docPartPr>
      <w:docPartBody>
        <w:p w:rsidR="00B51B7F" w:rsidRDefault="00F35548" w:rsidP="00F35548">
          <w:r w:rsidRPr="00E87099">
            <w:rPr>
              <w:rStyle w:val="PlaceholderText"/>
            </w:rPr>
            <w:t>[Comments]</w:t>
          </w:r>
        </w:p>
      </w:docPartBody>
    </w:docPart>
    <w:docPart>
      <w:docPartPr>
        <w:name w:val="9F7D137E293A4C5E9797746B9DE03131"/>
        <w:category>
          <w:name w:val="General"/>
          <w:gallery w:val="placeholder"/>
        </w:category>
        <w:types>
          <w:type w:val="bbPlcHdr"/>
        </w:types>
        <w:behaviors>
          <w:behavior w:val="content"/>
        </w:behaviors>
        <w:guid w:val="{C6293BA6-208D-41AB-B13F-582E4DDCD742}"/>
      </w:docPartPr>
      <w:docPartBody>
        <w:p w:rsidR="00B51B7F" w:rsidRDefault="00F35548" w:rsidP="00F35548">
          <w:r w:rsidRPr="00E87099">
            <w:rPr>
              <w:rStyle w:val="PlaceholderText"/>
            </w:rPr>
            <w:t>[Title]</w:t>
          </w:r>
        </w:p>
      </w:docPartBody>
    </w:docPart>
    <w:docPart>
      <w:docPartPr>
        <w:name w:val="981BF670771640D0AFE3FABD3046562E"/>
        <w:category>
          <w:name w:val="General"/>
          <w:gallery w:val="placeholder"/>
        </w:category>
        <w:types>
          <w:type w:val="bbPlcHdr"/>
        </w:types>
        <w:behaviors>
          <w:behavior w:val="content"/>
        </w:behaviors>
        <w:guid w:val="{A02B69DA-B048-4AAB-A220-828D8989108C}"/>
      </w:docPartPr>
      <w:docPartBody>
        <w:p w:rsidR="00B51B7F" w:rsidRDefault="00F35548" w:rsidP="00F35548">
          <w:r w:rsidRPr="00E87099">
            <w:rPr>
              <w:rStyle w:val="PlaceholderText"/>
            </w:rPr>
            <w:t>[Comments]</w:t>
          </w:r>
        </w:p>
      </w:docPartBody>
    </w:docPart>
    <w:docPart>
      <w:docPartPr>
        <w:name w:val="099CF97B004C44C1BB496655DE4763E9"/>
        <w:category>
          <w:name w:val="General"/>
          <w:gallery w:val="placeholder"/>
        </w:category>
        <w:types>
          <w:type w:val="bbPlcHdr"/>
        </w:types>
        <w:behaviors>
          <w:behavior w:val="content"/>
        </w:behaviors>
        <w:guid w:val="{415C7D50-3D32-459F-AA82-A4352F127216}"/>
      </w:docPartPr>
      <w:docPartBody>
        <w:p w:rsidR="00B51B7F" w:rsidRDefault="00F35548" w:rsidP="00F35548">
          <w:r w:rsidRPr="00E87099">
            <w:rPr>
              <w:rStyle w:val="PlaceholderText"/>
            </w:rPr>
            <w:t>[Title]</w:t>
          </w:r>
        </w:p>
      </w:docPartBody>
    </w:docPart>
    <w:docPart>
      <w:docPartPr>
        <w:name w:val="5DAF7B785B8A44A786A29D5A23DDE966"/>
        <w:category>
          <w:name w:val="General"/>
          <w:gallery w:val="placeholder"/>
        </w:category>
        <w:types>
          <w:type w:val="bbPlcHdr"/>
        </w:types>
        <w:behaviors>
          <w:behavior w:val="content"/>
        </w:behaviors>
        <w:guid w:val="{7725D5C2-F2BA-4B09-BC30-53930956BECD}"/>
      </w:docPartPr>
      <w:docPartBody>
        <w:p w:rsidR="00B51B7F" w:rsidRDefault="00F35548" w:rsidP="00F35548">
          <w:r w:rsidRPr="00E87099">
            <w:rPr>
              <w:rStyle w:val="PlaceholderText"/>
            </w:rPr>
            <w:t>[Comments]</w:t>
          </w:r>
        </w:p>
      </w:docPartBody>
    </w:docPart>
    <w:docPart>
      <w:docPartPr>
        <w:name w:val="E6F29A9D3B33436A82D8CB6521E5DA20"/>
        <w:category>
          <w:name w:val="General"/>
          <w:gallery w:val="placeholder"/>
        </w:category>
        <w:types>
          <w:type w:val="bbPlcHdr"/>
        </w:types>
        <w:behaviors>
          <w:behavior w:val="content"/>
        </w:behaviors>
        <w:guid w:val="{1410281B-277E-476E-B1D3-9C8B0092A91F}"/>
      </w:docPartPr>
      <w:docPartBody>
        <w:p w:rsidR="00B51B7F" w:rsidRDefault="00F35548" w:rsidP="00F35548">
          <w:r w:rsidRPr="00E87099">
            <w:rPr>
              <w:rStyle w:val="PlaceholderText"/>
            </w:rPr>
            <w:t>[Title]</w:t>
          </w:r>
        </w:p>
      </w:docPartBody>
    </w:docPart>
    <w:docPart>
      <w:docPartPr>
        <w:name w:val="F94160F65C9D427186AA3E7FE2FFFC27"/>
        <w:category>
          <w:name w:val="General"/>
          <w:gallery w:val="placeholder"/>
        </w:category>
        <w:types>
          <w:type w:val="bbPlcHdr"/>
        </w:types>
        <w:behaviors>
          <w:behavior w:val="content"/>
        </w:behaviors>
        <w:guid w:val="{87EEB388-9B2E-4795-8B75-1A3A1734E028}"/>
      </w:docPartPr>
      <w:docPartBody>
        <w:p w:rsidR="00B51B7F" w:rsidRDefault="00F35548" w:rsidP="00F35548">
          <w:r w:rsidRPr="00E87099">
            <w:rPr>
              <w:rStyle w:val="PlaceholderText"/>
            </w:rPr>
            <w:t>[Comments]</w:t>
          </w:r>
        </w:p>
      </w:docPartBody>
    </w:docPart>
    <w:docPart>
      <w:docPartPr>
        <w:name w:val="65920EB029A745A1AA392489D3F9FE82"/>
        <w:category>
          <w:name w:val="General"/>
          <w:gallery w:val="placeholder"/>
        </w:category>
        <w:types>
          <w:type w:val="bbPlcHdr"/>
        </w:types>
        <w:behaviors>
          <w:behavior w:val="content"/>
        </w:behaviors>
        <w:guid w:val="{29A30A28-1DCD-437D-A52C-256310A3E618}"/>
      </w:docPartPr>
      <w:docPartBody>
        <w:p w:rsidR="00B51B7F" w:rsidRDefault="00F35548" w:rsidP="00F35548">
          <w:r w:rsidRPr="00E87099">
            <w:rPr>
              <w:rStyle w:val="PlaceholderText"/>
            </w:rPr>
            <w:t>[Title]</w:t>
          </w:r>
        </w:p>
      </w:docPartBody>
    </w:docPart>
    <w:docPart>
      <w:docPartPr>
        <w:name w:val="A3F3F6280D2B427A8A3C1268F6431AA6"/>
        <w:category>
          <w:name w:val="General"/>
          <w:gallery w:val="placeholder"/>
        </w:category>
        <w:types>
          <w:type w:val="bbPlcHdr"/>
        </w:types>
        <w:behaviors>
          <w:behavior w:val="content"/>
        </w:behaviors>
        <w:guid w:val="{B2F21D4A-75AD-4475-8471-9923ACFA9ECA}"/>
      </w:docPartPr>
      <w:docPartBody>
        <w:p w:rsidR="00B51B7F" w:rsidRDefault="00F35548" w:rsidP="00F35548">
          <w:r w:rsidRPr="00E87099">
            <w:rPr>
              <w:rStyle w:val="PlaceholderText"/>
            </w:rPr>
            <w:t>[Comments]</w:t>
          </w:r>
        </w:p>
      </w:docPartBody>
    </w:docPart>
    <w:docPart>
      <w:docPartPr>
        <w:name w:val="3AA87C29C4264BB4BF23ECE0569AA3B2"/>
        <w:category>
          <w:name w:val="General"/>
          <w:gallery w:val="placeholder"/>
        </w:category>
        <w:types>
          <w:type w:val="bbPlcHdr"/>
        </w:types>
        <w:behaviors>
          <w:behavior w:val="content"/>
        </w:behaviors>
        <w:guid w:val="{9BE94536-974F-4B3C-91B0-3C181ECE0281}"/>
      </w:docPartPr>
      <w:docPartBody>
        <w:p w:rsidR="00F83C51" w:rsidRDefault="004C50BA" w:rsidP="004C50BA">
          <w:pPr>
            <w:pStyle w:val="3AA87C29C4264BB4BF23ECE0569AA3B2"/>
          </w:pPr>
          <w:r w:rsidRPr="00E87099">
            <w:rPr>
              <w:rStyle w:val="PlaceholderText"/>
            </w:rPr>
            <w:t>[Title]</w:t>
          </w:r>
        </w:p>
      </w:docPartBody>
    </w:docPart>
    <w:docPart>
      <w:docPartPr>
        <w:name w:val="FC1669CB814945329AB800189A645FB9"/>
        <w:category>
          <w:name w:val="General"/>
          <w:gallery w:val="placeholder"/>
        </w:category>
        <w:types>
          <w:type w:val="bbPlcHdr"/>
        </w:types>
        <w:behaviors>
          <w:behavior w:val="content"/>
        </w:behaviors>
        <w:guid w:val="{A43E57B9-6A93-48E3-AC1B-5DE6681AA952}"/>
      </w:docPartPr>
      <w:docPartBody>
        <w:p w:rsidR="00F83C51" w:rsidRDefault="004C50BA" w:rsidP="004C50BA">
          <w:pPr>
            <w:pStyle w:val="FC1669CB814945329AB800189A645FB9"/>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2602B"/>
    <w:rsid w:val="001A0139"/>
    <w:rsid w:val="00272637"/>
    <w:rsid w:val="0028322A"/>
    <w:rsid w:val="00332318"/>
    <w:rsid w:val="00396534"/>
    <w:rsid w:val="003B480F"/>
    <w:rsid w:val="003B7896"/>
    <w:rsid w:val="00454D97"/>
    <w:rsid w:val="00481F5D"/>
    <w:rsid w:val="004B3E91"/>
    <w:rsid w:val="004C50BA"/>
    <w:rsid w:val="004E211E"/>
    <w:rsid w:val="005A4634"/>
    <w:rsid w:val="006052A1"/>
    <w:rsid w:val="00613E02"/>
    <w:rsid w:val="00653AF0"/>
    <w:rsid w:val="00690277"/>
    <w:rsid w:val="007B43C1"/>
    <w:rsid w:val="008561A6"/>
    <w:rsid w:val="008625D0"/>
    <w:rsid w:val="00862B13"/>
    <w:rsid w:val="00880C7F"/>
    <w:rsid w:val="008C6217"/>
    <w:rsid w:val="008E3059"/>
    <w:rsid w:val="008F5749"/>
    <w:rsid w:val="009203B1"/>
    <w:rsid w:val="00965608"/>
    <w:rsid w:val="00991F7D"/>
    <w:rsid w:val="009C203A"/>
    <w:rsid w:val="00A43775"/>
    <w:rsid w:val="00B10C5F"/>
    <w:rsid w:val="00B3759C"/>
    <w:rsid w:val="00B51B7F"/>
    <w:rsid w:val="00BF52ED"/>
    <w:rsid w:val="00C21573"/>
    <w:rsid w:val="00C36ADC"/>
    <w:rsid w:val="00C81BE1"/>
    <w:rsid w:val="00CD3A86"/>
    <w:rsid w:val="00D26C5B"/>
    <w:rsid w:val="00DE4343"/>
    <w:rsid w:val="00E60AF1"/>
    <w:rsid w:val="00E74829"/>
    <w:rsid w:val="00E82DBD"/>
    <w:rsid w:val="00F35548"/>
    <w:rsid w:val="00F83C51"/>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50BA"/>
    <w:rPr>
      <w:color w:val="808080"/>
    </w:rPr>
  </w:style>
  <w:style w:type="paragraph" w:customStyle="1" w:styleId="9DF195FD030D4C6195AF183F334744D5">
    <w:name w:val="9DF195FD030D4C6195AF183F334744D5"/>
    <w:rsid w:val="00F35548"/>
  </w:style>
  <w:style w:type="paragraph" w:customStyle="1" w:styleId="9BC1917EA44943E4BD524D3745ABA653">
    <w:name w:val="9BC1917EA44943E4BD524D3745ABA653"/>
    <w:rsid w:val="00F35548"/>
  </w:style>
  <w:style w:type="paragraph" w:customStyle="1" w:styleId="9F7D137E293A4C5E9797746B9DE03131">
    <w:name w:val="9F7D137E293A4C5E9797746B9DE03131"/>
    <w:rsid w:val="00F35548"/>
  </w:style>
  <w:style w:type="paragraph" w:customStyle="1" w:styleId="981BF670771640D0AFE3FABD3046562E">
    <w:name w:val="981BF670771640D0AFE3FABD3046562E"/>
    <w:rsid w:val="00F35548"/>
  </w:style>
  <w:style w:type="paragraph" w:customStyle="1" w:styleId="099CF97B004C44C1BB496655DE4763E9">
    <w:name w:val="099CF97B004C44C1BB496655DE4763E9"/>
    <w:rsid w:val="00F35548"/>
  </w:style>
  <w:style w:type="paragraph" w:customStyle="1" w:styleId="5DAF7B785B8A44A786A29D5A23DDE966">
    <w:name w:val="5DAF7B785B8A44A786A29D5A23DDE966"/>
    <w:rsid w:val="00F35548"/>
  </w:style>
  <w:style w:type="paragraph" w:customStyle="1" w:styleId="3AA87C29C4264BB4BF23ECE0569AA3B2">
    <w:name w:val="3AA87C29C4264BB4BF23ECE0569AA3B2"/>
    <w:rsid w:val="004C50BA"/>
  </w:style>
  <w:style w:type="paragraph" w:customStyle="1" w:styleId="FC1669CB814945329AB800189A645FB9">
    <w:name w:val="FC1669CB814945329AB800189A645FB9"/>
    <w:rsid w:val="004C50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3251</Words>
  <Characters>18533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doc.: IEEE 802.11-22/193r1</vt:lpstr>
    </vt:vector>
  </TitlesOfParts>
  <Company>Intel Corporation</Company>
  <LinksUpToDate>false</LinksUpToDate>
  <CharactersWithSpaces>21741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802.11-22/193r1</dc:title>
  <dc:subject>Submission</dc:subject>
  <dc:creator>minyoung.park@intel.com</dc:creator>
  <cp:keywords>CTPClassification=CTP_NT</cp:keywords>
  <dc:description>[https://mentor.ieee.org/802.11/dcn/22/11-22-193-01-00be-cc36-cr-clause9.docx]</dc:description>
  <cp:lastModifiedBy>Park, Minyoung</cp:lastModifiedBy>
  <cp:revision>41</cp:revision>
  <cp:lastPrinted>2010-05-04T02:47:00Z</cp:lastPrinted>
  <dcterms:created xsi:type="dcterms:W3CDTF">2022-03-03T22:41:00Z</dcterms:created>
  <dcterms:modified xsi:type="dcterms:W3CDTF">2022-03-07T18:27:00Z</dcterms:modified>
  <cp:category>Clause 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