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5F6D73" w:rsidRDefault="00CA09B2">
      <w:pPr>
        <w:pStyle w:val="T1"/>
        <w:pBdr>
          <w:bottom w:val="single" w:sz="6" w:space="0" w:color="auto"/>
        </w:pBdr>
        <w:spacing w:after="240"/>
      </w:pPr>
      <w:r w:rsidRPr="005F6D73">
        <w:t>IEEE P802.11</w:t>
      </w:r>
      <w:r w:rsidRPr="005F6D7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395"/>
        <w:gridCol w:w="2493"/>
      </w:tblGrid>
      <w:tr w:rsidR="00CA09B2" w:rsidRPr="005F6D73" w:rsidTr="00830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440017" w:rsidRPr="005F6D73" w:rsidRDefault="00B462F0" w:rsidP="00341BCF">
            <w:pPr>
              <w:pStyle w:val="T2"/>
              <w:rPr>
                <w:lang w:eastAsia="zh-CN"/>
              </w:rPr>
            </w:pPr>
            <w:r w:rsidRPr="00871A31">
              <w:rPr>
                <w:sz w:val="24"/>
                <w:lang w:eastAsia="zh-CN"/>
              </w:rPr>
              <w:t xml:space="preserve">CC36 CR for </w:t>
            </w:r>
            <w:r w:rsidR="008632AB">
              <w:rPr>
                <w:sz w:val="24"/>
                <w:lang w:eastAsia="zh-CN"/>
              </w:rPr>
              <w:t xml:space="preserve">Nominal Packet Padding Values Part </w:t>
            </w:r>
            <w:r w:rsidR="00027F1A">
              <w:rPr>
                <w:sz w:val="24"/>
                <w:lang w:eastAsia="zh-CN"/>
              </w:rPr>
              <w:t>2</w:t>
            </w:r>
          </w:p>
        </w:tc>
      </w:tr>
      <w:tr w:rsidR="00CA09B2" w:rsidRPr="005F6D73" w:rsidTr="00830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5F6D73" w:rsidRDefault="00CA09B2" w:rsidP="00C762D2">
            <w:pPr>
              <w:pStyle w:val="T2"/>
              <w:ind w:left="0"/>
              <w:rPr>
                <w:sz w:val="22"/>
                <w:lang w:eastAsia="zh-CN"/>
              </w:rPr>
            </w:pPr>
            <w:r w:rsidRPr="005F6D73">
              <w:rPr>
                <w:sz w:val="22"/>
              </w:rPr>
              <w:t>Date:</w:t>
            </w:r>
            <w:r w:rsidRPr="005F6D73">
              <w:rPr>
                <w:b w:val="0"/>
                <w:sz w:val="22"/>
              </w:rPr>
              <w:t xml:space="preserve">  </w:t>
            </w:r>
            <w:r w:rsidR="002D1106" w:rsidRPr="005F6D73">
              <w:rPr>
                <w:b w:val="0"/>
                <w:sz w:val="22"/>
              </w:rPr>
              <w:t>20</w:t>
            </w:r>
            <w:r w:rsidR="004F1F52" w:rsidRPr="005F6D73">
              <w:rPr>
                <w:b w:val="0"/>
                <w:sz w:val="22"/>
              </w:rPr>
              <w:t>2</w:t>
            </w:r>
            <w:r w:rsidR="00C12C29">
              <w:rPr>
                <w:b w:val="0"/>
                <w:sz w:val="22"/>
              </w:rPr>
              <w:t>2</w:t>
            </w:r>
            <w:r w:rsidR="004F1F52" w:rsidRPr="005F6D73">
              <w:rPr>
                <w:b w:val="0"/>
                <w:sz w:val="22"/>
              </w:rPr>
              <w:t>.</w:t>
            </w:r>
            <w:r w:rsidR="00EC3E3C">
              <w:rPr>
                <w:b w:val="0"/>
                <w:sz w:val="22"/>
              </w:rPr>
              <w:t>01</w:t>
            </w:r>
            <w:r w:rsidR="008E67AA" w:rsidRPr="005F6D73">
              <w:rPr>
                <w:b w:val="0"/>
                <w:sz w:val="22"/>
              </w:rPr>
              <w:t>.</w:t>
            </w:r>
            <w:r w:rsidR="00F73E4A">
              <w:rPr>
                <w:b w:val="0"/>
                <w:sz w:val="22"/>
              </w:rPr>
              <w:t>2</w:t>
            </w:r>
            <w:r w:rsidR="00614C04">
              <w:rPr>
                <w:b w:val="0"/>
                <w:sz w:val="22"/>
              </w:rPr>
              <w:t>6</w:t>
            </w:r>
          </w:p>
        </w:tc>
      </w:tr>
      <w:tr w:rsidR="00CA09B2" w:rsidRPr="005F6D73" w:rsidTr="00830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5F6D73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F6D73">
              <w:rPr>
                <w:sz w:val="20"/>
              </w:rPr>
              <w:t>Author(s):</w:t>
            </w:r>
          </w:p>
        </w:tc>
      </w:tr>
      <w:tr w:rsidR="00CA09B2" w:rsidRPr="005F6D73" w:rsidTr="00830556">
        <w:trPr>
          <w:jc w:val="center"/>
        </w:trPr>
        <w:tc>
          <w:tcPr>
            <w:tcW w:w="1638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Address</w:t>
            </w:r>
          </w:p>
        </w:tc>
        <w:tc>
          <w:tcPr>
            <w:tcW w:w="1395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email</w:t>
            </w:r>
          </w:p>
        </w:tc>
      </w:tr>
      <w:tr w:rsidR="001F403C" w:rsidRPr="005F6D73" w:rsidTr="00830556">
        <w:trPr>
          <w:jc w:val="center"/>
        </w:trPr>
        <w:tc>
          <w:tcPr>
            <w:tcW w:w="1638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5F6D73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40" w:type="dxa"/>
            <w:vMerge w:val="restart"/>
            <w:vAlign w:val="center"/>
          </w:tcPr>
          <w:p w:rsidR="001F403C" w:rsidRPr="005F6D73" w:rsidRDefault="001F403C" w:rsidP="0083055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:rsidR="001F403C" w:rsidRPr="005F6D73" w:rsidRDefault="001F403C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 xml:space="preserve">F3-6-A118, Huawei Base, Bantian, </w:t>
            </w:r>
            <w:proofErr w:type="spellStart"/>
            <w:r w:rsidRPr="005F6D73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395" w:type="dxa"/>
            <w:vAlign w:val="center"/>
          </w:tcPr>
          <w:p w:rsidR="001F403C" w:rsidRPr="005F6D73" w:rsidRDefault="001F403C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93" w:type="dxa"/>
            <w:vAlign w:val="center"/>
          </w:tcPr>
          <w:p w:rsidR="001F403C" w:rsidRPr="005F6D73" w:rsidRDefault="001F403C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1F403C" w:rsidRPr="005F6D73" w:rsidTr="00830556">
        <w:trPr>
          <w:jc w:val="center"/>
        </w:trPr>
        <w:tc>
          <w:tcPr>
            <w:tcW w:w="1638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Merge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1F403C" w:rsidRPr="005F6D73" w:rsidRDefault="001F403C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1F403C" w:rsidRPr="005F6D73" w:rsidRDefault="001F403C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1F403C" w:rsidRPr="005F6D73" w:rsidTr="00830556">
        <w:trPr>
          <w:jc w:val="center"/>
        </w:trPr>
        <w:tc>
          <w:tcPr>
            <w:tcW w:w="1638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1F403C" w:rsidRPr="005F6D73" w:rsidRDefault="001F403C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1F403C" w:rsidRPr="005F6D73" w:rsidRDefault="001F403C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1F403C" w:rsidRPr="005F6D73" w:rsidTr="00830556">
        <w:trPr>
          <w:jc w:val="center"/>
        </w:trPr>
        <w:tc>
          <w:tcPr>
            <w:tcW w:w="1638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E</w:t>
            </w:r>
            <w:r>
              <w:rPr>
                <w:b w:val="0"/>
                <w:sz w:val="20"/>
                <w:lang w:eastAsia="zh-CN"/>
              </w:rPr>
              <w:t xml:space="preserve">dward </w:t>
            </w:r>
            <w:r w:rsidRPr="001F403C">
              <w:rPr>
                <w:b w:val="0"/>
                <w:sz w:val="20"/>
                <w:lang w:eastAsia="zh-CN"/>
              </w:rPr>
              <w:t>Au</w:t>
            </w:r>
          </w:p>
        </w:tc>
        <w:tc>
          <w:tcPr>
            <w:tcW w:w="1440" w:type="dxa"/>
            <w:vMerge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1F403C" w:rsidRPr="005F6D73" w:rsidRDefault="001F403C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1F403C" w:rsidRPr="005F6D73" w:rsidRDefault="001F403C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1F403C" w:rsidRPr="005F6D73" w:rsidRDefault="001F403C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:rsidR="00CA09B2" w:rsidRPr="005F6D73" w:rsidRDefault="00C13ADE">
      <w:pPr>
        <w:pStyle w:val="T1"/>
        <w:spacing w:after="120"/>
        <w:rPr>
          <w:sz w:val="32"/>
          <w:u w:val="single"/>
        </w:rPr>
      </w:pPr>
      <w:r w:rsidRPr="005F6D73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-64827</wp:posOffset>
                </wp:positionH>
                <wp:positionV relativeFrom="paragraph">
                  <wp:posOffset>206650</wp:posOffset>
                </wp:positionV>
                <wp:extent cx="5943600" cy="1740089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740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4F95" w:rsidRDefault="00034F9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034F95" w:rsidRPr="001A38C2" w:rsidRDefault="00034F95" w:rsidP="00222EB5">
                            <w:r w:rsidRPr="001A38C2">
                              <w:t xml:space="preserve">This submission contains proposed resolutions </w:t>
                            </w:r>
                            <w:r>
                              <w:t xml:space="preserve">for the </w:t>
                            </w:r>
                            <w:r w:rsidR="00917B13">
                              <w:t xml:space="preserve">following 11 </w:t>
                            </w:r>
                            <w:r w:rsidRPr="001A38C2">
                              <w:t xml:space="preserve">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</w:p>
                          <w:p w:rsidR="00034F95" w:rsidRPr="00CC639B" w:rsidRDefault="00034F95" w:rsidP="00222EB5"/>
                          <w:p w:rsidR="00034F95" w:rsidRDefault="00034F95" w:rsidP="000200C6">
                            <w:pPr>
                              <w:jc w:val="both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r>
                              <w:t xml:space="preserve">CIDs: </w:t>
                            </w:r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>6184, 7734, 7735, 7737, 7738, 7940, 7942, 7943, 7944, 7945, 7946</w:t>
                            </w:r>
                          </w:p>
                          <w:p w:rsidR="00034F95" w:rsidRDefault="00034F95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  <w:p w:rsidR="00034F95" w:rsidRPr="000200C6" w:rsidRDefault="00034F95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1pt;margin-top:16.25pt;width:468pt;height:13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1D7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" o:allowincell="f" stroked="f">
                <v:textbox>
                  <w:txbxContent>
                    <w:p w:rsidR="00034F95" w:rsidRDefault="00034F9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034F95" w:rsidRPr="001A38C2" w:rsidRDefault="00034F95" w:rsidP="00222EB5">
                      <w:r w:rsidRPr="001A38C2">
                        <w:t xml:space="preserve">This submission contains proposed resolutions </w:t>
                      </w:r>
                      <w:r>
                        <w:t xml:space="preserve">for the </w:t>
                      </w:r>
                      <w:r w:rsidR="00917B13">
                        <w:t xml:space="preserve">following 11 </w:t>
                      </w:r>
                      <w:r w:rsidRPr="001A38C2">
                        <w:t xml:space="preserve">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</w:p>
                    <w:p w:rsidR="00034F95" w:rsidRPr="00CC639B" w:rsidRDefault="00034F95" w:rsidP="00222EB5"/>
                    <w:p w:rsidR="00034F95" w:rsidRDefault="00034F95" w:rsidP="000200C6">
                      <w:pPr>
                        <w:jc w:val="both"/>
                        <w:rPr>
                          <w:b/>
                          <w:color w:val="0070C0"/>
                          <w:sz w:val="24"/>
                        </w:rPr>
                      </w:pPr>
                      <w:r>
                        <w:t xml:space="preserve">CIDs: </w:t>
                      </w:r>
                      <w:r>
                        <w:rPr>
                          <w:b/>
                          <w:color w:val="0070C0"/>
                          <w:sz w:val="24"/>
                        </w:rPr>
                        <w:t>6184, 7734, 7735, 7737, 7738, 7940, 7942, 7943, 7944, 7945, 7946</w:t>
                      </w:r>
                    </w:p>
                    <w:p w:rsidR="00034F95" w:rsidRDefault="00034F95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  <w:p w:rsidR="00034F95" w:rsidRPr="000200C6" w:rsidRDefault="00034F95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19E2" w:rsidRDefault="00CA09B2" w:rsidP="000579D5">
      <w:r w:rsidRPr="005F6D73">
        <w:br w:type="page"/>
      </w:r>
    </w:p>
    <w:p w:rsidR="00A919E2" w:rsidRPr="000579D5" w:rsidRDefault="00A919E2" w:rsidP="00A919E2">
      <w:pPr>
        <w:rPr>
          <w:b/>
        </w:rPr>
      </w:pPr>
      <w:r w:rsidRPr="000579D5">
        <w:rPr>
          <w:b/>
        </w:rPr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A919E2" w:rsidRPr="005F6D73" w:rsidTr="005958AD">
        <w:tc>
          <w:tcPr>
            <w:tcW w:w="2043" w:type="dxa"/>
          </w:tcPr>
          <w:p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R0</w:t>
            </w:r>
          </w:p>
        </w:tc>
        <w:tc>
          <w:tcPr>
            <w:tcW w:w="7307" w:type="dxa"/>
          </w:tcPr>
          <w:p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Initial revision</w:t>
            </w:r>
          </w:p>
        </w:tc>
      </w:tr>
    </w:tbl>
    <w:p w:rsidR="002030BB" w:rsidRPr="00C6443F" w:rsidRDefault="002030BB" w:rsidP="002030BB">
      <w:pPr>
        <w:pStyle w:val="2"/>
        <w:rPr>
          <w:rFonts w:ascii="Times New Roman" w:hAnsi="Times New Roman"/>
          <w:lang w:eastAsia="zh-CN"/>
        </w:rPr>
      </w:pPr>
      <w:r w:rsidRPr="00C6443F">
        <w:rPr>
          <w:rFonts w:ascii="Times New Roman" w:hAnsi="Times New Roman"/>
        </w:rPr>
        <w:t xml:space="preserve">CID </w:t>
      </w:r>
      <w:r w:rsidRPr="00C6443F">
        <w:rPr>
          <w:rFonts w:ascii="Times New Roman" w:hAnsi="Times New Roman"/>
          <w:lang w:eastAsia="zh-CN"/>
        </w:rPr>
        <w:t>6814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1418"/>
        <w:gridCol w:w="3260"/>
        <w:gridCol w:w="2835"/>
      </w:tblGrid>
      <w:tr w:rsidR="002030BB" w:rsidRPr="005F6D73" w:rsidTr="00933572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141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3260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933572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B212AA" w:rsidP="00034F95">
            <w:pPr>
              <w:jc w:val="right"/>
              <w:rPr>
                <w:sz w:val="20"/>
                <w:lang w:val="en-US" w:eastAsia="zh-CN"/>
              </w:rPr>
            </w:pPr>
            <w:r w:rsidRPr="00B212AA">
              <w:rPr>
                <w:sz w:val="20"/>
                <w:lang w:val="en-US" w:eastAsia="zh-CN"/>
              </w:rPr>
              <w:t>303.34</w:t>
            </w:r>
          </w:p>
        </w:tc>
        <w:tc>
          <w:tcPr>
            <w:tcW w:w="908" w:type="dxa"/>
            <w:shd w:val="clear" w:color="auto" w:fill="auto"/>
          </w:tcPr>
          <w:p w:rsidR="002030BB" w:rsidRPr="005F6D73" w:rsidRDefault="00B212AA" w:rsidP="00034F95">
            <w:pPr>
              <w:rPr>
                <w:sz w:val="20"/>
                <w:lang w:val="en-US" w:eastAsia="zh-CN"/>
              </w:rPr>
            </w:pPr>
            <w:r w:rsidRPr="00B212AA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1418" w:type="dxa"/>
            <w:shd w:val="clear" w:color="auto" w:fill="auto"/>
          </w:tcPr>
          <w:p w:rsidR="002030BB" w:rsidRPr="005F6D73" w:rsidRDefault="00B212AA" w:rsidP="00034F95">
            <w:pPr>
              <w:rPr>
                <w:sz w:val="20"/>
              </w:rPr>
            </w:pPr>
            <w:r w:rsidRPr="00B212AA">
              <w:rPr>
                <w:rFonts w:ascii="Arial" w:hAnsi="Arial" w:cs="Arial"/>
                <w:sz w:val="20"/>
              </w:rPr>
              <w:t>In Table 35-4, add "NOTE 5" to also cover the rules for RU/MRU of size &lt; 242 tones as described on P304 L1-8</w:t>
            </w:r>
          </w:p>
        </w:tc>
        <w:tc>
          <w:tcPr>
            <w:tcW w:w="3260" w:type="dxa"/>
            <w:shd w:val="clear" w:color="auto" w:fill="auto"/>
          </w:tcPr>
          <w:p w:rsidR="00B212AA" w:rsidRPr="00B212AA" w:rsidRDefault="00B212AA" w:rsidP="00B212AA">
            <w:pPr>
              <w:rPr>
                <w:rFonts w:ascii="Arial" w:hAnsi="Arial" w:cs="Arial"/>
                <w:sz w:val="20"/>
              </w:rPr>
            </w:pPr>
            <w:r w:rsidRPr="00B212AA">
              <w:rPr>
                <w:rFonts w:ascii="Arial" w:hAnsi="Arial" w:cs="Arial"/>
                <w:sz w:val="20"/>
              </w:rPr>
              <w:t>Add following note to table 35-4:</w:t>
            </w:r>
          </w:p>
          <w:p w:rsidR="00B212AA" w:rsidRPr="00B212AA" w:rsidRDefault="00B212AA" w:rsidP="00B212AA">
            <w:pPr>
              <w:rPr>
                <w:rFonts w:ascii="Arial" w:hAnsi="Arial" w:cs="Arial"/>
                <w:sz w:val="20"/>
              </w:rPr>
            </w:pPr>
          </w:p>
          <w:p w:rsidR="002030BB" w:rsidRPr="005F6D73" w:rsidRDefault="00B212AA" w:rsidP="00B212AA">
            <w:pPr>
              <w:rPr>
                <w:sz w:val="20"/>
                <w:lang w:val="en-US"/>
              </w:rPr>
            </w:pPr>
            <w:r w:rsidRPr="00B212AA">
              <w:rPr>
                <w:rFonts w:ascii="Arial" w:hAnsi="Arial" w:cs="Arial"/>
                <w:sz w:val="20"/>
              </w:rPr>
              <w:t xml:space="preserve">"NOTE 5 - The nominal packet padding value is 0 us for an RU or MRU of size smaller than 242 tones, if 4096-QAM is not used for the RU or MRU, or if the RU size is 106 or the MRU size is 106+26 and EHT-MCS 15 is not applied to the RU or MRU. The nominal packet padding value for an RU or MRU of size smaller than 242 tones with 4096-QAM modulation is the same as the corresponding value for the 242-tone RU with the same modulation and </w:t>
            </w:r>
            <w:proofErr w:type="spellStart"/>
            <w:r w:rsidRPr="00B212AA">
              <w:rPr>
                <w:rFonts w:ascii="Arial" w:hAnsi="Arial" w:cs="Arial"/>
                <w:sz w:val="20"/>
              </w:rPr>
              <w:t>Nss</w:t>
            </w:r>
            <w:proofErr w:type="spellEnd"/>
            <w:r w:rsidRPr="00B212AA">
              <w:rPr>
                <w:rFonts w:ascii="Arial" w:hAnsi="Arial" w:cs="Arial"/>
                <w:sz w:val="20"/>
              </w:rPr>
              <w:t xml:space="preserve">. The nominal packet padding value for a 106-tone RU or 106+26 tone MRU encoded with EHT-MCS 15 is the same as that for the 242-tone RU with BPSK modulation and </w:t>
            </w:r>
            <w:proofErr w:type="spellStart"/>
            <w:r w:rsidRPr="00B212AA">
              <w:rPr>
                <w:rFonts w:ascii="Arial" w:hAnsi="Arial" w:cs="Arial"/>
                <w:sz w:val="20"/>
              </w:rPr>
              <w:t>Nss</w:t>
            </w:r>
            <w:proofErr w:type="spellEnd"/>
            <w:r w:rsidRPr="00B212AA">
              <w:rPr>
                <w:rFonts w:ascii="Arial" w:hAnsi="Arial" w:cs="Arial"/>
                <w:sz w:val="20"/>
              </w:rPr>
              <w:t>=1."</w:t>
            </w:r>
          </w:p>
        </w:tc>
        <w:tc>
          <w:tcPr>
            <w:tcW w:w="2835" w:type="dxa"/>
            <w:shd w:val="clear" w:color="auto" w:fill="auto"/>
          </w:tcPr>
          <w:p w:rsidR="002030BB" w:rsidRDefault="00C922F1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REJECTED.</w:t>
            </w:r>
          </w:p>
          <w:p w:rsidR="002030BB" w:rsidRDefault="002030BB" w:rsidP="00034F95">
            <w:pPr>
              <w:rPr>
                <w:b/>
                <w:i/>
                <w:sz w:val="20"/>
              </w:rPr>
            </w:pPr>
          </w:p>
          <w:p w:rsidR="00AF744A" w:rsidRDefault="00603088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All of the</w:t>
            </w:r>
            <w:r w:rsidR="00AF744A">
              <w:rPr>
                <w:sz w:val="20"/>
                <w:lang w:eastAsia="zh-CN"/>
              </w:rPr>
              <w:t xml:space="preserve"> notes in that table are used to describe the nominal packet padding as a function of the PPE Thresholds, the number of spatial streams and the RU </w:t>
            </w:r>
            <w:r w:rsidR="00671A66">
              <w:rPr>
                <w:sz w:val="20"/>
                <w:lang w:eastAsia="zh-CN"/>
              </w:rPr>
              <w:t>a</w:t>
            </w:r>
            <w:r w:rsidR="00AF744A">
              <w:rPr>
                <w:sz w:val="20"/>
                <w:lang w:eastAsia="zh-CN"/>
              </w:rPr>
              <w:t>llocation index.</w:t>
            </w:r>
          </w:p>
          <w:p w:rsidR="00603088" w:rsidRDefault="00AF744A" w:rsidP="00034F95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F</w:t>
            </w:r>
            <w:r>
              <w:rPr>
                <w:sz w:val="20"/>
                <w:lang w:eastAsia="zh-CN"/>
              </w:rPr>
              <w:t xml:space="preserve">or the RU or MRU of size smaller than 242 tones, </w:t>
            </w:r>
            <w:r w:rsidR="00EC755B">
              <w:rPr>
                <w:sz w:val="20"/>
                <w:lang w:eastAsia="zh-CN"/>
              </w:rPr>
              <w:t>the rules of those RUs or MRUs</w:t>
            </w:r>
            <w:r>
              <w:rPr>
                <w:sz w:val="20"/>
                <w:lang w:eastAsia="zh-CN"/>
              </w:rPr>
              <w:t xml:space="preserve"> </w:t>
            </w:r>
            <w:r w:rsidR="00EC755B">
              <w:rPr>
                <w:sz w:val="20"/>
                <w:lang w:eastAsia="zh-CN"/>
              </w:rPr>
              <w:t>are</w:t>
            </w:r>
            <w:r>
              <w:rPr>
                <w:sz w:val="20"/>
                <w:lang w:eastAsia="zh-CN"/>
              </w:rPr>
              <w:t xml:space="preserve"> not </w:t>
            </w:r>
            <w:r w:rsidR="00023A22">
              <w:rPr>
                <w:rFonts w:hint="eastAsia"/>
                <w:sz w:val="20"/>
                <w:lang w:eastAsia="zh-CN"/>
              </w:rPr>
              <w:t>closely</w:t>
            </w:r>
            <w:r>
              <w:rPr>
                <w:sz w:val="20"/>
                <w:lang w:eastAsia="zh-CN"/>
              </w:rPr>
              <w:t xml:space="preserve"> related to the function</w:t>
            </w:r>
            <w:r w:rsidR="00603088">
              <w:rPr>
                <w:sz w:val="20"/>
                <w:lang w:eastAsia="zh-CN"/>
              </w:rPr>
              <w:t xml:space="preserve">. </w:t>
            </w:r>
            <w:r w:rsidR="00EC755B">
              <w:rPr>
                <w:sz w:val="20"/>
                <w:lang w:eastAsia="zh-CN"/>
              </w:rPr>
              <w:t>Actually,</w:t>
            </w:r>
            <w:r w:rsidR="00603088">
              <w:rPr>
                <w:sz w:val="20"/>
                <w:lang w:eastAsia="zh-CN"/>
              </w:rPr>
              <w:t xml:space="preserve"> the small size RU or MRU </w:t>
            </w:r>
            <w:r w:rsidR="00023A22">
              <w:rPr>
                <w:sz w:val="20"/>
                <w:lang w:eastAsia="zh-CN"/>
              </w:rPr>
              <w:t>dose not refer to</w:t>
            </w:r>
            <w:r w:rsidR="00603088">
              <w:rPr>
                <w:sz w:val="20"/>
                <w:lang w:eastAsia="zh-CN"/>
              </w:rPr>
              <w:t xml:space="preserve"> </w:t>
            </w:r>
            <w:r w:rsidR="00312E41">
              <w:rPr>
                <w:sz w:val="20"/>
                <w:lang w:eastAsia="zh-CN"/>
              </w:rPr>
              <w:t>a size in the</w:t>
            </w:r>
            <w:r w:rsidR="00603088">
              <w:rPr>
                <w:sz w:val="20"/>
                <w:lang w:eastAsia="zh-CN"/>
              </w:rPr>
              <w:t xml:space="preserve"> RU </w:t>
            </w:r>
            <w:r w:rsidR="00671A66">
              <w:rPr>
                <w:sz w:val="20"/>
                <w:lang w:eastAsia="zh-CN"/>
              </w:rPr>
              <w:t>a</w:t>
            </w:r>
            <w:r w:rsidR="00603088">
              <w:rPr>
                <w:sz w:val="20"/>
                <w:lang w:eastAsia="zh-CN"/>
              </w:rPr>
              <w:t xml:space="preserve">llocation </w:t>
            </w:r>
            <w:r w:rsidR="00312E41">
              <w:rPr>
                <w:sz w:val="20"/>
                <w:lang w:eastAsia="zh-CN"/>
              </w:rPr>
              <w:t>index table</w:t>
            </w:r>
            <w:r w:rsidR="00603088">
              <w:rPr>
                <w:sz w:val="20"/>
                <w:lang w:eastAsia="zh-CN"/>
              </w:rPr>
              <w:t>.</w:t>
            </w:r>
            <w:r>
              <w:rPr>
                <w:sz w:val="20"/>
                <w:lang w:eastAsia="zh-CN"/>
              </w:rPr>
              <w:t xml:space="preserve"> </w:t>
            </w:r>
          </w:p>
          <w:p w:rsidR="00933572" w:rsidRPr="00933572" w:rsidRDefault="0004215D" w:rsidP="00034F95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I</w:t>
            </w:r>
            <w:r>
              <w:rPr>
                <w:sz w:val="20"/>
                <w:lang w:eastAsia="zh-CN"/>
              </w:rPr>
              <w:t>n addition, NOTE 5 is the same as the paragraph shown near the table. No need to add it again.</w:t>
            </w:r>
          </w:p>
          <w:p w:rsidR="002030BB" w:rsidRPr="00933572" w:rsidRDefault="002030BB" w:rsidP="00023A22">
            <w:pPr>
              <w:rPr>
                <w:b/>
                <w:i/>
                <w:sz w:val="20"/>
              </w:rPr>
            </w:pPr>
          </w:p>
        </w:tc>
      </w:tr>
    </w:tbl>
    <w:p w:rsidR="002030BB" w:rsidRPr="002030BB" w:rsidRDefault="002030BB" w:rsidP="00E14E4D"/>
    <w:p w:rsidR="002030BB" w:rsidRDefault="0004215D" w:rsidP="00E14E4D">
      <w:pPr>
        <w:rPr>
          <w:lang w:eastAsia="zh-CN"/>
        </w:rPr>
      </w:pPr>
      <w:r w:rsidRPr="00933572">
        <w:rPr>
          <w:rFonts w:hint="eastAsia"/>
          <w:highlight w:val="cyan"/>
          <w:lang w:eastAsia="zh-CN"/>
        </w:rPr>
        <w:t>D</w:t>
      </w:r>
      <w:r w:rsidRPr="00933572">
        <w:rPr>
          <w:highlight w:val="cyan"/>
          <w:lang w:eastAsia="zh-CN"/>
        </w:rPr>
        <w:t>iscussion:</w:t>
      </w:r>
      <w:r>
        <w:rPr>
          <w:lang w:eastAsia="zh-CN"/>
        </w:rPr>
        <w:t xml:space="preserve"> </w:t>
      </w:r>
    </w:p>
    <w:p w:rsidR="0004215D" w:rsidRDefault="00933572" w:rsidP="00E14E4D">
      <w:pPr>
        <w:rPr>
          <w:lang w:eastAsia="zh-CN"/>
        </w:rPr>
      </w:pPr>
      <w:r>
        <w:rPr>
          <w:lang w:eastAsia="zh-CN"/>
        </w:rPr>
        <w:t>In Draft 1.3 Page 421</w:t>
      </w:r>
    </w:p>
    <w:p w:rsidR="0004215D" w:rsidRDefault="00933572" w:rsidP="00E14E4D">
      <w:r>
        <w:rPr>
          <w:noProof/>
        </w:rPr>
        <w:drawing>
          <wp:inline distT="0" distB="0" distL="0" distR="0">
            <wp:extent cx="3920947" cy="3466853"/>
            <wp:effectExtent l="0" t="0" r="381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44916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9094" cy="347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15D" w:rsidRDefault="0004215D" w:rsidP="00E14E4D"/>
    <w:p w:rsidR="0004215D" w:rsidRDefault="0004215D" w:rsidP="00E14E4D"/>
    <w:p w:rsidR="0004215D" w:rsidRDefault="005E050F" w:rsidP="00E14E4D">
      <w:r>
        <w:rPr>
          <w:noProof/>
        </w:rPr>
        <w:lastRenderedPageBreak/>
        <w:drawing>
          <wp:inline distT="0" distB="0" distL="0" distR="0">
            <wp:extent cx="5943600" cy="984885"/>
            <wp:effectExtent l="0" t="0" r="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4444C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1B3" w:rsidRDefault="00933572" w:rsidP="00E14E4D">
      <w:pPr>
        <w:rPr>
          <w:lang w:eastAsia="zh-CN"/>
        </w:rPr>
      </w:pPr>
      <w:proofErr w:type="spellStart"/>
      <w:r w:rsidRPr="00933572">
        <w:rPr>
          <w:rFonts w:hint="eastAsia"/>
          <w:highlight w:val="cyan"/>
          <w:lang w:eastAsia="zh-CN"/>
        </w:rPr>
        <w:t>D</w:t>
      </w:r>
      <w:r w:rsidRPr="00933572">
        <w:rPr>
          <w:highlight w:val="cyan"/>
          <w:lang w:eastAsia="zh-CN"/>
        </w:rPr>
        <w:t>iscussio</w:t>
      </w:r>
      <w:proofErr w:type="spellEnd"/>
      <w:r w:rsidRPr="00933572">
        <w:rPr>
          <w:highlight w:val="cyan"/>
          <w:lang w:eastAsia="zh-CN"/>
        </w:rPr>
        <w:t xml:space="preserve"> ends.</w:t>
      </w:r>
    </w:p>
    <w:p w:rsidR="002030BB" w:rsidRPr="00747907" w:rsidRDefault="002030BB" w:rsidP="002030BB">
      <w:pPr>
        <w:pStyle w:val="2"/>
        <w:rPr>
          <w:rFonts w:ascii="Times New Roman" w:hAnsi="Times New Roman"/>
          <w:lang w:eastAsia="zh-CN"/>
        </w:rPr>
      </w:pPr>
      <w:r w:rsidRPr="00747907">
        <w:rPr>
          <w:rFonts w:ascii="Times New Roman" w:hAnsi="Times New Roman"/>
        </w:rPr>
        <w:t xml:space="preserve">CID </w:t>
      </w:r>
      <w:r w:rsidRPr="00747907">
        <w:rPr>
          <w:rFonts w:ascii="Times New Roman" w:hAnsi="Times New Roman"/>
          <w:lang w:eastAsia="zh-CN"/>
        </w:rPr>
        <w:t>7734</w:t>
      </w:r>
    </w:p>
    <w:tbl>
      <w:tblPr>
        <w:tblW w:w="91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653"/>
        <w:gridCol w:w="2835"/>
        <w:gridCol w:w="1843"/>
      </w:tblGrid>
      <w:tr w:rsidR="002030BB" w:rsidRPr="005F6D73" w:rsidTr="0035073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65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2835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184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35073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F85C09" w:rsidP="00034F95">
            <w:pPr>
              <w:jc w:val="right"/>
              <w:rPr>
                <w:sz w:val="20"/>
                <w:lang w:val="en-US" w:eastAsia="zh-CN"/>
              </w:rPr>
            </w:pPr>
            <w:r w:rsidRPr="00F85C09">
              <w:rPr>
                <w:sz w:val="20"/>
                <w:lang w:val="en-US" w:eastAsia="zh-CN"/>
              </w:rPr>
              <w:t>302.65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F85C09" w:rsidP="00034F95">
            <w:pPr>
              <w:rPr>
                <w:sz w:val="20"/>
                <w:lang w:val="en-US" w:eastAsia="zh-CN"/>
              </w:rPr>
            </w:pPr>
            <w:r w:rsidRPr="00F85C09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653" w:type="dxa"/>
            <w:shd w:val="clear" w:color="auto" w:fill="auto"/>
          </w:tcPr>
          <w:p w:rsidR="00350735" w:rsidRPr="00350735" w:rsidRDefault="00350735" w:rsidP="00350735">
            <w:pPr>
              <w:rPr>
                <w:rFonts w:ascii="Arial" w:hAnsi="Arial" w:cs="Arial"/>
                <w:sz w:val="20"/>
              </w:rPr>
            </w:pPr>
            <w:r w:rsidRPr="00350735">
              <w:rPr>
                <w:rFonts w:ascii="Arial" w:hAnsi="Arial" w:cs="Arial"/>
                <w:sz w:val="20"/>
              </w:rPr>
              <w:t>"</w:t>
            </w:r>
            <w:bookmarkStart w:id="0" w:name="OLE_LINK27"/>
            <w:bookmarkStart w:id="1" w:name="OLE_LINK28"/>
            <w:r w:rsidRPr="00350735">
              <w:rPr>
                <w:rFonts w:ascii="Arial" w:hAnsi="Arial" w:cs="Arial"/>
                <w:sz w:val="20"/>
              </w:rPr>
              <w:t>If EHT-MCS 14 or EHT-MCS 15 is applied to an</w:t>
            </w:r>
            <w:bookmarkEnd w:id="0"/>
            <w:bookmarkEnd w:id="1"/>
            <w:r w:rsidRPr="00350735">
              <w:rPr>
                <w:rFonts w:ascii="Arial" w:hAnsi="Arial" w:cs="Arial"/>
                <w:sz w:val="20"/>
              </w:rPr>
              <w:t xml:space="preserve"> RU or MRU indicated by the RU allocation index equal to 3</w:t>
            </w:r>
          </w:p>
          <w:p w:rsidR="002030BB" w:rsidRPr="005F6D73" w:rsidRDefault="00350735" w:rsidP="00350735">
            <w:pPr>
              <w:rPr>
                <w:sz w:val="20"/>
              </w:rPr>
            </w:pPr>
            <w:r w:rsidRPr="00350735">
              <w:rPr>
                <w:rFonts w:ascii="Arial" w:hAnsi="Arial" w:cs="Arial"/>
                <w:sz w:val="20"/>
              </w:rPr>
              <w:t>or 4, then the nominal packet padding value for the same RU or MRU is used. If DCM is considered, the RU allocation indices (b + DCM) for the 80 MHz, 160 MHz, and 320 MHz PPDUs using EHT-MCS 14 are equal to 3, 3, and 4, respectively" confusing and partially duplicated</w:t>
            </w:r>
          </w:p>
        </w:tc>
        <w:tc>
          <w:tcPr>
            <w:tcW w:w="2835" w:type="dxa"/>
            <w:shd w:val="clear" w:color="auto" w:fill="auto"/>
          </w:tcPr>
          <w:p w:rsidR="002030BB" w:rsidRPr="000D46E6" w:rsidRDefault="00350735" w:rsidP="00350735">
            <w:pPr>
              <w:rPr>
                <w:rFonts w:ascii="Arial" w:hAnsi="Arial" w:cs="Arial"/>
                <w:sz w:val="20"/>
              </w:rPr>
            </w:pPr>
            <w:r w:rsidRPr="00350735">
              <w:rPr>
                <w:rFonts w:ascii="Arial" w:hAnsi="Arial" w:cs="Arial"/>
                <w:sz w:val="20"/>
              </w:rPr>
              <w:t>If EHT-MCS 15 is applied to an RU or MRU indicated by the RU allocation index equal to 3</w:t>
            </w:r>
            <w:r w:rsidR="000D46E6">
              <w:rPr>
                <w:rFonts w:ascii="Arial" w:hAnsi="Arial" w:cs="Arial" w:hint="eastAsia"/>
                <w:sz w:val="20"/>
                <w:lang w:eastAsia="zh-CN"/>
              </w:rPr>
              <w:t xml:space="preserve"> </w:t>
            </w:r>
            <w:r w:rsidRPr="00350735">
              <w:rPr>
                <w:rFonts w:ascii="Arial" w:hAnsi="Arial" w:cs="Arial"/>
                <w:sz w:val="20"/>
              </w:rPr>
              <w:t>or 4, then the nominal packet padding value for the same RU or MRU is used. If EHT-MCS 14 is applied, the RU allocation indices (b + DCM) for the 80 MHz, 160 MHz, and 320 MHz PPDUs are equal to 3, 3, and 4, respectively</w:t>
            </w:r>
          </w:p>
        </w:tc>
        <w:tc>
          <w:tcPr>
            <w:tcW w:w="1843" w:type="dxa"/>
            <w:shd w:val="clear" w:color="auto" w:fill="auto"/>
          </w:tcPr>
          <w:p w:rsidR="002030BB" w:rsidRDefault="002030BB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EF65E1" w:rsidRDefault="00EF65E1" w:rsidP="00034F95">
            <w:pPr>
              <w:rPr>
                <w:sz w:val="20"/>
                <w:lang w:eastAsia="zh-CN"/>
              </w:rPr>
            </w:pPr>
          </w:p>
          <w:p w:rsidR="00EF65E1" w:rsidRDefault="00EF65E1" w:rsidP="00034F95">
            <w:pPr>
              <w:rPr>
                <w:sz w:val="20"/>
                <w:lang w:eastAsia="zh-CN"/>
              </w:rPr>
            </w:pPr>
          </w:p>
          <w:p w:rsidR="002030BB" w:rsidRDefault="002030BB" w:rsidP="00034F95">
            <w:pPr>
              <w:rPr>
                <w:sz w:val="20"/>
                <w:lang w:eastAsia="zh-CN"/>
              </w:rPr>
            </w:pPr>
            <w:bookmarkStart w:id="2" w:name="OLE_LINK32"/>
            <w:bookmarkStart w:id="3" w:name="OLE_LINK33"/>
            <w:r w:rsidRPr="00B90ADD">
              <w:rPr>
                <w:sz w:val="20"/>
                <w:highlight w:val="yellow"/>
                <w:lang w:eastAsia="zh-CN"/>
              </w:rPr>
              <w:t xml:space="preserve">Note to the EDITOR:  </w:t>
            </w:r>
            <w:r w:rsidR="004740D4">
              <w:rPr>
                <w:sz w:val="20"/>
                <w:highlight w:val="yellow"/>
                <w:lang w:eastAsia="zh-CN"/>
              </w:rPr>
              <w:t>The place is Page 421, L48 in D1.3.</w:t>
            </w:r>
          </w:p>
          <w:bookmarkEnd w:id="2"/>
          <w:bookmarkEnd w:id="3"/>
          <w:p w:rsidR="002030BB" w:rsidRPr="00886A0B" w:rsidRDefault="002030BB" w:rsidP="00034F95">
            <w:pPr>
              <w:rPr>
                <w:b/>
                <w:i/>
                <w:sz w:val="20"/>
              </w:rPr>
            </w:pPr>
          </w:p>
        </w:tc>
      </w:tr>
    </w:tbl>
    <w:p w:rsidR="002030BB" w:rsidRDefault="000D46E6" w:rsidP="00E14E4D">
      <w:pPr>
        <w:rPr>
          <w:highlight w:val="cyan"/>
          <w:lang w:eastAsia="zh-CN"/>
        </w:rPr>
      </w:pPr>
      <w:r w:rsidRPr="000D46E6">
        <w:rPr>
          <w:rFonts w:hint="eastAsia"/>
          <w:highlight w:val="cyan"/>
          <w:lang w:eastAsia="zh-CN"/>
        </w:rPr>
        <w:t>D</w:t>
      </w:r>
      <w:r w:rsidRPr="000D46E6">
        <w:rPr>
          <w:highlight w:val="cyan"/>
          <w:lang w:eastAsia="zh-CN"/>
        </w:rPr>
        <w:t>iscussion:</w:t>
      </w:r>
    </w:p>
    <w:p w:rsidR="00EF65E1" w:rsidRDefault="00EF65E1" w:rsidP="00E14E4D">
      <w:pPr>
        <w:rPr>
          <w:highlight w:val="yellow"/>
          <w:lang w:eastAsia="zh-CN"/>
        </w:rPr>
      </w:pPr>
      <w:r w:rsidRPr="00F72072">
        <w:rPr>
          <w:rFonts w:hint="eastAsia"/>
          <w:highlight w:val="yellow"/>
          <w:lang w:eastAsia="zh-CN"/>
        </w:rPr>
        <w:t>A</w:t>
      </w:r>
      <w:r w:rsidRPr="00F72072">
        <w:rPr>
          <w:highlight w:val="yellow"/>
          <w:lang w:eastAsia="zh-CN"/>
        </w:rPr>
        <w:t xml:space="preserve">gree with the commenter that the second sentence </w:t>
      </w:r>
      <w:proofErr w:type="spellStart"/>
      <w:r w:rsidRPr="00F72072">
        <w:rPr>
          <w:highlight w:val="yellow"/>
          <w:lang w:eastAsia="zh-CN"/>
        </w:rPr>
        <w:t>colored</w:t>
      </w:r>
      <w:proofErr w:type="spellEnd"/>
      <w:r w:rsidRPr="00F72072">
        <w:rPr>
          <w:highlight w:val="yellow"/>
          <w:lang w:eastAsia="zh-CN"/>
        </w:rPr>
        <w:t xml:space="preserve"> with yellow contains the EHT-MCS-14 in the first sentence. </w:t>
      </w:r>
      <w:r w:rsidR="00E920C1" w:rsidRPr="00F72072">
        <w:rPr>
          <w:highlight w:val="yellow"/>
          <w:lang w:eastAsia="zh-CN"/>
        </w:rPr>
        <w:t>Thus,</w:t>
      </w:r>
      <w:r w:rsidRPr="00F72072">
        <w:rPr>
          <w:highlight w:val="yellow"/>
          <w:lang w:eastAsia="zh-CN"/>
        </w:rPr>
        <w:t xml:space="preserve"> it is fine to separate them.</w:t>
      </w:r>
    </w:p>
    <w:p w:rsidR="00F72072" w:rsidRDefault="00F72072" w:rsidP="00E14E4D">
      <w:pPr>
        <w:rPr>
          <w:lang w:eastAsia="zh-CN"/>
        </w:rPr>
      </w:pPr>
    </w:p>
    <w:p w:rsidR="000D46E6" w:rsidRDefault="000D46E6" w:rsidP="00E14E4D">
      <w:pPr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5943600" cy="1733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44F77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6E6" w:rsidRDefault="000D46E6" w:rsidP="00E14E4D">
      <w:pPr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2684679" cy="1330867"/>
            <wp:effectExtent l="0" t="0" r="1905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44C1B1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871" cy="134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6E6" w:rsidRDefault="000D46E6" w:rsidP="00E14E4D">
      <w:pPr>
        <w:rPr>
          <w:lang w:eastAsia="zh-CN"/>
        </w:rPr>
      </w:pPr>
      <w:r w:rsidRPr="000D46E6">
        <w:rPr>
          <w:rFonts w:hint="eastAsia"/>
          <w:highlight w:val="cyan"/>
          <w:lang w:eastAsia="zh-CN"/>
        </w:rPr>
        <w:t>D</w:t>
      </w:r>
      <w:r w:rsidRPr="000D46E6">
        <w:rPr>
          <w:highlight w:val="cyan"/>
          <w:lang w:eastAsia="zh-CN"/>
        </w:rPr>
        <w:t>iscussion ends.</w:t>
      </w:r>
    </w:p>
    <w:p w:rsidR="000D46E6" w:rsidRDefault="000D46E6" w:rsidP="00E14E4D"/>
    <w:p w:rsidR="002030BB" w:rsidRPr="005F6D73" w:rsidRDefault="002030BB" w:rsidP="002030BB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7735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72546E" w:rsidP="00034F95">
            <w:pPr>
              <w:jc w:val="right"/>
              <w:rPr>
                <w:sz w:val="20"/>
                <w:lang w:val="en-US" w:eastAsia="zh-CN"/>
              </w:rPr>
            </w:pPr>
            <w:r w:rsidRPr="0072546E">
              <w:rPr>
                <w:sz w:val="20"/>
                <w:lang w:val="en-US" w:eastAsia="zh-CN"/>
              </w:rPr>
              <w:t>300.1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5D3383" w:rsidP="00034F95">
            <w:pPr>
              <w:rPr>
                <w:sz w:val="20"/>
                <w:lang w:val="en-US" w:eastAsia="zh-CN"/>
              </w:rPr>
            </w:pPr>
            <w:r w:rsidRPr="005D3383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2030BB" w:rsidRPr="005F6D73" w:rsidRDefault="0072546E" w:rsidP="00034F95">
            <w:pPr>
              <w:rPr>
                <w:sz w:val="20"/>
              </w:rPr>
            </w:pPr>
            <w:r w:rsidRPr="0072546E">
              <w:rPr>
                <w:rFonts w:ascii="Arial" w:hAnsi="Arial" w:cs="Arial"/>
                <w:sz w:val="20"/>
              </w:rPr>
              <w:t xml:space="preserve">suggest to </w:t>
            </w:r>
            <w:proofErr w:type="spellStart"/>
            <w:r w:rsidRPr="0072546E">
              <w:rPr>
                <w:rFonts w:ascii="Arial" w:hAnsi="Arial" w:cs="Arial"/>
                <w:sz w:val="20"/>
              </w:rPr>
              <w:t>reorgnize</w:t>
            </w:r>
            <w:proofErr w:type="spellEnd"/>
            <w:r w:rsidRPr="0072546E">
              <w:rPr>
                <w:rFonts w:ascii="Arial" w:hAnsi="Arial" w:cs="Arial"/>
                <w:sz w:val="20"/>
              </w:rPr>
              <w:t xml:space="preserve"> 35.9 as follow: 1) from P.L. 300.10 to 300.56: PPET not present in both EHT and HE; 2) From P.L. 300.57 to P.L.301.33: PPET not present in EHT but present in HE; 3) From P.L. 302.34 to P.L.304.9 PPET present in EHT.</w:t>
            </w:r>
          </w:p>
        </w:tc>
        <w:tc>
          <w:tcPr>
            <w:tcW w:w="1778" w:type="dxa"/>
            <w:shd w:val="clear" w:color="auto" w:fill="auto"/>
          </w:tcPr>
          <w:p w:rsidR="002030BB" w:rsidRPr="005F6D73" w:rsidRDefault="0072546E" w:rsidP="00034F95">
            <w:pPr>
              <w:rPr>
                <w:sz w:val="20"/>
                <w:lang w:val="en-US"/>
              </w:rPr>
            </w:pPr>
            <w:r w:rsidRPr="0072546E">
              <w:rPr>
                <w:rFonts w:ascii="Arial" w:hAnsi="Arial" w:cs="Arial"/>
                <w:sz w:val="20"/>
              </w:rPr>
              <w:t>as commented</w:t>
            </w:r>
          </w:p>
        </w:tc>
        <w:tc>
          <w:tcPr>
            <w:tcW w:w="2923" w:type="dxa"/>
            <w:shd w:val="clear" w:color="auto" w:fill="auto"/>
          </w:tcPr>
          <w:p w:rsidR="002030BB" w:rsidRDefault="00DF7FBC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2030BB" w:rsidRDefault="002030BB" w:rsidP="00034F95">
            <w:pPr>
              <w:rPr>
                <w:b/>
                <w:i/>
                <w:sz w:val="20"/>
              </w:rPr>
            </w:pPr>
          </w:p>
          <w:p w:rsidR="007905C0" w:rsidRPr="005C53DC" w:rsidRDefault="007905C0" w:rsidP="00034F95">
            <w:pPr>
              <w:rPr>
                <w:sz w:val="20"/>
                <w:lang w:eastAsia="zh-CN"/>
              </w:rPr>
            </w:pPr>
            <w:r w:rsidRPr="005C53DC">
              <w:rPr>
                <w:sz w:val="20"/>
                <w:lang w:eastAsia="zh-CN"/>
              </w:rPr>
              <w:t xml:space="preserve">This will make the structure </w:t>
            </w:r>
            <w:r w:rsidR="005C53DC" w:rsidRPr="005C53DC">
              <w:rPr>
                <w:sz w:val="20"/>
                <w:lang w:eastAsia="zh-CN"/>
              </w:rPr>
              <w:t>clearer</w:t>
            </w:r>
            <w:r w:rsidRPr="005C53DC">
              <w:rPr>
                <w:sz w:val="20"/>
                <w:lang w:eastAsia="zh-CN"/>
              </w:rPr>
              <w:t>.</w:t>
            </w:r>
          </w:p>
          <w:p w:rsidR="007905C0" w:rsidRDefault="007905C0" w:rsidP="00034F95">
            <w:pPr>
              <w:rPr>
                <w:b/>
                <w:i/>
                <w:sz w:val="20"/>
              </w:rPr>
            </w:pPr>
          </w:p>
          <w:p w:rsidR="007905C0" w:rsidRPr="005F6D73" w:rsidRDefault="007905C0" w:rsidP="007905C0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7905C0" w:rsidRDefault="007905C0" w:rsidP="007905C0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 xml:space="preserve">Please make the changes as shown </w:t>
            </w:r>
            <w:r w:rsidR="00797069">
              <w:rPr>
                <w:b/>
                <w:sz w:val="20"/>
              </w:rPr>
              <w:t>under</w:t>
            </w:r>
            <w:r>
              <w:rPr>
                <w:b/>
                <w:sz w:val="20"/>
              </w:rPr>
              <w:t xml:space="preserve"> CID </w:t>
            </w:r>
            <w:r w:rsidR="005C53DC">
              <w:rPr>
                <w:b/>
                <w:sz w:val="20"/>
              </w:rPr>
              <w:t>7735</w:t>
            </w:r>
            <w:r>
              <w:rPr>
                <w:b/>
                <w:sz w:val="20"/>
              </w:rPr>
              <w:t xml:space="preserve"> </w:t>
            </w:r>
            <w:r w:rsidRPr="00FB28FB">
              <w:rPr>
                <w:b/>
                <w:sz w:val="20"/>
              </w:rPr>
              <w:t>in 11</w:t>
            </w:r>
            <w:r w:rsidR="008E6980">
              <w:rPr>
                <w:b/>
                <w:sz w:val="20"/>
              </w:rPr>
              <w:t>-</w:t>
            </w:r>
            <w:r w:rsidRPr="00FB28FB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</w:t>
            </w:r>
            <w:r w:rsidR="008E6980">
              <w:rPr>
                <w:b/>
                <w:sz w:val="20"/>
              </w:rPr>
              <w:t>/0183</w:t>
            </w:r>
            <w:r w:rsidRPr="00FB28FB">
              <w:rPr>
                <w:b/>
                <w:sz w:val="20"/>
              </w:rPr>
              <w:t>r</w:t>
            </w:r>
            <w:r w:rsidR="00474DB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. </w:t>
            </w:r>
          </w:p>
          <w:p w:rsidR="002030BB" w:rsidRPr="007905C0" w:rsidRDefault="002030BB" w:rsidP="00034F95">
            <w:pPr>
              <w:rPr>
                <w:b/>
                <w:i/>
                <w:sz w:val="20"/>
              </w:rPr>
            </w:pPr>
          </w:p>
        </w:tc>
      </w:tr>
    </w:tbl>
    <w:p w:rsidR="002030BB" w:rsidRDefault="00FF1839" w:rsidP="00E14E4D">
      <w:pPr>
        <w:rPr>
          <w:lang w:eastAsia="zh-CN"/>
        </w:rPr>
      </w:pPr>
      <w:r w:rsidRPr="00FF1839">
        <w:rPr>
          <w:rFonts w:hint="eastAsia"/>
          <w:highlight w:val="cyan"/>
          <w:lang w:eastAsia="zh-CN"/>
        </w:rPr>
        <w:t>D</w:t>
      </w:r>
      <w:r w:rsidRPr="00FF1839">
        <w:rPr>
          <w:highlight w:val="cyan"/>
          <w:lang w:eastAsia="zh-CN"/>
        </w:rPr>
        <w:t>iscussion:</w:t>
      </w:r>
    </w:p>
    <w:p w:rsidR="00FF1839" w:rsidRPr="00FF1839" w:rsidRDefault="00FF1839" w:rsidP="00E14E4D">
      <w:pPr>
        <w:rPr>
          <w:rFonts w:hint="eastAsia"/>
          <w:b/>
          <w:lang w:eastAsia="zh-CN"/>
        </w:rPr>
      </w:pPr>
      <w:r w:rsidRPr="00FF1839">
        <w:rPr>
          <w:b/>
          <w:lang w:eastAsia="zh-CN"/>
        </w:rPr>
        <w:t>The last three paragraphs of 35.12 in 802.11be D1.3</w:t>
      </w:r>
      <w:r>
        <w:rPr>
          <w:b/>
          <w:lang w:eastAsia="zh-CN"/>
        </w:rPr>
        <w:t>:</w:t>
      </w:r>
    </w:p>
    <w:p w:rsidR="00FF1839" w:rsidRDefault="00FF1839" w:rsidP="00E14E4D">
      <w:pPr>
        <w:rPr>
          <w:highlight w:val="cyan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510323" cy="2026754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0DF9D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3435" cy="2050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839" w:rsidRDefault="00FF1839" w:rsidP="00E14E4D">
      <w:pPr>
        <w:rPr>
          <w:rFonts w:hint="eastAsia"/>
          <w:lang w:eastAsia="zh-CN"/>
        </w:rPr>
      </w:pPr>
      <w:proofErr w:type="spellStart"/>
      <w:r w:rsidRPr="00FF1839">
        <w:rPr>
          <w:rFonts w:hint="eastAsia"/>
          <w:highlight w:val="cyan"/>
          <w:lang w:eastAsia="zh-CN"/>
        </w:rPr>
        <w:t>D</w:t>
      </w:r>
      <w:r w:rsidRPr="00FF1839">
        <w:rPr>
          <w:highlight w:val="cyan"/>
          <w:lang w:eastAsia="zh-CN"/>
        </w:rPr>
        <w:t>iscusson</w:t>
      </w:r>
      <w:proofErr w:type="spellEnd"/>
      <w:r w:rsidRPr="00FF1839">
        <w:rPr>
          <w:highlight w:val="cyan"/>
          <w:lang w:eastAsia="zh-CN"/>
        </w:rPr>
        <w:t xml:space="preserve"> ends.</w:t>
      </w:r>
    </w:p>
    <w:p w:rsidR="00F22ABD" w:rsidRDefault="00F22ABD" w:rsidP="00E14E4D">
      <w:pPr>
        <w:rPr>
          <w:b/>
          <w:i/>
          <w:sz w:val="20"/>
          <w:highlight w:val="yellow"/>
          <w:lang w:eastAsia="zh-CN"/>
        </w:rPr>
      </w:pPr>
      <w:bookmarkStart w:id="4" w:name="OLE_LINK19"/>
    </w:p>
    <w:p w:rsidR="00F22ABD" w:rsidRDefault="00F22ABD" w:rsidP="007C024D">
      <w:pPr>
        <w:jc w:val="both"/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>se add the following subclause for the paragraphs from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>
        <w:rPr>
          <w:b/>
          <w:i/>
          <w:sz w:val="20"/>
          <w:highlight w:val="yellow"/>
          <w:lang w:eastAsia="zh-CN"/>
        </w:rPr>
        <w:t>418</w:t>
      </w:r>
      <w:r w:rsidRPr="007E2DB8">
        <w:rPr>
          <w:b/>
          <w:i/>
          <w:sz w:val="20"/>
          <w:highlight w:val="yellow"/>
          <w:lang w:eastAsia="zh-CN"/>
        </w:rPr>
        <w:t>, L</w:t>
      </w:r>
      <w:r w:rsidR="0074706C"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>
        <w:rPr>
          <w:b/>
          <w:i/>
          <w:sz w:val="20"/>
          <w:highlight w:val="yellow"/>
          <w:lang w:eastAsia="zh-CN"/>
        </w:rPr>
        <w:t>to P419, L28 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F22ABD" w:rsidRDefault="00F22ABD" w:rsidP="007C024D">
      <w:pPr>
        <w:jc w:val="both"/>
        <w:rPr>
          <w:b/>
          <w:i/>
          <w:sz w:val="20"/>
          <w:highlight w:val="yellow"/>
          <w:lang w:eastAsia="zh-CN"/>
        </w:rPr>
      </w:pPr>
    </w:p>
    <w:p w:rsidR="00F22ABD" w:rsidRPr="00F22ABD" w:rsidRDefault="00F22ABD" w:rsidP="007C024D">
      <w:pPr>
        <w:jc w:val="both"/>
      </w:pPr>
      <w:ins w:id="5" w:author="humengshi" w:date="2022-01-27T10:16:00Z">
        <w:r w:rsidRPr="00F22ABD">
          <w:rPr>
            <w:rFonts w:hint="eastAsia"/>
          </w:rPr>
          <w:t>3</w:t>
        </w:r>
        <w:r w:rsidRPr="00F22ABD">
          <w:t>5.12.1 General</w:t>
        </w:r>
      </w:ins>
    </w:p>
    <w:p w:rsidR="00F22ABD" w:rsidRDefault="00F22ABD" w:rsidP="007C024D">
      <w:pPr>
        <w:jc w:val="both"/>
        <w:rPr>
          <w:rFonts w:ascii="TimesNewRomanPSMT" w:eastAsia="TimesNewRomanPSMT" w:hAnsi="TimesNewRomanPSMT"/>
          <w:color w:val="000000"/>
          <w:sz w:val="20"/>
        </w:rPr>
      </w:pPr>
      <w:r w:rsidRPr="00F22ABD">
        <w:rPr>
          <w:rFonts w:ascii="TimesNewRomanPSMT" w:eastAsia="TimesNewRomanPSMT" w:hAnsi="TimesNewRomanPSMT"/>
          <w:color w:val="000000"/>
          <w:sz w:val="20"/>
        </w:rPr>
        <w:t>An EHT STA with dot11EHTPPEThresholdsRequired set to false may set the PPE Thresholds Present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F22ABD">
        <w:rPr>
          <w:rFonts w:ascii="TimesNewRomanPSMT" w:eastAsia="TimesNewRomanPSMT" w:hAnsi="TimesNewRomanPSMT"/>
          <w:color w:val="000000"/>
          <w:sz w:val="20"/>
        </w:rPr>
        <w:t>subfield in the EHT Capabilities element that it transmits to 0.</w:t>
      </w:r>
    </w:p>
    <w:p w:rsidR="00F22ABD" w:rsidRDefault="00F22ABD" w:rsidP="007C024D">
      <w:pPr>
        <w:jc w:val="both"/>
        <w:rPr>
          <w:rFonts w:ascii="TimesNewRomanPSMT" w:eastAsia="TimesNewRomanPSMT" w:hAnsi="TimesNewRomanPSMT"/>
          <w:color w:val="000000"/>
          <w:sz w:val="20"/>
        </w:rPr>
      </w:pPr>
    </w:p>
    <w:p w:rsidR="00F22ABD" w:rsidRDefault="00F22ABD" w:rsidP="007C024D">
      <w:pPr>
        <w:jc w:val="both"/>
        <w:rPr>
          <w:b/>
          <w:i/>
          <w:sz w:val="20"/>
          <w:highlight w:val="yellow"/>
          <w:lang w:eastAsia="zh-CN"/>
        </w:rPr>
      </w:pPr>
      <w:r w:rsidRPr="00F22ABD">
        <w:rPr>
          <w:rFonts w:ascii="TimesNewRomanPSMT" w:eastAsia="TimesNewRomanPSMT" w:hAnsi="TimesNewRomanPSMT"/>
          <w:color w:val="000000"/>
          <w:sz w:val="20"/>
        </w:rPr>
        <w:t>An EHT STA with dot11EHTPPETThresholdsRequired set to true shall set the PPE Thresholds Present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F22ABD">
        <w:rPr>
          <w:rFonts w:ascii="TimesNewRomanPSMT" w:eastAsia="TimesNewRomanPSMT" w:hAnsi="TimesNewRomanPSMT"/>
          <w:color w:val="000000"/>
          <w:sz w:val="20"/>
        </w:rPr>
        <w:t>subfield in the EHT Capabilities element that it transmits to 1</w:t>
      </w:r>
    </w:p>
    <w:p w:rsidR="00F22ABD" w:rsidRPr="0054503A" w:rsidRDefault="00F22ABD" w:rsidP="007C024D">
      <w:pPr>
        <w:jc w:val="both"/>
        <w:rPr>
          <w:b/>
          <w:i/>
          <w:sz w:val="20"/>
          <w:highlight w:val="yellow"/>
          <w:lang w:eastAsia="zh-CN"/>
        </w:rPr>
      </w:pPr>
    </w:p>
    <w:bookmarkEnd w:id="4"/>
    <w:p w:rsidR="00E83647" w:rsidRPr="00E83647" w:rsidRDefault="00E83647" w:rsidP="007C024D">
      <w:pPr>
        <w:jc w:val="both"/>
      </w:pPr>
      <w:ins w:id="6" w:author="humengshi" w:date="2022-01-24T10:56:00Z">
        <w:r>
          <w:t>35.12.</w:t>
        </w:r>
      </w:ins>
      <w:ins w:id="7" w:author="humengshi" w:date="2022-01-27T10:16:00Z">
        <w:r w:rsidR="00F22ABD">
          <w:t>2</w:t>
        </w:r>
      </w:ins>
      <w:ins w:id="8" w:author="humengshi" w:date="2022-01-24T10:56:00Z">
        <w:r>
          <w:t xml:space="preserve"> PPE</w:t>
        </w:r>
      </w:ins>
      <w:ins w:id="9" w:author="humengshi" w:date="2022-01-24T10:57:00Z">
        <w:r>
          <w:t>T</w:t>
        </w:r>
      </w:ins>
      <w:ins w:id="10" w:author="humengshi" w:date="2022-01-24T10:56:00Z">
        <w:r>
          <w:t xml:space="preserve"> </w:t>
        </w:r>
      </w:ins>
      <w:ins w:id="11" w:author="humengshi" w:date="2022-01-24T10:57:00Z">
        <w:r>
          <w:t xml:space="preserve">not </w:t>
        </w:r>
      </w:ins>
      <w:ins w:id="12" w:author="humengshi" w:date="2022-01-24T10:56:00Z">
        <w:r>
          <w:t>present in both HE and EHT</w:t>
        </w:r>
      </w:ins>
    </w:p>
    <w:p w:rsidR="00394030" w:rsidRDefault="00E83647" w:rsidP="007C024D">
      <w:pPr>
        <w:jc w:val="both"/>
      </w:pPr>
      <w:r w:rsidRPr="00E83647">
        <w:rPr>
          <w:rFonts w:ascii="TimesNewRomanPSMT" w:eastAsia="TimesNewRomanPSMT" w:hAnsi="TimesNewRomanPSMT"/>
          <w:color w:val="000000"/>
          <w:sz w:val="20"/>
        </w:rPr>
        <w:t>An EHT STA that sets the PPE Thresholds Present subfield to 0 in both the EHT and HE Capabilities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E83647">
        <w:rPr>
          <w:rFonts w:ascii="TimesNewRomanPSMT" w:eastAsia="TimesNewRomanPSMT" w:hAnsi="TimesNewRomanPSMT"/>
          <w:color w:val="000000"/>
          <w:sz w:val="20"/>
        </w:rPr>
        <w:t>elements</w:t>
      </w:r>
      <w:r>
        <w:rPr>
          <w:rFonts w:ascii="TimesNewRomanPSMT" w:eastAsia="TimesNewRomanPSMT" w:hAnsi="TimesNewRomanPSMT"/>
          <w:color w:val="000000"/>
          <w:sz w:val="20"/>
        </w:rPr>
        <w:t xml:space="preserve"> …</w:t>
      </w:r>
    </w:p>
    <w:p w:rsidR="00E83647" w:rsidRDefault="00E83647" w:rsidP="007C024D">
      <w:pPr>
        <w:jc w:val="both"/>
      </w:pPr>
    </w:p>
    <w:p w:rsidR="0054503A" w:rsidRPr="0054503A" w:rsidRDefault="0054503A" w:rsidP="007C024D">
      <w:pPr>
        <w:jc w:val="both"/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>se add the following subclause for the paragraphs from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>
        <w:rPr>
          <w:b/>
          <w:i/>
          <w:sz w:val="20"/>
          <w:highlight w:val="yellow"/>
          <w:lang w:eastAsia="zh-CN"/>
        </w:rPr>
        <w:t>41</w:t>
      </w:r>
      <w:r w:rsidR="00034F95">
        <w:rPr>
          <w:b/>
          <w:i/>
          <w:sz w:val="20"/>
          <w:highlight w:val="yellow"/>
          <w:lang w:eastAsia="zh-CN"/>
        </w:rPr>
        <w:t>9</w:t>
      </w:r>
      <w:r w:rsidRPr="007E2DB8">
        <w:rPr>
          <w:b/>
          <w:i/>
          <w:sz w:val="20"/>
          <w:highlight w:val="yellow"/>
          <w:lang w:eastAsia="zh-CN"/>
        </w:rPr>
        <w:t>, L</w:t>
      </w:r>
      <w:r w:rsidR="00034F95">
        <w:rPr>
          <w:b/>
          <w:i/>
          <w:sz w:val="20"/>
          <w:highlight w:val="yellow"/>
          <w:lang w:eastAsia="zh-CN"/>
        </w:rPr>
        <w:t>29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>
        <w:rPr>
          <w:b/>
          <w:i/>
          <w:sz w:val="20"/>
          <w:highlight w:val="yellow"/>
          <w:lang w:eastAsia="zh-CN"/>
        </w:rPr>
        <w:t>to P4</w:t>
      </w:r>
      <w:r w:rsidR="00B35D0D">
        <w:rPr>
          <w:b/>
          <w:i/>
          <w:sz w:val="20"/>
          <w:highlight w:val="yellow"/>
          <w:lang w:eastAsia="zh-CN"/>
        </w:rPr>
        <w:t>20</w:t>
      </w:r>
      <w:r>
        <w:rPr>
          <w:b/>
          <w:i/>
          <w:sz w:val="20"/>
          <w:highlight w:val="yellow"/>
          <w:lang w:eastAsia="zh-CN"/>
        </w:rPr>
        <w:t>, L</w:t>
      </w:r>
      <w:r w:rsidR="00B35D0D">
        <w:rPr>
          <w:b/>
          <w:i/>
          <w:sz w:val="20"/>
          <w:highlight w:val="yellow"/>
          <w:lang w:eastAsia="zh-CN"/>
        </w:rPr>
        <w:t>32</w:t>
      </w:r>
      <w:r>
        <w:rPr>
          <w:b/>
          <w:i/>
          <w:sz w:val="20"/>
          <w:highlight w:val="yellow"/>
          <w:lang w:eastAsia="zh-CN"/>
        </w:rPr>
        <w:t xml:space="preserve"> 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DF7FBC" w:rsidRDefault="00DF7FBC" w:rsidP="007C024D">
      <w:pPr>
        <w:jc w:val="both"/>
        <w:rPr>
          <w:ins w:id="13" w:author="humengshi" w:date="2022-01-24T10:58:00Z"/>
        </w:rPr>
      </w:pPr>
      <w:ins w:id="14" w:author="humengshi" w:date="2022-01-24T10:58:00Z">
        <w:r>
          <w:t>35.12.</w:t>
        </w:r>
      </w:ins>
      <w:ins w:id="15" w:author="humengshi" w:date="2022-01-27T10:16:00Z">
        <w:r w:rsidR="00F22ABD">
          <w:t>3</w:t>
        </w:r>
      </w:ins>
      <w:ins w:id="16" w:author="humengshi" w:date="2022-01-24T10:58:00Z">
        <w:r>
          <w:t xml:space="preserve"> PPET not present in EHT but present in HE</w:t>
        </w:r>
      </w:ins>
    </w:p>
    <w:p w:rsidR="0054503A" w:rsidRDefault="00B35D0D" w:rsidP="007C024D">
      <w:pPr>
        <w:jc w:val="both"/>
      </w:pPr>
      <w:r w:rsidRPr="00B35D0D">
        <w:rPr>
          <w:rFonts w:ascii="TimesNewRomanPSMT" w:eastAsia="TimesNewRomanPSMT" w:hAnsi="TimesNewRomanPSMT"/>
          <w:color w:val="000000"/>
          <w:sz w:val="20"/>
        </w:rPr>
        <w:t>An EHT STA that sets the PPE Thresholds Present subfield to 0 in the EHT Capabilities element, and sets it</w:t>
      </w:r>
      <w:r w:rsidR="00DA310B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B35D0D">
        <w:rPr>
          <w:rFonts w:ascii="TimesNewRomanPSMT" w:eastAsia="TimesNewRomanPSMT" w:hAnsi="TimesNewRomanPSMT"/>
          <w:color w:val="000000"/>
          <w:sz w:val="20"/>
        </w:rPr>
        <w:t xml:space="preserve">to 1 in the HE Capabilities element </w:t>
      </w:r>
      <w:r>
        <w:rPr>
          <w:rFonts w:ascii="TimesNewRomanPSMT" w:eastAsia="TimesNewRomanPSMT" w:hAnsi="TimesNewRomanPSMT"/>
          <w:color w:val="000000"/>
          <w:sz w:val="20"/>
        </w:rPr>
        <w:t>…</w:t>
      </w:r>
    </w:p>
    <w:p w:rsidR="00DF7FBC" w:rsidRDefault="00DF7FBC" w:rsidP="007C024D">
      <w:pPr>
        <w:jc w:val="both"/>
      </w:pPr>
    </w:p>
    <w:p w:rsidR="00DF7FBC" w:rsidRPr="00DF7FBC" w:rsidRDefault="00DF7FBC" w:rsidP="007C024D">
      <w:pPr>
        <w:jc w:val="both"/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>se add the following subclause for the paragraphs from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>
        <w:rPr>
          <w:b/>
          <w:i/>
          <w:sz w:val="20"/>
          <w:highlight w:val="yellow"/>
          <w:lang w:eastAsia="zh-CN"/>
        </w:rPr>
        <w:t>4</w:t>
      </w:r>
      <w:r w:rsidR="00DA310B">
        <w:rPr>
          <w:b/>
          <w:i/>
          <w:sz w:val="20"/>
          <w:highlight w:val="yellow"/>
          <w:lang w:eastAsia="zh-CN"/>
        </w:rPr>
        <w:t>20</w:t>
      </w:r>
      <w:r w:rsidRPr="007E2DB8">
        <w:rPr>
          <w:b/>
          <w:i/>
          <w:sz w:val="20"/>
          <w:highlight w:val="yellow"/>
          <w:lang w:eastAsia="zh-CN"/>
        </w:rPr>
        <w:t>, L</w:t>
      </w:r>
      <w:r w:rsidR="00DA310B">
        <w:rPr>
          <w:b/>
          <w:i/>
          <w:sz w:val="20"/>
          <w:highlight w:val="yellow"/>
          <w:lang w:eastAsia="zh-CN"/>
        </w:rPr>
        <w:t>33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>
        <w:rPr>
          <w:b/>
          <w:i/>
          <w:sz w:val="20"/>
          <w:highlight w:val="yellow"/>
          <w:lang w:eastAsia="zh-CN"/>
        </w:rPr>
        <w:t>to P4</w:t>
      </w:r>
      <w:r w:rsidR="00306475">
        <w:rPr>
          <w:b/>
          <w:i/>
          <w:sz w:val="20"/>
          <w:highlight w:val="yellow"/>
          <w:lang w:eastAsia="zh-CN"/>
        </w:rPr>
        <w:t>22</w:t>
      </w:r>
      <w:r>
        <w:rPr>
          <w:b/>
          <w:i/>
          <w:sz w:val="20"/>
          <w:highlight w:val="yellow"/>
          <w:lang w:eastAsia="zh-CN"/>
        </w:rPr>
        <w:t>, L</w:t>
      </w:r>
      <w:r w:rsidR="00306475">
        <w:rPr>
          <w:b/>
          <w:i/>
          <w:sz w:val="20"/>
          <w:highlight w:val="yellow"/>
          <w:lang w:eastAsia="zh-CN"/>
        </w:rPr>
        <w:t>24</w:t>
      </w:r>
      <w:r>
        <w:rPr>
          <w:b/>
          <w:i/>
          <w:sz w:val="20"/>
          <w:highlight w:val="yellow"/>
          <w:lang w:eastAsia="zh-CN"/>
        </w:rPr>
        <w:t xml:space="preserve"> 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54503A" w:rsidDel="00DF7FBC" w:rsidRDefault="00DF7FBC" w:rsidP="007C024D">
      <w:pPr>
        <w:jc w:val="both"/>
        <w:rPr>
          <w:del w:id="17" w:author="humengshi" w:date="2022-01-24T10:58:00Z"/>
        </w:rPr>
      </w:pPr>
      <w:bookmarkStart w:id="18" w:name="OLE_LINK1"/>
      <w:bookmarkStart w:id="19" w:name="OLE_LINK2"/>
      <w:ins w:id="20" w:author="humengshi" w:date="2022-01-24T10:58:00Z">
        <w:r>
          <w:t>35.12.</w:t>
        </w:r>
      </w:ins>
      <w:ins w:id="21" w:author="humengshi" w:date="2022-01-27T10:16:00Z">
        <w:r w:rsidR="00F22ABD">
          <w:t>4</w:t>
        </w:r>
      </w:ins>
      <w:ins w:id="22" w:author="humengshi" w:date="2022-01-24T10:58:00Z">
        <w:r>
          <w:t xml:space="preserve"> PPE Thresholds present in EHT</w:t>
        </w:r>
        <w:r w:rsidDel="00DF7FBC">
          <w:t xml:space="preserve"> </w:t>
        </w:r>
      </w:ins>
    </w:p>
    <w:p w:rsidR="00394030" w:rsidRDefault="00645E21" w:rsidP="007C024D">
      <w:pPr>
        <w:jc w:val="both"/>
        <w:rPr>
          <w:rFonts w:ascii="TimesNewRomanPSMT" w:eastAsia="TimesNewRomanPSMT" w:hAnsi="TimesNewRomanPSMT"/>
          <w:color w:val="000000"/>
          <w:sz w:val="20"/>
        </w:rPr>
      </w:pPr>
      <w:r w:rsidRPr="00645E21">
        <w:rPr>
          <w:rFonts w:ascii="TimesNewRomanPSMT" w:eastAsia="TimesNewRomanPSMT" w:hAnsi="TimesNewRomanPSMT"/>
          <w:color w:val="000000"/>
          <w:sz w:val="20"/>
        </w:rPr>
        <w:lastRenderedPageBreak/>
        <w:t>An EHT STA that sets the PPE Thresholds Present subfield to 1 in the EHT Capabilities element</w:t>
      </w:r>
      <w:r>
        <w:rPr>
          <w:rFonts w:ascii="TimesNewRomanPSMT" w:eastAsia="TimesNewRomanPSMT" w:hAnsi="TimesNewRomanPSMT"/>
          <w:color w:val="000000"/>
          <w:sz w:val="20"/>
        </w:rPr>
        <w:t xml:space="preserve"> …</w:t>
      </w:r>
    </w:p>
    <w:bookmarkEnd w:id="18"/>
    <w:bookmarkEnd w:id="19"/>
    <w:p w:rsidR="007C024D" w:rsidRDefault="007C024D" w:rsidP="007C024D">
      <w:pPr>
        <w:jc w:val="both"/>
      </w:pPr>
    </w:p>
    <w:p w:rsidR="007C024D" w:rsidRDefault="007C024D" w:rsidP="007C024D">
      <w:pPr>
        <w:jc w:val="both"/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>se add the following subclause for the paragraphs from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>
        <w:rPr>
          <w:b/>
          <w:i/>
          <w:sz w:val="20"/>
          <w:highlight w:val="yellow"/>
          <w:lang w:eastAsia="zh-CN"/>
        </w:rPr>
        <w:t>420</w:t>
      </w:r>
      <w:r w:rsidRPr="007E2DB8">
        <w:rPr>
          <w:b/>
          <w:i/>
          <w:sz w:val="20"/>
          <w:highlight w:val="yellow"/>
          <w:lang w:eastAsia="zh-CN"/>
        </w:rPr>
        <w:t>, L</w:t>
      </w:r>
      <w:r>
        <w:rPr>
          <w:b/>
          <w:i/>
          <w:sz w:val="20"/>
          <w:highlight w:val="yellow"/>
          <w:lang w:eastAsia="zh-CN"/>
        </w:rPr>
        <w:t>25 to the end</w:t>
      </w:r>
      <w:r w:rsidR="000478C4">
        <w:rPr>
          <w:b/>
          <w:i/>
          <w:sz w:val="20"/>
          <w:highlight w:val="yellow"/>
          <w:lang w:eastAsia="zh-CN"/>
        </w:rPr>
        <w:t xml:space="preserve"> of subclause 35.12</w:t>
      </w:r>
      <w:r>
        <w:rPr>
          <w:b/>
          <w:i/>
          <w:sz w:val="20"/>
          <w:highlight w:val="yellow"/>
          <w:lang w:eastAsia="zh-CN"/>
        </w:rPr>
        <w:t xml:space="preserve"> 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FF1839" w:rsidRPr="00FF1839" w:rsidRDefault="003A1F62" w:rsidP="003A1F62">
      <w:pPr>
        <w:jc w:val="both"/>
        <w:rPr>
          <w:rFonts w:hint="eastAsia"/>
        </w:rPr>
      </w:pPr>
      <w:ins w:id="23" w:author="humengshi" w:date="2022-01-24T10:58:00Z">
        <w:r>
          <w:t>35.12.</w:t>
        </w:r>
      </w:ins>
      <w:ins w:id="24" w:author="humengshi" w:date="2022-01-29T09:01:00Z">
        <w:r>
          <w:t>5</w:t>
        </w:r>
      </w:ins>
      <w:ins w:id="25" w:author="humengshi" w:date="2022-01-24T10:58:00Z">
        <w:r>
          <w:t xml:space="preserve"> </w:t>
        </w:r>
      </w:ins>
      <w:ins w:id="26" w:author="humengshi" w:date="2022-01-29T09:03:00Z">
        <w:r w:rsidR="00721EC5">
          <w:t xml:space="preserve">STA </w:t>
        </w:r>
        <w:proofErr w:type="spellStart"/>
        <w:r w:rsidR="00721EC5">
          <w:t>behavior</w:t>
        </w:r>
        <w:proofErr w:type="spellEnd"/>
        <w:r w:rsidR="00721EC5">
          <w:t xml:space="preserve"> related to nominal packet p</w:t>
        </w:r>
      </w:ins>
      <w:ins w:id="27" w:author="humengshi" w:date="2022-01-29T09:04:00Z">
        <w:r w:rsidR="00721EC5">
          <w:t>adding</w:t>
        </w:r>
      </w:ins>
    </w:p>
    <w:p w:rsidR="003A1F62" w:rsidRDefault="003742BA" w:rsidP="003A1F62">
      <w:pPr>
        <w:jc w:val="both"/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宋体" w:hAnsi="宋体" w:cs="宋体"/>
          <w:color w:val="000000"/>
          <w:sz w:val="20"/>
          <w:lang w:eastAsia="zh-CN"/>
        </w:rPr>
        <w:t>…</w:t>
      </w:r>
    </w:p>
    <w:p w:rsidR="007C024D" w:rsidRPr="007C024D" w:rsidRDefault="007C024D" w:rsidP="00E14E4D">
      <w:bookmarkStart w:id="28" w:name="_GoBack"/>
      <w:bookmarkEnd w:id="28"/>
    </w:p>
    <w:p w:rsidR="002030BB" w:rsidRPr="005F6D73" w:rsidRDefault="002030BB" w:rsidP="002030BB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7737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BE547E" w:rsidP="00034F95">
            <w:pPr>
              <w:jc w:val="right"/>
              <w:rPr>
                <w:sz w:val="20"/>
                <w:lang w:val="en-US" w:eastAsia="zh-CN"/>
              </w:rPr>
            </w:pPr>
            <w:r w:rsidRPr="00BE547E">
              <w:rPr>
                <w:sz w:val="20"/>
                <w:lang w:val="en-US" w:eastAsia="zh-CN"/>
              </w:rPr>
              <w:t>300.13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BE547E" w:rsidP="00034F95">
            <w:pPr>
              <w:rPr>
                <w:sz w:val="20"/>
                <w:lang w:val="en-US" w:eastAsia="zh-CN"/>
              </w:rPr>
            </w:pPr>
            <w:r w:rsidRPr="00BE547E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5D3383" w:rsidRPr="005D3383" w:rsidRDefault="005D3383" w:rsidP="005D3383">
            <w:pPr>
              <w:rPr>
                <w:rFonts w:ascii="Arial" w:hAnsi="Arial" w:cs="Arial"/>
                <w:sz w:val="20"/>
              </w:rPr>
            </w:pPr>
            <w:r w:rsidRPr="005D3383">
              <w:rPr>
                <w:rFonts w:ascii="Arial" w:hAnsi="Arial" w:cs="Arial"/>
                <w:sz w:val="20"/>
              </w:rPr>
              <w:t>"for all constellations, NSS and large size RU allocations that</w:t>
            </w:r>
          </w:p>
          <w:p w:rsidR="002030BB" w:rsidRPr="005F6D73" w:rsidRDefault="005D3383" w:rsidP="005D3383">
            <w:pPr>
              <w:rPr>
                <w:sz w:val="20"/>
              </w:rPr>
            </w:pPr>
            <w:r w:rsidRPr="005D3383">
              <w:rPr>
                <w:rFonts w:ascii="Arial" w:hAnsi="Arial" w:cs="Arial"/>
                <w:sz w:val="20"/>
              </w:rPr>
              <w:t xml:space="preserve">it supports." NSS should be </w:t>
            </w:r>
            <w:proofErr w:type="spellStart"/>
            <w:r w:rsidRPr="005D3383">
              <w:rPr>
                <w:rFonts w:ascii="Arial" w:hAnsi="Arial" w:cs="Arial"/>
                <w:sz w:val="20"/>
              </w:rPr>
              <w:t>Nss</w:t>
            </w:r>
            <w:proofErr w:type="spellEnd"/>
            <w:r w:rsidRPr="005D3383">
              <w:rPr>
                <w:rFonts w:ascii="Arial" w:hAnsi="Arial" w:cs="Arial"/>
                <w:sz w:val="20"/>
              </w:rPr>
              <w:t>. Same for the next paragraph</w:t>
            </w:r>
          </w:p>
        </w:tc>
        <w:tc>
          <w:tcPr>
            <w:tcW w:w="1778" w:type="dxa"/>
            <w:shd w:val="clear" w:color="auto" w:fill="auto"/>
          </w:tcPr>
          <w:p w:rsidR="002030BB" w:rsidRPr="005F6D73" w:rsidRDefault="005D3383" w:rsidP="00034F95">
            <w:pPr>
              <w:rPr>
                <w:sz w:val="20"/>
                <w:lang w:val="en-US"/>
              </w:rPr>
            </w:pPr>
            <w:r w:rsidRPr="005D3383">
              <w:rPr>
                <w:rFonts w:ascii="Arial" w:hAnsi="Arial" w:cs="Arial"/>
                <w:sz w:val="20"/>
              </w:rPr>
              <w:t>as commented</w:t>
            </w:r>
          </w:p>
        </w:tc>
        <w:tc>
          <w:tcPr>
            <w:tcW w:w="2923" w:type="dxa"/>
            <w:shd w:val="clear" w:color="auto" w:fill="auto"/>
          </w:tcPr>
          <w:p w:rsidR="002030BB" w:rsidRDefault="00AD4ECC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REJECTED</w:t>
            </w:r>
          </w:p>
          <w:p w:rsidR="002030BB" w:rsidRDefault="002030BB" w:rsidP="00034F95">
            <w:pPr>
              <w:rPr>
                <w:b/>
                <w:i/>
                <w:sz w:val="20"/>
              </w:rPr>
            </w:pPr>
          </w:p>
          <w:p w:rsidR="002030BB" w:rsidRDefault="003F7344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I</w:t>
            </w:r>
            <w:r>
              <w:rPr>
                <w:rFonts w:hint="eastAsia"/>
                <w:sz w:val="20"/>
                <w:lang w:eastAsia="zh-CN"/>
              </w:rPr>
              <w:t>n</w:t>
            </w:r>
            <w:r>
              <w:rPr>
                <w:sz w:val="20"/>
                <w:lang w:eastAsia="zh-CN"/>
              </w:rPr>
              <w:t xml:space="preserve"> </w:t>
            </w:r>
            <w:r w:rsidR="00DF133C">
              <w:rPr>
                <w:sz w:val="20"/>
                <w:lang w:eastAsia="zh-CN"/>
              </w:rPr>
              <w:t>802.</w:t>
            </w:r>
            <w:r>
              <w:rPr>
                <w:sz w:val="20"/>
                <w:lang w:eastAsia="zh-CN"/>
              </w:rPr>
              <w:t>11ax</w:t>
            </w:r>
            <w:r w:rsidR="00DF133C">
              <w:rPr>
                <w:sz w:val="20"/>
                <w:lang w:eastAsia="zh-CN"/>
              </w:rPr>
              <w:t>-2021</w:t>
            </w:r>
            <w:r>
              <w:rPr>
                <w:sz w:val="20"/>
                <w:lang w:eastAsia="zh-CN"/>
              </w:rPr>
              <w:t>, NSS is also used in the same paragraph. Here the NSS means “Number of Spatial Stream”. Using the “NSS” here is</w:t>
            </w:r>
            <w:r w:rsidR="00C12C98">
              <w:rPr>
                <w:sz w:val="20"/>
                <w:lang w:eastAsia="zh-CN"/>
              </w:rPr>
              <w:t xml:space="preserve"> also</w:t>
            </w:r>
            <w:r>
              <w:rPr>
                <w:sz w:val="20"/>
                <w:lang w:eastAsia="zh-CN"/>
              </w:rPr>
              <w:t xml:space="preserve"> clear and reasonable.</w:t>
            </w:r>
          </w:p>
          <w:p w:rsidR="002030BB" w:rsidRPr="00886A0B" w:rsidRDefault="002030BB" w:rsidP="00CC3FBD">
            <w:pPr>
              <w:rPr>
                <w:b/>
                <w:i/>
                <w:sz w:val="20"/>
              </w:rPr>
            </w:pPr>
          </w:p>
        </w:tc>
      </w:tr>
    </w:tbl>
    <w:p w:rsidR="002030BB" w:rsidRDefault="002030BB" w:rsidP="00E14E4D"/>
    <w:p w:rsidR="003F7344" w:rsidRDefault="003F7344" w:rsidP="00E14E4D">
      <w:pPr>
        <w:rPr>
          <w:lang w:eastAsia="zh-CN"/>
        </w:rPr>
      </w:pPr>
      <w:r w:rsidRPr="003F7344">
        <w:rPr>
          <w:rFonts w:hint="eastAsia"/>
          <w:highlight w:val="cyan"/>
          <w:lang w:eastAsia="zh-CN"/>
        </w:rPr>
        <w:t>D</w:t>
      </w:r>
      <w:r w:rsidRPr="003F7344">
        <w:rPr>
          <w:highlight w:val="cyan"/>
          <w:lang w:eastAsia="zh-CN"/>
        </w:rPr>
        <w:t>iscussion:</w:t>
      </w:r>
    </w:p>
    <w:p w:rsidR="003F7344" w:rsidRDefault="003F7344" w:rsidP="00E14E4D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457139" cy="67631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444947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9383" cy="67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344" w:rsidRDefault="003F7344" w:rsidP="00E14E4D">
      <w:pPr>
        <w:rPr>
          <w:lang w:eastAsia="zh-CN"/>
        </w:rPr>
      </w:pPr>
      <w:r w:rsidRPr="003F7344">
        <w:rPr>
          <w:rFonts w:hint="eastAsia"/>
          <w:highlight w:val="cyan"/>
          <w:lang w:eastAsia="zh-CN"/>
        </w:rPr>
        <w:t>D</w:t>
      </w:r>
      <w:r w:rsidRPr="003F7344">
        <w:rPr>
          <w:highlight w:val="cyan"/>
          <w:lang w:eastAsia="zh-CN"/>
        </w:rPr>
        <w:t>iscussion ends.</w:t>
      </w:r>
    </w:p>
    <w:p w:rsidR="002030BB" w:rsidRPr="00F279DE" w:rsidRDefault="002030BB" w:rsidP="002030BB">
      <w:pPr>
        <w:pStyle w:val="2"/>
        <w:rPr>
          <w:rFonts w:ascii="Times New Roman" w:hAnsi="Times New Roman"/>
          <w:lang w:eastAsia="zh-CN"/>
        </w:rPr>
      </w:pPr>
      <w:r w:rsidRPr="00F279DE">
        <w:rPr>
          <w:rFonts w:ascii="Times New Roman" w:hAnsi="Times New Roman"/>
        </w:rPr>
        <w:t xml:space="preserve">CID </w:t>
      </w:r>
      <w:r w:rsidRPr="00F279DE">
        <w:rPr>
          <w:rFonts w:ascii="Times New Roman" w:hAnsi="Times New Roman"/>
          <w:lang w:eastAsia="zh-CN"/>
        </w:rPr>
        <w:t>7738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F14791" w:rsidP="00034F95">
            <w:pPr>
              <w:jc w:val="right"/>
              <w:rPr>
                <w:sz w:val="20"/>
                <w:lang w:val="en-US" w:eastAsia="zh-CN"/>
              </w:rPr>
            </w:pPr>
            <w:r w:rsidRPr="00F14791">
              <w:rPr>
                <w:sz w:val="20"/>
                <w:lang w:val="en-US" w:eastAsia="zh-CN"/>
              </w:rPr>
              <w:t>300.45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1A4A3B" w:rsidP="00034F95">
            <w:pPr>
              <w:rPr>
                <w:sz w:val="20"/>
                <w:lang w:val="en-US" w:eastAsia="zh-CN"/>
              </w:rPr>
            </w:pPr>
            <w:r w:rsidRPr="004C2537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F14791" w:rsidRPr="00F14791" w:rsidRDefault="00F14791" w:rsidP="00F14791">
            <w:pPr>
              <w:rPr>
                <w:rFonts w:ascii="Arial" w:hAnsi="Arial" w:cs="Arial"/>
                <w:sz w:val="20"/>
              </w:rPr>
            </w:pPr>
            <w:r w:rsidRPr="00F14791">
              <w:rPr>
                <w:rFonts w:ascii="Arial" w:hAnsi="Arial" w:cs="Arial"/>
                <w:sz w:val="20"/>
              </w:rPr>
              <w:t>" In the case of the Common Nominal Packet Padding subfield set to 3, the nominal packet padding of</w:t>
            </w:r>
          </w:p>
          <w:p w:rsidR="00F14791" w:rsidRPr="00F14791" w:rsidRDefault="00F14791" w:rsidP="00F14791">
            <w:pPr>
              <w:rPr>
                <w:rFonts w:ascii="Arial" w:hAnsi="Arial" w:cs="Arial"/>
                <w:sz w:val="20"/>
              </w:rPr>
            </w:pPr>
            <w:r w:rsidRPr="00F14791">
              <w:rPr>
                <w:rFonts w:ascii="Arial" w:hAnsi="Arial" w:cs="Arial"/>
                <w:sz w:val="20"/>
              </w:rPr>
              <w:t>20 µs is used for the small size RU/MRU modulated with 4096-QAM, and the nominal packet padding of</w:t>
            </w:r>
          </w:p>
          <w:p w:rsidR="00F14791" w:rsidRPr="00F14791" w:rsidRDefault="00F14791" w:rsidP="00F14791">
            <w:pPr>
              <w:rPr>
                <w:rFonts w:ascii="Arial" w:hAnsi="Arial" w:cs="Arial"/>
                <w:sz w:val="20"/>
              </w:rPr>
            </w:pPr>
            <w:r w:rsidRPr="00F14791">
              <w:rPr>
                <w:rFonts w:ascii="Arial" w:hAnsi="Arial" w:cs="Arial"/>
                <w:sz w:val="20"/>
              </w:rPr>
              <w:t>16 µs is used if the RU size is 106 or the MRU size is 106+26 and EHT-MCS 15 is applied to the RU or</w:t>
            </w:r>
          </w:p>
          <w:p w:rsidR="002030BB" w:rsidRPr="005F6D73" w:rsidRDefault="00F14791" w:rsidP="00F14791">
            <w:pPr>
              <w:rPr>
                <w:sz w:val="20"/>
              </w:rPr>
            </w:pPr>
            <w:r w:rsidRPr="00F14791">
              <w:rPr>
                <w:rFonts w:ascii="Arial" w:hAnsi="Arial" w:cs="Arial"/>
                <w:sz w:val="20"/>
              </w:rPr>
              <w:t>MRU." this is an example. should say "for example...", otherwise it reads like another rule.</w:t>
            </w:r>
          </w:p>
        </w:tc>
        <w:tc>
          <w:tcPr>
            <w:tcW w:w="1778" w:type="dxa"/>
            <w:shd w:val="clear" w:color="auto" w:fill="auto"/>
          </w:tcPr>
          <w:p w:rsidR="002030BB" w:rsidRPr="005F6D73" w:rsidRDefault="00F14791" w:rsidP="00034F95">
            <w:pPr>
              <w:rPr>
                <w:sz w:val="20"/>
                <w:lang w:val="en-US"/>
              </w:rPr>
            </w:pPr>
            <w:r w:rsidRPr="00F14791">
              <w:rPr>
                <w:rFonts w:ascii="Arial" w:hAnsi="Arial" w:cs="Arial"/>
                <w:sz w:val="20"/>
              </w:rPr>
              <w:t>as commented</w:t>
            </w:r>
          </w:p>
        </w:tc>
        <w:tc>
          <w:tcPr>
            <w:tcW w:w="2923" w:type="dxa"/>
            <w:shd w:val="clear" w:color="auto" w:fill="auto"/>
          </w:tcPr>
          <w:p w:rsidR="002030BB" w:rsidRDefault="00C63F04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2030BB" w:rsidRDefault="002030BB" w:rsidP="00034F95">
            <w:pPr>
              <w:rPr>
                <w:sz w:val="20"/>
                <w:lang w:eastAsia="zh-CN"/>
              </w:rPr>
            </w:pPr>
          </w:p>
          <w:p w:rsidR="00913995" w:rsidRDefault="00913995" w:rsidP="00034F95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gree with the commenter.</w:t>
            </w:r>
          </w:p>
          <w:p w:rsidR="00913995" w:rsidRDefault="00913995" w:rsidP="00034F95">
            <w:pPr>
              <w:rPr>
                <w:sz w:val="20"/>
                <w:lang w:eastAsia="zh-CN"/>
              </w:rPr>
            </w:pPr>
          </w:p>
          <w:p w:rsidR="00913995" w:rsidRPr="00CB07F5" w:rsidRDefault="00913995" w:rsidP="00913995">
            <w:pPr>
              <w:rPr>
                <w:b/>
                <w:i/>
                <w:sz w:val="20"/>
              </w:rPr>
            </w:pPr>
            <w:r w:rsidRPr="00CB07F5">
              <w:rPr>
                <w:b/>
                <w:i/>
                <w:sz w:val="20"/>
                <w:highlight w:val="yellow"/>
                <w:lang w:eastAsia="zh-CN"/>
              </w:rPr>
              <w:t>Instructions to the editor</w:t>
            </w:r>
            <w:r w:rsidRPr="00CB07F5">
              <w:rPr>
                <w:b/>
                <w:i/>
                <w:sz w:val="20"/>
                <w:highlight w:val="yellow"/>
              </w:rPr>
              <w:t>:</w:t>
            </w:r>
            <w:r w:rsidRPr="00CB07F5">
              <w:rPr>
                <w:b/>
                <w:i/>
                <w:sz w:val="20"/>
              </w:rPr>
              <w:t xml:space="preserve">  </w:t>
            </w:r>
          </w:p>
          <w:p w:rsidR="00913995" w:rsidRPr="00DE2A4B" w:rsidRDefault="00913995" w:rsidP="00913995">
            <w:pPr>
              <w:rPr>
                <w:sz w:val="20"/>
                <w:lang w:eastAsia="zh-CN"/>
              </w:rPr>
            </w:pPr>
            <w:r w:rsidRPr="00DE2A4B">
              <w:rPr>
                <w:sz w:val="20"/>
                <w:highlight w:val="yellow"/>
                <w:lang w:eastAsia="zh-CN"/>
              </w:rPr>
              <w:t>Please make the changes as follows to Page 4</w:t>
            </w:r>
            <w:r>
              <w:rPr>
                <w:sz w:val="20"/>
                <w:highlight w:val="yellow"/>
                <w:lang w:eastAsia="zh-CN"/>
              </w:rPr>
              <w:t>18</w:t>
            </w:r>
            <w:r w:rsidRPr="00DE2A4B">
              <w:rPr>
                <w:sz w:val="20"/>
                <w:highlight w:val="yellow"/>
                <w:lang w:eastAsia="zh-CN"/>
              </w:rPr>
              <w:t>, L</w:t>
            </w:r>
            <w:r>
              <w:rPr>
                <w:sz w:val="20"/>
                <w:highlight w:val="yellow"/>
                <w:lang w:eastAsia="zh-CN"/>
              </w:rPr>
              <w:t>45</w:t>
            </w:r>
            <w:r w:rsidRPr="00DE2A4B">
              <w:rPr>
                <w:sz w:val="20"/>
                <w:highlight w:val="yellow"/>
                <w:lang w:eastAsia="zh-CN"/>
              </w:rPr>
              <w:t xml:space="preserve"> in 802.11be D1.3:</w:t>
            </w:r>
            <w:r w:rsidRPr="00DE2A4B">
              <w:rPr>
                <w:sz w:val="20"/>
                <w:lang w:eastAsia="zh-CN"/>
              </w:rPr>
              <w:t xml:space="preserve"> </w:t>
            </w:r>
          </w:p>
          <w:p w:rsidR="002030BB" w:rsidRPr="00886A0B" w:rsidRDefault="00913995" w:rsidP="00913995">
            <w:pPr>
              <w:rPr>
                <w:b/>
                <w:i/>
                <w:sz w:val="20"/>
              </w:rPr>
            </w:pPr>
            <w:r>
              <w:rPr>
                <w:sz w:val="20"/>
                <w:highlight w:val="cyan"/>
                <w:lang w:eastAsia="zh-CN"/>
              </w:rPr>
              <w:t xml:space="preserve">Add “For example,” </w:t>
            </w:r>
            <w:r w:rsidR="000A1125">
              <w:rPr>
                <w:sz w:val="20"/>
                <w:highlight w:val="cyan"/>
                <w:lang w:eastAsia="zh-CN"/>
              </w:rPr>
              <w:t>to</w:t>
            </w:r>
            <w:r>
              <w:rPr>
                <w:sz w:val="20"/>
                <w:highlight w:val="cyan"/>
                <w:lang w:eastAsia="zh-CN"/>
              </w:rPr>
              <w:t xml:space="preserve"> the beginning of the sentence “in the case of the Common …” </w:t>
            </w:r>
          </w:p>
        </w:tc>
      </w:tr>
    </w:tbl>
    <w:p w:rsidR="002030BB" w:rsidRDefault="00C63F04" w:rsidP="00E14E4D">
      <w:pPr>
        <w:rPr>
          <w:highlight w:val="cyan"/>
          <w:lang w:eastAsia="zh-CN"/>
        </w:rPr>
      </w:pPr>
      <w:r w:rsidRPr="00C63F04">
        <w:rPr>
          <w:rFonts w:hint="eastAsia"/>
          <w:highlight w:val="cyan"/>
          <w:lang w:eastAsia="zh-CN"/>
        </w:rPr>
        <w:lastRenderedPageBreak/>
        <w:t>D</w:t>
      </w:r>
      <w:r w:rsidRPr="00C63F04">
        <w:rPr>
          <w:highlight w:val="cyan"/>
          <w:lang w:eastAsia="zh-CN"/>
        </w:rPr>
        <w:t>iscussion:</w:t>
      </w:r>
    </w:p>
    <w:p w:rsidR="00C63F04" w:rsidRPr="00913995" w:rsidRDefault="00C63F04" w:rsidP="00E14E4D">
      <w:pPr>
        <w:rPr>
          <w:b/>
          <w:lang w:eastAsia="zh-CN"/>
        </w:rPr>
      </w:pPr>
      <w:r w:rsidRPr="00913995">
        <w:rPr>
          <w:rFonts w:hint="eastAsia"/>
          <w:b/>
          <w:lang w:eastAsia="zh-CN"/>
        </w:rPr>
        <w:t>T</w:t>
      </w:r>
      <w:r w:rsidRPr="00913995">
        <w:rPr>
          <w:b/>
          <w:lang w:eastAsia="zh-CN"/>
        </w:rPr>
        <w:t xml:space="preserve">he following sentence </w:t>
      </w:r>
      <w:proofErr w:type="spellStart"/>
      <w:r w:rsidRPr="00913995">
        <w:rPr>
          <w:b/>
          <w:lang w:eastAsia="zh-CN"/>
        </w:rPr>
        <w:t>colored</w:t>
      </w:r>
      <w:proofErr w:type="spellEnd"/>
      <w:r w:rsidRPr="00913995">
        <w:rPr>
          <w:b/>
          <w:lang w:eastAsia="zh-CN"/>
        </w:rPr>
        <w:t xml:space="preserve"> with yellow is </w:t>
      </w:r>
      <w:r w:rsidR="004740D4" w:rsidRPr="00913995">
        <w:rPr>
          <w:b/>
          <w:lang w:eastAsia="zh-CN"/>
        </w:rPr>
        <w:t xml:space="preserve">an example of the previous sentence </w:t>
      </w:r>
      <w:proofErr w:type="spellStart"/>
      <w:r w:rsidR="004740D4" w:rsidRPr="00913995">
        <w:rPr>
          <w:b/>
          <w:lang w:eastAsia="zh-CN"/>
        </w:rPr>
        <w:t>colored</w:t>
      </w:r>
      <w:proofErr w:type="spellEnd"/>
      <w:r w:rsidR="004740D4" w:rsidRPr="00913995">
        <w:rPr>
          <w:b/>
          <w:lang w:eastAsia="zh-CN"/>
        </w:rPr>
        <w:t xml:space="preserve"> with blue. </w:t>
      </w:r>
      <w:proofErr w:type="gramStart"/>
      <w:r w:rsidR="004740D4" w:rsidRPr="00913995">
        <w:rPr>
          <w:b/>
          <w:lang w:eastAsia="zh-CN"/>
        </w:rPr>
        <w:t>Thus</w:t>
      </w:r>
      <w:proofErr w:type="gramEnd"/>
      <w:r w:rsidR="004740D4" w:rsidRPr="00913995">
        <w:rPr>
          <w:b/>
          <w:lang w:eastAsia="zh-CN"/>
        </w:rPr>
        <w:t xml:space="preserve"> it is fine to add “For example at the beginning of </w:t>
      </w:r>
      <w:proofErr w:type="spellStart"/>
      <w:r w:rsidR="004740D4" w:rsidRPr="00913995">
        <w:rPr>
          <w:b/>
          <w:lang w:eastAsia="zh-CN"/>
        </w:rPr>
        <w:t>th</w:t>
      </w:r>
      <w:proofErr w:type="spellEnd"/>
      <w:r w:rsidR="004740D4" w:rsidRPr="00913995">
        <w:rPr>
          <w:b/>
          <w:lang w:eastAsia="zh-CN"/>
        </w:rPr>
        <w:t xml:space="preserve"> last sentence”.</w:t>
      </w:r>
    </w:p>
    <w:p w:rsidR="00C63F04" w:rsidRDefault="00C63F04" w:rsidP="00E14E4D">
      <w:pPr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 wp14:anchorId="04EA7243" wp14:editId="312E2F4F">
            <wp:extent cx="5943600" cy="1807845"/>
            <wp:effectExtent l="0" t="0" r="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44F1B7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F04" w:rsidRDefault="00C63F04" w:rsidP="00E14E4D">
      <w:pPr>
        <w:rPr>
          <w:lang w:eastAsia="zh-CN"/>
        </w:rPr>
      </w:pPr>
      <w:r w:rsidRPr="00C63F04">
        <w:rPr>
          <w:rFonts w:hint="eastAsia"/>
          <w:highlight w:val="cyan"/>
          <w:lang w:eastAsia="zh-CN"/>
        </w:rPr>
        <w:t>D</w:t>
      </w:r>
      <w:r w:rsidRPr="00C63F04">
        <w:rPr>
          <w:highlight w:val="cyan"/>
          <w:lang w:eastAsia="zh-CN"/>
        </w:rPr>
        <w:t>iscussion ends</w:t>
      </w:r>
      <w:r w:rsidRPr="00C63F04">
        <w:rPr>
          <w:rFonts w:hint="eastAsia"/>
          <w:highlight w:val="cyan"/>
          <w:lang w:eastAsia="zh-CN"/>
        </w:rPr>
        <w:t>.</w:t>
      </w:r>
    </w:p>
    <w:p w:rsidR="00C63F04" w:rsidRDefault="00C63F04" w:rsidP="00E14E4D"/>
    <w:p w:rsidR="002030BB" w:rsidRPr="005F6D73" w:rsidRDefault="002030BB" w:rsidP="002030BB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79</w:t>
      </w:r>
      <w:r w:rsidR="00736D6A">
        <w:rPr>
          <w:rFonts w:ascii="Times New Roman" w:hAnsi="Times New Roman"/>
          <w:lang w:eastAsia="zh-CN"/>
        </w:rPr>
        <w:t>40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4C2537" w:rsidP="00034F95">
            <w:pPr>
              <w:jc w:val="right"/>
              <w:rPr>
                <w:sz w:val="20"/>
                <w:lang w:val="en-US" w:eastAsia="zh-CN"/>
              </w:rPr>
            </w:pPr>
            <w:r w:rsidRPr="004C2537">
              <w:rPr>
                <w:sz w:val="20"/>
                <w:lang w:val="en-US" w:eastAsia="zh-CN"/>
              </w:rPr>
              <w:t>300.07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4C2537" w:rsidP="00034F95">
            <w:pPr>
              <w:rPr>
                <w:sz w:val="20"/>
                <w:lang w:val="en-US" w:eastAsia="zh-CN"/>
              </w:rPr>
            </w:pPr>
            <w:r w:rsidRPr="004C2537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2030BB" w:rsidRPr="005F6D73" w:rsidRDefault="00FE5B1F" w:rsidP="00034F95">
            <w:pPr>
              <w:rPr>
                <w:sz w:val="20"/>
              </w:rPr>
            </w:pPr>
            <w:r w:rsidRPr="00FE5B1F">
              <w:rPr>
                <w:rFonts w:ascii="Arial" w:hAnsi="Arial" w:cs="Arial"/>
                <w:sz w:val="20"/>
              </w:rPr>
              <w:t>Extra "T" in the MIB variable</w:t>
            </w:r>
          </w:p>
        </w:tc>
        <w:tc>
          <w:tcPr>
            <w:tcW w:w="1778" w:type="dxa"/>
            <w:shd w:val="clear" w:color="auto" w:fill="auto"/>
          </w:tcPr>
          <w:p w:rsidR="00FE5B1F" w:rsidRPr="00FE5B1F" w:rsidRDefault="00FE5B1F" w:rsidP="00FE5B1F">
            <w:pPr>
              <w:rPr>
                <w:rFonts w:ascii="Arial" w:hAnsi="Arial" w:cs="Arial"/>
                <w:sz w:val="20"/>
              </w:rPr>
            </w:pPr>
            <w:r w:rsidRPr="00FE5B1F">
              <w:rPr>
                <w:rFonts w:ascii="Arial" w:hAnsi="Arial" w:cs="Arial"/>
                <w:sz w:val="20"/>
              </w:rPr>
              <w:t>Change "dot11EHTPPETThresholdsRequired" to "dot11EHTPPEThresholdsRequired"</w:t>
            </w:r>
          </w:p>
          <w:p w:rsidR="002030BB" w:rsidRPr="005F6D73" w:rsidRDefault="00FE5B1F" w:rsidP="00FE5B1F">
            <w:pPr>
              <w:rPr>
                <w:sz w:val="20"/>
                <w:lang w:val="en-US"/>
              </w:rPr>
            </w:pPr>
            <w:r w:rsidRPr="00FE5B1F">
              <w:rPr>
                <w:rFonts w:ascii="Arial" w:hAnsi="Arial" w:cs="Arial"/>
                <w:sz w:val="20"/>
              </w:rPr>
              <w:t>(Notice the "TT" became "T")</w:t>
            </w:r>
          </w:p>
        </w:tc>
        <w:tc>
          <w:tcPr>
            <w:tcW w:w="2923" w:type="dxa"/>
            <w:shd w:val="clear" w:color="auto" w:fill="auto"/>
          </w:tcPr>
          <w:p w:rsidR="002030BB" w:rsidRDefault="002030BB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2030BB" w:rsidRDefault="002030BB" w:rsidP="00034F95">
            <w:pPr>
              <w:rPr>
                <w:sz w:val="20"/>
                <w:lang w:eastAsia="zh-CN"/>
              </w:rPr>
            </w:pPr>
          </w:p>
          <w:p w:rsidR="002030BB" w:rsidRPr="004E1475" w:rsidRDefault="002030BB" w:rsidP="00034F95">
            <w:pPr>
              <w:rPr>
                <w:sz w:val="20"/>
                <w:highlight w:val="yellow"/>
                <w:lang w:eastAsia="zh-CN"/>
              </w:rPr>
            </w:pPr>
            <w:r w:rsidRPr="00B90ADD">
              <w:rPr>
                <w:sz w:val="20"/>
                <w:highlight w:val="yellow"/>
                <w:lang w:eastAsia="zh-CN"/>
              </w:rPr>
              <w:t xml:space="preserve">Note to the EDITOR:  </w:t>
            </w:r>
            <w:r w:rsidR="004E1475">
              <w:rPr>
                <w:sz w:val="20"/>
                <w:highlight w:val="yellow"/>
                <w:lang w:eastAsia="zh-CN"/>
              </w:rPr>
              <w:t>The comment in this CID has been resolved in 11-21/0062r0.</w:t>
            </w:r>
            <w:r w:rsidR="004E1475">
              <w:rPr>
                <w:rFonts w:hint="eastAsia"/>
                <w:sz w:val="20"/>
                <w:highlight w:val="yellow"/>
                <w:lang w:eastAsia="zh-CN"/>
              </w:rPr>
              <w:t xml:space="preserve"> </w:t>
            </w:r>
            <w:r w:rsidRPr="00B90ADD">
              <w:rPr>
                <w:sz w:val="20"/>
                <w:highlight w:val="yellow"/>
                <w:lang w:eastAsia="zh-CN"/>
              </w:rPr>
              <w:t>No further change is needed.</w:t>
            </w:r>
          </w:p>
          <w:p w:rsidR="002030BB" w:rsidRPr="00886A0B" w:rsidRDefault="002030BB" w:rsidP="00034F95">
            <w:pPr>
              <w:rPr>
                <w:b/>
                <w:i/>
                <w:sz w:val="20"/>
              </w:rPr>
            </w:pPr>
          </w:p>
        </w:tc>
      </w:tr>
    </w:tbl>
    <w:p w:rsidR="002030BB" w:rsidRDefault="002030BB" w:rsidP="00E14E4D"/>
    <w:p w:rsidR="002030BB" w:rsidRPr="006F6120" w:rsidRDefault="002030BB" w:rsidP="002030BB">
      <w:pPr>
        <w:pStyle w:val="2"/>
        <w:rPr>
          <w:rFonts w:ascii="Times New Roman" w:hAnsi="Times New Roman"/>
          <w:lang w:eastAsia="zh-CN"/>
        </w:rPr>
      </w:pPr>
      <w:r w:rsidRPr="006F6120">
        <w:rPr>
          <w:rFonts w:ascii="Times New Roman" w:hAnsi="Times New Roman"/>
        </w:rPr>
        <w:t xml:space="preserve">CID </w:t>
      </w:r>
      <w:r w:rsidR="008A372C" w:rsidRPr="006F6120">
        <w:rPr>
          <w:rFonts w:ascii="Times New Roman" w:hAnsi="Times New Roman"/>
          <w:lang w:eastAsia="zh-CN"/>
        </w:rPr>
        <w:t>7942</w:t>
      </w:r>
    </w:p>
    <w:tbl>
      <w:tblPr>
        <w:tblW w:w="91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1843"/>
        <w:gridCol w:w="3685"/>
        <w:gridCol w:w="1843"/>
      </w:tblGrid>
      <w:tr w:rsidR="002030BB" w:rsidRPr="005F6D73" w:rsidTr="00D1308C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184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3685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184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D1308C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66561B" w:rsidP="00034F95">
            <w:pPr>
              <w:jc w:val="right"/>
              <w:rPr>
                <w:sz w:val="20"/>
                <w:lang w:val="en-US" w:eastAsia="zh-CN"/>
              </w:rPr>
            </w:pPr>
            <w:r w:rsidRPr="0066561B">
              <w:rPr>
                <w:sz w:val="20"/>
                <w:lang w:val="en-US" w:eastAsia="zh-CN"/>
              </w:rPr>
              <w:t>302.15</w:t>
            </w:r>
          </w:p>
        </w:tc>
        <w:tc>
          <w:tcPr>
            <w:tcW w:w="908" w:type="dxa"/>
            <w:shd w:val="clear" w:color="auto" w:fill="auto"/>
          </w:tcPr>
          <w:p w:rsidR="002030BB" w:rsidRPr="005F6D73" w:rsidRDefault="0066561B" w:rsidP="00034F95">
            <w:pPr>
              <w:rPr>
                <w:sz w:val="20"/>
                <w:lang w:val="en-US" w:eastAsia="zh-CN"/>
              </w:rPr>
            </w:pPr>
            <w:r w:rsidRPr="0066561B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1843" w:type="dxa"/>
            <w:shd w:val="clear" w:color="auto" w:fill="auto"/>
          </w:tcPr>
          <w:p w:rsidR="0066561B" w:rsidRPr="0066561B" w:rsidRDefault="0066561B" w:rsidP="0066561B">
            <w:pPr>
              <w:rPr>
                <w:rFonts w:ascii="Arial" w:hAnsi="Arial" w:cs="Arial"/>
                <w:sz w:val="20"/>
              </w:rPr>
            </w:pPr>
            <w:r w:rsidRPr="0066561B">
              <w:rPr>
                <w:rFonts w:ascii="Arial" w:hAnsi="Arial" w:cs="Arial"/>
                <w:sz w:val="20"/>
              </w:rPr>
              <w:t>Table 35-3 could be written more clearly/precisely.</w:t>
            </w:r>
          </w:p>
          <w:p w:rsidR="0066561B" w:rsidRPr="0066561B" w:rsidRDefault="0066561B" w:rsidP="0066561B">
            <w:pPr>
              <w:rPr>
                <w:rFonts w:ascii="Arial" w:hAnsi="Arial" w:cs="Arial"/>
                <w:sz w:val="20"/>
              </w:rPr>
            </w:pPr>
            <w:r w:rsidRPr="0066561B">
              <w:rPr>
                <w:rFonts w:ascii="Arial" w:hAnsi="Arial" w:cs="Arial"/>
                <w:sz w:val="20"/>
              </w:rPr>
              <w:t>For example, what does the "HE nominal packet padding value" and "Common Nominal Packet Padding" mean in this table?</w:t>
            </w:r>
          </w:p>
          <w:p w:rsidR="0066561B" w:rsidRPr="0066561B" w:rsidRDefault="0066561B" w:rsidP="0066561B">
            <w:pPr>
              <w:rPr>
                <w:rFonts w:ascii="Arial" w:hAnsi="Arial" w:cs="Arial"/>
                <w:sz w:val="20"/>
              </w:rPr>
            </w:pPr>
          </w:p>
          <w:p w:rsidR="002030BB" w:rsidRPr="005F6D73" w:rsidRDefault="0066561B" w:rsidP="0066561B">
            <w:pPr>
              <w:rPr>
                <w:sz w:val="20"/>
              </w:rPr>
            </w:pPr>
            <w:r w:rsidRPr="0066561B">
              <w:rPr>
                <w:rFonts w:ascii="Arial" w:hAnsi="Arial" w:cs="Arial"/>
                <w:sz w:val="20"/>
              </w:rPr>
              <w:t xml:space="preserve">Also, adding a column for RU/MRU size &gt; 2x996 would make the table </w:t>
            </w:r>
            <w:r w:rsidRPr="0066561B">
              <w:rPr>
                <w:rFonts w:ascii="Arial" w:hAnsi="Arial" w:cs="Arial"/>
                <w:sz w:val="20"/>
              </w:rPr>
              <w:lastRenderedPageBreak/>
              <w:t>even more helpful.</w:t>
            </w:r>
          </w:p>
        </w:tc>
        <w:tc>
          <w:tcPr>
            <w:tcW w:w="3685" w:type="dxa"/>
            <w:shd w:val="clear" w:color="auto" w:fill="auto"/>
          </w:tcPr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lastRenderedPageBreak/>
              <w:t>In Table 35-3: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In the first row, delete "Small Size RU/MRU &lt; 242"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In the first row, change "RU/MRU &lt; 106" to "RU/MRU size &lt; 106-tone"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In the first row, change "242 &lt;= Large size RU/MRU &lt;= 2x996" to "242-tone &lt;= RU/MRU size &lt;= 2x996-tone"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In the second row, change "HE nominal packet padding value (= 0 us)" to "0 us (see NOTE 1)" (in two locations)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In the third row, change "Common Nominal Packet Padding" to "EHT common nominal packet padding value"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lastRenderedPageBreak/>
              <w:t>- In the fifth row, change "HE nominal packet padding value for HE-MCS 0 + DCM (=0 us)" to "0 us (see NOTE 1)"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At the bottom of Table 35-3, add a new row spanning all columns, with content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"NOTE 1 - The nominal packet padding value conveyed by the PPE Thresholds field in the HE Capabilities element is 0 us these cases.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NOTE 2 - HE nominal packet padding value is the value conveyed by the PPE Thresholds field in the HE Capabilities element.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NOTE 3 - EHT common nominal packet padding value is the value conveyed by the Common Nominal Packet Padding in the EHT PHY Capabilities Information field in the HE Capabilities element."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  <w:r w:rsidRPr="00D1308C">
              <w:rPr>
                <w:rFonts w:ascii="Arial" w:hAnsi="Arial" w:cs="Arial"/>
                <w:sz w:val="20"/>
              </w:rPr>
              <w:t>- Add one more column as the last column, with the column title being "RU/MRU size &gt; 2x996-tone", and content for all MCS rows being "EHT common nominal padding value"</w:t>
            </w:r>
          </w:p>
          <w:p w:rsidR="00D1308C" w:rsidRPr="00D1308C" w:rsidRDefault="00D1308C" w:rsidP="00D1308C">
            <w:pPr>
              <w:rPr>
                <w:rFonts w:ascii="Arial" w:hAnsi="Arial" w:cs="Arial"/>
                <w:sz w:val="20"/>
              </w:rPr>
            </w:pPr>
          </w:p>
          <w:p w:rsidR="002030BB" w:rsidRPr="005F6D73" w:rsidRDefault="00D1308C" w:rsidP="00D1308C">
            <w:pPr>
              <w:rPr>
                <w:sz w:val="20"/>
                <w:lang w:val="en-US"/>
              </w:rPr>
            </w:pPr>
            <w:r w:rsidRPr="00D1308C">
              <w:rPr>
                <w:rFonts w:ascii="Arial" w:hAnsi="Arial" w:cs="Arial"/>
                <w:sz w:val="20"/>
              </w:rPr>
              <w:t>Also, delete "and RU/MRU &lt;= 2x996" from the title of Table 35-3.</w:t>
            </w:r>
          </w:p>
        </w:tc>
        <w:tc>
          <w:tcPr>
            <w:tcW w:w="1843" w:type="dxa"/>
            <w:shd w:val="clear" w:color="auto" w:fill="auto"/>
          </w:tcPr>
          <w:p w:rsidR="002030BB" w:rsidRDefault="00275FD5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lastRenderedPageBreak/>
              <w:t>REVISED</w:t>
            </w:r>
          </w:p>
          <w:p w:rsidR="002030BB" w:rsidRDefault="002030BB" w:rsidP="00034F95">
            <w:pPr>
              <w:rPr>
                <w:b/>
                <w:i/>
                <w:sz w:val="20"/>
              </w:rPr>
            </w:pPr>
          </w:p>
          <w:p w:rsidR="009B5842" w:rsidRDefault="009B5842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Agree with the commenter. The update will make the table more understandable. (The meaning of the updated table is the same as the previous one)</w:t>
            </w:r>
          </w:p>
          <w:p w:rsidR="002030BB" w:rsidRDefault="002030BB" w:rsidP="00034F95">
            <w:pPr>
              <w:rPr>
                <w:sz w:val="20"/>
                <w:lang w:eastAsia="zh-CN"/>
              </w:rPr>
            </w:pPr>
          </w:p>
          <w:p w:rsidR="00B065BE" w:rsidRPr="005F6D73" w:rsidRDefault="00B065BE" w:rsidP="00B065BE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B065BE" w:rsidRDefault="00B065BE" w:rsidP="00B065BE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 xml:space="preserve">Please make the changes as shown </w:t>
            </w:r>
            <w:r w:rsidR="00CD65C4">
              <w:rPr>
                <w:b/>
                <w:sz w:val="20"/>
              </w:rPr>
              <w:t>under</w:t>
            </w:r>
            <w:r>
              <w:rPr>
                <w:b/>
                <w:sz w:val="20"/>
              </w:rPr>
              <w:t xml:space="preserve"> CID 7942 </w:t>
            </w:r>
            <w:r w:rsidRPr="00FB28FB">
              <w:rPr>
                <w:b/>
                <w:sz w:val="20"/>
              </w:rPr>
              <w:t>in 11</w:t>
            </w:r>
            <w:r w:rsidR="00CD65C4">
              <w:rPr>
                <w:b/>
                <w:sz w:val="20"/>
              </w:rPr>
              <w:t>-</w:t>
            </w:r>
            <w:r w:rsidRPr="00FB28FB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</w:t>
            </w:r>
            <w:r w:rsidR="00CD65C4">
              <w:rPr>
                <w:b/>
                <w:sz w:val="20"/>
              </w:rPr>
              <w:t>/0183</w:t>
            </w:r>
            <w:r w:rsidRPr="00FB28FB">
              <w:rPr>
                <w:b/>
                <w:sz w:val="20"/>
              </w:rPr>
              <w:t>r</w:t>
            </w:r>
            <w:r w:rsidR="00960D9E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. </w:t>
            </w:r>
          </w:p>
          <w:p w:rsidR="002030BB" w:rsidRPr="00B065BE" w:rsidRDefault="002030BB" w:rsidP="00034F95">
            <w:pPr>
              <w:rPr>
                <w:b/>
                <w:i/>
                <w:sz w:val="20"/>
              </w:rPr>
            </w:pPr>
          </w:p>
        </w:tc>
      </w:tr>
    </w:tbl>
    <w:p w:rsidR="00E46B2E" w:rsidRPr="0054503A" w:rsidRDefault="00E46B2E" w:rsidP="00E46B2E">
      <w:pPr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 xml:space="preserve">se </w:t>
      </w:r>
      <w:r w:rsidRPr="00E46B2E">
        <w:rPr>
          <w:b/>
          <w:i/>
          <w:sz w:val="20"/>
          <w:highlight w:val="yellow"/>
          <w:lang w:eastAsia="zh-CN"/>
        </w:rPr>
        <w:t>make the changes as follows</w:t>
      </w:r>
      <w:r>
        <w:rPr>
          <w:b/>
          <w:i/>
          <w:sz w:val="20"/>
          <w:highlight w:val="yellow"/>
          <w:lang w:eastAsia="zh-CN"/>
        </w:rPr>
        <w:t xml:space="preserve"> to table 35-3 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E46B2E" w:rsidRDefault="00E46B2E" w:rsidP="00E46B2E">
      <w:r>
        <w:t>Table</w:t>
      </w:r>
      <w:r>
        <w:rPr>
          <w:spacing w:val="-11"/>
        </w:rPr>
        <w:t xml:space="preserve"> </w:t>
      </w:r>
      <w:r>
        <w:t>35-3—EHT</w:t>
      </w:r>
      <w:r>
        <w:rPr>
          <w:spacing w:val="-11"/>
        </w:rPr>
        <w:t xml:space="preserve"> </w:t>
      </w:r>
      <w:r>
        <w:t>nominal</w:t>
      </w:r>
      <w:r>
        <w:rPr>
          <w:spacing w:val="-10"/>
        </w:rPr>
        <w:t xml:space="preserve"> </w:t>
      </w:r>
      <w:r>
        <w:t>packet</w:t>
      </w:r>
      <w:r>
        <w:rPr>
          <w:spacing w:val="-12"/>
        </w:rPr>
        <w:t xml:space="preserve"> </w:t>
      </w:r>
      <w:r>
        <w:t>padding</w:t>
      </w:r>
      <w:r>
        <w:rPr>
          <w:spacing w:val="-10"/>
        </w:rPr>
        <w:t xml:space="preserve"> </w:t>
      </w:r>
      <w:r>
        <w:t>indication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i/>
          <w:iCs/>
        </w:rPr>
        <w:t>N</w:t>
      </w:r>
      <w:r>
        <w:rPr>
          <w:i/>
          <w:iCs/>
          <w:position w:val="-5"/>
          <w:sz w:val="16"/>
          <w:szCs w:val="16"/>
        </w:rPr>
        <w:t xml:space="preserve">SS </w:t>
      </w:r>
      <w:r>
        <w:t>≤</w:t>
      </w:r>
      <w:r>
        <w:rPr>
          <w:spacing w:val="-11"/>
        </w:rPr>
        <w:t xml:space="preserve"> </w:t>
      </w:r>
      <w:r>
        <w:rPr>
          <w:i/>
          <w:iCs/>
        </w:rPr>
        <w:t>NSTS</w:t>
      </w:r>
      <w:r>
        <w:t>+1</w:t>
      </w:r>
      <w:r>
        <w:rPr>
          <w:spacing w:val="-11"/>
        </w:rPr>
        <w:t xml:space="preserve"> </w:t>
      </w:r>
      <w:del w:id="29" w:author="humengshi" w:date="2022-01-24T15:57:00Z">
        <w:r w:rsidDel="00943848">
          <w:delText>and</w:delText>
        </w:r>
        <w:r w:rsidDel="00943848">
          <w:rPr>
            <w:spacing w:val="-11"/>
          </w:rPr>
          <w:delText xml:space="preserve"> </w:delText>
        </w:r>
        <w:r w:rsidDel="00943848">
          <w:delText>RU/MRU</w:delText>
        </w:r>
        <w:r w:rsidDel="00943848">
          <w:rPr>
            <w:spacing w:val="-10"/>
          </w:rPr>
          <w:delText xml:space="preserve"> </w:delText>
        </w:r>
        <w:r w:rsidDel="00943848">
          <w:delText>≤</w:delText>
        </w:r>
        <w:r w:rsidDel="00943848">
          <w:rPr>
            <w:spacing w:val="-11"/>
          </w:rPr>
          <w:delText xml:space="preserve"> </w:delText>
        </w:r>
        <w:r w:rsidDel="00943848">
          <w:delText>2</w:delText>
        </w:r>
        <w:r w:rsidDel="00943848">
          <w:rPr>
            <w:szCs w:val="22"/>
          </w:rPr>
          <w:delText>×</w:delText>
        </w:r>
        <w:r w:rsidDel="00943848">
          <w:delText>996</w:delText>
        </w:r>
        <w:r w:rsidDel="00943848">
          <w:rPr>
            <w:spacing w:val="-53"/>
          </w:rPr>
          <w:delText xml:space="preserve"> </w:delText>
        </w:r>
      </w:del>
      <w:r>
        <w:t>when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PPE</w:t>
      </w:r>
      <w:r>
        <w:rPr>
          <w:spacing w:val="-7"/>
        </w:rPr>
        <w:t xml:space="preserve"> </w:t>
      </w:r>
      <w:r>
        <w:t>Thresholds</w:t>
      </w:r>
      <w:r>
        <w:rPr>
          <w:spacing w:val="-7"/>
        </w:rPr>
        <w:t xml:space="preserve"> </w:t>
      </w:r>
      <w:r>
        <w:t>Present</w:t>
      </w:r>
      <w:r>
        <w:rPr>
          <w:spacing w:val="-8"/>
        </w:rPr>
        <w:t xml:space="preserve"> </w:t>
      </w:r>
      <w:r>
        <w:t>subfield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set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0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EHT</w:t>
      </w:r>
      <w:r>
        <w:rPr>
          <w:spacing w:val="-7"/>
        </w:rPr>
        <w:t xml:space="preserve"> </w:t>
      </w:r>
      <w:r>
        <w:t>Capabilities</w:t>
      </w:r>
      <w:r>
        <w:rPr>
          <w:spacing w:val="-6"/>
        </w:rPr>
        <w:t xml:space="preserve"> </w:t>
      </w:r>
      <w:r>
        <w:t>element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1</w:t>
      </w:r>
      <w:r>
        <w:rPr>
          <w:spacing w:val="-5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HE</w:t>
      </w:r>
      <w:r>
        <w:rPr>
          <w:spacing w:val="1"/>
        </w:rPr>
        <w:t xml:space="preserve"> </w:t>
      </w:r>
      <w:r>
        <w:t>Capabilities element</w:t>
      </w:r>
    </w:p>
    <w:p w:rsidR="00E46B2E" w:rsidRDefault="00E46B2E" w:rsidP="00E46B2E">
      <w:pPr>
        <w:pStyle w:val="af9"/>
        <w:kinsoku w:val="0"/>
        <w:overflowPunct w:val="0"/>
        <w:rPr>
          <w:rFonts w:ascii="Arial" w:hAnsi="Arial" w:cs="Arial"/>
          <w:b/>
          <w:bCs/>
          <w:szCs w:val="22"/>
        </w:rPr>
      </w:pPr>
    </w:p>
    <w:tbl>
      <w:tblPr>
        <w:tblW w:w="9200" w:type="dxa"/>
        <w:tblInd w:w="8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2000"/>
        <w:gridCol w:w="1999"/>
        <w:gridCol w:w="2001"/>
        <w:gridCol w:w="2001"/>
        <w:tblGridChange w:id="30">
          <w:tblGrid>
            <w:gridCol w:w="15"/>
            <w:gridCol w:w="1184"/>
            <w:gridCol w:w="15"/>
            <w:gridCol w:w="1985"/>
            <w:gridCol w:w="15"/>
            <w:gridCol w:w="1984"/>
            <w:gridCol w:w="15"/>
            <w:gridCol w:w="1986"/>
            <w:gridCol w:w="15"/>
            <w:gridCol w:w="1986"/>
            <w:gridCol w:w="15"/>
          </w:tblGrid>
        </w:tblGridChange>
      </w:tblGrid>
      <w:tr w:rsidR="00943848" w:rsidTr="00756057">
        <w:trPr>
          <w:trHeight w:val="378"/>
        </w:trPr>
        <w:tc>
          <w:tcPr>
            <w:tcW w:w="11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43848" w:rsidRDefault="00943848" w:rsidP="007C51B0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43848" w:rsidRDefault="00943848" w:rsidP="007C51B0">
            <w:pPr>
              <w:pStyle w:val="TableParagraph"/>
              <w:kinsoku w:val="0"/>
              <w:overflowPunct w:val="0"/>
              <w:spacing w:before="150"/>
              <w:ind w:left="17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EHT-MCS</w:t>
            </w:r>
          </w:p>
        </w:tc>
        <w:tc>
          <w:tcPr>
            <w:tcW w:w="39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48" w:rsidRDefault="00943848" w:rsidP="007C51B0">
            <w:pPr>
              <w:pStyle w:val="TableParagraph"/>
              <w:kinsoku w:val="0"/>
              <w:overflowPunct w:val="0"/>
              <w:spacing w:before="75"/>
              <w:ind w:left="1005"/>
              <w:rPr>
                <w:b/>
                <w:bCs/>
                <w:sz w:val="18"/>
                <w:szCs w:val="18"/>
              </w:rPr>
            </w:pPr>
            <w:del w:id="31" w:author="humengshi" w:date="2022-01-24T15:38:00Z">
              <w:r w:rsidDel="00175468">
                <w:rPr>
                  <w:b/>
                  <w:bCs/>
                  <w:sz w:val="18"/>
                  <w:szCs w:val="18"/>
                </w:rPr>
                <w:delText>Small</w:delText>
              </w:r>
              <w:r w:rsidDel="00175468">
                <w:rPr>
                  <w:b/>
                  <w:bCs/>
                  <w:spacing w:val="-4"/>
                  <w:sz w:val="18"/>
                  <w:szCs w:val="18"/>
                </w:rPr>
                <w:delText xml:space="preserve"> </w:delText>
              </w:r>
              <w:r w:rsidDel="00175468">
                <w:rPr>
                  <w:b/>
                  <w:bCs/>
                  <w:sz w:val="18"/>
                  <w:szCs w:val="18"/>
                </w:rPr>
                <w:delText>size</w:delText>
              </w:r>
              <w:r w:rsidDel="00175468">
                <w:rPr>
                  <w:b/>
                  <w:bCs/>
                  <w:spacing w:val="-3"/>
                  <w:sz w:val="18"/>
                  <w:szCs w:val="18"/>
                </w:rPr>
                <w:delText xml:space="preserve"> </w:delText>
              </w:r>
              <w:r w:rsidDel="00175468">
                <w:rPr>
                  <w:b/>
                  <w:bCs/>
                  <w:sz w:val="18"/>
                  <w:szCs w:val="18"/>
                </w:rPr>
                <w:delText>RU/MRU</w:delText>
              </w:r>
              <w:r w:rsidDel="00175468">
                <w:rPr>
                  <w:b/>
                  <w:bCs/>
                  <w:spacing w:val="-2"/>
                  <w:sz w:val="18"/>
                  <w:szCs w:val="18"/>
                </w:rPr>
                <w:delText xml:space="preserve"> </w:delText>
              </w:r>
              <w:r w:rsidDel="00175468">
                <w:rPr>
                  <w:b/>
                  <w:bCs/>
                  <w:sz w:val="18"/>
                  <w:szCs w:val="18"/>
                </w:rPr>
                <w:delText>&lt;</w:delText>
              </w:r>
              <w:r w:rsidDel="00175468">
                <w:rPr>
                  <w:b/>
                  <w:bCs/>
                  <w:spacing w:val="-2"/>
                  <w:sz w:val="18"/>
                  <w:szCs w:val="18"/>
                </w:rPr>
                <w:delText xml:space="preserve"> </w:delText>
              </w:r>
              <w:r w:rsidDel="00175468">
                <w:rPr>
                  <w:b/>
                  <w:bCs/>
                  <w:sz w:val="18"/>
                  <w:szCs w:val="18"/>
                </w:rPr>
                <w:delText>242</w:delText>
              </w:r>
            </w:del>
          </w:p>
        </w:tc>
        <w:tc>
          <w:tcPr>
            <w:tcW w:w="200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43848" w:rsidRDefault="00943848" w:rsidP="007C51B0">
            <w:pPr>
              <w:pStyle w:val="TableParagraph"/>
              <w:kinsoku w:val="0"/>
              <w:overflowPunct w:val="0"/>
              <w:spacing w:before="4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:rsidR="00943848" w:rsidRDefault="00943848" w:rsidP="007C51B0">
            <w:pPr>
              <w:pStyle w:val="TableParagraph"/>
              <w:kinsoku w:val="0"/>
              <w:overflowPunct w:val="0"/>
              <w:spacing w:before="1" w:line="193" w:lineRule="exact"/>
              <w:ind w:left="204" w:right="17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</w:t>
            </w:r>
            <w:ins w:id="32" w:author="humengshi" w:date="2022-01-24T15:41:00Z">
              <w:r>
                <w:rPr>
                  <w:b/>
                  <w:bCs/>
                  <w:sz w:val="18"/>
                  <w:szCs w:val="18"/>
                </w:rPr>
                <w:t>-tone</w:t>
              </w:r>
            </w:ins>
            <w:r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≤</w:t>
            </w:r>
          </w:p>
          <w:p w:rsidR="00943848" w:rsidRDefault="00943848" w:rsidP="007C51B0">
            <w:pPr>
              <w:pStyle w:val="TableParagraph"/>
              <w:kinsoku w:val="0"/>
              <w:overflowPunct w:val="0"/>
              <w:spacing w:line="174" w:lineRule="exact"/>
              <w:ind w:left="204" w:right="178"/>
              <w:jc w:val="center"/>
              <w:rPr>
                <w:b/>
                <w:bCs/>
                <w:sz w:val="18"/>
                <w:szCs w:val="18"/>
              </w:rPr>
            </w:pPr>
            <w:del w:id="33" w:author="humengshi" w:date="2022-01-24T15:40:00Z">
              <w:r w:rsidDel="0046792E">
                <w:rPr>
                  <w:b/>
                  <w:bCs/>
                  <w:sz w:val="18"/>
                  <w:szCs w:val="18"/>
                </w:rPr>
                <w:delText>Large</w:delText>
              </w:r>
              <w:r w:rsidDel="0046792E">
                <w:rPr>
                  <w:b/>
                  <w:bCs/>
                  <w:spacing w:val="-4"/>
                  <w:sz w:val="18"/>
                  <w:szCs w:val="18"/>
                </w:rPr>
                <w:delText xml:space="preserve"> </w:delText>
              </w:r>
              <w:r w:rsidDel="0046792E">
                <w:rPr>
                  <w:b/>
                  <w:bCs/>
                  <w:sz w:val="18"/>
                  <w:szCs w:val="18"/>
                </w:rPr>
                <w:delText>size</w:delText>
              </w:r>
              <w:r w:rsidDel="0046792E">
                <w:rPr>
                  <w:b/>
                  <w:bCs/>
                  <w:spacing w:val="-5"/>
                  <w:sz w:val="18"/>
                  <w:szCs w:val="18"/>
                </w:rPr>
                <w:delText xml:space="preserve"> </w:delText>
              </w:r>
            </w:del>
            <w:r>
              <w:rPr>
                <w:b/>
                <w:bCs/>
                <w:sz w:val="18"/>
                <w:szCs w:val="18"/>
              </w:rPr>
              <w:t>RU/MRU</w:t>
            </w:r>
            <w:ins w:id="34" w:author="humengshi" w:date="2022-01-24T15:41:00Z">
              <w:r>
                <w:rPr>
                  <w:b/>
                  <w:bCs/>
                  <w:sz w:val="18"/>
                  <w:szCs w:val="18"/>
                </w:rPr>
                <w:t xml:space="preserve"> size</w:t>
              </w:r>
            </w:ins>
          </w:p>
          <w:p w:rsidR="00943848" w:rsidRDefault="00943848" w:rsidP="007C51B0">
            <w:pPr>
              <w:pStyle w:val="TableParagraph"/>
              <w:kinsoku w:val="0"/>
              <w:overflowPunct w:val="0"/>
              <w:spacing w:line="201" w:lineRule="exact"/>
              <w:ind w:left="204" w:right="17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≤</w:t>
            </w:r>
            <w:r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b/>
                <w:bCs/>
                <w:sz w:val="18"/>
                <w:szCs w:val="18"/>
              </w:rPr>
              <w:t>996</w:t>
            </w:r>
            <w:ins w:id="35" w:author="humengshi" w:date="2022-01-24T15:41:00Z">
              <w:r>
                <w:rPr>
                  <w:b/>
                  <w:bCs/>
                  <w:sz w:val="18"/>
                  <w:szCs w:val="18"/>
                </w:rPr>
                <w:t>-tone</w:t>
              </w:r>
            </w:ins>
          </w:p>
        </w:tc>
        <w:tc>
          <w:tcPr>
            <w:tcW w:w="2001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</w:tcPr>
          <w:p w:rsidR="00943848" w:rsidRPr="00ED00D1" w:rsidRDefault="00943848" w:rsidP="007C51B0">
            <w:pPr>
              <w:pStyle w:val="TableParagraph"/>
              <w:kinsoku w:val="0"/>
              <w:overflowPunct w:val="0"/>
              <w:spacing w:before="4"/>
              <w:rPr>
                <w:ins w:id="36" w:author="humengshi" w:date="2022-01-24T15:54:00Z"/>
                <w:b/>
                <w:bCs/>
                <w:sz w:val="17"/>
                <w:szCs w:val="17"/>
              </w:rPr>
            </w:pPr>
            <w:ins w:id="37" w:author="humengshi" w:date="2022-01-24T15:56:00Z">
              <w:r w:rsidRPr="00ED00D1">
                <w:rPr>
                  <w:sz w:val="20"/>
                </w:rPr>
                <w:t>RU/MRU size &gt; 2x996-tone</w:t>
              </w:r>
            </w:ins>
          </w:p>
        </w:tc>
      </w:tr>
      <w:tr w:rsidR="00943848" w:rsidTr="00756057">
        <w:trPr>
          <w:trHeight w:val="581"/>
        </w:trPr>
        <w:tc>
          <w:tcPr>
            <w:tcW w:w="11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43848" w:rsidRDefault="00943848" w:rsidP="007C51B0">
            <w:pPr>
              <w:pStyle w:val="af9"/>
              <w:kinsoku w:val="0"/>
              <w:overflowPunct w:val="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43848" w:rsidRDefault="00943848" w:rsidP="007C51B0">
            <w:pPr>
              <w:pStyle w:val="TableParagraph"/>
              <w:kinsoku w:val="0"/>
              <w:overflowPunct w:val="0"/>
              <w:spacing w:before="177"/>
              <w:ind w:left="390" w:right="36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RU/MRU</w:t>
            </w:r>
            <w:ins w:id="38" w:author="humengshi" w:date="2022-01-24T15:41:00Z">
              <w:r>
                <w:rPr>
                  <w:b/>
                  <w:bCs/>
                  <w:sz w:val="18"/>
                  <w:szCs w:val="18"/>
                </w:rPr>
                <w:t xml:space="preserve"> </w:t>
              </w:r>
            </w:ins>
            <w:ins w:id="39" w:author="humengshi" w:date="2022-01-24T15:39:00Z">
              <w:r>
                <w:rPr>
                  <w:b/>
                  <w:bCs/>
                  <w:sz w:val="18"/>
                  <w:szCs w:val="18"/>
                </w:rPr>
                <w:t>size</w:t>
              </w:r>
            </w:ins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&lt;</w:t>
            </w:r>
            <w:r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106</w:t>
            </w:r>
            <w:ins w:id="40" w:author="humengshi" w:date="2022-01-24T15:40:00Z">
              <w:r>
                <w:rPr>
                  <w:b/>
                  <w:bCs/>
                  <w:sz w:val="18"/>
                  <w:szCs w:val="18"/>
                </w:rPr>
                <w:t>-</w:t>
              </w:r>
            </w:ins>
            <w:ins w:id="41" w:author="humengshi" w:date="2022-01-24T15:39:00Z">
              <w:r>
                <w:rPr>
                  <w:b/>
                  <w:bCs/>
                  <w:sz w:val="18"/>
                  <w:szCs w:val="18"/>
                </w:rPr>
                <w:t>tone</w:t>
              </w:r>
            </w:ins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43848" w:rsidRDefault="00943848" w:rsidP="007C51B0">
            <w:pPr>
              <w:pStyle w:val="TableParagraph"/>
              <w:kinsoku w:val="0"/>
              <w:overflowPunct w:val="0"/>
              <w:spacing w:before="82" w:line="232" w:lineRule="auto"/>
              <w:ind w:left="302" w:right="273" w:firstLine="5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106-tone RU and</w:t>
            </w:r>
            <w:r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106+26-tone</w:t>
            </w:r>
            <w:r>
              <w:rPr>
                <w:b/>
                <w:bCs/>
                <w:spacing w:val="-1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MRU</w:t>
            </w:r>
          </w:p>
        </w:tc>
        <w:tc>
          <w:tcPr>
            <w:tcW w:w="2001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43848" w:rsidRDefault="00943848" w:rsidP="007C51B0">
            <w:pPr>
              <w:pStyle w:val="af9"/>
              <w:kinsoku w:val="0"/>
              <w:overflowPunct w:val="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43848" w:rsidRPr="00ED00D1" w:rsidRDefault="00943848" w:rsidP="007C51B0">
            <w:pPr>
              <w:pStyle w:val="af9"/>
              <w:kinsoku w:val="0"/>
              <w:overflowPunct w:val="0"/>
              <w:rPr>
                <w:ins w:id="42" w:author="humengshi" w:date="2022-01-24T15:54:00Z"/>
                <w:b/>
                <w:bCs/>
                <w:sz w:val="2"/>
                <w:szCs w:val="2"/>
              </w:rPr>
            </w:pPr>
          </w:p>
        </w:tc>
      </w:tr>
      <w:tr w:rsidR="00943848" w:rsidTr="00943848">
        <w:tblPrEx>
          <w:tblW w:w="9200" w:type="dxa"/>
          <w:tblInd w:w="85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43" w:author="humengshi" w:date="2022-01-24T15:54:00Z">
            <w:tblPrEx>
              <w:tblW w:w="0" w:type="auto"/>
              <w:tblInd w:w="85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1"/>
          <w:trPrChange w:id="44" w:author="humengshi" w:date="2022-01-24T15:54:00Z">
            <w:trPr>
              <w:gridAfter w:val="0"/>
              <w:trHeight w:val="511"/>
            </w:trPr>
          </w:trPrChange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PrChange w:id="45" w:author="humengshi" w:date="2022-01-24T15:54:00Z">
              <w:tcPr>
                <w:tcW w:w="1199" w:type="dxa"/>
                <w:gridSpan w:val="2"/>
                <w:tcBorders>
                  <w:top w:val="single" w:sz="12" w:space="0" w:color="000000"/>
                  <w:left w:val="single" w:sz="1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3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0–11</w:t>
            </w:r>
          </w:p>
        </w:tc>
        <w:tc>
          <w:tcPr>
            <w:tcW w:w="2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46" w:author="humengshi" w:date="2022-01-24T15:54:00Z">
              <w:tcPr>
                <w:tcW w:w="2000" w:type="dxa"/>
                <w:gridSpan w:val="2"/>
                <w:tcBorders>
                  <w:top w:val="single" w:sz="1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41" w:line="232" w:lineRule="auto"/>
              <w:ind w:left="194" w:right="160" w:firstLine="122"/>
              <w:rPr>
                <w:ins w:id="47" w:author="humengshi" w:date="2022-01-24T15:46:00Z"/>
                <w:sz w:val="18"/>
                <w:szCs w:val="18"/>
              </w:rPr>
            </w:pPr>
            <w:del w:id="48" w:author="humengshi" w:date="2022-01-24T15:43:00Z">
              <w:r w:rsidDel="006E30E2">
                <w:rPr>
                  <w:sz w:val="18"/>
                  <w:szCs w:val="18"/>
                </w:rPr>
                <w:delText>HE nominal packet</w:delText>
              </w:r>
              <w:r w:rsidDel="006E30E2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padding</w:delText>
              </w:r>
              <w:r w:rsidDel="006E30E2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value</w:delText>
              </w:r>
              <w:r w:rsidDel="006E30E2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(=</w:delText>
              </w:r>
              <w:r w:rsidDel="006E30E2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0</w:delText>
              </w:r>
              <w:r w:rsidDel="006E30E2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µs)</w:delText>
              </w:r>
            </w:del>
          </w:p>
          <w:p w:rsidR="00943848" w:rsidRDefault="00943848" w:rsidP="00943848">
            <w:pPr>
              <w:pStyle w:val="TableParagraph"/>
              <w:kinsoku w:val="0"/>
              <w:overflowPunct w:val="0"/>
              <w:spacing w:before="41" w:line="232" w:lineRule="auto"/>
              <w:ind w:left="194" w:right="160" w:firstLine="122"/>
              <w:rPr>
                <w:sz w:val="18"/>
                <w:szCs w:val="18"/>
              </w:rPr>
            </w:pPr>
            <w:ins w:id="49" w:author="humengshi" w:date="2022-01-24T15:43:00Z">
              <w:r>
                <w:rPr>
                  <w:sz w:val="18"/>
                  <w:szCs w:val="18"/>
                </w:rPr>
                <w:t>0</w:t>
              </w:r>
              <w:r>
                <w:rPr>
                  <w:spacing w:val="-3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µs</w:t>
              </w:r>
            </w:ins>
            <w:ins w:id="50" w:author="humengshi" w:date="2022-01-24T15:45:00Z">
              <w:r>
                <w:rPr>
                  <w:sz w:val="18"/>
                  <w:szCs w:val="18"/>
                </w:rPr>
                <w:t xml:space="preserve"> (see NOTE 1)</w:t>
              </w:r>
            </w:ins>
          </w:p>
        </w:tc>
        <w:tc>
          <w:tcPr>
            <w:tcW w:w="19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51" w:author="humengshi" w:date="2022-01-24T15:54:00Z">
              <w:tcPr>
                <w:tcW w:w="1999" w:type="dxa"/>
                <w:gridSpan w:val="2"/>
                <w:tcBorders>
                  <w:top w:val="single" w:sz="1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41" w:line="232" w:lineRule="auto"/>
              <w:ind w:left="194" w:right="161" w:firstLine="122"/>
              <w:rPr>
                <w:ins w:id="52" w:author="humengshi" w:date="2022-01-24T15:45:00Z"/>
                <w:sz w:val="18"/>
                <w:szCs w:val="18"/>
              </w:rPr>
            </w:pPr>
            <w:del w:id="53" w:author="humengshi" w:date="2022-01-24T15:45:00Z">
              <w:r w:rsidDel="006E30E2">
                <w:rPr>
                  <w:sz w:val="18"/>
                  <w:szCs w:val="18"/>
                </w:rPr>
                <w:delText>HE nominal packet</w:delText>
              </w:r>
              <w:r w:rsidDel="006E30E2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padding</w:delText>
              </w:r>
              <w:r w:rsidDel="006E30E2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value</w:delText>
              </w:r>
              <w:r w:rsidDel="006E30E2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(=</w:delText>
              </w:r>
              <w:r w:rsidDel="006E30E2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0</w:delText>
              </w:r>
              <w:r w:rsidDel="006E30E2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µs)</w:delText>
              </w:r>
            </w:del>
          </w:p>
          <w:p w:rsidR="00943848" w:rsidRDefault="00943848" w:rsidP="00943848">
            <w:pPr>
              <w:pStyle w:val="TableParagraph"/>
              <w:kinsoku w:val="0"/>
              <w:overflowPunct w:val="0"/>
              <w:spacing w:before="41" w:line="232" w:lineRule="auto"/>
              <w:ind w:left="194" w:right="161" w:firstLine="122"/>
              <w:rPr>
                <w:sz w:val="18"/>
                <w:szCs w:val="18"/>
              </w:rPr>
            </w:pPr>
            <w:ins w:id="54" w:author="humengshi" w:date="2022-01-24T15:45:00Z">
              <w:r>
                <w:rPr>
                  <w:sz w:val="18"/>
                  <w:szCs w:val="18"/>
                </w:rPr>
                <w:t>0</w:t>
              </w:r>
              <w:r>
                <w:rPr>
                  <w:spacing w:val="-3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µs (see NOTE 1)</w:t>
              </w:r>
            </w:ins>
          </w:p>
        </w:tc>
        <w:tc>
          <w:tcPr>
            <w:tcW w:w="2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55" w:author="humengshi" w:date="2022-01-24T15:54:00Z">
              <w:tcPr>
                <w:tcW w:w="2001" w:type="dxa"/>
                <w:gridSpan w:val="2"/>
                <w:tcBorders>
                  <w:top w:val="single" w:sz="1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41" w:line="232" w:lineRule="auto"/>
              <w:ind w:left="491" w:right="270" w:hanging="1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 nominal packet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value</w:t>
            </w:r>
          </w:p>
        </w:tc>
        <w:tc>
          <w:tcPr>
            <w:tcW w:w="2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56" w:author="humengshi" w:date="2022-01-24T15:54:00Z">
              <w:tcPr>
                <w:tcW w:w="2001" w:type="dxa"/>
                <w:gridSpan w:val="2"/>
                <w:tcBorders>
                  <w:top w:val="single" w:sz="1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Pr="00ED00D1" w:rsidRDefault="00F25413" w:rsidP="00943848">
            <w:pPr>
              <w:pStyle w:val="TableParagraph"/>
              <w:kinsoku w:val="0"/>
              <w:overflowPunct w:val="0"/>
              <w:spacing w:before="41" w:line="232" w:lineRule="auto"/>
              <w:ind w:left="491" w:right="270" w:hanging="188"/>
              <w:rPr>
                <w:ins w:id="57" w:author="humengshi" w:date="2022-01-24T15:54:00Z"/>
                <w:sz w:val="18"/>
                <w:szCs w:val="18"/>
              </w:rPr>
            </w:pPr>
            <w:ins w:id="58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943848" w:rsidTr="00943848">
        <w:tblPrEx>
          <w:tblW w:w="9200" w:type="dxa"/>
          <w:tblInd w:w="85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59" w:author="humengshi" w:date="2022-01-24T15:54:00Z">
            <w:tblPrEx>
              <w:tblW w:w="0" w:type="auto"/>
              <w:tblInd w:w="85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25"/>
          <w:trPrChange w:id="60" w:author="humengshi" w:date="2022-01-24T15:54:00Z">
            <w:trPr>
              <w:gridAfter w:val="0"/>
              <w:trHeight w:val="525"/>
            </w:trPr>
          </w:trPrChange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PrChange w:id="61" w:author="humengshi" w:date="2022-01-24T15:54:00Z">
              <w:tcPr>
                <w:tcW w:w="1199" w:type="dxa"/>
                <w:gridSpan w:val="2"/>
                <w:tcBorders>
                  <w:top w:val="single" w:sz="2" w:space="0" w:color="000000"/>
                  <w:left w:val="single" w:sz="1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0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62" w:author="humengshi" w:date="2022-01-24T15:54:00Z">
              <w:tcPr>
                <w:tcW w:w="20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7" w:line="230" w:lineRule="auto"/>
              <w:ind w:left="453" w:right="301" w:hanging="114"/>
              <w:rPr>
                <w:ins w:id="63" w:author="humengshi" w:date="2022-01-24T15:46:00Z"/>
                <w:sz w:val="18"/>
                <w:szCs w:val="18"/>
              </w:rPr>
            </w:pPr>
            <w:del w:id="64" w:author="humengshi" w:date="2022-01-24T15:46:00Z">
              <w:r w:rsidDel="006E30E2">
                <w:rPr>
                  <w:sz w:val="18"/>
                  <w:szCs w:val="18"/>
                </w:rPr>
                <w:delText>Common</w:delText>
              </w:r>
              <w:r w:rsidDel="006E30E2">
                <w:rPr>
                  <w:spacing w:val="-10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Nominal</w:delText>
              </w:r>
              <w:r w:rsidDel="006E30E2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Packet</w:delText>
              </w:r>
              <w:r w:rsidDel="006E30E2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Padding</w:delText>
              </w:r>
            </w:del>
          </w:p>
          <w:p w:rsidR="00943848" w:rsidRDefault="00943848" w:rsidP="00943848">
            <w:pPr>
              <w:pStyle w:val="TableParagraph"/>
              <w:kinsoku w:val="0"/>
              <w:overflowPunct w:val="0"/>
              <w:spacing w:before="57" w:line="230" w:lineRule="auto"/>
              <w:ind w:left="453" w:right="301" w:hanging="114"/>
              <w:rPr>
                <w:sz w:val="18"/>
                <w:szCs w:val="18"/>
              </w:rPr>
            </w:pPr>
            <w:bookmarkStart w:id="65" w:name="OLE_LINK30"/>
            <w:bookmarkStart w:id="66" w:name="OLE_LINK31"/>
            <w:ins w:id="67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  <w:bookmarkEnd w:id="65"/>
            <w:bookmarkEnd w:id="66"/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68" w:author="humengshi" w:date="2022-01-24T15:54:00Z">
              <w:tcPr>
                <w:tcW w:w="1999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7" w:line="230" w:lineRule="auto"/>
              <w:ind w:left="453" w:right="299" w:hanging="116"/>
              <w:rPr>
                <w:ins w:id="69" w:author="humengshi" w:date="2022-01-24T15:47:00Z"/>
                <w:sz w:val="18"/>
                <w:szCs w:val="18"/>
              </w:rPr>
            </w:pPr>
            <w:del w:id="70" w:author="humengshi" w:date="2022-01-24T15:47:00Z">
              <w:r w:rsidDel="006E30E2">
                <w:rPr>
                  <w:spacing w:val="-1"/>
                  <w:sz w:val="18"/>
                  <w:szCs w:val="18"/>
                </w:rPr>
                <w:delText xml:space="preserve">Common </w:delText>
              </w:r>
              <w:r w:rsidDel="006E30E2">
                <w:rPr>
                  <w:sz w:val="18"/>
                  <w:szCs w:val="18"/>
                </w:rPr>
                <w:delText>Nominal</w:delText>
              </w:r>
              <w:r w:rsidDel="006E30E2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Packet</w:delText>
              </w:r>
              <w:r w:rsidDel="006E30E2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Padding</w:delText>
              </w:r>
            </w:del>
          </w:p>
          <w:p w:rsidR="00943848" w:rsidRDefault="00943848" w:rsidP="00943848">
            <w:pPr>
              <w:pStyle w:val="TableParagraph"/>
              <w:kinsoku w:val="0"/>
              <w:overflowPunct w:val="0"/>
              <w:spacing w:before="57" w:line="230" w:lineRule="auto"/>
              <w:ind w:left="453" w:right="299" w:hanging="116"/>
              <w:rPr>
                <w:sz w:val="18"/>
                <w:szCs w:val="18"/>
              </w:rPr>
            </w:pPr>
            <w:ins w:id="71" w:author="humengshi" w:date="2022-01-24T15:47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72" w:author="humengshi" w:date="2022-01-24T15:54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7" w:line="230" w:lineRule="auto"/>
              <w:ind w:left="442" w:right="292" w:hanging="116"/>
              <w:rPr>
                <w:ins w:id="73" w:author="humengshi" w:date="2022-01-24T15:47:00Z"/>
                <w:sz w:val="18"/>
                <w:szCs w:val="18"/>
              </w:rPr>
            </w:pPr>
            <w:del w:id="74" w:author="humengshi" w:date="2022-01-24T15:47:00Z">
              <w:r w:rsidDel="006E30E2">
                <w:rPr>
                  <w:sz w:val="18"/>
                  <w:szCs w:val="18"/>
                </w:rPr>
                <w:delText>Common Nominal</w:delText>
              </w:r>
              <w:r w:rsidDel="006E30E2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Packet</w:delText>
              </w:r>
              <w:r w:rsidDel="006E30E2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6E30E2">
                <w:rPr>
                  <w:sz w:val="18"/>
                  <w:szCs w:val="18"/>
                </w:rPr>
                <w:delText>Padding</w:delText>
              </w:r>
            </w:del>
          </w:p>
          <w:p w:rsidR="00943848" w:rsidRDefault="00943848" w:rsidP="00943848">
            <w:pPr>
              <w:pStyle w:val="TableParagraph"/>
              <w:kinsoku w:val="0"/>
              <w:overflowPunct w:val="0"/>
              <w:spacing w:before="57" w:line="230" w:lineRule="auto"/>
              <w:ind w:left="442" w:right="292" w:hanging="116"/>
              <w:rPr>
                <w:sz w:val="18"/>
                <w:szCs w:val="18"/>
              </w:rPr>
            </w:pPr>
            <w:ins w:id="75" w:author="humengshi" w:date="2022-01-24T15:47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76" w:author="humengshi" w:date="2022-01-24T15:54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Pr="00ED00D1" w:rsidDel="006E30E2" w:rsidRDefault="00F25413" w:rsidP="00943848">
            <w:pPr>
              <w:pStyle w:val="TableParagraph"/>
              <w:kinsoku w:val="0"/>
              <w:overflowPunct w:val="0"/>
              <w:spacing w:before="57" w:line="230" w:lineRule="auto"/>
              <w:ind w:left="442" w:right="292" w:hanging="116"/>
              <w:rPr>
                <w:ins w:id="77" w:author="humengshi" w:date="2022-01-24T15:54:00Z"/>
                <w:sz w:val="18"/>
                <w:szCs w:val="18"/>
              </w:rPr>
            </w:pPr>
            <w:ins w:id="78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943848" w:rsidTr="00943848">
        <w:tblPrEx>
          <w:tblW w:w="9200" w:type="dxa"/>
          <w:tblInd w:w="85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79" w:author="humengshi" w:date="2022-01-24T15:54:00Z">
            <w:tblPrEx>
              <w:tblW w:w="0" w:type="auto"/>
              <w:tblInd w:w="85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724"/>
          <w:trPrChange w:id="80" w:author="humengshi" w:date="2022-01-24T15:54:00Z">
            <w:trPr>
              <w:gridAfter w:val="0"/>
              <w:trHeight w:val="724"/>
            </w:trPr>
          </w:trPrChange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PrChange w:id="81" w:author="humengshi" w:date="2022-01-24T15:54:00Z">
              <w:tcPr>
                <w:tcW w:w="1199" w:type="dxa"/>
                <w:gridSpan w:val="2"/>
                <w:tcBorders>
                  <w:top w:val="single" w:sz="2" w:space="0" w:color="000000"/>
                  <w:left w:val="single" w:sz="1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4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82" w:author="humengshi" w:date="2022-01-24T15:54:00Z">
              <w:tcPr>
                <w:tcW w:w="20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49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83" w:author="humengshi" w:date="2022-01-24T15:54:00Z">
              <w:tcPr>
                <w:tcW w:w="1999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49"/>
              <w:ind w:left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84" w:author="humengshi" w:date="2022-01-24T15:54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4" w:line="232" w:lineRule="auto"/>
              <w:ind w:left="192" w:right="163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 nominal packet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 value for HE-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+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DCM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85" w:author="humengshi" w:date="2022-01-24T15:54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Pr="00ED00D1" w:rsidRDefault="00F25413" w:rsidP="00943848">
            <w:pPr>
              <w:pStyle w:val="TableParagraph"/>
              <w:kinsoku w:val="0"/>
              <w:overflowPunct w:val="0"/>
              <w:spacing w:before="54" w:line="232" w:lineRule="auto"/>
              <w:ind w:left="192" w:right="163" w:hanging="1"/>
              <w:jc w:val="center"/>
              <w:rPr>
                <w:ins w:id="86" w:author="humengshi" w:date="2022-01-24T15:54:00Z"/>
                <w:sz w:val="18"/>
                <w:szCs w:val="18"/>
              </w:rPr>
            </w:pPr>
            <w:ins w:id="87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943848" w:rsidTr="00943848">
        <w:tblPrEx>
          <w:tblW w:w="9200" w:type="dxa"/>
          <w:tblInd w:w="85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88" w:author="humengshi" w:date="2022-01-24T15:54:00Z">
            <w:tblPrEx>
              <w:tblW w:w="0" w:type="auto"/>
              <w:tblInd w:w="85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713"/>
          <w:trPrChange w:id="89" w:author="humengshi" w:date="2022-01-24T15:54:00Z">
            <w:trPr>
              <w:gridAfter w:val="0"/>
              <w:trHeight w:val="713"/>
            </w:trPr>
          </w:trPrChange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PrChange w:id="90" w:author="humengshi" w:date="2022-01-24T15:54:00Z">
              <w:tcPr>
                <w:tcW w:w="1199" w:type="dxa"/>
                <w:gridSpan w:val="2"/>
                <w:tcBorders>
                  <w:top w:val="single" w:sz="2" w:space="0" w:color="000000"/>
                  <w:left w:val="single" w:sz="1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0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91" w:author="humengshi" w:date="2022-01-24T15:54:00Z">
              <w:tcPr>
                <w:tcW w:w="20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5" w:line="232" w:lineRule="auto"/>
              <w:ind w:left="143" w:right="115" w:hanging="1"/>
              <w:jc w:val="center"/>
              <w:rPr>
                <w:ins w:id="92" w:author="humengshi" w:date="2022-01-24T15:50:00Z"/>
                <w:sz w:val="18"/>
                <w:szCs w:val="18"/>
              </w:rPr>
            </w:pPr>
            <w:del w:id="93" w:author="humengshi" w:date="2022-01-24T15:49:00Z">
              <w:r w:rsidDel="007422E5">
                <w:rPr>
                  <w:sz w:val="18"/>
                  <w:szCs w:val="18"/>
                </w:rPr>
                <w:delText>HE nominal packet</w:delText>
              </w:r>
              <w:r w:rsidDel="007422E5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padding value for HE-</w:delText>
              </w:r>
              <w:r w:rsidDel="007422E5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MCS</w:delText>
              </w:r>
              <w:r w:rsidDel="007422E5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0</w:delText>
              </w:r>
              <w:r w:rsidDel="007422E5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+</w:delText>
              </w:r>
              <w:r w:rsidDel="007422E5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DCM</w:delText>
              </w:r>
              <w:r w:rsidDel="007422E5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(=</w:delText>
              </w:r>
              <w:r w:rsidDel="007422E5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0</w:delText>
              </w:r>
              <w:r w:rsidDel="007422E5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7422E5">
                <w:rPr>
                  <w:sz w:val="18"/>
                  <w:szCs w:val="18"/>
                </w:rPr>
                <w:delText>µs)</w:delText>
              </w:r>
            </w:del>
          </w:p>
          <w:p w:rsidR="00943848" w:rsidRDefault="00943848" w:rsidP="00943848">
            <w:pPr>
              <w:pStyle w:val="TableParagraph"/>
              <w:kinsoku w:val="0"/>
              <w:overflowPunct w:val="0"/>
              <w:spacing w:before="55" w:line="232" w:lineRule="auto"/>
              <w:ind w:left="143" w:right="115" w:hanging="1"/>
              <w:jc w:val="center"/>
              <w:rPr>
                <w:sz w:val="18"/>
                <w:szCs w:val="18"/>
              </w:rPr>
            </w:pPr>
            <w:ins w:id="94" w:author="humengshi" w:date="2022-01-24T15:50:00Z">
              <w:r>
                <w:rPr>
                  <w:sz w:val="18"/>
                  <w:szCs w:val="18"/>
                </w:rPr>
                <w:t>0</w:t>
              </w:r>
              <w:r>
                <w:rPr>
                  <w:spacing w:val="-3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µs (see NOTE 1)</w:t>
              </w:r>
            </w:ins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95" w:author="humengshi" w:date="2022-01-24T15:54:00Z">
              <w:tcPr>
                <w:tcW w:w="1999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5" w:line="232" w:lineRule="auto"/>
              <w:ind w:left="204" w:right="174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 nominal packet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value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+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DCM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96" w:author="humengshi" w:date="2022-01-24T15:54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Default="00943848" w:rsidP="00943848">
            <w:pPr>
              <w:pStyle w:val="TableParagraph"/>
              <w:kinsoku w:val="0"/>
              <w:overflowPunct w:val="0"/>
              <w:spacing w:before="55" w:line="232" w:lineRule="auto"/>
              <w:ind w:left="193" w:right="163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 nominal packet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 value for HE-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+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DCM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97" w:author="humengshi" w:date="2022-01-24T15:54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2" w:space="0" w:color="000000"/>
                </w:tcBorders>
              </w:tcPr>
            </w:tcPrChange>
          </w:tcPr>
          <w:p w:rsidR="00943848" w:rsidRPr="00ED00D1" w:rsidRDefault="00F25413" w:rsidP="00943848">
            <w:pPr>
              <w:pStyle w:val="TableParagraph"/>
              <w:kinsoku w:val="0"/>
              <w:overflowPunct w:val="0"/>
              <w:spacing w:before="55" w:line="232" w:lineRule="auto"/>
              <w:ind w:left="193" w:right="163" w:hanging="1"/>
              <w:jc w:val="center"/>
              <w:rPr>
                <w:ins w:id="98" w:author="humengshi" w:date="2022-01-24T15:54:00Z"/>
                <w:sz w:val="18"/>
                <w:szCs w:val="18"/>
              </w:rPr>
            </w:pPr>
            <w:ins w:id="99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943848" w:rsidTr="00943848">
        <w:trPr>
          <w:trHeight w:val="713"/>
          <w:ins w:id="100" w:author="humengshi" w:date="2022-01-24T15:51:00Z"/>
        </w:trPr>
        <w:tc>
          <w:tcPr>
            <w:tcW w:w="9200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43848" w:rsidRDefault="00943848" w:rsidP="00AF4430">
            <w:pPr>
              <w:jc w:val="both"/>
              <w:rPr>
                <w:sz w:val="20"/>
              </w:rPr>
            </w:pPr>
          </w:p>
          <w:p w:rsidR="00943848" w:rsidRDefault="00943848" w:rsidP="00AF4430">
            <w:pPr>
              <w:jc w:val="both"/>
              <w:rPr>
                <w:sz w:val="20"/>
              </w:rPr>
            </w:pPr>
            <w:ins w:id="101" w:author="humengshi" w:date="2022-01-24T15:51:00Z">
              <w:r w:rsidRPr="00AF4430">
                <w:rPr>
                  <w:sz w:val="20"/>
                </w:rPr>
                <w:t xml:space="preserve">NOTE 1 - The nominal packet padding value conveyed by the PPE Thresholds field in the HE Capabilities element is 0 us </w:t>
              </w:r>
            </w:ins>
            <w:ins w:id="102" w:author="humengshi" w:date="2022-01-24T15:53:00Z">
              <w:r>
                <w:rPr>
                  <w:rFonts w:hint="eastAsia"/>
                  <w:sz w:val="20"/>
                  <w:lang w:eastAsia="zh-CN"/>
                </w:rPr>
                <w:t>in</w:t>
              </w:r>
              <w:r>
                <w:rPr>
                  <w:sz w:val="20"/>
                </w:rPr>
                <w:t xml:space="preserve"> </w:t>
              </w:r>
            </w:ins>
            <w:ins w:id="103" w:author="humengshi" w:date="2022-01-24T15:51:00Z">
              <w:r w:rsidRPr="00AF4430">
                <w:rPr>
                  <w:sz w:val="20"/>
                </w:rPr>
                <w:t>these cases.</w:t>
              </w:r>
            </w:ins>
          </w:p>
          <w:p w:rsidR="00943848" w:rsidRPr="00AF4430" w:rsidRDefault="00943848" w:rsidP="00AF4430">
            <w:pPr>
              <w:jc w:val="both"/>
              <w:rPr>
                <w:ins w:id="104" w:author="humengshi" w:date="2022-01-24T15:51:00Z"/>
                <w:sz w:val="20"/>
              </w:rPr>
            </w:pPr>
          </w:p>
          <w:p w:rsidR="00943848" w:rsidRDefault="00943848" w:rsidP="00AF4430">
            <w:pPr>
              <w:jc w:val="both"/>
              <w:rPr>
                <w:sz w:val="20"/>
              </w:rPr>
            </w:pPr>
            <w:ins w:id="105" w:author="humengshi" w:date="2022-01-24T15:51:00Z">
              <w:r w:rsidRPr="00AF4430">
                <w:rPr>
                  <w:sz w:val="20"/>
                </w:rPr>
                <w:lastRenderedPageBreak/>
                <w:t>NOTE 2 - HE nominal packet padding value is the value conveyed by the PPE Thresholds field in the HE Capabilities element.</w:t>
              </w:r>
            </w:ins>
          </w:p>
          <w:p w:rsidR="00943848" w:rsidRPr="00AF4430" w:rsidRDefault="00943848" w:rsidP="00AF4430">
            <w:pPr>
              <w:jc w:val="both"/>
              <w:rPr>
                <w:ins w:id="106" w:author="humengshi" w:date="2022-01-24T15:51:00Z"/>
                <w:sz w:val="20"/>
              </w:rPr>
            </w:pPr>
          </w:p>
          <w:p w:rsidR="00943848" w:rsidRDefault="00943848" w:rsidP="00AF4430">
            <w:pPr>
              <w:pStyle w:val="TableParagraph"/>
              <w:kinsoku w:val="0"/>
              <w:overflowPunct w:val="0"/>
              <w:spacing w:before="55" w:line="232" w:lineRule="auto"/>
              <w:ind w:right="163"/>
              <w:jc w:val="both"/>
              <w:rPr>
                <w:sz w:val="20"/>
              </w:rPr>
            </w:pPr>
            <w:ins w:id="107" w:author="humengshi" w:date="2022-01-24T15:51:00Z">
              <w:r w:rsidRPr="00AF4430">
                <w:rPr>
                  <w:sz w:val="20"/>
                </w:rPr>
                <w:t>NOTE 3 - EHT common nominal packet padding value is the value conveyed by the Common Nominal Packet Padding</w:t>
              </w:r>
            </w:ins>
            <w:ins w:id="108" w:author="humengshi" w:date="2022-01-27T10:24:00Z">
              <w:r w:rsidR="0004057B">
                <w:rPr>
                  <w:sz w:val="20"/>
                </w:rPr>
                <w:t xml:space="preserve"> subfield </w:t>
              </w:r>
            </w:ins>
            <w:ins w:id="109" w:author="humengshi" w:date="2022-01-24T15:51:00Z">
              <w:r w:rsidRPr="00AF4430">
                <w:rPr>
                  <w:sz w:val="20"/>
                </w:rPr>
                <w:t xml:space="preserve">in the EHT PHY Capabilities Information field in the </w:t>
              </w:r>
            </w:ins>
            <w:ins w:id="110" w:author="humengshi" w:date="2022-01-27T10:24:00Z">
              <w:r w:rsidR="0004057B">
                <w:rPr>
                  <w:sz w:val="20"/>
                </w:rPr>
                <w:t>EHT</w:t>
              </w:r>
            </w:ins>
            <w:ins w:id="111" w:author="humengshi" w:date="2022-01-24T15:51:00Z">
              <w:r w:rsidRPr="00AF4430">
                <w:rPr>
                  <w:sz w:val="20"/>
                </w:rPr>
                <w:t xml:space="preserve"> Capabilities element.</w:t>
              </w:r>
            </w:ins>
          </w:p>
          <w:p w:rsidR="00943848" w:rsidRDefault="00943848" w:rsidP="00AF4430">
            <w:pPr>
              <w:jc w:val="both"/>
              <w:rPr>
                <w:ins w:id="112" w:author="humengshi" w:date="2022-01-24T15:54:00Z"/>
                <w:sz w:val="20"/>
              </w:rPr>
            </w:pPr>
          </w:p>
        </w:tc>
      </w:tr>
    </w:tbl>
    <w:p w:rsidR="008E4B93" w:rsidRPr="00E46B2E" w:rsidRDefault="008E4B93" w:rsidP="00E14E4D"/>
    <w:p w:rsidR="008E4B93" w:rsidRPr="00465DA2" w:rsidRDefault="00465DA2" w:rsidP="00E14E4D">
      <w:pPr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</w:t>
      </w:r>
      <w:r>
        <w:rPr>
          <w:b/>
          <w:i/>
          <w:sz w:val="20"/>
          <w:highlight w:val="yellow"/>
          <w:lang w:eastAsia="zh-CN"/>
        </w:rPr>
        <w:t xml:space="preserve">se </w:t>
      </w:r>
      <w:r w:rsidRPr="00E46B2E">
        <w:rPr>
          <w:b/>
          <w:i/>
          <w:sz w:val="20"/>
          <w:highlight w:val="yellow"/>
          <w:lang w:eastAsia="zh-CN"/>
        </w:rPr>
        <w:t>make the changes as follows</w:t>
      </w:r>
      <w:r>
        <w:rPr>
          <w:b/>
          <w:i/>
          <w:sz w:val="20"/>
          <w:highlight w:val="yellow"/>
          <w:lang w:eastAsia="zh-CN"/>
        </w:rPr>
        <w:t xml:space="preserve"> to table 35-2 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 (to be consistent with the above table)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465DA2" w:rsidRDefault="00465DA2" w:rsidP="00465DA2">
      <w:r>
        <w:t>Table</w:t>
      </w:r>
      <w:r>
        <w:rPr>
          <w:spacing w:val="-10"/>
        </w:rPr>
        <w:t xml:space="preserve"> </w:t>
      </w:r>
      <w:r>
        <w:t>35-2—EHT</w:t>
      </w:r>
      <w:r>
        <w:rPr>
          <w:spacing w:val="-9"/>
        </w:rPr>
        <w:t xml:space="preserve"> </w:t>
      </w:r>
      <w:r>
        <w:t>nominal</w:t>
      </w:r>
      <w:r>
        <w:rPr>
          <w:spacing w:val="-9"/>
        </w:rPr>
        <w:t xml:space="preserve"> </w:t>
      </w:r>
      <w:r>
        <w:t>packet</w:t>
      </w:r>
      <w:r>
        <w:rPr>
          <w:spacing w:val="-11"/>
        </w:rPr>
        <w:t xml:space="preserve"> </w:t>
      </w:r>
      <w:r>
        <w:t>padding</w:t>
      </w:r>
      <w:r>
        <w:rPr>
          <w:spacing w:val="-9"/>
        </w:rPr>
        <w:t xml:space="preserve"> </w:t>
      </w:r>
      <w:r>
        <w:t>indication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PPE</w:t>
      </w:r>
      <w:r>
        <w:rPr>
          <w:spacing w:val="-9"/>
        </w:rPr>
        <w:t xml:space="preserve"> </w:t>
      </w:r>
      <w:r>
        <w:t>Thresholds</w:t>
      </w:r>
      <w:r>
        <w:rPr>
          <w:spacing w:val="-10"/>
        </w:rPr>
        <w:t xml:space="preserve"> </w:t>
      </w:r>
      <w:r>
        <w:t>Present</w:t>
      </w:r>
      <w:r>
        <w:rPr>
          <w:spacing w:val="-10"/>
        </w:rPr>
        <w:t xml:space="preserve"> </w:t>
      </w:r>
      <w:r>
        <w:t>sub</w:t>
      </w:r>
      <w:r>
        <w:rPr>
          <w:spacing w:val="-53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in both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EHT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Capabilities</w:t>
      </w:r>
      <w:r>
        <w:rPr>
          <w:spacing w:val="-1"/>
        </w:rPr>
        <w:t xml:space="preserve"> </w:t>
      </w:r>
      <w:r>
        <w:t>elements</w:t>
      </w:r>
    </w:p>
    <w:p w:rsidR="00465DA2" w:rsidRDefault="00465DA2" w:rsidP="00465DA2">
      <w:pPr>
        <w:pStyle w:val="af9"/>
        <w:kinsoku w:val="0"/>
        <w:overflowPunct w:val="0"/>
        <w:spacing w:before="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8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2000"/>
        <w:gridCol w:w="1999"/>
        <w:gridCol w:w="2001"/>
        <w:tblGridChange w:id="113">
          <w:tblGrid>
            <w:gridCol w:w="15"/>
            <w:gridCol w:w="1184"/>
            <w:gridCol w:w="15"/>
            <w:gridCol w:w="1985"/>
            <w:gridCol w:w="15"/>
            <w:gridCol w:w="1984"/>
            <w:gridCol w:w="15"/>
            <w:gridCol w:w="1986"/>
            <w:gridCol w:w="15"/>
          </w:tblGrid>
        </w:tblGridChange>
      </w:tblGrid>
      <w:tr w:rsidR="00465DA2" w:rsidTr="007C51B0">
        <w:trPr>
          <w:trHeight w:val="379"/>
        </w:trPr>
        <w:tc>
          <w:tcPr>
            <w:tcW w:w="11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65DA2" w:rsidRDefault="00465DA2" w:rsidP="007C51B0">
            <w:pPr>
              <w:pStyle w:val="TableParagraph"/>
              <w:kinsoku w:val="0"/>
              <w:overflowPunct w:val="0"/>
              <w:spacing w:before="151"/>
              <w:ind w:left="17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EHT-MCS</w:t>
            </w:r>
          </w:p>
        </w:tc>
        <w:tc>
          <w:tcPr>
            <w:tcW w:w="39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77"/>
              <w:ind w:left="1005"/>
              <w:rPr>
                <w:b/>
                <w:bCs/>
                <w:sz w:val="18"/>
                <w:szCs w:val="18"/>
              </w:rPr>
            </w:pPr>
            <w:del w:id="114" w:author="humengshi" w:date="2022-01-24T16:00:00Z">
              <w:r w:rsidDel="007F520A">
                <w:rPr>
                  <w:b/>
                  <w:bCs/>
                  <w:sz w:val="18"/>
                  <w:szCs w:val="18"/>
                </w:rPr>
                <w:delText>Small</w:delText>
              </w:r>
              <w:r w:rsidDel="007F520A">
                <w:rPr>
                  <w:b/>
                  <w:bCs/>
                  <w:spacing w:val="-4"/>
                  <w:sz w:val="18"/>
                  <w:szCs w:val="18"/>
                </w:rPr>
                <w:delText xml:space="preserve"> </w:delText>
              </w:r>
              <w:r w:rsidDel="007F520A">
                <w:rPr>
                  <w:b/>
                  <w:bCs/>
                  <w:sz w:val="18"/>
                  <w:szCs w:val="18"/>
                </w:rPr>
                <w:delText>size</w:delText>
              </w:r>
              <w:r w:rsidDel="007F520A">
                <w:rPr>
                  <w:b/>
                  <w:bCs/>
                  <w:spacing w:val="-3"/>
                  <w:sz w:val="18"/>
                  <w:szCs w:val="18"/>
                </w:rPr>
                <w:delText xml:space="preserve"> </w:delText>
              </w:r>
              <w:r w:rsidDel="007F520A">
                <w:rPr>
                  <w:b/>
                  <w:bCs/>
                  <w:sz w:val="18"/>
                  <w:szCs w:val="18"/>
                </w:rPr>
                <w:delText>RU/MRU</w:delText>
              </w:r>
              <w:r w:rsidDel="007F520A">
                <w:rPr>
                  <w:b/>
                  <w:bCs/>
                  <w:spacing w:val="-2"/>
                  <w:sz w:val="18"/>
                  <w:szCs w:val="18"/>
                </w:rPr>
                <w:delText xml:space="preserve"> </w:delText>
              </w:r>
              <w:r w:rsidDel="007F520A">
                <w:rPr>
                  <w:b/>
                  <w:bCs/>
                  <w:sz w:val="18"/>
                  <w:szCs w:val="18"/>
                </w:rPr>
                <w:delText>&lt;</w:delText>
              </w:r>
              <w:r w:rsidDel="007F520A">
                <w:rPr>
                  <w:b/>
                  <w:bCs/>
                  <w:spacing w:val="-2"/>
                  <w:sz w:val="18"/>
                  <w:szCs w:val="18"/>
                </w:rPr>
                <w:delText xml:space="preserve"> </w:delText>
              </w:r>
              <w:r w:rsidDel="007F520A">
                <w:rPr>
                  <w:b/>
                  <w:bCs/>
                  <w:sz w:val="18"/>
                  <w:szCs w:val="18"/>
                </w:rPr>
                <w:delText>242</w:delText>
              </w:r>
            </w:del>
          </w:p>
        </w:tc>
        <w:tc>
          <w:tcPr>
            <w:tcW w:w="200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b/>
                <w:bCs/>
              </w:rPr>
            </w:pPr>
          </w:p>
          <w:p w:rsidR="00465DA2" w:rsidRDefault="00465DA2" w:rsidP="007C51B0">
            <w:pPr>
              <w:pStyle w:val="TableParagraph"/>
              <w:kinsoku w:val="0"/>
              <w:overflowPunct w:val="0"/>
              <w:spacing w:line="182" w:lineRule="exact"/>
              <w:ind w:left="204" w:right="178"/>
              <w:jc w:val="center"/>
              <w:rPr>
                <w:b/>
                <w:bCs/>
                <w:sz w:val="18"/>
                <w:szCs w:val="18"/>
              </w:rPr>
            </w:pPr>
            <w:del w:id="115" w:author="humengshi" w:date="2022-01-24T16:00:00Z">
              <w:r w:rsidDel="007F520A">
                <w:rPr>
                  <w:b/>
                  <w:bCs/>
                  <w:sz w:val="18"/>
                  <w:szCs w:val="18"/>
                </w:rPr>
                <w:delText>Large</w:delText>
              </w:r>
              <w:r w:rsidDel="007F520A">
                <w:rPr>
                  <w:b/>
                  <w:bCs/>
                  <w:spacing w:val="-4"/>
                  <w:sz w:val="18"/>
                  <w:szCs w:val="18"/>
                </w:rPr>
                <w:delText xml:space="preserve"> </w:delText>
              </w:r>
              <w:r w:rsidDel="007F520A">
                <w:rPr>
                  <w:b/>
                  <w:bCs/>
                  <w:sz w:val="18"/>
                  <w:szCs w:val="18"/>
                </w:rPr>
                <w:delText>size</w:delText>
              </w:r>
              <w:r w:rsidDel="007F520A">
                <w:rPr>
                  <w:b/>
                  <w:bCs/>
                  <w:spacing w:val="-5"/>
                  <w:sz w:val="18"/>
                  <w:szCs w:val="18"/>
                </w:rPr>
                <w:delText xml:space="preserve"> </w:delText>
              </w:r>
            </w:del>
            <w:r>
              <w:rPr>
                <w:b/>
                <w:bCs/>
                <w:sz w:val="18"/>
                <w:szCs w:val="18"/>
              </w:rPr>
              <w:t>RU/MRU</w:t>
            </w:r>
            <w:ins w:id="116" w:author="humengshi" w:date="2022-01-24T16:00:00Z">
              <w:r w:rsidR="007F520A">
                <w:rPr>
                  <w:b/>
                  <w:bCs/>
                  <w:sz w:val="18"/>
                  <w:szCs w:val="18"/>
                </w:rPr>
                <w:t xml:space="preserve"> size</w:t>
              </w:r>
            </w:ins>
          </w:p>
          <w:p w:rsidR="00465DA2" w:rsidRDefault="00465DA2" w:rsidP="007C51B0">
            <w:pPr>
              <w:pStyle w:val="TableParagraph"/>
              <w:kinsoku w:val="0"/>
              <w:overflowPunct w:val="0"/>
              <w:spacing w:line="244" w:lineRule="exact"/>
              <w:ind w:left="204" w:right="17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≥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242</w:t>
            </w:r>
            <w:ins w:id="117" w:author="humengshi" w:date="2022-01-24T16:00:00Z">
              <w:r w:rsidR="007F520A">
                <w:rPr>
                  <w:b/>
                  <w:bCs/>
                  <w:sz w:val="18"/>
                  <w:szCs w:val="18"/>
                </w:rPr>
                <w:t>-tone</w:t>
              </w:r>
            </w:ins>
          </w:p>
        </w:tc>
      </w:tr>
      <w:tr w:rsidR="00465DA2" w:rsidTr="007C51B0">
        <w:trPr>
          <w:trHeight w:val="580"/>
        </w:trPr>
        <w:tc>
          <w:tcPr>
            <w:tcW w:w="11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af9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177"/>
              <w:ind w:left="390" w:right="36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RU/MRU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ins w:id="118" w:author="humengshi" w:date="2022-01-24T16:00:00Z">
              <w:r w:rsidR="007F520A">
                <w:rPr>
                  <w:b/>
                  <w:bCs/>
                  <w:spacing w:val="-2"/>
                  <w:sz w:val="18"/>
                  <w:szCs w:val="18"/>
                </w:rPr>
                <w:t xml:space="preserve">size </w:t>
              </w:r>
            </w:ins>
            <w:r>
              <w:rPr>
                <w:b/>
                <w:bCs/>
                <w:sz w:val="18"/>
                <w:szCs w:val="18"/>
              </w:rPr>
              <w:t>&lt;</w:t>
            </w:r>
            <w:r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106</w:t>
            </w:r>
            <w:ins w:id="119" w:author="humengshi" w:date="2022-01-24T16:00:00Z">
              <w:r w:rsidR="007F520A">
                <w:rPr>
                  <w:b/>
                  <w:bCs/>
                  <w:sz w:val="18"/>
                  <w:szCs w:val="18"/>
                </w:rPr>
                <w:t>-tone</w:t>
              </w:r>
            </w:ins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84" w:line="230" w:lineRule="auto"/>
              <w:ind w:left="302" w:right="273" w:firstLine="5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106-tone RU and</w:t>
            </w:r>
            <w:r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106+26-tone</w:t>
            </w:r>
            <w:r>
              <w:rPr>
                <w:b/>
                <w:bCs/>
                <w:spacing w:val="-1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MRU</w:t>
            </w:r>
          </w:p>
        </w:tc>
        <w:tc>
          <w:tcPr>
            <w:tcW w:w="2001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465DA2" w:rsidRDefault="00465DA2" w:rsidP="007C51B0">
            <w:pPr>
              <w:pStyle w:val="af9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465DA2" w:rsidTr="007C51B0">
        <w:trPr>
          <w:trHeight w:val="512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37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0–11</w:t>
            </w:r>
          </w:p>
        </w:tc>
        <w:tc>
          <w:tcPr>
            <w:tcW w:w="2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37"/>
              <w:ind w:left="389" w:right="3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µs</w:t>
            </w:r>
          </w:p>
        </w:tc>
        <w:tc>
          <w:tcPr>
            <w:tcW w:w="19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37"/>
              <w:ind w:left="8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µs</w:t>
            </w:r>
          </w:p>
        </w:tc>
        <w:tc>
          <w:tcPr>
            <w:tcW w:w="2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44" w:line="230" w:lineRule="auto"/>
              <w:ind w:left="442" w:right="292" w:hanging="116"/>
              <w:rPr>
                <w:ins w:id="120" w:author="humengshi" w:date="2022-01-24T16:01:00Z"/>
                <w:sz w:val="18"/>
                <w:szCs w:val="18"/>
              </w:rPr>
            </w:pPr>
            <w:del w:id="121" w:author="humengshi" w:date="2022-01-24T16:01:00Z">
              <w:r w:rsidDel="00274A8B">
                <w:rPr>
                  <w:sz w:val="18"/>
                  <w:szCs w:val="18"/>
                </w:rPr>
                <w:delText>Common 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44" w:line="230" w:lineRule="auto"/>
              <w:ind w:left="442" w:right="292" w:hanging="116"/>
              <w:rPr>
                <w:sz w:val="18"/>
                <w:szCs w:val="18"/>
              </w:rPr>
            </w:pPr>
            <w:ins w:id="122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465DA2" w:rsidTr="007C51B0">
        <w:trPr>
          <w:trHeight w:val="525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4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4" w:line="232" w:lineRule="auto"/>
              <w:ind w:left="453" w:right="301" w:hanging="114"/>
              <w:rPr>
                <w:ins w:id="123" w:author="humengshi" w:date="2022-01-24T16:01:00Z"/>
                <w:sz w:val="18"/>
                <w:szCs w:val="18"/>
              </w:rPr>
            </w:pPr>
            <w:del w:id="124" w:author="humengshi" w:date="2022-01-24T16:01:00Z">
              <w:r w:rsidDel="00274A8B">
                <w:rPr>
                  <w:sz w:val="18"/>
                  <w:szCs w:val="18"/>
                </w:rPr>
                <w:delText>Common</w:delText>
              </w:r>
              <w:r w:rsidDel="00274A8B">
                <w:rPr>
                  <w:spacing w:val="-10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54" w:line="232" w:lineRule="auto"/>
              <w:ind w:left="453" w:right="301" w:hanging="114"/>
              <w:rPr>
                <w:sz w:val="18"/>
                <w:szCs w:val="18"/>
              </w:rPr>
            </w:pPr>
            <w:ins w:id="125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4" w:line="232" w:lineRule="auto"/>
              <w:ind w:left="453" w:right="299" w:hanging="116"/>
              <w:rPr>
                <w:ins w:id="126" w:author="humengshi" w:date="2022-01-24T16:01:00Z"/>
                <w:sz w:val="18"/>
                <w:szCs w:val="18"/>
              </w:rPr>
            </w:pPr>
            <w:del w:id="127" w:author="humengshi" w:date="2022-01-24T16:01:00Z">
              <w:r w:rsidDel="00274A8B">
                <w:rPr>
                  <w:spacing w:val="-1"/>
                  <w:sz w:val="18"/>
                  <w:szCs w:val="18"/>
                </w:rPr>
                <w:delText xml:space="preserve">Common </w:delText>
              </w:r>
              <w:r w:rsidDel="00274A8B">
                <w:rPr>
                  <w:sz w:val="18"/>
                  <w:szCs w:val="18"/>
                </w:rPr>
                <w:delText>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54" w:line="232" w:lineRule="auto"/>
              <w:ind w:left="453" w:right="299" w:hanging="116"/>
              <w:rPr>
                <w:sz w:val="18"/>
                <w:szCs w:val="18"/>
              </w:rPr>
            </w:pPr>
            <w:ins w:id="128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4" w:line="232" w:lineRule="auto"/>
              <w:ind w:left="442" w:right="292" w:hanging="116"/>
              <w:rPr>
                <w:ins w:id="129" w:author="humengshi" w:date="2022-01-24T16:01:00Z"/>
                <w:sz w:val="18"/>
                <w:szCs w:val="18"/>
              </w:rPr>
            </w:pPr>
            <w:del w:id="130" w:author="humengshi" w:date="2022-01-24T16:01:00Z">
              <w:r w:rsidDel="00274A8B">
                <w:rPr>
                  <w:sz w:val="18"/>
                  <w:szCs w:val="18"/>
                </w:rPr>
                <w:delText>Common 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54" w:line="232" w:lineRule="auto"/>
              <w:ind w:left="442" w:right="292" w:hanging="116"/>
              <w:rPr>
                <w:sz w:val="18"/>
                <w:szCs w:val="18"/>
              </w:rPr>
            </w:pPr>
            <w:ins w:id="131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465DA2" w:rsidTr="007C51B0">
        <w:trPr>
          <w:trHeight w:val="52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4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49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49"/>
              <w:ind w:left="9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4" w:line="232" w:lineRule="auto"/>
              <w:ind w:left="442" w:right="292" w:hanging="116"/>
              <w:rPr>
                <w:ins w:id="132" w:author="humengshi" w:date="2022-01-24T16:01:00Z"/>
                <w:sz w:val="18"/>
                <w:szCs w:val="18"/>
              </w:rPr>
            </w:pPr>
            <w:del w:id="133" w:author="humengshi" w:date="2022-01-24T16:01:00Z">
              <w:r w:rsidDel="00274A8B">
                <w:rPr>
                  <w:sz w:val="18"/>
                  <w:szCs w:val="18"/>
                </w:rPr>
                <w:delText>Common 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54" w:line="232" w:lineRule="auto"/>
              <w:ind w:left="442" w:right="292" w:hanging="116"/>
              <w:rPr>
                <w:sz w:val="18"/>
                <w:szCs w:val="18"/>
              </w:rPr>
            </w:pPr>
            <w:ins w:id="134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465DA2" w:rsidTr="00274A8B">
        <w:tblPrEx>
          <w:tblW w:w="0" w:type="auto"/>
          <w:tblInd w:w="85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135" w:author="humengshi" w:date="2022-01-24T16:01:00Z">
            <w:tblPrEx>
              <w:tblW w:w="0" w:type="auto"/>
              <w:tblInd w:w="85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3"/>
          <w:trPrChange w:id="136" w:author="humengshi" w:date="2022-01-24T16:01:00Z">
            <w:trPr>
              <w:gridAfter w:val="0"/>
              <w:trHeight w:val="513"/>
            </w:trPr>
          </w:trPrChange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PrChange w:id="137" w:author="humengshi" w:date="2022-01-24T16:01:00Z">
              <w:tcPr>
                <w:tcW w:w="1199" w:type="dxa"/>
                <w:gridSpan w:val="2"/>
                <w:tcBorders>
                  <w:top w:val="single" w:sz="2" w:space="0" w:color="000000"/>
                  <w:left w:val="single" w:sz="12" w:space="0" w:color="000000"/>
                  <w:bottom w:val="single" w:sz="12" w:space="0" w:color="000000"/>
                  <w:right w:val="single" w:sz="2" w:space="0" w:color="000000"/>
                </w:tcBorders>
              </w:tcPr>
            </w:tcPrChange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0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138" w:author="humengshi" w:date="2022-01-24T16:01:00Z">
              <w:tcPr>
                <w:tcW w:w="20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2" w:space="0" w:color="000000"/>
                  <w:right w:val="single" w:sz="2" w:space="0" w:color="000000"/>
                </w:tcBorders>
              </w:tcPr>
            </w:tcPrChange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0"/>
              <w:ind w:left="388" w:right="3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µs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PrChange w:id="139" w:author="humengshi" w:date="2022-01-24T16:01:00Z">
              <w:tcPr>
                <w:tcW w:w="1999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2" w:space="0" w:color="000000"/>
                  <w:right w:val="single" w:sz="2" w:space="0" w:color="000000"/>
                </w:tcBorders>
              </w:tcPr>
            </w:tcPrChange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6" w:line="230" w:lineRule="auto"/>
              <w:ind w:left="453" w:right="299" w:hanging="116"/>
              <w:rPr>
                <w:ins w:id="140" w:author="humengshi" w:date="2022-01-24T16:01:00Z"/>
                <w:sz w:val="18"/>
                <w:szCs w:val="18"/>
              </w:rPr>
            </w:pPr>
            <w:del w:id="141" w:author="humengshi" w:date="2022-01-24T16:01:00Z">
              <w:r w:rsidDel="00274A8B">
                <w:rPr>
                  <w:spacing w:val="-1"/>
                  <w:sz w:val="18"/>
                  <w:szCs w:val="18"/>
                </w:rPr>
                <w:delText xml:space="preserve">Common </w:delText>
              </w:r>
              <w:r w:rsidDel="00274A8B">
                <w:rPr>
                  <w:sz w:val="18"/>
                  <w:szCs w:val="18"/>
                </w:rPr>
                <w:delText>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56" w:line="230" w:lineRule="auto"/>
              <w:ind w:left="453" w:right="299" w:hanging="116"/>
              <w:rPr>
                <w:sz w:val="18"/>
                <w:szCs w:val="18"/>
              </w:rPr>
            </w:pPr>
            <w:ins w:id="142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143" w:author="humengshi" w:date="2022-01-24T16:01:00Z">
              <w:tcPr>
                <w:tcW w:w="2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:rsidR="00465DA2" w:rsidRDefault="00465DA2" w:rsidP="007C51B0">
            <w:pPr>
              <w:pStyle w:val="TableParagraph"/>
              <w:kinsoku w:val="0"/>
              <w:overflowPunct w:val="0"/>
              <w:spacing w:before="57" w:line="230" w:lineRule="auto"/>
              <w:ind w:left="442" w:right="292" w:hanging="116"/>
              <w:rPr>
                <w:ins w:id="144" w:author="humengshi" w:date="2022-01-24T16:01:00Z"/>
                <w:sz w:val="18"/>
                <w:szCs w:val="18"/>
              </w:rPr>
            </w:pPr>
            <w:del w:id="145" w:author="humengshi" w:date="2022-01-24T16:01:00Z">
              <w:r w:rsidDel="00274A8B">
                <w:rPr>
                  <w:sz w:val="18"/>
                  <w:szCs w:val="18"/>
                </w:rPr>
                <w:delText>Common Nominal</w:delText>
              </w:r>
              <w:r w:rsidDel="00274A8B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Packet</w:delText>
              </w:r>
              <w:r w:rsidDel="00274A8B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274A8B">
                <w:rPr>
                  <w:sz w:val="18"/>
                  <w:szCs w:val="18"/>
                </w:rPr>
                <w:delText>Padding</w:delText>
              </w:r>
            </w:del>
          </w:p>
          <w:p w:rsidR="00274A8B" w:rsidRDefault="00F25413" w:rsidP="007C51B0">
            <w:pPr>
              <w:pStyle w:val="TableParagraph"/>
              <w:kinsoku w:val="0"/>
              <w:overflowPunct w:val="0"/>
              <w:spacing w:before="57" w:line="230" w:lineRule="auto"/>
              <w:ind w:left="442" w:right="292" w:hanging="116"/>
              <w:rPr>
                <w:sz w:val="18"/>
                <w:szCs w:val="18"/>
              </w:rPr>
            </w:pPr>
            <w:ins w:id="146" w:author="humengshi" w:date="2022-01-24T15:46:00Z">
              <w:r>
                <w:rPr>
                  <w:sz w:val="18"/>
                  <w:szCs w:val="18"/>
                </w:rPr>
                <w:t>EHT common nominal packet padding value</w:t>
              </w:r>
            </w:ins>
          </w:p>
        </w:tc>
      </w:tr>
      <w:tr w:rsidR="00274A8B" w:rsidTr="00492082">
        <w:trPr>
          <w:trHeight w:val="513"/>
          <w:ins w:id="147" w:author="humengshi" w:date="2022-01-24T16:01:00Z"/>
        </w:trPr>
        <w:tc>
          <w:tcPr>
            <w:tcW w:w="7199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A8B" w:rsidRDefault="00274A8B" w:rsidP="00274A8B">
            <w:pPr>
              <w:pStyle w:val="TableParagraph"/>
              <w:kinsoku w:val="0"/>
              <w:overflowPunct w:val="0"/>
              <w:spacing w:before="55" w:line="232" w:lineRule="auto"/>
              <w:ind w:right="163"/>
              <w:jc w:val="both"/>
              <w:rPr>
                <w:ins w:id="148" w:author="humengshi" w:date="2022-01-24T16:02:00Z"/>
                <w:sz w:val="20"/>
              </w:rPr>
            </w:pPr>
            <w:ins w:id="149" w:author="humengshi" w:date="2022-01-24T16:02:00Z">
              <w:r w:rsidRPr="00AF4430">
                <w:rPr>
                  <w:sz w:val="20"/>
                </w:rPr>
                <w:t>NOTE - EHT common nominal packet padding value is the value conveyed by the Common Nominal Packet Padding</w:t>
              </w:r>
            </w:ins>
            <w:ins w:id="150" w:author="humengshi" w:date="2022-01-27T10:25:00Z">
              <w:r w:rsidR="0004057B">
                <w:rPr>
                  <w:sz w:val="20"/>
                </w:rPr>
                <w:t xml:space="preserve"> subfield</w:t>
              </w:r>
            </w:ins>
            <w:ins w:id="151" w:author="humengshi" w:date="2022-01-24T16:02:00Z">
              <w:r w:rsidRPr="00AF4430">
                <w:rPr>
                  <w:sz w:val="20"/>
                </w:rPr>
                <w:t xml:space="preserve"> in the EHT PHY Capabilities Information field in the </w:t>
              </w:r>
            </w:ins>
            <w:ins w:id="152" w:author="humengshi" w:date="2022-01-27T10:25:00Z">
              <w:r w:rsidR="0004057B">
                <w:rPr>
                  <w:sz w:val="20"/>
                </w:rPr>
                <w:t>EHT</w:t>
              </w:r>
            </w:ins>
            <w:ins w:id="153" w:author="humengshi" w:date="2022-01-24T16:02:00Z">
              <w:r w:rsidRPr="00AF4430">
                <w:rPr>
                  <w:sz w:val="20"/>
                </w:rPr>
                <w:t xml:space="preserve"> Capabilities element.</w:t>
              </w:r>
            </w:ins>
          </w:p>
          <w:p w:rsidR="00274A8B" w:rsidRPr="00274A8B" w:rsidDel="00274A8B" w:rsidRDefault="00274A8B" w:rsidP="007C51B0">
            <w:pPr>
              <w:pStyle w:val="TableParagraph"/>
              <w:kinsoku w:val="0"/>
              <w:overflowPunct w:val="0"/>
              <w:spacing w:before="57" w:line="230" w:lineRule="auto"/>
              <w:ind w:left="442" w:right="292" w:hanging="116"/>
              <w:rPr>
                <w:ins w:id="154" w:author="humengshi" w:date="2022-01-24T16:01:00Z"/>
                <w:sz w:val="18"/>
                <w:szCs w:val="18"/>
              </w:rPr>
            </w:pPr>
          </w:p>
        </w:tc>
      </w:tr>
    </w:tbl>
    <w:p w:rsidR="008E4B93" w:rsidRPr="00465DA2" w:rsidRDefault="008E4B93" w:rsidP="00E14E4D"/>
    <w:p w:rsidR="008E4B93" w:rsidRDefault="008E4B93" w:rsidP="00E14E4D"/>
    <w:p w:rsidR="002030BB" w:rsidRPr="000616DC" w:rsidRDefault="002030BB" w:rsidP="002030BB">
      <w:pPr>
        <w:pStyle w:val="2"/>
        <w:rPr>
          <w:rFonts w:ascii="Times New Roman" w:hAnsi="Times New Roman"/>
          <w:lang w:eastAsia="zh-CN"/>
        </w:rPr>
      </w:pPr>
      <w:r w:rsidRPr="000616DC">
        <w:rPr>
          <w:rFonts w:ascii="Times New Roman" w:hAnsi="Times New Roman"/>
        </w:rPr>
        <w:t xml:space="preserve">CID </w:t>
      </w:r>
      <w:r w:rsidR="008A372C" w:rsidRPr="000616DC">
        <w:rPr>
          <w:rFonts w:ascii="Times New Roman" w:hAnsi="Times New Roman"/>
          <w:lang w:eastAsia="zh-CN"/>
        </w:rPr>
        <w:t>7943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AA4D0A" w:rsidP="00034F95">
            <w:pPr>
              <w:jc w:val="right"/>
              <w:rPr>
                <w:sz w:val="20"/>
                <w:lang w:val="en-US" w:eastAsia="zh-CN"/>
              </w:rPr>
            </w:pPr>
            <w:r w:rsidRPr="00AA4D0A">
              <w:rPr>
                <w:sz w:val="20"/>
                <w:lang w:val="en-US" w:eastAsia="zh-CN"/>
              </w:rPr>
              <w:t>302.37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AA4D0A" w:rsidP="00034F95">
            <w:pPr>
              <w:rPr>
                <w:sz w:val="20"/>
                <w:lang w:val="en-US" w:eastAsia="zh-CN"/>
              </w:rPr>
            </w:pPr>
            <w:r w:rsidRPr="00AA4D0A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2030BB" w:rsidRPr="005F6D73" w:rsidRDefault="008E4930" w:rsidP="00034F95">
            <w:pPr>
              <w:rPr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>Reference for EHT PPE Thresholds should be updated.</w:t>
            </w:r>
          </w:p>
        </w:tc>
        <w:tc>
          <w:tcPr>
            <w:tcW w:w="1778" w:type="dxa"/>
            <w:shd w:val="clear" w:color="auto" w:fill="auto"/>
          </w:tcPr>
          <w:p w:rsidR="002030BB" w:rsidRPr="005F6D73" w:rsidRDefault="008E4930" w:rsidP="00034F95">
            <w:pPr>
              <w:rPr>
                <w:sz w:val="20"/>
                <w:lang w:val="en-US"/>
              </w:rPr>
            </w:pPr>
            <w:r w:rsidRPr="008E4930">
              <w:rPr>
                <w:rFonts w:ascii="Arial" w:hAnsi="Arial" w:cs="Arial"/>
                <w:sz w:val="20"/>
              </w:rPr>
              <w:t>Change "9.4.2.295c" to "9.4.2.295c.5"</w:t>
            </w:r>
          </w:p>
        </w:tc>
        <w:tc>
          <w:tcPr>
            <w:tcW w:w="2923" w:type="dxa"/>
            <w:shd w:val="clear" w:color="auto" w:fill="auto"/>
          </w:tcPr>
          <w:p w:rsidR="002030BB" w:rsidRDefault="000616DC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2030BB" w:rsidRDefault="002030BB" w:rsidP="00034F95">
            <w:pPr>
              <w:rPr>
                <w:b/>
                <w:i/>
                <w:sz w:val="20"/>
              </w:rPr>
            </w:pPr>
          </w:p>
          <w:p w:rsidR="002030BB" w:rsidRDefault="000616DC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Update the reference.</w:t>
            </w:r>
          </w:p>
          <w:p w:rsidR="000616DC" w:rsidRDefault="000616DC" w:rsidP="00034F95">
            <w:pPr>
              <w:rPr>
                <w:sz w:val="20"/>
                <w:lang w:eastAsia="zh-CN"/>
              </w:rPr>
            </w:pPr>
          </w:p>
          <w:p w:rsidR="000616DC" w:rsidRPr="00CB07F5" w:rsidRDefault="000616DC" w:rsidP="000616DC">
            <w:pPr>
              <w:rPr>
                <w:b/>
                <w:i/>
                <w:sz w:val="20"/>
              </w:rPr>
            </w:pPr>
            <w:r w:rsidRPr="00CB07F5">
              <w:rPr>
                <w:b/>
                <w:i/>
                <w:sz w:val="20"/>
                <w:highlight w:val="yellow"/>
                <w:lang w:eastAsia="zh-CN"/>
              </w:rPr>
              <w:t>Instructions to the editor</w:t>
            </w:r>
            <w:r w:rsidRPr="00CB07F5">
              <w:rPr>
                <w:b/>
                <w:i/>
                <w:sz w:val="20"/>
                <w:highlight w:val="yellow"/>
              </w:rPr>
              <w:t>:</w:t>
            </w:r>
            <w:r w:rsidRPr="00CB07F5">
              <w:rPr>
                <w:b/>
                <w:i/>
                <w:sz w:val="20"/>
              </w:rPr>
              <w:t xml:space="preserve">  </w:t>
            </w:r>
          </w:p>
          <w:p w:rsidR="000616DC" w:rsidRPr="00DE2A4B" w:rsidRDefault="000616DC" w:rsidP="000616DC">
            <w:pPr>
              <w:rPr>
                <w:sz w:val="20"/>
                <w:lang w:eastAsia="zh-CN"/>
              </w:rPr>
            </w:pPr>
            <w:r w:rsidRPr="00DE2A4B">
              <w:rPr>
                <w:sz w:val="20"/>
                <w:highlight w:val="yellow"/>
                <w:lang w:eastAsia="zh-CN"/>
              </w:rPr>
              <w:t>Please make the changes as follows to Page 42</w:t>
            </w:r>
            <w:r>
              <w:rPr>
                <w:sz w:val="20"/>
                <w:highlight w:val="yellow"/>
                <w:lang w:eastAsia="zh-CN"/>
              </w:rPr>
              <w:t>0</w:t>
            </w:r>
            <w:r w:rsidRPr="00DE2A4B">
              <w:rPr>
                <w:sz w:val="20"/>
                <w:highlight w:val="yellow"/>
                <w:lang w:eastAsia="zh-CN"/>
              </w:rPr>
              <w:t>, L</w:t>
            </w:r>
            <w:r>
              <w:rPr>
                <w:sz w:val="20"/>
                <w:highlight w:val="yellow"/>
                <w:lang w:eastAsia="zh-CN"/>
              </w:rPr>
              <w:t>37</w:t>
            </w:r>
            <w:r w:rsidRPr="00DE2A4B">
              <w:rPr>
                <w:sz w:val="20"/>
                <w:highlight w:val="yellow"/>
                <w:lang w:eastAsia="zh-CN"/>
              </w:rPr>
              <w:t xml:space="preserve"> in 802.11be D1.3:</w:t>
            </w:r>
            <w:r w:rsidRPr="00DE2A4B">
              <w:rPr>
                <w:sz w:val="20"/>
                <w:lang w:eastAsia="zh-CN"/>
              </w:rPr>
              <w:t xml:space="preserve"> </w:t>
            </w:r>
          </w:p>
          <w:p w:rsidR="002030BB" w:rsidRPr="00886A0B" w:rsidRDefault="000616DC" w:rsidP="000616DC">
            <w:pPr>
              <w:rPr>
                <w:b/>
                <w:i/>
                <w:sz w:val="20"/>
              </w:rPr>
            </w:pPr>
            <w:r w:rsidRPr="004A4D6B">
              <w:rPr>
                <w:sz w:val="20"/>
                <w:highlight w:val="cyan"/>
                <w:lang w:eastAsia="zh-CN"/>
              </w:rPr>
              <w:lastRenderedPageBreak/>
              <w:t>Change “</w:t>
            </w:r>
            <w:r w:rsidRPr="004A4D6B">
              <w:rPr>
                <w:sz w:val="20"/>
                <w:highlight w:val="cyan"/>
              </w:rPr>
              <w:t>9.4.2.313 (</w:t>
            </w:r>
            <w:r w:rsidRPr="004A4D6B">
              <w:rPr>
                <w:rFonts w:ascii="TimesNewRomanPSMT" w:eastAsia="TimesNewRomanPSMT" w:hAnsi="TimesNewRomanPSMT"/>
                <w:sz w:val="20"/>
                <w:highlight w:val="cyan"/>
              </w:rPr>
              <w:t>EHT Capabilities element</w:t>
            </w:r>
            <w:r w:rsidRPr="004A4D6B">
              <w:rPr>
                <w:sz w:val="20"/>
                <w:highlight w:val="cyan"/>
              </w:rPr>
              <w:t>)</w:t>
            </w:r>
            <w:r w:rsidRPr="004A4D6B">
              <w:rPr>
                <w:sz w:val="20"/>
                <w:highlight w:val="cyan"/>
                <w:lang w:eastAsia="zh-CN"/>
              </w:rPr>
              <w:t>” to “</w:t>
            </w:r>
            <w:r w:rsidRPr="004A4D6B">
              <w:rPr>
                <w:sz w:val="20"/>
                <w:highlight w:val="cyan"/>
              </w:rPr>
              <w:t>9.4.2.313.5 (EHT PPE Thresholds field)</w:t>
            </w:r>
            <w:r w:rsidRPr="004A4D6B">
              <w:rPr>
                <w:sz w:val="20"/>
                <w:highlight w:val="cyan"/>
                <w:lang w:eastAsia="zh-CN"/>
              </w:rPr>
              <w:t>”</w:t>
            </w:r>
          </w:p>
        </w:tc>
      </w:tr>
    </w:tbl>
    <w:p w:rsidR="002030BB" w:rsidRDefault="002030BB" w:rsidP="00E14E4D"/>
    <w:p w:rsidR="0011784F" w:rsidRDefault="0011784F" w:rsidP="00E14E4D"/>
    <w:p w:rsidR="0011784F" w:rsidRDefault="0011784F" w:rsidP="00E14E4D"/>
    <w:p w:rsidR="002030BB" w:rsidRPr="001C1064" w:rsidRDefault="002030BB" w:rsidP="002030BB">
      <w:pPr>
        <w:pStyle w:val="2"/>
        <w:rPr>
          <w:rFonts w:ascii="Times New Roman" w:hAnsi="Times New Roman"/>
          <w:lang w:eastAsia="zh-CN"/>
        </w:rPr>
      </w:pPr>
      <w:r w:rsidRPr="001C1064">
        <w:rPr>
          <w:rFonts w:ascii="Times New Roman" w:hAnsi="Times New Roman"/>
        </w:rPr>
        <w:t xml:space="preserve">CID </w:t>
      </w:r>
      <w:r w:rsidR="008A372C" w:rsidRPr="001C1064">
        <w:rPr>
          <w:rFonts w:ascii="Times New Roman" w:hAnsi="Times New Roman"/>
          <w:lang w:eastAsia="zh-CN"/>
        </w:rPr>
        <w:t>7944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013B60" w:rsidP="00034F95">
            <w:pPr>
              <w:jc w:val="right"/>
              <w:rPr>
                <w:sz w:val="20"/>
                <w:lang w:val="en-US" w:eastAsia="zh-CN"/>
              </w:rPr>
            </w:pPr>
            <w:r w:rsidRPr="00013B60">
              <w:rPr>
                <w:sz w:val="20"/>
                <w:lang w:val="en-US" w:eastAsia="zh-CN"/>
              </w:rPr>
              <w:t>304.09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013B60" w:rsidP="00034F95">
            <w:pPr>
              <w:rPr>
                <w:sz w:val="20"/>
                <w:lang w:val="en-US" w:eastAsia="zh-CN"/>
              </w:rPr>
            </w:pPr>
            <w:bookmarkStart w:id="155" w:name="OLE_LINK20"/>
            <w:bookmarkStart w:id="156" w:name="OLE_LINK21"/>
            <w:r w:rsidRPr="00013B60">
              <w:rPr>
                <w:sz w:val="20"/>
                <w:lang w:val="en-US" w:eastAsia="zh-CN"/>
              </w:rPr>
              <w:t>35.9</w:t>
            </w:r>
            <w:bookmarkEnd w:id="155"/>
            <w:bookmarkEnd w:id="156"/>
          </w:p>
        </w:tc>
        <w:tc>
          <w:tcPr>
            <w:tcW w:w="2058" w:type="dxa"/>
            <w:shd w:val="clear" w:color="auto" w:fill="auto"/>
          </w:tcPr>
          <w:p w:rsidR="002030BB" w:rsidRPr="005F6D73" w:rsidRDefault="008E4930" w:rsidP="00034F95">
            <w:pPr>
              <w:rPr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>TXVECTOR parameter NOMINAL_PACKET_PADDING is not present for EHT TB PPDU.</w:t>
            </w:r>
          </w:p>
        </w:tc>
        <w:tc>
          <w:tcPr>
            <w:tcW w:w="1778" w:type="dxa"/>
            <w:shd w:val="clear" w:color="auto" w:fill="auto"/>
          </w:tcPr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>Change</w:t>
            </w:r>
          </w:p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</w:p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>"A STA transmitting an EHT PPDU"</w:t>
            </w:r>
          </w:p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</w:p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>to</w:t>
            </w:r>
          </w:p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</w:p>
          <w:p w:rsidR="002030BB" w:rsidRPr="005F6D73" w:rsidRDefault="008E4930" w:rsidP="008E4930">
            <w:pPr>
              <w:rPr>
                <w:sz w:val="20"/>
                <w:lang w:val="en-US"/>
              </w:rPr>
            </w:pPr>
            <w:r w:rsidRPr="008E4930">
              <w:rPr>
                <w:rFonts w:ascii="Arial" w:hAnsi="Arial" w:cs="Arial"/>
                <w:sz w:val="20"/>
              </w:rPr>
              <w:t>"</w:t>
            </w:r>
            <w:bookmarkStart w:id="157" w:name="OLE_LINK23"/>
            <w:bookmarkStart w:id="158" w:name="OLE_LINK24"/>
            <w:r w:rsidRPr="008E4930">
              <w:rPr>
                <w:rFonts w:ascii="Arial" w:hAnsi="Arial" w:cs="Arial"/>
                <w:sz w:val="20"/>
              </w:rPr>
              <w:t>A STA transmitting an EHT MU PPDU</w:t>
            </w:r>
            <w:bookmarkEnd w:id="157"/>
            <w:bookmarkEnd w:id="158"/>
            <w:r w:rsidRPr="008E4930">
              <w:rPr>
                <w:rFonts w:ascii="Arial" w:hAnsi="Arial" w:cs="Arial"/>
                <w:sz w:val="20"/>
              </w:rPr>
              <w:t>"</w:t>
            </w:r>
          </w:p>
        </w:tc>
        <w:tc>
          <w:tcPr>
            <w:tcW w:w="2923" w:type="dxa"/>
            <w:shd w:val="clear" w:color="auto" w:fill="auto"/>
          </w:tcPr>
          <w:p w:rsidR="002030BB" w:rsidRDefault="00A9620F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2030BB" w:rsidRDefault="002030BB" w:rsidP="00034F95">
            <w:pPr>
              <w:rPr>
                <w:b/>
                <w:i/>
                <w:sz w:val="20"/>
              </w:rPr>
            </w:pPr>
          </w:p>
          <w:p w:rsidR="00DE2A4B" w:rsidRPr="00CB07F5" w:rsidRDefault="00DE2A4B" w:rsidP="00DE2A4B">
            <w:pPr>
              <w:rPr>
                <w:b/>
                <w:i/>
                <w:sz w:val="20"/>
              </w:rPr>
            </w:pPr>
            <w:bookmarkStart w:id="159" w:name="OLE_LINK25"/>
            <w:bookmarkStart w:id="160" w:name="OLE_LINK26"/>
            <w:bookmarkStart w:id="161" w:name="OLE_LINK29"/>
            <w:r w:rsidRPr="00CB07F5">
              <w:rPr>
                <w:b/>
                <w:i/>
                <w:sz w:val="20"/>
                <w:highlight w:val="yellow"/>
                <w:lang w:eastAsia="zh-CN"/>
              </w:rPr>
              <w:t>Instructions to the editor</w:t>
            </w:r>
            <w:r w:rsidRPr="00CB07F5">
              <w:rPr>
                <w:b/>
                <w:i/>
                <w:sz w:val="20"/>
                <w:highlight w:val="yellow"/>
              </w:rPr>
              <w:t>:</w:t>
            </w:r>
            <w:r w:rsidRPr="00CB07F5">
              <w:rPr>
                <w:b/>
                <w:i/>
                <w:sz w:val="20"/>
              </w:rPr>
              <w:t xml:space="preserve">  </w:t>
            </w:r>
          </w:p>
          <w:p w:rsidR="00DE2A4B" w:rsidRPr="00DE2A4B" w:rsidRDefault="00DE2A4B" w:rsidP="00DE2A4B">
            <w:pPr>
              <w:rPr>
                <w:sz w:val="20"/>
                <w:lang w:eastAsia="zh-CN"/>
              </w:rPr>
            </w:pPr>
            <w:r w:rsidRPr="00DE2A4B">
              <w:rPr>
                <w:sz w:val="20"/>
                <w:highlight w:val="yellow"/>
                <w:lang w:eastAsia="zh-CN"/>
              </w:rPr>
              <w:t>Please make the changes as follows to Page 422, L25 and Page 422, L40 in 802.11be D1.3:</w:t>
            </w:r>
            <w:r w:rsidRPr="00DE2A4B">
              <w:rPr>
                <w:sz w:val="20"/>
                <w:lang w:eastAsia="zh-CN"/>
              </w:rPr>
              <w:t xml:space="preserve"> </w:t>
            </w:r>
          </w:p>
          <w:p w:rsidR="002030BB" w:rsidRPr="00013B60" w:rsidRDefault="00DE2A4B" w:rsidP="00DE2A4B">
            <w:pPr>
              <w:rPr>
                <w:b/>
                <w:i/>
                <w:sz w:val="20"/>
              </w:rPr>
            </w:pPr>
            <w:r w:rsidRPr="00DE2A4B">
              <w:rPr>
                <w:sz w:val="20"/>
                <w:highlight w:val="cyan"/>
                <w:lang w:eastAsia="zh-CN"/>
              </w:rPr>
              <w:t>Change “</w:t>
            </w:r>
            <w:r w:rsidRPr="00DE2A4B">
              <w:rPr>
                <w:sz w:val="20"/>
                <w:highlight w:val="cyan"/>
              </w:rPr>
              <w:t>A STA transmitting an EHT PPDU</w:t>
            </w:r>
            <w:r w:rsidRPr="00DE2A4B">
              <w:rPr>
                <w:sz w:val="20"/>
                <w:highlight w:val="cyan"/>
                <w:lang w:eastAsia="zh-CN"/>
              </w:rPr>
              <w:t>” to “</w:t>
            </w:r>
            <w:r w:rsidRPr="00DE2A4B">
              <w:rPr>
                <w:sz w:val="20"/>
                <w:highlight w:val="cyan"/>
              </w:rPr>
              <w:t>A STA transmitting an EHT MU PPDU</w:t>
            </w:r>
            <w:r w:rsidRPr="00DE2A4B">
              <w:rPr>
                <w:sz w:val="20"/>
                <w:highlight w:val="cyan"/>
                <w:lang w:eastAsia="zh-CN"/>
              </w:rPr>
              <w:t>”</w:t>
            </w:r>
            <w:bookmarkEnd w:id="159"/>
            <w:bookmarkEnd w:id="160"/>
            <w:bookmarkEnd w:id="161"/>
          </w:p>
        </w:tc>
      </w:tr>
    </w:tbl>
    <w:p w:rsidR="00C56F38" w:rsidRDefault="00C56F38" w:rsidP="00E14E4D">
      <w:pPr>
        <w:rPr>
          <w:highlight w:val="cyan"/>
          <w:lang w:eastAsia="zh-CN"/>
        </w:rPr>
      </w:pPr>
    </w:p>
    <w:p w:rsidR="002030BB" w:rsidRDefault="00A9620F" w:rsidP="00E14E4D">
      <w:pPr>
        <w:rPr>
          <w:lang w:eastAsia="zh-CN"/>
        </w:rPr>
      </w:pPr>
      <w:r w:rsidRPr="00DE2A4B">
        <w:rPr>
          <w:rFonts w:hint="eastAsia"/>
          <w:highlight w:val="cyan"/>
          <w:lang w:eastAsia="zh-CN"/>
        </w:rPr>
        <w:t>D</w:t>
      </w:r>
      <w:r w:rsidRPr="00DE2A4B">
        <w:rPr>
          <w:highlight w:val="cyan"/>
          <w:lang w:eastAsia="zh-CN"/>
        </w:rPr>
        <w:t>iscussion:</w:t>
      </w:r>
    </w:p>
    <w:p w:rsidR="00DE2A4B" w:rsidRPr="00DE2A4B" w:rsidRDefault="00DE2A4B" w:rsidP="00E14E4D">
      <w:pPr>
        <w:rPr>
          <w:i/>
          <w:lang w:eastAsia="zh-CN"/>
        </w:rPr>
      </w:pPr>
      <w:r w:rsidRPr="00DE2A4B">
        <w:rPr>
          <w:i/>
          <w:lang w:eastAsia="zh-CN"/>
        </w:rPr>
        <w:t>The above comment talks about this paragraph</w:t>
      </w:r>
      <w:r w:rsidR="00982074">
        <w:rPr>
          <w:i/>
          <w:lang w:eastAsia="zh-CN"/>
        </w:rPr>
        <w:t xml:space="preserve"> in D1.3</w:t>
      </w:r>
      <w:r w:rsidRPr="00DE2A4B">
        <w:rPr>
          <w:i/>
          <w:lang w:eastAsia="zh-CN"/>
        </w:rPr>
        <w:t xml:space="preserve">: </w:t>
      </w:r>
    </w:p>
    <w:p w:rsidR="00A9620F" w:rsidRDefault="00DE2A4B" w:rsidP="00E14E4D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129EF68B" wp14:editId="7764FDA5">
            <wp:extent cx="5943600" cy="436245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44C06F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A4B" w:rsidRDefault="00DE2A4B" w:rsidP="00E14E4D">
      <w:pPr>
        <w:rPr>
          <w:lang w:eastAsia="zh-CN"/>
        </w:rPr>
      </w:pPr>
      <w:r>
        <w:rPr>
          <w:i/>
          <w:lang w:eastAsia="zh-CN"/>
        </w:rPr>
        <w:t xml:space="preserve">Similarly, the following paragraph </w:t>
      </w:r>
      <w:r w:rsidR="00982074">
        <w:rPr>
          <w:i/>
          <w:lang w:eastAsia="zh-CN"/>
        </w:rPr>
        <w:t xml:space="preserve">in D1.3 </w:t>
      </w:r>
      <w:r>
        <w:rPr>
          <w:i/>
          <w:lang w:eastAsia="zh-CN"/>
        </w:rPr>
        <w:t>should also be changed.</w:t>
      </w:r>
    </w:p>
    <w:p w:rsidR="00A9620F" w:rsidRDefault="00DE2A4B" w:rsidP="00E14E4D">
      <w:pPr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5943600" cy="7073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44EE28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20F" w:rsidRDefault="00A9620F" w:rsidP="00E14E4D">
      <w:pPr>
        <w:rPr>
          <w:lang w:eastAsia="zh-CN"/>
        </w:rPr>
      </w:pPr>
      <w:r w:rsidRPr="00DE2A4B">
        <w:rPr>
          <w:rFonts w:hint="eastAsia"/>
          <w:highlight w:val="cyan"/>
          <w:lang w:eastAsia="zh-CN"/>
        </w:rPr>
        <w:t>D</w:t>
      </w:r>
      <w:r w:rsidRPr="00DE2A4B">
        <w:rPr>
          <w:highlight w:val="cyan"/>
          <w:lang w:eastAsia="zh-CN"/>
        </w:rPr>
        <w:t>iscussion ends.</w:t>
      </w:r>
    </w:p>
    <w:p w:rsidR="00A9620F" w:rsidRDefault="00A9620F" w:rsidP="00E14E4D"/>
    <w:p w:rsidR="00A9620F" w:rsidRDefault="00A9620F" w:rsidP="00E14E4D"/>
    <w:p w:rsidR="002030BB" w:rsidRPr="00EE10AC" w:rsidRDefault="002030BB" w:rsidP="002030BB">
      <w:pPr>
        <w:pStyle w:val="2"/>
        <w:rPr>
          <w:rFonts w:ascii="Times New Roman" w:hAnsi="Times New Roman"/>
          <w:lang w:eastAsia="zh-CN"/>
        </w:rPr>
      </w:pPr>
      <w:r w:rsidRPr="00EE10AC">
        <w:rPr>
          <w:rFonts w:ascii="Times New Roman" w:hAnsi="Times New Roman"/>
        </w:rPr>
        <w:t xml:space="preserve">CID </w:t>
      </w:r>
      <w:r w:rsidR="008A372C" w:rsidRPr="00EE10AC">
        <w:rPr>
          <w:rFonts w:ascii="Times New Roman" w:hAnsi="Times New Roman"/>
          <w:lang w:eastAsia="zh-CN"/>
        </w:rPr>
        <w:t>7945</w:t>
      </w:r>
      <w:r w:rsidR="001C1064" w:rsidRPr="00EE10AC">
        <w:rPr>
          <w:rFonts w:ascii="Times New Roman" w:hAnsi="Times New Roman"/>
          <w:lang w:eastAsia="zh-CN"/>
        </w:rPr>
        <w:t xml:space="preserve"> 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030BB" w:rsidRPr="005F6D73" w:rsidTr="00034F95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034F95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013B60" w:rsidP="00034F95">
            <w:pPr>
              <w:jc w:val="right"/>
              <w:rPr>
                <w:sz w:val="20"/>
                <w:lang w:val="en-US" w:eastAsia="zh-CN"/>
              </w:rPr>
            </w:pPr>
            <w:r w:rsidRPr="008E4930">
              <w:rPr>
                <w:sz w:val="20"/>
                <w:lang w:val="en-US" w:eastAsia="zh-CN"/>
              </w:rPr>
              <w:t>304.27</w:t>
            </w:r>
          </w:p>
        </w:tc>
        <w:tc>
          <w:tcPr>
            <w:tcW w:w="948" w:type="dxa"/>
            <w:shd w:val="clear" w:color="auto" w:fill="auto"/>
          </w:tcPr>
          <w:p w:rsidR="002030BB" w:rsidRPr="005F6D73" w:rsidRDefault="00013B60" w:rsidP="00034F95">
            <w:pPr>
              <w:rPr>
                <w:sz w:val="20"/>
                <w:lang w:val="en-US" w:eastAsia="zh-CN"/>
              </w:rPr>
            </w:pPr>
            <w:r w:rsidRPr="00013B60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8E4930" w:rsidRPr="008E4930" w:rsidRDefault="008E4930" w:rsidP="008E4930">
            <w:pPr>
              <w:rPr>
                <w:rFonts w:ascii="Arial" w:hAnsi="Arial" w:cs="Arial"/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>Packet extension duration does not always equal the NOMINAL_PACKET_PADDING.</w:t>
            </w:r>
          </w:p>
          <w:p w:rsidR="002030BB" w:rsidRPr="005F6D73" w:rsidRDefault="008E4930" w:rsidP="008E4930">
            <w:pPr>
              <w:rPr>
                <w:sz w:val="20"/>
              </w:rPr>
            </w:pPr>
            <w:r w:rsidRPr="008E4930">
              <w:rPr>
                <w:rFonts w:ascii="Arial" w:hAnsi="Arial" w:cs="Arial"/>
                <w:sz w:val="20"/>
              </w:rPr>
              <w:t xml:space="preserve">For example, if pre-FEC padding factor is 1 and NOMINAL_PACKET_PADDING is 16 us, the </w:t>
            </w:r>
            <w:proofErr w:type="spellStart"/>
            <w:r w:rsidRPr="008E4930">
              <w:rPr>
                <w:rFonts w:ascii="Arial" w:hAnsi="Arial" w:cs="Arial"/>
                <w:sz w:val="20"/>
              </w:rPr>
              <w:t>pacekt</w:t>
            </w:r>
            <w:proofErr w:type="spellEnd"/>
            <w:r w:rsidRPr="008E49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8E4930">
              <w:rPr>
                <w:rFonts w:ascii="Arial" w:hAnsi="Arial" w:cs="Arial"/>
                <w:sz w:val="20"/>
              </w:rPr>
              <w:t>extention</w:t>
            </w:r>
            <w:proofErr w:type="spellEnd"/>
            <w:r w:rsidRPr="008E4930">
              <w:rPr>
                <w:rFonts w:ascii="Arial" w:hAnsi="Arial" w:cs="Arial"/>
                <w:sz w:val="20"/>
              </w:rPr>
              <w:t xml:space="preserve"> </w:t>
            </w:r>
            <w:r w:rsidRPr="008E4930">
              <w:rPr>
                <w:rFonts w:ascii="Arial" w:hAnsi="Arial" w:cs="Arial"/>
                <w:sz w:val="20"/>
              </w:rPr>
              <w:lastRenderedPageBreak/>
              <w:t>duration could be as short as 12 us.</w:t>
            </w:r>
          </w:p>
        </w:tc>
        <w:tc>
          <w:tcPr>
            <w:tcW w:w="1778" w:type="dxa"/>
            <w:shd w:val="clear" w:color="auto" w:fill="auto"/>
          </w:tcPr>
          <w:p w:rsidR="00384FAC" w:rsidRPr="00384FAC" w:rsidRDefault="00384FAC" w:rsidP="00384FAC">
            <w:pPr>
              <w:rPr>
                <w:rFonts w:ascii="Arial" w:hAnsi="Arial" w:cs="Arial"/>
                <w:sz w:val="20"/>
              </w:rPr>
            </w:pPr>
            <w:r w:rsidRPr="00384FAC">
              <w:rPr>
                <w:rFonts w:ascii="Arial" w:hAnsi="Arial" w:cs="Arial"/>
                <w:sz w:val="20"/>
              </w:rPr>
              <w:lastRenderedPageBreak/>
              <w:t>Change</w:t>
            </w:r>
          </w:p>
          <w:p w:rsidR="00384FAC" w:rsidRPr="00384FAC" w:rsidRDefault="00384FAC" w:rsidP="00384FAC">
            <w:pPr>
              <w:rPr>
                <w:rFonts w:ascii="Arial" w:hAnsi="Arial" w:cs="Arial"/>
                <w:sz w:val="20"/>
              </w:rPr>
            </w:pPr>
          </w:p>
          <w:p w:rsidR="00384FAC" w:rsidRPr="00384FAC" w:rsidRDefault="00384FAC" w:rsidP="00384FAC">
            <w:pPr>
              <w:rPr>
                <w:rFonts w:ascii="Arial" w:hAnsi="Arial" w:cs="Arial"/>
                <w:sz w:val="20"/>
              </w:rPr>
            </w:pPr>
            <w:r w:rsidRPr="00384FAC">
              <w:rPr>
                <w:rFonts w:ascii="Arial" w:hAnsi="Arial" w:cs="Arial"/>
                <w:sz w:val="20"/>
              </w:rPr>
              <w:t>"a duration indicated by the TXVECTOR"</w:t>
            </w:r>
          </w:p>
          <w:p w:rsidR="00384FAC" w:rsidRPr="00384FAC" w:rsidRDefault="00384FAC" w:rsidP="00384FAC">
            <w:pPr>
              <w:rPr>
                <w:rFonts w:ascii="Arial" w:hAnsi="Arial" w:cs="Arial"/>
                <w:sz w:val="20"/>
              </w:rPr>
            </w:pPr>
          </w:p>
          <w:p w:rsidR="00384FAC" w:rsidRPr="00384FAC" w:rsidRDefault="00384FAC" w:rsidP="00384FAC">
            <w:pPr>
              <w:rPr>
                <w:rFonts w:ascii="Arial" w:hAnsi="Arial" w:cs="Arial"/>
                <w:sz w:val="20"/>
              </w:rPr>
            </w:pPr>
            <w:r w:rsidRPr="00384FAC">
              <w:rPr>
                <w:rFonts w:ascii="Arial" w:hAnsi="Arial" w:cs="Arial"/>
                <w:sz w:val="20"/>
              </w:rPr>
              <w:t>to</w:t>
            </w:r>
          </w:p>
          <w:p w:rsidR="00384FAC" w:rsidRPr="00384FAC" w:rsidRDefault="00384FAC" w:rsidP="00384FAC">
            <w:pPr>
              <w:rPr>
                <w:rFonts w:ascii="Arial" w:hAnsi="Arial" w:cs="Arial"/>
                <w:sz w:val="20"/>
              </w:rPr>
            </w:pPr>
          </w:p>
          <w:p w:rsidR="002030BB" w:rsidRPr="005F6D73" w:rsidRDefault="00384FAC" w:rsidP="00384FAC">
            <w:pPr>
              <w:rPr>
                <w:sz w:val="20"/>
                <w:lang w:val="en-US"/>
              </w:rPr>
            </w:pPr>
            <w:r w:rsidRPr="00384FAC">
              <w:rPr>
                <w:rFonts w:ascii="Arial" w:hAnsi="Arial" w:cs="Arial"/>
                <w:sz w:val="20"/>
              </w:rPr>
              <w:t xml:space="preserve">"a duration computed based </w:t>
            </w:r>
            <w:r w:rsidRPr="00384FAC">
              <w:rPr>
                <w:rFonts w:ascii="Arial" w:hAnsi="Arial" w:cs="Arial"/>
                <w:sz w:val="20"/>
              </w:rPr>
              <w:lastRenderedPageBreak/>
              <w:t>on the TXVECTOR"</w:t>
            </w:r>
          </w:p>
        </w:tc>
        <w:tc>
          <w:tcPr>
            <w:tcW w:w="2923" w:type="dxa"/>
            <w:shd w:val="clear" w:color="auto" w:fill="auto"/>
          </w:tcPr>
          <w:p w:rsidR="002030BB" w:rsidRDefault="002030BB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lastRenderedPageBreak/>
              <w:t>ACCEPTED</w:t>
            </w:r>
          </w:p>
          <w:p w:rsidR="002030BB" w:rsidRDefault="002030BB" w:rsidP="00EE10AC">
            <w:pPr>
              <w:rPr>
                <w:b/>
                <w:i/>
                <w:sz w:val="20"/>
              </w:rPr>
            </w:pPr>
          </w:p>
          <w:p w:rsidR="00DF4D00" w:rsidRDefault="00DF4D00" w:rsidP="00DF4D00">
            <w:pPr>
              <w:rPr>
                <w:sz w:val="20"/>
                <w:lang w:eastAsia="zh-CN"/>
              </w:rPr>
            </w:pPr>
            <w:r w:rsidRPr="00B90ADD">
              <w:rPr>
                <w:sz w:val="20"/>
                <w:highlight w:val="yellow"/>
                <w:lang w:eastAsia="zh-CN"/>
              </w:rPr>
              <w:t xml:space="preserve">Note to the EDITOR:  </w:t>
            </w:r>
            <w:r>
              <w:rPr>
                <w:sz w:val="20"/>
                <w:highlight w:val="yellow"/>
                <w:lang w:eastAsia="zh-CN"/>
              </w:rPr>
              <w:t>The place is Page 422, L43 in D1.3.</w:t>
            </w:r>
          </w:p>
          <w:p w:rsidR="00DF4D00" w:rsidRPr="00DF4D00" w:rsidRDefault="00DF4D00" w:rsidP="00EE10AC">
            <w:pPr>
              <w:rPr>
                <w:b/>
                <w:i/>
                <w:sz w:val="20"/>
              </w:rPr>
            </w:pPr>
          </w:p>
        </w:tc>
      </w:tr>
    </w:tbl>
    <w:p w:rsidR="002030BB" w:rsidRDefault="002030BB" w:rsidP="00E14E4D"/>
    <w:p w:rsidR="002030BB" w:rsidRPr="00017F67" w:rsidRDefault="002030BB" w:rsidP="002030BB">
      <w:pPr>
        <w:pStyle w:val="2"/>
        <w:rPr>
          <w:rFonts w:ascii="Times New Roman" w:hAnsi="Times New Roman"/>
          <w:lang w:eastAsia="zh-CN"/>
        </w:rPr>
      </w:pPr>
      <w:r w:rsidRPr="00017F67">
        <w:rPr>
          <w:rFonts w:ascii="Times New Roman" w:hAnsi="Times New Roman"/>
        </w:rPr>
        <w:t xml:space="preserve">CID </w:t>
      </w:r>
      <w:r w:rsidR="008A372C" w:rsidRPr="00017F67">
        <w:rPr>
          <w:rFonts w:ascii="Times New Roman" w:hAnsi="Times New Roman"/>
          <w:lang w:eastAsia="zh-CN"/>
        </w:rPr>
        <w:t>7946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2722"/>
        <w:gridCol w:w="1979"/>
      </w:tblGrid>
      <w:tr w:rsidR="002030BB" w:rsidRPr="005F6D73" w:rsidTr="00AD4A13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2030BB" w:rsidRPr="005F6D73" w:rsidRDefault="002030BB" w:rsidP="00034F95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2030BB" w:rsidRPr="005F6D73" w:rsidRDefault="002030BB" w:rsidP="00034F95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2722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1979" w:type="dxa"/>
            <w:shd w:val="clear" w:color="auto" w:fill="auto"/>
            <w:hideMark/>
          </w:tcPr>
          <w:p w:rsidR="002030BB" w:rsidRPr="005F6D73" w:rsidRDefault="002030BB" w:rsidP="00034F95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030BB" w:rsidRPr="005F6D73" w:rsidTr="00AD4A13">
        <w:trPr>
          <w:trHeight w:val="1302"/>
        </w:trPr>
        <w:tc>
          <w:tcPr>
            <w:tcW w:w="837" w:type="dxa"/>
            <w:shd w:val="clear" w:color="auto" w:fill="auto"/>
          </w:tcPr>
          <w:p w:rsidR="002030BB" w:rsidRPr="005F6D73" w:rsidRDefault="001A4A3B" w:rsidP="00034F95">
            <w:pPr>
              <w:jc w:val="right"/>
              <w:rPr>
                <w:sz w:val="20"/>
                <w:lang w:val="en-US" w:eastAsia="zh-CN"/>
              </w:rPr>
            </w:pPr>
            <w:r w:rsidRPr="00AD4A13">
              <w:rPr>
                <w:sz w:val="20"/>
                <w:lang w:val="en-US" w:eastAsia="zh-CN"/>
              </w:rPr>
              <w:t>304.24</w:t>
            </w:r>
          </w:p>
        </w:tc>
        <w:tc>
          <w:tcPr>
            <w:tcW w:w="948" w:type="dxa"/>
            <w:shd w:val="clear" w:color="auto" w:fill="auto"/>
          </w:tcPr>
          <w:p w:rsidR="002030BB" w:rsidRPr="00AD4A13" w:rsidRDefault="001A4A3B" w:rsidP="00AD4A13">
            <w:pPr>
              <w:rPr>
                <w:sz w:val="20"/>
                <w:lang w:val="en-US" w:eastAsia="zh-CN"/>
              </w:rPr>
            </w:pPr>
            <w:r w:rsidRPr="00AD4A13">
              <w:rPr>
                <w:sz w:val="20"/>
                <w:lang w:val="en-US" w:eastAsia="zh-CN"/>
              </w:rPr>
              <w:t>35.9</w:t>
            </w:r>
          </w:p>
        </w:tc>
        <w:tc>
          <w:tcPr>
            <w:tcW w:w="2058" w:type="dxa"/>
            <w:shd w:val="clear" w:color="auto" w:fill="auto"/>
          </w:tcPr>
          <w:p w:rsidR="002030BB" w:rsidRPr="005F6D73" w:rsidRDefault="00AD4A13" w:rsidP="00034F95">
            <w:pPr>
              <w:rPr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What is the NOMINAL_PACKET_PADDING value to use between STAs which are not associated to each other?</w:t>
            </w:r>
          </w:p>
        </w:tc>
        <w:tc>
          <w:tcPr>
            <w:tcW w:w="2722" w:type="dxa"/>
            <w:shd w:val="clear" w:color="auto" w:fill="auto"/>
          </w:tcPr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Add the following at P304L24: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"If a STA A is transmitting an EHT MU PPDU to a STA B, where the STA A has not received a frame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including the EHT Capabilities element from the STA B, then the STA A shall set the value of the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TXVECTOR parameter NOMINAL_PACKET_PADDING to: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- 20 us if the RU/MRU is modulated with 4096-QAM, the RU/MRU size is greater than 2x996-tone, or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the RU/MRU uses more than eight spatial streams.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- 16 us otherwise.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 xml:space="preserve">NOTE - One such situation is an AP transmitting to a </w:t>
            </w:r>
            <w:proofErr w:type="spellStart"/>
            <w:r w:rsidRPr="00AD4A13">
              <w:rPr>
                <w:rFonts w:ascii="Arial" w:hAnsi="Arial" w:cs="Arial"/>
                <w:sz w:val="20"/>
              </w:rPr>
              <w:t>nonassociated</w:t>
            </w:r>
            <w:proofErr w:type="spellEnd"/>
            <w:r w:rsidRPr="00AD4A13">
              <w:rPr>
                <w:rFonts w:ascii="Arial" w:hAnsi="Arial" w:cs="Arial"/>
                <w:sz w:val="20"/>
              </w:rPr>
              <w:t xml:space="preserve"> STA.  Another such situation is a </w:t>
            </w:r>
            <w:proofErr w:type="spellStart"/>
            <w:r w:rsidRPr="00AD4A13">
              <w:rPr>
                <w:rFonts w:ascii="Arial" w:hAnsi="Arial" w:cs="Arial"/>
                <w:sz w:val="20"/>
              </w:rPr>
              <w:t>nonassociated</w:t>
            </w:r>
            <w:proofErr w:type="spellEnd"/>
            <w:r w:rsidRPr="00AD4A13">
              <w:rPr>
                <w:rFonts w:ascii="Arial" w:hAnsi="Arial" w:cs="Arial"/>
                <w:sz w:val="20"/>
              </w:rPr>
              <w:t xml:space="preserve"> STA</w:t>
            </w:r>
          </w:p>
          <w:p w:rsidR="00AD4A13" w:rsidRPr="00AD4A13" w:rsidRDefault="00AD4A13" w:rsidP="00AD4A13">
            <w:pPr>
              <w:rPr>
                <w:rFonts w:ascii="Arial" w:hAnsi="Arial" w:cs="Arial"/>
                <w:sz w:val="20"/>
              </w:rPr>
            </w:pPr>
            <w:r w:rsidRPr="00AD4A13">
              <w:rPr>
                <w:rFonts w:ascii="Arial" w:hAnsi="Arial" w:cs="Arial"/>
                <w:sz w:val="20"/>
              </w:rPr>
              <w:t>transmitting to an AP without having received a management frame including an EHT Capabilities element from the AP,</w:t>
            </w:r>
          </w:p>
          <w:p w:rsidR="002030BB" w:rsidRPr="005F6D73" w:rsidRDefault="00AD4A13" w:rsidP="00AD4A13">
            <w:pPr>
              <w:rPr>
                <w:sz w:val="20"/>
                <w:lang w:val="en-US"/>
              </w:rPr>
            </w:pPr>
            <w:r w:rsidRPr="00AD4A13">
              <w:rPr>
                <w:rFonts w:ascii="Arial" w:hAnsi="Arial" w:cs="Arial"/>
                <w:sz w:val="20"/>
              </w:rPr>
              <w:t>such as a Beacon or Probe Response frame."</w:t>
            </w:r>
          </w:p>
        </w:tc>
        <w:tc>
          <w:tcPr>
            <w:tcW w:w="1979" w:type="dxa"/>
            <w:shd w:val="clear" w:color="auto" w:fill="auto"/>
          </w:tcPr>
          <w:p w:rsidR="002030BB" w:rsidRDefault="002030BB" w:rsidP="00034F9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:rsidR="004B2F82" w:rsidRDefault="004B2F82" w:rsidP="00034F95">
            <w:pPr>
              <w:rPr>
                <w:b/>
                <w:i/>
                <w:sz w:val="20"/>
              </w:rPr>
            </w:pPr>
          </w:p>
          <w:p w:rsidR="004B2F82" w:rsidRDefault="004B2F82" w:rsidP="00034F95">
            <w:pPr>
              <w:rPr>
                <w:b/>
                <w:i/>
                <w:sz w:val="20"/>
              </w:rPr>
            </w:pPr>
          </w:p>
          <w:p w:rsidR="00DF4D00" w:rsidRDefault="00DF4D00" w:rsidP="00DF4D00">
            <w:pPr>
              <w:rPr>
                <w:sz w:val="20"/>
                <w:lang w:eastAsia="zh-CN"/>
              </w:rPr>
            </w:pPr>
            <w:r w:rsidRPr="00B90ADD">
              <w:rPr>
                <w:sz w:val="20"/>
                <w:highlight w:val="yellow"/>
                <w:lang w:eastAsia="zh-CN"/>
              </w:rPr>
              <w:t xml:space="preserve">Note to the EDITOR:  </w:t>
            </w:r>
            <w:r>
              <w:rPr>
                <w:sz w:val="20"/>
                <w:highlight w:val="yellow"/>
                <w:lang w:eastAsia="zh-CN"/>
              </w:rPr>
              <w:t>The place is Page 422, L39 in D1.3.</w:t>
            </w:r>
          </w:p>
          <w:p w:rsidR="002030BB" w:rsidRPr="00DF4D00" w:rsidRDefault="002030BB" w:rsidP="00034F95">
            <w:pPr>
              <w:rPr>
                <w:sz w:val="20"/>
                <w:lang w:eastAsia="zh-CN"/>
              </w:rPr>
            </w:pPr>
          </w:p>
          <w:p w:rsidR="002030BB" w:rsidRPr="00886A0B" w:rsidRDefault="002030BB" w:rsidP="00017F67">
            <w:pPr>
              <w:rPr>
                <w:b/>
                <w:i/>
                <w:sz w:val="20"/>
              </w:rPr>
            </w:pPr>
          </w:p>
        </w:tc>
      </w:tr>
    </w:tbl>
    <w:p w:rsidR="002030BB" w:rsidRDefault="002030BB" w:rsidP="00E14E4D"/>
    <w:p w:rsidR="002030BB" w:rsidRDefault="002030BB" w:rsidP="00E14E4D"/>
    <w:sectPr w:rsidR="002030BB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4A7" w:rsidRDefault="003634A7">
      <w:r>
        <w:separator/>
      </w:r>
    </w:p>
  </w:endnote>
  <w:endnote w:type="continuationSeparator" w:id="0">
    <w:p w:rsidR="003634A7" w:rsidRDefault="0036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F95" w:rsidRDefault="003634A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34F95">
      <w:t>Submission</w:t>
    </w:r>
    <w:r>
      <w:fldChar w:fldCharType="end"/>
    </w:r>
    <w:r w:rsidR="00034F95">
      <w:tab/>
      <w:t xml:space="preserve">page </w:t>
    </w:r>
    <w:r w:rsidR="00034F95">
      <w:fldChar w:fldCharType="begin"/>
    </w:r>
    <w:r w:rsidR="00034F95">
      <w:instrText xml:space="preserve">page </w:instrText>
    </w:r>
    <w:r w:rsidR="00034F95">
      <w:fldChar w:fldCharType="separate"/>
    </w:r>
    <w:r w:rsidR="00034F95">
      <w:rPr>
        <w:noProof/>
      </w:rPr>
      <w:t>9</w:t>
    </w:r>
    <w:r w:rsidR="00034F95">
      <w:fldChar w:fldCharType="end"/>
    </w:r>
    <w:r w:rsidR="00034F95">
      <w:tab/>
    </w:r>
    <w:r w:rsidR="00034F95">
      <w:rPr>
        <w:lang w:eastAsia="zh-CN"/>
      </w:rPr>
      <w:fldChar w:fldCharType="begin"/>
    </w:r>
    <w:r w:rsidR="00034F95">
      <w:rPr>
        <w:lang w:eastAsia="zh-CN"/>
      </w:rPr>
      <w:instrText xml:space="preserve"> COMMENTS  \* MERGEFORMAT </w:instrText>
    </w:r>
    <w:r w:rsidR="00034F95">
      <w:rPr>
        <w:lang w:eastAsia="zh-CN"/>
      </w:rPr>
      <w:fldChar w:fldCharType="separate"/>
    </w:r>
    <w:proofErr w:type="spellStart"/>
    <w:r w:rsidR="00034F95">
      <w:rPr>
        <w:lang w:eastAsia="zh-CN"/>
      </w:rPr>
      <w:t>Mengshi</w:t>
    </w:r>
    <w:proofErr w:type="spellEnd"/>
    <w:r w:rsidR="00034F95">
      <w:rPr>
        <w:lang w:eastAsia="zh-CN"/>
      </w:rPr>
      <w:t xml:space="preserve"> Hu</w:t>
    </w:r>
    <w:r w:rsidR="00034F95">
      <w:t xml:space="preserve"> (</w:t>
    </w:r>
    <w:r w:rsidR="00034F95">
      <w:rPr>
        <w:rFonts w:hint="eastAsia"/>
        <w:lang w:eastAsia="zh-CN"/>
      </w:rPr>
      <w:t>Huawei</w:t>
    </w:r>
    <w:r w:rsidR="00034F95">
      <w:t>)</w:t>
    </w:r>
    <w:r w:rsidR="00034F95">
      <w:fldChar w:fldCharType="end"/>
    </w:r>
  </w:p>
  <w:p w:rsidR="00034F95" w:rsidRDefault="00034F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4A7" w:rsidRDefault="003634A7">
      <w:r>
        <w:separator/>
      </w:r>
    </w:p>
  </w:footnote>
  <w:footnote w:type="continuationSeparator" w:id="0">
    <w:p w:rsidR="003634A7" w:rsidRDefault="00363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F95" w:rsidRDefault="00034F95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January</w:t>
    </w:r>
    <w:r>
      <w:rPr>
        <w:rFonts w:hint="eastAsia"/>
        <w:lang w:eastAsia="zh-CN"/>
      </w:rPr>
      <w:t xml:space="preserve"> 20</w:t>
    </w:r>
    <w:r>
      <w:rPr>
        <w:lang w:eastAsia="zh-CN"/>
      </w:rPr>
      <w:t>22</w:t>
    </w:r>
    <w:r>
      <w:tab/>
    </w:r>
    <w:r>
      <w:tab/>
    </w:r>
    <w:r w:rsidR="003634A7">
      <w:fldChar w:fldCharType="begin"/>
    </w:r>
    <w:r w:rsidR="003634A7">
      <w:instrText xml:space="preserve"> TITLE  \* MERGEFORMAT </w:instrText>
    </w:r>
    <w:r w:rsidR="003634A7">
      <w:fldChar w:fldCharType="separate"/>
    </w:r>
    <w:r>
      <w:t>doc.: IEEE 802.11-</w:t>
    </w:r>
    <w:r>
      <w:rPr>
        <w:lang w:eastAsia="zh-CN"/>
      </w:rPr>
      <w:t>22</w:t>
    </w:r>
    <w:r>
      <w:t>/</w:t>
    </w:r>
    <w:r w:rsidR="008E6980">
      <w:rPr>
        <w:lang w:eastAsia="zh-CN"/>
      </w:rPr>
      <w:t>0183</w:t>
    </w:r>
    <w:r>
      <w:rPr>
        <w:rFonts w:hint="eastAsia"/>
        <w:lang w:eastAsia="zh-CN"/>
      </w:rPr>
      <w:t>r</w:t>
    </w:r>
    <w:r w:rsidR="003634A7">
      <w:rPr>
        <w:lang w:eastAsia="zh-CN"/>
      </w:rPr>
      <w:fldChar w:fldCharType="end"/>
    </w:r>
    <w:r w:rsidR="009D5C3B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1AE9"/>
    <w:multiLevelType w:val="hybridMultilevel"/>
    <w:tmpl w:val="9536ACBE"/>
    <w:lvl w:ilvl="0" w:tplc="88B28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06DD"/>
    <w:multiLevelType w:val="hybridMultilevel"/>
    <w:tmpl w:val="AC6A0D26"/>
    <w:lvl w:ilvl="0" w:tplc="6CD2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292654"/>
    <w:multiLevelType w:val="multilevel"/>
    <w:tmpl w:val="30326F2A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1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7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26"/>
  </w:num>
  <w:num w:numId="5">
    <w:abstractNumId w:val="14"/>
  </w:num>
  <w:num w:numId="6">
    <w:abstractNumId w:val="28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7"/>
  </w:num>
  <w:num w:numId="13">
    <w:abstractNumId w:val="17"/>
  </w:num>
  <w:num w:numId="14">
    <w:abstractNumId w:val="9"/>
  </w:num>
  <w:num w:numId="15">
    <w:abstractNumId w:val="2"/>
  </w:num>
  <w:num w:numId="16">
    <w:abstractNumId w:val="23"/>
  </w:num>
  <w:num w:numId="17">
    <w:abstractNumId w:val="10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7"/>
  </w:num>
  <w:num w:numId="22">
    <w:abstractNumId w:val="19"/>
  </w:num>
  <w:num w:numId="23">
    <w:abstractNumId w:val="18"/>
  </w:num>
  <w:num w:numId="24">
    <w:abstractNumId w:val="22"/>
  </w:num>
  <w:num w:numId="25">
    <w:abstractNumId w:val="4"/>
  </w:num>
  <w:num w:numId="26">
    <w:abstractNumId w:val="24"/>
  </w:num>
  <w:num w:numId="27">
    <w:abstractNumId w:val="25"/>
  </w:num>
  <w:num w:numId="28">
    <w:abstractNumId w:val="1"/>
  </w:num>
  <w:num w:numId="29">
    <w:abstractNumId w:val="6"/>
  </w:num>
  <w:num w:numId="30">
    <w:abstractNumId w:val="8"/>
  </w:num>
  <w:num w:numId="31">
    <w:abstractNumId w:val="20"/>
  </w:num>
  <w:num w:numId="32">
    <w:abstractNumId w:val="16"/>
  </w:num>
  <w:num w:numId="33">
    <w:abstractNumId w:val="5"/>
  </w:num>
  <w:num w:numId="34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2F3"/>
    <w:rsid w:val="0000534C"/>
    <w:rsid w:val="00005AB2"/>
    <w:rsid w:val="000066D6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2F9C"/>
    <w:rsid w:val="00013561"/>
    <w:rsid w:val="00013B60"/>
    <w:rsid w:val="00013C61"/>
    <w:rsid w:val="000146B2"/>
    <w:rsid w:val="000152A0"/>
    <w:rsid w:val="000158D4"/>
    <w:rsid w:val="0001686B"/>
    <w:rsid w:val="0001723C"/>
    <w:rsid w:val="00017422"/>
    <w:rsid w:val="000174BC"/>
    <w:rsid w:val="00017ABF"/>
    <w:rsid w:val="00017F67"/>
    <w:rsid w:val="000200C6"/>
    <w:rsid w:val="00020AB6"/>
    <w:rsid w:val="00021709"/>
    <w:rsid w:val="00021AFD"/>
    <w:rsid w:val="00022A33"/>
    <w:rsid w:val="000234AC"/>
    <w:rsid w:val="00023A22"/>
    <w:rsid w:val="00024281"/>
    <w:rsid w:val="00024319"/>
    <w:rsid w:val="000243CF"/>
    <w:rsid w:val="00024D18"/>
    <w:rsid w:val="0002540E"/>
    <w:rsid w:val="00025685"/>
    <w:rsid w:val="000258D0"/>
    <w:rsid w:val="00025A84"/>
    <w:rsid w:val="00025F40"/>
    <w:rsid w:val="0002665F"/>
    <w:rsid w:val="00026E01"/>
    <w:rsid w:val="00026EBE"/>
    <w:rsid w:val="00027593"/>
    <w:rsid w:val="00027EEB"/>
    <w:rsid w:val="00027F1A"/>
    <w:rsid w:val="000301D1"/>
    <w:rsid w:val="0003023D"/>
    <w:rsid w:val="00030369"/>
    <w:rsid w:val="0003046A"/>
    <w:rsid w:val="00030B77"/>
    <w:rsid w:val="000313E8"/>
    <w:rsid w:val="0003181C"/>
    <w:rsid w:val="000325C6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4F95"/>
    <w:rsid w:val="00035645"/>
    <w:rsid w:val="00035B9B"/>
    <w:rsid w:val="000365A8"/>
    <w:rsid w:val="00036873"/>
    <w:rsid w:val="00037022"/>
    <w:rsid w:val="0003709F"/>
    <w:rsid w:val="000378CE"/>
    <w:rsid w:val="00037F47"/>
    <w:rsid w:val="0004057B"/>
    <w:rsid w:val="00040D2F"/>
    <w:rsid w:val="00041279"/>
    <w:rsid w:val="000413C1"/>
    <w:rsid w:val="00041E4A"/>
    <w:rsid w:val="00041EF4"/>
    <w:rsid w:val="0004215D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C4"/>
    <w:rsid w:val="00047FD4"/>
    <w:rsid w:val="000500EA"/>
    <w:rsid w:val="0005029E"/>
    <w:rsid w:val="000507D3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1EE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9D5"/>
    <w:rsid w:val="00057AB8"/>
    <w:rsid w:val="0006037E"/>
    <w:rsid w:val="00060BC3"/>
    <w:rsid w:val="000614B1"/>
    <w:rsid w:val="00061634"/>
    <w:rsid w:val="000616DC"/>
    <w:rsid w:val="00061D87"/>
    <w:rsid w:val="00061E79"/>
    <w:rsid w:val="00062277"/>
    <w:rsid w:val="00063433"/>
    <w:rsid w:val="00063531"/>
    <w:rsid w:val="00063F97"/>
    <w:rsid w:val="000640A2"/>
    <w:rsid w:val="00064BF4"/>
    <w:rsid w:val="00064CDF"/>
    <w:rsid w:val="00066940"/>
    <w:rsid w:val="00066F1B"/>
    <w:rsid w:val="000677F7"/>
    <w:rsid w:val="00067BB6"/>
    <w:rsid w:val="00070EF4"/>
    <w:rsid w:val="000717D6"/>
    <w:rsid w:val="000718A0"/>
    <w:rsid w:val="000719F6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17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F2"/>
    <w:rsid w:val="0008669C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69"/>
    <w:rsid w:val="00091EAA"/>
    <w:rsid w:val="00092102"/>
    <w:rsid w:val="000927C9"/>
    <w:rsid w:val="00093095"/>
    <w:rsid w:val="000933D9"/>
    <w:rsid w:val="000937F2"/>
    <w:rsid w:val="0009389C"/>
    <w:rsid w:val="000941F1"/>
    <w:rsid w:val="000943EB"/>
    <w:rsid w:val="000949BA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125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DCF"/>
    <w:rsid w:val="000A4F8B"/>
    <w:rsid w:val="000A5895"/>
    <w:rsid w:val="000A614D"/>
    <w:rsid w:val="000A7134"/>
    <w:rsid w:val="000A7176"/>
    <w:rsid w:val="000A7267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439"/>
    <w:rsid w:val="000C1FD2"/>
    <w:rsid w:val="000C240F"/>
    <w:rsid w:val="000C2565"/>
    <w:rsid w:val="000C2AF7"/>
    <w:rsid w:val="000C2E53"/>
    <w:rsid w:val="000C376C"/>
    <w:rsid w:val="000C395F"/>
    <w:rsid w:val="000C651C"/>
    <w:rsid w:val="000C6AC5"/>
    <w:rsid w:val="000C6EB0"/>
    <w:rsid w:val="000C7186"/>
    <w:rsid w:val="000C7875"/>
    <w:rsid w:val="000C78A0"/>
    <w:rsid w:val="000C7B08"/>
    <w:rsid w:val="000D0513"/>
    <w:rsid w:val="000D0939"/>
    <w:rsid w:val="000D1217"/>
    <w:rsid w:val="000D17F0"/>
    <w:rsid w:val="000D1831"/>
    <w:rsid w:val="000D2E8A"/>
    <w:rsid w:val="000D3629"/>
    <w:rsid w:val="000D45E8"/>
    <w:rsid w:val="000D46E6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07A"/>
    <w:rsid w:val="000E2444"/>
    <w:rsid w:val="000E2747"/>
    <w:rsid w:val="000E2E59"/>
    <w:rsid w:val="000E3508"/>
    <w:rsid w:val="000E3592"/>
    <w:rsid w:val="000E3601"/>
    <w:rsid w:val="000E3670"/>
    <w:rsid w:val="000E4006"/>
    <w:rsid w:val="000E5386"/>
    <w:rsid w:val="000E6079"/>
    <w:rsid w:val="000E6624"/>
    <w:rsid w:val="000E6F68"/>
    <w:rsid w:val="000E7645"/>
    <w:rsid w:val="000F018B"/>
    <w:rsid w:val="000F0799"/>
    <w:rsid w:val="000F0BB3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438"/>
    <w:rsid w:val="0010066A"/>
    <w:rsid w:val="00100BF7"/>
    <w:rsid w:val="001010CC"/>
    <w:rsid w:val="001015E5"/>
    <w:rsid w:val="00101797"/>
    <w:rsid w:val="001019AE"/>
    <w:rsid w:val="00102929"/>
    <w:rsid w:val="00102B83"/>
    <w:rsid w:val="00103BB5"/>
    <w:rsid w:val="00103E50"/>
    <w:rsid w:val="00103EE2"/>
    <w:rsid w:val="001047BF"/>
    <w:rsid w:val="00104F5D"/>
    <w:rsid w:val="00105473"/>
    <w:rsid w:val="001062F2"/>
    <w:rsid w:val="0010678D"/>
    <w:rsid w:val="001074B5"/>
    <w:rsid w:val="00107C4B"/>
    <w:rsid w:val="00107D02"/>
    <w:rsid w:val="00107F37"/>
    <w:rsid w:val="0011049B"/>
    <w:rsid w:val="00110896"/>
    <w:rsid w:val="00110964"/>
    <w:rsid w:val="00111178"/>
    <w:rsid w:val="00111371"/>
    <w:rsid w:val="0011163C"/>
    <w:rsid w:val="00111689"/>
    <w:rsid w:val="0011188A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4232"/>
    <w:rsid w:val="00114BE1"/>
    <w:rsid w:val="00114C30"/>
    <w:rsid w:val="00115889"/>
    <w:rsid w:val="00115E4A"/>
    <w:rsid w:val="00116066"/>
    <w:rsid w:val="001163CF"/>
    <w:rsid w:val="00116865"/>
    <w:rsid w:val="00116EC6"/>
    <w:rsid w:val="00117377"/>
    <w:rsid w:val="00117382"/>
    <w:rsid w:val="0011784F"/>
    <w:rsid w:val="00120627"/>
    <w:rsid w:val="00120AF5"/>
    <w:rsid w:val="001212E2"/>
    <w:rsid w:val="00121307"/>
    <w:rsid w:val="00121DAF"/>
    <w:rsid w:val="00121E5E"/>
    <w:rsid w:val="00121FCD"/>
    <w:rsid w:val="00123739"/>
    <w:rsid w:val="001242CD"/>
    <w:rsid w:val="001248A7"/>
    <w:rsid w:val="00124EF7"/>
    <w:rsid w:val="0012587B"/>
    <w:rsid w:val="00125F07"/>
    <w:rsid w:val="0012637C"/>
    <w:rsid w:val="001266B2"/>
    <w:rsid w:val="00126C16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E31"/>
    <w:rsid w:val="00135319"/>
    <w:rsid w:val="0013535D"/>
    <w:rsid w:val="001356CB"/>
    <w:rsid w:val="00135702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0F34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5306"/>
    <w:rsid w:val="0014602E"/>
    <w:rsid w:val="00146647"/>
    <w:rsid w:val="00146BF3"/>
    <w:rsid w:val="00147069"/>
    <w:rsid w:val="00150C02"/>
    <w:rsid w:val="00150E17"/>
    <w:rsid w:val="0015107B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5FF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A3C"/>
    <w:rsid w:val="00161D05"/>
    <w:rsid w:val="001625D1"/>
    <w:rsid w:val="001628F6"/>
    <w:rsid w:val="0016290D"/>
    <w:rsid w:val="00164866"/>
    <w:rsid w:val="00164DF5"/>
    <w:rsid w:val="00164E48"/>
    <w:rsid w:val="0016523F"/>
    <w:rsid w:val="001653B9"/>
    <w:rsid w:val="001653CB"/>
    <w:rsid w:val="00165A11"/>
    <w:rsid w:val="00165DEC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329"/>
    <w:rsid w:val="0017391C"/>
    <w:rsid w:val="00173DEF"/>
    <w:rsid w:val="00173EB3"/>
    <w:rsid w:val="001740AC"/>
    <w:rsid w:val="0017422D"/>
    <w:rsid w:val="001750D2"/>
    <w:rsid w:val="001750FB"/>
    <w:rsid w:val="00175468"/>
    <w:rsid w:val="0017575F"/>
    <w:rsid w:val="0017598F"/>
    <w:rsid w:val="00175EE8"/>
    <w:rsid w:val="00176053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463F"/>
    <w:rsid w:val="0018617D"/>
    <w:rsid w:val="00186831"/>
    <w:rsid w:val="00186AB5"/>
    <w:rsid w:val="00187415"/>
    <w:rsid w:val="001877C2"/>
    <w:rsid w:val="00187CA7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49B1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4A3B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6E9"/>
    <w:rsid w:val="001B4B86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064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C2B"/>
    <w:rsid w:val="001C4D34"/>
    <w:rsid w:val="001C520F"/>
    <w:rsid w:val="001C548D"/>
    <w:rsid w:val="001C58E6"/>
    <w:rsid w:val="001C61EE"/>
    <w:rsid w:val="001C65AC"/>
    <w:rsid w:val="001C666F"/>
    <w:rsid w:val="001C7122"/>
    <w:rsid w:val="001C746E"/>
    <w:rsid w:val="001C7BE2"/>
    <w:rsid w:val="001D00A0"/>
    <w:rsid w:val="001D043F"/>
    <w:rsid w:val="001D07C0"/>
    <w:rsid w:val="001D0833"/>
    <w:rsid w:val="001D0EEF"/>
    <w:rsid w:val="001D1706"/>
    <w:rsid w:val="001D2541"/>
    <w:rsid w:val="001D2606"/>
    <w:rsid w:val="001D2979"/>
    <w:rsid w:val="001D3333"/>
    <w:rsid w:val="001D425C"/>
    <w:rsid w:val="001D57D7"/>
    <w:rsid w:val="001D672E"/>
    <w:rsid w:val="001D699D"/>
    <w:rsid w:val="001D6B26"/>
    <w:rsid w:val="001D7EC5"/>
    <w:rsid w:val="001E02BC"/>
    <w:rsid w:val="001E02EE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03C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AD1"/>
    <w:rsid w:val="00200EC6"/>
    <w:rsid w:val="00201601"/>
    <w:rsid w:val="002017D1"/>
    <w:rsid w:val="002018CD"/>
    <w:rsid w:val="00201C8F"/>
    <w:rsid w:val="002030BB"/>
    <w:rsid w:val="00203154"/>
    <w:rsid w:val="002034F4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07FD7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2FBC"/>
    <w:rsid w:val="00223F24"/>
    <w:rsid w:val="002248AA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039"/>
    <w:rsid w:val="002301D3"/>
    <w:rsid w:val="00230202"/>
    <w:rsid w:val="00230B3D"/>
    <w:rsid w:val="00230F31"/>
    <w:rsid w:val="00231316"/>
    <w:rsid w:val="0023141E"/>
    <w:rsid w:val="0023149A"/>
    <w:rsid w:val="002324DB"/>
    <w:rsid w:val="00232809"/>
    <w:rsid w:val="00232919"/>
    <w:rsid w:val="0023320E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CD6"/>
    <w:rsid w:val="00244682"/>
    <w:rsid w:val="00244E9D"/>
    <w:rsid w:val="00246050"/>
    <w:rsid w:val="002469D3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3A1D"/>
    <w:rsid w:val="0025437D"/>
    <w:rsid w:val="00255295"/>
    <w:rsid w:val="002552DB"/>
    <w:rsid w:val="00255EC4"/>
    <w:rsid w:val="002560F4"/>
    <w:rsid w:val="002564B0"/>
    <w:rsid w:val="00256BA6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3D9C"/>
    <w:rsid w:val="002643A8"/>
    <w:rsid w:val="00265058"/>
    <w:rsid w:val="002652D5"/>
    <w:rsid w:val="00265B8F"/>
    <w:rsid w:val="00265C88"/>
    <w:rsid w:val="00266092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6D8"/>
    <w:rsid w:val="0027294B"/>
    <w:rsid w:val="002729D3"/>
    <w:rsid w:val="00273989"/>
    <w:rsid w:val="00273A8E"/>
    <w:rsid w:val="002743C1"/>
    <w:rsid w:val="00274A8B"/>
    <w:rsid w:val="00274B50"/>
    <w:rsid w:val="00274C5D"/>
    <w:rsid w:val="0027534A"/>
    <w:rsid w:val="0027561D"/>
    <w:rsid w:val="00275D2B"/>
    <w:rsid w:val="00275FD5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69D"/>
    <w:rsid w:val="002858DC"/>
    <w:rsid w:val="00285944"/>
    <w:rsid w:val="00285FA8"/>
    <w:rsid w:val="002862F6"/>
    <w:rsid w:val="00286303"/>
    <w:rsid w:val="0028697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DCB"/>
    <w:rsid w:val="002A6783"/>
    <w:rsid w:val="002A6ECD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3F1"/>
    <w:rsid w:val="002C6455"/>
    <w:rsid w:val="002C661F"/>
    <w:rsid w:val="002C6C9E"/>
    <w:rsid w:val="002C6FCA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667B"/>
    <w:rsid w:val="002F6D5B"/>
    <w:rsid w:val="002F702A"/>
    <w:rsid w:val="002F7170"/>
    <w:rsid w:val="002F788A"/>
    <w:rsid w:val="002F7A31"/>
    <w:rsid w:val="002F7C1D"/>
    <w:rsid w:val="0030021F"/>
    <w:rsid w:val="003014B4"/>
    <w:rsid w:val="00301C9F"/>
    <w:rsid w:val="003024BD"/>
    <w:rsid w:val="00302796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475"/>
    <w:rsid w:val="0030782E"/>
    <w:rsid w:val="00307D08"/>
    <w:rsid w:val="003102CC"/>
    <w:rsid w:val="0031039A"/>
    <w:rsid w:val="00310940"/>
    <w:rsid w:val="00310CC0"/>
    <w:rsid w:val="00311E26"/>
    <w:rsid w:val="00312019"/>
    <w:rsid w:val="00312047"/>
    <w:rsid w:val="0031229E"/>
    <w:rsid w:val="00312E41"/>
    <w:rsid w:val="00312EC4"/>
    <w:rsid w:val="003130EF"/>
    <w:rsid w:val="0031320F"/>
    <w:rsid w:val="00313C93"/>
    <w:rsid w:val="00313EE5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891"/>
    <w:rsid w:val="00321EF0"/>
    <w:rsid w:val="00322845"/>
    <w:rsid w:val="00323108"/>
    <w:rsid w:val="003233B2"/>
    <w:rsid w:val="003235CE"/>
    <w:rsid w:val="00324AF5"/>
    <w:rsid w:val="003257AB"/>
    <w:rsid w:val="003259CB"/>
    <w:rsid w:val="00326254"/>
    <w:rsid w:val="003266F7"/>
    <w:rsid w:val="003268F6"/>
    <w:rsid w:val="003273D3"/>
    <w:rsid w:val="0032742A"/>
    <w:rsid w:val="003274A7"/>
    <w:rsid w:val="00327638"/>
    <w:rsid w:val="003276AC"/>
    <w:rsid w:val="003277F9"/>
    <w:rsid w:val="00327D44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864"/>
    <w:rsid w:val="00332F36"/>
    <w:rsid w:val="00332FD8"/>
    <w:rsid w:val="00333436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0E"/>
    <w:rsid w:val="003374D9"/>
    <w:rsid w:val="00337B2C"/>
    <w:rsid w:val="00340404"/>
    <w:rsid w:val="0034094D"/>
    <w:rsid w:val="00340DDD"/>
    <w:rsid w:val="00340F5C"/>
    <w:rsid w:val="003410EF"/>
    <w:rsid w:val="00341986"/>
    <w:rsid w:val="00341BCF"/>
    <w:rsid w:val="00341EA7"/>
    <w:rsid w:val="00342429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58BA"/>
    <w:rsid w:val="00346053"/>
    <w:rsid w:val="00346224"/>
    <w:rsid w:val="0034683F"/>
    <w:rsid w:val="00346DD8"/>
    <w:rsid w:val="00346FB4"/>
    <w:rsid w:val="003475CE"/>
    <w:rsid w:val="00347B79"/>
    <w:rsid w:val="00347D55"/>
    <w:rsid w:val="0035073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A25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4A7"/>
    <w:rsid w:val="0036381B"/>
    <w:rsid w:val="0036499B"/>
    <w:rsid w:val="00364BF3"/>
    <w:rsid w:val="00365130"/>
    <w:rsid w:val="0036555A"/>
    <w:rsid w:val="003658F8"/>
    <w:rsid w:val="00366356"/>
    <w:rsid w:val="0036639F"/>
    <w:rsid w:val="00366FBE"/>
    <w:rsid w:val="0036729C"/>
    <w:rsid w:val="00367EB8"/>
    <w:rsid w:val="003704A9"/>
    <w:rsid w:val="00371093"/>
    <w:rsid w:val="003710F5"/>
    <w:rsid w:val="0037110B"/>
    <w:rsid w:val="00371619"/>
    <w:rsid w:val="00371AC7"/>
    <w:rsid w:val="003725CE"/>
    <w:rsid w:val="0037267A"/>
    <w:rsid w:val="00372801"/>
    <w:rsid w:val="00372D81"/>
    <w:rsid w:val="003732CC"/>
    <w:rsid w:val="00373A69"/>
    <w:rsid w:val="003742BA"/>
    <w:rsid w:val="00374CD2"/>
    <w:rsid w:val="00374DBA"/>
    <w:rsid w:val="003752B2"/>
    <w:rsid w:val="00375C78"/>
    <w:rsid w:val="00376353"/>
    <w:rsid w:val="00376ED6"/>
    <w:rsid w:val="00377C66"/>
    <w:rsid w:val="00380068"/>
    <w:rsid w:val="00380899"/>
    <w:rsid w:val="00380E2C"/>
    <w:rsid w:val="00381536"/>
    <w:rsid w:val="00381B7D"/>
    <w:rsid w:val="00381C56"/>
    <w:rsid w:val="003820BB"/>
    <w:rsid w:val="0038211D"/>
    <w:rsid w:val="0038285C"/>
    <w:rsid w:val="003836AB"/>
    <w:rsid w:val="00383A6C"/>
    <w:rsid w:val="00383C57"/>
    <w:rsid w:val="00383CC3"/>
    <w:rsid w:val="00383D94"/>
    <w:rsid w:val="0038439E"/>
    <w:rsid w:val="003844E8"/>
    <w:rsid w:val="00384716"/>
    <w:rsid w:val="00384BE6"/>
    <w:rsid w:val="00384EF5"/>
    <w:rsid w:val="00384FAC"/>
    <w:rsid w:val="00385A20"/>
    <w:rsid w:val="0038630E"/>
    <w:rsid w:val="00386396"/>
    <w:rsid w:val="003866EA"/>
    <w:rsid w:val="00386DB2"/>
    <w:rsid w:val="00386E42"/>
    <w:rsid w:val="0038718F"/>
    <w:rsid w:val="003874A8"/>
    <w:rsid w:val="0039064F"/>
    <w:rsid w:val="00390880"/>
    <w:rsid w:val="00390904"/>
    <w:rsid w:val="00390C95"/>
    <w:rsid w:val="003910A8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4030"/>
    <w:rsid w:val="00394278"/>
    <w:rsid w:val="00394E25"/>
    <w:rsid w:val="00395205"/>
    <w:rsid w:val="00395735"/>
    <w:rsid w:val="00395DF4"/>
    <w:rsid w:val="00395F4C"/>
    <w:rsid w:val="003976B9"/>
    <w:rsid w:val="003977EF"/>
    <w:rsid w:val="003A0047"/>
    <w:rsid w:val="003A00EF"/>
    <w:rsid w:val="003A0167"/>
    <w:rsid w:val="003A09EA"/>
    <w:rsid w:val="003A15C6"/>
    <w:rsid w:val="003A1C71"/>
    <w:rsid w:val="003A1F62"/>
    <w:rsid w:val="003A1F6A"/>
    <w:rsid w:val="003A2738"/>
    <w:rsid w:val="003A28B8"/>
    <w:rsid w:val="003A2C16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759"/>
    <w:rsid w:val="003A4AB2"/>
    <w:rsid w:val="003A4D61"/>
    <w:rsid w:val="003A4FC7"/>
    <w:rsid w:val="003A52E5"/>
    <w:rsid w:val="003A6079"/>
    <w:rsid w:val="003A6203"/>
    <w:rsid w:val="003A647F"/>
    <w:rsid w:val="003A6624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1D5"/>
    <w:rsid w:val="003B244C"/>
    <w:rsid w:val="003B3E7F"/>
    <w:rsid w:val="003B3EA3"/>
    <w:rsid w:val="003B4289"/>
    <w:rsid w:val="003B4DB9"/>
    <w:rsid w:val="003B500E"/>
    <w:rsid w:val="003B5062"/>
    <w:rsid w:val="003B58D8"/>
    <w:rsid w:val="003B5948"/>
    <w:rsid w:val="003B6D88"/>
    <w:rsid w:val="003B6EE2"/>
    <w:rsid w:val="003B727C"/>
    <w:rsid w:val="003B7681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099"/>
    <w:rsid w:val="003D65EC"/>
    <w:rsid w:val="003D6A2C"/>
    <w:rsid w:val="003D778E"/>
    <w:rsid w:val="003D7A08"/>
    <w:rsid w:val="003D7A88"/>
    <w:rsid w:val="003D7C13"/>
    <w:rsid w:val="003E0130"/>
    <w:rsid w:val="003E1F55"/>
    <w:rsid w:val="003E1FD3"/>
    <w:rsid w:val="003E2AFB"/>
    <w:rsid w:val="003E2BDD"/>
    <w:rsid w:val="003E2DA5"/>
    <w:rsid w:val="003E3467"/>
    <w:rsid w:val="003E4B2F"/>
    <w:rsid w:val="003E4B61"/>
    <w:rsid w:val="003E4D42"/>
    <w:rsid w:val="003E4D8A"/>
    <w:rsid w:val="003E5179"/>
    <w:rsid w:val="003E54ED"/>
    <w:rsid w:val="003E5CFE"/>
    <w:rsid w:val="003E676F"/>
    <w:rsid w:val="003E6B6C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490B"/>
    <w:rsid w:val="003F5820"/>
    <w:rsid w:val="003F683A"/>
    <w:rsid w:val="003F6CB7"/>
    <w:rsid w:val="003F71A3"/>
    <w:rsid w:val="003F7344"/>
    <w:rsid w:val="003F7676"/>
    <w:rsid w:val="0040043F"/>
    <w:rsid w:val="00400715"/>
    <w:rsid w:val="0040088B"/>
    <w:rsid w:val="00400982"/>
    <w:rsid w:val="00400AFF"/>
    <w:rsid w:val="00401C0B"/>
    <w:rsid w:val="004020E4"/>
    <w:rsid w:val="00403445"/>
    <w:rsid w:val="0040360B"/>
    <w:rsid w:val="00404075"/>
    <w:rsid w:val="004048EB"/>
    <w:rsid w:val="00404BBA"/>
    <w:rsid w:val="00404FAC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968"/>
    <w:rsid w:val="00413AA3"/>
    <w:rsid w:val="00413BB6"/>
    <w:rsid w:val="00413D1C"/>
    <w:rsid w:val="004140D3"/>
    <w:rsid w:val="00414766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350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648A"/>
    <w:rsid w:val="004265F3"/>
    <w:rsid w:val="00426E31"/>
    <w:rsid w:val="00427230"/>
    <w:rsid w:val="00430B83"/>
    <w:rsid w:val="00430BF9"/>
    <w:rsid w:val="0043148D"/>
    <w:rsid w:val="00431549"/>
    <w:rsid w:val="004318CC"/>
    <w:rsid w:val="004319CB"/>
    <w:rsid w:val="00432113"/>
    <w:rsid w:val="00432232"/>
    <w:rsid w:val="00433D10"/>
    <w:rsid w:val="004346A2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2D46"/>
    <w:rsid w:val="0044314A"/>
    <w:rsid w:val="00443456"/>
    <w:rsid w:val="00443778"/>
    <w:rsid w:val="00443869"/>
    <w:rsid w:val="004439AB"/>
    <w:rsid w:val="00444007"/>
    <w:rsid w:val="00444736"/>
    <w:rsid w:val="0044478D"/>
    <w:rsid w:val="0044495E"/>
    <w:rsid w:val="004451BC"/>
    <w:rsid w:val="0044535D"/>
    <w:rsid w:val="004454A9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A8D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370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5DA2"/>
    <w:rsid w:val="00466077"/>
    <w:rsid w:val="00467501"/>
    <w:rsid w:val="0046792E"/>
    <w:rsid w:val="00467E44"/>
    <w:rsid w:val="00467E8A"/>
    <w:rsid w:val="0047069D"/>
    <w:rsid w:val="00471054"/>
    <w:rsid w:val="004710DB"/>
    <w:rsid w:val="00471300"/>
    <w:rsid w:val="0047206E"/>
    <w:rsid w:val="00472B9D"/>
    <w:rsid w:val="00472C19"/>
    <w:rsid w:val="00473344"/>
    <w:rsid w:val="00473B91"/>
    <w:rsid w:val="004740D4"/>
    <w:rsid w:val="00474865"/>
    <w:rsid w:val="00474DBB"/>
    <w:rsid w:val="00474DE1"/>
    <w:rsid w:val="00475311"/>
    <w:rsid w:val="00475504"/>
    <w:rsid w:val="00475B3C"/>
    <w:rsid w:val="00475B48"/>
    <w:rsid w:val="00475DDE"/>
    <w:rsid w:val="0047605F"/>
    <w:rsid w:val="00476837"/>
    <w:rsid w:val="00476C40"/>
    <w:rsid w:val="00477230"/>
    <w:rsid w:val="00477D65"/>
    <w:rsid w:val="00481444"/>
    <w:rsid w:val="0048177C"/>
    <w:rsid w:val="00481B65"/>
    <w:rsid w:val="00481F07"/>
    <w:rsid w:val="00482B41"/>
    <w:rsid w:val="00482B7E"/>
    <w:rsid w:val="004830B8"/>
    <w:rsid w:val="00483239"/>
    <w:rsid w:val="00483613"/>
    <w:rsid w:val="00483742"/>
    <w:rsid w:val="004838D7"/>
    <w:rsid w:val="00484870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2EF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6740"/>
    <w:rsid w:val="00496A18"/>
    <w:rsid w:val="00496F86"/>
    <w:rsid w:val="0049736F"/>
    <w:rsid w:val="00497596"/>
    <w:rsid w:val="004975B0"/>
    <w:rsid w:val="00497FBA"/>
    <w:rsid w:val="004A06D2"/>
    <w:rsid w:val="004A0B31"/>
    <w:rsid w:val="004A0FA6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4D6B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2F82"/>
    <w:rsid w:val="004B34EE"/>
    <w:rsid w:val="004B451A"/>
    <w:rsid w:val="004B4BE9"/>
    <w:rsid w:val="004B5267"/>
    <w:rsid w:val="004B5A69"/>
    <w:rsid w:val="004B6002"/>
    <w:rsid w:val="004B6A13"/>
    <w:rsid w:val="004B7AF3"/>
    <w:rsid w:val="004B7BE9"/>
    <w:rsid w:val="004B7FAF"/>
    <w:rsid w:val="004C0088"/>
    <w:rsid w:val="004C1179"/>
    <w:rsid w:val="004C11C4"/>
    <w:rsid w:val="004C1332"/>
    <w:rsid w:val="004C21E1"/>
    <w:rsid w:val="004C2537"/>
    <w:rsid w:val="004C29F7"/>
    <w:rsid w:val="004C3047"/>
    <w:rsid w:val="004C30AA"/>
    <w:rsid w:val="004C39EC"/>
    <w:rsid w:val="004C48AD"/>
    <w:rsid w:val="004C4AF7"/>
    <w:rsid w:val="004C50B4"/>
    <w:rsid w:val="004C5304"/>
    <w:rsid w:val="004C57C7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8FE"/>
    <w:rsid w:val="004D69EB"/>
    <w:rsid w:val="004D6BAE"/>
    <w:rsid w:val="004D713E"/>
    <w:rsid w:val="004D7788"/>
    <w:rsid w:val="004D77CD"/>
    <w:rsid w:val="004E05CE"/>
    <w:rsid w:val="004E1475"/>
    <w:rsid w:val="004E15AD"/>
    <w:rsid w:val="004E26DB"/>
    <w:rsid w:val="004E2819"/>
    <w:rsid w:val="004E2970"/>
    <w:rsid w:val="004E2B1C"/>
    <w:rsid w:val="004E36AE"/>
    <w:rsid w:val="004E385D"/>
    <w:rsid w:val="004E3DDE"/>
    <w:rsid w:val="004E3EF4"/>
    <w:rsid w:val="004E4334"/>
    <w:rsid w:val="004E434E"/>
    <w:rsid w:val="004E4718"/>
    <w:rsid w:val="004E4ED4"/>
    <w:rsid w:val="004E5026"/>
    <w:rsid w:val="004E50F0"/>
    <w:rsid w:val="004E573D"/>
    <w:rsid w:val="004E577F"/>
    <w:rsid w:val="004E58D2"/>
    <w:rsid w:val="004E5FAE"/>
    <w:rsid w:val="004E6400"/>
    <w:rsid w:val="004E66A1"/>
    <w:rsid w:val="004E6C5F"/>
    <w:rsid w:val="004E7120"/>
    <w:rsid w:val="004E72FF"/>
    <w:rsid w:val="004E761B"/>
    <w:rsid w:val="004E7993"/>
    <w:rsid w:val="004E7B18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D66"/>
    <w:rsid w:val="004F4221"/>
    <w:rsid w:val="004F4363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2C1"/>
    <w:rsid w:val="00506692"/>
    <w:rsid w:val="00507AB0"/>
    <w:rsid w:val="00507BD7"/>
    <w:rsid w:val="00510A96"/>
    <w:rsid w:val="00510B81"/>
    <w:rsid w:val="00511AA7"/>
    <w:rsid w:val="005125B5"/>
    <w:rsid w:val="00512DC1"/>
    <w:rsid w:val="00513B0C"/>
    <w:rsid w:val="00514204"/>
    <w:rsid w:val="00514FB7"/>
    <w:rsid w:val="005154AE"/>
    <w:rsid w:val="00516D71"/>
    <w:rsid w:val="0051732F"/>
    <w:rsid w:val="0051757D"/>
    <w:rsid w:val="00517B88"/>
    <w:rsid w:val="00517D73"/>
    <w:rsid w:val="00517E25"/>
    <w:rsid w:val="0052104B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D50"/>
    <w:rsid w:val="00537AC9"/>
    <w:rsid w:val="00537C16"/>
    <w:rsid w:val="00537C88"/>
    <w:rsid w:val="0054134E"/>
    <w:rsid w:val="0054178A"/>
    <w:rsid w:val="00542103"/>
    <w:rsid w:val="0054218B"/>
    <w:rsid w:val="00543C72"/>
    <w:rsid w:val="00543EC1"/>
    <w:rsid w:val="00544CF2"/>
    <w:rsid w:val="0054503A"/>
    <w:rsid w:val="00545340"/>
    <w:rsid w:val="0054544F"/>
    <w:rsid w:val="005455A6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337E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283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88F"/>
    <w:rsid w:val="00565B25"/>
    <w:rsid w:val="00565B69"/>
    <w:rsid w:val="00565C6B"/>
    <w:rsid w:val="00566976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2FA3"/>
    <w:rsid w:val="00573A2D"/>
    <w:rsid w:val="0057406D"/>
    <w:rsid w:val="00574842"/>
    <w:rsid w:val="005748DA"/>
    <w:rsid w:val="0057530C"/>
    <w:rsid w:val="00575A78"/>
    <w:rsid w:val="00575EFA"/>
    <w:rsid w:val="00575FB6"/>
    <w:rsid w:val="0057643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19F"/>
    <w:rsid w:val="00584513"/>
    <w:rsid w:val="00585654"/>
    <w:rsid w:val="0058666A"/>
    <w:rsid w:val="0058696E"/>
    <w:rsid w:val="005869B7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AD"/>
    <w:rsid w:val="005958C2"/>
    <w:rsid w:val="00595A06"/>
    <w:rsid w:val="00595B78"/>
    <w:rsid w:val="00595C1E"/>
    <w:rsid w:val="00595D83"/>
    <w:rsid w:val="0059651B"/>
    <w:rsid w:val="005968A8"/>
    <w:rsid w:val="00596DF9"/>
    <w:rsid w:val="00597692"/>
    <w:rsid w:val="00597971"/>
    <w:rsid w:val="00597A9B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D63"/>
    <w:rsid w:val="005C157D"/>
    <w:rsid w:val="005C23C6"/>
    <w:rsid w:val="005C2A4B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1C4"/>
    <w:rsid w:val="005C53DC"/>
    <w:rsid w:val="005C5665"/>
    <w:rsid w:val="005C68EF"/>
    <w:rsid w:val="005C6DDB"/>
    <w:rsid w:val="005C72EC"/>
    <w:rsid w:val="005C74D6"/>
    <w:rsid w:val="005C7680"/>
    <w:rsid w:val="005D004A"/>
    <w:rsid w:val="005D0209"/>
    <w:rsid w:val="005D0928"/>
    <w:rsid w:val="005D0BFE"/>
    <w:rsid w:val="005D0C74"/>
    <w:rsid w:val="005D0F6E"/>
    <w:rsid w:val="005D186D"/>
    <w:rsid w:val="005D1B21"/>
    <w:rsid w:val="005D24B3"/>
    <w:rsid w:val="005D24C9"/>
    <w:rsid w:val="005D2571"/>
    <w:rsid w:val="005D2D55"/>
    <w:rsid w:val="005D2EC8"/>
    <w:rsid w:val="005D3383"/>
    <w:rsid w:val="005D373C"/>
    <w:rsid w:val="005D3F11"/>
    <w:rsid w:val="005D6685"/>
    <w:rsid w:val="005D6AEE"/>
    <w:rsid w:val="005D6DD3"/>
    <w:rsid w:val="005D6EE5"/>
    <w:rsid w:val="005D7200"/>
    <w:rsid w:val="005D72BE"/>
    <w:rsid w:val="005D734C"/>
    <w:rsid w:val="005D7E09"/>
    <w:rsid w:val="005D7F28"/>
    <w:rsid w:val="005E050F"/>
    <w:rsid w:val="005E114A"/>
    <w:rsid w:val="005E1269"/>
    <w:rsid w:val="005E1764"/>
    <w:rsid w:val="005E1951"/>
    <w:rsid w:val="005E1E96"/>
    <w:rsid w:val="005E223B"/>
    <w:rsid w:val="005E23D8"/>
    <w:rsid w:val="005E411C"/>
    <w:rsid w:val="005E4492"/>
    <w:rsid w:val="005E44FF"/>
    <w:rsid w:val="005E4A21"/>
    <w:rsid w:val="005E4DDD"/>
    <w:rsid w:val="005E5B40"/>
    <w:rsid w:val="005E622C"/>
    <w:rsid w:val="005E62CE"/>
    <w:rsid w:val="005E71F9"/>
    <w:rsid w:val="005E73E4"/>
    <w:rsid w:val="005E7579"/>
    <w:rsid w:val="005E7B17"/>
    <w:rsid w:val="005F07F4"/>
    <w:rsid w:val="005F133D"/>
    <w:rsid w:val="005F1423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20F"/>
    <w:rsid w:val="005F6D73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796"/>
    <w:rsid w:val="00603088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0D91"/>
    <w:rsid w:val="00611350"/>
    <w:rsid w:val="00612003"/>
    <w:rsid w:val="00613744"/>
    <w:rsid w:val="00613938"/>
    <w:rsid w:val="00613F2A"/>
    <w:rsid w:val="00614327"/>
    <w:rsid w:val="00614607"/>
    <w:rsid w:val="00614C04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8AB"/>
    <w:rsid w:val="006319F7"/>
    <w:rsid w:val="00631D6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5E5D"/>
    <w:rsid w:val="00636147"/>
    <w:rsid w:val="00636F18"/>
    <w:rsid w:val="006371ED"/>
    <w:rsid w:val="00637F8C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5E21"/>
    <w:rsid w:val="00646336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4A9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280"/>
    <w:rsid w:val="00665532"/>
    <w:rsid w:val="0066561B"/>
    <w:rsid w:val="00665669"/>
    <w:rsid w:val="0066569C"/>
    <w:rsid w:val="00665A99"/>
    <w:rsid w:val="00665D03"/>
    <w:rsid w:val="00665FBE"/>
    <w:rsid w:val="006665CA"/>
    <w:rsid w:val="00666625"/>
    <w:rsid w:val="00666AA2"/>
    <w:rsid w:val="00666F29"/>
    <w:rsid w:val="006670DA"/>
    <w:rsid w:val="006674B7"/>
    <w:rsid w:val="00667A16"/>
    <w:rsid w:val="00670506"/>
    <w:rsid w:val="00670E48"/>
    <w:rsid w:val="006710B4"/>
    <w:rsid w:val="00671A66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681"/>
    <w:rsid w:val="006818B1"/>
    <w:rsid w:val="00682343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656C"/>
    <w:rsid w:val="006A6571"/>
    <w:rsid w:val="006A73CB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3563"/>
    <w:rsid w:val="006B393C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C0575"/>
    <w:rsid w:val="006C0B55"/>
    <w:rsid w:val="006C11D5"/>
    <w:rsid w:val="006C122D"/>
    <w:rsid w:val="006C1292"/>
    <w:rsid w:val="006C1447"/>
    <w:rsid w:val="006C1E0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B1"/>
    <w:rsid w:val="006D56DA"/>
    <w:rsid w:val="006D5BB1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30E2"/>
    <w:rsid w:val="006E45D7"/>
    <w:rsid w:val="006E470C"/>
    <w:rsid w:val="006E4943"/>
    <w:rsid w:val="006E50DD"/>
    <w:rsid w:val="006E6251"/>
    <w:rsid w:val="006E68A4"/>
    <w:rsid w:val="006E68FD"/>
    <w:rsid w:val="006E6A70"/>
    <w:rsid w:val="006E6BFB"/>
    <w:rsid w:val="006E6C04"/>
    <w:rsid w:val="006E6C1A"/>
    <w:rsid w:val="006E726C"/>
    <w:rsid w:val="006E748C"/>
    <w:rsid w:val="006E7CD6"/>
    <w:rsid w:val="006E7D65"/>
    <w:rsid w:val="006F0C97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120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3F35"/>
    <w:rsid w:val="007049A1"/>
    <w:rsid w:val="0070550C"/>
    <w:rsid w:val="00705C01"/>
    <w:rsid w:val="00705C17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256"/>
    <w:rsid w:val="007109AC"/>
    <w:rsid w:val="007109FC"/>
    <w:rsid w:val="00710C2D"/>
    <w:rsid w:val="00710D6B"/>
    <w:rsid w:val="00711247"/>
    <w:rsid w:val="007115B2"/>
    <w:rsid w:val="00712149"/>
    <w:rsid w:val="007121EA"/>
    <w:rsid w:val="00712252"/>
    <w:rsid w:val="007130BC"/>
    <w:rsid w:val="00713533"/>
    <w:rsid w:val="00713C9B"/>
    <w:rsid w:val="00713FFD"/>
    <w:rsid w:val="0071403C"/>
    <w:rsid w:val="007144CC"/>
    <w:rsid w:val="00715668"/>
    <w:rsid w:val="007156E4"/>
    <w:rsid w:val="00715720"/>
    <w:rsid w:val="00716D34"/>
    <w:rsid w:val="0071757D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EC5"/>
    <w:rsid w:val="00722AB6"/>
    <w:rsid w:val="00722C69"/>
    <w:rsid w:val="007234AE"/>
    <w:rsid w:val="007234BB"/>
    <w:rsid w:val="0072362B"/>
    <w:rsid w:val="00723C85"/>
    <w:rsid w:val="00723E1C"/>
    <w:rsid w:val="0072428B"/>
    <w:rsid w:val="007242C7"/>
    <w:rsid w:val="0072441D"/>
    <w:rsid w:val="007248EA"/>
    <w:rsid w:val="00724C82"/>
    <w:rsid w:val="0072534A"/>
    <w:rsid w:val="0072546E"/>
    <w:rsid w:val="00725F8A"/>
    <w:rsid w:val="00725FCF"/>
    <w:rsid w:val="00726924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406E"/>
    <w:rsid w:val="00734095"/>
    <w:rsid w:val="00734925"/>
    <w:rsid w:val="00734AEB"/>
    <w:rsid w:val="0073522B"/>
    <w:rsid w:val="00735373"/>
    <w:rsid w:val="00735659"/>
    <w:rsid w:val="007357DB"/>
    <w:rsid w:val="0073603F"/>
    <w:rsid w:val="00736BD5"/>
    <w:rsid w:val="00736D6A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2E5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06C"/>
    <w:rsid w:val="00747907"/>
    <w:rsid w:val="00747A06"/>
    <w:rsid w:val="00747DB9"/>
    <w:rsid w:val="00751D96"/>
    <w:rsid w:val="00751FB2"/>
    <w:rsid w:val="007529C6"/>
    <w:rsid w:val="00752A16"/>
    <w:rsid w:val="00753685"/>
    <w:rsid w:val="00754A0B"/>
    <w:rsid w:val="007551B2"/>
    <w:rsid w:val="007555A5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60CAA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34D"/>
    <w:rsid w:val="007658DF"/>
    <w:rsid w:val="00765A74"/>
    <w:rsid w:val="00766D79"/>
    <w:rsid w:val="00767173"/>
    <w:rsid w:val="007676F2"/>
    <w:rsid w:val="00767D3D"/>
    <w:rsid w:val="00770572"/>
    <w:rsid w:val="00770589"/>
    <w:rsid w:val="007709FA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423"/>
    <w:rsid w:val="00777975"/>
    <w:rsid w:val="007809E1"/>
    <w:rsid w:val="00780C22"/>
    <w:rsid w:val="0078128B"/>
    <w:rsid w:val="00781496"/>
    <w:rsid w:val="00781625"/>
    <w:rsid w:val="007827E8"/>
    <w:rsid w:val="007827EB"/>
    <w:rsid w:val="007831DC"/>
    <w:rsid w:val="007831E9"/>
    <w:rsid w:val="00783363"/>
    <w:rsid w:val="00783AA9"/>
    <w:rsid w:val="00783C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11D"/>
    <w:rsid w:val="007905C0"/>
    <w:rsid w:val="00790F9C"/>
    <w:rsid w:val="007912FC"/>
    <w:rsid w:val="00791538"/>
    <w:rsid w:val="007917C4"/>
    <w:rsid w:val="0079206D"/>
    <w:rsid w:val="007920FE"/>
    <w:rsid w:val="00792251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069"/>
    <w:rsid w:val="00797AEF"/>
    <w:rsid w:val="007A16C5"/>
    <w:rsid w:val="007A1AC4"/>
    <w:rsid w:val="007A1E1A"/>
    <w:rsid w:val="007A232A"/>
    <w:rsid w:val="007A267A"/>
    <w:rsid w:val="007A2D3B"/>
    <w:rsid w:val="007A3F8B"/>
    <w:rsid w:val="007A434C"/>
    <w:rsid w:val="007A4828"/>
    <w:rsid w:val="007A490C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0FF5"/>
    <w:rsid w:val="007B122A"/>
    <w:rsid w:val="007B169F"/>
    <w:rsid w:val="007B1D76"/>
    <w:rsid w:val="007B224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B7C7E"/>
    <w:rsid w:val="007C024D"/>
    <w:rsid w:val="007C0972"/>
    <w:rsid w:val="007C1168"/>
    <w:rsid w:val="007C1311"/>
    <w:rsid w:val="007C16BD"/>
    <w:rsid w:val="007C2989"/>
    <w:rsid w:val="007C2FD9"/>
    <w:rsid w:val="007C4D29"/>
    <w:rsid w:val="007C513F"/>
    <w:rsid w:val="007C6349"/>
    <w:rsid w:val="007C65A6"/>
    <w:rsid w:val="007C66FF"/>
    <w:rsid w:val="007C6EA2"/>
    <w:rsid w:val="007C7438"/>
    <w:rsid w:val="007C7694"/>
    <w:rsid w:val="007C771E"/>
    <w:rsid w:val="007C7863"/>
    <w:rsid w:val="007D022F"/>
    <w:rsid w:val="007D0605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BC4"/>
    <w:rsid w:val="007D3E52"/>
    <w:rsid w:val="007D3FFE"/>
    <w:rsid w:val="007D4A91"/>
    <w:rsid w:val="007D4D8A"/>
    <w:rsid w:val="007D4DA4"/>
    <w:rsid w:val="007D5097"/>
    <w:rsid w:val="007D5759"/>
    <w:rsid w:val="007D5C65"/>
    <w:rsid w:val="007D5C6F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12CD"/>
    <w:rsid w:val="007E131D"/>
    <w:rsid w:val="007E1B5D"/>
    <w:rsid w:val="007E1CA3"/>
    <w:rsid w:val="007E1DBE"/>
    <w:rsid w:val="007E222A"/>
    <w:rsid w:val="007E2466"/>
    <w:rsid w:val="007E2E11"/>
    <w:rsid w:val="007E3292"/>
    <w:rsid w:val="007E3576"/>
    <w:rsid w:val="007E4246"/>
    <w:rsid w:val="007E42F7"/>
    <w:rsid w:val="007E5463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177F"/>
    <w:rsid w:val="007F2332"/>
    <w:rsid w:val="007F2957"/>
    <w:rsid w:val="007F32A8"/>
    <w:rsid w:val="007F38A1"/>
    <w:rsid w:val="007F413C"/>
    <w:rsid w:val="007F44A6"/>
    <w:rsid w:val="007F4E6A"/>
    <w:rsid w:val="007F520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AF8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3D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2900"/>
    <w:rsid w:val="00822D49"/>
    <w:rsid w:val="0082355B"/>
    <w:rsid w:val="008236A7"/>
    <w:rsid w:val="00823A85"/>
    <w:rsid w:val="0082477F"/>
    <w:rsid w:val="00824FEC"/>
    <w:rsid w:val="00825140"/>
    <w:rsid w:val="00825818"/>
    <w:rsid w:val="00826668"/>
    <w:rsid w:val="00826ADF"/>
    <w:rsid w:val="00826C2D"/>
    <w:rsid w:val="00827489"/>
    <w:rsid w:val="0082765D"/>
    <w:rsid w:val="00830556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99B"/>
    <w:rsid w:val="00837CCE"/>
    <w:rsid w:val="00837FB4"/>
    <w:rsid w:val="00840412"/>
    <w:rsid w:val="0084070D"/>
    <w:rsid w:val="008408F3"/>
    <w:rsid w:val="00840AD4"/>
    <w:rsid w:val="008410B8"/>
    <w:rsid w:val="00841704"/>
    <w:rsid w:val="00841D02"/>
    <w:rsid w:val="00841FC1"/>
    <w:rsid w:val="00842200"/>
    <w:rsid w:val="00842DAD"/>
    <w:rsid w:val="0084344D"/>
    <w:rsid w:val="008435FE"/>
    <w:rsid w:val="00843770"/>
    <w:rsid w:val="00843894"/>
    <w:rsid w:val="0084489B"/>
    <w:rsid w:val="008449C4"/>
    <w:rsid w:val="00844D86"/>
    <w:rsid w:val="008454A5"/>
    <w:rsid w:val="00845841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1F3"/>
    <w:rsid w:val="00854272"/>
    <w:rsid w:val="0085500F"/>
    <w:rsid w:val="00855277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2AB"/>
    <w:rsid w:val="008637D4"/>
    <w:rsid w:val="00863CB2"/>
    <w:rsid w:val="008640D4"/>
    <w:rsid w:val="00864468"/>
    <w:rsid w:val="008644A1"/>
    <w:rsid w:val="0086488E"/>
    <w:rsid w:val="00864CE3"/>
    <w:rsid w:val="0086502E"/>
    <w:rsid w:val="0086587B"/>
    <w:rsid w:val="008659FA"/>
    <w:rsid w:val="0086686E"/>
    <w:rsid w:val="008668FF"/>
    <w:rsid w:val="008677B0"/>
    <w:rsid w:val="0086788C"/>
    <w:rsid w:val="00867B39"/>
    <w:rsid w:val="00867D50"/>
    <w:rsid w:val="00870022"/>
    <w:rsid w:val="00870289"/>
    <w:rsid w:val="00870D52"/>
    <w:rsid w:val="00870EC7"/>
    <w:rsid w:val="00871004"/>
    <w:rsid w:val="00871A31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504C"/>
    <w:rsid w:val="00876688"/>
    <w:rsid w:val="00876E54"/>
    <w:rsid w:val="00877A82"/>
    <w:rsid w:val="00880277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74"/>
    <w:rsid w:val="00881889"/>
    <w:rsid w:val="00881FB4"/>
    <w:rsid w:val="00881FC4"/>
    <w:rsid w:val="00882CBF"/>
    <w:rsid w:val="00882E5B"/>
    <w:rsid w:val="00884029"/>
    <w:rsid w:val="00884DED"/>
    <w:rsid w:val="00884F24"/>
    <w:rsid w:val="00885B8C"/>
    <w:rsid w:val="00885C45"/>
    <w:rsid w:val="0088628D"/>
    <w:rsid w:val="00886A0B"/>
    <w:rsid w:val="00886CE2"/>
    <w:rsid w:val="00887667"/>
    <w:rsid w:val="00890087"/>
    <w:rsid w:val="0089090D"/>
    <w:rsid w:val="00891B05"/>
    <w:rsid w:val="00891BAC"/>
    <w:rsid w:val="00891CF3"/>
    <w:rsid w:val="00893A5E"/>
    <w:rsid w:val="00893C7B"/>
    <w:rsid w:val="00893E0B"/>
    <w:rsid w:val="008941F2"/>
    <w:rsid w:val="0089480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97839"/>
    <w:rsid w:val="008A01B0"/>
    <w:rsid w:val="008A030F"/>
    <w:rsid w:val="008A03CA"/>
    <w:rsid w:val="008A0783"/>
    <w:rsid w:val="008A0881"/>
    <w:rsid w:val="008A11D8"/>
    <w:rsid w:val="008A12B5"/>
    <w:rsid w:val="008A137F"/>
    <w:rsid w:val="008A1396"/>
    <w:rsid w:val="008A292A"/>
    <w:rsid w:val="008A372C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BF0"/>
    <w:rsid w:val="008A7C70"/>
    <w:rsid w:val="008B08B2"/>
    <w:rsid w:val="008B142C"/>
    <w:rsid w:val="008B15BA"/>
    <w:rsid w:val="008B24F0"/>
    <w:rsid w:val="008B24FB"/>
    <w:rsid w:val="008B3012"/>
    <w:rsid w:val="008B323F"/>
    <w:rsid w:val="008B37E8"/>
    <w:rsid w:val="008B399B"/>
    <w:rsid w:val="008B3FEF"/>
    <w:rsid w:val="008B46C3"/>
    <w:rsid w:val="008B493D"/>
    <w:rsid w:val="008B49EB"/>
    <w:rsid w:val="008B540F"/>
    <w:rsid w:val="008B5CFE"/>
    <w:rsid w:val="008B6193"/>
    <w:rsid w:val="008B62DD"/>
    <w:rsid w:val="008B674E"/>
    <w:rsid w:val="008B67A3"/>
    <w:rsid w:val="008B78CD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3BBA"/>
    <w:rsid w:val="008C40D9"/>
    <w:rsid w:val="008C45AF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3F5"/>
    <w:rsid w:val="008D1F2D"/>
    <w:rsid w:val="008D254A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ACC"/>
    <w:rsid w:val="008D6BD4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8E2"/>
    <w:rsid w:val="008E3A6B"/>
    <w:rsid w:val="008E42D5"/>
    <w:rsid w:val="008E4930"/>
    <w:rsid w:val="008E4B27"/>
    <w:rsid w:val="008E4B93"/>
    <w:rsid w:val="008E4FE0"/>
    <w:rsid w:val="008E6344"/>
    <w:rsid w:val="008E663D"/>
    <w:rsid w:val="008E67AA"/>
    <w:rsid w:val="008E6980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5BD3"/>
    <w:rsid w:val="008F6E08"/>
    <w:rsid w:val="00900388"/>
    <w:rsid w:val="00900984"/>
    <w:rsid w:val="00901653"/>
    <w:rsid w:val="0090190B"/>
    <w:rsid w:val="00901E13"/>
    <w:rsid w:val="009023F5"/>
    <w:rsid w:val="0090307C"/>
    <w:rsid w:val="009033DA"/>
    <w:rsid w:val="00903A41"/>
    <w:rsid w:val="00903BF2"/>
    <w:rsid w:val="00903C37"/>
    <w:rsid w:val="00904005"/>
    <w:rsid w:val="009043D8"/>
    <w:rsid w:val="009045A0"/>
    <w:rsid w:val="009052EA"/>
    <w:rsid w:val="009054A2"/>
    <w:rsid w:val="009063B1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CBF"/>
    <w:rsid w:val="00911D73"/>
    <w:rsid w:val="00911EE0"/>
    <w:rsid w:val="00912C01"/>
    <w:rsid w:val="00912D17"/>
    <w:rsid w:val="00913052"/>
    <w:rsid w:val="009138AA"/>
    <w:rsid w:val="00913995"/>
    <w:rsid w:val="00913BA8"/>
    <w:rsid w:val="00913BD2"/>
    <w:rsid w:val="00914013"/>
    <w:rsid w:val="0091411B"/>
    <w:rsid w:val="00915070"/>
    <w:rsid w:val="009155CA"/>
    <w:rsid w:val="00915903"/>
    <w:rsid w:val="00915ADE"/>
    <w:rsid w:val="00915C3E"/>
    <w:rsid w:val="00915EB1"/>
    <w:rsid w:val="00917A0D"/>
    <w:rsid w:val="00917AAC"/>
    <w:rsid w:val="00917B13"/>
    <w:rsid w:val="00917ECC"/>
    <w:rsid w:val="00920BB3"/>
    <w:rsid w:val="00921037"/>
    <w:rsid w:val="00921640"/>
    <w:rsid w:val="009227CD"/>
    <w:rsid w:val="00922D0B"/>
    <w:rsid w:val="00923056"/>
    <w:rsid w:val="009231AC"/>
    <w:rsid w:val="00923857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5E31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2FF2"/>
    <w:rsid w:val="00933572"/>
    <w:rsid w:val="009335F4"/>
    <w:rsid w:val="00933A75"/>
    <w:rsid w:val="00933B65"/>
    <w:rsid w:val="00933D7B"/>
    <w:rsid w:val="009342BA"/>
    <w:rsid w:val="00934A5F"/>
    <w:rsid w:val="00934CD9"/>
    <w:rsid w:val="00934E7C"/>
    <w:rsid w:val="00935A01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2F5E"/>
    <w:rsid w:val="0094304E"/>
    <w:rsid w:val="00943848"/>
    <w:rsid w:val="00943A2D"/>
    <w:rsid w:val="00943C7B"/>
    <w:rsid w:val="00943F5A"/>
    <w:rsid w:val="00943FE5"/>
    <w:rsid w:val="0094455A"/>
    <w:rsid w:val="00944615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9B9"/>
    <w:rsid w:val="00953A9B"/>
    <w:rsid w:val="00954131"/>
    <w:rsid w:val="00954843"/>
    <w:rsid w:val="009548D9"/>
    <w:rsid w:val="00955480"/>
    <w:rsid w:val="00955D5F"/>
    <w:rsid w:val="00956D7F"/>
    <w:rsid w:val="009570A7"/>
    <w:rsid w:val="009570DE"/>
    <w:rsid w:val="0095746C"/>
    <w:rsid w:val="00960251"/>
    <w:rsid w:val="009607AF"/>
    <w:rsid w:val="00960C23"/>
    <w:rsid w:val="00960C91"/>
    <w:rsid w:val="00960D9E"/>
    <w:rsid w:val="009621F6"/>
    <w:rsid w:val="00962304"/>
    <w:rsid w:val="009625A7"/>
    <w:rsid w:val="009629A0"/>
    <w:rsid w:val="00962E82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EFA"/>
    <w:rsid w:val="00970F1A"/>
    <w:rsid w:val="00972369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09BE"/>
    <w:rsid w:val="009819A0"/>
    <w:rsid w:val="00981CAB"/>
    <w:rsid w:val="00981FCF"/>
    <w:rsid w:val="00982074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61BC"/>
    <w:rsid w:val="00986246"/>
    <w:rsid w:val="00986B27"/>
    <w:rsid w:val="00987323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3FD"/>
    <w:rsid w:val="009974F3"/>
    <w:rsid w:val="00997B78"/>
    <w:rsid w:val="00997D0E"/>
    <w:rsid w:val="009A110C"/>
    <w:rsid w:val="009A150E"/>
    <w:rsid w:val="009A1966"/>
    <w:rsid w:val="009A1C1D"/>
    <w:rsid w:val="009A1EAE"/>
    <w:rsid w:val="009A2627"/>
    <w:rsid w:val="009A2878"/>
    <w:rsid w:val="009A4768"/>
    <w:rsid w:val="009A52FE"/>
    <w:rsid w:val="009A5BEA"/>
    <w:rsid w:val="009A5C0D"/>
    <w:rsid w:val="009A6283"/>
    <w:rsid w:val="009A6D57"/>
    <w:rsid w:val="009A6F36"/>
    <w:rsid w:val="009A71AA"/>
    <w:rsid w:val="009A738E"/>
    <w:rsid w:val="009A75EE"/>
    <w:rsid w:val="009A7C5F"/>
    <w:rsid w:val="009A7CDD"/>
    <w:rsid w:val="009B1194"/>
    <w:rsid w:val="009B1967"/>
    <w:rsid w:val="009B1D7A"/>
    <w:rsid w:val="009B2185"/>
    <w:rsid w:val="009B324D"/>
    <w:rsid w:val="009B3FC0"/>
    <w:rsid w:val="009B496C"/>
    <w:rsid w:val="009B4E42"/>
    <w:rsid w:val="009B509F"/>
    <w:rsid w:val="009B55A8"/>
    <w:rsid w:val="009B5842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C40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5D55"/>
    <w:rsid w:val="009C6B54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67B"/>
    <w:rsid w:val="009D5C10"/>
    <w:rsid w:val="009D5C3B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3AA1"/>
    <w:rsid w:val="009E445C"/>
    <w:rsid w:val="009E45CB"/>
    <w:rsid w:val="009E462E"/>
    <w:rsid w:val="009E47D7"/>
    <w:rsid w:val="009E4F4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D42"/>
    <w:rsid w:val="009F2EC3"/>
    <w:rsid w:val="009F3E49"/>
    <w:rsid w:val="009F40E9"/>
    <w:rsid w:val="009F439E"/>
    <w:rsid w:val="009F4EF1"/>
    <w:rsid w:val="009F5E2D"/>
    <w:rsid w:val="009F6231"/>
    <w:rsid w:val="009F6304"/>
    <w:rsid w:val="009F6678"/>
    <w:rsid w:val="009F75DA"/>
    <w:rsid w:val="009F7DAB"/>
    <w:rsid w:val="00A00DBE"/>
    <w:rsid w:val="00A00EF1"/>
    <w:rsid w:val="00A00FFD"/>
    <w:rsid w:val="00A01830"/>
    <w:rsid w:val="00A02002"/>
    <w:rsid w:val="00A024EF"/>
    <w:rsid w:val="00A040CA"/>
    <w:rsid w:val="00A053C9"/>
    <w:rsid w:val="00A057B7"/>
    <w:rsid w:val="00A05D39"/>
    <w:rsid w:val="00A05E2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BB2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C7B"/>
    <w:rsid w:val="00A37F5F"/>
    <w:rsid w:val="00A402D0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45BD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4F49"/>
    <w:rsid w:val="00A55111"/>
    <w:rsid w:val="00A551C4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150"/>
    <w:rsid w:val="00A72261"/>
    <w:rsid w:val="00A72DE4"/>
    <w:rsid w:val="00A72EB6"/>
    <w:rsid w:val="00A74EDA"/>
    <w:rsid w:val="00A74FF1"/>
    <w:rsid w:val="00A7515A"/>
    <w:rsid w:val="00A752C6"/>
    <w:rsid w:val="00A756A5"/>
    <w:rsid w:val="00A76499"/>
    <w:rsid w:val="00A766E7"/>
    <w:rsid w:val="00A76B22"/>
    <w:rsid w:val="00A76DF1"/>
    <w:rsid w:val="00A806A6"/>
    <w:rsid w:val="00A817BD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615C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19E2"/>
    <w:rsid w:val="00A9208D"/>
    <w:rsid w:val="00A922EE"/>
    <w:rsid w:val="00A92525"/>
    <w:rsid w:val="00A92D13"/>
    <w:rsid w:val="00A92FD6"/>
    <w:rsid w:val="00A9332C"/>
    <w:rsid w:val="00A96132"/>
    <w:rsid w:val="00A9620F"/>
    <w:rsid w:val="00A96EB9"/>
    <w:rsid w:val="00A97725"/>
    <w:rsid w:val="00A97EB8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D0A"/>
    <w:rsid w:val="00AA4ED0"/>
    <w:rsid w:val="00AA50BF"/>
    <w:rsid w:val="00AA557F"/>
    <w:rsid w:val="00AA5921"/>
    <w:rsid w:val="00AA60DE"/>
    <w:rsid w:val="00AA6222"/>
    <w:rsid w:val="00AA6404"/>
    <w:rsid w:val="00AA71D7"/>
    <w:rsid w:val="00AA72AF"/>
    <w:rsid w:val="00AA7E44"/>
    <w:rsid w:val="00AA7EF9"/>
    <w:rsid w:val="00AB0289"/>
    <w:rsid w:val="00AB05DF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40"/>
    <w:rsid w:val="00AB4EB9"/>
    <w:rsid w:val="00AB5098"/>
    <w:rsid w:val="00AB59B8"/>
    <w:rsid w:val="00AB686F"/>
    <w:rsid w:val="00AB6C12"/>
    <w:rsid w:val="00AB6D2B"/>
    <w:rsid w:val="00AB7A80"/>
    <w:rsid w:val="00AB7E9D"/>
    <w:rsid w:val="00AC0C6D"/>
    <w:rsid w:val="00AC198D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675"/>
    <w:rsid w:val="00AD0A6D"/>
    <w:rsid w:val="00AD0FA9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4A13"/>
    <w:rsid w:val="00AD4ECC"/>
    <w:rsid w:val="00AD6202"/>
    <w:rsid w:val="00AD6B7A"/>
    <w:rsid w:val="00AD6F77"/>
    <w:rsid w:val="00AD77DB"/>
    <w:rsid w:val="00AE0869"/>
    <w:rsid w:val="00AE0AEE"/>
    <w:rsid w:val="00AE0F23"/>
    <w:rsid w:val="00AE105C"/>
    <w:rsid w:val="00AE1DA3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3F6"/>
    <w:rsid w:val="00AF248C"/>
    <w:rsid w:val="00AF31F7"/>
    <w:rsid w:val="00AF35C8"/>
    <w:rsid w:val="00AF3942"/>
    <w:rsid w:val="00AF4430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44A"/>
    <w:rsid w:val="00AF75E8"/>
    <w:rsid w:val="00B00438"/>
    <w:rsid w:val="00B00F5C"/>
    <w:rsid w:val="00B010E6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C30"/>
    <w:rsid w:val="00B05F36"/>
    <w:rsid w:val="00B05F77"/>
    <w:rsid w:val="00B065BE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993"/>
    <w:rsid w:val="00B156A2"/>
    <w:rsid w:val="00B15E02"/>
    <w:rsid w:val="00B16068"/>
    <w:rsid w:val="00B16CA7"/>
    <w:rsid w:val="00B16E73"/>
    <w:rsid w:val="00B17997"/>
    <w:rsid w:val="00B179AA"/>
    <w:rsid w:val="00B20092"/>
    <w:rsid w:val="00B20B8A"/>
    <w:rsid w:val="00B212A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4512"/>
    <w:rsid w:val="00B2540A"/>
    <w:rsid w:val="00B262D3"/>
    <w:rsid w:val="00B263EB"/>
    <w:rsid w:val="00B27B79"/>
    <w:rsid w:val="00B306F5"/>
    <w:rsid w:val="00B3093B"/>
    <w:rsid w:val="00B30C62"/>
    <w:rsid w:val="00B30E9D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0D"/>
    <w:rsid w:val="00B35D82"/>
    <w:rsid w:val="00B362FC"/>
    <w:rsid w:val="00B36E83"/>
    <w:rsid w:val="00B373AD"/>
    <w:rsid w:val="00B377D4"/>
    <w:rsid w:val="00B37CE5"/>
    <w:rsid w:val="00B37DA8"/>
    <w:rsid w:val="00B41A7D"/>
    <w:rsid w:val="00B41DF6"/>
    <w:rsid w:val="00B42DD3"/>
    <w:rsid w:val="00B42E68"/>
    <w:rsid w:val="00B43417"/>
    <w:rsid w:val="00B452E7"/>
    <w:rsid w:val="00B46089"/>
    <w:rsid w:val="00B462F0"/>
    <w:rsid w:val="00B469D9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029"/>
    <w:rsid w:val="00B53D7E"/>
    <w:rsid w:val="00B53EA7"/>
    <w:rsid w:val="00B53F21"/>
    <w:rsid w:val="00B53F4B"/>
    <w:rsid w:val="00B54615"/>
    <w:rsid w:val="00B54939"/>
    <w:rsid w:val="00B54C20"/>
    <w:rsid w:val="00B54EAC"/>
    <w:rsid w:val="00B54EB9"/>
    <w:rsid w:val="00B54FE2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719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685"/>
    <w:rsid w:val="00B70711"/>
    <w:rsid w:val="00B70C11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AE3"/>
    <w:rsid w:val="00B77B0D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99B"/>
    <w:rsid w:val="00B85D64"/>
    <w:rsid w:val="00B85DA1"/>
    <w:rsid w:val="00B86869"/>
    <w:rsid w:val="00B90AB4"/>
    <w:rsid w:val="00B90ADD"/>
    <w:rsid w:val="00B91265"/>
    <w:rsid w:val="00B91966"/>
    <w:rsid w:val="00B91A14"/>
    <w:rsid w:val="00B91A9D"/>
    <w:rsid w:val="00B91E0B"/>
    <w:rsid w:val="00B924E2"/>
    <w:rsid w:val="00B937BC"/>
    <w:rsid w:val="00B93804"/>
    <w:rsid w:val="00B938A5"/>
    <w:rsid w:val="00B93DD3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97EC4"/>
    <w:rsid w:val="00BA06D9"/>
    <w:rsid w:val="00BA06DA"/>
    <w:rsid w:val="00BA0770"/>
    <w:rsid w:val="00BA1A3D"/>
    <w:rsid w:val="00BA1CFC"/>
    <w:rsid w:val="00BA208F"/>
    <w:rsid w:val="00BA27EA"/>
    <w:rsid w:val="00BA2838"/>
    <w:rsid w:val="00BA2BC3"/>
    <w:rsid w:val="00BA3949"/>
    <w:rsid w:val="00BA3B3C"/>
    <w:rsid w:val="00BA3F57"/>
    <w:rsid w:val="00BA404D"/>
    <w:rsid w:val="00BA48DE"/>
    <w:rsid w:val="00BA4A25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2F6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615"/>
    <w:rsid w:val="00BC3BC3"/>
    <w:rsid w:val="00BC3E13"/>
    <w:rsid w:val="00BC3F3E"/>
    <w:rsid w:val="00BC41CE"/>
    <w:rsid w:val="00BC4A60"/>
    <w:rsid w:val="00BC4ACB"/>
    <w:rsid w:val="00BC4B3F"/>
    <w:rsid w:val="00BC5679"/>
    <w:rsid w:val="00BC68B1"/>
    <w:rsid w:val="00BC6D94"/>
    <w:rsid w:val="00BC793F"/>
    <w:rsid w:val="00BD0750"/>
    <w:rsid w:val="00BD085A"/>
    <w:rsid w:val="00BD0A92"/>
    <w:rsid w:val="00BD0C55"/>
    <w:rsid w:val="00BD0F04"/>
    <w:rsid w:val="00BD16F9"/>
    <w:rsid w:val="00BD17E6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EAF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B5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547E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092"/>
    <w:rsid w:val="00BF5C48"/>
    <w:rsid w:val="00BF6016"/>
    <w:rsid w:val="00BF6355"/>
    <w:rsid w:val="00BF700E"/>
    <w:rsid w:val="00C00468"/>
    <w:rsid w:val="00C0093B"/>
    <w:rsid w:val="00C00A2D"/>
    <w:rsid w:val="00C00C21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6B7"/>
    <w:rsid w:val="00C068DA"/>
    <w:rsid w:val="00C07D34"/>
    <w:rsid w:val="00C105DB"/>
    <w:rsid w:val="00C1116B"/>
    <w:rsid w:val="00C12C29"/>
    <w:rsid w:val="00C12C98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145B"/>
    <w:rsid w:val="00C21A82"/>
    <w:rsid w:val="00C21BF1"/>
    <w:rsid w:val="00C21C2C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62F"/>
    <w:rsid w:val="00C308D5"/>
    <w:rsid w:val="00C3103A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A2F"/>
    <w:rsid w:val="00C42CF5"/>
    <w:rsid w:val="00C42FC2"/>
    <w:rsid w:val="00C438A6"/>
    <w:rsid w:val="00C43CD9"/>
    <w:rsid w:val="00C447A4"/>
    <w:rsid w:val="00C44B90"/>
    <w:rsid w:val="00C45C65"/>
    <w:rsid w:val="00C46E00"/>
    <w:rsid w:val="00C470BB"/>
    <w:rsid w:val="00C47282"/>
    <w:rsid w:val="00C47649"/>
    <w:rsid w:val="00C47B3F"/>
    <w:rsid w:val="00C50483"/>
    <w:rsid w:val="00C50FFE"/>
    <w:rsid w:val="00C51207"/>
    <w:rsid w:val="00C51823"/>
    <w:rsid w:val="00C52166"/>
    <w:rsid w:val="00C5260B"/>
    <w:rsid w:val="00C52D44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6F38"/>
    <w:rsid w:val="00C57734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3F04"/>
    <w:rsid w:val="00C6421E"/>
    <w:rsid w:val="00C6443F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DD0"/>
    <w:rsid w:val="00C73270"/>
    <w:rsid w:val="00C7336F"/>
    <w:rsid w:val="00C735F3"/>
    <w:rsid w:val="00C7375D"/>
    <w:rsid w:val="00C73774"/>
    <w:rsid w:val="00C7380B"/>
    <w:rsid w:val="00C73B05"/>
    <w:rsid w:val="00C73FFA"/>
    <w:rsid w:val="00C740ED"/>
    <w:rsid w:val="00C75822"/>
    <w:rsid w:val="00C7590A"/>
    <w:rsid w:val="00C75D21"/>
    <w:rsid w:val="00C762D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38"/>
    <w:rsid w:val="00C8249F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01F6"/>
    <w:rsid w:val="00C91330"/>
    <w:rsid w:val="00C9135B"/>
    <w:rsid w:val="00C916CB"/>
    <w:rsid w:val="00C91816"/>
    <w:rsid w:val="00C91A8B"/>
    <w:rsid w:val="00C91DB2"/>
    <w:rsid w:val="00C921D2"/>
    <w:rsid w:val="00C922F1"/>
    <w:rsid w:val="00C924CE"/>
    <w:rsid w:val="00C92A05"/>
    <w:rsid w:val="00C9304D"/>
    <w:rsid w:val="00C93161"/>
    <w:rsid w:val="00C942B4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1B1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A26"/>
    <w:rsid w:val="00CA7E29"/>
    <w:rsid w:val="00CB0062"/>
    <w:rsid w:val="00CB028E"/>
    <w:rsid w:val="00CB0681"/>
    <w:rsid w:val="00CB0728"/>
    <w:rsid w:val="00CB10A0"/>
    <w:rsid w:val="00CB176C"/>
    <w:rsid w:val="00CB18B9"/>
    <w:rsid w:val="00CB1AA5"/>
    <w:rsid w:val="00CB1AB8"/>
    <w:rsid w:val="00CB1B73"/>
    <w:rsid w:val="00CB1E3D"/>
    <w:rsid w:val="00CB254C"/>
    <w:rsid w:val="00CB259A"/>
    <w:rsid w:val="00CB28E7"/>
    <w:rsid w:val="00CB2A12"/>
    <w:rsid w:val="00CB2A7D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C59"/>
    <w:rsid w:val="00CC3FBD"/>
    <w:rsid w:val="00CC40DC"/>
    <w:rsid w:val="00CC4303"/>
    <w:rsid w:val="00CC49D7"/>
    <w:rsid w:val="00CC4DD0"/>
    <w:rsid w:val="00CC504D"/>
    <w:rsid w:val="00CC5BDC"/>
    <w:rsid w:val="00CC5D55"/>
    <w:rsid w:val="00CC5DE6"/>
    <w:rsid w:val="00CC5E68"/>
    <w:rsid w:val="00CC6251"/>
    <w:rsid w:val="00CC757E"/>
    <w:rsid w:val="00CC7581"/>
    <w:rsid w:val="00CC76E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3BAA"/>
    <w:rsid w:val="00CD42E7"/>
    <w:rsid w:val="00CD49E4"/>
    <w:rsid w:val="00CD59A0"/>
    <w:rsid w:val="00CD5E3E"/>
    <w:rsid w:val="00CD65C4"/>
    <w:rsid w:val="00CD67D6"/>
    <w:rsid w:val="00CD6D5F"/>
    <w:rsid w:val="00CD7359"/>
    <w:rsid w:val="00CD739B"/>
    <w:rsid w:val="00CE01F5"/>
    <w:rsid w:val="00CE0DE1"/>
    <w:rsid w:val="00CE2441"/>
    <w:rsid w:val="00CE4637"/>
    <w:rsid w:val="00CE53E6"/>
    <w:rsid w:val="00CE5E91"/>
    <w:rsid w:val="00CE60A6"/>
    <w:rsid w:val="00CE6877"/>
    <w:rsid w:val="00CE6CDA"/>
    <w:rsid w:val="00CF0071"/>
    <w:rsid w:val="00CF022B"/>
    <w:rsid w:val="00CF0E08"/>
    <w:rsid w:val="00CF1534"/>
    <w:rsid w:val="00CF15C1"/>
    <w:rsid w:val="00CF26D9"/>
    <w:rsid w:val="00CF27B9"/>
    <w:rsid w:val="00CF3213"/>
    <w:rsid w:val="00CF3AF0"/>
    <w:rsid w:val="00CF4AAC"/>
    <w:rsid w:val="00CF4CB2"/>
    <w:rsid w:val="00CF5185"/>
    <w:rsid w:val="00CF51DE"/>
    <w:rsid w:val="00CF539A"/>
    <w:rsid w:val="00CF5FD2"/>
    <w:rsid w:val="00CF63B6"/>
    <w:rsid w:val="00CF6FA7"/>
    <w:rsid w:val="00CF70D4"/>
    <w:rsid w:val="00CF745D"/>
    <w:rsid w:val="00CF74EC"/>
    <w:rsid w:val="00CF7707"/>
    <w:rsid w:val="00CF7B9D"/>
    <w:rsid w:val="00D002B4"/>
    <w:rsid w:val="00D00491"/>
    <w:rsid w:val="00D00505"/>
    <w:rsid w:val="00D0054E"/>
    <w:rsid w:val="00D0064A"/>
    <w:rsid w:val="00D00923"/>
    <w:rsid w:val="00D00A1A"/>
    <w:rsid w:val="00D00C54"/>
    <w:rsid w:val="00D014D7"/>
    <w:rsid w:val="00D0190C"/>
    <w:rsid w:val="00D02720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4B4"/>
    <w:rsid w:val="00D0571E"/>
    <w:rsid w:val="00D05A78"/>
    <w:rsid w:val="00D06520"/>
    <w:rsid w:val="00D06BF9"/>
    <w:rsid w:val="00D07AD8"/>
    <w:rsid w:val="00D07B27"/>
    <w:rsid w:val="00D07B5F"/>
    <w:rsid w:val="00D07F44"/>
    <w:rsid w:val="00D1089D"/>
    <w:rsid w:val="00D108F7"/>
    <w:rsid w:val="00D10CC1"/>
    <w:rsid w:val="00D110BE"/>
    <w:rsid w:val="00D11E6E"/>
    <w:rsid w:val="00D1308C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ED7"/>
    <w:rsid w:val="00D175EC"/>
    <w:rsid w:val="00D2006C"/>
    <w:rsid w:val="00D20ABB"/>
    <w:rsid w:val="00D210DA"/>
    <w:rsid w:val="00D21216"/>
    <w:rsid w:val="00D219DE"/>
    <w:rsid w:val="00D224B4"/>
    <w:rsid w:val="00D22741"/>
    <w:rsid w:val="00D23522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11BE"/>
    <w:rsid w:val="00D413D5"/>
    <w:rsid w:val="00D415C2"/>
    <w:rsid w:val="00D417F3"/>
    <w:rsid w:val="00D4185C"/>
    <w:rsid w:val="00D420B6"/>
    <w:rsid w:val="00D42627"/>
    <w:rsid w:val="00D4273B"/>
    <w:rsid w:val="00D427D5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948"/>
    <w:rsid w:val="00D45DA5"/>
    <w:rsid w:val="00D46081"/>
    <w:rsid w:val="00D46428"/>
    <w:rsid w:val="00D4646A"/>
    <w:rsid w:val="00D46737"/>
    <w:rsid w:val="00D46F50"/>
    <w:rsid w:val="00D47BC3"/>
    <w:rsid w:val="00D507A8"/>
    <w:rsid w:val="00D51699"/>
    <w:rsid w:val="00D51D5D"/>
    <w:rsid w:val="00D51F25"/>
    <w:rsid w:val="00D5273E"/>
    <w:rsid w:val="00D53370"/>
    <w:rsid w:val="00D534D3"/>
    <w:rsid w:val="00D53AF8"/>
    <w:rsid w:val="00D54578"/>
    <w:rsid w:val="00D54726"/>
    <w:rsid w:val="00D54A8D"/>
    <w:rsid w:val="00D552F0"/>
    <w:rsid w:val="00D555A9"/>
    <w:rsid w:val="00D555FF"/>
    <w:rsid w:val="00D5578F"/>
    <w:rsid w:val="00D55C6B"/>
    <w:rsid w:val="00D56CC9"/>
    <w:rsid w:val="00D56FF2"/>
    <w:rsid w:val="00D57BB3"/>
    <w:rsid w:val="00D601D9"/>
    <w:rsid w:val="00D60E3E"/>
    <w:rsid w:val="00D612F5"/>
    <w:rsid w:val="00D613F1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B87"/>
    <w:rsid w:val="00D8146F"/>
    <w:rsid w:val="00D81998"/>
    <w:rsid w:val="00D81D38"/>
    <w:rsid w:val="00D82930"/>
    <w:rsid w:val="00D834EF"/>
    <w:rsid w:val="00D8375E"/>
    <w:rsid w:val="00D84972"/>
    <w:rsid w:val="00D84D4F"/>
    <w:rsid w:val="00D85C50"/>
    <w:rsid w:val="00D85E19"/>
    <w:rsid w:val="00D86FDD"/>
    <w:rsid w:val="00D8741C"/>
    <w:rsid w:val="00D875D7"/>
    <w:rsid w:val="00D87912"/>
    <w:rsid w:val="00D905CF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9F1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0B"/>
    <w:rsid w:val="00DA31CB"/>
    <w:rsid w:val="00DA380F"/>
    <w:rsid w:val="00DA3822"/>
    <w:rsid w:val="00DA3A26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082"/>
    <w:rsid w:val="00DB31FC"/>
    <w:rsid w:val="00DB39E1"/>
    <w:rsid w:val="00DB3CF9"/>
    <w:rsid w:val="00DB3D6A"/>
    <w:rsid w:val="00DB485F"/>
    <w:rsid w:val="00DB4B1B"/>
    <w:rsid w:val="00DB4E3F"/>
    <w:rsid w:val="00DB4EAE"/>
    <w:rsid w:val="00DB596A"/>
    <w:rsid w:val="00DB69CE"/>
    <w:rsid w:val="00DB74E1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76F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B7"/>
    <w:rsid w:val="00DD4810"/>
    <w:rsid w:val="00DD48C8"/>
    <w:rsid w:val="00DD4956"/>
    <w:rsid w:val="00DD498A"/>
    <w:rsid w:val="00DD5042"/>
    <w:rsid w:val="00DD5335"/>
    <w:rsid w:val="00DD6222"/>
    <w:rsid w:val="00DD6253"/>
    <w:rsid w:val="00DD6E6B"/>
    <w:rsid w:val="00DD74D3"/>
    <w:rsid w:val="00DD7601"/>
    <w:rsid w:val="00DD77C1"/>
    <w:rsid w:val="00DD7D41"/>
    <w:rsid w:val="00DD7E7B"/>
    <w:rsid w:val="00DE00C0"/>
    <w:rsid w:val="00DE027B"/>
    <w:rsid w:val="00DE112D"/>
    <w:rsid w:val="00DE238C"/>
    <w:rsid w:val="00DE274D"/>
    <w:rsid w:val="00DE2819"/>
    <w:rsid w:val="00DE2A4B"/>
    <w:rsid w:val="00DE368A"/>
    <w:rsid w:val="00DE3A6D"/>
    <w:rsid w:val="00DE3F70"/>
    <w:rsid w:val="00DE4F4A"/>
    <w:rsid w:val="00DE5CA2"/>
    <w:rsid w:val="00DE5DCE"/>
    <w:rsid w:val="00DE6E93"/>
    <w:rsid w:val="00DE702C"/>
    <w:rsid w:val="00DE7E14"/>
    <w:rsid w:val="00DF0055"/>
    <w:rsid w:val="00DF03F8"/>
    <w:rsid w:val="00DF1211"/>
    <w:rsid w:val="00DF133C"/>
    <w:rsid w:val="00DF1B3E"/>
    <w:rsid w:val="00DF1D09"/>
    <w:rsid w:val="00DF2619"/>
    <w:rsid w:val="00DF3E35"/>
    <w:rsid w:val="00DF429F"/>
    <w:rsid w:val="00DF473D"/>
    <w:rsid w:val="00DF4A65"/>
    <w:rsid w:val="00DF4D00"/>
    <w:rsid w:val="00DF512A"/>
    <w:rsid w:val="00DF54BE"/>
    <w:rsid w:val="00DF5A50"/>
    <w:rsid w:val="00DF6E68"/>
    <w:rsid w:val="00DF6EA9"/>
    <w:rsid w:val="00DF71BB"/>
    <w:rsid w:val="00DF7266"/>
    <w:rsid w:val="00DF7276"/>
    <w:rsid w:val="00DF7FBC"/>
    <w:rsid w:val="00E00BB9"/>
    <w:rsid w:val="00E01577"/>
    <w:rsid w:val="00E01C05"/>
    <w:rsid w:val="00E020BD"/>
    <w:rsid w:val="00E0324B"/>
    <w:rsid w:val="00E03AE2"/>
    <w:rsid w:val="00E03D70"/>
    <w:rsid w:val="00E03DEB"/>
    <w:rsid w:val="00E04210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F6D"/>
    <w:rsid w:val="00E1350B"/>
    <w:rsid w:val="00E136A3"/>
    <w:rsid w:val="00E137E7"/>
    <w:rsid w:val="00E1425E"/>
    <w:rsid w:val="00E14A13"/>
    <w:rsid w:val="00E14E4D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B0D"/>
    <w:rsid w:val="00E30007"/>
    <w:rsid w:val="00E31230"/>
    <w:rsid w:val="00E31312"/>
    <w:rsid w:val="00E31901"/>
    <w:rsid w:val="00E31AA6"/>
    <w:rsid w:val="00E3232D"/>
    <w:rsid w:val="00E3267B"/>
    <w:rsid w:val="00E32D73"/>
    <w:rsid w:val="00E32E24"/>
    <w:rsid w:val="00E33217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B7"/>
    <w:rsid w:val="00E357C6"/>
    <w:rsid w:val="00E359FC"/>
    <w:rsid w:val="00E35ACA"/>
    <w:rsid w:val="00E35BF1"/>
    <w:rsid w:val="00E36035"/>
    <w:rsid w:val="00E36460"/>
    <w:rsid w:val="00E369DF"/>
    <w:rsid w:val="00E36BB6"/>
    <w:rsid w:val="00E403CE"/>
    <w:rsid w:val="00E408FA"/>
    <w:rsid w:val="00E40C84"/>
    <w:rsid w:val="00E41145"/>
    <w:rsid w:val="00E41162"/>
    <w:rsid w:val="00E41997"/>
    <w:rsid w:val="00E41D3A"/>
    <w:rsid w:val="00E424E7"/>
    <w:rsid w:val="00E43C26"/>
    <w:rsid w:val="00E44139"/>
    <w:rsid w:val="00E44499"/>
    <w:rsid w:val="00E44B87"/>
    <w:rsid w:val="00E44CDC"/>
    <w:rsid w:val="00E45D76"/>
    <w:rsid w:val="00E465D4"/>
    <w:rsid w:val="00E46B2E"/>
    <w:rsid w:val="00E46DB6"/>
    <w:rsid w:val="00E46FD6"/>
    <w:rsid w:val="00E473B6"/>
    <w:rsid w:val="00E47648"/>
    <w:rsid w:val="00E478D4"/>
    <w:rsid w:val="00E47AD2"/>
    <w:rsid w:val="00E47E10"/>
    <w:rsid w:val="00E47F7C"/>
    <w:rsid w:val="00E501DC"/>
    <w:rsid w:val="00E505AB"/>
    <w:rsid w:val="00E5080B"/>
    <w:rsid w:val="00E509C3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5E56"/>
    <w:rsid w:val="00E5609D"/>
    <w:rsid w:val="00E560FB"/>
    <w:rsid w:val="00E5625E"/>
    <w:rsid w:val="00E56548"/>
    <w:rsid w:val="00E569BB"/>
    <w:rsid w:val="00E607DD"/>
    <w:rsid w:val="00E6125F"/>
    <w:rsid w:val="00E615C8"/>
    <w:rsid w:val="00E616AC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A2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099"/>
    <w:rsid w:val="00E7214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339"/>
    <w:rsid w:val="00E7768A"/>
    <w:rsid w:val="00E777F5"/>
    <w:rsid w:val="00E77AE2"/>
    <w:rsid w:val="00E80D16"/>
    <w:rsid w:val="00E80D8B"/>
    <w:rsid w:val="00E81499"/>
    <w:rsid w:val="00E82021"/>
    <w:rsid w:val="00E8236A"/>
    <w:rsid w:val="00E824AB"/>
    <w:rsid w:val="00E834FF"/>
    <w:rsid w:val="00E83647"/>
    <w:rsid w:val="00E84429"/>
    <w:rsid w:val="00E84C09"/>
    <w:rsid w:val="00E84FF8"/>
    <w:rsid w:val="00E85247"/>
    <w:rsid w:val="00E8561A"/>
    <w:rsid w:val="00E85A18"/>
    <w:rsid w:val="00E85A8A"/>
    <w:rsid w:val="00E86318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0C1"/>
    <w:rsid w:val="00E9224F"/>
    <w:rsid w:val="00E92414"/>
    <w:rsid w:val="00E93628"/>
    <w:rsid w:val="00E93A97"/>
    <w:rsid w:val="00E93ABA"/>
    <w:rsid w:val="00E93C79"/>
    <w:rsid w:val="00E94194"/>
    <w:rsid w:val="00E9466C"/>
    <w:rsid w:val="00E95188"/>
    <w:rsid w:val="00E952BC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2DBE"/>
    <w:rsid w:val="00EA307B"/>
    <w:rsid w:val="00EA3080"/>
    <w:rsid w:val="00EA3419"/>
    <w:rsid w:val="00EA3801"/>
    <w:rsid w:val="00EA4AD8"/>
    <w:rsid w:val="00EA5A6F"/>
    <w:rsid w:val="00EA658F"/>
    <w:rsid w:val="00EA7751"/>
    <w:rsid w:val="00EA7AC5"/>
    <w:rsid w:val="00EA7CE4"/>
    <w:rsid w:val="00EB04AD"/>
    <w:rsid w:val="00EB0555"/>
    <w:rsid w:val="00EB136C"/>
    <w:rsid w:val="00EB14EF"/>
    <w:rsid w:val="00EB1E5E"/>
    <w:rsid w:val="00EB22A5"/>
    <w:rsid w:val="00EB2465"/>
    <w:rsid w:val="00EB32AC"/>
    <w:rsid w:val="00EB34A8"/>
    <w:rsid w:val="00EB34F9"/>
    <w:rsid w:val="00EB362A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085C"/>
    <w:rsid w:val="00EC15E0"/>
    <w:rsid w:val="00EC23ED"/>
    <w:rsid w:val="00EC249F"/>
    <w:rsid w:val="00EC2638"/>
    <w:rsid w:val="00EC358B"/>
    <w:rsid w:val="00EC3E3C"/>
    <w:rsid w:val="00EC4151"/>
    <w:rsid w:val="00EC4CF8"/>
    <w:rsid w:val="00EC4DD7"/>
    <w:rsid w:val="00EC4F18"/>
    <w:rsid w:val="00EC4F5C"/>
    <w:rsid w:val="00EC51F8"/>
    <w:rsid w:val="00EC5FB8"/>
    <w:rsid w:val="00EC6831"/>
    <w:rsid w:val="00EC6AA6"/>
    <w:rsid w:val="00EC70D4"/>
    <w:rsid w:val="00EC755B"/>
    <w:rsid w:val="00EC795C"/>
    <w:rsid w:val="00ED00D1"/>
    <w:rsid w:val="00ED0F07"/>
    <w:rsid w:val="00ED178A"/>
    <w:rsid w:val="00ED19A9"/>
    <w:rsid w:val="00ED1D93"/>
    <w:rsid w:val="00ED1F63"/>
    <w:rsid w:val="00ED24F4"/>
    <w:rsid w:val="00ED3756"/>
    <w:rsid w:val="00ED3AD7"/>
    <w:rsid w:val="00ED3BC1"/>
    <w:rsid w:val="00ED3E79"/>
    <w:rsid w:val="00ED4579"/>
    <w:rsid w:val="00ED4682"/>
    <w:rsid w:val="00ED46F2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0AC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4B5"/>
    <w:rsid w:val="00EE55E8"/>
    <w:rsid w:val="00EE560E"/>
    <w:rsid w:val="00EE5BAD"/>
    <w:rsid w:val="00EE5CA3"/>
    <w:rsid w:val="00EE60D3"/>
    <w:rsid w:val="00EE66A6"/>
    <w:rsid w:val="00EE6C02"/>
    <w:rsid w:val="00EE75EA"/>
    <w:rsid w:val="00EE7616"/>
    <w:rsid w:val="00EE7ABD"/>
    <w:rsid w:val="00EE7E3E"/>
    <w:rsid w:val="00EE7FD4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5E1"/>
    <w:rsid w:val="00EF6922"/>
    <w:rsid w:val="00EF74D4"/>
    <w:rsid w:val="00EF7748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2BBD"/>
    <w:rsid w:val="00F13059"/>
    <w:rsid w:val="00F133B7"/>
    <w:rsid w:val="00F13866"/>
    <w:rsid w:val="00F13DC1"/>
    <w:rsid w:val="00F146F1"/>
    <w:rsid w:val="00F14791"/>
    <w:rsid w:val="00F14DA2"/>
    <w:rsid w:val="00F15227"/>
    <w:rsid w:val="00F15B36"/>
    <w:rsid w:val="00F15F1D"/>
    <w:rsid w:val="00F160FD"/>
    <w:rsid w:val="00F1617D"/>
    <w:rsid w:val="00F16871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BD"/>
    <w:rsid w:val="00F22AC9"/>
    <w:rsid w:val="00F22E36"/>
    <w:rsid w:val="00F2305D"/>
    <w:rsid w:val="00F23176"/>
    <w:rsid w:val="00F231B3"/>
    <w:rsid w:val="00F23920"/>
    <w:rsid w:val="00F243BC"/>
    <w:rsid w:val="00F245AB"/>
    <w:rsid w:val="00F248EC"/>
    <w:rsid w:val="00F24994"/>
    <w:rsid w:val="00F24EAE"/>
    <w:rsid w:val="00F25413"/>
    <w:rsid w:val="00F25F0E"/>
    <w:rsid w:val="00F25F60"/>
    <w:rsid w:val="00F26053"/>
    <w:rsid w:val="00F277B8"/>
    <w:rsid w:val="00F27988"/>
    <w:rsid w:val="00F279DE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D4E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DC8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1E2"/>
    <w:rsid w:val="00F51650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00F"/>
    <w:rsid w:val="00F57C0D"/>
    <w:rsid w:val="00F60426"/>
    <w:rsid w:val="00F60730"/>
    <w:rsid w:val="00F60928"/>
    <w:rsid w:val="00F618B7"/>
    <w:rsid w:val="00F62975"/>
    <w:rsid w:val="00F62AA6"/>
    <w:rsid w:val="00F63DD0"/>
    <w:rsid w:val="00F63EB1"/>
    <w:rsid w:val="00F6417A"/>
    <w:rsid w:val="00F6447B"/>
    <w:rsid w:val="00F652E0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072"/>
    <w:rsid w:val="00F7221E"/>
    <w:rsid w:val="00F72414"/>
    <w:rsid w:val="00F727BE"/>
    <w:rsid w:val="00F728CA"/>
    <w:rsid w:val="00F72A2B"/>
    <w:rsid w:val="00F72E7A"/>
    <w:rsid w:val="00F732BB"/>
    <w:rsid w:val="00F73851"/>
    <w:rsid w:val="00F73BBE"/>
    <w:rsid w:val="00F73E4A"/>
    <w:rsid w:val="00F74242"/>
    <w:rsid w:val="00F757D1"/>
    <w:rsid w:val="00F76B5C"/>
    <w:rsid w:val="00F77128"/>
    <w:rsid w:val="00F777B4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5C09"/>
    <w:rsid w:val="00F86139"/>
    <w:rsid w:val="00F86569"/>
    <w:rsid w:val="00F866A0"/>
    <w:rsid w:val="00F866DD"/>
    <w:rsid w:val="00F869CC"/>
    <w:rsid w:val="00F869E4"/>
    <w:rsid w:val="00F86B34"/>
    <w:rsid w:val="00F87548"/>
    <w:rsid w:val="00F87820"/>
    <w:rsid w:val="00F87F87"/>
    <w:rsid w:val="00F90080"/>
    <w:rsid w:val="00F90251"/>
    <w:rsid w:val="00F90A64"/>
    <w:rsid w:val="00F918A0"/>
    <w:rsid w:val="00F918C9"/>
    <w:rsid w:val="00F91E93"/>
    <w:rsid w:val="00F92561"/>
    <w:rsid w:val="00F92FDB"/>
    <w:rsid w:val="00F93E22"/>
    <w:rsid w:val="00F95378"/>
    <w:rsid w:val="00F961E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2C31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8FB"/>
    <w:rsid w:val="00FB2C7D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70D"/>
    <w:rsid w:val="00FC1120"/>
    <w:rsid w:val="00FC137F"/>
    <w:rsid w:val="00FC14E0"/>
    <w:rsid w:val="00FC1DD6"/>
    <w:rsid w:val="00FC1F5B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7E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4481"/>
    <w:rsid w:val="00FD5BD5"/>
    <w:rsid w:val="00FD6F92"/>
    <w:rsid w:val="00FD7252"/>
    <w:rsid w:val="00FD755B"/>
    <w:rsid w:val="00FD7585"/>
    <w:rsid w:val="00FD7818"/>
    <w:rsid w:val="00FD7BC8"/>
    <w:rsid w:val="00FD7DD6"/>
    <w:rsid w:val="00FD7FBD"/>
    <w:rsid w:val="00FE11D3"/>
    <w:rsid w:val="00FE1563"/>
    <w:rsid w:val="00FE16F7"/>
    <w:rsid w:val="00FE1B55"/>
    <w:rsid w:val="00FE21D0"/>
    <w:rsid w:val="00FE277A"/>
    <w:rsid w:val="00FE2815"/>
    <w:rsid w:val="00FE318D"/>
    <w:rsid w:val="00FE3708"/>
    <w:rsid w:val="00FE3868"/>
    <w:rsid w:val="00FE3D35"/>
    <w:rsid w:val="00FE3E14"/>
    <w:rsid w:val="00FE43AE"/>
    <w:rsid w:val="00FE464A"/>
    <w:rsid w:val="00FE4923"/>
    <w:rsid w:val="00FE4C90"/>
    <w:rsid w:val="00FE5AF9"/>
    <w:rsid w:val="00FE5B1F"/>
    <w:rsid w:val="00FE6C65"/>
    <w:rsid w:val="00FE6D76"/>
    <w:rsid w:val="00FE6FDF"/>
    <w:rsid w:val="00FE786C"/>
    <w:rsid w:val="00FE7E37"/>
    <w:rsid w:val="00FF04A3"/>
    <w:rsid w:val="00FF074B"/>
    <w:rsid w:val="00FF0C4B"/>
    <w:rsid w:val="00FF1076"/>
    <w:rsid w:val="00FF1839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FEBE52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  <w:style w:type="paragraph" w:styleId="af9">
    <w:name w:val="Body Text"/>
    <w:basedOn w:val="a"/>
    <w:link w:val="afa"/>
    <w:rsid w:val="0094455A"/>
    <w:pPr>
      <w:spacing w:after="120"/>
    </w:pPr>
  </w:style>
  <w:style w:type="character" w:customStyle="1" w:styleId="afa">
    <w:name w:val="正文文本 字符"/>
    <w:basedOn w:val="a0"/>
    <w:link w:val="af9"/>
    <w:rsid w:val="0094455A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455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tmp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10" Type="http://schemas.openxmlformats.org/officeDocument/2006/relationships/image" Target="media/image3.tm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E223AD22-AC72-4EE7-802E-4C871B56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4217</TotalTime>
  <Pages>10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532</cp:revision>
  <dcterms:created xsi:type="dcterms:W3CDTF">2021-07-12T06:27:00Z</dcterms:created>
  <dcterms:modified xsi:type="dcterms:W3CDTF">2022-01-29T01:09:00Z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(3)vwrz+kds6uIEIDJ0/G+dFeeBDziDjuAJq5sCaspFIJCoueoG+VG+oliauAUcICMpeWCxDOO1
HXE259rdAHZR4DPORChzek68TJiwblu2VfPhwUH4/xn2JpWKs/mjus+bRwCKrjL+ExCxzKnn
O4FL1yTxObKDAkWuMWbkbMsl4wR6sTpSiyu20SgcnzFpM+KYWnFIc/UDZ2JPNlzIMpXeMU10
1tstknzhWgUrZ9ie3w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u3jZjdn5upU7MUNOXtGD/SQ6Do2Wewx51RsZ7YG6H10AZcG7x8v00M
a9Se0Qp4Ao7KBm8ffIAQ8jcPxTJT62cKq0LZIjfGKHUMRzebYUVEia9ylCbE5GmgpSsqN6a3
IDPabMTt5DdT38Klu4Z1idrh5W76OO8/rHP6fSwrByrbwo1lSC5iOHCD6wb0HnPhwxYYJiZ5
QSZGfRbyhdE2NJTGedqLyhN29s1IQOTmpiDS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Oad5uOUpi+b31zSmdu5np34=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1628566258</vt:lpwstr>
  </property>
</Properties>
</file>