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2BB63A13" w:rsidR="008B3792" w:rsidRPr="00CD4C78" w:rsidRDefault="00074034" w:rsidP="004F6D0C">
                  <w:pPr>
                    <w:pStyle w:val="T2"/>
                  </w:pPr>
                  <w:r>
                    <w:rPr>
                      <w:lang w:eastAsia="ko-KR"/>
                    </w:rPr>
                    <w:t>CC36</w:t>
                  </w:r>
                  <w:r w:rsidR="00837C18">
                    <w:rPr>
                      <w:lang w:eastAsia="ko-KR"/>
                    </w:rPr>
                    <w:t xml:space="preserve"> Comment Resolution </w:t>
                  </w:r>
                  <w:r>
                    <w:rPr>
                      <w:lang w:eastAsia="ko-KR"/>
                    </w:rPr>
                    <w:t xml:space="preserve">on </w:t>
                  </w:r>
                  <w:r w:rsidR="00F90BC4">
                    <w:rPr>
                      <w:lang w:eastAsia="ko-KR"/>
                    </w:rPr>
                    <w:t xml:space="preserve">U-SIG Part </w:t>
                  </w:r>
                  <w:r w:rsidR="00155EF0">
                    <w:rPr>
                      <w:lang w:eastAsia="ko-KR"/>
                    </w:rPr>
                    <w:t>5</w:t>
                  </w:r>
                </w:p>
              </w:tc>
            </w:tr>
            <w:tr w:rsidR="008B3792" w:rsidRPr="00CD4C78" w14:paraId="71B728D5" w14:textId="77777777" w:rsidTr="00CA6092">
              <w:trPr>
                <w:trHeight w:val="359"/>
                <w:jc w:val="center"/>
              </w:trPr>
              <w:tc>
                <w:tcPr>
                  <w:tcW w:w="8698" w:type="dxa"/>
                  <w:gridSpan w:val="5"/>
                  <w:vAlign w:val="center"/>
                </w:tcPr>
                <w:p w14:paraId="6DF88299" w14:textId="332227E7"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5E0580">
                    <w:rPr>
                      <w:b w:val="0"/>
                      <w:sz w:val="20"/>
                    </w:rPr>
                    <w:t>2</w:t>
                  </w:r>
                  <w:r w:rsidR="00AC307C">
                    <w:rPr>
                      <w:b w:val="0"/>
                      <w:sz w:val="20"/>
                      <w:lang w:eastAsia="ko-KR"/>
                    </w:rPr>
                    <w:t>-0</w:t>
                  </w:r>
                  <w:r w:rsidR="005E0580">
                    <w:rPr>
                      <w:b w:val="0"/>
                      <w:sz w:val="20"/>
                      <w:lang w:eastAsia="ko-KR"/>
                    </w:rPr>
                    <w:t>1</w:t>
                  </w:r>
                  <w:r w:rsidR="00F32724">
                    <w:rPr>
                      <w:b w:val="0"/>
                      <w:sz w:val="20"/>
                      <w:lang w:eastAsia="ko-KR"/>
                    </w:rPr>
                    <w:t>-</w:t>
                  </w:r>
                  <w:r w:rsidR="00C8627D">
                    <w:rPr>
                      <w:b w:val="0"/>
                      <w:sz w:val="20"/>
                      <w:lang w:eastAsia="ko-KR"/>
                    </w:rPr>
                    <w:t>12</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C52B98">
              <w:trPr>
                <w:trHeight w:val="359"/>
                <w:jc w:val="center"/>
              </w:trPr>
              <w:tc>
                <w:tcPr>
                  <w:tcW w:w="1850" w:type="dxa"/>
                  <w:vAlign w:val="center"/>
                </w:tcPr>
                <w:p w14:paraId="441DC957" w14:textId="3C51DF8F" w:rsidR="00997529" w:rsidRPr="00C52B98" w:rsidRDefault="00997529" w:rsidP="00997529">
                  <w:pPr>
                    <w:pStyle w:val="T2"/>
                    <w:spacing w:after="0"/>
                    <w:ind w:left="0" w:right="0"/>
                    <w:jc w:val="left"/>
                    <w:rPr>
                      <w:b w:val="0"/>
                      <w:sz w:val="18"/>
                      <w:szCs w:val="18"/>
                      <w:lang w:eastAsia="ko-KR"/>
                    </w:rPr>
                  </w:pPr>
                </w:p>
              </w:tc>
              <w:tc>
                <w:tcPr>
                  <w:tcW w:w="2160" w:type="dxa"/>
                  <w:vAlign w:val="center"/>
                </w:tcPr>
                <w:p w14:paraId="45C1DDCE" w14:textId="6603D6BC" w:rsidR="00997529" w:rsidRPr="00C52B98" w:rsidRDefault="00997529" w:rsidP="00997529">
                  <w:pPr>
                    <w:pStyle w:val="T2"/>
                    <w:spacing w:after="0"/>
                    <w:ind w:left="0" w:right="0"/>
                    <w:jc w:val="left"/>
                    <w:rPr>
                      <w:b w:val="0"/>
                      <w:sz w:val="18"/>
                      <w:szCs w:val="18"/>
                      <w:lang w:eastAsia="ko-KR"/>
                    </w:rPr>
                  </w:pP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895"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713" w:type="dxa"/>
                  <w:vAlign w:val="center"/>
                </w:tcPr>
                <w:p w14:paraId="4A315909" w14:textId="5B608123" w:rsidR="00997529" w:rsidRPr="00C52B98" w:rsidRDefault="00997529" w:rsidP="00997529">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3D9DC756" w:rsidR="00C52B98" w:rsidRPr="00C52B98" w:rsidRDefault="00C52B98" w:rsidP="00C52B98">
                  <w:pPr>
                    <w:rPr>
                      <w:szCs w:val="18"/>
                    </w:rPr>
                  </w:pPr>
                </w:p>
              </w:tc>
              <w:tc>
                <w:tcPr>
                  <w:tcW w:w="2160" w:type="dxa"/>
                </w:tcPr>
                <w:p w14:paraId="5E56C572" w14:textId="2BFA550E" w:rsidR="00C52B98" w:rsidRPr="00C52B98" w:rsidRDefault="00C52B98" w:rsidP="00C52B98">
                  <w:pPr>
                    <w:rPr>
                      <w:szCs w:val="18"/>
                    </w:rPr>
                  </w:pP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64837AEB"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w:t>
      </w:r>
      <w:r w:rsidR="00074034">
        <w:rPr>
          <w:sz w:val="20"/>
          <w:lang w:eastAsia="ko-KR"/>
        </w:rPr>
        <w:t>6</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074034">
        <w:rPr>
          <w:sz w:val="20"/>
          <w:lang w:eastAsia="ko-KR"/>
        </w:rPr>
        <w:t>1.</w:t>
      </w:r>
      <w:r w:rsidR="00E561BD">
        <w:rPr>
          <w:sz w:val="20"/>
          <w:lang w:eastAsia="ko-KR"/>
        </w:rPr>
        <w:t>0</w:t>
      </w:r>
      <w:r w:rsidR="007A7F48">
        <w:rPr>
          <w:sz w:val="20"/>
          <w:lang w:eastAsia="ko-KR"/>
        </w:rPr>
        <w:t>:</w:t>
      </w:r>
      <w:r w:rsidR="0085027D">
        <w:rPr>
          <w:sz w:val="20"/>
          <w:lang w:eastAsia="ko-KR"/>
        </w:rPr>
        <w:t xml:space="preserve"> </w:t>
      </w:r>
      <w:r w:rsidR="00F90BC4">
        <w:rPr>
          <w:sz w:val="20"/>
          <w:lang w:eastAsia="ko-KR"/>
        </w:rPr>
        <w:t>Some</w:t>
      </w:r>
      <w:r w:rsidR="0085027D">
        <w:rPr>
          <w:sz w:val="20"/>
          <w:lang w:eastAsia="ko-KR"/>
        </w:rPr>
        <w:t xml:space="preserve"> comments in 36.3.1</w:t>
      </w:r>
      <w:r w:rsidR="00F90BC4">
        <w:rPr>
          <w:sz w:val="20"/>
          <w:lang w:eastAsia="ko-KR"/>
        </w:rPr>
        <w:t>2.7</w:t>
      </w:r>
      <w:r w:rsidR="0085027D">
        <w:rPr>
          <w:sz w:val="20"/>
          <w:lang w:eastAsia="ko-KR"/>
        </w:rPr>
        <w:t xml:space="preserve"> </w:t>
      </w:r>
      <w:r w:rsidR="00F90BC4">
        <w:rPr>
          <w:sz w:val="20"/>
          <w:lang w:eastAsia="ko-KR"/>
        </w:rPr>
        <w:t>U-SIG</w:t>
      </w:r>
      <w:r w:rsidR="00323FDA">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76E57F7" w14:textId="73E30E65" w:rsidR="00535131" w:rsidRDefault="00EF05A7" w:rsidP="00112645">
      <w:pPr>
        <w:rPr>
          <w:rFonts w:eastAsia="Times New Roman"/>
        </w:rPr>
      </w:pPr>
      <w:r>
        <w:t>R</w:t>
      </w:r>
      <w:r w:rsidR="004A3995">
        <w:t>0</w:t>
      </w:r>
      <w:r>
        <w:t xml:space="preserve">: </w:t>
      </w:r>
      <w:r w:rsidR="004A3995">
        <w:t>Initial version.</w:t>
      </w:r>
      <w:r w:rsidR="00347401">
        <w:t xml:space="preserve"> Resolve </w:t>
      </w:r>
      <w:r w:rsidR="00347401" w:rsidRPr="00347401">
        <w:t>CID</w:t>
      </w:r>
      <w:r w:rsidR="000F1061">
        <w:t>s</w:t>
      </w:r>
      <w:r w:rsidR="00F90BC4">
        <w:t xml:space="preserve"> </w:t>
      </w:r>
      <w:r w:rsidR="00CA5485">
        <w:t xml:space="preserve">4585, </w:t>
      </w:r>
      <w:r w:rsidR="00696E87">
        <w:t xml:space="preserve">4596, 4597, 4655, 4608, 4609, 4669, </w:t>
      </w:r>
      <w:r w:rsidR="00AD2959">
        <w:t xml:space="preserve">5412, 5477, </w:t>
      </w:r>
      <w:r w:rsidR="00A64818">
        <w:t xml:space="preserve">5819, </w:t>
      </w:r>
      <w:r w:rsidR="00155EF0">
        <w:t>6436</w:t>
      </w:r>
      <w:r w:rsidR="00696E87">
        <w:t xml:space="preserve">, </w:t>
      </w:r>
      <w:r w:rsidR="003B22EA">
        <w:t xml:space="preserve">6997, </w:t>
      </w:r>
      <w:r w:rsidR="003A721E">
        <w:t xml:space="preserve">7201, </w:t>
      </w:r>
      <w:r w:rsidR="00AD2959">
        <w:t xml:space="preserve">7204, 7207, </w:t>
      </w:r>
      <w:r w:rsidR="00696E87">
        <w:t>8006</w:t>
      </w:r>
      <w:r w:rsidR="000424CF">
        <w:rPr>
          <w:rFonts w:eastAsia="Times New Roman"/>
        </w:rPr>
        <w:t>.</w:t>
      </w:r>
    </w:p>
    <w:p w14:paraId="68AC3CCA" w14:textId="529F3D01" w:rsidR="00CA5485" w:rsidRDefault="00CA5485" w:rsidP="00112645">
      <w:r>
        <w:rPr>
          <w:rFonts w:eastAsia="Times New Roman"/>
        </w:rPr>
        <w:t>R1: Remove CID 4585. Update page and line reference according to 802.11be spec draft D1.4.</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1D5BE227" w14:textId="6C4FFB1D" w:rsidR="008E682B" w:rsidRDefault="008E682B" w:rsidP="008E682B">
      <w:pPr>
        <w:pStyle w:val="Heading1"/>
      </w:pPr>
      <w:r>
        <w:lastRenderedPageBreak/>
        <w:t>CID 6436</w:t>
      </w:r>
    </w:p>
    <w:p w14:paraId="68FFBE11" w14:textId="77777777" w:rsidR="008E682B" w:rsidRDefault="008E682B" w:rsidP="008E682B">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8E682B" w:rsidRPr="009522BD" w14:paraId="307CE3F3" w14:textId="77777777" w:rsidTr="00504D0A">
        <w:trPr>
          <w:trHeight w:val="278"/>
        </w:trPr>
        <w:tc>
          <w:tcPr>
            <w:tcW w:w="661" w:type="dxa"/>
            <w:shd w:val="clear" w:color="auto" w:fill="auto"/>
            <w:hideMark/>
          </w:tcPr>
          <w:p w14:paraId="362B9274" w14:textId="77777777" w:rsidR="008E682B" w:rsidRPr="002E58A7" w:rsidRDefault="008E682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409E44C8" w14:textId="77777777" w:rsidR="008E682B" w:rsidRPr="002E58A7" w:rsidRDefault="008E682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12C181ED" w14:textId="77777777" w:rsidR="008E682B" w:rsidRPr="002E58A7" w:rsidRDefault="008E682B" w:rsidP="00504D0A">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24A22FB3" w14:textId="77777777" w:rsidR="008E682B" w:rsidRPr="002E58A7" w:rsidRDefault="008E682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7D0CAE41" w14:textId="77777777" w:rsidR="008E682B" w:rsidRPr="002E58A7" w:rsidRDefault="008E682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6A85F7B6" w14:textId="77777777" w:rsidR="008E682B" w:rsidRPr="002E58A7" w:rsidRDefault="008E682B" w:rsidP="00504D0A">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E682B" w:rsidRPr="001D296D" w14:paraId="5C26BE0D" w14:textId="77777777" w:rsidTr="00504D0A">
        <w:trPr>
          <w:trHeight w:val="278"/>
        </w:trPr>
        <w:tc>
          <w:tcPr>
            <w:tcW w:w="661" w:type="dxa"/>
            <w:tcBorders>
              <w:top w:val="single" w:sz="4" w:space="0" w:color="000000"/>
              <w:left w:val="single" w:sz="4" w:space="0" w:color="000000"/>
              <w:bottom w:val="single" w:sz="4" w:space="0" w:color="000000"/>
              <w:right w:val="single" w:sz="4" w:space="0" w:color="000000"/>
            </w:tcBorders>
            <w:shd w:val="clear" w:color="auto" w:fill="auto"/>
          </w:tcPr>
          <w:p w14:paraId="05DA0ED5" w14:textId="77777777" w:rsidR="008E682B" w:rsidRPr="005676F4" w:rsidRDefault="008E682B" w:rsidP="00504D0A">
            <w:pPr>
              <w:rPr>
                <w:rFonts w:ascii="Arial" w:hAnsi="Arial" w:cs="Arial"/>
                <w:sz w:val="20"/>
              </w:rPr>
            </w:pPr>
            <w:r>
              <w:rPr>
                <w:rFonts w:ascii="Arial" w:hAnsi="Arial" w:cs="Arial"/>
                <w:sz w:val="20"/>
              </w:rPr>
              <w:t>6436</w:t>
            </w:r>
          </w:p>
        </w:tc>
        <w:tc>
          <w:tcPr>
            <w:tcW w:w="1217" w:type="dxa"/>
            <w:tcBorders>
              <w:top w:val="single" w:sz="4" w:space="0" w:color="000000"/>
              <w:left w:val="single" w:sz="4" w:space="0" w:color="000000"/>
              <w:bottom w:val="single" w:sz="4" w:space="0" w:color="000000"/>
              <w:right w:val="single" w:sz="4" w:space="0" w:color="000000"/>
            </w:tcBorders>
            <w:shd w:val="clear" w:color="auto" w:fill="auto"/>
          </w:tcPr>
          <w:p w14:paraId="1977C2A5" w14:textId="77777777" w:rsidR="008E682B" w:rsidRPr="001D296D" w:rsidRDefault="008E682B" w:rsidP="00504D0A">
            <w:pPr>
              <w:rPr>
                <w:rFonts w:ascii="Arial" w:hAnsi="Arial" w:cs="Arial"/>
                <w:sz w:val="20"/>
                <w:lang w:val="en-US"/>
              </w:rPr>
            </w:pPr>
            <w:r>
              <w:rPr>
                <w:rFonts w:ascii="Arial" w:hAnsi="Arial" w:cs="Arial"/>
                <w:sz w:val="20"/>
              </w:rPr>
              <w:t>36.3.12.7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272EF70" w14:textId="77777777" w:rsidR="008E682B" w:rsidRPr="005676F4" w:rsidRDefault="008E682B" w:rsidP="00504D0A">
            <w:pPr>
              <w:rPr>
                <w:rFonts w:ascii="Arial" w:hAnsi="Arial" w:cs="Arial"/>
                <w:sz w:val="20"/>
              </w:rPr>
            </w:pPr>
            <w:r>
              <w:rPr>
                <w:rFonts w:ascii="Arial" w:hAnsi="Arial" w:cs="Arial"/>
                <w:sz w:val="20"/>
              </w:rPr>
              <w:t>410.03</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2E5857B5" w14:textId="77777777" w:rsidR="008E682B" w:rsidRPr="001D296D" w:rsidRDefault="008E682B" w:rsidP="00504D0A">
            <w:pPr>
              <w:rPr>
                <w:rFonts w:ascii="Arial" w:hAnsi="Arial" w:cs="Arial"/>
                <w:sz w:val="20"/>
              </w:rPr>
            </w:pPr>
            <w:r>
              <w:rPr>
                <w:rFonts w:ascii="Arial" w:hAnsi="Arial" w:cs="Arial"/>
                <w:sz w:val="20"/>
              </w:rPr>
              <w:t>Add a period at the end of a sentence.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E298131" w14:textId="77777777" w:rsidR="008E682B" w:rsidRPr="001D296D" w:rsidRDefault="008E682B" w:rsidP="00504D0A">
            <w:pPr>
              <w:rPr>
                <w:rFonts w:ascii="Arial" w:hAnsi="Arial" w:cs="Arial"/>
                <w:sz w:val="20"/>
              </w:rPr>
            </w:pPr>
            <w:r>
              <w:rPr>
                <w:rFonts w:ascii="Arial" w:hAnsi="Arial" w:cs="Arial"/>
                <w:sz w:val="20"/>
              </w:rPr>
              <w:t>As in comment</w:t>
            </w:r>
          </w:p>
        </w:tc>
        <w:tc>
          <w:tcPr>
            <w:tcW w:w="3690" w:type="dxa"/>
            <w:tcBorders>
              <w:top w:val="single" w:sz="4" w:space="0" w:color="000000"/>
              <w:left w:val="single" w:sz="4" w:space="0" w:color="000000"/>
              <w:bottom w:val="single" w:sz="4" w:space="0" w:color="000000"/>
              <w:right w:val="single" w:sz="4" w:space="0" w:color="000000"/>
            </w:tcBorders>
          </w:tcPr>
          <w:p w14:paraId="694DDE62" w14:textId="22F51267" w:rsidR="008E682B" w:rsidRDefault="008E682B" w:rsidP="00504D0A">
            <w:pPr>
              <w:rPr>
                <w:rFonts w:ascii="Arial" w:hAnsi="Arial" w:cs="Arial"/>
                <w:sz w:val="20"/>
              </w:rPr>
            </w:pPr>
            <w:r>
              <w:rPr>
                <w:rFonts w:ascii="Arial" w:hAnsi="Arial" w:cs="Arial"/>
                <w:sz w:val="20"/>
              </w:rPr>
              <w:t>Accepted.</w:t>
            </w:r>
          </w:p>
          <w:p w14:paraId="2ECFCAB7" w14:textId="77777777" w:rsidR="008E682B" w:rsidRDefault="008E682B" w:rsidP="00504D0A">
            <w:pPr>
              <w:rPr>
                <w:rFonts w:ascii="Arial" w:hAnsi="Arial" w:cs="Arial"/>
                <w:sz w:val="20"/>
              </w:rPr>
            </w:pPr>
          </w:p>
          <w:p w14:paraId="6B594E89" w14:textId="77777777" w:rsidR="008E682B" w:rsidRPr="001D296D" w:rsidRDefault="008E682B" w:rsidP="00504D0A">
            <w:pPr>
              <w:rPr>
                <w:rFonts w:ascii="Arial" w:hAnsi="Arial" w:cs="Arial"/>
                <w:sz w:val="20"/>
              </w:rPr>
            </w:pPr>
            <w:r>
              <w:rPr>
                <w:rFonts w:ascii="Arial" w:hAnsi="Arial" w:cs="Arial"/>
                <w:sz w:val="20"/>
              </w:rPr>
              <w:t xml:space="preserve">Note to editor: This CID has same resolution to CID 4641, which has been resolved in </w:t>
            </w:r>
            <w:hyperlink r:id="rId11" w:history="1">
              <w:r w:rsidRPr="00FF58ED">
                <w:rPr>
                  <w:rStyle w:val="Hyperlink"/>
                  <w:rFonts w:ascii="Arial" w:hAnsi="Arial" w:cs="Arial"/>
                  <w:sz w:val="20"/>
                </w:rPr>
                <w:t>https://mentor.ieee.org/802.11/dcn/21/11-21-1368-01-00be-cc36-cr-on-36-3-12-7-2-u-sig-content-part-4.docx</w:t>
              </w:r>
            </w:hyperlink>
            <w:r>
              <w:rPr>
                <w:rFonts w:ascii="Arial" w:hAnsi="Arial" w:cs="Arial"/>
                <w:sz w:val="20"/>
              </w:rPr>
              <w:t>. No change is needed.</w:t>
            </w:r>
          </w:p>
        </w:tc>
      </w:tr>
    </w:tbl>
    <w:p w14:paraId="77589BBF" w14:textId="77777777" w:rsidR="008E682B" w:rsidRDefault="008E682B" w:rsidP="009353EA">
      <w:pPr>
        <w:pStyle w:val="BodyText0"/>
        <w:kinsoku w:val="0"/>
        <w:overflowPunct w:val="0"/>
        <w:spacing w:before="9"/>
        <w:rPr>
          <w:sz w:val="17"/>
          <w:szCs w:val="17"/>
        </w:rPr>
      </w:pPr>
    </w:p>
    <w:p w14:paraId="0E1B0983" w14:textId="11DE0CFB" w:rsidR="005268CB" w:rsidRDefault="005268CB" w:rsidP="009353EA">
      <w:pPr>
        <w:pStyle w:val="BodyText0"/>
        <w:kinsoku w:val="0"/>
        <w:overflowPunct w:val="0"/>
        <w:spacing w:before="9"/>
        <w:rPr>
          <w:sz w:val="17"/>
          <w:szCs w:val="17"/>
        </w:rPr>
      </w:pPr>
    </w:p>
    <w:p w14:paraId="0EA4A2FF" w14:textId="581F38BE" w:rsidR="008E682B" w:rsidRDefault="008E682B" w:rsidP="009353EA">
      <w:pPr>
        <w:pStyle w:val="BodyText0"/>
        <w:kinsoku w:val="0"/>
        <w:overflowPunct w:val="0"/>
        <w:spacing w:before="9"/>
        <w:rPr>
          <w:sz w:val="17"/>
          <w:szCs w:val="17"/>
        </w:rPr>
      </w:pPr>
    </w:p>
    <w:p w14:paraId="40D0BD25" w14:textId="77777777" w:rsidR="008E682B" w:rsidRDefault="008E682B" w:rsidP="009353EA">
      <w:pPr>
        <w:pStyle w:val="BodyText0"/>
        <w:kinsoku w:val="0"/>
        <w:overflowPunct w:val="0"/>
        <w:spacing w:before="9"/>
        <w:rPr>
          <w:sz w:val="17"/>
          <w:szCs w:val="17"/>
        </w:rPr>
      </w:pPr>
    </w:p>
    <w:p w14:paraId="611D6751" w14:textId="0013D0A7" w:rsidR="005268CB" w:rsidRDefault="005268CB" w:rsidP="005268CB">
      <w:pPr>
        <w:pStyle w:val="Heading1"/>
      </w:pPr>
      <w:r>
        <w:t xml:space="preserve">CID </w:t>
      </w:r>
      <w:r w:rsidR="00B532CC">
        <w:t xml:space="preserve">4596, 4597, </w:t>
      </w:r>
      <w:r w:rsidR="00740496">
        <w:t>8006</w:t>
      </w:r>
    </w:p>
    <w:p w14:paraId="401170E2" w14:textId="77777777" w:rsidR="005268CB" w:rsidRDefault="005268CB" w:rsidP="005268CB">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5268CB" w:rsidRPr="009522BD" w14:paraId="5918ABED" w14:textId="77777777" w:rsidTr="00504D0A">
        <w:trPr>
          <w:trHeight w:val="278"/>
        </w:trPr>
        <w:tc>
          <w:tcPr>
            <w:tcW w:w="661" w:type="dxa"/>
            <w:shd w:val="clear" w:color="auto" w:fill="auto"/>
            <w:hideMark/>
          </w:tcPr>
          <w:p w14:paraId="78247281" w14:textId="77777777" w:rsidR="005268CB" w:rsidRPr="002E58A7" w:rsidRDefault="005268C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2949A7FD" w14:textId="77777777" w:rsidR="005268CB" w:rsidRPr="002E58A7" w:rsidRDefault="005268C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9BE68C2" w14:textId="77777777" w:rsidR="005268CB" w:rsidRPr="002E58A7" w:rsidRDefault="005268CB" w:rsidP="00504D0A">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68C597C4" w14:textId="77777777" w:rsidR="005268CB" w:rsidRPr="002E58A7" w:rsidRDefault="005268C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7F5C2A5E" w14:textId="77777777" w:rsidR="005268CB" w:rsidRPr="002E58A7" w:rsidRDefault="005268CB" w:rsidP="00504D0A">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0DD25522" w14:textId="77777777" w:rsidR="005268CB" w:rsidRPr="002E58A7" w:rsidRDefault="005268CB" w:rsidP="00504D0A">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40496" w:rsidRPr="001D296D" w14:paraId="5C0AFE4A" w14:textId="77777777" w:rsidTr="00D354A1">
        <w:trPr>
          <w:trHeight w:val="278"/>
        </w:trPr>
        <w:tc>
          <w:tcPr>
            <w:tcW w:w="661" w:type="dxa"/>
            <w:shd w:val="clear" w:color="auto" w:fill="auto"/>
          </w:tcPr>
          <w:p w14:paraId="3606172B" w14:textId="77777777" w:rsidR="00740496" w:rsidRDefault="00740496" w:rsidP="00D354A1">
            <w:pPr>
              <w:rPr>
                <w:rFonts w:ascii="Arial" w:hAnsi="Arial" w:cs="Arial"/>
                <w:sz w:val="20"/>
                <w:lang w:val="en-US" w:eastAsia="zh-CN"/>
              </w:rPr>
            </w:pPr>
            <w:r>
              <w:rPr>
                <w:rFonts w:ascii="Arial" w:hAnsi="Arial" w:cs="Arial"/>
                <w:sz w:val="20"/>
                <w:lang w:val="en-US" w:eastAsia="zh-CN"/>
              </w:rPr>
              <w:t>8006</w:t>
            </w:r>
          </w:p>
        </w:tc>
        <w:tc>
          <w:tcPr>
            <w:tcW w:w="1217" w:type="dxa"/>
            <w:shd w:val="clear" w:color="auto" w:fill="auto"/>
          </w:tcPr>
          <w:p w14:paraId="22B39DB2" w14:textId="77777777" w:rsidR="00740496" w:rsidRDefault="00740496" w:rsidP="00D354A1">
            <w:pPr>
              <w:rPr>
                <w:rFonts w:ascii="Arial" w:hAnsi="Arial" w:cs="Arial"/>
                <w:sz w:val="20"/>
                <w:lang w:val="en-US"/>
              </w:rPr>
            </w:pPr>
            <w:r>
              <w:rPr>
                <w:rFonts w:ascii="Arial" w:hAnsi="Arial" w:cs="Arial"/>
                <w:sz w:val="20"/>
                <w:lang w:val="en-US"/>
              </w:rPr>
              <w:t>36.3.12.7.2</w:t>
            </w:r>
          </w:p>
        </w:tc>
        <w:tc>
          <w:tcPr>
            <w:tcW w:w="1161" w:type="dxa"/>
            <w:shd w:val="clear" w:color="auto" w:fill="auto"/>
          </w:tcPr>
          <w:p w14:paraId="5FB57DAB" w14:textId="77777777" w:rsidR="00740496" w:rsidRDefault="00740496" w:rsidP="00D354A1">
            <w:pPr>
              <w:rPr>
                <w:rFonts w:ascii="Arial" w:hAnsi="Arial" w:cs="Arial"/>
                <w:sz w:val="20"/>
              </w:rPr>
            </w:pPr>
            <w:r>
              <w:rPr>
                <w:rFonts w:ascii="Arial" w:hAnsi="Arial" w:cs="Arial"/>
                <w:sz w:val="20"/>
              </w:rPr>
              <w:t>409.16</w:t>
            </w:r>
          </w:p>
        </w:tc>
        <w:tc>
          <w:tcPr>
            <w:tcW w:w="1546" w:type="dxa"/>
            <w:shd w:val="clear" w:color="auto" w:fill="auto"/>
          </w:tcPr>
          <w:p w14:paraId="50A2F850" w14:textId="77777777" w:rsidR="00740496" w:rsidRDefault="00740496" w:rsidP="00D354A1">
            <w:pPr>
              <w:rPr>
                <w:rFonts w:ascii="Arial" w:hAnsi="Arial" w:cs="Arial"/>
                <w:sz w:val="20"/>
              </w:rPr>
            </w:pPr>
            <w:r>
              <w:rPr>
                <w:rFonts w:ascii="Arial" w:hAnsi="Arial" w:cs="Arial"/>
                <w:sz w:val="20"/>
              </w:rPr>
              <w:t>All EHT STAs should check the validate fields/states.</w:t>
            </w:r>
          </w:p>
        </w:tc>
        <w:tc>
          <w:tcPr>
            <w:tcW w:w="1530" w:type="dxa"/>
            <w:shd w:val="clear" w:color="auto" w:fill="auto"/>
          </w:tcPr>
          <w:p w14:paraId="171D042F" w14:textId="77777777" w:rsidR="00740496" w:rsidRDefault="00740496" w:rsidP="00D354A1">
            <w:pPr>
              <w:rPr>
                <w:rFonts w:ascii="Arial" w:hAnsi="Arial" w:cs="Arial"/>
                <w:sz w:val="20"/>
              </w:rPr>
            </w:pPr>
            <w:r>
              <w:rPr>
                <w:rFonts w:ascii="Arial" w:hAnsi="Arial" w:cs="Arial"/>
                <w:sz w:val="20"/>
              </w:rPr>
              <w:t>Delete</w:t>
            </w:r>
            <w:r>
              <w:rPr>
                <w:rFonts w:ascii="Arial" w:hAnsi="Arial" w:cs="Arial"/>
                <w:sz w:val="20"/>
              </w:rPr>
              <w:br/>
              <w:t>"if dot11EHTBaseLineFeaturesImplementedOnly equals true"</w:t>
            </w:r>
            <w:r>
              <w:rPr>
                <w:rFonts w:ascii="Arial" w:hAnsi="Arial" w:cs="Arial"/>
                <w:sz w:val="20"/>
              </w:rPr>
              <w:br/>
              <w:t>at</w:t>
            </w:r>
            <w:r>
              <w:rPr>
                <w:rFonts w:ascii="Arial" w:hAnsi="Arial" w:cs="Arial"/>
                <w:sz w:val="20"/>
              </w:rPr>
              <w:br/>
              <w:t>P410L16/29, P411L7/11/29/38, P412L17/40/47/50/54, P413L48, P414L26, P418L15/29, P419L12/25/34, P421L19, P422L12/43/57, P423L37/40.</w:t>
            </w:r>
          </w:p>
        </w:tc>
        <w:tc>
          <w:tcPr>
            <w:tcW w:w="3690" w:type="dxa"/>
          </w:tcPr>
          <w:p w14:paraId="4F3640DC" w14:textId="77777777" w:rsidR="00740496" w:rsidRDefault="00740496" w:rsidP="00D354A1">
            <w:pPr>
              <w:rPr>
                <w:rFonts w:ascii="Arial" w:hAnsi="Arial" w:cs="Arial"/>
                <w:sz w:val="20"/>
              </w:rPr>
            </w:pPr>
            <w:r>
              <w:rPr>
                <w:rFonts w:ascii="Arial" w:hAnsi="Arial" w:cs="Arial"/>
                <w:sz w:val="20"/>
              </w:rPr>
              <w:t>Accepted.</w:t>
            </w:r>
          </w:p>
          <w:p w14:paraId="6F632431" w14:textId="77777777" w:rsidR="00740496" w:rsidRDefault="00740496" w:rsidP="00D354A1">
            <w:pPr>
              <w:rPr>
                <w:rFonts w:ascii="Arial" w:hAnsi="Arial" w:cs="Arial"/>
                <w:sz w:val="20"/>
              </w:rPr>
            </w:pPr>
          </w:p>
          <w:p w14:paraId="497057B3" w14:textId="1B0E34DD" w:rsidR="00740496" w:rsidRPr="001D296D" w:rsidRDefault="00740496" w:rsidP="00D354A1">
            <w:pPr>
              <w:rPr>
                <w:rFonts w:ascii="Arial" w:hAnsi="Arial" w:cs="Arial"/>
                <w:sz w:val="20"/>
              </w:rPr>
            </w:pPr>
            <w:r>
              <w:rPr>
                <w:rFonts w:ascii="Arial" w:hAnsi="Arial" w:cs="Arial"/>
                <w:sz w:val="20"/>
              </w:rPr>
              <w:t>Note to editor: Make the proposed change to the following locations in 802.11be spec draft D1.</w:t>
            </w:r>
            <w:r w:rsidR="00005AB0">
              <w:rPr>
                <w:rFonts w:ascii="Arial" w:hAnsi="Arial" w:cs="Arial"/>
                <w:sz w:val="20"/>
              </w:rPr>
              <w:t>4</w:t>
            </w:r>
            <w:r>
              <w:rPr>
                <w:rFonts w:ascii="Arial" w:hAnsi="Arial" w:cs="Arial"/>
                <w:sz w:val="20"/>
              </w:rPr>
              <w:t>: P5</w:t>
            </w:r>
            <w:r w:rsidR="00421F7E">
              <w:rPr>
                <w:rFonts w:ascii="Arial" w:hAnsi="Arial" w:cs="Arial"/>
                <w:sz w:val="20"/>
              </w:rPr>
              <w:t>58</w:t>
            </w:r>
            <w:r>
              <w:rPr>
                <w:rFonts w:ascii="Arial" w:hAnsi="Arial" w:cs="Arial"/>
                <w:sz w:val="20"/>
              </w:rPr>
              <w:t>L16/29, P5</w:t>
            </w:r>
            <w:r w:rsidR="00706D22">
              <w:rPr>
                <w:rFonts w:ascii="Arial" w:hAnsi="Arial" w:cs="Arial"/>
                <w:sz w:val="20"/>
              </w:rPr>
              <w:t>59</w:t>
            </w:r>
            <w:r>
              <w:rPr>
                <w:rFonts w:ascii="Arial" w:hAnsi="Arial" w:cs="Arial"/>
                <w:sz w:val="20"/>
              </w:rPr>
              <w:t>L7/11/29/38, P5</w:t>
            </w:r>
            <w:r w:rsidR="00706D22">
              <w:rPr>
                <w:rFonts w:ascii="Arial" w:hAnsi="Arial" w:cs="Arial"/>
                <w:sz w:val="20"/>
              </w:rPr>
              <w:t>60</w:t>
            </w:r>
            <w:r>
              <w:rPr>
                <w:rFonts w:ascii="Arial" w:hAnsi="Arial" w:cs="Arial"/>
                <w:sz w:val="20"/>
              </w:rPr>
              <w:t>L17/41/49/53/56, P5</w:t>
            </w:r>
            <w:r w:rsidR="00AA47B5">
              <w:rPr>
                <w:rFonts w:ascii="Arial" w:hAnsi="Arial" w:cs="Arial"/>
                <w:sz w:val="20"/>
              </w:rPr>
              <w:t>61</w:t>
            </w:r>
            <w:r>
              <w:rPr>
                <w:rFonts w:ascii="Arial" w:hAnsi="Arial" w:cs="Arial"/>
                <w:sz w:val="20"/>
              </w:rPr>
              <w:t>L5</w:t>
            </w:r>
            <w:r w:rsidR="00AA47B5">
              <w:rPr>
                <w:rFonts w:ascii="Arial" w:hAnsi="Arial" w:cs="Arial"/>
                <w:sz w:val="20"/>
              </w:rPr>
              <w:t>9</w:t>
            </w:r>
            <w:r>
              <w:rPr>
                <w:rFonts w:ascii="Arial" w:hAnsi="Arial" w:cs="Arial"/>
                <w:sz w:val="20"/>
              </w:rPr>
              <w:t>, P5</w:t>
            </w:r>
            <w:r w:rsidR="00FA21AA">
              <w:rPr>
                <w:rFonts w:ascii="Arial" w:hAnsi="Arial" w:cs="Arial"/>
                <w:sz w:val="20"/>
              </w:rPr>
              <w:t>62</w:t>
            </w:r>
            <w:r>
              <w:rPr>
                <w:rFonts w:ascii="Arial" w:hAnsi="Arial" w:cs="Arial"/>
                <w:sz w:val="20"/>
              </w:rPr>
              <w:t>L2</w:t>
            </w:r>
            <w:r w:rsidR="00FA21AA">
              <w:rPr>
                <w:rFonts w:ascii="Arial" w:hAnsi="Arial" w:cs="Arial"/>
                <w:sz w:val="20"/>
              </w:rPr>
              <w:t>5</w:t>
            </w:r>
            <w:r>
              <w:rPr>
                <w:rFonts w:ascii="Arial" w:hAnsi="Arial" w:cs="Arial"/>
                <w:sz w:val="20"/>
              </w:rPr>
              <w:t>, P5</w:t>
            </w:r>
            <w:r w:rsidR="0080146A">
              <w:rPr>
                <w:rFonts w:ascii="Arial" w:hAnsi="Arial" w:cs="Arial"/>
                <w:sz w:val="20"/>
              </w:rPr>
              <w:t>66</w:t>
            </w:r>
            <w:r>
              <w:rPr>
                <w:rFonts w:ascii="Arial" w:hAnsi="Arial" w:cs="Arial"/>
                <w:sz w:val="20"/>
              </w:rPr>
              <w:t>L15/29</w:t>
            </w:r>
            <w:r w:rsidR="009E7EFD">
              <w:rPr>
                <w:rFonts w:ascii="Arial" w:hAnsi="Arial" w:cs="Arial"/>
                <w:sz w:val="20"/>
              </w:rPr>
              <w:t>/60</w:t>
            </w:r>
            <w:r>
              <w:rPr>
                <w:rFonts w:ascii="Arial" w:hAnsi="Arial" w:cs="Arial"/>
                <w:sz w:val="20"/>
              </w:rPr>
              <w:t>, P5</w:t>
            </w:r>
            <w:r w:rsidR="00D56B0B">
              <w:rPr>
                <w:rFonts w:ascii="Arial" w:hAnsi="Arial" w:cs="Arial"/>
                <w:sz w:val="20"/>
              </w:rPr>
              <w:t>67</w:t>
            </w:r>
            <w:r>
              <w:rPr>
                <w:rFonts w:ascii="Arial" w:hAnsi="Arial" w:cs="Arial"/>
                <w:sz w:val="20"/>
              </w:rPr>
              <w:t>L1</w:t>
            </w:r>
            <w:r w:rsidR="00D56B0B">
              <w:rPr>
                <w:rFonts w:ascii="Arial" w:hAnsi="Arial" w:cs="Arial"/>
                <w:sz w:val="20"/>
              </w:rPr>
              <w:t>3</w:t>
            </w:r>
            <w:r>
              <w:rPr>
                <w:rFonts w:ascii="Arial" w:hAnsi="Arial" w:cs="Arial"/>
                <w:sz w:val="20"/>
              </w:rPr>
              <w:t>/2</w:t>
            </w:r>
            <w:r w:rsidR="00D56B0B">
              <w:rPr>
                <w:rFonts w:ascii="Arial" w:hAnsi="Arial" w:cs="Arial"/>
                <w:sz w:val="20"/>
              </w:rPr>
              <w:t>0</w:t>
            </w:r>
            <w:r>
              <w:rPr>
                <w:rFonts w:ascii="Arial" w:hAnsi="Arial" w:cs="Arial"/>
                <w:sz w:val="20"/>
              </w:rPr>
              <w:t>, P5</w:t>
            </w:r>
            <w:r w:rsidR="00F804DA">
              <w:rPr>
                <w:rFonts w:ascii="Arial" w:hAnsi="Arial" w:cs="Arial"/>
                <w:sz w:val="20"/>
              </w:rPr>
              <w:t>68</w:t>
            </w:r>
            <w:r>
              <w:rPr>
                <w:rFonts w:ascii="Arial" w:hAnsi="Arial" w:cs="Arial"/>
                <w:sz w:val="20"/>
              </w:rPr>
              <w:t>L1</w:t>
            </w:r>
            <w:r w:rsidR="00F804DA">
              <w:rPr>
                <w:rFonts w:ascii="Arial" w:hAnsi="Arial" w:cs="Arial"/>
                <w:sz w:val="20"/>
              </w:rPr>
              <w:t>6</w:t>
            </w:r>
            <w:r>
              <w:rPr>
                <w:rFonts w:ascii="Arial" w:hAnsi="Arial" w:cs="Arial"/>
                <w:sz w:val="20"/>
              </w:rPr>
              <w:t>, P5</w:t>
            </w:r>
            <w:r w:rsidR="008610DB">
              <w:rPr>
                <w:rFonts w:ascii="Arial" w:hAnsi="Arial" w:cs="Arial"/>
                <w:sz w:val="20"/>
              </w:rPr>
              <w:t>69</w:t>
            </w:r>
            <w:r>
              <w:rPr>
                <w:rFonts w:ascii="Arial" w:hAnsi="Arial" w:cs="Arial"/>
                <w:sz w:val="20"/>
              </w:rPr>
              <w:t>L1</w:t>
            </w:r>
            <w:r w:rsidR="008610DB">
              <w:rPr>
                <w:rFonts w:ascii="Arial" w:hAnsi="Arial" w:cs="Arial"/>
                <w:sz w:val="20"/>
              </w:rPr>
              <w:t>0/41/54</w:t>
            </w:r>
            <w:r>
              <w:rPr>
                <w:rFonts w:ascii="Arial" w:hAnsi="Arial" w:cs="Arial"/>
                <w:sz w:val="20"/>
              </w:rPr>
              <w:t>, P5</w:t>
            </w:r>
            <w:r w:rsidR="00D45D2D">
              <w:rPr>
                <w:rFonts w:ascii="Arial" w:hAnsi="Arial" w:cs="Arial"/>
                <w:sz w:val="20"/>
              </w:rPr>
              <w:t>70</w:t>
            </w:r>
            <w:r>
              <w:rPr>
                <w:rFonts w:ascii="Arial" w:hAnsi="Arial" w:cs="Arial"/>
                <w:sz w:val="20"/>
              </w:rPr>
              <w:t>L</w:t>
            </w:r>
            <w:r w:rsidR="00D45D2D">
              <w:rPr>
                <w:rFonts w:ascii="Arial" w:hAnsi="Arial" w:cs="Arial"/>
                <w:sz w:val="20"/>
              </w:rPr>
              <w:t>26</w:t>
            </w:r>
            <w:r>
              <w:rPr>
                <w:rFonts w:ascii="Arial" w:hAnsi="Arial" w:cs="Arial"/>
                <w:sz w:val="20"/>
              </w:rPr>
              <w:t>/</w:t>
            </w:r>
            <w:r w:rsidR="00D45D2D">
              <w:rPr>
                <w:rFonts w:ascii="Arial" w:hAnsi="Arial" w:cs="Arial"/>
                <w:sz w:val="20"/>
              </w:rPr>
              <w:t>30</w:t>
            </w:r>
            <w:r>
              <w:rPr>
                <w:rFonts w:ascii="Arial" w:hAnsi="Arial" w:cs="Arial"/>
                <w:sz w:val="20"/>
              </w:rPr>
              <w:t xml:space="preserve"> (corresponding to the following locations in 802.11be spec draft D1.0: P410L16/29, P411L7/11/29/38, P412L17/40/47/50/54, P413L48, P414L26, P418L15/29, P419L12/25/34, P421L19, P422L12/43/57, P423L37/40).</w:t>
            </w:r>
            <w:r w:rsidRPr="001D296D">
              <w:rPr>
                <w:rFonts w:ascii="Arial" w:hAnsi="Arial" w:cs="Arial"/>
                <w:sz w:val="20"/>
              </w:rPr>
              <w:t xml:space="preserve"> </w:t>
            </w:r>
          </w:p>
          <w:p w14:paraId="75E13714" w14:textId="77777777" w:rsidR="00740496" w:rsidRPr="001D296D" w:rsidRDefault="00740496" w:rsidP="00D354A1">
            <w:pPr>
              <w:rPr>
                <w:rFonts w:ascii="Arial" w:hAnsi="Arial" w:cs="Arial"/>
                <w:sz w:val="20"/>
              </w:rPr>
            </w:pPr>
          </w:p>
        </w:tc>
      </w:tr>
      <w:tr w:rsidR="00B17FC3" w:rsidRPr="001D296D" w14:paraId="1F886909" w14:textId="77777777" w:rsidTr="00D354A1">
        <w:trPr>
          <w:trHeight w:val="278"/>
        </w:trPr>
        <w:tc>
          <w:tcPr>
            <w:tcW w:w="661" w:type="dxa"/>
            <w:shd w:val="clear" w:color="auto" w:fill="auto"/>
          </w:tcPr>
          <w:p w14:paraId="50373339" w14:textId="540D49F3" w:rsidR="00B17FC3" w:rsidRDefault="00B17FC3" w:rsidP="00B17FC3">
            <w:pPr>
              <w:rPr>
                <w:rFonts w:ascii="Arial" w:hAnsi="Arial" w:cs="Arial"/>
                <w:sz w:val="20"/>
                <w:lang w:val="en-US" w:eastAsia="zh-CN"/>
              </w:rPr>
            </w:pPr>
            <w:r>
              <w:rPr>
                <w:rFonts w:ascii="Arial" w:hAnsi="Arial" w:cs="Arial"/>
                <w:sz w:val="20"/>
              </w:rPr>
              <w:t>4596</w:t>
            </w:r>
          </w:p>
        </w:tc>
        <w:tc>
          <w:tcPr>
            <w:tcW w:w="1217" w:type="dxa"/>
            <w:shd w:val="clear" w:color="auto" w:fill="auto"/>
          </w:tcPr>
          <w:p w14:paraId="70B4E506" w14:textId="72517710" w:rsidR="00B17FC3" w:rsidRDefault="00B17FC3" w:rsidP="00B17FC3">
            <w:pPr>
              <w:rPr>
                <w:rFonts w:ascii="Arial" w:hAnsi="Arial" w:cs="Arial"/>
                <w:sz w:val="20"/>
                <w:lang w:val="en-US"/>
              </w:rPr>
            </w:pPr>
            <w:r>
              <w:rPr>
                <w:rFonts w:ascii="Arial" w:hAnsi="Arial" w:cs="Arial"/>
                <w:sz w:val="20"/>
              </w:rPr>
              <w:t>36.3.12.7</w:t>
            </w:r>
          </w:p>
        </w:tc>
        <w:tc>
          <w:tcPr>
            <w:tcW w:w="1161" w:type="dxa"/>
            <w:shd w:val="clear" w:color="auto" w:fill="auto"/>
          </w:tcPr>
          <w:p w14:paraId="66C316C8" w14:textId="3A519CAB" w:rsidR="00B17FC3" w:rsidRDefault="00B17FC3" w:rsidP="00B17FC3">
            <w:pPr>
              <w:rPr>
                <w:rFonts w:ascii="Arial" w:hAnsi="Arial" w:cs="Arial"/>
                <w:sz w:val="20"/>
              </w:rPr>
            </w:pPr>
            <w:r>
              <w:rPr>
                <w:rFonts w:ascii="Arial" w:hAnsi="Arial" w:cs="Arial"/>
                <w:sz w:val="20"/>
              </w:rPr>
              <w:t>410.17</w:t>
            </w:r>
          </w:p>
        </w:tc>
        <w:tc>
          <w:tcPr>
            <w:tcW w:w="1546" w:type="dxa"/>
            <w:shd w:val="clear" w:color="auto" w:fill="auto"/>
          </w:tcPr>
          <w:p w14:paraId="654DDD62" w14:textId="67F42FB3" w:rsidR="00B17FC3" w:rsidRDefault="00B17FC3" w:rsidP="00B17FC3">
            <w:pPr>
              <w:rPr>
                <w:rFonts w:ascii="Arial" w:hAnsi="Arial" w:cs="Arial"/>
                <w:sz w:val="20"/>
              </w:rPr>
            </w:pPr>
            <w:r>
              <w:rPr>
                <w:rFonts w:ascii="Arial" w:hAnsi="Arial" w:cs="Arial"/>
                <w:sz w:val="20"/>
              </w:rPr>
              <w:t>"Differentiate between different PHY clauses. Set to 0 for EHT. Values 1-7 are Validate if</w:t>
            </w:r>
            <w:r>
              <w:rPr>
                <w:rFonts w:ascii="Arial" w:hAnsi="Arial" w:cs="Arial"/>
                <w:sz w:val="20"/>
              </w:rPr>
              <w:br/>
              <w:t xml:space="preserve">dot11EHTBaseLineFeaturesImplementedOnly equals true." is not </w:t>
            </w:r>
            <w:r>
              <w:rPr>
                <w:rFonts w:ascii="Arial" w:hAnsi="Arial" w:cs="Arial"/>
                <w:sz w:val="20"/>
              </w:rPr>
              <w:lastRenderedPageBreak/>
              <w:t>future proofed in the sense that all EHT STAs are expected to validate that field.</w:t>
            </w:r>
          </w:p>
        </w:tc>
        <w:tc>
          <w:tcPr>
            <w:tcW w:w="1530" w:type="dxa"/>
            <w:shd w:val="clear" w:color="auto" w:fill="auto"/>
          </w:tcPr>
          <w:p w14:paraId="7732D390" w14:textId="1DD6CF3B" w:rsidR="00B17FC3" w:rsidRDefault="00B17FC3" w:rsidP="00B17FC3">
            <w:pPr>
              <w:rPr>
                <w:rFonts w:ascii="Arial" w:hAnsi="Arial" w:cs="Arial"/>
                <w:sz w:val="20"/>
              </w:rPr>
            </w:pPr>
            <w:r>
              <w:rPr>
                <w:rFonts w:ascii="Arial" w:hAnsi="Arial" w:cs="Arial"/>
                <w:sz w:val="20"/>
              </w:rPr>
              <w:lastRenderedPageBreak/>
              <w:t>Change dot11EHTBaseLineFeaturesImplementedOnly to dot11EHTOptionImplemented. Ditto P418L16, P422L43</w:t>
            </w:r>
          </w:p>
        </w:tc>
        <w:tc>
          <w:tcPr>
            <w:tcW w:w="3690" w:type="dxa"/>
          </w:tcPr>
          <w:p w14:paraId="2CD8BD82" w14:textId="77777777" w:rsidR="00B17FC3" w:rsidRDefault="00B17FC3" w:rsidP="00B17FC3">
            <w:pPr>
              <w:rPr>
                <w:rFonts w:ascii="Arial" w:hAnsi="Arial" w:cs="Arial"/>
                <w:sz w:val="20"/>
              </w:rPr>
            </w:pPr>
            <w:r>
              <w:rPr>
                <w:rFonts w:ascii="Arial" w:hAnsi="Arial" w:cs="Arial"/>
                <w:sz w:val="20"/>
              </w:rPr>
              <w:t>Revised.</w:t>
            </w:r>
          </w:p>
          <w:p w14:paraId="0EE364AB" w14:textId="77777777" w:rsidR="00B17FC3" w:rsidRDefault="00B17FC3" w:rsidP="00B17FC3">
            <w:pPr>
              <w:rPr>
                <w:rFonts w:ascii="Arial" w:hAnsi="Arial" w:cs="Arial"/>
                <w:sz w:val="20"/>
              </w:rPr>
            </w:pPr>
            <w:r>
              <w:rPr>
                <w:rFonts w:ascii="Arial" w:hAnsi="Arial" w:cs="Arial"/>
                <w:sz w:val="20"/>
              </w:rPr>
              <w:t xml:space="preserve">Agree to the comment. </w:t>
            </w:r>
            <w:r w:rsidR="00AD3599">
              <w:rPr>
                <w:rFonts w:ascii="Arial" w:hAnsi="Arial" w:cs="Arial"/>
                <w:sz w:val="20"/>
              </w:rPr>
              <w:t>We make a different proposed change as in CID 8006 instead of the proposed change in this CID 4596.</w:t>
            </w:r>
          </w:p>
          <w:p w14:paraId="548BD817" w14:textId="77777777" w:rsidR="00B62A20" w:rsidRDefault="00B62A20" w:rsidP="00B17FC3">
            <w:pPr>
              <w:rPr>
                <w:rFonts w:ascii="Arial" w:hAnsi="Arial" w:cs="Arial"/>
                <w:sz w:val="20"/>
              </w:rPr>
            </w:pPr>
          </w:p>
          <w:p w14:paraId="73EB28C8" w14:textId="766FC10F" w:rsidR="00B62A20" w:rsidRDefault="00B62A20" w:rsidP="00B17FC3">
            <w:pPr>
              <w:rPr>
                <w:rFonts w:ascii="Arial" w:hAnsi="Arial" w:cs="Arial"/>
                <w:sz w:val="20"/>
              </w:rPr>
            </w:pPr>
            <w:r>
              <w:rPr>
                <w:rFonts w:ascii="Arial" w:hAnsi="Arial" w:cs="Arial"/>
                <w:sz w:val="20"/>
              </w:rPr>
              <w:t>Note to editor: This CID has same resolution as CID</w:t>
            </w:r>
            <w:r w:rsidR="00B532CC">
              <w:rPr>
                <w:rFonts w:ascii="Arial" w:hAnsi="Arial" w:cs="Arial"/>
                <w:sz w:val="20"/>
              </w:rPr>
              <w:t xml:space="preserve"> 8006. No change is needed.</w:t>
            </w:r>
          </w:p>
        </w:tc>
      </w:tr>
      <w:tr w:rsidR="00B532CC" w:rsidRPr="001D296D" w14:paraId="73EFC072" w14:textId="77777777" w:rsidTr="00D354A1">
        <w:trPr>
          <w:trHeight w:val="278"/>
        </w:trPr>
        <w:tc>
          <w:tcPr>
            <w:tcW w:w="661" w:type="dxa"/>
            <w:shd w:val="clear" w:color="auto" w:fill="auto"/>
          </w:tcPr>
          <w:p w14:paraId="540F69D7" w14:textId="1CDAD808" w:rsidR="00B532CC" w:rsidRDefault="00B532CC" w:rsidP="00B532CC">
            <w:pPr>
              <w:rPr>
                <w:rFonts w:ascii="Arial" w:hAnsi="Arial" w:cs="Arial"/>
                <w:sz w:val="20"/>
                <w:lang w:val="en-US" w:eastAsia="zh-CN"/>
              </w:rPr>
            </w:pPr>
            <w:r>
              <w:rPr>
                <w:rFonts w:ascii="Arial" w:hAnsi="Arial" w:cs="Arial"/>
                <w:sz w:val="20"/>
              </w:rPr>
              <w:t>4597</w:t>
            </w:r>
          </w:p>
        </w:tc>
        <w:tc>
          <w:tcPr>
            <w:tcW w:w="1217" w:type="dxa"/>
            <w:shd w:val="clear" w:color="auto" w:fill="auto"/>
          </w:tcPr>
          <w:p w14:paraId="6E5C4866" w14:textId="54D8BECF" w:rsidR="00B532CC" w:rsidRDefault="00B532CC" w:rsidP="00B532CC">
            <w:pPr>
              <w:rPr>
                <w:rFonts w:ascii="Arial" w:hAnsi="Arial" w:cs="Arial"/>
                <w:sz w:val="20"/>
                <w:lang w:val="en-US"/>
              </w:rPr>
            </w:pPr>
            <w:r>
              <w:rPr>
                <w:rFonts w:ascii="Arial" w:hAnsi="Arial" w:cs="Arial"/>
                <w:sz w:val="20"/>
              </w:rPr>
              <w:t>36.3.12.7</w:t>
            </w:r>
          </w:p>
        </w:tc>
        <w:tc>
          <w:tcPr>
            <w:tcW w:w="1161" w:type="dxa"/>
            <w:shd w:val="clear" w:color="auto" w:fill="auto"/>
          </w:tcPr>
          <w:p w14:paraId="65527573" w14:textId="1A1CE3C4" w:rsidR="00B532CC" w:rsidRDefault="00B532CC" w:rsidP="00B532CC">
            <w:pPr>
              <w:rPr>
                <w:rFonts w:ascii="Arial" w:hAnsi="Arial" w:cs="Arial"/>
                <w:sz w:val="20"/>
              </w:rPr>
            </w:pPr>
            <w:r>
              <w:rPr>
                <w:rFonts w:ascii="Arial" w:hAnsi="Arial" w:cs="Arial"/>
                <w:sz w:val="20"/>
              </w:rPr>
              <w:t>410.30</w:t>
            </w:r>
          </w:p>
        </w:tc>
        <w:tc>
          <w:tcPr>
            <w:tcW w:w="1546" w:type="dxa"/>
            <w:shd w:val="clear" w:color="auto" w:fill="auto"/>
          </w:tcPr>
          <w:p w14:paraId="2770BB7C" w14:textId="615AA480" w:rsidR="00B532CC" w:rsidRDefault="00B532CC" w:rsidP="00B532CC">
            <w:pPr>
              <w:rPr>
                <w:rFonts w:ascii="Arial" w:hAnsi="Arial" w:cs="Arial"/>
                <w:sz w:val="20"/>
              </w:rPr>
            </w:pPr>
            <w:r>
              <w:rPr>
                <w:rFonts w:ascii="Arial" w:hAnsi="Arial" w:cs="Arial"/>
                <w:sz w:val="20"/>
              </w:rPr>
              <w:t>"Values 6 and 7 are Validate if dot11EHTBaseLineFeaturesImplementedOnly" is not future proofed in the sense that all EHT STAs are expected to validate that field if and until new values are defined (which is not expected in R2).</w:t>
            </w:r>
          </w:p>
        </w:tc>
        <w:tc>
          <w:tcPr>
            <w:tcW w:w="1530" w:type="dxa"/>
            <w:shd w:val="clear" w:color="auto" w:fill="auto"/>
          </w:tcPr>
          <w:p w14:paraId="2AD53D72" w14:textId="6D65BB95" w:rsidR="00B532CC" w:rsidRDefault="00B532CC" w:rsidP="00B532CC">
            <w:pPr>
              <w:rPr>
                <w:rFonts w:ascii="Arial" w:hAnsi="Arial" w:cs="Arial"/>
                <w:sz w:val="20"/>
              </w:rPr>
            </w:pPr>
            <w:r>
              <w:rPr>
                <w:rFonts w:ascii="Arial" w:hAnsi="Arial" w:cs="Arial"/>
                <w:sz w:val="20"/>
              </w:rPr>
              <w:t>Change dot11EHTBaseLineFeaturesImplementedOnly to dot11EHTOptionImplemented. Ditto P418L29 and P422L57. If something unexpected occurs and R2 somehow really wants to define new bandwidths(!), they can, but by default, R2 devices should be expected to validate this field.</w:t>
            </w:r>
          </w:p>
        </w:tc>
        <w:tc>
          <w:tcPr>
            <w:tcW w:w="3690" w:type="dxa"/>
          </w:tcPr>
          <w:p w14:paraId="65951D78" w14:textId="77777777" w:rsidR="00B532CC" w:rsidRDefault="00B532CC" w:rsidP="00B532CC">
            <w:pPr>
              <w:rPr>
                <w:rFonts w:ascii="Arial" w:hAnsi="Arial" w:cs="Arial"/>
                <w:sz w:val="20"/>
              </w:rPr>
            </w:pPr>
            <w:r>
              <w:rPr>
                <w:rFonts w:ascii="Arial" w:hAnsi="Arial" w:cs="Arial"/>
                <w:sz w:val="20"/>
              </w:rPr>
              <w:t>Revised.</w:t>
            </w:r>
          </w:p>
          <w:p w14:paraId="2498640E" w14:textId="51713746" w:rsidR="00B532CC" w:rsidRDefault="00B532CC" w:rsidP="00B532CC">
            <w:pPr>
              <w:rPr>
                <w:rFonts w:ascii="Arial" w:hAnsi="Arial" w:cs="Arial"/>
                <w:sz w:val="20"/>
              </w:rPr>
            </w:pPr>
            <w:r>
              <w:rPr>
                <w:rFonts w:ascii="Arial" w:hAnsi="Arial" w:cs="Arial"/>
                <w:sz w:val="20"/>
              </w:rPr>
              <w:t>Agree to the comment. We make a different proposed change as in CID 8006 instead of the proposed change in this CID 4597.</w:t>
            </w:r>
          </w:p>
          <w:p w14:paraId="0543304D" w14:textId="77777777" w:rsidR="00B532CC" w:rsidRDefault="00B532CC" w:rsidP="00B532CC">
            <w:pPr>
              <w:rPr>
                <w:rFonts w:ascii="Arial" w:hAnsi="Arial" w:cs="Arial"/>
                <w:sz w:val="20"/>
              </w:rPr>
            </w:pPr>
          </w:p>
          <w:p w14:paraId="51A2F722" w14:textId="7DA0AAD3" w:rsidR="00B532CC" w:rsidRDefault="00B532CC" w:rsidP="00B532CC">
            <w:pPr>
              <w:rPr>
                <w:rFonts w:ascii="Arial" w:hAnsi="Arial" w:cs="Arial"/>
                <w:sz w:val="20"/>
              </w:rPr>
            </w:pPr>
            <w:r>
              <w:rPr>
                <w:rFonts w:ascii="Arial" w:hAnsi="Arial" w:cs="Arial"/>
                <w:sz w:val="20"/>
              </w:rPr>
              <w:t>Note to editor: This CID has same resolution as CID 8006. No change is needed.</w:t>
            </w:r>
          </w:p>
        </w:tc>
      </w:tr>
    </w:tbl>
    <w:p w14:paraId="02E688DE" w14:textId="3C6FFD6C" w:rsidR="005268CB" w:rsidRDefault="005268CB" w:rsidP="009353EA">
      <w:pPr>
        <w:pStyle w:val="BodyText0"/>
        <w:kinsoku w:val="0"/>
        <w:overflowPunct w:val="0"/>
        <w:spacing w:before="9"/>
        <w:rPr>
          <w:sz w:val="17"/>
          <w:szCs w:val="17"/>
        </w:rPr>
      </w:pPr>
    </w:p>
    <w:p w14:paraId="2F59DDEB" w14:textId="25A3575D" w:rsidR="007F4023" w:rsidRDefault="007F4023" w:rsidP="009353EA">
      <w:pPr>
        <w:pStyle w:val="BodyText0"/>
        <w:kinsoku w:val="0"/>
        <w:overflowPunct w:val="0"/>
        <w:spacing w:before="9"/>
        <w:rPr>
          <w:sz w:val="17"/>
          <w:szCs w:val="17"/>
        </w:rPr>
      </w:pPr>
    </w:p>
    <w:p w14:paraId="065B6035" w14:textId="7A86876C" w:rsidR="007F4023" w:rsidRDefault="007F4023" w:rsidP="009353EA">
      <w:pPr>
        <w:pStyle w:val="BodyText0"/>
        <w:kinsoku w:val="0"/>
        <w:overflowPunct w:val="0"/>
        <w:spacing w:before="9"/>
        <w:rPr>
          <w:sz w:val="17"/>
          <w:szCs w:val="17"/>
        </w:rPr>
      </w:pPr>
    </w:p>
    <w:p w14:paraId="160646F4" w14:textId="09DCB6EA" w:rsidR="007F4023" w:rsidRDefault="007F4023" w:rsidP="009353EA">
      <w:pPr>
        <w:pStyle w:val="BodyText0"/>
        <w:kinsoku w:val="0"/>
        <w:overflowPunct w:val="0"/>
        <w:spacing w:before="9"/>
        <w:rPr>
          <w:sz w:val="17"/>
          <w:szCs w:val="17"/>
        </w:rPr>
      </w:pPr>
    </w:p>
    <w:p w14:paraId="0F99056F" w14:textId="318B9D5B" w:rsidR="007F4023" w:rsidRDefault="007F4023" w:rsidP="007F4023">
      <w:pPr>
        <w:pStyle w:val="Heading1"/>
      </w:pPr>
      <w:r>
        <w:t>CID 46</w:t>
      </w:r>
      <w:r w:rsidR="008173CA">
        <w:t>55</w:t>
      </w:r>
    </w:p>
    <w:p w14:paraId="7C72333C" w14:textId="77777777" w:rsidR="007F4023" w:rsidRDefault="007F4023" w:rsidP="007F4023">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7F4023" w:rsidRPr="009522BD" w14:paraId="30F0C075" w14:textId="77777777" w:rsidTr="00D354A1">
        <w:trPr>
          <w:trHeight w:val="278"/>
        </w:trPr>
        <w:tc>
          <w:tcPr>
            <w:tcW w:w="661" w:type="dxa"/>
            <w:shd w:val="clear" w:color="auto" w:fill="auto"/>
            <w:hideMark/>
          </w:tcPr>
          <w:p w14:paraId="442482AD" w14:textId="77777777" w:rsidR="007F4023" w:rsidRPr="002E58A7" w:rsidRDefault="007F4023" w:rsidP="00D354A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47B606AE" w14:textId="77777777" w:rsidR="007F4023" w:rsidRPr="002E58A7" w:rsidRDefault="007F4023" w:rsidP="00D354A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2D2B2744" w14:textId="77777777" w:rsidR="007F4023" w:rsidRPr="002E58A7" w:rsidRDefault="007F4023" w:rsidP="00D354A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6B8E1E50" w14:textId="77777777" w:rsidR="007F4023" w:rsidRPr="002E58A7" w:rsidRDefault="007F4023" w:rsidP="00D354A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462DCF42" w14:textId="77777777" w:rsidR="007F4023" w:rsidRPr="002E58A7" w:rsidRDefault="007F4023" w:rsidP="00D354A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6674FBE7" w14:textId="77777777" w:rsidR="007F4023" w:rsidRPr="002E58A7" w:rsidRDefault="007F4023" w:rsidP="00D354A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9D1EB8" w:rsidRPr="001D296D" w14:paraId="77F52E76" w14:textId="77777777" w:rsidTr="00D354A1">
        <w:trPr>
          <w:trHeight w:val="278"/>
        </w:trPr>
        <w:tc>
          <w:tcPr>
            <w:tcW w:w="661" w:type="dxa"/>
            <w:shd w:val="clear" w:color="auto" w:fill="auto"/>
          </w:tcPr>
          <w:p w14:paraId="0C6ABEB1" w14:textId="6E52A1CA" w:rsidR="009D1EB8" w:rsidRPr="00740496" w:rsidRDefault="009D1EB8" w:rsidP="009D1EB8">
            <w:pPr>
              <w:rPr>
                <w:rFonts w:ascii="Arial" w:hAnsi="Arial" w:cs="Arial"/>
                <w:sz w:val="20"/>
                <w:lang w:eastAsia="zh-CN"/>
              </w:rPr>
            </w:pPr>
            <w:r>
              <w:rPr>
                <w:rFonts w:ascii="Arial" w:hAnsi="Arial" w:cs="Arial"/>
                <w:sz w:val="20"/>
                <w:lang w:eastAsia="zh-CN"/>
              </w:rPr>
              <w:t>4655</w:t>
            </w:r>
          </w:p>
        </w:tc>
        <w:tc>
          <w:tcPr>
            <w:tcW w:w="1217" w:type="dxa"/>
            <w:shd w:val="clear" w:color="auto" w:fill="auto"/>
          </w:tcPr>
          <w:p w14:paraId="76224970" w14:textId="05CC9C1F" w:rsidR="009D1EB8" w:rsidRPr="001D296D" w:rsidRDefault="009D1EB8" w:rsidP="009D1EB8">
            <w:pPr>
              <w:rPr>
                <w:rFonts w:ascii="Arial" w:hAnsi="Arial" w:cs="Arial"/>
                <w:sz w:val="20"/>
                <w:lang w:val="en-US"/>
              </w:rPr>
            </w:pPr>
            <w:r>
              <w:rPr>
                <w:rFonts w:ascii="Arial" w:hAnsi="Arial" w:cs="Arial"/>
                <w:sz w:val="20"/>
              </w:rPr>
              <w:t>36.3.12.7</w:t>
            </w:r>
          </w:p>
        </w:tc>
        <w:tc>
          <w:tcPr>
            <w:tcW w:w="1161" w:type="dxa"/>
            <w:shd w:val="clear" w:color="auto" w:fill="auto"/>
          </w:tcPr>
          <w:p w14:paraId="1C685649" w14:textId="158DF275" w:rsidR="009D1EB8" w:rsidRPr="001D296D" w:rsidRDefault="009D1EB8" w:rsidP="009D1EB8">
            <w:pPr>
              <w:rPr>
                <w:rFonts w:ascii="Arial" w:hAnsi="Arial" w:cs="Arial"/>
                <w:sz w:val="20"/>
                <w:lang w:val="en-US"/>
              </w:rPr>
            </w:pPr>
            <w:r>
              <w:rPr>
                <w:rFonts w:ascii="Arial" w:hAnsi="Arial" w:cs="Arial"/>
                <w:sz w:val="20"/>
              </w:rPr>
              <w:t>410.20</w:t>
            </w:r>
          </w:p>
        </w:tc>
        <w:tc>
          <w:tcPr>
            <w:tcW w:w="1546" w:type="dxa"/>
            <w:shd w:val="clear" w:color="auto" w:fill="auto"/>
          </w:tcPr>
          <w:p w14:paraId="69C2E717" w14:textId="019B37E4" w:rsidR="009D1EB8" w:rsidRPr="001D296D" w:rsidRDefault="009D1EB8" w:rsidP="009D1EB8">
            <w:pPr>
              <w:rPr>
                <w:rFonts w:ascii="Arial" w:hAnsi="Arial" w:cs="Arial"/>
                <w:sz w:val="20"/>
              </w:rPr>
            </w:pPr>
            <w:r>
              <w:rPr>
                <w:rFonts w:ascii="Arial" w:hAnsi="Arial" w:cs="Arial"/>
                <w:sz w:val="20"/>
              </w:rPr>
              <w:t xml:space="preserve">BW is an </w:t>
            </w:r>
            <w:proofErr w:type="spellStart"/>
            <w:r>
              <w:rPr>
                <w:rFonts w:ascii="Arial" w:hAnsi="Arial" w:cs="Arial"/>
                <w:sz w:val="20"/>
              </w:rPr>
              <w:t>unncessary</w:t>
            </w:r>
            <w:proofErr w:type="spellEnd"/>
            <w:r>
              <w:rPr>
                <w:rFonts w:ascii="Arial" w:hAnsi="Arial" w:cs="Arial"/>
                <w:sz w:val="20"/>
              </w:rPr>
              <w:t xml:space="preserve"> contraction</w:t>
            </w:r>
          </w:p>
        </w:tc>
        <w:tc>
          <w:tcPr>
            <w:tcW w:w="1530" w:type="dxa"/>
            <w:shd w:val="clear" w:color="auto" w:fill="auto"/>
          </w:tcPr>
          <w:p w14:paraId="75283C83" w14:textId="3ABBE0F2" w:rsidR="009D1EB8" w:rsidRPr="001D296D" w:rsidRDefault="009D1EB8" w:rsidP="009D1EB8">
            <w:pPr>
              <w:rPr>
                <w:rFonts w:ascii="Arial" w:hAnsi="Arial" w:cs="Arial"/>
                <w:sz w:val="20"/>
              </w:rPr>
            </w:pPr>
            <w:r>
              <w:rPr>
                <w:rFonts w:ascii="Arial" w:hAnsi="Arial" w:cs="Arial"/>
                <w:sz w:val="20"/>
              </w:rPr>
              <w:t>Change BW to Bandwidth, and where this fieldname is referenced</w:t>
            </w:r>
          </w:p>
        </w:tc>
        <w:tc>
          <w:tcPr>
            <w:tcW w:w="3690" w:type="dxa"/>
          </w:tcPr>
          <w:p w14:paraId="23A661A8" w14:textId="4D15D53F" w:rsidR="009D1EB8" w:rsidRDefault="009D1EB8" w:rsidP="009D1EB8">
            <w:pPr>
              <w:rPr>
                <w:rFonts w:ascii="Arial" w:hAnsi="Arial" w:cs="Arial"/>
                <w:sz w:val="20"/>
              </w:rPr>
            </w:pPr>
            <w:r w:rsidRPr="001D296D">
              <w:rPr>
                <w:rFonts w:ascii="Arial" w:hAnsi="Arial" w:cs="Arial"/>
                <w:sz w:val="20"/>
              </w:rPr>
              <w:t>Re</w:t>
            </w:r>
            <w:r>
              <w:rPr>
                <w:rFonts w:ascii="Arial" w:hAnsi="Arial" w:cs="Arial"/>
                <w:sz w:val="20"/>
              </w:rPr>
              <w:t>vis</w:t>
            </w:r>
            <w:r w:rsidRPr="001D296D">
              <w:rPr>
                <w:rFonts w:ascii="Arial" w:hAnsi="Arial" w:cs="Arial"/>
                <w:sz w:val="20"/>
              </w:rPr>
              <w:t>ed.</w:t>
            </w:r>
          </w:p>
          <w:p w14:paraId="4B2E74A5" w14:textId="77777777" w:rsidR="009D1EB8" w:rsidRDefault="009D1EB8" w:rsidP="009D1EB8">
            <w:pPr>
              <w:rPr>
                <w:rFonts w:ascii="Arial" w:hAnsi="Arial" w:cs="Arial"/>
                <w:sz w:val="20"/>
              </w:rPr>
            </w:pPr>
            <w:r>
              <w:rPr>
                <w:rFonts w:ascii="Arial" w:hAnsi="Arial" w:cs="Arial"/>
                <w:sz w:val="20"/>
              </w:rPr>
              <w:t>Agree to the comment. Make the proposed change also to where this fieldname is referenced.</w:t>
            </w:r>
          </w:p>
          <w:p w14:paraId="6D5287B6" w14:textId="77777777" w:rsidR="009D1EB8" w:rsidRDefault="009D1EB8" w:rsidP="009D1EB8">
            <w:pPr>
              <w:rPr>
                <w:rFonts w:ascii="Arial" w:hAnsi="Arial" w:cs="Arial"/>
                <w:sz w:val="20"/>
              </w:rPr>
            </w:pPr>
          </w:p>
          <w:p w14:paraId="29C4A4DB" w14:textId="1DA142DC" w:rsidR="009D1EB8" w:rsidRPr="001D296D" w:rsidRDefault="009D1EB8" w:rsidP="003C3DAE">
            <w:pPr>
              <w:rPr>
                <w:rFonts w:ascii="Arial" w:hAnsi="Arial" w:cs="Arial"/>
                <w:sz w:val="20"/>
              </w:rPr>
            </w:pPr>
            <w:r>
              <w:rPr>
                <w:rFonts w:ascii="Arial" w:hAnsi="Arial" w:cs="Arial"/>
                <w:sz w:val="20"/>
              </w:rPr>
              <w:t>Note to editor: Please change “BW” to “Bandwidth” in the following locations in 802.11be spec draft D1.</w:t>
            </w:r>
            <w:r w:rsidR="003C3DAE">
              <w:rPr>
                <w:rFonts w:ascii="Arial" w:hAnsi="Arial" w:cs="Arial"/>
                <w:sz w:val="20"/>
              </w:rPr>
              <w:t>4</w:t>
            </w:r>
            <w:r w:rsidR="00CF6F3F">
              <w:rPr>
                <w:rFonts w:ascii="Arial" w:hAnsi="Arial" w:cs="Arial"/>
                <w:sz w:val="20"/>
              </w:rPr>
              <w:t>:</w:t>
            </w:r>
            <w:r w:rsidR="00A85015">
              <w:rPr>
                <w:rFonts w:ascii="Arial" w:hAnsi="Arial" w:cs="Arial"/>
                <w:sz w:val="20"/>
              </w:rPr>
              <w:t xml:space="preserve"> P5</w:t>
            </w:r>
            <w:r w:rsidR="005B1933">
              <w:rPr>
                <w:rFonts w:ascii="Arial" w:hAnsi="Arial" w:cs="Arial"/>
                <w:sz w:val="20"/>
              </w:rPr>
              <w:t>58</w:t>
            </w:r>
            <w:r w:rsidR="00A85015">
              <w:rPr>
                <w:rFonts w:ascii="Arial" w:hAnsi="Arial" w:cs="Arial"/>
                <w:sz w:val="20"/>
              </w:rPr>
              <w:t xml:space="preserve">L20, </w:t>
            </w:r>
            <w:r w:rsidR="001B7B7B">
              <w:rPr>
                <w:rFonts w:ascii="Arial" w:hAnsi="Arial" w:cs="Arial"/>
                <w:sz w:val="20"/>
              </w:rPr>
              <w:t>P5</w:t>
            </w:r>
            <w:r w:rsidR="003B506D">
              <w:rPr>
                <w:rFonts w:ascii="Arial" w:hAnsi="Arial" w:cs="Arial"/>
                <w:sz w:val="20"/>
              </w:rPr>
              <w:t>60</w:t>
            </w:r>
            <w:r w:rsidR="001B7B7B">
              <w:rPr>
                <w:rFonts w:ascii="Arial" w:hAnsi="Arial" w:cs="Arial"/>
                <w:sz w:val="20"/>
              </w:rPr>
              <w:t>L22</w:t>
            </w:r>
            <w:r w:rsidR="006926D5">
              <w:rPr>
                <w:rFonts w:ascii="Arial" w:hAnsi="Arial" w:cs="Arial"/>
                <w:sz w:val="20"/>
              </w:rPr>
              <w:t>/46</w:t>
            </w:r>
            <w:r w:rsidR="001B7B7B">
              <w:rPr>
                <w:rFonts w:ascii="Arial" w:hAnsi="Arial" w:cs="Arial"/>
                <w:sz w:val="20"/>
              </w:rPr>
              <w:t xml:space="preserve">, </w:t>
            </w:r>
            <w:r w:rsidR="00DF7BD1">
              <w:rPr>
                <w:rFonts w:ascii="Arial" w:hAnsi="Arial" w:cs="Arial"/>
                <w:sz w:val="20"/>
              </w:rPr>
              <w:t>P5</w:t>
            </w:r>
            <w:r w:rsidR="00611970">
              <w:rPr>
                <w:rFonts w:ascii="Arial" w:hAnsi="Arial" w:cs="Arial"/>
                <w:sz w:val="20"/>
              </w:rPr>
              <w:t>66</w:t>
            </w:r>
            <w:r w:rsidR="00DF7BD1">
              <w:rPr>
                <w:rFonts w:ascii="Arial" w:hAnsi="Arial" w:cs="Arial"/>
                <w:sz w:val="20"/>
              </w:rPr>
              <w:t>L18</w:t>
            </w:r>
            <w:r w:rsidR="00492505">
              <w:rPr>
                <w:rFonts w:ascii="Arial" w:hAnsi="Arial" w:cs="Arial"/>
                <w:sz w:val="20"/>
              </w:rPr>
              <w:t>, P5</w:t>
            </w:r>
            <w:r w:rsidR="00A869C5">
              <w:rPr>
                <w:rFonts w:ascii="Arial" w:hAnsi="Arial" w:cs="Arial"/>
                <w:sz w:val="20"/>
              </w:rPr>
              <w:t>6</w:t>
            </w:r>
            <w:r w:rsidR="00492505">
              <w:rPr>
                <w:rFonts w:ascii="Arial" w:hAnsi="Arial" w:cs="Arial"/>
                <w:sz w:val="20"/>
              </w:rPr>
              <w:t>9L</w:t>
            </w:r>
            <w:r w:rsidR="00A869C5">
              <w:rPr>
                <w:rFonts w:ascii="Arial" w:hAnsi="Arial" w:cs="Arial"/>
                <w:sz w:val="20"/>
              </w:rPr>
              <w:t>45</w:t>
            </w:r>
            <w:r w:rsidR="000A0AC0">
              <w:rPr>
                <w:rFonts w:ascii="Arial" w:hAnsi="Arial" w:cs="Arial"/>
                <w:sz w:val="20"/>
              </w:rPr>
              <w:t>, P</w:t>
            </w:r>
            <w:r w:rsidR="00A15B2B">
              <w:rPr>
                <w:rFonts w:ascii="Arial" w:hAnsi="Arial" w:cs="Arial"/>
                <w:sz w:val="20"/>
              </w:rPr>
              <w:t>603</w:t>
            </w:r>
            <w:r w:rsidR="000A0AC0">
              <w:rPr>
                <w:rFonts w:ascii="Arial" w:hAnsi="Arial" w:cs="Arial"/>
                <w:sz w:val="20"/>
              </w:rPr>
              <w:t xml:space="preserve">L44, </w:t>
            </w:r>
            <w:r w:rsidR="00DE2E09">
              <w:rPr>
                <w:rFonts w:ascii="Arial" w:hAnsi="Arial" w:cs="Arial"/>
                <w:sz w:val="20"/>
              </w:rPr>
              <w:t>P</w:t>
            </w:r>
            <w:r w:rsidR="00B97DDE">
              <w:rPr>
                <w:rFonts w:ascii="Arial" w:hAnsi="Arial" w:cs="Arial"/>
                <w:sz w:val="20"/>
              </w:rPr>
              <w:t>604</w:t>
            </w:r>
            <w:r w:rsidR="00DE2E09">
              <w:rPr>
                <w:rFonts w:ascii="Arial" w:hAnsi="Arial" w:cs="Arial"/>
                <w:sz w:val="20"/>
              </w:rPr>
              <w:t>L41</w:t>
            </w:r>
            <w:r w:rsidR="00466FE5">
              <w:rPr>
                <w:rFonts w:ascii="Arial" w:hAnsi="Arial" w:cs="Arial"/>
                <w:sz w:val="20"/>
              </w:rPr>
              <w:t>,</w:t>
            </w:r>
            <w:r w:rsidR="00B97DDE">
              <w:rPr>
                <w:rFonts w:ascii="Arial" w:hAnsi="Arial" w:cs="Arial"/>
                <w:sz w:val="20"/>
              </w:rPr>
              <w:t xml:space="preserve"> </w:t>
            </w:r>
            <w:r w:rsidR="00466FE5">
              <w:rPr>
                <w:rFonts w:ascii="Arial" w:hAnsi="Arial" w:cs="Arial"/>
                <w:sz w:val="20"/>
              </w:rPr>
              <w:t>P</w:t>
            </w:r>
            <w:r w:rsidR="00B97DDE">
              <w:rPr>
                <w:rFonts w:ascii="Arial" w:hAnsi="Arial" w:cs="Arial"/>
                <w:sz w:val="20"/>
              </w:rPr>
              <w:t>605</w:t>
            </w:r>
            <w:r w:rsidR="00466FE5">
              <w:rPr>
                <w:rFonts w:ascii="Arial" w:hAnsi="Arial" w:cs="Arial"/>
                <w:sz w:val="20"/>
              </w:rPr>
              <w:t>L54</w:t>
            </w:r>
            <w:r w:rsidR="00B65097">
              <w:rPr>
                <w:rFonts w:ascii="Arial" w:hAnsi="Arial" w:cs="Arial"/>
                <w:sz w:val="20"/>
              </w:rPr>
              <w:t>,</w:t>
            </w:r>
            <w:r w:rsidR="00C64254">
              <w:rPr>
                <w:rFonts w:ascii="Arial" w:hAnsi="Arial" w:cs="Arial"/>
                <w:sz w:val="20"/>
              </w:rPr>
              <w:t xml:space="preserve"> P6</w:t>
            </w:r>
            <w:r w:rsidR="003C3DAE">
              <w:rPr>
                <w:rFonts w:ascii="Arial" w:hAnsi="Arial" w:cs="Arial"/>
                <w:sz w:val="20"/>
              </w:rPr>
              <w:t>95</w:t>
            </w:r>
            <w:r w:rsidR="00C64254">
              <w:rPr>
                <w:rFonts w:ascii="Arial" w:hAnsi="Arial" w:cs="Arial"/>
                <w:sz w:val="20"/>
              </w:rPr>
              <w:t>L54</w:t>
            </w:r>
            <w:r w:rsidR="00431F5D">
              <w:rPr>
                <w:rFonts w:ascii="Arial" w:hAnsi="Arial" w:cs="Arial"/>
                <w:sz w:val="20"/>
              </w:rPr>
              <w:t xml:space="preserve"> </w:t>
            </w:r>
            <w:r w:rsidR="00CF6F3F">
              <w:rPr>
                <w:rFonts w:ascii="Arial" w:hAnsi="Arial" w:cs="Arial"/>
                <w:sz w:val="20"/>
              </w:rPr>
              <w:t xml:space="preserve">(corresponding to the following locations in 802.11be spec draft D1.0: </w:t>
            </w:r>
            <w:r w:rsidR="00A46069">
              <w:rPr>
                <w:rFonts w:ascii="Arial" w:hAnsi="Arial" w:cs="Arial"/>
                <w:sz w:val="20"/>
              </w:rPr>
              <w:t xml:space="preserve">P410L20, </w:t>
            </w:r>
            <w:r w:rsidR="001B7B7B">
              <w:rPr>
                <w:rFonts w:ascii="Arial" w:hAnsi="Arial" w:cs="Arial"/>
                <w:sz w:val="20"/>
              </w:rPr>
              <w:t>P412L22</w:t>
            </w:r>
            <w:r w:rsidR="006926D5">
              <w:rPr>
                <w:rFonts w:ascii="Arial" w:hAnsi="Arial" w:cs="Arial"/>
                <w:sz w:val="20"/>
              </w:rPr>
              <w:t>/44</w:t>
            </w:r>
            <w:r w:rsidR="00DF7BD1">
              <w:rPr>
                <w:rFonts w:ascii="Arial" w:hAnsi="Arial" w:cs="Arial"/>
                <w:sz w:val="20"/>
              </w:rPr>
              <w:t>, P418L18</w:t>
            </w:r>
            <w:r w:rsidR="00A8672A">
              <w:rPr>
                <w:rFonts w:ascii="Arial" w:hAnsi="Arial" w:cs="Arial"/>
                <w:sz w:val="20"/>
              </w:rPr>
              <w:t>, P422L46</w:t>
            </w:r>
            <w:r w:rsidR="00B17BBF">
              <w:rPr>
                <w:rFonts w:ascii="Arial" w:hAnsi="Arial" w:cs="Arial"/>
                <w:sz w:val="20"/>
              </w:rPr>
              <w:t>, P460L44</w:t>
            </w:r>
            <w:r w:rsidR="00DE2E09">
              <w:rPr>
                <w:rFonts w:ascii="Arial" w:hAnsi="Arial" w:cs="Arial"/>
                <w:sz w:val="20"/>
              </w:rPr>
              <w:t>, P461L41</w:t>
            </w:r>
            <w:r w:rsidR="00466FE5">
              <w:rPr>
                <w:rFonts w:ascii="Arial" w:hAnsi="Arial" w:cs="Arial"/>
                <w:sz w:val="20"/>
              </w:rPr>
              <w:t>, P462L54</w:t>
            </w:r>
            <w:r w:rsidR="00B65097">
              <w:rPr>
                <w:rFonts w:ascii="Arial" w:hAnsi="Arial" w:cs="Arial"/>
                <w:sz w:val="20"/>
              </w:rPr>
              <w:t>, P548L53</w:t>
            </w:r>
            <w:r w:rsidR="00CF6F3F">
              <w:rPr>
                <w:rFonts w:ascii="Arial" w:hAnsi="Arial" w:cs="Arial"/>
                <w:sz w:val="20"/>
              </w:rPr>
              <w:t>).</w:t>
            </w:r>
          </w:p>
        </w:tc>
      </w:tr>
    </w:tbl>
    <w:p w14:paraId="7361F24A" w14:textId="77777777" w:rsidR="007F4023" w:rsidRDefault="007F4023" w:rsidP="009353EA">
      <w:pPr>
        <w:pStyle w:val="BodyText0"/>
        <w:kinsoku w:val="0"/>
        <w:overflowPunct w:val="0"/>
        <w:spacing w:before="9"/>
        <w:rPr>
          <w:sz w:val="17"/>
          <w:szCs w:val="17"/>
        </w:rPr>
      </w:pPr>
    </w:p>
    <w:p w14:paraId="250C7A9B" w14:textId="6AC861A6" w:rsidR="007F4023" w:rsidRDefault="007F4023" w:rsidP="009353EA">
      <w:pPr>
        <w:pStyle w:val="BodyText0"/>
        <w:kinsoku w:val="0"/>
        <w:overflowPunct w:val="0"/>
        <w:spacing w:before="9"/>
        <w:rPr>
          <w:sz w:val="17"/>
          <w:szCs w:val="17"/>
        </w:rPr>
      </w:pPr>
    </w:p>
    <w:p w14:paraId="2457193D" w14:textId="01E9EB7C" w:rsidR="007F4023" w:rsidRDefault="007F4023" w:rsidP="009353EA">
      <w:pPr>
        <w:pStyle w:val="BodyText0"/>
        <w:kinsoku w:val="0"/>
        <w:overflowPunct w:val="0"/>
        <w:spacing w:before="9"/>
        <w:rPr>
          <w:sz w:val="17"/>
          <w:szCs w:val="17"/>
        </w:rPr>
      </w:pPr>
    </w:p>
    <w:p w14:paraId="05FBB3BD" w14:textId="242B1C47" w:rsidR="001347EA" w:rsidRDefault="001347EA" w:rsidP="009353EA">
      <w:pPr>
        <w:pStyle w:val="BodyText0"/>
        <w:kinsoku w:val="0"/>
        <w:overflowPunct w:val="0"/>
        <w:spacing w:before="9"/>
        <w:rPr>
          <w:sz w:val="17"/>
          <w:szCs w:val="17"/>
        </w:rPr>
      </w:pPr>
    </w:p>
    <w:p w14:paraId="07735E98" w14:textId="3F9D3278" w:rsidR="001347EA" w:rsidRDefault="001347EA" w:rsidP="001347EA">
      <w:pPr>
        <w:pStyle w:val="Heading1"/>
      </w:pPr>
      <w:r>
        <w:t xml:space="preserve">CID </w:t>
      </w:r>
      <w:r w:rsidR="00DF7A1B">
        <w:t>4608, 4609</w:t>
      </w:r>
      <w:r w:rsidR="00791BED">
        <w:t>, 4669</w:t>
      </w:r>
      <w:r w:rsidR="000C6305">
        <w:t>, 5477, 7204</w:t>
      </w:r>
    </w:p>
    <w:p w14:paraId="7000A96C" w14:textId="77777777" w:rsidR="001347EA" w:rsidRDefault="001347EA" w:rsidP="001347EA">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1347EA" w:rsidRPr="009522BD" w14:paraId="6BCFDFE8" w14:textId="77777777" w:rsidTr="00520068">
        <w:trPr>
          <w:trHeight w:val="278"/>
        </w:trPr>
        <w:tc>
          <w:tcPr>
            <w:tcW w:w="661" w:type="dxa"/>
            <w:shd w:val="clear" w:color="auto" w:fill="auto"/>
            <w:hideMark/>
          </w:tcPr>
          <w:p w14:paraId="64707F44" w14:textId="77777777" w:rsidR="001347EA" w:rsidRPr="002E58A7" w:rsidRDefault="001347EA"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4ACF5302" w14:textId="77777777" w:rsidR="001347EA" w:rsidRPr="002E58A7" w:rsidRDefault="001347EA"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EB03E82" w14:textId="77777777" w:rsidR="001347EA" w:rsidRPr="002E58A7" w:rsidRDefault="001347EA" w:rsidP="00520068">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1A5ABF58" w14:textId="77777777" w:rsidR="001347EA" w:rsidRPr="002E58A7" w:rsidRDefault="001347EA"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266B5CB3" w14:textId="77777777" w:rsidR="001347EA" w:rsidRPr="002E58A7" w:rsidRDefault="001347EA"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7FD00EAC" w14:textId="77777777" w:rsidR="001347EA" w:rsidRPr="002E58A7" w:rsidRDefault="001347EA" w:rsidP="00520068">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383AEF" w:rsidRPr="001D296D" w14:paraId="7B595CA8" w14:textId="77777777" w:rsidTr="00520068">
        <w:trPr>
          <w:trHeight w:val="278"/>
        </w:trPr>
        <w:tc>
          <w:tcPr>
            <w:tcW w:w="661" w:type="dxa"/>
            <w:shd w:val="clear" w:color="auto" w:fill="auto"/>
          </w:tcPr>
          <w:p w14:paraId="2559B6B2" w14:textId="11E1074E" w:rsidR="00383AEF" w:rsidRPr="00740496" w:rsidRDefault="00383AEF" w:rsidP="00383AEF">
            <w:pPr>
              <w:rPr>
                <w:rFonts w:ascii="Arial" w:hAnsi="Arial" w:cs="Arial"/>
                <w:sz w:val="20"/>
                <w:lang w:eastAsia="zh-CN"/>
              </w:rPr>
            </w:pPr>
            <w:r>
              <w:rPr>
                <w:rFonts w:ascii="Arial" w:hAnsi="Arial" w:cs="Arial"/>
                <w:sz w:val="20"/>
              </w:rPr>
              <w:t>4608</w:t>
            </w:r>
          </w:p>
        </w:tc>
        <w:tc>
          <w:tcPr>
            <w:tcW w:w="1217" w:type="dxa"/>
            <w:shd w:val="clear" w:color="auto" w:fill="auto"/>
          </w:tcPr>
          <w:p w14:paraId="7DC29AE9" w14:textId="5B72D761" w:rsidR="00383AEF" w:rsidRPr="001D296D" w:rsidRDefault="00383AEF" w:rsidP="00383AEF">
            <w:pPr>
              <w:rPr>
                <w:rFonts w:ascii="Arial" w:hAnsi="Arial" w:cs="Arial"/>
                <w:sz w:val="20"/>
                <w:lang w:val="en-US"/>
              </w:rPr>
            </w:pPr>
            <w:r>
              <w:rPr>
                <w:rFonts w:ascii="Arial" w:hAnsi="Arial" w:cs="Arial"/>
                <w:sz w:val="20"/>
              </w:rPr>
              <w:t>36.3.12.7</w:t>
            </w:r>
          </w:p>
        </w:tc>
        <w:tc>
          <w:tcPr>
            <w:tcW w:w="1161" w:type="dxa"/>
            <w:shd w:val="clear" w:color="auto" w:fill="auto"/>
          </w:tcPr>
          <w:p w14:paraId="2DBDCB17" w14:textId="5FBD7E27" w:rsidR="00383AEF" w:rsidRPr="001D296D" w:rsidRDefault="00383AEF" w:rsidP="00383AEF">
            <w:pPr>
              <w:rPr>
                <w:rFonts w:ascii="Arial" w:hAnsi="Arial" w:cs="Arial"/>
                <w:sz w:val="20"/>
                <w:lang w:val="en-US"/>
              </w:rPr>
            </w:pPr>
            <w:r>
              <w:rPr>
                <w:rFonts w:ascii="Arial" w:hAnsi="Arial" w:cs="Arial"/>
                <w:sz w:val="20"/>
              </w:rPr>
              <w:t>410.37</w:t>
            </w:r>
          </w:p>
        </w:tc>
        <w:tc>
          <w:tcPr>
            <w:tcW w:w="1546" w:type="dxa"/>
            <w:shd w:val="clear" w:color="auto" w:fill="auto"/>
          </w:tcPr>
          <w:p w14:paraId="6525014D" w14:textId="039D76D0" w:rsidR="00383AEF" w:rsidRPr="001D296D" w:rsidRDefault="00383AEF" w:rsidP="00383AEF">
            <w:pPr>
              <w:rPr>
                <w:rFonts w:ascii="Arial" w:hAnsi="Arial" w:cs="Arial"/>
                <w:sz w:val="20"/>
              </w:rPr>
            </w:pPr>
            <w:r>
              <w:rPr>
                <w:rFonts w:ascii="Arial" w:hAnsi="Arial" w:cs="Arial"/>
                <w:sz w:val="20"/>
              </w:rPr>
              <w:t xml:space="preserve">"See the TXVECTOR parameter </w:t>
            </w:r>
            <w:proofErr w:type="spellStart"/>
            <w:r>
              <w:rPr>
                <w:rFonts w:ascii="Arial" w:hAnsi="Arial" w:cs="Arial"/>
                <w:sz w:val="20"/>
              </w:rPr>
              <w:t>xxxx</w:t>
            </w:r>
            <w:proofErr w:type="spellEnd"/>
            <w:r>
              <w:rPr>
                <w:rFonts w:ascii="Arial" w:hAnsi="Arial" w:cs="Arial"/>
                <w:sz w:val="20"/>
              </w:rPr>
              <w:t xml:space="preserve">" is weak since </w:t>
            </w:r>
            <w:proofErr w:type="gramStart"/>
            <w:r>
              <w:rPr>
                <w:rFonts w:ascii="Arial" w:hAnsi="Arial" w:cs="Arial"/>
                <w:sz w:val="20"/>
              </w:rPr>
              <w:t>actually the</w:t>
            </w:r>
            <w:proofErr w:type="gramEnd"/>
            <w:r>
              <w:rPr>
                <w:rFonts w:ascii="Arial" w:hAnsi="Arial" w:cs="Arial"/>
                <w:sz w:val="20"/>
              </w:rPr>
              <w:t xml:space="preserve"> PHY needs to populate this field with the TXVECTOR parameter provided by the MAC</w:t>
            </w:r>
          </w:p>
        </w:tc>
        <w:tc>
          <w:tcPr>
            <w:tcW w:w="1530" w:type="dxa"/>
            <w:shd w:val="clear" w:color="auto" w:fill="auto"/>
          </w:tcPr>
          <w:p w14:paraId="57AFDFE8" w14:textId="4AE3B878" w:rsidR="00383AEF" w:rsidRPr="001D296D" w:rsidRDefault="00383AEF" w:rsidP="00383AEF">
            <w:pPr>
              <w:rPr>
                <w:rFonts w:ascii="Arial" w:hAnsi="Arial" w:cs="Arial"/>
                <w:sz w:val="20"/>
              </w:rPr>
            </w:pPr>
            <w:r>
              <w:rPr>
                <w:rFonts w:ascii="Arial" w:hAnsi="Arial" w:cs="Arial"/>
                <w:sz w:val="20"/>
              </w:rPr>
              <w:t>Change "See" to "Set to" here and at L422L60. Ditto BSS_COLOR in this table at P410L40 and at P418L35.</w:t>
            </w:r>
          </w:p>
        </w:tc>
        <w:tc>
          <w:tcPr>
            <w:tcW w:w="3690" w:type="dxa"/>
          </w:tcPr>
          <w:p w14:paraId="112DA791" w14:textId="20389FC9" w:rsidR="00383AEF" w:rsidRDefault="00383AEF" w:rsidP="00383AEF">
            <w:pPr>
              <w:rPr>
                <w:rFonts w:ascii="Arial" w:hAnsi="Arial" w:cs="Arial"/>
                <w:sz w:val="20"/>
              </w:rPr>
            </w:pPr>
            <w:r w:rsidRPr="001D296D">
              <w:rPr>
                <w:rFonts w:ascii="Arial" w:hAnsi="Arial" w:cs="Arial"/>
                <w:sz w:val="20"/>
              </w:rPr>
              <w:t>Re</w:t>
            </w:r>
            <w:r>
              <w:rPr>
                <w:rFonts w:ascii="Arial" w:hAnsi="Arial" w:cs="Arial"/>
                <w:sz w:val="20"/>
              </w:rPr>
              <w:t>vis</w:t>
            </w:r>
            <w:r w:rsidRPr="001D296D">
              <w:rPr>
                <w:rFonts w:ascii="Arial" w:hAnsi="Arial" w:cs="Arial"/>
                <w:sz w:val="20"/>
              </w:rPr>
              <w:t>ed.</w:t>
            </w:r>
          </w:p>
          <w:p w14:paraId="37569E43" w14:textId="2A2E97D8" w:rsidR="0010639C" w:rsidRDefault="0010639C" w:rsidP="00383AEF">
            <w:pPr>
              <w:rPr>
                <w:rFonts w:ascii="Arial" w:hAnsi="Arial" w:cs="Arial"/>
                <w:sz w:val="20"/>
              </w:rPr>
            </w:pPr>
            <w:r>
              <w:rPr>
                <w:rFonts w:ascii="Arial" w:hAnsi="Arial" w:cs="Arial"/>
                <w:sz w:val="20"/>
              </w:rPr>
              <w:t>Agree to the comment.</w:t>
            </w:r>
            <w:r w:rsidR="00C90A1E">
              <w:rPr>
                <w:rFonts w:ascii="Arial" w:hAnsi="Arial" w:cs="Arial"/>
                <w:sz w:val="20"/>
              </w:rPr>
              <w:t xml:space="preserve"> Make the proposed change in the UL/DL </w:t>
            </w:r>
            <w:r w:rsidR="00BB3409">
              <w:rPr>
                <w:rFonts w:ascii="Arial" w:hAnsi="Arial" w:cs="Arial"/>
                <w:sz w:val="20"/>
              </w:rPr>
              <w:t xml:space="preserve">subfield </w:t>
            </w:r>
            <w:r w:rsidR="00C90A1E">
              <w:rPr>
                <w:rFonts w:ascii="Arial" w:hAnsi="Arial" w:cs="Arial"/>
                <w:sz w:val="20"/>
              </w:rPr>
              <w:t xml:space="preserve">and </w:t>
            </w:r>
            <w:r w:rsidR="00F53A78">
              <w:rPr>
                <w:rFonts w:ascii="Arial" w:hAnsi="Arial" w:cs="Arial"/>
                <w:sz w:val="20"/>
              </w:rPr>
              <w:t>use</w:t>
            </w:r>
            <w:r w:rsidR="00C90A1E">
              <w:rPr>
                <w:rFonts w:ascii="Arial" w:hAnsi="Arial" w:cs="Arial"/>
                <w:sz w:val="20"/>
              </w:rPr>
              <w:t xml:space="preserve"> th</w:t>
            </w:r>
            <w:r w:rsidR="00F53A78">
              <w:rPr>
                <w:rFonts w:ascii="Arial" w:hAnsi="Arial" w:cs="Arial"/>
                <w:sz w:val="20"/>
              </w:rPr>
              <w:t>e original text as explanation</w:t>
            </w:r>
            <w:r w:rsidR="000A1A32">
              <w:rPr>
                <w:rFonts w:ascii="Arial" w:hAnsi="Arial" w:cs="Arial"/>
                <w:sz w:val="20"/>
              </w:rPr>
              <w:t xml:space="preserve"> </w:t>
            </w:r>
            <w:r w:rsidR="001F4DE7">
              <w:rPr>
                <w:rFonts w:ascii="Arial" w:hAnsi="Arial" w:cs="Arial"/>
                <w:sz w:val="20"/>
              </w:rPr>
              <w:t>for the U-SIG field in EHT MU PPDU</w:t>
            </w:r>
            <w:r w:rsidR="00881BF4">
              <w:rPr>
                <w:rFonts w:ascii="Arial" w:hAnsi="Arial" w:cs="Arial"/>
                <w:sz w:val="20"/>
              </w:rPr>
              <w:t xml:space="preserve"> (Table 36-28)</w:t>
            </w:r>
            <w:r w:rsidR="00F53A78">
              <w:rPr>
                <w:rFonts w:ascii="Arial" w:hAnsi="Arial" w:cs="Arial"/>
                <w:sz w:val="20"/>
              </w:rPr>
              <w:t>.</w:t>
            </w:r>
            <w:r w:rsidR="00881BF4">
              <w:rPr>
                <w:rFonts w:ascii="Arial" w:hAnsi="Arial" w:cs="Arial"/>
                <w:sz w:val="20"/>
              </w:rPr>
              <w:t xml:space="preserve"> Make the proposed change in the </w:t>
            </w:r>
            <w:proofErr w:type="spellStart"/>
            <w:r w:rsidR="00881BF4">
              <w:rPr>
                <w:rFonts w:ascii="Arial" w:hAnsi="Arial" w:cs="Arial"/>
                <w:sz w:val="20"/>
              </w:rPr>
              <w:t>BSS_Color</w:t>
            </w:r>
            <w:proofErr w:type="spellEnd"/>
            <w:r w:rsidR="00881BF4">
              <w:rPr>
                <w:rFonts w:ascii="Arial" w:hAnsi="Arial" w:cs="Arial"/>
                <w:sz w:val="20"/>
              </w:rPr>
              <w:t xml:space="preserve"> subfield in the U-SIG field</w:t>
            </w:r>
            <w:r w:rsidR="0022280D">
              <w:rPr>
                <w:rFonts w:ascii="Arial" w:hAnsi="Arial" w:cs="Arial"/>
                <w:sz w:val="20"/>
              </w:rPr>
              <w:t>s</w:t>
            </w:r>
            <w:r w:rsidR="00881BF4">
              <w:rPr>
                <w:rFonts w:ascii="Arial" w:hAnsi="Arial" w:cs="Arial"/>
                <w:sz w:val="20"/>
              </w:rPr>
              <w:t xml:space="preserve"> </w:t>
            </w:r>
            <w:r w:rsidR="0022280D">
              <w:rPr>
                <w:rFonts w:ascii="Arial" w:hAnsi="Arial" w:cs="Arial"/>
                <w:sz w:val="20"/>
              </w:rPr>
              <w:t>of</w:t>
            </w:r>
            <w:r w:rsidR="00881BF4">
              <w:rPr>
                <w:rFonts w:ascii="Arial" w:hAnsi="Arial" w:cs="Arial"/>
                <w:sz w:val="20"/>
              </w:rPr>
              <w:t xml:space="preserve"> EHT MU PPDU (Table 36-28) and EHT TB PPDU (Table 36-</w:t>
            </w:r>
            <w:r w:rsidR="00D71DA4">
              <w:rPr>
                <w:rFonts w:ascii="Arial" w:hAnsi="Arial" w:cs="Arial"/>
                <w:sz w:val="20"/>
              </w:rPr>
              <w:t>3</w:t>
            </w:r>
            <w:r w:rsidR="005C63DC">
              <w:rPr>
                <w:rFonts w:ascii="Arial" w:hAnsi="Arial" w:cs="Arial"/>
                <w:sz w:val="20"/>
              </w:rPr>
              <w:t>1</w:t>
            </w:r>
            <w:r w:rsidR="00D71DA4">
              <w:rPr>
                <w:rFonts w:ascii="Arial" w:hAnsi="Arial" w:cs="Arial"/>
                <w:sz w:val="20"/>
              </w:rPr>
              <w:t>)</w:t>
            </w:r>
            <w:r w:rsidR="005C63DC">
              <w:rPr>
                <w:rFonts w:ascii="Arial" w:hAnsi="Arial" w:cs="Arial"/>
                <w:sz w:val="20"/>
              </w:rPr>
              <w:t>.</w:t>
            </w:r>
            <w:r w:rsidR="00EC2BEA">
              <w:rPr>
                <w:rFonts w:ascii="Arial" w:hAnsi="Arial" w:cs="Arial"/>
                <w:sz w:val="20"/>
              </w:rPr>
              <w:t xml:space="preserve"> For </w:t>
            </w:r>
            <w:r w:rsidR="001A360A">
              <w:rPr>
                <w:rFonts w:ascii="Arial" w:hAnsi="Arial" w:cs="Arial"/>
                <w:sz w:val="20"/>
              </w:rPr>
              <w:t>the UL/DL subfield in the U-SIG field of the ER preamble (</w:t>
            </w:r>
            <w:r w:rsidR="00774970">
              <w:rPr>
                <w:rFonts w:ascii="Arial" w:hAnsi="Arial" w:cs="Arial"/>
                <w:sz w:val="20"/>
              </w:rPr>
              <w:t xml:space="preserve">Table 36-32, </w:t>
            </w:r>
            <w:r w:rsidR="001A360A">
              <w:rPr>
                <w:rFonts w:ascii="Arial" w:hAnsi="Arial" w:cs="Arial"/>
                <w:sz w:val="20"/>
              </w:rPr>
              <w:t xml:space="preserve">P422L60 in 802.11be spec draft </w:t>
            </w:r>
            <w:r w:rsidR="005F5D7D">
              <w:rPr>
                <w:rFonts w:ascii="Arial" w:hAnsi="Arial" w:cs="Arial"/>
                <w:sz w:val="20"/>
              </w:rPr>
              <w:t xml:space="preserve">D1.0), since the UPLINK_FLAG and BSS_COLOR </w:t>
            </w:r>
            <w:r w:rsidR="00EF44E7">
              <w:rPr>
                <w:rFonts w:ascii="Arial" w:hAnsi="Arial" w:cs="Arial"/>
                <w:sz w:val="20"/>
              </w:rPr>
              <w:t xml:space="preserve">are not defined in </w:t>
            </w:r>
            <w:r w:rsidR="00235A94">
              <w:rPr>
                <w:rFonts w:ascii="Arial" w:hAnsi="Arial" w:cs="Arial"/>
                <w:sz w:val="20"/>
              </w:rPr>
              <w:t xml:space="preserve">TXVECTOR for this case (because there is not </w:t>
            </w:r>
            <w:r w:rsidR="00D43995">
              <w:rPr>
                <w:rFonts w:ascii="Arial" w:hAnsi="Arial" w:cs="Arial"/>
                <w:sz w:val="20"/>
              </w:rPr>
              <w:t>a FORMAT for an ER preamble for EHT and beyond)</w:t>
            </w:r>
            <w:r w:rsidR="00390821">
              <w:rPr>
                <w:rFonts w:ascii="Arial" w:hAnsi="Arial" w:cs="Arial"/>
                <w:sz w:val="20"/>
              </w:rPr>
              <w:t xml:space="preserve">, we delete the text of how to set these subfields in their description and only </w:t>
            </w:r>
            <w:r w:rsidR="00A7043F">
              <w:rPr>
                <w:rFonts w:ascii="Arial" w:hAnsi="Arial" w:cs="Arial"/>
                <w:sz w:val="20"/>
              </w:rPr>
              <w:t>use</w:t>
            </w:r>
            <w:r w:rsidR="00390821">
              <w:rPr>
                <w:rFonts w:ascii="Arial" w:hAnsi="Arial" w:cs="Arial"/>
                <w:sz w:val="20"/>
              </w:rPr>
              <w:t xml:space="preserve"> the explanation.</w:t>
            </w:r>
            <w:r w:rsidR="00A7043F">
              <w:rPr>
                <w:rFonts w:ascii="Arial" w:hAnsi="Arial" w:cs="Arial"/>
                <w:sz w:val="20"/>
              </w:rPr>
              <w:t xml:space="preserve"> An EHT R1 STA is not required to know how to </w:t>
            </w:r>
            <w:r w:rsidR="00111E85">
              <w:rPr>
                <w:rFonts w:ascii="Arial" w:hAnsi="Arial" w:cs="Arial"/>
                <w:sz w:val="20"/>
              </w:rPr>
              <w:t>set field values in</w:t>
            </w:r>
            <w:r w:rsidR="00A7043F">
              <w:rPr>
                <w:rFonts w:ascii="Arial" w:hAnsi="Arial" w:cs="Arial"/>
                <w:sz w:val="20"/>
              </w:rPr>
              <w:t xml:space="preserve"> the U-SIG field</w:t>
            </w:r>
            <w:r w:rsidR="00111E85">
              <w:rPr>
                <w:rFonts w:ascii="Arial" w:hAnsi="Arial" w:cs="Arial"/>
                <w:sz w:val="20"/>
              </w:rPr>
              <w:t>.</w:t>
            </w:r>
          </w:p>
          <w:p w14:paraId="1F8228D0" w14:textId="77777777" w:rsidR="00383AEF" w:rsidRPr="001D296D" w:rsidRDefault="00383AEF" w:rsidP="00383AEF">
            <w:pPr>
              <w:rPr>
                <w:rFonts w:ascii="Arial" w:hAnsi="Arial" w:cs="Arial"/>
                <w:sz w:val="20"/>
              </w:rPr>
            </w:pPr>
          </w:p>
          <w:p w14:paraId="5F6483CF" w14:textId="45B4A2A3" w:rsidR="00383AEF" w:rsidRPr="001D296D" w:rsidRDefault="00383AEF" w:rsidP="00383AEF">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sidR="00F53A78">
              <w:rPr>
                <w:rFonts w:ascii="Arial" w:hAnsi="Arial" w:cs="Arial"/>
                <w:i/>
                <w:iCs/>
                <w:sz w:val="20"/>
                <w:highlight w:val="yellow"/>
              </w:rPr>
              <w:t>4608</w:t>
            </w:r>
            <w:r w:rsidRPr="001D296D">
              <w:rPr>
                <w:rFonts w:ascii="Arial" w:hAnsi="Arial" w:cs="Arial"/>
                <w:i/>
                <w:iCs/>
                <w:sz w:val="20"/>
                <w:highlight w:val="yellow"/>
              </w:rPr>
              <w:t xml:space="preserve"> as shown in the following document</w:t>
            </w:r>
          </w:p>
          <w:p w14:paraId="2E218AA5" w14:textId="77777777" w:rsidR="00383AEF" w:rsidRPr="001D296D" w:rsidRDefault="00383AEF" w:rsidP="00383AEF">
            <w:pPr>
              <w:rPr>
                <w:rFonts w:ascii="Arial" w:hAnsi="Arial" w:cs="Arial"/>
                <w:i/>
                <w:iCs/>
                <w:sz w:val="20"/>
                <w:highlight w:val="yellow"/>
              </w:rPr>
            </w:pPr>
          </w:p>
          <w:p w14:paraId="57D0ABBD" w14:textId="2E393362" w:rsidR="00383AEF" w:rsidRPr="001D296D" w:rsidRDefault="00BE6CCE" w:rsidP="00383AEF">
            <w:pPr>
              <w:rPr>
                <w:rFonts w:ascii="Arial" w:hAnsi="Arial" w:cs="Arial"/>
                <w:sz w:val="20"/>
              </w:rPr>
            </w:pPr>
            <w:hyperlink r:id="rId12" w:history="1">
              <w:r w:rsidR="001C250D" w:rsidRPr="003531B7">
                <w:rPr>
                  <w:rStyle w:val="Hyperlink"/>
                  <w:rFonts w:ascii="Arial" w:hAnsi="Arial" w:cs="Arial"/>
                  <w:i/>
                  <w:iCs/>
                  <w:sz w:val="20"/>
                  <w:highlight w:val="yellow"/>
                </w:rPr>
                <w:t>https://mentor.ieee.org/802.11/dcn/22/11-22-0078-01-00be-cc36-comment-resolution-on-u-sig-part-5.docx</w:t>
              </w:r>
            </w:hyperlink>
          </w:p>
        </w:tc>
      </w:tr>
      <w:tr w:rsidR="00383AEF" w:rsidRPr="001D296D" w14:paraId="4206DE4C" w14:textId="77777777" w:rsidTr="00520068">
        <w:trPr>
          <w:trHeight w:val="278"/>
        </w:trPr>
        <w:tc>
          <w:tcPr>
            <w:tcW w:w="661" w:type="dxa"/>
            <w:shd w:val="clear" w:color="auto" w:fill="auto"/>
          </w:tcPr>
          <w:p w14:paraId="2B69789E" w14:textId="00E20286" w:rsidR="00383AEF" w:rsidRPr="00740496" w:rsidRDefault="00383AEF" w:rsidP="00383AEF">
            <w:pPr>
              <w:rPr>
                <w:rFonts w:ascii="Arial" w:hAnsi="Arial" w:cs="Arial"/>
                <w:sz w:val="20"/>
                <w:lang w:eastAsia="zh-CN"/>
              </w:rPr>
            </w:pPr>
            <w:r>
              <w:rPr>
                <w:rFonts w:ascii="Arial" w:hAnsi="Arial" w:cs="Arial"/>
                <w:sz w:val="20"/>
              </w:rPr>
              <w:t>4609</w:t>
            </w:r>
          </w:p>
        </w:tc>
        <w:tc>
          <w:tcPr>
            <w:tcW w:w="1217" w:type="dxa"/>
            <w:shd w:val="clear" w:color="auto" w:fill="auto"/>
          </w:tcPr>
          <w:p w14:paraId="084514FA" w14:textId="1D28A232" w:rsidR="00383AEF" w:rsidRPr="001D296D" w:rsidRDefault="00383AEF" w:rsidP="00383AEF">
            <w:pPr>
              <w:rPr>
                <w:rFonts w:ascii="Arial" w:hAnsi="Arial" w:cs="Arial"/>
                <w:sz w:val="20"/>
                <w:lang w:val="en-US"/>
              </w:rPr>
            </w:pPr>
            <w:r>
              <w:rPr>
                <w:rFonts w:ascii="Arial" w:hAnsi="Arial" w:cs="Arial"/>
                <w:sz w:val="20"/>
              </w:rPr>
              <w:t>36.3.12.7</w:t>
            </w:r>
          </w:p>
        </w:tc>
        <w:tc>
          <w:tcPr>
            <w:tcW w:w="1161" w:type="dxa"/>
            <w:shd w:val="clear" w:color="auto" w:fill="auto"/>
          </w:tcPr>
          <w:p w14:paraId="5D426A8C" w14:textId="3AE32065" w:rsidR="00383AEF" w:rsidRPr="001D296D" w:rsidRDefault="00383AEF" w:rsidP="00383AEF">
            <w:pPr>
              <w:rPr>
                <w:rFonts w:ascii="Arial" w:hAnsi="Arial" w:cs="Arial"/>
                <w:sz w:val="20"/>
                <w:lang w:val="en-US"/>
              </w:rPr>
            </w:pPr>
            <w:r>
              <w:rPr>
                <w:rFonts w:ascii="Arial" w:hAnsi="Arial" w:cs="Arial"/>
                <w:sz w:val="20"/>
              </w:rPr>
              <w:t>410.33</w:t>
            </w:r>
          </w:p>
        </w:tc>
        <w:tc>
          <w:tcPr>
            <w:tcW w:w="1546" w:type="dxa"/>
            <w:shd w:val="clear" w:color="auto" w:fill="auto"/>
          </w:tcPr>
          <w:p w14:paraId="57FE71BF" w14:textId="365EA06D" w:rsidR="00383AEF" w:rsidRPr="001D296D" w:rsidRDefault="00383AEF" w:rsidP="00383AEF">
            <w:pPr>
              <w:rPr>
                <w:rFonts w:ascii="Arial" w:hAnsi="Arial" w:cs="Arial"/>
                <w:sz w:val="20"/>
              </w:rPr>
            </w:pPr>
            <w:r>
              <w:rPr>
                <w:rFonts w:ascii="Arial" w:hAnsi="Arial" w:cs="Arial"/>
                <w:sz w:val="20"/>
              </w:rPr>
              <w:t xml:space="preserve">The description ("Set to 1 if the PPDU is addressed to an AP.") would historically be a layer violation since to a large extent the 802.11 PHY is designed to operate within a STA that is an AP or a non-AP STA (or a mesh </w:t>
            </w:r>
            <w:proofErr w:type="spellStart"/>
            <w:r>
              <w:rPr>
                <w:rFonts w:ascii="Arial" w:hAnsi="Arial" w:cs="Arial"/>
                <w:sz w:val="20"/>
              </w:rPr>
              <w:lastRenderedPageBreak/>
              <w:t>thingie</w:t>
            </w:r>
            <w:proofErr w:type="spellEnd"/>
            <w:r>
              <w:rPr>
                <w:rFonts w:ascii="Arial" w:hAnsi="Arial" w:cs="Arial"/>
                <w:sz w:val="20"/>
              </w:rPr>
              <w:t xml:space="preserve"> ...), so has no particular need to know in what mode its MLME is operating. Even today, to promote layering, especially with virtualized APs and non-APs sitting atop the same PHY, it is a good design practice for the MAC to only inform the PHY what the PHY needs to know: i.e., by providing the PHY with the UL/DL parameter in the TXVECTOR. On receive the PHY may want to save power etc by ignoring PPDUs known not to be for it, and again the MAC should provide the minimum information needed by the PHY: i.e., how to perform this PPDU identification by configuring the PHY with knowledge of what filtering to apply (keep UL, keep DL, keep both UL and DL). </w:t>
            </w:r>
            <w:proofErr w:type="gramStart"/>
            <w:r>
              <w:rPr>
                <w:rFonts w:ascii="Arial" w:hAnsi="Arial" w:cs="Arial"/>
                <w:sz w:val="20"/>
              </w:rPr>
              <w:t>Yes</w:t>
            </w:r>
            <w:proofErr w:type="gramEnd"/>
            <w:r>
              <w:rPr>
                <w:rFonts w:ascii="Arial" w:hAnsi="Arial" w:cs="Arial"/>
                <w:sz w:val="20"/>
              </w:rPr>
              <w:t xml:space="preserve"> this is an issue for 11ax also. VHT provides a better model, where </w:t>
            </w:r>
            <w:r>
              <w:rPr>
                <w:rFonts w:ascii="Arial" w:hAnsi="Arial" w:cs="Arial"/>
                <w:sz w:val="20"/>
              </w:rPr>
              <w:lastRenderedPageBreak/>
              <w:t>the LISTEN_TO_GID00 and LISTEN_TO_GID63 PHYCONFIG_VECTOR parameters are provided in clause 8.</w:t>
            </w:r>
          </w:p>
        </w:tc>
        <w:tc>
          <w:tcPr>
            <w:tcW w:w="1530" w:type="dxa"/>
            <w:shd w:val="clear" w:color="auto" w:fill="auto"/>
          </w:tcPr>
          <w:p w14:paraId="575E9403" w14:textId="673D585A" w:rsidR="00383AEF" w:rsidRPr="001D296D" w:rsidRDefault="00383AEF" w:rsidP="00383AEF">
            <w:pPr>
              <w:rPr>
                <w:rFonts w:ascii="Arial" w:hAnsi="Arial" w:cs="Arial"/>
                <w:sz w:val="20"/>
              </w:rPr>
            </w:pPr>
            <w:r>
              <w:rPr>
                <w:rFonts w:ascii="Arial" w:hAnsi="Arial" w:cs="Arial"/>
                <w:sz w:val="20"/>
              </w:rPr>
              <w:lastRenderedPageBreak/>
              <w:t xml:space="preserve">At P410L33, P418L33, P422L60, for TX, refer to the UL/DL parameter given by the TXVECTOR only; then for RX, add a PHYCONFIG_VECTOR pertaining to UL/DL filtering and refer to that. The "to/from AP" language is </w:t>
            </w:r>
            <w:r>
              <w:rPr>
                <w:rFonts w:ascii="Arial" w:hAnsi="Arial" w:cs="Arial"/>
                <w:sz w:val="20"/>
              </w:rPr>
              <w:lastRenderedPageBreak/>
              <w:t>probably still helpful but must be confined to a note. Another option (with all the problems described in the comment) is to add a PHYCONFIG_VECTOR parameter to let the PHY know if is operating as an AP or as a non-AP.</w:t>
            </w:r>
          </w:p>
        </w:tc>
        <w:tc>
          <w:tcPr>
            <w:tcW w:w="3690" w:type="dxa"/>
          </w:tcPr>
          <w:p w14:paraId="3035FEB7" w14:textId="77777777" w:rsidR="00383AEF" w:rsidRDefault="0092708C" w:rsidP="00383AEF">
            <w:pPr>
              <w:rPr>
                <w:rFonts w:ascii="Arial" w:hAnsi="Arial" w:cs="Arial"/>
                <w:sz w:val="20"/>
              </w:rPr>
            </w:pPr>
            <w:r>
              <w:rPr>
                <w:rFonts w:ascii="Arial" w:hAnsi="Arial" w:cs="Arial"/>
                <w:sz w:val="20"/>
              </w:rPr>
              <w:lastRenderedPageBreak/>
              <w:t>Revised.</w:t>
            </w:r>
          </w:p>
          <w:p w14:paraId="6D455BED" w14:textId="77777777" w:rsidR="00030677" w:rsidRDefault="0092708C" w:rsidP="00383AEF">
            <w:pPr>
              <w:rPr>
                <w:rFonts w:ascii="Arial" w:hAnsi="Arial" w:cs="Arial"/>
                <w:sz w:val="20"/>
              </w:rPr>
            </w:pPr>
            <w:r>
              <w:rPr>
                <w:rFonts w:ascii="Arial" w:hAnsi="Arial" w:cs="Arial"/>
                <w:sz w:val="20"/>
              </w:rPr>
              <w:t>Agree to the comment. Make the proposed change in the UL/DL subfield and use the original text as explanation for the U-SIG field in EHT MU PPDU (Table 36-28).</w:t>
            </w:r>
            <w:r w:rsidR="0022280D">
              <w:rPr>
                <w:rFonts w:ascii="Arial" w:hAnsi="Arial" w:cs="Arial"/>
                <w:sz w:val="20"/>
              </w:rPr>
              <w:t xml:space="preserve"> </w:t>
            </w:r>
            <w:r w:rsidR="00993ED8">
              <w:rPr>
                <w:rFonts w:ascii="Arial" w:hAnsi="Arial" w:cs="Arial"/>
                <w:sz w:val="20"/>
              </w:rPr>
              <w:t xml:space="preserve">For the UL/DL subfield in the U-SIG field of the EHT TB PPDU (Table 36-31), there is no change because UPLINK_FLAG is not defined in TXVECTOR for </w:t>
            </w:r>
            <w:r w:rsidR="009F61AD">
              <w:rPr>
                <w:rFonts w:ascii="Arial" w:hAnsi="Arial" w:cs="Arial"/>
                <w:sz w:val="20"/>
              </w:rPr>
              <w:t>FORMAT being EHT_TB.</w:t>
            </w:r>
            <w:r w:rsidR="007372D4">
              <w:rPr>
                <w:rFonts w:ascii="Arial" w:hAnsi="Arial" w:cs="Arial"/>
                <w:sz w:val="20"/>
              </w:rPr>
              <w:t xml:space="preserve"> So, it is simply “set to 1”.</w:t>
            </w:r>
            <w:r w:rsidR="000B44EF">
              <w:rPr>
                <w:rFonts w:ascii="Arial" w:hAnsi="Arial" w:cs="Arial"/>
                <w:sz w:val="20"/>
              </w:rPr>
              <w:t xml:space="preserve"> </w:t>
            </w:r>
            <w:r w:rsidR="00D77DFF">
              <w:rPr>
                <w:rFonts w:ascii="Arial" w:hAnsi="Arial" w:cs="Arial"/>
                <w:sz w:val="20"/>
              </w:rPr>
              <w:t xml:space="preserve">For the UL/DL subfield in the U-SIG field of the ER preamble (Table 36-32, P422L60 in 802.11be spec draft D1.0), since the UPLINK_FLAG </w:t>
            </w:r>
            <w:r w:rsidR="00AA515C">
              <w:rPr>
                <w:rFonts w:ascii="Arial" w:hAnsi="Arial" w:cs="Arial"/>
                <w:sz w:val="20"/>
              </w:rPr>
              <w:t>is</w:t>
            </w:r>
            <w:r w:rsidR="00D77DFF">
              <w:rPr>
                <w:rFonts w:ascii="Arial" w:hAnsi="Arial" w:cs="Arial"/>
                <w:sz w:val="20"/>
              </w:rPr>
              <w:t xml:space="preserve"> not defined in TXVECTOR for this case (because there is not a FORMAT for an ER preamble for EHT and beyond), we </w:t>
            </w:r>
            <w:r w:rsidR="00D77DFF">
              <w:rPr>
                <w:rFonts w:ascii="Arial" w:hAnsi="Arial" w:cs="Arial"/>
                <w:sz w:val="20"/>
              </w:rPr>
              <w:lastRenderedPageBreak/>
              <w:t xml:space="preserve">delete the text of how to set the subfields </w:t>
            </w:r>
            <w:r w:rsidR="00030677">
              <w:rPr>
                <w:rFonts w:ascii="Arial" w:hAnsi="Arial" w:cs="Arial"/>
                <w:sz w:val="20"/>
              </w:rPr>
              <w:t xml:space="preserve">and the reference to UPLINK_FLAG </w:t>
            </w:r>
            <w:r w:rsidR="00D77DFF">
              <w:rPr>
                <w:rFonts w:ascii="Arial" w:hAnsi="Arial" w:cs="Arial"/>
                <w:sz w:val="20"/>
              </w:rPr>
              <w:t>in th</w:t>
            </w:r>
            <w:r w:rsidR="00030677">
              <w:rPr>
                <w:rFonts w:ascii="Arial" w:hAnsi="Arial" w:cs="Arial"/>
                <w:sz w:val="20"/>
              </w:rPr>
              <w:t>e</w:t>
            </w:r>
            <w:r w:rsidR="00D77DFF">
              <w:rPr>
                <w:rFonts w:ascii="Arial" w:hAnsi="Arial" w:cs="Arial"/>
                <w:sz w:val="20"/>
              </w:rPr>
              <w:t xml:space="preserve"> description and only use the explanation. An EHT R1 STA is not required to know how to set field values in the U-SIG field.</w:t>
            </w:r>
          </w:p>
          <w:p w14:paraId="1189BE74" w14:textId="77777777" w:rsidR="00030677" w:rsidRDefault="00030677" w:rsidP="00383AEF">
            <w:pPr>
              <w:rPr>
                <w:rFonts w:ascii="Arial" w:hAnsi="Arial" w:cs="Arial"/>
                <w:sz w:val="20"/>
              </w:rPr>
            </w:pPr>
          </w:p>
          <w:p w14:paraId="229B8E47" w14:textId="77777777" w:rsidR="0092708C" w:rsidRDefault="00151DDE" w:rsidP="00383AEF">
            <w:pPr>
              <w:rPr>
                <w:rFonts w:ascii="Arial" w:hAnsi="Arial" w:cs="Arial"/>
                <w:sz w:val="20"/>
              </w:rPr>
            </w:pPr>
            <w:r>
              <w:rPr>
                <w:rFonts w:ascii="Arial" w:hAnsi="Arial" w:cs="Arial"/>
                <w:sz w:val="20"/>
              </w:rPr>
              <w:t>Where</w:t>
            </w:r>
            <w:r w:rsidR="000B44EF">
              <w:rPr>
                <w:rFonts w:ascii="Arial" w:hAnsi="Arial" w:cs="Arial"/>
                <w:sz w:val="20"/>
              </w:rPr>
              <w:t xml:space="preserve"> to pass </w:t>
            </w:r>
            <w:r>
              <w:rPr>
                <w:rFonts w:ascii="Arial" w:hAnsi="Arial" w:cs="Arial"/>
                <w:sz w:val="20"/>
              </w:rPr>
              <w:t xml:space="preserve">subfields in the U-SIG field at Rx is not a concern of the U-SIG subclause. </w:t>
            </w:r>
            <w:r w:rsidR="00D77DFF">
              <w:rPr>
                <w:rFonts w:ascii="Arial" w:hAnsi="Arial" w:cs="Arial"/>
                <w:sz w:val="20"/>
              </w:rPr>
              <w:t xml:space="preserve">No text regarding Rx </w:t>
            </w:r>
            <w:proofErr w:type="spellStart"/>
            <w:r w:rsidR="00D77DFF">
              <w:rPr>
                <w:rFonts w:ascii="Arial" w:hAnsi="Arial" w:cs="Arial"/>
                <w:sz w:val="20"/>
              </w:rPr>
              <w:t>behavior</w:t>
            </w:r>
            <w:proofErr w:type="spellEnd"/>
            <w:r w:rsidR="00D77DFF">
              <w:rPr>
                <w:rFonts w:ascii="Arial" w:hAnsi="Arial" w:cs="Arial"/>
                <w:sz w:val="20"/>
              </w:rPr>
              <w:t xml:space="preserve"> is added.</w:t>
            </w:r>
          </w:p>
          <w:p w14:paraId="62C71B75" w14:textId="77777777" w:rsidR="00030677" w:rsidRDefault="00030677" w:rsidP="00383AEF">
            <w:pPr>
              <w:rPr>
                <w:rFonts w:ascii="Arial" w:hAnsi="Arial" w:cs="Arial"/>
                <w:sz w:val="20"/>
              </w:rPr>
            </w:pPr>
          </w:p>
          <w:p w14:paraId="626118F2" w14:textId="19E2CC41" w:rsidR="00030677" w:rsidRPr="001D296D" w:rsidRDefault="00030677" w:rsidP="00383AEF">
            <w:pPr>
              <w:rPr>
                <w:rFonts w:ascii="Arial" w:hAnsi="Arial" w:cs="Arial"/>
                <w:sz w:val="20"/>
              </w:rPr>
            </w:pPr>
            <w:r>
              <w:rPr>
                <w:rFonts w:ascii="Arial" w:hAnsi="Arial" w:cs="Arial"/>
                <w:sz w:val="20"/>
              </w:rPr>
              <w:t>Note to editor: This CID 4609 is also resolved in CID 4608. No additional change is needed.</w:t>
            </w:r>
          </w:p>
        </w:tc>
      </w:tr>
      <w:tr w:rsidR="00534C9B" w:rsidRPr="001D296D" w14:paraId="02EF5342" w14:textId="77777777" w:rsidTr="00520068">
        <w:trPr>
          <w:trHeight w:val="278"/>
        </w:trPr>
        <w:tc>
          <w:tcPr>
            <w:tcW w:w="661" w:type="dxa"/>
            <w:shd w:val="clear" w:color="auto" w:fill="auto"/>
          </w:tcPr>
          <w:p w14:paraId="3B0020F5" w14:textId="438B2393" w:rsidR="00534C9B" w:rsidRPr="00740496" w:rsidRDefault="00534C9B" w:rsidP="00534C9B">
            <w:pPr>
              <w:rPr>
                <w:rFonts w:ascii="Arial" w:hAnsi="Arial" w:cs="Arial"/>
                <w:sz w:val="20"/>
                <w:lang w:eastAsia="zh-CN"/>
              </w:rPr>
            </w:pPr>
            <w:r>
              <w:rPr>
                <w:rFonts w:ascii="Arial" w:hAnsi="Arial" w:cs="Arial"/>
                <w:sz w:val="20"/>
                <w:lang w:eastAsia="zh-CN"/>
              </w:rPr>
              <w:lastRenderedPageBreak/>
              <w:t>4669</w:t>
            </w:r>
          </w:p>
        </w:tc>
        <w:tc>
          <w:tcPr>
            <w:tcW w:w="1217" w:type="dxa"/>
            <w:shd w:val="clear" w:color="auto" w:fill="auto"/>
          </w:tcPr>
          <w:p w14:paraId="0EFD23CF" w14:textId="77D93037" w:rsidR="00534C9B" w:rsidRPr="001D296D" w:rsidRDefault="00534C9B" w:rsidP="00534C9B">
            <w:pPr>
              <w:rPr>
                <w:rFonts w:ascii="Arial" w:hAnsi="Arial" w:cs="Arial"/>
                <w:sz w:val="20"/>
                <w:lang w:val="en-US"/>
              </w:rPr>
            </w:pPr>
            <w:r>
              <w:rPr>
                <w:rFonts w:ascii="Arial" w:hAnsi="Arial" w:cs="Arial"/>
                <w:sz w:val="20"/>
              </w:rPr>
              <w:t>36.3.12.7</w:t>
            </w:r>
          </w:p>
        </w:tc>
        <w:tc>
          <w:tcPr>
            <w:tcW w:w="1161" w:type="dxa"/>
            <w:shd w:val="clear" w:color="auto" w:fill="auto"/>
          </w:tcPr>
          <w:p w14:paraId="205376A5" w14:textId="621B9F45" w:rsidR="00534C9B" w:rsidRPr="001D296D" w:rsidRDefault="00534C9B" w:rsidP="00534C9B">
            <w:pPr>
              <w:rPr>
                <w:rFonts w:ascii="Arial" w:hAnsi="Arial" w:cs="Arial"/>
                <w:sz w:val="20"/>
                <w:lang w:val="en-US"/>
              </w:rPr>
            </w:pPr>
            <w:r>
              <w:rPr>
                <w:rFonts w:ascii="Arial" w:hAnsi="Arial" w:cs="Arial"/>
                <w:sz w:val="20"/>
              </w:rPr>
              <w:t>410.40</w:t>
            </w:r>
          </w:p>
        </w:tc>
        <w:tc>
          <w:tcPr>
            <w:tcW w:w="1546" w:type="dxa"/>
            <w:shd w:val="clear" w:color="auto" w:fill="auto"/>
          </w:tcPr>
          <w:p w14:paraId="3CFB657E" w14:textId="58BA0C7B" w:rsidR="00534C9B" w:rsidRPr="001D296D" w:rsidRDefault="00534C9B" w:rsidP="00534C9B">
            <w:pPr>
              <w:rPr>
                <w:rFonts w:ascii="Arial" w:hAnsi="Arial" w:cs="Arial"/>
                <w:sz w:val="20"/>
              </w:rPr>
            </w:pPr>
            <w:r>
              <w:rPr>
                <w:rFonts w:ascii="Arial" w:hAnsi="Arial" w:cs="Arial"/>
                <w:sz w:val="20"/>
              </w:rPr>
              <w:t xml:space="preserve">"See the TXVECTOR parameter </w:t>
            </w:r>
            <w:proofErr w:type="spellStart"/>
            <w:r>
              <w:rPr>
                <w:rFonts w:ascii="Arial" w:hAnsi="Arial" w:cs="Arial"/>
                <w:sz w:val="20"/>
              </w:rPr>
              <w:t>xxxx</w:t>
            </w:r>
            <w:proofErr w:type="spellEnd"/>
            <w:r>
              <w:rPr>
                <w:rFonts w:ascii="Arial" w:hAnsi="Arial" w:cs="Arial"/>
                <w:sz w:val="20"/>
              </w:rPr>
              <w:t xml:space="preserve">" is weak since </w:t>
            </w:r>
            <w:proofErr w:type="gramStart"/>
            <w:r>
              <w:rPr>
                <w:rFonts w:ascii="Arial" w:hAnsi="Arial" w:cs="Arial"/>
                <w:sz w:val="20"/>
              </w:rPr>
              <w:t>actually the</w:t>
            </w:r>
            <w:proofErr w:type="gramEnd"/>
            <w:r>
              <w:rPr>
                <w:rFonts w:ascii="Arial" w:hAnsi="Arial" w:cs="Arial"/>
                <w:sz w:val="20"/>
              </w:rPr>
              <w:t xml:space="preserve"> PHY needs to populate this field with the TXVECTOR parameter provided by the MAC</w:t>
            </w:r>
          </w:p>
        </w:tc>
        <w:tc>
          <w:tcPr>
            <w:tcW w:w="1530" w:type="dxa"/>
            <w:shd w:val="clear" w:color="auto" w:fill="auto"/>
          </w:tcPr>
          <w:p w14:paraId="13716C8A" w14:textId="747DB288" w:rsidR="00534C9B" w:rsidRPr="001D296D" w:rsidRDefault="00534C9B" w:rsidP="00534C9B">
            <w:pPr>
              <w:rPr>
                <w:rFonts w:ascii="Arial" w:hAnsi="Arial" w:cs="Arial"/>
                <w:sz w:val="20"/>
              </w:rPr>
            </w:pPr>
            <w:r>
              <w:rPr>
                <w:rFonts w:ascii="Arial" w:hAnsi="Arial" w:cs="Arial"/>
                <w:sz w:val="20"/>
              </w:rPr>
              <w:t>Change "See" to "Set to". Ditto P422L63, BSS_COLOR in this table and at P418L37 and P423L8.</w:t>
            </w:r>
          </w:p>
        </w:tc>
        <w:tc>
          <w:tcPr>
            <w:tcW w:w="3690" w:type="dxa"/>
          </w:tcPr>
          <w:p w14:paraId="03DCA0BC" w14:textId="77777777" w:rsidR="00534C9B" w:rsidRDefault="00CF3971" w:rsidP="00534C9B">
            <w:pPr>
              <w:rPr>
                <w:rFonts w:ascii="Arial" w:hAnsi="Arial" w:cs="Arial"/>
                <w:sz w:val="20"/>
              </w:rPr>
            </w:pPr>
            <w:r>
              <w:rPr>
                <w:rFonts w:ascii="Arial" w:hAnsi="Arial" w:cs="Arial"/>
                <w:sz w:val="20"/>
              </w:rPr>
              <w:t>Revised.</w:t>
            </w:r>
          </w:p>
          <w:p w14:paraId="1D476390" w14:textId="77777777" w:rsidR="00CF3971" w:rsidRDefault="00CF3971" w:rsidP="00534C9B">
            <w:pPr>
              <w:rPr>
                <w:rFonts w:ascii="Arial" w:hAnsi="Arial" w:cs="Arial"/>
                <w:sz w:val="20"/>
              </w:rPr>
            </w:pPr>
            <w:r>
              <w:rPr>
                <w:rFonts w:ascii="Arial" w:hAnsi="Arial" w:cs="Arial"/>
                <w:sz w:val="20"/>
              </w:rPr>
              <w:t xml:space="preserve">Agree to the comment. Make the proposed change to the </w:t>
            </w:r>
            <w:proofErr w:type="spellStart"/>
            <w:r>
              <w:rPr>
                <w:rFonts w:ascii="Arial" w:hAnsi="Arial" w:cs="Arial"/>
                <w:sz w:val="20"/>
              </w:rPr>
              <w:t>BSS_color</w:t>
            </w:r>
            <w:proofErr w:type="spellEnd"/>
            <w:r>
              <w:rPr>
                <w:rFonts w:ascii="Arial" w:hAnsi="Arial" w:cs="Arial"/>
                <w:sz w:val="20"/>
              </w:rPr>
              <w:t xml:space="preserve"> subfield in the U-SIG field of EHT MU PPDU</w:t>
            </w:r>
            <w:r w:rsidR="00FA1D1C">
              <w:rPr>
                <w:rFonts w:ascii="Arial" w:hAnsi="Arial" w:cs="Arial"/>
                <w:sz w:val="20"/>
              </w:rPr>
              <w:t xml:space="preserve"> (Table 36-28)</w:t>
            </w:r>
            <w:r>
              <w:rPr>
                <w:rFonts w:ascii="Arial" w:hAnsi="Arial" w:cs="Arial"/>
                <w:sz w:val="20"/>
              </w:rPr>
              <w:t xml:space="preserve"> and EHT TB PPDU</w:t>
            </w:r>
            <w:r w:rsidR="00FA1D1C">
              <w:rPr>
                <w:rFonts w:ascii="Arial" w:hAnsi="Arial" w:cs="Arial"/>
                <w:sz w:val="20"/>
              </w:rPr>
              <w:t xml:space="preserve"> (Table 36-</w:t>
            </w:r>
            <w:r w:rsidR="000B22E7">
              <w:rPr>
                <w:rFonts w:ascii="Arial" w:hAnsi="Arial" w:cs="Arial"/>
                <w:sz w:val="20"/>
              </w:rPr>
              <w:t>31)</w:t>
            </w:r>
            <w:r>
              <w:rPr>
                <w:rFonts w:ascii="Arial" w:hAnsi="Arial" w:cs="Arial"/>
                <w:sz w:val="20"/>
              </w:rPr>
              <w:t>.</w:t>
            </w:r>
            <w:r w:rsidR="004C3ADE">
              <w:rPr>
                <w:rFonts w:ascii="Arial" w:hAnsi="Arial" w:cs="Arial"/>
                <w:sz w:val="20"/>
              </w:rPr>
              <w:t xml:space="preserve"> But for the U-SIG field of the ER preamble</w:t>
            </w:r>
            <w:r w:rsidR="000B22E7">
              <w:rPr>
                <w:rFonts w:ascii="Arial" w:hAnsi="Arial" w:cs="Arial"/>
                <w:sz w:val="20"/>
              </w:rPr>
              <w:t xml:space="preserve"> (Table 36-32)</w:t>
            </w:r>
            <w:r w:rsidR="004C3ADE">
              <w:rPr>
                <w:rFonts w:ascii="Arial" w:hAnsi="Arial" w:cs="Arial"/>
                <w:sz w:val="20"/>
              </w:rPr>
              <w:t xml:space="preserve">, the </w:t>
            </w:r>
            <w:r w:rsidR="00302E2A">
              <w:rPr>
                <w:rFonts w:ascii="Arial" w:hAnsi="Arial" w:cs="Arial"/>
                <w:sz w:val="20"/>
              </w:rPr>
              <w:t xml:space="preserve">TXVECTOR parameter </w:t>
            </w:r>
            <w:r w:rsidR="004C3ADE">
              <w:rPr>
                <w:rFonts w:ascii="Arial" w:hAnsi="Arial" w:cs="Arial"/>
                <w:sz w:val="20"/>
              </w:rPr>
              <w:t xml:space="preserve">BSS_COLOR </w:t>
            </w:r>
            <w:r w:rsidR="00302E2A">
              <w:rPr>
                <w:rFonts w:ascii="Arial" w:hAnsi="Arial" w:cs="Arial"/>
                <w:sz w:val="20"/>
              </w:rPr>
              <w:t xml:space="preserve">is undefined. </w:t>
            </w:r>
            <w:r w:rsidR="007B5BBE">
              <w:rPr>
                <w:rFonts w:ascii="Arial" w:hAnsi="Arial" w:cs="Arial"/>
                <w:sz w:val="20"/>
              </w:rPr>
              <w:t xml:space="preserve">Therefore, </w:t>
            </w:r>
            <w:r w:rsidR="00CB1E1B">
              <w:rPr>
                <w:rFonts w:ascii="Arial" w:hAnsi="Arial" w:cs="Arial"/>
                <w:sz w:val="20"/>
              </w:rPr>
              <w:t xml:space="preserve">delete </w:t>
            </w:r>
            <w:r w:rsidR="000B22E7">
              <w:rPr>
                <w:rFonts w:ascii="Arial" w:hAnsi="Arial" w:cs="Arial"/>
                <w:sz w:val="20"/>
              </w:rPr>
              <w:t>the original reference to the TXVECTOR parameter BSS_COLOR.</w:t>
            </w:r>
          </w:p>
          <w:p w14:paraId="201DC593" w14:textId="77777777" w:rsidR="000B22E7" w:rsidRDefault="000B22E7" w:rsidP="00534C9B">
            <w:pPr>
              <w:rPr>
                <w:rFonts w:ascii="Arial" w:hAnsi="Arial" w:cs="Arial"/>
                <w:sz w:val="20"/>
              </w:rPr>
            </w:pPr>
          </w:p>
          <w:p w14:paraId="015DB4D7" w14:textId="3D845B0B" w:rsidR="000B22E7" w:rsidRPr="001D296D" w:rsidRDefault="000B22E7" w:rsidP="00534C9B">
            <w:pPr>
              <w:rPr>
                <w:rFonts w:ascii="Arial" w:hAnsi="Arial" w:cs="Arial"/>
                <w:sz w:val="20"/>
              </w:rPr>
            </w:pPr>
            <w:r>
              <w:rPr>
                <w:rFonts w:ascii="Arial" w:hAnsi="Arial" w:cs="Arial"/>
                <w:sz w:val="20"/>
              </w:rPr>
              <w:t>Note to editor: Th</w:t>
            </w:r>
            <w:r w:rsidR="0085165B">
              <w:rPr>
                <w:rFonts w:ascii="Arial" w:hAnsi="Arial" w:cs="Arial"/>
                <w:sz w:val="20"/>
              </w:rPr>
              <w:t>is CID 4669 is also resolved in CID 4608. No additional change is needed.</w:t>
            </w:r>
          </w:p>
        </w:tc>
      </w:tr>
      <w:tr w:rsidR="00F076BF" w:rsidRPr="001D296D" w14:paraId="14F7938A" w14:textId="77777777" w:rsidTr="00520068">
        <w:trPr>
          <w:trHeight w:val="278"/>
        </w:trPr>
        <w:tc>
          <w:tcPr>
            <w:tcW w:w="661" w:type="dxa"/>
            <w:shd w:val="clear" w:color="auto" w:fill="auto"/>
          </w:tcPr>
          <w:p w14:paraId="224AC8AC" w14:textId="2086F3BC" w:rsidR="00F076BF" w:rsidRDefault="00F076BF" w:rsidP="00F076BF">
            <w:pPr>
              <w:rPr>
                <w:rFonts w:ascii="Arial" w:hAnsi="Arial" w:cs="Arial"/>
                <w:sz w:val="20"/>
                <w:lang w:eastAsia="zh-CN"/>
              </w:rPr>
            </w:pPr>
            <w:r>
              <w:rPr>
                <w:rFonts w:ascii="Arial" w:hAnsi="Arial" w:cs="Arial"/>
                <w:sz w:val="20"/>
                <w:lang w:eastAsia="zh-CN"/>
              </w:rPr>
              <w:t>5477</w:t>
            </w:r>
          </w:p>
        </w:tc>
        <w:tc>
          <w:tcPr>
            <w:tcW w:w="1217" w:type="dxa"/>
            <w:shd w:val="clear" w:color="auto" w:fill="auto"/>
          </w:tcPr>
          <w:p w14:paraId="2A01214A" w14:textId="60D2A512" w:rsidR="00F076BF" w:rsidRDefault="00F076BF" w:rsidP="00F076BF">
            <w:pPr>
              <w:rPr>
                <w:rFonts w:ascii="Arial" w:hAnsi="Arial" w:cs="Arial"/>
                <w:sz w:val="20"/>
              </w:rPr>
            </w:pPr>
            <w:r>
              <w:rPr>
                <w:rFonts w:ascii="Arial" w:hAnsi="Arial" w:cs="Arial"/>
                <w:sz w:val="20"/>
              </w:rPr>
              <w:t>36.3.12.7</w:t>
            </w:r>
          </w:p>
        </w:tc>
        <w:tc>
          <w:tcPr>
            <w:tcW w:w="1161" w:type="dxa"/>
            <w:shd w:val="clear" w:color="auto" w:fill="auto"/>
          </w:tcPr>
          <w:p w14:paraId="0866CD35" w14:textId="0C137C42" w:rsidR="00F076BF" w:rsidRDefault="00F076BF" w:rsidP="00F076BF">
            <w:pPr>
              <w:rPr>
                <w:rFonts w:ascii="Arial" w:hAnsi="Arial" w:cs="Arial"/>
                <w:sz w:val="20"/>
              </w:rPr>
            </w:pPr>
            <w:r>
              <w:rPr>
                <w:rFonts w:ascii="Arial" w:hAnsi="Arial" w:cs="Arial"/>
                <w:sz w:val="20"/>
              </w:rPr>
              <w:t>418.33</w:t>
            </w:r>
          </w:p>
        </w:tc>
        <w:tc>
          <w:tcPr>
            <w:tcW w:w="1546" w:type="dxa"/>
            <w:shd w:val="clear" w:color="auto" w:fill="auto"/>
          </w:tcPr>
          <w:p w14:paraId="6ADB1C01" w14:textId="6292A5D9" w:rsidR="00F076BF" w:rsidRDefault="00F076BF" w:rsidP="00F076BF">
            <w:pPr>
              <w:rPr>
                <w:rFonts w:ascii="Arial" w:hAnsi="Arial" w:cs="Arial"/>
                <w:sz w:val="20"/>
              </w:rPr>
            </w:pPr>
            <w:r>
              <w:rPr>
                <w:rFonts w:ascii="Arial" w:hAnsi="Arial" w:cs="Arial"/>
                <w:sz w:val="20"/>
              </w:rPr>
              <w:t>UL/DL for EHT TB PPDU: Validate for 0</w:t>
            </w:r>
          </w:p>
        </w:tc>
        <w:tc>
          <w:tcPr>
            <w:tcW w:w="1530" w:type="dxa"/>
            <w:shd w:val="clear" w:color="auto" w:fill="auto"/>
          </w:tcPr>
          <w:p w14:paraId="72CE4394" w14:textId="2EF166AD" w:rsidR="00F076BF" w:rsidRDefault="00F076BF" w:rsidP="00F076BF">
            <w:pPr>
              <w:rPr>
                <w:rFonts w:ascii="Arial" w:hAnsi="Arial" w:cs="Arial"/>
                <w:sz w:val="20"/>
              </w:rPr>
            </w:pPr>
            <w:r>
              <w:rPr>
                <w:rFonts w:ascii="Arial" w:hAnsi="Arial" w:cs="Arial"/>
                <w:sz w:val="20"/>
              </w:rPr>
              <w:t>Add "Value 0 is Validate"</w:t>
            </w:r>
          </w:p>
        </w:tc>
        <w:tc>
          <w:tcPr>
            <w:tcW w:w="3690" w:type="dxa"/>
          </w:tcPr>
          <w:p w14:paraId="448B38CC" w14:textId="77777777" w:rsidR="00F076BF" w:rsidRDefault="00535986" w:rsidP="00F076BF">
            <w:pPr>
              <w:rPr>
                <w:rFonts w:ascii="Arial" w:hAnsi="Arial" w:cs="Arial"/>
                <w:sz w:val="20"/>
              </w:rPr>
            </w:pPr>
            <w:r>
              <w:rPr>
                <w:rFonts w:ascii="Arial" w:hAnsi="Arial" w:cs="Arial"/>
                <w:sz w:val="20"/>
              </w:rPr>
              <w:t>Revised.</w:t>
            </w:r>
          </w:p>
          <w:p w14:paraId="65874F60" w14:textId="77777777" w:rsidR="00535986" w:rsidRDefault="00535986" w:rsidP="00F076BF">
            <w:pPr>
              <w:rPr>
                <w:rFonts w:ascii="Arial" w:hAnsi="Arial" w:cs="Arial"/>
                <w:sz w:val="20"/>
              </w:rPr>
            </w:pPr>
            <w:r>
              <w:rPr>
                <w:rFonts w:ascii="Arial" w:hAnsi="Arial" w:cs="Arial"/>
                <w:sz w:val="20"/>
              </w:rPr>
              <w:t xml:space="preserve">Agree to the comment. Change the proposed solution to “A value of 0 </w:t>
            </w:r>
            <w:r w:rsidR="00C71B1C">
              <w:rPr>
                <w:rFonts w:ascii="Arial" w:hAnsi="Arial" w:cs="Arial"/>
                <w:sz w:val="20"/>
              </w:rPr>
              <w:t>is Validate.”</w:t>
            </w:r>
          </w:p>
          <w:p w14:paraId="12FD0C44" w14:textId="77777777" w:rsidR="00C71B1C" w:rsidRPr="001D296D" w:rsidRDefault="00C71B1C" w:rsidP="00C71B1C">
            <w:pPr>
              <w:rPr>
                <w:rFonts w:ascii="Arial" w:hAnsi="Arial" w:cs="Arial"/>
                <w:sz w:val="20"/>
              </w:rPr>
            </w:pPr>
          </w:p>
          <w:p w14:paraId="10CC3FE2" w14:textId="577DAC1E" w:rsidR="00C71B1C" w:rsidRPr="001D296D" w:rsidRDefault="00C71B1C" w:rsidP="00C71B1C">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5477</w:t>
            </w:r>
            <w:r w:rsidRPr="001D296D">
              <w:rPr>
                <w:rFonts w:ascii="Arial" w:hAnsi="Arial" w:cs="Arial"/>
                <w:i/>
                <w:iCs/>
                <w:sz w:val="20"/>
                <w:highlight w:val="yellow"/>
              </w:rPr>
              <w:t xml:space="preserve"> as shown in the following document</w:t>
            </w:r>
          </w:p>
          <w:p w14:paraId="06BB76E7" w14:textId="77777777" w:rsidR="00C71B1C" w:rsidRPr="001D296D" w:rsidRDefault="00C71B1C" w:rsidP="00C71B1C">
            <w:pPr>
              <w:rPr>
                <w:rFonts w:ascii="Arial" w:hAnsi="Arial" w:cs="Arial"/>
                <w:i/>
                <w:iCs/>
                <w:sz w:val="20"/>
                <w:highlight w:val="yellow"/>
              </w:rPr>
            </w:pPr>
          </w:p>
          <w:p w14:paraId="6E037049" w14:textId="48A906AF" w:rsidR="00C71B1C" w:rsidRDefault="00BE6CCE" w:rsidP="00C71B1C">
            <w:pPr>
              <w:rPr>
                <w:rFonts w:ascii="Arial" w:hAnsi="Arial" w:cs="Arial"/>
                <w:sz w:val="20"/>
              </w:rPr>
            </w:pPr>
            <w:hyperlink r:id="rId13" w:history="1">
              <w:r w:rsidR="001C250D" w:rsidRPr="003531B7">
                <w:rPr>
                  <w:rStyle w:val="Hyperlink"/>
                  <w:rFonts w:ascii="Arial" w:hAnsi="Arial" w:cs="Arial"/>
                  <w:i/>
                  <w:iCs/>
                  <w:sz w:val="20"/>
                  <w:highlight w:val="yellow"/>
                </w:rPr>
                <w:t>https://mentor.ieee.org/802.11/dcn/22/11-22-0078-01-00be-cc36-comment-resolution-on-u-sig-part-5.docx</w:t>
              </w:r>
            </w:hyperlink>
          </w:p>
        </w:tc>
      </w:tr>
      <w:tr w:rsidR="00316EDA" w:rsidRPr="001D296D" w14:paraId="530784B7" w14:textId="77777777" w:rsidTr="00520068">
        <w:trPr>
          <w:trHeight w:val="278"/>
        </w:trPr>
        <w:tc>
          <w:tcPr>
            <w:tcW w:w="661" w:type="dxa"/>
            <w:shd w:val="clear" w:color="auto" w:fill="auto"/>
          </w:tcPr>
          <w:p w14:paraId="1A325D48" w14:textId="27EC1AED" w:rsidR="00316EDA" w:rsidRDefault="00316EDA" w:rsidP="00316EDA">
            <w:pPr>
              <w:rPr>
                <w:rFonts w:ascii="Arial" w:hAnsi="Arial" w:cs="Arial"/>
                <w:sz w:val="20"/>
                <w:lang w:eastAsia="zh-CN"/>
              </w:rPr>
            </w:pPr>
            <w:r>
              <w:rPr>
                <w:rFonts w:ascii="Arial" w:hAnsi="Arial" w:cs="Arial"/>
                <w:sz w:val="20"/>
                <w:lang w:eastAsia="zh-CN"/>
              </w:rPr>
              <w:t>7204</w:t>
            </w:r>
          </w:p>
        </w:tc>
        <w:tc>
          <w:tcPr>
            <w:tcW w:w="1217" w:type="dxa"/>
            <w:shd w:val="clear" w:color="auto" w:fill="auto"/>
          </w:tcPr>
          <w:p w14:paraId="19315878" w14:textId="41F8FAB5" w:rsidR="00316EDA" w:rsidRDefault="00316EDA" w:rsidP="00316EDA">
            <w:pPr>
              <w:rPr>
                <w:rFonts w:ascii="Arial" w:hAnsi="Arial" w:cs="Arial"/>
                <w:sz w:val="20"/>
              </w:rPr>
            </w:pPr>
            <w:r>
              <w:rPr>
                <w:rFonts w:ascii="Arial" w:hAnsi="Arial" w:cs="Arial"/>
                <w:sz w:val="20"/>
              </w:rPr>
              <w:t>36.3.12.7</w:t>
            </w:r>
          </w:p>
        </w:tc>
        <w:tc>
          <w:tcPr>
            <w:tcW w:w="1161" w:type="dxa"/>
            <w:shd w:val="clear" w:color="auto" w:fill="auto"/>
          </w:tcPr>
          <w:p w14:paraId="151BA7BF" w14:textId="07B6D629" w:rsidR="00316EDA" w:rsidRDefault="00316EDA" w:rsidP="00316EDA">
            <w:pPr>
              <w:rPr>
                <w:rFonts w:ascii="Arial" w:hAnsi="Arial" w:cs="Arial"/>
                <w:sz w:val="20"/>
              </w:rPr>
            </w:pPr>
            <w:r>
              <w:rPr>
                <w:rFonts w:ascii="Arial" w:hAnsi="Arial" w:cs="Arial"/>
                <w:sz w:val="20"/>
              </w:rPr>
              <w:t>418.32</w:t>
            </w:r>
          </w:p>
        </w:tc>
        <w:tc>
          <w:tcPr>
            <w:tcW w:w="1546" w:type="dxa"/>
            <w:shd w:val="clear" w:color="auto" w:fill="auto"/>
          </w:tcPr>
          <w:p w14:paraId="60FF0E0C" w14:textId="0C42A5A9" w:rsidR="00316EDA" w:rsidRDefault="00316EDA" w:rsidP="00316EDA">
            <w:pPr>
              <w:rPr>
                <w:rFonts w:ascii="Arial" w:hAnsi="Arial" w:cs="Arial"/>
                <w:sz w:val="20"/>
              </w:rPr>
            </w:pPr>
            <w:r>
              <w:rPr>
                <w:rFonts w:ascii="Arial" w:hAnsi="Arial" w:cs="Arial"/>
                <w:sz w:val="20"/>
              </w:rPr>
              <w:t>UL/DL field is described as "Set to 1 to indicate that the PPDU is addressed to the AP.". Since this is a TB PPDU, this will always be the case. Wouldn't it be better to define it as a Validate bit in this case?</w:t>
            </w:r>
          </w:p>
        </w:tc>
        <w:tc>
          <w:tcPr>
            <w:tcW w:w="1530" w:type="dxa"/>
            <w:shd w:val="clear" w:color="auto" w:fill="auto"/>
          </w:tcPr>
          <w:p w14:paraId="33CABD06" w14:textId="73D9F1CC" w:rsidR="00316EDA" w:rsidRDefault="00316EDA" w:rsidP="00316EDA">
            <w:pPr>
              <w:rPr>
                <w:rFonts w:ascii="Arial" w:hAnsi="Arial" w:cs="Arial"/>
                <w:sz w:val="20"/>
              </w:rPr>
            </w:pPr>
            <w:r>
              <w:rPr>
                <w:rFonts w:ascii="Arial" w:hAnsi="Arial" w:cs="Arial"/>
                <w:sz w:val="20"/>
              </w:rPr>
              <w:t>Make B6 Validate for TB PPDU</w:t>
            </w:r>
          </w:p>
        </w:tc>
        <w:tc>
          <w:tcPr>
            <w:tcW w:w="3690" w:type="dxa"/>
          </w:tcPr>
          <w:p w14:paraId="20C8B1CF" w14:textId="77777777" w:rsidR="00316EDA" w:rsidRDefault="00C71B1C" w:rsidP="00316EDA">
            <w:pPr>
              <w:rPr>
                <w:rFonts w:ascii="Arial" w:hAnsi="Arial" w:cs="Arial"/>
                <w:sz w:val="20"/>
              </w:rPr>
            </w:pPr>
            <w:r>
              <w:rPr>
                <w:rFonts w:ascii="Arial" w:hAnsi="Arial" w:cs="Arial"/>
                <w:sz w:val="20"/>
              </w:rPr>
              <w:t>Revised.</w:t>
            </w:r>
          </w:p>
          <w:p w14:paraId="1025848B" w14:textId="77777777" w:rsidR="00576DAF" w:rsidRDefault="00576DAF" w:rsidP="00316EDA">
            <w:pPr>
              <w:rPr>
                <w:rFonts w:ascii="Arial" w:hAnsi="Arial" w:cs="Arial"/>
                <w:sz w:val="20"/>
              </w:rPr>
            </w:pPr>
            <w:r>
              <w:rPr>
                <w:rFonts w:ascii="Arial" w:hAnsi="Arial" w:cs="Arial"/>
                <w:sz w:val="20"/>
              </w:rPr>
              <w:t>Agree to the comment. Add a sentence “A value of 0 is Validate.”</w:t>
            </w:r>
          </w:p>
          <w:p w14:paraId="4FF6273A" w14:textId="77777777" w:rsidR="00576DAF" w:rsidRDefault="00576DAF" w:rsidP="00316EDA">
            <w:pPr>
              <w:rPr>
                <w:rFonts w:ascii="Arial" w:hAnsi="Arial" w:cs="Arial"/>
                <w:sz w:val="20"/>
              </w:rPr>
            </w:pPr>
          </w:p>
          <w:p w14:paraId="03C260C8" w14:textId="67159CB8" w:rsidR="00576DAF" w:rsidRDefault="00576DAF" w:rsidP="00316EDA">
            <w:pPr>
              <w:rPr>
                <w:rFonts w:ascii="Arial" w:hAnsi="Arial" w:cs="Arial"/>
                <w:sz w:val="20"/>
              </w:rPr>
            </w:pPr>
            <w:r>
              <w:rPr>
                <w:rFonts w:ascii="Arial" w:hAnsi="Arial" w:cs="Arial"/>
                <w:sz w:val="20"/>
              </w:rPr>
              <w:t xml:space="preserve">Note to editor: This CID 7204 has same resolution to CID 5477. No additional </w:t>
            </w:r>
            <w:r w:rsidR="0078581B">
              <w:rPr>
                <w:rFonts w:ascii="Arial" w:hAnsi="Arial" w:cs="Arial"/>
                <w:sz w:val="20"/>
              </w:rPr>
              <w:t>change is needed.</w:t>
            </w:r>
          </w:p>
        </w:tc>
      </w:tr>
    </w:tbl>
    <w:p w14:paraId="36A61C2C" w14:textId="77777777" w:rsidR="00F53A78" w:rsidRDefault="00F53A78" w:rsidP="00F53A78">
      <w:pPr>
        <w:pStyle w:val="BodyText0"/>
        <w:kinsoku w:val="0"/>
        <w:overflowPunct w:val="0"/>
        <w:spacing w:before="9"/>
        <w:rPr>
          <w:sz w:val="17"/>
          <w:szCs w:val="17"/>
        </w:rPr>
      </w:pPr>
    </w:p>
    <w:p w14:paraId="1D93A76B" w14:textId="77777777" w:rsidR="00F53A78" w:rsidRDefault="00F53A78" w:rsidP="00F53A78">
      <w:pPr>
        <w:rPr>
          <w:b/>
          <w:i/>
          <w:sz w:val="22"/>
          <w:szCs w:val="22"/>
        </w:rPr>
      </w:pPr>
      <w:r w:rsidRPr="004B2833">
        <w:rPr>
          <w:b/>
          <w:i/>
          <w:sz w:val="22"/>
          <w:szCs w:val="22"/>
          <w:highlight w:val="yellow"/>
        </w:rPr>
        <w:t xml:space="preserve">Instructions to the editor: </w:t>
      </w:r>
    </w:p>
    <w:p w14:paraId="448A68C5" w14:textId="430A5143" w:rsidR="00F53A78" w:rsidRPr="0082172C" w:rsidRDefault="00F53A78" w:rsidP="00F53A78">
      <w:pPr>
        <w:rPr>
          <w:b/>
          <w:sz w:val="20"/>
          <w:lang w:eastAsia="zh-CN"/>
        </w:rPr>
      </w:pPr>
      <w:r w:rsidRPr="0082172C">
        <w:rPr>
          <w:b/>
          <w:sz w:val="20"/>
          <w:highlight w:val="yellow"/>
          <w:lang w:eastAsia="zh-CN"/>
        </w:rPr>
        <w:t xml:space="preserve">Please make the changes to </w:t>
      </w:r>
      <w:r>
        <w:rPr>
          <w:b/>
          <w:sz w:val="20"/>
          <w:highlight w:val="yellow"/>
          <w:lang w:eastAsia="zh-CN"/>
        </w:rPr>
        <w:t>P</w:t>
      </w:r>
      <w:r w:rsidR="0086165B">
        <w:rPr>
          <w:b/>
          <w:sz w:val="20"/>
          <w:highlight w:val="yellow"/>
          <w:lang w:eastAsia="zh-CN"/>
        </w:rPr>
        <w:t>5</w:t>
      </w:r>
      <w:r w:rsidR="00842CD8">
        <w:rPr>
          <w:b/>
          <w:sz w:val="20"/>
          <w:highlight w:val="yellow"/>
          <w:lang w:eastAsia="zh-CN"/>
        </w:rPr>
        <w:t>58</w:t>
      </w:r>
      <w:r>
        <w:rPr>
          <w:b/>
          <w:sz w:val="20"/>
          <w:highlight w:val="yellow"/>
          <w:lang w:eastAsia="zh-CN"/>
        </w:rPr>
        <w:t>L</w:t>
      </w:r>
      <w:r w:rsidR="0086165B">
        <w:rPr>
          <w:b/>
          <w:sz w:val="20"/>
          <w:highlight w:val="yellow"/>
          <w:lang w:eastAsia="zh-CN"/>
        </w:rPr>
        <w:t>32-L4</w:t>
      </w:r>
      <w:r w:rsidR="002F784C">
        <w:rPr>
          <w:b/>
          <w:sz w:val="20"/>
          <w:highlight w:val="yellow"/>
          <w:lang w:eastAsia="zh-CN"/>
        </w:rPr>
        <w:t>4</w:t>
      </w:r>
      <w:r w:rsidRPr="0082172C">
        <w:rPr>
          <w:b/>
          <w:sz w:val="20"/>
          <w:highlight w:val="yellow"/>
          <w:lang w:eastAsia="zh-CN"/>
        </w:rPr>
        <w:t xml:space="preserve"> </w:t>
      </w:r>
      <w:r>
        <w:rPr>
          <w:b/>
          <w:sz w:val="20"/>
          <w:highlight w:val="yellow"/>
          <w:lang w:eastAsia="zh-CN"/>
        </w:rPr>
        <w:t>in 802.11be spec draft D1.</w:t>
      </w:r>
      <w:r w:rsidR="00842CD8">
        <w:rPr>
          <w:b/>
          <w:sz w:val="20"/>
          <w:highlight w:val="yellow"/>
          <w:lang w:eastAsia="zh-CN"/>
        </w:rPr>
        <w:t>4</w:t>
      </w:r>
      <w:r>
        <w:rPr>
          <w:b/>
          <w:sz w:val="20"/>
          <w:highlight w:val="yellow"/>
          <w:lang w:eastAsia="zh-CN"/>
        </w:rPr>
        <w:t xml:space="preserve"> (original P</w:t>
      </w:r>
      <w:r w:rsidR="002F784C">
        <w:rPr>
          <w:b/>
          <w:sz w:val="20"/>
          <w:highlight w:val="yellow"/>
          <w:lang w:eastAsia="zh-CN"/>
        </w:rPr>
        <w:t>410</w:t>
      </w:r>
      <w:r>
        <w:rPr>
          <w:b/>
          <w:sz w:val="20"/>
          <w:highlight w:val="yellow"/>
          <w:lang w:eastAsia="zh-CN"/>
        </w:rPr>
        <w:t>L</w:t>
      </w:r>
      <w:r w:rsidR="00DF7A1B">
        <w:rPr>
          <w:b/>
          <w:sz w:val="20"/>
          <w:highlight w:val="yellow"/>
          <w:lang w:eastAsia="zh-CN"/>
        </w:rPr>
        <w:t>32-L43</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w:t>
      </w:r>
      <w:r w:rsidR="00DF7A1B">
        <w:rPr>
          <w:b/>
          <w:sz w:val="20"/>
          <w:highlight w:val="yellow"/>
          <w:lang w:eastAsia="zh-CN"/>
        </w:rPr>
        <w:t>4608, 4609</w:t>
      </w:r>
      <w:r w:rsidR="00CB1E1B">
        <w:rPr>
          <w:b/>
          <w:sz w:val="20"/>
          <w:highlight w:val="yellow"/>
          <w:lang w:eastAsia="zh-CN"/>
        </w:rPr>
        <w:t>, 4669</w:t>
      </w:r>
      <w:r w:rsidRPr="0082172C">
        <w:rPr>
          <w:b/>
          <w:sz w:val="20"/>
          <w:highlight w:val="yellow"/>
          <w:lang w:eastAsia="zh-CN"/>
        </w:rPr>
        <w:t>:</w:t>
      </w:r>
    </w:p>
    <w:p w14:paraId="56184C8A" w14:textId="30E5ACD9" w:rsidR="001347EA" w:rsidRDefault="001347EA" w:rsidP="009353EA">
      <w:pPr>
        <w:pStyle w:val="BodyText0"/>
        <w:kinsoku w:val="0"/>
        <w:overflowPunct w:val="0"/>
        <w:spacing w:before="9"/>
        <w:rPr>
          <w:sz w:val="17"/>
          <w:szCs w:val="17"/>
        </w:rPr>
      </w:pPr>
    </w:p>
    <w:p w14:paraId="4D901A20" w14:textId="77777777" w:rsidR="00FF1793" w:rsidRDefault="00FF1793" w:rsidP="00FF1793">
      <w:pPr>
        <w:pStyle w:val="Heading2"/>
        <w:kinsoku w:val="0"/>
        <w:overflowPunct w:val="0"/>
        <w:spacing w:before="189"/>
        <w:ind w:right="1238"/>
        <w:jc w:val="center"/>
        <w:rPr>
          <w:rFonts w:eastAsiaTheme="minorEastAsia"/>
          <w:sz w:val="20"/>
          <w:lang w:val="en-US" w:eastAsia="zh-CN"/>
        </w:rPr>
      </w:pPr>
      <w:r>
        <w:rPr>
          <w:rFonts w:eastAsiaTheme="minorEastAsia"/>
        </w:rPr>
        <w:t>Table</w:t>
      </w:r>
      <w:r>
        <w:rPr>
          <w:rFonts w:eastAsiaTheme="minorEastAsia"/>
          <w:spacing w:val="-3"/>
        </w:rPr>
        <w:t xml:space="preserve"> </w:t>
      </w:r>
      <w:r>
        <w:rPr>
          <w:rFonts w:eastAsiaTheme="minorEastAsia"/>
        </w:rPr>
        <w:t>36-28—U-SIG</w:t>
      </w:r>
      <w:r>
        <w:rPr>
          <w:rFonts w:eastAsiaTheme="minorEastAsia"/>
          <w:spacing w:val="-3"/>
        </w:rPr>
        <w:t xml:space="preserve"> </w:t>
      </w:r>
      <w:r>
        <w:rPr>
          <w:rFonts w:eastAsiaTheme="minorEastAsia"/>
        </w:rPr>
        <w:t>field</w:t>
      </w:r>
      <w:r>
        <w:rPr>
          <w:rFonts w:eastAsiaTheme="minorEastAsia"/>
          <w:spacing w:val="-3"/>
        </w:rPr>
        <w:t xml:space="preserve"> </w:t>
      </w:r>
      <w:r>
        <w:rPr>
          <w:rFonts w:eastAsiaTheme="minorEastAsia"/>
        </w:rPr>
        <w:t>of</w:t>
      </w:r>
      <w:r>
        <w:rPr>
          <w:rFonts w:eastAsiaTheme="minorEastAsia"/>
          <w:spacing w:val="-4"/>
        </w:rPr>
        <w:t xml:space="preserve"> </w:t>
      </w:r>
      <w:r>
        <w:rPr>
          <w:rFonts w:eastAsiaTheme="minorEastAsia"/>
        </w:rPr>
        <w:t>an</w:t>
      </w:r>
      <w:r>
        <w:rPr>
          <w:rFonts w:eastAsiaTheme="minorEastAsia"/>
          <w:spacing w:val="-2"/>
        </w:rPr>
        <w:t xml:space="preserve"> </w:t>
      </w:r>
      <w:r>
        <w:rPr>
          <w:rFonts w:eastAsiaTheme="minorEastAsia"/>
        </w:rPr>
        <w:t>EHT</w:t>
      </w:r>
      <w:r>
        <w:rPr>
          <w:rFonts w:eastAsiaTheme="minorEastAsia"/>
          <w:spacing w:val="-2"/>
        </w:rPr>
        <w:t xml:space="preserve"> </w:t>
      </w:r>
      <w:r>
        <w:rPr>
          <w:rFonts w:eastAsiaTheme="minorEastAsia"/>
        </w:rPr>
        <w:t>MU</w:t>
      </w:r>
      <w:r>
        <w:rPr>
          <w:rFonts w:eastAsiaTheme="minorEastAsia"/>
          <w:spacing w:val="-3"/>
        </w:rPr>
        <w:t xml:space="preserve"> </w:t>
      </w:r>
      <w:r>
        <w:rPr>
          <w:rFonts w:eastAsiaTheme="minorEastAsia"/>
        </w:rPr>
        <w:t>PPDU</w:t>
      </w:r>
    </w:p>
    <w:p w14:paraId="2C471B5D" w14:textId="77777777" w:rsidR="00FF1793" w:rsidRDefault="00FF1793" w:rsidP="00FF1793">
      <w:pPr>
        <w:pStyle w:val="BodyText0"/>
        <w:kinsoku w:val="0"/>
        <w:overflowPunct w:val="0"/>
        <w:spacing w:before="10"/>
        <w:rPr>
          <w:rFonts w:ascii="Arial" w:eastAsiaTheme="minorEastAsia" w:hAnsi="Arial" w:cs="Arial"/>
          <w:b/>
          <w:bCs/>
          <w:sz w:val="21"/>
          <w:szCs w:val="21"/>
        </w:rPr>
      </w:pPr>
    </w:p>
    <w:tbl>
      <w:tblPr>
        <w:tblW w:w="0" w:type="auto"/>
        <w:tblInd w:w="348" w:type="dxa"/>
        <w:tblLayout w:type="fixed"/>
        <w:tblCellMar>
          <w:left w:w="0" w:type="dxa"/>
          <w:right w:w="0" w:type="dxa"/>
        </w:tblCellMar>
        <w:tblLook w:val="04A0" w:firstRow="1" w:lastRow="0" w:firstColumn="1" w:lastColumn="0" w:noHBand="0" w:noVBand="1"/>
      </w:tblPr>
      <w:tblGrid>
        <w:gridCol w:w="1199"/>
        <w:gridCol w:w="999"/>
        <w:gridCol w:w="2000"/>
        <w:gridCol w:w="900"/>
        <w:gridCol w:w="3601"/>
      </w:tblGrid>
      <w:tr w:rsidR="00FF1793" w14:paraId="540C6464" w14:textId="77777777" w:rsidTr="00FF1793">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3EF17B2E" w14:textId="77777777" w:rsidR="00FF1793" w:rsidRDefault="00FF1793">
            <w:pPr>
              <w:pStyle w:val="TableParagraph"/>
              <w:kinsoku w:val="0"/>
              <w:overflowPunct w:val="0"/>
              <w:spacing w:before="104" w:line="228"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510F569F" w14:textId="77777777" w:rsidR="00FF1793" w:rsidRDefault="00FF1793">
            <w:pPr>
              <w:pStyle w:val="TableParagraph"/>
              <w:kinsoku w:val="0"/>
              <w:overflowPunct w:val="0"/>
              <w:spacing w:before="1" w:line="256" w:lineRule="auto"/>
              <w:rPr>
                <w:rFonts w:ascii="Arial" w:hAnsi="Arial" w:cs="Arial"/>
                <w:b/>
                <w:bCs/>
                <w:sz w:val="17"/>
                <w:szCs w:val="17"/>
              </w:rPr>
            </w:pPr>
          </w:p>
          <w:p w14:paraId="547AF378" w14:textId="77777777" w:rsidR="00FF1793" w:rsidRDefault="00FF1793">
            <w:pPr>
              <w:pStyle w:val="TableParagraph"/>
              <w:kinsoku w:val="0"/>
              <w:overflowPunct w:val="0"/>
              <w:spacing w:line="256" w:lineRule="auto"/>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0BDB170B" w14:textId="77777777" w:rsidR="00FF1793" w:rsidRDefault="00FF1793">
            <w:pPr>
              <w:pStyle w:val="TableParagraph"/>
              <w:kinsoku w:val="0"/>
              <w:overflowPunct w:val="0"/>
              <w:spacing w:before="1" w:line="256" w:lineRule="auto"/>
              <w:rPr>
                <w:rFonts w:ascii="Arial" w:hAnsi="Arial" w:cs="Arial"/>
                <w:b/>
                <w:bCs/>
                <w:sz w:val="17"/>
                <w:szCs w:val="17"/>
              </w:rPr>
            </w:pPr>
          </w:p>
          <w:p w14:paraId="6F0FA94E" w14:textId="77777777" w:rsidR="00FF1793" w:rsidRDefault="00FF1793">
            <w:pPr>
              <w:pStyle w:val="TableParagraph"/>
              <w:kinsoku w:val="0"/>
              <w:overflowPunct w:val="0"/>
              <w:spacing w:line="256" w:lineRule="auto"/>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46DF0AE6" w14:textId="77777777" w:rsidR="00FF1793" w:rsidRDefault="00FF1793">
            <w:pPr>
              <w:pStyle w:val="TableParagraph"/>
              <w:kinsoku w:val="0"/>
              <w:overflowPunct w:val="0"/>
              <w:spacing w:before="104" w:line="228"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tcBorders>
              <w:top w:val="single" w:sz="12" w:space="0" w:color="000000"/>
              <w:left w:val="single" w:sz="2" w:space="0" w:color="000000"/>
              <w:bottom w:val="single" w:sz="12" w:space="0" w:color="000000"/>
              <w:right w:val="single" w:sz="12" w:space="0" w:color="000000"/>
            </w:tcBorders>
          </w:tcPr>
          <w:p w14:paraId="75B1F33E" w14:textId="77777777" w:rsidR="00FF1793" w:rsidRDefault="00FF1793">
            <w:pPr>
              <w:pStyle w:val="TableParagraph"/>
              <w:kinsoku w:val="0"/>
              <w:overflowPunct w:val="0"/>
              <w:spacing w:before="1" w:line="256" w:lineRule="auto"/>
              <w:rPr>
                <w:rFonts w:ascii="Arial" w:hAnsi="Arial" w:cs="Arial"/>
                <w:b/>
                <w:bCs/>
                <w:sz w:val="17"/>
                <w:szCs w:val="17"/>
              </w:rPr>
            </w:pPr>
          </w:p>
          <w:p w14:paraId="46CD7B9F" w14:textId="77777777" w:rsidR="00FF1793" w:rsidRDefault="00FF1793">
            <w:pPr>
              <w:pStyle w:val="TableParagraph"/>
              <w:kinsoku w:val="0"/>
              <w:overflowPunct w:val="0"/>
              <w:spacing w:line="256" w:lineRule="auto"/>
              <w:ind w:left="1340" w:right="1313"/>
              <w:jc w:val="center"/>
              <w:rPr>
                <w:b/>
                <w:bCs/>
                <w:sz w:val="18"/>
                <w:szCs w:val="18"/>
              </w:rPr>
            </w:pPr>
            <w:r>
              <w:rPr>
                <w:b/>
                <w:bCs/>
                <w:sz w:val="18"/>
                <w:szCs w:val="18"/>
              </w:rPr>
              <w:t>Description</w:t>
            </w:r>
          </w:p>
        </w:tc>
      </w:tr>
      <w:tr w:rsidR="00FF1793" w14:paraId="5E774373" w14:textId="77777777" w:rsidTr="00FF1793">
        <w:trPr>
          <w:trHeight w:val="1730"/>
        </w:trPr>
        <w:tc>
          <w:tcPr>
            <w:tcW w:w="1199" w:type="dxa"/>
            <w:tcBorders>
              <w:top w:val="nil"/>
              <w:left w:val="single" w:sz="12" w:space="0" w:color="000000"/>
              <w:bottom w:val="nil"/>
              <w:right w:val="single" w:sz="2" w:space="0" w:color="000000"/>
            </w:tcBorders>
          </w:tcPr>
          <w:p w14:paraId="2F2F972F" w14:textId="74CB2DCB" w:rsidR="00FF1793" w:rsidRDefault="00DC49FD" w:rsidP="00DC49FD">
            <w:pPr>
              <w:pStyle w:val="TableParagraph"/>
              <w:kinsoku w:val="0"/>
              <w:overflowPunct w:val="0"/>
              <w:spacing w:line="256" w:lineRule="auto"/>
              <w:jc w:val="center"/>
              <w:rPr>
                <w:sz w:val="18"/>
                <w:szCs w:val="18"/>
              </w:rPr>
            </w:pPr>
            <w:r>
              <w:rPr>
                <w:sz w:val="18"/>
                <w:szCs w:val="18"/>
              </w:rPr>
              <w:t>U-SIG-1</w:t>
            </w:r>
          </w:p>
        </w:tc>
        <w:tc>
          <w:tcPr>
            <w:tcW w:w="999" w:type="dxa"/>
            <w:tcBorders>
              <w:top w:val="single" w:sz="4" w:space="0" w:color="000000"/>
              <w:left w:val="single" w:sz="2" w:space="0" w:color="000000"/>
              <w:bottom w:val="single" w:sz="4" w:space="0" w:color="000000"/>
              <w:right w:val="single" w:sz="2" w:space="0" w:color="000000"/>
            </w:tcBorders>
            <w:hideMark/>
          </w:tcPr>
          <w:p w14:paraId="4FC7C109" w14:textId="77777777" w:rsidR="00FF1793" w:rsidRDefault="00FF1793">
            <w:pPr>
              <w:pStyle w:val="TableParagraph"/>
              <w:kinsoku w:val="0"/>
              <w:overflowPunct w:val="0"/>
              <w:spacing w:before="67" w:line="256" w:lineRule="auto"/>
              <w:ind w:left="130"/>
              <w:rPr>
                <w:sz w:val="18"/>
                <w:szCs w:val="18"/>
              </w:rPr>
            </w:pPr>
            <w:r>
              <w:rPr>
                <w:sz w:val="18"/>
                <w:szCs w:val="18"/>
              </w:rPr>
              <w:t>B6</w:t>
            </w:r>
          </w:p>
        </w:tc>
        <w:tc>
          <w:tcPr>
            <w:tcW w:w="2000" w:type="dxa"/>
            <w:tcBorders>
              <w:top w:val="single" w:sz="4" w:space="0" w:color="000000"/>
              <w:left w:val="single" w:sz="2" w:space="0" w:color="000000"/>
              <w:bottom w:val="single" w:sz="4" w:space="0" w:color="000000"/>
              <w:right w:val="single" w:sz="2" w:space="0" w:color="000000"/>
            </w:tcBorders>
            <w:hideMark/>
          </w:tcPr>
          <w:p w14:paraId="3D4563BE" w14:textId="77777777" w:rsidR="00FF1793" w:rsidRDefault="00FF1793">
            <w:pPr>
              <w:pStyle w:val="TableParagraph"/>
              <w:kinsoku w:val="0"/>
              <w:overflowPunct w:val="0"/>
              <w:spacing w:before="67" w:line="256" w:lineRule="auto"/>
              <w:ind w:left="131"/>
              <w:rPr>
                <w:sz w:val="18"/>
                <w:szCs w:val="18"/>
              </w:rPr>
            </w:pPr>
            <w:r>
              <w:rPr>
                <w:sz w:val="18"/>
                <w:szCs w:val="18"/>
              </w:rPr>
              <w:t>UL/DL</w:t>
            </w:r>
          </w:p>
        </w:tc>
        <w:tc>
          <w:tcPr>
            <w:tcW w:w="900" w:type="dxa"/>
            <w:tcBorders>
              <w:top w:val="single" w:sz="4" w:space="0" w:color="000000"/>
              <w:left w:val="single" w:sz="2" w:space="0" w:color="000000"/>
              <w:bottom w:val="single" w:sz="4" w:space="0" w:color="000000"/>
              <w:right w:val="single" w:sz="2" w:space="0" w:color="000000"/>
            </w:tcBorders>
            <w:hideMark/>
          </w:tcPr>
          <w:p w14:paraId="2A1031F6" w14:textId="77777777" w:rsidR="00FF1793" w:rsidRDefault="00FF1793">
            <w:pPr>
              <w:pStyle w:val="TableParagraph"/>
              <w:kinsoku w:val="0"/>
              <w:overflowPunct w:val="0"/>
              <w:spacing w:before="67" w:line="256" w:lineRule="auto"/>
              <w:ind w:left="29"/>
              <w:jc w:val="center"/>
              <w:rPr>
                <w:sz w:val="18"/>
                <w:szCs w:val="18"/>
              </w:rPr>
            </w:pPr>
            <w:r>
              <w:rPr>
                <w:sz w:val="18"/>
                <w:szCs w:val="18"/>
              </w:rPr>
              <w:t>1</w:t>
            </w:r>
          </w:p>
        </w:tc>
        <w:tc>
          <w:tcPr>
            <w:tcW w:w="3601" w:type="dxa"/>
            <w:tcBorders>
              <w:top w:val="single" w:sz="4" w:space="0" w:color="000000"/>
              <w:left w:val="single" w:sz="2" w:space="0" w:color="000000"/>
              <w:bottom w:val="single" w:sz="4" w:space="0" w:color="000000"/>
              <w:right w:val="single" w:sz="12" w:space="0" w:color="000000"/>
            </w:tcBorders>
            <w:hideMark/>
          </w:tcPr>
          <w:p w14:paraId="4A597E36" w14:textId="3CD2D3FC" w:rsidR="00FF1793" w:rsidRDefault="00FF1793">
            <w:pPr>
              <w:pStyle w:val="TableParagraph"/>
              <w:kinsoku w:val="0"/>
              <w:overflowPunct w:val="0"/>
              <w:spacing w:before="72" w:line="230" w:lineRule="auto"/>
              <w:ind w:left="118" w:right="146"/>
              <w:rPr>
                <w:color w:val="000000"/>
                <w:sz w:val="18"/>
                <w:szCs w:val="18"/>
              </w:rPr>
            </w:pPr>
            <w:r>
              <w:rPr>
                <w:color w:val="208A20"/>
                <w:sz w:val="18"/>
                <w:szCs w:val="18"/>
                <w:u w:val="single"/>
              </w:rPr>
              <w:t>(#</w:t>
            </w:r>
            <w:proofErr w:type="gramStart"/>
            <w:r>
              <w:rPr>
                <w:color w:val="208A20"/>
                <w:sz w:val="18"/>
                <w:szCs w:val="18"/>
                <w:u w:val="single"/>
              </w:rPr>
              <w:t>5410)</w:t>
            </w:r>
            <w:r>
              <w:rPr>
                <w:color w:val="000000"/>
                <w:sz w:val="18"/>
                <w:szCs w:val="18"/>
              </w:rPr>
              <w:t>Indicates</w:t>
            </w:r>
            <w:proofErr w:type="gramEnd"/>
            <w:r>
              <w:rPr>
                <w:color w:val="000000"/>
                <w:sz w:val="18"/>
                <w:szCs w:val="18"/>
              </w:rPr>
              <w:t xml:space="preserve"> whether the PPDU is sent in</w:t>
            </w:r>
            <w:r>
              <w:rPr>
                <w:color w:val="000000"/>
                <w:spacing w:val="-42"/>
                <w:sz w:val="18"/>
                <w:szCs w:val="18"/>
              </w:rPr>
              <w:t xml:space="preserve"> </w:t>
            </w:r>
            <w:r>
              <w:rPr>
                <w:color w:val="000000"/>
                <w:sz w:val="18"/>
                <w:szCs w:val="18"/>
              </w:rPr>
              <w:t>UL</w:t>
            </w:r>
            <w:r>
              <w:rPr>
                <w:color w:val="000000"/>
                <w:spacing w:val="-2"/>
                <w:sz w:val="18"/>
                <w:szCs w:val="18"/>
              </w:rPr>
              <w:t xml:space="preserve"> </w:t>
            </w:r>
            <w:r>
              <w:rPr>
                <w:color w:val="000000"/>
                <w:sz w:val="18"/>
                <w:szCs w:val="18"/>
              </w:rPr>
              <w:t>or</w:t>
            </w:r>
            <w:r>
              <w:rPr>
                <w:color w:val="000000"/>
                <w:spacing w:val="-1"/>
                <w:sz w:val="18"/>
                <w:szCs w:val="18"/>
              </w:rPr>
              <w:t xml:space="preserve"> </w:t>
            </w:r>
            <w:r>
              <w:rPr>
                <w:color w:val="000000"/>
                <w:sz w:val="18"/>
                <w:szCs w:val="18"/>
              </w:rPr>
              <w:t>DL.</w:t>
            </w:r>
            <w:ins w:id="0" w:author="Alice Chen" w:date="2022-01-13T15:33:00Z">
              <w:r w:rsidR="004E78C0">
                <w:rPr>
                  <w:color w:val="000000"/>
                  <w:sz w:val="18"/>
                  <w:szCs w:val="18"/>
                </w:rPr>
                <w:t xml:space="preserve"> </w:t>
              </w:r>
              <w:r w:rsidR="004E78C0">
                <w:rPr>
                  <w:sz w:val="18"/>
                  <w:szCs w:val="18"/>
                </w:rPr>
                <w:t>Set to the TXVECTOR parameter</w:t>
              </w:r>
              <w:r w:rsidR="004E78C0">
                <w:rPr>
                  <w:spacing w:val="-42"/>
                  <w:sz w:val="18"/>
                  <w:szCs w:val="18"/>
                </w:rPr>
                <w:t xml:space="preserve"> </w:t>
              </w:r>
              <w:r w:rsidR="004E78C0">
                <w:rPr>
                  <w:sz w:val="18"/>
                  <w:szCs w:val="18"/>
                </w:rPr>
                <w:t>UPLINK_FLAG.</w:t>
              </w:r>
            </w:ins>
          </w:p>
          <w:p w14:paraId="664BC145" w14:textId="62D2EDC7" w:rsidR="00FF1793" w:rsidRDefault="00FF1793">
            <w:pPr>
              <w:pStyle w:val="TableParagraph"/>
              <w:kinsoku w:val="0"/>
              <w:overflowPunct w:val="0"/>
              <w:spacing w:before="34" w:line="252" w:lineRule="auto"/>
              <w:ind w:left="512"/>
              <w:rPr>
                <w:sz w:val="18"/>
                <w:szCs w:val="18"/>
              </w:rPr>
            </w:pPr>
            <w:del w:id="1" w:author="Alice Chen" w:date="2022-01-13T15:33:00Z">
              <w:r w:rsidDel="004E78C0">
                <w:rPr>
                  <w:sz w:val="18"/>
                  <w:szCs w:val="18"/>
                </w:rPr>
                <w:delText>Set</w:delText>
              </w:r>
              <w:r w:rsidDel="004E78C0">
                <w:rPr>
                  <w:spacing w:val="17"/>
                  <w:sz w:val="18"/>
                  <w:szCs w:val="18"/>
                </w:rPr>
                <w:delText xml:space="preserve"> </w:delText>
              </w:r>
              <w:r w:rsidDel="004E78C0">
                <w:rPr>
                  <w:sz w:val="18"/>
                  <w:szCs w:val="18"/>
                </w:rPr>
                <w:delText>to</w:delText>
              </w:r>
            </w:del>
            <w:ins w:id="2" w:author="Alice Chen" w:date="2022-01-13T15:33:00Z">
              <w:r w:rsidR="004E78C0">
                <w:rPr>
                  <w:sz w:val="18"/>
                  <w:szCs w:val="18"/>
                </w:rPr>
                <w:t>A value of</w:t>
              </w:r>
            </w:ins>
            <w:r>
              <w:rPr>
                <w:spacing w:val="18"/>
                <w:sz w:val="18"/>
                <w:szCs w:val="18"/>
              </w:rPr>
              <w:t xml:space="preserve"> </w:t>
            </w:r>
            <w:r>
              <w:rPr>
                <w:sz w:val="18"/>
                <w:szCs w:val="18"/>
              </w:rPr>
              <w:t>1</w:t>
            </w:r>
            <w:r>
              <w:rPr>
                <w:spacing w:val="19"/>
                <w:sz w:val="18"/>
                <w:szCs w:val="18"/>
              </w:rPr>
              <w:t xml:space="preserve"> </w:t>
            </w:r>
            <w:r>
              <w:rPr>
                <w:sz w:val="18"/>
                <w:szCs w:val="18"/>
              </w:rPr>
              <w:t>if</w:t>
            </w:r>
            <w:r>
              <w:rPr>
                <w:spacing w:val="17"/>
                <w:sz w:val="18"/>
                <w:szCs w:val="18"/>
              </w:rPr>
              <w:t xml:space="preserve"> </w:t>
            </w:r>
            <w:r>
              <w:rPr>
                <w:sz w:val="18"/>
                <w:szCs w:val="18"/>
              </w:rPr>
              <w:t>the</w:t>
            </w:r>
            <w:r>
              <w:rPr>
                <w:spacing w:val="19"/>
                <w:sz w:val="18"/>
                <w:szCs w:val="18"/>
              </w:rPr>
              <w:t xml:space="preserve"> </w:t>
            </w:r>
            <w:r>
              <w:rPr>
                <w:sz w:val="18"/>
                <w:szCs w:val="18"/>
              </w:rPr>
              <w:t>PPDU</w:t>
            </w:r>
            <w:r>
              <w:rPr>
                <w:spacing w:val="18"/>
                <w:sz w:val="18"/>
                <w:szCs w:val="18"/>
              </w:rPr>
              <w:t xml:space="preserve"> </w:t>
            </w:r>
            <w:r>
              <w:rPr>
                <w:sz w:val="18"/>
                <w:szCs w:val="18"/>
              </w:rPr>
              <w:t>is</w:t>
            </w:r>
            <w:r>
              <w:rPr>
                <w:spacing w:val="18"/>
                <w:sz w:val="18"/>
                <w:szCs w:val="18"/>
              </w:rPr>
              <w:t xml:space="preserve"> </w:t>
            </w:r>
            <w:r>
              <w:rPr>
                <w:sz w:val="18"/>
                <w:szCs w:val="18"/>
              </w:rPr>
              <w:t>addressed</w:t>
            </w:r>
            <w:r>
              <w:rPr>
                <w:spacing w:val="18"/>
                <w:sz w:val="18"/>
                <w:szCs w:val="18"/>
              </w:rPr>
              <w:t xml:space="preserve"> </w:t>
            </w:r>
            <w:r>
              <w:rPr>
                <w:sz w:val="18"/>
                <w:szCs w:val="18"/>
              </w:rPr>
              <w:t>to</w:t>
            </w:r>
            <w:r>
              <w:rPr>
                <w:spacing w:val="19"/>
                <w:sz w:val="18"/>
                <w:szCs w:val="18"/>
              </w:rPr>
              <w:t xml:space="preserve"> </w:t>
            </w:r>
            <w:proofErr w:type="gramStart"/>
            <w:r>
              <w:rPr>
                <w:sz w:val="18"/>
                <w:szCs w:val="18"/>
              </w:rPr>
              <w:t>an</w:t>
            </w:r>
            <w:ins w:id="3" w:author="Alice Chen" w:date="2022-01-20T07:33:00Z">
              <w:r w:rsidR="00074745">
                <w:rPr>
                  <w:sz w:val="18"/>
                  <w:szCs w:val="18"/>
                </w:rPr>
                <w:t xml:space="preserve"> </w:t>
              </w:r>
            </w:ins>
            <w:r>
              <w:rPr>
                <w:spacing w:val="-42"/>
                <w:sz w:val="18"/>
                <w:szCs w:val="18"/>
              </w:rPr>
              <w:t xml:space="preserve"> </w:t>
            </w:r>
            <w:r>
              <w:rPr>
                <w:sz w:val="18"/>
                <w:szCs w:val="18"/>
              </w:rPr>
              <w:t>AP.</w:t>
            </w:r>
            <w:proofErr w:type="gramEnd"/>
          </w:p>
          <w:p w14:paraId="0342643D" w14:textId="73BF0DB9" w:rsidR="00FF1793" w:rsidRDefault="00FF1793">
            <w:pPr>
              <w:pStyle w:val="TableParagraph"/>
              <w:kinsoku w:val="0"/>
              <w:overflowPunct w:val="0"/>
              <w:spacing w:before="41" w:line="256" w:lineRule="auto"/>
              <w:ind w:left="512"/>
              <w:rPr>
                <w:sz w:val="18"/>
                <w:szCs w:val="18"/>
              </w:rPr>
            </w:pPr>
            <w:del w:id="4" w:author="Alice Chen" w:date="2022-01-13T15:33:00Z">
              <w:r w:rsidDel="004E78C0">
                <w:rPr>
                  <w:sz w:val="18"/>
                  <w:szCs w:val="18"/>
                </w:rPr>
                <w:delText>Set</w:delText>
              </w:r>
              <w:r w:rsidDel="004E78C0">
                <w:rPr>
                  <w:spacing w:val="-4"/>
                  <w:sz w:val="18"/>
                  <w:szCs w:val="18"/>
                </w:rPr>
                <w:delText xml:space="preserve"> </w:delText>
              </w:r>
              <w:r w:rsidDel="004E78C0">
                <w:rPr>
                  <w:sz w:val="18"/>
                  <w:szCs w:val="18"/>
                </w:rPr>
                <w:delText>to</w:delText>
              </w:r>
            </w:del>
            <w:ins w:id="5" w:author="Alice Chen" w:date="2022-01-13T15:33:00Z">
              <w:r w:rsidR="004E78C0">
                <w:rPr>
                  <w:sz w:val="18"/>
                  <w:szCs w:val="18"/>
                </w:rPr>
                <w:t>A value of</w:t>
              </w:r>
            </w:ins>
            <w:r>
              <w:rPr>
                <w:spacing w:val="-3"/>
                <w:sz w:val="18"/>
                <w:szCs w:val="18"/>
              </w:rPr>
              <w:t xml:space="preserve"> </w:t>
            </w:r>
            <w:r>
              <w:rPr>
                <w:sz w:val="18"/>
                <w:szCs w:val="18"/>
              </w:rPr>
              <w:t>0</w:t>
            </w:r>
            <w:r>
              <w:rPr>
                <w:spacing w:val="-4"/>
                <w:sz w:val="18"/>
                <w:szCs w:val="18"/>
              </w:rPr>
              <w:t xml:space="preserve"> </w:t>
            </w:r>
            <w:r>
              <w:rPr>
                <w:sz w:val="18"/>
                <w:szCs w:val="18"/>
              </w:rPr>
              <w:t>otherwise.</w:t>
            </w:r>
          </w:p>
          <w:p w14:paraId="250C286A" w14:textId="286866C1" w:rsidR="00FF1793" w:rsidRDefault="00FF1793">
            <w:pPr>
              <w:pStyle w:val="TableParagraph"/>
              <w:kinsoku w:val="0"/>
              <w:overflowPunct w:val="0"/>
              <w:spacing w:before="60" w:line="228" w:lineRule="auto"/>
              <w:ind w:left="118" w:right="1151"/>
              <w:rPr>
                <w:sz w:val="18"/>
                <w:szCs w:val="18"/>
              </w:rPr>
            </w:pPr>
            <w:del w:id="6" w:author="Alice Chen" w:date="2022-01-13T15:32:00Z">
              <w:r w:rsidDel="00672171">
                <w:rPr>
                  <w:sz w:val="18"/>
                  <w:szCs w:val="18"/>
                </w:rPr>
                <w:delText>See the TXVECTOR parameter</w:delText>
              </w:r>
              <w:r w:rsidDel="00672171">
                <w:rPr>
                  <w:spacing w:val="-42"/>
                  <w:sz w:val="18"/>
                  <w:szCs w:val="18"/>
                </w:rPr>
                <w:delText xml:space="preserve"> </w:delText>
              </w:r>
              <w:r w:rsidDel="00672171">
                <w:rPr>
                  <w:sz w:val="18"/>
                  <w:szCs w:val="18"/>
                </w:rPr>
                <w:delText>UPLINK_FLAG.</w:delText>
              </w:r>
            </w:del>
          </w:p>
        </w:tc>
      </w:tr>
      <w:tr w:rsidR="00FF1793" w14:paraId="470647B3" w14:textId="77777777" w:rsidTr="00FF1793">
        <w:trPr>
          <w:trHeight w:val="750"/>
        </w:trPr>
        <w:tc>
          <w:tcPr>
            <w:tcW w:w="1199" w:type="dxa"/>
            <w:tcBorders>
              <w:top w:val="nil"/>
              <w:left w:val="single" w:sz="12" w:space="0" w:color="000000"/>
              <w:bottom w:val="nil"/>
              <w:right w:val="single" w:sz="2" w:space="0" w:color="000000"/>
            </w:tcBorders>
          </w:tcPr>
          <w:p w14:paraId="20637490" w14:textId="77777777" w:rsidR="00FF1793" w:rsidRDefault="00FF1793">
            <w:pPr>
              <w:pStyle w:val="TableParagraph"/>
              <w:kinsoku w:val="0"/>
              <w:overflowPunct w:val="0"/>
              <w:spacing w:line="256" w:lineRule="auto"/>
              <w:rPr>
                <w:sz w:val="18"/>
                <w:szCs w:val="18"/>
              </w:rPr>
            </w:pPr>
          </w:p>
        </w:tc>
        <w:tc>
          <w:tcPr>
            <w:tcW w:w="999" w:type="dxa"/>
            <w:tcBorders>
              <w:top w:val="single" w:sz="4" w:space="0" w:color="000000"/>
              <w:left w:val="single" w:sz="2" w:space="0" w:color="000000"/>
              <w:bottom w:val="single" w:sz="4" w:space="0" w:color="000000"/>
              <w:right w:val="single" w:sz="2" w:space="0" w:color="000000"/>
            </w:tcBorders>
            <w:hideMark/>
          </w:tcPr>
          <w:p w14:paraId="227B6D5D" w14:textId="77777777" w:rsidR="00FF1793" w:rsidRDefault="00FF1793">
            <w:pPr>
              <w:pStyle w:val="TableParagraph"/>
              <w:kinsoku w:val="0"/>
              <w:overflowPunct w:val="0"/>
              <w:spacing w:before="67" w:line="256" w:lineRule="auto"/>
              <w:ind w:left="130"/>
              <w:rPr>
                <w:sz w:val="18"/>
                <w:szCs w:val="18"/>
              </w:rPr>
            </w:pPr>
            <w:r>
              <w:rPr>
                <w:sz w:val="18"/>
                <w:szCs w:val="18"/>
              </w:rPr>
              <w:t>B7–B12</w:t>
            </w:r>
          </w:p>
        </w:tc>
        <w:tc>
          <w:tcPr>
            <w:tcW w:w="2000" w:type="dxa"/>
            <w:tcBorders>
              <w:top w:val="single" w:sz="4" w:space="0" w:color="000000"/>
              <w:left w:val="single" w:sz="2" w:space="0" w:color="000000"/>
              <w:bottom w:val="single" w:sz="4" w:space="0" w:color="000000"/>
              <w:right w:val="single" w:sz="2" w:space="0" w:color="000000"/>
            </w:tcBorders>
            <w:hideMark/>
          </w:tcPr>
          <w:p w14:paraId="741F5356" w14:textId="77777777" w:rsidR="00FF1793" w:rsidRDefault="00FF1793">
            <w:pPr>
              <w:pStyle w:val="TableParagraph"/>
              <w:kinsoku w:val="0"/>
              <w:overflowPunct w:val="0"/>
              <w:spacing w:before="67" w:line="256" w:lineRule="auto"/>
              <w:ind w:left="131"/>
              <w:rPr>
                <w:sz w:val="18"/>
                <w:szCs w:val="18"/>
              </w:rPr>
            </w:pPr>
            <w:r>
              <w:rPr>
                <w:sz w:val="18"/>
                <w:szCs w:val="18"/>
              </w:rPr>
              <w:t>BSS</w:t>
            </w:r>
            <w:r>
              <w:rPr>
                <w:spacing w:val="-1"/>
                <w:sz w:val="18"/>
                <w:szCs w:val="18"/>
              </w:rPr>
              <w:t xml:space="preserve"> </w:t>
            </w:r>
            <w:r>
              <w:rPr>
                <w:sz w:val="18"/>
                <w:szCs w:val="18"/>
              </w:rPr>
              <w:t>Color</w:t>
            </w:r>
          </w:p>
        </w:tc>
        <w:tc>
          <w:tcPr>
            <w:tcW w:w="900" w:type="dxa"/>
            <w:tcBorders>
              <w:top w:val="single" w:sz="4" w:space="0" w:color="000000"/>
              <w:left w:val="single" w:sz="2" w:space="0" w:color="000000"/>
              <w:bottom w:val="single" w:sz="4" w:space="0" w:color="000000"/>
              <w:right w:val="single" w:sz="2" w:space="0" w:color="000000"/>
            </w:tcBorders>
            <w:hideMark/>
          </w:tcPr>
          <w:p w14:paraId="70CD002D" w14:textId="77777777" w:rsidR="00FF1793" w:rsidRDefault="00FF1793">
            <w:pPr>
              <w:pStyle w:val="TableParagraph"/>
              <w:kinsoku w:val="0"/>
              <w:overflowPunct w:val="0"/>
              <w:spacing w:before="67" w:line="256" w:lineRule="auto"/>
              <w:ind w:left="29"/>
              <w:jc w:val="center"/>
              <w:rPr>
                <w:sz w:val="18"/>
                <w:szCs w:val="18"/>
              </w:rPr>
            </w:pPr>
            <w:r>
              <w:rPr>
                <w:sz w:val="18"/>
                <w:szCs w:val="18"/>
              </w:rPr>
              <w:t>6</w:t>
            </w:r>
          </w:p>
        </w:tc>
        <w:tc>
          <w:tcPr>
            <w:tcW w:w="3601" w:type="dxa"/>
            <w:tcBorders>
              <w:top w:val="single" w:sz="4" w:space="0" w:color="000000"/>
              <w:left w:val="single" w:sz="2" w:space="0" w:color="000000"/>
              <w:bottom w:val="single" w:sz="4" w:space="0" w:color="000000"/>
              <w:right w:val="single" w:sz="12" w:space="0" w:color="000000"/>
            </w:tcBorders>
            <w:hideMark/>
          </w:tcPr>
          <w:p w14:paraId="038CBAF5" w14:textId="77777777" w:rsidR="00FF1793" w:rsidRDefault="00FF1793">
            <w:pPr>
              <w:pStyle w:val="TableParagraph"/>
              <w:kinsoku w:val="0"/>
              <w:overflowPunct w:val="0"/>
              <w:spacing w:before="67" w:line="204" w:lineRule="exact"/>
              <w:ind w:left="118"/>
              <w:rPr>
                <w:sz w:val="18"/>
                <w:szCs w:val="18"/>
              </w:rPr>
            </w:pPr>
            <w:r>
              <w:rPr>
                <w:sz w:val="18"/>
                <w:szCs w:val="18"/>
              </w:rPr>
              <w:t>An</w:t>
            </w:r>
            <w:r>
              <w:rPr>
                <w:spacing w:val="-2"/>
                <w:sz w:val="18"/>
                <w:szCs w:val="18"/>
              </w:rPr>
              <w:t xml:space="preserve"> </w:t>
            </w:r>
            <w:r>
              <w:rPr>
                <w:sz w:val="18"/>
                <w:szCs w:val="18"/>
              </w:rPr>
              <w:t>identifier</w:t>
            </w:r>
            <w:r>
              <w:rPr>
                <w:spacing w:val="-2"/>
                <w:sz w:val="18"/>
                <w:szCs w:val="18"/>
              </w:rPr>
              <w:t xml:space="preserve"> </w:t>
            </w:r>
            <w:r>
              <w:rPr>
                <w:sz w:val="18"/>
                <w:szCs w:val="18"/>
              </w:rPr>
              <w:t>of</w:t>
            </w:r>
            <w:r>
              <w:rPr>
                <w:spacing w:val="-2"/>
                <w:sz w:val="18"/>
                <w:szCs w:val="18"/>
              </w:rPr>
              <w:t xml:space="preserve"> </w:t>
            </w:r>
            <w:r>
              <w:rPr>
                <w:sz w:val="18"/>
                <w:szCs w:val="18"/>
              </w:rPr>
              <w:t>the</w:t>
            </w:r>
            <w:r>
              <w:rPr>
                <w:spacing w:val="-1"/>
                <w:sz w:val="18"/>
                <w:szCs w:val="18"/>
              </w:rPr>
              <w:t xml:space="preserve"> </w:t>
            </w:r>
            <w:r>
              <w:rPr>
                <w:sz w:val="18"/>
                <w:szCs w:val="18"/>
              </w:rPr>
              <w:t>BSS.</w:t>
            </w:r>
          </w:p>
          <w:p w14:paraId="48ECFF2D" w14:textId="4DAF3DC1" w:rsidR="00FF1793" w:rsidRDefault="00FF1793">
            <w:pPr>
              <w:pStyle w:val="TableParagraph"/>
              <w:kinsoku w:val="0"/>
              <w:overflowPunct w:val="0"/>
              <w:spacing w:before="1" w:line="230" w:lineRule="auto"/>
              <w:ind w:left="118" w:right="1151"/>
              <w:rPr>
                <w:sz w:val="18"/>
                <w:szCs w:val="18"/>
              </w:rPr>
            </w:pPr>
            <w:del w:id="7" w:author="Alice Chen" w:date="2022-01-13T15:32:00Z">
              <w:r w:rsidDel="00672171">
                <w:rPr>
                  <w:sz w:val="18"/>
                  <w:szCs w:val="18"/>
                </w:rPr>
                <w:delText xml:space="preserve">See </w:delText>
              </w:r>
            </w:del>
            <w:ins w:id="8" w:author="Alice Chen" w:date="2022-01-13T15:32:00Z">
              <w:r w:rsidR="00672171">
                <w:rPr>
                  <w:sz w:val="18"/>
                  <w:szCs w:val="18"/>
                </w:rPr>
                <w:t xml:space="preserve">Set to </w:t>
              </w:r>
            </w:ins>
            <w:r>
              <w:rPr>
                <w:sz w:val="18"/>
                <w:szCs w:val="18"/>
              </w:rPr>
              <w:t xml:space="preserve">the TXVECTOR </w:t>
            </w:r>
            <w:commentRangeStart w:id="9"/>
            <w:r>
              <w:rPr>
                <w:sz w:val="18"/>
                <w:szCs w:val="18"/>
              </w:rPr>
              <w:t>parameter</w:t>
            </w:r>
            <w:r>
              <w:rPr>
                <w:spacing w:val="-42"/>
                <w:sz w:val="18"/>
                <w:szCs w:val="18"/>
              </w:rPr>
              <w:t xml:space="preserve"> </w:t>
            </w:r>
            <w:r>
              <w:rPr>
                <w:sz w:val="18"/>
                <w:szCs w:val="18"/>
              </w:rPr>
              <w:t>BSS_COLOR</w:t>
            </w:r>
            <w:commentRangeEnd w:id="9"/>
            <w:r w:rsidR="00C606D4">
              <w:rPr>
                <w:rStyle w:val="CommentReference"/>
                <w:rFonts w:ascii="Calibri" w:eastAsia="Malgun Gothic" w:hAnsi="Calibri"/>
                <w:lang w:val="en-GB"/>
              </w:rPr>
              <w:commentReference w:id="9"/>
            </w:r>
            <w:r>
              <w:rPr>
                <w:sz w:val="18"/>
                <w:szCs w:val="18"/>
              </w:rPr>
              <w:t>.</w:t>
            </w:r>
          </w:p>
        </w:tc>
      </w:tr>
    </w:tbl>
    <w:p w14:paraId="5BDFD0CC" w14:textId="77777777" w:rsidR="002B0813" w:rsidRDefault="002B0813" w:rsidP="002B0813">
      <w:pPr>
        <w:pStyle w:val="BodyText0"/>
        <w:kinsoku w:val="0"/>
        <w:overflowPunct w:val="0"/>
        <w:spacing w:before="9"/>
        <w:rPr>
          <w:sz w:val="17"/>
          <w:szCs w:val="17"/>
        </w:rPr>
      </w:pPr>
    </w:p>
    <w:p w14:paraId="345A0444" w14:textId="77777777" w:rsidR="002B0813" w:rsidRDefault="002B0813" w:rsidP="002B0813">
      <w:pPr>
        <w:rPr>
          <w:b/>
          <w:i/>
          <w:sz w:val="22"/>
          <w:szCs w:val="22"/>
        </w:rPr>
      </w:pPr>
      <w:r w:rsidRPr="004B2833">
        <w:rPr>
          <w:b/>
          <w:i/>
          <w:sz w:val="22"/>
          <w:szCs w:val="22"/>
          <w:highlight w:val="yellow"/>
        </w:rPr>
        <w:t xml:space="preserve">Instructions to the editor: </w:t>
      </w:r>
    </w:p>
    <w:p w14:paraId="7C627C97" w14:textId="35779BF1" w:rsidR="002B0813" w:rsidRPr="0082172C" w:rsidRDefault="002B0813" w:rsidP="002B0813">
      <w:pPr>
        <w:rPr>
          <w:b/>
          <w:sz w:val="20"/>
          <w:lang w:eastAsia="zh-CN"/>
        </w:rPr>
      </w:pPr>
      <w:r w:rsidRPr="0082172C">
        <w:rPr>
          <w:b/>
          <w:sz w:val="20"/>
          <w:highlight w:val="yellow"/>
          <w:lang w:eastAsia="zh-CN"/>
        </w:rPr>
        <w:t xml:space="preserve">Please make the changes to </w:t>
      </w:r>
      <w:r>
        <w:rPr>
          <w:b/>
          <w:sz w:val="20"/>
          <w:highlight w:val="yellow"/>
          <w:lang w:eastAsia="zh-CN"/>
        </w:rPr>
        <w:t>P5</w:t>
      </w:r>
      <w:r w:rsidR="005103AB">
        <w:rPr>
          <w:b/>
          <w:sz w:val="20"/>
          <w:highlight w:val="yellow"/>
          <w:lang w:eastAsia="zh-CN"/>
        </w:rPr>
        <w:t>66</w:t>
      </w:r>
      <w:r>
        <w:rPr>
          <w:b/>
          <w:sz w:val="20"/>
          <w:highlight w:val="yellow"/>
          <w:lang w:eastAsia="zh-CN"/>
        </w:rPr>
        <w:t>L3</w:t>
      </w:r>
      <w:r w:rsidR="005103AB">
        <w:rPr>
          <w:b/>
          <w:sz w:val="20"/>
          <w:highlight w:val="yellow"/>
          <w:lang w:eastAsia="zh-CN"/>
        </w:rPr>
        <w:t>1</w:t>
      </w:r>
      <w:r>
        <w:rPr>
          <w:b/>
          <w:sz w:val="20"/>
          <w:highlight w:val="yellow"/>
          <w:lang w:eastAsia="zh-CN"/>
        </w:rPr>
        <w:t>-L</w:t>
      </w:r>
      <w:r w:rsidR="00816DC5">
        <w:rPr>
          <w:b/>
          <w:sz w:val="20"/>
          <w:highlight w:val="yellow"/>
          <w:lang w:eastAsia="zh-CN"/>
        </w:rPr>
        <w:t>3</w:t>
      </w:r>
      <w:r w:rsidR="00BB3409">
        <w:rPr>
          <w:b/>
          <w:sz w:val="20"/>
          <w:highlight w:val="yellow"/>
          <w:lang w:eastAsia="zh-CN"/>
        </w:rPr>
        <w:t>7</w:t>
      </w:r>
      <w:r w:rsidRPr="0082172C">
        <w:rPr>
          <w:b/>
          <w:sz w:val="20"/>
          <w:highlight w:val="yellow"/>
          <w:lang w:eastAsia="zh-CN"/>
        </w:rPr>
        <w:t xml:space="preserve"> </w:t>
      </w:r>
      <w:r>
        <w:rPr>
          <w:b/>
          <w:sz w:val="20"/>
          <w:highlight w:val="yellow"/>
          <w:lang w:eastAsia="zh-CN"/>
        </w:rPr>
        <w:t>in 802.11be spec draft D1.</w:t>
      </w:r>
      <w:r w:rsidR="005103AB">
        <w:rPr>
          <w:b/>
          <w:sz w:val="20"/>
          <w:highlight w:val="yellow"/>
          <w:lang w:eastAsia="zh-CN"/>
        </w:rPr>
        <w:t>4</w:t>
      </w:r>
      <w:r>
        <w:rPr>
          <w:b/>
          <w:sz w:val="20"/>
          <w:highlight w:val="yellow"/>
          <w:lang w:eastAsia="zh-CN"/>
        </w:rPr>
        <w:t xml:space="preserve"> (original P41</w:t>
      </w:r>
      <w:r w:rsidR="00816DC5">
        <w:rPr>
          <w:b/>
          <w:sz w:val="20"/>
          <w:highlight w:val="yellow"/>
          <w:lang w:eastAsia="zh-CN"/>
        </w:rPr>
        <w:t>8</w:t>
      </w:r>
      <w:r>
        <w:rPr>
          <w:b/>
          <w:sz w:val="20"/>
          <w:highlight w:val="yellow"/>
          <w:lang w:eastAsia="zh-CN"/>
        </w:rPr>
        <w:t>L3</w:t>
      </w:r>
      <w:r w:rsidR="00A5053E">
        <w:rPr>
          <w:b/>
          <w:sz w:val="20"/>
          <w:highlight w:val="yellow"/>
          <w:lang w:eastAsia="zh-CN"/>
        </w:rPr>
        <w:t>5</w:t>
      </w:r>
      <w:r>
        <w:rPr>
          <w:b/>
          <w:sz w:val="20"/>
          <w:highlight w:val="yellow"/>
          <w:lang w:eastAsia="zh-CN"/>
        </w:rPr>
        <w:t>-L3</w:t>
      </w:r>
      <w:r w:rsidR="00A5053E">
        <w:rPr>
          <w:b/>
          <w:sz w:val="20"/>
          <w:highlight w:val="yellow"/>
          <w:lang w:eastAsia="zh-CN"/>
        </w:rPr>
        <w:t>7</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4608, 4609, 4669</w:t>
      </w:r>
      <w:r w:rsidR="003B7E17">
        <w:rPr>
          <w:b/>
          <w:sz w:val="20"/>
          <w:highlight w:val="yellow"/>
          <w:lang w:eastAsia="zh-CN"/>
        </w:rPr>
        <w:t>, 5477, 7204</w:t>
      </w:r>
      <w:r w:rsidRPr="0082172C">
        <w:rPr>
          <w:b/>
          <w:sz w:val="20"/>
          <w:highlight w:val="yellow"/>
          <w:lang w:eastAsia="zh-CN"/>
        </w:rPr>
        <w:t>:</w:t>
      </w:r>
    </w:p>
    <w:p w14:paraId="6952AF87" w14:textId="77777777" w:rsidR="002B0813" w:rsidRDefault="002B0813" w:rsidP="002B0813">
      <w:pPr>
        <w:pStyle w:val="BodyText0"/>
        <w:kinsoku w:val="0"/>
        <w:overflowPunct w:val="0"/>
        <w:spacing w:before="9"/>
        <w:rPr>
          <w:sz w:val="17"/>
          <w:szCs w:val="17"/>
        </w:rPr>
      </w:pPr>
    </w:p>
    <w:p w14:paraId="06B156E6" w14:textId="77777777" w:rsidR="00C90BF4" w:rsidRDefault="00C90BF4" w:rsidP="00C90BF4">
      <w:pPr>
        <w:pStyle w:val="Heading2"/>
        <w:kinsoku w:val="0"/>
        <w:overflowPunct w:val="0"/>
        <w:spacing w:before="188"/>
        <w:ind w:left="8" w:right="61"/>
        <w:jc w:val="center"/>
      </w:pPr>
      <w:r>
        <w:t>Table</w:t>
      </w:r>
      <w:r>
        <w:rPr>
          <w:spacing w:val="-3"/>
        </w:rPr>
        <w:t xml:space="preserve"> </w:t>
      </w:r>
      <w:r>
        <w:t>36-31—U-SIG</w:t>
      </w:r>
      <w:r>
        <w:rPr>
          <w:spacing w:val="-3"/>
        </w:rPr>
        <w:t xml:space="preserve"> </w:t>
      </w:r>
      <w:r>
        <w:t>field</w:t>
      </w:r>
      <w:r>
        <w:rPr>
          <w:spacing w:val="-3"/>
        </w:rPr>
        <w:t xml:space="preserve"> </w:t>
      </w:r>
      <w:r>
        <w:t>of</w:t>
      </w:r>
      <w:r>
        <w:rPr>
          <w:spacing w:val="-3"/>
        </w:rPr>
        <w:t xml:space="preserve"> </w:t>
      </w:r>
      <w:r>
        <w:t>an</w:t>
      </w:r>
      <w:r>
        <w:rPr>
          <w:spacing w:val="-1"/>
        </w:rPr>
        <w:t xml:space="preserve"> </w:t>
      </w:r>
      <w:r>
        <w:t>EHT</w:t>
      </w:r>
      <w:r>
        <w:rPr>
          <w:spacing w:val="-3"/>
        </w:rPr>
        <w:t xml:space="preserve"> </w:t>
      </w:r>
      <w:r>
        <w:t>TB</w:t>
      </w:r>
      <w:r>
        <w:rPr>
          <w:spacing w:val="-3"/>
        </w:rPr>
        <w:t xml:space="preserve"> </w:t>
      </w:r>
      <w:r>
        <w:t>PPDU</w:t>
      </w:r>
    </w:p>
    <w:p w14:paraId="5C5F6B6D" w14:textId="77777777" w:rsidR="00C90BF4" w:rsidRDefault="00C90BF4" w:rsidP="00C90BF4">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C90BF4" w14:paraId="6A2956AF" w14:textId="77777777" w:rsidTr="00520068">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3A92570" w14:textId="77777777" w:rsidR="00C90BF4" w:rsidRDefault="00C90BF4" w:rsidP="00520068">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1B0E28A9" w14:textId="77777777" w:rsidR="00C90BF4" w:rsidRDefault="00C90BF4" w:rsidP="00520068">
            <w:pPr>
              <w:pStyle w:val="TableParagraph"/>
              <w:kinsoku w:val="0"/>
              <w:overflowPunct w:val="0"/>
              <w:spacing w:before="1"/>
              <w:rPr>
                <w:rFonts w:ascii="Arial" w:hAnsi="Arial" w:cs="Arial"/>
                <w:b/>
                <w:bCs/>
                <w:sz w:val="17"/>
                <w:szCs w:val="17"/>
              </w:rPr>
            </w:pPr>
          </w:p>
          <w:p w14:paraId="093A8F40" w14:textId="77777777" w:rsidR="00C90BF4" w:rsidRDefault="00C90BF4" w:rsidP="00520068">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696320A" w14:textId="77777777" w:rsidR="00C90BF4" w:rsidRDefault="00C90BF4" w:rsidP="00520068">
            <w:pPr>
              <w:pStyle w:val="TableParagraph"/>
              <w:kinsoku w:val="0"/>
              <w:overflowPunct w:val="0"/>
              <w:spacing w:before="1"/>
              <w:rPr>
                <w:rFonts w:ascii="Arial" w:hAnsi="Arial" w:cs="Arial"/>
                <w:b/>
                <w:bCs/>
                <w:sz w:val="17"/>
                <w:szCs w:val="17"/>
              </w:rPr>
            </w:pPr>
          </w:p>
          <w:p w14:paraId="6B0A6E6A" w14:textId="77777777" w:rsidR="00C90BF4" w:rsidRDefault="00C90BF4" w:rsidP="00520068">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0A3ACEF9" w14:textId="77777777" w:rsidR="00C90BF4" w:rsidRDefault="00C90BF4" w:rsidP="00520068">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0D22E0AE" w14:textId="77777777" w:rsidR="00C90BF4" w:rsidRDefault="00C90BF4" w:rsidP="00520068">
            <w:pPr>
              <w:pStyle w:val="TableParagraph"/>
              <w:kinsoku w:val="0"/>
              <w:overflowPunct w:val="0"/>
              <w:spacing w:before="1"/>
              <w:rPr>
                <w:rFonts w:ascii="Arial" w:hAnsi="Arial" w:cs="Arial"/>
                <w:b/>
                <w:bCs/>
                <w:sz w:val="17"/>
                <w:szCs w:val="17"/>
              </w:rPr>
            </w:pPr>
          </w:p>
          <w:p w14:paraId="0E122BDC" w14:textId="77777777" w:rsidR="00C90BF4" w:rsidRDefault="00C90BF4" w:rsidP="00520068">
            <w:pPr>
              <w:pStyle w:val="TableParagraph"/>
              <w:kinsoku w:val="0"/>
              <w:overflowPunct w:val="0"/>
              <w:ind w:left="127" w:right="100"/>
              <w:jc w:val="center"/>
              <w:rPr>
                <w:b/>
                <w:bCs/>
                <w:sz w:val="18"/>
                <w:szCs w:val="18"/>
              </w:rPr>
            </w:pPr>
            <w:r>
              <w:rPr>
                <w:b/>
                <w:bCs/>
                <w:sz w:val="18"/>
                <w:szCs w:val="18"/>
              </w:rPr>
              <w:t>Description</w:t>
            </w:r>
          </w:p>
        </w:tc>
      </w:tr>
      <w:tr w:rsidR="00181BD5" w14:paraId="7DBDF2DA" w14:textId="77777777" w:rsidTr="000E0F49">
        <w:trPr>
          <w:trHeight w:val="610"/>
        </w:trPr>
        <w:tc>
          <w:tcPr>
            <w:tcW w:w="1199" w:type="dxa"/>
            <w:vMerge w:val="restart"/>
            <w:tcBorders>
              <w:top w:val="single" w:sz="12" w:space="0" w:color="000000"/>
              <w:left w:val="single" w:sz="12" w:space="0" w:color="000000"/>
              <w:right w:val="single" w:sz="2" w:space="0" w:color="000000"/>
            </w:tcBorders>
          </w:tcPr>
          <w:p w14:paraId="298C3F26" w14:textId="71EB8F2F" w:rsidR="00181BD5" w:rsidRDefault="00181BD5" w:rsidP="00181BD5">
            <w:pPr>
              <w:pStyle w:val="TableParagraph"/>
              <w:kinsoku w:val="0"/>
              <w:overflowPunct w:val="0"/>
              <w:jc w:val="center"/>
              <w:rPr>
                <w:b/>
                <w:bCs/>
                <w:sz w:val="18"/>
                <w:szCs w:val="18"/>
              </w:rPr>
            </w:pPr>
            <w:r>
              <w:rPr>
                <w:sz w:val="18"/>
                <w:szCs w:val="18"/>
              </w:rPr>
              <w:t>U-SIG-1</w:t>
            </w:r>
          </w:p>
        </w:tc>
        <w:tc>
          <w:tcPr>
            <w:tcW w:w="999" w:type="dxa"/>
            <w:tcBorders>
              <w:top w:val="single" w:sz="12" w:space="0" w:color="000000"/>
              <w:left w:val="single" w:sz="2" w:space="0" w:color="000000"/>
              <w:bottom w:val="single" w:sz="12" w:space="0" w:color="000000"/>
              <w:right w:val="single" w:sz="2" w:space="0" w:color="000000"/>
            </w:tcBorders>
          </w:tcPr>
          <w:p w14:paraId="045F5FAA" w14:textId="3421AE11" w:rsidR="00181BD5" w:rsidRDefault="00181BD5" w:rsidP="00181BD5">
            <w:pPr>
              <w:pStyle w:val="TableParagraph"/>
              <w:kinsoku w:val="0"/>
              <w:overflowPunct w:val="0"/>
              <w:spacing w:before="1"/>
              <w:rPr>
                <w:rFonts w:ascii="Arial" w:hAnsi="Arial" w:cs="Arial"/>
                <w:b/>
                <w:bCs/>
                <w:sz w:val="17"/>
                <w:szCs w:val="17"/>
              </w:rPr>
            </w:pPr>
            <w:r>
              <w:rPr>
                <w:sz w:val="18"/>
                <w:szCs w:val="18"/>
              </w:rPr>
              <w:t>B6</w:t>
            </w:r>
          </w:p>
        </w:tc>
        <w:tc>
          <w:tcPr>
            <w:tcW w:w="2000" w:type="dxa"/>
            <w:tcBorders>
              <w:top w:val="single" w:sz="12" w:space="0" w:color="000000"/>
              <w:left w:val="single" w:sz="2" w:space="0" w:color="000000"/>
              <w:bottom w:val="single" w:sz="12" w:space="0" w:color="000000"/>
              <w:right w:val="single" w:sz="2" w:space="0" w:color="000000"/>
            </w:tcBorders>
          </w:tcPr>
          <w:p w14:paraId="59E5B27B" w14:textId="0B1F8970" w:rsidR="00181BD5" w:rsidRDefault="00181BD5" w:rsidP="00181BD5">
            <w:pPr>
              <w:pStyle w:val="TableParagraph"/>
              <w:kinsoku w:val="0"/>
              <w:overflowPunct w:val="0"/>
              <w:spacing w:before="1"/>
              <w:rPr>
                <w:rFonts w:ascii="Arial" w:hAnsi="Arial" w:cs="Arial"/>
                <w:b/>
                <w:bCs/>
                <w:sz w:val="17"/>
                <w:szCs w:val="17"/>
              </w:rPr>
            </w:pPr>
            <w:r>
              <w:rPr>
                <w:sz w:val="18"/>
                <w:szCs w:val="18"/>
              </w:rPr>
              <w:t>UL/DL</w:t>
            </w:r>
          </w:p>
        </w:tc>
        <w:tc>
          <w:tcPr>
            <w:tcW w:w="900" w:type="dxa"/>
            <w:tcBorders>
              <w:top w:val="single" w:sz="12" w:space="0" w:color="000000"/>
              <w:left w:val="single" w:sz="2" w:space="0" w:color="000000"/>
              <w:bottom w:val="single" w:sz="12" w:space="0" w:color="000000"/>
              <w:right w:val="single" w:sz="2" w:space="0" w:color="000000"/>
            </w:tcBorders>
          </w:tcPr>
          <w:p w14:paraId="5BFCFB96" w14:textId="53E83732" w:rsidR="00181BD5" w:rsidRDefault="00181BD5" w:rsidP="00181BD5">
            <w:pPr>
              <w:pStyle w:val="TableParagraph"/>
              <w:kinsoku w:val="0"/>
              <w:overflowPunct w:val="0"/>
              <w:spacing w:before="104" w:line="230" w:lineRule="auto"/>
              <w:ind w:left="223" w:right="100" w:hanging="82"/>
              <w:rPr>
                <w:b/>
                <w:bCs/>
                <w:spacing w:val="-1"/>
                <w:sz w:val="18"/>
                <w:szCs w:val="18"/>
              </w:rPr>
            </w:pPr>
            <w:r>
              <w:rPr>
                <w:sz w:val="18"/>
                <w:szCs w:val="18"/>
              </w:rPr>
              <w:t>1</w:t>
            </w:r>
          </w:p>
        </w:tc>
        <w:tc>
          <w:tcPr>
            <w:tcW w:w="3001" w:type="dxa"/>
            <w:tcBorders>
              <w:top w:val="single" w:sz="12" w:space="0" w:color="000000"/>
              <w:left w:val="single" w:sz="2" w:space="0" w:color="000000"/>
              <w:bottom w:val="single" w:sz="12" w:space="0" w:color="000000"/>
              <w:right w:val="single" w:sz="12" w:space="0" w:color="000000"/>
            </w:tcBorders>
          </w:tcPr>
          <w:p w14:paraId="2E28AC65" w14:textId="77777777" w:rsidR="00181BD5" w:rsidRDefault="00181BD5" w:rsidP="00181BD5">
            <w:pPr>
              <w:pStyle w:val="TableParagraph"/>
              <w:kinsoku w:val="0"/>
              <w:overflowPunct w:val="0"/>
              <w:spacing w:before="1"/>
              <w:rPr>
                <w:ins w:id="10" w:author="Alice Chen" w:date="2022-01-13T16:17:00Z"/>
                <w:sz w:val="18"/>
                <w:szCs w:val="18"/>
              </w:rPr>
            </w:pPr>
            <w:r>
              <w:rPr>
                <w:sz w:val="18"/>
                <w:szCs w:val="18"/>
              </w:rPr>
              <w:t>Set to 1 to indicate that the PPDU is</w:t>
            </w:r>
            <w:r>
              <w:rPr>
                <w:spacing w:val="-42"/>
                <w:sz w:val="18"/>
                <w:szCs w:val="18"/>
              </w:rPr>
              <w:t xml:space="preserve"> </w:t>
            </w:r>
            <w:r>
              <w:rPr>
                <w:sz w:val="18"/>
                <w:szCs w:val="18"/>
              </w:rPr>
              <w:t>addressed</w:t>
            </w:r>
            <w:r>
              <w:rPr>
                <w:spacing w:val="-3"/>
                <w:sz w:val="18"/>
                <w:szCs w:val="18"/>
              </w:rPr>
              <w:t xml:space="preserve"> </w:t>
            </w:r>
            <w:r>
              <w:rPr>
                <w:sz w:val="18"/>
                <w:szCs w:val="18"/>
              </w:rPr>
              <w:t>to</w:t>
            </w:r>
            <w:r>
              <w:rPr>
                <w:spacing w:val="-2"/>
                <w:sz w:val="18"/>
                <w:szCs w:val="18"/>
              </w:rPr>
              <w:t xml:space="preserve"> </w:t>
            </w:r>
            <w:r>
              <w:rPr>
                <w:sz w:val="18"/>
                <w:szCs w:val="18"/>
              </w:rPr>
              <w:t>the</w:t>
            </w:r>
            <w:r>
              <w:rPr>
                <w:spacing w:val="-1"/>
                <w:sz w:val="18"/>
                <w:szCs w:val="18"/>
              </w:rPr>
              <w:t xml:space="preserve"> </w:t>
            </w:r>
            <w:r>
              <w:rPr>
                <w:sz w:val="18"/>
                <w:szCs w:val="18"/>
              </w:rPr>
              <w:t>AP.</w:t>
            </w:r>
          </w:p>
          <w:p w14:paraId="134CA0B5" w14:textId="736820BE" w:rsidR="00181BD5" w:rsidRDefault="008731F3" w:rsidP="00181BD5">
            <w:pPr>
              <w:pStyle w:val="TableParagraph"/>
              <w:kinsoku w:val="0"/>
              <w:overflowPunct w:val="0"/>
              <w:spacing w:before="1"/>
              <w:rPr>
                <w:rFonts w:ascii="Arial" w:hAnsi="Arial" w:cs="Arial"/>
                <w:b/>
                <w:bCs/>
                <w:sz w:val="17"/>
                <w:szCs w:val="17"/>
              </w:rPr>
            </w:pPr>
            <w:ins w:id="11" w:author="Alice Chen" w:date="2022-01-13T16:18:00Z">
              <w:r>
                <w:rPr>
                  <w:sz w:val="18"/>
                  <w:szCs w:val="18"/>
                </w:rPr>
                <w:t>A value of 0 is Validate.</w:t>
              </w:r>
            </w:ins>
          </w:p>
        </w:tc>
      </w:tr>
      <w:tr w:rsidR="003B7E17" w14:paraId="35D104C0" w14:textId="77777777" w:rsidTr="000E0F49">
        <w:trPr>
          <w:trHeight w:val="749"/>
        </w:trPr>
        <w:tc>
          <w:tcPr>
            <w:tcW w:w="1199" w:type="dxa"/>
            <w:vMerge/>
            <w:tcBorders>
              <w:left w:val="single" w:sz="12" w:space="0" w:color="000000"/>
              <w:bottom w:val="none" w:sz="6" w:space="0" w:color="auto"/>
              <w:right w:val="single" w:sz="2" w:space="0" w:color="000000"/>
            </w:tcBorders>
          </w:tcPr>
          <w:p w14:paraId="48D1DC17" w14:textId="4D2C1FCE" w:rsidR="003B7E17" w:rsidRDefault="003B7E17" w:rsidP="00BB3409">
            <w:pPr>
              <w:pStyle w:val="TableParagraph"/>
              <w:kinsoku w:val="0"/>
              <w:overflowPunct w:val="0"/>
              <w:jc w:val="center"/>
              <w:rPr>
                <w:sz w:val="18"/>
                <w:szCs w:val="18"/>
              </w:rPr>
            </w:pPr>
          </w:p>
        </w:tc>
        <w:tc>
          <w:tcPr>
            <w:tcW w:w="999" w:type="dxa"/>
            <w:tcBorders>
              <w:top w:val="single" w:sz="4" w:space="0" w:color="000000"/>
              <w:left w:val="single" w:sz="2" w:space="0" w:color="000000"/>
              <w:bottom w:val="single" w:sz="4" w:space="0" w:color="000000"/>
              <w:right w:val="single" w:sz="2" w:space="0" w:color="000000"/>
            </w:tcBorders>
          </w:tcPr>
          <w:p w14:paraId="35F53A4B" w14:textId="77777777" w:rsidR="003B7E17" w:rsidRDefault="003B7E17" w:rsidP="00520068">
            <w:pPr>
              <w:pStyle w:val="TableParagraph"/>
              <w:kinsoku w:val="0"/>
              <w:overflowPunct w:val="0"/>
              <w:spacing w:before="67"/>
              <w:ind w:left="130"/>
              <w:rPr>
                <w:sz w:val="18"/>
                <w:szCs w:val="18"/>
              </w:rPr>
            </w:pPr>
            <w:r>
              <w:rPr>
                <w:sz w:val="18"/>
                <w:szCs w:val="18"/>
              </w:rPr>
              <w:t>B7–B12</w:t>
            </w:r>
          </w:p>
        </w:tc>
        <w:tc>
          <w:tcPr>
            <w:tcW w:w="2000" w:type="dxa"/>
            <w:tcBorders>
              <w:top w:val="single" w:sz="4" w:space="0" w:color="000000"/>
              <w:left w:val="single" w:sz="2" w:space="0" w:color="000000"/>
              <w:bottom w:val="single" w:sz="4" w:space="0" w:color="000000"/>
              <w:right w:val="single" w:sz="2" w:space="0" w:color="000000"/>
            </w:tcBorders>
          </w:tcPr>
          <w:p w14:paraId="1BCA2438" w14:textId="77777777" w:rsidR="003B7E17" w:rsidRDefault="003B7E17" w:rsidP="00520068">
            <w:pPr>
              <w:pStyle w:val="TableParagraph"/>
              <w:kinsoku w:val="0"/>
              <w:overflowPunct w:val="0"/>
              <w:spacing w:before="67"/>
              <w:ind w:left="131"/>
              <w:rPr>
                <w:sz w:val="18"/>
                <w:szCs w:val="18"/>
              </w:rPr>
            </w:pPr>
            <w:r>
              <w:rPr>
                <w:sz w:val="18"/>
                <w:szCs w:val="18"/>
              </w:rPr>
              <w:t>BSS</w:t>
            </w:r>
            <w:r>
              <w:rPr>
                <w:spacing w:val="-1"/>
                <w:sz w:val="18"/>
                <w:szCs w:val="18"/>
              </w:rPr>
              <w:t xml:space="preserve"> </w:t>
            </w:r>
            <w:r>
              <w:rPr>
                <w:sz w:val="18"/>
                <w:szCs w:val="18"/>
              </w:rPr>
              <w:t>Color</w:t>
            </w:r>
          </w:p>
        </w:tc>
        <w:tc>
          <w:tcPr>
            <w:tcW w:w="900" w:type="dxa"/>
            <w:tcBorders>
              <w:top w:val="single" w:sz="4" w:space="0" w:color="000000"/>
              <w:left w:val="single" w:sz="2" w:space="0" w:color="000000"/>
              <w:bottom w:val="single" w:sz="4" w:space="0" w:color="000000"/>
              <w:right w:val="single" w:sz="2" w:space="0" w:color="000000"/>
            </w:tcBorders>
          </w:tcPr>
          <w:p w14:paraId="34DC2B12" w14:textId="77777777" w:rsidR="003B7E17" w:rsidRDefault="003B7E17" w:rsidP="00520068">
            <w:pPr>
              <w:pStyle w:val="TableParagraph"/>
              <w:kinsoku w:val="0"/>
              <w:overflowPunct w:val="0"/>
              <w:spacing w:before="67"/>
              <w:ind w:left="29"/>
              <w:jc w:val="center"/>
              <w:rPr>
                <w:sz w:val="18"/>
                <w:szCs w:val="18"/>
              </w:rPr>
            </w:pPr>
            <w:r>
              <w:rPr>
                <w:sz w:val="18"/>
                <w:szCs w:val="18"/>
              </w:rPr>
              <w:t>6</w:t>
            </w:r>
          </w:p>
        </w:tc>
        <w:tc>
          <w:tcPr>
            <w:tcW w:w="3001" w:type="dxa"/>
            <w:tcBorders>
              <w:top w:val="single" w:sz="4" w:space="0" w:color="000000"/>
              <w:left w:val="single" w:sz="2" w:space="0" w:color="000000"/>
              <w:bottom w:val="single" w:sz="4" w:space="0" w:color="000000"/>
              <w:right w:val="single" w:sz="12" w:space="0" w:color="000000"/>
            </w:tcBorders>
          </w:tcPr>
          <w:p w14:paraId="7D6D2A40" w14:textId="77777777" w:rsidR="003B7E17" w:rsidRDefault="003B7E17" w:rsidP="00520068">
            <w:pPr>
              <w:pStyle w:val="TableParagraph"/>
              <w:kinsoku w:val="0"/>
              <w:overflowPunct w:val="0"/>
              <w:spacing w:before="67" w:line="203" w:lineRule="exact"/>
              <w:ind w:left="118"/>
              <w:rPr>
                <w:sz w:val="18"/>
                <w:szCs w:val="18"/>
              </w:rPr>
            </w:pPr>
            <w:r>
              <w:rPr>
                <w:sz w:val="18"/>
                <w:szCs w:val="18"/>
              </w:rPr>
              <w:t>An</w:t>
            </w:r>
            <w:r>
              <w:rPr>
                <w:spacing w:val="-2"/>
                <w:sz w:val="18"/>
                <w:szCs w:val="18"/>
              </w:rPr>
              <w:t xml:space="preserve"> </w:t>
            </w:r>
            <w:r>
              <w:rPr>
                <w:sz w:val="18"/>
                <w:szCs w:val="18"/>
              </w:rPr>
              <w:t>identifier</w:t>
            </w:r>
            <w:r>
              <w:rPr>
                <w:spacing w:val="-2"/>
                <w:sz w:val="18"/>
                <w:szCs w:val="18"/>
              </w:rPr>
              <w:t xml:space="preserve"> </w:t>
            </w:r>
            <w:r>
              <w:rPr>
                <w:sz w:val="18"/>
                <w:szCs w:val="18"/>
              </w:rPr>
              <w:t>of</w:t>
            </w:r>
            <w:r>
              <w:rPr>
                <w:spacing w:val="-2"/>
                <w:sz w:val="18"/>
                <w:szCs w:val="18"/>
              </w:rPr>
              <w:t xml:space="preserve"> </w:t>
            </w:r>
            <w:r>
              <w:rPr>
                <w:sz w:val="18"/>
                <w:szCs w:val="18"/>
              </w:rPr>
              <w:t>the</w:t>
            </w:r>
            <w:r>
              <w:rPr>
                <w:spacing w:val="-1"/>
                <w:sz w:val="18"/>
                <w:szCs w:val="18"/>
              </w:rPr>
              <w:t xml:space="preserve"> </w:t>
            </w:r>
            <w:r>
              <w:rPr>
                <w:sz w:val="18"/>
                <w:szCs w:val="18"/>
              </w:rPr>
              <w:t>BSS.</w:t>
            </w:r>
          </w:p>
          <w:p w14:paraId="5FFADBD9" w14:textId="73F2FA07" w:rsidR="003B7E17" w:rsidRDefault="003B7E17" w:rsidP="00520068">
            <w:pPr>
              <w:pStyle w:val="TableParagraph"/>
              <w:kinsoku w:val="0"/>
              <w:overflowPunct w:val="0"/>
              <w:spacing w:before="1" w:line="232" w:lineRule="auto"/>
              <w:ind w:left="118" w:right="551"/>
              <w:rPr>
                <w:sz w:val="18"/>
                <w:szCs w:val="18"/>
              </w:rPr>
            </w:pPr>
            <w:del w:id="12" w:author="Alice Chen" w:date="2022-01-13T15:45:00Z">
              <w:r w:rsidDel="00C90BF4">
                <w:rPr>
                  <w:sz w:val="18"/>
                  <w:szCs w:val="18"/>
                </w:rPr>
                <w:delText xml:space="preserve">See </w:delText>
              </w:r>
            </w:del>
            <w:ins w:id="13" w:author="Alice Chen" w:date="2022-01-13T15:45:00Z">
              <w:r>
                <w:rPr>
                  <w:sz w:val="18"/>
                  <w:szCs w:val="18"/>
                </w:rPr>
                <w:t xml:space="preserve">Set to </w:t>
              </w:r>
            </w:ins>
            <w:r>
              <w:rPr>
                <w:sz w:val="18"/>
                <w:szCs w:val="18"/>
              </w:rPr>
              <w:t xml:space="preserve">the TXVECTOR </w:t>
            </w:r>
            <w:commentRangeStart w:id="14"/>
            <w:proofErr w:type="gramStart"/>
            <w:r>
              <w:rPr>
                <w:sz w:val="18"/>
                <w:szCs w:val="18"/>
              </w:rPr>
              <w:t>parameter</w:t>
            </w:r>
            <w:r>
              <w:rPr>
                <w:spacing w:val="-42"/>
                <w:sz w:val="18"/>
                <w:szCs w:val="18"/>
              </w:rPr>
              <w:t xml:space="preserve"> </w:t>
            </w:r>
            <w:ins w:id="15" w:author="Alice Chen" w:date="2022-01-20T07:34:00Z">
              <w:r w:rsidR="002E098F">
                <w:rPr>
                  <w:spacing w:val="-42"/>
                  <w:sz w:val="18"/>
                  <w:szCs w:val="18"/>
                </w:rPr>
                <w:t xml:space="preserve"> </w:t>
              </w:r>
            </w:ins>
            <w:r>
              <w:rPr>
                <w:sz w:val="18"/>
                <w:szCs w:val="18"/>
              </w:rPr>
              <w:t>BSS</w:t>
            </w:r>
            <w:proofErr w:type="gramEnd"/>
            <w:r>
              <w:rPr>
                <w:sz w:val="18"/>
                <w:szCs w:val="18"/>
              </w:rPr>
              <w:t>_COLOR</w:t>
            </w:r>
            <w:commentRangeEnd w:id="14"/>
            <w:r w:rsidR="002E098F">
              <w:rPr>
                <w:rStyle w:val="CommentReference"/>
                <w:rFonts w:ascii="Calibri" w:eastAsia="Malgun Gothic" w:hAnsi="Calibri"/>
                <w:lang w:val="en-GB"/>
              </w:rPr>
              <w:commentReference w:id="14"/>
            </w:r>
            <w:r>
              <w:rPr>
                <w:sz w:val="18"/>
                <w:szCs w:val="18"/>
              </w:rPr>
              <w:t>.</w:t>
            </w:r>
          </w:p>
        </w:tc>
      </w:tr>
    </w:tbl>
    <w:p w14:paraId="437AF8F5" w14:textId="77777777" w:rsidR="00B67473" w:rsidRDefault="00B67473" w:rsidP="00B67473">
      <w:pPr>
        <w:pStyle w:val="BodyText0"/>
        <w:kinsoku w:val="0"/>
        <w:overflowPunct w:val="0"/>
        <w:spacing w:before="9"/>
        <w:rPr>
          <w:sz w:val="17"/>
          <w:szCs w:val="17"/>
        </w:rPr>
      </w:pPr>
    </w:p>
    <w:p w14:paraId="5FADB175" w14:textId="77777777" w:rsidR="00B67473" w:rsidRDefault="00B67473" w:rsidP="00B67473">
      <w:pPr>
        <w:rPr>
          <w:b/>
          <w:i/>
          <w:sz w:val="22"/>
          <w:szCs w:val="22"/>
        </w:rPr>
      </w:pPr>
      <w:r w:rsidRPr="004B2833">
        <w:rPr>
          <w:b/>
          <w:i/>
          <w:sz w:val="22"/>
          <w:szCs w:val="22"/>
          <w:highlight w:val="yellow"/>
        </w:rPr>
        <w:t xml:space="preserve">Instructions to the editor: </w:t>
      </w:r>
    </w:p>
    <w:p w14:paraId="257DC945" w14:textId="2D5EA66F" w:rsidR="00B67473" w:rsidRPr="0082172C" w:rsidRDefault="00B67473" w:rsidP="00B67473">
      <w:pPr>
        <w:rPr>
          <w:b/>
          <w:sz w:val="20"/>
          <w:lang w:eastAsia="zh-CN"/>
        </w:rPr>
      </w:pPr>
      <w:r w:rsidRPr="0082172C">
        <w:rPr>
          <w:b/>
          <w:sz w:val="20"/>
          <w:highlight w:val="yellow"/>
          <w:lang w:eastAsia="zh-CN"/>
        </w:rPr>
        <w:t xml:space="preserve">Please make the changes to </w:t>
      </w:r>
      <w:r>
        <w:rPr>
          <w:b/>
          <w:sz w:val="20"/>
          <w:highlight w:val="yellow"/>
          <w:lang w:eastAsia="zh-CN"/>
        </w:rPr>
        <w:t>P5</w:t>
      </w:r>
      <w:r w:rsidR="00E71F7A">
        <w:rPr>
          <w:b/>
          <w:sz w:val="20"/>
          <w:highlight w:val="yellow"/>
          <w:lang w:eastAsia="zh-CN"/>
        </w:rPr>
        <w:t>69</w:t>
      </w:r>
      <w:r>
        <w:rPr>
          <w:b/>
          <w:sz w:val="20"/>
          <w:highlight w:val="yellow"/>
          <w:lang w:eastAsia="zh-CN"/>
        </w:rPr>
        <w:t>L</w:t>
      </w:r>
      <w:r w:rsidR="00E71F7A">
        <w:rPr>
          <w:b/>
          <w:sz w:val="20"/>
          <w:highlight w:val="yellow"/>
          <w:lang w:eastAsia="zh-CN"/>
        </w:rPr>
        <w:t>58</w:t>
      </w:r>
      <w:r>
        <w:rPr>
          <w:b/>
          <w:sz w:val="20"/>
          <w:highlight w:val="yellow"/>
          <w:lang w:eastAsia="zh-CN"/>
        </w:rPr>
        <w:t>-L</w:t>
      </w:r>
      <w:r w:rsidR="00E71F7A">
        <w:rPr>
          <w:b/>
          <w:sz w:val="20"/>
          <w:highlight w:val="yellow"/>
          <w:lang w:eastAsia="zh-CN"/>
        </w:rPr>
        <w:t>65</w:t>
      </w:r>
      <w:r w:rsidRPr="0082172C">
        <w:rPr>
          <w:b/>
          <w:sz w:val="20"/>
          <w:highlight w:val="yellow"/>
          <w:lang w:eastAsia="zh-CN"/>
        </w:rPr>
        <w:t xml:space="preserve"> </w:t>
      </w:r>
      <w:r>
        <w:rPr>
          <w:b/>
          <w:sz w:val="20"/>
          <w:highlight w:val="yellow"/>
          <w:lang w:eastAsia="zh-CN"/>
        </w:rPr>
        <w:t>in 802.11be spec draft D1.</w:t>
      </w:r>
      <w:r w:rsidR="00E71F7A">
        <w:rPr>
          <w:b/>
          <w:sz w:val="20"/>
          <w:highlight w:val="yellow"/>
          <w:lang w:eastAsia="zh-CN"/>
        </w:rPr>
        <w:t>4</w:t>
      </w:r>
      <w:r>
        <w:rPr>
          <w:b/>
          <w:sz w:val="20"/>
          <w:highlight w:val="yellow"/>
          <w:lang w:eastAsia="zh-CN"/>
        </w:rPr>
        <w:t xml:space="preserve"> (original P4</w:t>
      </w:r>
      <w:r w:rsidR="00174085">
        <w:rPr>
          <w:b/>
          <w:sz w:val="20"/>
          <w:highlight w:val="yellow"/>
          <w:lang w:eastAsia="zh-CN"/>
        </w:rPr>
        <w:t>22</w:t>
      </w:r>
      <w:r>
        <w:rPr>
          <w:b/>
          <w:sz w:val="20"/>
          <w:highlight w:val="yellow"/>
          <w:lang w:eastAsia="zh-CN"/>
        </w:rPr>
        <w:t>L</w:t>
      </w:r>
      <w:r w:rsidR="004E4291">
        <w:rPr>
          <w:b/>
          <w:sz w:val="20"/>
          <w:highlight w:val="yellow"/>
          <w:lang w:eastAsia="zh-CN"/>
        </w:rPr>
        <w:t>60</w:t>
      </w:r>
      <w:r>
        <w:rPr>
          <w:b/>
          <w:sz w:val="20"/>
          <w:highlight w:val="yellow"/>
          <w:lang w:eastAsia="zh-CN"/>
        </w:rPr>
        <w:t>-</w:t>
      </w:r>
      <w:r w:rsidR="004E4291">
        <w:rPr>
          <w:b/>
          <w:sz w:val="20"/>
          <w:highlight w:val="yellow"/>
          <w:lang w:eastAsia="zh-CN"/>
        </w:rPr>
        <w:t>P423</w:t>
      </w:r>
      <w:r>
        <w:rPr>
          <w:b/>
          <w:sz w:val="20"/>
          <w:highlight w:val="yellow"/>
          <w:lang w:eastAsia="zh-CN"/>
        </w:rPr>
        <w:t>L</w:t>
      </w:r>
      <w:r w:rsidR="004E4291">
        <w:rPr>
          <w:b/>
          <w:sz w:val="20"/>
          <w:highlight w:val="yellow"/>
          <w:lang w:eastAsia="zh-CN"/>
        </w:rPr>
        <w:t>10</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4608, 4609, 4669</w:t>
      </w:r>
      <w:r w:rsidRPr="0082172C">
        <w:rPr>
          <w:b/>
          <w:sz w:val="20"/>
          <w:highlight w:val="yellow"/>
          <w:lang w:eastAsia="zh-CN"/>
        </w:rPr>
        <w:t>:</w:t>
      </w:r>
    </w:p>
    <w:p w14:paraId="659F27E4" w14:textId="53A54502" w:rsidR="00B67473" w:rsidRDefault="00B67473" w:rsidP="00B67473">
      <w:pPr>
        <w:pStyle w:val="BodyText0"/>
        <w:kinsoku w:val="0"/>
        <w:overflowPunct w:val="0"/>
        <w:spacing w:before="9"/>
        <w:rPr>
          <w:sz w:val="17"/>
          <w:szCs w:val="17"/>
        </w:rPr>
      </w:pPr>
    </w:p>
    <w:p w14:paraId="0ED420C1" w14:textId="77777777" w:rsidR="00CB5A63" w:rsidRDefault="00CB5A63" w:rsidP="00CB5A63">
      <w:pPr>
        <w:pStyle w:val="Heading2"/>
        <w:kinsoku w:val="0"/>
        <w:overflowPunct w:val="0"/>
        <w:spacing w:before="188"/>
        <w:ind w:right="1238"/>
        <w:jc w:val="center"/>
      </w:pPr>
      <w:r>
        <w:t>Table</w:t>
      </w:r>
      <w:r>
        <w:rPr>
          <w:spacing w:val="-4"/>
        </w:rPr>
        <w:t xml:space="preserve"> </w:t>
      </w:r>
      <w:r>
        <w:t>36-32—U-SIG</w:t>
      </w:r>
      <w:r>
        <w:rPr>
          <w:spacing w:val="-3"/>
        </w:rPr>
        <w:t xml:space="preserve"> </w:t>
      </w:r>
      <w:r>
        <w:t>field</w:t>
      </w:r>
      <w:r>
        <w:rPr>
          <w:spacing w:val="-4"/>
        </w:rPr>
        <w:t xml:space="preserve"> </w:t>
      </w:r>
      <w:r>
        <w:t>of</w:t>
      </w:r>
      <w:r>
        <w:rPr>
          <w:spacing w:val="-3"/>
        </w:rPr>
        <w:t xml:space="preserve"> </w:t>
      </w:r>
      <w:r>
        <w:t>an</w:t>
      </w:r>
      <w:r>
        <w:rPr>
          <w:spacing w:val="-4"/>
        </w:rPr>
        <w:t xml:space="preserve"> </w:t>
      </w:r>
      <w:r>
        <w:t>ER</w:t>
      </w:r>
      <w:r>
        <w:rPr>
          <w:spacing w:val="-4"/>
        </w:rPr>
        <w:t xml:space="preserve"> </w:t>
      </w:r>
      <w:r>
        <w:t>preamble</w:t>
      </w:r>
    </w:p>
    <w:p w14:paraId="7AF95324" w14:textId="77777777" w:rsidR="00CB5A63" w:rsidRDefault="00CB5A63" w:rsidP="00CB5A63">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CB5A63" w14:paraId="1D782E6A" w14:textId="77777777" w:rsidTr="00520068">
        <w:trPr>
          <w:trHeight w:val="610"/>
        </w:trPr>
        <w:tc>
          <w:tcPr>
            <w:tcW w:w="1199" w:type="dxa"/>
            <w:tcBorders>
              <w:top w:val="single" w:sz="12" w:space="0" w:color="000000"/>
              <w:left w:val="single" w:sz="12" w:space="0" w:color="000000"/>
              <w:bottom w:val="single" w:sz="12" w:space="0" w:color="000000"/>
              <w:right w:val="single" w:sz="2" w:space="0" w:color="000000"/>
            </w:tcBorders>
          </w:tcPr>
          <w:p w14:paraId="49F793C6" w14:textId="77777777" w:rsidR="00CB5A63" w:rsidRDefault="00CB5A63" w:rsidP="00520068">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39ECEAF9" w14:textId="77777777" w:rsidR="00CB5A63" w:rsidRDefault="00CB5A63" w:rsidP="00520068">
            <w:pPr>
              <w:pStyle w:val="TableParagraph"/>
              <w:kinsoku w:val="0"/>
              <w:overflowPunct w:val="0"/>
              <w:spacing w:before="1"/>
              <w:rPr>
                <w:rFonts w:ascii="Arial" w:hAnsi="Arial" w:cs="Arial"/>
                <w:b/>
                <w:bCs/>
                <w:sz w:val="17"/>
                <w:szCs w:val="17"/>
              </w:rPr>
            </w:pPr>
          </w:p>
          <w:p w14:paraId="50FF1657" w14:textId="77777777" w:rsidR="00CB5A63" w:rsidRDefault="00CB5A63" w:rsidP="00520068">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508F72C" w14:textId="77777777" w:rsidR="00CB5A63" w:rsidRDefault="00CB5A63" w:rsidP="00520068">
            <w:pPr>
              <w:pStyle w:val="TableParagraph"/>
              <w:kinsoku w:val="0"/>
              <w:overflowPunct w:val="0"/>
              <w:spacing w:before="1"/>
              <w:rPr>
                <w:rFonts w:ascii="Arial" w:hAnsi="Arial" w:cs="Arial"/>
                <w:b/>
                <w:bCs/>
                <w:sz w:val="17"/>
                <w:szCs w:val="17"/>
              </w:rPr>
            </w:pPr>
          </w:p>
          <w:p w14:paraId="23FF3E95" w14:textId="77777777" w:rsidR="00CB5A63" w:rsidRDefault="00CB5A63" w:rsidP="00520068">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1210ADAD" w14:textId="77777777" w:rsidR="00CB5A63" w:rsidRDefault="00CB5A63" w:rsidP="00520068">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24E38DA2" w14:textId="77777777" w:rsidR="00CB5A63" w:rsidRDefault="00CB5A63" w:rsidP="00520068">
            <w:pPr>
              <w:pStyle w:val="TableParagraph"/>
              <w:kinsoku w:val="0"/>
              <w:overflowPunct w:val="0"/>
              <w:spacing w:before="1"/>
              <w:rPr>
                <w:rFonts w:ascii="Arial" w:hAnsi="Arial" w:cs="Arial"/>
                <w:b/>
                <w:bCs/>
                <w:sz w:val="17"/>
                <w:szCs w:val="17"/>
              </w:rPr>
            </w:pPr>
          </w:p>
          <w:p w14:paraId="48BD33C7" w14:textId="77777777" w:rsidR="00CB5A63" w:rsidRDefault="00CB5A63" w:rsidP="00520068">
            <w:pPr>
              <w:pStyle w:val="TableParagraph"/>
              <w:kinsoku w:val="0"/>
              <w:overflowPunct w:val="0"/>
              <w:ind w:left="127" w:right="100"/>
              <w:jc w:val="center"/>
              <w:rPr>
                <w:b/>
                <w:bCs/>
                <w:sz w:val="18"/>
                <w:szCs w:val="18"/>
              </w:rPr>
            </w:pPr>
            <w:r>
              <w:rPr>
                <w:b/>
                <w:bCs/>
                <w:sz w:val="18"/>
                <w:szCs w:val="18"/>
              </w:rPr>
              <w:t>Description</w:t>
            </w:r>
          </w:p>
        </w:tc>
      </w:tr>
      <w:tr w:rsidR="00CB5A63" w14:paraId="3D1A9EF4" w14:textId="77777777" w:rsidTr="00520068">
        <w:trPr>
          <w:trHeight w:val="1150"/>
        </w:trPr>
        <w:tc>
          <w:tcPr>
            <w:tcW w:w="1199" w:type="dxa"/>
            <w:vMerge w:val="restart"/>
            <w:tcBorders>
              <w:top w:val="nil"/>
              <w:left w:val="single" w:sz="12" w:space="0" w:color="000000"/>
              <w:bottom w:val="none" w:sz="6" w:space="0" w:color="auto"/>
              <w:right w:val="single" w:sz="2" w:space="0" w:color="000000"/>
            </w:tcBorders>
          </w:tcPr>
          <w:p w14:paraId="7F229BCF" w14:textId="29130BB2" w:rsidR="00CB5A63" w:rsidRPr="00CB5A63" w:rsidRDefault="00CB5A63" w:rsidP="00CB5A63">
            <w:pPr>
              <w:pStyle w:val="BodyText0"/>
              <w:kinsoku w:val="0"/>
              <w:overflowPunct w:val="0"/>
              <w:spacing w:before="10" w:after="1"/>
              <w:jc w:val="center"/>
              <w:rPr>
                <w:szCs w:val="18"/>
              </w:rPr>
            </w:pPr>
            <w:r w:rsidRPr="00CB5A63">
              <w:rPr>
                <w:szCs w:val="18"/>
              </w:rPr>
              <w:t>U-SIG-1</w:t>
            </w:r>
          </w:p>
        </w:tc>
        <w:tc>
          <w:tcPr>
            <w:tcW w:w="999" w:type="dxa"/>
            <w:tcBorders>
              <w:top w:val="single" w:sz="4" w:space="0" w:color="000000"/>
              <w:left w:val="single" w:sz="2" w:space="0" w:color="000000"/>
              <w:bottom w:val="single" w:sz="4" w:space="0" w:color="000000"/>
              <w:right w:val="single" w:sz="2" w:space="0" w:color="000000"/>
            </w:tcBorders>
          </w:tcPr>
          <w:p w14:paraId="6DC056A6" w14:textId="77777777" w:rsidR="00CB5A63" w:rsidRPr="00CB5A63" w:rsidRDefault="00CB5A63" w:rsidP="00520068">
            <w:pPr>
              <w:pStyle w:val="TableParagraph"/>
              <w:kinsoku w:val="0"/>
              <w:overflowPunct w:val="0"/>
              <w:spacing w:before="67"/>
              <w:ind w:left="130"/>
              <w:rPr>
                <w:sz w:val="18"/>
                <w:szCs w:val="18"/>
              </w:rPr>
            </w:pPr>
            <w:r w:rsidRPr="00CB5A63">
              <w:rPr>
                <w:sz w:val="18"/>
                <w:szCs w:val="18"/>
              </w:rPr>
              <w:t>B6</w:t>
            </w:r>
          </w:p>
        </w:tc>
        <w:tc>
          <w:tcPr>
            <w:tcW w:w="2000" w:type="dxa"/>
            <w:tcBorders>
              <w:top w:val="single" w:sz="4" w:space="0" w:color="000000"/>
              <w:left w:val="single" w:sz="2" w:space="0" w:color="000000"/>
              <w:bottom w:val="single" w:sz="4" w:space="0" w:color="000000"/>
              <w:right w:val="single" w:sz="2" w:space="0" w:color="000000"/>
            </w:tcBorders>
          </w:tcPr>
          <w:p w14:paraId="06C9014A" w14:textId="77777777" w:rsidR="00CB5A63" w:rsidRPr="00CB5A63" w:rsidRDefault="00CB5A63" w:rsidP="00520068">
            <w:pPr>
              <w:pStyle w:val="TableParagraph"/>
              <w:kinsoku w:val="0"/>
              <w:overflowPunct w:val="0"/>
              <w:spacing w:before="67"/>
              <w:ind w:left="131"/>
              <w:rPr>
                <w:sz w:val="18"/>
                <w:szCs w:val="18"/>
              </w:rPr>
            </w:pPr>
            <w:r w:rsidRPr="00CB5A63">
              <w:rPr>
                <w:sz w:val="18"/>
                <w:szCs w:val="18"/>
              </w:rPr>
              <w:t>UL/DL</w:t>
            </w:r>
          </w:p>
        </w:tc>
        <w:tc>
          <w:tcPr>
            <w:tcW w:w="900" w:type="dxa"/>
            <w:tcBorders>
              <w:top w:val="single" w:sz="4" w:space="0" w:color="000000"/>
              <w:left w:val="single" w:sz="2" w:space="0" w:color="000000"/>
              <w:bottom w:val="single" w:sz="4" w:space="0" w:color="000000"/>
              <w:right w:val="single" w:sz="2" w:space="0" w:color="000000"/>
            </w:tcBorders>
          </w:tcPr>
          <w:p w14:paraId="68432569" w14:textId="77777777" w:rsidR="00CB5A63" w:rsidRPr="00CB5A63" w:rsidRDefault="00CB5A63" w:rsidP="00520068">
            <w:pPr>
              <w:pStyle w:val="TableParagraph"/>
              <w:kinsoku w:val="0"/>
              <w:overflowPunct w:val="0"/>
              <w:spacing w:before="67"/>
              <w:ind w:left="29"/>
              <w:jc w:val="center"/>
              <w:rPr>
                <w:sz w:val="18"/>
                <w:szCs w:val="18"/>
              </w:rPr>
            </w:pPr>
            <w:r w:rsidRPr="00CB5A63">
              <w:rPr>
                <w:sz w:val="18"/>
                <w:szCs w:val="18"/>
              </w:rPr>
              <w:t>1</w:t>
            </w:r>
          </w:p>
        </w:tc>
        <w:tc>
          <w:tcPr>
            <w:tcW w:w="3001" w:type="dxa"/>
            <w:tcBorders>
              <w:top w:val="single" w:sz="4" w:space="0" w:color="000000"/>
              <w:left w:val="single" w:sz="2" w:space="0" w:color="000000"/>
              <w:bottom w:val="single" w:sz="4" w:space="0" w:color="000000"/>
              <w:right w:val="single" w:sz="12" w:space="0" w:color="000000"/>
            </w:tcBorders>
          </w:tcPr>
          <w:p w14:paraId="78BC68BF" w14:textId="77777777" w:rsidR="004E1FD7" w:rsidRDefault="00CB5A63" w:rsidP="00520068">
            <w:pPr>
              <w:pStyle w:val="TableParagraph"/>
              <w:kinsoku w:val="0"/>
              <w:overflowPunct w:val="0"/>
              <w:spacing w:before="72" w:line="232" w:lineRule="auto"/>
              <w:ind w:left="118" w:right="60"/>
              <w:rPr>
                <w:ins w:id="16" w:author="Alice Chen" w:date="2022-01-13T15:59:00Z"/>
                <w:color w:val="000000"/>
                <w:spacing w:val="-10"/>
                <w:sz w:val="18"/>
                <w:szCs w:val="18"/>
              </w:rPr>
            </w:pPr>
            <w:r w:rsidRPr="00CB5A63">
              <w:rPr>
                <w:color w:val="208A20"/>
                <w:spacing w:val="-1"/>
                <w:sz w:val="18"/>
                <w:szCs w:val="18"/>
                <w:u w:val="single"/>
              </w:rPr>
              <w:t>(#</w:t>
            </w:r>
            <w:proofErr w:type="gramStart"/>
            <w:r w:rsidRPr="00CB5A63">
              <w:rPr>
                <w:color w:val="208A20"/>
                <w:spacing w:val="-1"/>
                <w:sz w:val="18"/>
                <w:szCs w:val="18"/>
                <w:u w:val="single"/>
              </w:rPr>
              <w:t>2769)</w:t>
            </w:r>
            <w:r w:rsidRPr="00CB5A63">
              <w:rPr>
                <w:color w:val="000000"/>
                <w:spacing w:val="-1"/>
                <w:sz w:val="18"/>
                <w:szCs w:val="18"/>
              </w:rPr>
              <w:t>Indicates</w:t>
            </w:r>
            <w:proofErr w:type="gramEnd"/>
            <w:r w:rsidRPr="00CB5A63">
              <w:rPr>
                <w:color w:val="000000"/>
                <w:spacing w:val="-14"/>
                <w:sz w:val="18"/>
                <w:szCs w:val="18"/>
              </w:rPr>
              <w:t xml:space="preserve"> </w:t>
            </w:r>
            <w:r w:rsidRPr="00CB5A63">
              <w:rPr>
                <w:color w:val="000000"/>
                <w:sz w:val="18"/>
                <w:szCs w:val="18"/>
              </w:rPr>
              <w:t>whether</w:t>
            </w:r>
            <w:r w:rsidRPr="00CB5A63">
              <w:rPr>
                <w:color w:val="000000"/>
                <w:spacing w:val="-14"/>
                <w:sz w:val="18"/>
                <w:szCs w:val="18"/>
              </w:rPr>
              <w:t xml:space="preserve"> </w:t>
            </w:r>
            <w:r w:rsidRPr="00CB5A63">
              <w:rPr>
                <w:color w:val="000000"/>
                <w:sz w:val="18"/>
                <w:szCs w:val="18"/>
              </w:rPr>
              <w:t>the</w:t>
            </w:r>
            <w:r w:rsidRPr="00CB5A63">
              <w:rPr>
                <w:color w:val="000000"/>
                <w:spacing w:val="-12"/>
                <w:sz w:val="18"/>
                <w:szCs w:val="18"/>
              </w:rPr>
              <w:t xml:space="preserve"> </w:t>
            </w:r>
            <w:r w:rsidRPr="00CB5A63">
              <w:rPr>
                <w:color w:val="000000"/>
                <w:sz w:val="18"/>
                <w:szCs w:val="18"/>
              </w:rPr>
              <w:t>PPDU</w:t>
            </w:r>
            <w:r w:rsidRPr="00CB5A63">
              <w:rPr>
                <w:color w:val="000000"/>
                <w:spacing w:val="-12"/>
                <w:sz w:val="18"/>
                <w:szCs w:val="18"/>
              </w:rPr>
              <w:t xml:space="preserve"> </w:t>
            </w:r>
            <w:r w:rsidRPr="00CB5A63">
              <w:rPr>
                <w:color w:val="000000"/>
                <w:sz w:val="18"/>
                <w:szCs w:val="18"/>
              </w:rPr>
              <w:t>is</w:t>
            </w:r>
            <w:r w:rsidRPr="00CB5A63">
              <w:rPr>
                <w:color w:val="000000"/>
                <w:spacing w:val="-42"/>
                <w:sz w:val="18"/>
                <w:szCs w:val="18"/>
              </w:rPr>
              <w:t xml:space="preserve"> </w:t>
            </w:r>
            <w:r w:rsidRPr="00CB5A63">
              <w:rPr>
                <w:color w:val="000000"/>
                <w:sz w:val="18"/>
                <w:szCs w:val="18"/>
              </w:rPr>
              <w:t>sent</w:t>
            </w:r>
            <w:r w:rsidRPr="00CB5A63">
              <w:rPr>
                <w:color w:val="000000"/>
                <w:spacing w:val="-11"/>
                <w:sz w:val="18"/>
                <w:szCs w:val="18"/>
              </w:rPr>
              <w:t xml:space="preserve"> </w:t>
            </w:r>
            <w:r w:rsidRPr="00CB5A63">
              <w:rPr>
                <w:color w:val="000000"/>
                <w:sz w:val="18"/>
                <w:szCs w:val="18"/>
              </w:rPr>
              <w:t>in</w:t>
            </w:r>
            <w:r w:rsidRPr="00CB5A63">
              <w:rPr>
                <w:color w:val="000000"/>
                <w:spacing w:val="-10"/>
                <w:sz w:val="18"/>
                <w:szCs w:val="18"/>
              </w:rPr>
              <w:t xml:space="preserve"> </w:t>
            </w:r>
            <w:r w:rsidRPr="00CB5A63">
              <w:rPr>
                <w:color w:val="000000"/>
                <w:sz w:val="18"/>
                <w:szCs w:val="18"/>
              </w:rPr>
              <w:t>UL</w:t>
            </w:r>
            <w:r w:rsidRPr="00CB5A63">
              <w:rPr>
                <w:color w:val="000000"/>
                <w:spacing w:val="-10"/>
                <w:sz w:val="18"/>
                <w:szCs w:val="18"/>
              </w:rPr>
              <w:t xml:space="preserve"> </w:t>
            </w:r>
            <w:r w:rsidRPr="00CB5A63">
              <w:rPr>
                <w:color w:val="000000"/>
                <w:sz w:val="18"/>
                <w:szCs w:val="18"/>
              </w:rPr>
              <w:t>or</w:t>
            </w:r>
            <w:r w:rsidRPr="00CB5A63">
              <w:rPr>
                <w:color w:val="000000"/>
                <w:spacing w:val="-10"/>
                <w:sz w:val="18"/>
                <w:szCs w:val="18"/>
              </w:rPr>
              <w:t xml:space="preserve"> </w:t>
            </w:r>
            <w:r w:rsidRPr="00CB5A63">
              <w:rPr>
                <w:color w:val="000000"/>
                <w:sz w:val="18"/>
                <w:szCs w:val="18"/>
              </w:rPr>
              <w:t>DL</w:t>
            </w:r>
            <w:del w:id="17" w:author="Alice Chen" w:date="2022-01-13T15:59:00Z">
              <w:r w:rsidRPr="00CB5A63" w:rsidDel="004E1FD7">
                <w:rPr>
                  <w:color w:val="000000"/>
                  <w:sz w:val="18"/>
                  <w:szCs w:val="18"/>
                </w:rPr>
                <w:delText>.</w:delText>
              </w:r>
              <w:r w:rsidRPr="00CB5A63" w:rsidDel="004E1FD7">
                <w:rPr>
                  <w:color w:val="000000"/>
                  <w:spacing w:val="-10"/>
                  <w:sz w:val="18"/>
                  <w:szCs w:val="18"/>
                </w:rPr>
                <w:delText xml:space="preserve"> </w:delText>
              </w:r>
            </w:del>
            <w:ins w:id="18" w:author="Alice Chen" w:date="2022-01-13T15:59:00Z">
              <w:r w:rsidR="004E1FD7" w:rsidRPr="00CB5A63">
                <w:rPr>
                  <w:color w:val="000000"/>
                  <w:sz w:val="18"/>
                  <w:szCs w:val="18"/>
                </w:rPr>
                <w:t>.</w:t>
              </w:r>
            </w:ins>
          </w:p>
          <w:p w14:paraId="6BD7379A" w14:textId="77777777" w:rsidR="004E1FD7" w:rsidRDefault="00CB5A63">
            <w:pPr>
              <w:pStyle w:val="TableParagraph"/>
              <w:kinsoku w:val="0"/>
              <w:overflowPunct w:val="0"/>
              <w:spacing w:before="34" w:line="233" w:lineRule="auto"/>
              <w:ind w:left="518" w:right="58"/>
              <w:rPr>
                <w:ins w:id="19" w:author="Alice Chen" w:date="2022-01-13T16:00:00Z"/>
                <w:color w:val="000000"/>
                <w:sz w:val="18"/>
                <w:szCs w:val="18"/>
              </w:rPr>
              <w:pPrChange w:id="20" w:author="Alice Chen" w:date="2022-01-13T16:00:00Z">
                <w:pPr>
                  <w:pStyle w:val="TableParagraph"/>
                  <w:kinsoku w:val="0"/>
                  <w:overflowPunct w:val="0"/>
                  <w:spacing w:before="72" w:line="232" w:lineRule="auto"/>
                  <w:ind w:left="118" w:right="60"/>
                </w:pPr>
              </w:pPrChange>
            </w:pPr>
            <w:del w:id="21" w:author="Alice Chen" w:date="2022-01-13T15:59:00Z">
              <w:r w:rsidRPr="00CB5A63" w:rsidDel="004E1FD7">
                <w:rPr>
                  <w:color w:val="000000"/>
                  <w:sz w:val="18"/>
                  <w:szCs w:val="18"/>
                </w:rPr>
                <w:delText>Set</w:delText>
              </w:r>
              <w:r w:rsidRPr="00CB5A63" w:rsidDel="004E1FD7">
                <w:rPr>
                  <w:color w:val="000000"/>
                  <w:spacing w:val="-11"/>
                  <w:sz w:val="18"/>
                  <w:szCs w:val="18"/>
                </w:rPr>
                <w:delText xml:space="preserve"> </w:delText>
              </w:r>
              <w:r w:rsidRPr="00CB5A63" w:rsidDel="004E1FD7">
                <w:rPr>
                  <w:color w:val="000000"/>
                  <w:sz w:val="18"/>
                  <w:szCs w:val="18"/>
                </w:rPr>
                <w:delText>to</w:delText>
              </w:r>
            </w:del>
            <w:ins w:id="22" w:author="Alice Chen" w:date="2022-01-13T15:59:00Z">
              <w:r w:rsidR="004E1FD7">
                <w:rPr>
                  <w:color w:val="000000"/>
                  <w:sz w:val="18"/>
                  <w:szCs w:val="18"/>
                </w:rPr>
                <w:t>A value of</w:t>
              </w:r>
            </w:ins>
            <w:r w:rsidRPr="00CB5A63">
              <w:rPr>
                <w:color w:val="000000"/>
                <w:spacing w:val="-9"/>
                <w:sz w:val="18"/>
                <w:szCs w:val="18"/>
              </w:rPr>
              <w:t xml:space="preserve"> </w:t>
            </w:r>
            <w:r w:rsidRPr="00CB5A63">
              <w:rPr>
                <w:color w:val="000000"/>
                <w:sz w:val="18"/>
                <w:szCs w:val="18"/>
              </w:rPr>
              <w:t>1</w:t>
            </w:r>
            <w:r w:rsidRPr="00CB5A63">
              <w:rPr>
                <w:color w:val="000000"/>
                <w:spacing w:val="-10"/>
                <w:sz w:val="18"/>
                <w:szCs w:val="18"/>
              </w:rPr>
              <w:t xml:space="preserve"> </w:t>
            </w:r>
            <w:r w:rsidRPr="00CB5A63">
              <w:rPr>
                <w:color w:val="000000"/>
                <w:sz w:val="18"/>
                <w:szCs w:val="18"/>
              </w:rPr>
              <w:t>if</w:t>
            </w:r>
            <w:r w:rsidRPr="00CB5A63">
              <w:rPr>
                <w:color w:val="000000"/>
                <w:spacing w:val="-9"/>
                <w:sz w:val="18"/>
                <w:szCs w:val="18"/>
              </w:rPr>
              <w:t xml:space="preserve"> </w:t>
            </w:r>
            <w:r w:rsidRPr="00CB5A63">
              <w:rPr>
                <w:color w:val="000000"/>
                <w:sz w:val="18"/>
                <w:szCs w:val="18"/>
              </w:rPr>
              <w:t>the</w:t>
            </w:r>
            <w:r w:rsidRPr="00CB5A63">
              <w:rPr>
                <w:color w:val="000000"/>
                <w:spacing w:val="-10"/>
                <w:sz w:val="18"/>
                <w:szCs w:val="18"/>
              </w:rPr>
              <w:t xml:space="preserve"> </w:t>
            </w:r>
            <w:r w:rsidRPr="00CB5A63">
              <w:rPr>
                <w:color w:val="000000"/>
                <w:sz w:val="18"/>
                <w:szCs w:val="18"/>
              </w:rPr>
              <w:t>PPDU</w:t>
            </w:r>
            <w:r w:rsidRPr="00CB5A63">
              <w:rPr>
                <w:color w:val="000000"/>
                <w:spacing w:val="-42"/>
                <w:sz w:val="18"/>
                <w:szCs w:val="18"/>
              </w:rPr>
              <w:t xml:space="preserve"> </w:t>
            </w:r>
            <w:r w:rsidRPr="00CB5A63">
              <w:rPr>
                <w:color w:val="000000"/>
                <w:sz w:val="18"/>
                <w:szCs w:val="18"/>
              </w:rPr>
              <w:t>is addressed to an AP</w:t>
            </w:r>
            <w:del w:id="23" w:author="Alice Chen" w:date="2022-01-13T16:00:00Z">
              <w:r w:rsidRPr="00CB5A63" w:rsidDel="004E1FD7">
                <w:rPr>
                  <w:color w:val="000000"/>
                  <w:sz w:val="18"/>
                  <w:szCs w:val="18"/>
                </w:rPr>
                <w:delText xml:space="preserve">. </w:delText>
              </w:r>
            </w:del>
            <w:ins w:id="24" w:author="Alice Chen" w:date="2022-01-13T16:00:00Z">
              <w:r w:rsidR="004E1FD7" w:rsidRPr="00CB5A63">
                <w:rPr>
                  <w:color w:val="000000"/>
                  <w:sz w:val="18"/>
                  <w:szCs w:val="18"/>
                </w:rPr>
                <w:t>.</w:t>
              </w:r>
            </w:ins>
          </w:p>
          <w:p w14:paraId="72FF0974" w14:textId="407BE399" w:rsidR="00CB5A63" w:rsidRPr="00CB5A63" w:rsidRDefault="00CB5A63">
            <w:pPr>
              <w:pStyle w:val="TableParagraph"/>
              <w:kinsoku w:val="0"/>
              <w:overflowPunct w:val="0"/>
              <w:spacing w:before="34" w:line="233" w:lineRule="auto"/>
              <w:ind w:left="518" w:right="58"/>
              <w:rPr>
                <w:color w:val="000000"/>
                <w:sz w:val="18"/>
                <w:szCs w:val="18"/>
              </w:rPr>
              <w:pPrChange w:id="25" w:author="Alice Chen" w:date="2022-01-13T16:00:00Z">
                <w:pPr>
                  <w:pStyle w:val="TableParagraph"/>
                  <w:kinsoku w:val="0"/>
                  <w:overflowPunct w:val="0"/>
                  <w:spacing w:before="72" w:line="232" w:lineRule="auto"/>
                  <w:ind w:left="118" w:right="60"/>
                </w:pPr>
              </w:pPrChange>
            </w:pPr>
            <w:del w:id="26" w:author="Alice Chen" w:date="2022-01-13T15:59:00Z">
              <w:r w:rsidRPr="00CB5A63" w:rsidDel="004E1FD7">
                <w:rPr>
                  <w:color w:val="000000"/>
                  <w:sz w:val="18"/>
                  <w:szCs w:val="18"/>
                </w:rPr>
                <w:delText>Set to</w:delText>
              </w:r>
            </w:del>
            <w:ins w:id="27" w:author="Alice Chen" w:date="2022-01-13T15:59:00Z">
              <w:r w:rsidR="004E1FD7">
                <w:rPr>
                  <w:color w:val="000000"/>
                  <w:sz w:val="18"/>
                  <w:szCs w:val="18"/>
                </w:rPr>
                <w:t>A value of</w:t>
              </w:r>
            </w:ins>
            <w:r w:rsidRPr="00CB5A63">
              <w:rPr>
                <w:color w:val="000000"/>
                <w:sz w:val="18"/>
                <w:szCs w:val="18"/>
              </w:rPr>
              <w:t xml:space="preserve"> 0</w:t>
            </w:r>
            <w:r w:rsidRPr="00CB5A63">
              <w:rPr>
                <w:color w:val="000000"/>
                <w:spacing w:val="1"/>
                <w:sz w:val="18"/>
                <w:szCs w:val="18"/>
              </w:rPr>
              <w:t xml:space="preserve"> </w:t>
            </w:r>
            <w:r w:rsidRPr="00CB5A63">
              <w:rPr>
                <w:color w:val="000000"/>
                <w:sz w:val="18"/>
                <w:szCs w:val="18"/>
              </w:rPr>
              <w:t>otherwise.</w:t>
            </w:r>
            <w:del w:id="28" w:author="Alice Chen" w:date="2022-01-13T15:59:00Z">
              <w:r w:rsidRPr="00CB5A63" w:rsidDel="004E1FD7">
                <w:rPr>
                  <w:color w:val="000000"/>
                  <w:sz w:val="18"/>
                  <w:szCs w:val="18"/>
                </w:rPr>
                <w:delText xml:space="preserve"> See the TXVECTOR</w:delText>
              </w:r>
              <w:r w:rsidRPr="00CB5A63" w:rsidDel="004E1FD7">
                <w:rPr>
                  <w:color w:val="000000"/>
                  <w:spacing w:val="1"/>
                  <w:sz w:val="18"/>
                  <w:szCs w:val="18"/>
                </w:rPr>
                <w:delText xml:space="preserve"> </w:delText>
              </w:r>
              <w:r w:rsidRPr="00CB5A63" w:rsidDel="004E1FD7">
                <w:rPr>
                  <w:color w:val="000000"/>
                  <w:sz w:val="18"/>
                  <w:szCs w:val="18"/>
                </w:rPr>
                <w:delText>parameter</w:delText>
              </w:r>
              <w:r w:rsidRPr="00CB5A63" w:rsidDel="004E1FD7">
                <w:rPr>
                  <w:color w:val="000000"/>
                  <w:spacing w:val="-4"/>
                  <w:sz w:val="18"/>
                  <w:szCs w:val="18"/>
                </w:rPr>
                <w:delText xml:space="preserve"> </w:delText>
              </w:r>
              <w:r w:rsidRPr="00CB5A63" w:rsidDel="004E1FD7">
                <w:rPr>
                  <w:color w:val="000000"/>
                  <w:sz w:val="18"/>
                  <w:szCs w:val="18"/>
                </w:rPr>
                <w:delText>UPLINK_FLAG.</w:delText>
              </w:r>
            </w:del>
          </w:p>
        </w:tc>
      </w:tr>
      <w:tr w:rsidR="00CB5A63" w14:paraId="7EFD288A" w14:textId="77777777" w:rsidTr="00520068">
        <w:trPr>
          <w:trHeight w:val="749"/>
        </w:trPr>
        <w:tc>
          <w:tcPr>
            <w:tcW w:w="1199" w:type="dxa"/>
            <w:vMerge/>
            <w:tcBorders>
              <w:top w:val="nil"/>
              <w:left w:val="single" w:sz="12" w:space="0" w:color="000000"/>
              <w:bottom w:val="none" w:sz="6" w:space="0" w:color="auto"/>
              <w:right w:val="single" w:sz="2" w:space="0" w:color="000000"/>
            </w:tcBorders>
          </w:tcPr>
          <w:p w14:paraId="4150BB33" w14:textId="77777777" w:rsidR="00CB5A63" w:rsidRPr="00CB5A63" w:rsidRDefault="00CB5A63" w:rsidP="00520068">
            <w:pPr>
              <w:pStyle w:val="BodyText0"/>
              <w:kinsoku w:val="0"/>
              <w:overflowPunct w:val="0"/>
              <w:spacing w:before="10" w:after="1"/>
              <w:rPr>
                <w:rFonts w:ascii="Arial" w:hAnsi="Arial" w:cs="Arial"/>
                <w:b/>
                <w:bCs/>
                <w:szCs w:val="18"/>
              </w:rPr>
            </w:pPr>
          </w:p>
        </w:tc>
        <w:tc>
          <w:tcPr>
            <w:tcW w:w="999" w:type="dxa"/>
            <w:tcBorders>
              <w:top w:val="single" w:sz="4" w:space="0" w:color="000000"/>
              <w:left w:val="single" w:sz="2" w:space="0" w:color="000000"/>
              <w:bottom w:val="single" w:sz="4" w:space="0" w:color="000000"/>
              <w:right w:val="single" w:sz="2" w:space="0" w:color="000000"/>
            </w:tcBorders>
          </w:tcPr>
          <w:p w14:paraId="512A7515" w14:textId="77777777" w:rsidR="00CB5A63" w:rsidRPr="00CB5A63" w:rsidRDefault="00CB5A63" w:rsidP="00520068">
            <w:pPr>
              <w:pStyle w:val="TableParagraph"/>
              <w:kinsoku w:val="0"/>
              <w:overflowPunct w:val="0"/>
              <w:spacing w:before="67"/>
              <w:ind w:left="130"/>
              <w:rPr>
                <w:sz w:val="18"/>
                <w:szCs w:val="18"/>
              </w:rPr>
            </w:pPr>
            <w:r w:rsidRPr="00CB5A63">
              <w:rPr>
                <w:sz w:val="18"/>
                <w:szCs w:val="18"/>
              </w:rPr>
              <w:t>B7–B12</w:t>
            </w:r>
          </w:p>
        </w:tc>
        <w:tc>
          <w:tcPr>
            <w:tcW w:w="2000" w:type="dxa"/>
            <w:tcBorders>
              <w:top w:val="single" w:sz="4" w:space="0" w:color="000000"/>
              <w:left w:val="single" w:sz="2" w:space="0" w:color="000000"/>
              <w:bottom w:val="single" w:sz="4" w:space="0" w:color="000000"/>
              <w:right w:val="single" w:sz="2" w:space="0" w:color="000000"/>
            </w:tcBorders>
          </w:tcPr>
          <w:p w14:paraId="64DA937F" w14:textId="77777777" w:rsidR="00CB5A63" w:rsidRPr="00CB5A63" w:rsidRDefault="00CB5A63" w:rsidP="00520068">
            <w:pPr>
              <w:pStyle w:val="TableParagraph"/>
              <w:kinsoku w:val="0"/>
              <w:overflowPunct w:val="0"/>
              <w:spacing w:before="67"/>
              <w:ind w:left="131"/>
              <w:rPr>
                <w:sz w:val="18"/>
                <w:szCs w:val="18"/>
              </w:rPr>
            </w:pPr>
            <w:r w:rsidRPr="00CB5A63">
              <w:rPr>
                <w:sz w:val="18"/>
                <w:szCs w:val="18"/>
              </w:rPr>
              <w:t>BSS</w:t>
            </w:r>
            <w:r w:rsidRPr="00CB5A63">
              <w:rPr>
                <w:spacing w:val="-1"/>
                <w:sz w:val="18"/>
                <w:szCs w:val="18"/>
              </w:rPr>
              <w:t xml:space="preserve"> </w:t>
            </w:r>
            <w:r w:rsidRPr="00CB5A63">
              <w:rPr>
                <w:sz w:val="18"/>
                <w:szCs w:val="18"/>
              </w:rPr>
              <w:t>Color</w:t>
            </w:r>
          </w:p>
        </w:tc>
        <w:tc>
          <w:tcPr>
            <w:tcW w:w="900" w:type="dxa"/>
            <w:tcBorders>
              <w:top w:val="single" w:sz="4" w:space="0" w:color="000000"/>
              <w:left w:val="single" w:sz="2" w:space="0" w:color="000000"/>
              <w:bottom w:val="single" w:sz="4" w:space="0" w:color="000000"/>
              <w:right w:val="single" w:sz="2" w:space="0" w:color="000000"/>
            </w:tcBorders>
          </w:tcPr>
          <w:p w14:paraId="30596C6B" w14:textId="77777777" w:rsidR="00CB5A63" w:rsidRPr="00CB5A63" w:rsidRDefault="00CB5A63" w:rsidP="00520068">
            <w:pPr>
              <w:pStyle w:val="TableParagraph"/>
              <w:kinsoku w:val="0"/>
              <w:overflowPunct w:val="0"/>
              <w:spacing w:before="67"/>
              <w:ind w:left="29"/>
              <w:jc w:val="center"/>
              <w:rPr>
                <w:sz w:val="18"/>
                <w:szCs w:val="18"/>
              </w:rPr>
            </w:pPr>
            <w:r w:rsidRPr="00CB5A63">
              <w:rPr>
                <w:sz w:val="18"/>
                <w:szCs w:val="18"/>
              </w:rPr>
              <w:t>6</w:t>
            </w:r>
          </w:p>
        </w:tc>
        <w:tc>
          <w:tcPr>
            <w:tcW w:w="3001" w:type="dxa"/>
            <w:tcBorders>
              <w:top w:val="single" w:sz="4" w:space="0" w:color="000000"/>
              <w:left w:val="single" w:sz="2" w:space="0" w:color="000000"/>
              <w:bottom w:val="single" w:sz="4" w:space="0" w:color="000000"/>
              <w:right w:val="single" w:sz="12" w:space="0" w:color="000000"/>
            </w:tcBorders>
          </w:tcPr>
          <w:p w14:paraId="71A11351" w14:textId="5BF59047" w:rsidR="00CB5A63" w:rsidRPr="00CB5A63" w:rsidDel="004E1FD7" w:rsidRDefault="00CB5A63">
            <w:pPr>
              <w:pStyle w:val="TableParagraph"/>
              <w:kinsoku w:val="0"/>
              <w:overflowPunct w:val="0"/>
              <w:spacing w:before="67" w:line="203" w:lineRule="exact"/>
              <w:ind w:left="118"/>
              <w:rPr>
                <w:del w:id="29" w:author="Alice Chen" w:date="2022-01-13T16:00:00Z"/>
                <w:sz w:val="18"/>
                <w:szCs w:val="18"/>
              </w:rPr>
            </w:pPr>
            <w:r w:rsidRPr="00CB5A63">
              <w:rPr>
                <w:sz w:val="18"/>
                <w:szCs w:val="18"/>
              </w:rPr>
              <w:t>An</w:t>
            </w:r>
            <w:r w:rsidRPr="00CB5A63">
              <w:rPr>
                <w:spacing w:val="-2"/>
                <w:sz w:val="18"/>
                <w:szCs w:val="18"/>
              </w:rPr>
              <w:t xml:space="preserve"> </w:t>
            </w:r>
            <w:r w:rsidRPr="00CB5A63">
              <w:rPr>
                <w:sz w:val="18"/>
                <w:szCs w:val="18"/>
              </w:rPr>
              <w:t>identifier</w:t>
            </w:r>
            <w:r w:rsidRPr="00CB5A63">
              <w:rPr>
                <w:spacing w:val="-2"/>
                <w:sz w:val="18"/>
                <w:szCs w:val="18"/>
              </w:rPr>
              <w:t xml:space="preserve"> </w:t>
            </w:r>
            <w:r w:rsidRPr="00CB5A63">
              <w:rPr>
                <w:sz w:val="18"/>
                <w:szCs w:val="18"/>
              </w:rPr>
              <w:t>of</w:t>
            </w:r>
            <w:r w:rsidRPr="00CB5A63">
              <w:rPr>
                <w:spacing w:val="-2"/>
                <w:sz w:val="18"/>
                <w:szCs w:val="18"/>
              </w:rPr>
              <w:t xml:space="preserve"> </w:t>
            </w:r>
            <w:r w:rsidRPr="00CB5A63">
              <w:rPr>
                <w:sz w:val="18"/>
                <w:szCs w:val="18"/>
              </w:rPr>
              <w:t>the</w:t>
            </w:r>
            <w:r w:rsidRPr="00CB5A63">
              <w:rPr>
                <w:spacing w:val="-1"/>
                <w:sz w:val="18"/>
                <w:szCs w:val="18"/>
              </w:rPr>
              <w:t xml:space="preserve"> </w:t>
            </w:r>
            <w:r w:rsidRPr="00CB5A63">
              <w:rPr>
                <w:sz w:val="18"/>
                <w:szCs w:val="18"/>
              </w:rPr>
              <w:t>BSS.</w:t>
            </w:r>
          </w:p>
          <w:p w14:paraId="4B6F1172" w14:textId="73B99C42" w:rsidR="00CB5A63" w:rsidRPr="00CB5A63" w:rsidRDefault="00CB5A63">
            <w:pPr>
              <w:pStyle w:val="TableParagraph"/>
              <w:kinsoku w:val="0"/>
              <w:overflowPunct w:val="0"/>
              <w:spacing w:before="67" w:line="203" w:lineRule="exact"/>
              <w:ind w:left="118"/>
              <w:rPr>
                <w:sz w:val="18"/>
                <w:szCs w:val="18"/>
              </w:rPr>
              <w:pPrChange w:id="30" w:author="Alice Chen" w:date="2022-01-13T16:00:00Z">
                <w:pPr>
                  <w:pStyle w:val="TableParagraph"/>
                  <w:kinsoku w:val="0"/>
                  <w:overflowPunct w:val="0"/>
                  <w:spacing w:before="1" w:line="232" w:lineRule="auto"/>
                  <w:ind w:left="118" w:right="551"/>
                </w:pPr>
              </w:pPrChange>
            </w:pPr>
            <w:del w:id="31" w:author="Alice Chen" w:date="2022-01-13T16:00:00Z">
              <w:r w:rsidRPr="00CB5A63" w:rsidDel="004E1FD7">
                <w:rPr>
                  <w:sz w:val="18"/>
                  <w:szCs w:val="18"/>
                </w:rPr>
                <w:delText>See the TXVECTOR parameter</w:delText>
              </w:r>
              <w:r w:rsidRPr="00CB5A63" w:rsidDel="004E1FD7">
                <w:rPr>
                  <w:spacing w:val="-42"/>
                  <w:sz w:val="18"/>
                  <w:szCs w:val="18"/>
                </w:rPr>
                <w:delText xml:space="preserve"> </w:delText>
              </w:r>
              <w:r w:rsidRPr="00CB5A63" w:rsidDel="004E1FD7">
                <w:rPr>
                  <w:sz w:val="18"/>
                  <w:szCs w:val="18"/>
                </w:rPr>
                <w:delText>BSS_COLOR.</w:delText>
              </w:r>
            </w:del>
          </w:p>
        </w:tc>
      </w:tr>
    </w:tbl>
    <w:p w14:paraId="51667DAF" w14:textId="05B6BE5C" w:rsidR="00661139" w:rsidRDefault="00661139" w:rsidP="00661139">
      <w:pPr>
        <w:pStyle w:val="BodyText0"/>
        <w:kinsoku w:val="0"/>
        <w:overflowPunct w:val="0"/>
        <w:spacing w:before="9"/>
        <w:rPr>
          <w:sz w:val="22"/>
          <w:szCs w:val="22"/>
        </w:rPr>
      </w:pPr>
    </w:p>
    <w:p w14:paraId="4EB18C7D" w14:textId="0C6772AD" w:rsidR="00661139" w:rsidRDefault="00661139" w:rsidP="00661139">
      <w:pPr>
        <w:pStyle w:val="BodyText0"/>
        <w:kinsoku w:val="0"/>
        <w:overflowPunct w:val="0"/>
        <w:spacing w:before="9"/>
        <w:rPr>
          <w:sz w:val="22"/>
          <w:szCs w:val="22"/>
        </w:rPr>
      </w:pPr>
    </w:p>
    <w:p w14:paraId="77A71376" w14:textId="5FA2940B" w:rsidR="00661139" w:rsidRDefault="00661139" w:rsidP="00661139">
      <w:pPr>
        <w:pStyle w:val="BodyText0"/>
        <w:kinsoku w:val="0"/>
        <w:overflowPunct w:val="0"/>
        <w:spacing w:before="9"/>
        <w:rPr>
          <w:sz w:val="22"/>
          <w:szCs w:val="22"/>
        </w:rPr>
      </w:pPr>
    </w:p>
    <w:p w14:paraId="7B1665B3" w14:textId="77777777" w:rsidR="00661139" w:rsidRPr="00661139" w:rsidRDefault="00661139" w:rsidP="00661139">
      <w:pPr>
        <w:pStyle w:val="BodyText0"/>
        <w:kinsoku w:val="0"/>
        <w:overflowPunct w:val="0"/>
        <w:spacing w:before="9"/>
        <w:rPr>
          <w:sz w:val="22"/>
          <w:szCs w:val="22"/>
        </w:rPr>
      </w:pPr>
    </w:p>
    <w:p w14:paraId="61EBD579" w14:textId="3F5DBEFD" w:rsidR="00C363DB" w:rsidRDefault="00C363DB" w:rsidP="00C363DB">
      <w:pPr>
        <w:pStyle w:val="Heading1"/>
      </w:pPr>
      <w:r>
        <w:t>CID 5412, 7207</w:t>
      </w:r>
      <w:r w:rsidR="004926EB">
        <w:t>, 720</w:t>
      </w:r>
      <w:r w:rsidR="00AF3A7F">
        <w:t>1</w:t>
      </w:r>
    </w:p>
    <w:p w14:paraId="2F697E4A" w14:textId="77777777" w:rsidR="00C363DB" w:rsidRDefault="00C363DB" w:rsidP="00C363DB">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C363DB" w:rsidRPr="009522BD" w14:paraId="63998EB6" w14:textId="77777777" w:rsidTr="00520068">
        <w:trPr>
          <w:trHeight w:val="278"/>
        </w:trPr>
        <w:tc>
          <w:tcPr>
            <w:tcW w:w="661" w:type="dxa"/>
            <w:shd w:val="clear" w:color="auto" w:fill="auto"/>
            <w:hideMark/>
          </w:tcPr>
          <w:p w14:paraId="7D1EB5F8" w14:textId="77777777" w:rsidR="00C363DB" w:rsidRPr="002E58A7" w:rsidRDefault="00C363DB"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1E37EA2D" w14:textId="77777777" w:rsidR="00C363DB" w:rsidRPr="002E58A7" w:rsidRDefault="00C363DB"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621F7638" w14:textId="77777777" w:rsidR="00C363DB" w:rsidRPr="002E58A7" w:rsidRDefault="00C363DB" w:rsidP="00520068">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6C07332F" w14:textId="77777777" w:rsidR="00C363DB" w:rsidRPr="002E58A7" w:rsidRDefault="00C363DB"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6B43810A" w14:textId="77777777" w:rsidR="00C363DB" w:rsidRPr="002E58A7" w:rsidRDefault="00C363DB"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17BA5D4A" w14:textId="77777777" w:rsidR="00C363DB" w:rsidRPr="002E58A7" w:rsidRDefault="00C363DB" w:rsidP="00520068">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D6709" w:rsidRPr="001D296D" w14:paraId="67D55BD2" w14:textId="77777777" w:rsidTr="00520068">
        <w:trPr>
          <w:trHeight w:val="278"/>
        </w:trPr>
        <w:tc>
          <w:tcPr>
            <w:tcW w:w="661" w:type="dxa"/>
            <w:shd w:val="clear" w:color="auto" w:fill="auto"/>
          </w:tcPr>
          <w:p w14:paraId="1504CA1D" w14:textId="165936E6" w:rsidR="008D6709" w:rsidRPr="00740496" w:rsidRDefault="008D6709" w:rsidP="008D6709">
            <w:pPr>
              <w:rPr>
                <w:rFonts w:ascii="Arial" w:hAnsi="Arial" w:cs="Arial"/>
                <w:sz w:val="20"/>
                <w:lang w:eastAsia="zh-CN"/>
              </w:rPr>
            </w:pPr>
            <w:r>
              <w:rPr>
                <w:rFonts w:ascii="Arial" w:hAnsi="Arial" w:cs="Arial"/>
                <w:sz w:val="20"/>
                <w:lang w:eastAsia="zh-CN"/>
              </w:rPr>
              <w:t>5412</w:t>
            </w:r>
          </w:p>
        </w:tc>
        <w:tc>
          <w:tcPr>
            <w:tcW w:w="1217" w:type="dxa"/>
            <w:shd w:val="clear" w:color="auto" w:fill="auto"/>
          </w:tcPr>
          <w:p w14:paraId="73CA86E2" w14:textId="50D98946" w:rsidR="008D6709" w:rsidRPr="001D296D" w:rsidRDefault="008D6709" w:rsidP="008D6709">
            <w:pPr>
              <w:rPr>
                <w:rFonts w:ascii="Arial" w:hAnsi="Arial" w:cs="Arial"/>
                <w:sz w:val="20"/>
                <w:lang w:val="en-US"/>
              </w:rPr>
            </w:pPr>
            <w:r>
              <w:rPr>
                <w:rFonts w:ascii="Arial" w:hAnsi="Arial" w:cs="Arial"/>
                <w:sz w:val="20"/>
              </w:rPr>
              <w:t>36.3.12.7</w:t>
            </w:r>
          </w:p>
        </w:tc>
        <w:tc>
          <w:tcPr>
            <w:tcW w:w="1161" w:type="dxa"/>
            <w:shd w:val="clear" w:color="auto" w:fill="auto"/>
          </w:tcPr>
          <w:p w14:paraId="3BA58FD3" w14:textId="44742A48" w:rsidR="008D6709" w:rsidRPr="001D296D" w:rsidRDefault="008D6709" w:rsidP="008D6709">
            <w:pPr>
              <w:rPr>
                <w:rFonts w:ascii="Arial" w:hAnsi="Arial" w:cs="Arial"/>
                <w:sz w:val="20"/>
                <w:lang w:val="en-US"/>
              </w:rPr>
            </w:pPr>
            <w:r>
              <w:rPr>
                <w:rFonts w:ascii="Arial" w:hAnsi="Arial" w:cs="Arial"/>
                <w:sz w:val="20"/>
              </w:rPr>
              <w:t>423.35</w:t>
            </w:r>
          </w:p>
        </w:tc>
        <w:tc>
          <w:tcPr>
            <w:tcW w:w="1546" w:type="dxa"/>
            <w:shd w:val="clear" w:color="auto" w:fill="auto"/>
          </w:tcPr>
          <w:p w14:paraId="598B7814" w14:textId="3786DC8E" w:rsidR="008D6709" w:rsidRPr="001D296D" w:rsidRDefault="008D6709" w:rsidP="008D6709">
            <w:pPr>
              <w:rPr>
                <w:rFonts w:ascii="Arial" w:hAnsi="Arial" w:cs="Arial"/>
                <w:sz w:val="20"/>
              </w:rPr>
            </w:pPr>
            <w:r>
              <w:rPr>
                <w:rFonts w:ascii="Arial" w:hAnsi="Arial" w:cs="Arial"/>
                <w:sz w:val="20"/>
              </w:rPr>
              <w:t>Change "disregard" to "Disregard". Ditto P423L39.</w:t>
            </w:r>
          </w:p>
        </w:tc>
        <w:tc>
          <w:tcPr>
            <w:tcW w:w="1530" w:type="dxa"/>
            <w:shd w:val="clear" w:color="auto" w:fill="auto"/>
          </w:tcPr>
          <w:p w14:paraId="568A7CB8" w14:textId="4BC8099A" w:rsidR="008D6709" w:rsidRPr="001D296D" w:rsidRDefault="008D6709" w:rsidP="008D6709">
            <w:pPr>
              <w:rPr>
                <w:rFonts w:ascii="Arial" w:hAnsi="Arial" w:cs="Arial"/>
                <w:sz w:val="20"/>
              </w:rPr>
            </w:pPr>
            <w:r>
              <w:rPr>
                <w:rFonts w:ascii="Arial" w:hAnsi="Arial" w:cs="Arial"/>
                <w:sz w:val="20"/>
              </w:rPr>
              <w:t>Please refer to my comment.</w:t>
            </w:r>
          </w:p>
        </w:tc>
        <w:tc>
          <w:tcPr>
            <w:tcW w:w="3690" w:type="dxa"/>
          </w:tcPr>
          <w:p w14:paraId="2DFBED34" w14:textId="77777777" w:rsidR="008D6709" w:rsidRDefault="002209AB" w:rsidP="008D6709">
            <w:pPr>
              <w:rPr>
                <w:rFonts w:ascii="Arial" w:hAnsi="Arial" w:cs="Arial"/>
                <w:sz w:val="20"/>
              </w:rPr>
            </w:pPr>
            <w:r>
              <w:rPr>
                <w:rFonts w:ascii="Arial" w:hAnsi="Arial" w:cs="Arial"/>
                <w:sz w:val="20"/>
              </w:rPr>
              <w:t>Accepted.</w:t>
            </w:r>
          </w:p>
          <w:p w14:paraId="6D030966" w14:textId="77777777" w:rsidR="002209AB" w:rsidRDefault="002209AB" w:rsidP="008D6709">
            <w:pPr>
              <w:rPr>
                <w:rFonts w:ascii="Arial" w:hAnsi="Arial" w:cs="Arial"/>
                <w:sz w:val="20"/>
              </w:rPr>
            </w:pPr>
          </w:p>
          <w:p w14:paraId="37DB0180" w14:textId="46EC84E6" w:rsidR="002209AB" w:rsidRPr="001D296D" w:rsidRDefault="002209AB" w:rsidP="008D6709">
            <w:pPr>
              <w:rPr>
                <w:rFonts w:ascii="Arial" w:hAnsi="Arial" w:cs="Arial"/>
                <w:sz w:val="20"/>
              </w:rPr>
            </w:pPr>
            <w:r>
              <w:rPr>
                <w:rFonts w:ascii="Arial" w:hAnsi="Arial" w:cs="Arial"/>
                <w:sz w:val="20"/>
              </w:rPr>
              <w:t>Note to editor:</w:t>
            </w:r>
            <w:r w:rsidR="0067687C">
              <w:rPr>
                <w:rFonts w:ascii="Arial" w:hAnsi="Arial" w:cs="Arial"/>
                <w:sz w:val="20"/>
              </w:rPr>
              <w:t xml:space="preserve"> Th</w:t>
            </w:r>
            <w:r w:rsidR="00E50650">
              <w:rPr>
                <w:rFonts w:ascii="Arial" w:hAnsi="Arial" w:cs="Arial"/>
                <w:sz w:val="20"/>
              </w:rPr>
              <w:t xml:space="preserve">is is in </w:t>
            </w:r>
            <w:r w:rsidR="0067687C">
              <w:rPr>
                <w:rFonts w:ascii="Arial" w:hAnsi="Arial" w:cs="Arial"/>
                <w:sz w:val="20"/>
              </w:rPr>
              <w:t>P5</w:t>
            </w:r>
            <w:r w:rsidR="00895137">
              <w:rPr>
                <w:rFonts w:ascii="Arial" w:hAnsi="Arial" w:cs="Arial"/>
                <w:sz w:val="20"/>
              </w:rPr>
              <w:t>6</w:t>
            </w:r>
            <w:r w:rsidR="0067687C">
              <w:rPr>
                <w:rFonts w:ascii="Arial" w:hAnsi="Arial" w:cs="Arial"/>
                <w:sz w:val="20"/>
              </w:rPr>
              <w:t>0L</w:t>
            </w:r>
            <w:r w:rsidR="00895137">
              <w:rPr>
                <w:rFonts w:ascii="Arial" w:hAnsi="Arial" w:cs="Arial"/>
                <w:sz w:val="20"/>
              </w:rPr>
              <w:t>26</w:t>
            </w:r>
            <w:r w:rsidR="0067687C">
              <w:rPr>
                <w:rFonts w:ascii="Arial" w:hAnsi="Arial" w:cs="Arial"/>
                <w:sz w:val="20"/>
              </w:rPr>
              <w:t>/</w:t>
            </w:r>
            <w:r w:rsidR="00895137">
              <w:rPr>
                <w:rFonts w:ascii="Arial" w:hAnsi="Arial" w:cs="Arial"/>
                <w:sz w:val="20"/>
              </w:rPr>
              <w:t>30</w:t>
            </w:r>
            <w:r w:rsidR="00E50650">
              <w:rPr>
                <w:rFonts w:ascii="Arial" w:hAnsi="Arial" w:cs="Arial"/>
                <w:sz w:val="20"/>
              </w:rPr>
              <w:t xml:space="preserve"> in 802.11be spec draft D1.</w:t>
            </w:r>
            <w:r w:rsidR="00895137">
              <w:rPr>
                <w:rFonts w:ascii="Arial" w:hAnsi="Arial" w:cs="Arial"/>
                <w:sz w:val="20"/>
              </w:rPr>
              <w:t>4</w:t>
            </w:r>
            <w:r w:rsidR="00E50650">
              <w:rPr>
                <w:rFonts w:ascii="Arial" w:hAnsi="Arial" w:cs="Arial"/>
                <w:sz w:val="20"/>
              </w:rPr>
              <w:t xml:space="preserve"> (orig</w:t>
            </w:r>
            <w:r w:rsidR="0021033A">
              <w:rPr>
                <w:rFonts w:ascii="Arial" w:hAnsi="Arial" w:cs="Arial"/>
                <w:sz w:val="20"/>
              </w:rPr>
              <w:t>inal P423L35/39 in 802.11be spec draft D1.0)</w:t>
            </w:r>
            <w:r w:rsidR="0067687C">
              <w:rPr>
                <w:rFonts w:ascii="Arial" w:hAnsi="Arial" w:cs="Arial"/>
                <w:sz w:val="20"/>
              </w:rPr>
              <w:t>.</w:t>
            </w:r>
          </w:p>
        </w:tc>
      </w:tr>
      <w:tr w:rsidR="00142E30" w:rsidRPr="001D296D" w14:paraId="5CF0B688" w14:textId="77777777" w:rsidTr="00520068">
        <w:trPr>
          <w:trHeight w:val="278"/>
        </w:trPr>
        <w:tc>
          <w:tcPr>
            <w:tcW w:w="661" w:type="dxa"/>
            <w:shd w:val="clear" w:color="auto" w:fill="auto"/>
          </w:tcPr>
          <w:p w14:paraId="113833EF" w14:textId="1170013E" w:rsidR="00142E30" w:rsidRDefault="00142E30" w:rsidP="00142E30">
            <w:pPr>
              <w:rPr>
                <w:rFonts w:ascii="Arial" w:hAnsi="Arial" w:cs="Arial"/>
                <w:sz w:val="20"/>
                <w:lang w:eastAsia="zh-CN"/>
              </w:rPr>
            </w:pPr>
            <w:r>
              <w:rPr>
                <w:rFonts w:ascii="Arial" w:hAnsi="Arial" w:cs="Arial"/>
                <w:sz w:val="20"/>
                <w:lang w:eastAsia="zh-CN"/>
              </w:rPr>
              <w:t>7207</w:t>
            </w:r>
          </w:p>
        </w:tc>
        <w:tc>
          <w:tcPr>
            <w:tcW w:w="1217" w:type="dxa"/>
            <w:shd w:val="clear" w:color="auto" w:fill="auto"/>
          </w:tcPr>
          <w:p w14:paraId="342D20BB" w14:textId="785283F9" w:rsidR="00142E30" w:rsidRPr="001D296D" w:rsidRDefault="00142E30" w:rsidP="00142E30">
            <w:pPr>
              <w:rPr>
                <w:rFonts w:ascii="Arial" w:hAnsi="Arial" w:cs="Arial"/>
                <w:sz w:val="20"/>
                <w:lang w:val="en-US"/>
              </w:rPr>
            </w:pPr>
            <w:r>
              <w:rPr>
                <w:rFonts w:ascii="Arial" w:hAnsi="Arial" w:cs="Arial"/>
                <w:sz w:val="20"/>
              </w:rPr>
              <w:t>36.3.12.7</w:t>
            </w:r>
          </w:p>
        </w:tc>
        <w:tc>
          <w:tcPr>
            <w:tcW w:w="1161" w:type="dxa"/>
            <w:shd w:val="clear" w:color="auto" w:fill="auto"/>
          </w:tcPr>
          <w:p w14:paraId="424D75A8" w14:textId="109DE172" w:rsidR="00142E30" w:rsidRPr="001D296D" w:rsidRDefault="00142E30" w:rsidP="00142E30">
            <w:pPr>
              <w:rPr>
                <w:rFonts w:ascii="Arial" w:hAnsi="Arial" w:cs="Arial"/>
                <w:sz w:val="20"/>
                <w:lang w:val="en-US"/>
              </w:rPr>
            </w:pPr>
            <w:r>
              <w:rPr>
                <w:rFonts w:ascii="Arial" w:hAnsi="Arial" w:cs="Arial"/>
                <w:sz w:val="20"/>
              </w:rPr>
              <w:t>423.35</w:t>
            </w:r>
          </w:p>
        </w:tc>
        <w:tc>
          <w:tcPr>
            <w:tcW w:w="1546" w:type="dxa"/>
            <w:shd w:val="clear" w:color="auto" w:fill="auto"/>
          </w:tcPr>
          <w:p w14:paraId="30A79210" w14:textId="13DE7ACE" w:rsidR="00142E30" w:rsidRPr="001D296D" w:rsidRDefault="00142E30" w:rsidP="00142E30">
            <w:pPr>
              <w:rPr>
                <w:rFonts w:ascii="Arial" w:hAnsi="Arial" w:cs="Arial"/>
                <w:sz w:val="20"/>
              </w:rPr>
            </w:pPr>
            <w:r>
              <w:rPr>
                <w:rFonts w:ascii="Arial" w:hAnsi="Arial" w:cs="Arial"/>
                <w:sz w:val="20"/>
              </w:rPr>
              <w:t>Use consistent spelling: "disregard" or "Disregard"?</w:t>
            </w:r>
          </w:p>
        </w:tc>
        <w:tc>
          <w:tcPr>
            <w:tcW w:w="1530" w:type="dxa"/>
            <w:shd w:val="clear" w:color="auto" w:fill="auto"/>
          </w:tcPr>
          <w:p w14:paraId="279B3619" w14:textId="5919E0A4" w:rsidR="00142E30" w:rsidRPr="001D296D" w:rsidRDefault="00142E30" w:rsidP="00142E30">
            <w:pPr>
              <w:rPr>
                <w:rFonts w:ascii="Arial" w:hAnsi="Arial" w:cs="Arial"/>
                <w:sz w:val="20"/>
              </w:rPr>
            </w:pPr>
            <w:r>
              <w:rPr>
                <w:rFonts w:ascii="Arial" w:hAnsi="Arial" w:cs="Arial"/>
                <w:sz w:val="20"/>
              </w:rPr>
              <w:t>See comment</w:t>
            </w:r>
          </w:p>
        </w:tc>
        <w:tc>
          <w:tcPr>
            <w:tcW w:w="3690" w:type="dxa"/>
          </w:tcPr>
          <w:p w14:paraId="4108859C" w14:textId="77777777" w:rsidR="00142E30" w:rsidRDefault="002209AB" w:rsidP="00142E30">
            <w:pPr>
              <w:rPr>
                <w:rFonts w:ascii="Arial" w:hAnsi="Arial" w:cs="Arial"/>
                <w:sz w:val="20"/>
              </w:rPr>
            </w:pPr>
            <w:r>
              <w:rPr>
                <w:rFonts w:ascii="Arial" w:hAnsi="Arial" w:cs="Arial"/>
                <w:sz w:val="20"/>
              </w:rPr>
              <w:t>Revised.</w:t>
            </w:r>
          </w:p>
          <w:p w14:paraId="5C679B37" w14:textId="77777777" w:rsidR="002209AB" w:rsidRDefault="002209AB" w:rsidP="00142E30">
            <w:pPr>
              <w:rPr>
                <w:rFonts w:ascii="Arial" w:hAnsi="Arial" w:cs="Arial"/>
                <w:sz w:val="20"/>
              </w:rPr>
            </w:pPr>
            <w:r>
              <w:rPr>
                <w:rFonts w:ascii="Arial" w:hAnsi="Arial" w:cs="Arial"/>
                <w:sz w:val="20"/>
              </w:rPr>
              <w:t>Change to “Disregard” for consistency.</w:t>
            </w:r>
          </w:p>
          <w:p w14:paraId="4257FFDA" w14:textId="77777777" w:rsidR="002209AB" w:rsidRDefault="002209AB" w:rsidP="00142E30">
            <w:pPr>
              <w:rPr>
                <w:rFonts w:ascii="Arial" w:hAnsi="Arial" w:cs="Arial"/>
                <w:sz w:val="20"/>
              </w:rPr>
            </w:pPr>
          </w:p>
          <w:p w14:paraId="08771F19" w14:textId="1F411966" w:rsidR="002209AB" w:rsidRPr="001D296D" w:rsidRDefault="002209AB" w:rsidP="00142E30">
            <w:pPr>
              <w:rPr>
                <w:rFonts w:ascii="Arial" w:hAnsi="Arial" w:cs="Arial"/>
                <w:sz w:val="20"/>
              </w:rPr>
            </w:pPr>
            <w:r>
              <w:rPr>
                <w:rFonts w:ascii="Arial" w:hAnsi="Arial" w:cs="Arial"/>
                <w:sz w:val="20"/>
              </w:rPr>
              <w:t>Note to editor: This CID 7207 has same resolution to CID 5412. No additional change is needed.</w:t>
            </w:r>
          </w:p>
        </w:tc>
      </w:tr>
      <w:tr w:rsidR="00AF3A7F" w:rsidRPr="001D296D" w14:paraId="5E5C95F7" w14:textId="77777777" w:rsidTr="00520068">
        <w:trPr>
          <w:trHeight w:val="278"/>
        </w:trPr>
        <w:tc>
          <w:tcPr>
            <w:tcW w:w="661" w:type="dxa"/>
            <w:shd w:val="clear" w:color="auto" w:fill="auto"/>
          </w:tcPr>
          <w:p w14:paraId="5C9325A4" w14:textId="406F6C9B" w:rsidR="00AF3A7F" w:rsidRDefault="00AF3A7F" w:rsidP="00AF3A7F">
            <w:pPr>
              <w:rPr>
                <w:rFonts w:ascii="Arial" w:hAnsi="Arial" w:cs="Arial"/>
                <w:sz w:val="20"/>
                <w:lang w:eastAsia="zh-CN"/>
              </w:rPr>
            </w:pPr>
            <w:r>
              <w:rPr>
                <w:rFonts w:ascii="Arial" w:hAnsi="Arial" w:cs="Arial"/>
                <w:sz w:val="20"/>
                <w:lang w:eastAsia="zh-CN"/>
              </w:rPr>
              <w:t>7201</w:t>
            </w:r>
          </w:p>
        </w:tc>
        <w:tc>
          <w:tcPr>
            <w:tcW w:w="1217" w:type="dxa"/>
            <w:shd w:val="clear" w:color="auto" w:fill="auto"/>
          </w:tcPr>
          <w:p w14:paraId="1417E337" w14:textId="609489ED" w:rsidR="00AF3A7F" w:rsidRDefault="00AF3A7F" w:rsidP="00AF3A7F">
            <w:pPr>
              <w:rPr>
                <w:rFonts w:ascii="Arial" w:hAnsi="Arial" w:cs="Arial"/>
                <w:sz w:val="20"/>
              </w:rPr>
            </w:pPr>
            <w:r>
              <w:rPr>
                <w:rFonts w:ascii="Arial" w:hAnsi="Arial" w:cs="Arial"/>
                <w:sz w:val="20"/>
              </w:rPr>
              <w:t>36.3.12.7</w:t>
            </w:r>
          </w:p>
        </w:tc>
        <w:tc>
          <w:tcPr>
            <w:tcW w:w="1161" w:type="dxa"/>
            <w:shd w:val="clear" w:color="auto" w:fill="auto"/>
          </w:tcPr>
          <w:p w14:paraId="73747843" w14:textId="3D7C34FF" w:rsidR="00AF3A7F" w:rsidRDefault="00AF3A7F" w:rsidP="00AF3A7F">
            <w:pPr>
              <w:rPr>
                <w:rFonts w:ascii="Arial" w:hAnsi="Arial" w:cs="Arial"/>
                <w:sz w:val="20"/>
              </w:rPr>
            </w:pPr>
            <w:r>
              <w:rPr>
                <w:rFonts w:ascii="Arial" w:hAnsi="Arial" w:cs="Arial"/>
                <w:sz w:val="20"/>
              </w:rPr>
              <w:t>411.07</w:t>
            </w:r>
          </w:p>
        </w:tc>
        <w:tc>
          <w:tcPr>
            <w:tcW w:w="1546" w:type="dxa"/>
            <w:shd w:val="clear" w:color="auto" w:fill="auto"/>
          </w:tcPr>
          <w:p w14:paraId="5636A6E3" w14:textId="6109E3B1" w:rsidR="00AF3A7F" w:rsidRDefault="00AF3A7F" w:rsidP="00AF3A7F">
            <w:pPr>
              <w:rPr>
                <w:rFonts w:ascii="Arial" w:hAnsi="Arial" w:cs="Arial"/>
                <w:sz w:val="20"/>
              </w:rPr>
            </w:pPr>
            <w:r>
              <w:rPr>
                <w:rFonts w:ascii="Arial" w:hAnsi="Arial" w:cs="Arial"/>
                <w:sz w:val="20"/>
              </w:rPr>
              <w:t>"Set to all 1s and Disregard ...". Set to all 1s applies at the transmitter, disregard applies at the receiver.</w:t>
            </w:r>
          </w:p>
        </w:tc>
        <w:tc>
          <w:tcPr>
            <w:tcW w:w="1530" w:type="dxa"/>
            <w:shd w:val="clear" w:color="auto" w:fill="auto"/>
          </w:tcPr>
          <w:p w14:paraId="09AD38BF" w14:textId="5370DAF6" w:rsidR="00AF3A7F" w:rsidRDefault="00AF3A7F" w:rsidP="00AF3A7F">
            <w:pPr>
              <w:rPr>
                <w:rFonts w:ascii="Arial" w:hAnsi="Arial" w:cs="Arial"/>
                <w:sz w:val="20"/>
              </w:rPr>
            </w:pPr>
            <w:r>
              <w:rPr>
                <w:rFonts w:ascii="Arial" w:hAnsi="Arial" w:cs="Arial"/>
                <w:sz w:val="20"/>
              </w:rPr>
              <w:t>Change to "Set to all 1s at the transmitter and Disregard at the receiver ...". Check for other instances as well.</w:t>
            </w:r>
          </w:p>
        </w:tc>
        <w:tc>
          <w:tcPr>
            <w:tcW w:w="3690" w:type="dxa"/>
          </w:tcPr>
          <w:p w14:paraId="4F0ABB7B" w14:textId="77777777" w:rsidR="00AF3A7F" w:rsidRDefault="00825AF6" w:rsidP="00AF3A7F">
            <w:pPr>
              <w:rPr>
                <w:rFonts w:ascii="Arial" w:hAnsi="Arial" w:cs="Arial"/>
                <w:sz w:val="20"/>
              </w:rPr>
            </w:pPr>
            <w:r>
              <w:rPr>
                <w:rFonts w:ascii="Arial" w:hAnsi="Arial" w:cs="Arial"/>
                <w:sz w:val="20"/>
              </w:rPr>
              <w:t>Revised.</w:t>
            </w:r>
          </w:p>
          <w:p w14:paraId="2485F195" w14:textId="462A0952" w:rsidR="00825AF6" w:rsidRDefault="00825AF6" w:rsidP="00AF3A7F">
            <w:pPr>
              <w:rPr>
                <w:rFonts w:ascii="Arial" w:hAnsi="Arial" w:cs="Arial"/>
                <w:sz w:val="20"/>
              </w:rPr>
            </w:pPr>
            <w:r>
              <w:rPr>
                <w:rFonts w:ascii="Arial" w:hAnsi="Arial" w:cs="Arial"/>
                <w:sz w:val="20"/>
              </w:rPr>
              <w:t>Agree to the comment that the sentence could be revised for clarity. No need to clarify</w:t>
            </w:r>
            <w:r w:rsidR="004442E9">
              <w:rPr>
                <w:rFonts w:ascii="Arial" w:hAnsi="Arial" w:cs="Arial"/>
                <w:sz w:val="20"/>
              </w:rPr>
              <w:t xml:space="preserve"> “at the transmitter” because</w:t>
            </w:r>
            <w:r>
              <w:rPr>
                <w:rFonts w:ascii="Arial" w:hAnsi="Arial" w:cs="Arial"/>
                <w:sz w:val="20"/>
              </w:rPr>
              <w:t xml:space="preserve"> </w:t>
            </w:r>
            <w:r w:rsidR="009E0C19">
              <w:rPr>
                <w:rFonts w:ascii="Arial" w:hAnsi="Arial" w:cs="Arial"/>
                <w:sz w:val="20"/>
              </w:rPr>
              <w:t xml:space="preserve">how to </w:t>
            </w:r>
            <w:r>
              <w:rPr>
                <w:rFonts w:ascii="Arial" w:hAnsi="Arial" w:cs="Arial"/>
                <w:sz w:val="20"/>
              </w:rPr>
              <w:t>set</w:t>
            </w:r>
            <w:r w:rsidR="009E0C19">
              <w:rPr>
                <w:rFonts w:ascii="Arial" w:hAnsi="Arial" w:cs="Arial"/>
                <w:sz w:val="20"/>
              </w:rPr>
              <w:t xml:space="preserve"> the field</w:t>
            </w:r>
            <w:r>
              <w:rPr>
                <w:rFonts w:ascii="Arial" w:hAnsi="Arial" w:cs="Arial"/>
                <w:sz w:val="20"/>
              </w:rPr>
              <w:t xml:space="preserve"> value is </w:t>
            </w:r>
            <w:r w:rsidR="009E0C19">
              <w:rPr>
                <w:rFonts w:ascii="Arial" w:hAnsi="Arial" w:cs="Arial"/>
                <w:sz w:val="20"/>
              </w:rPr>
              <w:t>at the transmitter.</w:t>
            </w:r>
            <w:r w:rsidR="005C30ED">
              <w:rPr>
                <w:rFonts w:ascii="Arial" w:hAnsi="Arial" w:cs="Arial"/>
                <w:sz w:val="20"/>
              </w:rPr>
              <w:t xml:space="preserve"> </w:t>
            </w:r>
            <w:r w:rsidR="00843902">
              <w:rPr>
                <w:rFonts w:ascii="Arial" w:hAnsi="Arial" w:cs="Arial"/>
                <w:sz w:val="20"/>
              </w:rPr>
              <w:t xml:space="preserve">“Disregard” and “Validate” and the corresponding receiver </w:t>
            </w:r>
            <w:proofErr w:type="spellStart"/>
            <w:r w:rsidR="00843902">
              <w:rPr>
                <w:rFonts w:ascii="Arial" w:hAnsi="Arial" w:cs="Arial"/>
                <w:sz w:val="20"/>
              </w:rPr>
              <w:t>behaviors</w:t>
            </w:r>
            <w:proofErr w:type="spellEnd"/>
            <w:r w:rsidR="00843902">
              <w:rPr>
                <w:rFonts w:ascii="Arial" w:hAnsi="Arial" w:cs="Arial"/>
                <w:sz w:val="20"/>
              </w:rPr>
              <w:t xml:space="preserve"> are defined in the beginning of this subclause, they’re no longer verbs. </w:t>
            </w:r>
            <w:r w:rsidR="005D6FD7">
              <w:rPr>
                <w:rFonts w:ascii="Arial" w:hAnsi="Arial" w:cs="Arial"/>
                <w:sz w:val="20"/>
              </w:rPr>
              <w:t>Therefore, change “Disregard” to “treat as Disregard”.</w:t>
            </w:r>
            <w:r w:rsidR="00843902">
              <w:rPr>
                <w:rFonts w:ascii="Arial" w:hAnsi="Arial" w:cs="Arial"/>
                <w:sz w:val="20"/>
              </w:rPr>
              <w:t xml:space="preserve"> </w:t>
            </w:r>
            <w:r w:rsidR="0063671A">
              <w:rPr>
                <w:rFonts w:ascii="Arial" w:hAnsi="Arial" w:cs="Arial"/>
                <w:sz w:val="20"/>
              </w:rPr>
              <w:t>The entire phrase is c</w:t>
            </w:r>
            <w:r w:rsidR="005C30ED">
              <w:rPr>
                <w:rFonts w:ascii="Arial" w:hAnsi="Arial" w:cs="Arial"/>
                <w:sz w:val="20"/>
              </w:rPr>
              <w:t>hange</w:t>
            </w:r>
            <w:r w:rsidR="0063671A">
              <w:rPr>
                <w:rFonts w:ascii="Arial" w:hAnsi="Arial" w:cs="Arial"/>
                <w:sz w:val="20"/>
              </w:rPr>
              <w:t>d</w:t>
            </w:r>
            <w:r w:rsidR="005C30ED">
              <w:rPr>
                <w:rFonts w:ascii="Arial" w:hAnsi="Arial" w:cs="Arial"/>
                <w:sz w:val="20"/>
              </w:rPr>
              <w:t xml:space="preserve"> </w:t>
            </w:r>
            <w:r w:rsidR="00885CCB">
              <w:rPr>
                <w:rFonts w:ascii="Arial" w:hAnsi="Arial" w:cs="Arial"/>
                <w:sz w:val="20"/>
              </w:rPr>
              <w:t xml:space="preserve">to </w:t>
            </w:r>
            <w:r w:rsidR="005C30ED">
              <w:rPr>
                <w:rFonts w:ascii="Arial" w:hAnsi="Arial" w:cs="Arial"/>
                <w:sz w:val="20"/>
              </w:rPr>
              <w:t xml:space="preserve">“Set to </w:t>
            </w:r>
            <w:r w:rsidR="00885CCB">
              <w:rPr>
                <w:rFonts w:ascii="Arial" w:hAnsi="Arial" w:cs="Arial"/>
                <w:sz w:val="20"/>
              </w:rPr>
              <w:t>all 1s and treat it as Disregard” for better clarity. Also change other similar instances for Disregard/Validate fields.</w:t>
            </w:r>
          </w:p>
          <w:p w14:paraId="0E7C70BE" w14:textId="77777777" w:rsidR="00933B65" w:rsidRDefault="00933B65" w:rsidP="00AF3A7F">
            <w:pPr>
              <w:rPr>
                <w:rFonts w:ascii="Arial" w:hAnsi="Arial" w:cs="Arial"/>
                <w:sz w:val="20"/>
              </w:rPr>
            </w:pPr>
          </w:p>
          <w:p w14:paraId="0C4A87CA" w14:textId="77777777" w:rsidR="00FC742E" w:rsidRDefault="00933B65" w:rsidP="00AF3A7F">
            <w:pPr>
              <w:rPr>
                <w:rFonts w:ascii="Arial" w:hAnsi="Arial" w:cs="Arial"/>
                <w:sz w:val="20"/>
              </w:rPr>
            </w:pPr>
            <w:r>
              <w:rPr>
                <w:rFonts w:ascii="Arial" w:hAnsi="Arial" w:cs="Arial"/>
                <w:sz w:val="20"/>
              </w:rPr>
              <w:t xml:space="preserve">Note to editor: </w:t>
            </w:r>
            <w:r w:rsidR="00C456EA">
              <w:rPr>
                <w:rFonts w:ascii="Arial" w:hAnsi="Arial" w:cs="Arial"/>
                <w:sz w:val="20"/>
              </w:rPr>
              <w:t xml:space="preserve">Please make the following changes: </w:t>
            </w:r>
          </w:p>
          <w:p w14:paraId="3E788FBA" w14:textId="77777777" w:rsidR="00FC742E" w:rsidRDefault="00FC742E" w:rsidP="00AF3A7F">
            <w:pPr>
              <w:rPr>
                <w:rFonts w:ascii="Arial" w:hAnsi="Arial" w:cs="Arial"/>
                <w:sz w:val="20"/>
              </w:rPr>
            </w:pPr>
          </w:p>
          <w:p w14:paraId="18AA8B23" w14:textId="240A799C" w:rsidR="00FC742E" w:rsidRDefault="00933B65" w:rsidP="00AF3A7F">
            <w:pPr>
              <w:rPr>
                <w:rFonts w:ascii="Arial" w:hAnsi="Arial" w:cs="Arial"/>
                <w:sz w:val="20"/>
              </w:rPr>
            </w:pPr>
            <w:r>
              <w:rPr>
                <w:rFonts w:ascii="Arial" w:hAnsi="Arial" w:cs="Arial"/>
                <w:sz w:val="20"/>
              </w:rPr>
              <w:t>Change “Set to all 1s and Disregard” to “Set to all 1s and treat it as Disregard</w:t>
            </w:r>
            <w:r w:rsidR="0027359D">
              <w:rPr>
                <w:rFonts w:ascii="Arial" w:hAnsi="Arial" w:cs="Arial"/>
                <w:sz w:val="20"/>
              </w:rPr>
              <w:t>” for the following locations in 802.11be spec draft D1.</w:t>
            </w:r>
            <w:r w:rsidR="0078366A">
              <w:rPr>
                <w:rFonts w:ascii="Arial" w:hAnsi="Arial" w:cs="Arial"/>
                <w:sz w:val="20"/>
              </w:rPr>
              <w:t>4</w:t>
            </w:r>
            <w:r w:rsidR="0027359D">
              <w:rPr>
                <w:rFonts w:ascii="Arial" w:hAnsi="Arial" w:cs="Arial"/>
                <w:sz w:val="20"/>
              </w:rPr>
              <w:t xml:space="preserve">: </w:t>
            </w:r>
            <w:r w:rsidR="00DC7941">
              <w:rPr>
                <w:rFonts w:ascii="Arial" w:hAnsi="Arial" w:cs="Arial"/>
                <w:sz w:val="20"/>
              </w:rPr>
              <w:t>P5</w:t>
            </w:r>
            <w:r w:rsidR="000543F2">
              <w:rPr>
                <w:rFonts w:ascii="Arial" w:hAnsi="Arial" w:cs="Arial"/>
                <w:sz w:val="20"/>
              </w:rPr>
              <w:t>59</w:t>
            </w:r>
            <w:r w:rsidR="00DC7941">
              <w:rPr>
                <w:rFonts w:ascii="Arial" w:hAnsi="Arial" w:cs="Arial"/>
                <w:sz w:val="20"/>
              </w:rPr>
              <w:t>L7</w:t>
            </w:r>
            <w:r w:rsidR="00617352">
              <w:rPr>
                <w:rFonts w:ascii="Arial" w:hAnsi="Arial" w:cs="Arial"/>
                <w:sz w:val="20"/>
              </w:rPr>
              <w:t>, P5</w:t>
            </w:r>
            <w:r w:rsidR="0078366A">
              <w:rPr>
                <w:rFonts w:ascii="Arial" w:hAnsi="Arial" w:cs="Arial"/>
                <w:sz w:val="20"/>
              </w:rPr>
              <w:t>7</w:t>
            </w:r>
            <w:r w:rsidR="00617352">
              <w:rPr>
                <w:rFonts w:ascii="Arial" w:hAnsi="Arial" w:cs="Arial"/>
                <w:sz w:val="20"/>
              </w:rPr>
              <w:t>0L</w:t>
            </w:r>
            <w:r w:rsidR="0078366A">
              <w:rPr>
                <w:rFonts w:ascii="Arial" w:hAnsi="Arial" w:cs="Arial"/>
                <w:sz w:val="20"/>
              </w:rPr>
              <w:t>26</w:t>
            </w:r>
            <w:r w:rsidR="00617352">
              <w:rPr>
                <w:rFonts w:ascii="Arial" w:hAnsi="Arial" w:cs="Arial"/>
                <w:sz w:val="20"/>
              </w:rPr>
              <w:t>/</w:t>
            </w:r>
            <w:r w:rsidR="0078366A">
              <w:rPr>
                <w:rFonts w:ascii="Arial" w:hAnsi="Arial" w:cs="Arial"/>
                <w:sz w:val="20"/>
              </w:rPr>
              <w:t>30</w:t>
            </w:r>
            <w:r w:rsidR="00DC7941">
              <w:rPr>
                <w:rFonts w:ascii="Arial" w:hAnsi="Arial" w:cs="Arial"/>
                <w:sz w:val="20"/>
              </w:rPr>
              <w:t xml:space="preserve"> (corresponding to the following locations in 802.11be spec draft D1.0: P411L7</w:t>
            </w:r>
            <w:r w:rsidR="00617352">
              <w:rPr>
                <w:rFonts w:ascii="Arial" w:hAnsi="Arial" w:cs="Arial"/>
                <w:sz w:val="20"/>
              </w:rPr>
              <w:t xml:space="preserve">, </w:t>
            </w:r>
            <w:r w:rsidR="004442E9">
              <w:rPr>
                <w:rFonts w:ascii="Arial" w:hAnsi="Arial" w:cs="Arial"/>
                <w:sz w:val="20"/>
              </w:rPr>
              <w:t>P423L35/39</w:t>
            </w:r>
            <w:r w:rsidR="008874A3">
              <w:rPr>
                <w:rFonts w:ascii="Arial" w:hAnsi="Arial" w:cs="Arial"/>
                <w:sz w:val="20"/>
              </w:rPr>
              <w:t>)</w:t>
            </w:r>
            <w:r w:rsidR="0027359D">
              <w:rPr>
                <w:rFonts w:ascii="Arial" w:hAnsi="Arial" w:cs="Arial"/>
                <w:sz w:val="20"/>
              </w:rPr>
              <w:t>.</w:t>
            </w:r>
          </w:p>
          <w:p w14:paraId="18CE56A9" w14:textId="77777777" w:rsidR="00FC742E" w:rsidRDefault="00FC742E" w:rsidP="00AF3A7F">
            <w:pPr>
              <w:rPr>
                <w:rFonts w:ascii="Arial" w:hAnsi="Arial" w:cs="Arial"/>
                <w:sz w:val="20"/>
              </w:rPr>
            </w:pPr>
          </w:p>
          <w:p w14:paraId="5ECCF75C" w14:textId="5BC165C7" w:rsidR="00F63F6C" w:rsidRDefault="0068284D" w:rsidP="00AF3A7F">
            <w:pPr>
              <w:rPr>
                <w:rFonts w:ascii="Arial" w:hAnsi="Arial" w:cs="Arial"/>
                <w:sz w:val="20"/>
              </w:rPr>
            </w:pPr>
            <w:r>
              <w:rPr>
                <w:rFonts w:ascii="Arial" w:hAnsi="Arial" w:cs="Arial"/>
                <w:sz w:val="20"/>
              </w:rPr>
              <w:t>Change “</w:t>
            </w:r>
            <w:r w:rsidR="00574B71" w:rsidRPr="00574B71">
              <w:rPr>
                <w:rFonts w:ascii="Arial" w:hAnsi="Arial" w:cs="Arial"/>
                <w:sz w:val="20"/>
              </w:rPr>
              <w:t>Set to the value of the TXVECTOR parameter TB_DISREGARD_IN_USIG1 and Disregard</w:t>
            </w:r>
            <w:r>
              <w:rPr>
                <w:rFonts w:ascii="Arial" w:hAnsi="Arial" w:cs="Arial"/>
                <w:sz w:val="20"/>
              </w:rPr>
              <w:t>”</w:t>
            </w:r>
            <w:r w:rsidR="00574B71">
              <w:rPr>
                <w:rFonts w:ascii="Arial" w:hAnsi="Arial" w:cs="Arial"/>
                <w:sz w:val="20"/>
              </w:rPr>
              <w:t xml:space="preserve"> to “</w:t>
            </w:r>
            <w:r w:rsidR="00574B71" w:rsidRPr="00574B71">
              <w:rPr>
                <w:rFonts w:ascii="Arial" w:hAnsi="Arial" w:cs="Arial"/>
                <w:sz w:val="20"/>
              </w:rPr>
              <w:t xml:space="preserve">Set to the value of the TXVECTOR parameter TB_DISREGARD_IN_USIG1 and </w:t>
            </w:r>
            <w:r w:rsidR="00574B71">
              <w:rPr>
                <w:rFonts w:ascii="Arial" w:hAnsi="Arial" w:cs="Arial"/>
                <w:sz w:val="20"/>
              </w:rPr>
              <w:t xml:space="preserve">treat it as </w:t>
            </w:r>
            <w:r w:rsidR="00574B71" w:rsidRPr="00574B71">
              <w:rPr>
                <w:rFonts w:ascii="Arial" w:hAnsi="Arial" w:cs="Arial"/>
                <w:sz w:val="20"/>
              </w:rPr>
              <w:t>Disregard</w:t>
            </w:r>
            <w:r w:rsidR="00574B71">
              <w:rPr>
                <w:rFonts w:ascii="Arial" w:hAnsi="Arial" w:cs="Arial"/>
                <w:sz w:val="20"/>
              </w:rPr>
              <w:t xml:space="preserve">” </w:t>
            </w:r>
            <w:r w:rsidR="00AC1957">
              <w:rPr>
                <w:rFonts w:ascii="Arial" w:hAnsi="Arial" w:cs="Arial"/>
                <w:sz w:val="20"/>
              </w:rPr>
              <w:t>in P5</w:t>
            </w:r>
            <w:r w:rsidR="0024173C">
              <w:rPr>
                <w:rFonts w:ascii="Arial" w:hAnsi="Arial" w:cs="Arial"/>
                <w:sz w:val="20"/>
              </w:rPr>
              <w:t>66</w:t>
            </w:r>
            <w:r w:rsidR="00AC1957">
              <w:rPr>
                <w:rFonts w:ascii="Arial" w:hAnsi="Arial" w:cs="Arial"/>
                <w:sz w:val="20"/>
              </w:rPr>
              <w:t>L</w:t>
            </w:r>
            <w:r w:rsidR="0024173C">
              <w:rPr>
                <w:rFonts w:ascii="Arial" w:hAnsi="Arial" w:cs="Arial"/>
                <w:sz w:val="20"/>
              </w:rPr>
              <w:t>57</w:t>
            </w:r>
            <w:r w:rsidR="00574B71">
              <w:rPr>
                <w:rFonts w:ascii="Arial" w:hAnsi="Arial" w:cs="Arial"/>
                <w:sz w:val="20"/>
              </w:rPr>
              <w:t xml:space="preserve"> in 802.11be spec draft D1.</w:t>
            </w:r>
            <w:r w:rsidR="0024173C">
              <w:rPr>
                <w:rFonts w:ascii="Arial" w:hAnsi="Arial" w:cs="Arial"/>
                <w:sz w:val="20"/>
              </w:rPr>
              <w:t>4</w:t>
            </w:r>
            <w:r w:rsidR="00574B71">
              <w:rPr>
                <w:rFonts w:ascii="Arial" w:hAnsi="Arial" w:cs="Arial"/>
                <w:sz w:val="20"/>
              </w:rPr>
              <w:t xml:space="preserve"> </w:t>
            </w:r>
            <w:r w:rsidR="00574B71">
              <w:rPr>
                <w:rFonts w:ascii="Arial" w:hAnsi="Arial" w:cs="Arial"/>
                <w:sz w:val="20"/>
              </w:rPr>
              <w:lastRenderedPageBreak/>
              <w:t xml:space="preserve">(corresponding to </w:t>
            </w:r>
            <w:r w:rsidR="00F63F6C">
              <w:rPr>
                <w:rFonts w:ascii="Arial" w:hAnsi="Arial" w:cs="Arial"/>
                <w:sz w:val="20"/>
              </w:rPr>
              <w:t xml:space="preserve">P419L7 </w:t>
            </w:r>
            <w:r w:rsidR="00574B71">
              <w:rPr>
                <w:rFonts w:ascii="Arial" w:hAnsi="Arial" w:cs="Arial"/>
                <w:sz w:val="20"/>
              </w:rPr>
              <w:t>in 802.11be spec draft D1.0).</w:t>
            </w:r>
          </w:p>
          <w:p w14:paraId="74C5C4E9" w14:textId="0779F4AD" w:rsidR="00F63F6C" w:rsidRDefault="00F63F6C" w:rsidP="00AF3A7F">
            <w:pPr>
              <w:rPr>
                <w:rFonts w:ascii="Arial" w:hAnsi="Arial" w:cs="Arial"/>
                <w:sz w:val="20"/>
              </w:rPr>
            </w:pPr>
          </w:p>
          <w:p w14:paraId="6CAC4B97" w14:textId="2F118DAD" w:rsidR="00CD1395" w:rsidRDefault="00CD1395" w:rsidP="00AF3A7F">
            <w:pPr>
              <w:rPr>
                <w:rFonts w:ascii="Arial" w:hAnsi="Arial" w:cs="Arial"/>
                <w:sz w:val="20"/>
              </w:rPr>
            </w:pPr>
            <w:r>
              <w:rPr>
                <w:rFonts w:ascii="Arial" w:hAnsi="Arial" w:cs="Arial"/>
                <w:sz w:val="20"/>
              </w:rPr>
              <w:t>Change “</w:t>
            </w:r>
            <w:r w:rsidRPr="00CD1395">
              <w:rPr>
                <w:rFonts w:ascii="Arial" w:hAnsi="Arial" w:cs="Arial"/>
                <w:sz w:val="20"/>
              </w:rPr>
              <w:t>Set to the value of the TXVECTOR parameter TB_DISREGARD_IN_USIG2 and Disregard</w:t>
            </w:r>
            <w:r>
              <w:rPr>
                <w:rFonts w:ascii="Arial" w:hAnsi="Arial" w:cs="Arial"/>
                <w:sz w:val="20"/>
              </w:rPr>
              <w:t>” to “</w:t>
            </w:r>
            <w:r w:rsidRPr="00CD1395">
              <w:rPr>
                <w:rFonts w:ascii="Arial" w:hAnsi="Arial" w:cs="Arial"/>
                <w:sz w:val="20"/>
              </w:rPr>
              <w:t xml:space="preserve">Set to the value of the TXVECTOR parameter TB_DISREGARD_IN_USIG2 and </w:t>
            </w:r>
            <w:r>
              <w:rPr>
                <w:rFonts w:ascii="Arial" w:hAnsi="Arial" w:cs="Arial"/>
                <w:sz w:val="20"/>
              </w:rPr>
              <w:t xml:space="preserve">treat it as </w:t>
            </w:r>
            <w:r w:rsidRPr="00CD1395">
              <w:rPr>
                <w:rFonts w:ascii="Arial" w:hAnsi="Arial" w:cs="Arial"/>
                <w:sz w:val="20"/>
              </w:rPr>
              <w:t>Disregard</w:t>
            </w:r>
            <w:r>
              <w:rPr>
                <w:rFonts w:ascii="Arial" w:hAnsi="Arial" w:cs="Arial"/>
                <w:sz w:val="20"/>
              </w:rPr>
              <w:t xml:space="preserve">” </w:t>
            </w:r>
            <w:r w:rsidR="00173B5A">
              <w:rPr>
                <w:rFonts w:ascii="Arial" w:hAnsi="Arial" w:cs="Arial"/>
                <w:sz w:val="20"/>
              </w:rPr>
              <w:t>in P5</w:t>
            </w:r>
            <w:r w:rsidR="00AF42BC">
              <w:rPr>
                <w:rFonts w:ascii="Arial" w:hAnsi="Arial" w:cs="Arial"/>
                <w:sz w:val="20"/>
              </w:rPr>
              <w:t>69</w:t>
            </w:r>
            <w:r w:rsidR="00173B5A">
              <w:rPr>
                <w:rFonts w:ascii="Arial" w:hAnsi="Arial" w:cs="Arial"/>
                <w:sz w:val="20"/>
              </w:rPr>
              <w:t>L</w:t>
            </w:r>
            <w:r w:rsidR="00AF42BC">
              <w:rPr>
                <w:rFonts w:ascii="Arial" w:hAnsi="Arial" w:cs="Arial"/>
                <w:sz w:val="20"/>
              </w:rPr>
              <w:t>7</w:t>
            </w:r>
            <w:r w:rsidR="00173B5A">
              <w:rPr>
                <w:rFonts w:ascii="Arial" w:hAnsi="Arial" w:cs="Arial"/>
                <w:sz w:val="20"/>
              </w:rPr>
              <w:t xml:space="preserve"> in 802.11be spec draft D1.</w:t>
            </w:r>
            <w:r w:rsidR="00AF42BC">
              <w:rPr>
                <w:rFonts w:ascii="Arial" w:hAnsi="Arial" w:cs="Arial"/>
                <w:sz w:val="20"/>
              </w:rPr>
              <w:t>4</w:t>
            </w:r>
            <w:r w:rsidR="00173B5A">
              <w:rPr>
                <w:rFonts w:ascii="Arial" w:hAnsi="Arial" w:cs="Arial"/>
                <w:sz w:val="20"/>
              </w:rPr>
              <w:t xml:space="preserve"> (corresponding to P4</w:t>
            </w:r>
            <w:r w:rsidR="00F723A8">
              <w:rPr>
                <w:rFonts w:ascii="Arial" w:hAnsi="Arial" w:cs="Arial"/>
                <w:sz w:val="20"/>
              </w:rPr>
              <w:t>22</w:t>
            </w:r>
            <w:r w:rsidR="00173B5A">
              <w:rPr>
                <w:rFonts w:ascii="Arial" w:hAnsi="Arial" w:cs="Arial"/>
                <w:sz w:val="20"/>
              </w:rPr>
              <w:t>L</w:t>
            </w:r>
            <w:r w:rsidR="00F723A8">
              <w:rPr>
                <w:rFonts w:ascii="Arial" w:hAnsi="Arial" w:cs="Arial"/>
                <w:sz w:val="20"/>
              </w:rPr>
              <w:t>7</w:t>
            </w:r>
            <w:r w:rsidR="00173B5A">
              <w:rPr>
                <w:rFonts w:ascii="Arial" w:hAnsi="Arial" w:cs="Arial"/>
                <w:sz w:val="20"/>
              </w:rPr>
              <w:t xml:space="preserve"> in 802.11be spec draft D1.0)</w:t>
            </w:r>
            <w:r w:rsidR="00F723A8">
              <w:rPr>
                <w:rFonts w:ascii="Arial" w:hAnsi="Arial" w:cs="Arial"/>
                <w:sz w:val="20"/>
              </w:rPr>
              <w:t>.</w:t>
            </w:r>
          </w:p>
          <w:p w14:paraId="39229883" w14:textId="77777777" w:rsidR="00CD1395" w:rsidRDefault="00CD1395" w:rsidP="00AF3A7F">
            <w:pPr>
              <w:rPr>
                <w:rFonts w:ascii="Arial" w:hAnsi="Arial" w:cs="Arial"/>
                <w:sz w:val="20"/>
              </w:rPr>
            </w:pPr>
          </w:p>
          <w:p w14:paraId="376ECC2F" w14:textId="16C1E53B" w:rsidR="00F63F6C" w:rsidRDefault="00B84CE9" w:rsidP="00AF3A7F">
            <w:pPr>
              <w:rPr>
                <w:rFonts w:ascii="Arial" w:hAnsi="Arial" w:cs="Arial"/>
                <w:sz w:val="20"/>
              </w:rPr>
            </w:pPr>
            <w:r>
              <w:rPr>
                <w:rFonts w:ascii="Arial" w:hAnsi="Arial" w:cs="Arial"/>
                <w:sz w:val="20"/>
              </w:rPr>
              <w:t>Change “Set to 1 and Validate” to “Set to 1 and treat it as Validate</w:t>
            </w:r>
            <w:r w:rsidR="00885CCB">
              <w:rPr>
                <w:rFonts w:ascii="Arial" w:hAnsi="Arial" w:cs="Arial"/>
                <w:sz w:val="20"/>
              </w:rPr>
              <w:t>”</w:t>
            </w:r>
            <w:r w:rsidR="00844BC6">
              <w:rPr>
                <w:rFonts w:ascii="Arial" w:hAnsi="Arial" w:cs="Arial"/>
                <w:sz w:val="20"/>
              </w:rPr>
              <w:t xml:space="preserve"> for the following locations in 802.11be spec draft D1.</w:t>
            </w:r>
            <w:r w:rsidR="00BE6CCE">
              <w:rPr>
                <w:rFonts w:ascii="Arial" w:hAnsi="Arial" w:cs="Arial"/>
                <w:sz w:val="20"/>
              </w:rPr>
              <w:t>4</w:t>
            </w:r>
            <w:r w:rsidR="00844BC6">
              <w:rPr>
                <w:rFonts w:ascii="Arial" w:hAnsi="Arial" w:cs="Arial"/>
                <w:sz w:val="20"/>
              </w:rPr>
              <w:t>:</w:t>
            </w:r>
            <w:r w:rsidR="006A1B20">
              <w:rPr>
                <w:rFonts w:ascii="Arial" w:hAnsi="Arial" w:cs="Arial"/>
                <w:sz w:val="20"/>
              </w:rPr>
              <w:t xml:space="preserve"> P5</w:t>
            </w:r>
            <w:r w:rsidR="0043319D">
              <w:rPr>
                <w:rFonts w:ascii="Arial" w:hAnsi="Arial" w:cs="Arial"/>
                <w:sz w:val="20"/>
              </w:rPr>
              <w:t>59</w:t>
            </w:r>
            <w:r w:rsidR="006A1B20">
              <w:rPr>
                <w:rFonts w:ascii="Arial" w:hAnsi="Arial" w:cs="Arial"/>
                <w:sz w:val="20"/>
              </w:rPr>
              <w:t>L</w:t>
            </w:r>
            <w:r w:rsidR="00295CF1">
              <w:rPr>
                <w:rFonts w:ascii="Arial" w:hAnsi="Arial" w:cs="Arial"/>
                <w:sz w:val="20"/>
              </w:rPr>
              <w:t>11/38</w:t>
            </w:r>
            <w:r w:rsidR="00076152">
              <w:rPr>
                <w:rFonts w:ascii="Arial" w:hAnsi="Arial" w:cs="Arial"/>
                <w:sz w:val="20"/>
              </w:rPr>
              <w:t>, P5</w:t>
            </w:r>
            <w:r w:rsidR="00BE6CCE">
              <w:rPr>
                <w:rFonts w:ascii="Arial" w:hAnsi="Arial" w:cs="Arial"/>
                <w:sz w:val="20"/>
              </w:rPr>
              <w:t>60</w:t>
            </w:r>
            <w:r w:rsidR="00076152">
              <w:rPr>
                <w:rFonts w:ascii="Arial" w:hAnsi="Arial" w:cs="Arial"/>
                <w:sz w:val="20"/>
              </w:rPr>
              <w:t>L56</w:t>
            </w:r>
            <w:r w:rsidR="00844BC6">
              <w:rPr>
                <w:rFonts w:ascii="Arial" w:hAnsi="Arial" w:cs="Arial"/>
                <w:sz w:val="20"/>
              </w:rPr>
              <w:t xml:space="preserve"> (corresponding to the following locations in 802.11be spec draft D1.0: </w:t>
            </w:r>
            <w:r w:rsidR="00295CF1">
              <w:rPr>
                <w:rFonts w:ascii="Arial" w:hAnsi="Arial" w:cs="Arial"/>
                <w:sz w:val="20"/>
              </w:rPr>
              <w:t>P411L11/38</w:t>
            </w:r>
            <w:r w:rsidR="00076152">
              <w:rPr>
                <w:rFonts w:ascii="Arial" w:hAnsi="Arial" w:cs="Arial"/>
                <w:sz w:val="20"/>
              </w:rPr>
              <w:t>, P412L5</w:t>
            </w:r>
            <w:r w:rsidR="001730C0">
              <w:rPr>
                <w:rFonts w:ascii="Arial" w:hAnsi="Arial" w:cs="Arial"/>
                <w:sz w:val="20"/>
              </w:rPr>
              <w:t>4</w:t>
            </w:r>
            <w:r w:rsidR="00844BC6">
              <w:rPr>
                <w:rFonts w:ascii="Arial" w:hAnsi="Arial" w:cs="Arial"/>
                <w:sz w:val="20"/>
              </w:rPr>
              <w:t>).</w:t>
            </w:r>
          </w:p>
          <w:p w14:paraId="6A15B71C" w14:textId="77777777" w:rsidR="00F63F6C" w:rsidRDefault="00F63F6C" w:rsidP="00AF3A7F">
            <w:pPr>
              <w:rPr>
                <w:rFonts w:ascii="Arial" w:hAnsi="Arial" w:cs="Arial"/>
                <w:sz w:val="20"/>
              </w:rPr>
            </w:pPr>
          </w:p>
          <w:p w14:paraId="3C1A2CB7" w14:textId="7BFCCB10" w:rsidR="0065235F" w:rsidRDefault="00F45308" w:rsidP="00AF3A7F">
            <w:pPr>
              <w:rPr>
                <w:rFonts w:ascii="Arial" w:hAnsi="Arial" w:cs="Arial"/>
                <w:sz w:val="20"/>
              </w:rPr>
            </w:pPr>
            <w:r>
              <w:rPr>
                <w:rFonts w:ascii="Arial" w:hAnsi="Arial" w:cs="Arial"/>
                <w:sz w:val="20"/>
              </w:rPr>
              <w:t>Change “</w:t>
            </w:r>
            <w:r w:rsidR="003D1E75" w:rsidRPr="003D1E75">
              <w:rPr>
                <w:rFonts w:ascii="Arial" w:hAnsi="Arial" w:cs="Arial"/>
                <w:sz w:val="20"/>
              </w:rPr>
              <w:t>Set to the value of the TXVECTOR parameter TB_VALIDATE_IN_USIG2 and Validate</w:t>
            </w:r>
            <w:r>
              <w:rPr>
                <w:rFonts w:ascii="Arial" w:hAnsi="Arial" w:cs="Arial"/>
                <w:sz w:val="20"/>
              </w:rPr>
              <w:t>” to “</w:t>
            </w:r>
            <w:r w:rsidR="003D1E75" w:rsidRPr="003D1E75">
              <w:rPr>
                <w:rFonts w:ascii="Arial" w:hAnsi="Arial" w:cs="Arial"/>
                <w:sz w:val="20"/>
              </w:rPr>
              <w:t xml:space="preserve">Set to the value of the TXVECTOR parameter TB_VALIDATE_IN_USIG2 and </w:t>
            </w:r>
            <w:r w:rsidR="003D1E75">
              <w:rPr>
                <w:rFonts w:ascii="Arial" w:hAnsi="Arial" w:cs="Arial"/>
                <w:sz w:val="20"/>
              </w:rPr>
              <w:t xml:space="preserve">treat it as </w:t>
            </w:r>
            <w:r w:rsidR="003D1E75" w:rsidRPr="003D1E75">
              <w:rPr>
                <w:rFonts w:ascii="Arial" w:hAnsi="Arial" w:cs="Arial"/>
                <w:sz w:val="20"/>
              </w:rPr>
              <w:t>Validate</w:t>
            </w:r>
            <w:r>
              <w:rPr>
                <w:rFonts w:ascii="Arial" w:hAnsi="Arial" w:cs="Arial"/>
                <w:sz w:val="20"/>
              </w:rPr>
              <w:t>”</w:t>
            </w:r>
            <w:r w:rsidR="003D1E75">
              <w:rPr>
                <w:rFonts w:ascii="Arial" w:hAnsi="Arial" w:cs="Arial"/>
                <w:sz w:val="20"/>
              </w:rPr>
              <w:t xml:space="preserve"> </w:t>
            </w:r>
            <w:r w:rsidR="00F63F6C">
              <w:rPr>
                <w:rFonts w:ascii="Arial" w:hAnsi="Arial" w:cs="Arial"/>
                <w:sz w:val="20"/>
              </w:rPr>
              <w:t>in P5</w:t>
            </w:r>
            <w:r w:rsidR="001B1DF2">
              <w:rPr>
                <w:rFonts w:ascii="Arial" w:hAnsi="Arial" w:cs="Arial"/>
                <w:sz w:val="20"/>
              </w:rPr>
              <w:t>67</w:t>
            </w:r>
            <w:r w:rsidR="00F63F6C">
              <w:rPr>
                <w:rFonts w:ascii="Arial" w:hAnsi="Arial" w:cs="Arial"/>
                <w:sz w:val="20"/>
              </w:rPr>
              <w:t>L</w:t>
            </w:r>
            <w:r w:rsidR="001B1DF2">
              <w:rPr>
                <w:rFonts w:ascii="Arial" w:hAnsi="Arial" w:cs="Arial"/>
                <w:sz w:val="20"/>
              </w:rPr>
              <w:t>17</w:t>
            </w:r>
            <w:r w:rsidR="003D1E75">
              <w:rPr>
                <w:rFonts w:ascii="Arial" w:hAnsi="Arial" w:cs="Arial"/>
                <w:sz w:val="20"/>
              </w:rPr>
              <w:t xml:space="preserve"> in 802.11be spec draft D1.</w:t>
            </w:r>
            <w:r w:rsidR="001B1DF2">
              <w:rPr>
                <w:rFonts w:ascii="Arial" w:hAnsi="Arial" w:cs="Arial"/>
                <w:sz w:val="20"/>
              </w:rPr>
              <w:t>4</w:t>
            </w:r>
            <w:r w:rsidR="003D1E75">
              <w:rPr>
                <w:rFonts w:ascii="Arial" w:hAnsi="Arial" w:cs="Arial"/>
                <w:sz w:val="20"/>
              </w:rPr>
              <w:t xml:space="preserve"> (corresponding to </w:t>
            </w:r>
            <w:r w:rsidR="00F63F6C">
              <w:rPr>
                <w:rFonts w:ascii="Arial" w:hAnsi="Arial" w:cs="Arial"/>
                <w:sz w:val="20"/>
              </w:rPr>
              <w:t>P419L29</w:t>
            </w:r>
            <w:r w:rsidR="003D1E75">
              <w:rPr>
                <w:rFonts w:ascii="Arial" w:hAnsi="Arial" w:cs="Arial"/>
                <w:sz w:val="20"/>
              </w:rPr>
              <w:t xml:space="preserve"> in 802.11be spec draft D1.0)</w:t>
            </w:r>
            <w:r w:rsidR="00173B5A">
              <w:rPr>
                <w:rFonts w:ascii="Arial" w:hAnsi="Arial" w:cs="Arial"/>
                <w:sz w:val="20"/>
              </w:rPr>
              <w:t>.</w:t>
            </w:r>
          </w:p>
          <w:p w14:paraId="53324949" w14:textId="77777777" w:rsidR="0065235F" w:rsidRPr="001D296D" w:rsidRDefault="0065235F" w:rsidP="0065235F">
            <w:pPr>
              <w:rPr>
                <w:rFonts w:ascii="Arial" w:hAnsi="Arial" w:cs="Arial"/>
                <w:sz w:val="20"/>
              </w:rPr>
            </w:pPr>
          </w:p>
          <w:p w14:paraId="4B32696F" w14:textId="06EAD9C4" w:rsidR="0065235F" w:rsidRPr="001D296D" w:rsidRDefault="0065235F" w:rsidP="0065235F">
            <w:pPr>
              <w:rPr>
                <w:rFonts w:ascii="Arial" w:hAnsi="Arial" w:cs="Arial"/>
                <w:i/>
                <w:iCs/>
                <w:sz w:val="20"/>
                <w:highlight w:val="yellow"/>
              </w:rPr>
            </w:pPr>
            <w:proofErr w:type="spellStart"/>
            <w:r w:rsidRPr="001D296D">
              <w:rPr>
                <w:rFonts w:ascii="Arial" w:hAnsi="Arial" w:cs="Arial"/>
                <w:i/>
                <w:iCs/>
                <w:sz w:val="20"/>
                <w:highlight w:val="yellow"/>
              </w:rPr>
              <w:t>Tgbe</w:t>
            </w:r>
            <w:proofErr w:type="spellEnd"/>
            <w:r w:rsidRPr="001D296D">
              <w:rPr>
                <w:rFonts w:ascii="Arial" w:hAnsi="Arial" w:cs="Arial"/>
                <w:i/>
                <w:iCs/>
                <w:sz w:val="20"/>
                <w:highlight w:val="yellow"/>
              </w:rPr>
              <w:t xml:space="preserve"> Editor: Please make changes for CID </w:t>
            </w:r>
            <w:r>
              <w:rPr>
                <w:rFonts w:ascii="Arial" w:hAnsi="Arial" w:cs="Arial"/>
                <w:i/>
                <w:iCs/>
                <w:sz w:val="20"/>
                <w:highlight w:val="yellow"/>
              </w:rPr>
              <w:t>7201</w:t>
            </w:r>
            <w:r w:rsidRPr="001D296D">
              <w:rPr>
                <w:rFonts w:ascii="Arial" w:hAnsi="Arial" w:cs="Arial"/>
                <w:i/>
                <w:iCs/>
                <w:sz w:val="20"/>
                <w:highlight w:val="yellow"/>
              </w:rPr>
              <w:t xml:space="preserve"> as shown in the following document</w:t>
            </w:r>
          </w:p>
          <w:p w14:paraId="6803A116" w14:textId="77777777" w:rsidR="0065235F" w:rsidRPr="001D296D" w:rsidRDefault="0065235F" w:rsidP="0065235F">
            <w:pPr>
              <w:rPr>
                <w:rFonts w:ascii="Arial" w:hAnsi="Arial" w:cs="Arial"/>
                <w:i/>
                <w:iCs/>
                <w:sz w:val="20"/>
                <w:highlight w:val="yellow"/>
              </w:rPr>
            </w:pPr>
          </w:p>
          <w:p w14:paraId="5566A88A" w14:textId="6766D0F4" w:rsidR="0065235F" w:rsidRDefault="00BE6CCE" w:rsidP="0065235F">
            <w:pPr>
              <w:rPr>
                <w:rFonts w:ascii="Arial" w:hAnsi="Arial" w:cs="Arial"/>
                <w:sz w:val="20"/>
              </w:rPr>
            </w:pPr>
            <w:hyperlink r:id="rId18" w:history="1">
              <w:r w:rsidR="0044670C" w:rsidRPr="003531B7">
                <w:rPr>
                  <w:rStyle w:val="Hyperlink"/>
                  <w:rFonts w:ascii="Arial" w:hAnsi="Arial" w:cs="Arial"/>
                  <w:i/>
                  <w:iCs/>
                  <w:sz w:val="20"/>
                  <w:highlight w:val="yellow"/>
                </w:rPr>
                <w:t>https://mentor.ieee.org/802.11/dcn/22/11-22-0078-01-00be-cc36-comment-resolution-on-u-sig-part-5.docx</w:t>
              </w:r>
            </w:hyperlink>
          </w:p>
        </w:tc>
      </w:tr>
    </w:tbl>
    <w:p w14:paraId="380BC8CA" w14:textId="4471C1AA" w:rsidR="00661139" w:rsidRDefault="00661139" w:rsidP="00661139">
      <w:pPr>
        <w:pStyle w:val="BodyText0"/>
        <w:kinsoku w:val="0"/>
        <w:overflowPunct w:val="0"/>
        <w:spacing w:before="9"/>
        <w:rPr>
          <w:sz w:val="22"/>
          <w:szCs w:val="22"/>
        </w:rPr>
      </w:pPr>
    </w:p>
    <w:p w14:paraId="05012CD7" w14:textId="77777777" w:rsidR="00291AA1" w:rsidRDefault="00291AA1" w:rsidP="00291AA1">
      <w:pPr>
        <w:rPr>
          <w:b/>
          <w:i/>
          <w:sz w:val="22"/>
          <w:szCs w:val="22"/>
        </w:rPr>
      </w:pPr>
      <w:r w:rsidRPr="004B2833">
        <w:rPr>
          <w:b/>
          <w:i/>
          <w:sz w:val="22"/>
          <w:szCs w:val="22"/>
          <w:highlight w:val="yellow"/>
        </w:rPr>
        <w:t xml:space="preserve">Instructions to the editor: </w:t>
      </w:r>
    </w:p>
    <w:p w14:paraId="1921F2C0" w14:textId="744CE291" w:rsidR="00291AA1" w:rsidRPr="0082172C" w:rsidRDefault="00291AA1" w:rsidP="00291AA1">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sidR="004E1F2E">
        <w:rPr>
          <w:b/>
          <w:sz w:val="20"/>
          <w:highlight w:val="yellow"/>
          <w:lang w:eastAsia="zh-CN"/>
        </w:rPr>
        <w:t>59</w:t>
      </w:r>
      <w:r w:rsidRPr="00291AA1">
        <w:rPr>
          <w:b/>
          <w:sz w:val="20"/>
          <w:highlight w:val="yellow"/>
          <w:lang w:eastAsia="zh-CN"/>
        </w:rPr>
        <w:t>L7</w:t>
      </w:r>
      <w:r w:rsidR="00591EB9">
        <w:rPr>
          <w:b/>
          <w:sz w:val="20"/>
          <w:highlight w:val="yellow"/>
          <w:lang w:eastAsia="zh-CN"/>
        </w:rPr>
        <w:t>-L13</w:t>
      </w:r>
      <w:r w:rsidRPr="0082172C">
        <w:rPr>
          <w:b/>
          <w:sz w:val="20"/>
          <w:highlight w:val="yellow"/>
          <w:lang w:eastAsia="zh-CN"/>
        </w:rPr>
        <w:t xml:space="preserve"> </w:t>
      </w:r>
      <w:r>
        <w:rPr>
          <w:b/>
          <w:sz w:val="20"/>
          <w:highlight w:val="yellow"/>
          <w:lang w:eastAsia="zh-CN"/>
        </w:rPr>
        <w:t>in 802.11be spec draft D1.</w:t>
      </w:r>
      <w:r w:rsidR="004E1F2E">
        <w:rPr>
          <w:b/>
          <w:sz w:val="20"/>
          <w:highlight w:val="yellow"/>
          <w:lang w:eastAsia="zh-CN"/>
        </w:rPr>
        <w:t>4</w:t>
      </w:r>
      <w:r>
        <w:rPr>
          <w:b/>
          <w:sz w:val="20"/>
          <w:highlight w:val="yellow"/>
          <w:lang w:eastAsia="zh-CN"/>
        </w:rPr>
        <w:t xml:space="preserve"> (original P411L7</w:t>
      </w:r>
      <w:r w:rsidR="00591EB9">
        <w:rPr>
          <w:b/>
          <w:sz w:val="20"/>
          <w:highlight w:val="yellow"/>
          <w:lang w:eastAsia="zh-CN"/>
        </w:rPr>
        <w:t>-L13</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7201</w:t>
      </w:r>
      <w:r w:rsidR="00F266BA">
        <w:rPr>
          <w:b/>
          <w:sz w:val="20"/>
          <w:highlight w:val="yellow"/>
          <w:lang w:eastAsia="zh-CN"/>
        </w:rPr>
        <w:t>, 8006</w:t>
      </w:r>
      <w:r w:rsidRPr="0082172C">
        <w:rPr>
          <w:b/>
          <w:sz w:val="20"/>
          <w:highlight w:val="yellow"/>
          <w:lang w:eastAsia="zh-CN"/>
        </w:rPr>
        <w:t>:</w:t>
      </w:r>
    </w:p>
    <w:p w14:paraId="466A5D88" w14:textId="77777777" w:rsidR="00291AA1" w:rsidRDefault="00291AA1" w:rsidP="00291AA1">
      <w:pPr>
        <w:pStyle w:val="BodyText0"/>
        <w:kinsoku w:val="0"/>
        <w:overflowPunct w:val="0"/>
        <w:spacing w:before="9"/>
        <w:rPr>
          <w:sz w:val="17"/>
          <w:szCs w:val="17"/>
        </w:rPr>
      </w:pPr>
    </w:p>
    <w:p w14:paraId="79930391" w14:textId="77777777" w:rsidR="00291AA1" w:rsidRDefault="00291AA1" w:rsidP="00291AA1">
      <w:pPr>
        <w:pStyle w:val="Heading2"/>
        <w:kinsoku w:val="0"/>
        <w:overflowPunct w:val="0"/>
        <w:spacing w:before="189"/>
        <w:ind w:right="1238"/>
        <w:jc w:val="center"/>
        <w:rPr>
          <w:rFonts w:eastAsiaTheme="minorEastAsia"/>
          <w:sz w:val="20"/>
          <w:lang w:val="en-US" w:eastAsia="zh-CN"/>
        </w:rPr>
      </w:pPr>
      <w:r>
        <w:rPr>
          <w:rFonts w:eastAsiaTheme="minorEastAsia"/>
        </w:rPr>
        <w:t>Table</w:t>
      </w:r>
      <w:r>
        <w:rPr>
          <w:rFonts w:eastAsiaTheme="minorEastAsia"/>
          <w:spacing w:val="-3"/>
        </w:rPr>
        <w:t xml:space="preserve"> </w:t>
      </w:r>
      <w:r>
        <w:rPr>
          <w:rFonts w:eastAsiaTheme="minorEastAsia"/>
        </w:rPr>
        <w:t>36-28—U-SIG</w:t>
      </w:r>
      <w:r>
        <w:rPr>
          <w:rFonts w:eastAsiaTheme="minorEastAsia"/>
          <w:spacing w:val="-3"/>
        </w:rPr>
        <w:t xml:space="preserve"> </w:t>
      </w:r>
      <w:r>
        <w:rPr>
          <w:rFonts w:eastAsiaTheme="minorEastAsia"/>
        </w:rPr>
        <w:t>field</w:t>
      </w:r>
      <w:r>
        <w:rPr>
          <w:rFonts w:eastAsiaTheme="minorEastAsia"/>
          <w:spacing w:val="-3"/>
        </w:rPr>
        <w:t xml:space="preserve"> </w:t>
      </w:r>
      <w:r>
        <w:rPr>
          <w:rFonts w:eastAsiaTheme="minorEastAsia"/>
        </w:rPr>
        <w:t>of</w:t>
      </w:r>
      <w:r>
        <w:rPr>
          <w:rFonts w:eastAsiaTheme="minorEastAsia"/>
          <w:spacing w:val="-4"/>
        </w:rPr>
        <w:t xml:space="preserve"> </w:t>
      </w:r>
      <w:r>
        <w:rPr>
          <w:rFonts w:eastAsiaTheme="minorEastAsia"/>
        </w:rPr>
        <w:t>an</w:t>
      </w:r>
      <w:r>
        <w:rPr>
          <w:rFonts w:eastAsiaTheme="minorEastAsia"/>
          <w:spacing w:val="-2"/>
        </w:rPr>
        <w:t xml:space="preserve"> </w:t>
      </w:r>
      <w:r>
        <w:rPr>
          <w:rFonts w:eastAsiaTheme="minorEastAsia"/>
        </w:rPr>
        <w:t>EHT</w:t>
      </w:r>
      <w:r>
        <w:rPr>
          <w:rFonts w:eastAsiaTheme="minorEastAsia"/>
          <w:spacing w:val="-2"/>
        </w:rPr>
        <w:t xml:space="preserve"> </w:t>
      </w:r>
      <w:r>
        <w:rPr>
          <w:rFonts w:eastAsiaTheme="minorEastAsia"/>
        </w:rPr>
        <w:t>MU</w:t>
      </w:r>
      <w:r>
        <w:rPr>
          <w:rFonts w:eastAsiaTheme="minorEastAsia"/>
          <w:spacing w:val="-3"/>
        </w:rPr>
        <w:t xml:space="preserve"> </w:t>
      </w:r>
      <w:r>
        <w:rPr>
          <w:rFonts w:eastAsiaTheme="minorEastAsia"/>
        </w:rPr>
        <w:t>PPDU</w:t>
      </w:r>
    </w:p>
    <w:p w14:paraId="17FCD7BA" w14:textId="77777777" w:rsidR="00291AA1" w:rsidRDefault="00291AA1" w:rsidP="00291AA1">
      <w:pPr>
        <w:pStyle w:val="BodyText0"/>
        <w:kinsoku w:val="0"/>
        <w:overflowPunct w:val="0"/>
        <w:spacing w:before="10"/>
        <w:rPr>
          <w:rFonts w:ascii="Arial" w:eastAsiaTheme="minorEastAsia" w:hAnsi="Arial" w:cs="Arial"/>
          <w:b/>
          <w:bCs/>
          <w:sz w:val="21"/>
          <w:szCs w:val="21"/>
        </w:rPr>
      </w:pPr>
    </w:p>
    <w:tbl>
      <w:tblPr>
        <w:tblW w:w="0" w:type="auto"/>
        <w:tblInd w:w="348" w:type="dxa"/>
        <w:tblLayout w:type="fixed"/>
        <w:tblCellMar>
          <w:left w:w="0" w:type="dxa"/>
          <w:right w:w="0" w:type="dxa"/>
        </w:tblCellMar>
        <w:tblLook w:val="04A0" w:firstRow="1" w:lastRow="0" w:firstColumn="1" w:lastColumn="0" w:noHBand="0" w:noVBand="1"/>
      </w:tblPr>
      <w:tblGrid>
        <w:gridCol w:w="1199"/>
        <w:gridCol w:w="999"/>
        <w:gridCol w:w="2000"/>
        <w:gridCol w:w="900"/>
        <w:gridCol w:w="3601"/>
      </w:tblGrid>
      <w:tr w:rsidR="00291AA1" w14:paraId="0CEE9A6C" w14:textId="77777777" w:rsidTr="00EF2BC9">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59ECAC65" w14:textId="77777777" w:rsidR="00291AA1" w:rsidRDefault="00291AA1" w:rsidP="00EF2BC9">
            <w:pPr>
              <w:pStyle w:val="TableParagraph"/>
              <w:kinsoku w:val="0"/>
              <w:overflowPunct w:val="0"/>
              <w:spacing w:before="104" w:line="228"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679E96E0" w14:textId="77777777" w:rsidR="00291AA1" w:rsidRDefault="00291AA1" w:rsidP="00EF2BC9">
            <w:pPr>
              <w:pStyle w:val="TableParagraph"/>
              <w:kinsoku w:val="0"/>
              <w:overflowPunct w:val="0"/>
              <w:spacing w:before="1" w:line="256" w:lineRule="auto"/>
              <w:rPr>
                <w:rFonts w:ascii="Arial" w:hAnsi="Arial" w:cs="Arial"/>
                <w:b/>
                <w:bCs/>
                <w:sz w:val="17"/>
                <w:szCs w:val="17"/>
              </w:rPr>
            </w:pPr>
          </w:p>
          <w:p w14:paraId="4A0EF6B3" w14:textId="77777777" w:rsidR="00291AA1" w:rsidRDefault="00291AA1" w:rsidP="00EF2BC9">
            <w:pPr>
              <w:pStyle w:val="TableParagraph"/>
              <w:kinsoku w:val="0"/>
              <w:overflowPunct w:val="0"/>
              <w:spacing w:line="256" w:lineRule="auto"/>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3B1B1D60" w14:textId="77777777" w:rsidR="00291AA1" w:rsidRDefault="00291AA1" w:rsidP="00EF2BC9">
            <w:pPr>
              <w:pStyle w:val="TableParagraph"/>
              <w:kinsoku w:val="0"/>
              <w:overflowPunct w:val="0"/>
              <w:spacing w:before="1" w:line="256" w:lineRule="auto"/>
              <w:rPr>
                <w:rFonts w:ascii="Arial" w:hAnsi="Arial" w:cs="Arial"/>
                <w:b/>
                <w:bCs/>
                <w:sz w:val="17"/>
                <w:szCs w:val="17"/>
              </w:rPr>
            </w:pPr>
          </w:p>
          <w:p w14:paraId="1A42B861" w14:textId="77777777" w:rsidR="00291AA1" w:rsidRDefault="00291AA1" w:rsidP="00EF2BC9">
            <w:pPr>
              <w:pStyle w:val="TableParagraph"/>
              <w:kinsoku w:val="0"/>
              <w:overflowPunct w:val="0"/>
              <w:spacing w:line="256" w:lineRule="auto"/>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0CA8262D" w14:textId="77777777" w:rsidR="00291AA1" w:rsidRDefault="00291AA1" w:rsidP="00EF2BC9">
            <w:pPr>
              <w:pStyle w:val="TableParagraph"/>
              <w:kinsoku w:val="0"/>
              <w:overflowPunct w:val="0"/>
              <w:spacing w:before="104" w:line="228"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tcBorders>
              <w:top w:val="single" w:sz="12" w:space="0" w:color="000000"/>
              <w:left w:val="single" w:sz="2" w:space="0" w:color="000000"/>
              <w:bottom w:val="single" w:sz="12" w:space="0" w:color="000000"/>
              <w:right w:val="single" w:sz="12" w:space="0" w:color="000000"/>
            </w:tcBorders>
          </w:tcPr>
          <w:p w14:paraId="29CD4405" w14:textId="77777777" w:rsidR="00291AA1" w:rsidRDefault="00291AA1" w:rsidP="00EF2BC9">
            <w:pPr>
              <w:pStyle w:val="TableParagraph"/>
              <w:kinsoku w:val="0"/>
              <w:overflowPunct w:val="0"/>
              <w:spacing w:before="1" w:line="256" w:lineRule="auto"/>
              <w:rPr>
                <w:rFonts w:ascii="Arial" w:hAnsi="Arial" w:cs="Arial"/>
                <w:b/>
                <w:bCs/>
                <w:sz w:val="17"/>
                <w:szCs w:val="17"/>
              </w:rPr>
            </w:pPr>
          </w:p>
          <w:p w14:paraId="42B74C15" w14:textId="77777777" w:rsidR="00291AA1" w:rsidRDefault="00291AA1" w:rsidP="00EF2BC9">
            <w:pPr>
              <w:pStyle w:val="TableParagraph"/>
              <w:kinsoku w:val="0"/>
              <w:overflowPunct w:val="0"/>
              <w:spacing w:line="256" w:lineRule="auto"/>
              <w:ind w:left="1340" w:right="1313"/>
              <w:jc w:val="center"/>
              <w:rPr>
                <w:b/>
                <w:bCs/>
                <w:sz w:val="18"/>
                <w:szCs w:val="18"/>
              </w:rPr>
            </w:pPr>
            <w:r>
              <w:rPr>
                <w:b/>
                <w:bCs/>
                <w:sz w:val="18"/>
                <w:szCs w:val="18"/>
              </w:rPr>
              <w:t>Description</w:t>
            </w:r>
          </w:p>
        </w:tc>
      </w:tr>
      <w:tr w:rsidR="00035E95" w14:paraId="40394826" w14:textId="77777777" w:rsidTr="00035E95">
        <w:trPr>
          <w:trHeight w:val="738"/>
        </w:trPr>
        <w:tc>
          <w:tcPr>
            <w:tcW w:w="1199" w:type="dxa"/>
            <w:vMerge w:val="restart"/>
            <w:tcBorders>
              <w:top w:val="single" w:sz="12" w:space="0" w:color="000000"/>
              <w:left w:val="single" w:sz="12" w:space="0" w:color="000000"/>
              <w:bottom w:val="single" w:sz="4" w:space="0" w:color="000000"/>
              <w:right w:val="single" w:sz="2" w:space="0" w:color="000000"/>
            </w:tcBorders>
          </w:tcPr>
          <w:p w14:paraId="257BD5C2" w14:textId="7833355B" w:rsidR="00035E95" w:rsidRDefault="0052320A" w:rsidP="0052320A">
            <w:pPr>
              <w:pStyle w:val="TableParagraph"/>
              <w:kinsoku w:val="0"/>
              <w:overflowPunct w:val="0"/>
              <w:spacing w:line="256" w:lineRule="auto"/>
              <w:jc w:val="center"/>
              <w:rPr>
                <w:sz w:val="16"/>
                <w:szCs w:val="16"/>
                <w:lang w:eastAsia="zh-CN"/>
              </w:rPr>
            </w:pPr>
            <w:r>
              <w:rPr>
                <w:sz w:val="16"/>
                <w:szCs w:val="16"/>
                <w:lang w:eastAsia="zh-CN"/>
              </w:rPr>
              <w:t>U-SIG-1</w:t>
            </w:r>
          </w:p>
        </w:tc>
        <w:tc>
          <w:tcPr>
            <w:tcW w:w="999" w:type="dxa"/>
            <w:tcBorders>
              <w:top w:val="single" w:sz="12" w:space="0" w:color="000000"/>
              <w:left w:val="single" w:sz="2" w:space="0" w:color="000000"/>
              <w:bottom w:val="single" w:sz="4" w:space="0" w:color="000000"/>
              <w:right w:val="single" w:sz="2" w:space="0" w:color="000000"/>
            </w:tcBorders>
            <w:hideMark/>
          </w:tcPr>
          <w:p w14:paraId="1AC42BAD" w14:textId="77777777" w:rsidR="00035E95" w:rsidRDefault="00035E95">
            <w:pPr>
              <w:pStyle w:val="TableParagraph"/>
              <w:kinsoku w:val="0"/>
              <w:overflowPunct w:val="0"/>
              <w:spacing w:before="56" w:line="256" w:lineRule="auto"/>
              <w:ind w:left="130"/>
              <w:rPr>
                <w:sz w:val="18"/>
                <w:szCs w:val="18"/>
              </w:rPr>
            </w:pPr>
            <w:r>
              <w:rPr>
                <w:sz w:val="18"/>
                <w:szCs w:val="18"/>
              </w:rPr>
              <w:t>B20–B24</w:t>
            </w:r>
          </w:p>
        </w:tc>
        <w:tc>
          <w:tcPr>
            <w:tcW w:w="2000" w:type="dxa"/>
            <w:tcBorders>
              <w:top w:val="single" w:sz="12" w:space="0" w:color="000000"/>
              <w:left w:val="single" w:sz="2" w:space="0" w:color="000000"/>
              <w:bottom w:val="single" w:sz="4" w:space="0" w:color="000000"/>
              <w:right w:val="single" w:sz="2" w:space="0" w:color="000000"/>
            </w:tcBorders>
            <w:hideMark/>
          </w:tcPr>
          <w:p w14:paraId="72CC482A" w14:textId="77777777" w:rsidR="00035E95" w:rsidRDefault="00035E95">
            <w:pPr>
              <w:pStyle w:val="TableParagraph"/>
              <w:kinsoku w:val="0"/>
              <w:overflowPunct w:val="0"/>
              <w:spacing w:before="56" w:line="256" w:lineRule="auto"/>
              <w:ind w:left="131"/>
              <w:rPr>
                <w:sz w:val="18"/>
                <w:szCs w:val="18"/>
              </w:rPr>
            </w:pPr>
            <w:r>
              <w:rPr>
                <w:sz w:val="18"/>
                <w:szCs w:val="18"/>
              </w:rPr>
              <w:t>Disregard</w:t>
            </w:r>
          </w:p>
        </w:tc>
        <w:tc>
          <w:tcPr>
            <w:tcW w:w="900" w:type="dxa"/>
            <w:tcBorders>
              <w:top w:val="single" w:sz="12" w:space="0" w:color="000000"/>
              <w:left w:val="single" w:sz="2" w:space="0" w:color="000000"/>
              <w:bottom w:val="single" w:sz="4" w:space="0" w:color="000000"/>
              <w:right w:val="single" w:sz="2" w:space="0" w:color="000000"/>
            </w:tcBorders>
            <w:hideMark/>
          </w:tcPr>
          <w:p w14:paraId="21F95591" w14:textId="77777777" w:rsidR="00035E95" w:rsidRDefault="00035E95">
            <w:pPr>
              <w:pStyle w:val="TableParagraph"/>
              <w:kinsoku w:val="0"/>
              <w:overflowPunct w:val="0"/>
              <w:spacing w:before="56" w:line="256" w:lineRule="auto"/>
              <w:ind w:left="29"/>
              <w:jc w:val="center"/>
              <w:rPr>
                <w:sz w:val="18"/>
                <w:szCs w:val="18"/>
              </w:rPr>
            </w:pPr>
            <w:r>
              <w:rPr>
                <w:sz w:val="18"/>
                <w:szCs w:val="18"/>
              </w:rPr>
              <w:t>5</w:t>
            </w:r>
          </w:p>
        </w:tc>
        <w:tc>
          <w:tcPr>
            <w:tcW w:w="3601" w:type="dxa"/>
            <w:tcBorders>
              <w:top w:val="single" w:sz="12" w:space="0" w:color="000000"/>
              <w:left w:val="single" w:sz="2" w:space="0" w:color="000000"/>
              <w:bottom w:val="single" w:sz="4" w:space="0" w:color="000000"/>
              <w:right w:val="single" w:sz="12" w:space="0" w:color="000000"/>
            </w:tcBorders>
            <w:hideMark/>
          </w:tcPr>
          <w:p w14:paraId="75545B23" w14:textId="6831BC4F" w:rsidR="00035E95" w:rsidRDefault="00035E95">
            <w:pPr>
              <w:pStyle w:val="TableParagraph"/>
              <w:kinsoku w:val="0"/>
              <w:overflowPunct w:val="0"/>
              <w:spacing w:before="61" w:line="230" w:lineRule="auto"/>
              <w:ind w:left="118"/>
              <w:rPr>
                <w:color w:val="000000"/>
                <w:sz w:val="18"/>
                <w:szCs w:val="18"/>
              </w:rPr>
            </w:pPr>
            <w:r>
              <w:rPr>
                <w:sz w:val="18"/>
                <w:szCs w:val="18"/>
              </w:rPr>
              <w:t>Set to all 1s and</w:t>
            </w:r>
            <w:ins w:id="32" w:author="Alice Chen" w:date="2022-01-15T12:48:00Z">
              <w:r w:rsidR="00F61A88">
                <w:rPr>
                  <w:sz w:val="18"/>
                  <w:szCs w:val="18"/>
                </w:rPr>
                <w:t xml:space="preserve"> treat as</w:t>
              </w:r>
            </w:ins>
            <w:r>
              <w:rPr>
                <w:sz w:val="18"/>
                <w:szCs w:val="18"/>
              </w:rPr>
              <w:t xml:space="preserve"> Disregard</w:t>
            </w:r>
            <w:del w:id="33" w:author="Alice Chen" w:date="2022-01-15T12:49:00Z">
              <w:r w:rsidDel="00D36B0F">
                <w:rPr>
                  <w:sz w:val="18"/>
                  <w:szCs w:val="18"/>
                </w:rPr>
                <w:delText xml:space="preserve"> if</w:delText>
              </w:r>
              <w:r w:rsidDel="00D36B0F">
                <w:rPr>
                  <w:spacing w:val="1"/>
                  <w:sz w:val="18"/>
                  <w:szCs w:val="18"/>
                </w:rPr>
                <w:delText xml:space="preserve"> </w:delText>
              </w:r>
              <w:r w:rsidDel="00D36B0F">
                <w:rPr>
                  <w:spacing w:val="-1"/>
                  <w:sz w:val="18"/>
                  <w:szCs w:val="18"/>
                </w:rPr>
                <w:delText>dot11EHTBaseLineFeaturesImplementedOnly</w:delText>
              </w:r>
              <w:r w:rsidDel="00D36B0F">
                <w:rPr>
                  <w:spacing w:val="-42"/>
                  <w:sz w:val="18"/>
                  <w:szCs w:val="18"/>
                </w:rPr>
                <w:delText xml:space="preserve"> </w:delText>
              </w:r>
              <w:r w:rsidDel="00D36B0F">
                <w:rPr>
                  <w:sz w:val="18"/>
                  <w:szCs w:val="18"/>
                </w:rPr>
                <w:delText>equals</w:delText>
              </w:r>
              <w:r w:rsidDel="00D36B0F">
                <w:rPr>
                  <w:spacing w:val="-2"/>
                  <w:sz w:val="18"/>
                  <w:szCs w:val="18"/>
                </w:rPr>
                <w:delText xml:space="preserve"> </w:delText>
              </w:r>
              <w:r w:rsidDel="00D36B0F">
                <w:rPr>
                  <w:sz w:val="18"/>
                  <w:szCs w:val="18"/>
                </w:rPr>
                <w:delText>to</w:delText>
              </w:r>
              <w:r w:rsidDel="00D36B0F">
                <w:rPr>
                  <w:spacing w:val="-1"/>
                  <w:sz w:val="18"/>
                  <w:szCs w:val="18"/>
                </w:rPr>
                <w:delText xml:space="preserve"> </w:delText>
              </w:r>
              <w:r w:rsidDel="00D36B0F">
                <w:rPr>
                  <w:sz w:val="18"/>
                  <w:szCs w:val="18"/>
                </w:rPr>
                <w:delText>true</w:delText>
              </w:r>
              <w:r w:rsidDel="00D36B0F">
                <w:rPr>
                  <w:color w:val="208A20"/>
                  <w:sz w:val="18"/>
                  <w:szCs w:val="18"/>
                  <w:u w:val="single"/>
                </w:rPr>
                <w:delText>(#2794)</w:delText>
              </w:r>
            </w:del>
            <w:r>
              <w:rPr>
                <w:color w:val="000000"/>
                <w:sz w:val="18"/>
                <w:szCs w:val="18"/>
              </w:rPr>
              <w:t>.</w:t>
            </w:r>
          </w:p>
        </w:tc>
      </w:tr>
      <w:tr w:rsidR="00035E95" w14:paraId="51FEAE43" w14:textId="77777777" w:rsidTr="00035E95">
        <w:trPr>
          <w:trHeight w:val="750"/>
        </w:trPr>
        <w:tc>
          <w:tcPr>
            <w:tcW w:w="1199" w:type="dxa"/>
            <w:vMerge/>
            <w:tcBorders>
              <w:top w:val="single" w:sz="12" w:space="0" w:color="000000"/>
              <w:left w:val="single" w:sz="12" w:space="0" w:color="000000"/>
              <w:bottom w:val="single" w:sz="4" w:space="0" w:color="000000"/>
              <w:right w:val="single" w:sz="2" w:space="0" w:color="000000"/>
            </w:tcBorders>
            <w:vAlign w:val="center"/>
            <w:hideMark/>
          </w:tcPr>
          <w:p w14:paraId="7091AC26" w14:textId="77777777" w:rsidR="00035E95" w:rsidRDefault="00035E95">
            <w:pPr>
              <w:spacing w:line="256" w:lineRule="auto"/>
              <w:rPr>
                <w:sz w:val="16"/>
                <w:szCs w:val="16"/>
              </w:rPr>
            </w:pPr>
          </w:p>
        </w:tc>
        <w:tc>
          <w:tcPr>
            <w:tcW w:w="999" w:type="dxa"/>
            <w:tcBorders>
              <w:top w:val="single" w:sz="4" w:space="0" w:color="000000"/>
              <w:left w:val="single" w:sz="2" w:space="0" w:color="000000"/>
              <w:bottom w:val="single" w:sz="4" w:space="0" w:color="000000"/>
              <w:right w:val="single" w:sz="2" w:space="0" w:color="000000"/>
            </w:tcBorders>
            <w:hideMark/>
          </w:tcPr>
          <w:p w14:paraId="1F861F8C" w14:textId="77777777" w:rsidR="00035E95" w:rsidRDefault="00035E95">
            <w:pPr>
              <w:pStyle w:val="TableParagraph"/>
              <w:kinsoku w:val="0"/>
              <w:overflowPunct w:val="0"/>
              <w:spacing w:before="67" w:line="256" w:lineRule="auto"/>
              <w:ind w:left="130"/>
              <w:rPr>
                <w:sz w:val="18"/>
                <w:szCs w:val="18"/>
              </w:rPr>
            </w:pPr>
            <w:r>
              <w:rPr>
                <w:sz w:val="18"/>
                <w:szCs w:val="18"/>
              </w:rPr>
              <w:t>B25</w:t>
            </w:r>
          </w:p>
        </w:tc>
        <w:tc>
          <w:tcPr>
            <w:tcW w:w="2000" w:type="dxa"/>
            <w:tcBorders>
              <w:top w:val="single" w:sz="4" w:space="0" w:color="000000"/>
              <w:left w:val="single" w:sz="2" w:space="0" w:color="000000"/>
              <w:bottom w:val="single" w:sz="4" w:space="0" w:color="000000"/>
              <w:right w:val="single" w:sz="2" w:space="0" w:color="000000"/>
            </w:tcBorders>
            <w:hideMark/>
          </w:tcPr>
          <w:p w14:paraId="77750D81" w14:textId="77777777" w:rsidR="00035E95" w:rsidRDefault="00035E95">
            <w:pPr>
              <w:pStyle w:val="TableParagraph"/>
              <w:kinsoku w:val="0"/>
              <w:overflowPunct w:val="0"/>
              <w:spacing w:before="67" w:line="256" w:lineRule="auto"/>
              <w:ind w:left="131"/>
              <w:rPr>
                <w:sz w:val="18"/>
                <w:szCs w:val="18"/>
              </w:rPr>
            </w:pPr>
            <w:r>
              <w:rPr>
                <w:sz w:val="18"/>
                <w:szCs w:val="18"/>
              </w:rPr>
              <w:t>Validate</w:t>
            </w:r>
          </w:p>
        </w:tc>
        <w:tc>
          <w:tcPr>
            <w:tcW w:w="900" w:type="dxa"/>
            <w:tcBorders>
              <w:top w:val="single" w:sz="4" w:space="0" w:color="000000"/>
              <w:left w:val="single" w:sz="2" w:space="0" w:color="000000"/>
              <w:bottom w:val="single" w:sz="4" w:space="0" w:color="000000"/>
              <w:right w:val="single" w:sz="2" w:space="0" w:color="000000"/>
            </w:tcBorders>
            <w:hideMark/>
          </w:tcPr>
          <w:p w14:paraId="60941149" w14:textId="77777777" w:rsidR="00035E95" w:rsidRDefault="00035E95">
            <w:pPr>
              <w:pStyle w:val="TableParagraph"/>
              <w:kinsoku w:val="0"/>
              <w:overflowPunct w:val="0"/>
              <w:spacing w:before="67" w:line="256" w:lineRule="auto"/>
              <w:ind w:left="29"/>
              <w:jc w:val="center"/>
              <w:rPr>
                <w:sz w:val="18"/>
                <w:szCs w:val="18"/>
              </w:rPr>
            </w:pPr>
            <w:r>
              <w:rPr>
                <w:sz w:val="18"/>
                <w:szCs w:val="18"/>
              </w:rPr>
              <w:t>1</w:t>
            </w:r>
          </w:p>
        </w:tc>
        <w:tc>
          <w:tcPr>
            <w:tcW w:w="3601" w:type="dxa"/>
            <w:tcBorders>
              <w:top w:val="single" w:sz="4" w:space="0" w:color="000000"/>
              <w:left w:val="single" w:sz="2" w:space="0" w:color="000000"/>
              <w:bottom w:val="single" w:sz="4" w:space="0" w:color="000000"/>
              <w:right w:val="single" w:sz="12" w:space="0" w:color="000000"/>
            </w:tcBorders>
            <w:hideMark/>
          </w:tcPr>
          <w:p w14:paraId="2B680E70" w14:textId="11AA9B8C" w:rsidR="00035E95" w:rsidRDefault="00035E95">
            <w:pPr>
              <w:pStyle w:val="TableParagraph"/>
              <w:kinsoku w:val="0"/>
              <w:overflowPunct w:val="0"/>
              <w:spacing w:before="72" w:line="230" w:lineRule="auto"/>
              <w:ind w:left="118"/>
              <w:rPr>
                <w:color w:val="000000"/>
                <w:sz w:val="18"/>
                <w:szCs w:val="18"/>
              </w:rPr>
            </w:pPr>
            <w:r>
              <w:rPr>
                <w:sz w:val="18"/>
                <w:szCs w:val="18"/>
              </w:rPr>
              <w:t xml:space="preserve">Set to 1 and </w:t>
            </w:r>
            <w:ins w:id="34" w:author="Alice Chen" w:date="2022-01-15T12:48:00Z">
              <w:r w:rsidR="00D36B0F">
                <w:rPr>
                  <w:sz w:val="18"/>
                  <w:szCs w:val="18"/>
                </w:rPr>
                <w:t xml:space="preserve">treat as </w:t>
              </w:r>
            </w:ins>
            <w:r>
              <w:rPr>
                <w:sz w:val="18"/>
                <w:szCs w:val="18"/>
              </w:rPr>
              <w:t>Validate</w:t>
            </w:r>
            <w:del w:id="35" w:author="Alice Chen" w:date="2022-01-15T12:49:00Z">
              <w:r w:rsidDel="00D36B0F">
                <w:rPr>
                  <w:sz w:val="18"/>
                  <w:szCs w:val="18"/>
                </w:rPr>
                <w:delText xml:space="preserve"> if</w:delText>
              </w:r>
              <w:r w:rsidDel="00D36B0F">
                <w:rPr>
                  <w:spacing w:val="1"/>
                  <w:sz w:val="18"/>
                  <w:szCs w:val="18"/>
                </w:rPr>
                <w:delText xml:space="preserve"> </w:delText>
              </w:r>
              <w:r w:rsidDel="00D36B0F">
                <w:rPr>
                  <w:spacing w:val="-1"/>
                  <w:sz w:val="18"/>
                  <w:szCs w:val="18"/>
                </w:rPr>
                <w:delText>dot11EHTBaseLineFeaturesImplementedOnly</w:delText>
              </w:r>
              <w:r w:rsidDel="00D36B0F">
                <w:rPr>
                  <w:spacing w:val="-42"/>
                  <w:sz w:val="18"/>
                  <w:szCs w:val="18"/>
                </w:rPr>
                <w:delText xml:space="preserve"> </w:delText>
              </w:r>
              <w:r w:rsidDel="00D36B0F">
                <w:rPr>
                  <w:sz w:val="18"/>
                  <w:szCs w:val="18"/>
                </w:rPr>
                <w:delText>equals</w:delText>
              </w:r>
              <w:r w:rsidDel="00D36B0F">
                <w:rPr>
                  <w:spacing w:val="-2"/>
                  <w:sz w:val="18"/>
                  <w:szCs w:val="18"/>
                </w:rPr>
                <w:delText xml:space="preserve"> </w:delText>
              </w:r>
              <w:r w:rsidDel="00D36B0F">
                <w:rPr>
                  <w:sz w:val="18"/>
                  <w:szCs w:val="18"/>
                </w:rPr>
                <w:delText>to</w:delText>
              </w:r>
              <w:r w:rsidDel="00D36B0F">
                <w:rPr>
                  <w:spacing w:val="-1"/>
                  <w:sz w:val="18"/>
                  <w:szCs w:val="18"/>
                </w:rPr>
                <w:delText xml:space="preserve"> </w:delText>
              </w:r>
              <w:r w:rsidDel="00D36B0F">
                <w:rPr>
                  <w:sz w:val="18"/>
                  <w:szCs w:val="18"/>
                </w:rPr>
                <w:delText>true</w:delText>
              </w:r>
              <w:r w:rsidDel="00D36B0F">
                <w:rPr>
                  <w:color w:val="208A20"/>
                  <w:sz w:val="18"/>
                  <w:szCs w:val="18"/>
                  <w:u w:val="single"/>
                </w:rPr>
                <w:delText>(#2794)</w:delText>
              </w:r>
            </w:del>
            <w:r>
              <w:rPr>
                <w:color w:val="000000"/>
                <w:sz w:val="18"/>
                <w:szCs w:val="18"/>
              </w:rPr>
              <w:t>.</w:t>
            </w:r>
          </w:p>
        </w:tc>
      </w:tr>
    </w:tbl>
    <w:p w14:paraId="3F0BFCF1" w14:textId="77777777" w:rsidR="002E4D92" w:rsidRDefault="002E4D92" w:rsidP="002E4D92">
      <w:pPr>
        <w:pStyle w:val="BodyText0"/>
        <w:kinsoku w:val="0"/>
        <w:overflowPunct w:val="0"/>
        <w:spacing w:before="9"/>
        <w:rPr>
          <w:sz w:val="22"/>
          <w:szCs w:val="22"/>
        </w:rPr>
      </w:pPr>
    </w:p>
    <w:p w14:paraId="49F376BA" w14:textId="77777777" w:rsidR="002E4D92" w:rsidRDefault="002E4D92" w:rsidP="002E4D92">
      <w:pPr>
        <w:rPr>
          <w:b/>
          <w:i/>
          <w:sz w:val="22"/>
          <w:szCs w:val="22"/>
        </w:rPr>
      </w:pPr>
      <w:r w:rsidRPr="004B2833">
        <w:rPr>
          <w:b/>
          <w:i/>
          <w:sz w:val="22"/>
          <w:szCs w:val="22"/>
          <w:highlight w:val="yellow"/>
        </w:rPr>
        <w:t xml:space="preserve">Instructions to the editor: </w:t>
      </w:r>
    </w:p>
    <w:p w14:paraId="1C1E9ADC" w14:textId="025E476E" w:rsidR="002E4D92" w:rsidRPr="0082172C" w:rsidRDefault="002E4D92" w:rsidP="002E4D92">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sidR="00830894">
        <w:rPr>
          <w:b/>
          <w:sz w:val="20"/>
          <w:highlight w:val="yellow"/>
          <w:lang w:eastAsia="zh-CN"/>
        </w:rPr>
        <w:t>59</w:t>
      </w:r>
      <w:r w:rsidRPr="00291AA1">
        <w:rPr>
          <w:b/>
          <w:sz w:val="20"/>
          <w:highlight w:val="yellow"/>
          <w:lang w:eastAsia="zh-CN"/>
        </w:rPr>
        <w:t>L</w:t>
      </w:r>
      <w:r w:rsidR="00BB15BD">
        <w:rPr>
          <w:b/>
          <w:sz w:val="20"/>
          <w:highlight w:val="yellow"/>
          <w:lang w:eastAsia="zh-CN"/>
        </w:rPr>
        <w:t>38</w:t>
      </w:r>
      <w:r>
        <w:rPr>
          <w:b/>
          <w:sz w:val="20"/>
          <w:highlight w:val="yellow"/>
          <w:lang w:eastAsia="zh-CN"/>
        </w:rPr>
        <w:t>-L</w:t>
      </w:r>
      <w:r w:rsidR="00BB15BD">
        <w:rPr>
          <w:b/>
          <w:sz w:val="20"/>
          <w:highlight w:val="yellow"/>
          <w:lang w:eastAsia="zh-CN"/>
        </w:rPr>
        <w:t>41</w:t>
      </w:r>
      <w:r w:rsidRPr="0082172C">
        <w:rPr>
          <w:b/>
          <w:sz w:val="20"/>
          <w:highlight w:val="yellow"/>
          <w:lang w:eastAsia="zh-CN"/>
        </w:rPr>
        <w:t xml:space="preserve"> </w:t>
      </w:r>
      <w:r>
        <w:rPr>
          <w:b/>
          <w:sz w:val="20"/>
          <w:highlight w:val="yellow"/>
          <w:lang w:eastAsia="zh-CN"/>
        </w:rPr>
        <w:t>in 802.11be spec draft D1.</w:t>
      </w:r>
      <w:r w:rsidR="00830894">
        <w:rPr>
          <w:b/>
          <w:sz w:val="20"/>
          <w:highlight w:val="yellow"/>
          <w:lang w:eastAsia="zh-CN"/>
        </w:rPr>
        <w:t>4</w:t>
      </w:r>
      <w:r>
        <w:rPr>
          <w:b/>
          <w:sz w:val="20"/>
          <w:highlight w:val="yellow"/>
          <w:lang w:eastAsia="zh-CN"/>
        </w:rPr>
        <w:t xml:space="preserve"> (original P411L</w:t>
      </w:r>
      <w:r w:rsidR="00BB15BD">
        <w:rPr>
          <w:b/>
          <w:sz w:val="20"/>
          <w:highlight w:val="yellow"/>
          <w:lang w:eastAsia="zh-CN"/>
        </w:rPr>
        <w:t>38</w:t>
      </w:r>
      <w:r>
        <w:rPr>
          <w:b/>
          <w:sz w:val="20"/>
          <w:highlight w:val="yellow"/>
          <w:lang w:eastAsia="zh-CN"/>
        </w:rPr>
        <w:t>-L</w:t>
      </w:r>
      <w:r w:rsidR="00BB15BD">
        <w:rPr>
          <w:b/>
          <w:sz w:val="20"/>
          <w:highlight w:val="yellow"/>
          <w:lang w:eastAsia="zh-CN"/>
        </w:rPr>
        <w:t>41</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7201</w:t>
      </w:r>
      <w:r w:rsidR="00502E39">
        <w:rPr>
          <w:b/>
          <w:sz w:val="20"/>
          <w:highlight w:val="yellow"/>
          <w:lang w:eastAsia="zh-CN"/>
        </w:rPr>
        <w:t>, 8006</w:t>
      </w:r>
      <w:r w:rsidRPr="0082172C">
        <w:rPr>
          <w:b/>
          <w:sz w:val="20"/>
          <w:highlight w:val="yellow"/>
          <w:lang w:eastAsia="zh-CN"/>
        </w:rPr>
        <w:t>:</w:t>
      </w:r>
    </w:p>
    <w:p w14:paraId="5D27A2DE" w14:textId="77777777" w:rsidR="002E4D92" w:rsidRDefault="002E4D92" w:rsidP="002E4D92">
      <w:pPr>
        <w:pStyle w:val="BodyText0"/>
        <w:kinsoku w:val="0"/>
        <w:overflowPunct w:val="0"/>
        <w:spacing w:before="9"/>
        <w:rPr>
          <w:sz w:val="17"/>
          <w:szCs w:val="17"/>
        </w:rPr>
      </w:pPr>
    </w:p>
    <w:p w14:paraId="549FFA49" w14:textId="77777777" w:rsidR="002E4D92" w:rsidRDefault="002E4D92" w:rsidP="002E4D92">
      <w:pPr>
        <w:pStyle w:val="Heading2"/>
        <w:kinsoku w:val="0"/>
        <w:overflowPunct w:val="0"/>
        <w:spacing w:before="189"/>
        <w:ind w:right="1238"/>
        <w:jc w:val="center"/>
        <w:rPr>
          <w:rFonts w:eastAsiaTheme="minorEastAsia"/>
          <w:sz w:val="20"/>
          <w:lang w:val="en-US" w:eastAsia="zh-CN"/>
        </w:rPr>
      </w:pPr>
      <w:r>
        <w:rPr>
          <w:rFonts w:eastAsiaTheme="minorEastAsia"/>
        </w:rPr>
        <w:t>Table</w:t>
      </w:r>
      <w:r>
        <w:rPr>
          <w:rFonts w:eastAsiaTheme="minorEastAsia"/>
          <w:spacing w:val="-3"/>
        </w:rPr>
        <w:t xml:space="preserve"> </w:t>
      </w:r>
      <w:r>
        <w:rPr>
          <w:rFonts w:eastAsiaTheme="minorEastAsia"/>
        </w:rPr>
        <w:t>36-28—U-SIG</w:t>
      </w:r>
      <w:r>
        <w:rPr>
          <w:rFonts w:eastAsiaTheme="minorEastAsia"/>
          <w:spacing w:val="-3"/>
        </w:rPr>
        <w:t xml:space="preserve"> </w:t>
      </w:r>
      <w:r>
        <w:rPr>
          <w:rFonts w:eastAsiaTheme="minorEastAsia"/>
        </w:rPr>
        <w:t>field</w:t>
      </w:r>
      <w:r>
        <w:rPr>
          <w:rFonts w:eastAsiaTheme="minorEastAsia"/>
          <w:spacing w:val="-3"/>
        </w:rPr>
        <w:t xml:space="preserve"> </w:t>
      </w:r>
      <w:r>
        <w:rPr>
          <w:rFonts w:eastAsiaTheme="minorEastAsia"/>
        </w:rPr>
        <w:t>of</w:t>
      </w:r>
      <w:r>
        <w:rPr>
          <w:rFonts w:eastAsiaTheme="minorEastAsia"/>
          <w:spacing w:val="-4"/>
        </w:rPr>
        <w:t xml:space="preserve"> </w:t>
      </w:r>
      <w:r>
        <w:rPr>
          <w:rFonts w:eastAsiaTheme="minorEastAsia"/>
        </w:rPr>
        <w:t>an</w:t>
      </w:r>
      <w:r>
        <w:rPr>
          <w:rFonts w:eastAsiaTheme="minorEastAsia"/>
          <w:spacing w:val="-2"/>
        </w:rPr>
        <w:t xml:space="preserve"> </w:t>
      </w:r>
      <w:r>
        <w:rPr>
          <w:rFonts w:eastAsiaTheme="minorEastAsia"/>
        </w:rPr>
        <w:t>EHT</w:t>
      </w:r>
      <w:r>
        <w:rPr>
          <w:rFonts w:eastAsiaTheme="minorEastAsia"/>
          <w:spacing w:val="-2"/>
        </w:rPr>
        <w:t xml:space="preserve"> </w:t>
      </w:r>
      <w:r>
        <w:rPr>
          <w:rFonts w:eastAsiaTheme="minorEastAsia"/>
        </w:rPr>
        <w:t>MU</w:t>
      </w:r>
      <w:r>
        <w:rPr>
          <w:rFonts w:eastAsiaTheme="minorEastAsia"/>
          <w:spacing w:val="-3"/>
        </w:rPr>
        <w:t xml:space="preserve"> </w:t>
      </w:r>
      <w:r>
        <w:rPr>
          <w:rFonts w:eastAsiaTheme="minorEastAsia"/>
        </w:rPr>
        <w:t>PPDU</w:t>
      </w:r>
    </w:p>
    <w:p w14:paraId="1851A1FB" w14:textId="77777777" w:rsidR="002E4D92" w:rsidRDefault="002E4D92" w:rsidP="002E4D92">
      <w:pPr>
        <w:pStyle w:val="BodyText0"/>
        <w:kinsoku w:val="0"/>
        <w:overflowPunct w:val="0"/>
        <w:spacing w:before="10"/>
        <w:rPr>
          <w:rFonts w:ascii="Arial" w:eastAsiaTheme="minorEastAsia" w:hAnsi="Arial" w:cs="Arial"/>
          <w:b/>
          <w:bCs/>
          <w:sz w:val="21"/>
          <w:szCs w:val="21"/>
        </w:rPr>
      </w:pPr>
    </w:p>
    <w:tbl>
      <w:tblPr>
        <w:tblW w:w="0" w:type="auto"/>
        <w:tblInd w:w="348" w:type="dxa"/>
        <w:tblLayout w:type="fixed"/>
        <w:tblCellMar>
          <w:left w:w="0" w:type="dxa"/>
          <w:right w:w="0" w:type="dxa"/>
        </w:tblCellMar>
        <w:tblLook w:val="04A0" w:firstRow="1" w:lastRow="0" w:firstColumn="1" w:lastColumn="0" w:noHBand="0" w:noVBand="1"/>
      </w:tblPr>
      <w:tblGrid>
        <w:gridCol w:w="1199"/>
        <w:gridCol w:w="999"/>
        <w:gridCol w:w="2000"/>
        <w:gridCol w:w="900"/>
        <w:gridCol w:w="3601"/>
      </w:tblGrid>
      <w:tr w:rsidR="002E4D92" w14:paraId="458D783C" w14:textId="77777777" w:rsidTr="00395614">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0EBFDD66" w14:textId="77777777" w:rsidR="002E4D92" w:rsidRDefault="002E4D92" w:rsidP="00EF2BC9">
            <w:pPr>
              <w:pStyle w:val="TableParagraph"/>
              <w:kinsoku w:val="0"/>
              <w:overflowPunct w:val="0"/>
              <w:spacing w:before="104" w:line="228"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719D42E8" w14:textId="77777777" w:rsidR="002E4D92" w:rsidRDefault="002E4D92" w:rsidP="00EF2BC9">
            <w:pPr>
              <w:pStyle w:val="TableParagraph"/>
              <w:kinsoku w:val="0"/>
              <w:overflowPunct w:val="0"/>
              <w:spacing w:before="1" w:line="256" w:lineRule="auto"/>
              <w:rPr>
                <w:rFonts w:ascii="Arial" w:hAnsi="Arial" w:cs="Arial"/>
                <w:b/>
                <w:bCs/>
                <w:sz w:val="17"/>
                <w:szCs w:val="17"/>
              </w:rPr>
            </w:pPr>
          </w:p>
          <w:p w14:paraId="391CA89B" w14:textId="77777777" w:rsidR="002E4D92" w:rsidRDefault="002E4D92" w:rsidP="00EF2BC9">
            <w:pPr>
              <w:pStyle w:val="TableParagraph"/>
              <w:kinsoku w:val="0"/>
              <w:overflowPunct w:val="0"/>
              <w:spacing w:line="256" w:lineRule="auto"/>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1B7D128F" w14:textId="77777777" w:rsidR="002E4D92" w:rsidRDefault="002E4D92" w:rsidP="00EF2BC9">
            <w:pPr>
              <w:pStyle w:val="TableParagraph"/>
              <w:kinsoku w:val="0"/>
              <w:overflowPunct w:val="0"/>
              <w:spacing w:before="1" w:line="256" w:lineRule="auto"/>
              <w:rPr>
                <w:rFonts w:ascii="Arial" w:hAnsi="Arial" w:cs="Arial"/>
                <w:b/>
                <w:bCs/>
                <w:sz w:val="17"/>
                <w:szCs w:val="17"/>
              </w:rPr>
            </w:pPr>
          </w:p>
          <w:p w14:paraId="283DC008" w14:textId="77777777" w:rsidR="002E4D92" w:rsidRDefault="002E4D92" w:rsidP="00EF2BC9">
            <w:pPr>
              <w:pStyle w:val="TableParagraph"/>
              <w:kinsoku w:val="0"/>
              <w:overflowPunct w:val="0"/>
              <w:spacing w:line="256" w:lineRule="auto"/>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63FCC2B4" w14:textId="77777777" w:rsidR="002E4D92" w:rsidRDefault="002E4D92" w:rsidP="00EF2BC9">
            <w:pPr>
              <w:pStyle w:val="TableParagraph"/>
              <w:kinsoku w:val="0"/>
              <w:overflowPunct w:val="0"/>
              <w:spacing w:before="104" w:line="228"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tcBorders>
              <w:top w:val="single" w:sz="12" w:space="0" w:color="000000"/>
              <w:left w:val="single" w:sz="2" w:space="0" w:color="000000"/>
              <w:bottom w:val="single" w:sz="12" w:space="0" w:color="000000"/>
              <w:right w:val="single" w:sz="12" w:space="0" w:color="000000"/>
            </w:tcBorders>
          </w:tcPr>
          <w:p w14:paraId="72C65E63" w14:textId="77777777" w:rsidR="002E4D92" w:rsidRDefault="002E4D92" w:rsidP="00EF2BC9">
            <w:pPr>
              <w:pStyle w:val="TableParagraph"/>
              <w:kinsoku w:val="0"/>
              <w:overflowPunct w:val="0"/>
              <w:spacing w:before="1" w:line="256" w:lineRule="auto"/>
              <w:rPr>
                <w:rFonts w:ascii="Arial" w:hAnsi="Arial" w:cs="Arial"/>
                <w:b/>
                <w:bCs/>
                <w:sz w:val="17"/>
                <w:szCs w:val="17"/>
              </w:rPr>
            </w:pPr>
          </w:p>
          <w:p w14:paraId="3F1FE47D" w14:textId="77777777" w:rsidR="002E4D92" w:rsidRDefault="002E4D92" w:rsidP="00EF2BC9">
            <w:pPr>
              <w:pStyle w:val="TableParagraph"/>
              <w:kinsoku w:val="0"/>
              <w:overflowPunct w:val="0"/>
              <w:spacing w:line="256" w:lineRule="auto"/>
              <w:ind w:left="1340" w:right="1313"/>
              <w:jc w:val="center"/>
              <w:rPr>
                <w:b/>
                <w:bCs/>
                <w:sz w:val="18"/>
                <w:szCs w:val="18"/>
              </w:rPr>
            </w:pPr>
            <w:r>
              <w:rPr>
                <w:b/>
                <w:bCs/>
                <w:sz w:val="18"/>
                <w:szCs w:val="18"/>
              </w:rPr>
              <w:t>Description</w:t>
            </w:r>
          </w:p>
        </w:tc>
      </w:tr>
      <w:tr w:rsidR="00690360" w14:paraId="38FC6066" w14:textId="77777777" w:rsidTr="00395614">
        <w:trPr>
          <w:trHeight w:val="832"/>
        </w:trPr>
        <w:tc>
          <w:tcPr>
            <w:tcW w:w="1199" w:type="dxa"/>
            <w:tcBorders>
              <w:top w:val="single" w:sz="12" w:space="0" w:color="000000"/>
              <w:left w:val="single" w:sz="12" w:space="0" w:color="000000"/>
              <w:bottom w:val="single" w:sz="4" w:space="0" w:color="auto"/>
              <w:right w:val="single" w:sz="2" w:space="0" w:color="000000"/>
            </w:tcBorders>
            <w:vAlign w:val="center"/>
            <w:hideMark/>
          </w:tcPr>
          <w:p w14:paraId="69211943" w14:textId="5C35D9C1" w:rsidR="00690360" w:rsidRDefault="00690360" w:rsidP="00690360">
            <w:pPr>
              <w:spacing w:line="256" w:lineRule="auto"/>
              <w:jc w:val="center"/>
              <w:rPr>
                <w:szCs w:val="18"/>
              </w:rPr>
            </w:pPr>
            <w:r>
              <w:rPr>
                <w:szCs w:val="18"/>
              </w:rPr>
              <w:t>U-SIG-2</w:t>
            </w:r>
          </w:p>
        </w:tc>
        <w:tc>
          <w:tcPr>
            <w:tcW w:w="999" w:type="dxa"/>
            <w:tcBorders>
              <w:top w:val="single" w:sz="4" w:space="0" w:color="000000"/>
              <w:left w:val="single" w:sz="2" w:space="0" w:color="000000"/>
              <w:bottom w:val="single" w:sz="2" w:space="0" w:color="000000"/>
              <w:right w:val="single" w:sz="2" w:space="0" w:color="000000"/>
            </w:tcBorders>
            <w:hideMark/>
          </w:tcPr>
          <w:p w14:paraId="35D30565" w14:textId="77777777" w:rsidR="00690360" w:rsidRDefault="00690360">
            <w:pPr>
              <w:pStyle w:val="TableParagraph"/>
              <w:kinsoku w:val="0"/>
              <w:overflowPunct w:val="0"/>
              <w:spacing w:before="67" w:line="256" w:lineRule="auto"/>
              <w:ind w:left="130"/>
              <w:rPr>
                <w:sz w:val="18"/>
                <w:szCs w:val="18"/>
              </w:rPr>
            </w:pPr>
            <w:r>
              <w:rPr>
                <w:sz w:val="18"/>
                <w:szCs w:val="18"/>
              </w:rPr>
              <w:t>B2</w:t>
            </w:r>
          </w:p>
        </w:tc>
        <w:tc>
          <w:tcPr>
            <w:tcW w:w="2000" w:type="dxa"/>
            <w:tcBorders>
              <w:top w:val="single" w:sz="4" w:space="0" w:color="000000"/>
              <w:left w:val="single" w:sz="2" w:space="0" w:color="000000"/>
              <w:bottom w:val="single" w:sz="2" w:space="0" w:color="000000"/>
              <w:right w:val="single" w:sz="2" w:space="0" w:color="000000"/>
            </w:tcBorders>
            <w:hideMark/>
          </w:tcPr>
          <w:p w14:paraId="7B82B64D" w14:textId="77777777" w:rsidR="00690360" w:rsidRDefault="00690360">
            <w:pPr>
              <w:pStyle w:val="TableParagraph"/>
              <w:kinsoku w:val="0"/>
              <w:overflowPunct w:val="0"/>
              <w:spacing w:before="67" w:line="256" w:lineRule="auto"/>
              <w:ind w:left="131"/>
              <w:rPr>
                <w:sz w:val="18"/>
                <w:szCs w:val="18"/>
              </w:rPr>
            </w:pPr>
            <w:r>
              <w:rPr>
                <w:sz w:val="18"/>
                <w:szCs w:val="18"/>
              </w:rPr>
              <w:t>Validate</w:t>
            </w:r>
          </w:p>
        </w:tc>
        <w:tc>
          <w:tcPr>
            <w:tcW w:w="900" w:type="dxa"/>
            <w:tcBorders>
              <w:top w:val="single" w:sz="4" w:space="0" w:color="000000"/>
              <w:left w:val="single" w:sz="2" w:space="0" w:color="000000"/>
              <w:bottom w:val="single" w:sz="2" w:space="0" w:color="000000"/>
              <w:right w:val="single" w:sz="2" w:space="0" w:color="000000"/>
            </w:tcBorders>
            <w:hideMark/>
          </w:tcPr>
          <w:p w14:paraId="6098942B" w14:textId="77777777" w:rsidR="00690360" w:rsidRDefault="00690360">
            <w:pPr>
              <w:pStyle w:val="TableParagraph"/>
              <w:kinsoku w:val="0"/>
              <w:overflowPunct w:val="0"/>
              <w:spacing w:before="67" w:line="256" w:lineRule="auto"/>
              <w:ind w:left="29"/>
              <w:jc w:val="center"/>
              <w:rPr>
                <w:sz w:val="18"/>
                <w:szCs w:val="18"/>
              </w:rPr>
            </w:pPr>
            <w:r>
              <w:rPr>
                <w:sz w:val="18"/>
                <w:szCs w:val="18"/>
              </w:rPr>
              <w:t>1</w:t>
            </w:r>
          </w:p>
        </w:tc>
        <w:tc>
          <w:tcPr>
            <w:tcW w:w="3601" w:type="dxa"/>
            <w:tcBorders>
              <w:top w:val="single" w:sz="4" w:space="0" w:color="000000"/>
              <w:left w:val="single" w:sz="2" w:space="0" w:color="000000"/>
              <w:bottom w:val="single" w:sz="2" w:space="0" w:color="000000"/>
              <w:right w:val="single" w:sz="12" w:space="0" w:color="000000"/>
            </w:tcBorders>
            <w:hideMark/>
          </w:tcPr>
          <w:p w14:paraId="58791A8C" w14:textId="0AFC6447" w:rsidR="00690360" w:rsidRDefault="00690360">
            <w:pPr>
              <w:pStyle w:val="TableParagraph"/>
              <w:kinsoku w:val="0"/>
              <w:overflowPunct w:val="0"/>
              <w:spacing w:before="112" w:line="230" w:lineRule="auto"/>
              <w:ind w:left="118"/>
              <w:rPr>
                <w:color w:val="000000"/>
                <w:sz w:val="18"/>
                <w:szCs w:val="18"/>
              </w:rPr>
            </w:pPr>
            <w:r>
              <w:rPr>
                <w:color w:val="208A20"/>
                <w:sz w:val="18"/>
                <w:szCs w:val="18"/>
                <w:u w:val="single"/>
              </w:rPr>
              <w:t>(#</w:t>
            </w:r>
            <w:proofErr w:type="gramStart"/>
            <w:r>
              <w:rPr>
                <w:color w:val="208A20"/>
                <w:sz w:val="18"/>
                <w:szCs w:val="18"/>
                <w:u w:val="single"/>
              </w:rPr>
              <w:t>2796)</w:t>
            </w:r>
            <w:r>
              <w:rPr>
                <w:color w:val="000000"/>
                <w:sz w:val="18"/>
                <w:szCs w:val="18"/>
              </w:rPr>
              <w:t>Set</w:t>
            </w:r>
            <w:proofErr w:type="gramEnd"/>
            <w:r>
              <w:rPr>
                <w:color w:val="000000"/>
                <w:sz w:val="18"/>
                <w:szCs w:val="18"/>
              </w:rPr>
              <w:t xml:space="preserve"> to 1 and </w:t>
            </w:r>
            <w:ins w:id="36" w:author="Alice Chen" w:date="2022-01-15T12:52:00Z">
              <w:r w:rsidR="001549D7">
                <w:rPr>
                  <w:color w:val="000000"/>
                  <w:sz w:val="18"/>
                  <w:szCs w:val="18"/>
                </w:rPr>
                <w:t xml:space="preserve">treat as </w:t>
              </w:r>
            </w:ins>
            <w:r>
              <w:rPr>
                <w:color w:val="000000"/>
                <w:sz w:val="18"/>
                <w:szCs w:val="18"/>
              </w:rPr>
              <w:t>Validate</w:t>
            </w:r>
            <w:del w:id="37" w:author="Alice Chen" w:date="2022-01-15T12:52:00Z">
              <w:r w:rsidDel="001549D7">
                <w:rPr>
                  <w:color w:val="000000"/>
                  <w:sz w:val="18"/>
                  <w:szCs w:val="18"/>
                </w:rPr>
                <w:delText xml:space="preserve"> if</w:delText>
              </w:r>
              <w:r w:rsidDel="001549D7">
                <w:rPr>
                  <w:color w:val="000000"/>
                  <w:spacing w:val="1"/>
                  <w:sz w:val="18"/>
                  <w:szCs w:val="18"/>
                </w:rPr>
                <w:delText xml:space="preserve"> </w:delText>
              </w:r>
              <w:r w:rsidDel="001549D7">
                <w:rPr>
                  <w:color w:val="000000"/>
                  <w:spacing w:val="-1"/>
                  <w:sz w:val="18"/>
                  <w:szCs w:val="18"/>
                </w:rPr>
                <w:delText>dot11EHTBaseLineFeaturesImplementedOnly</w:delText>
              </w:r>
              <w:r w:rsidDel="001549D7">
                <w:rPr>
                  <w:color w:val="000000"/>
                  <w:spacing w:val="-42"/>
                  <w:sz w:val="18"/>
                  <w:szCs w:val="18"/>
                </w:rPr>
                <w:delText xml:space="preserve"> </w:delText>
              </w:r>
              <w:r w:rsidDel="001549D7">
                <w:rPr>
                  <w:color w:val="000000"/>
                  <w:sz w:val="18"/>
                  <w:szCs w:val="18"/>
                </w:rPr>
                <w:delText>equals</w:delText>
              </w:r>
              <w:r w:rsidDel="001549D7">
                <w:rPr>
                  <w:color w:val="000000"/>
                  <w:spacing w:val="-2"/>
                  <w:sz w:val="18"/>
                  <w:szCs w:val="18"/>
                </w:rPr>
                <w:delText xml:space="preserve"> </w:delText>
              </w:r>
              <w:r w:rsidDel="001549D7">
                <w:rPr>
                  <w:color w:val="000000"/>
                  <w:sz w:val="18"/>
                  <w:szCs w:val="18"/>
                </w:rPr>
                <w:delText>to</w:delText>
              </w:r>
              <w:r w:rsidDel="001549D7">
                <w:rPr>
                  <w:color w:val="000000"/>
                  <w:spacing w:val="-1"/>
                  <w:sz w:val="18"/>
                  <w:szCs w:val="18"/>
                </w:rPr>
                <w:delText xml:space="preserve"> </w:delText>
              </w:r>
              <w:r w:rsidDel="001549D7">
                <w:rPr>
                  <w:color w:val="000000"/>
                  <w:sz w:val="18"/>
                  <w:szCs w:val="18"/>
                </w:rPr>
                <w:delText>true</w:delText>
              </w:r>
              <w:r w:rsidDel="001549D7">
                <w:rPr>
                  <w:color w:val="208A20"/>
                  <w:sz w:val="18"/>
                  <w:szCs w:val="18"/>
                  <w:u w:val="single"/>
                </w:rPr>
                <w:delText>(#2794)</w:delText>
              </w:r>
            </w:del>
            <w:r>
              <w:rPr>
                <w:color w:val="000000"/>
                <w:sz w:val="18"/>
                <w:szCs w:val="18"/>
              </w:rPr>
              <w:t>.</w:t>
            </w:r>
          </w:p>
        </w:tc>
      </w:tr>
    </w:tbl>
    <w:p w14:paraId="25DDCDC3" w14:textId="77777777" w:rsidR="0053243E" w:rsidRDefault="0053243E" w:rsidP="0053243E">
      <w:pPr>
        <w:pStyle w:val="BodyText0"/>
        <w:kinsoku w:val="0"/>
        <w:overflowPunct w:val="0"/>
        <w:spacing w:before="9"/>
        <w:rPr>
          <w:sz w:val="22"/>
          <w:szCs w:val="22"/>
        </w:rPr>
      </w:pPr>
    </w:p>
    <w:p w14:paraId="492B88AE" w14:textId="77777777" w:rsidR="0053243E" w:rsidRDefault="0053243E" w:rsidP="0053243E">
      <w:pPr>
        <w:rPr>
          <w:b/>
          <w:i/>
          <w:sz w:val="22"/>
          <w:szCs w:val="22"/>
        </w:rPr>
      </w:pPr>
      <w:r w:rsidRPr="004B2833">
        <w:rPr>
          <w:b/>
          <w:i/>
          <w:sz w:val="22"/>
          <w:szCs w:val="22"/>
          <w:highlight w:val="yellow"/>
        </w:rPr>
        <w:t xml:space="preserve">Instructions to the editor: </w:t>
      </w:r>
    </w:p>
    <w:p w14:paraId="2627690F" w14:textId="6B9F685C" w:rsidR="0053243E" w:rsidRPr="0082172C" w:rsidRDefault="0053243E" w:rsidP="0053243E">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sidR="00271BA5">
        <w:rPr>
          <w:b/>
          <w:sz w:val="20"/>
          <w:highlight w:val="yellow"/>
          <w:lang w:eastAsia="zh-CN"/>
        </w:rPr>
        <w:t>60</w:t>
      </w:r>
      <w:r w:rsidRPr="00291AA1">
        <w:rPr>
          <w:b/>
          <w:sz w:val="20"/>
          <w:highlight w:val="yellow"/>
          <w:lang w:eastAsia="zh-CN"/>
        </w:rPr>
        <w:t>L</w:t>
      </w:r>
      <w:r w:rsidR="00420FB6">
        <w:rPr>
          <w:b/>
          <w:sz w:val="20"/>
          <w:highlight w:val="yellow"/>
          <w:lang w:eastAsia="zh-CN"/>
        </w:rPr>
        <w:t>56</w:t>
      </w:r>
      <w:r>
        <w:rPr>
          <w:b/>
          <w:sz w:val="20"/>
          <w:highlight w:val="yellow"/>
          <w:lang w:eastAsia="zh-CN"/>
        </w:rPr>
        <w:t>-L</w:t>
      </w:r>
      <w:r w:rsidR="00420FB6">
        <w:rPr>
          <w:b/>
          <w:sz w:val="20"/>
          <w:highlight w:val="yellow"/>
          <w:lang w:eastAsia="zh-CN"/>
        </w:rPr>
        <w:t>59</w:t>
      </w:r>
      <w:r w:rsidRPr="0082172C">
        <w:rPr>
          <w:b/>
          <w:sz w:val="20"/>
          <w:highlight w:val="yellow"/>
          <w:lang w:eastAsia="zh-CN"/>
        </w:rPr>
        <w:t xml:space="preserve"> </w:t>
      </w:r>
      <w:r>
        <w:rPr>
          <w:b/>
          <w:sz w:val="20"/>
          <w:highlight w:val="yellow"/>
          <w:lang w:eastAsia="zh-CN"/>
        </w:rPr>
        <w:t>in 802.11be spec draft D1.</w:t>
      </w:r>
      <w:r w:rsidR="00271BA5">
        <w:rPr>
          <w:b/>
          <w:sz w:val="20"/>
          <w:highlight w:val="yellow"/>
          <w:lang w:eastAsia="zh-CN"/>
        </w:rPr>
        <w:t>4</w:t>
      </w:r>
      <w:r>
        <w:rPr>
          <w:b/>
          <w:sz w:val="20"/>
          <w:highlight w:val="yellow"/>
          <w:lang w:eastAsia="zh-CN"/>
        </w:rPr>
        <w:t xml:space="preserve"> (original P41</w:t>
      </w:r>
      <w:r w:rsidR="00F631AA">
        <w:rPr>
          <w:b/>
          <w:sz w:val="20"/>
          <w:highlight w:val="yellow"/>
          <w:lang w:eastAsia="zh-CN"/>
        </w:rPr>
        <w:t>2</w:t>
      </w:r>
      <w:r>
        <w:rPr>
          <w:b/>
          <w:sz w:val="20"/>
          <w:highlight w:val="yellow"/>
          <w:lang w:eastAsia="zh-CN"/>
        </w:rPr>
        <w:t>L</w:t>
      </w:r>
      <w:r w:rsidR="002D03B7">
        <w:rPr>
          <w:b/>
          <w:sz w:val="20"/>
          <w:highlight w:val="yellow"/>
          <w:lang w:eastAsia="zh-CN"/>
        </w:rPr>
        <w:t>54</w:t>
      </w:r>
      <w:r>
        <w:rPr>
          <w:b/>
          <w:sz w:val="20"/>
          <w:highlight w:val="yellow"/>
          <w:lang w:eastAsia="zh-CN"/>
        </w:rPr>
        <w:t>-L</w:t>
      </w:r>
      <w:r w:rsidR="002D03B7">
        <w:rPr>
          <w:b/>
          <w:sz w:val="20"/>
          <w:highlight w:val="yellow"/>
          <w:lang w:eastAsia="zh-CN"/>
        </w:rPr>
        <w:t>56</w:t>
      </w:r>
      <w:r>
        <w:rPr>
          <w:b/>
          <w:sz w:val="20"/>
          <w:highlight w:val="yellow"/>
          <w:lang w:eastAsia="zh-CN"/>
        </w:rPr>
        <w:t xml:space="preserve"> in 802.11be spec draft D1.0) </w:t>
      </w:r>
      <w:r w:rsidRPr="0082172C">
        <w:rPr>
          <w:b/>
          <w:sz w:val="20"/>
          <w:highlight w:val="yellow"/>
          <w:lang w:eastAsia="zh-CN"/>
        </w:rPr>
        <w:t>as shown below</w:t>
      </w:r>
      <w:r>
        <w:rPr>
          <w:b/>
          <w:sz w:val="20"/>
          <w:highlight w:val="yellow"/>
          <w:lang w:eastAsia="zh-CN"/>
        </w:rPr>
        <w:t xml:space="preserve"> for CID 7201</w:t>
      </w:r>
      <w:r w:rsidR="00502E39">
        <w:rPr>
          <w:b/>
          <w:sz w:val="20"/>
          <w:highlight w:val="yellow"/>
          <w:lang w:eastAsia="zh-CN"/>
        </w:rPr>
        <w:t>, 8006</w:t>
      </w:r>
      <w:r w:rsidRPr="0082172C">
        <w:rPr>
          <w:b/>
          <w:sz w:val="20"/>
          <w:highlight w:val="yellow"/>
          <w:lang w:eastAsia="zh-CN"/>
        </w:rPr>
        <w:t>:</w:t>
      </w:r>
    </w:p>
    <w:p w14:paraId="50F622DD" w14:textId="77777777" w:rsidR="0053243E" w:rsidRDefault="0053243E" w:rsidP="0053243E">
      <w:pPr>
        <w:pStyle w:val="BodyText0"/>
        <w:kinsoku w:val="0"/>
        <w:overflowPunct w:val="0"/>
        <w:spacing w:before="9"/>
        <w:rPr>
          <w:sz w:val="17"/>
          <w:szCs w:val="17"/>
        </w:rPr>
      </w:pPr>
    </w:p>
    <w:p w14:paraId="77EAA9FD" w14:textId="77777777" w:rsidR="002D03B7" w:rsidRDefault="002D03B7" w:rsidP="002D03B7">
      <w:pPr>
        <w:pStyle w:val="Heading2"/>
        <w:kinsoku w:val="0"/>
        <w:overflowPunct w:val="0"/>
        <w:spacing w:before="189"/>
        <w:ind w:right="1238"/>
        <w:jc w:val="center"/>
        <w:rPr>
          <w:rFonts w:eastAsiaTheme="minorEastAsia"/>
          <w:sz w:val="20"/>
          <w:lang w:val="en-US" w:eastAsia="zh-CN"/>
        </w:rPr>
      </w:pPr>
      <w:r>
        <w:rPr>
          <w:rFonts w:eastAsiaTheme="minorEastAsia"/>
        </w:rPr>
        <w:t>Table</w:t>
      </w:r>
      <w:r>
        <w:rPr>
          <w:rFonts w:eastAsiaTheme="minorEastAsia"/>
          <w:spacing w:val="-3"/>
        </w:rPr>
        <w:t xml:space="preserve"> </w:t>
      </w:r>
      <w:r>
        <w:rPr>
          <w:rFonts w:eastAsiaTheme="minorEastAsia"/>
        </w:rPr>
        <w:t>36-28—U-SIG</w:t>
      </w:r>
      <w:r>
        <w:rPr>
          <w:rFonts w:eastAsiaTheme="minorEastAsia"/>
          <w:spacing w:val="-3"/>
        </w:rPr>
        <w:t xml:space="preserve"> </w:t>
      </w:r>
      <w:r>
        <w:rPr>
          <w:rFonts w:eastAsiaTheme="minorEastAsia"/>
        </w:rPr>
        <w:t>field</w:t>
      </w:r>
      <w:r>
        <w:rPr>
          <w:rFonts w:eastAsiaTheme="minorEastAsia"/>
          <w:spacing w:val="-3"/>
        </w:rPr>
        <w:t xml:space="preserve"> </w:t>
      </w:r>
      <w:r>
        <w:rPr>
          <w:rFonts w:eastAsiaTheme="minorEastAsia"/>
        </w:rPr>
        <w:t>of</w:t>
      </w:r>
      <w:r>
        <w:rPr>
          <w:rFonts w:eastAsiaTheme="minorEastAsia"/>
          <w:spacing w:val="-4"/>
        </w:rPr>
        <w:t xml:space="preserve"> </w:t>
      </w:r>
      <w:r>
        <w:rPr>
          <w:rFonts w:eastAsiaTheme="minorEastAsia"/>
        </w:rPr>
        <w:t>an</w:t>
      </w:r>
      <w:r>
        <w:rPr>
          <w:rFonts w:eastAsiaTheme="minorEastAsia"/>
          <w:spacing w:val="-2"/>
        </w:rPr>
        <w:t xml:space="preserve"> </w:t>
      </w:r>
      <w:r>
        <w:rPr>
          <w:rFonts w:eastAsiaTheme="minorEastAsia"/>
        </w:rPr>
        <w:t>EHT</w:t>
      </w:r>
      <w:r>
        <w:rPr>
          <w:rFonts w:eastAsiaTheme="minorEastAsia"/>
          <w:spacing w:val="-2"/>
        </w:rPr>
        <w:t xml:space="preserve"> </w:t>
      </w:r>
      <w:r>
        <w:rPr>
          <w:rFonts w:eastAsiaTheme="minorEastAsia"/>
        </w:rPr>
        <w:t>MU</w:t>
      </w:r>
      <w:r>
        <w:rPr>
          <w:rFonts w:eastAsiaTheme="minorEastAsia"/>
          <w:spacing w:val="-3"/>
        </w:rPr>
        <w:t xml:space="preserve"> </w:t>
      </w:r>
      <w:r>
        <w:rPr>
          <w:rFonts w:eastAsiaTheme="minorEastAsia"/>
        </w:rPr>
        <w:t>PPDU</w:t>
      </w:r>
    </w:p>
    <w:p w14:paraId="008848AC" w14:textId="77777777" w:rsidR="002D03B7" w:rsidRDefault="002D03B7" w:rsidP="002D03B7">
      <w:pPr>
        <w:pStyle w:val="BodyText0"/>
        <w:kinsoku w:val="0"/>
        <w:overflowPunct w:val="0"/>
        <w:spacing w:before="10"/>
        <w:rPr>
          <w:rFonts w:ascii="Arial" w:eastAsiaTheme="minorEastAsia" w:hAnsi="Arial" w:cs="Arial"/>
          <w:b/>
          <w:bCs/>
          <w:sz w:val="21"/>
          <w:szCs w:val="21"/>
        </w:rPr>
      </w:pPr>
    </w:p>
    <w:tbl>
      <w:tblPr>
        <w:tblW w:w="0" w:type="auto"/>
        <w:tblInd w:w="348" w:type="dxa"/>
        <w:tblLayout w:type="fixed"/>
        <w:tblCellMar>
          <w:left w:w="0" w:type="dxa"/>
          <w:right w:w="0" w:type="dxa"/>
        </w:tblCellMar>
        <w:tblLook w:val="04A0" w:firstRow="1" w:lastRow="0" w:firstColumn="1" w:lastColumn="0" w:noHBand="0" w:noVBand="1"/>
      </w:tblPr>
      <w:tblGrid>
        <w:gridCol w:w="1199"/>
        <w:gridCol w:w="999"/>
        <w:gridCol w:w="2000"/>
        <w:gridCol w:w="900"/>
        <w:gridCol w:w="3601"/>
      </w:tblGrid>
      <w:tr w:rsidR="002D03B7" w14:paraId="44FF4894" w14:textId="77777777" w:rsidTr="00EF2BC9">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0758A868" w14:textId="77777777" w:rsidR="002D03B7" w:rsidRDefault="002D03B7" w:rsidP="00EF2BC9">
            <w:pPr>
              <w:pStyle w:val="TableParagraph"/>
              <w:kinsoku w:val="0"/>
              <w:overflowPunct w:val="0"/>
              <w:spacing w:before="104" w:line="228"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6F4160EA" w14:textId="77777777" w:rsidR="002D03B7" w:rsidRDefault="002D03B7" w:rsidP="00EF2BC9">
            <w:pPr>
              <w:pStyle w:val="TableParagraph"/>
              <w:kinsoku w:val="0"/>
              <w:overflowPunct w:val="0"/>
              <w:spacing w:before="1" w:line="256" w:lineRule="auto"/>
              <w:rPr>
                <w:rFonts w:ascii="Arial" w:hAnsi="Arial" w:cs="Arial"/>
                <w:b/>
                <w:bCs/>
                <w:sz w:val="17"/>
                <w:szCs w:val="17"/>
              </w:rPr>
            </w:pPr>
          </w:p>
          <w:p w14:paraId="3A2FF31F" w14:textId="77777777" w:rsidR="002D03B7" w:rsidRDefault="002D03B7" w:rsidP="00EF2BC9">
            <w:pPr>
              <w:pStyle w:val="TableParagraph"/>
              <w:kinsoku w:val="0"/>
              <w:overflowPunct w:val="0"/>
              <w:spacing w:line="256" w:lineRule="auto"/>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5C8EC31A" w14:textId="77777777" w:rsidR="002D03B7" w:rsidRDefault="002D03B7" w:rsidP="00EF2BC9">
            <w:pPr>
              <w:pStyle w:val="TableParagraph"/>
              <w:kinsoku w:val="0"/>
              <w:overflowPunct w:val="0"/>
              <w:spacing w:before="1" w:line="256" w:lineRule="auto"/>
              <w:rPr>
                <w:rFonts w:ascii="Arial" w:hAnsi="Arial" w:cs="Arial"/>
                <w:b/>
                <w:bCs/>
                <w:sz w:val="17"/>
                <w:szCs w:val="17"/>
              </w:rPr>
            </w:pPr>
          </w:p>
          <w:p w14:paraId="6BDFAA4A" w14:textId="77777777" w:rsidR="002D03B7" w:rsidRDefault="002D03B7" w:rsidP="00EF2BC9">
            <w:pPr>
              <w:pStyle w:val="TableParagraph"/>
              <w:kinsoku w:val="0"/>
              <w:overflowPunct w:val="0"/>
              <w:spacing w:line="256" w:lineRule="auto"/>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7E94BDA8" w14:textId="77777777" w:rsidR="002D03B7" w:rsidRDefault="002D03B7" w:rsidP="00EF2BC9">
            <w:pPr>
              <w:pStyle w:val="TableParagraph"/>
              <w:kinsoku w:val="0"/>
              <w:overflowPunct w:val="0"/>
              <w:spacing w:before="104" w:line="228"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601" w:type="dxa"/>
            <w:tcBorders>
              <w:top w:val="single" w:sz="12" w:space="0" w:color="000000"/>
              <w:left w:val="single" w:sz="2" w:space="0" w:color="000000"/>
              <w:bottom w:val="single" w:sz="12" w:space="0" w:color="000000"/>
              <w:right w:val="single" w:sz="12" w:space="0" w:color="000000"/>
            </w:tcBorders>
          </w:tcPr>
          <w:p w14:paraId="2B3CE213" w14:textId="77777777" w:rsidR="002D03B7" w:rsidRDefault="002D03B7" w:rsidP="00EF2BC9">
            <w:pPr>
              <w:pStyle w:val="TableParagraph"/>
              <w:kinsoku w:val="0"/>
              <w:overflowPunct w:val="0"/>
              <w:spacing w:before="1" w:line="256" w:lineRule="auto"/>
              <w:rPr>
                <w:rFonts w:ascii="Arial" w:hAnsi="Arial" w:cs="Arial"/>
                <w:b/>
                <w:bCs/>
                <w:sz w:val="17"/>
                <w:szCs w:val="17"/>
              </w:rPr>
            </w:pPr>
          </w:p>
          <w:p w14:paraId="59B9B91C" w14:textId="77777777" w:rsidR="002D03B7" w:rsidRDefault="002D03B7" w:rsidP="00EF2BC9">
            <w:pPr>
              <w:pStyle w:val="TableParagraph"/>
              <w:kinsoku w:val="0"/>
              <w:overflowPunct w:val="0"/>
              <w:spacing w:line="256" w:lineRule="auto"/>
              <w:ind w:left="1340" w:right="1313"/>
              <w:jc w:val="center"/>
              <w:rPr>
                <w:b/>
                <w:bCs/>
                <w:sz w:val="18"/>
                <w:szCs w:val="18"/>
              </w:rPr>
            </w:pPr>
            <w:r>
              <w:rPr>
                <w:b/>
                <w:bCs/>
                <w:sz w:val="18"/>
                <w:szCs w:val="18"/>
              </w:rPr>
              <w:t>Description</w:t>
            </w:r>
          </w:p>
        </w:tc>
      </w:tr>
      <w:tr w:rsidR="002D03B7" w14:paraId="0751A124" w14:textId="77777777" w:rsidTr="00EF2BC9">
        <w:trPr>
          <w:trHeight w:val="832"/>
        </w:trPr>
        <w:tc>
          <w:tcPr>
            <w:tcW w:w="1199" w:type="dxa"/>
            <w:tcBorders>
              <w:top w:val="single" w:sz="12" w:space="0" w:color="000000"/>
              <w:left w:val="single" w:sz="12" w:space="0" w:color="000000"/>
              <w:bottom w:val="single" w:sz="4" w:space="0" w:color="auto"/>
              <w:right w:val="single" w:sz="2" w:space="0" w:color="000000"/>
            </w:tcBorders>
            <w:vAlign w:val="center"/>
            <w:hideMark/>
          </w:tcPr>
          <w:p w14:paraId="109034B4" w14:textId="77777777" w:rsidR="002D03B7" w:rsidRDefault="002D03B7" w:rsidP="00EF2BC9">
            <w:pPr>
              <w:spacing w:line="256" w:lineRule="auto"/>
              <w:jc w:val="center"/>
              <w:rPr>
                <w:szCs w:val="18"/>
              </w:rPr>
            </w:pPr>
            <w:r>
              <w:rPr>
                <w:szCs w:val="18"/>
              </w:rPr>
              <w:t>U-SIG-2</w:t>
            </w:r>
          </w:p>
        </w:tc>
        <w:tc>
          <w:tcPr>
            <w:tcW w:w="999" w:type="dxa"/>
            <w:tcBorders>
              <w:top w:val="single" w:sz="4" w:space="0" w:color="000000"/>
              <w:left w:val="single" w:sz="2" w:space="0" w:color="000000"/>
              <w:bottom w:val="single" w:sz="2" w:space="0" w:color="000000"/>
              <w:right w:val="single" w:sz="2" w:space="0" w:color="000000"/>
            </w:tcBorders>
            <w:hideMark/>
          </w:tcPr>
          <w:p w14:paraId="07429631" w14:textId="1A527BC0" w:rsidR="002D03B7" w:rsidRDefault="002D03B7" w:rsidP="00EF2BC9">
            <w:pPr>
              <w:pStyle w:val="TableParagraph"/>
              <w:kinsoku w:val="0"/>
              <w:overflowPunct w:val="0"/>
              <w:spacing w:before="67" w:line="256" w:lineRule="auto"/>
              <w:ind w:left="130"/>
              <w:rPr>
                <w:sz w:val="18"/>
                <w:szCs w:val="18"/>
              </w:rPr>
            </w:pPr>
            <w:r>
              <w:rPr>
                <w:sz w:val="18"/>
                <w:szCs w:val="18"/>
              </w:rPr>
              <w:t>B</w:t>
            </w:r>
            <w:r w:rsidR="00295F77">
              <w:rPr>
                <w:sz w:val="18"/>
                <w:szCs w:val="18"/>
              </w:rPr>
              <w:t>8</w:t>
            </w:r>
          </w:p>
        </w:tc>
        <w:tc>
          <w:tcPr>
            <w:tcW w:w="2000" w:type="dxa"/>
            <w:tcBorders>
              <w:top w:val="single" w:sz="4" w:space="0" w:color="000000"/>
              <w:left w:val="single" w:sz="2" w:space="0" w:color="000000"/>
              <w:bottom w:val="single" w:sz="2" w:space="0" w:color="000000"/>
              <w:right w:val="single" w:sz="2" w:space="0" w:color="000000"/>
            </w:tcBorders>
            <w:hideMark/>
          </w:tcPr>
          <w:p w14:paraId="20887D24" w14:textId="77777777" w:rsidR="002D03B7" w:rsidRDefault="002D03B7" w:rsidP="00EF2BC9">
            <w:pPr>
              <w:pStyle w:val="TableParagraph"/>
              <w:kinsoku w:val="0"/>
              <w:overflowPunct w:val="0"/>
              <w:spacing w:before="67" w:line="256" w:lineRule="auto"/>
              <w:ind w:left="131"/>
              <w:rPr>
                <w:sz w:val="18"/>
                <w:szCs w:val="18"/>
              </w:rPr>
            </w:pPr>
            <w:r>
              <w:rPr>
                <w:sz w:val="18"/>
                <w:szCs w:val="18"/>
              </w:rPr>
              <w:t>Validate</w:t>
            </w:r>
          </w:p>
        </w:tc>
        <w:tc>
          <w:tcPr>
            <w:tcW w:w="900" w:type="dxa"/>
            <w:tcBorders>
              <w:top w:val="single" w:sz="4" w:space="0" w:color="000000"/>
              <w:left w:val="single" w:sz="2" w:space="0" w:color="000000"/>
              <w:bottom w:val="single" w:sz="2" w:space="0" w:color="000000"/>
              <w:right w:val="single" w:sz="2" w:space="0" w:color="000000"/>
            </w:tcBorders>
            <w:hideMark/>
          </w:tcPr>
          <w:p w14:paraId="2F358F6B" w14:textId="77777777" w:rsidR="002D03B7" w:rsidRDefault="002D03B7" w:rsidP="00EF2BC9">
            <w:pPr>
              <w:pStyle w:val="TableParagraph"/>
              <w:kinsoku w:val="0"/>
              <w:overflowPunct w:val="0"/>
              <w:spacing w:before="67" w:line="256" w:lineRule="auto"/>
              <w:ind w:left="29"/>
              <w:jc w:val="center"/>
              <w:rPr>
                <w:sz w:val="18"/>
                <w:szCs w:val="18"/>
              </w:rPr>
            </w:pPr>
            <w:r>
              <w:rPr>
                <w:sz w:val="18"/>
                <w:szCs w:val="18"/>
              </w:rPr>
              <w:t>1</w:t>
            </w:r>
          </w:p>
        </w:tc>
        <w:tc>
          <w:tcPr>
            <w:tcW w:w="3601" w:type="dxa"/>
            <w:tcBorders>
              <w:top w:val="single" w:sz="4" w:space="0" w:color="000000"/>
              <w:left w:val="single" w:sz="2" w:space="0" w:color="000000"/>
              <w:bottom w:val="single" w:sz="2" w:space="0" w:color="000000"/>
              <w:right w:val="single" w:sz="12" w:space="0" w:color="000000"/>
            </w:tcBorders>
            <w:hideMark/>
          </w:tcPr>
          <w:p w14:paraId="34CBBE55" w14:textId="77777777" w:rsidR="002D03B7" w:rsidRDefault="002D03B7" w:rsidP="00EF2BC9">
            <w:pPr>
              <w:pStyle w:val="TableParagraph"/>
              <w:kinsoku w:val="0"/>
              <w:overflowPunct w:val="0"/>
              <w:spacing w:before="112" w:line="230" w:lineRule="auto"/>
              <w:ind w:left="118"/>
              <w:rPr>
                <w:color w:val="000000"/>
                <w:sz w:val="18"/>
                <w:szCs w:val="18"/>
              </w:rPr>
            </w:pPr>
            <w:r>
              <w:rPr>
                <w:color w:val="208A20"/>
                <w:sz w:val="18"/>
                <w:szCs w:val="18"/>
                <w:u w:val="single"/>
              </w:rPr>
              <w:t>(#</w:t>
            </w:r>
            <w:proofErr w:type="gramStart"/>
            <w:r>
              <w:rPr>
                <w:color w:val="208A20"/>
                <w:sz w:val="18"/>
                <w:szCs w:val="18"/>
                <w:u w:val="single"/>
              </w:rPr>
              <w:t>2796)</w:t>
            </w:r>
            <w:r>
              <w:rPr>
                <w:color w:val="000000"/>
                <w:sz w:val="18"/>
                <w:szCs w:val="18"/>
              </w:rPr>
              <w:t>Set</w:t>
            </w:r>
            <w:proofErr w:type="gramEnd"/>
            <w:r>
              <w:rPr>
                <w:color w:val="000000"/>
                <w:sz w:val="18"/>
                <w:szCs w:val="18"/>
              </w:rPr>
              <w:t xml:space="preserve"> to 1 and </w:t>
            </w:r>
            <w:ins w:id="38" w:author="Alice Chen" w:date="2022-01-15T12:52:00Z">
              <w:r>
                <w:rPr>
                  <w:color w:val="000000"/>
                  <w:sz w:val="18"/>
                  <w:szCs w:val="18"/>
                </w:rPr>
                <w:t xml:space="preserve">treat as </w:t>
              </w:r>
            </w:ins>
            <w:r>
              <w:rPr>
                <w:color w:val="000000"/>
                <w:sz w:val="18"/>
                <w:szCs w:val="18"/>
              </w:rPr>
              <w:t>Validate</w:t>
            </w:r>
            <w:del w:id="39" w:author="Alice Chen" w:date="2022-01-15T12:52:00Z">
              <w:r w:rsidDel="001549D7">
                <w:rPr>
                  <w:color w:val="000000"/>
                  <w:sz w:val="18"/>
                  <w:szCs w:val="18"/>
                </w:rPr>
                <w:delText xml:space="preserve"> if</w:delText>
              </w:r>
              <w:r w:rsidDel="001549D7">
                <w:rPr>
                  <w:color w:val="000000"/>
                  <w:spacing w:val="1"/>
                  <w:sz w:val="18"/>
                  <w:szCs w:val="18"/>
                </w:rPr>
                <w:delText xml:space="preserve"> </w:delText>
              </w:r>
              <w:r w:rsidDel="001549D7">
                <w:rPr>
                  <w:color w:val="000000"/>
                  <w:spacing w:val="-1"/>
                  <w:sz w:val="18"/>
                  <w:szCs w:val="18"/>
                </w:rPr>
                <w:delText>dot11EHTBaseLineFeaturesImplementedOnly</w:delText>
              </w:r>
              <w:r w:rsidDel="001549D7">
                <w:rPr>
                  <w:color w:val="000000"/>
                  <w:spacing w:val="-42"/>
                  <w:sz w:val="18"/>
                  <w:szCs w:val="18"/>
                </w:rPr>
                <w:delText xml:space="preserve"> </w:delText>
              </w:r>
              <w:r w:rsidDel="001549D7">
                <w:rPr>
                  <w:color w:val="000000"/>
                  <w:sz w:val="18"/>
                  <w:szCs w:val="18"/>
                </w:rPr>
                <w:delText>equals</w:delText>
              </w:r>
              <w:r w:rsidDel="001549D7">
                <w:rPr>
                  <w:color w:val="000000"/>
                  <w:spacing w:val="-2"/>
                  <w:sz w:val="18"/>
                  <w:szCs w:val="18"/>
                </w:rPr>
                <w:delText xml:space="preserve"> </w:delText>
              </w:r>
              <w:r w:rsidDel="001549D7">
                <w:rPr>
                  <w:color w:val="000000"/>
                  <w:sz w:val="18"/>
                  <w:szCs w:val="18"/>
                </w:rPr>
                <w:delText>to</w:delText>
              </w:r>
              <w:r w:rsidDel="001549D7">
                <w:rPr>
                  <w:color w:val="000000"/>
                  <w:spacing w:val="-1"/>
                  <w:sz w:val="18"/>
                  <w:szCs w:val="18"/>
                </w:rPr>
                <w:delText xml:space="preserve"> </w:delText>
              </w:r>
              <w:r w:rsidDel="001549D7">
                <w:rPr>
                  <w:color w:val="000000"/>
                  <w:sz w:val="18"/>
                  <w:szCs w:val="18"/>
                </w:rPr>
                <w:delText>true</w:delText>
              </w:r>
              <w:r w:rsidDel="001549D7">
                <w:rPr>
                  <w:color w:val="208A20"/>
                  <w:sz w:val="18"/>
                  <w:szCs w:val="18"/>
                  <w:u w:val="single"/>
                </w:rPr>
                <w:delText>(#2794)</w:delText>
              </w:r>
            </w:del>
            <w:r>
              <w:rPr>
                <w:color w:val="000000"/>
                <w:sz w:val="18"/>
                <w:szCs w:val="18"/>
              </w:rPr>
              <w:t>.</w:t>
            </w:r>
          </w:p>
        </w:tc>
      </w:tr>
    </w:tbl>
    <w:p w14:paraId="02B945DE" w14:textId="77777777" w:rsidR="00982709" w:rsidRDefault="00982709" w:rsidP="00982709">
      <w:pPr>
        <w:pStyle w:val="BodyText0"/>
        <w:kinsoku w:val="0"/>
        <w:overflowPunct w:val="0"/>
        <w:spacing w:before="9"/>
        <w:rPr>
          <w:sz w:val="22"/>
          <w:szCs w:val="22"/>
        </w:rPr>
      </w:pPr>
    </w:p>
    <w:p w14:paraId="18B9FC64" w14:textId="77777777" w:rsidR="00982709" w:rsidRDefault="00982709" w:rsidP="00982709">
      <w:pPr>
        <w:rPr>
          <w:b/>
          <w:i/>
          <w:sz w:val="22"/>
          <w:szCs w:val="22"/>
        </w:rPr>
      </w:pPr>
      <w:r w:rsidRPr="004B2833">
        <w:rPr>
          <w:b/>
          <w:i/>
          <w:sz w:val="22"/>
          <w:szCs w:val="22"/>
          <w:highlight w:val="yellow"/>
        </w:rPr>
        <w:t xml:space="preserve">Instructions to the editor: </w:t>
      </w:r>
    </w:p>
    <w:p w14:paraId="32143849" w14:textId="323C0783" w:rsidR="00982709" w:rsidRPr="0082172C" w:rsidRDefault="00982709" w:rsidP="00982709">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sidR="0019675B">
        <w:rPr>
          <w:b/>
          <w:sz w:val="20"/>
          <w:highlight w:val="yellow"/>
          <w:lang w:eastAsia="zh-CN"/>
        </w:rPr>
        <w:t>66</w:t>
      </w:r>
      <w:r w:rsidRPr="00291AA1">
        <w:rPr>
          <w:b/>
          <w:sz w:val="20"/>
          <w:highlight w:val="yellow"/>
          <w:lang w:eastAsia="zh-CN"/>
        </w:rPr>
        <w:t>L</w:t>
      </w:r>
      <w:r w:rsidR="0019675B">
        <w:rPr>
          <w:b/>
          <w:sz w:val="20"/>
          <w:highlight w:val="yellow"/>
          <w:lang w:eastAsia="zh-CN"/>
        </w:rPr>
        <w:t>5</w:t>
      </w:r>
      <w:r w:rsidR="00196218">
        <w:rPr>
          <w:b/>
          <w:sz w:val="20"/>
          <w:highlight w:val="yellow"/>
          <w:lang w:eastAsia="zh-CN"/>
        </w:rPr>
        <w:t>7</w:t>
      </w:r>
      <w:r>
        <w:rPr>
          <w:b/>
          <w:sz w:val="20"/>
          <w:highlight w:val="yellow"/>
          <w:lang w:eastAsia="zh-CN"/>
        </w:rPr>
        <w:t>-L</w:t>
      </w:r>
      <w:r w:rsidR="00196218">
        <w:rPr>
          <w:b/>
          <w:sz w:val="20"/>
          <w:highlight w:val="yellow"/>
          <w:lang w:eastAsia="zh-CN"/>
        </w:rPr>
        <w:t>6</w:t>
      </w:r>
      <w:r w:rsidR="0019675B">
        <w:rPr>
          <w:b/>
          <w:sz w:val="20"/>
          <w:highlight w:val="yellow"/>
          <w:lang w:eastAsia="zh-CN"/>
        </w:rPr>
        <w:t>4</w:t>
      </w:r>
      <w:r w:rsidRPr="0082172C">
        <w:rPr>
          <w:b/>
          <w:sz w:val="20"/>
          <w:highlight w:val="yellow"/>
          <w:lang w:eastAsia="zh-CN"/>
        </w:rPr>
        <w:t xml:space="preserve"> </w:t>
      </w:r>
      <w:r>
        <w:rPr>
          <w:b/>
          <w:sz w:val="20"/>
          <w:highlight w:val="yellow"/>
          <w:lang w:eastAsia="zh-CN"/>
        </w:rPr>
        <w:t>in 802.11be spec draft D1.</w:t>
      </w:r>
      <w:r w:rsidR="0019675B">
        <w:rPr>
          <w:b/>
          <w:sz w:val="20"/>
          <w:highlight w:val="yellow"/>
          <w:lang w:eastAsia="zh-CN"/>
        </w:rPr>
        <w:t>4</w:t>
      </w:r>
      <w:r>
        <w:rPr>
          <w:b/>
          <w:sz w:val="20"/>
          <w:highlight w:val="yellow"/>
          <w:lang w:eastAsia="zh-CN"/>
        </w:rPr>
        <w:t xml:space="preserve"> (</w:t>
      </w:r>
      <w:r w:rsidR="000E037E">
        <w:rPr>
          <w:b/>
          <w:sz w:val="20"/>
          <w:highlight w:val="yellow"/>
          <w:lang w:eastAsia="zh-CN"/>
        </w:rPr>
        <w:t xml:space="preserve">note that </w:t>
      </w:r>
      <w:r>
        <w:rPr>
          <w:b/>
          <w:sz w:val="20"/>
          <w:highlight w:val="yellow"/>
          <w:lang w:eastAsia="zh-CN"/>
        </w:rPr>
        <w:t>original P41</w:t>
      </w:r>
      <w:r w:rsidR="000E037E">
        <w:rPr>
          <w:b/>
          <w:sz w:val="20"/>
          <w:highlight w:val="yellow"/>
          <w:lang w:eastAsia="zh-CN"/>
        </w:rPr>
        <w:t>9</w:t>
      </w:r>
      <w:r>
        <w:rPr>
          <w:b/>
          <w:sz w:val="20"/>
          <w:highlight w:val="yellow"/>
          <w:lang w:eastAsia="zh-CN"/>
        </w:rPr>
        <w:t>L</w:t>
      </w:r>
      <w:r w:rsidR="000E037E">
        <w:rPr>
          <w:b/>
          <w:sz w:val="20"/>
          <w:highlight w:val="yellow"/>
          <w:lang w:eastAsia="zh-CN"/>
        </w:rPr>
        <w:t>7</w:t>
      </w:r>
      <w:r>
        <w:rPr>
          <w:b/>
          <w:sz w:val="20"/>
          <w:highlight w:val="yellow"/>
          <w:lang w:eastAsia="zh-CN"/>
        </w:rPr>
        <w:t>-L</w:t>
      </w:r>
      <w:r w:rsidR="000E037E">
        <w:rPr>
          <w:b/>
          <w:sz w:val="20"/>
          <w:highlight w:val="yellow"/>
          <w:lang w:eastAsia="zh-CN"/>
        </w:rPr>
        <w:t>1</w:t>
      </w:r>
      <w:r>
        <w:rPr>
          <w:b/>
          <w:sz w:val="20"/>
          <w:highlight w:val="yellow"/>
          <w:lang w:eastAsia="zh-CN"/>
        </w:rPr>
        <w:t>6 in 802.11be spec draft D1.0</w:t>
      </w:r>
      <w:r w:rsidR="000E037E">
        <w:rPr>
          <w:b/>
          <w:sz w:val="20"/>
          <w:highlight w:val="yellow"/>
          <w:lang w:eastAsia="zh-CN"/>
        </w:rPr>
        <w:t xml:space="preserve"> has been revised</w:t>
      </w:r>
      <w:r>
        <w:rPr>
          <w:b/>
          <w:sz w:val="20"/>
          <w:highlight w:val="yellow"/>
          <w:lang w:eastAsia="zh-CN"/>
        </w:rPr>
        <w:t xml:space="preserve">) </w:t>
      </w:r>
      <w:r w:rsidRPr="0082172C">
        <w:rPr>
          <w:b/>
          <w:sz w:val="20"/>
          <w:highlight w:val="yellow"/>
          <w:lang w:eastAsia="zh-CN"/>
        </w:rPr>
        <w:t>as shown below</w:t>
      </w:r>
      <w:r>
        <w:rPr>
          <w:b/>
          <w:sz w:val="20"/>
          <w:highlight w:val="yellow"/>
          <w:lang w:eastAsia="zh-CN"/>
        </w:rPr>
        <w:t xml:space="preserve"> for CID 7201</w:t>
      </w:r>
      <w:r w:rsidRPr="0082172C">
        <w:rPr>
          <w:b/>
          <w:sz w:val="20"/>
          <w:highlight w:val="yellow"/>
          <w:lang w:eastAsia="zh-CN"/>
        </w:rPr>
        <w:t>:</w:t>
      </w:r>
    </w:p>
    <w:p w14:paraId="4CC01C97" w14:textId="77777777" w:rsidR="00982709" w:rsidRDefault="00982709" w:rsidP="00982709">
      <w:pPr>
        <w:pStyle w:val="BodyText0"/>
        <w:kinsoku w:val="0"/>
        <w:overflowPunct w:val="0"/>
        <w:spacing w:before="9"/>
        <w:rPr>
          <w:sz w:val="17"/>
          <w:szCs w:val="17"/>
        </w:rPr>
      </w:pPr>
    </w:p>
    <w:p w14:paraId="6C605902" w14:textId="77777777" w:rsidR="002573A9" w:rsidRDefault="002573A9" w:rsidP="002573A9">
      <w:pPr>
        <w:pStyle w:val="Heading2"/>
        <w:kinsoku w:val="0"/>
        <w:overflowPunct w:val="0"/>
        <w:spacing w:before="188"/>
        <w:ind w:left="8" w:right="61"/>
        <w:jc w:val="center"/>
      </w:pPr>
      <w:r>
        <w:t>Table</w:t>
      </w:r>
      <w:r>
        <w:rPr>
          <w:spacing w:val="-3"/>
        </w:rPr>
        <w:t xml:space="preserve"> </w:t>
      </w:r>
      <w:r>
        <w:t>36-31—U-SIG</w:t>
      </w:r>
      <w:r>
        <w:rPr>
          <w:spacing w:val="-3"/>
        </w:rPr>
        <w:t xml:space="preserve"> </w:t>
      </w:r>
      <w:r>
        <w:t>field</w:t>
      </w:r>
      <w:r>
        <w:rPr>
          <w:spacing w:val="-3"/>
        </w:rPr>
        <w:t xml:space="preserve"> </w:t>
      </w:r>
      <w:r>
        <w:t>of</w:t>
      </w:r>
      <w:r>
        <w:rPr>
          <w:spacing w:val="-3"/>
        </w:rPr>
        <w:t xml:space="preserve"> </w:t>
      </w:r>
      <w:r>
        <w:t>an</w:t>
      </w:r>
      <w:r>
        <w:rPr>
          <w:spacing w:val="-1"/>
        </w:rPr>
        <w:t xml:space="preserve"> </w:t>
      </w:r>
      <w:r>
        <w:t>EHT</w:t>
      </w:r>
      <w:r>
        <w:rPr>
          <w:spacing w:val="-3"/>
        </w:rPr>
        <w:t xml:space="preserve"> </w:t>
      </w:r>
      <w:r>
        <w:t>TB</w:t>
      </w:r>
      <w:r>
        <w:rPr>
          <w:spacing w:val="-3"/>
        </w:rPr>
        <w:t xml:space="preserve"> </w:t>
      </w:r>
      <w:r>
        <w:t>PPDU</w:t>
      </w:r>
    </w:p>
    <w:p w14:paraId="4743A23A" w14:textId="77777777" w:rsidR="002573A9" w:rsidRDefault="002573A9" w:rsidP="002573A9">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2573A9" w14:paraId="2FCFCD96" w14:textId="77777777" w:rsidTr="00EF2BC9">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8B378B2" w14:textId="77777777" w:rsidR="002573A9" w:rsidRDefault="002573A9" w:rsidP="00EF2BC9">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6829EE2C" w14:textId="77777777" w:rsidR="002573A9" w:rsidRDefault="002573A9" w:rsidP="00EF2BC9">
            <w:pPr>
              <w:pStyle w:val="TableParagraph"/>
              <w:kinsoku w:val="0"/>
              <w:overflowPunct w:val="0"/>
              <w:spacing w:before="1"/>
              <w:rPr>
                <w:rFonts w:ascii="Arial" w:hAnsi="Arial" w:cs="Arial"/>
                <w:b/>
                <w:bCs/>
                <w:sz w:val="17"/>
                <w:szCs w:val="17"/>
              </w:rPr>
            </w:pPr>
          </w:p>
          <w:p w14:paraId="2BA2FFF4" w14:textId="77777777" w:rsidR="002573A9" w:rsidRDefault="002573A9" w:rsidP="00EF2BC9">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741F1AF" w14:textId="77777777" w:rsidR="002573A9" w:rsidRDefault="002573A9" w:rsidP="00EF2BC9">
            <w:pPr>
              <w:pStyle w:val="TableParagraph"/>
              <w:kinsoku w:val="0"/>
              <w:overflowPunct w:val="0"/>
              <w:spacing w:before="1"/>
              <w:rPr>
                <w:rFonts w:ascii="Arial" w:hAnsi="Arial" w:cs="Arial"/>
                <w:b/>
                <w:bCs/>
                <w:sz w:val="17"/>
                <w:szCs w:val="17"/>
              </w:rPr>
            </w:pPr>
          </w:p>
          <w:p w14:paraId="27E18956" w14:textId="77777777" w:rsidR="002573A9" w:rsidRDefault="002573A9" w:rsidP="00EF2BC9">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125E7C04" w14:textId="77777777" w:rsidR="002573A9" w:rsidRDefault="002573A9" w:rsidP="00EF2BC9">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4DC85BC7" w14:textId="77777777" w:rsidR="002573A9" w:rsidRDefault="002573A9" w:rsidP="00EF2BC9">
            <w:pPr>
              <w:pStyle w:val="TableParagraph"/>
              <w:kinsoku w:val="0"/>
              <w:overflowPunct w:val="0"/>
              <w:spacing w:before="1"/>
              <w:rPr>
                <w:rFonts w:ascii="Arial" w:hAnsi="Arial" w:cs="Arial"/>
                <w:b/>
                <w:bCs/>
                <w:sz w:val="17"/>
                <w:szCs w:val="17"/>
              </w:rPr>
            </w:pPr>
          </w:p>
          <w:p w14:paraId="1A75AF39" w14:textId="77777777" w:rsidR="002573A9" w:rsidRDefault="002573A9" w:rsidP="00EF2BC9">
            <w:pPr>
              <w:pStyle w:val="TableParagraph"/>
              <w:kinsoku w:val="0"/>
              <w:overflowPunct w:val="0"/>
              <w:ind w:left="127" w:right="100"/>
              <w:jc w:val="center"/>
              <w:rPr>
                <w:b/>
                <w:bCs/>
                <w:sz w:val="18"/>
                <w:szCs w:val="18"/>
              </w:rPr>
            </w:pPr>
            <w:r>
              <w:rPr>
                <w:b/>
                <w:bCs/>
                <w:sz w:val="18"/>
                <w:szCs w:val="18"/>
              </w:rPr>
              <w:t>Description</w:t>
            </w:r>
          </w:p>
        </w:tc>
      </w:tr>
      <w:tr w:rsidR="00636CD4" w14:paraId="05520B30" w14:textId="77777777" w:rsidTr="00636CD4">
        <w:tblPrEx>
          <w:tblLook w:val="04A0" w:firstRow="1" w:lastRow="0" w:firstColumn="1" w:lastColumn="0" w:noHBand="0" w:noVBand="1"/>
        </w:tblPrEx>
        <w:trPr>
          <w:trHeight w:val="2139"/>
        </w:trPr>
        <w:tc>
          <w:tcPr>
            <w:tcW w:w="1199" w:type="dxa"/>
            <w:tcBorders>
              <w:top w:val="single" w:sz="12" w:space="0" w:color="000000"/>
              <w:left w:val="single" w:sz="12" w:space="0" w:color="000000"/>
              <w:bottom w:val="single" w:sz="4" w:space="0" w:color="000000"/>
              <w:right w:val="single" w:sz="2" w:space="0" w:color="000000"/>
            </w:tcBorders>
          </w:tcPr>
          <w:p w14:paraId="2B88E63A" w14:textId="573A3F23" w:rsidR="00636CD4" w:rsidRDefault="00636CD4" w:rsidP="00636CD4">
            <w:pPr>
              <w:pStyle w:val="TableParagraph"/>
              <w:kinsoku w:val="0"/>
              <w:overflowPunct w:val="0"/>
              <w:spacing w:line="256" w:lineRule="auto"/>
              <w:jc w:val="center"/>
              <w:rPr>
                <w:sz w:val="16"/>
                <w:szCs w:val="16"/>
                <w:lang w:eastAsia="zh-CN"/>
              </w:rPr>
            </w:pPr>
            <w:r>
              <w:rPr>
                <w:sz w:val="16"/>
                <w:szCs w:val="16"/>
                <w:lang w:eastAsia="zh-CN"/>
              </w:rPr>
              <w:t>U-SIG-1</w:t>
            </w:r>
          </w:p>
        </w:tc>
        <w:tc>
          <w:tcPr>
            <w:tcW w:w="999" w:type="dxa"/>
            <w:tcBorders>
              <w:top w:val="single" w:sz="12" w:space="0" w:color="000000"/>
              <w:left w:val="single" w:sz="2" w:space="0" w:color="000000"/>
              <w:bottom w:val="single" w:sz="4" w:space="0" w:color="000000"/>
              <w:right w:val="single" w:sz="2" w:space="0" w:color="000000"/>
            </w:tcBorders>
            <w:hideMark/>
          </w:tcPr>
          <w:p w14:paraId="3DF5086D" w14:textId="77777777" w:rsidR="00636CD4" w:rsidRDefault="00636CD4">
            <w:pPr>
              <w:pStyle w:val="TableParagraph"/>
              <w:kinsoku w:val="0"/>
              <w:overflowPunct w:val="0"/>
              <w:spacing w:before="56" w:line="256" w:lineRule="auto"/>
              <w:ind w:left="130"/>
              <w:rPr>
                <w:sz w:val="18"/>
                <w:szCs w:val="18"/>
              </w:rPr>
            </w:pPr>
            <w:r>
              <w:rPr>
                <w:sz w:val="18"/>
                <w:szCs w:val="18"/>
              </w:rPr>
              <w:t>B20–B25</w:t>
            </w:r>
          </w:p>
        </w:tc>
        <w:tc>
          <w:tcPr>
            <w:tcW w:w="2000" w:type="dxa"/>
            <w:tcBorders>
              <w:top w:val="single" w:sz="12" w:space="0" w:color="000000"/>
              <w:left w:val="single" w:sz="2" w:space="0" w:color="000000"/>
              <w:bottom w:val="single" w:sz="4" w:space="0" w:color="000000"/>
              <w:right w:val="single" w:sz="2" w:space="0" w:color="000000"/>
            </w:tcBorders>
            <w:hideMark/>
          </w:tcPr>
          <w:p w14:paraId="7C5110C4" w14:textId="77777777" w:rsidR="00636CD4" w:rsidRDefault="00636CD4">
            <w:pPr>
              <w:pStyle w:val="TableParagraph"/>
              <w:kinsoku w:val="0"/>
              <w:overflowPunct w:val="0"/>
              <w:spacing w:before="56" w:line="256" w:lineRule="auto"/>
              <w:ind w:left="131"/>
              <w:rPr>
                <w:sz w:val="18"/>
                <w:szCs w:val="18"/>
              </w:rPr>
            </w:pPr>
            <w:r>
              <w:rPr>
                <w:sz w:val="18"/>
                <w:szCs w:val="18"/>
              </w:rPr>
              <w:t>Disregard</w:t>
            </w:r>
          </w:p>
        </w:tc>
        <w:tc>
          <w:tcPr>
            <w:tcW w:w="900" w:type="dxa"/>
            <w:tcBorders>
              <w:top w:val="single" w:sz="12" w:space="0" w:color="000000"/>
              <w:left w:val="single" w:sz="2" w:space="0" w:color="000000"/>
              <w:bottom w:val="single" w:sz="4" w:space="0" w:color="000000"/>
              <w:right w:val="single" w:sz="2" w:space="0" w:color="000000"/>
            </w:tcBorders>
            <w:hideMark/>
          </w:tcPr>
          <w:p w14:paraId="4CFD20DE" w14:textId="77777777" w:rsidR="00636CD4" w:rsidRDefault="00636CD4">
            <w:pPr>
              <w:pStyle w:val="TableParagraph"/>
              <w:kinsoku w:val="0"/>
              <w:overflowPunct w:val="0"/>
              <w:spacing w:before="56" w:line="256" w:lineRule="auto"/>
              <w:ind w:left="29"/>
              <w:jc w:val="center"/>
              <w:rPr>
                <w:sz w:val="18"/>
                <w:szCs w:val="18"/>
              </w:rPr>
            </w:pPr>
            <w:r>
              <w:rPr>
                <w:sz w:val="18"/>
                <w:szCs w:val="18"/>
              </w:rPr>
              <w:t>6</w:t>
            </w:r>
          </w:p>
        </w:tc>
        <w:tc>
          <w:tcPr>
            <w:tcW w:w="3001" w:type="dxa"/>
            <w:tcBorders>
              <w:top w:val="single" w:sz="12" w:space="0" w:color="000000"/>
              <w:left w:val="single" w:sz="2" w:space="0" w:color="000000"/>
              <w:bottom w:val="single" w:sz="4" w:space="0" w:color="000000"/>
              <w:right w:val="single" w:sz="12" w:space="0" w:color="000000"/>
            </w:tcBorders>
            <w:hideMark/>
          </w:tcPr>
          <w:p w14:paraId="25E2D39F" w14:textId="77777777" w:rsidR="00636CD4" w:rsidRDefault="00636CD4">
            <w:pPr>
              <w:pStyle w:val="TableParagraph"/>
              <w:kinsoku w:val="0"/>
              <w:overflowPunct w:val="0"/>
              <w:spacing w:before="56" w:line="203" w:lineRule="exact"/>
              <w:ind w:left="118"/>
              <w:rPr>
                <w:color w:val="000000"/>
                <w:sz w:val="18"/>
                <w:szCs w:val="18"/>
              </w:rPr>
            </w:pPr>
            <w:r>
              <w:rPr>
                <w:color w:val="208A20"/>
                <w:spacing w:val="-1"/>
                <w:sz w:val="18"/>
                <w:szCs w:val="18"/>
                <w:u w:val="single"/>
              </w:rPr>
              <w:t>(#</w:t>
            </w:r>
            <w:proofErr w:type="gramStart"/>
            <w:r>
              <w:rPr>
                <w:color w:val="208A20"/>
                <w:spacing w:val="-1"/>
                <w:sz w:val="18"/>
                <w:szCs w:val="18"/>
                <w:u w:val="single"/>
              </w:rPr>
              <w:t>8012)(</w:t>
            </w:r>
            <w:proofErr w:type="gramEnd"/>
            <w:r>
              <w:rPr>
                <w:color w:val="208A20"/>
                <w:spacing w:val="-1"/>
                <w:sz w:val="18"/>
                <w:szCs w:val="18"/>
                <w:u w:val="single"/>
              </w:rPr>
              <w:t>#4607)((#1563)(#2794)</w:t>
            </w:r>
            <w:r>
              <w:rPr>
                <w:color w:val="000000"/>
                <w:spacing w:val="-1"/>
                <w:sz w:val="18"/>
                <w:szCs w:val="18"/>
              </w:rPr>
              <w:t>Set</w:t>
            </w:r>
            <w:r>
              <w:rPr>
                <w:color w:val="000000"/>
                <w:spacing w:val="-11"/>
                <w:sz w:val="18"/>
                <w:szCs w:val="18"/>
              </w:rPr>
              <w:t xml:space="preserve"> </w:t>
            </w:r>
            <w:r>
              <w:rPr>
                <w:color w:val="000000"/>
                <w:sz w:val="18"/>
                <w:szCs w:val="18"/>
              </w:rPr>
              <w:t>to</w:t>
            </w:r>
          </w:p>
          <w:p w14:paraId="09DD2E9E" w14:textId="41E91E03" w:rsidR="00636CD4" w:rsidRDefault="00636CD4">
            <w:pPr>
              <w:pStyle w:val="TableParagraph"/>
              <w:kinsoku w:val="0"/>
              <w:overflowPunct w:val="0"/>
              <w:spacing w:before="1" w:line="230" w:lineRule="auto"/>
              <w:ind w:left="118" w:right="128"/>
              <w:rPr>
                <w:sz w:val="18"/>
                <w:szCs w:val="18"/>
              </w:rPr>
            </w:pPr>
            <w:r>
              <w:rPr>
                <w:sz w:val="18"/>
                <w:szCs w:val="18"/>
              </w:rPr>
              <w:t>the</w:t>
            </w:r>
            <w:r>
              <w:rPr>
                <w:spacing w:val="-10"/>
                <w:sz w:val="18"/>
                <w:szCs w:val="18"/>
              </w:rPr>
              <w:t xml:space="preserve"> </w:t>
            </w:r>
            <w:r>
              <w:rPr>
                <w:sz w:val="18"/>
                <w:szCs w:val="18"/>
              </w:rPr>
              <w:t>value</w:t>
            </w:r>
            <w:r>
              <w:rPr>
                <w:spacing w:val="-10"/>
                <w:sz w:val="18"/>
                <w:szCs w:val="18"/>
              </w:rPr>
              <w:t xml:space="preserve"> </w:t>
            </w:r>
            <w:r>
              <w:rPr>
                <w:sz w:val="18"/>
                <w:szCs w:val="18"/>
              </w:rPr>
              <w:t>indicated</w:t>
            </w:r>
            <w:r>
              <w:rPr>
                <w:spacing w:val="-10"/>
                <w:sz w:val="18"/>
                <w:szCs w:val="18"/>
              </w:rPr>
              <w:t xml:space="preserve"> </w:t>
            </w:r>
            <w:r>
              <w:rPr>
                <w:sz w:val="18"/>
                <w:szCs w:val="18"/>
              </w:rPr>
              <w:t>in</w:t>
            </w:r>
            <w:r>
              <w:rPr>
                <w:spacing w:val="-10"/>
                <w:sz w:val="18"/>
                <w:szCs w:val="18"/>
              </w:rPr>
              <w:t xml:space="preserve"> </w:t>
            </w:r>
            <w:r>
              <w:rPr>
                <w:sz w:val="18"/>
                <w:szCs w:val="18"/>
              </w:rPr>
              <w:t>the</w:t>
            </w:r>
            <w:r>
              <w:rPr>
                <w:spacing w:val="-11"/>
                <w:sz w:val="18"/>
                <w:szCs w:val="18"/>
              </w:rPr>
              <w:t xml:space="preserve"> </w:t>
            </w:r>
            <w:r>
              <w:rPr>
                <w:sz w:val="18"/>
                <w:szCs w:val="18"/>
              </w:rPr>
              <w:t>Disregard</w:t>
            </w:r>
            <w:r>
              <w:rPr>
                <w:spacing w:val="-9"/>
                <w:sz w:val="18"/>
                <w:szCs w:val="18"/>
              </w:rPr>
              <w:t xml:space="preserve"> </w:t>
            </w:r>
            <w:r>
              <w:rPr>
                <w:sz w:val="18"/>
                <w:szCs w:val="18"/>
              </w:rPr>
              <w:t>In</w:t>
            </w:r>
            <w:r>
              <w:rPr>
                <w:spacing w:val="-42"/>
                <w:sz w:val="18"/>
                <w:szCs w:val="18"/>
              </w:rPr>
              <w:t xml:space="preserve"> </w:t>
            </w:r>
            <w:r>
              <w:rPr>
                <w:sz w:val="18"/>
                <w:szCs w:val="18"/>
              </w:rPr>
              <w:t>U-SIG-1 subfield in the Special User</w:t>
            </w:r>
            <w:r>
              <w:rPr>
                <w:spacing w:val="1"/>
                <w:sz w:val="18"/>
                <w:szCs w:val="18"/>
              </w:rPr>
              <w:t xml:space="preserve"> </w:t>
            </w:r>
            <w:r>
              <w:rPr>
                <w:sz w:val="18"/>
                <w:szCs w:val="18"/>
              </w:rPr>
              <w:t>Info field in the Trigger frame and</w:t>
            </w:r>
            <w:r>
              <w:rPr>
                <w:spacing w:val="1"/>
                <w:sz w:val="18"/>
                <w:szCs w:val="18"/>
              </w:rPr>
              <w:t xml:space="preserve"> </w:t>
            </w:r>
            <w:ins w:id="40" w:author="Alice Chen" w:date="2022-01-15T12:59:00Z">
              <w:r w:rsidR="00D646BD">
                <w:rPr>
                  <w:spacing w:val="1"/>
                  <w:sz w:val="18"/>
                  <w:szCs w:val="18"/>
                </w:rPr>
                <w:t xml:space="preserve">treat as </w:t>
              </w:r>
            </w:ins>
            <w:r>
              <w:rPr>
                <w:sz w:val="18"/>
                <w:szCs w:val="18"/>
              </w:rPr>
              <w:t>Disregard</w:t>
            </w:r>
            <w:del w:id="41" w:author="Alice Chen" w:date="2022-01-15T12:59:00Z">
              <w:r w:rsidDel="00D646BD">
                <w:rPr>
                  <w:sz w:val="18"/>
                  <w:szCs w:val="18"/>
                </w:rPr>
                <w:delText xml:space="preserve"> if</w:delText>
              </w:r>
              <w:r w:rsidDel="00D646BD">
                <w:rPr>
                  <w:spacing w:val="1"/>
                  <w:sz w:val="18"/>
                  <w:szCs w:val="18"/>
                </w:rPr>
                <w:delText xml:space="preserve"> </w:delText>
              </w:r>
              <w:r w:rsidDel="00D646BD">
                <w:rPr>
                  <w:sz w:val="18"/>
                  <w:szCs w:val="18"/>
                </w:rPr>
                <w:delText>dot11EHTBaseLineFeaturesImpleme</w:delText>
              </w:r>
              <w:r w:rsidDel="00D646BD">
                <w:rPr>
                  <w:spacing w:val="1"/>
                  <w:sz w:val="18"/>
                  <w:szCs w:val="18"/>
                </w:rPr>
                <w:delText xml:space="preserve"> </w:delText>
              </w:r>
              <w:r w:rsidDel="00D646BD">
                <w:rPr>
                  <w:sz w:val="18"/>
                  <w:szCs w:val="18"/>
                </w:rPr>
                <w:delText>ntedOnly equals to true</w:delText>
              </w:r>
            </w:del>
            <w:r>
              <w:rPr>
                <w:sz w:val="18"/>
                <w:szCs w:val="18"/>
              </w:rPr>
              <w:t>. See Table 9-</w:t>
            </w:r>
            <w:r>
              <w:rPr>
                <w:spacing w:val="1"/>
                <w:sz w:val="18"/>
                <w:szCs w:val="18"/>
              </w:rPr>
              <w:t xml:space="preserve"> </w:t>
            </w:r>
            <w:r>
              <w:rPr>
                <w:sz w:val="18"/>
                <w:szCs w:val="18"/>
              </w:rPr>
              <w:t>53d (Mapping from Special User Info</w:t>
            </w:r>
            <w:r>
              <w:rPr>
                <w:spacing w:val="-42"/>
                <w:sz w:val="18"/>
                <w:szCs w:val="18"/>
              </w:rPr>
              <w:t xml:space="preserve"> </w:t>
            </w:r>
            <w:r>
              <w:rPr>
                <w:sz w:val="18"/>
                <w:szCs w:val="18"/>
              </w:rPr>
              <w:t>field to U-SIG-1 and U-SIG-2 fields</w:t>
            </w:r>
            <w:r>
              <w:rPr>
                <w:spacing w:val="1"/>
                <w:sz w:val="18"/>
                <w:szCs w:val="18"/>
              </w:rPr>
              <w:t xml:space="preserve"> </w:t>
            </w:r>
            <w:r>
              <w:rPr>
                <w:sz w:val="18"/>
                <w:szCs w:val="18"/>
              </w:rPr>
              <w:t>in</w:t>
            </w:r>
            <w:r>
              <w:rPr>
                <w:spacing w:val="-2"/>
                <w:sz w:val="18"/>
                <w:szCs w:val="18"/>
              </w:rPr>
              <w:t xml:space="preserve"> </w:t>
            </w:r>
            <w:r>
              <w:rPr>
                <w:sz w:val="18"/>
                <w:szCs w:val="18"/>
              </w:rPr>
              <w:t>the</w:t>
            </w:r>
            <w:r>
              <w:rPr>
                <w:spacing w:val="-2"/>
                <w:sz w:val="18"/>
                <w:szCs w:val="18"/>
              </w:rPr>
              <w:t xml:space="preserve"> </w:t>
            </w:r>
            <w:r>
              <w:rPr>
                <w:sz w:val="18"/>
                <w:szCs w:val="18"/>
              </w:rPr>
              <w:t>EHT</w:t>
            </w:r>
            <w:r>
              <w:rPr>
                <w:spacing w:val="-2"/>
                <w:sz w:val="18"/>
                <w:szCs w:val="18"/>
              </w:rPr>
              <w:t xml:space="preserve"> </w:t>
            </w:r>
            <w:r>
              <w:rPr>
                <w:sz w:val="18"/>
                <w:szCs w:val="18"/>
              </w:rPr>
              <w:t>TB</w:t>
            </w:r>
            <w:r>
              <w:rPr>
                <w:spacing w:val="-2"/>
                <w:sz w:val="18"/>
                <w:szCs w:val="18"/>
              </w:rPr>
              <w:t xml:space="preserve"> </w:t>
            </w:r>
            <w:proofErr w:type="gramStart"/>
            <w:r>
              <w:rPr>
                <w:sz w:val="18"/>
                <w:szCs w:val="18"/>
              </w:rPr>
              <w:t>PPDU(</w:t>
            </w:r>
            <w:proofErr w:type="gramEnd"/>
            <w:r>
              <w:rPr>
                <w:sz w:val="18"/>
                <w:szCs w:val="18"/>
              </w:rPr>
              <w:t>#4607)).</w:t>
            </w:r>
          </w:p>
        </w:tc>
      </w:tr>
    </w:tbl>
    <w:p w14:paraId="7226B260" w14:textId="77777777" w:rsidR="006E7A87" w:rsidRDefault="006E7A87" w:rsidP="006E7A87">
      <w:pPr>
        <w:pStyle w:val="BodyText0"/>
        <w:kinsoku w:val="0"/>
        <w:overflowPunct w:val="0"/>
        <w:spacing w:before="9"/>
        <w:rPr>
          <w:sz w:val="22"/>
          <w:szCs w:val="22"/>
        </w:rPr>
      </w:pPr>
    </w:p>
    <w:p w14:paraId="51960B5A" w14:textId="77777777" w:rsidR="006E7A87" w:rsidRDefault="006E7A87" w:rsidP="006E7A87">
      <w:pPr>
        <w:rPr>
          <w:b/>
          <w:i/>
          <w:sz w:val="22"/>
          <w:szCs w:val="22"/>
        </w:rPr>
      </w:pPr>
      <w:r w:rsidRPr="004B2833">
        <w:rPr>
          <w:b/>
          <w:i/>
          <w:sz w:val="22"/>
          <w:szCs w:val="22"/>
          <w:highlight w:val="yellow"/>
        </w:rPr>
        <w:t xml:space="preserve">Instructions to the editor: </w:t>
      </w:r>
    </w:p>
    <w:p w14:paraId="043E6CEA" w14:textId="418566F4" w:rsidR="006E7A87" w:rsidRPr="0082172C" w:rsidRDefault="006E7A87" w:rsidP="006E7A87">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sidR="006B7CBA">
        <w:rPr>
          <w:b/>
          <w:sz w:val="20"/>
          <w:highlight w:val="yellow"/>
          <w:lang w:eastAsia="zh-CN"/>
        </w:rPr>
        <w:t>67</w:t>
      </w:r>
      <w:r w:rsidRPr="00291AA1">
        <w:rPr>
          <w:b/>
          <w:sz w:val="20"/>
          <w:highlight w:val="yellow"/>
          <w:lang w:eastAsia="zh-CN"/>
        </w:rPr>
        <w:t>L</w:t>
      </w:r>
      <w:r w:rsidR="006B7CBA">
        <w:rPr>
          <w:b/>
          <w:sz w:val="20"/>
          <w:highlight w:val="yellow"/>
          <w:lang w:eastAsia="zh-CN"/>
        </w:rPr>
        <w:t>17</w:t>
      </w:r>
      <w:r>
        <w:rPr>
          <w:b/>
          <w:sz w:val="20"/>
          <w:highlight w:val="yellow"/>
          <w:lang w:eastAsia="zh-CN"/>
        </w:rPr>
        <w:t>-L</w:t>
      </w:r>
      <w:r w:rsidR="006B7CBA">
        <w:rPr>
          <w:b/>
          <w:sz w:val="20"/>
          <w:highlight w:val="yellow"/>
          <w:lang w:eastAsia="zh-CN"/>
        </w:rPr>
        <w:t>25</w:t>
      </w:r>
      <w:r w:rsidRPr="0082172C">
        <w:rPr>
          <w:b/>
          <w:sz w:val="20"/>
          <w:highlight w:val="yellow"/>
          <w:lang w:eastAsia="zh-CN"/>
        </w:rPr>
        <w:t xml:space="preserve"> </w:t>
      </w:r>
      <w:r>
        <w:rPr>
          <w:b/>
          <w:sz w:val="20"/>
          <w:highlight w:val="yellow"/>
          <w:lang w:eastAsia="zh-CN"/>
        </w:rPr>
        <w:t>in 802.11be spec draft D1.</w:t>
      </w:r>
      <w:r w:rsidR="006B7CBA">
        <w:rPr>
          <w:b/>
          <w:sz w:val="20"/>
          <w:highlight w:val="yellow"/>
          <w:lang w:eastAsia="zh-CN"/>
        </w:rPr>
        <w:t>4</w:t>
      </w:r>
      <w:r>
        <w:rPr>
          <w:b/>
          <w:sz w:val="20"/>
          <w:highlight w:val="yellow"/>
          <w:lang w:eastAsia="zh-CN"/>
        </w:rPr>
        <w:t xml:space="preserve"> (note that original P419L28-L39 in 802.11be spec draft D1.0 has been revised) </w:t>
      </w:r>
      <w:r w:rsidRPr="0082172C">
        <w:rPr>
          <w:b/>
          <w:sz w:val="20"/>
          <w:highlight w:val="yellow"/>
          <w:lang w:eastAsia="zh-CN"/>
        </w:rPr>
        <w:t>as shown below</w:t>
      </w:r>
      <w:r>
        <w:rPr>
          <w:b/>
          <w:sz w:val="20"/>
          <w:highlight w:val="yellow"/>
          <w:lang w:eastAsia="zh-CN"/>
        </w:rPr>
        <w:t xml:space="preserve"> for CID 7201</w:t>
      </w:r>
      <w:r w:rsidR="00502E39">
        <w:rPr>
          <w:b/>
          <w:sz w:val="20"/>
          <w:highlight w:val="yellow"/>
          <w:lang w:eastAsia="zh-CN"/>
        </w:rPr>
        <w:t>, 8006</w:t>
      </w:r>
      <w:r w:rsidRPr="0082172C">
        <w:rPr>
          <w:b/>
          <w:sz w:val="20"/>
          <w:highlight w:val="yellow"/>
          <w:lang w:eastAsia="zh-CN"/>
        </w:rPr>
        <w:t>:</w:t>
      </w:r>
    </w:p>
    <w:p w14:paraId="69E51217" w14:textId="77777777" w:rsidR="006E7A87" w:rsidRDefault="006E7A87" w:rsidP="006E7A87">
      <w:pPr>
        <w:pStyle w:val="BodyText0"/>
        <w:kinsoku w:val="0"/>
        <w:overflowPunct w:val="0"/>
        <w:spacing w:before="9"/>
        <w:rPr>
          <w:sz w:val="17"/>
          <w:szCs w:val="17"/>
        </w:rPr>
      </w:pPr>
    </w:p>
    <w:p w14:paraId="13F3E855" w14:textId="77777777" w:rsidR="006E7A87" w:rsidRDefault="006E7A87" w:rsidP="006E7A87">
      <w:pPr>
        <w:pStyle w:val="Heading2"/>
        <w:kinsoku w:val="0"/>
        <w:overflowPunct w:val="0"/>
        <w:spacing w:before="188"/>
        <w:ind w:left="8" w:right="61"/>
        <w:jc w:val="center"/>
      </w:pPr>
      <w:r>
        <w:t>Table</w:t>
      </w:r>
      <w:r>
        <w:rPr>
          <w:spacing w:val="-3"/>
        </w:rPr>
        <w:t xml:space="preserve"> </w:t>
      </w:r>
      <w:r>
        <w:t>36-31—U-SIG</w:t>
      </w:r>
      <w:r>
        <w:rPr>
          <w:spacing w:val="-3"/>
        </w:rPr>
        <w:t xml:space="preserve"> </w:t>
      </w:r>
      <w:r>
        <w:t>field</w:t>
      </w:r>
      <w:r>
        <w:rPr>
          <w:spacing w:val="-3"/>
        </w:rPr>
        <w:t xml:space="preserve"> </w:t>
      </w:r>
      <w:r>
        <w:t>of</w:t>
      </w:r>
      <w:r>
        <w:rPr>
          <w:spacing w:val="-3"/>
        </w:rPr>
        <w:t xml:space="preserve"> </w:t>
      </w:r>
      <w:r>
        <w:t>an</w:t>
      </w:r>
      <w:r>
        <w:rPr>
          <w:spacing w:val="-1"/>
        </w:rPr>
        <w:t xml:space="preserve"> </w:t>
      </w:r>
      <w:r>
        <w:t>EHT</w:t>
      </w:r>
      <w:r>
        <w:rPr>
          <w:spacing w:val="-3"/>
        </w:rPr>
        <w:t xml:space="preserve"> </w:t>
      </w:r>
      <w:r>
        <w:t>TB</w:t>
      </w:r>
      <w:r>
        <w:rPr>
          <w:spacing w:val="-3"/>
        </w:rPr>
        <w:t xml:space="preserve"> </w:t>
      </w:r>
      <w:r>
        <w:t>PPDU</w:t>
      </w:r>
    </w:p>
    <w:p w14:paraId="0F24AE8B" w14:textId="77777777" w:rsidR="006E7A87" w:rsidRDefault="006E7A87" w:rsidP="006E7A87">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6E7A87" w14:paraId="7A31BED4" w14:textId="77777777" w:rsidTr="00437D0B">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D48BDAD" w14:textId="77777777" w:rsidR="006E7A87" w:rsidRDefault="006E7A87" w:rsidP="00EF2BC9">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3AA14BA6" w14:textId="77777777" w:rsidR="006E7A87" w:rsidRDefault="006E7A87" w:rsidP="00EF2BC9">
            <w:pPr>
              <w:pStyle w:val="TableParagraph"/>
              <w:kinsoku w:val="0"/>
              <w:overflowPunct w:val="0"/>
              <w:spacing w:before="1"/>
              <w:rPr>
                <w:rFonts w:ascii="Arial" w:hAnsi="Arial" w:cs="Arial"/>
                <w:b/>
                <w:bCs/>
                <w:sz w:val="17"/>
                <w:szCs w:val="17"/>
              </w:rPr>
            </w:pPr>
          </w:p>
          <w:p w14:paraId="58DFE2D0" w14:textId="77777777" w:rsidR="006E7A87" w:rsidRDefault="006E7A87" w:rsidP="00EF2BC9">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00D38A8" w14:textId="77777777" w:rsidR="006E7A87" w:rsidRDefault="006E7A87" w:rsidP="00EF2BC9">
            <w:pPr>
              <w:pStyle w:val="TableParagraph"/>
              <w:kinsoku w:val="0"/>
              <w:overflowPunct w:val="0"/>
              <w:spacing w:before="1"/>
              <w:rPr>
                <w:rFonts w:ascii="Arial" w:hAnsi="Arial" w:cs="Arial"/>
                <w:b/>
                <w:bCs/>
                <w:sz w:val="17"/>
                <w:szCs w:val="17"/>
              </w:rPr>
            </w:pPr>
          </w:p>
          <w:p w14:paraId="36433882" w14:textId="77777777" w:rsidR="006E7A87" w:rsidRDefault="006E7A87" w:rsidP="00EF2BC9">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4BDBA4E6" w14:textId="77777777" w:rsidR="006E7A87" w:rsidRDefault="006E7A87" w:rsidP="00EF2BC9">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4451E4F2" w14:textId="77777777" w:rsidR="006E7A87" w:rsidRDefault="006E7A87" w:rsidP="00EF2BC9">
            <w:pPr>
              <w:pStyle w:val="TableParagraph"/>
              <w:kinsoku w:val="0"/>
              <w:overflowPunct w:val="0"/>
              <w:spacing w:before="1"/>
              <w:rPr>
                <w:rFonts w:ascii="Arial" w:hAnsi="Arial" w:cs="Arial"/>
                <w:b/>
                <w:bCs/>
                <w:sz w:val="17"/>
                <w:szCs w:val="17"/>
              </w:rPr>
            </w:pPr>
          </w:p>
          <w:p w14:paraId="14C8E624" w14:textId="77777777" w:rsidR="006E7A87" w:rsidRDefault="006E7A87" w:rsidP="00EF2BC9">
            <w:pPr>
              <w:pStyle w:val="TableParagraph"/>
              <w:kinsoku w:val="0"/>
              <w:overflowPunct w:val="0"/>
              <w:ind w:left="127" w:right="100"/>
              <w:jc w:val="center"/>
              <w:rPr>
                <w:b/>
                <w:bCs/>
                <w:sz w:val="18"/>
                <w:szCs w:val="18"/>
              </w:rPr>
            </w:pPr>
            <w:r>
              <w:rPr>
                <w:b/>
                <w:bCs/>
                <w:sz w:val="18"/>
                <w:szCs w:val="18"/>
              </w:rPr>
              <w:t>Description</w:t>
            </w:r>
          </w:p>
        </w:tc>
      </w:tr>
      <w:tr w:rsidR="00437D0B" w14:paraId="5ADB83D7" w14:textId="77777777" w:rsidTr="00437D0B">
        <w:tblPrEx>
          <w:tblLook w:val="04A0" w:firstRow="1" w:lastRow="0" w:firstColumn="1" w:lastColumn="0" w:noHBand="0" w:noVBand="1"/>
        </w:tblPrEx>
        <w:trPr>
          <w:trHeight w:val="2352"/>
        </w:trPr>
        <w:tc>
          <w:tcPr>
            <w:tcW w:w="1199" w:type="dxa"/>
            <w:tcBorders>
              <w:top w:val="single" w:sz="12" w:space="0" w:color="000000"/>
              <w:left w:val="single" w:sz="12" w:space="0" w:color="000000"/>
              <w:bottom w:val="single" w:sz="4" w:space="0" w:color="auto"/>
              <w:right w:val="single" w:sz="2" w:space="0" w:color="000000"/>
            </w:tcBorders>
            <w:vAlign w:val="center"/>
            <w:hideMark/>
          </w:tcPr>
          <w:p w14:paraId="02AA8902" w14:textId="6A385D86" w:rsidR="00437D0B" w:rsidRDefault="00437D0B" w:rsidP="00437D0B">
            <w:pPr>
              <w:spacing w:line="256" w:lineRule="auto"/>
              <w:jc w:val="center"/>
              <w:rPr>
                <w:szCs w:val="18"/>
              </w:rPr>
            </w:pPr>
            <w:r>
              <w:rPr>
                <w:szCs w:val="18"/>
              </w:rPr>
              <w:t>U-SIG-2</w:t>
            </w:r>
          </w:p>
        </w:tc>
        <w:tc>
          <w:tcPr>
            <w:tcW w:w="999" w:type="dxa"/>
            <w:tcBorders>
              <w:top w:val="single" w:sz="4" w:space="0" w:color="000000"/>
              <w:left w:val="single" w:sz="2" w:space="0" w:color="000000"/>
              <w:bottom w:val="single" w:sz="2" w:space="0" w:color="000000"/>
              <w:right w:val="single" w:sz="2" w:space="0" w:color="000000"/>
            </w:tcBorders>
            <w:hideMark/>
          </w:tcPr>
          <w:p w14:paraId="6356D4DC" w14:textId="77777777" w:rsidR="00437D0B" w:rsidRDefault="00437D0B">
            <w:pPr>
              <w:pStyle w:val="TableParagraph"/>
              <w:kinsoku w:val="0"/>
              <w:overflowPunct w:val="0"/>
              <w:spacing w:before="67" w:line="256" w:lineRule="auto"/>
              <w:ind w:left="130"/>
              <w:rPr>
                <w:sz w:val="18"/>
                <w:szCs w:val="18"/>
              </w:rPr>
            </w:pPr>
            <w:r>
              <w:rPr>
                <w:sz w:val="18"/>
                <w:szCs w:val="18"/>
              </w:rPr>
              <w:t>B2</w:t>
            </w:r>
          </w:p>
        </w:tc>
        <w:tc>
          <w:tcPr>
            <w:tcW w:w="2000" w:type="dxa"/>
            <w:tcBorders>
              <w:top w:val="single" w:sz="4" w:space="0" w:color="000000"/>
              <w:left w:val="single" w:sz="2" w:space="0" w:color="000000"/>
              <w:bottom w:val="single" w:sz="2" w:space="0" w:color="000000"/>
              <w:right w:val="single" w:sz="2" w:space="0" w:color="000000"/>
            </w:tcBorders>
            <w:hideMark/>
          </w:tcPr>
          <w:p w14:paraId="1530F28A" w14:textId="77777777" w:rsidR="00437D0B" w:rsidRDefault="00437D0B">
            <w:pPr>
              <w:pStyle w:val="TableParagraph"/>
              <w:kinsoku w:val="0"/>
              <w:overflowPunct w:val="0"/>
              <w:spacing w:before="67" w:line="256" w:lineRule="auto"/>
              <w:ind w:left="131"/>
              <w:rPr>
                <w:sz w:val="18"/>
                <w:szCs w:val="18"/>
              </w:rPr>
            </w:pPr>
            <w:r>
              <w:rPr>
                <w:sz w:val="18"/>
                <w:szCs w:val="18"/>
              </w:rPr>
              <w:t>Validate</w:t>
            </w:r>
          </w:p>
        </w:tc>
        <w:tc>
          <w:tcPr>
            <w:tcW w:w="900" w:type="dxa"/>
            <w:tcBorders>
              <w:top w:val="single" w:sz="4" w:space="0" w:color="000000"/>
              <w:left w:val="single" w:sz="2" w:space="0" w:color="000000"/>
              <w:bottom w:val="single" w:sz="2" w:space="0" w:color="000000"/>
              <w:right w:val="single" w:sz="2" w:space="0" w:color="000000"/>
            </w:tcBorders>
            <w:hideMark/>
          </w:tcPr>
          <w:p w14:paraId="11D550DB" w14:textId="77777777" w:rsidR="00437D0B" w:rsidRDefault="00437D0B">
            <w:pPr>
              <w:pStyle w:val="TableParagraph"/>
              <w:kinsoku w:val="0"/>
              <w:overflowPunct w:val="0"/>
              <w:spacing w:before="67" w:line="256" w:lineRule="auto"/>
              <w:ind w:left="29"/>
              <w:jc w:val="center"/>
              <w:rPr>
                <w:sz w:val="18"/>
                <w:szCs w:val="18"/>
              </w:rPr>
            </w:pPr>
            <w:r>
              <w:rPr>
                <w:sz w:val="18"/>
                <w:szCs w:val="18"/>
              </w:rPr>
              <w:t>1</w:t>
            </w:r>
          </w:p>
        </w:tc>
        <w:tc>
          <w:tcPr>
            <w:tcW w:w="3001" w:type="dxa"/>
            <w:tcBorders>
              <w:top w:val="single" w:sz="4" w:space="0" w:color="000000"/>
              <w:left w:val="single" w:sz="2" w:space="0" w:color="000000"/>
              <w:bottom w:val="single" w:sz="2" w:space="0" w:color="000000"/>
              <w:right w:val="single" w:sz="12" w:space="0" w:color="000000"/>
            </w:tcBorders>
            <w:hideMark/>
          </w:tcPr>
          <w:p w14:paraId="3F8BA84B" w14:textId="77777777" w:rsidR="00437D0B" w:rsidRDefault="00437D0B">
            <w:pPr>
              <w:pStyle w:val="TableParagraph"/>
              <w:kinsoku w:val="0"/>
              <w:overflowPunct w:val="0"/>
              <w:spacing w:before="67" w:line="204" w:lineRule="exact"/>
              <w:ind w:left="118"/>
              <w:rPr>
                <w:color w:val="208A20"/>
                <w:sz w:val="18"/>
                <w:szCs w:val="18"/>
              </w:rPr>
            </w:pPr>
            <w:r>
              <w:rPr>
                <w:color w:val="208A20"/>
                <w:sz w:val="18"/>
                <w:szCs w:val="18"/>
                <w:u w:val="single"/>
              </w:rPr>
              <w:t>(#</w:t>
            </w:r>
            <w:proofErr w:type="gramStart"/>
            <w:r>
              <w:rPr>
                <w:color w:val="208A20"/>
                <w:sz w:val="18"/>
                <w:szCs w:val="18"/>
                <w:u w:val="single"/>
              </w:rPr>
              <w:t>8012)(</w:t>
            </w:r>
            <w:proofErr w:type="gramEnd"/>
            <w:r>
              <w:rPr>
                <w:color w:val="208A20"/>
                <w:sz w:val="18"/>
                <w:szCs w:val="18"/>
                <w:u w:val="single"/>
              </w:rPr>
              <w:t>#4607)(#1563)(#2794)(#279</w:t>
            </w:r>
          </w:p>
          <w:p w14:paraId="6BC40AB4" w14:textId="4D29C2BF" w:rsidR="00437D0B" w:rsidRDefault="00437D0B">
            <w:pPr>
              <w:pStyle w:val="TableParagraph"/>
              <w:kinsoku w:val="0"/>
              <w:overflowPunct w:val="0"/>
              <w:spacing w:before="1" w:line="230" w:lineRule="auto"/>
              <w:ind w:left="118" w:right="60"/>
              <w:rPr>
                <w:color w:val="000000"/>
                <w:sz w:val="18"/>
                <w:szCs w:val="18"/>
              </w:rPr>
            </w:pPr>
            <w:r>
              <w:rPr>
                <w:color w:val="208A20"/>
                <w:sz w:val="18"/>
                <w:szCs w:val="18"/>
                <w:u w:val="single"/>
              </w:rPr>
              <w:t>6)</w:t>
            </w:r>
            <w:r>
              <w:rPr>
                <w:color w:val="000000"/>
                <w:sz w:val="18"/>
                <w:szCs w:val="18"/>
              </w:rPr>
              <w:t>Set to the value indicated in the</w:t>
            </w:r>
            <w:r>
              <w:rPr>
                <w:color w:val="000000"/>
                <w:spacing w:val="1"/>
                <w:sz w:val="18"/>
                <w:szCs w:val="18"/>
              </w:rPr>
              <w:t xml:space="preserve"> </w:t>
            </w:r>
            <w:r>
              <w:rPr>
                <w:color w:val="000000"/>
                <w:sz w:val="18"/>
                <w:szCs w:val="18"/>
              </w:rPr>
              <w:t>Validate In U-SIG-2 subfield in the</w:t>
            </w:r>
            <w:r>
              <w:rPr>
                <w:color w:val="000000"/>
                <w:spacing w:val="1"/>
                <w:sz w:val="18"/>
                <w:szCs w:val="18"/>
              </w:rPr>
              <w:t xml:space="preserve"> </w:t>
            </w:r>
            <w:r>
              <w:rPr>
                <w:color w:val="000000"/>
                <w:sz w:val="18"/>
                <w:szCs w:val="18"/>
              </w:rPr>
              <w:t>Special User Info field in the Trigger</w:t>
            </w:r>
            <w:r>
              <w:rPr>
                <w:color w:val="000000"/>
                <w:spacing w:val="1"/>
                <w:sz w:val="18"/>
                <w:szCs w:val="18"/>
              </w:rPr>
              <w:t xml:space="preserve"> </w:t>
            </w:r>
            <w:r>
              <w:rPr>
                <w:color w:val="000000"/>
                <w:sz w:val="18"/>
                <w:szCs w:val="18"/>
              </w:rPr>
              <w:t>frame and</w:t>
            </w:r>
            <w:ins w:id="42" w:author="Alice Chen" w:date="2022-01-15T13:01:00Z">
              <w:r>
                <w:rPr>
                  <w:color w:val="000000"/>
                  <w:sz w:val="18"/>
                  <w:szCs w:val="18"/>
                </w:rPr>
                <w:t xml:space="preserve"> treat as</w:t>
              </w:r>
            </w:ins>
            <w:r>
              <w:rPr>
                <w:color w:val="000000"/>
                <w:sz w:val="18"/>
                <w:szCs w:val="18"/>
              </w:rPr>
              <w:t xml:space="preserve"> Validate</w:t>
            </w:r>
            <w:del w:id="43" w:author="Alice Chen" w:date="2022-01-15T13:01:00Z">
              <w:r w:rsidDel="00437D0B">
                <w:rPr>
                  <w:color w:val="000000"/>
                  <w:sz w:val="18"/>
                  <w:szCs w:val="18"/>
                </w:rPr>
                <w:delText xml:space="preserve"> if</w:delText>
              </w:r>
              <w:r w:rsidDel="00437D0B">
                <w:rPr>
                  <w:color w:val="000000"/>
                  <w:spacing w:val="1"/>
                  <w:sz w:val="18"/>
                  <w:szCs w:val="18"/>
                </w:rPr>
                <w:delText xml:space="preserve"> </w:delText>
              </w:r>
              <w:r w:rsidDel="00437D0B">
                <w:rPr>
                  <w:color w:val="000000"/>
                  <w:sz w:val="18"/>
                  <w:szCs w:val="18"/>
                </w:rPr>
                <w:delText>dot11EHTBaseLineFeaturesImpleme</w:delText>
              </w:r>
              <w:r w:rsidDel="00437D0B">
                <w:rPr>
                  <w:color w:val="000000"/>
                  <w:spacing w:val="1"/>
                  <w:sz w:val="18"/>
                  <w:szCs w:val="18"/>
                </w:rPr>
                <w:delText xml:space="preserve"> </w:delText>
              </w:r>
              <w:r w:rsidDel="00437D0B">
                <w:rPr>
                  <w:color w:val="000000"/>
                  <w:spacing w:val="-1"/>
                  <w:sz w:val="18"/>
                  <w:szCs w:val="18"/>
                </w:rPr>
                <w:delText>ntedOnly</w:delText>
              </w:r>
              <w:r w:rsidDel="00437D0B">
                <w:rPr>
                  <w:color w:val="000000"/>
                  <w:spacing w:val="-10"/>
                  <w:sz w:val="18"/>
                  <w:szCs w:val="18"/>
                </w:rPr>
                <w:delText xml:space="preserve"> </w:delText>
              </w:r>
              <w:r w:rsidDel="00437D0B">
                <w:rPr>
                  <w:color w:val="000000"/>
                  <w:spacing w:val="-1"/>
                  <w:sz w:val="18"/>
                  <w:szCs w:val="18"/>
                </w:rPr>
                <w:delText>equals</w:delText>
              </w:r>
              <w:r w:rsidDel="00437D0B">
                <w:rPr>
                  <w:color w:val="000000"/>
                  <w:spacing w:val="-9"/>
                  <w:sz w:val="18"/>
                  <w:szCs w:val="18"/>
                </w:rPr>
                <w:delText xml:space="preserve"> </w:delText>
              </w:r>
              <w:r w:rsidDel="00437D0B">
                <w:rPr>
                  <w:color w:val="000000"/>
                  <w:spacing w:val="-1"/>
                  <w:sz w:val="18"/>
                  <w:szCs w:val="18"/>
                </w:rPr>
                <w:delText>true</w:delText>
              </w:r>
            </w:del>
            <w:r>
              <w:rPr>
                <w:color w:val="000000"/>
                <w:spacing w:val="-1"/>
                <w:sz w:val="18"/>
                <w:szCs w:val="18"/>
              </w:rPr>
              <w:t>.</w:t>
            </w:r>
            <w:r>
              <w:rPr>
                <w:color w:val="000000"/>
                <w:spacing w:val="-10"/>
                <w:sz w:val="18"/>
                <w:szCs w:val="18"/>
              </w:rPr>
              <w:t xml:space="preserve"> </w:t>
            </w:r>
            <w:r>
              <w:rPr>
                <w:color w:val="000000"/>
                <w:sz w:val="18"/>
                <w:szCs w:val="18"/>
              </w:rPr>
              <w:t>See</w:t>
            </w:r>
            <w:r>
              <w:rPr>
                <w:color w:val="000000"/>
                <w:spacing w:val="-11"/>
                <w:sz w:val="18"/>
                <w:szCs w:val="18"/>
              </w:rPr>
              <w:t xml:space="preserve"> </w:t>
            </w:r>
            <w:r>
              <w:rPr>
                <w:color w:val="000000"/>
                <w:sz w:val="18"/>
                <w:szCs w:val="18"/>
              </w:rPr>
              <w:t>Table</w:t>
            </w:r>
            <w:r>
              <w:rPr>
                <w:color w:val="000000"/>
                <w:spacing w:val="-4"/>
                <w:sz w:val="18"/>
                <w:szCs w:val="18"/>
              </w:rPr>
              <w:t xml:space="preserve"> </w:t>
            </w:r>
            <w:r>
              <w:rPr>
                <w:color w:val="000000"/>
                <w:sz w:val="18"/>
                <w:szCs w:val="18"/>
              </w:rPr>
              <w:t>9-53d</w:t>
            </w:r>
            <w:r>
              <w:rPr>
                <w:color w:val="000000"/>
                <w:spacing w:val="-42"/>
                <w:sz w:val="18"/>
                <w:szCs w:val="18"/>
              </w:rPr>
              <w:t xml:space="preserve"> </w:t>
            </w:r>
            <w:r>
              <w:rPr>
                <w:color w:val="000000"/>
                <w:spacing w:val="-1"/>
                <w:sz w:val="18"/>
                <w:szCs w:val="18"/>
              </w:rPr>
              <w:t>(Mapping</w:t>
            </w:r>
            <w:r>
              <w:rPr>
                <w:color w:val="000000"/>
                <w:spacing w:val="-12"/>
                <w:sz w:val="18"/>
                <w:szCs w:val="18"/>
              </w:rPr>
              <w:t xml:space="preserve"> </w:t>
            </w:r>
            <w:r>
              <w:rPr>
                <w:color w:val="000000"/>
                <w:spacing w:val="-1"/>
                <w:sz w:val="18"/>
                <w:szCs w:val="18"/>
              </w:rPr>
              <w:t>from</w:t>
            </w:r>
            <w:r>
              <w:rPr>
                <w:color w:val="000000"/>
                <w:spacing w:val="-10"/>
                <w:sz w:val="18"/>
                <w:szCs w:val="18"/>
              </w:rPr>
              <w:t xml:space="preserve"> </w:t>
            </w:r>
            <w:r>
              <w:rPr>
                <w:color w:val="000000"/>
                <w:spacing w:val="-1"/>
                <w:sz w:val="18"/>
                <w:szCs w:val="18"/>
              </w:rPr>
              <w:t>Special</w:t>
            </w:r>
            <w:r>
              <w:rPr>
                <w:color w:val="000000"/>
                <w:spacing w:val="-12"/>
                <w:sz w:val="18"/>
                <w:szCs w:val="18"/>
              </w:rPr>
              <w:t xml:space="preserve"> </w:t>
            </w:r>
            <w:r>
              <w:rPr>
                <w:color w:val="000000"/>
                <w:spacing w:val="-1"/>
                <w:sz w:val="18"/>
                <w:szCs w:val="18"/>
              </w:rPr>
              <w:t>User</w:t>
            </w:r>
            <w:r>
              <w:rPr>
                <w:color w:val="000000"/>
                <w:spacing w:val="-11"/>
                <w:sz w:val="18"/>
                <w:szCs w:val="18"/>
              </w:rPr>
              <w:t xml:space="preserve"> </w:t>
            </w:r>
            <w:r>
              <w:rPr>
                <w:color w:val="000000"/>
                <w:spacing w:val="-1"/>
                <w:sz w:val="18"/>
                <w:szCs w:val="18"/>
              </w:rPr>
              <w:t>Info</w:t>
            </w:r>
            <w:r>
              <w:rPr>
                <w:color w:val="000000"/>
                <w:spacing w:val="-11"/>
                <w:sz w:val="18"/>
                <w:szCs w:val="18"/>
              </w:rPr>
              <w:t xml:space="preserve"> </w:t>
            </w:r>
            <w:r>
              <w:rPr>
                <w:color w:val="000000"/>
                <w:spacing w:val="-1"/>
                <w:sz w:val="18"/>
                <w:szCs w:val="18"/>
              </w:rPr>
              <w:t>field</w:t>
            </w:r>
            <w:r>
              <w:rPr>
                <w:color w:val="000000"/>
                <w:sz w:val="18"/>
                <w:szCs w:val="18"/>
              </w:rPr>
              <w:t xml:space="preserve"> to U-SIG-1 and U-SIG-2 fields in the</w:t>
            </w:r>
            <w:r>
              <w:rPr>
                <w:color w:val="000000"/>
                <w:spacing w:val="1"/>
                <w:sz w:val="18"/>
                <w:szCs w:val="18"/>
              </w:rPr>
              <w:t xml:space="preserve"> </w:t>
            </w:r>
            <w:r>
              <w:rPr>
                <w:color w:val="000000"/>
                <w:sz w:val="18"/>
                <w:szCs w:val="18"/>
              </w:rPr>
              <w:t xml:space="preserve">EHT TB </w:t>
            </w:r>
            <w:proofErr w:type="gramStart"/>
            <w:r>
              <w:rPr>
                <w:color w:val="000000"/>
                <w:sz w:val="18"/>
                <w:szCs w:val="18"/>
              </w:rPr>
              <w:t>PPDU(</w:t>
            </w:r>
            <w:proofErr w:type="gramEnd"/>
            <w:r>
              <w:rPr>
                <w:color w:val="000000"/>
                <w:sz w:val="18"/>
                <w:szCs w:val="18"/>
              </w:rPr>
              <w:t>#4607)). The default</w:t>
            </w:r>
            <w:r>
              <w:rPr>
                <w:color w:val="000000"/>
                <w:spacing w:val="1"/>
                <w:sz w:val="18"/>
                <w:szCs w:val="18"/>
              </w:rPr>
              <w:t xml:space="preserve"> </w:t>
            </w:r>
            <w:r>
              <w:rPr>
                <w:color w:val="000000"/>
                <w:sz w:val="18"/>
                <w:szCs w:val="18"/>
              </w:rPr>
              <w:t>value</w:t>
            </w:r>
            <w:r>
              <w:rPr>
                <w:color w:val="000000"/>
                <w:spacing w:val="-2"/>
                <w:sz w:val="18"/>
                <w:szCs w:val="18"/>
              </w:rPr>
              <w:t xml:space="preserve"> </w:t>
            </w:r>
            <w:r>
              <w:rPr>
                <w:color w:val="000000"/>
                <w:sz w:val="18"/>
                <w:szCs w:val="18"/>
              </w:rPr>
              <w:t>is</w:t>
            </w:r>
            <w:r>
              <w:rPr>
                <w:color w:val="000000"/>
                <w:spacing w:val="-1"/>
                <w:sz w:val="18"/>
                <w:szCs w:val="18"/>
              </w:rPr>
              <w:t xml:space="preserve"> </w:t>
            </w:r>
            <w:r>
              <w:rPr>
                <w:color w:val="000000"/>
                <w:sz w:val="18"/>
                <w:szCs w:val="18"/>
              </w:rPr>
              <w:t>1.</w:t>
            </w:r>
          </w:p>
        </w:tc>
      </w:tr>
    </w:tbl>
    <w:p w14:paraId="1C94EE5F" w14:textId="77777777" w:rsidR="00AA2131" w:rsidRDefault="00AA2131" w:rsidP="00AA2131">
      <w:pPr>
        <w:pStyle w:val="BodyText0"/>
        <w:kinsoku w:val="0"/>
        <w:overflowPunct w:val="0"/>
        <w:spacing w:before="9"/>
        <w:rPr>
          <w:sz w:val="22"/>
          <w:szCs w:val="22"/>
        </w:rPr>
      </w:pPr>
    </w:p>
    <w:p w14:paraId="188973B4" w14:textId="77777777" w:rsidR="00AA2131" w:rsidRDefault="00AA2131" w:rsidP="00AA2131">
      <w:pPr>
        <w:rPr>
          <w:b/>
          <w:i/>
          <w:sz w:val="22"/>
          <w:szCs w:val="22"/>
        </w:rPr>
      </w:pPr>
      <w:r w:rsidRPr="004B2833">
        <w:rPr>
          <w:b/>
          <w:i/>
          <w:sz w:val="22"/>
          <w:szCs w:val="22"/>
          <w:highlight w:val="yellow"/>
        </w:rPr>
        <w:t xml:space="preserve">Instructions to the editor: </w:t>
      </w:r>
    </w:p>
    <w:p w14:paraId="6C2874EA" w14:textId="387B22D6" w:rsidR="00AA2131" w:rsidRPr="0082172C" w:rsidRDefault="00AA2131" w:rsidP="00AA2131">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sidR="00F91ADF">
        <w:rPr>
          <w:b/>
          <w:sz w:val="20"/>
          <w:highlight w:val="yellow"/>
          <w:lang w:eastAsia="zh-CN"/>
        </w:rPr>
        <w:t>69</w:t>
      </w:r>
      <w:r w:rsidRPr="00291AA1">
        <w:rPr>
          <w:b/>
          <w:sz w:val="20"/>
          <w:highlight w:val="yellow"/>
          <w:lang w:eastAsia="zh-CN"/>
        </w:rPr>
        <w:t>L</w:t>
      </w:r>
      <w:r>
        <w:rPr>
          <w:b/>
          <w:sz w:val="20"/>
          <w:highlight w:val="yellow"/>
          <w:lang w:eastAsia="zh-CN"/>
        </w:rPr>
        <w:t>7-L1</w:t>
      </w:r>
      <w:r w:rsidR="00F91ADF">
        <w:rPr>
          <w:b/>
          <w:sz w:val="20"/>
          <w:highlight w:val="yellow"/>
          <w:lang w:eastAsia="zh-CN"/>
        </w:rPr>
        <w:t>5</w:t>
      </w:r>
      <w:r w:rsidRPr="0082172C">
        <w:rPr>
          <w:b/>
          <w:sz w:val="20"/>
          <w:highlight w:val="yellow"/>
          <w:lang w:eastAsia="zh-CN"/>
        </w:rPr>
        <w:t xml:space="preserve"> </w:t>
      </w:r>
      <w:r>
        <w:rPr>
          <w:b/>
          <w:sz w:val="20"/>
          <w:highlight w:val="yellow"/>
          <w:lang w:eastAsia="zh-CN"/>
        </w:rPr>
        <w:t>in 802.11be spec draft D1.</w:t>
      </w:r>
      <w:r w:rsidR="00F91ADF">
        <w:rPr>
          <w:b/>
          <w:sz w:val="20"/>
          <w:highlight w:val="yellow"/>
          <w:lang w:eastAsia="zh-CN"/>
        </w:rPr>
        <w:t>4</w:t>
      </w:r>
      <w:r>
        <w:rPr>
          <w:b/>
          <w:sz w:val="20"/>
          <w:highlight w:val="yellow"/>
          <w:lang w:eastAsia="zh-CN"/>
        </w:rPr>
        <w:t xml:space="preserve"> (note that original P422L7-L16 in 802.11be spec draft D1.0 has been revised) </w:t>
      </w:r>
      <w:r w:rsidRPr="0082172C">
        <w:rPr>
          <w:b/>
          <w:sz w:val="20"/>
          <w:highlight w:val="yellow"/>
          <w:lang w:eastAsia="zh-CN"/>
        </w:rPr>
        <w:t>as shown below</w:t>
      </w:r>
      <w:r>
        <w:rPr>
          <w:b/>
          <w:sz w:val="20"/>
          <w:highlight w:val="yellow"/>
          <w:lang w:eastAsia="zh-CN"/>
        </w:rPr>
        <w:t xml:space="preserve"> for CID 7201</w:t>
      </w:r>
      <w:r w:rsidR="00502E39">
        <w:rPr>
          <w:b/>
          <w:sz w:val="20"/>
          <w:highlight w:val="yellow"/>
          <w:lang w:eastAsia="zh-CN"/>
        </w:rPr>
        <w:t>, 8006</w:t>
      </w:r>
      <w:r w:rsidRPr="0082172C">
        <w:rPr>
          <w:b/>
          <w:sz w:val="20"/>
          <w:highlight w:val="yellow"/>
          <w:lang w:eastAsia="zh-CN"/>
        </w:rPr>
        <w:t>:</w:t>
      </w:r>
    </w:p>
    <w:p w14:paraId="671A1B82" w14:textId="77777777" w:rsidR="00AA2131" w:rsidRDefault="00AA2131" w:rsidP="00AA2131">
      <w:pPr>
        <w:pStyle w:val="BodyText0"/>
        <w:kinsoku w:val="0"/>
        <w:overflowPunct w:val="0"/>
        <w:spacing w:before="9"/>
        <w:rPr>
          <w:sz w:val="17"/>
          <w:szCs w:val="17"/>
        </w:rPr>
      </w:pPr>
    </w:p>
    <w:p w14:paraId="6F9E36A5" w14:textId="77777777" w:rsidR="00AA2131" w:rsidRDefault="00AA2131" w:rsidP="00AA2131">
      <w:pPr>
        <w:pStyle w:val="Heading2"/>
        <w:kinsoku w:val="0"/>
        <w:overflowPunct w:val="0"/>
        <w:spacing w:before="188"/>
        <w:ind w:left="8" w:right="61"/>
        <w:jc w:val="center"/>
      </w:pPr>
      <w:r>
        <w:t>Table</w:t>
      </w:r>
      <w:r>
        <w:rPr>
          <w:spacing w:val="-3"/>
        </w:rPr>
        <w:t xml:space="preserve"> </w:t>
      </w:r>
      <w:r>
        <w:t>36-31—U-SIG</w:t>
      </w:r>
      <w:r>
        <w:rPr>
          <w:spacing w:val="-3"/>
        </w:rPr>
        <w:t xml:space="preserve"> </w:t>
      </w:r>
      <w:r>
        <w:t>field</w:t>
      </w:r>
      <w:r>
        <w:rPr>
          <w:spacing w:val="-3"/>
        </w:rPr>
        <w:t xml:space="preserve"> </w:t>
      </w:r>
      <w:r>
        <w:t>of</w:t>
      </w:r>
      <w:r>
        <w:rPr>
          <w:spacing w:val="-3"/>
        </w:rPr>
        <w:t xml:space="preserve"> </w:t>
      </w:r>
      <w:r>
        <w:t>an</w:t>
      </w:r>
      <w:r>
        <w:rPr>
          <w:spacing w:val="-1"/>
        </w:rPr>
        <w:t xml:space="preserve"> </w:t>
      </w:r>
      <w:r>
        <w:t>EHT</w:t>
      </w:r>
      <w:r>
        <w:rPr>
          <w:spacing w:val="-3"/>
        </w:rPr>
        <w:t xml:space="preserve"> </w:t>
      </w:r>
      <w:r>
        <w:t>TB</w:t>
      </w:r>
      <w:r>
        <w:rPr>
          <w:spacing w:val="-3"/>
        </w:rPr>
        <w:t xml:space="preserve"> </w:t>
      </w:r>
      <w:r>
        <w:t>PPDU</w:t>
      </w:r>
    </w:p>
    <w:p w14:paraId="23A351C7" w14:textId="77777777" w:rsidR="00AA2131" w:rsidRDefault="00AA2131" w:rsidP="00AA2131">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1002"/>
        <w:gridCol w:w="2001"/>
        <w:gridCol w:w="901"/>
        <w:gridCol w:w="3002"/>
      </w:tblGrid>
      <w:tr w:rsidR="00AA2131" w14:paraId="7C4C3DED" w14:textId="77777777" w:rsidTr="0015037E">
        <w:trPr>
          <w:trHeight w:val="610"/>
        </w:trPr>
        <w:tc>
          <w:tcPr>
            <w:tcW w:w="1199" w:type="dxa"/>
            <w:tcBorders>
              <w:top w:val="single" w:sz="12" w:space="0" w:color="000000"/>
              <w:left w:val="single" w:sz="12" w:space="0" w:color="000000"/>
              <w:bottom w:val="single" w:sz="12" w:space="0" w:color="000000"/>
              <w:right w:val="single" w:sz="2" w:space="0" w:color="000000"/>
            </w:tcBorders>
          </w:tcPr>
          <w:p w14:paraId="4B850041" w14:textId="77777777" w:rsidR="00AA2131" w:rsidRDefault="00AA2131" w:rsidP="00EF2BC9">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1002" w:type="dxa"/>
            <w:tcBorders>
              <w:top w:val="single" w:sz="12" w:space="0" w:color="000000"/>
              <w:left w:val="single" w:sz="2" w:space="0" w:color="000000"/>
              <w:bottom w:val="single" w:sz="12" w:space="0" w:color="000000"/>
              <w:right w:val="single" w:sz="2" w:space="0" w:color="000000"/>
            </w:tcBorders>
          </w:tcPr>
          <w:p w14:paraId="4867A9F6" w14:textId="77777777" w:rsidR="00AA2131" w:rsidRDefault="00AA2131" w:rsidP="00EF2BC9">
            <w:pPr>
              <w:pStyle w:val="TableParagraph"/>
              <w:kinsoku w:val="0"/>
              <w:overflowPunct w:val="0"/>
              <w:spacing w:before="1"/>
              <w:rPr>
                <w:rFonts w:ascii="Arial" w:hAnsi="Arial" w:cs="Arial"/>
                <w:b/>
                <w:bCs/>
                <w:sz w:val="17"/>
                <w:szCs w:val="17"/>
              </w:rPr>
            </w:pPr>
          </w:p>
          <w:p w14:paraId="4BF00EDE" w14:textId="77777777" w:rsidR="00AA2131" w:rsidRDefault="00AA2131" w:rsidP="00EF2BC9">
            <w:pPr>
              <w:pStyle w:val="TableParagraph"/>
              <w:kinsoku w:val="0"/>
              <w:overflowPunct w:val="0"/>
              <w:ind w:left="374" w:right="348"/>
              <w:jc w:val="center"/>
              <w:rPr>
                <w:b/>
                <w:bCs/>
                <w:sz w:val="18"/>
                <w:szCs w:val="18"/>
              </w:rPr>
            </w:pPr>
            <w:r>
              <w:rPr>
                <w:b/>
                <w:bCs/>
                <w:sz w:val="18"/>
                <w:szCs w:val="18"/>
              </w:rPr>
              <w:t>Bit</w:t>
            </w:r>
          </w:p>
        </w:tc>
        <w:tc>
          <w:tcPr>
            <w:tcW w:w="2001" w:type="dxa"/>
            <w:tcBorders>
              <w:top w:val="single" w:sz="12" w:space="0" w:color="000000"/>
              <w:left w:val="single" w:sz="2" w:space="0" w:color="000000"/>
              <w:bottom w:val="single" w:sz="12" w:space="0" w:color="000000"/>
              <w:right w:val="single" w:sz="2" w:space="0" w:color="000000"/>
            </w:tcBorders>
          </w:tcPr>
          <w:p w14:paraId="537745F2" w14:textId="77777777" w:rsidR="00AA2131" w:rsidRDefault="00AA2131" w:rsidP="00EF2BC9">
            <w:pPr>
              <w:pStyle w:val="TableParagraph"/>
              <w:kinsoku w:val="0"/>
              <w:overflowPunct w:val="0"/>
              <w:spacing w:before="1"/>
              <w:rPr>
                <w:rFonts w:ascii="Arial" w:hAnsi="Arial" w:cs="Arial"/>
                <w:b/>
                <w:bCs/>
                <w:sz w:val="17"/>
                <w:szCs w:val="17"/>
              </w:rPr>
            </w:pPr>
          </w:p>
          <w:p w14:paraId="21C332F4" w14:textId="77777777" w:rsidR="00AA2131" w:rsidRDefault="00AA2131" w:rsidP="00EF2BC9">
            <w:pPr>
              <w:pStyle w:val="TableParagraph"/>
              <w:kinsoku w:val="0"/>
              <w:overflowPunct w:val="0"/>
              <w:ind w:left="796" w:right="768"/>
              <w:jc w:val="center"/>
              <w:rPr>
                <w:b/>
                <w:bCs/>
                <w:sz w:val="18"/>
                <w:szCs w:val="18"/>
              </w:rPr>
            </w:pPr>
            <w:r>
              <w:rPr>
                <w:b/>
                <w:bCs/>
                <w:sz w:val="18"/>
                <w:szCs w:val="18"/>
              </w:rPr>
              <w:t>Field</w:t>
            </w:r>
          </w:p>
        </w:tc>
        <w:tc>
          <w:tcPr>
            <w:tcW w:w="901" w:type="dxa"/>
            <w:tcBorders>
              <w:top w:val="single" w:sz="12" w:space="0" w:color="000000"/>
              <w:left w:val="single" w:sz="2" w:space="0" w:color="000000"/>
              <w:bottom w:val="single" w:sz="12" w:space="0" w:color="000000"/>
              <w:right w:val="single" w:sz="2" w:space="0" w:color="000000"/>
            </w:tcBorders>
          </w:tcPr>
          <w:p w14:paraId="58866C8B" w14:textId="77777777" w:rsidR="00AA2131" w:rsidRDefault="00AA2131" w:rsidP="00EF2BC9">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2" w:type="dxa"/>
            <w:tcBorders>
              <w:top w:val="single" w:sz="12" w:space="0" w:color="000000"/>
              <w:left w:val="single" w:sz="2" w:space="0" w:color="000000"/>
              <w:bottom w:val="single" w:sz="12" w:space="0" w:color="000000"/>
              <w:right w:val="single" w:sz="12" w:space="0" w:color="000000"/>
            </w:tcBorders>
          </w:tcPr>
          <w:p w14:paraId="37FEE949" w14:textId="77777777" w:rsidR="00AA2131" w:rsidRDefault="00AA2131" w:rsidP="00EF2BC9">
            <w:pPr>
              <w:pStyle w:val="TableParagraph"/>
              <w:kinsoku w:val="0"/>
              <w:overflowPunct w:val="0"/>
              <w:spacing w:before="1"/>
              <w:rPr>
                <w:rFonts w:ascii="Arial" w:hAnsi="Arial" w:cs="Arial"/>
                <w:b/>
                <w:bCs/>
                <w:sz w:val="17"/>
                <w:szCs w:val="17"/>
              </w:rPr>
            </w:pPr>
          </w:p>
          <w:p w14:paraId="494878B9" w14:textId="77777777" w:rsidR="00AA2131" w:rsidRDefault="00AA2131" w:rsidP="00EF2BC9">
            <w:pPr>
              <w:pStyle w:val="TableParagraph"/>
              <w:kinsoku w:val="0"/>
              <w:overflowPunct w:val="0"/>
              <w:ind w:left="127" w:right="100"/>
              <w:jc w:val="center"/>
              <w:rPr>
                <w:b/>
                <w:bCs/>
                <w:sz w:val="18"/>
                <w:szCs w:val="18"/>
              </w:rPr>
            </w:pPr>
            <w:r>
              <w:rPr>
                <w:b/>
                <w:bCs/>
                <w:sz w:val="18"/>
                <w:szCs w:val="18"/>
              </w:rPr>
              <w:t>Description</w:t>
            </w:r>
          </w:p>
        </w:tc>
      </w:tr>
      <w:tr w:rsidR="007D3694" w14:paraId="57B2EE52" w14:textId="77777777" w:rsidTr="0015037E">
        <w:tblPrEx>
          <w:tblLook w:val="04A0" w:firstRow="1" w:lastRow="0" w:firstColumn="1" w:lastColumn="0" w:noHBand="0" w:noVBand="1"/>
        </w:tblPrEx>
        <w:trPr>
          <w:trHeight w:val="2129"/>
        </w:trPr>
        <w:tc>
          <w:tcPr>
            <w:tcW w:w="1199" w:type="dxa"/>
            <w:tcBorders>
              <w:top w:val="single" w:sz="12" w:space="0" w:color="000000"/>
              <w:left w:val="single" w:sz="12" w:space="0" w:color="000000"/>
              <w:bottom w:val="single" w:sz="12" w:space="0" w:color="000000"/>
              <w:right w:val="single" w:sz="2" w:space="0" w:color="000000"/>
            </w:tcBorders>
          </w:tcPr>
          <w:p w14:paraId="1A782CD9" w14:textId="5C7F8A9D" w:rsidR="007D3694" w:rsidRDefault="007D3694" w:rsidP="007D3694">
            <w:pPr>
              <w:pStyle w:val="TableParagraph"/>
              <w:kinsoku w:val="0"/>
              <w:overflowPunct w:val="0"/>
              <w:spacing w:line="256" w:lineRule="auto"/>
              <w:jc w:val="center"/>
              <w:rPr>
                <w:sz w:val="16"/>
                <w:szCs w:val="16"/>
                <w:lang w:eastAsia="zh-CN"/>
              </w:rPr>
            </w:pPr>
            <w:r>
              <w:rPr>
                <w:sz w:val="16"/>
                <w:szCs w:val="16"/>
                <w:lang w:eastAsia="zh-CN"/>
              </w:rPr>
              <w:t>U-SIG-2</w:t>
            </w:r>
          </w:p>
        </w:tc>
        <w:tc>
          <w:tcPr>
            <w:tcW w:w="1002" w:type="dxa"/>
            <w:tcBorders>
              <w:top w:val="single" w:sz="12" w:space="0" w:color="000000"/>
              <w:left w:val="single" w:sz="2" w:space="0" w:color="000000"/>
              <w:bottom w:val="single" w:sz="4" w:space="0" w:color="000000"/>
              <w:right w:val="single" w:sz="2" w:space="0" w:color="000000"/>
            </w:tcBorders>
            <w:hideMark/>
          </w:tcPr>
          <w:p w14:paraId="0F5D3C2E" w14:textId="77777777" w:rsidR="007D3694" w:rsidRDefault="007D3694">
            <w:pPr>
              <w:pStyle w:val="TableParagraph"/>
              <w:kinsoku w:val="0"/>
              <w:overflowPunct w:val="0"/>
              <w:spacing w:before="56" w:line="256" w:lineRule="auto"/>
              <w:ind w:left="105" w:right="154"/>
              <w:jc w:val="center"/>
              <w:rPr>
                <w:sz w:val="18"/>
                <w:szCs w:val="18"/>
              </w:rPr>
            </w:pPr>
            <w:r>
              <w:rPr>
                <w:sz w:val="18"/>
                <w:szCs w:val="18"/>
              </w:rPr>
              <w:t>B11–B15</w:t>
            </w:r>
          </w:p>
        </w:tc>
        <w:tc>
          <w:tcPr>
            <w:tcW w:w="2001" w:type="dxa"/>
            <w:tcBorders>
              <w:top w:val="single" w:sz="12" w:space="0" w:color="000000"/>
              <w:left w:val="single" w:sz="2" w:space="0" w:color="000000"/>
              <w:bottom w:val="single" w:sz="4" w:space="0" w:color="000000"/>
              <w:right w:val="single" w:sz="2" w:space="0" w:color="000000"/>
            </w:tcBorders>
            <w:hideMark/>
          </w:tcPr>
          <w:p w14:paraId="06DA5ECC" w14:textId="77777777" w:rsidR="007D3694" w:rsidRDefault="007D3694">
            <w:pPr>
              <w:pStyle w:val="TableParagraph"/>
              <w:kinsoku w:val="0"/>
              <w:overflowPunct w:val="0"/>
              <w:spacing w:before="56" w:line="256" w:lineRule="auto"/>
              <w:ind w:left="129"/>
              <w:rPr>
                <w:sz w:val="18"/>
                <w:szCs w:val="18"/>
              </w:rPr>
            </w:pPr>
            <w:r>
              <w:rPr>
                <w:sz w:val="18"/>
                <w:szCs w:val="18"/>
              </w:rPr>
              <w:t>Disregard</w:t>
            </w:r>
          </w:p>
        </w:tc>
        <w:tc>
          <w:tcPr>
            <w:tcW w:w="901" w:type="dxa"/>
            <w:tcBorders>
              <w:top w:val="single" w:sz="12" w:space="0" w:color="000000"/>
              <w:left w:val="single" w:sz="2" w:space="0" w:color="000000"/>
              <w:bottom w:val="single" w:sz="4" w:space="0" w:color="000000"/>
              <w:right w:val="single" w:sz="2" w:space="0" w:color="000000"/>
            </w:tcBorders>
            <w:hideMark/>
          </w:tcPr>
          <w:p w14:paraId="0273606D" w14:textId="77777777" w:rsidR="007D3694" w:rsidRDefault="007D3694">
            <w:pPr>
              <w:pStyle w:val="TableParagraph"/>
              <w:kinsoku w:val="0"/>
              <w:overflowPunct w:val="0"/>
              <w:spacing w:before="56" w:line="256" w:lineRule="auto"/>
              <w:ind w:left="22"/>
              <w:jc w:val="center"/>
              <w:rPr>
                <w:sz w:val="18"/>
                <w:szCs w:val="18"/>
              </w:rPr>
            </w:pPr>
            <w:r>
              <w:rPr>
                <w:sz w:val="18"/>
                <w:szCs w:val="18"/>
              </w:rPr>
              <w:t>5</w:t>
            </w:r>
          </w:p>
        </w:tc>
        <w:tc>
          <w:tcPr>
            <w:tcW w:w="3002" w:type="dxa"/>
            <w:tcBorders>
              <w:top w:val="single" w:sz="12" w:space="0" w:color="000000"/>
              <w:left w:val="single" w:sz="2" w:space="0" w:color="000000"/>
              <w:bottom w:val="single" w:sz="4" w:space="0" w:color="000000"/>
              <w:right w:val="single" w:sz="12" w:space="0" w:color="000000"/>
            </w:tcBorders>
            <w:hideMark/>
          </w:tcPr>
          <w:p w14:paraId="1F46DE70" w14:textId="77777777" w:rsidR="007D3694" w:rsidRDefault="007D3694">
            <w:pPr>
              <w:pStyle w:val="TableParagraph"/>
              <w:kinsoku w:val="0"/>
              <w:overflowPunct w:val="0"/>
              <w:spacing w:before="56" w:line="203" w:lineRule="exact"/>
              <w:ind w:left="115"/>
              <w:rPr>
                <w:color w:val="000000"/>
                <w:sz w:val="18"/>
                <w:szCs w:val="18"/>
              </w:rPr>
            </w:pPr>
            <w:r>
              <w:rPr>
                <w:color w:val="208A20"/>
                <w:sz w:val="18"/>
                <w:szCs w:val="18"/>
                <w:u w:val="single"/>
              </w:rPr>
              <w:t>(#</w:t>
            </w:r>
            <w:proofErr w:type="gramStart"/>
            <w:r>
              <w:rPr>
                <w:color w:val="208A20"/>
                <w:sz w:val="18"/>
                <w:szCs w:val="18"/>
                <w:u w:val="single"/>
              </w:rPr>
              <w:t>8012)(</w:t>
            </w:r>
            <w:proofErr w:type="gramEnd"/>
            <w:r>
              <w:rPr>
                <w:color w:val="208A20"/>
                <w:sz w:val="18"/>
                <w:szCs w:val="18"/>
                <w:u w:val="single"/>
              </w:rPr>
              <w:t>#4607)(#1563)(#2794)</w:t>
            </w:r>
            <w:r>
              <w:rPr>
                <w:color w:val="000000"/>
                <w:sz w:val="18"/>
                <w:szCs w:val="18"/>
              </w:rPr>
              <w:t>Set</w:t>
            </w:r>
            <w:r>
              <w:rPr>
                <w:color w:val="000000"/>
                <w:spacing w:val="-5"/>
                <w:sz w:val="18"/>
                <w:szCs w:val="18"/>
              </w:rPr>
              <w:t xml:space="preserve"> </w:t>
            </w:r>
            <w:r>
              <w:rPr>
                <w:color w:val="000000"/>
                <w:sz w:val="18"/>
                <w:szCs w:val="18"/>
              </w:rPr>
              <w:t>to</w:t>
            </w:r>
          </w:p>
          <w:p w14:paraId="7CD021F0" w14:textId="5F73C415" w:rsidR="007D3694" w:rsidRDefault="007D3694">
            <w:pPr>
              <w:pStyle w:val="TableParagraph"/>
              <w:kinsoku w:val="0"/>
              <w:overflowPunct w:val="0"/>
              <w:spacing w:before="1" w:line="230" w:lineRule="auto"/>
              <w:ind w:left="114" w:right="129"/>
              <w:rPr>
                <w:sz w:val="18"/>
                <w:szCs w:val="18"/>
              </w:rPr>
            </w:pPr>
            <w:r>
              <w:rPr>
                <w:sz w:val="18"/>
                <w:szCs w:val="18"/>
              </w:rPr>
              <w:t>the</w:t>
            </w:r>
            <w:r>
              <w:rPr>
                <w:spacing w:val="-10"/>
                <w:sz w:val="18"/>
                <w:szCs w:val="18"/>
              </w:rPr>
              <w:t xml:space="preserve"> </w:t>
            </w:r>
            <w:r>
              <w:rPr>
                <w:sz w:val="18"/>
                <w:szCs w:val="18"/>
              </w:rPr>
              <w:t>value</w:t>
            </w:r>
            <w:r>
              <w:rPr>
                <w:spacing w:val="-10"/>
                <w:sz w:val="18"/>
                <w:szCs w:val="18"/>
              </w:rPr>
              <w:t xml:space="preserve"> </w:t>
            </w:r>
            <w:r>
              <w:rPr>
                <w:sz w:val="18"/>
                <w:szCs w:val="18"/>
              </w:rPr>
              <w:t>indicated</w:t>
            </w:r>
            <w:r>
              <w:rPr>
                <w:spacing w:val="-10"/>
                <w:sz w:val="18"/>
                <w:szCs w:val="18"/>
              </w:rPr>
              <w:t xml:space="preserve"> </w:t>
            </w:r>
            <w:r>
              <w:rPr>
                <w:sz w:val="18"/>
                <w:szCs w:val="18"/>
              </w:rPr>
              <w:t>in</w:t>
            </w:r>
            <w:r>
              <w:rPr>
                <w:spacing w:val="-10"/>
                <w:sz w:val="18"/>
                <w:szCs w:val="18"/>
              </w:rPr>
              <w:t xml:space="preserve"> </w:t>
            </w:r>
            <w:r>
              <w:rPr>
                <w:sz w:val="18"/>
                <w:szCs w:val="18"/>
              </w:rPr>
              <w:t>the</w:t>
            </w:r>
            <w:r>
              <w:rPr>
                <w:spacing w:val="-10"/>
                <w:sz w:val="18"/>
                <w:szCs w:val="18"/>
              </w:rPr>
              <w:t xml:space="preserve"> </w:t>
            </w:r>
            <w:r>
              <w:rPr>
                <w:sz w:val="18"/>
                <w:szCs w:val="18"/>
              </w:rPr>
              <w:t>Disregard</w:t>
            </w:r>
            <w:r>
              <w:rPr>
                <w:spacing w:val="-10"/>
                <w:sz w:val="18"/>
                <w:szCs w:val="18"/>
              </w:rPr>
              <w:t xml:space="preserve"> </w:t>
            </w:r>
            <w:r>
              <w:rPr>
                <w:sz w:val="18"/>
                <w:szCs w:val="18"/>
              </w:rPr>
              <w:t>In</w:t>
            </w:r>
            <w:r>
              <w:rPr>
                <w:spacing w:val="-42"/>
                <w:sz w:val="18"/>
                <w:szCs w:val="18"/>
              </w:rPr>
              <w:t xml:space="preserve"> </w:t>
            </w:r>
            <w:r>
              <w:rPr>
                <w:sz w:val="18"/>
                <w:szCs w:val="18"/>
              </w:rPr>
              <w:t>U-SIG-2 subfield in the Special User</w:t>
            </w:r>
            <w:r>
              <w:rPr>
                <w:spacing w:val="1"/>
                <w:sz w:val="18"/>
                <w:szCs w:val="18"/>
              </w:rPr>
              <w:t xml:space="preserve"> </w:t>
            </w:r>
            <w:r>
              <w:rPr>
                <w:sz w:val="18"/>
                <w:szCs w:val="18"/>
              </w:rPr>
              <w:t>Info field in the Trigger frame and</w:t>
            </w:r>
            <w:r>
              <w:rPr>
                <w:spacing w:val="1"/>
                <w:sz w:val="18"/>
                <w:szCs w:val="18"/>
              </w:rPr>
              <w:t xml:space="preserve"> </w:t>
            </w:r>
            <w:ins w:id="44" w:author="Alice Chen" w:date="2022-01-15T13:03:00Z">
              <w:r>
                <w:rPr>
                  <w:spacing w:val="1"/>
                  <w:sz w:val="18"/>
                  <w:szCs w:val="18"/>
                </w:rPr>
                <w:t xml:space="preserve">treat as </w:t>
              </w:r>
            </w:ins>
            <w:r>
              <w:rPr>
                <w:sz w:val="18"/>
                <w:szCs w:val="18"/>
              </w:rPr>
              <w:t>Disregard</w:t>
            </w:r>
            <w:del w:id="45" w:author="Alice Chen" w:date="2022-01-15T13:03:00Z">
              <w:r w:rsidDel="007D3694">
                <w:rPr>
                  <w:sz w:val="18"/>
                  <w:szCs w:val="18"/>
                </w:rPr>
                <w:delText xml:space="preserve"> if</w:delText>
              </w:r>
              <w:r w:rsidDel="007D3694">
                <w:rPr>
                  <w:spacing w:val="1"/>
                  <w:sz w:val="18"/>
                  <w:szCs w:val="18"/>
                </w:rPr>
                <w:delText xml:space="preserve"> </w:delText>
              </w:r>
              <w:r w:rsidDel="007D3694">
                <w:rPr>
                  <w:sz w:val="18"/>
                  <w:szCs w:val="18"/>
                </w:rPr>
                <w:delText>dot11EHTBaseLineFeaturesImpleme</w:delText>
              </w:r>
              <w:r w:rsidDel="007D3694">
                <w:rPr>
                  <w:spacing w:val="1"/>
                  <w:sz w:val="18"/>
                  <w:szCs w:val="18"/>
                </w:rPr>
                <w:delText xml:space="preserve"> </w:delText>
              </w:r>
              <w:r w:rsidDel="007D3694">
                <w:rPr>
                  <w:spacing w:val="-1"/>
                  <w:sz w:val="18"/>
                  <w:szCs w:val="18"/>
                </w:rPr>
                <w:delText>ntedOnly</w:delText>
              </w:r>
              <w:r w:rsidDel="007D3694">
                <w:rPr>
                  <w:spacing w:val="-10"/>
                  <w:sz w:val="18"/>
                  <w:szCs w:val="18"/>
                </w:rPr>
                <w:delText xml:space="preserve"> </w:delText>
              </w:r>
              <w:r w:rsidDel="007D3694">
                <w:rPr>
                  <w:spacing w:val="-1"/>
                  <w:sz w:val="18"/>
                  <w:szCs w:val="18"/>
                </w:rPr>
                <w:delText>equals</w:delText>
              </w:r>
              <w:r w:rsidDel="007D3694">
                <w:rPr>
                  <w:spacing w:val="-9"/>
                  <w:sz w:val="18"/>
                  <w:szCs w:val="18"/>
                </w:rPr>
                <w:delText xml:space="preserve"> </w:delText>
              </w:r>
              <w:r w:rsidDel="007D3694">
                <w:rPr>
                  <w:spacing w:val="-1"/>
                  <w:sz w:val="18"/>
                  <w:szCs w:val="18"/>
                </w:rPr>
                <w:delText>true</w:delText>
              </w:r>
            </w:del>
            <w:r>
              <w:rPr>
                <w:spacing w:val="-1"/>
                <w:sz w:val="18"/>
                <w:szCs w:val="18"/>
              </w:rPr>
              <w:t>.</w:t>
            </w:r>
            <w:r>
              <w:rPr>
                <w:spacing w:val="-10"/>
                <w:sz w:val="18"/>
                <w:szCs w:val="18"/>
              </w:rPr>
              <w:t xml:space="preserve"> </w:t>
            </w:r>
            <w:r>
              <w:rPr>
                <w:sz w:val="18"/>
                <w:szCs w:val="18"/>
              </w:rPr>
              <w:t>See</w:t>
            </w:r>
            <w:r>
              <w:rPr>
                <w:spacing w:val="-11"/>
                <w:sz w:val="18"/>
                <w:szCs w:val="18"/>
              </w:rPr>
              <w:t xml:space="preserve"> </w:t>
            </w:r>
            <w:r>
              <w:rPr>
                <w:sz w:val="18"/>
                <w:szCs w:val="18"/>
              </w:rPr>
              <w:t>Table</w:t>
            </w:r>
            <w:r>
              <w:rPr>
                <w:spacing w:val="-4"/>
                <w:sz w:val="18"/>
                <w:szCs w:val="18"/>
              </w:rPr>
              <w:t xml:space="preserve"> </w:t>
            </w:r>
            <w:r>
              <w:rPr>
                <w:sz w:val="18"/>
                <w:szCs w:val="18"/>
              </w:rPr>
              <w:t>9-53d</w:t>
            </w:r>
            <w:r>
              <w:rPr>
                <w:spacing w:val="-42"/>
                <w:sz w:val="18"/>
                <w:szCs w:val="18"/>
              </w:rPr>
              <w:t xml:space="preserve"> </w:t>
            </w:r>
            <w:r>
              <w:rPr>
                <w:spacing w:val="-1"/>
                <w:sz w:val="18"/>
                <w:szCs w:val="18"/>
              </w:rPr>
              <w:t>(Mapping</w:t>
            </w:r>
            <w:r>
              <w:rPr>
                <w:spacing w:val="-12"/>
                <w:sz w:val="18"/>
                <w:szCs w:val="18"/>
              </w:rPr>
              <w:t xml:space="preserve"> </w:t>
            </w:r>
            <w:r>
              <w:rPr>
                <w:spacing w:val="-1"/>
                <w:sz w:val="18"/>
                <w:szCs w:val="18"/>
              </w:rPr>
              <w:t>from</w:t>
            </w:r>
            <w:r>
              <w:rPr>
                <w:spacing w:val="-10"/>
                <w:sz w:val="18"/>
                <w:szCs w:val="18"/>
              </w:rPr>
              <w:t xml:space="preserve"> </w:t>
            </w:r>
            <w:r>
              <w:rPr>
                <w:spacing w:val="-1"/>
                <w:sz w:val="18"/>
                <w:szCs w:val="18"/>
              </w:rPr>
              <w:t>Special</w:t>
            </w:r>
            <w:r>
              <w:rPr>
                <w:spacing w:val="-12"/>
                <w:sz w:val="18"/>
                <w:szCs w:val="18"/>
              </w:rPr>
              <w:t xml:space="preserve"> </w:t>
            </w:r>
            <w:r>
              <w:rPr>
                <w:spacing w:val="-1"/>
                <w:sz w:val="18"/>
                <w:szCs w:val="18"/>
              </w:rPr>
              <w:t>User</w:t>
            </w:r>
            <w:r>
              <w:rPr>
                <w:spacing w:val="-11"/>
                <w:sz w:val="18"/>
                <w:szCs w:val="18"/>
              </w:rPr>
              <w:t xml:space="preserve"> </w:t>
            </w:r>
            <w:r>
              <w:rPr>
                <w:spacing w:val="-1"/>
                <w:sz w:val="18"/>
                <w:szCs w:val="18"/>
              </w:rPr>
              <w:t>Info</w:t>
            </w:r>
            <w:r>
              <w:rPr>
                <w:spacing w:val="-11"/>
                <w:sz w:val="18"/>
                <w:szCs w:val="18"/>
              </w:rPr>
              <w:t xml:space="preserve"> </w:t>
            </w:r>
            <w:r>
              <w:rPr>
                <w:spacing w:val="-1"/>
                <w:sz w:val="18"/>
                <w:szCs w:val="18"/>
              </w:rPr>
              <w:t>field</w:t>
            </w:r>
            <w:r>
              <w:rPr>
                <w:sz w:val="18"/>
                <w:szCs w:val="18"/>
              </w:rPr>
              <w:t xml:space="preserve"> to U-SIG-1 and U-SIG-2 fields in the</w:t>
            </w:r>
            <w:r>
              <w:rPr>
                <w:spacing w:val="1"/>
                <w:sz w:val="18"/>
                <w:szCs w:val="18"/>
              </w:rPr>
              <w:t xml:space="preserve"> </w:t>
            </w:r>
            <w:r>
              <w:rPr>
                <w:sz w:val="18"/>
                <w:szCs w:val="18"/>
              </w:rPr>
              <w:t>EHT</w:t>
            </w:r>
            <w:r>
              <w:rPr>
                <w:spacing w:val="-1"/>
                <w:sz w:val="18"/>
                <w:szCs w:val="18"/>
              </w:rPr>
              <w:t xml:space="preserve"> </w:t>
            </w:r>
            <w:r>
              <w:rPr>
                <w:sz w:val="18"/>
                <w:szCs w:val="18"/>
              </w:rPr>
              <w:t>TB</w:t>
            </w:r>
            <w:r>
              <w:rPr>
                <w:spacing w:val="-1"/>
                <w:sz w:val="18"/>
                <w:szCs w:val="18"/>
              </w:rPr>
              <w:t xml:space="preserve"> </w:t>
            </w:r>
            <w:proofErr w:type="gramStart"/>
            <w:r>
              <w:rPr>
                <w:sz w:val="18"/>
                <w:szCs w:val="18"/>
              </w:rPr>
              <w:t>PPDU(</w:t>
            </w:r>
            <w:proofErr w:type="gramEnd"/>
            <w:r>
              <w:rPr>
                <w:sz w:val="18"/>
                <w:szCs w:val="18"/>
              </w:rPr>
              <w:t>#4607)).</w:t>
            </w:r>
          </w:p>
        </w:tc>
      </w:tr>
    </w:tbl>
    <w:p w14:paraId="04316923" w14:textId="77777777" w:rsidR="0015037E" w:rsidRDefault="0015037E" w:rsidP="0015037E">
      <w:pPr>
        <w:pStyle w:val="BodyText0"/>
        <w:kinsoku w:val="0"/>
        <w:overflowPunct w:val="0"/>
        <w:spacing w:before="9"/>
        <w:rPr>
          <w:sz w:val="22"/>
          <w:szCs w:val="22"/>
        </w:rPr>
      </w:pPr>
    </w:p>
    <w:p w14:paraId="769B1371" w14:textId="77777777" w:rsidR="0015037E" w:rsidRDefault="0015037E" w:rsidP="0015037E">
      <w:pPr>
        <w:rPr>
          <w:b/>
          <w:i/>
          <w:sz w:val="22"/>
          <w:szCs w:val="22"/>
        </w:rPr>
      </w:pPr>
      <w:r w:rsidRPr="004B2833">
        <w:rPr>
          <w:b/>
          <w:i/>
          <w:sz w:val="22"/>
          <w:szCs w:val="22"/>
          <w:highlight w:val="yellow"/>
        </w:rPr>
        <w:t xml:space="preserve">Instructions to the editor: </w:t>
      </w:r>
    </w:p>
    <w:p w14:paraId="3645CAF1" w14:textId="092597AC" w:rsidR="0015037E" w:rsidRPr="0082172C" w:rsidRDefault="0015037E" w:rsidP="0015037E">
      <w:pPr>
        <w:rPr>
          <w:b/>
          <w:sz w:val="20"/>
          <w:lang w:eastAsia="zh-CN"/>
        </w:rPr>
      </w:pPr>
      <w:r w:rsidRPr="0082172C">
        <w:rPr>
          <w:b/>
          <w:sz w:val="20"/>
          <w:highlight w:val="yellow"/>
          <w:lang w:eastAsia="zh-CN"/>
        </w:rPr>
        <w:t xml:space="preserve">Please make the changes to </w:t>
      </w:r>
      <w:r w:rsidRPr="00291AA1">
        <w:rPr>
          <w:b/>
          <w:sz w:val="20"/>
          <w:highlight w:val="yellow"/>
          <w:lang w:eastAsia="zh-CN"/>
        </w:rPr>
        <w:t>P5</w:t>
      </w:r>
      <w:r w:rsidR="004136DD">
        <w:rPr>
          <w:b/>
          <w:sz w:val="20"/>
          <w:highlight w:val="yellow"/>
          <w:lang w:eastAsia="zh-CN"/>
        </w:rPr>
        <w:t>7</w:t>
      </w:r>
      <w:r w:rsidR="00290887">
        <w:rPr>
          <w:b/>
          <w:sz w:val="20"/>
          <w:highlight w:val="yellow"/>
          <w:lang w:eastAsia="zh-CN"/>
        </w:rPr>
        <w:t>0</w:t>
      </w:r>
      <w:r w:rsidRPr="00291AA1">
        <w:rPr>
          <w:b/>
          <w:sz w:val="20"/>
          <w:highlight w:val="yellow"/>
          <w:lang w:eastAsia="zh-CN"/>
        </w:rPr>
        <w:t>L</w:t>
      </w:r>
      <w:r w:rsidR="004136DD">
        <w:rPr>
          <w:b/>
          <w:sz w:val="20"/>
          <w:highlight w:val="yellow"/>
          <w:lang w:eastAsia="zh-CN"/>
        </w:rPr>
        <w:t>26</w:t>
      </w:r>
      <w:r>
        <w:rPr>
          <w:b/>
          <w:sz w:val="20"/>
          <w:highlight w:val="yellow"/>
          <w:lang w:eastAsia="zh-CN"/>
        </w:rPr>
        <w:t>-L</w:t>
      </w:r>
      <w:r w:rsidR="00290887">
        <w:rPr>
          <w:b/>
          <w:sz w:val="20"/>
          <w:highlight w:val="yellow"/>
          <w:lang w:eastAsia="zh-CN"/>
        </w:rPr>
        <w:t>3</w:t>
      </w:r>
      <w:r w:rsidR="004136DD">
        <w:rPr>
          <w:b/>
          <w:sz w:val="20"/>
          <w:highlight w:val="yellow"/>
          <w:lang w:eastAsia="zh-CN"/>
        </w:rPr>
        <w:t>2</w:t>
      </w:r>
      <w:r w:rsidRPr="0082172C">
        <w:rPr>
          <w:b/>
          <w:sz w:val="20"/>
          <w:highlight w:val="yellow"/>
          <w:lang w:eastAsia="zh-CN"/>
        </w:rPr>
        <w:t xml:space="preserve"> </w:t>
      </w:r>
      <w:r>
        <w:rPr>
          <w:b/>
          <w:sz w:val="20"/>
          <w:highlight w:val="yellow"/>
          <w:lang w:eastAsia="zh-CN"/>
        </w:rPr>
        <w:t>in 802.11be spec draft D1.</w:t>
      </w:r>
      <w:r w:rsidR="004136DD">
        <w:rPr>
          <w:b/>
          <w:sz w:val="20"/>
          <w:highlight w:val="yellow"/>
          <w:lang w:eastAsia="zh-CN"/>
        </w:rPr>
        <w:t>4</w:t>
      </w:r>
      <w:r>
        <w:rPr>
          <w:b/>
          <w:sz w:val="20"/>
          <w:highlight w:val="yellow"/>
          <w:lang w:eastAsia="zh-CN"/>
        </w:rPr>
        <w:t xml:space="preserve"> (original P4</w:t>
      </w:r>
      <w:r w:rsidR="009D10BB">
        <w:rPr>
          <w:b/>
          <w:sz w:val="20"/>
          <w:highlight w:val="yellow"/>
          <w:lang w:eastAsia="zh-CN"/>
        </w:rPr>
        <w:t>23</w:t>
      </w:r>
      <w:r>
        <w:rPr>
          <w:b/>
          <w:sz w:val="20"/>
          <w:highlight w:val="yellow"/>
          <w:lang w:eastAsia="zh-CN"/>
        </w:rPr>
        <w:t>L</w:t>
      </w:r>
      <w:r w:rsidR="009D10BB">
        <w:rPr>
          <w:b/>
          <w:sz w:val="20"/>
          <w:highlight w:val="yellow"/>
          <w:lang w:eastAsia="zh-CN"/>
        </w:rPr>
        <w:t>35</w:t>
      </w:r>
      <w:r>
        <w:rPr>
          <w:b/>
          <w:sz w:val="20"/>
          <w:highlight w:val="yellow"/>
          <w:lang w:eastAsia="zh-CN"/>
        </w:rPr>
        <w:t>-L</w:t>
      </w:r>
      <w:r w:rsidR="009D10BB">
        <w:rPr>
          <w:b/>
          <w:sz w:val="20"/>
          <w:highlight w:val="yellow"/>
          <w:lang w:eastAsia="zh-CN"/>
        </w:rPr>
        <w:t>4</w:t>
      </w:r>
      <w:r>
        <w:rPr>
          <w:b/>
          <w:sz w:val="20"/>
          <w:highlight w:val="yellow"/>
          <w:lang w:eastAsia="zh-CN"/>
        </w:rPr>
        <w:t xml:space="preserve">1 in 802.11be spec draft D1.0) </w:t>
      </w:r>
      <w:r w:rsidRPr="0082172C">
        <w:rPr>
          <w:b/>
          <w:sz w:val="20"/>
          <w:highlight w:val="yellow"/>
          <w:lang w:eastAsia="zh-CN"/>
        </w:rPr>
        <w:t>as shown below</w:t>
      </w:r>
      <w:r>
        <w:rPr>
          <w:b/>
          <w:sz w:val="20"/>
          <w:highlight w:val="yellow"/>
          <w:lang w:eastAsia="zh-CN"/>
        </w:rPr>
        <w:t xml:space="preserve"> for CID 7201</w:t>
      </w:r>
      <w:r w:rsidR="00502E39">
        <w:rPr>
          <w:b/>
          <w:sz w:val="20"/>
          <w:highlight w:val="yellow"/>
          <w:lang w:eastAsia="zh-CN"/>
        </w:rPr>
        <w:t>, 8006</w:t>
      </w:r>
      <w:r w:rsidRPr="0082172C">
        <w:rPr>
          <w:b/>
          <w:sz w:val="20"/>
          <w:highlight w:val="yellow"/>
          <w:lang w:eastAsia="zh-CN"/>
        </w:rPr>
        <w:t>:</w:t>
      </w:r>
    </w:p>
    <w:p w14:paraId="2E8740D1" w14:textId="45B2A996" w:rsidR="0015037E" w:rsidRDefault="0015037E" w:rsidP="0015037E">
      <w:pPr>
        <w:pStyle w:val="BodyText0"/>
        <w:kinsoku w:val="0"/>
        <w:overflowPunct w:val="0"/>
        <w:spacing w:before="9"/>
        <w:rPr>
          <w:sz w:val="17"/>
          <w:szCs w:val="17"/>
        </w:rPr>
      </w:pPr>
    </w:p>
    <w:p w14:paraId="19153DD3" w14:textId="77777777" w:rsidR="0061615C" w:rsidRDefault="0061615C" w:rsidP="0061615C">
      <w:pPr>
        <w:pStyle w:val="Heading2"/>
        <w:kinsoku w:val="0"/>
        <w:overflowPunct w:val="0"/>
        <w:spacing w:before="188"/>
        <w:ind w:right="1238"/>
        <w:jc w:val="center"/>
      </w:pPr>
      <w:r>
        <w:t>Table</w:t>
      </w:r>
      <w:r>
        <w:rPr>
          <w:spacing w:val="-4"/>
        </w:rPr>
        <w:t xml:space="preserve"> </w:t>
      </w:r>
      <w:r>
        <w:t>36-32—U-SIG</w:t>
      </w:r>
      <w:r>
        <w:rPr>
          <w:spacing w:val="-3"/>
        </w:rPr>
        <w:t xml:space="preserve"> </w:t>
      </w:r>
      <w:r>
        <w:t>field</w:t>
      </w:r>
      <w:r>
        <w:rPr>
          <w:spacing w:val="-4"/>
        </w:rPr>
        <w:t xml:space="preserve"> </w:t>
      </w:r>
      <w:r>
        <w:t>of</w:t>
      </w:r>
      <w:r>
        <w:rPr>
          <w:spacing w:val="-3"/>
        </w:rPr>
        <w:t xml:space="preserve"> </w:t>
      </w:r>
      <w:r>
        <w:t>an</w:t>
      </w:r>
      <w:r>
        <w:rPr>
          <w:spacing w:val="-4"/>
        </w:rPr>
        <w:t xml:space="preserve"> </w:t>
      </w:r>
      <w:r>
        <w:t>ER</w:t>
      </w:r>
      <w:r>
        <w:rPr>
          <w:spacing w:val="-4"/>
        </w:rPr>
        <w:t xml:space="preserve"> </w:t>
      </w:r>
      <w:r>
        <w:t>preamble</w:t>
      </w:r>
    </w:p>
    <w:p w14:paraId="5EF179DA" w14:textId="77777777" w:rsidR="0061615C" w:rsidRDefault="0061615C" w:rsidP="0061615C">
      <w:pPr>
        <w:pStyle w:val="BodyText0"/>
        <w:kinsoku w:val="0"/>
        <w:overflowPunct w:val="0"/>
        <w:spacing w:before="10" w:after="1"/>
        <w:rPr>
          <w:rFonts w:ascii="Arial" w:hAnsi="Arial" w:cs="Arial"/>
          <w:b/>
          <w:bCs/>
          <w:sz w:val="21"/>
          <w:szCs w:val="21"/>
        </w:rPr>
      </w:pPr>
    </w:p>
    <w:tbl>
      <w:tblPr>
        <w:tblW w:w="0" w:type="auto"/>
        <w:tblInd w:w="648"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61615C" w14:paraId="05B577B6" w14:textId="77777777" w:rsidTr="00EF2BC9">
        <w:trPr>
          <w:trHeight w:val="610"/>
        </w:trPr>
        <w:tc>
          <w:tcPr>
            <w:tcW w:w="1199" w:type="dxa"/>
            <w:tcBorders>
              <w:top w:val="single" w:sz="12" w:space="0" w:color="000000"/>
              <w:left w:val="single" w:sz="12" w:space="0" w:color="000000"/>
              <w:bottom w:val="single" w:sz="12" w:space="0" w:color="000000"/>
              <w:right w:val="single" w:sz="2" w:space="0" w:color="000000"/>
            </w:tcBorders>
          </w:tcPr>
          <w:p w14:paraId="70DC94DB" w14:textId="77777777" w:rsidR="0061615C" w:rsidRDefault="0061615C" w:rsidP="00EF2BC9">
            <w:pPr>
              <w:pStyle w:val="TableParagraph"/>
              <w:kinsoku w:val="0"/>
              <w:overflowPunct w:val="0"/>
              <w:spacing w:before="104" w:line="230" w:lineRule="auto"/>
              <w:ind w:left="250" w:right="172" w:hanging="46"/>
              <w:rPr>
                <w:b/>
                <w:bCs/>
                <w:sz w:val="18"/>
                <w:szCs w:val="18"/>
              </w:rPr>
            </w:pPr>
            <w:r>
              <w:rPr>
                <w:b/>
                <w:bCs/>
                <w:sz w:val="18"/>
                <w:szCs w:val="18"/>
              </w:rPr>
              <w:t>Two parts</w:t>
            </w:r>
            <w:r>
              <w:rPr>
                <w:b/>
                <w:bCs/>
                <w:spacing w:val="-42"/>
                <w:sz w:val="18"/>
                <w:szCs w:val="18"/>
              </w:rPr>
              <w:t xml:space="preserve"> </w:t>
            </w:r>
            <w:r>
              <w:rPr>
                <w:b/>
                <w:bCs/>
                <w:sz w:val="18"/>
                <w:szCs w:val="18"/>
              </w:rPr>
              <w:t>of</w:t>
            </w:r>
            <w:r>
              <w:rPr>
                <w:b/>
                <w:bCs/>
                <w:spacing w:val="-4"/>
                <w:sz w:val="18"/>
                <w:szCs w:val="18"/>
              </w:rPr>
              <w:t xml:space="preserve"> </w:t>
            </w:r>
            <w:r>
              <w:rPr>
                <w:b/>
                <w:bCs/>
                <w:sz w:val="18"/>
                <w:szCs w:val="18"/>
              </w:rPr>
              <w:t>U-SIG</w:t>
            </w:r>
          </w:p>
        </w:tc>
        <w:tc>
          <w:tcPr>
            <w:tcW w:w="999" w:type="dxa"/>
            <w:tcBorders>
              <w:top w:val="single" w:sz="12" w:space="0" w:color="000000"/>
              <w:left w:val="single" w:sz="2" w:space="0" w:color="000000"/>
              <w:bottom w:val="single" w:sz="12" w:space="0" w:color="000000"/>
              <w:right w:val="single" w:sz="2" w:space="0" w:color="000000"/>
            </w:tcBorders>
          </w:tcPr>
          <w:p w14:paraId="59478EA4" w14:textId="77777777" w:rsidR="0061615C" w:rsidRDefault="0061615C" w:rsidP="00EF2BC9">
            <w:pPr>
              <w:pStyle w:val="TableParagraph"/>
              <w:kinsoku w:val="0"/>
              <w:overflowPunct w:val="0"/>
              <w:spacing w:before="1"/>
              <w:rPr>
                <w:rFonts w:ascii="Arial" w:hAnsi="Arial" w:cs="Arial"/>
                <w:b/>
                <w:bCs/>
                <w:sz w:val="17"/>
                <w:szCs w:val="17"/>
              </w:rPr>
            </w:pPr>
          </w:p>
          <w:p w14:paraId="293817CD" w14:textId="77777777" w:rsidR="0061615C" w:rsidRDefault="0061615C" w:rsidP="00EF2BC9">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7F5CE5D" w14:textId="77777777" w:rsidR="0061615C" w:rsidRDefault="0061615C" w:rsidP="00EF2BC9">
            <w:pPr>
              <w:pStyle w:val="TableParagraph"/>
              <w:kinsoku w:val="0"/>
              <w:overflowPunct w:val="0"/>
              <w:spacing w:before="1"/>
              <w:rPr>
                <w:rFonts w:ascii="Arial" w:hAnsi="Arial" w:cs="Arial"/>
                <w:b/>
                <w:bCs/>
                <w:sz w:val="17"/>
                <w:szCs w:val="17"/>
              </w:rPr>
            </w:pPr>
          </w:p>
          <w:p w14:paraId="5BFABD25" w14:textId="77777777" w:rsidR="0061615C" w:rsidRDefault="0061615C" w:rsidP="00EF2BC9">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D371BD8" w14:textId="77777777" w:rsidR="0061615C" w:rsidRDefault="0061615C" w:rsidP="00EF2BC9">
            <w:pPr>
              <w:pStyle w:val="TableParagraph"/>
              <w:kinsoku w:val="0"/>
              <w:overflowPunct w:val="0"/>
              <w:spacing w:before="104" w:line="230" w:lineRule="auto"/>
              <w:ind w:left="223" w:right="100" w:hanging="82"/>
              <w:rPr>
                <w:b/>
                <w:bCs/>
                <w:sz w:val="18"/>
                <w:szCs w:val="18"/>
              </w:rPr>
            </w:pPr>
            <w:r>
              <w:rPr>
                <w:b/>
                <w:bCs/>
                <w:spacing w:val="-1"/>
                <w:sz w:val="18"/>
                <w:szCs w:val="18"/>
              </w:rPr>
              <w:t>Number</w:t>
            </w:r>
            <w:r>
              <w:rPr>
                <w:b/>
                <w:bCs/>
                <w:spacing w:val="-42"/>
                <w:sz w:val="18"/>
                <w:szCs w:val="18"/>
              </w:rPr>
              <w:t xml:space="preserve"> </w:t>
            </w:r>
            <w:r>
              <w:rPr>
                <w:b/>
                <w:bCs/>
                <w:sz w:val="18"/>
                <w:szCs w:val="18"/>
              </w:rPr>
              <w:t>of</w:t>
            </w:r>
            <w:r>
              <w:rPr>
                <w:b/>
                <w:bCs/>
                <w:spacing w:val="-2"/>
                <w:sz w:val="18"/>
                <w:szCs w:val="18"/>
              </w:rPr>
              <w:t xml:space="preserve"> </w:t>
            </w:r>
            <w:r>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0633FA6D" w14:textId="77777777" w:rsidR="0061615C" w:rsidRDefault="0061615C" w:rsidP="00EF2BC9">
            <w:pPr>
              <w:pStyle w:val="TableParagraph"/>
              <w:kinsoku w:val="0"/>
              <w:overflowPunct w:val="0"/>
              <w:spacing w:before="1"/>
              <w:rPr>
                <w:rFonts w:ascii="Arial" w:hAnsi="Arial" w:cs="Arial"/>
                <w:b/>
                <w:bCs/>
                <w:sz w:val="17"/>
                <w:szCs w:val="17"/>
              </w:rPr>
            </w:pPr>
          </w:p>
          <w:p w14:paraId="131AC99E" w14:textId="77777777" w:rsidR="0061615C" w:rsidRDefault="0061615C" w:rsidP="00EF2BC9">
            <w:pPr>
              <w:pStyle w:val="TableParagraph"/>
              <w:kinsoku w:val="0"/>
              <w:overflowPunct w:val="0"/>
              <w:ind w:left="127" w:right="100"/>
              <w:jc w:val="center"/>
              <w:rPr>
                <w:b/>
                <w:bCs/>
                <w:sz w:val="18"/>
                <w:szCs w:val="18"/>
              </w:rPr>
            </w:pPr>
            <w:r>
              <w:rPr>
                <w:b/>
                <w:bCs/>
                <w:sz w:val="18"/>
                <w:szCs w:val="18"/>
              </w:rPr>
              <w:t>Description</w:t>
            </w:r>
          </w:p>
        </w:tc>
      </w:tr>
      <w:tr w:rsidR="00896F2D" w14:paraId="27DAA28F" w14:textId="77777777" w:rsidTr="00896F2D">
        <w:tblPrEx>
          <w:tblLook w:val="04A0" w:firstRow="1" w:lastRow="0" w:firstColumn="1" w:lastColumn="0" w:noHBand="0" w:noVBand="1"/>
        </w:tblPrEx>
        <w:trPr>
          <w:trHeight w:val="749"/>
        </w:trPr>
        <w:tc>
          <w:tcPr>
            <w:tcW w:w="1199" w:type="dxa"/>
            <w:tcBorders>
              <w:top w:val="single" w:sz="4" w:space="0" w:color="000000"/>
              <w:left w:val="single" w:sz="12" w:space="0" w:color="000000"/>
              <w:bottom w:val="single" w:sz="4" w:space="0" w:color="000000"/>
              <w:right w:val="single" w:sz="2" w:space="0" w:color="000000"/>
            </w:tcBorders>
          </w:tcPr>
          <w:p w14:paraId="31E385F6" w14:textId="3239FDE7" w:rsidR="00896F2D" w:rsidRDefault="00896F2D" w:rsidP="00896F2D">
            <w:pPr>
              <w:pStyle w:val="TableParagraph"/>
              <w:kinsoku w:val="0"/>
              <w:overflowPunct w:val="0"/>
              <w:spacing w:line="256" w:lineRule="auto"/>
              <w:jc w:val="center"/>
              <w:rPr>
                <w:sz w:val="18"/>
                <w:szCs w:val="18"/>
                <w:lang w:eastAsia="zh-CN"/>
              </w:rPr>
            </w:pPr>
            <w:r>
              <w:rPr>
                <w:sz w:val="18"/>
                <w:szCs w:val="18"/>
                <w:lang w:eastAsia="zh-CN"/>
              </w:rPr>
              <w:t>U-SIG-1</w:t>
            </w:r>
          </w:p>
        </w:tc>
        <w:tc>
          <w:tcPr>
            <w:tcW w:w="999" w:type="dxa"/>
            <w:tcBorders>
              <w:top w:val="single" w:sz="4" w:space="0" w:color="000000"/>
              <w:left w:val="single" w:sz="2" w:space="0" w:color="000000"/>
              <w:bottom w:val="single" w:sz="4" w:space="0" w:color="000000"/>
              <w:right w:val="single" w:sz="2" w:space="0" w:color="000000"/>
            </w:tcBorders>
            <w:hideMark/>
          </w:tcPr>
          <w:p w14:paraId="0096FBB3" w14:textId="77777777" w:rsidR="00896F2D" w:rsidRDefault="00896F2D">
            <w:pPr>
              <w:pStyle w:val="TableParagraph"/>
              <w:kinsoku w:val="0"/>
              <w:overflowPunct w:val="0"/>
              <w:spacing w:before="67" w:line="256" w:lineRule="auto"/>
              <w:ind w:left="130"/>
              <w:rPr>
                <w:sz w:val="18"/>
                <w:szCs w:val="18"/>
              </w:rPr>
            </w:pPr>
            <w:r>
              <w:rPr>
                <w:sz w:val="18"/>
                <w:szCs w:val="18"/>
              </w:rPr>
              <w:t>B20–B25</w:t>
            </w:r>
          </w:p>
        </w:tc>
        <w:tc>
          <w:tcPr>
            <w:tcW w:w="2000" w:type="dxa"/>
            <w:tcBorders>
              <w:top w:val="single" w:sz="4" w:space="0" w:color="000000"/>
              <w:left w:val="single" w:sz="2" w:space="0" w:color="000000"/>
              <w:bottom w:val="single" w:sz="4" w:space="0" w:color="000000"/>
              <w:right w:val="single" w:sz="2" w:space="0" w:color="000000"/>
            </w:tcBorders>
            <w:hideMark/>
          </w:tcPr>
          <w:p w14:paraId="3B42A086" w14:textId="77777777" w:rsidR="00896F2D" w:rsidRDefault="00896F2D">
            <w:pPr>
              <w:pStyle w:val="TableParagraph"/>
              <w:kinsoku w:val="0"/>
              <w:overflowPunct w:val="0"/>
              <w:spacing w:before="67" w:line="256" w:lineRule="auto"/>
              <w:ind w:left="131"/>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hideMark/>
          </w:tcPr>
          <w:p w14:paraId="06150BC0" w14:textId="77777777" w:rsidR="00896F2D" w:rsidRDefault="00896F2D">
            <w:pPr>
              <w:pStyle w:val="TableParagraph"/>
              <w:kinsoku w:val="0"/>
              <w:overflowPunct w:val="0"/>
              <w:spacing w:before="67" w:line="256" w:lineRule="auto"/>
              <w:ind w:left="29"/>
              <w:jc w:val="center"/>
              <w:rPr>
                <w:sz w:val="18"/>
                <w:szCs w:val="18"/>
              </w:rPr>
            </w:pPr>
            <w:r>
              <w:rPr>
                <w:sz w:val="18"/>
                <w:szCs w:val="18"/>
              </w:rPr>
              <w:t>6</w:t>
            </w:r>
          </w:p>
        </w:tc>
        <w:tc>
          <w:tcPr>
            <w:tcW w:w="3001" w:type="dxa"/>
            <w:tcBorders>
              <w:top w:val="single" w:sz="4" w:space="0" w:color="000000"/>
              <w:left w:val="single" w:sz="2" w:space="0" w:color="000000"/>
              <w:bottom w:val="single" w:sz="4" w:space="0" w:color="000000"/>
              <w:right w:val="single" w:sz="12" w:space="0" w:color="000000"/>
            </w:tcBorders>
            <w:hideMark/>
          </w:tcPr>
          <w:p w14:paraId="7070863C" w14:textId="128B9972" w:rsidR="00896F2D" w:rsidRDefault="00896F2D">
            <w:pPr>
              <w:pStyle w:val="TableParagraph"/>
              <w:kinsoku w:val="0"/>
              <w:overflowPunct w:val="0"/>
              <w:spacing w:before="72" w:line="230" w:lineRule="auto"/>
              <w:ind w:left="118"/>
              <w:rPr>
                <w:color w:val="000000"/>
                <w:sz w:val="18"/>
                <w:szCs w:val="18"/>
              </w:rPr>
            </w:pPr>
            <w:r>
              <w:rPr>
                <w:sz w:val="18"/>
                <w:szCs w:val="18"/>
              </w:rPr>
              <w:t xml:space="preserve">Set to all 1s and </w:t>
            </w:r>
            <w:ins w:id="46" w:author="Alice Chen" w:date="2022-01-15T13:07:00Z">
              <w:r>
                <w:rPr>
                  <w:sz w:val="18"/>
                  <w:szCs w:val="18"/>
                </w:rPr>
                <w:t xml:space="preserve">treat as </w:t>
              </w:r>
            </w:ins>
            <w:del w:id="47" w:author="Alice Chen" w:date="2022-01-15T13:07:00Z">
              <w:r w:rsidDel="00896F2D">
                <w:rPr>
                  <w:sz w:val="18"/>
                  <w:szCs w:val="18"/>
                </w:rPr>
                <w:delText xml:space="preserve">disregard </w:delText>
              </w:r>
            </w:del>
            <w:ins w:id="48" w:author="Alice Chen" w:date="2022-01-15T13:07:00Z">
              <w:r>
                <w:rPr>
                  <w:sz w:val="18"/>
                  <w:szCs w:val="18"/>
                </w:rPr>
                <w:t>Disregard</w:t>
              </w:r>
            </w:ins>
            <w:del w:id="49" w:author="Alice Chen" w:date="2022-01-15T13:07:00Z">
              <w:r w:rsidDel="0065235F">
                <w:rPr>
                  <w:sz w:val="18"/>
                  <w:szCs w:val="18"/>
                </w:rPr>
                <w:delText>if</w:delText>
              </w:r>
              <w:r w:rsidDel="0065235F">
                <w:rPr>
                  <w:spacing w:val="1"/>
                  <w:sz w:val="18"/>
                  <w:szCs w:val="18"/>
                </w:rPr>
                <w:delText xml:space="preserve"> </w:delText>
              </w:r>
              <w:r w:rsidDel="0065235F">
                <w:rPr>
                  <w:spacing w:val="-1"/>
                  <w:sz w:val="18"/>
                  <w:szCs w:val="18"/>
                </w:rPr>
                <w:delText>dot11EHTBaseLineFeaturesImpleme</w:delText>
              </w:r>
              <w:r w:rsidDel="0065235F">
                <w:rPr>
                  <w:spacing w:val="-42"/>
                  <w:sz w:val="18"/>
                  <w:szCs w:val="18"/>
                </w:rPr>
                <w:delText xml:space="preserve"> </w:delText>
              </w:r>
              <w:r w:rsidDel="0065235F">
                <w:rPr>
                  <w:sz w:val="18"/>
                  <w:szCs w:val="18"/>
                </w:rPr>
                <w:delText>ntedOnly</w:delText>
              </w:r>
              <w:r w:rsidDel="0065235F">
                <w:rPr>
                  <w:spacing w:val="-8"/>
                  <w:sz w:val="18"/>
                  <w:szCs w:val="18"/>
                </w:rPr>
                <w:delText xml:space="preserve"> </w:delText>
              </w:r>
              <w:r w:rsidDel="0065235F">
                <w:rPr>
                  <w:sz w:val="18"/>
                  <w:szCs w:val="18"/>
                </w:rPr>
                <w:delText>equals</w:delText>
              </w:r>
              <w:r w:rsidDel="0065235F">
                <w:rPr>
                  <w:spacing w:val="-7"/>
                  <w:sz w:val="18"/>
                  <w:szCs w:val="18"/>
                </w:rPr>
                <w:delText xml:space="preserve"> </w:delText>
              </w:r>
              <w:r w:rsidDel="0065235F">
                <w:rPr>
                  <w:sz w:val="18"/>
                  <w:szCs w:val="18"/>
                </w:rPr>
                <w:delText>true</w:delText>
              </w:r>
              <w:r w:rsidDel="0065235F">
                <w:rPr>
                  <w:color w:val="208A20"/>
                  <w:sz w:val="18"/>
                  <w:szCs w:val="18"/>
                  <w:u w:val="single"/>
                </w:rPr>
                <w:delText>(#1620)(#2794)</w:delText>
              </w:r>
            </w:del>
            <w:r>
              <w:rPr>
                <w:color w:val="000000"/>
                <w:sz w:val="18"/>
                <w:szCs w:val="18"/>
              </w:rPr>
              <w:t>.</w:t>
            </w:r>
          </w:p>
        </w:tc>
      </w:tr>
      <w:tr w:rsidR="00896F2D" w14:paraId="4C1D83B1" w14:textId="77777777" w:rsidTr="00896F2D">
        <w:tblPrEx>
          <w:tblLook w:val="04A0" w:firstRow="1" w:lastRow="0" w:firstColumn="1" w:lastColumn="0" w:noHBand="0" w:noVBand="1"/>
        </w:tblPrEx>
        <w:trPr>
          <w:trHeight w:val="740"/>
        </w:trPr>
        <w:tc>
          <w:tcPr>
            <w:tcW w:w="1199" w:type="dxa"/>
            <w:tcBorders>
              <w:top w:val="single" w:sz="4" w:space="0" w:color="000000"/>
              <w:left w:val="single" w:sz="12" w:space="0" w:color="000000"/>
              <w:bottom w:val="single" w:sz="12" w:space="0" w:color="000000"/>
              <w:right w:val="single" w:sz="2" w:space="0" w:color="000000"/>
            </w:tcBorders>
            <w:hideMark/>
          </w:tcPr>
          <w:p w14:paraId="099B1E0C" w14:textId="77777777" w:rsidR="00896F2D" w:rsidRDefault="00896F2D">
            <w:pPr>
              <w:pStyle w:val="TableParagraph"/>
              <w:kinsoku w:val="0"/>
              <w:overflowPunct w:val="0"/>
              <w:spacing w:before="67" w:line="256" w:lineRule="auto"/>
              <w:ind w:left="282"/>
              <w:rPr>
                <w:sz w:val="18"/>
                <w:szCs w:val="18"/>
              </w:rPr>
            </w:pPr>
            <w:r>
              <w:rPr>
                <w:sz w:val="18"/>
                <w:szCs w:val="18"/>
              </w:rPr>
              <w:t>U-SIG-2</w:t>
            </w:r>
          </w:p>
        </w:tc>
        <w:tc>
          <w:tcPr>
            <w:tcW w:w="999" w:type="dxa"/>
            <w:tcBorders>
              <w:top w:val="single" w:sz="4" w:space="0" w:color="000000"/>
              <w:left w:val="single" w:sz="2" w:space="0" w:color="000000"/>
              <w:bottom w:val="single" w:sz="4" w:space="0" w:color="000000"/>
              <w:right w:val="single" w:sz="2" w:space="0" w:color="000000"/>
            </w:tcBorders>
            <w:hideMark/>
          </w:tcPr>
          <w:p w14:paraId="1EDC5A86" w14:textId="77777777" w:rsidR="00896F2D" w:rsidRDefault="00896F2D">
            <w:pPr>
              <w:pStyle w:val="TableParagraph"/>
              <w:kinsoku w:val="0"/>
              <w:overflowPunct w:val="0"/>
              <w:spacing w:before="67" w:line="256" w:lineRule="auto"/>
              <w:ind w:left="130"/>
              <w:rPr>
                <w:sz w:val="18"/>
                <w:szCs w:val="18"/>
              </w:rPr>
            </w:pPr>
            <w:r>
              <w:rPr>
                <w:sz w:val="18"/>
                <w:szCs w:val="18"/>
              </w:rPr>
              <w:t>B0–B15</w:t>
            </w:r>
          </w:p>
        </w:tc>
        <w:tc>
          <w:tcPr>
            <w:tcW w:w="2000" w:type="dxa"/>
            <w:tcBorders>
              <w:top w:val="single" w:sz="4" w:space="0" w:color="000000"/>
              <w:left w:val="single" w:sz="2" w:space="0" w:color="000000"/>
              <w:bottom w:val="single" w:sz="4" w:space="0" w:color="000000"/>
              <w:right w:val="single" w:sz="2" w:space="0" w:color="000000"/>
            </w:tcBorders>
            <w:hideMark/>
          </w:tcPr>
          <w:p w14:paraId="068987F2" w14:textId="77777777" w:rsidR="00896F2D" w:rsidRDefault="00896F2D">
            <w:pPr>
              <w:pStyle w:val="TableParagraph"/>
              <w:kinsoku w:val="0"/>
              <w:overflowPunct w:val="0"/>
              <w:spacing w:before="67" w:line="256" w:lineRule="auto"/>
              <w:ind w:left="131"/>
              <w:rPr>
                <w:sz w:val="18"/>
                <w:szCs w:val="18"/>
              </w:rPr>
            </w:pPr>
            <w:r>
              <w:rPr>
                <w:sz w:val="18"/>
                <w:szCs w:val="18"/>
              </w:rPr>
              <w:t>Disregard</w:t>
            </w:r>
          </w:p>
        </w:tc>
        <w:tc>
          <w:tcPr>
            <w:tcW w:w="900" w:type="dxa"/>
            <w:tcBorders>
              <w:top w:val="single" w:sz="4" w:space="0" w:color="000000"/>
              <w:left w:val="single" w:sz="2" w:space="0" w:color="000000"/>
              <w:bottom w:val="single" w:sz="4" w:space="0" w:color="000000"/>
              <w:right w:val="single" w:sz="2" w:space="0" w:color="000000"/>
            </w:tcBorders>
            <w:hideMark/>
          </w:tcPr>
          <w:p w14:paraId="65310A68" w14:textId="77777777" w:rsidR="00896F2D" w:rsidRDefault="00896F2D">
            <w:pPr>
              <w:pStyle w:val="TableParagraph"/>
              <w:kinsoku w:val="0"/>
              <w:overflowPunct w:val="0"/>
              <w:spacing w:before="67" w:line="256" w:lineRule="auto"/>
              <w:ind w:left="117" w:right="89"/>
              <w:jc w:val="center"/>
              <w:rPr>
                <w:sz w:val="18"/>
                <w:szCs w:val="18"/>
              </w:rPr>
            </w:pPr>
            <w:r>
              <w:rPr>
                <w:sz w:val="18"/>
                <w:szCs w:val="18"/>
              </w:rPr>
              <w:t>16</w:t>
            </w:r>
          </w:p>
        </w:tc>
        <w:tc>
          <w:tcPr>
            <w:tcW w:w="3001" w:type="dxa"/>
            <w:tcBorders>
              <w:top w:val="single" w:sz="4" w:space="0" w:color="000000"/>
              <w:left w:val="single" w:sz="2" w:space="0" w:color="000000"/>
              <w:bottom w:val="single" w:sz="4" w:space="0" w:color="000000"/>
              <w:right w:val="single" w:sz="12" w:space="0" w:color="000000"/>
            </w:tcBorders>
            <w:hideMark/>
          </w:tcPr>
          <w:p w14:paraId="25691A2A" w14:textId="55F68256" w:rsidR="00896F2D" w:rsidRDefault="00896F2D">
            <w:pPr>
              <w:pStyle w:val="TableParagraph"/>
              <w:kinsoku w:val="0"/>
              <w:overflowPunct w:val="0"/>
              <w:spacing w:before="72" w:line="230" w:lineRule="auto"/>
              <w:ind w:left="118"/>
              <w:rPr>
                <w:color w:val="000000"/>
                <w:sz w:val="18"/>
                <w:szCs w:val="18"/>
              </w:rPr>
            </w:pPr>
            <w:r>
              <w:rPr>
                <w:sz w:val="18"/>
                <w:szCs w:val="18"/>
              </w:rPr>
              <w:t xml:space="preserve">Set to all 1s and </w:t>
            </w:r>
            <w:ins w:id="50" w:author="Alice Chen" w:date="2022-01-15T13:07:00Z">
              <w:r w:rsidR="0065235F">
                <w:rPr>
                  <w:sz w:val="18"/>
                  <w:szCs w:val="18"/>
                </w:rPr>
                <w:t xml:space="preserve">treat as </w:t>
              </w:r>
            </w:ins>
            <w:del w:id="51" w:author="Alice Chen" w:date="2022-01-15T13:07:00Z">
              <w:r w:rsidDel="0065235F">
                <w:rPr>
                  <w:sz w:val="18"/>
                  <w:szCs w:val="18"/>
                </w:rPr>
                <w:delText xml:space="preserve">disregard </w:delText>
              </w:r>
            </w:del>
            <w:ins w:id="52" w:author="Alice Chen" w:date="2022-01-15T13:07:00Z">
              <w:r w:rsidR="0065235F">
                <w:rPr>
                  <w:sz w:val="18"/>
                  <w:szCs w:val="18"/>
                </w:rPr>
                <w:t>Disregard</w:t>
              </w:r>
            </w:ins>
            <w:del w:id="53" w:author="Alice Chen" w:date="2022-01-15T13:07:00Z">
              <w:r w:rsidDel="0065235F">
                <w:rPr>
                  <w:sz w:val="18"/>
                  <w:szCs w:val="18"/>
                </w:rPr>
                <w:delText>if</w:delText>
              </w:r>
              <w:r w:rsidDel="0065235F">
                <w:rPr>
                  <w:spacing w:val="1"/>
                  <w:sz w:val="18"/>
                  <w:szCs w:val="18"/>
                </w:rPr>
                <w:delText xml:space="preserve"> </w:delText>
              </w:r>
              <w:r w:rsidDel="0065235F">
                <w:rPr>
                  <w:spacing w:val="-1"/>
                  <w:sz w:val="18"/>
                  <w:szCs w:val="18"/>
                </w:rPr>
                <w:delText>dot11EHTBaseLineFeaturesImpleme</w:delText>
              </w:r>
              <w:r w:rsidDel="0065235F">
                <w:rPr>
                  <w:spacing w:val="-42"/>
                  <w:sz w:val="18"/>
                  <w:szCs w:val="18"/>
                </w:rPr>
                <w:delText xml:space="preserve"> </w:delText>
              </w:r>
              <w:r w:rsidDel="0065235F">
                <w:rPr>
                  <w:sz w:val="18"/>
                  <w:szCs w:val="18"/>
                </w:rPr>
                <w:delText>ntedOnly</w:delText>
              </w:r>
              <w:r w:rsidDel="0065235F">
                <w:rPr>
                  <w:spacing w:val="-8"/>
                  <w:sz w:val="18"/>
                  <w:szCs w:val="18"/>
                </w:rPr>
                <w:delText xml:space="preserve"> </w:delText>
              </w:r>
              <w:r w:rsidDel="0065235F">
                <w:rPr>
                  <w:sz w:val="18"/>
                  <w:szCs w:val="18"/>
                </w:rPr>
                <w:delText>equals</w:delText>
              </w:r>
              <w:r w:rsidDel="0065235F">
                <w:rPr>
                  <w:spacing w:val="-7"/>
                  <w:sz w:val="18"/>
                  <w:szCs w:val="18"/>
                </w:rPr>
                <w:delText xml:space="preserve"> </w:delText>
              </w:r>
              <w:r w:rsidDel="0065235F">
                <w:rPr>
                  <w:sz w:val="18"/>
                  <w:szCs w:val="18"/>
                </w:rPr>
                <w:delText>true</w:delText>
              </w:r>
              <w:r w:rsidDel="0065235F">
                <w:rPr>
                  <w:color w:val="208A20"/>
                  <w:sz w:val="18"/>
                  <w:szCs w:val="18"/>
                  <w:u w:val="single"/>
                </w:rPr>
                <w:delText>(#1621)(#2794)</w:delText>
              </w:r>
            </w:del>
            <w:r>
              <w:rPr>
                <w:color w:val="000000"/>
                <w:sz w:val="18"/>
                <w:szCs w:val="18"/>
              </w:rPr>
              <w:t>.</w:t>
            </w:r>
          </w:p>
        </w:tc>
      </w:tr>
    </w:tbl>
    <w:p w14:paraId="7220CC36" w14:textId="77777777" w:rsidR="007C6BE0" w:rsidRPr="00896F2D" w:rsidRDefault="007C6BE0" w:rsidP="0015037E">
      <w:pPr>
        <w:pStyle w:val="BodyText0"/>
        <w:kinsoku w:val="0"/>
        <w:overflowPunct w:val="0"/>
        <w:spacing w:before="9"/>
        <w:rPr>
          <w:sz w:val="17"/>
          <w:szCs w:val="17"/>
        </w:rPr>
      </w:pPr>
    </w:p>
    <w:p w14:paraId="3E7F91DF" w14:textId="77777777" w:rsidR="002E4D92" w:rsidRDefault="002E4D92" w:rsidP="00661139">
      <w:pPr>
        <w:pStyle w:val="BodyText0"/>
        <w:kinsoku w:val="0"/>
        <w:overflowPunct w:val="0"/>
        <w:spacing w:before="9"/>
        <w:rPr>
          <w:sz w:val="22"/>
          <w:szCs w:val="22"/>
        </w:rPr>
      </w:pPr>
    </w:p>
    <w:p w14:paraId="6EDF6AD4" w14:textId="0C1246EC" w:rsidR="00D37162" w:rsidRDefault="00D37162" w:rsidP="00661139">
      <w:pPr>
        <w:pStyle w:val="BodyText0"/>
        <w:kinsoku w:val="0"/>
        <w:overflowPunct w:val="0"/>
        <w:spacing w:before="9"/>
        <w:rPr>
          <w:sz w:val="22"/>
          <w:szCs w:val="22"/>
        </w:rPr>
      </w:pPr>
    </w:p>
    <w:p w14:paraId="3437819C" w14:textId="50740826" w:rsidR="00D37162" w:rsidRDefault="00D37162" w:rsidP="00661139">
      <w:pPr>
        <w:pStyle w:val="BodyText0"/>
        <w:kinsoku w:val="0"/>
        <w:overflowPunct w:val="0"/>
        <w:spacing w:before="9"/>
        <w:rPr>
          <w:sz w:val="22"/>
          <w:szCs w:val="22"/>
        </w:rPr>
      </w:pPr>
    </w:p>
    <w:p w14:paraId="0E6988C7" w14:textId="01B0EE26" w:rsidR="00D37162" w:rsidRDefault="00D37162" w:rsidP="00661139">
      <w:pPr>
        <w:pStyle w:val="BodyText0"/>
        <w:kinsoku w:val="0"/>
        <w:overflowPunct w:val="0"/>
        <w:spacing w:before="9"/>
        <w:rPr>
          <w:sz w:val="22"/>
          <w:szCs w:val="22"/>
        </w:rPr>
      </w:pPr>
    </w:p>
    <w:p w14:paraId="7BACCF97" w14:textId="2FA4BF02" w:rsidR="00D37162" w:rsidRDefault="00D37162" w:rsidP="00661139">
      <w:pPr>
        <w:pStyle w:val="BodyText0"/>
        <w:kinsoku w:val="0"/>
        <w:overflowPunct w:val="0"/>
        <w:spacing w:before="9"/>
        <w:rPr>
          <w:sz w:val="22"/>
          <w:szCs w:val="22"/>
        </w:rPr>
      </w:pPr>
    </w:p>
    <w:p w14:paraId="692A3C8A" w14:textId="3F09CF94" w:rsidR="00D37162" w:rsidRDefault="00D37162" w:rsidP="00D37162">
      <w:pPr>
        <w:pStyle w:val="Heading1"/>
      </w:pPr>
      <w:r>
        <w:t>CID 5819</w:t>
      </w:r>
    </w:p>
    <w:p w14:paraId="1461753E" w14:textId="77777777" w:rsidR="00D37162" w:rsidRDefault="00D37162" w:rsidP="00D37162">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D37162" w:rsidRPr="009522BD" w14:paraId="2572F944" w14:textId="77777777" w:rsidTr="00520068">
        <w:trPr>
          <w:trHeight w:val="278"/>
        </w:trPr>
        <w:tc>
          <w:tcPr>
            <w:tcW w:w="661" w:type="dxa"/>
            <w:shd w:val="clear" w:color="auto" w:fill="auto"/>
            <w:hideMark/>
          </w:tcPr>
          <w:p w14:paraId="79DB8FB4" w14:textId="77777777" w:rsidR="00D37162" w:rsidRPr="002E58A7" w:rsidRDefault="00D37162"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7724F7D4" w14:textId="77777777" w:rsidR="00D37162" w:rsidRPr="002E58A7" w:rsidRDefault="00D37162"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60448191" w14:textId="77777777" w:rsidR="00D37162" w:rsidRPr="002E58A7" w:rsidRDefault="00D37162" w:rsidP="00520068">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F2B73C3" w14:textId="77777777" w:rsidR="00D37162" w:rsidRPr="002E58A7" w:rsidRDefault="00D37162"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0104E2C0" w14:textId="77777777" w:rsidR="00D37162" w:rsidRPr="002E58A7" w:rsidRDefault="00D37162" w:rsidP="0052006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337B8A3C" w14:textId="77777777" w:rsidR="00D37162" w:rsidRPr="002E58A7" w:rsidRDefault="00D37162" w:rsidP="00520068">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402C9E" w:rsidRPr="001D296D" w14:paraId="6C2365DD" w14:textId="77777777" w:rsidTr="00520068">
        <w:trPr>
          <w:trHeight w:val="278"/>
        </w:trPr>
        <w:tc>
          <w:tcPr>
            <w:tcW w:w="661" w:type="dxa"/>
            <w:shd w:val="clear" w:color="auto" w:fill="auto"/>
          </w:tcPr>
          <w:p w14:paraId="46D16009" w14:textId="1FC591FE" w:rsidR="00402C9E" w:rsidRPr="00740496" w:rsidRDefault="00402C9E" w:rsidP="00402C9E">
            <w:pPr>
              <w:rPr>
                <w:rFonts w:ascii="Arial" w:hAnsi="Arial" w:cs="Arial"/>
                <w:sz w:val="20"/>
                <w:lang w:eastAsia="zh-CN"/>
              </w:rPr>
            </w:pPr>
            <w:r>
              <w:rPr>
                <w:rFonts w:ascii="Arial" w:hAnsi="Arial" w:cs="Arial"/>
                <w:sz w:val="20"/>
                <w:lang w:eastAsia="zh-CN"/>
              </w:rPr>
              <w:t>5819</w:t>
            </w:r>
          </w:p>
        </w:tc>
        <w:tc>
          <w:tcPr>
            <w:tcW w:w="1217" w:type="dxa"/>
            <w:shd w:val="clear" w:color="auto" w:fill="auto"/>
          </w:tcPr>
          <w:p w14:paraId="695E0F8C" w14:textId="50B5843E" w:rsidR="00402C9E" w:rsidRPr="001D296D" w:rsidRDefault="00402C9E" w:rsidP="00402C9E">
            <w:pPr>
              <w:rPr>
                <w:rFonts w:ascii="Arial" w:hAnsi="Arial" w:cs="Arial"/>
                <w:sz w:val="20"/>
                <w:lang w:val="en-US"/>
              </w:rPr>
            </w:pPr>
            <w:r>
              <w:rPr>
                <w:rFonts w:ascii="Arial" w:hAnsi="Arial" w:cs="Arial"/>
                <w:sz w:val="20"/>
              </w:rPr>
              <w:t>36.3.12.7</w:t>
            </w:r>
          </w:p>
        </w:tc>
        <w:tc>
          <w:tcPr>
            <w:tcW w:w="1161" w:type="dxa"/>
            <w:shd w:val="clear" w:color="auto" w:fill="auto"/>
          </w:tcPr>
          <w:p w14:paraId="588760F3" w14:textId="5E9F1570" w:rsidR="00402C9E" w:rsidRPr="001D296D" w:rsidRDefault="00402C9E" w:rsidP="00402C9E">
            <w:pPr>
              <w:rPr>
                <w:rFonts w:ascii="Arial" w:hAnsi="Arial" w:cs="Arial"/>
                <w:sz w:val="20"/>
                <w:lang w:val="en-US"/>
              </w:rPr>
            </w:pPr>
            <w:r>
              <w:rPr>
                <w:rFonts w:ascii="Arial" w:hAnsi="Arial" w:cs="Arial"/>
                <w:sz w:val="20"/>
              </w:rPr>
              <w:t>412.64</w:t>
            </w:r>
          </w:p>
        </w:tc>
        <w:tc>
          <w:tcPr>
            <w:tcW w:w="1546" w:type="dxa"/>
            <w:shd w:val="clear" w:color="auto" w:fill="auto"/>
          </w:tcPr>
          <w:p w14:paraId="5C9F241D" w14:textId="18065E81" w:rsidR="00402C9E" w:rsidRPr="001D296D" w:rsidRDefault="00402C9E" w:rsidP="00402C9E">
            <w:pPr>
              <w:rPr>
                <w:rFonts w:ascii="Arial" w:hAnsi="Arial" w:cs="Arial"/>
                <w:sz w:val="20"/>
              </w:rPr>
            </w:pPr>
            <w:r>
              <w:rPr>
                <w:rFonts w:ascii="Arial" w:hAnsi="Arial" w:cs="Arial"/>
                <w:sz w:val="20"/>
              </w:rPr>
              <w:t>It is better to add "This value shall be the same in every 80 MHz subblock" in the description column for EHT-SIG MCS.</w:t>
            </w:r>
          </w:p>
        </w:tc>
        <w:tc>
          <w:tcPr>
            <w:tcW w:w="1530" w:type="dxa"/>
            <w:shd w:val="clear" w:color="auto" w:fill="auto"/>
          </w:tcPr>
          <w:p w14:paraId="60396492" w14:textId="47643528" w:rsidR="00402C9E" w:rsidRPr="001D296D" w:rsidRDefault="00402C9E" w:rsidP="00402C9E">
            <w:pPr>
              <w:rPr>
                <w:rFonts w:ascii="Arial" w:hAnsi="Arial" w:cs="Arial"/>
                <w:sz w:val="20"/>
              </w:rPr>
            </w:pPr>
            <w:r>
              <w:rPr>
                <w:rFonts w:ascii="Arial" w:hAnsi="Arial" w:cs="Arial"/>
                <w:sz w:val="20"/>
              </w:rPr>
              <w:t>as in the comment</w:t>
            </w:r>
          </w:p>
        </w:tc>
        <w:tc>
          <w:tcPr>
            <w:tcW w:w="3690" w:type="dxa"/>
          </w:tcPr>
          <w:p w14:paraId="22C260EF" w14:textId="77777777" w:rsidR="00402C9E" w:rsidRDefault="00402C9E" w:rsidP="00402C9E">
            <w:pPr>
              <w:rPr>
                <w:rFonts w:ascii="Arial" w:hAnsi="Arial" w:cs="Arial"/>
                <w:sz w:val="20"/>
              </w:rPr>
            </w:pPr>
            <w:r>
              <w:rPr>
                <w:rFonts w:ascii="Arial" w:hAnsi="Arial" w:cs="Arial"/>
                <w:sz w:val="20"/>
              </w:rPr>
              <w:t>Rejected.</w:t>
            </w:r>
          </w:p>
          <w:p w14:paraId="304BEF2D" w14:textId="5653F327" w:rsidR="00402C9E" w:rsidRPr="001D296D" w:rsidRDefault="00D319DC" w:rsidP="00402C9E">
            <w:pPr>
              <w:rPr>
                <w:rFonts w:ascii="Arial" w:hAnsi="Arial" w:cs="Arial"/>
                <w:sz w:val="20"/>
              </w:rPr>
            </w:pPr>
            <w:r>
              <w:rPr>
                <w:rFonts w:ascii="Arial" w:hAnsi="Arial" w:cs="Arial"/>
                <w:sz w:val="20"/>
              </w:rPr>
              <w:t>P55</w:t>
            </w:r>
            <w:r w:rsidR="00183D72">
              <w:rPr>
                <w:rFonts w:ascii="Arial" w:hAnsi="Arial" w:cs="Arial"/>
                <w:sz w:val="20"/>
              </w:rPr>
              <w:t>7</w:t>
            </w:r>
            <w:r>
              <w:rPr>
                <w:rFonts w:ascii="Arial" w:hAnsi="Arial" w:cs="Arial"/>
                <w:sz w:val="20"/>
              </w:rPr>
              <w:t>L</w:t>
            </w:r>
            <w:r w:rsidR="00183D72">
              <w:rPr>
                <w:rFonts w:ascii="Arial" w:hAnsi="Arial" w:cs="Arial"/>
                <w:sz w:val="20"/>
              </w:rPr>
              <w:t>45</w:t>
            </w:r>
            <w:r>
              <w:rPr>
                <w:rFonts w:ascii="Arial" w:hAnsi="Arial" w:cs="Arial"/>
                <w:sz w:val="20"/>
              </w:rPr>
              <w:t>-L5</w:t>
            </w:r>
            <w:r w:rsidR="00183D72">
              <w:rPr>
                <w:rFonts w:ascii="Arial" w:hAnsi="Arial" w:cs="Arial"/>
                <w:sz w:val="20"/>
              </w:rPr>
              <w:t>4</w:t>
            </w:r>
            <w:r>
              <w:rPr>
                <w:rFonts w:ascii="Arial" w:hAnsi="Arial" w:cs="Arial"/>
                <w:sz w:val="20"/>
              </w:rPr>
              <w:t xml:space="preserve"> in 802.11 be spec draft D1.</w:t>
            </w:r>
            <w:r w:rsidR="00183D72">
              <w:rPr>
                <w:rFonts w:ascii="Arial" w:hAnsi="Arial" w:cs="Arial"/>
                <w:sz w:val="20"/>
              </w:rPr>
              <w:t>4</w:t>
            </w:r>
            <w:r>
              <w:rPr>
                <w:rFonts w:ascii="Arial" w:hAnsi="Arial" w:cs="Arial"/>
                <w:sz w:val="20"/>
              </w:rPr>
              <w:t xml:space="preserve"> as well as </w:t>
            </w:r>
            <w:r w:rsidR="00F92B3D">
              <w:rPr>
                <w:rFonts w:ascii="Arial" w:hAnsi="Arial" w:cs="Arial"/>
                <w:sz w:val="20"/>
              </w:rPr>
              <w:t xml:space="preserve">the comment resolution to CID 8005 (in </w:t>
            </w:r>
            <w:hyperlink r:id="rId19" w:history="1">
              <w:r w:rsidR="00224602" w:rsidRPr="00224602">
                <w:rPr>
                  <w:rStyle w:val="Hyperlink"/>
                  <w:rFonts w:ascii="Arial" w:hAnsi="Arial" w:cs="Arial"/>
                  <w:sz w:val="20"/>
                </w:rPr>
                <w:t>https://mentor.ieee.org/802.11/dcn/21/11-21-1165-00-00be-cc36-comment-resolution-on-u-sig-part-3.docx</w:t>
              </w:r>
            </w:hyperlink>
            <w:r w:rsidR="00F92B3D">
              <w:rPr>
                <w:rFonts w:ascii="Arial" w:hAnsi="Arial" w:cs="Arial"/>
                <w:sz w:val="20"/>
              </w:rPr>
              <w:t xml:space="preserve">) </w:t>
            </w:r>
            <w:r w:rsidR="00224602">
              <w:rPr>
                <w:rFonts w:ascii="Arial" w:hAnsi="Arial" w:cs="Arial"/>
                <w:sz w:val="20"/>
              </w:rPr>
              <w:t xml:space="preserve">have clarified </w:t>
            </w:r>
            <w:r w:rsidR="004F2B9B">
              <w:rPr>
                <w:rFonts w:ascii="Arial" w:hAnsi="Arial" w:cs="Arial"/>
                <w:sz w:val="20"/>
              </w:rPr>
              <w:t xml:space="preserve">what U-SIG contents need to be identical in entire PPDU bandwidth and what U-SIG contents may vary </w:t>
            </w:r>
            <w:r w:rsidR="00A64818">
              <w:rPr>
                <w:rFonts w:ascii="Arial" w:hAnsi="Arial" w:cs="Arial"/>
                <w:sz w:val="20"/>
              </w:rPr>
              <w:t>in different 80MHz frequency subblocks under what condition. No need to clarify this in each subfield description.</w:t>
            </w:r>
          </w:p>
        </w:tc>
      </w:tr>
    </w:tbl>
    <w:p w14:paraId="5A4DEE07" w14:textId="77777777" w:rsidR="001A3812" w:rsidRDefault="001A3812" w:rsidP="001A3812">
      <w:pPr>
        <w:pStyle w:val="BodyText0"/>
        <w:kinsoku w:val="0"/>
        <w:overflowPunct w:val="0"/>
        <w:spacing w:before="9"/>
        <w:rPr>
          <w:sz w:val="22"/>
          <w:szCs w:val="22"/>
        </w:rPr>
      </w:pPr>
    </w:p>
    <w:p w14:paraId="7AB166A5" w14:textId="77777777" w:rsidR="001A3812" w:rsidRDefault="001A3812" w:rsidP="001A3812">
      <w:pPr>
        <w:pStyle w:val="BodyText0"/>
        <w:kinsoku w:val="0"/>
        <w:overflowPunct w:val="0"/>
        <w:spacing w:before="9"/>
        <w:rPr>
          <w:sz w:val="22"/>
          <w:szCs w:val="22"/>
        </w:rPr>
      </w:pPr>
    </w:p>
    <w:p w14:paraId="02BBBB8F" w14:textId="77777777" w:rsidR="001A3812" w:rsidRDefault="001A3812" w:rsidP="001A3812">
      <w:pPr>
        <w:pStyle w:val="BodyText0"/>
        <w:kinsoku w:val="0"/>
        <w:overflowPunct w:val="0"/>
        <w:spacing w:before="9"/>
        <w:rPr>
          <w:sz w:val="22"/>
          <w:szCs w:val="22"/>
        </w:rPr>
      </w:pPr>
    </w:p>
    <w:p w14:paraId="77171AE9" w14:textId="77777777" w:rsidR="001A3812" w:rsidRDefault="001A3812" w:rsidP="001A3812">
      <w:pPr>
        <w:pStyle w:val="BodyText0"/>
        <w:kinsoku w:val="0"/>
        <w:overflowPunct w:val="0"/>
        <w:spacing w:before="9"/>
        <w:rPr>
          <w:sz w:val="22"/>
          <w:szCs w:val="22"/>
        </w:rPr>
      </w:pPr>
    </w:p>
    <w:p w14:paraId="4C70652A" w14:textId="77777777" w:rsidR="001A3812" w:rsidRDefault="001A3812" w:rsidP="001A3812">
      <w:pPr>
        <w:pStyle w:val="BodyText0"/>
        <w:kinsoku w:val="0"/>
        <w:overflowPunct w:val="0"/>
        <w:spacing w:before="9"/>
        <w:rPr>
          <w:sz w:val="22"/>
          <w:szCs w:val="22"/>
        </w:rPr>
      </w:pPr>
    </w:p>
    <w:p w14:paraId="0EE5EB3B" w14:textId="10939D63" w:rsidR="001A3812" w:rsidRDefault="001A3812" w:rsidP="001A3812">
      <w:pPr>
        <w:pStyle w:val="Heading1"/>
      </w:pPr>
      <w:r>
        <w:t xml:space="preserve">CID </w:t>
      </w:r>
      <w:r w:rsidR="003B22EA">
        <w:t>6997</w:t>
      </w:r>
    </w:p>
    <w:p w14:paraId="257DEA49" w14:textId="77777777" w:rsidR="001A3812" w:rsidRDefault="001A3812" w:rsidP="001A3812">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1A3812" w:rsidRPr="009522BD" w14:paraId="088DF557" w14:textId="77777777" w:rsidTr="00EF2BC9">
        <w:trPr>
          <w:trHeight w:val="278"/>
        </w:trPr>
        <w:tc>
          <w:tcPr>
            <w:tcW w:w="661" w:type="dxa"/>
            <w:shd w:val="clear" w:color="auto" w:fill="auto"/>
            <w:hideMark/>
          </w:tcPr>
          <w:p w14:paraId="6A91C0AB" w14:textId="77777777" w:rsidR="001A3812" w:rsidRPr="002E58A7" w:rsidRDefault="001A3812" w:rsidP="00EF2BC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74994B44" w14:textId="77777777" w:rsidR="001A3812" w:rsidRPr="002E58A7" w:rsidRDefault="001A3812" w:rsidP="00EF2BC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37E9662A" w14:textId="77777777" w:rsidR="001A3812" w:rsidRPr="002E58A7" w:rsidRDefault="001A3812" w:rsidP="00EF2BC9">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100139D8" w14:textId="77777777" w:rsidR="001A3812" w:rsidRPr="002E58A7" w:rsidRDefault="001A3812" w:rsidP="00EF2BC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1A14CC1E" w14:textId="77777777" w:rsidR="001A3812" w:rsidRPr="002E58A7" w:rsidRDefault="001A3812" w:rsidP="00EF2BC9">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2AE75AAA" w14:textId="77777777" w:rsidR="001A3812" w:rsidRPr="002E58A7" w:rsidRDefault="001A3812" w:rsidP="00EF2BC9">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F53B61" w:rsidRPr="001D296D" w14:paraId="6A7EAEB4" w14:textId="77777777" w:rsidTr="00EF2BC9">
        <w:trPr>
          <w:trHeight w:val="278"/>
        </w:trPr>
        <w:tc>
          <w:tcPr>
            <w:tcW w:w="661" w:type="dxa"/>
            <w:shd w:val="clear" w:color="auto" w:fill="auto"/>
          </w:tcPr>
          <w:p w14:paraId="6989078D" w14:textId="75C87CB0" w:rsidR="00F53B61" w:rsidRDefault="00F53B61" w:rsidP="00F53B61">
            <w:pPr>
              <w:rPr>
                <w:rFonts w:ascii="Arial" w:hAnsi="Arial" w:cs="Arial"/>
                <w:sz w:val="20"/>
                <w:lang w:eastAsia="zh-CN"/>
              </w:rPr>
            </w:pPr>
            <w:r>
              <w:rPr>
                <w:rFonts w:ascii="Arial" w:hAnsi="Arial" w:cs="Arial"/>
                <w:sz w:val="20"/>
                <w:lang w:eastAsia="zh-CN"/>
              </w:rPr>
              <w:t>6997</w:t>
            </w:r>
          </w:p>
        </w:tc>
        <w:tc>
          <w:tcPr>
            <w:tcW w:w="1217" w:type="dxa"/>
            <w:shd w:val="clear" w:color="auto" w:fill="auto"/>
          </w:tcPr>
          <w:p w14:paraId="48F38BC2" w14:textId="6E73576A" w:rsidR="00F53B61" w:rsidRDefault="00F53B61" w:rsidP="00F53B61">
            <w:pPr>
              <w:rPr>
                <w:rFonts w:ascii="Arial" w:hAnsi="Arial" w:cs="Arial"/>
                <w:sz w:val="20"/>
              </w:rPr>
            </w:pPr>
            <w:r>
              <w:rPr>
                <w:rFonts w:ascii="Arial" w:hAnsi="Arial" w:cs="Arial"/>
                <w:sz w:val="20"/>
              </w:rPr>
              <w:t>36.3.12.7</w:t>
            </w:r>
          </w:p>
        </w:tc>
        <w:tc>
          <w:tcPr>
            <w:tcW w:w="1161" w:type="dxa"/>
            <w:shd w:val="clear" w:color="auto" w:fill="auto"/>
          </w:tcPr>
          <w:p w14:paraId="42455BA8" w14:textId="59ED6535" w:rsidR="00F53B61" w:rsidRDefault="00F53B61" w:rsidP="00F53B61">
            <w:pPr>
              <w:rPr>
                <w:rFonts w:ascii="Arial" w:hAnsi="Arial" w:cs="Arial"/>
                <w:sz w:val="20"/>
              </w:rPr>
            </w:pPr>
            <w:r>
              <w:rPr>
                <w:rFonts w:ascii="Arial" w:hAnsi="Arial" w:cs="Arial"/>
                <w:sz w:val="20"/>
              </w:rPr>
              <w:t>411.07</w:t>
            </w:r>
          </w:p>
        </w:tc>
        <w:tc>
          <w:tcPr>
            <w:tcW w:w="1546" w:type="dxa"/>
            <w:shd w:val="clear" w:color="auto" w:fill="auto"/>
          </w:tcPr>
          <w:p w14:paraId="79DA0F20" w14:textId="03508B15" w:rsidR="00F53B61" w:rsidRDefault="00F53B61" w:rsidP="00F53B61">
            <w:pPr>
              <w:rPr>
                <w:rFonts w:ascii="Arial" w:hAnsi="Arial" w:cs="Arial"/>
                <w:sz w:val="20"/>
              </w:rPr>
            </w:pPr>
            <w:r>
              <w:rPr>
                <w:rFonts w:ascii="Arial" w:hAnsi="Arial" w:cs="Arial"/>
                <w:sz w:val="20"/>
              </w:rPr>
              <w:t>Using Disregard sequence of all 1s in the U-SIG field of an MU PPDU leads to un-necessarily high PAPR of the U-SIG symbols. This should be changed.</w:t>
            </w:r>
          </w:p>
        </w:tc>
        <w:tc>
          <w:tcPr>
            <w:tcW w:w="1530" w:type="dxa"/>
            <w:shd w:val="clear" w:color="auto" w:fill="auto"/>
          </w:tcPr>
          <w:p w14:paraId="3D832953" w14:textId="43F45C87" w:rsidR="00F53B61" w:rsidRDefault="00F53B61" w:rsidP="00F53B61">
            <w:pPr>
              <w:rPr>
                <w:rFonts w:ascii="Arial" w:hAnsi="Arial" w:cs="Arial"/>
                <w:sz w:val="20"/>
              </w:rPr>
            </w:pPr>
            <w:r>
              <w:rPr>
                <w:rFonts w:ascii="Arial" w:hAnsi="Arial" w:cs="Arial"/>
                <w:sz w:val="20"/>
              </w:rPr>
              <w:t xml:space="preserve">Replace </w:t>
            </w:r>
            <w:proofErr w:type="gramStart"/>
            <w:r>
              <w:rPr>
                <w:rFonts w:ascii="Arial" w:hAnsi="Arial" w:cs="Arial"/>
                <w:sz w:val="20"/>
              </w:rPr>
              <w:t>the all</w:t>
            </w:r>
            <w:proofErr w:type="gramEnd"/>
            <w:r>
              <w:rPr>
                <w:rFonts w:ascii="Arial" w:hAnsi="Arial" w:cs="Arial"/>
                <w:sz w:val="20"/>
              </w:rPr>
              <w:t xml:space="preserve"> 1s sequence with a different fixed sequence, preferably '01001' which is optimized to lower the PAPR. I will bring a proposal to discuss this.</w:t>
            </w:r>
          </w:p>
        </w:tc>
        <w:tc>
          <w:tcPr>
            <w:tcW w:w="3690" w:type="dxa"/>
          </w:tcPr>
          <w:p w14:paraId="4017C44B" w14:textId="77777777" w:rsidR="00F53B61" w:rsidRDefault="00F53B61" w:rsidP="00F53B61">
            <w:pPr>
              <w:rPr>
                <w:rFonts w:ascii="Arial" w:hAnsi="Arial" w:cs="Arial"/>
                <w:sz w:val="20"/>
              </w:rPr>
            </w:pPr>
            <w:r>
              <w:rPr>
                <w:rFonts w:ascii="Arial" w:hAnsi="Arial" w:cs="Arial"/>
                <w:sz w:val="20"/>
              </w:rPr>
              <w:t>Rejected.</w:t>
            </w:r>
          </w:p>
          <w:p w14:paraId="6BD521CD" w14:textId="6AD2531A" w:rsidR="00F53B61" w:rsidRDefault="00F53B61" w:rsidP="00F53B61">
            <w:pPr>
              <w:rPr>
                <w:rFonts w:ascii="Arial" w:hAnsi="Arial" w:cs="Arial"/>
                <w:sz w:val="20"/>
              </w:rPr>
            </w:pPr>
            <w:r>
              <w:rPr>
                <w:rFonts w:ascii="Arial" w:hAnsi="Arial" w:cs="Arial"/>
                <w:sz w:val="20"/>
              </w:rPr>
              <w:t>No passed SP/Motion supports this comment and proposed change.</w:t>
            </w:r>
          </w:p>
        </w:tc>
      </w:tr>
    </w:tbl>
    <w:p w14:paraId="3BBE9358" w14:textId="77777777" w:rsidR="001A3812" w:rsidRDefault="001A3812" w:rsidP="003B22EA">
      <w:pPr>
        <w:pStyle w:val="BodyText0"/>
        <w:kinsoku w:val="0"/>
        <w:overflowPunct w:val="0"/>
        <w:spacing w:before="9"/>
        <w:rPr>
          <w:sz w:val="20"/>
        </w:rPr>
      </w:pPr>
    </w:p>
    <w:sectPr w:rsidR="001A3812" w:rsidSect="00996772">
      <w:headerReference w:type="default" r:id="rId20"/>
      <w:footerReference w:type="default" r:id="rId21"/>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Alice Chen" w:date="2022-01-20T07:34:00Z" w:initials="AC">
    <w:p w14:paraId="39A34EF0" w14:textId="62DC5B4F" w:rsidR="00C606D4" w:rsidRDefault="00C606D4">
      <w:pPr>
        <w:pStyle w:val="CommentText"/>
      </w:pPr>
      <w:r>
        <w:rPr>
          <w:rStyle w:val="CommentReference"/>
        </w:rPr>
        <w:annotationRef/>
      </w:r>
      <w:r>
        <w:t>Some issue with this part</w:t>
      </w:r>
      <w:r w:rsidR="0036168C">
        <w:t xml:space="preserve"> in the Word Doc</w:t>
      </w:r>
      <w:r>
        <w:t>. It should be “parameter BSS_COLOR”</w:t>
      </w:r>
    </w:p>
  </w:comment>
  <w:comment w:id="14" w:author="Alice Chen" w:date="2022-01-20T07:34:00Z" w:initials="AC">
    <w:p w14:paraId="1C315013" w14:textId="36046656" w:rsidR="002E098F" w:rsidRDefault="002E098F">
      <w:pPr>
        <w:pStyle w:val="CommentText"/>
      </w:pPr>
      <w:r>
        <w:rPr>
          <w:rStyle w:val="CommentReference"/>
        </w:rPr>
        <w:annotationRef/>
      </w:r>
      <w:r>
        <w:t xml:space="preserve">The space between </w:t>
      </w:r>
      <w:r w:rsidR="0036168C">
        <w:t>“parameter” and “BSS_COLOR” is not shown correctly in the Word Doc.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A34EF0" w15:done="0"/>
  <w15:commentEx w15:paraId="1C3150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38EEA" w16cex:dateUtc="2022-01-20T15:34:00Z"/>
  <w16cex:commentExtensible w16cex:durableId="25938F21" w16cex:dateUtc="2022-01-20T15: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A34EF0" w16cid:durableId="25938EEA"/>
  <w16cid:commentId w16cid:paraId="1C315013" w16cid:durableId="25938F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F0F89" w14:textId="77777777" w:rsidR="008266DD" w:rsidRDefault="008266DD">
      <w:r>
        <w:separator/>
      </w:r>
    </w:p>
  </w:endnote>
  <w:endnote w:type="continuationSeparator" w:id="0">
    <w:p w14:paraId="12A0BD21" w14:textId="77777777" w:rsidR="008266DD" w:rsidRDefault="00826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DF5C" w14:textId="5ED89D01" w:rsidR="00354CB7" w:rsidRDefault="00BE6CCE">
    <w:pPr>
      <w:pStyle w:val="Footer"/>
      <w:tabs>
        <w:tab w:val="clear" w:pos="6480"/>
        <w:tab w:val="center" w:pos="4680"/>
        <w:tab w:val="right" w:pos="9360"/>
      </w:tabs>
    </w:pPr>
    <w:r>
      <w:fldChar w:fldCharType="begin"/>
    </w:r>
    <w:r>
      <w:instrText xml:space="preserve"> SUBJECT  \* MERGEFORMAT </w:instrText>
    </w:r>
    <w:r>
      <w:fldChar w:fldCharType="separate"/>
    </w:r>
    <w:r w:rsidR="00354CB7">
      <w:t>Submission</w:t>
    </w:r>
    <w:r>
      <w:fldChar w:fldCharType="end"/>
    </w:r>
    <w:r w:rsidR="00354CB7">
      <w:tab/>
      <w:t xml:space="preserve">page </w:t>
    </w:r>
    <w:r w:rsidR="00354CB7">
      <w:fldChar w:fldCharType="begin"/>
    </w:r>
    <w:r w:rsidR="00354CB7">
      <w:instrText xml:space="preserve">page </w:instrText>
    </w:r>
    <w:r w:rsidR="00354CB7">
      <w:fldChar w:fldCharType="separate"/>
    </w:r>
    <w:r w:rsidR="00354CB7">
      <w:rPr>
        <w:noProof/>
      </w:rPr>
      <w:t>1</w:t>
    </w:r>
    <w:r w:rsidR="00354CB7">
      <w:rPr>
        <w:noProof/>
      </w:rPr>
      <w:fldChar w:fldCharType="end"/>
    </w:r>
    <w:r w:rsidR="00354CB7">
      <w:tab/>
    </w:r>
    <w:r w:rsidR="00354CB7">
      <w:rPr>
        <w:rFonts w:eastAsia="SimSun" w:hint="eastAsia"/>
        <w:lang w:eastAsia="zh-CN"/>
      </w:rPr>
      <w:t xml:space="preserve">          </w:t>
    </w:r>
    <w:r w:rsidR="00354CB7">
      <w:rPr>
        <w:rFonts w:eastAsia="SimSun"/>
        <w:noProof/>
        <w:sz w:val="21"/>
        <w:szCs w:val="21"/>
        <w:lang w:eastAsia="zh-CN"/>
      </w:rPr>
      <w:fldChar w:fldCharType="begin"/>
    </w:r>
    <w:r w:rsidR="00354CB7">
      <w:rPr>
        <w:rFonts w:eastAsia="SimSun"/>
        <w:noProof/>
        <w:sz w:val="21"/>
        <w:szCs w:val="21"/>
        <w:lang w:eastAsia="zh-CN"/>
      </w:rPr>
      <w:instrText xml:space="preserve"> AUTHOR   \* MERGEFORMAT </w:instrText>
    </w:r>
    <w:r w:rsidR="00354CB7">
      <w:rPr>
        <w:rFonts w:eastAsia="SimSun"/>
        <w:noProof/>
        <w:sz w:val="21"/>
        <w:szCs w:val="21"/>
        <w:lang w:eastAsia="zh-CN"/>
      </w:rPr>
      <w:fldChar w:fldCharType="separate"/>
    </w:r>
    <w:r w:rsidR="00354CB7">
      <w:rPr>
        <w:rFonts w:eastAsia="SimSun"/>
        <w:noProof/>
        <w:sz w:val="21"/>
        <w:szCs w:val="21"/>
        <w:lang w:eastAsia="zh-CN"/>
      </w:rPr>
      <w:t>Alice Chen (Qualcomm)</w:t>
    </w:r>
    <w:r w:rsidR="00354CB7">
      <w:rPr>
        <w:rFonts w:eastAsia="SimSun"/>
        <w:noProof/>
        <w:sz w:val="21"/>
        <w:szCs w:val="21"/>
        <w:lang w:eastAsia="zh-CN"/>
      </w:rPr>
      <w:fldChar w:fldCharType="end"/>
    </w:r>
  </w:p>
  <w:p w14:paraId="5E1B8750" w14:textId="77777777" w:rsidR="00354CB7" w:rsidRPr="0013508C" w:rsidRDefault="00354CB7"/>
  <w:p w14:paraId="6122FF6C" w14:textId="77777777" w:rsidR="00354CB7" w:rsidRDefault="00354CB7"/>
  <w:p w14:paraId="16ADB9A3" w14:textId="77777777" w:rsidR="00354CB7" w:rsidRDefault="00354C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B2449" w14:textId="77777777" w:rsidR="008266DD" w:rsidRDefault="008266DD">
      <w:r>
        <w:separator/>
      </w:r>
    </w:p>
  </w:footnote>
  <w:footnote w:type="continuationSeparator" w:id="0">
    <w:p w14:paraId="1740F588" w14:textId="77777777" w:rsidR="008266DD" w:rsidRDefault="00826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D994" w14:textId="4B462CDB" w:rsidR="00354CB7" w:rsidRDefault="005C2E0A">
    <w:pPr>
      <w:pStyle w:val="Header"/>
      <w:tabs>
        <w:tab w:val="clear" w:pos="6480"/>
        <w:tab w:val="center" w:pos="4680"/>
        <w:tab w:val="right" w:pos="9360"/>
      </w:tabs>
    </w:pPr>
    <w:r>
      <w:t>January</w:t>
    </w:r>
    <w:r w:rsidR="00354CB7">
      <w:t xml:space="preserve"> 202</w:t>
    </w:r>
    <w:r>
      <w:t>2</w:t>
    </w:r>
    <w:r w:rsidR="00354CB7">
      <w:tab/>
    </w:r>
    <w:r w:rsidR="00354CB7">
      <w:tab/>
    </w:r>
    <w:r w:rsidR="00BE6CCE">
      <w:fldChar w:fldCharType="begin"/>
    </w:r>
    <w:r w:rsidR="00BE6CCE">
      <w:instrText xml:space="preserve"> TITLE  \* MERGEFORMAT </w:instrText>
    </w:r>
    <w:r w:rsidR="00BE6CCE">
      <w:fldChar w:fldCharType="separate"/>
    </w:r>
    <w:r w:rsidR="00354CB7">
      <w:t>doc.: IEEE 802.11-2</w:t>
    </w:r>
    <w:r>
      <w:t>2</w:t>
    </w:r>
    <w:r w:rsidR="00354CB7">
      <w:t>/</w:t>
    </w:r>
    <w:r w:rsidR="00323FDA">
      <w:t>0078</w:t>
    </w:r>
    <w:r w:rsidR="00354CB7">
      <w:t>r</w:t>
    </w:r>
    <w:r w:rsidR="00BE6CCE">
      <w:fldChar w:fldCharType="end"/>
    </w:r>
    <w:r w:rsidR="001C250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3.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424"/>
    <w:multiLevelType w:val="multilevel"/>
    <w:tmpl w:val="000008A7"/>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2"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9"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0"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1"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4"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5"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6"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7"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8"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2"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3"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4"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5"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6"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9"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0"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1"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2"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3"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4"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5"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6"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4"/>
  </w:num>
  <w:num w:numId="3">
    <w:abstractNumId w:val="33"/>
  </w:num>
  <w:num w:numId="4">
    <w:abstractNumId w:val="32"/>
  </w:num>
  <w:num w:numId="5">
    <w:abstractNumId w:val="31"/>
  </w:num>
  <w:num w:numId="6">
    <w:abstractNumId w:val="30"/>
  </w:num>
  <w:num w:numId="7">
    <w:abstractNumId w:val="29"/>
  </w:num>
  <w:num w:numId="8">
    <w:abstractNumId w:val="28"/>
  </w:num>
  <w:num w:numId="9">
    <w:abstractNumId w:val="27"/>
  </w:num>
  <w:num w:numId="10">
    <w:abstractNumId w:val="26"/>
  </w:num>
  <w:num w:numId="11">
    <w:abstractNumId w:val="25"/>
  </w:num>
  <w:num w:numId="12">
    <w:abstractNumId w:val="24"/>
  </w:num>
  <w:num w:numId="13">
    <w:abstractNumId w:val="23"/>
  </w:num>
  <w:num w:numId="14">
    <w:abstractNumId w:val="22"/>
  </w:num>
  <w:num w:numId="15">
    <w:abstractNumId w:val="21"/>
  </w:num>
  <w:num w:numId="16">
    <w:abstractNumId w:val="20"/>
  </w:num>
  <w:num w:numId="17">
    <w:abstractNumId w:val="19"/>
  </w:num>
  <w:num w:numId="18">
    <w:abstractNumId w:val="18"/>
  </w:num>
  <w:num w:numId="19">
    <w:abstractNumId w:val="17"/>
  </w:num>
  <w:num w:numId="20">
    <w:abstractNumId w:val="16"/>
  </w:num>
  <w:num w:numId="21">
    <w:abstractNumId w:val="15"/>
  </w:num>
  <w:num w:numId="22">
    <w:abstractNumId w:val="14"/>
  </w:num>
  <w:num w:numId="23">
    <w:abstractNumId w:val="13"/>
  </w:num>
  <w:num w:numId="24">
    <w:abstractNumId w:val="12"/>
  </w:num>
  <w:num w:numId="25">
    <w:abstractNumId w:val="11"/>
  </w:num>
  <w:num w:numId="26">
    <w:abstractNumId w:val="10"/>
  </w:num>
  <w:num w:numId="27">
    <w:abstractNumId w:val="9"/>
  </w:num>
  <w:num w:numId="28">
    <w:abstractNumId w:val="8"/>
  </w:num>
  <w:num w:numId="29">
    <w:abstractNumId w:val="7"/>
  </w:num>
  <w:num w:numId="30">
    <w:abstractNumId w:val="6"/>
  </w:num>
  <w:num w:numId="31">
    <w:abstractNumId w:val="5"/>
  </w:num>
  <w:num w:numId="32">
    <w:abstractNumId w:val="4"/>
  </w:num>
  <w:num w:numId="33">
    <w:abstractNumId w:val="3"/>
  </w:num>
  <w:num w:numId="34">
    <w:abstractNumId w:val="2"/>
  </w:num>
  <w:num w:numId="35">
    <w:abstractNumId w:val="37"/>
  </w:num>
  <w:num w:numId="36">
    <w:abstractNumId w:val="0"/>
    <w:lvlOverride w:ilvl="0">
      <w:lvl w:ilvl="0">
        <w:start w:val="1"/>
        <w:numFmt w:val="decimal"/>
        <w:pStyle w:val="heading3"/>
        <w:lvlText w:val="%1."/>
        <w:lvlJc w:val="left"/>
        <w:pPr>
          <w:ind w:left="450" w:hanging="360"/>
        </w:pPr>
      </w:lvl>
    </w:lvlOverride>
  </w:num>
  <w:num w:numId="37">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abstractNumId w:val="36"/>
  </w:num>
  <w:num w:numId="39">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abstractNumId w:val="38"/>
  </w:num>
  <w:num w:numId="41">
    <w:abstractNumId w:val="1"/>
  </w:num>
  <w:num w:numId="42">
    <w:abstractNumId w:val="1"/>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5AB0"/>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6DF"/>
    <w:rsid w:val="0002174B"/>
    <w:rsid w:val="00021A27"/>
    <w:rsid w:val="00022391"/>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0677"/>
    <w:rsid w:val="00031019"/>
    <w:rsid w:val="00031349"/>
    <w:rsid w:val="000313E4"/>
    <w:rsid w:val="00031E68"/>
    <w:rsid w:val="000326AF"/>
    <w:rsid w:val="000332CC"/>
    <w:rsid w:val="0003380C"/>
    <w:rsid w:val="00033B0A"/>
    <w:rsid w:val="00033BE6"/>
    <w:rsid w:val="00034E6F"/>
    <w:rsid w:val="00034F3E"/>
    <w:rsid w:val="000358B3"/>
    <w:rsid w:val="00035E95"/>
    <w:rsid w:val="0003684A"/>
    <w:rsid w:val="00036B4F"/>
    <w:rsid w:val="000405C4"/>
    <w:rsid w:val="000409E5"/>
    <w:rsid w:val="0004111B"/>
    <w:rsid w:val="00041C6B"/>
    <w:rsid w:val="000424CF"/>
    <w:rsid w:val="00042C67"/>
    <w:rsid w:val="0004346B"/>
    <w:rsid w:val="00043C26"/>
    <w:rsid w:val="00043F1E"/>
    <w:rsid w:val="0004414E"/>
    <w:rsid w:val="00044328"/>
    <w:rsid w:val="00044501"/>
    <w:rsid w:val="00044DC0"/>
    <w:rsid w:val="0004630D"/>
    <w:rsid w:val="00046D02"/>
    <w:rsid w:val="0004726D"/>
    <w:rsid w:val="000478EE"/>
    <w:rsid w:val="000511A1"/>
    <w:rsid w:val="000511D7"/>
    <w:rsid w:val="000518B9"/>
    <w:rsid w:val="00052123"/>
    <w:rsid w:val="000528E2"/>
    <w:rsid w:val="00052909"/>
    <w:rsid w:val="00053519"/>
    <w:rsid w:val="000543F2"/>
    <w:rsid w:val="0005492A"/>
    <w:rsid w:val="00054F7F"/>
    <w:rsid w:val="000567A2"/>
    <w:rsid w:val="000567DA"/>
    <w:rsid w:val="00057E8E"/>
    <w:rsid w:val="00060363"/>
    <w:rsid w:val="000609BC"/>
    <w:rsid w:val="00060DEF"/>
    <w:rsid w:val="00060E93"/>
    <w:rsid w:val="00061393"/>
    <w:rsid w:val="000618CC"/>
    <w:rsid w:val="00061DA8"/>
    <w:rsid w:val="00061FFD"/>
    <w:rsid w:val="00063206"/>
    <w:rsid w:val="000636AB"/>
    <w:rsid w:val="000642FC"/>
    <w:rsid w:val="0006469A"/>
    <w:rsid w:val="000650B0"/>
    <w:rsid w:val="000650B8"/>
    <w:rsid w:val="00065206"/>
    <w:rsid w:val="00065B70"/>
    <w:rsid w:val="00066421"/>
    <w:rsid w:val="0006732A"/>
    <w:rsid w:val="000675D6"/>
    <w:rsid w:val="00067D60"/>
    <w:rsid w:val="00070283"/>
    <w:rsid w:val="000718A4"/>
    <w:rsid w:val="00071971"/>
    <w:rsid w:val="000723F8"/>
    <w:rsid w:val="00073578"/>
    <w:rsid w:val="00073BB4"/>
    <w:rsid w:val="00074034"/>
    <w:rsid w:val="00074745"/>
    <w:rsid w:val="00074C7B"/>
    <w:rsid w:val="00074C82"/>
    <w:rsid w:val="00074C97"/>
    <w:rsid w:val="00075139"/>
    <w:rsid w:val="00075C3C"/>
    <w:rsid w:val="00075C65"/>
    <w:rsid w:val="00075DDB"/>
    <w:rsid w:val="00075E1E"/>
    <w:rsid w:val="00076152"/>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369B"/>
    <w:rsid w:val="00084297"/>
    <w:rsid w:val="000842D7"/>
    <w:rsid w:val="000865AA"/>
    <w:rsid w:val="00086780"/>
    <w:rsid w:val="00086C10"/>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50B"/>
    <w:rsid w:val="0009661D"/>
    <w:rsid w:val="00096B45"/>
    <w:rsid w:val="00096D0B"/>
    <w:rsid w:val="0009713F"/>
    <w:rsid w:val="000A0047"/>
    <w:rsid w:val="000A0AC0"/>
    <w:rsid w:val="000A0D51"/>
    <w:rsid w:val="000A11FE"/>
    <w:rsid w:val="000A13D2"/>
    <w:rsid w:val="000A173E"/>
    <w:rsid w:val="000A1A32"/>
    <w:rsid w:val="000A1C31"/>
    <w:rsid w:val="000A1E18"/>
    <w:rsid w:val="000A1F25"/>
    <w:rsid w:val="000A209A"/>
    <w:rsid w:val="000A3149"/>
    <w:rsid w:val="000A33E8"/>
    <w:rsid w:val="000A3416"/>
    <w:rsid w:val="000A3B28"/>
    <w:rsid w:val="000A411D"/>
    <w:rsid w:val="000A4FFF"/>
    <w:rsid w:val="000A5E6D"/>
    <w:rsid w:val="000A671D"/>
    <w:rsid w:val="000A7680"/>
    <w:rsid w:val="000B041A"/>
    <w:rsid w:val="000B083E"/>
    <w:rsid w:val="000B0DAF"/>
    <w:rsid w:val="000B13A6"/>
    <w:rsid w:val="000B145C"/>
    <w:rsid w:val="000B22E7"/>
    <w:rsid w:val="000B23AB"/>
    <w:rsid w:val="000B28B3"/>
    <w:rsid w:val="000B28B8"/>
    <w:rsid w:val="000B2F8C"/>
    <w:rsid w:val="000B3397"/>
    <w:rsid w:val="000B345F"/>
    <w:rsid w:val="000B44EF"/>
    <w:rsid w:val="000B4A76"/>
    <w:rsid w:val="000B53F6"/>
    <w:rsid w:val="000B59FE"/>
    <w:rsid w:val="000B5ABB"/>
    <w:rsid w:val="000B5D9E"/>
    <w:rsid w:val="000B653F"/>
    <w:rsid w:val="000B670B"/>
    <w:rsid w:val="000B6ADD"/>
    <w:rsid w:val="000B7A30"/>
    <w:rsid w:val="000C0123"/>
    <w:rsid w:val="000C043C"/>
    <w:rsid w:val="000C0BA9"/>
    <w:rsid w:val="000C0F8B"/>
    <w:rsid w:val="000C120D"/>
    <w:rsid w:val="000C1271"/>
    <w:rsid w:val="000C1C19"/>
    <w:rsid w:val="000C1EC4"/>
    <w:rsid w:val="000C1F0C"/>
    <w:rsid w:val="000C220E"/>
    <w:rsid w:val="000C261B"/>
    <w:rsid w:val="000C27D0"/>
    <w:rsid w:val="000C3AAC"/>
    <w:rsid w:val="000C3C9C"/>
    <w:rsid w:val="000C42E0"/>
    <w:rsid w:val="000C4DF9"/>
    <w:rsid w:val="000C516A"/>
    <w:rsid w:val="000C54F3"/>
    <w:rsid w:val="000C6305"/>
    <w:rsid w:val="000C6438"/>
    <w:rsid w:val="000C6842"/>
    <w:rsid w:val="000C6A2F"/>
    <w:rsid w:val="000C6B6F"/>
    <w:rsid w:val="000C7993"/>
    <w:rsid w:val="000C7A4A"/>
    <w:rsid w:val="000D0300"/>
    <w:rsid w:val="000D09F3"/>
    <w:rsid w:val="000D0CB5"/>
    <w:rsid w:val="000D0E5B"/>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37E"/>
    <w:rsid w:val="000E0494"/>
    <w:rsid w:val="000E1C37"/>
    <w:rsid w:val="000E1D7B"/>
    <w:rsid w:val="000E2950"/>
    <w:rsid w:val="000E345F"/>
    <w:rsid w:val="000E3A1D"/>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061"/>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918"/>
    <w:rsid w:val="0010639C"/>
    <w:rsid w:val="001067A2"/>
    <w:rsid w:val="00106E8D"/>
    <w:rsid w:val="001075DC"/>
    <w:rsid w:val="00107AEF"/>
    <w:rsid w:val="00110116"/>
    <w:rsid w:val="001101C2"/>
    <w:rsid w:val="001108C4"/>
    <w:rsid w:val="001109AA"/>
    <w:rsid w:val="00110F3D"/>
    <w:rsid w:val="00111402"/>
    <w:rsid w:val="00111968"/>
    <w:rsid w:val="00111E85"/>
    <w:rsid w:val="00112285"/>
    <w:rsid w:val="00112334"/>
    <w:rsid w:val="00112645"/>
    <w:rsid w:val="00112C6A"/>
    <w:rsid w:val="00113B5F"/>
    <w:rsid w:val="001141F5"/>
    <w:rsid w:val="001141FF"/>
    <w:rsid w:val="001147D8"/>
    <w:rsid w:val="00114FCA"/>
    <w:rsid w:val="0011536D"/>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81A"/>
    <w:rsid w:val="00122CE7"/>
    <w:rsid w:val="00122D51"/>
    <w:rsid w:val="001232D3"/>
    <w:rsid w:val="00124896"/>
    <w:rsid w:val="00124E55"/>
    <w:rsid w:val="00126052"/>
    <w:rsid w:val="00126B00"/>
    <w:rsid w:val="00126D32"/>
    <w:rsid w:val="001274A8"/>
    <w:rsid w:val="001275D7"/>
    <w:rsid w:val="00127723"/>
    <w:rsid w:val="00130101"/>
    <w:rsid w:val="00130CD2"/>
    <w:rsid w:val="00130CE7"/>
    <w:rsid w:val="00130E38"/>
    <w:rsid w:val="00130E69"/>
    <w:rsid w:val="001323DB"/>
    <w:rsid w:val="00132C84"/>
    <w:rsid w:val="001334BE"/>
    <w:rsid w:val="0013380A"/>
    <w:rsid w:val="00134114"/>
    <w:rsid w:val="001347EA"/>
    <w:rsid w:val="00134D3C"/>
    <w:rsid w:val="00135032"/>
    <w:rsid w:val="0013508C"/>
    <w:rsid w:val="00135341"/>
    <w:rsid w:val="00135784"/>
    <w:rsid w:val="00135B4B"/>
    <w:rsid w:val="00135E30"/>
    <w:rsid w:val="0013699E"/>
    <w:rsid w:val="00136F15"/>
    <w:rsid w:val="00137C4B"/>
    <w:rsid w:val="001406F8"/>
    <w:rsid w:val="00141A95"/>
    <w:rsid w:val="0014217A"/>
    <w:rsid w:val="00142405"/>
    <w:rsid w:val="00142492"/>
    <w:rsid w:val="00142558"/>
    <w:rsid w:val="00142C7D"/>
    <w:rsid w:val="00142E30"/>
    <w:rsid w:val="0014344D"/>
    <w:rsid w:val="0014394F"/>
    <w:rsid w:val="00144089"/>
    <w:rsid w:val="001444B8"/>
    <w:rsid w:val="001448D8"/>
    <w:rsid w:val="00144D17"/>
    <w:rsid w:val="001450BB"/>
    <w:rsid w:val="001459E7"/>
    <w:rsid w:val="00145C98"/>
    <w:rsid w:val="00145F70"/>
    <w:rsid w:val="00146459"/>
    <w:rsid w:val="00146D19"/>
    <w:rsid w:val="0014736E"/>
    <w:rsid w:val="00147C12"/>
    <w:rsid w:val="0015037E"/>
    <w:rsid w:val="00150D66"/>
    <w:rsid w:val="00150E54"/>
    <w:rsid w:val="00150F68"/>
    <w:rsid w:val="00151943"/>
    <w:rsid w:val="00151B27"/>
    <w:rsid w:val="00151BBE"/>
    <w:rsid w:val="00151D22"/>
    <w:rsid w:val="00151DDE"/>
    <w:rsid w:val="001525FB"/>
    <w:rsid w:val="00152C54"/>
    <w:rsid w:val="00153583"/>
    <w:rsid w:val="00153BE2"/>
    <w:rsid w:val="00154791"/>
    <w:rsid w:val="001549D7"/>
    <w:rsid w:val="00154B26"/>
    <w:rsid w:val="001557CB"/>
    <w:rsid w:val="00155813"/>
    <w:rsid w:val="001559BB"/>
    <w:rsid w:val="00155EF0"/>
    <w:rsid w:val="0015692E"/>
    <w:rsid w:val="00157CCC"/>
    <w:rsid w:val="001606F8"/>
    <w:rsid w:val="00160C21"/>
    <w:rsid w:val="00160F45"/>
    <w:rsid w:val="0016147B"/>
    <w:rsid w:val="0016147C"/>
    <w:rsid w:val="00161934"/>
    <w:rsid w:val="001632A8"/>
    <w:rsid w:val="0016428D"/>
    <w:rsid w:val="001645FD"/>
    <w:rsid w:val="00165BE6"/>
    <w:rsid w:val="00165C3E"/>
    <w:rsid w:val="00165E83"/>
    <w:rsid w:val="001677DF"/>
    <w:rsid w:val="00170754"/>
    <w:rsid w:val="00170B6D"/>
    <w:rsid w:val="0017185E"/>
    <w:rsid w:val="001723B7"/>
    <w:rsid w:val="00172489"/>
    <w:rsid w:val="00172DB5"/>
    <w:rsid w:val="00172DD9"/>
    <w:rsid w:val="001730C0"/>
    <w:rsid w:val="001738FD"/>
    <w:rsid w:val="00173B5A"/>
    <w:rsid w:val="00173C6A"/>
    <w:rsid w:val="00173D0E"/>
    <w:rsid w:val="00173D9D"/>
    <w:rsid w:val="00174035"/>
    <w:rsid w:val="00174085"/>
    <w:rsid w:val="00174601"/>
    <w:rsid w:val="00175CDF"/>
    <w:rsid w:val="00176486"/>
    <w:rsid w:val="0017653A"/>
    <w:rsid w:val="0017659B"/>
    <w:rsid w:val="00176600"/>
    <w:rsid w:val="00177305"/>
    <w:rsid w:val="00177804"/>
    <w:rsid w:val="00177BCE"/>
    <w:rsid w:val="00180C31"/>
    <w:rsid w:val="00181049"/>
    <w:rsid w:val="001812B0"/>
    <w:rsid w:val="00181423"/>
    <w:rsid w:val="00181686"/>
    <w:rsid w:val="00181A0E"/>
    <w:rsid w:val="00181BD5"/>
    <w:rsid w:val="00181D5A"/>
    <w:rsid w:val="00182352"/>
    <w:rsid w:val="001824AA"/>
    <w:rsid w:val="00182A7E"/>
    <w:rsid w:val="00183698"/>
    <w:rsid w:val="00183709"/>
    <w:rsid w:val="00183D72"/>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2CEB"/>
    <w:rsid w:val="001936E3"/>
    <w:rsid w:val="001938B0"/>
    <w:rsid w:val="00193C39"/>
    <w:rsid w:val="001943F7"/>
    <w:rsid w:val="00194D43"/>
    <w:rsid w:val="00194D56"/>
    <w:rsid w:val="00195001"/>
    <w:rsid w:val="00195439"/>
    <w:rsid w:val="00196218"/>
    <w:rsid w:val="0019646C"/>
    <w:rsid w:val="0019675B"/>
    <w:rsid w:val="0019717A"/>
    <w:rsid w:val="00197B92"/>
    <w:rsid w:val="001A0CEC"/>
    <w:rsid w:val="001A0EDB"/>
    <w:rsid w:val="001A1B7C"/>
    <w:rsid w:val="001A1C14"/>
    <w:rsid w:val="001A1C69"/>
    <w:rsid w:val="001A1FCC"/>
    <w:rsid w:val="001A2240"/>
    <w:rsid w:val="001A2311"/>
    <w:rsid w:val="001A2686"/>
    <w:rsid w:val="001A2CDE"/>
    <w:rsid w:val="001A360A"/>
    <w:rsid w:val="001A3812"/>
    <w:rsid w:val="001A43B1"/>
    <w:rsid w:val="001A496B"/>
    <w:rsid w:val="001A64D9"/>
    <w:rsid w:val="001A694C"/>
    <w:rsid w:val="001A6C88"/>
    <w:rsid w:val="001A77FD"/>
    <w:rsid w:val="001B0001"/>
    <w:rsid w:val="001B08B7"/>
    <w:rsid w:val="001B1248"/>
    <w:rsid w:val="001B1DF2"/>
    <w:rsid w:val="001B252D"/>
    <w:rsid w:val="001B2854"/>
    <w:rsid w:val="001B2904"/>
    <w:rsid w:val="001B5C3D"/>
    <w:rsid w:val="001B614F"/>
    <w:rsid w:val="001B63BC"/>
    <w:rsid w:val="001B6594"/>
    <w:rsid w:val="001B6C81"/>
    <w:rsid w:val="001B6F2C"/>
    <w:rsid w:val="001B7B7B"/>
    <w:rsid w:val="001C05EE"/>
    <w:rsid w:val="001C1C5C"/>
    <w:rsid w:val="001C250D"/>
    <w:rsid w:val="001C2B61"/>
    <w:rsid w:val="001C32C3"/>
    <w:rsid w:val="001C44B2"/>
    <w:rsid w:val="001C4F7E"/>
    <w:rsid w:val="001C501D"/>
    <w:rsid w:val="001C6012"/>
    <w:rsid w:val="001C618A"/>
    <w:rsid w:val="001C65A6"/>
    <w:rsid w:val="001C6655"/>
    <w:rsid w:val="001C7849"/>
    <w:rsid w:val="001C7CCE"/>
    <w:rsid w:val="001C7D6B"/>
    <w:rsid w:val="001D016F"/>
    <w:rsid w:val="001D0918"/>
    <w:rsid w:val="001D11FD"/>
    <w:rsid w:val="001D1550"/>
    <w:rsid w:val="001D15ED"/>
    <w:rsid w:val="001D1FFA"/>
    <w:rsid w:val="001D2418"/>
    <w:rsid w:val="001D296D"/>
    <w:rsid w:val="001D2A6C"/>
    <w:rsid w:val="001D2C26"/>
    <w:rsid w:val="001D328B"/>
    <w:rsid w:val="001D3CA6"/>
    <w:rsid w:val="001D4845"/>
    <w:rsid w:val="001D4A93"/>
    <w:rsid w:val="001D548E"/>
    <w:rsid w:val="001D5637"/>
    <w:rsid w:val="001D5F28"/>
    <w:rsid w:val="001D67EB"/>
    <w:rsid w:val="001D7529"/>
    <w:rsid w:val="001D7948"/>
    <w:rsid w:val="001D7DAF"/>
    <w:rsid w:val="001D7DF0"/>
    <w:rsid w:val="001E000A"/>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DAD"/>
    <w:rsid w:val="001E6EE3"/>
    <w:rsid w:val="001E7C32"/>
    <w:rsid w:val="001F0210"/>
    <w:rsid w:val="001F0D34"/>
    <w:rsid w:val="001F10F7"/>
    <w:rsid w:val="001F13CA"/>
    <w:rsid w:val="001F1415"/>
    <w:rsid w:val="001F1C40"/>
    <w:rsid w:val="001F2656"/>
    <w:rsid w:val="001F27BB"/>
    <w:rsid w:val="001F2FB6"/>
    <w:rsid w:val="001F3AA8"/>
    <w:rsid w:val="001F3DB9"/>
    <w:rsid w:val="001F3F4A"/>
    <w:rsid w:val="001F45A4"/>
    <w:rsid w:val="001F480E"/>
    <w:rsid w:val="001F491C"/>
    <w:rsid w:val="001F4DE7"/>
    <w:rsid w:val="001F5AE6"/>
    <w:rsid w:val="001F5C29"/>
    <w:rsid w:val="001F5D16"/>
    <w:rsid w:val="001F61C1"/>
    <w:rsid w:val="001F620B"/>
    <w:rsid w:val="001F69C9"/>
    <w:rsid w:val="001F6CD6"/>
    <w:rsid w:val="001F6E72"/>
    <w:rsid w:val="0020013A"/>
    <w:rsid w:val="002002A6"/>
    <w:rsid w:val="0020058A"/>
    <w:rsid w:val="0020100E"/>
    <w:rsid w:val="00201CB7"/>
    <w:rsid w:val="00202AF4"/>
    <w:rsid w:val="0020330E"/>
    <w:rsid w:val="002035EE"/>
    <w:rsid w:val="00203FF9"/>
    <w:rsid w:val="0020462A"/>
    <w:rsid w:val="002046A1"/>
    <w:rsid w:val="002048BA"/>
    <w:rsid w:val="00204F61"/>
    <w:rsid w:val="0020501A"/>
    <w:rsid w:val="002055E1"/>
    <w:rsid w:val="00205718"/>
    <w:rsid w:val="00206B35"/>
    <w:rsid w:val="00206CE8"/>
    <w:rsid w:val="00206D24"/>
    <w:rsid w:val="0021033A"/>
    <w:rsid w:val="00210DDD"/>
    <w:rsid w:val="00210F4D"/>
    <w:rsid w:val="00211087"/>
    <w:rsid w:val="002112C7"/>
    <w:rsid w:val="00211502"/>
    <w:rsid w:val="0021167D"/>
    <w:rsid w:val="00211803"/>
    <w:rsid w:val="002125D6"/>
    <w:rsid w:val="00212E2A"/>
    <w:rsid w:val="002135FE"/>
    <w:rsid w:val="00213B45"/>
    <w:rsid w:val="002141B2"/>
    <w:rsid w:val="00214994"/>
    <w:rsid w:val="00214B50"/>
    <w:rsid w:val="00214BA3"/>
    <w:rsid w:val="002151DB"/>
    <w:rsid w:val="0021542C"/>
    <w:rsid w:val="00215A82"/>
    <w:rsid w:val="00215DE0"/>
    <w:rsid w:val="00215E32"/>
    <w:rsid w:val="00215E98"/>
    <w:rsid w:val="00215F36"/>
    <w:rsid w:val="00216771"/>
    <w:rsid w:val="00216AF6"/>
    <w:rsid w:val="0021768D"/>
    <w:rsid w:val="002205E6"/>
    <w:rsid w:val="002206B1"/>
    <w:rsid w:val="002206E4"/>
    <w:rsid w:val="002208B9"/>
    <w:rsid w:val="002209AB"/>
    <w:rsid w:val="0022139A"/>
    <w:rsid w:val="00221822"/>
    <w:rsid w:val="0022224B"/>
    <w:rsid w:val="00222261"/>
    <w:rsid w:val="0022280D"/>
    <w:rsid w:val="002237EE"/>
    <w:rsid w:val="002239F2"/>
    <w:rsid w:val="00224133"/>
    <w:rsid w:val="002241A7"/>
    <w:rsid w:val="00224602"/>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E4A"/>
    <w:rsid w:val="00233EBC"/>
    <w:rsid w:val="002342A0"/>
    <w:rsid w:val="002346F8"/>
    <w:rsid w:val="00234C13"/>
    <w:rsid w:val="00234E66"/>
    <w:rsid w:val="00235571"/>
    <w:rsid w:val="00235A94"/>
    <w:rsid w:val="002369FD"/>
    <w:rsid w:val="00236A33"/>
    <w:rsid w:val="00236A7E"/>
    <w:rsid w:val="0023760F"/>
    <w:rsid w:val="00237985"/>
    <w:rsid w:val="00237BC1"/>
    <w:rsid w:val="00240514"/>
    <w:rsid w:val="00240895"/>
    <w:rsid w:val="00240BD6"/>
    <w:rsid w:val="00241229"/>
    <w:rsid w:val="0024173C"/>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DF2"/>
    <w:rsid w:val="002573A9"/>
    <w:rsid w:val="002574DD"/>
    <w:rsid w:val="002608AF"/>
    <w:rsid w:val="00262D56"/>
    <w:rsid w:val="00262FE3"/>
    <w:rsid w:val="00263092"/>
    <w:rsid w:val="00263147"/>
    <w:rsid w:val="002636FF"/>
    <w:rsid w:val="00263A8D"/>
    <w:rsid w:val="0026418B"/>
    <w:rsid w:val="0026422E"/>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1BA5"/>
    <w:rsid w:val="00273257"/>
    <w:rsid w:val="002732BD"/>
    <w:rsid w:val="0027359D"/>
    <w:rsid w:val="002737AC"/>
    <w:rsid w:val="00273D83"/>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B9F"/>
    <w:rsid w:val="00287DC5"/>
    <w:rsid w:val="00287FDF"/>
    <w:rsid w:val="00290887"/>
    <w:rsid w:val="00290E39"/>
    <w:rsid w:val="00291A10"/>
    <w:rsid w:val="00291AA1"/>
    <w:rsid w:val="00291AB4"/>
    <w:rsid w:val="00291D91"/>
    <w:rsid w:val="0029309B"/>
    <w:rsid w:val="00293EFD"/>
    <w:rsid w:val="00293EFF"/>
    <w:rsid w:val="00293F31"/>
    <w:rsid w:val="002940D1"/>
    <w:rsid w:val="00294B37"/>
    <w:rsid w:val="00295785"/>
    <w:rsid w:val="00295CF1"/>
    <w:rsid w:val="00295F77"/>
    <w:rsid w:val="00296722"/>
    <w:rsid w:val="00296C13"/>
    <w:rsid w:val="00296FB7"/>
    <w:rsid w:val="00297421"/>
    <w:rsid w:val="00297E01"/>
    <w:rsid w:val="00297F3F"/>
    <w:rsid w:val="002A107A"/>
    <w:rsid w:val="002A1197"/>
    <w:rsid w:val="002A195C"/>
    <w:rsid w:val="002A19C0"/>
    <w:rsid w:val="002A251F"/>
    <w:rsid w:val="002A338B"/>
    <w:rsid w:val="002A385F"/>
    <w:rsid w:val="002A3AAB"/>
    <w:rsid w:val="002A4A61"/>
    <w:rsid w:val="002A4C48"/>
    <w:rsid w:val="002A5569"/>
    <w:rsid w:val="002A55B1"/>
    <w:rsid w:val="002A58CF"/>
    <w:rsid w:val="002A6A34"/>
    <w:rsid w:val="002A7496"/>
    <w:rsid w:val="002A783A"/>
    <w:rsid w:val="002A785D"/>
    <w:rsid w:val="002B0233"/>
    <w:rsid w:val="002B0268"/>
    <w:rsid w:val="002B0813"/>
    <w:rsid w:val="002B0983"/>
    <w:rsid w:val="002B162B"/>
    <w:rsid w:val="002B20E5"/>
    <w:rsid w:val="002B2C5D"/>
    <w:rsid w:val="002B36EE"/>
    <w:rsid w:val="002B36F4"/>
    <w:rsid w:val="002B3CF6"/>
    <w:rsid w:val="002B5087"/>
    <w:rsid w:val="002B56E2"/>
    <w:rsid w:val="002B5901"/>
    <w:rsid w:val="002B5973"/>
    <w:rsid w:val="002B5FC2"/>
    <w:rsid w:val="002C089A"/>
    <w:rsid w:val="002C0F93"/>
    <w:rsid w:val="002C14B2"/>
    <w:rsid w:val="002C160E"/>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DCB"/>
    <w:rsid w:val="002D001B"/>
    <w:rsid w:val="002D03B7"/>
    <w:rsid w:val="002D0F30"/>
    <w:rsid w:val="002D1CEE"/>
    <w:rsid w:val="002D1D40"/>
    <w:rsid w:val="002D27AA"/>
    <w:rsid w:val="002D3073"/>
    <w:rsid w:val="002D3D23"/>
    <w:rsid w:val="002D4408"/>
    <w:rsid w:val="002D4875"/>
    <w:rsid w:val="002D518F"/>
    <w:rsid w:val="002D5D5C"/>
    <w:rsid w:val="002D6255"/>
    <w:rsid w:val="002D6A27"/>
    <w:rsid w:val="002D6F6A"/>
    <w:rsid w:val="002D701F"/>
    <w:rsid w:val="002D7ABE"/>
    <w:rsid w:val="002D7ED5"/>
    <w:rsid w:val="002E024F"/>
    <w:rsid w:val="002E0529"/>
    <w:rsid w:val="002E08E6"/>
    <w:rsid w:val="002E098F"/>
    <w:rsid w:val="002E11FE"/>
    <w:rsid w:val="002E14D4"/>
    <w:rsid w:val="002E16F1"/>
    <w:rsid w:val="002E1973"/>
    <w:rsid w:val="002E1B18"/>
    <w:rsid w:val="002E1CC1"/>
    <w:rsid w:val="002E1D0F"/>
    <w:rsid w:val="002E1EBF"/>
    <w:rsid w:val="002E2017"/>
    <w:rsid w:val="002E340A"/>
    <w:rsid w:val="002E3EF3"/>
    <w:rsid w:val="002E42B6"/>
    <w:rsid w:val="002E4762"/>
    <w:rsid w:val="002E4D92"/>
    <w:rsid w:val="002E5188"/>
    <w:rsid w:val="002E5658"/>
    <w:rsid w:val="002E58A7"/>
    <w:rsid w:val="002E5B22"/>
    <w:rsid w:val="002E6152"/>
    <w:rsid w:val="002E6E6A"/>
    <w:rsid w:val="002E6FF6"/>
    <w:rsid w:val="002E75EA"/>
    <w:rsid w:val="002E7BF6"/>
    <w:rsid w:val="002E7CA1"/>
    <w:rsid w:val="002F022F"/>
    <w:rsid w:val="002F0915"/>
    <w:rsid w:val="002F0E0F"/>
    <w:rsid w:val="002F1269"/>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5FA"/>
    <w:rsid w:val="002F596E"/>
    <w:rsid w:val="002F5C8C"/>
    <w:rsid w:val="002F5D68"/>
    <w:rsid w:val="002F7199"/>
    <w:rsid w:val="002F784C"/>
    <w:rsid w:val="002F7D11"/>
    <w:rsid w:val="0030027F"/>
    <w:rsid w:val="003002D1"/>
    <w:rsid w:val="0030081B"/>
    <w:rsid w:val="0030143B"/>
    <w:rsid w:val="00301877"/>
    <w:rsid w:val="003024ED"/>
    <w:rsid w:val="003024FA"/>
    <w:rsid w:val="0030268D"/>
    <w:rsid w:val="003028FA"/>
    <w:rsid w:val="00302D69"/>
    <w:rsid w:val="00302E2A"/>
    <w:rsid w:val="00303477"/>
    <w:rsid w:val="0030382C"/>
    <w:rsid w:val="00303893"/>
    <w:rsid w:val="00304535"/>
    <w:rsid w:val="00304A86"/>
    <w:rsid w:val="00305D6E"/>
    <w:rsid w:val="00305FBF"/>
    <w:rsid w:val="0030782E"/>
    <w:rsid w:val="00307F5F"/>
    <w:rsid w:val="00310A15"/>
    <w:rsid w:val="00310C14"/>
    <w:rsid w:val="00311F68"/>
    <w:rsid w:val="00312589"/>
    <w:rsid w:val="00313179"/>
    <w:rsid w:val="00313926"/>
    <w:rsid w:val="003140CA"/>
    <w:rsid w:val="00314AC7"/>
    <w:rsid w:val="0031504A"/>
    <w:rsid w:val="00315B52"/>
    <w:rsid w:val="00315DE7"/>
    <w:rsid w:val="00316EDA"/>
    <w:rsid w:val="00317452"/>
    <w:rsid w:val="00317454"/>
    <w:rsid w:val="00317A7D"/>
    <w:rsid w:val="003204F0"/>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3FDA"/>
    <w:rsid w:val="00324173"/>
    <w:rsid w:val="00324248"/>
    <w:rsid w:val="00324BB2"/>
    <w:rsid w:val="00325AB6"/>
    <w:rsid w:val="00326126"/>
    <w:rsid w:val="003267C0"/>
    <w:rsid w:val="003269A7"/>
    <w:rsid w:val="00326C52"/>
    <w:rsid w:val="00327D9D"/>
    <w:rsid w:val="00327DB6"/>
    <w:rsid w:val="0033057A"/>
    <w:rsid w:val="003308A8"/>
    <w:rsid w:val="00330D78"/>
    <w:rsid w:val="0033157A"/>
    <w:rsid w:val="003316D7"/>
    <w:rsid w:val="00331749"/>
    <w:rsid w:val="003318A4"/>
    <w:rsid w:val="00331B9C"/>
    <w:rsid w:val="00331C7A"/>
    <w:rsid w:val="00332A81"/>
    <w:rsid w:val="00332A90"/>
    <w:rsid w:val="00332D78"/>
    <w:rsid w:val="0033320E"/>
    <w:rsid w:val="003343C8"/>
    <w:rsid w:val="003347BF"/>
    <w:rsid w:val="00334809"/>
    <w:rsid w:val="00334DEA"/>
    <w:rsid w:val="003353C0"/>
    <w:rsid w:val="003365F4"/>
    <w:rsid w:val="00336860"/>
    <w:rsid w:val="00336F5F"/>
    <w:rsid w:val="00340362"/>
    <w:rsid w:val="0034100E"/>
    <w:rsid w:val="0034120E"/>
    <w:rsid w:val="0034200E"/>
    <w:rsid w:val="003430EA"/>
    <w:rsid w:val="00343161"/>
    <w:rsid w:val="003431FD"/>
    <w:rsid w:val="00343350"/>
    <w:rsid w:val="00343554"/>
    <w:rsid w:val="00343F9A"/>
    <w:rsid w:val="003442E6"/>
    <w:rsid w:val="003447C2"/>
    <w:rsid w:val="003449F9"/>
    <w:rsid w:val="00344DA5"/>
    <w:rsid w:val="0034581F"/>
    <w:rsid w:val="0034592B"/>
    <w:rsid w:val="003467F1"/>
    <w:rsid w:val="003471AB"/>
    <w:rsid w:val="00347401"/>
    <w:rsid w:val="003479E4"/>
    <w:rsid w:val="00347C43"/>
    <w:rsid w:val="00350CA7"/>
    <w:rsid w:val="00351BD4"/>
    <w:rsid w:val="0035213C"/>
    <w:rsid w:val="00352DC1"/>
    <w:rsid w:val="00354141"/>
    <w:rsid w:val="00354CB7"/>
    <w:rsid w:val="00355254"/>
    <w:rsid w:val="0035591D"/>
    <w:rsid w:val="00356265"/>
    <w:rsid w:val="003567A6"/>
    <w:rsid w:val="003576E6"/>
    <w:rsid w:val="0035772E"/>
    <w:rsid w:val="00357E0C"/>
    <w:rsid w:val="00357F36"/>
    <w:rsid w:val="00360C87"/>
    <w:rsid w:val="00360F4F"/>
    <w:rsid w:val="0036168C"/>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1FFD"/>
    <w:rsid w:val="0037201A"/>
    <w:rsid w:val="00372076"/>
    <w:rsid w:val="00372466"/>
    <w:rsid w:val="003729FC"/>
    <w:rsid w:val="00372FCA"/>
    <w:rsid w:val="003740DF"/>
    <w:rsid w:val="0037410D"/>
    <w:rsid w:val="00374214"/>
    <w:rsid w:val="0037472D"/>
    <w:rsid w:val="00374C87"/>
    <w:rsid w:val="00374CBC"/>
    <w:rsid w:val="003751F7"/>
    <w:rsid w:val="0037548D"/>
    <w:rsid w:val="003758E6"/>
    <w:rsid w:val="00375A7C"/>
    <w:rsid w:val="003766B9"/>
    <w:rsid w:val="00376A2B"/>
    <w:rsid w:val="00377E17"/>
    <w:rsid w:val="00381212"/>
    <w:rsid w:val="003817CA"/>
    <w:rsid w:val="00381F98"/>
    <w:rsid w:val="00382238"/>
    <w:rsid w:val="003825BB"/>
    <w:rsid w:val="00382C54"/>
    <w:rsid w:val="0038301A"/>
    <w:rsid w:val="00383766"/>
    <w:rsid w:val="00383978"/>
    <w:rsid w:val="00383A65"/>
    <w:rsid w:val="00383AAF"/>
    <w:rsid w:val="00383AEF"/>
    <w:rsid w:val="00383C03"/>
    <w:rsid w:val="0038421A"/>
    <w:rsid w:val="00384FE8"/>
    <w:rsid w:val="0038516A"/>
    <w:rsid w:val="00385654"/>
    <w:rsid w:val="00385BC4"/>
    <w:rsid w:val="00385FD6"/>
    <w:rsid w:val="0038601E"/>
    <w:rsid w:val="00387C76"/>
    <w:rsid w:val="003906A1"/>
    <w:rsid w:val="003907EE"/>
    <w:rsid w:val="00390821"/>
    <w:rsid w:val="00391845"/>
    <w:rsid w:val="003924F8"/>
    <w:rsid w:val="00392998"/>
    <w:rsid w:val="00393408"/>
    <w:rsid w:val="003945E3"/>
    <w:rsid w:val="003955DB"/>
    <w:rsid w:val="00395614"/>
    <w:rsid w:val="0039587A"/>
    <w:rsid w:val="00395A50"/>
    <w:rsid w:val="00395DC3"/>
    <w:rsid w:val="00397696"/>
    <w:rsid w:val="0039787F"/>
    <w:rsid w:val="003A0B1F"/>
    <w:rsid w:val="003A119C"/>
    <w:rsid w:val="003A161F"/>
    <w:rsid w:val="003A1693"/>
    <w:rsid w:val="003A1CC7"/>
    <w:rsid w:val="003A22E2"/>
    <w:rsid w:val="003A29E6"/>
    <w:rsid w:val="003A3196"/>
    <w:rsid w:val="003A36DB"/>
    <w:rsid w:val="003A40DA"/>
    <w:rsid w:val="003A4372"/>
    <w:rsid w:val="003A4526"/>
    <w:rsid w:val="003A469F"/>
    <w:rsid w:val="003A478D"/>
    <w:rsid w:val="003A51B2"/>
    <w:rsid w:val="003A51B5"/>
    <w:rsid w:val="003A539B"/>
    <w:rsid w:val="003A5BFF"/>
    <w:rsid w:val="003A6244"/>
    <w:rsid w:val="003A6797"/>
    <w:rsid w:val="003A6AC1"/>
    <w:rsid w:val="003A721E"/>
    <w:rsid w:val="003A74EB"/>
    <w:rsid w:val="003A77C5"/>
    <w:rsid w:val="003A7A7D"/>
    <w:rsid w:val="003A7B64"/>
    <w:rsid w:val="003B03CE"/>
    <w:rsid w:val="003B147A"/>
    <w:rsid w:val="003B22EA"/>
    <w:rsid w:val="003B3080"/>
    <w:rsid w:val="003B38A4"/>
    <w:rsid w:val="003B3961"/>
    <w:rsid w:val="003B3CE8"/>
    <w:rsid w:val="003B423F"/>
    <w:rsid w:val="003B4DAD"/>
    <w:rsid w:val="003B506D"/>
    <w:rsid w:val="003B52F2"/>
    <w:rsid w:val="003B5931"/>
    <w:rsid w:val="003B6329"/>
    <w:rsid w:val="003B6603"/>
    <w:rsid w:val="003B6A0C"/>
    <w:rsid w:val="003B6C86"/>
    <w:rsid w:val="003B6F60"/>
    <w:rsid w:val="003B76BD"/>
    <w:rsid w:val="003B7E17"/>
    <w:rsid w:val="003C044B"/>
    <w:rsid w:val="003C0CD9"/>
    <w:rsid w:val="003C0D14"/>
    <w:rsid w:val="003C0DE2"/>
    <w:rsid w:val="003C130C"/>
    <w:rsid w:val="003C195E"/>
    <w:rsid w:val="003C1CA8"/>
    <w:rsid w:val="003C1CAF"/>
    <w:rsid w:val="003C218A"/>
    <w:rsid w:val="003C25A9"/>
    <w:rsid w:val="003C2B82"/>
    <w:rsid w:val="003C315D"/>
    <w:rsid w:val="003C32E2"/>
    <w:rsid w:val="003C395D"/>
    <w:rsid w:val="003C3DAE"/>
    <w:rsid w:val="003C3EE7"/>
    <w:rsid w:val="003C46FD"/>
    <w:rsid w:val="003C47A5"/>
    <w:rsid w:val="003C47D1"/>
    <w:rsid w:val="003C4F8B"/>
    <w:rsid w:val="003C56D8"/>
    <w:rsid w:val="003C58AE"/>
    <w:rsid w:val="003C74FF"/>
    <w:rsid w:val="003D12A5"/>
    <w:rsid w:val="003D1D90"/>
    <w:rsid w:val="003D1E75"/>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32DF"/>
    <w:rsid w:val="003E3FAD"/>
    <w:rsid w:val="003E416D"/>
    <w:rsid w:val="003E4403"/>
    <w:rsid w:val="003E526F"/>
    <w:rsid w:val="003E5916"/>
    <w:rsid w:val="003E5BEB"/>
    <w:rsid w:val="003E5CD9"/>
    <w:rsid w:val="003E5DE7"/>
    <w:rsid w:val="003E6113"/>
    <w:rsid w:val="003E64F6"/>
    <w:rsid w:val="003E667C"/>
    <w:rsid w:val="003E6876"/>
    <w:rsid w:val="003E7414"/>
    <w:rsid w:val="003E7BAA"/>
    <w:rsid w:val="003E7F99"/>
    <w:rsid w:val="003F0E82"/>
    <w:rsid w:val="003F1281"/>
    <w:rsid w:val="003F16D7"/>
    <w:rsid w:val="003F1739"/>
    <w:rsid w:val="003F1915"/>
    <w:rsid w:val="003F1A0E"/>
    <w:rsid w:val="003F2B96"/>
    <w:rsid w:val="003F2D6C"/>
    <w:rsid w:val="003F4D50"/>
    <w:rsid w:val="003F4F29"/>
    <w:rsid w:val="003F5562"/>
    <w:rsid w:val="003F5E97"/>
    <w:rsid w:val="003F6B76"/>
    <w:rsid w:val="003F7666"/>
    <w:rsid w:val="00400691"/>
    <w:rsid w:val="004010D0"/>
    <w:rsid w:val="004014AE"/>
    <w:rsid w:val="00402495"/>
    <w:rsid w:val="00402C9E"/>
    <w:rsid w:val="00403271"/>
    <w:rsid w:val="00403645"/>
    <w:rsid w:val="00403B13"/>
    <w:rsid w:val="00403B1E"/>
    <w:rsid w:val="00404D2E"/>
    <w:rsid w:val="004051EE"/>
    <w:rsid w:val="0040592E"/>
    <w:rsid w:val="00405D24"/>
    <w:rsid w:val="004077A6"/>
    <w:rsid w:val="00407C5B"/>
    <w:rsid w:val="00407FBD"/>
    <w:rsid w:val="004108B0"/>
    <w:rsid w:val="00410A83"/>
    <w:rsid w:val="004110BE"/>
    <w:rsid w:val="0041147F"/>
    <w:rsid w:val="00411A99"/>
    <w:rsid w:val="00411C03"/>
    <w:rsid w:val="00411E59"/>
    <w:rsid w:val="004121E1"/>
    <w:rsid w:val="00412BD2"/>
    <w:rsid w:val="00413057"/>
    <w:rsid w:val="00413335"/>
    <w:rsid w:val="004136DD"/>
    <w:rsid w:val="00413968"/>
    <w:rsid w:val="00414062"/>
    <w:rsid w:val="0041562C"/>
    <w:rsid w:val="00415C55"/>
    <w:rsid w:val="004166D4"/>
    <w:rsid w:val="00416923"/>
    <w:rsid w:val="004209D5"/>
    <w:rsid w:val="00420D42"/>
    <w:rsid w:val="00420DF9"/>
    <w:rsid w:val="00420FB6"/>
    <w:rsid w:val="00421159"/>
    <w:rsid w:val="00421A46"/>
    <w:rsid w:val="00421E40"/>
    <w:rsid w:val="00421F7E"/>
    <w:rsid w:val="00422546"/>
    <w:rsid w:val="00422834"/>
    <w:rsid w:val="00422D5C"/>
    <w:rsid w:val="00423116"/>
    <w:rsid w:val="004233D7"/>
    <w:rsid w:val="0042362B"/>
    <w:rsid w:val="00423634"/>
    <w:rsid w:val="00423F71"/>
    <w:rsid w:val="00423F89"/>
    <w:rsid w:val="00424368"/>
    <w:rsid w:val="00425D2F"/>
    <w:rsid w:val="00425F92"/>
    <w:rsid w:val="0042640A"/>
    <w:rsid w:val="004271CC"/>
    <w:rsid w:val="0042754C"/>
    <w:rsid w:val="0043013B"/>
    <w:rsid w:val="00430648"/>
    <w:rsid w:val="004309C5"/>
    <w:rsid w:val="00430E74"/>
    <w:rsid w:val="004315DD"/>
    <w:rsid w:val="00431D8B"/>
    <w:rsid w:val="00431F5D"/>
    <w:rsid w:val="00432058"/>
    <w:rsid w:val="00432069"/>
    <w:rsid w:val="00432BE2"/>
    <w:rsid w:val="0043319D"/>
    <w:rsid w:val="004339CB"/>
    <w:rsid w:val="00433F8B"/>
    <w:rsid w:val="00434567"/>
    <w:rsid w:val="0043463F"/>
    <w:rsid w:val="00434D2F"/>
    <w:rsid w:val="0043502B"/>
    <w:rsid w:val="00435208"/>
    <w:rsid w:val="00435C6A"/>
    <w:rsid w:val="004365CF"/>
    <w:rsid w:val="00436CC1"/>
    <w:rsid w:val="00437060"/>
    <w:rsid w:val="00437616"/>
    <w:rsid w:val="00437814"/>
    <w:rsid w:val="00437905"/>
    <w:rsid w:val="00437D0B"/>
    <w:rsid w:val="00437F14"/>
    <w:rsid w:val="004402C9"/>
    <w:rsid w:val="00440C28"/>
    <w:rsid w:val="00440D2B"/>
    <w:rsid w:val="00440FF1"/>
    <w:rsid w:val="004417F2"/>
    <w:rsid w:val="00441B82"/>
    <w:rsid w:val="004426F1"/>
    <w:rsid w:val="00442799"/>
    <w:rsid w:val="004439D8"/>
    <w:rsid w:val="00443FBF"/>
    <w:rsid w:val="00444020"/>
    <w:rsid w:val="00444222"/>
    <w:rsid w:val="004442E9"/>
    <w:rsid w:val="004445F3"/>
    <w:rsid w:val="004452DF"/>
    <w:rsid w:val="00445B04"/>
    <w:rsid w:val="00446295"/>
    <w:rsid w:val="0044670C"/>
    <w:rsid w:val="004467BE"/>
    <w:rsid w:val="00446BB4"/>
    <w:rsid w:val="00446FA4"/>
    <w:rsid w:val="004472FE"/>
    <w:rsid w:val="00447930"/>
    <w:rsid w:val="00450546"/>
    <w:rsid w:val="004505FE"/>
    <w:rsid w:val="004507E7"/>
    <w:rsid w:val="00450B1A"/>
    <w:rsid w:val="00450CC0"/>
    <w:rsid w:val="0045204C"/>
    <w:rsid w:val="004523AD"/>
    <w:rsid w:val="0045288D"/>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6FE5"/>
    <w:rsid w:val="00467B07"/>
    <w:rsid w:val="00467B5B"/>
    <w:rsid w:val="00467F83"/>
    <w:rsid w:val="00471477"/>
    <w:rsid w:val="0047188D"/>
    <w:rsid w:val="00471CDD"/>
    <w:rsid w:val="004721EF"/>
    <w:rsid w:val="0047267B"/>
    <w:rsid w:val="00472EA0"/>
    <w:rsid w:val="0047358E"/>
    <w:rsid w:val="0047409B"/>
    <w:rsid w:val="00474B30"/>
    <w:rsid w:val="00474B59"/>
    <w:rsid w:val="00475A71"/>
    <w:rsid w:val="00475C11"/>
    <w:rsid w:val="00475D9E"/>
    <w:rsid w:val="00476415"/>
    <w:rsid w:val="0047647E"/>
    <w:rsid w:val="00476AD7"/>
    <w:rsid w:val="00476DF7"/>
    <w:rsid w:val="00476F40"/>
    <w:rsid w:val="00477064"/>
    <w:rsid w:val="004775FD"/>
    <w:rsid w:val="004800EF"/>
    <w:rsid w:val="004803D2"/>
    <w:rsid w:val="004804A4"/>
    <w:rsid w:val="004806C9"/>
    <w:rsid w:val="004821A5"/>
    <w:rsid w:val="004828D5"/>
    <w:rsid w:val="00482A55"/>
    <w:rsid w:val="00482AD0"/>
    <w:rsid w:val="00482AF6"/>
    <w:rsid w:val="00483739"/>
    <w:rsid w:val="00484651"/>
    <w:rsid w:val="004853C6"/>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CAF"/>
    <w:rsid w:val="00491EA2"/>
    <w:rsid w:val="00492505"/>
    <w:rsid w:val="004926EB"/>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AF4"/>
    <w:rsid w:val="004A0FC9"/>
    <w:rsid w:val="004A13A9"/>
    <w:rsid w:val="004A18CB"/>
    <w:rsid w:val="004A1A5F"/>
    <w:rsid w:val="004A1B99"/>
    <w:rsid w:val="004A2729"/>
    <w:rsid w:val="004A2AD7"/>
    <w:rsid w:val="004A3995"/>
    <w:rsid w:val="004A3B00"/>
    <w:rsid w:val="004A5312"/>
    <w:rsid w:val="004A5537"/>
    <w:rsid w:val="004A6B7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28D9"/>
    <w:rsid w:val="004C3644"/>
    <w:rsid w:val="004C36E5"/>
    <w:rsid w:val="004C3ADE"/>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1D7E"/>
    <w:rsid w:val="004D286B"/>
    <w:rsid w:val="004D2886"/>
    <w:rsid w:val="004D2D75"/>
    <w:rsid w:val="004D45A6"/>
    <w:rsid w:val="004D4784"/>
    <w:rsid w:val="004D4AB2"/>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2E"/>
    <w:rsid w:val="004E1FCD"/>
    <w:rsid w:val="004E1FD7"/>
    <w:rsid w:val="004E2279"/>
    <w:rsid w:val="004E2A0B"/>
    <w:rsid w:val="004E303F"/>
    <w:rsid w:val="004E3117"/>
    <w:rsid w:val="004E3DE9"/>
    <w:rsid w:val="004E4291"/>
    <w:rsid w:val="004E4538"/>
    <w:rsid w:val="004E46DF"/>
    <w:rsid w:val="004E4723"/>
    <w:rsid w:val="004E4B13"/>
    <w:rsid w:val="004E4B5B"/>
    <w:rsid w:val="004E66C3"/>
    <w:rsid w:val="004E6A7D"/>
    <w:rsid w:val="004E6B5B"/>
    <w:rsid w:val="004E78C0"/>
    <w:rsid w:val="004E798F"/>
    <w:rsid w:val="004E7E34"/>
    <w:rsid w:val="004F053D"/>
    <w:rsid w:val="004F0CB7"/>
    <w:rsid w:val="004F132A"/>
    <w:rsid w:val="004F299D"/>
    <w:rsid w:val="004F2B9B"/>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2E39"/>
    <w:rsid w:val="00503179"/>
    <w:rsid w:val="005034A1"/>
    <w:rsid w:val="0050374D"/>
    <w:rsid w:val="00503796"/>
    <w:rsid w:val="00503B0F"/>
    <w:rsid w:val="00503BF1"/>
    <w:rsid w:val="00503D26"/>
    <w:rsid w:val="0050422E"/>
    <w:rsid w:val="005044C3"/>
    <w:rsid w:val="00504958"/>
    <w:rsid w:val="00504AA2"/>
    <w:rsid w:val="00505454"/>
    <w:rsid w:val="0050594E"/>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3AB"/>
    <w:rsid w:val="0051048E"/>
    <w:rsid w:val="0051061E"/>
    <w:rsid w:val="00511226"/>
    <w:rsid w:val="005115BA"/>
    <w:rsid w:val="00512C16"/>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167"/>
    <w:rsid w:val="0052151C"/>
    <w:rsid w:val="00522A49"/>
    <w:rsid w:val="00522B7A"/>
    <w:rsid w:val="00522E2B"/>
    <w:rsid w:val="0052320A"/>
    <w:rsid w:val="005232C3"/>
    <w:rsid w:val="005235B6"/>
    <w:rsid w:val="005243B4"/>
    <w:rsid w:val="00524DF5"/>
    <w:rsid w:val="00524F6B"/>
    <w:rsid w:val="00525704"/>
    <w:rsid w:val="0052592E"/>
    <w:rsid w:val="005259C1"/>
    <w:rsid w:val="00525CCD"/>
    <w:rsid w:val="00525E5F"/>
    <w:rsid w:val="005268CB"/>
    <w:rsid w:val="00527489"/>
    <w:rsid w:val="00527A70"/>
    <w:rsid w:val="00527BB3"/>
    <w:rsid w:val="00527E9F"/>
    <w:rsid w:val="005302FD"/>
    <w:rsid w:val="005306EF"/>
    <w:rsid w:val="005307C4"/>
    <w:rsid w:val="00530BA3"/>
    <w:rsid w:val="00530F9F"/>
    <w:rsid w:val="00530FB5"/>
    <w:rsid w:val="005311C9"/>
    <w:rsid w:val="0053126D"/>
    <w:rsid w:val="005313A5"/>
    <w:rsid w:val="00531734"/>
    <w:rsid w:val="0053243E"/>
    <w:rsid w:val="0053254A"/>
    <w:rsid w:val="0053260A"/>
    <w:rsid w:val="00532B65"/>
    <w:rsid w:val="00532F50"/>
    <w:rsid w:val="0053353C"/>
    <w:rsid w:val="005337ED"/>
    <w:rsid w:val="00534774"/>
    <w:rsid w:val="00534C9B"/>
    <w:rsid w:val="0053507C"/>
    <w:rsid w:val="00535131"/>
    <w:rsid w:val="00535436"/>
    <w:rsid w:val="0053566B"/>
    <w:rsid w:val="00535986"/>
    <w:rsid w:val="00535EC3"/>
    <w:rsid w:val="005362DB"/>
    <w:rsid w:val="005365C4"/>
    <w:rsid w:val="005369A7"/>
    <w:rsid w:val="005376CD"/>
    <w:rsid w:val="00537A71"/>
    <w:rsid w:val="00540096"/>
    <w:rsid w:val="00540657"/>
    <w:rsid w:val="00540A28"/>
    <w:rsid w:val="00541142"/>
    <w:rsid w:val="0054235E"/>
    <w:rsid w:val="00542E02"/>
    <w:rsid w:val="0054361D"/>
    <w:rsid w:val="00543CA3"/>
    <w:rsid w:val="0054425D"/>
    <w:rsid w:val="005442D3"/>
    <w:rsid w:val="00544B61"/>
    <w:rsid w:val="00544DEA"/>
    <w:rsid w:val="00545801"/>
    <w:rsid w:val="005458A3"/>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79B9"/>
    <w:rsid w:val="00557AF1"/>
    <w:rsid w:val="00557C98"/>
    <w:rsid w:val="00557D53"/>
    <w:rsid w:val="0056123A"/>
    <w:rsid w:val="00561403"/>
    <w:rsid w:val="00561C85"/>
    <w:rsid w:val="00562247"/>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76F4"/>
    <w:rsid w:val="005678FA"/>
    <w:rsid w:val="00567934"/>
    <w:rsid w:val="005702B6"/>
    <w:rsid w:val="005703A1"/>
    <w:rsid w:val="0057046A"/>
    <w:rsid w:val="00570B8C"/>
    <w:rsid w:val="005712BF"/>
    <w:rsid w:val="00571574"/>
    <w:rsid w:val="00571583"/>
    <w:rsid w:val="005718CE"/>
    <w:rsid w:val="005724A4"/>
    <w:rsid w:val="00572671"/>
    <w:rsid w:val="00572BF3"/>
    <w:rsid w:val="00572DDE"/>
    <w:rsid w:val="00572E7A"/>
    <w:rsid w:val="00573145"/>
    <w:rsid w:val="00574757"/>
    <w:rsid w:val="00574A4F"/>
    <w:rsid w:val="00574B71"/>
    <w:rsid w:val="00575913"/>
    <w:rsid w:val="005759DA"/>
    <w:rsid w:val="00575D81"/>
    <w:rsid w:val="00575DF2"/>
    <w:rsid w:val="0057622B"/>
    <w:rsid w:val="0057638F"/>
    <w:rsid w:val="00576608"/>
    <w:rsid w:val="00576C16"/>
    <w:rsid w:val="00576DAF"/>
    <w:rsid w:val="0057706F"/>
    <w:rsid w:val="005775DB"/>
    <w:rsid w:val="00577648"/>
    <w:rsid w:val="00577836"/>
    <w:rsid w:val="00580893"/>
    <w:rsid w:val="005814B9"/>
    <w:rsid w:val="00581828"/>
    <w:rsid w:val="00581D65"/>
    <w:rsid w:val="00583089"/>
    <w:rsid w:val="00583212"/>
    <w:rsid w:val="005832F4"/>
    <w:rsid w:val="0058331C"/>
    <w:rsid w:val="00583579"/>
    <w:rsid w:val="00585183"/>
    <w:rsid w:val="00585D8F"/>
    <w:rsid w:val="00585DD4"/>
    <w:rsid w:val="00586072"/>
    <w:rsid w:val="0058644C"/>
    <w:rsid w:val="0058650B"/>
    <w:rsid w:val="005868C2"/>
    <w:rsid w:val="00586A69"/>
    <w:rsid w:val="00586E04"/>
    <w:rsid w:val="00587085"/>
    <w:rsid w:val="005876D7"/>
    <w:rsid w:val="00587EB4"/>
    <w:rsid w:val="00587F10"/>
    <w:rsid w:val="005907C8"/>
    <w:rsid w:val="00591351"/>
    <w:rsid w:val="005915D7"/>
    <w:rsid w:val="00591EB9"/>
    <w:rsid w:val="00591F2D"/>
    <w:rsid w:val="0059255B"/>
    <w:rsid w:val="00592B2D"/>
    <w:rsid w:val="00592C65"/>
    <w:rsid w:val="00596243"/>
    <w:rsid w:val="00596413"/>
    <w:rsid w:val="00596B6A"/>
    <w:rsid w:val="00597D7B"/>
    <w:rsid w:val="00597E53"/>
    <w:rsid w:val="005A092D"/>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A7B8A"/>
    <w:rsid w:val="005B1266"/>
    <w:rsid w:val="005B1326"/>
    <w:rsid w:val="005B151D"/>
    <w:rsid w:val="005B1933"/>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C0321"/>
    <w:rsid w:val="005C0CBC"/>
    <w:rsid w:val="005C0DAA"/>
    <w:rsid w:val="005C2E0A"/>
    <w:rsid w:val="005C30ED"/>
    <w:rsid w:val="005C3872"/>
    <w:rsid w:val="005C4204"/>
    <w:rsid w:val="005C4513"/>
    <w:rsid w:val="005C45E7"/>
    <w:rsid w:val="005C476E"/>
    <w:rsid w:val="005C4EC3"/>
    <w:rsid w:val="005C57C9"/>
    <w:rsid w:val="005C5AD3"/>
    <w:rsid w:val="005C6389"/>
    <w:rsid w:val="005C63DC"/>
    <w:rsid w:val="005C6492"/>
    <w:rsid w:val="005C6626"/>
    <w:rsid w:val="005C6667"/>
    <w:rsid w:val="005C6823"/>
    <w:rsid w:val="005C6C73"/>
    <w:rsid w:val="005C70EB"/>
    <w:rsid w:val="005C72ED"/>
    <w:rsid w:val="005D02BE"/>
    <w:rsid w:val="005D0318"/>
    <w:rsid w:val="005D0C43"/>
    <w:rsid w:val="005D107F"/>
    <w:rsid w:val="005D1461"/>
    <w:rsid w:val="005D2522"/>
    <w:rsid w:val="005D3197"/>
    <w:rsid w:val="005D33B5"/>
    <w:rsid w:val="005D397D"/>
    <w:rsid w:val="005D3F28"/>
    <w:rsid w:val="005D5C6E"/>
    <w:rsid w:val="005D5EF2"/>
    <w:rsid w:val="005D6720"/>
    <w:rsid w:val="005D67E6"/>
    <w:rsid w:val="005D6CE5"/>
    <w:rsid w:val="005D6FD7"/>
    <w:rsid w:val="005D74B0"/>
    <w:rsid w:val="005D792D"/>
    <w:rsid w:val="005D7951"/>
    <w:rsid w:val="005E004B"/>
    <w:rsid w:val="005E0580"/>
    <w:rsid w:val="005E0881"/>
    <w:rsid w:val="005E111C"/>
    <w:rsid w:val="005E131C"/>
    <w:rsid w:val="005E1781"/>
    <w:rsid w:val="005E2305"/>
    <w:rsid w:val="005E28CC"/>
    <w:rsid w:val="005E3E49"/>
    <w:rsid w:val="005E45DA"/>
    <w:rsid w:val="005E4790"/>
    <w:rsid w:val="005E4B85"/>
    <w:rsid w:val="005E4E9C"/>
    <w:rsid w:val="005E5300"/>
    <w:rsid w:val="005E58D3"/>
    <w:rsid w:val="005E72FC"/>
    <w:rsid w:val="005E73A1"/>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5D7D"/>
    <w:rsid w:val="005F695C"/>
    <w:rsid w:val="005F71B8"/>
    <w:rsid w:val="005F7264"/>
    <w:rsid w:val="005F72A8"/>
    <w:rsid w:val="005F7C51"/>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EFE"/>
    <w:rsid w:val="00610293"/>
    <w:rsid w:val="006104BB"/>
    <w:rsid w:val="006111B6"/>
    <w:rsid w:val="006117D4"/>
    <w:rsid w:val="00611970"/>
    <w:rsid w:val="0061206B"/>
    <w:rsid w:val="00612605"/>
    <w:rsid w:val="00612729"/>
    <w:rsid w:val="00614447"/>
    <w:rsid w:val="0061447F"/>
    <w:rsid w:val="00614744"/>
    <w:rsid w:val="00614CA2"/>
    <w:rsid w:val="00614E85"/>
    <w:rsid w:val="00615D53"/>
    <w:rsid w:val="00615E8C"/>
    <w:rsid w:val="00615F0D"/>
    <w:rsid w:val="0061615C"/>
    <w:rsid w:val="00616288"/>
    <w:rsid w:val="00617046"/>
    <w:rsid w:val="00617352"/>
    <w:rsid w:val="00620CC0"/>
    <w:rsid w:val="00620F63"/>
    <w:rsid w:val="00621286"/>
    <w:rsid w:val="00621441"/>
    <w:rsid w:val="006217EB"/>
    <w:rsid w:val="00621969"/>
    <w:rsid w:val="00621C01"/>
    <w:rsid w:val="006220AF"/>
    <w:rsid w:val="0062216A"/>
    <w:rsid w:val="0062254C"/>
    <w:rsid w:val="0062298E"/>
    <w:rsid w:val="00622B30"/>
    <w:rsid w:val="006232BE"/>
    <w:rsid w:val="0062350A"/>
    <w:rsid w:val="00623758"/>
    <w:rsid w:val="00623E1F"/>
    <w:rsid w:val="006242C0"/>
    <w:rsid w:val="0062440B"/>
    <w:rsid w:val="00624F1A"/>
    <w:rsid w:val="00625322"/>
    <w:rsid w:val="006254B0"/>
    <w:rsid w:val="00625C33"/>
    <w:rsid w:val="00625CE2"/>
    <w:rsid w:val="00626D26"/>
    <w:rsid w:val="00627862"/>
    <w:rsid w:val="00627AFD"/>
    <w:rsid w:val="00627DE0"/>
    <w:rsid w:val="006302F7"/>
    <w:rsid w:val="00630808"/>
    <w:rsid w:val="00631EB7"/>
    <w:rsid w:val="00631ED0"/>
    <w:rsid w:val="00632336"/>
    <w:rsid w:val="00632641"/>
    <w:rsid w:val="00633927"/>
    <w:rsid w:val="00633A8F"/>
    <w:rsid w:val="00633D14"/>
    <w:rsid w:val="006346CB"/>
    <w:rsid w:val="006348DF"/>
    <w:rsid w:val="00635200"/>
    <w:rsid w:val="0063532B"/>
    <w:rsid w:val="006354F6"/>
    <w:rsid w:val="006361F7"/>
    <w:rsid w:val="006362D2"/>
    <w:rsid w:val="006363AF"/>
    <w:rsid w:val="00636633"/>
    <w:rsid w:val="0063671A"/>
    <w:rsid w:val="00636CD4"/>
    <w:rsid w:val="006372FE"/>
    <w:rsid w:val="00637D47"/>
    <w:rsid w:val="0064005F"/>
    <w:rsid w:val="00640111"/>
    <w:rsid w:val="006403A1"/>
    <w:rsid w:val="00640A50"/>
    <w:rsid w:val="00640D8E"/>
    <w:rsid w:val="00641444"/>
    <w:rsid w:val="006416FF"/>
    <w:rsid w:val="00641728"/>
    <w:rsid w:val="006431F8"/>
    <w:rsid w:val="00643931"/>
    <w:rsid w:val="0064398C"/>
    <w:rsid w:val="00643FAA"/>
    <w:rsid w:val="0064424D"/>
    <w:rsid w:val="00644E29"/>
    <w:rsid w:val="0064617E"/>
    <w:rsid w:val="00646871"/>
    <w:rsid w:val="00647908"/>
    <w:rsid w:val="00647990"/>
    <w:rsid w:val="00647F9A"/>
    <w:rsid w:val="0065044D"/>
    <w:rsid w:val="00650900"/>
    <w:rsid w:val="00650999"/>
    <w:rsid w:val="00650B38"/>
    <w:rsid w:val="00650CCA"/>
    <w:rsid w:val="00650F21"/>
    <w:rsid w:val="00651442"/>
    <w:rsid w:val="00651FCD"/>
    <w:rsid w:val="0065235F"/>
    <w:rsid w:val="00652DAA"/>
    <w:rsid w:val="00652F6A"/>
    <w:rsid w:val="00653020"/>
    <w:rsid w:val="006548B7"/>
    <w:rsid w:val="00654B3B"/>
    <w:rsid w:val="00654D34"/>
    <w:rsid w:val="00655ADD"/>
    <w:rsid w:val="00656882"/>
    <w:rsid w:val="00656BFD"/>
    <w:rsid w:val="00657061"/>
    <w:rsid w:val="00657363"/>
    <w:rsid w:val="0065796C"/>
    <w:rsid w:val="00657B70"/>
    <w:rsid w:val="00657C2C"/>
    <w:rsid w:val="00657DBD"/>
    <w:rsid w:val="00660120"/>
    <w:rsid w:val="00660798"/>
    <w:rsid w:val="00660ACE"/>
    <w:rsid w:val="00660C25"/>
    <w:rsid w:val="00660C74"/>
    <w:rsid w:val="00660F53"/>
    <w:rsid w:val="00661139"/>
    <w:rsid w:val="0066129F"/>
    <w:rsid w:val="00661D12"/>
    <w:rsid w:val="00662343"/>
    <w:rsid w:val="00662672"/>
    <w:rsid w:val="00662A0C"/>
    <w:rsid w:val="00663060"/>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171"/>
    <w:rsid w:val="006724A4"/>
    <w:rsid w:val="00672DE5"/>
    <w:rsid w:val="00672E83"/>
    <w:rsid w:val="0067305F"/>
    <w:rsid w:val="00673E73"/>
    <w:rsid w:val="00674B89"/>
    <w:rsid w:val="00675E91"/>
    <w:rsid w:val="0067614E"/>
    <w:rsid w:val="0067687C"/>
    <w:rsid w:val="0067737F"/>
    <w:rsid w:val="00677AD1"/>
    <w:rsid w:val="00677E96"/>
    <w:rsid w:val="00680308"/>
    <w:rsid w:val="00680AD5"/>
    <w:rsid w:val="00680B2A"/>
    <w:rsid w:val="006813E4"/>
    <w:rsid w:val="00681F09"/>
    <w:rsid w:val="006823E9"/>
    <w:rsid w:val="0068276E"/>
    <w:rsid w:val="0068284D"/>
    <w:rsid w:val="00682BC7"/>
    <w:rsid w:val="00682E51"/>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60"/>
    <w:rsid w:val="0069038E"/>
    <w:rsid w:val="00690D8D"/>
    <w:rsid w:val="00690DF1"/>
    <w:rsid w:val="00690EB5"/>
    <w:rsid w:val="006910E4"/>
    <w:rsid w:val="00692233"/>
    <w:rsid w:val="006925B5"/>
    <w:rsid w:val="006926D5"/>
    <w:rsid w:val="006928DB"/>
    <w:rsid w:val="0069303D"/>
    <w:rsid w:val="00693789"/>
    <w:rsid w:val="00693B88"/>
    <w:rsid w:val="00694672"/>
    <w:rsid w:val="00694AF4"/>
    <w:rsid w:val="00694DD9"/>
    <w:rsid w:val="0069501E"/>
    <w:rsid w:val="00695BBA"/>
    <w:rsid w:val="00695E8E"/>
    <w:rsid w:val="006961B7"/>
    <w:rsid w:val="0069670B"/>
    <w:rsid w:val="00696E87"/>
    <w:rsid w:val="006976B8"/>
    <w:rsid w:val="006A041F"/>
    <w:rsid w:val="006A0AF0"/>
    <w:rsid w:val="006A0D04"/>
    <w:rsid w:val="006A179C"/>
    <w:rsid w:val="006A1A19"/>
    <w:rsid w:val="006A1B20"/>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BA"/>
    <w:rsid w:val="006A710F"/>
    <w:rsid w:val="006A7B03"/>
    <w:rsid w:val="006A7F86"/>
    <w:rsid w:val="006A7FD2"/>
    <w:rsid w:val="006B0551"/>
    <w:rsid w:val="006B0688"/>
    <w:rsid w:val="006B0EDE"/>
    <w:rsid w:val="006B1AE5"/>
    <w:rsid w:val="006B1BBA"/>
    <w:rsid w:val="006B23C4"/>
    <w:rsid w:val="006B294F"/>
    <w:rsid w:val="006B41C1"/>
    <w:rsid w:val="006B4874"/>
    <w:rsid w:val="006B4C7F"/>
    <w:rsid w:val="006B5B8C"/>
    <w:rsid w:val="006B6E9D"/>
    <w:rsid w:val="006B7B06"/>
    <w:rsid w:val="006B7CBA"/>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F7D"/>
    <w:rsid w:val="006C52D4"/>
    <w:rsid w:val="006C5695"/>
    <w:rsid w:val="006C61CA"/>
    <w:rsid w:val="006C71D1"/>
    <w:rsid w:val="006D00BF"/>
    <w:rsid w:val="006D067C"/>
    <w:rsid w:val="006D0767"/>
    <w:rsid w:val="006D0EFC"/>
    <w:rsid w:val="006D13EA"/>
    <w:rsid w:val="006D171B"/>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5963"/>
    <w:rsid w:val="006E6BE8"/>
    <w:rsid w:val="006E6E2B"/>
    <w:rsid w:val="006E7072"/>
    <w:rsid w:val="006E753D"/>
    <w:rsid w:val="006E7A87"/>
    <w:rsid w:val="006F0848"/>
    <w:rsid w:val="006F0EBC"/>
    <w:rsid w:val="006F1352"/>
    <w:rsid w:val="006F14CD"/>
    <w:rsid w:val="006F2144"/>
    <w:rsid w:val="006F2378"/>
    <w:rsid w:val="006F2D97"/>
    <w:rsid w:val="006F36A8"/>
    <w:rsid w:val="006F37AD"/>
    <w:rsid w:val="006F3A54"/>
    <w:rsid w:val="006F3DD4"/>
    <w:rsid w:val="006F4414"/>
    <w:rsid w:val="006F4484"/>
    <w:rsid w:val="006F48CD"/>
    <w:rsid w:val="006F58E9"/>
    <w:rsid w:val="006F623F"/>
    <w:rsid w:val="006F6A57"/>
    <w:rsid w:val="006F6E4C"/>
    <w:rsid w:val="006F73EC"/>
    <w:rsid w:val="006F7C6D"/>
    <w:rsid w:val="0070013B"/>
    <w:rsid w:val="00700189"/>
    <w:rsid w:val="00700354"/>
    <w:rsid w:val="00701EAA"/>
    <w:rsid w:val="0070212B"/>
    <w:rsid w:val="00702828"/>
    <w:rsid w:val="00702CA2"/>
    <w:rsid w:val="007042CC"/>
    <w:rsid w:val="007045BD"/>
    <w:rsid w:val="00704A42"/>
    <w:rsid w:val="0070547C"/>
    <w:rsid w:val="0070556F"/>
    <w:rsid w:val="007069F6"/>
    <w:rsid w:val="00706B83"/>
    <w:rsid w:val="00706BF7"/>
    <w:rsid w:val="00706D22"/>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1809"/>
    <w:rsid w:val="00721A60"/>
    <w:rsid w:val="007220CF"/>
    <w:rsid w:val="007221A5"/>
    <w:rsid w:val="00722B04"/>
    <w:rsid w:val="007231F6"/>
    <w:rsid w:val="00723821"/>
    <w:rsid w:val="0072391E"/>
    <w:rsid w:val="00723CB7"/>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56F4"/>
    <w:rsid w:val="00736065"/>
    <w:rsid w:val="0073619A"/>
    <w:rsid w:val="00736B8A"/>
    <w:rsid w:val="00736C8F"/>
    <w:rsid w:val="0073703B"/>
    <w:rsid w:val="00737237"/>
    <w:rsid w:val="007372D4"/>
    <w:rsid w:val="0074006F"/>
    <w:rsid w:val="00740496"/>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4F5"/>
    <w:rsid w:val="00751C21"/>
    <w:rsid w:val="00751F14"/>
    <w:rsid w:val="007526CC"/>
    <w:rsid w:val="00752D8F"/>
    <w:rsid w:val="007530E9"/>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40B4"/>
    <w:rsid w:val="007644C8"/>
    <w:rsid w:val="00764F0E"/>
    <w:rsid w:val="0076589F"/>
    <w:rsid w:val="007658BE"/>
    <w:rsid w:val="007659FA"/>
    <w:rsid w:val="00765ACD"/>
    <w:rsid w:val="00766B1A"/>
    <w:rsid w:val="00766DFE"/>
    <w:rsid w:val="00766F40"/>
    <w:rsid w:val="00767BB9"/>
    <w:rsid w:val="007705E8"/>
    <w:rsid w:val="00770F04"/>
    <w:rsid w:val="00772027"/>
    <w:rsid w:val="00772F22"/>
    <w:rsid w:val="00773388"/>
    <w:rsid w:val="00773C0A"/>
    <w:rsid w:val="00774970"/>
    <w:rsid w:val="0077584D"/>
    <w:rsid w:val="0077642B"/>
    <w:rsid w:val="00776FCA"/>
    <w:rsid w:val="00777003"/>
    <w:rsid w:val="0077763F"/>
    <w:rsid w:val="0077797F"/>
    <w:rsid w:val="00777A67"/>
    <w:rsid w:val="007801A3"/>
    <w:rsid w:val="00780D1A"/>
    <w:rsid w:val="00781099"/>
    <w:rsid w:val="0078114D"/>
    <w:rsid w:val="007811AA"/>
    <w:rsid w:val="00781BB0"/>
    <w:rsid w:val="00781CFA"/>
    <w:rsid w:val="00782217"/>
    <w:rsid w:val="00782291"/>
    <w:rsid w:val="0078261E"/>
    <w:rsid w:val="0078366A"/>
    <w:rsid w:val="00783B46"/>
    <w:rsid w:val="00784800"/>
    <w:rsid w:val="0078581B"/>
    <w:rsid w:val="00785947"/>
    <w:rsid w:val="00786605"/>
    <w:rsid w:val="00786A15"/>
    <w:rsid w:val="007907A0"/>
    <w:rsid w:val="007914E4"/>
    <w:rsid w:val="007914F3"/>
    <w:rsid w:val="00791BED"/>
    <w:rsid w:val="00791BFC"/>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5BEE"/>
    <w:rsid w:val="007A65C9"/>
    <w:rsid w:val="007A74BB"/>
    <w:rsid w:val="007A77FC"/>
    <w:rsid w:val="007A78CC"/>
    <w:rsid w:val="007A7E3B"/>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BBE"/>
    <w:rsid w:val="007B5DB4"/>
    <w:rsid w:val="007B6190"/>
    <w:rsid w:val="007B6A0C"/>
    <w:rsid w:val="007B7046"/>
    <w:rsid w:val="007B7DB6"/>
    <w:rsid w:val="007B7E4B"/>
    <w:rsid w:val="007C0795"/>
    <w:rsid w:val="007C11D4"/>
    <w:rsid w:val="007C13AC"/>
    <w:rsid w:val="007C14AD"/>
    <w:rsid w:val="007C1A9E"/>
    <w:rsid w:val="007C2DC7"/>
    <w:rsid w:val="007C3196"/>
    <w:rsid w:val="007C54E2"/>
    <w:rsid w:val="007C5947"/>
    <w:rsid w:val="007C6BE0"/>
    <w:rsid w:val="007C6C61"/>
    <w:rsid w:val="007C6F96"/>
    <w:rsid w:val="007C7E1F"/>
    <w:rsid w:val="007D00A6"/>
    <w:rsid w:val="007D08BB"/>
    <w:rsid w:val="007D1085"/>
    <w:rsid w:val="007D1926"/>
    <w:rsid w:val="007D198B"/>
    <w:rsid w:val="007D1D62"/>
    <w:rsid w:val="007D2518"/>
    <w:rsid w:val="007D297B"/>
    <w:rsid w:val="007D2B29"/>
    <w:rsid w:val="007D362A"/>
    <w:rsid w:val="007D3694"/>
    <w:rsid w:val="007D3950"/>
    <w:rsid w:val="007D3C15"/>
    <w:rsid w:val="007D467E"/>
    <w:rsid w:val="007D4AF8"/>
    <w:rsid w:val="007D4D44"/>
    <w:rsid w:val="007D50FF"/>
    <w:rsid w:val="007D58A9"/>
    <w:rsid w:val="007D67C7"/>
    <w:rsid w:val="007D6B5D"/>
    <w:rsid w:val="007D7098"/>
    <w:rsid w:val="007D7FFC"/>
    <w:rsid w:val="007E012B"/>
    <w:rsid w:val="007E0339"/>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620"/>
    <w:rsid w:val="007E6BEB"/>
    <w:rsid w:val="007E6DE8"/>
    <w:rsid w:val="007E77F9"/>
    <w:rsid w:val="007E7844"/>
    <w:rsid w:val="007E79A4"/>
    <w:rsid w:val="007E7E49"/>
    <w:rsid w:val="007F072E"/>
    <w:rsid w:val="007F1039"/>
    <w:rsid w:val="007F18EE"/>
    <w:rsid w:val="007F1926"/>
    <w:rsid w:val="007F20EE"/>
    <w:rsid w:val="007F2366"/>
    <w:rsid w:val="007F329B"/>
    <w:rsid w:val="007F330C"/>
    <w:rsid w:val="007F3638"/>
    <w:rsid w:val="007F3EA5"/>
    <w:rsid w:val="007F4023"/>
    <w:rsid w:val="007F5475"/>
    <w:rsid w:val="007F6EC7"/>
    <w:rsid w:val="007F75A8"/>
    <w:rsid w:val="007F7EA7"/>
    <w:rsid w:val="007F7EF0"/>
    <w:rsid w:val="0080044D"/>
    <w:rsid w:val="0080146A"/>
    <w:rsid w:val="00802FC5"/>
    <w:rsid w:val="00805607"/>
    <w:rsid w:val="0080610D"/>
    <w:rsid w:val="008064B8"/>
    <w:rsid w:val="008072DA"/>
    <w:rsid w:val="0080737E"/>
    <w:rsid w:val="00807786"/>
    <w:rsid w:val="008077DC"/>
    <w:rsid w:val="00810624"/>
    <w:rsid w:val="0081078F"/>
    <w:rsid w:val="008107E9"/>
    <w:rsid w:val="008117FD"/>
    <w:rsid w:val="00811ACC"/>
    <w:rsid w:val="00811B8C"/>
    <w:rsid w:val="00811E37"/>
    <w:rsid w:val="00811E82"/>
    <w:rsid w:val="00812782"/>
    <w:rsid w:val="008138C1"/>
    <w:rsid w:val="00813982"/>
    <w:rsid w:val="008139FD"/>
    <w:rsid w:val="00813B59"/>
    <w:rsid w:val="008143CA"/>
    <w:rsid w:val="00815482"/>
    <w:rsid w:val="00815505"/>
    <w:rsid w:val="00815DA5"/>
    <w:rsid w:val="00815E16"/>
    <w:rsid w:val="00816255"/>
    <w:rsid w:val="00816B48"/>
    <w:rsid w:val="00816DC5"/>
    <w:rsid w:val="008173CA"/>
    <w:rsid w:val="00817577"/>
    <w:rsid w:val="0082030D"/>
    <w:rsid w:val="008204A2"/>
    <w:rsid w:val="00820548"/>
    <w:rsid w:val="008208CB"/>
    <w:rsid w:val="00820B60"/>
    <w:rsid w:val="00820DEE"/>
    <w:rsid w:val="00821363"/>
    <w:rsid w:val="00821BB7"/>
    <w:rsid w:val="00822070"/>
    <w:rsid w:val="00822142"/>
    <w:rsid w:val="008222FE"/>
    <w:rsid w:val="00822E59"/>
    <w:rsid w:val="00822EA3"/>
    <w:rsid w:val="00822F85"/>
    <w:rsid w:val="00823EDF"/>
    <w:rsid w:val="00824168"/>
    <w:rsid w:val="0082437A"/>
    <w:rsid w:val="00824E4C"/>
    <w:rsid w:val="00824EBE"/>
    <w:rsid w:val="00825AF6"/>
    <w:rsid w:val="008266DD"/>
    <w:rsid w:val="00826AE4"/>
    <w:rsid w:val="0082721C"/>
    <w:rsid w:val="0082753D"/>
    <w:rsid w:val="00827FCD"/>
    <w:rsid w:val="008304AF"/>
    <w:rsid w:val="00830882"/>
    <w:rsid w:val="00830894"/>
    <w:rsid w:val="008308C5"/>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ECD"/>
    <w:rsid w:val="00836027"/>
    <w:rsid w:val="00836373"/>
    <w:rsid w:val="008369E5"/>
    <w:rsid w:val="008377E3"/>
    <w:rsid w:val="008378E7"/>
    <w:rsid w:val="00837AB1"/>
    <w:rsid w:val="00837C18"/>
    <w:rsid w:val="008405F1"/>
    <w:rsid w:val="00840667"/>
    <w:rsid w:val="008408E8"/>
    <w:rsid w:val="0084148E"/>
    <w:rsid w:val="00841D54"/>
    <w:rsid w:val="00842BDD"/>
    <w:rsid w:val="00842C27"/>
    <w:rsid w:val="00842C5E"/>
    <w:rsid w:val="00842CD8"/>
    <w:rsid w:val="00842E36"/>
    <w:rsid w:val="0084314E"/>
    <w:rsid w:val="008437E7"/>
    <w:rsid w:val="00843902"/>
    <w:rsid w:val="00843C93"/>
    <w:rsid w:val="00844659"/>
    <w:rsid w:val="00844882"/>
    <w:rsid w:val="00844BC6"/>
    <w:rsid w:val="00844DEA"/>
    <w:rsid w:val="00845B66"/>
    <w:rsid w:val="00847535"/>
    <w:rsid w:val="00847CF2"/>
    <w:rsid w:val="0085027D"/>
    <w:rsid w:val="00850365"/>
    <w:rsid w:val="00850566"/>
    <w:rsid w:val="0085126C"/>
    <w:rsid w:val="0085165B"/>
    <w:rsid w:val="008525EC"/>
    <w:rsid w:val="0085275A"/>
    <w:rsid w:val="0085295D"/>
    <w:rsid w:val="00852B3C"/>
    <w:rsid w:val="00852CA0"/>
    <w:rsid w:val="008530D6"/>
    <w:rsid w:val="008531D3"/>
    <w:rsid w:val="008532E6"/>
    <w:rsid w:val="00853E48"/>
    <w:rsid w:val="00853F2A"/>
    <w:rsid w:val="00853FF2"/>
    <w:rsid w:val="008548AC"/>
    <w:rsid w:val="00854B81"/>
    <w:rsid w:val="00854C9C"/>
    <w:rsid w:val="008551F2"/>
    <w:rsid w:val="00855910"/>
    <w:rsid w:val="00855D17"/>
    <w:rsid w:val="00856017"/>
    <w:rsid w:val="008573C0"/>
    <w:rsid w:val="0085795D"/>
    <w:rsid w:val="00857F27"/>
    <w:rsid w:val="008610DB"/>
    <w:rsid w:val="0086165B"/>
    <w:rsid w:val="00861D80"/>
    <w:rsid w:val="00862936"/>
    <w:rsid w:val="00862EAC"/>
    <w:rsid w:val="0086524C"/>
    <w:rsid w:val="00865E39"/>
    <w:rsid w:val="0086603C"/>
    <w:rsid w:val="008661B9"/>
    <w:rsid w:val="0086745D"/>
    <w:rsid w:val="008674AB"/>
    <w:rsid w:val="0086785A"/>
    <w:rsid w:val="008701AB"/>
    <w:rsid w:val="00870BF0"/>
    <w:rsid w:val="008716D8"/>
    <w:rsid w:val="00872077"/>
    <w:rsid w:val="008730B6"/>
    <w:rsid w:val="008731F3"/>
    <w:rsid w:val="00873665"/>
    <w:rsid w:val="00873A2B"/>
    <w:rsid w:val="00873D1F"/>
    <w:rsid w:val="0087408A"/>
    <w:rsid w:val="00875ABA"/>
    <w:rsid w:val="00875E8F"/>
    <w:rsid w:val="00876585"/>
    <w:rsid w:val="00876733"/>
    <w:rsid w:val="00876C75"/>
    <w:rsid w:val="008771D6"/>
    <w:rsid w:val="008776B0"/>
    <w:rsid w:val="00880063"/>
    <w:rsid w:val="0088006C"/>
    <w:rsid w:val="0088012D"/>
    <w:rsid w:val="00881703"/>
    <w:rsid w:val="00881BF4"/>
    <w:rsid w:val="00881C47"/>
    <w:rsid w:val="008821CE"/>
    <w:rsid w:val="00882957"/>
    <w:rsid w:val="00882C14"/>
    <w:rsid w:val="008831D9"/>
    <w:rsid w:val="008840E0"/>
    <w:rsid w:val="00884237"/>
    <w:rsid w:val="00884CB7"/>
    <w:rsid w:val="00885A77"/>
    <w:rsid w:val="00885CCB"/>
    <w:rsid w:val="0088721F"/>
    <w:rsid w:val="008874A3"/>
    <w:rsid w:val="00887583"/>
    <w:rsid w:val="00891445"/>
    <w:rsid w:val="0089217E"/>
    <w:rsid w:val="00892570"/>
    <w:rsid w:val="00892781"/>
    <w:rsid w:val="00892866"/>
    <w:rsid w:val="00892994"/>
    <w:rsid w:val="0089304E"/>
    <w:rsid w:val="008939BF"/>
    <w:rsid w:val="00894C35"/>
    <w:rsid w:val="00894FE1"/>
    <w:rsid w:val="00895137"/>
    <w:rsid w:val="00895325"/>
    <w:rsid w:val="008954F4"/>
    <w:rsid w:val="0089578F"/>
    <w:rsid w:val="0089595C"/>
    <w:rsid w:val="00895A28"/>
    <w:rsid w:val="00895B4C"/>
    <w:rsid w:val="00895FCD"/>
    <w:rsid w:val="00896F2D"/>
    <w:rsid w:val="00897183"/>
    <w:rsid w:val="008973D5"/>
    <w:rsid w:val="0089788A"/>
    <w:rsid w:val="008A04AB"/>
    <w:rsid w:val="008A04CF"/>
    <w:rsid w:val="008A07E4"/>
    <w:rsid w:val="008A104D"/>
    <w:rsid w:val="008A133E"/>
    <w:rsid w:val="008A2992"/>
    <w:rsid w:val="008A29FC"/>
    <w:rsid w:val="008A2B5C"/>
    <w:rsid w:val="008A3DA9"/>
    <w:rsid w:val="008A3E3C"/>
    <w:rsid w:val="008A5547"/>
    <w:rsid w:val="008A57DE"/>
    <w:rsid w:val="008A5AFD"/>
    <w:rsid w:val="008A6CD4"/>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A29"/>
    <w:rsid w:val="008B5396"/>
    <w:rsid w:val="008B581F"/>
    <w:rsid w:val="008B5F8B"/>
    <w:rsid w:val="008B6513"/>
    <w:rsid w:val="008B711B"/>
    <w:rsid w:val="008B72AE"/>
    <w:rsid w:val="008B74DD"/>
    <w:rsid w:val="008B7D2B"/>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668D"/>
    <w:rsid w:val="008D6709"/>
    <w:rsid w:val="008D6888"/>
    <w:rsid w:val="008D6BAA"/>
    <w:rsid w:val="008D6D40"/>
    <w:rsid w:val="008D71CE"/>
    <w:rsid w:val="008D7212"/>
    <w:rsid w:val="008E0154"/>
    <w:rsid w:val="008E091F"/>
    <w:rsid w:val="008E0E94"/>
    <w:rsid w:val="008E1234"/>
    <w:rsid w:val="008E197A"/>
    <w:rsid w:val="008E1F49"/>
    <w:rsid w:val="008E20F4"/>
    <w:rsid w:val="008E22C4"/>
    <w:rsid w:val="008E25B6"/>
    <w:rsid w:val="008E25BE"/>
    <w:rsid w:val="008E407F"/>
    <w:rsid w:val="008E444B"/>
    <w:rsid w:val="008E4B49"/>
    <w:rsid w:val="008E5517"/>
    <w:rsid w:val="008E5664"/>
    <w:rsid w:val="008E5787"/>
    <w:rsid w:val="008E682B"/>
    <w:rsid w:val="008F039B"/>
    <w:rsid w:val="008F06F1"/>
    <w:rsid w:val="008F09D8"/>
    <w:rsid w:val="008F133E"/>
    <w:rsid w:val="008F173F"/>
    <w:rsid w:val="008F1C67"/>
    <w:rsid w:val="008F238D"/>
    <w:rsid w:val="008F2611"/>
    <w:rsid w:val="008F4312"/>
    <w:rsid w:val="008F48C6"/>
    <w:rsid w:val="008F4C21"/>
    <w:rsid w:val="008F4C86"/>
    <w:rsid w:val="008F4F74"/>
    <w:rsid w:val="008F519E"/>
    <w:rsid w:val="008F6CE3"/>
    <w:rsid w:val="0090062C"/>
    <w:rsid w:val="0090301E"/>
    <w:rsid w:val="009034D3"/>
    <w:rsid w:val="00903884"/>
    <w:rsid w:val="00903CDB"/>
    <w:rsid w:val="00904130"/>
    <w:rsid w:val="009057D2"/>
    <w:rsid w:val="00905A7F"/>
    <w:rsid w:val="00905BE1"/>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3CCB"/>
    <w:rsid w:val="00924519"/>
    <w:rsid w:val="009250C5"/>
    <w:rsid w:val="00925583"/>
    <w:rsid w:val="0092560D"/>
    <w:rsid w:val="0092590E"/>
    <w:rsid w:val="009259D4"/>
    <w:rsid w:val="00925A39"/>
    <w:rsid w:val="0092708C"/>
    <w:rsid w:val="009278D5"/>
    <w:rsid w:val="00927EF3"/>
    <w:rsid w:val="00927FEB"/>
    <w:rsid w:val="00930403"/>
    <w:rsid w:val="009304C2"/>
    <w:rsid w:val="0093063C"/>
    <w:rsid w:val="009308FC"/>
    <w:rsid w:val="009317BC"/>
    <w:rsid w:val="009319BB"/>
    <w:rsid w:val="00932AB3"/>
    <w:rsid w:val="00932BAD"/>
    <w:rsid w:val="00932F94"/>
    <w:rsid w:val="00933B65"/>
    <w:rsid w:val="009346B2"/>
    <w:rsid w:val="00934930"/>
    <w:rsid w:val="00934BB2"/>
    <w:rsid w:val="009353EA"/>
    <w:rsid w:val="00935798"/>
    <w:rsid w:val="0093666E"/>
    <w:rsid w:val="00936989"/>
    <w:rsid w:val="00936D66"/>
    <w:rsid w:val="00937415"/>
    <w:rsid w:val="009377C9"/>
    <w:rsid w:val="0093797F"/>
    <w:rsid w:val="0094033A"/>
    <w:rsid w:val="009405D0"/>
    <w:rsid w:val="0094091B"/>
    <w:rsid w:val="009409F4"/>
    <w:rsid w:val="00940EA4"/>
    <w:rsid w:val="00941581"/>
    <w:rsid w:val="00941A8D"/>
    <w:rsid w:val="00941CDA"/>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FD1"/>
    <w:rsid w:val="0095603A"/>
    <w:rsid w:val="009568A7"/>
    <w:rsid w:val="00956EF4"/>
    <w:rsid w:val="0095758E"/>
    <w:rsid w:val="009606DB"/>
    <w:rsid w:val="00961347"/>
    <w:rsid w:val="00962267"/>
    <w:rsid w:val="00962377"/>
    <w:rsid w:val="00962382"/>
    <w:rsid w:val="009627C7"/>
    <w:rsid w:val="00962886"/>
    <w:rsid w:val="00962BCC"/>
    <w:rsid w:val="00963C58"/>
    <w:rsid w:val="00964681"/>
    <w:rsid w:val="0096497A"/>
    <w:rsid w:val="00965252"/>
    <w:rsid w:val="00965E0B"/>
    <w:rsid w:val="00967192"/>
    <w:rsid w:val="00967FC7"/>
    <w:rsid w:val="00970206"/>
    <w:rsid w:val="009704BC"/>
    <w:rsid w:val="00970C0C"/>
    <w:rsid w:val="0097180F"/>
    <w:rsid w:val="009723A1"/>
    <w:rsid w:val="00972BAD"/>
    <w:rsid w:val="00972DB2"/>
    <w:rsid w:val="00972E97"/>
    <w:rsid w:val="00972FBA"/>
    <w:rsid w:val="00973614"/>
    <w:rsid w:val="009736CC"/>
    <w:rsid w:val="00973896"/>
    <w:rsid w:val="00973CC2"/>
    <w:rsid w:val="009742AB"/>
    <w:rsid w:val="00974874"/>
    <w:rsid w:val="009749B1"/>
    <w:rsid w:val="00974E1F"/>
    <w:rsid w:val="00976993"/>
    <w:rsid w:val="0097724C"/>
    <w:rsid w:val="009777AF"/>
    <w:rsid w:val="00977E25"/>
    <w:rsid w:val="00980785"/>
    <w:rsid w:val="00980866"/>
    <w:rsid w:val="009808DC"/>
    <w:rsid w:val="00980D24"/>
    <w:rsid w:val="009814D8"/>
    <w:rsid w:val="00981731"/>
    <w:rsid w:val="00982037"/>
    <w:rsid w:val="009822AD"/>
    <w:rsid w:val="009824DF"/>
    <w:rsid w:val="00982709"/>
    <w:rsid w:val="0098358E"/>
    <w:rsid w:val="00983C2E"/>
    <w:rsid w:val="00983E36"/>
    <w:rsid w:val="0098405A"/>
    <w:rsid w:val="0098426F"/>
    <w:rsid w:val="009843FA"/>
    <w:rsid w:val="00986610"/>
    <w:rsid w:val="009877D2"/>
    <w:rsid w:val="0098780B"/>
    <w:rsid w:val="00987845"/>
    <w:rsid w:val="00987F7B"/>
    <w:rsid w:val="00990965"/>
    <w:rsid w:val="00991A93"/>
    <w:rsid w:val="00992857"/>
    <w:rsid w:val="009928D5"/>
    <w:rsid w:val="009931C7"/>
    <w:rsid w:val="00993947"/>
    <w:rsid w:val="00993AA3"/>
    <w:rsid w:val="00993ED8"/>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E63"/>
    <w:rsid w:val="009A3188"/>
    <w:rsid w:val="009A3A3D"/>
    <w:rsid w:val="009A4083"/>
    <w:rsid w:val="009A44FA"/>
    <w:rsid w:val="009A4689"/>
    <w:rsid w:val="009A5698"/>
    <w:rsid w:val="009A6BB1"/>
    <w:rsid w:val="009B00E6"/>
    <w:rsid w:val="009B0184"/>
    <w:rsid w:val="009B09CD"/>
    <w:rsid w:val="009B1028"/>
    <w:rsid w:val="009B102E"/>
    <w:rsid w:val="009B2383"/>
    <w:rsid w:val="009B3AF8"/>
    <w:rsid w:val="009B3EC7"/>
    <w:rsid w:val="009B4078"/>
    <w:rsid w:val="009B4356"/>
    <w:rsid w:val="009B44E4"/>
    <w:rsid w:val="009B4872"/>
    <w:rsid w:val="009B4AE8"/>
    <w:rsid w:val="009B4CC9"/>
    <w:rsid w:val="009B54E7"/>
    <w:rsid w:val="009B577D"/>
    <w:rsid w:val="009B596B"/>
    <w:rsid w:val="009B5A6F"/>
    <w:rsid w:val="009B5A8C"/>
    <w:rsid w:val="009B6193"/>
    <w:rsid w:val="009C0404"/>
    <w:rsid w:val="009C0566"/>
    <w:rsid w:val="009C07D4"/>
    <w:rsid w:val="009C0A18"/>
    <w:rsid w:val="009C0EF8"/>
    <w:rsid w:val="009C0F46"/>
    <w:rsid w:val="009C1272"/>
    <w:rsid w:val="009C1595"/>
    <w:rsid w:val="009C1726"/>
    <w:rsid w:val="009C23A8"/>
    <w:rsid w:val="009C2AC9"/>
    <w:rsid w:val="009C2B44"/>
    <w:rsid w:val="009C2F2E"/>
    <w:rsid w:val="009C30AA"/>
    <w:rsid w:val="009C43D1"/>
    <w:rsid w:val="009C4A81"/>
    <w:rsid w:val="009C5608"/>
    <w:rsid w:val="009C59A6"/>
    <w:rsid w:val="009C59FC"/>
    <w:rsid w:val="009C5BA9"/>
    <w:rsid w:val="009C6A52"/>
    <w:rsid w:val="009C74A8"/>
    <w:rsid w:val="009D006D"/>
    <w:rsid w:val="009D068B"/>
    <w:rsid w:val="009D0A30"/>
    <w:rsid w:val="009D0AB2"/>
    <w:rsid w:val="009D10BB"/>
    <w:rsid w:val="009D11C5"/>
    <w:rsid w:val="009D1575"/>
    <w:rsid w:val="009D15DD"/>
    <w:rsid w:val="009D1A73"/>
    <w:rsid w:val="009D1EB8"/>
    <w:rsid w:val="009D2BF6"/>
    <w:rsid w:val="009D3276"/>
    <w:rsid w:val="009D3715"/>
    <w:rsid w:val="009D3EFF"/>
    <w:rsid w:val="009D444C"/>
    <w:rsid w:val="009D4525"/>
    <w:rsid w:val="009D473A"/>
    <w:rsid w:val="009D4B14"/>
    <w:rsid w:val="009D511C"/>
    <w:rsid w:val="009D5577"/>
    <w:rsid w:val="009D5952"/>
    <w:rsid w:val="009D6105"/>
    <w:rsid w:val="009D72CC"/>
    <w:rsid w:val="009E0ACE"/>
    <w:rsid w:val="009E0C19"/>
    <w:rsid w:val="009E0D69"/>
    <w:rsid w:val="009E0E79"/>
    <w:rsid w:val="009E1533"/>
    <w:rsid w:val="009E16D8"/>
    <w:rsid w:val="009E1EBE"/>
    <w:rsid w:val="009E232D"/>
    <w:rsid w:val="009E2383"/>
    <w:rsid w:val="009E2715"/>
    <w:rsid w:val="009E2785"/>
    <w:rsid w:val="009E2FA9"/>
    <w:rsid w:val="009E3804"/>
    <w:rsid w:val="009E3BB3"/>
    <w:rsid w:val="009E3FD2"/>
    <w:rsid w:val="009E453C"/>
    <w:rsid w:val="009E4ABC"/>
    <w:rsid w:val="009E530F"/>
    <w:rsid w:val="009E5870"/>
    <w:rsid w:val="009E61AC"/>
    <w:rsid w:val="009E6485"/>
    <w:rsid w:val="009E6EA5"/>
    <w:rsid w:val="009E750B"/>
    <w:rsid w:val="009E7A6A"/>
    <w:rsid w:val="009E7EFD"/>
    <w:rsid w:val="009F08F6"/>
    <w:rsid w:val="009F0CDB"/>
    <w:rsid w:val="009F0EA4"/>
    <w:rsid w:val="009F1993"/>
    <w:rsid w:val="009F2308"/>
    <w:rsid w:val="009F2A0F"/>
    <w:rsid w:val="009F2FCB"/>
    <w:rsid w:val="009F31DF"/>
    <w:rsid w:val="009F3403"/>
    <w:rsid w:val="009F39CB"/>
    <w:rsid w:val="009F3F07"/>
    <w:rsid w:val="009F599D"/>
    <w:rsid w:val="009F61AD"/>
    <w:rsid w:val="009F682B"/>
    <w:rsid w:val="009F72B9"/>
    <w:rsid w:val="009F7CDA"/>
    <w:rsid w:val="009F7CEA"/>
    <w:rsid w:val="009F7E7A"/>
    <w:rsid w:val="00A00347"/>
    <w:rsid w:val="00A00BCC"/>
    <w:rsid w:val="00A00EE5"/>
    <w:rsid w:val="00A01FB8"/>
    <w:rsid w:val="00A03489"/>
    <w:rsid w:val="00A03832"/>
    <w:rsid w:val="00A043C2"/>
    <w:rsid w:val="00A047C0"/>
    <w:rsid w:val="00A0486F"/>
    <w:rsid w:val="00A049C9"/>
    <w:rsid w:val="00A049E2"/>
    <w:rsid w:val="00A05320"/>
    <w:rsid w:val="00A054DF"/>
    <w:rsid w:val="00A061AF"/>
    <w:rsid w:val="00A061CD"/>
    <w:rsid w:val="00A06411"/>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B2B"/>
    <w:rsid w:val="00A15EB1"/>
    <w:rsid w:val="00A16C49"/>
    <w:rsid w:val="00A16FD2"/>
    <w:rsid w:val="00A17B98"/>
    <w:rsid w:val="00A17C0E"/>
    <w:rsid w:val="00A20076"/>
    <w:rsid w:val="00A200E9"/>
    <w:rsid w:val="00A201AB"/>
    <w:rsid w:val="00A211AE"/>
    <w:rsid w:val="00A216A2"/>
    <w:rsid w:val="00A219E7"/>
    <w:rsid w:val="00A2290B"/>
    <w:rsid w:val="00A229E4"/>
    <w:rsid w:val="00A23753"/>
    <w:rsid w:val="00A2417A"/>
    <w:rsid w:val="00A246C2"/>
    <w:rsid w:val="00A24A6A"/>
    <w:rsid w:val="00A26318"/>
    <w:rsid w:val="00A26D8D"/>
    <w:rsid w:val="00A275DA"/>
    <w:rsid w:val="00A27692"/>
    <w:rsid w:val="00A27A87"/>
    <w:rsid w:val="00A30186"/>
    <w:rsid w:val="00A31236"/>
    <w:rsid w:val="00A31668"/>
    <w:rsid w:val="00A31C6F"/>
    <w:rsid w:val="00A328C6"/>
    <w:rsid w:val="00A339BD"/>
    <w:rsid w:val="00A33C4A"/>
    <w:rsid w:val="00A33E24"/>
    <w:rsid w:val="00A3403E"/>
    <w:rsid w:val="00A3560F"/>
    <w:rsid w:val="00A35AE5"/>
    <w:rsid w:val="00A35D4E"/>
    <w:rsid w:val="00A35D99"/>
    <w:rsid w:val="00A35DD1"/>
    <w:rsid w:val="00A366DD"/>
    <w:rsid w:val="00A36DC1"/>
    <w:rsid w:val="00A37539"/>
    <w:rsid w:val="00A37F81"/>
    <w:rsid w:val="00A403E2"/>
    <w:rsid w:val="00A40714"/>
    <w:rsid w:val="00A40884"/>
    <w:rsid w:val="00A40F83"/>
    <w:rsid w:val="00A41B7C"/>
    <w:rsid w:val="00A423F1"/>
    <w:rsid w:val="00A42A35"/>
    <w:rsid w:val="00A42C28"/>
    <w:rsid w:val="00A43765"/>
    <w:rsid w:val="00A43A51"/>
    <w:rsid w:val="00A43B6B"/>
    <w:rsid w:val="00A43D46"/>
    <w:rsid w:val="00A44144"/>
    <w:rsid w:val="00A452E5"/>
    <w:rsid w:val="00A45C7E"/>
    <w:rsid w:val="00A46069"/>
    <w:rsid w:val="00A46AF0"/>
    <w:rsid w:val="00A4714E"/>
    <w:rsid w:val="00A47344"/>
    <w:rsid w:val="00A47775"/>
    <w:rsid w:val="00A477E6"/>
    <w:rsid w:val="00A4790E"/>
    <w:rsid w:val="00A47AA2"/>
    <w:rsid w:val="00A47C1B"/>
    <w:rsid w:val="00A50003"/>
    <w:rsid w:val="00A5053E"/>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3F4"/>
    <w:rsid w:val="00A6389A"/>
    <w:rsid w:val="00A63A09"/>
    <w:rsid w:val="00A63DC8"/>
    <w:rsid w:val="00A647A0"/>
    <w:rsid w:val="00A64818"/>
    <w:rsid w:val="00A65246"/>
    <w:rsid w:val="00A65D67"/>
    <w:rsid w:val="00A66056"/>
    <w:rsid w:val="00A66143"/>
    <w:rsid w:val="00A66CBC"/>
    <w:rsid w:val="00A66F58"/>
    <w:rsid w:val="00A6799F"/>
    <w:rsid w:val="00A7043F"/>
    <w:rsid w:val="00A70990"/>
    <w:rsid w:val="00A71EEB"/>
    <w:rsid w:val="00A725A0"/>
    <w:rsid w:val="00A726A7"/>
    <w:rsid w:val="00A72F13"/>
    <w:rsid w:val="00A73AFE"/>
    <w:rsid w:val="00A742CF"/>
    <w:rsid w:val="00A7683F"/>
    <w:rsid w:val="00A76B50"/>
    <w:rsid w:val="00A8008C"/>
    <w:rsid w:val="00A802FB"/>
    <w:rsid w:val="00A80403"/>
    <w:rsid w:val="00A809AC"/>
    <w:rsid w:val="00A80E2F"/>
    <w:rsid w:val="00A81018"/>
    <w:rsid w:val="00A8102E"/>
    <w:rsid w:val="00A81B03"/>
    <w:rsid w:val="00A8273B"/>
    <w:rsid w:val="00A841CC"/>
    <w:rsid w:val="00A844CE"/>
    <w:rsid w:val="00A84C32"/>
    <w:rsid w:val="00A84C8E"/>
    <w:rsid w:val="00A84FE2"/>
    <w:rsid w:val="00A85015"/>
    <w:rsid w:val="00A856A2"/>
    <w:rsid w:val="00A8672A"/>
    <w:rsid w:val="00A8679A"/>
    <w:rsid w:val="00A86908"/>
    <w:rsid w:val="00A869C5"/>
    <w:rsid w:val="00A869D2"/>
    <w:rsid w:val="00A86B48"/>
    <w:rsid w:val="00A8738A"/>
    <w:rsid w:val="00A878E8"/>
    <w:rsid w:val="00A90385"/>
    <w:rsid w:val="00A907AB"/>
    <w:rsid w:val="00A91A5F"/>
    <w:rsid w:val="00A91B47"/>
    <w:rsid w:val="00A91EAA"/>
    <w:rsid w:val="00A924EA"/>
    <w:rsid w:val="00A9264B"/>
    <w:rsid w:val="00A93000"/>
    <w:rsid w:val="00A941C9"/>
    <w:rsid w:val="00A942A7"/>
    <w:rsid w:val="00A943BB"/>
    <w:rsid w:val="00A958AA"/>
    <w:rsid w:val="00A95C85"/>
    <w:rsid w:val="00A95E21"/>
    <w:rsid w:val="00A9616A"/>
    <w:rsid w:val="00A96237"/>
    <w:rsid w:val="00A9627B"/>
    <w:rsid w:val="00A963A4"/>
    <w:rsid w:val="00A966A4"/>
    <w:rsid w:val="00A96DCC"/>
    <w:rsid w:val="00A97736"/>
    <w:rsid w:val="00A97DC1"/>
    <w:rsid w:val="00A97E66"/>
    <w:rsid w:val="00AA0000"/>
    <w:rsid w:val="00AA16E5"/>
    <w:rsid w:val="00AA188F"/>
    <w:rsid w:val="00AA2131"/>
    <w:rsid w:val="00AA2A8A"/>
    <w:rsid w:val="00AA2B9C"/>
    <w:rsid w:val="00AA30AF"/>
    <w:rsid w:val="00AA3C3D"/>
    <w:rsid w:val="00AA4739"/>
    <w:rsid w:val="00AA47B5"/>
    <w:rsid w:val="00AA47EA"/>
    <w:rsid w:val="00AA4B83"/>
    <w:rsid w:val="00AA4DD9"/>
    <w:rsid w:val="00AA515C"/>
    <w:rsid w:val="00AA530D"/>
    <w:rsid w:val="00AA53B0"/>
    <w:rsid w:val="00AA5B4D"/>
    <w:rsid w:val="00AA63A9"/>
    <w:rsid w:val="00AA6747"/>
    <w:rsid w:val="00AA6F19"/>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253"/>
    <w:rsid w:val="00AC0460"/>
    <w:rsid w:val="00AC0933"/>
    <w:rsid w:val="00AC0A30"/>
    <w:rsid w:val="00AC100B"/>
    <w:rsid w:val="00AC1957"/>
    <w:rsid w:val="00AC1B7C"/>
    <w:rsid w:val="00AC2192"/>
    <w:rsid w:val="00AC26D8"/>
    <w:rsid w:val="00AC2E1F"/>
    <w:rsid w:val="00AC307C"/>
    <w:rsid w:val="00AC3A4B"/>
    <w:rsid w:val="00AC3D72"/>
    <w:rsid w:val="00AC3ECC"/>
    <w:rsid w:val="00AC455A"/>
    <w:rsid w:val="00AC4597"/>
    <w:rsid w:val="00AC4734"/>
    <w:rsid w:val="00AC4756"/>
    <w:rsid w:val="00AC4B40"/>
    <w:rsid w:val="00AC60C2"/>
    <w:rsid w:val="00AC6203"/>
    <w:rsid w:val="00AC63E1"/>
    <w:rsid w:val="00AC6CC4"/>
    <w:rsid w:val="00AC6D00"/>
    <w:rsid w:val="00AC76C6"/>
    <w:rsid w:val="00AD0973"/>
    <w:rsid w:val="00AD1733"/>
    <w:rsid w:val="00AD2182"/>
    <w:rsid w:val="00AD234D"/>
    <w:rsid w:val="00AD2392"/>
    <w:rsid w:val="00AD268D"/>
    <w:rsid w:val="00AD28E5"/>
    <w:rsid w:val="00AD2959"/>
    <w:rsid w:val="00AD3599"/>
    <w:rsid w:val="00AD3749"/>
    <w:rsid w:val="00AD3C4C"/>
    <w:rsid w:val="00AD3DBC"/>
    <w:rsid w:val="00AD3F85"/>
    <w:rsid w:val="00AD4337"/>
    <w:rsid w:val="00AD4CEB"/>
    <w:rsid w:val="00AD4E2E"/>
    <w:rsid w:val="00AD51BC"/>
    <w:rsid w:val="00AD5AE6"/>
    <w:rsid w:val="00AD636A"/>
    <w:rsid w:val="00AD6723"/>
    <w:rsid w:val="00AD6AE6"/>
    <w:rsid w:val="00AD70E7"/>
    <w:rsid w:val="00AD76D9"/>
    <w:rsid w:val="00AD7CE8"/>
    <w:rsid w:val="00AD7F1F"/>
    <w:rsid w:val="00AE0151"/>
    <w:rsid w:val="00AE0473"/>
    <w:rsid w:val="00AE04A6"/>
    <w:rsid w:val="00AE0842"/>
    <w:rsid w:val="00AE1401"/>
    <w:rsid w:val="00AE33A7"/>
    <w:rsid w:val="00AE3781"/>
    <w:rsid w:val="00AE3E44"/>
    <w:rsid w:val="00AE45F9"/>
    <w:rsid w:val="00AE4917"/>
    <w:rsid w:val="00AE49C5"/>
    <w:rsid w:val="00AE4B49"/>
    <w:rsid w:val="00AE5693"/>
    <w:rsid w:val="00AE5AB9"/>
    <w:rsid w:val="00AE62D5"/>
    <w:rsid w:val="00AE75D4"/>
    <w:rsid w:val="00AE7A23"/>
    <w:rsid w:val="00AE7BCF"/>
    <w:rsid w:val="00AE7D6D"/>
    <w:rsid w:val="00AE7FAF"/>
    <w:rsid w:val="00AF00F5"/>
    <w:rsid w:val="00AF0BAD"/>
    <w:rsid w:val="00AF0D91"/>
    <w:rsid w:val="00AF0DB0"/>
    <w:rsid w:val="00AF136A"/>
    <w:rsid w:val="00AF1B15"/>
    <w:rsid w:val="00AF1C91"/>
    <w:rsid w:val="00AF1D18"/>
    <w:rsid w:val="00AF2919"/>
    <w:rsid w:val="00AF34C4"/>
    <w:rsid w:val="00AF3A7F"/>
    <w:rsid w:val="00AF42BC"/>
    <w:rsid w:val="00AF4524"/>
    <w:rsid w:val="00AF476B"/>
    <w:rsid w:val="00AF5C08"/>
    <w:rsid w:val="00AF6B7C"/>
    <w:rsid w:val="00AF78D8"/>
    <w:rsid w:val="00AF78EF"/>
    <w:rsid w:val="00AF794B"/>
    <w:rsid w:val="00B0015F"/>
    <w:rsid w:val="00B00169"/>
    <w:rsid w:val="00B0051A"/>
    <w:rsid w:val="00B00E3E"/>
    <w:rsid w:val="00B011D5"/>
    <w:rsid w:val="00B01F8B"/>
    <w:rsid w:val="00B021A5"/>
    <w:rsid w:val="00B02952"/>
    <w:rsid w:val="00B02A57"/>
    <w:rsid w:val="00B03DB7"/>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4"/>
    <w:rsid w:val="00B124DD"/>
    <w:rsid w:val="00B15372"/>
    <w:rsid w:val="00B157ED"/>
    <w:rsid w:val="00B15B4F"/>
    <w:rsid w:val="00B15EEB"/>
    <w:rsid w:val="00B16238"/>
    <w:rsid w:val="00B16515"/>
    <w:rsid w:val="00B17452"/>
    <w:rsid w:val="00B17BBF"/>
    <w:rsid w:val="00B17F46"/>
    <w:rsid w:val="00B17FC3"/>
    <w:rsid w:val="00B20519"/>
    <w:rsid w:val="00B205C7"/>
    <w:rsid w:val="00B20778"/>
    <w:rsid w:val="00B207CA"/>
    <w:rsid w:val="00B20B97"/>
    <w:rsid w:val="00B20D13"/>
    <w:rsid w:val="00B2110C"/>
    <w:rsid w:val="00B21416"/>
    <w:rsid w:val="00B2146A"/>
    <w:rsid w:val="00B21C5C"/>
    <w:rsid w:val="00B22112"/>
    <w:rsid w:val="00B22C00"/>
    <w:rsid w:val="00B2361F"/>
    <w:rsid w:val="00B24D90"/>
    <w:rsid w:val="00B25805"/>
    <w:rsid w:val="00B26364"/>
    <w:rsid w:val="00B2692B"/>
    <w:rsid w:val="00B2718B"/>
    <w:rsid w:val="00B30319"/>
    <w:rsid w:val="00B3040A"/>
    <w:rsid w:val="00B305D3"/>
    <w:rsid w:val="00B3189D"/>
    <w:rsid w:val="00B318CE"/>
    <w:rsid w:val="00B31C09"/>
    <w:rsid w:val="00B33EEE"/>
    <w:rsid w:val="00B348D8"/>
    <w:rsid w:val="00B34B07"/>
    <w:rsid w:val="00B350FD"/>
    <w:rsid w:val="00B3524B"/>
    <w:rsid w:val="00B352B3"/>
    <w:rsid w:val="00B35ECD"/>
    <w:rsid w:val="00B360E8"/>
    <w:rsid w:val="00B361A1"/>
    <w:rsid w:val="00B40221"/>
    <w:rsid w:val="00B40612"/>
    <w:rsid w:val="00B41CCA"/>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26"/>
    <w:rsid w:val="00B5292B"/>
    <w:rsid w:val="00B532CC"/>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A20"/>
    <w:rsid w:val="00B62F2F"/>
    <w:rsid w:val="00B63155"/>
    <w:rsid w:val="00B6341B"/>
    <w:rsid w:val="00B636A7"/>
    <w:rsid w:val="00B637F9"/>
    <w:rsid w:val="00B63974"/>
    <w:rsid w:val="00B63977"/>
    <w:rsid w:val="00B63D30"/>
    <w:rsid w:val="00B63F1C"/>
    <w:rsid w:val="00B641A1"/>
    <w:rsid w:val="00B64F5A"/>
    <w:rsid w:val="00B65097"/>
    <w:rsid w:val="00B65800"/>
    <w:rsid w:val="00B65F8D"/>
    <w:rsid w:val="00B661D7"/>
    <w:rsid w:val="00B66398"/>
    <w:rsid w:val="00B6656D"/>
    <w:rsid w:val="00B666B4"/>
    <w:rsid w:val="00B66758"/>
    <w:rsid w:val="00B67473"/>
    <w:rsid w:val="00B67FFA"/>
    <w:rsid w:val="00B70054"/>
    <w:rsid w:val="00B7006B"/>
    <w:rsid w:val="00B70382"/>
    <w:rsid w:val="00B708EF"/>
    <w:rsid w:val="00B714BA"/>
    <w:rsid w:val="00B71596"/>
    <w:rsid w:val="00B73208"/>
    <w:rsid w:val="00B735DC"/>
    <w:rsid w:val="00B73918"/>
    <w:rsid w:val="00B73C63"/>
    <w:rsid w:val="00B74726"/>
    <w:rsid w:val="00B74739"/>
    <w:rsid w:val="00B74E3D"/>
    <w:rsid w:val="00B753D1"/>
    <w:rsid w:val="00B756CE"/>
    <w:rsid w:val="00B76BCF"/>
    <w:rsid w:val="00B76DC8"/>
    <w:rsid w:val="00B772E7"/>
    <w:rsid w:val="00B772EB"/>
    <w:rsid w:val="00B77BB8"/>
    <w:rsid w:val="00B77D57"/>
    <w:rsid w:val="00B80058"/>
    <w:rsid w:val="00B81715"/>
    <w:rsid w:val="00B8242B"/>
    <w:rsid w:val="00B826CA"/>
    <w:rsid w:val="00B82A9E"/>
    <w:rsid w:val="00B832FB"/>
    <w:rsid w:val="00B83455"/>
    <w:rsid w:val="00B83D06"/>
    <w:rsid w:val="00B844E8"/>
    <w:rsid w:val="00B84CE9"/>
    <w:rsid w:val="00B84FB3"/>
    <w:rsid w:val="00B85A70"/>
    <w:rsid w:val="00B876EE"/>
    <w:rsid w:val="00B87791"/>
    <w:rsid w:val="00B87C51"/>
    <w:rsid w:val="00B9029D"/>
    <w:rsid w:val="00B90809"/>
    <w:rsid w:val="00B912FE"/>
    <w:rsid w:val="00B91B6F"/>
    <w:rsid w:val="00B91DB0"/>
    <w:rsid w:val="00B922BC"/>
    <w:rsid w:val="00B92315"/>
    <w:rsid w:val="00B92345"/>
    <w:rsid w:val="00B925F3"/>
    <w:rsid w:val="00B9272C"/>
    <w:rsid w:val="00B93037"/>
    <w:rsid w:val="00B936F0"/>
    <w:rsid w:val="00B94390"/>
    <w:rsid w:val="00B947D1"/>
    <w:rsid w:val="00B94B98"/>
    <w:rsid w:val="00B94CAC"/>
    <w:rsid w:val="00B95897"/>
    <w:rsid w:val="00B9589C"/>
    <w:rsid w:val="00B96285"/>
    <w:rsid w:val="00B96C04"/>
    <w:rsid w:val="00B96E28"/>
    <w:rsid w:val="00B97D61"/>
    <w:rsid w:val="00B97DDE"/>
    <w:rsid w:val="00BA042C"/>
    <w:rsid w:val="00BA06B3"/>
    <w:rsid w:val="00BA273B"/>
    <w:rsid w:val="00BA32BA"/>
    <w:rsid w:val="00BA32CA"/>
    <w:rsid w:val="00BA3F26"/>
    <w:rsid w:val="00BA43E0"/>
    <w:rsid w:val="00BA44EB"/>
    <w:rsid w:val="00BA453C"/>
    <w:rsid w:val="00BA4765"/>
    <w:rsid w:val="00BA477A"/>
    <w:rsid w:val="00BA4B18"/>
    <w:rsid w:val="00BA58DF"/>
    <w:rsid w:val="00BA5A59"/>
    <w:rsid w:val="00BA5DC2"/>
    <w:rsid w:val="00BA607F"/>
    <w:rsid w:val="00BA6C7C"/>
    <w:rsid w:val="00BA7016"/>
    <w:rsid w:val="00BA70A0"/>
    <w:rsid w:val="00BA76D0"/>
    <w:rsid w:val="00BA787B"/>
    <w:rsid w:val="00BB0401"/>
    <w:rsid w:val="00BB05B4"/>
    <w:rsid w:val="00BB15BD"/>
    <w:rsid w:val="00BB20BB"/>
    <w:rsid w:val="00BB20F2"/>
    <w:rsid w:val="00BB211D"/>
    <w:rsid w:val="00BB2212"/>
    <w:rsid w:val="00BB2A22"/>
    <w:rsid w:val="00BB3409"/>
    <w:rsid w:val="00BB5178"/>
    <w:rsid w:val="00BB5A41"/>
    <w:rsid w:val="00BB67AE"/>
    <w:rsid w:val="00BB6C5F"/>
    <w:rsid w:val="00BB6E85"/>
    <w:rsid w:val="00BB728B"/>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4AFE"/>
    <w:rsid w:val="00BC5869"/>
    <w:rsid w:val="00BC5ECB"/>
    <w:rsid w:val="00BC6099"/>
    <w:rsid w:val="00BC62F7"/>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73E6"/>
    <w:rsid w:val="00BD7CCC"/>
    <w:rsid w:val="00BE0446"/>
    <w:rsid w:val="00BE21A9"/>
    <w:rsid w:val="00BE2592"/>
    <w:rsid w:val="00BE263E"/>
    <w:rsid w:val="00BE2C35"/>
    <w:rsid w:val="00BE3045"/>
    <w:rsid w:val="00BE3611"/>
    <w:rsid w:val="00BE37BD"/>
    <w:rsid w:val="00BE3917"/>
    <w:rsid w:val="00BE3953"/>
    <w:rsid w:val="00BE3F11"/>
    <w:rsid w:val="00BE438D"/>
    <w:rsid w:val="00BE4675"/>
    <w:rsid w:val="00BE552A"/>
    <w:rsid w:val="00BE5851"/>
    <w:rsid w:val="00BE5916"/>
    <w:rsid w:val="00BE603A"/>
    <w:rsid w:val="00BE6CB3"/>
    <w:rsid w:val="00BE6CCE"/>
    <w:rsid w:val="00BE6DCE"/>
    <w:rsid w:val="00BE7DBE"/>
    <w:rsid w:val="00BF099D"/>
    <w:rsid w:val="00BF0CC9"/>
    <w:rsid w:val="00BF128A"/>
    <w:rsid w:val="00BF15A0"/>
    <w:rsid w:val="00BF17F7"/>
    <w:rsid w:val="00BF1948"/>
    <w:rsid w:val="00BF1B10"/>
    <w:rsid w:val="00BF2436"/>
    <w:rsid w:val="00BF26B6"/>
    <w:rsid w:val="00BF2C8B"/>
    <w:rsid w:val="00BF321B"/>
    <w:rsid w:val="00BF36A4"/>
    <w:rsid w:val="00BF3773"/>
    <w:rsid w:val="00BF3E14"/>
    <w:rsid w:val="00BF3F57"/>
    <w:rsid w:val="00BF4644"/>
    <w:rsid w:val="00BF4B97"/>
    <w:rsid w:val="00BF5030"/>
    <w:rsid w:val="00BF6269"/>
    <w:rsid w:val="00BF63AA"/>
    <w:rsid w:val="00BF64C7"/>
    <w:rsid w:val="00BF6B2F"/>
    <w:rsid w:val="00BF6C32"/>
    <w:rsid w:val="00C00D18"/>
    <w:rsid w:val="00C00D63"/>
    <w:rsid w:val="00C00D9F"/>
    <w:rsid w:val="00C0171D"/>
    <w:rsid w:val="00C01AC1"/>
    <w:rsid w:val="00C022B3"/>
    <w:rsid w:val="00C02D9F"/>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1574"/>
    <w:rsid w:val="00C21A09"/>
    <w:rsid w:val="00C22BC8"/>
    <w:rsid w:val="00C2309E"/>
    <w:rsid w:val="00C237EF"/>
    <w:rsid w:val="00C237F5"/>
    <w:rsid w:val="00C23A85"/>
    <w:rsid w:val="00C23AB3"/>
    <w:rsid w:val="00C24241"/>
    <w:rsid w:val="00C24516"/>
    <w:rsid w:val="00C247D2"/>
    <w:rsid w:val="00C24A70"/>
    <w:rsid w:val="00C26BC4"/>
    <w:rsid w:val="00C26C34"/>
    <w:rsid w:val="00C27C76"/>
    <w:rsid w:val="00C27E84"/>
    <w:rsid w:val="00C317AA"/>
    <w:rsid w:val="00C31FE9"/>
    <w:rsid w:val="00C323D0"/>
    <w:rsid w:val="00C325C5"/>
    <w:rsid w:val="00C328F2"/>
    <w:rsid w:val="00C3355A"/>
    <w:rsid w:val="00C34A7D"/>
    <w:rsid w:val="00C34B1A"/>
    <w:rsid w:val="00C35441"/>
    <w:rsid w:val="00C3596F"/>
    <w:rsid w:val="00C36167"/>
    <w:rsid w:val="00C36247"/>
    <w:rsid w:val="00C363DB"/>
    <w:rsid w:val="00C3671A"/>
    <w:rsid w:val="00C36D69"/>
    <w:rsid w:val="00C370EF"/>
    <w:rsid w:val="00C373F2"/>
    <w:rsid w:val="00C37716"/>
    <w:rsid w:val="00C40424"/>
    <w:rsid w:val="00C410E5"/>
    <w:rsid w:val="00C41387"/>
    <w:rsid w:val="00C4276C"/>
    <w:rsid w:val="00C4329D"/>
    <w:rsid w:val="00C43374"/>
    <w:rsid w:val="00C43B2E"/>
    <w:rsid w:val="00C447B4"/>
    <w:rsid w:val="00C44BC0"/>
    <w:rsid w:val="00C456EA"/>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709A"/>
    <w:rsid w:val="00C57231"/>
    <w:rsid w:val="00C575D0"/>
    <w:rsid w:val="00C57611"/>
    <w:rsid w:val="00C5762D"/>
    <w:rsid w:val="00C57CDB"/>
    <w:rsid w:val="00C606D4"/>
    <w:rsid w:val="00C60A9B"/>
    <w:rsid w:val="00C60BFF"/>
    <w:rsid w:val="00C60F8E"/>
    <w:rsid w:val="00C6108B"/>
    <w:rsid w:val="00C61703"/>
    <w:rsid w:val="00C634A7"/>
    <w:rsid w:val="00C63661"/>
    <w:rsid w:val="00C64254"/>
    <w:rsid w:val="00C64C4E"/>
    <w:rsid w:val="00C64EE6"/>
    <w:rsid w:val="00C65239"/>
    <w:rsid w:val="00C66B2F"/>
    <w:rsid w:val="00C67911"/>
    <w:rsid w:val="00C704E9"/>
    <w:rsid w:val="00C71559"/>
    <w:rsid w:val="00C71B1C"/>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543"/>
    <w:rsid w:val="00C80C9F"/>
    <w:rsid w:val="00C80D03"/>
    <w:rsid w:val="00C80D37"/>
    <w:rsid w:val="00C811D4"/>
    <w:rsid w:val="00C81346"/>
    <w:rsid w:val="00C8151A"/>
    <w:rsid w:val="00C815E9"/>
    <w:rsid w:val="00C816E8"/>
    <w:rsid w:val="00C81770"/>
    <w:rsid w:val="00C81C99"/>
    <w:rsid w:val="00C81E51"/>
    <w:rsid w:val="00C82355"/>
    <w:rsid w:val="00C824CE"/>
    <w:rsid w:val="00C82609"/>
    <w:rsid w:val="00C82804"/>
    <w:rsid w:val="00C84B1D"/>
    <w:rsid w:val="00C85C0F"/>
    <w:rsid w:val="00C86257"/>
    <w:rsid w:val="00C8627D"/>
    <w:rsid w:val="00C864B2"/>
    <w:rsid w:val="00C866FA"/>
    <w:rsid w:val="00C86E49"/>
    <w:rsid w:val="00C87775"/>
    <w:rsid w:val="00C87821"/>
    <w:rsid w:val="00C8795F"/>
    <w:rsid w:val="00C87FF6"/>
    <w:rsid w:val="00C904C6"/>
    <w:rsid w:val="00C90A1E"/>
    <w:rsid w:val="00C90BF4"/>
    <w:rsid w:val="00C91DF9"/>
    <w:rsid w:val="00C92726"/>
    <w:rsid w:val="00C934EE"/>
    <w:rsid w:val="00C9365B"/>
    <w:rsid w:val="00C93A8A"/>
    <w:rsid w:val="00C94343"/>
    <w:rsid w:val="00C94642"/>
    <w:rsid w:val="00C94AEE"/>
    <w:rsid w:val="00C95FF7"/>
    <w:rsid w:val="00C96494"/>
    <w:rsid w:val="00C96AF0"/>
    <w:rsid w:val="00C96D00"/>
    <w:rsid w:val="00C97264"/>
    <w:rsid w:val="00C975ED"/>
    <w:rsid w:val="00C97A3C"/>
    <w:rsid w:val="00CA1130"/>
    <w:rsid w:val="00CA12D4"/>
    <w:rsid w:val="00CA1F8F"/>
    <w:rsid w:val="00CA2552"/>
    <w:rsid w:val="00CA2591"/>
    <w:rsid w:val="00CA27EC"/>
    <w:rsid w:val="00CA3A31"/>
    <w:rsid w:val="00CA4A70"/>
    <w:rsid w:val="00CA4B0B"/>
    <w:rsid w:val="00CA4FB5"/>
    <w:rsid w:val="00CA5485"/>
    <w:rsid w:val="00CA564F"/>
    <w:rsid w:val="00CA57B4"/>
    <w:rsid w:val="00CA6000"/>
    <w:rsid w:val="00CA6092"/>
    <w:rsid w:val="00CA6443"/>
    <w:rsid w:val="00CA6689"/>
    <w:rsid w:val="00CA6A17"/>
    <w:rsid w:val="00CA74E3"/>
    <w:rsid w:val="00CA7699"/>
    <w:rsid w:val="00CB147A"/>
    <w:rsid w:val="00CB1E1B"/>
    <w:rsid w:val="00CB1F42"/>
    <w:rsid w:val="00CB285C"/>
    <w:rsid w:val="00CB2FB6"/>
    <w:rsid w:val="00CB3B01"/>
    <w:rsid w:val="00CB3D53"/>
    <w:rsid w:val="00CB41F3"/>
    <w:rsid w:val="00CB4E2B"/>
    <w:rsid w:val="00CB4E7D"/>
    <w:rsid w:val="00CB58E2"/>
    <w:rsid w:val="00CB5A63"/>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99A"/>
    <w:rsid w:val="00CC4FB4"/>
    <w:rsid w:val="00CC5C57"/>
    <w:rsid w:val="00CC6070"/>
    <w:rsid w:val="00CC623E"/>
    <w:rsid w:val="00CC648A"/>
    <w:rsid w:val="00CC69D6"/>
    <w:rsid w:val="00CC76CE"/>
    <w:rsid w:val="00CC7854"/>
    <w:rsid w:val="00CD0ABD"/>
    <w:rsid w:val="00CD0D56"/>
    <w:rsid w:val="00CD0EC6"/>
    <w:rsid w:val="00CD1224"/>
    <w:rsid w:val="00CD1395"/>
    <w:rsid w:val="00CD168A"/>
    <w:rsid w:val="00CD1869"/>
    <w:rsid w:val="00CD259C"/>
    <w:rsid w:val="00CD416D"/>
    <w:rsid w:val="00CD4C78"/>
    <w:rsid w:val="00CD5474"/>
    <w:rsid w:val="00CD5A14"/>
    <w:rsid w:val="00CD5BF0"/>
    <w:rsid w:val="00CD63DC"/>
    <w:rsid w:val="00CD673F"/>
    <w:rsid w:val="00CD7AFC"/>
    <w:rsid w:val="00CE07BB"/>
    <w:rsid w:val="00CE09AE"/>
    <w:rsid w:val="00CE14D2"/>
    <w:rsid w:val="00CE1C87"/>
    <w:rsid w:val="00CE2137"/>
    <w:rsid w:val="00CE38C4"/>
    <w:rsid w:val="00CE3B09"/>
    <w:rsid w:val="00CE3DDC"/>
    <w:rsid w:val="00CE3F65"/>
    <w:rsid w:val="00CE3FFA"/>
    <w:rsid w:val="00CE4846"/>
    <w:rsid w:val="00CE4BAA"/>
    <w:rsid w:val="00CE5E93"/>
    <w:rsid w:val="00CE630D"/>
    <w:rsid w:val="00CE63EE"/>
    <w:rsid w:val="00CE695B"/>
    <w:rsid w:val="00CE69CE"/>
    <w:rsid w:val="00CE7EE1"/>
    <w:rsid w:val="00CE7EFF"/>
    <w:rsid w:val="00CF002C"/>
    <w:rsid w:val="00CF0428"/>
    <w:rsid w:val="00CF1030"/>
    <w:rsid w:val="00CF1344"/>
    <w:rsid w:val="00CF16FB"/>
    <w:rsid w:val="00CF1A4C"/>
    <w:rsid w:val="00CF2220"/>
    <w:rsid w:val="00CF2295"/>
    <w:rsid w:val="00CF28F3"/>
    <w:rsid w:val="00CF290D"/>
    <w:rsid w:val="00CF2A3D"/>
    <w:rsid w:val="00CF3971"/>
    <w:rsid w:val="00CF3BDE"/>
    <w:rsid w:val="00CF3F1A"/>
    <w:rsid w:val="00CF47B9"/>
    <w:rsid w:val="00CF5899"/>
    <w:rsid w:val="00CF6654"/>
    <w:rsid w:val="00CF6A5B"/>
    <w:rsid w:val="00CF6F3F"/>
    <w:rsid w:val="00CF6F66"/>
    <w:rsid w:val="00CF72B2"/>
    <w:rsid w:val="00CF754C"/>
    <w:rsid w:val="00CF7E12"/>
    <w:rsid w:val="00D00717"/>
    <w:rsid w:val="00D00DCF"/>
    <w:rsid w:val="00D01500"/>
    <w:rsid w:val="00D020F4"/>
    <w:rsid w:val="00D02592"/>
    <w:rsid w:val="00D02627"/>
    <w:rsid w:val="00D03344"/>
    <w:rsid w:val="00D03975"/>
    <w:rsid w:val="00D03B0C"/>
    <w:rsid w:val="00D04391"/>
    <w:rsid w:val="00D04C4C"/>
    <w:rsid w:val="00D04D27"/>
    <w:rsid w:val="00D05286"/>
    <w:rsid w:val="00D05B09"/>
    <w:rsid w:val="00D05F32"/>
    <w:rsid w:val="00D0627F"/>
    <w:rsid w:val="00D06596"/>
    <w:rsid w:val="00D06AD0"/>
    <w:rsid w:val="00D06D66"/>
    <w:rsid w:val="00D06E9F"/>
    <w:rsid w:val="00D073FD"/>
    <w:rsid w:val="00D07ABE"/>
    <w:rsid w:val="00D07CEE"/>
    <w:rsid w:val="00D07D25"/>
    <w:rsid w:val="00D10338"/>
    <w:rsid w:val="00D103B6"/>
    <w:rsid w:val="00D103C0"/>
    <w:rsid w:val="00D10977"/>
    <w:rsid w:val="00D10F21"/>
    <w:rsid w:val="00D11539"/>
    <w:rsid w:val="00D118A8"/>
    <w:rsid w:val="00D12474"/>
    <w:rsid w:val="00D124AC"/>
    <w:rsid w:val="00D12CD5"/>
    <w:rsid w:val="00D12DEE"/>
    <w:rsid w:val="00D132EA"/>
    <w:rsid w:val="00D134E7"/>
    <w:rsid w:val="00D1367A"/>
    <w:rsid w:val="00D13972"/>
    <w:rsid w:val="00D143AB"/>
    <w:rsid w:val="00D150CF"/>
    <w:rsid w:val="00D152E1"/>
    <w:rsid w:val="00D1531F"/>
    <w:rsid w:val="00D15A47"/>
    <w:rsid w:val="00D15DEC"/>
    <w:rsid w:val="00D169E3"/>
    <w:rsid w:val="00D16BB1"/>
    <w:rsid w:val="00D16D15"/>
    <w:rsid w:val="00D16E1C"/>
    <w:rsid w:val="00D175C9"/>
    <w:rsid w:val="00D17833"/>
    <w:rsid w:val="00D2019A"/>
    <w:rsid w:val="00D202C0"/>
    <w:rsid w:val="00D203FB"/>
    <w:rsid w:val="00D22258"/>
    <w:rsid w:val="00D22352"/>
    <w:rsid w:val="00D225E8"/>
    <w:rsid w:val="00D22964"/>
    <w:rsid w:val="00D22FE5"/>
    <w:rsid w:val="00D23550"/>
    <w:rsid w:val="00D23768"/>
    <w:rsid w:val="00D24791"/>
    <w:rsid w:val="00D2498A"/>
    <w:rsid w:val="00D25B23"/>
    <w:rsid w:val="00D26450"/>
    <w:rsid w:val="00D2694A"/>
    <w:rsid w:val="00D277CF"/>
    <w:rsid w:val="00D27B4F"/>
    <w:rsid w:val="00D3003A"/>
    <w:rsid w:val="00D30761"/>
    <w:rsid w:val="00D307A6"/>
    <w:rsid w:val="00D30A2F"/>
    <w:rsid w:val="00D312F2"/>
    <w:rsid w:val="00D316E3"/>
    <w:rsid w:val="00D319DC"/>
    <w:rsid w:val="00D329E8"/>
    <w:rsid w:val="00D32D79"/>
    <w:rsid w:val="00D32EFC"/>
    <w:rsid w:val="00D33562"/>
    <w:rsid w:val="00D33929"/>
    <w:rsid w:val="00D33C85"/>
    <w:rsid w:val="00D33F81"/>
    <w:rsid w:val="00D351F3"/>
    <w:rsid w:val="00D36B0F"/>
    <w:rsid w:val="00D36C35"/>
    <w:rsid w:val="00D36D37"/>
    <w:rsid w:val="00D37107"/>
    <w:rsid w:val="00D37162"/>
    <w:rsid w:val="00D3732C"/>
    <w:rsid w:val="00D3754E"/>
    <w:rsid w:val="00D37B0B"/>
    <w:rsid w:val="00D37F44"/>
    <w:rsid w:val="00D37FD0"/>
    <w:rsid w:val="00D40387"/>
    <w:rsid w:val="00D4096A"/>
    <w:rsid w:val="00D41C47"/>
    <w:rsid w:val="00D41CF1"/>
    <w:rsid w:val="00D42073"/>
    <w:rsid w:val="00D42258"/>
    <w:rsid w:val="00D43995"/>
    <w:rsid w:val="00D43EE3"/>
    <w:rsid w:val="00D44748"/>
    <w:rsid w:val="00D44888"/>
    <w:rsid w:val="00D44A8F"/>
    <w:rsid w:val="00D44D35"/>
    <w:rsid w:val="00D44FF2"/>
    <w:rsid w:val="00D45D2D"/>
    <w:rsid w:val="00D461AF"/>
    <w:rsid w:val="00D472B8"/>
    <w:rsid w:val="00D47475"/>
    <w:rsid w:val="00D476C0"/>
    <w:rsid w:val="00D50927"/>
    <w:rsid w:val="00D50C11"/>
    <w:rsid w:val="00D528F4"/>
    <w:rsid w:val="00D52AAA"/>
    <w:rsid w:val="00D52DE3"/>
    <w:rsid w:val="00D53033"/>
    <w:rsid w:val="00D53161"/>
    <w:rsid w:val="00D53A8F"/>
    <w:rsid w:val="00D5432B"/>
    <w:rsid w:val="00D544EE"/>
    <w:rsid w:val="00D54773"/>
    <w:rsid w:val="00D548D6"/>
    <w:rsid w:val="00D5494D"/>
    <w:rsid w:val="00D54BC4"/>
    <w:rsid w:val="00D564F4"/>
    <w:rsid w:val="00D5671B"/>
    <w:rsid w:val="00D567F3"/>
    <w:rsid w:val="00D56B0B"/>
    <w:rsid w:val="00D57377"/>
    <w:rsid w:val="00D574CA"/>
    <w:rsid w:val="00D57819"/>
    <w:rsid w:val="00D57ED8"/>
    <w:rsid w:val="00D60332"/>
    <w:rsid w:val="00D6072C"/>
    <w:rsid w:val="00D60767"/>
    <w:rsid w:val="00D60E49"/>
    <w:rsid w:val="00D618A3"/>
    <w:rsid w:val="00D62195"/>
    <w:rsid w:val="00D6235C"/>
    <w:rsid w:val="00D62544"/>
    <w:rsid w:val="00D62858"/>
    <w:rsid w:val="00D63042"/>
    <w:rsid w:val="00D645B8"/>
    <w:rsid w:val="00D646BD"/>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583"/>
    <w:rsid w:val="00D71DA4"/>
    <w:rsid w:val="00D723B8"/>
    <w:rsid w:val="00D72906"/>
    <w:rsid w:val="00D72BC8"/>
    <w:rsid w:val="00D72BCE"/>
    <w:rsid w:val="00D72CB6"/>
    <w:rsid w:val="00D731B6"/>
    <w:rsid w:val="00D731BD"/>
    <w:rsid w:val="00D736E5"/>
    <w:rsid w:val="00D73ACF"/>
    <w:rsid w:val="00D73B54"/>
    <w:rsid w:val="00D73E07"/>
    <w:rsid w:val="00D74817"/>
    <w:rsid w:val="00D74A52"/>
    <w:rsid w:val="00D74DE9"/>
    <w:rsid w:val="00D75938"/>
    <w:rsid w:val="00D75E45"/>
    <w:rsid w:val="00D77021"/>
    <w:rsid w:val="00D7707D"/>
    <w:rsid w:val="00D77B5F"/>
    <w:rsid w:val="00D77C55"/>
    <w:rsid w:val="00D77DA4"/>
    <w:rsid w:val="00D77DFF"/>
    <w:rsid w:val="00D77E65"/>
    <w:rsid w:val="00D80BB9"/>
    <w:rsid w:val="00D80D24"/>
    <w:rsid w:val="00D80EBD"/>
    <w:rsid w:val="00D80F71"/>
    <w:rsid w:val="00D81A8A"/>
    <w:rsid w:val="00D81C96"/>
    <w:rsid w:val="00D826B4"/>
    <w:rsid w:val="00D8390C"/>
    <w:rsid w:val="00D84566"/>
    <w:rsid w:val="00D84EE9"/>
    <w:rsid w:val="00D86542"/>
    <w:rsid w:val="00D87A50"/>
    <w:rsid w:val="00D87E63"/>
    <w:rsid w:val="00D87EED"/>
    <w:rsid w:val="00D900A7"/>
    <w:rsid w:val="00D90165"/>
    <w:rsid w:val="00D91A29"/>
    <w:rsid w:val="00D91B1D"/>
    <w:rsid w:val="00D922A5"/>
    <w:rsid w:val="00D924EC"/>
    <w:rsid w:val="00D92951"/>
    <w:rsid w:val="00D92963"/>
    <w:rsid w:val="00D92D94"/>
    <w:rsid w:val="00D92F9C"/>
    <w:rsid w:val="00D93481"/>
    <w:rsid w:val="00D93788"/>
    <w:rsid w:val="00D94070"/>
    <w:rsid w:val="00D9485C"/>
    <w:rsid w:val="00D94B05"/>
    <w:rsid w:val="00D959F0"/>
    <w:rsid w:val="00D9667F"/>
    <w:rsid w:val="00D979A7"/>
    <w:rsid w:val="00D97DF1"/>
    <w:rsid w:val="00D97F7D"/>
    <w:rsid w:val="00DA0303"/>
    <w:rsid w:val="00DA06C8"/>
    <w:rsid w:val="00DA0B84"/>
    <w:rsid w:val="00DA122F"/>
    <w:rsid w:val="00DA1BD6"/>
    <w:rsid w:val="00DA2568"/>
    <w:rsid w:val="00DA25B2"/>
    <w:rsid w:val="00DA2763"/>
    <w:rsid w:val="00DA3576"/>
    <w:rsid w:val="00DA3A26"/>
    <w:rsid w:val="00DA3D06"/>
    <w:rsid w:val="00DA3D0C"/>
    <w:rsid w:val="00DA3EDB"/>
    <w:rsid w:val="00DA519C"/>
    <w:rsid w:val="00DA63CC"/>
    <w:rsid w:val="00DA6B12"/>
    <w:rsid w:val="00DA6DF3"/>
    <w:rsid w:val="00DA72BB"/>
    <w:rsid w:val="00DA7631"/>
    <w:rsid w:val="00DA777D"/>
    <w:rsid w:val="00DA7F0D"/>
    <w:rsid w:val="00DB08E3"/>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C02D7"/>
    <w:rsid w:val="00DC0C7A"/>
    <w:rsid w:val="00DC0C81"/>
    <w:rsid w:val="00DC0CA2"/>
    <w:rsid w:val="00DC176F"/>
    <w:rsid w:val="00DC1C04"/>
    <w:rsid w:val="00DC1CF2"/>
    <w:rsid w:val="00DC2218"/>
    <w:rsid w:val="00DC2348"/>
    <w:rsid w:val="00DC2748"/>
    <w:rsid w:val="00DC2B1D"/>
    <w:rsid w:val="00DC3EDD"/>
    <w:rsid w:val="00DC40E8"/>
    <w:rsid w:val="00DC49FD"/>
    <w:rsid w:val="00DC4D73"/>
    <w:rsid w:val="00DC4FB7"/>
    <w:rsid w:val="00DC5242"/>
    <w:rsid w:val="00DC6045"/>
    <w:rsid w:val="00DC6D66"/>
    <w:rsid w:val="00DC70F5"/>
    <w:rsid w:val="00DC7270"/>
    <w:rsid w:val="00DC7682"/>
    <w:rsid w:val="00DC77AA"/>
    <w:rsid w:val="00DC7941"/>
    <w:rsid w:val="00DD0A5D"/>
    <w:rsid w:val="00DD0B1F"/>
    <w:rsid w:val="00DD1BE2"/>
    <w:rsid w:val="00DD26D5"/>
    <w:rsid w:val="00DD273B"/>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1517"/>
    <w:rsid w:val="00DE154F"/>
    <w:rsid w:val="00DE157B"/>
    <w:rsid w:val="00DE157E"/>
    <w:rsid w:val="00DE1D7D"/>
    <w:rsid w:val="00DE29A7"/>
    <w:rsid w:val="00DE2C77"/>
    <w:rsid w:val="00DE2E09"/>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2690"/>
    <w:rsid w:val="00DF2C7D"/>
    <w:rsid w:val="00DF2D52"/>
    <w:rsid w:val="00DF3527"/>
    <w:rsid w:val="00DF3B36"/>
    <w:rsid w:val="00DF3E12"/>
    <w:rsid w:val="00DF3E35"/>
    <w:rsid w:val="00DF3E78"/>
    <w:rsid w:val="00DF4754"/>
    <w:rsid w:val="00DF4A7D"/>
    <w:rsid w:val="00DF4ED0"/>
    <w:rsid w:val="00DF622B"/>
    <w:rsid w:val="00DF6766"/>
    <w:rsid w:val="00DF69A3"/>
    <w:rsid w:val="00DF6CC2"/>
    <w:rsid w:val="00DF7619"/>
    <w:rsid w:val="00DF76AA"/>
    <w:rsid w:val="00DF7A1B"/>
    <w:rsid w:val="00DF7A81"/>
    <w:rsid w:val="00DF7BD1"/>
    <w:rsid w:val="00DF7F91"/>
    <w:rsid w:val="00E006E4"/>
    <w:rsid w:val="00E01E9F"/>
    <w:rsid w:val="00E02527"/>
    <w:rsid w:val="00E02660"/>
    <w:rsid w:val="00E02800"/>
    <w:rsid w:val="00E02AAD"/>
    <w:rsid w:val="00E02D4E"/>
    <w:rsid w:val="00E02E88"/>
    <w:rsid w:val="00E02F34"/>
    <w:rsid w:val="00E031A0"/>
    <w:rsid w:val="00E03A4B"/>
    <w:rsid w:val="00E03C85"/>
    <w:rsid w:val="00E04621"/>
    <w:rsid w:val="00E05076"/>
    <w:rsid w:val="00E0518B"/>
    <w:rsid w:val="00E051FD"/>
    <w:rsid w:val="00E05384"/>
    <w:rsid w:val="00E0607C"/>
    <w:rsid w:val="00E0769B"/>
    <w:rsid w:val="00E07A41"/>
    <w:rsid w:val="00E07E20"/>
    <w:rsid w:val="00E07E4A"/>
    <w:rsid w:val="00E10122"/>
    <w:rsid w:val="00E10DEB"/>
    <w:rsid w:val="00E11083"/>
    <w:rsid w:val="00E11383"/>
    <w:rsid w:val="00E115DF"/>
    <w:rsid w:val="00E11C34"/>
    <w:rsid w:val="00E13273"/>
    <w:rsid w:val="00E14AFB"/>
    <w:rsid w:val="00E15583"/>
    <w:rsid w:val="00E15B24"/>
    <w:rsid w:val="00E16289"/>
    <w:rsid w:val="00E16539"/>
    <w:rsid w:val="00E16650"/>
    <w:rsid w:val="00E16BBA"/>
    <w:rsid w:val="00E17859"/>
    <w:rsid w:val="00E17EEA"/>
    <w:rsid w:val="00E17F76"/>
    <w:rsid w:val="00E2085C"/>
    <w:rsid w:val="00E20963"/>
    <w:rsid w:val="00E20A2F"/>
    <w:rsid w:val="00E20E6F"/>
    <w:rsid w:val="00E215AC"/>
    <w:rsid w:val="00E235B4"/>
    <w:rsid w:val="00E244E0"/>
    <w:rsid w:val="00E245D5"/>
    <w:rsid w:val="00E248BF"/>
    <w:rsid w:val="00E24E05"/>
    <w:rsid w:val="00E26513"/>
    <w:rsid w:val="00E275C5"/>
    <w:rsid w:val="00E305D8"/>
    <w:rsid w:val="00E307A0"/>
    <w:rsid w:val="00E3116F"/>
    <w:rsid w:val="00E31296"/>
    <w:rsid w:val="00E313AE"/>
    <w:rsid w:val="00E3176D"/>
    <w:rsid w:val="00E31C35"/>
    <w:rsid w:val="00E32CD5"/>
    <w:rsid w:val="00E32F46"/>
    <w:rsid w:val="00E332E8"/>
    <w:rsid w:val="00E337D4"/>
    <w:rsid w:val="00E339B3"/>
    <w:rsid w:val="00E33B8F"/>
    <w:rsid w:val="00E341B7"/>
    <w:rsid w:val="00E34E4E"/>
    <w:rsid w:val="00E36A31"/>
    <w:rsid w:val="00E371B3"/>
    <w:rsid w:val="00E40624"/>
    <w:rsid w:val="00E408BF"/>
    <w:rsid w:val="00E41A34"/>
    <w:rsid w:val="00E423FE"/>
    <w:rsid w:val="00E42C75"/>
    <w:rsid w:val="00E42CE8"/>
    <w:rsid w:val="00E4329F"/>
    <w:rsid w:val="00E43C19"/>
    <w:rsid w:val="00E448B1"/>
    <w:rsid w:val="00E457E7"/>
    <w:rsid w:val="00E45AD9"/>
    <w:rsid w:val="00E46B4D"/>
    <w:rsid w:val="00E46D15"/>
    <w:rsid w:val="00E470BA"/>
    <w:rsid w:val="00E47A90"/>
    <w:rsid w:val="00E504BE"/>
    <w:rsid w:val="00E50650"/>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517"/>
    <w:rsid w:val="00E6076E"/>
    <w:rsid w:val="00E610D6"/>
    <w:rsid w:val="00E617F0"/>
    <w:rsid w:val="00E61EB1"/>
    <w:rsid w:val="00E62599"/>
    <w:rsid w:val="00E62A4F"/>
    <w:rsid w:val="00E63977"/>
    <w:rsid w:val="00E63DBB"/>
    <w:rsid w:val="00E6407A"/>
    <w:rsid w:val="00E64AB4"/>
    <w:rsid w:val="00E64BAC"/>
    <w:rsid w:val="00E64D0B"/>
    <w:rsid w:val="00E65013"/>
    <w:rsid w:val="00E651DE"/>
    <w:rsid w:val="00E654B6"/>
    <w:rsid w:val="00E65A27"/>
    <w:rsid w:val="00E66019"/>
    <w:rsid w:val="00E66C70"/>
    <w:rsid w:val="00E66E21"/>
    <w:rsid w:val="00E671A0"/>
    <w:rsid w:val="00E7010C"/>
    <w:rsid w:val="00E703AC"/>
    <w:rsid w:val="00E70405"/>
    <w:rsid w:val="00E70877"/>
    <w:rsid w:val="00E70B2F"/>
    <w:rsid w:val="00E70BBA"/>
    <w:rsid w:val="00E71342"/>
    <w:rsid w:val="00E71C91"/>
    <w:rsid w:val="00E71E0D"/>
    <w:rsid w:val="00E71F62"/>
    <w:rsid w:val="00E71F7A"/>
    <w:rsid w:val="00E721A0"/>
    <w:rsid w:val="00E7243A"/>
    <w:rsid w:val="00E7278B"/>
    <w:rsid w:val="00E72803"/>
    <w:rsid w:val="00E72D22"/>
    <w:rsid w:val="00E7371E"/>
    <w:rsid w:val="00E7374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95B"/>
    <w:rsid w:val="00E84F6A"/>
    <w:rsid w:val="00E8510D"/>
    <w:rsid w:val="00E85F2F"/>
    <w:rsid w:val="00E8624F"/>
    <w:rsid w:val="00E86A5A"/>
    <w:rsid w:val="00E873C2"/>
    <w:rsid w:val="00E9097E"/>
    <w:rsid w:val="00E912A5"/>
    <w:rsid w:val="00E91D5E"/>
    <w:rsid w:val="00E920E1"/>
    <w:rsid w:val="00E92B23"/>
    <w:rsid w:val="00E939A3"/>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5174"/>
    <w:rsid w:val="00EB5ADB"/>
    <w:rsid w:val="00EB5CB3"/>
    <w:rsid w:val="00EB6218"/>
    <w:rsid w:val="00EB66A5"/>
    <w:rsid w:val="00EB69EF"/>
    <w:rsid w:val="00EB7706"/>
    <w:rsid w:val="00EC0E0E"/>
    <w:rsid w:val="00EC0E8A"/>
    <w:rsid w:val="00EC225C"/>
    <w:rsid w:val="00EC2BEA"/>
    <w:rsid w:val="00EC34F3"/>
    <w:rsid w:val="00EC375B"/>
    <w:rsid w:val="00EC3ACC"/>
    <w:rsid w:val="00EC4F39"/>
    <w:rsid w:val="00EC5873"/>
    <w:rsid w:val="00EC5E3F"/>
    <w:rsid w:val="00EC6022"/>
    <w:rsid w:val="00EC6320"/>
    <w:rsid w:val="00EC6EF4"/>
    <w:rsid w:val="00EC70E0"/>
    <w:rsid w:val="00EC7772"/>
    <w:rsid w:val="00EC7973"/>
    <w:rsid w:val="00EC79C5"/>
    <w:rsid w:val="00ED1144"/>
    <w:rsid w:val="00ED174D"/>
    <w:rsid w:val="00ED1ACA"/>
    <w:rsid w:val="00ED2041"/>
    <w:rsid w:val="00ED20E8"/>
    <w:rsid w:val="00ED2F98"/>
    <w:rsid w:val="00ED3E1B"/>
    <w:rsid w:val="00ED4319"/>
    <w:rsid w:val="00ED43E7"/>
    <w:rsid w:val="00ED5F52"/>
    <w:rsid w:val="00ED6892"/>
    <w:rsid w:val="00ED69D3"/>
    <w:rsid w:val="00ED6ACA"/>
    <w:rsid w:val="00ED6FC5"/>
    <w:rsid w:val="00EE0355"/>
    <w:rsid w:val="00EE0A27"/>
    <w:rsid w:val="00EE13AE"/>
    <w:rsid w:val="00EE1CA0"/>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1F68"/>
    <w:rsid w:val="00EF214A"/>
    <w:rsid w:val="00EF23CE"/>
    <w:rsid w:val="00EF34D3"/>
    <w:rsid w:val="00EF38CF"/>
    <w:rsid w:val="00EF3C89"/>
    <w:rsid w:val="00EF44E7"/>
    <w:rsid w:val="00EF475A"/>
    <w:rsid w:val="00EF5339"/>
    <w:rsid w:val="00EF5ECE"/>
    <w:rsid w:val="00EF5F0C"/>
    <w:rsid w:val="00EF6651"/>
    <w:rsid w:val="00EF6B9E"/>
    <w:rsid w:val="00EF6E0F"/>
    <w:rsid w:val="00EF7EF1"/>
    <w:rsid w:val="00F016E6"/>
    <w:rsid w:val="00F0173A"/>
    <w:rsid w:val="00F01988"/>
    <w:rsid w:val="00F01BB0"/>
    <w:rsid w:val="00F01C72"/>
    <w:rsid w:val="00F029B6"/>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7352"/>
    <w:rsid w:val="00F076B8"/>
    <w:rsid w:val="00F076BF"/>
    <w:rsid w:val="00F078F8"/>
    <w:rsid w:val="00F100D0"/>
    <w:rsid w:val="00F109FC"/>
    <w:rsid w:val="00F10F93"/>
    <w:rsid w:val="00F11029"/>
    <w:rsid w:val="00F11E14"/>
    <w:rsid w:val="00F12750"/>
    <w:rsid w:val="00F13A94"/>
    <w:rsid w:val="00F13D95"/>
    <w:rsid w:val="00F1480E"/>
    <w:rsid w:val="00F1493B"/>
    <w:rsid w:val="00F14BD8"/>
    <w:rsid w:val="00F151BE"/>
    <w:rsid w:val="00F15E3A"/>
    <w:rsid w:val="00F16057"/>
    <w:rsid w:val="00F1616C"/>
    <w:rsid w:val="00F16227"/>
    <w:rsid w:val="00F16324"/>
    <w:rsid w:val="00F1636E"/>
    <w:rsid w:val="00F17007"/>
    <w:rsid w:val="00F17E87"/>
    <w:rsid w:val="00F207B9"/>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6BA"/>
    <w:rsid w:val="00F26D44"/>
    <w:rsid w:val="00F27EE6"/>
    <w:rsid w:val="00F27FD1"/>
    <w:rsid w:val="00F3047C"/>
    <w:rsid w:val="00F30B98"/>
    <w:rsid w:val="00F30D43"/>
    <w:rsid w:val="00F31296"/>
    <w:rsid w:val="00F31334"/>
    <w:rsid w:val="00F317F0"/>
    <w:rsid w:val="00F32724"/>
    <w:rsid w:val="00F32C21"/>
    <w:rsid w:val="00F32E76"/>
    <w:rsid w:val="00F33998"/>
    <w:rsid w:val="00F33D92"/>
    <w:rsid w:val="00F340EE"/>
    <w:rsid w:val="00F342FD"/>
    <w:rsid w:val="00F34E9E"/>
    <w:rsid w:val="00F34FE2"/>
    <w:rsid w:val="00F36DC0"/>
    <w:rsid w:val="00F37E1F"/>
    <w:rsid w:val="00F40048"/>
    <w:rsid w:val="00F400A1"/>
    <w:rsid w:val="00F4017E"/>
    <w:rsid w:val="00F40AB0"/>
    <w:rsid w:val="00F40C6D"/>
    <w:rsid w:val="00F41278"/>
    <w:rsid w:val="00F41374"/>
    <w:rsid w:val="00F41670"/>
    <w:rsid w:val="00F41684"/>
    <w:rsid w:val="00F418ED"/>
    <w:rsid w:val="00F42EFD"/>
    <w:rsid w:val="00F43914"/>
    <w:rsid w:val="00F43FE0"/>
    <w:rsid w:val="00F4401D"/>
    <w:rsid w:val="00F44662"/>
    <w:rsid w:val="00F44755"/>
    <w:rsid w:val="00F44EAE"/>
    <w:rsid w:val="00F451CD"/>
    <w:rsid w:val="00F45308"/>
    <w:rsid w:val="00F455E0"/>
    <w:rsid w:val="00F45DF7"/>
    <w:rsid w:val="00F45E7C"/>
    <w:rsid w:val="00F466BA"/>
    <w:rsid w:val="00F478C8"/>
    <w:rsid w:val="00F518D0"/>
    <w:rsid w:val="00F5320F"/>
    <w:rsid w:val="00F53A78"/>
    <w:rsid w:val="00F53A9C"/>
    <w:rsid w:val="00F53AAF"/>
    <w:rsid w:val="00F53B61"/>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A88"/>
    <w:rsid w:val="00F61E6F"/>
    <w:rsid w:val="00F62854"/>
    <w:rsid w:val="00F6299D"/>
    <w:rsid w:val="00F62A14"/>
    <w:rsid w:val="00F631AA"/>
    <w:rsid w:val="00F63E50"/>
    <w:rsid w:val="00F63F6C"/>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23A8"/>
    <w:rsid w:val="00F731DB"/>
    <w:rsid w:val="00F73385"/>
    <w:rsid w:val="00F73FE1"/>
    <w:rsid w:val="00F74C9F"/>
    <w:rsid w:val="00F759EE"/>
    <w:rsid w:val="00F7677E"/>
    <w:rsid w:val="00F76B93"/>
    <w:rsid w:val="00F76D1A"/>
    <w:rsid w:val="00F76F3C"/>
    <w:rsid w:val="00F77911"/>
    <w:rsid w:val="00F77AA0"/>
    <w:rsid w:val="00F804DA"/>
    <w:rsid w:val="00F808C5"/>
    <w:rsid w:val="00F81D0E"/>
    <w:rsid w:val="00F832E1"/>
    <w:rsid w:val="00F83391"/>
    <w:rsid w:val="00F844A6"/>
    <w:rsid w:val="00F847E6"/>
    <w:rsid w:val="00F84BB0"/>
    <w:rsid w:val="00F85369"/>
    <w:rsid w:val="00F8565C"/>
    <w:rsid w:val="00F858DD"/>
    <w:rsid w:val="00F8644C"/>
    <w:rsid w:val="00F8644F"/>
    <w:rsid w:val="00F8650B"/>
    <w:rsid w:val="00F86802"/>
    <w:rsid w:val="00F8682C"/>
    <w:rsid w:val="00F873D9"/>
    <w:rsid w:val="00F8787D"/>
    <w:rsid w:val="00F90BC4"/>
    <w:rsid w:val="00F913CA"/>
    <w:rsid w:val="00F91ACF"/>
    <w:rsid w:val="00F91ADF"/>
    <w:rsid w:val="00F91B63"/>
    <w:rsid w:val="00F9269B"/>
    <w:rsid w:val="00F92B3D"/>
    <w:rsid w:val="00F9319A"/>
    <w:rsid w:val="00F93DC9"/>
    <w:rsid w:val="00F945A1"/>
    <w:rsid w:val="00F947D7"/>
    <w:rsid w:val="00F94872"/>
    <w:rsid w:val="00F95456"/>
    <w:rsid w:val="00F9547F"/>
    <w:rsid w:val="00F95A02"/>
    <w:rsid w:val="00F95A5A"/>
    <w:rsid w:val="00F96717"/>
    <w:rsid w:val="00F9679F"/>
    <w:rsid w:val="00F967E0"/>
    <w:rsid w:val="00F96A6A"/>
    <w:rsid w:val="00F97003"/>
    <w:rsid w:val="00F97337"/>
    <w:rsid w:val="00F97C20"/>
    <w:rsid w:val="00FA054F"/>
    <w:rsid w:val="00FA08AC"/>
    <w:rsid w:val="00FA114D"/>
    <w:rsid w:val="00FA11F6"/>
    <w:rsid w:val="00FA156D"/>
    <w:rsid w:val="00FA1D1C"/>
    <w:rsid w:val="00FA21AA"/>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22E"/>
    <w:rsid w:val="00FB33E4"/>
    <w:rsid w:val="00FB3858"/>
    <w:rsid w:val="00FB5641"/>
    <w:rsid w:val="00FB5A78"/>
    <w:rsid w:val="00FB5BCD"/>
    <w:rsid w:val="00FB5D2B"/>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C742E"/>
    <w:rsid w:val="00FC7ACD"/>
    <w:rsid w:val="00FD01EE"/>
    <w:rsid w:val="00FD0236"/>
    <w:rsid w:val="00FD050B"/>
    <w:rsid w:val="00FD066C"/>
    <w:rsid w:val="00FD163D"/>
    <w:rsid w:val="00FD16D0"/>
    <w:rsid w:val="00FD17F7"/>
    <w:rsid w:val="00FD298B"/>
    <w:rsid w:val="00FD2F22"/>
    <w:rsid w:val="00FD32B6"/>
    <w:rsid w:val="00FD34F8"/>
    <w:rsid w:val="00FD514D"/>
    <w:rsid w:val="00FD554D"/>
    <w:rsid w:val="00FD5812"/>
    <w:rsid w:val="00FD5B24"/>
    <w:rsid w:val="00FD6125"/>
    <w:rsid w:val="00FD68C6"/>
    <w:rsid w:val="00FD7A42"/>
    <w:rsid w:val="00FD7DFC"/>
    <w:rsid w:val="00FE05B4"/>
    <w:rsid w:val="00FE072A"/>
    <w:rsid w:val="00FE1231"/>
    <w:rsid w:val="00FE1424"/>
    <w:rsid w:val="00FE1593"/>
    <w:rsid w:val="00FE30C5"/>
    <w:rsid w:val="00FE31E9"/>
    <w:rsid w:val="00FE362B"/>
    <w:rsid w:val="00FE37EF"/>
    <w:rsid w:val="00FE39B9"/>
    <w:rsid w:val="00FE3C95"/>
    <w:rsid w:val="00FE4FBE"/>
    <w:rsid w:val="00FE5C16"/>
    <w:rsid w:val="00FE5C6D"/>
    <w:rsid w:val="00FE5F5F"/>
    <w:rsid w:val="00FE7308"/>
    <w:rsid w:val="00FE7542"/>
    <w:rsid w:val="00FE7D49"/>
    <w:rsid w:val="00FF0D93"/>
    <w:rsid w:val="00FF1793"/>
    <w:rsid w:val="00FF17CA"/>
    <w:rsid w:val="00FF1C6B"/>
    <w:rsid w:val="00FF1E3C"/>
    <w:rsid w:val="00FF25D6"/>
    <w:rsid w:val="00FF2BC7"/>
    <w:rsid w:val="00FF322C"/>
    <w:rsid w:val="00FF32B1"/>
    <w:rsid w:val="00FF373C"/>
    <w:rsid w:val="00FF42CB"/>
    <w:rsid w:val="00FF485E"/>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 w:type="character" w:styleId="FollowedHyperlink">
    <w:name w:val="FollowedHyperlink"/>
    <w:basedOn w:val="DefaultParagraphFont"/>
    <w:semiHidden/>
    <w:unhideWhenUsed/>
    <w:rsid w:val="001C25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3308327">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661189">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0170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4993833">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7245320">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19766">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0077826">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004982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469140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052019">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17516371">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6338696">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567830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7670158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839753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9730703">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3402702">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1283056">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1973951">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222669">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2/11-22-0078-01-00be-cc36-comment-resolution-on-u-sig-part-5.docx" TargetMode="External"/><Relationship Id="rId18" Type="http://schemas.openxmlformats.org/officeDocument/2006/relationships/hyperlink" Target="https://mentor.ieee.org/802.11/dcn/22/11-22-0078-01-00be-cc36-comment-resolution-on-u-sig-part-5.doc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mentor.ieee.org/802.11/dcn/22/11-22-0078-01-00be-cc36-comment-resolution-on-u-sig-part-5.docx"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1368-01-00be-cc36-cr-on-36-3-12-7-2-u-sig-content-part-4.docx" TargetMode="External"/><Relationship Id="rId24"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mentor.ieee.org/802.11/dcn/21/11-21-1165-00-00be-cc36-comment-resolution-on-u-sig-part-3.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customXml/itemProps2.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3.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4.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12</Pages>
  <Words>2905</Words>
  <Characters>16625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19492</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694</cp:revision>
  <cp:lastPrinted>2017-05-01T13:09:00Z</cp:lastPrinted>
  <dcterms:created xsi:type="dcterms:W3CDTF">2021-03-03T23:08:00Z</dcterms:created>
  <dcterms:modified xsi:type="dcterms:W3CDTF">2022-02-03T00:00:00Z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-80787439</vt:i4>
  </property>
  <property fmtid="{D5CDD505-2E9C-101B-9397-08002B2CF9AE}" pid="14" name="_EmailSubject">
    <vt:lpwstr>U-SIG CR part 2</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-2133768201</vt:i4>
  </property>
  <property fmtid="{D5CDD505-2E9C-101B-9397-08002B2CF9AE}" pid="18" name="_ReviewingToolsShownOnce">
    <vt:lpwstr/>
  </property>
</Properties>
</file>