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EC02" w14:textId="77777777" w:rsidR="00CA09B2" w:rsidRPr="005F6D73" w:rsidRDefault="00CA09B2">
      <w:pPr>
        <w:pStyle w:val="T1"/>
        <w:pBdr>
          <w:bottom w:val="single" w:sz="6" w:space="0" w:color="auto"/>
        </w:pBdr>
        <w:spacing w:after="240"/>
      </w:pPr>
      <w:r w:rsidRPr="005F6D73">
        <w:t>IEEE P802.11</w:t>
      </w:r>
      <w:r w:rsidRPr="005F6D73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395"/>
        <w:gridCol w:w="2493"/>
      </w:tblGrid>
      <w:tr w:rsidR="00CA09B2" w:rsidRPr="005F6D73" w14:paraId="7DE22E4B" w14:textId="77777777" w:rsidTr="0083055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7EB0316" w14:textId="0926F0E7" w:rsidR="00440017" w:rsidRPr="005F6D73" w:rsidRDefault="00B462F0" w:rsidP="00341BCF">
            <w:pPr>
              <w:pStyle w:val="T2"/>
              <w:rPr>
                <w:lang w:eastAsia="zh-CN"/>
              </w:rPr>
            </w:pPr>
            <w:r w:rsidRPr="00871A31">
              <w:rPr>
                <w:sz w:val="24"/>
                <w:lang w:eastAsia="zh-CN"/>
              </w:rPr>
              <w:t xml:space="preserve">CC36 CR for </w:t>
            </w:r>
            <w:r w:rsidR="00F3486B">
              <w:rPr>
                <w:sz w:val="24"/>
                <w:lang w:eastAsia="zh-CN"/>
              </w:rPr>
              <w:t>EHT PPE Thresholds Field</w:t>
            </w:r>
          </w:p>
        </w:tc>
      </w:tr>
      <w:tr w:rsidR="00CA09B2" w:rsidRPr="005F6D73" w14:paraId="2DEE5253" w14:textId="77777777" w:rsidTr="0083055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916E223" w14:textId="52E4EC6C" w:rsidR="00CA09B2" w:rsidRPr="005F6D73" w:rsidRDefault="00CA09B2" w:rsidP="00C762D2">
            <w:pPr>
              <w:pStyle w:val="T2"/>
              <w:ind w:left="0"/>
              <w:rPr>
                <w:sz w:val="22"/>
                <w:lang w:eastAsia="zh-CN"/>
              </w:rPr>
            </w:pPr>
            <w:r w:rsidRPr="005F6D73">
              <w:rPr>
                <w:sz w:val="22"/>
              </w:rPr>
              <w:t>Date:</w:t>
            </w:r>
            <w:r w:rsidRPr="005F6D73">
              <w:rPr>
                <w:b w:val="0"/>
                <w:sz w:val="22"/>
              </w:rPr>
              <w:t xml:space="preserve">  </w:t>
            </w:r>
            <w:r w:rsidR="002D1106" w:rsidRPr="005F6D73">
              <w:rPr>
                <w:b w:val="0"/>
                <w:sz w:val="22"/>
              </w:rPr>
              <w:t>20</w:t>
            </w:r>
            <w:r w:rsidR="004F1F52" w:rsidRPr="005F6D73">
              <w:rPr>
                <w:b w:val="0"/>
                <w:sz w:val="22"/>
              </w:rPr>
              <w:t>2</w:t>
            </w:r>
            <w:r w:rsidR="00461BAE">
              <w:rPr>
                <w:b w:val="0"/>
                <w:sz w:val="22"/>
              </w:rPr>
              <w:t>2</w:t>
            </w:r>
            <w:r w:rsidR="004F1F52" w:rsidRPr="005F6D73">
              <w:rPr>
                <w:b w:val="0"/>
                <w:sz w:val="22"/>
              </w:rPr>
              <w:t>.</w:t>
            </w:r>
            <w:r w:rsidR="00B367B9">
              <w:rPr>
                <w:b w:val="0"/>
                <w:sz w:val="22"/>
              </w:rPr>
              <w:t>01</w:t>
            </w:r>
            <w:r w:rsidR="008E67AA" w:rsidRPr="005F6D73">
              <w:rPr>
                <w:b w:val="0"/>
                <w:sz w:val="22"/>
              </w:rPr>
              <w:t>.</w:t>
            </w:r>
            <w:r w:rsidR="00B367B9">
              <w:rPr>
                <w:b w:val="0"/>
                <w:sz w:val="22"/>
              </w:rPr>
              <w:t>13</w:t>
            </w:r>
          </w:p>
        </w:tc>
      </w:tr>
      <w:tr w:rsidR="00CA09B2" w:rsidRPr="005F6D73" w14:paraId="63BE7601" w14:textId="77777777" w:rsidTr="0083055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AD90C6D" w14:textId="77777777" w:rsidR="00CA09B2" w:rsidRPr="005F6D73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F6D73">
              <w:rPr>
                <w:sz w:val="20"/>
              </w:rPr>
              <w:t>Author(s):</w:t>
            </w:r>
          </w:p>
        </w:tc>
      </w:tr>
      <w:tr w:rsidR="00CA09B2" w:rsidRPr="005F6D73" w14:paraId="6ABAFA02" w14:textId="77777777" w:rsidTr="00830556">
        <w:trPr>
          <w:jc w:val="center"/>
        </w:trPr>
        <w:tc>
          <w:tcPr>
            <w:tcW w:w="1638" w:type="dxa"/>
            <w:vAlign w:val="center"/>
          </w:tcPr>
          <w:p w14:paraId="1CC1FE59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59476B15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14:paraId="23E3DACC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Address</w:t>
            </w:r>
          </w:p>
        </w:tc>
        <w:tc>
          <w:tcPr>
            <w:tcW w:w="1395" w:type="dxa"/>
            <w:vAlign w:val="center"/>
          </w:tcPr>
          <w:p w14:paraId="774D9999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Phone</w:t>
            </w:r>
          </w:p>
        </w:tc>
        <w:tc>
          <w:tcPr>
            <w:tcW w:w="2493" w:type="dxa"/>
            <w:vAlign w:val="center"/>
          </w:tcPr>
          <w:p w14:paraId="770A8C72" w14:textId="77777777"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email</w:t>
            </w:r>
          </w:p>
        </w:tc>
      </w:tr>
      <w:tr w:rsidR="00A20D30" w:rsidRPr="005F6D73" w14:paraId="0CF554E2" w14:textId="77777777" w:rsidTr="00830556">
        <w:trPr>
          <w:jc w:val="center"/>
        </w:trPr>
        <w:tc>
          <w:tcPr>
            <w:tcW w:w="1638" w:type="dxa"/>
            <w:vAlign w:val="center"/>
          </w:tcPr>
          <w:p w14:paraId="2215FDAA" w14:textId="77777777" w:rsidR="00A20D30" w:rsidRPr="005F6D73" w:rsidRDefault="00A20D30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 w:rsidRPr="005F6D73">
              <w:rPr>
                <w:b w:val="0"/>
                <w:sz w:val="20"/>
                <w:lang w:eastAsia="zh-CN"/>
              </w:rPr>
              <w:t>Mengshi</w:t>
            </w:r>
            <w:proofErr w:type="spellEnd"/>
            <w:r w:rsidRPr="005F6D73">
              <w:rPr>
                <w:b w:val="0"/>
                <w:sz w:val="20"/>
                <w:lang w:eastAsia="zh-CN"/>
              </w:rPr>
              <w:t xml:space="preserve"> Hu</w:t>
            </w:r>
          </w:p>
        </w:tc>
        <w:tc>
          <w:tcPr>
            <w:tcW w:w="1440" w:type="dxa"/>
            <w:vMerge w:val="restart"/>
            <w:vAlign w:val="center"/>
          </w:tcPr>
          <w:p w14:paraId="40B11B8E" w14:textId="77777777" w:rsidR="00A20D30" w:rsidRPr="005F6D73" w:rsidRDefault="00A20D30" w:rsidP="0083055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14:paraId="657AE449" w14:textId="77777777" w:rsidR="00A20D30" w:rsidRPr="005F6D73" w:rsidRDefault="00A20D30" w:rsidP="008A57C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 xml:space="preserve">F3-6-A118, Huawei Base, Bantian, </w:t>
            </w:r>
            <w:proofErr w:type="spellStart"/>
            <w:r w:rsidRPr="005F6D73">
              <w:rPr>
                <w:b w:val="0"/>
                <w:sz w:val="20"/>
                <w:lang w:eastAsia="zh-CN"/>
              </w:rPr>
              <w:t>Longgang</w:t>
            </w:r>
            <w:proofErr w:type="spellEnd"/>
            <w:r w:rsidRPr="005F6D73">
              <w:rPr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395" w:type="dxa"/>
            <w:vAlign w:val="center"/>
          </w:tcPr>
          <w:p w14:paraId="3694AC39" w14:textId="77777777" w:rsidR="00A20D30" w:rsidRPr="005F6D73" w:rsidRDefault="00A20D30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93" w:type="dxa"/>
            <w:vAlign w:val="center"/>
          </w:tcPr>
          <w:p w14:paraId="009FC92C" w14:textId="77777777" w:rsidR="00A20D30" w:rsidRPr="005F6D73" w:rsidRDefault="00A20D30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humengshi@huawei.com</w:t>
            </w:r>
          </w:p>
        </w:tc>
      </w:tr>
      <w:tr w:rsidR="00A20D30" w:rsidRPr="005F6D73" w14:paraId="2C0907EC" w14:textId="77777777" w:rsidTr="00830556">
        <w:trPr>
          <w:jc w:val="center"/>
        </w:trPr>
        <w:tc>
          <w:tcPr>
            <w:tcW w:w="1638" w:type="dxa"/>
            <w:vAlign w:val="center"/>
          </w:tcPr>
          <w:p w14:paraId="3AC628E9" w14:textId="77777777" w:rsidR="00A20D30" w:rsidRPr="005F6D73" w:rsidRDefault="00A20D30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Ross Yu</w:t>
            </w:r>
          </w:p>
        </w:tc>
        <w:tc>
          <w:tcPr>
            <w:tcW w:w="1440" w:type="dxa"/>
            <w:vMerge/>
            <w:vAlign w:val="center"/>
          </w:tcPr>
          <w:p w14:paraId="5F1C4A92" w14:textId="77777777" w:rsidR="00A20D30" w:rsidRPr="005F6D73" w:rsidRDefault="00A20D30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5B65B5FA" w14:textId="77777777" w:rsidR="00A20D30" w:rsidRPr="005F6D73" w:rsidRDefault="00A20D30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14:paraId="68032A15" w14:textId="77777777" w:rsidR="00A20D30" w:rsidRPr="005F6D73" w:rsidRDefault="00A20D30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5C7267E8" w14:textId="77777777" w:rsidR="00A20D30" w:rsidRPr="005F6D73" w:rsidRDefault="00A20D30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A20D30" w:rsidRPr="005F6D73" w14:paraId="13396A02" w14:textId="77777777" w:rsidTr="00830556">
        <w:trPr>
          <w:jc w:val="center"/>
        </w:trPr>
        <w:tc>
          <w:tcPr>
            <w:tcW w:w="1638" w:type="dxa"/>
            <w:vAlign w:val="center"/>
          </w:tcPr>
          <w:p w14:paraId="7181BE00" w14:textId="77777777" w:rsidR="00A20D30" w:rsidRPr="005F6D73" w:rsidRDefault="00A20D30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Ming Gan</w:t>
            </w:r>
          </w:p>
        </w:tc>
        <w:tc>
          <w:tcPr>
            <w:tcW w:w="1440" w:type="dxa"/>
            <w:vMerge/>
            <w:vAlign w:val="center"/>
          </w:tcPr>
          <w:p w14:paraId="1962FAF7" w14:textId="77777777" w:rsidR="00A20D30" w:rsidRPr="005F6D73" w:rsidRDefault="00A20D30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05429E0A" w14:textId="77777777" w:rsidR="00A20D30" w:rsidRPr="005F6D73" w:rsidRDefault="00A20D30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14:paraId="67B5A3F9" w14:textId="77777777" w:rsidR="00A20D30" w:rsidRPr="005F6D73" w:rsidRDefault="00A20D30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3E606618" w14:textId="77777777" w:rsidR="00A20D30" w:rsidRPr="005F6D73" w:rsidRDefault="00A20D30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A20D30" w:rsidRPr="005F6D73" w14:paraId="127C0F24" w14:textId="77777777" w:rsidTr="00830556">
        <w:trPr>
          <w:jc w:val="center"/>
        </w:trPr>
        <w:tc>
          <w:tcPr>
            <w:tcW w:w="1638" w:type="dxa"/>
            <w:vAlign w:val="center"/>
          </w:tcPr>
          <w:p w14:paraId="35BB2523" w14:textId="1EA67C5E" w:rsidR="00A20D30" w:rsidRPr="005F6D73" w:rsidRDefault="00A20D30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A20D30">
              <w:rPr>
                <w:b w:val="0"/>
                <w:sz w:val="20"/>
                <w:lang w:eastAsia="zh-CN"/>
              </w:rPr>
              <w:t xml:space="preserve">Stephen McCann </w:t>
            </w:r>
          </w:p>
        </w:tc>
        <w:tc>
          <w:tcPr>
            <w:tcW w:w="1440" w:type="dxa"/>
            <w:vMerge/>
            <w:vAlign w:val="center"/>
          </w:tcPr>
          <w:p w14:paraId="678C8E1F" w14:textId="77777777" w:rsidR="00A20D30" w:rsidRPr="005F6D73" w:rsidRDefault="00A20D30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635365F" w14:textId="77777777" w:rsidR="00A20D30" w:rsidRPr="005F6D73" w:rsidRDefault="00A20D30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14:paraId="12739EB3" w14:textId="77777777" w:rsidR="00A20D30" w:rsidRPr="005F6D73" w:rsidRDefault="00A20D30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789BF7BD" w14:textId="77777777" w:rsidR="00A20D30" w:rsidRPr="005F6D73" w:rsidRDefault="00A20D30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1CA4868D" w14:textId="77777777" w:rsidR="00CA09B2" w:rsidRPr="005F6D73" w:rsidRDefault="00C13ADE">
      <w:pPr>
        <w:pStyle w:val="T1"/>
        <w:spacing w:after="120"/>
        <w:rPr>
          <w:sz w:val="32"/>
          <w:u w:val="single"/>
        </w:rPr>
      </w:pPr>
      <w:r w:rsidRPr="005F6D73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631135E" wp14:editId="73C0C5C0">
                <wp:simplePos x="0" y="0"/>
                <wp:positionH relativeFrom="column">
                  <wp:posOffset>-64827</wp:posOffset>
                </wp:positionH>
                <wp:positionV relativeFrom="paragraph">
                  <wp:posOffset>206650</wp:posOffset>
                </wp:positionV>
                <wp:extent cx="5943600" cy="1740089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7400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379B11" w14:textId="77777777" w:rsidR="009867D7" w:rsidRDefault="009867D7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A44BD1C" w14:textId="77777777" w:rsidR="009867D7" w:rsidRPr="001A38C2" w:rsidRDefault="009867D7" w:rsidP="00222EB5">
                            <w:r w:rsidRPr="001A38C2">
                              <w:t xml:space="preserve">This submission contains proposed </w:t>
                            </w:r>
                            <w:r>
                              <w:t xml:space="preserve">6 </w:t>
                            </w:r>
                            <w:r w:rsidRPr="001A38C2">
                              <w:t xml:space="preserve">comment resolutions </w:t>
                            </w:r>
                            <w:r>
                              <w:t xml:space="preserve">for the </w:t>
                            </w:r>
                            <w:r w:rsidRPr="001A38C2">
                              <w:t xml:space="preserve">comments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D1.0</w:t>
                            </w:r>
                            <w:r w:rsidRPr="001A38C2">
                              <w:t>.</w:t>
                            </w:r>
                          </w:p>
                          <w:p w14:paraId="7A179E28" w14:textId="77777777" w:rsidR="009867D7" w:rsidRPr="00CC639B" w:rsidRDefault="009867D7" w:rsidP="00222EB5"/>
                          <w:p w14:paraId="771B4D34" w14:textId="77777777" w:rsidR="009867D7" w:rsidRDefault="009867D7" w:rsidP="000200C6">
                            <w:pPr>
                              <w:jc w:val="both"/>
                              <w:rPr>
                                <w:b/>
                                <w:color w:val="0070C0"/>
                                <w:sz w:val="24"/>
                              </w:rPr>
                            </w:pPr>
                            <w:r>
                              <w:t xml:space="preserve">CIDs: </w:t>
                            </w:r>
                            <w:r>
                              <w:rPr>
                                <w:b/>
                                <w:color w:val="0070C0"/>
                                <w:sz w:val="24"/>
                              </w:rPr>
                              <w:t>4518, 4519, 7054, 7732, 7736, 8173</w:t>
                            </w:r>
                          </w:p>
                          <w:p w14:paraId="6D6DBAA6" w14:textId="77777777" w:rsidR="009867D7" w:rsidRDefault="009867D7" w:rsidP="000200C6">
                            <w:pPr>
                              <w:jc w:val="both"/>
                              <w:rPr>
                                <w:b/>
                                <w:color w:val="0070C0"/>
                                <w:lang w:eastAsia="zh-CN"/>
                              </w:rPr>
                            </w:pPr>
                          </w:p>
                          <w:p w14:paraId="259E6EC3" w14:textId="77777777" w:rsidR="009867D7" w:rsidRPr="000200C6" w:rsidRDefault="009867D7" w:rsidP="000200C6">
                            <w:pPr>
                              <w:jc w:val="both"/>
                              <w:rPr>
                                <w:b/>
                                <w:color w:val="0070C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3113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1pt;margin-top:16.25pt;width:468pt;height:13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1D7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" o:allowincell="f" stroked="f">
                <v:textbox>
                  <w:txbxContent>
                    <w:p w14:paraId="52379B11" w14:textId="77777777" w:rsidR="009867D7" w:rsidRDefault="009867D7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A44BD1C" w14:textId="77777777" w:rsidR="009867D7" w:rsidRPr="001A38C2" w:rsidRDefault="009867D7" w:rsidP="00222EB5">
                      <w:r w:rsidRPr="001A38C2">
                        <w:t xml:space="preserve">This submission contains proposed </w:t>
                      </w:r>
                      <w:r>
                        <w:t xml:space="preserve">6 </w:t>
                      </w:r>
                      <w:r w:rsidRPr="001A38C2">
                        <w:t xml:space="preserve">comment resolutions </w:t>
                      </w:r>
                      <w:r>
                        <w:t xml:space="preserve">for the </w:t>
                      </w:r>
                      <w:r w:rsidRPr="001A38C2">
                        <w:t xml:space="preserve">comments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D1.0</w:t>
                      </w:r>
                      <w:r w:rsidRPr="001A38C2">
                        <w:t>.</w:t>
                      </w:r>
                    </w:p>
                    <w:p w14:paraId="7A179E28" w14:textId="77777777" w:rsidR="009867D7" w:rsidRPr="00CC639B" w:rsidRDefault="009867D7" w:rsidP="00222EB5"/>
                    <w:p w14:paraId="771B4D34" w14:textId="77777777" w:rsidR="009867D7" w:rsidRDefault="009867D7" w:rsidP="000200C6">
                      <w:pPr>
                        <w:jc w:val="both"/>
                        <w:rPr>
                          <w:b/>
                          <w:color w:val="0070C0"/>
                          <w:sz w:val="24"/>
                        </w:rPr>
                      </w:pPr>
                      <w:r>
                        <w:t xml:space="preserve">CIDs: </w:t>
                      </w:r>
                      <w:r>
                        <w:rPr>
                          <w:b/>
                          <w:color w:val="0070C0"/>
                          <w:sz w:val="24"/>
                        </w:rPr>
                        <w:t>4518, 4519, 7054, 7732, 7736, 8173</w:t>
                      </w:r>
                    </w:p>
                    <w:p w14:paraId="6D6DBAA6" w14:textId="77777777" w:rsidR="009867D7" w:rsidRDefault="009867D7" w:rsidP="000200C6">
                      <w:pPr>
                        <w:jc w:val="both"/>
                        <w:rPr>
                          <w:b/>
                          <w:color w:val="0070C0"/>
                          <w:lang w:eastAsia="zh-CN"/>
                        </w:rPr>
                      </w:pPr>
                    </w:p>
                    <w:p w14:paraId="259E6EC3" w14:textId="77777777" w:rsidR="009867D7" w:rsidRPr="000200C6" w:rsidRDefault="009867D7" w:rsidP="000200C6">
                      <w:pPr>
                        <w:jc w:val="both"/>
                        <w:rPr>
                          <w:b/>
                          <w:color w:val="0070C0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CA8F0F" w14:textId="77777777" w:rsidR="00A919E2" w:rsidRDefault="00CA09B2" w:rsidP="000579D5">
      <w:r w:rsidRPr="005F6D73">
        <w:br w:type="page"/>
      </w:r>
    </w:p>
    <w:p w14:paraId="6BDF295C" w14:textId="77777777" w:rsidR="00A919E2" w:rsidRPr="000579D5" w:rsidRDefault="00A919E2" w:rsidP="00A919E2">
      <w:pPr>
        <w:rPr>
          <w:b/>
        </w:rPr>
      </w:pPr>
      <w:r w:rsidRPr="000579D5">
        <w:rPr>
          <w:b/>
        </w:rPr>
        <w:lastRenderedPageBreak/>
        <w:t>Revision Notes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7307"/>
      </w:tblGrid>
      <w:tr w:rsidR="00A919E2" w:rsidRPr="005F6D73" w14:paraId="3A13218E" w14:textId="77777777" w:rsidTr="005958AD">
        <w:tc>
          <w:tcPr>
            <w:tcW w:w="2043" w:type="dxa"/>
          </w:tcPr>
          <w:p w14:paraId="6B429273" w14:textId="77777777" w:rsidR="00A919E2" w:rsidRPr="005F6D73" w:rsidRDefault="00A919E2" w:rsidP="005958AD">
            <w:pPr>
              <w:rPr>
                <w:sz w:val="20"/>
              </w:rPr>
            </w:pPr>
            <w:r w:rsidRPr="005F6D73">
              <w:rPr>
                <w:sz w:val="20"/>
              </w:rPr>
              <w:t>R0</w:t>
            </w:r>
          </w:p>
        </w:tc>
        <w:tc>
          <w:tcPr>
            <w:tcW w:w="7307" w:type="dxa"/>
          </w:tcPr>
          <w:p w14:paraId="73F9327F" w14:textId="77777777" w:rsidR="00A919E2" w:rsidRPr="005F6D73" w:rsidRDefault="00A919E2" w:rsidP="005958AD">
            <w:pPr>
              <w:rPr>
                <w:sz w:val="20"/>
              </w:rPr>
            </w:pPr>
            <w:r w:rsidRPr="005F6D73">
              <w:rPr>
                <w:sz w:val="20"/>
              </w:rPr>
              <w:t>Initial revision</w:t>
            </w:r>
          </w:p>
        </w:tc>
      </w:tr>
    </w:tbl>
    <w:p w14:paraId="0AFB2253" w14:textId="77777777" w:rsidR="00E14E4D" w:rsidRDefault="00E14E4D" w:rsidP="00E14E4D"/>
    <w:p w14:paraId="5F60868B" w14:textId="77777777" w:rsidR="00FC6E61" w:rsidRDefault="00FC6E61" w:rsidP="00F3486B">
      <w:pPr>
        <w:rPr>
          <w:b/>
          <w:highlight w:val="cyan"/>
          <w:lang w:eastAsia="zh-CN"/>
        </w:rPr>
      </w:pPr>
    </w:p>
    <w:p w14:paraId="15166BC6" w14:textId="77777777" w:rsidR="00FC6E61" w:rsidRPr="005F6D73" w:rsidRDefault="00FC6E61" w:rsidP="00FC6E61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7054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FC6E61" w:rsidRPr="005F6D73" w14:paraId="5656C8C9" w14:textId="77777777" w:rsidTr="00661800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18314647" w14:textId="77777777" w:rsidR="00FC6E61" w:rsidRPr="005F6D73" w:rsidRDefault="00FC6E61" w:rsidP="00661800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14:paraId="3561BFE0" w14:textId="77777777" w:rsidR="00FC6E61" w:rsidRPr="005F6D73" w:rsidRDefault="00FC6E61" w:rsidP="00661800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020AC30E" w14:textId="77777777" w:rsidR="00FC6E61" w:rsidRPr="005F6D73" w:rsidRDefault="00FC6E61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71E998EB" w14:textId="77777777" w:rsidR="00FC6E61" w:rsidRPr="005F6D73" w:rsidRDefault="00FC6E61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299C6F5A" w14:textId="77777777" w:rsidR="00FC6E61" w:rsidRPr="005F6D73" w:rsidRDefault="00FC6E61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7168A38A" w14:textId="77777777" w:rsidR="00FC6E61" w:rsidRPr="005F6D73" w:rsidRDefault="00FC6E61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FC6E61" w:rsidRPr="00537C88" w14:paraId="6C84850C" w14:textId="77777777" w:rsidTr="00661800">
        <w:trPr>
          <w:trHeight w:val="2125"/>
        </w:trPr>
        <w:tc>
          <w:tcPr>
            <w:tcW w:w="837" w:type="dxa"/>
            <w:shd w:val="clear" w:color="auto" w:fill="auto"/>
          </w:tcPr>
          <w:p w14:paraId="5A61B756" w14:textId="77777777" w:rsidR="00FC6E61" w:rsidRPr="005F6D73" w:rsidRDefault="00FC6E61" w:rsidP="00661800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150.57</w:t>
            </w:r>
          </w:p>
        </w:tc>
        <w:tc>
          <w:tcPr>
            <w:tcW w:w="948" w:type="dxa"/>
            <w:shd w:val="clear" w:color="auto" w:fill="auto"/>
          </w:tcPr>
          <w:p w14:paraId="71C342CB" w14:textId="77777777" w:rsidR="00FC6E61" w:rsidRPr="00D40EF7" w:rsidRDefault="00FC6E61" w:rsidP="00661800">
            <w:pPr>
              <w:rPr>
                <w:sz w:val="20"/>
                <w:lang w:val="en-US" w:eastAsia="zh-CN"/>
              </w:rPr>
            </w:pPr>
            <w:r w:rsidRPr="00D40EF7">
              <w:rPr>
                <w:sz w:val="20"/>
                <w:lang w:val="en-US" w:eastAsia="zh-CN"/>
              </w:rPr>
              <w:t>9.4.2.295c.5</w:t>
            </w:r>
          </w:p>
          <w:p w14:paraId="6AE65CCE" w14:textId="77777777" w:rsidR="00FC6E61" w:rsidRPr="005F6D73" w:rsidRDefault="00FC6E61" w:rsidP="00661800">
            <w:pPr>
              <w:rPr>
                <w:sz w:val="20"/>
                <w:lang w:val="en-US" w:eastAsia="zh-CN"/>
              </w:rPr>
            </w:pPr>
          </w:p>
        </w:tc>
        <w:tc>
          <w:tcPr>
            <w:tcW w:w="2058" w:type="dxa"/>
            <w:shd w:val="clear" w:color="auto" w:fill="auto"/>
          </w:tcPr>
          <w:p w14:paraId="22833CCE" w14:textId="77777777" w:rsidR="00FC6E61" w:rsidRPr="000200C6" w:rsidRDefault="00FC6E61" w:rsidP="00661800">
            <w:pPr>
              <w:rPr>
                <w:rFonts w:ascii="Arial" w:hAnsi="Arial" w:cs="Arial"/>
                <w:sz w:val="20"/>
                <w:lang w:val="en-US" w:eastAsia="zh-CN"/>
              </w:rPr>
            </w:pPr>
            <w:r w:rsidRPr="00D40EF7">
              <w:rPr>
                <w:rFonts w:ascii="Arial" w:hAnsi="Arial" w:cs="Arial"/>
                <w:sz w:val="20"/>
              </w:rPr>
              <w:t>Figure 9-322av should be Table 9-322av</w:t>
            </w:r>
          </w:p>
        </w:tc>
        <w:tc>
          <w:tcPr>
            <w:tcW w:w="1778" w:type="dxa"/>
            <w:shd w:val="clear" w:color="auto" w:fill="auto"/>
          </w:tcPr>
          <w:p w14:paraId="1FC068F4" w14:textId="77777777" w:rsidR="00FC6E61" w:rsidRPr="005F6D73" w:rsidRDefault="00FC6E61" w:rsidP="00661800">
            <w:pPr>
              <w:rPr>
                <w:sz w:val="20"/>
                <w:lang w:val="en-US"/>
              </w:rPr>
            </w:pPr>
            <w:r w:rsidRPr="00D40EF7">
              <w:rPr>
                <w:rFonts w:ascii="Arial" w:hAnsi="Arial" w:cs="Arial"/>
                <w:sz w:val="20"/>
              </w:rPr>
              <w:t>See comment</w:t>
            </w:r>
          </w:p>
        </w:tc>
        <w:tc>
          <w:tcPr>
            <w:tcW w:w="2923" w:type="dxa"/>
            <w:shd w:val="clear" w:color="auto" w:fill="auto"/>
          </w:tcPr>
          <w:p w14:paraId="3387225F" w14:textId="32EDA177" w:rsidR="00FC6E61" w:rsidRPr="005F6D73" w:rsidRDefault="00043B5C" w:rsidP="00661800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A</w:t>
            </w:r>
            <w:r>
              <w:rPr>
                <w:sz w:val="20"/>
                <w:lang w:eastAsia="zh-CN"/>
              </w:rPr>
              <w:t>CCEPTED</w:t>
            </w:r>
          </w:p>
          <w:p w14:paraId="623E6629" w14:textId="77777777" w:rsidR="00FC6E61" w:rsidRDefault="00FC6E61" w:rsidP="00661800">
            <w:pPr>
              <w:rPr>
                <w:sz w:val="20"/>
              </w:rPr>
            </w:pPr>
          </w:p>
          <w:p w14:paraId="0EE20FF5" w14:textId="77777777" w:rsidR="00FC6E61" w:rsidRPr="005F6D73" w:rsidRDefault="00FC6E61" w:rsidP="00661800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14:paraId="118AF469" w14:textId="77777777" w:rsidR="00FC6E61" w:rsidRPr="00CE375B" w:rsidRDefault="00FC6E61" w:rsidP="00661800">
            <w:pPr>
              <w:rPr>
                <w:b/>
                <w:i/>
                <w:sz w:val="20"/>
                <w:highlight w:val="yellow"/>
                <w:lang w:eastAsia="zh-CN"/>
              </w:rPr>
            </w:pPr>
            <w:r w:rsidRPr="007E2DB8">
              <w:rPr>
                <w:b/>
                <w:i/>
                <w:sz w:val="20"/>
                <w:highlight w:val="yellow"/>
                <w:lang w:eastAsia="zh-CN"/>
              </w:rPr>
              <w:t>plea</w:t>
            </w:r>
            <w:r>
              <w:rPr>
                <w:b/>
                <w:i/>
                <w:sz w:val="20"/>
                <w:highlight w:val="yellow"/>
                <w:lang w:eastAsia="zh-CN"/>
              </w:rPr>
              <w:t>se make the following changes in</w:t>
            </w:r>
            <w:r w:rsidRPr="007E2DB8">
              <w:rPr>
                <w:b/>
                <w:i/>
                <w:sz w:val="20"/>
                <w:highlight w:val="yellow"/>
                <w:lang w:eastAsia="zh-CN"/>
              </w:rPr>
              <w:t xml:space="preserve"> P</w:t>
            </w:r>
            <w:r>
              <w:rPr>
                <w:b/>
                <w:i/>
                <w:sz w:val="20"/>
                <w:highlight w:val="yellow"/>
                <w:lang w:eastAsia="zh-CN"/>
              </w:rPr>
              <w:t>201</w:t>
            </w:r>
            <w:r w:rsidRPr="007E2DB8">
              <w:rPr>
                <w:b/>
                <w:i/>
                <w:sz w:val="20"/>
                <w:highlight w:val="yellow"/>
                <w:lang w:eastAsia="zh-CN"/>
              </w:rPr>
              <w:t>, L</w:t>
            </w:r>
            <w:r>
              <w:rPr>
                <w:b/>
                <w:i/>
                <w:sz w:val="20"/>
                <w:highlight w:val="yellow"/>
                <w:lang w:eastAsia="zh-CN"/>
              </w:rPr>
              <w:t>48</w:t>
            </w:r>
            <w:r w:rsidRPr="007E2DB8">
              <w:rPr>
                <w:b/>
                <w:i/>
                <w:sz w:val="20"/>
                <w:highlight w:val="yellow"/>
                <w:lang w:eastAsia="zh-CN"/>
              </w:rPr>
              <w:t xml:space="preserve"> </w:t>
            </w:r>
            <w:r>
              <w:rPr>
                <w:b/>
                <w:i/>
                <w:sz w:val="20"/>
                <w:highlight w:val="yellow"/>
                <w:lang w:eastAsia="zh-CN"/>
              </w:rPr>
              <w:t>in</w:t>
            </w:r>
            <w:r w:rsidRPr="007E2DB8">
              <w:rPr>
                <w:b/>
                <w:i/>
                <w:sz w:val="20"/>
                <w:highlight w:val="yellow"/>
                <w:lang w:eastAsia="zh-CN"/>
              </w:rPr>
              <w:t xml:space="preserve"> P802.11be D1.</w:t>
            </w:r>
            <w:r>
              <w:rPr>
                <w:b/>
                <w:i/>
                <w:sz w:val="20"/>
                <w:highlight w:val="yellow"/>
                <w:lang w:eastAsia="zh-CN"/>
              </w:rPr>
              <w:t>3</w:t>
            </w:r>
            <w:r w:rsidRPr="007E2DB8">
              <w:rPr>
                <w:b/>
                <w:i/>
                <w:sz w:val="20"/>
                <w:highlight w:val="yellow"/>
                <w:lang w:eastAsia="zh-CN"/>
              </w:rPr>
              <w:t>:</w:t>
            </w:r>
          </w:p>
          <w:p w14:paraId="1ACF21C9" w14:textId="77777777" w:rsidR="00FC6E61" w:rsidRDefault="00FC6E61" w:rsidP="0066180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Change “Figure” into “Table” </w:t>
            </w:r>
          </w:p>
          <w:p w14:paraId="174FD3FE" w14:textId="77777777" w:rsidR="00FC6E61" w:rsidRPr="00CE375B" w:rsidRDefault="00FC6E61" w:rsidP="00661800">
            <w:pPr>
              <w:rPr>
                <w:b/>
                <w:sz w:val="20"/>
              </w:rPr>
            </w:pPr>
          </w:p>
        </w:tc>
      </w:tr>
    </w:tbl>
    <w:p w14:paraId="32F10C08" w14:textId="77777777" w:rsidR="00FC6E61" w:rsidRDefault="00FC6E61" w:rsidP="00FC6E61">
      <w:pPr>
        <w:rPr>
          <w:b/>
          <w:highlight w:val="cyan"/>
          <w:lang w:eastAsia="zh-CN"/>
        </w:rPr>
      </w:pPr>
    </w:p>
    <w:p w14:paraId="64674D52" w14:textId="77777777" w:rsidR="00FC6E61" w:rsidRDefault="00FC6E61" w:rsidP="00FC6E61">
      <w:pPr>
        <w:rPr>
          <w:b/>
          <w:highlight w:val="cyan"/>
          <w:lang w:eastAsia="zh-CN"/>
        </w:rPr>
      </w:pPr>
      <w:r w:rsidRPr="008B78CD">
        <w:rPr>
          <w:rFonts w:hint="eastAsia"/>
          <w:b/>
          <w:highlight w:val="cyan"/>
          <w:lang w:eastAsia="zh-CN"/>
        </w:rPr>
        <w:t>D</w:t>
      </w:r>
      <w:r w:rsidRPr="008B78CD">
        <w:rPr>
          <w:b/>
          <w:highlight w:val="cyan"/>
          <w:lang w:eastAsia="zh-CN"/>
        </w:rPr>
        <w:t>iscussion:</w:t>
      </w:r>
    </w:p>
    <w:p w14:paraId="6A0E2864" w14:textId="77777777" w:rsidR="00FC6E61" w:rsidRPr="00F96B62" w:rsidRDefault="00FC6E61" w:rsidP="00FC6E61">
      <w:pPr>
        <w:rPr>
          <w:b/>
          <w:lang w:eastAsia="zh-CN"/>
        </w:rPr>
      </w:pPr>
      <w:r w:rsidRPr="00F96B62">
        <w:rPr>
          <w:b/>
          <w:lang w:eastAsia="zh-CN"/>
        </w:rPr>
        <w:t xml:space="preserve">In </w:t>
      </w:r>
      <w:r>
        <w:rPr>
          <w:b/>
          <w:lang w:eastAsia="zh-CN"/>
        </w:rPr>
        <w:t>Draft 1.0:</w:t>
      </w:r>
    </w:p>
    <w:p w14:paraId="3C3069DB" w14:textId="77777777" w:rsidR="00FC6E61" w:rsidRDefault="00FC6E61" w:rsidP="00FC6E61">
      <w:pPr>
        <w:rPr>
          <w:b/>
          <w:lang w:eastAsia="zh-CN"/>
        </w:rPr>
      </w:pPr>
      <w:r>
        <w:rPr>
          <w:rFonts w:hint="eastAsia"/>
          <w:b/>
          <w:noProof/>
          <w:lang w:eastAsia="zh-CN"/>
        </w:rPr>
        <w:drawing>
          <wp:inline distT="0" distB="0" distL="0" distR="0" wp14:anchorId="456F5754" wp14:editId="5B75FFAA">
            <wp:extent cx="3093762" cy="1505667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5DCC0E0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6600" cy="1516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9D51F" w14:textId="77777777" w:rsidR="00FC6E61" w:rsidRDefault="00FC6E61" w:rsidP="00FC6E61">
      <w:pPr>
        <w:rPr>
          <w:b/>
          <w:lang w:eastAsia="zh-CN"/>
        </w:rPr>
      </w:pPr>
      <w:r w:rsidRPr="00F96B62">
        <w:rPr>
          <w:b/>
          <w:lang w:eastAsia="zh-CN"/>
        </w:rPr>
        <w:t xml:space="preserve">In </w:t>
      </w:r>
      <w:r>
        <w:rPr>
          <w:b/>
          <w:lang w:eastAsia="zh-CN"/>
        </w:rPr>
        <w:t>Draft 1.3:</w:t>
      </w:r>
    </w:p>
    <w:p w14:paraId="1951C295" w14:textId="77777777" w:rsidR="00FC6E61" w:rsidRDefault="00FC6E61" w:rsidP="00FC6E61">
      <w:pPr>
        <w:rPr>
          <w:b/>
          <w:lang w:eastAsia="zh-CN"/>
        </w:rPr>
      </w:pPr>
      <w:r>
        <w:rPr>
          <w:rFonts w:hint="eastAsia"/>
          <w:b/>
          <w:noProof/>
          <w:lang w:eastAsia="zh-CN"/>
        </w:rPr>
        <w:drawing>
          <wp:inline distT="0" distB="0" distL="0" distR="0" wp14:anchorId="58DE07E7" wp14:editId="58E21F61">
            <wp:extent cx="3002247" cy="1485040"/>
            <wp:effectExtent l="0" t="0" r="8255" b="127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5DCAB1E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4295" cy="150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28A12" w14:textId="77777777" w:rsidR="00FC6E61" w:rsidRDefault="00FC6E61" w:rsidP="00FC6E61">
      <w:pPr>
        <w:rPr>
          <w:b/>
          <w:lang w:eastAsia="zh-CN"/>
        </w:rPr>
      </w:pPr>
    </w:p>
    <w:p w14:paraId="2697BA5E" w14:textId="77777777" w:rsidR="00FC6E61" w:rsidRDefault="00FC6E61" w:rsidP="00FC6E61">
      <w:pPr>
        <w:rPr>
          <w:b/>
          <w:lang w:eastAsia="zh-CN"/>
        </w:rPr>
      </w:pPr>
      <w:r>
        <w:rPr>
          <w:rFonts w:hint="eastAsia"/>
          <w:b/>
          <w:noProof/>
          <w:lang w:eastAsia="zh-CN"/>
        </w:rPr>
        <w:drawing>
          <wp:inline distT="0" distB="0" distL="0" distR="0" wp14:anchorId="75DAACBE" wp14:editId="6121F36D">
            <wp:extent cx="5943600" cy="55435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5DCADE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57C4B" w14:textId="77777777" w:rsidR="00FC6E61" w:rsidRPr="008F5BD3" w:rsidRDefault="00FC6E61" w:rsidP="00FC6E61">
      <w:pPr>
        <w:rPr>
          <w:b/>
          <w:lang w:eastAsia="zh-CN"/>
        </w:rPr>
      </w:pPr>
      <w:r w:rsidRPr="008B78CD">
        <w:rPr>
          <w:rFonts w:hint="eastAsia"/>
          <w:b/>
          <w:highlight w:val="cyan"/>
          <w:lang w:eastAsia="zh-CN"/>
        </w:rPr>
        <w:t>D</w:t>
      </w:r>
      <w:r w:rsidRPr="008B78CD">
        <w:rPr>
          <w:b/>
          <w:highlight w:val="cyan"/>
          <w:lang w:eastAsia="zh-CN"/>
        </w:rPr>
        <w:t>iscussion ends</w:t>
      </w:r>
    </w:p>
    <w:p w14:paraId="0A0E226A" w14:textId="77777777" w:rsidR="00FC6E61" w:rsidRDefault="00FC6E61" w:rsidP="00FC6E61">
      <w:pPr>
        <w:rPr>
          <w:b/>
          <w:lang w:eastAsia="zh-CN"/>
        </w:rPr>
      </w:pPr>
    </w:p>
    <w:p w14:paraId="5B4AF5D4" w14:textId="50EA84CB" w:rsidR="00FC6E61" w:rsidRDefault="00FC6E61" w:rsidP="00FC6E61">
      <w:pPr>
        <w:rPr>
          <w:b/>
          <w:lang w:eastAsia="zh-CN"/>
        </w:rPr>
      </w:pPr>
    </w:p>
    <w:p w14:paraId="4FF53E28" w14:textId="77777777" w:rsidR="00F3486B" w:rsidRDefault="00F3486B" w:rsidP="00FC6E61">
      <w:pPr>
        <w:rPr>
          <w:b/>
          <w:lang w:eastAsia="zh-CN"/>
        </w:rPr>
      </w:pPr>
    </w:p>
    <w:p w14:paraId="65C59E21" w14:textId="77777777" w:rsidR="00FC6E61" w:rsidRPr="005F6D73" w:rsidRDefault="00FC6E61" w:rsidP="00FC6E61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lastRenderedPageBreak/>
        <w:t xml:space="preserve">CID </w:t>
      </w:r>
      <w:r>
        <w:rPr>
          <w:rFonts w:ascii="Times New Roman" w:hAnsi="Times New Roman"/>
          <w:lang w:eastAsia="zh-CN"/>
        </w:rPr>
        <w:t>8173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FC6E61" w:rsidRPr="005F6D73" w14:paraId="71925649" w14:textId="77777777" w:rsidTr="00661800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69504934" w14:textId="77777777" w:rsidR="00FC6E61" w:rsidRPr="005F6D73" w:rsidRDefault="00FC6E61" w:rsidP="00661800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14:paraId="48153B56" w14:textId="77777777" w:rsidR="00FC6E61" w:rsidRPr="005F6D73" w:rsidRDefault="00FC6E61" w:rsidP="00661800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71923E36" w14:textId="77777777" w:rsidR="00FC6E61" w:rsidRPr="005F6D73" w:rsidRDefault="00FC6E61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12699402" w14:textId="77777777" w:rsidR="00FC6E61" w:rsidRPr="005F6D73" w:rsidRDefault="00FC6E61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775FC3E6" w14:textId="77777777" w:rsidR="00FC6E61" w:rsidRPr="005F6D73" w:rsidRDefault="00FC6E61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2FEB5115" w14:textId="77777777" w:rsidR="00FC6E61" w:rsidRPr="005F6D73" w:rsidRDefault="00FC6E61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FC6E61" w:rsidRPr="00537C88" w14:paraId="34FDA5CF" w14:textId="77777777" w:rsidTr="00661800">
        <w:trPr>
          <w:trHeight w:val="2125"/>
        </w:trPr>
        <w:tc>
          <w:tcPr>
            <w:tcW w:w="837" w:type="dxa"/>
            <w:shd w:val="clear" w:color="auto" w:fill="auto"/>
          </w:tcPr>
          <w:p w14:paraId="16052F8D" w14:textId="77777777" w:rsidR="00FC6E61" w:rsidRPr="005F6D73" w:rsidRDefault="00FC6E61" w:rsidP="00661800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150.54</w:t>
            </w:r>
          </w:p>
        </w:tc>
        <w:tc>
          <w:tcPr>
            <w:tcW w:w="948" w:type="dxa"/>
            <w:shd w:val="clear" w:color="auto" w:fill="auto"/>
          </w:tcPr>
          <w:p w14:paraId="5FFDDF9B" w14:textId="77777777" w:rsidR="00FC6E61" w:rsidRPr="00D40EF7" w:rsidRDefault="00FC6E61" w:rsidP="00661800">
            <w:pPr>
              <w:rPr>
                <w:sz w:val="20"/>
                <w:lang w:val="en-US" w:eastAsia="zh-CN"/>
              </w:rPr>
            </w:pPr>
            <w:r w:rsidRPr="00D40EF7">
              <w:rPr>
                <w:sz w:val="20"/>
                <w:lang w:val="en-US" w:eastAsia="zh-CN"/>
              </w:rPr>
              <w:t>9.4.2.295c.5</w:t>
            </w:r>
          </w:p>
          <w:p w14:paraId="29781DAB" w14:textId="77777777" w:rsidR="00FC6E61" w:rsidRPr="005F6D73" w:rsidRDefault="00FC6E61" w:rsidP="00661800">
            <w:pPr>
              <w:rPr>
                <w:sz w:val="20"/>
                <w:lang w:val="en-US" w:eastAsia="zh-CN"/>
              </w:rPr>
            </w:pPr>
          </w:p>
        </w:tc>
        <w:tc>
          <w:tcPr>
            <w:tcW w:w="2058" w:type="dxa"/>
            <w:shd w:val="clear" w:color="auto" w:fill="auto"/>
          </w:tcPr>
          <w:p w14:paraId="0016F33B" w14:textId="77777777" w:rsidR="00FC6E61" w:rsidRDefault="00FC6E61" w:rsidP="0066180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the dot at the end of the sentence is missing.</w:t>
            </w:r>
          </w:p>
          <w:p w14:paraId="0B7DC433" w14:textId="77777777" w:rsidR="00FC6E61" w:rsidRPr="00F00CCB" w:rsidRDefault="00FC6E61" w:rsidP="00661800">
            <w:pPr>
              <w:rPr>
                <w:rFonts w:ascii="Arial" w:hAnsi="Arial" w:cs="Arial"/>
                <w:sz w:val="20"/>
                <w:lang w:val="en-US" w:eastAsia="zh-CN"/>
              </w:rPr>
            </w:pPr>
          </w:p>
        </w:tc>
        <w:tc>
          <w:tcPr>
            <w:tcW w:w="1778" w:type="dxa"/>
            <w:shd w:val="clear" w:color="auto" w:fill="auto"/>
          </w:tcPr>
          <w:p w14:paraId="72DCA0FB" w14:textId="77777777" w:rsidR="00FC6E61" w:rsidRDefault="00FC6E61" w:rsidP="0066180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  <w:p w14:paraId="1518BD7C" w14:textId="77777777" w:rsidR="00FC6E61" w:rsidRPr="005F6D73" w:rsidRDefault="00FC6E61" w:rsidP="00661800">
            <w:pPr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22FCBB59" w14:textId="5797F26C" w:rsidR="001C63F5" w:rsidRPr="005F6D73" w:rsidRDefault="001C63F5" w:rsidP="001C63F5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14:paraId="54AC1B6C" w14:textId="77777777" w:rsidR="001C63F5" w:rsidRDefault="001C63F5" w:rsidP="001C63F5">
            <w:pPr>
              <w:rPr>
                <w:sz w:val="20"/>
              </w:rPr>
            </w:pPr>
          </w:p>
          <w:p w14:paraId="69A4F31F" w14:textId="77777777" w:rsidR="001C63F5" w:rsidRDefault="001C63F5" w:rsidP="001C63F5">
            <w:pPr>
              <w:rPr>
                <w:sz w:val="20"/>
              </w:rPr>
            </w:pPr>
            <w:r>
              <w:rPr>
                <w:sz w:val="20"/>
              </w:rPr>
              <w:t>Agree with the commenter.</w:t>
            </w:r>
          </w:p>
          <w:p w14:paraId="780FD3E2" w14:textId="18C8CBC0" w:rsidR="001C63F5" w:rsidRDefault="001C63F5" w:rsidP="001C63F5">
            <w:pPr>
              <w:rPr>
                <w:sz w:val="20"/>
                <w:lang w:eastAsia="zh-CN"/>
              </w:rPr>
            </w:pPr>
          </w:p>
          <w:p w14:paraId="6A3D45C9" w14:textId="4BAB2355" w:rsidR="00BA5A90" w:rsidRDefault="00BA5A90" w:rsidP="001C63F5">
            <w:pPr>
              <w:rPr>
                <w:rFonts w:hint="eastAsia"/>
                <w:sz w:val="20"/>
                <w:lang w:eastAsia="zh-CN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</w:p>
          <w:p w14:paraId="5F8DCF28" w14:textId="4F0FC8A3" w:rsidR="001C63F5" w:rsidRDefault="001C63F5" w:rsidP="001C63F5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A</w:t>
            </w:r>
            <w:r>
              <w:rPr>
                <w:sz w:val="20"/>
                <w:lang w:eastAsia="zh-CN"/>
              </w:rPr>
              <w:t>dd a full stop at the end of the sentence.</w:t>
            </w:r>
            <w:r w:rsidR="00BA5A90">
              <w:rPr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>The location is Page 150, Line 54 for D1.0 or Page 201, Line 44 for D1.3.</w:t>
            </w:r>
          </w:p>
          <w:p w14:paraId="2292A396" w14:textId="77777777" w:rsidR="00FC6E61" w:rsidRPr="001C63F5" w:rsidRDefault="00FC6E61" w:rsidP="00661800">
            <w:pPr>
              <w:rPr>
                <w:sz w:val="20"/>
              </w:rPr>
            </w:pPr>
          </w:p>
          <w:p w14:paraId="6E9A6ABC" w14:textId="77777777" w:rsidR="00FC6E61" w:rsidRPr="0075798F" w:rsidRDefault="00FC6E61" w:rsidP="00661800">
            <w:pPr>
              <w:rPr>
                <w:b/>
                <w:sz w:val="20"/>
              </w:rPr>
            </w:pPr>
          </w:p>
        </w:tc>
      </w:tr>
    </w:tbl>
    <w:p w14:paraId="01CEC541" w14:textId="77777777" w:rsidR="00FC6E61" w:rsidRDefault="00FC6E61" w:rsidP="00FC6E61">
      <w:pPr>
        <w:rPr>
          <w:b/>
          <w:highlight w:val="cyan"/>
          <w:lang w:eastAsia="zh-CN"/>
        </w:rPr>
      </w:pPr>
    </w:p>
    <w:p w14:paraId="7471F3ED" w14:textId="77777777" w:rsidR="00FC6E61" w:rsidRDefault="00FC6E61" w:rsidP="00FC6E61">
      <w:pPr>
        <w:rPr>
          <w:b/>
          <w:highlight w:val="cyan"/>
          <w:lang w:eastAsia="zh-CN"/>
        </w:rPr>
      </w:pPr>
      <w:r w:rsidRPr="008B78CD">
        <w:rPr>
          <w:rFonts w:hint="eastAsia"/>
          <w:b/>
          <w:highlight w:val="cyan"/>
          <w:lang w:eastAsia="zh-CN"/>
        </w:rPr>
        <w:t>D</w:t>
      </w:r>
      <w:r w:rsidRPr="008B78CD">
        <w:rPr>
          <w:b/>
          <w:highlight w:val="cyan"/>
          <w:lang w:eastAsia="zh-CN"/>
        </w:rPr>
        <w:t>iscussion:</w:t>
      </w:r>
    </w:p>
    <w:p w14:paraId="52A7B679" w14:textId="77777777" w:rsidR="00FC6E61" w:rsidRDefault="00FC6E61" w:rsidP="00FC6E61">
      <w:pPr>
        <w:rPr>
          <w:b/>
          <w:lang w:eastAsia="zh-CN"/>
        </w:rPr>
      </w:pPr>
      <w:r>
        <w:rPr>
          <w:rFonts w:hint="eastAsia"/>
          <w:b/>
          <w:noProof/>
          <w:lang w:eastAsia="zh-CN"/>
        </w:rPr>
        <w:drawing>
          <wp:inline distT="0" distB="0" distL="0" distR="0" wp14:anchorId="6E8486EB" wp14:editId="6D38DBE8">
            <wp:extent cx="5943600" cy="397510"/>
            <wp:effectExtent l="19050" t="19050" r="19050" b="2159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5DCF5B4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75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710159B" w14:textId="77777777" w:rsidR="00FC6E61" w:rsidRPr="008F5BD3" w:rsidRDefault="00FC6E61" w:rsidP="00FC6E61">
      <w:pPr>
        <w:rPr>
          <w:b/>
          <w:lang w:eastAsia="zh-CN"/>
        </w:rPr>
      </w:pPr>
      <w:r w:rsidRPr="008B78CD">
        <w:rPr>
          <w:rFonts w:hint="eastAsia"/>
          <w:b/>
          <w:highlight w:val="cyan"/>
          <w:lang w:eastAsia="zh-CN"/>
        </w:rPr>
        <w:t>D</w:t>
      </w:r>
      <w:r w:rsidRPr="008B78CD">
        <w:rPr>
          <w:b/>
          <w:highlight w:val="cyan"/>
          <w:lang w:eastAsia="zh-CN"/>
        </w:rPr>
        <w:t>iscussion ends</w:t>
      </w:r>
    </w:p>
    <w:p w14:paraId="0F198007" w14:textId="77777777" w:rsidR="00ED2BD4" w:rsidRDefault="00ED2BD4" w:rsidP="00E14E4D"/>
    <w:p w14:paraId="6051402B" w14:textId="77777777" w:rsidR="00DB4EAE" w:rsidRPr="005F6D73" w:rsidRDefault="00DB4EAE" w:rsidP="00DB4EAE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 w:rsidR="009D5123">
        <w:rPr>
          <w:rFonts w:ascii="Times New Roman" w:hAnsi="Times New Roman"/>
          <w:lang w:eastAsia="zh-CN"/>
        </w:rPr>
        <w:t>4518</w:t>
      </w:r>
      <w:r>
        <w:rPr>
          <w:rFonts w:ascii="Times New Roman" w:hAnsi="Times New Roman"/>
          <w:lang w:eastAsia="zh-CN"/>
        </w:rPr>
        <w:t xml:space="preserve"> 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DB4EAE" w:rsidRPr="005F6D73" w14:paraId="38FB52AA" w14:textId="77777777" w:rsidTr="009867D7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2817913B" w14:textId="77777777" w:rsidR="00DB4EAE" w:rsidRPr="005F6D73" w:rsidRDefault="00DB4EAE" w:rsidP="009867D7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14:paraId="2B2B5595" w14:textId="77777777" w:rsidR="00DB4EAE" w:rsidRPr="005F6D73" w:rsidRDefault="00DB4EAE" w:rsidP="009867D7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387F041B" w14:textId="77777777" w:rsidR="00DB4EAE" w:rsidRPr="005F6D73" w:rsidRDefault="00DB4EAE" w:rsidP="009867D7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7BCD4484" w14:textId="77777777" w:rsidR="00DB4EAE" w:rsidRPr="005F6D73" w:rsidRDefault="00DB4EAE" w:rsidP="009867D7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0CCA6B73" w14:textId="77777777" w:rsidR="00DB4EAE" w:rsidRPr="005F6D73" w:rsidRDefault="00DB4EAE" w:rsidP="009867D7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4C88D90B" w14:textId="77777777" w:rsidR="00DB4EAE" w:rsidRPr="005F6D73" w:rsidRDefault="00DB4EAE" w:rsidP="009867D7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DB4EAE" w:rsidRPr="005F6D73" w14:paraId="7FE9748E" w14:textId="77777777" w:rsidTr="009867D7">
        <w:trPr>
          <w:trHeight w:val="1302"/>
        </w:trPr>
        <w:tc>
          <w:tcPr>
            <w:tcW w:w="837" w:type="dxa"/>
            <w:shd w:val="clear" w:color="auto" w:fill="auto"/>
          </w:tcPr>
          <w:p w14:paraId="1C9F0B2B" w14:textId="77777777" w:rsidR="00DB4EAE" w:rsidRPr="005F6D73" w:rsidRDefault="00920777" w:rsidP="009867D7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151.8</w:t>
            </w:r>
          </w:p>
        </w:tc>
        <w:tc>
          <w:tcPr>
            <w:tcW w:w="948" w:type="dxa"/>
            <w:shd w:val="clear" w:color="auto" w:fill="auto"/>
          </w:tcPr>
          <w:p w14:paraId="1C7C2812" w14:textId="77777777" w:rsidR="00D40EF7" w:rsidRPr="00D40EF7" w:rsidRDefault="00D40EF7" w:rsidP="00D40EF7">
            <w:pPr>
              <w:rPr>
                <w:sz w:val="20"/>
                <w:lang w:val="en-US" w:eastAsia="zh-CN"/>
              </w:rPr>
            </w:pPr>
            <w:r w:rsidRPr="00D40EF7">
              <w:rPr>
                <w:sz w:val="20"/>
                <w:lang w:val="en-US" w:eastAsia="zh-CN"/>
              </w:rPr>
              <w:t>9.4.2.295c.5</w:t>
            </w:r>
          </w:p>
          <w:p w14:paraId="6219FDE6" w14:textId="77777777" w:rsidR="00DB4EAE" w:rsidRPr="005F6D73" w:rsidRDefault="00DB4EAE" w:rsidP="009867D7">
            <w:pPr>
              <w:rPr>
                <w:sz w:val="20"/>
                <w:lang w:val="en-US" w:eastAsia="zh-CN"/>
              </w:rPr>
            </w:pPr>
          </w:p>
        </w:tc>
        <w:tc>
          <w:tcPr>
            <w:tcW w:w="2058" w:type="dxa"/>
            <w:shd w:val="clear" w:color="auto" w:fill="auto"/>
          </w:tcPr>
          <w:p w14:paraId="1A2E45B6" w14:textId="77777777" w:rsidR="00DB4EAE" w:rsidRPr="00D40EF7" w:rsidRDefault="009D5123" w:rsidP="009867D7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Not clear in "but the </w:t>
            </w:r>
            <w:proofErr w:type="spellStart"/>
            <w:r>
              <w:rPr>
                <w:rFonts w:ascii="Arial" w:hAnsi="Arial" w:cs="Arial"/>
                <w:sz w:val="20"/>
              </w:rPr>
              <w:t>PPETx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PPET8 values are present" what the present means. Suggest rephrasing the same sentence like "</w:t>
            </w:r>
            <w:bookmarkStart w:id="0" w:name="OLE_LINK42"/>
            <w:bookmarkStart w:id="1" w:name="OLE_LINK43"/>
            <w:r>
              <w:rPr>
                <w:rFonts w:ascii="Arial" w:hAnsi="Arial" w:cs="Arial"/>
                <w:sz w:val="20"/>
              </w:rPr>
              <w:t xml:space="preserve">the </w:t>
            </w:r>
            <w:proofErr w:type="spellStart"/>
            <w:r>
              <w:rPr>
                <w:rFonts w:ascii="Arial" w:hAnsi="Arial" w:cs="Arial"/>
                <w:sz w:val="20"/>
              </w:rPr>
              <w:t>PPETx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PPET8 subfields for each RU allocation index corresponding to these 0s are not present while the </w:t>
            </w:r>
            <w:proofErr w:type="spellStart"/>
            <w:r>
              <w:rPr>
                <w:rFonts w:ascii="Arial" w:hAnsi="Arial" w:cs="Arial"/>
                <w:sz w:val="20"/>
              </w:rPr>
              <w:t>PPETx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PPET8 values of that RU allocation index is the same as the </w:t>
            </w:r>
            <w:proofErr w:type="spellStart"/>
            <w:r>
              <w:rPr>
                <w:rFonts w:ascii="Arial" w:hAnsi="Arial" w:cs="Arial"/>
                <w:sz w:val="20"/>
              </w:rPr>
              <w:t>PPETx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PPET8 values of the closest smaller RU allocation index which bitmap value is 1.</w:t>
            </w:r>
            <w:bookmarkEnd w:id="0"/>
            <w:bookmarkEnd w:id="1"/>
          </w:p>
        </w:tc>
        <w:tc>
          <w:tcPr>
            <w:tcW w:w="1778" w:type="dxa"/>
            <w:shd w:val="clear" w:color="auto" w:fill="auto"/>
          </w:tcPr>
          <w:p w14:paraId="7C3512D5" w14:textId="77777777" w:rsidR="009D5123" w:rsidRDefault="009D5123" w:rsidP="009D5123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as in the comment.</w:t>
            </w:r>
          </w:p>
          <w:p w14:paraId="1B206CAB" w14:textId="77777777" w:rsidR="00DB4EAE" w:rsidRPr="005F6D73" w:rsidRDefault="00DB4EAE" w:rsidP="009867D7">
            <w:pPr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45F59631" w14:textId="77777777" w:rsidR="00DB4EAE" w:rsidRDefault="00297DC4" w:rsidP="009867D7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14:paraId="798FA6DF" w14:textId="77777777" w:rsidR="00297DC4" w:rsidRDefault="00297DC4" w:rsidP="00297DC4">
            <w:pPr>
              <w:rPr>
                <w:sz w:val="20"/>
              </w:rPr>
            </w:pPr>
          </w:p>
          <w:p w14:paraId="1701A762" w14:textId="6F72C8A8" w:rsidR="00297DC4" w:rsidRDefault="006D4362" w:rsidP="00297DC4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To make it clear, the sentence</w:t>
            </w:r>
            <w:r w:rsidR="00E31395">
              <w:rPr>
                <w:sz w:val="20"/>
                <w:lang w:eastAsia="zh-CN"/>
              </w:rPr>
              <w:t xml:space="preserve"> is rephrased</w:t>
            </w:r>
            <w:r>
              <w:rPr>
                <w:sz w:val="20"/>
                <w:lang w:eastAsia="zh-CN"/>
              </w:rPr>
              <w:t>.</w:t>
            </w:r>
          </w:p>
          <w:p w14:paraId="357F2382" w14:textId="77777777" w:rsidR="006D4362" w:rsidRPr="005F6D73" w:rsidRDefault="006D4362" w:rsidP="00297DC4">
            <w:pPr>
              <w:rPr>
                <w:sz w:val="20"/>
              </w:rPr>
            </w:pPr>
          </w:p>
          <w:p w14:paraId="698201F3" w14:textId="77777777" w:rsidR="00297DC4" w:rsidRPr="005F6D73" w:rsidRDefault="00297DC4" w:rsidP="00297DC4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14:paraId="3B91AB4F" w14:textId="12274BBE" w:rsidR="00297DC4" w:rsidRPr="00FB28FB" w:rsidRDefault="00297DC4" w:rsidP="00297DC4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</w:t>
            </w:r>
            <w:r>
              <w:rPr>
                <w:b/>
                <w:sz w:val="20"/>
              </w:rPr>
              <w:t>2</w:t>
            </w:r>
            <w:r w:rsidRPr="00FB28FB">
              <w:rPr>
                <w:b/>
                <w:sz w:val="20"/>
              </w:rPr>
              <w:t>-</w:t>
            </w:r>
            <w:r w:rsidR="00BC3E2E">
              <w:rPr>
                <w:b/>
                <w:sz w:val="20"/>
              </w:rPr>
              <w:t>0063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 w:rsidR="00593126">
              <w:rPr>
                <w:b/>
                <w:sz w:val="20"/>
              </w:rPr>
              <w:t>7736</w:t>
            </w:r>
            <w:r w:rsidRPr="00FB28FB">
              <w:rPr>
                <w:b/>
                <w:sz w:val="20"/>
              </w:rPr>
              <w:t>.</w:t>
            </w:r>
          </w:p>
          <w:p w14:paraId="5E65BBFB" w14:textId="77777777" w:rsidR="00DB4EAE" w:rsidRPr="00297DC4" w:rsidRDefault="00DB4EAE" w:rsidP="009867D7">
            <w:pPr>
              <w:rPr>
                <w:b/>
                <w:i/>
                <w:sz w:val="20"/>
              </w:rPr>
            </w:pPr>
          </w:p>
        </w:tc>
      </w:tr>
    </w:tbl>
    <w:p w14:paraId="3A296CC3" w14:textId="77777777" w:rsidR="00DB4EAE" w:rsidRDefault="00DB4EAE" w:rsidP="00E14E4D"/>
    <w:p w14:paraId="623E545F" w14:textId="77777777" w:rsidR="00F350BA" w:rsidRDefault="00F350BA" w:rsidP="00E14E4D"/>
    <w:p w14:paraId="0C37B10F" w14:textId="77777777" w:rsidR="00F350BA" w:rsidRPr="005F6D73" w:rsidRDefault="00F350BA" w:rsidP="00F350BA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lastRenderedPageBreak/>
        <w:t xml:space="preserve">CID </w:t>
      </w:r>
      <w:r>
        <w:rPr>
          <w:rFonts w:ascii="Times New Roman" w:hAnsi="Times New Roman"/>
          <w:lang w:eastAsia="zh-CN"/>
        </w:rPr>
        <w:t>7732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F350BA" w:rsidRPr="005F6D73" w14:paraId="74FB98C4" w14:textId="77777777" w:rsidTr="009867D7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4F90392E" w14:textId="77777777" w:rsidR="00F350BA" w:rsidRPr="005F6D73" w:rsidRDefault="00F350BA" w:rsidP="009867D7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14:paraId="6AEE8468" w14:textId="77777777" w:rsidR="00F350BA" w:rsidRPr="005F6D73" w:rsidRDefault="00F350BA" w:rsidP="009867D7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5B5A7CCB" w14:textId="77777777" w:rsidR="00F350BA" w:rsidRPr="005F6D73" w:rsidRDefault="00F350BA" w:rsidP="009867D7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3972710E" w14:textId="77777777" w:rsidR="00F350BA" w:rsidRPr="005F6D73" w:rsidRDefault="00F350BA" w:rsidP="009867D7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766802D8" w14:textId="77777777" w:rsidR="00F350BA" w:rsidRPr="005F6D73" w:rsidRDefault="00F350BA" w:rsidP="009867D7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0F4213BB" w14:textId="77777777" w:rsidR="00F350BA" w:rsidRPr="005F6D73" w:rsidRDefault="00F350BA" w:rsidP="009867D7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F350BA" w:rsidRPr="00537C88" w14:paraId="313FA48A" w14:textId="77777777" w:rsidTr="009867D7">
        <w:trPr>
          <w:trHeight w:val="2125"/>
        </w:trPr>
        <w:tc>
          <w:tcPr>
            <w:tcW w:w="837" w:type="dxa"/>
            <w:shd w:val="clear" w:color="auto" w:fill="auto"/>
          </w:tcPr>
          <w:p w14:paraId="73207B01" w14:textId="77777777" w:rsidR="00F350BA" w:rsidRPr="005F6D73" w:rsidRDefault="00F350BA" w:rsidP="009867D7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151.5</w:t>
            </w:r>
          </w:p>
        </w:tc>
        <w:tc>
          <w:tcPr>
            <w:tcW w:w="948" w:type="dxa"/>
            <w:shd w:val="clear" w:color="auto" w:fill="auto"/>
          </w:tcPr>
          <w:p w14:paraId="401BD378" w14:textId="77777777" w:rsidR="00F350BA" w:rsidRPr="00D40EF7" w:rsidRDefault="00F350BA" w:rsidP="009867D7">
            <w:pPr>
              <w:rPr>
                <w:sz w:val="20"/>
                <w:lang w:val="en-US" w:eastAsia="zh-CN"/>
              </w:rPr>
            </w:pPr>
            <w:r w:rsidRPr="00D40EF7">
              <w:rPr>
                <w:sz w:val="20"/>
                <w:lang w:val="en-US" w:eastAsia="zh-CN"/>
              </w:rPr>
              <w:t>9.4.2.295c.5</w:t>
            </w:r>
          </w:p>
          <w:p w14:paraId="068C710C" w14:textId="77777777" w:rsidR="00F350BA" w:rsidRPr="005F6D73" w:rsidRDefault="00F350BA" w:rsidP="009867D7">
            <w:pPr>
              <w:rPr>
                <w:sz w:val="20"/>
                <w:lang w:val="en-US" w:eastAsia="zh-CN"/>
              </w:rPr>
            </w:pPr>
          </w:p>
        </w:tc>
        <w:tc>
          <w:tcPr>
            <w:tcW w:w="2058" w:type="dxa"/>
            <w:shd w:val="clear" w:color="auto" w:fill="auto"/>
          </w:tcPr>
          <w:p w14:paraId="54D993A7" w14:textId="77777777" w:rsidR="00F350BA" w:rsidRDefault="00F350BA" w:rsidP="009867D7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"the </w:t>
            </w:r>
            <w:proofErr w:type="spellStart"/>
            <w:r>
              <w:rPr>
                <w:rFonts w:ascii="Arial" w:hAnsi="Arial" w:cs="Arial"/>
                <w:sz w:val="20"/>
              </w:rPr>
              <w:t>PPETx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PPET8 subfields for each RU allocation index corresponding to these 0s are not present, but the </w:t>
            </w:r>
            <w:proofErr w:type="spellStart"/>
            <w:r>
              <w:rPr>
                <w:rFonts w:ascii="Arial" w:hAnsi="Arial" w:cs="Arial"/>
                <w:sz w:val="20"/>
              </w:rPr>
              <w:t>PPETx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PPET8 values are present, and the values shall be the same as the </w:t>
            </w:r>
            <w:proofErr w:type="spellStart"/>
            <w:r>
              <w:rPr>
                <w:rFonts w:ascii="Arial" w:hAnsi="Arial" w:cs="Arial"/>
                <w:sz w:val="20"/>
              </w:rPr>
              <w:t>PPETx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PPET8 values for the closest smaller RU allocation index with</w:t>
            </w:r>
            <w:r>
              <w:rPr>
                <w:rFonts w:ascii="Arial" w:hAnsi="Arial" w:cs="Arial"/>
                <w:sz w:val="20"/>
              </w:rPr>
              <w:br/>
              <w:t>the bitmask value equal to 1 in the RU Index Bitmask subfield" if the fields don't exist how the value present?</w:t>
            </w:r>
          </w:p>
          <w:p w14:paraId="3A0253A5" w14:textId="77777777" w:rsidR="00F350BA" w:rsidRPr="00F00CCB" w:rsidRDefault="00F350BA" w:rsidP="009867D7">
            <w:pPr>
              <w:rPr>
                <w:rFonts w:ascii="Arial" w:hAnsi="Arial" w:cs="Arial"/>
                <w:sz w:val="20"/>
                <w:lang w:val="en-US" w:eastAsia="zh-CN"/>
              </w:rPr>
            </w:pPr>
          </w:p>
        </w:tc>
        <w:tc>
          <w:tcPr>
            <w:tcW w:w="1778" w:type="dxa"/>
            <w:shd w:val="clear" w:color="auto" w:fill="auto"/>
          </w:tcPr>
          <w:p w14:paraId="064FC2F4" w14:textId="77777777" w:rsidR="00F350BA" w:rsidRDefault="00F350BA" w:rsidP="009867D7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the </w:t>
            </w:r>
            <w:proofErr w:type="spellStart"/>
            <w:r>
              <w:rPr>
                <w:rFonts w:ascii="Arial" w:hAnsi="Arial" w:cs="Arial"/>
                <w:sz w:val="20"/>
              </w:rPr>
              <w:t>PPETx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PPET8 subfields for each RU allocation index corresponding to these 0s are not present, and the </w:t>
            </w:r>
            <w:proofErr w:type="spellStart"/>
            <w:r>
              <w:rPr>
                <w:rFonts w:ascii="Arial" w:hAnsi="Arial" w:cs="Arial"/>
                <w:sz w:val="20"/>
              </w:rPr>
              <w:t>PPETx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PPET8 values shall be the same as the....</w:t>
            </w:r>
          </w:p>
          <w:p w14:paraId="3CF6AE3B" w14:textId="77777777" w:rsidR="00F350BA" w:rsidRPr="005F6D73" w:rsidRDefault="00F350BA" w:rsidP="009867D7">
            <w:pPr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5E86F1FC" w14:textId="77777777" w:rsidR="00F350BA" w:rsidRDefault="00F350BA" w:rsidP="009867D7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14:paraId="79FE479B" w14:textId="77777777" w:rsidR="00F350BA" w:rsidRPr="005F6D73" w:rsidRDefault="00F350BA" w:rsidP="00F350BA">
            <w:pPr>
              <w:rPr>
                <w:sz w:val="20"/>
              </w:rPr>
            </w:pPr>
          </w:p>
          <w:p w14:paraId="759FE7BD" w14:textId="4B35B027" w:rsidR="0020338A" w:rsidRPr="0020338A" w:rsidRDefault="0020338A" w:rsidP="00593126">
            <w:pPr>
              <w:rPr>
                <w:sz w:val="20"/>
                <w:lang w:eastAsia="zh-CN"/>
              </w:rPr>
            </w:pPr>
            <w:bookmarkStart w:id="2" w:name="OLE_LINK33"/>
            <w:bookmarkStart w:id="3" w:name="OLE_LINK24"/>
            <w:bookmarkStart w:id="4" w:name="OLE_LINK25"/>
            <w:r>
              <w:rPr>
                <w:sz w:val="20"/>
                <w:lang w:eastAsia="zh-CN"/>
              </w:rPr>
              <w:t>To make it clear, the sentence is rephrased.</w:t>
            </w:r>
          </w:p>
          <w:p w14:paraId="5B6BA4EE" w14:textId="77777777" w:rsidR="0020338A" w:rsidRDefault="0020338A" w:rsidP="00593126">
            <w:pPr>
              <w:rPr>
                <w:b/>
                <w:i/>
                <w:sz w:val="20"/>
                <w:highlight w:val="yellow"/>
              </w:rPr>
            </w:pPr>
          </w:p>
          <w:p w14:paraId="2B0DF734" w14:textId="128A36F9" w:rsidR="00593126" w:rsidRPr="005F6D73" w:rsidRDefault="00593126" w:rsidP="00593126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14:paraId="51D13CF6" w14:textId="521F5177" w:rsidR="00593126" w:rsidRPr="00FB28FB" w:rsidRDefault="00593126" w:rsidP="00593126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</w:t>
            </w:r>
            <w:r>
              <w:rPr>
                <w:b/>
                <w:sz w:val="20"/>
              </w:rPr>
              <w:t>2</w:t>
            </w:r>
            <w:r w:rsidRPr="00FB28FB">
              <w:rPr>
                <w:b/>
                <w:sz w:val="20"/>
              </w:rPr>
              <w:t>-</w:t>
            </w:r>
            <w:r w:rsidR="00BC3E2E">
              <w:rPr>
                <w:b/>
                <w:sz w:val="20"/>
              </w:rPr>
              <w:t>0063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7736</w:t>
            </w:r>
            <w:r w:rsidRPr="00FB28FB">
              <w:rPr>
                <w:b/>
                <w:sz w:val="20"/>
              </w:rPr>
              <w:t>.</w:t>
            </w:r>
          </w:p>
          <w:bookmarkEnd w:id="2"/>
          <w:p w14:paraId="631C969C" w14:textId="77777777" w:rsidR="00F350BA" w:rsidRPr="00593126" w:rsidRDefault="00F350BA" w:rsidP="00F350BA">
            <w:pPr>
              <w:rPr>
                <w:b/>
                <w:sz w:val="20"/>
              </w:rPr>
            </w:pPr>
          </w:p>
          <w:p w14:paraId="5ACAD86E" w14:textId="77777777" w:rsidR="00F350BA" w:rsidRDefault="00F350BA" w:rsidP="00F350BA">
            <w:pPr>
              <w:rPr>
                <w:sz w:val="20"/>
                <w:lang w:eastAsia="zh-CN"/>
              </w:rPr>
            </w:pPr>
            <w:r w:rsidRPr="00C942B4">
              <w:rPr>
                <w:sz w:val="20"/>
              </w:rPr>
              <w:t xml:space="preserve">Note: The resolutions for CIDs </w:t>
            </w:r>
            <w:r>
              <w:rPr>
                <w:sz w:val="20"/>
              </w:rPr>
              <w:t xml:space="preserve">4518 and 7732 </w:t>
            </w:r>
            <w:r w:rsidRPr="00C942B4">
              <w:rPr>
                <w:sz w:val="20"/>
              </w:rPr>
              <w:t>are the same.</w:t>
            </w:r>
          </w:p>
          <w:bookmarkEnd w:id="3"/>
          <w:bookmarkEnd w:id="4"/>
          <w:p w14:paraId="32DDD42C" w14:textId="77777777" w:rsidR="00F350BA" w:rsidRPr="005F6D73" w:rsidRDefault="00F350BA" w:rsidP="009867D7">
            <w:pPr>
              <w:rPr>
                <w:sz w:val="20"/>
              </w:rPr>
            </w:pPr>
          </w:p>
          <w:p w14:paraId="03215828" w14:textId="77777777" w:rsidR="00F350BA" w:rsidRPr="00710256" w:rsidRDefault="00F350BA" w:rsidP="009867D7">
            <w:pPr>
              <w:rPr>
                <w:b/>
                <w:sz w:val="20"/>
              </w:rPr>
            </w:pPr>
          </w:p>
        </w:tc>
      </w:tr>
    </w:tbl>
    <w:p w14:paraId="5392B735" w14:textId="77777777" w:rsidR="00297DC4" w:rsidRPr="005F6D73" w:rsidRDefault="00297DC4" w:rsidP="00297DC4">
      <w:pPr>
        <w:pStyle w:val="2"/>
        <w:rPr>
          <w:rFonts w:ascii="Times New Roman" w:hAnsi="Times New Roman"/>
          <w:lang w:eastAsia="zh-CN"/>
        </w:rPr>
      </w:pPr>
      <w:bookmarkStart w:id="5" w:name="OLE_LINK5"/>
      <w:bookmarkStart w:id="6" w:name="OLE_LINK6"/>
      <w:bookmarkEnd w:id="5"/>
      <w:bookmarkEnd w:id="6"/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4519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297DC4" w:rsidRPr="005F6D73" w14:paraId="59EEF1B1" w14:textId="77777777" w:rsidTr="00661800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3E8B5AC6" w14:textId="77777777" w:rsidR="00297DC4" w:rsidRPr="005F6D73" w:rsidRDefault="00297DC4" w:rsidP="00661800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14:paraId="032634B3" w14:textId="77777777" w:rsidR="00297DC4" w:rsidRPr="005F6D73" w:rsidRDefault="00297DC4" w:rsidP="00661800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6BC0778A" w14:textId="77777777" w:rsidR="00297DC4" w:rsidRPr="005F6D73" w:rsidRDefault="00297DC4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51B6D209" w14:textId="77777777" w:rsidR="00297DC4" w:rsidRPr="005F6D73" w:rsidRDefault="00297DC4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6DA47936" w14:textId="77777777" w:rsidR="00297DC4" w:rsidRPr="005F6D73" w:rsidRDefault="00297DC4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59CAF391" w14:textId="77777777" w:rsidR="00297DC4" w:rsidRPr="005F6D73" w:rsidRDefault="00297DC4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297DC4" w:rsidRPr="00F3486B" w14:paraId="5B4C55B8" w14:textId="77777777" w:rsidTr="00661800">
        <w:trPr>
          <w:trHeight w:val="2125"/>
        </w:trPr>
        <w:tc>
          <w:tcPr>
            <w:tcW w:w="837" w:type="dxa"/>
            <w:shd w:val="clear" w:color="auto" w:fill="auto"/>
          </w:tcPr>
          <w:p w14:paraId="3EBB0258" w14:textId="77777777" w:rsidR="00297DC4" w:rsidRPr="005F6D73" w:rsidRDefault="00297DC4" w:rsidP="00661800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150.50</w:t>
            </w:r>
          </w:p>
        </w:tc>
        <w:tc>
          <w:tcPr>
            <w:tcW w:w="948" w:type="dxa"/>
            <w:shd w:val="clear" w:color="auto" w:fill="auto"/>
          </w:tcPr>
          <w:p w14:paraId="2755CB27" w14:textId="77777777" w:rsidR="00297DC4" w:rsidRPr="00D40EF7" w:rsidRDefault="00297DC4" w:rsidP="00661800">
            <w:pPr>
              <w:rPr>
                <w:sz w:val="20"/>
                <w:lang w:val="en-US" w:eastAsia="zh-CN"/>
              </w:rPr>
            </w:pPr>
            <w:r w:rsidRPr="00D40EF7">
              <w:rPr>
                <w:sz w:val="20"/>
                <w:lang w:val="en-US" w:eastAsia="zh-CN"/>
              </w:rPr>
              <w:t>9.4.2.295c.5</w:t>
            </w:r>
          </w:p>
          <w:p w14:paraId="215F6133" w14:textId="77777777" w:rsidR="00297DC4" w:rsidRPr="005F6D73" w:rsidRDefault="00297DC4" w:rsidP="00661800">
            <w:pPr>
              <w:rPr>
                <w:sz w:val="20"/>
                <w:lang w:val="en-US" w:eastAsia="zh-CN"/>
              </w:rPr>
            </w:pPr>
          </w:p>
        </w:tc>
        <w:tc>
          <w:tcPr>
            <w:tcW w:w="2058" w:type="dxa"/>
            <w:shd w:val="clear" w:color="auto" w:fill="auto"/>
          </w:tcPr>
          <w:p w14:paraId="6320A6AF" w14:textId="77777777" w:rsidR="00297DC4" w:rsidRPr="000200C6" w:rsidRDefault="00297DC4" w:rsidP="00661800">
            <w:pPr>
              <w:rPr>
                <w:rFonts w:ascii="Arial" w:hAnsi="Arial" w:cs="Arial"/>
                <w:sz w:val="20"/>
                <w:lang w:val="en-US" w:eastAsia="zh-CN"/>
              </w:rPr>
            </w:pPr>
            <w:r w:rsidRPr="00D40EF7">
              <w:rPr>
                <w:rFonts w:ascii="Arial" w:hAnsi="Arial" w:cs="Arial"/>
                <w:sz w:val="20"/>
              </w:rPr>
              <w:t xml:space="preserve">Need to add a definition of </w:t>
            </w:r>
            <w:proofErr w:type="spellStart"/>
            <w:r w:rsidRPr="00D40EF7">
              <w:rPr>
                <w:rFonts w:ascii="Arial" w:hAnsi="Arial" w:cs="Arial"/>
                <w:sz w:val="20"/>
              </w:rPr>
              <w:t>PPETx</w:t>
            </w:r>
            <w:proofErr w:type="spellEnd"/>
            <w:r w:rsidRPr="00D40EF7">
              <w:rPr>
                <w:rFonts w:ascii="Arial" w:hAnsi="Arial" w:cs="Arial"/>
                <w:sz w:val="20"/>
              </w:rPr>
              <w:t xml:space="preserve">.  Also, may consider change the name since "Tx" sometimes is </w:t>
            </w:r>
            <w:proofErr w:type="spellStart"/>
            <w:r w:rsidRPr="00D40EF7">
              <w:rPr>
                <w:rFonts w:ascii="Arial" w:hAnsi="Arial" w:cs="Arial"/>
                <w:sz w:val="20"/>
              </w:rPr>
              <w:t>easiy</w:t>
            </w:r>
            <w:proofErr w:type="spellEnd"/>
            <w:r w:rsidRPr="00D40EF7">
              <w:rPr>
                <w:rFonts w:ascii="Arial" w:hAnsi="Arial" w:cs="Arial"/>
                <w:sz w:val="20"/>
              </w:rPr>
              <w:t xml:space="preserve"> to be confused as </w:t>
            </w:r>
            <w:proofErr w:type="spellStart"/>
            <w:r w:rsidRPr="00D40EF7">
              <w:rPr>
                <w:rFonts w:ascii="Arial" w:hAnsi="Arial" w:cs="Arial"/>
                <w:sz w:val="20"/>
              </w:rPr>
              <w:t>Transimission</w:t>
            </w:r>
            <w:proofErr w:type="spellEnd"/>
            <w:r w:rsidRPr="00D40EF7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78" w:type="dxa"/>
            <w:shd w:val="clear" w:color="auto" w:fill="auto"/>
          </w:tcPr>
          <w:p w14:paraId="76A77A83" w14:textId="77777777" w:rsidR="00297DC4" w:rsidRPr="005F6D73" w:rsidRDefault="00297DC4" w:rsidP="00661800">
            <w:pPr>
              <w:rPr>
                <w:sz w:val="20"/>
                <w:lang w:val="en-US"/>
              </w:rPr>
            </w:pPr>
            <w:r w:rsidRPr="00D40EF7">
              <w:rPr>
                <w:rFonts w:ascii="Arial" w:hAnsi="Arial" w:cs="Arial"/>
                <w:sz w:val="20"/>
              </w:rPr>
              <w:t>as in the comment.</w:t>
            </w:r>
          </w:p>
        </w:tc>
        <w:tc>
          <w:tcPr>
            <w:tcW w:w="2923" w:type="dxa"/>
            <w:shd w:val="clear" w:color="auto" w:fill="auto"/>
          </w:tcPr>
          <w:p w14:paraId="1213E5DC" w14:textId="77777777" w:rsidR="00297DC4" w:rsidRPr="005F6D73" w:rsidRDefault="00297DC4" w:rsidP="00661800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REVISED.</w:t>
            </w:r>
          </w:p>
          <w:p w14:paraId="2065DC8D" w14:textId="77777777" w:rsidR="00297DC4" w:rsidRDefault="00297DC4" w:rsidP="00661800">
            <w:pPr>
              <w:rPr>
                <w:sz w:val="20"/>
              </w:rPr>
            </w:pPr>
          </w:p>
          <w:p w14:paraId="7ECAC677" w14:textId="77777777" w:rsidR="00297DC4" w:rsidRDefault="008F25A6" w:rsidP="00661800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A</w:t>
            </w:r>
            <w:r>
              <w:rPr>
                <w:sz w:val="20"/>
                <w:lang w:eastAsia="zh-CN"/>
              </w:rPr>
              <w:t>gree.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 xml:space="preserve">Since we have PPET8 and PPET16 in 11ax, it is reasonable to use PPET20/16 for </w:t>
            </w:r>
            <w:proofErr w:type="spellStart"/>
            <w:r>
              <w:rPr>
                <w:sz w:val="20"/>
                <w:lang w:eastAsia="zh-CN"/>
              </w:rPr>
              <w:t>PPETx</w:t>
            </w:r>
            <w:proofErr w:type="spellEnd"/>
            <w:r>
              <w:rPr>
                <w:sz w:val="20"/>
                <w:lang w:eastAsia="zh-CN"/>
              </w:rPr>
              <w:t>.</w:t>
            </w:r>
          </w:p>
          <w:p w14:paraId="442CBABE" w14:textId="77777777" w:rsidR="00297DC4" w:rsidRPr="005F6D73" w:rsidRDefault="00297DC4" w:rsidP="00661800">
            <w:pPr>
              <w:rPr>
                <w:sz w:val="20"/>
              </w:rPr>
            </w:pPr>
          </w:p>
          <w:p w14:paraId="0304DA14" w14:textId="77777777" w:rsidR="00E46C2E" w:rsidRPr="005F6D73" w:rsidRDefault="00E46C2E" w:rsidP="00E46C2E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14:paraId="6C2ED694" w14:textId="0F052883" w:rsidR="00E46C2E" w:rsidRPr="00FB28FB" w:rsidRDefault="00E46C2E" w:rsidP="00E46C2E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</w:t>
            </w:r>
            <w:r>
              <w:rPr>
                <w:b/>
                <w:sz w:val="20"/>
              </w:rPr>
              <w:t>2</w:t>
            </w:r>
            <w:r w:rsidRPr="00FB28FB">
              <w:rPr>
                <w:b/>
                <w:sz w:val="20"/>
              </w:rPr>
              <w:t>-</w:t>
            </w:r>
            <w:r w:rsidR="00BC3E2E">
              <w:rPr>
                <w:b/>
                <w:sz w:val="20"/>
              </w:rPr>
              <w:t>0063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7736</w:t>
            </w:r>
            <w:r w:rsidRPr="00FB28FB">
              <w:rPr>
                <w:b/>
                <w:sz w:val="20"/>
              </w:rPr>
              <w:t>.</w:t>
            </w:r>
          </w:p>
          <w:p w14:paraId="5BEAD724" w14:textId="77777777" w:rsidR="00297DC4" w:rsidRPr="00E46C2E" w:rsidRDefault="00297DC4" w:rsidP="00661800">
            <w:pPr>
              <w:rPr>
                <w:b/>
                <w:sz w:val="20"/>
              </w:rPr>
            </w:pPr>
          </w:p>
        </w:tc>
      </w:tr>
    </w:tbl>
    <w:p w14:paraId="71177B81" w14:textId="77777777" w:rsidR="00297DC4" w:rsidRPr="005F6D73" w:rsidRDefault="00297DC4" w:rsidP="00297DC4">
      <w:pPr>
        <w:pStyle w:val="2"/>
        <w:rPr>
          <w:rFonts w:ascii="Times New Roman" w:hAnsi="Times New Roman"/>
          <w:lang w:eastAsia="zh-CN"/>
        </w:rPr>
      </w:pPr>
      <w:bookmarkStart w:id="7" w:name="_GoBack"/>
      <w:bookmarkEnd w:id="7"/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7736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297DC4" w:rsidRPr="005F6D73" w14:paraId="600E09CC" w14:textId="77777777" w:rsidTr="00661800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2CEA09D6" w14:textId="77777777" w:rsidR="00297DC4" w:rsidRPr="005F6D73" w:rsidRDefault="00297DC4" w:rsidP="00661800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14:paraId="298827E4" w14:textId="77777777" w:rsidR="00297DC4" w:rsidRPr="005F6D73" w:rsidRDefault="00297DC4" w:rsidP="00661800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676F24CD" w14:textId="77777777" w:rsidR="00297DC4" w:rsidRPr="005F6D73" w:rsidRDefault="00297DC4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2DE3B78C" w14:textId="77777777" w:rsidR="00297DC4" w:rsidRPr="005F6D73" w:rsidRDefault="00297DC4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14053EFE" w14:textId="77777777" w:rsidR="00297DC4" w:rsidRPr="005F6D73" w:rsidRDefault="00297DC4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284E548A" w14:textId="77777777" w:rsidR="00297DC4" w:rsidRPr="005F6D73" w:rsidRDefault="00297DC4" w:rsidP="00661800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297DC4" w:rsidRPr="00537C88" w14:paraId="5BCCCB60" w14:textId="77777777" w:rsidTr="00661800">
        <w:trPr>
          <w:trHeight w:val="2125"/>
        </w:trPr>
        <w:tc>
          <w:tcPr>
            <w:tcW w:w="837" w:type="dxa"/>
            <w:shd w:val="clear" w:color="auto" w:fill="auto"/>
          </w:tcPr>
          <w:p w14:paraId="159AC4E2" w14:textId="77777777" w:rsidR="00297DC4" w:rsidRPr="005F6D73" w:rsidRDefault="00297DC4" w:rsidP="00661800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150.40</w:t>
            </w:r>
          </w:p>
        </w:tc>
        <w:tc>
          <w:tcPr>
            <w:tcW w:w="948" w:type="dxa"/>
            <w:shd w:val="clear" w:color="auto" w:fill="auto"/>
          </w:tcPr>
          <w:p w14:paraId="6D7FC98C" w14:textId="77777777" w:rsidR="00297DC4" w:rsidRPr="00D40EF7" w:rsidRDefault="00297DC4" w:rsidP="00661800">
            <w:pPr>
              <w:rPr>
                <w:sz w:val="20"/>
                <w:lang w:val="en-US" w:eastAsia="zh-CN"/>
              </w:rPr>
            </w:pPr>
            <w:r w:rsidRPr="00D40EF7">
              <w:rPr>
                <w:sz w:val="20"/>
                <w:lang w:val="en-US" w:eastAsia="zh-CN"/>
              </w:rPr>
              <w:t>9.4.2.295c.5</w:t>
            </w:r>
          </w:p>
          <w:p w14:paraId="5A63E995" w14:textId="77777777" w:rsidR="00297DC4" w:rsidRPr="005F6D73" w:rsidRDefault="00297DC4" w:rsidP="00661800">
            <w:pPr>
              <w:rPr>
                <w:sz w:val="20"/>
                <w:lang w:val="en-US" w:eastAsia="zh-CN"/>
              </w:rPr>
            </w:pPr>
          </w:p>
        </w:tc>
        <w:tc>
          <w:tcPr>
            <w:tcW w:w="2058" w:type="dxa"/>
            <w:shd w:val="clear" w:color="auto" w:fill="auto"/>
          </w:tcPr>
          <w:p w14:paraId="4604DE5B" w14:textId="77777777" w:rsidR="00297DC4" w:rsidRDefault="00297DC4" w:rsidP="0066180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Suggest to change the name of NSS subfield to NSS_PE. Reason is it's easy to be confused with NSS of data stream. E.g. table 35-3 </w:t>
            </w:r>
            <w:proofErr w:type="spellStart"/>
            <w:r>
              <w:rPr>
                <w:rFonts w:ascii="Arial" w:hAnsi="Arial" w:cs="Arial"/>
                <w:sz w:val="20"/>
              </w:rPr>
              <w:t>Nss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is </w:t>
            </w:r>
            <w:proofErr w:type="spellStart"/>
            <w:r>
              <w:rPr>
                <w:rFonts w:ascii="Arial" w:hAnsi="Arial" w:cs="Arial"/>
                <w:sz w:val="20"/>
              </w:rPr>
              <w:t>refering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to data but maybe confused with NSS subfield. </w:t>
            </w:r>
            <w:r>
              <w:rPr>
                <w:rFonts w:ascii="Arial" w:hAnsi="Arial" w:cs="Arial"/>
                <w:sz w:val="20"/>
              </w:rPr>
              <w:lastRenderedPageBreak/>
              <w:t xml:space="preserve">In addition, </w:t>
            </w:r>
            <w:bookmarkStart w:id="8" w:name="OLE_LINK26"/>
            <w:bookmarkStart w:id="9" w:name="OLE_LINK27"/>
            <w:bookmarkStart w:id="10" w:name="OLE_LINK28"/>
            <w:r>
              <w:rPr>
                <w:rFonts w:ascii="Arial" w:hAnsi="Arial" w:cs="Arial"/>
                <w:sz w:val="20"/>
              </w:rPr>
              <w:t>NSS should start from 0 not 1</w:t>
            </w:r>
            <w:bookmarkEnd w:id="8"/>
            <w:bookmarkEnd w:id="9"/>
            <w:bookmarkEnd w:id="10"/>
            <w:r>
              <w:rPr>
                <w:rFonts w:ascii="Arial" w:hAnsi="Arial" w:cs="Arial"/>
                <w:sz w:val="20"/>
              </w:rPr>
              <w:t>, which also need to be clarified.</w:t>
            </w:r>
          </w:p>
          <w:p w14:paraId="43D3321C" w14:textId="77777777" w:rsidR="00297DC4" w:rsidRPr="00F00CCB" w:rsidRDefault="00297DC4" w:rsidP="00661800">
            <w:pPr>
              <w:rPr>
                <w:rFonts w:ascii="Arial" w:hAnsi="Arial" w:cs="Arial"/>
                <w:sz w:val="20"/>
                <w:lang w:val="en-US" w:eastAsia="zh-CN"/>
              </w:rPr>
            </w:pPr>
          </w:p>
        </w:tc>
        <w:tc>
          <w:tcPr>
            <w:tcW w:w="1778" w:type="dxa"/>
            <w:shd w:val="clear" w:color="auto" w:fill="auto"/>
          </w:tcPr>
          <w:p w14:paraId="183628FA" w14:textId="77777777" w:rsidR="00297DC4" w:rsidRDefault="00297DC4" w:rsidP="0066180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as commented</w:t>
            </w:r>
          </w:p>
          <w:p w14:paraId="70CEB943" w14:textId="77777777" w:rsidR="00297DC4" w:rsidRPr="005F6D73" w:rsidRDefault="00297DC4" w:rsidP="00661800">
            <w:pPr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45A63341" w14:textId="77777777" w:rsidR="00297DC4" w:rsidRDefault="00297DC4" w:rsidP="00661800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14:paraId="14091E75" w14:textId="77777777" w:rsidR="00297DC4" w:rsidRDefault="00297DC4" w:rsidP="00661800">
            <w:pPr>
              <w:rPr>
                <w:sz w:val="20"/>
                <w:lang w:eastAsia="zh-CN"/>
              </w:rPr>
            </w:pPr>
          </w:p>
          <w:p w14:paraId="3CE219D0" w14:textId="77777777" w:rsidR="00297DC4" w:rsidRDefault="00297DC4" w:rsidP="00661800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I</w:t>
            </w:r>
            <w:r>
              <w:rPr>
                <w:sz w:val="20"/>
                <w:lang w:eastAsia="zh-CN"/>
              </w:rPr>
              <w:t xml:space="preserve"> agree that NSS subfield is a little bit confusing here, because it does not mean the number of spatial streams being used. The NSS subfield shown here is used to indicate the scope of the </w:t>
            </w:r>
            <w:proofErr w:type="spellStart"/>
            <w:r>
              <w:rPr>
                <w:sz w:val="20"/>
                <w:lang w:eastAsia="zh-CN"/>
              </w:rPr>
              <w:t>PPETx</w:t>
            </w:r>
            <w:proofErr w:type="spellEnd"/>
            <w:r>
              <w:rPr>
                <w:sz w:val="20"/>
                <w:lang w:eastAsia="zh-CN"/>
              </w:rPr>
              <w:t xml:space="preserve"> and PPET8 subfields in PPE Thresholds Info field.</w:t>
            </w:r>
          </w:p>
          <w:p w14:paraId="490519F4" w14:textId="77777777" w:rsidR="00297DC4" w:rsidRDefault="00297DC4" w:rsidP="00661800">
            <w:pPr>
              <w:rPr>
                <w:sz w:val="20"/>
                <w:lang w:eastAsia="zh-CN"/>
              </w:rPr>
            </w:pPr>
          </w:p>
          <w:p w14:paraId="63C173DD" w14:textId="77777777" w:rsidR="00297DC4" w:rsidRDefault="00297DC4" w:rsidP="00661800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T</w:t>
            </w:r>
            <w:r>
              <w:rPr>
                <w:sz w:val="20"/>
                <w:lang w:eastAsia="zh-CN"/>
              </w:rPr>
              <w:t>o make it clear, it is fine to change the name of NSS subfield. However, since it is not common for a subfield to use “_”, I suggest to change “NSS subfield” into “</w:t>
            </w:r>
            <w:proofErr w:type="spellStart"/>
            <w:r>
              <w:rPr>
                <w:sz w:val="20"/>
                <w:lang w:eastAsia="zh-CN"/>
              </w:rPr>
              <w:t>NSSx</w:t>
            </w:r>
            <w:proofErr w:type="spellEnd"/>
            <w:r>
              <w:rPr>
                <w:sz w:val="20"/>
                <w:lang w:eastAsia="zh-CN"/>
              </w:rPr>
              <w:t xml:space="preserve"> subfield”.</w:t>
            </w:r>
          </w:p>
          <w:p w14:paraId="0F86D767" w14:textId="77777777" w:rsidR="00297DC4" w:rsidRDefault="00297DC4" w:rsidP="00661800">
            <w:pPr>
              <w:rPr>
                <w:sz w:val="20"/>
                <w:lang w:eastAsia="zh-CN"/>
              </w:rPr>
            </w:pPr>
          </w:p>
          <w:p w14:paraId="43025665" w14:textId="77777777" w:rsidR="008F25A6" w:rsidRPr="005F6D73" w:rsidRDefault="008F25A6" w:rsidP="008F25A6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14:paraId="4BB94193" w14:textId="340F0634" w:rsidR="008F25A6" w:rsidRPr="00FB28FB" w:rsidRDefault="008F25A6" w:rsidP="008F25A6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</w:t>
            </w:r>
            <w:r>
              <w:rPr>
                <w:b/>
                <w:sz w:val="20"/>
              </w:rPr>
              <w:t>2</w:t>
            </w:r>
            <w:r w:rsidRPr="00FB28FB">
              <w:rPr>
                <w:b/>
                <w:sz w:val="20"/>
              </w:rPr>
              <w:t>-</w:t>
            </w:r>
            <w:r w:rsidR="00BC3E2E">
              <w:rPr>
                <w:b/>
                <w:sz w:val="20"/>
              </w:rPr>
              <w:t>0063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7736</w:t>
            </w:r>
            <w:r w:rsidRPr="00FB28FB">
              <w:rPr>
                <w:b/>
                <w:sz w:val="20"/>
              </w:rPr>
              <w:t>.</w:t>
            </w:r>
          </w:p>
          <w:p w14:paraId="1D1578ED" w14:textId="77777777" w:rsidR="00297DC4" w:rsidRPr="008F25A6" w:rsidRDefault="00297DC4" w:rsidP="00661800">
            <w:pPr>
              <w:rPr>
                <w:b/>
                <w:sz w:val="20"/>
              </w:rPr>
            </w:pPr>
          </w:p>
        </w:tc>
      </w:tr>
    </w:tbl>
    <w:p w14:paraId="5AA31351" w14:textId="77777777" w:rsidR="00297DC4" w:rsidRDefault="00297DC4" w:rsidP="00297DC4">
      <w:pPr>
        <w:rPr>
          <w:b/>
          <w:highlight w:val="cyan"/>
          <w:lang w:eastAsia="zh-CN"/>
        </w:rPr>
      </w:pPr>
    </w:p>
    <w:p w14:paraId="3D28E46A" w14:textId="77777777" w:rsidR="00297DC4" w:rsidRDefault="00297DC4" w:rsidP="00297DC4">
      <w:pPr>
        <w:rPr>
          <w:b/>
          <w:lang w:eastAsia="zh-CN"/>
        </w:rPr>
      </w:pPr>
      <w:r w:rsidRPr="008B78CD">
        <w:rPr>
          <w:rFonts w:hint="eastAsia"/>
          <w:b/>
          <w:highlight w:val="cyan"/>
          <w:lang w:eastAsia="zh-CN"/>
        </w:rPr>
        <w:t>D</w:t>
      </w:r>
      <w:r w:rsidRPr="008B78CD">
        <w:rPr>
          <w:b/>
          <w:highlight w:val="cyan"/>
          <w:lang w:eastAsia="zh-CN"/>
        </w:rPr>
        <w:t>iscussion:</w:t>
      </w:r>
    </w:p>
    <w:p w14:paraId="64CF961D" w14:textId="77777777" w:rsidR="00297DC4" w:rsidRDefault="00297DC4" w:rsidP="00297DC4">
      <w:pPr>
        <w:jc w:val="center"/>
        <w:rPr>
          <w:b/>
          <w:lang w:eastAsia="zh-CN"/>
        </w:rPr>
      </w:pPr>
      <w:r>
        <w:rPr>
          <w:b/>
          <w:noProof/>
          <w:lang w:eastAsia="zh-CN"/>
        </w:rPr>
        <w:drawing>
          <wp:inline distT="0" distB="0" distL="0" distR="0" wp14:anchorId="39593AE8" wp14:editId="2F35B837">
            <wp:extent cx="3594951" cy="1155032"/>
            <wp:effectExtent l="0" t="0" r="5715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5DC60DC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8295" cy="1159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ECE0D" w14:textId="77777777" w:rsidR="00297DC4" w:rsidRDefault="00297DC4" w:rsidP="00297DC4">
      <w:pPr>
        <w:rPr>
          <w:b/>
          <w:lang w:eastAsia="zh-CN"/>
        </w:rPr>
      </w:pPr>
      <w:r>
        <w:rPr>
          <w:b/>
          <w:noProof/>
          <w:lang w:eastAsia="zh-CN"/>
        </w:rPr>
        <w:drawing>
          <wp:inline distT="0" distB="0" distL="0" distR="0" wp14:anchorId="3AE8D8F8" wp14:editId="11D86469">
            <wp:extent cx="5943600" cy="723900"/>
            <wp:effectExtent l="19050" t="19050" r="19050" b="1905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5DCEA61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3900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54F37155" w14:textId="77777777" w:rsidR="00297DC4" w:rsidRDefault="00297DC4" w:rsidP="00297DC4">
      <w:pPr>
        <w:rPr>
          <w:b/>
          <w:lang w:eastAsia="zh-CN"/>
        </w:rPr>
      </w:pPr>
    </w:p>
    <w:p w14:paraId="1A4FB4F4" w14:textId="160F8F2F" w:rsidR="00297DC4" w:rsidRDefault="00297DC4" w:rsidP="00297DC4">
      <w:pPr>
        <w:rPr>
          <w:lang w:eastAsia="zh-CN"/>
        </w:rPr>
      </w:pPr>
      <w:r>
        <w:rPr>
          <w:lang w:eastAsia="zh-CN"/>
        </w:rPr>
        <w:t>In addition, r</w:t>
      </w:r>
      <w:r w:rsidRPr="002F5CE0">
        <w:rPr>
          <w:lang w:eastAsia="zh-CN"/>
        </w:rPr>
        <w:t>egarding the comment “NSS should start from 0 not 1”</w:t>
      </w:r>
      <w:r>
        <w:rPr>
          <w:lang w:eastAsia="zh-CN"/>
        </w:rPr>
        <w:t xml:space="preserve">, I think the sentence “the NSS subfield contains an unsigned integer </w:t>
      </w:r>
      <w:r w:rsidRPr="002F5CE0">
        <w:rPr>
          <w:i/>
          <w:lang w:eastAsia="zh-CN"/>
        </w:rPr>
        <w:t>NSS</w:t>
      </w:r>
      <w:r>
        <w:rPr>
          <w:lang w:eastAsia="zh-CN"/>
        </w:rPr>
        <w:t xml:space="preserve">” already reflects the value in NSS subfield starts from 0. </w:t>
      </w:r>
    </w:p>
    <w:p w14:paraId="7EDDBDC4" w14:textId="77777777" w:rsidR="00297DC4" w:rsidRPr="00096423" w:rsidRDefault="00297DC4" w:rsidP="00297DC4">
      <w:pPr>
        <w:rPr>
          <w:lang w:eastAsia="zh-CN"/>
        </w:rPr>
      </w:pPr>
    </w:p>
    <w:p w14:paraId="0CBBE756" w14:textId="0EA2B17D" w:rsidR="00CF5D3F" w:rsidRDefault="00297DC4" w:rsidP="00297DC4">
      <w:pPr>
        <w:rPr>
          <w:b/>
          <w:lang w:eastAsia="zh-CN"/>
        </w:rPr>
      </w:pPr>
      <w:r w:rsidRPr="008B78CD">
        <w:rPr>
          <w:rFonts w:hint="eastAsia"/>
          <w:b/>
          <w:highlight w:val="cyan"/>
          <w:lang w:eastAsia="zh-CN"/>
        </w:rPr>
        <w:t>D</w:t>
      </w:r>
      <w:r w:rsidRPr="008B78CD">
        <w:rPr>
          <w:b/>
          <w:highlight w:val="cyan"/>
          <w:lang w:eastAsia="zh-CN"/>
        </w:rPr>
        <w:t>iscussion ends</w:t>
      </w:r>
    </w:p>
    <w:p w14:paraId="2DBC5EA8" w14:textId="4D304AB1" w:rsidR="00297DC4" w:rsidRPr="004430B1" w:rsidRDefault="00297DC4" w:rsidP="00297DC4">
      <w:pPr>
        <w:rPr>
          <w:b/>
          <w:i/>
          <w:sz w:val="24"/>
          <w:highlight w:val="yellow"/>
          <w:lang w:eastAsia="zh-CN"/>
        </w:rPr>
      </w:pPr>
      <w:r w:rsidRPr="004430B1">
        <w:rPr>
          <w:b/>
          <w:i/>
          <w:sz w:val="24"/>
          <w:highlight w:val="yellow"/>
          <w:lang w:eastAsia="zh-CN"/>
        </w:rPr>
        <w:t>Instructions to the editor, please make the following changes from P</w:t>
      </w:r>
      <w:r w:rsidR="004430B1">
        <w:rPr>
          <w:b/>
          <w:i/>
          <w:sz w:val="24"/>
          <w:highlight w:val="yellow"/>
          <w:lang w:eastAsia="zh-CN"/>
        </w:rPr>
        <w:t>201</w:t>
      </w:r>
      <w:r w:rsidRPr="004430B1">
        <w:rPr>
          <w:b/>
          <w:i/>
          <w:sz w:val="24"/>
          <w:highlight w:val="yellow"/>
          <w:lang w:eastAsia="zh-CN"/>
        </w:rPr>
        <w:t>, L</w:t>
      </w:r>
      <w:r w:rsidR="004430B1">
        <w:rPr>
          <w:b/>
          <w:i/>
          <w:sz w:val="24"/>
          <w:highlight w:val="yellow"/>
          <w:lang w:eastAsia="zh-CN"/>
        </w:rPr>
        <w:t>21</w:t>
      </w:r>
      <w:r w:rsidRPr="004430B1">
        <w:rPr>
          <w:b/>
          <w:i/>
          <w:sz w:val="24"/>
          <w:highlight w:val="yellow"/>
          <w:lang w:eastAsia="zh-CN"/>
        </w:rPr>
        <w:t xml:space="preserve"> in P802.11be D1.3:</w:t>
      </w:r>
    </w:p>
    <w:p w14:paraId="2E882CB9" w14:textId="77777777" w:rsidR="00100380" w:rsidRDefault="00100380" w:rsidP="00100380">
      <w:pPr>
        <w:pStyle w:val="af1"/>
        <w:widowControl w:val="0"/>
        <w:numPr>
          <w:ilvl w:val="4"/>
          <w:numId w:val="35"/>
        </w:numPr>
        <w:tabs>
          <w:tab w:val="left" w:pos="205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057" w:hanging="1058"/>
        <w:contextualSpacing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EHT</w:t>
      </w:r>
      <w:r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PPE</w:t>
      </w:r>
      <w:r>
        <w:rPr>
          <w:rFonts w:ascii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Thresholds</w:t>
      </w:r>
      <w:r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field</w:t>
      </w:r>
    </w:p>
    <w:p w14:paraId="392878F1" w14:textId="77777777" w:rsidR="00100380" w:rsidRDefault="00100380" w:rsidP="00100380">
      <w:pPr>
        <w:pStyle w:val="af9"/>
        <w:kinsoku w:val="0"/>
        <w:overflowPunct w:val="0"/>
        <w:spacing w:before="9"/>
        <w:rPr>
          <w:rFonts w:ascii="Arial" w:hAnsi="Arial" w:cs="Arial"/>
          <w:b/>
          <w:bCs/>
          <w:sz w:val="28"/>
          <w:szCs w:val="28"/>
        </w:rPr>
      </w:pPr>
    </w:p>
    <w:p w14:paraId="60B4972E" w14:textId="1ED8A2A7" w:rsidR="00100380" w:rsidRDefault="00100380" w:rsidP="00100380">
      <w:pPr>
        <w:pStyle w:val="af9"/>
        <w:kinsoku w:val="0"/>
        <w:overflowPunct w:val="0"/>
        <w:spacing w:line="249" w:lineRule="auto"/>
        <w:ind w:left="1000" w:right="1017"/>
        <w:jc w:val="both"/>
      </w:pPr>
      <w:r>
        <w:t>The EHT PPE Thresholds field determines the nominal packet padding value (see 35.12 (Nominal packet</w:t>
      </w:r>
      <w:r>
        <w:rPr>
          <w:spacing w:val="1"/>
        </w:rPr>
        <w:t xml:space="preserve"> </w:t>
      </w:r>
      <w:r>
        <w:t xml:space="preserve">padding values selection rules)) </w:t>
      </w:r>
      <w:del w:id="11" w:author="humengshi" w:date="2022-01-11T11:51:00Z">
        <w:r w:rsidDel="00213C1A">
          <w:delText xml:space="preserve">for an EHT PPDU of </w:delText>
        </w:r>
      </w:del>
      <w:ins w:id="12" w:author="humengshi" w:date="2022-01-11T11:51:00Z">
        <w:r w:rsidR="00213C1A">
          <w:t xml:space="preserve">for </w:t>
        </w:r>
      </w:ins>
      <w:r>
        <w:t>a particular RU</w:t>
      </w:r>
      <w:ins w:id="13" w:author="humengshi" w:date="2022-01-11T11:48:00Z">
        <w:r w:rsidR="00213C1A">
          <w:t>/MRU</w:t>
        </w:r>
      </w:ins>
      <w:del w:id="14" w:author="humengshi" w:date="2022-01-11T11:48:00Z">
        <w:r w:rsidDel="00213C1A">
          <w:delText xml:space="preserve"> allocation</w:delText>
        </w:r>
      </w:del>
      <w:r>
        <w:t xml:space="preserve"> size and </w:t>
      </w:r>
      <w:del w:id="15" w:author="humengshi" w:date="2022-01-11T11:47:00Z">
        <w:r w:rsidDel="00213C1A">
          <w:delText>NSS value</w:delText>
        </w:r>
      </w:del>
      <w:ins w:id="16" w:author="humengshi" w:date="2022-01-11T11:47:00Z">
        <w:r w:rsidR="00213C1A">
          <w:t xml:space="preserve">a particular </w:t>
        </w:r>
      </w:ins>
      <w:ins w:id="17" w:author="humengshi" w:date="2022-01-11T15:41:00Z">
        <w:r w:rsidR="003B0175">
          <w:t>NSS</w:t>
        </w:r>
      </w:ins>
      <w:ins w:id="18" w:author="humengshi" w:date="2022-01-11T11:51:00Z">
        <w:r w:rsidR="00213C1A">
          <w:t xml:space="preserve"> </w:t>
        </w:r>
      </w:ins>
      <w:ins w:id="19" w:author="humengshi" w:date="2022-01-11T11:52:00Z">
        <w:r w:rsidR="00213C1A">
          <w:t>in an EHT PPDU</w:t>
        </w:r>
      </w:ins>
      <w:commentRangeStart w:id="20"/>
      <w:r>
        <w:t>.</w:t>
      </w:r>
      <w:commentRangeEnd w:id="20"/>
      <w:r w:rsidR="00213C1A">
        <w:rPr>
          <w:rStyle w:val="aa"/>
          <w:lang w:val="x-none"/>
        </w:rPr>
        <w:commentReference w:id="20"/>
      </w:r>
      <w:r>
        <w:t xml:space="preserve"> The</w:t>
      </w:r>
      <w:r>
        <w:rPr>
          <w:spacing w:val="1"/>
        </w:rPr>
        <w:t xml:space="preserve"> </w:t>
      </w:r>
      <w:r>
        <w:t>format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EHT</w:t>
      </w:r>
      <w:r>
        <w:rPr>
          <w:spacing w:val="-1"/>
        </w:rPr>
        <w:t xml:space="preserve"> </w:t>
      </w:r>
      <w:r>
        <w:t>PPE</w:t>
      </w:r>
      <w:r>
        <w:rPr>
          <w:spacing w:val="-2"/>
        </w:rPr>
        <w:t xml:space="preserve"> </w:t>
      </w:r>
      <w:r>
        <w:t>Thresholds</w:t>
      </w:r>
      <w:r>
        <w:rPr>
          <w:spacing w:val="-2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defined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hyperlink w:anchor="bookmark155" w:history="1">
        <w:r>
          <w:t>Figure</w:t>
        </w:r>
        <w:r>
          <w:rPr>
            <w:spacing w:val="-2"/>
          </w:rPr>
          <w:t xml:space="preserve"> </w:t>
        </w:r>
        <w:r>
          <w:t>9-1002x</w:t>
        </w:r>
        <w:r>
          <w:rPr>
            <w:spacing w:val="-2"/>
          </w:rPr>
          <w:t xml:space="preserve"> </w:t>
        </w:r>
        <w:r>
          <w:t>(EHT</w:t>
        </w:r>
        <w:r>
          <w:rPr>
            <w:spacing w:val="-1"/>
          </w:rPr>
          <w:t xml:space="preserve"> </w:t>
        </w:r>
        <w:r>
          <w:t>PPE</w:t>
        </w:r>
        <w:r>
          <w:rPr>
            <w:spacing w:val="-1"/>
          </w:rPr>
          <w:t xml:space="preserve"> </w:t>
        </w:r>
        <w:r>
          <w:t>Thresholds</w:t>
        </w:r>
        <w:r>
          <w:rPr>
            <w:spacing w:val="-2"/>
          </w:rPr>
          <w:t xml:space="preserve"> </w:t>
        </w:r>
        <w:r>
          <w:t>field</w:t>
        </w:r>
        <w:r>
          <w:rPr>
            <w:spacing w:val="-2"/>
          </w:rPr>
          <w:t xml:space="preserve"> </w:t>
        </w:r>
        <w:r>
          <w:t>format)</w:t>
        </w:r>
      </w:hyperlink>
      <w:r>
        <w:t>.</w:t>
      </w:r>
    </w:p>
    <w:p w14:paraId="0B18B38E" w14:textId="77777777" w:rsidR="00100380" w:rsidRDefault="00100380" w:rsidP="00100380">
      <w:pPr>
        <w:pStyle w:val="af9"/>
        <w:kinsoku w:val="0"/>
        <w:overflowPunct w:val="0"/>
        <w:spacing w:before="3"/>
        <w:rPr>
          <w:sz w:val="24"/>
          <w:szCs w:val="24"/>
        </w:rPr>
      </w:pPr>
    </w:p>
    <w:p w14:paraId="4DACFB05" w14:textId="77777777" w:rsidR="00100380" w:rsidRDefault="00100380" w:rsidP="00100380">
      <w:pPr>
        <w:pStyle w:val="af9"/>
        <w:tabs>
          <w:tab w:val="left" w:pos="4240"/>
          <w:tab w:val="left" w:pos="4758"/>
          <w:tab w:val="left" w:pos="5574"/>
        </w:tabs>
        <w:kinsoku w:val="0"/>
        <w:overflowPunct w:val="0"/>
        <w:spacing w:before="94"/>
        <w:ind w:left="349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B0</w:t>
      </w:r>
      <w:r>
        <w:rPr>
          <w:rFonts w:ascii="Arial" w:hAnsi="Arial" w:cs="Arial"/>
          <w:sz w:val="16"/>
          <w:szCs w:val="16"/>
        </w:rPr>
        <w:tab/>
        <w:t>B3</w:t>
      </w:r>
      <w:r>
        <w:rPr>
          <w:rFonts w:ascii="Arial" w:hAnsi="Arial" w:cs="Arial"/>
          <w:sz w:val="16"/>
          <w:szCs w:val="16"/>
        </w:rPr>
        <w:tab/>
        <w:t>B4</w:t>
      </w:r>
      <w:r>
        <w:rPr>
          <w:rFonts w:ascii="Arial" w:hAnsi="Arial" w:cs="Arial"/>
          <w:sz w:val="16"/>
          <w:szCs w:val="16"/>
        </w:rPr>
        <w:tab/>
        <w:t>B8</w:t>
      </w:r>
    </w:p>
    <w:p w14:paraId="0026BDA5" w14:textId="77777777" w:rsidR="00100380" w:rsidRDefault="00100380" w:rsidP="00100380">
      <w:pPr>
        <w:pStyle w:val="af9"/>
        <w:kinsoku w:val="0"/>
        <w:overflowPunct w:val="0"/>
        <w:spacing w:before="3"/>
        <w:rPr>
          <w:rFonts w:ascii="Arial" w:hAnsi="Arial" w:cs="Arial"/>
          <w:sz w:val="9"/>
          <w:szCs w:val="9"/>
        </w:rPr>
      </w:pPr>
    </w:p>
    <w:tbl>
      <w:tblPr>
        <w:tblW w:w="0" w:type="auto"/>
        <w:tblInd w:w="33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260"/>
        <w:gridCol w:w="1260"/>
      </w:tblGrid>
      <w:tr w:rsidR="00100380" w14:paraId="7E5FB192" w14:textId="77777777" w:rsidTr="00661800">
        <w:trPr>
          <w:trHeight w:val="710"/>
        </w:trPr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4619B6" w14:textId="77777777" w:rsidR="00100380" w:rsidRDefault="00100380" w:rsidP="00661800">
            <w:pPr>
              <w:pStyle w:val="TableParagraph"/>
              <w:kinsoku w:val="0"/>
              <w:overflowPunct w:val="0"/>
              <w:spacing w:before="8"/>
              <w:rPr>
                <w:rFonts w:ascii="Arial" w:hAnsi="Arial" w:cs="Arial"/>
                <w:sz w:val="22"/>
                <w:szCs w:val="22"/>
              </w:rPr>
            </w:pPr>
          </w:p>
          <w:p w14:paraId="415552DB" w14:textId="79E6550C" w:rsidR="00100380" w:rsidRDefault="00100380" w:rsidP="00661800">
            <w:pPr>
              <w:pStyle w:val="TableParagraph"/>
              <w:kinsoku w:val="0"/>
              <w:overflowPunct w:val="0"/>
              <w:ind w:left="228" w:right="205"/>
              <w:jc w:val="center"/>
              <w:rPr>
                <w:rFonts w:ascii="Arial" w:hAnsi="Arial" w:cs="Arial"/>
                <w:sz w:val="16"/>
                <w:szCs w:val="16"/>
              </w:rPr>
            </w:pPr>
            <w:del w:id="21" w:author="humengshi" w:date="2022-01-11T12:30:00Z">
              <w:r w:rsidDel="00B004B2">
                <w:rPr>
                  <w:rFonts w:ascii="Arial" w:hAnsi="Arial" w:cs="Arial"/>
                  <w:sz w:val="16"/>
                  <w:szCs w:val="16"/>
                </w:rPr>
                <w:delText>NSS</w:delText>
              </w:r>
            </w:del>
            <w:proofErr w:type="spellStart"/>
            <w:ins w:id="22" w:author="humengshi" w:date="2022-01-11T12:30:00Z">
              <w:r w:rsidR="00B004B2">
                <w:rPr>
                  <w:rFonts w:ascii="Arial" w:hAnsi="Arial" w:cs="Arial"/>
                  <w:sz w:val="16"/>
                  <w:szCs w:val="16"/>
                </w:rPr>
                <w:t>NSSx</w:t>
              </w:r>
            </w:ins>
            <w:proofErr w:type="spellEnd"/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586777" w14:textId="77777777" w:rsidR="00100380" w:rsidRDefault="00100380" w:rsidP="00661800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  <w:sz w:val="17"/>
                <w:szCs w:val="17"/>
              </w:rPr>
            </w:pPr>
          </w:p>
          <w:p w14:paraId="3785F3C8" w14:textId="77777777" w:rsidR="00100380" w:rsidRDefault="00100380" w:rsidP="00661800">
            <w:pPr>
              <w:pStyle w:val="TableParagraph"/>
              <w:kinsoku w:val="0"/>
              <w:overflowPunct w:val="0"/>
              <w:spacing w:line="208" w:lineRule="auto"/>
              <w:ind w:left="342" w:right="258" w:hanging="4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>RU Index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Bitmask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E6184D" w14:textId="77777777" w:rsidR="00100380" w:rsidRDefault="00100380" w:rsidP="00661800">
            <w:pPr>
              <w:pStyle w:val="TableParagraph"/>
              <w:kinsoku w:val="0"/>
              <w:overflowPunct w:val="0"/>
              <w:spacing w:before="102" w:line="172" w:lineRule="exact"/>
              <w:ind w:left="230" w:right="20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PPE</w:t>
            </w:r>
          </w:p>
          <w:p w14:paraId="1E3EFC58" w14:textId="77777777" w:rsidR="00100380" w:rsidRDefault="00100380" w:rsidP="00661800">
            <w:pPr>
              <w:pStyle w:val="TableParagraph"/>
              <w:kinsoku w:val="0"/>
              <w:overflowPunct w:val="0"/>
              <w:spacing w:before="7" w:line="208" w:lineRule="auto"/>
              <w:ind w:left="232" w:right="20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>Thresholds</w:t>
            </w:r>
            <w:r>
              <w:rPr>
                <w:rFonts w:ascii="Arial" w:hAnsi="Arial" w:cs="Arial"/>
                <w:spacing w:val="-4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Info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63828C" w14:textId="77777777" w:rsidR="00100380" w:rsidRDefault="00100380" w:rsidP="00661800">
            <w:pPr>
              <w:pStyle w:val="TableParagraph"/>
              <w:kinsoku w:val="0"/>
              <w:overflowPunct w:val="0"/>
              <w:spacing w:before="8"/>
              <w:rPr>
                <w:rFonts w:ascii="Arial" w:hAnsi="Arial" w:cs="Arial"/>
                <w:sz w:val="22"/>
                <w:szCs w:val="22"/>
              </w:rPr>
            </w:pPr>
          </w:p>
          <w:p w14:paraId="1194391C" w14:textId="77777777" w:rsidR="00100380" w:rsidRDefault="00100380" w:rsidP="00661800">
            <w:pPr>
              <w:pStyle w:val="TableParagraph"/>
              <w:kinsoku w:val="0"/>
              <w:overflowPunct w:val="0"/>
              <w:ind w:left="30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PPE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Pad</w:t>
            </w:r>
          </w:p>
        </w:tc>
      </w:tr>
    </w:tbl>
    <w:p w14:paraId="382C3C67" w14:textId="77777777" w:rsidR="00100380" w:rsidRDefault="00100380" w:rsidP="00100380">
      <w:pPr>
        <w:pStyle w:val="af9"/>
        <w:tabs>
          <w:tab w:val="left" w:pos="1318"/>
          <w:tab w:val="left" w:pos="2578"/>
          <w:tab w:val="left" w:pos="3602"/>
          <w:tab w:val="left" w:pos="4960"/>
        </w:tabs>
        <w:kinsoku w:val="0"/>
        <w:overflowPunct w:val="0"/>
        <w:spacing w:before="99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Bits:</w:t>
      </w:r>
      <w:r>
        <w:rPr>
          <w:rFonts w:ascii="Arial" w:hAnsi="Arial" w:cs="Arial"/>
          <w:sz w:val="16"/>
          <w:szCs w:val="16"/>
        </w:rPr>
        <w:tab/>
        <w:t>4</w:t>
      </w:r>
      <w:r>
        <w:rPr>
          <w:rFonts w:ascii="Arial" w:hAnsi="Arial" w:cs="Arial"/>
          <w:sz w:val="16"/>
          <w:szCs w:val="16"/>
        </w:rPr>
        <w:tab/>
        <w:t>5</w:t>
      </w:r>
      <w:r>
        <w:rPr>
          <w:rFonts w:ascii="Arial" w:hAnsi="Arial" w:cs="Arial"/>
          <w:sz w:val="16"/>
          <w:szCs w:val="16"/>
        </w:rPr>
        <w:tab/>
        <w:t>variable</w:t>
      </w:r>
      <w:r>
        <w:rPr>
          <w:rFonts w:ascii="Arial" w:hAnsi="Arial" w:cs="Arial"/>
          <w:sz w:val="16"/>
          <w:szCs w:val="16"/>
        </w:rPr>
        <w:tab/>
        <w:t>0 or</w:t>
      </w:r>
      <w:r>
        <w:rPr>
          <w:rFonts w:ascii="Arial" w:hAnsi="Arial" w:cs="Arial"/>
          <w:spacing w:val="-2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7</w:t>
      </w:r>
    </w:p>
    <w:p w14:paraId="141619C1" w14:textId="77777777" w:rsidR="00100380" w:rsidRDefault="00100380" w:rsidP="00100380">
      <w:pPr>
        <w:pStyle w:val="af9"/>
        <w:kinsoku w:val="0"/>
        <w:overflowPunct w:val="0"/>
        <w:spacing w:before="1"/>
        <w:rPr>
          <w:rFonts w:ascii="Arial" w:hAnsi="Arial" w:cs="Arial"/>
          <w:sz w:val="16"/>
          <w:szCs w:val="16"/>
        </w:rPr>
      </w:pPr>
    </w:p>
    <w:p w14:paraId="2EE6CEE4" w14:textId="77777777" w:rsidR="00100380" w:rsidRDefault="00100380" w:rsidP="00100380">
      <w:pPr>
        <w:pStyle w:val="af9"/>
        <w:kinsoku w:val="0"/>
        <w:overflowPunct w:val="0"/>
        <w:ind w:left="996" w:right="101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Figure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</w:rPr>
        <w:t>9-1002x—EHT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PPE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</w:rPr>
        <w:t>Thresholds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</w:rPr>
        <w:t>field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</w:rPr>
        <w:t>format</w:t>
      </w:r>
    </w:p>
    <w:p w14:paraId="679BC922" w14:textId="77777777" w:rsidR="00100380" w:rsidRDefault="00100380" w:rsidP="00100380">
      <w:pPr>
        <w:pStyle w:val="af9"/>
        <w:kinsoku w:val="0"/>
        <w:overflowPunct w:val="0"/>
        <w:spacing w:before="1"/>
        <w:rPr>
          <w:rFonts w:ascii="Arial" w:hAnsi="Arial" w:cs="Arial"/>
          <w:b/>
          <w:bCs/>
          <w:sz w:val="26"/>
          <w:szCs w:val="26"/>
        </w:rPr>
      </w:pPr>
    </w:p>
    <w:p w14:paraId="5E80020E" w14:textId="1FC7FC84" w:rsidR="00100380" w:rsidRDefault="00100380" w:rsidP="00100380">
      <w:pPr>
        <w:pStyle w:val="af9"/>
        <w:kinsoku w:val="0"/>
        <w:overflowPunct w:val="0"/>
        <w:spacing w:before="91" w:line="249" w:lineRule="auto"/>
        <w:ind w:left="999" w:right="1017"/>
        <w:jc w:val="both"/>
      </w:pPr>
      <w:r>
        <w:lastRenderedPageBreak/>
        <w:t>The</w:t>
      </w:r>
      <w:r>
        <w:rPr>
          <w:spacing w:val="-5"/>
        </w:rPr>
        <w:t xml:space="preserve"> </w:t>
      </w:r>
      <w:del w:id="23" w:author="humengshi" w:date="2022-01-11T12:30:00Z">
        <w:r w:rsidDel="00C10CD3">
          <w:delText>NSS</w:delText>
        </w:r>
        <w:r w:rsidDel="00C10CD3">
          <w:rPr>
            <w:spacing w:val="-6"/>
          </w:rPr>
          <w:delText xml:space="preserve"> </w:delText>
        </w:r>
      </w:del>
      <w:proofErr w:type="spellStart"/>
      <w:ins w:id="24" w:author="humengshi" w:date="2022-01-11T12:30:00Z">
        <w:r w:rsidR="00C10CD3">
          <w:t>NSSx</w:t>
        </w:r>
        <w:proofErr w:type="spellEnd"/>
        <w:r w:rsidR="00C10CD3">
          <w:rPr>
            <w:spacing w:val="-6"/>
          </w:rPr>
          <w:t xml:space="preserve"> </w:t>
        </w:r>
      </w:ins>
      <w:r>
        <w:t>subfield</w:t>
      </w:r>
      <w:r>
        <w:rPr>
          <w:spacing w:val="-5"/>
        </w:rPr>
        <w:t xml:space="preserve"> </w:t>
      </w:r>
      <w:r>
        <w:t>contains</w:t>
      </w:r>
      <w:r>
        <w:rPr>
          <w:spacing w:val="-6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unsigned</w:t>
      </w:r>
      <w:r>
        <w:rPr>
          <w:spacing w:val="-6"/>
        </w:rPr>
        <w:t xml:space="preserve"> </w:t>
      </w:r>
      <w:r>
        <w:t>integer</w:t>
      </w:r>
      <w:r>
        <w:rPr>
          <w:spacing w:val="-4"/>
        </w:rPr>
        <w:t xml:space="preserve"> </w:t>
      </w:r>
      <w:proofErr w:type="spellStart"/>
      <w:r>
        <w:rPr>
          <w:i/>
          <w:iCs/>
        </w:rPr>
        <w:t>NSS</w:t>
      </w:r>
      <w:ins w:id="25" w:author="humengshi" w:date="2022-01-11T14:03:00Z">
        <w:r w:rsidR="007F59C4">
          <w:rPr>
            <w:i/>
            <w:iCs/>
          </w:rPr>
          <w:t>x</w:t>
        </w:r>
      </w:ins>
      <w:proofErr w:type="spellEnd"/>
      <w:r>
        <w:rPr>
          <w:i/>
          <w:iCs/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indicate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scope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proofErr w:type="spellStart"/>
      <w:r>
        <w:t>NSS</w:t>
      </w:r>
      <w:r>
        <w:rPr>
          <w:i/>
          <w:iCs/>
        </w:rPr>
        <w:t>n</w:t>
      </w:r>
      <w:proofErr w:type="spellEnd"/>
      <w:r>
        <w:rPr>
          <w:i/>
          <w:iCs/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del w:id="26" w:author="humengshi" w:date="2022-01-11T13:58:00Z">
        <w:r w:rsidDel="007F59C4">
          <w:delText>PPETx</w:delText>
        </w:r>
        <w:r w:rsidDel="007F59C4">
          <w:rPr>
            <w:spacing w:val="-48"/>
          </w:rPr>
          <w:delText xml:space="preserve"> </w:delText>
        </w:r>
      </w:del>
      <w:bookmarkStart w:id="27" w:name="OLE_LINK40"/>
      <w:bookmarkStart w:id="28" w:name="OLE_LINK41"/>
      <w:ins w:id="29" w:author="humengshi" w:date="2022-01-11T13:58:00Z">
        <w:r w:rsidR="007F59C4">
          <w:t>PPET20/</w:t>
        </w:r>
        <w:proofErr w:type="gramStart"/>
        <w:r w:rsidR="007F59C4">
          <w:t>16</w:t>
        </w:r>
        <w:bookmarkEnd w:id="27"/>
        <w:bookmarkEnd w:id="28"/>
        <w:r w:rsidR="007F59C4">
          <w:t xml:space="preserve"> </w:t>
        </w:r>
        <w:r w:rsidR="007F59C4">
          <w:rPr>
            <w:spacing w:val="-48"/>
          </w:rPr>
          <w:t xml:space="preserve"> </w:t>
        </w:r>
      </w:ins>
      <w:proofErr w:type="spellStart"/>
      <w:r>
        <w:t>NSS</w:t>
      </w:r>
      <w:r>
        <w:rPr>
          <w:i/>
          <w:iCs/>
        </w:rPr>
        <w:t>n</w:t>
      </w:r>
      <w:proofErr w:type="spellEnd"/>
      <w:proofErr w:type="gramEnd"/>
      <w:r>
        <w:rPr>
          <w:i/>
          <w:iCs/>
        </w:rPr>
        <w:t xml:space="preserve">  </w:t>
      </w:r>
      <w:r>
        <w:rPr>
          <w:i/>
          <w:iCs/>
          <w:spacing w:val="26"/>
        </w:rPr>
        <w:t xml:space="preserve"> </w:t>
      </w:r>
      <w:proofErr w:type="spellStart"/>
      <w:r>
        <w:t>RU</w:t>
      </w:r>
      <w:r>
        <w:rPr>
          <w:i/>
          <w:iCs/>
        </w:rPr>
        <w:t>b</w:t>
      </w:r>
      <w:proofErr w:type="spellEnd"/>
      <w:r>
        <w:rPr>
          <w:i/>
          <w:iCs/>
        </w:rPr>
        <w:t xml:space="preserve">  </w:t>
      </w:r>
      <w:r>
        <w:rPr>
          <w:i/>
          <w:iCs/>
          <w:spacing w:val="27"/>
        </w:rPr>
        <w:t xml:space="preserve"> </w:t>
      </w:r>
      <w:r>
        <w:t xml:space="preserve">subfields  </w:t>
      </w:r>
      <w:r>
        <w:rPr>
          <w:spacing w:val="27"/>
        </w:rPr>
        <w:t xml:space="preserve"> </w:t>
      </w:r>
      <w:r>
        <w:t xml:space="preserve">and  </w:t>
      </w:r>
      <w:r>
        <w:rPr>
          <w:spacing w:val="28"/>
        </w:rPr>
        <w:t xml:space="preserve"> </w:t>
      </w:r>
      <w:r>
        <w:t xml:space="preserve">PPET8  </w:t>
      </w:r>
      <w:r>
        <w:rPr>
          <w:spacing w:val="27"/>
        </w:rPr>
        <w:t xml:space="preserve"> </w:t>
      </w:r>
      <w:proofErr w:type="spellStart"/>
      <w:r>
        <w:t>NSS</w:t>
      </w:r>
      <w:r>
        <w:rPr>
          <w:i/>
          <w:iCs/>
        </w:rPr>
        <w:t>n</w:t>
      </w:r>
      <w:proofErr w:type="spellEnd"/>
      <w:r>
        <w:rPr>
          <w:i/>
          <w:iCs/>
        </w:rPr>
        <w:t xml:space="preserve">  </w:t>
      </w:r>
      <w:r>
        <w:rPr>
          <w:i/>
          <w:iCs/>
          <w:spacing w:val="27"/>
        </w:rPr>
        <w:t xml:space="preserve"> </w:t>
      </w:r>
      <w:proofErr w:type="spellStart"/>
      <w:r>
        <w:t>RU</w:t>
      </w:r>
      <w:r>
        <w:rPr>
          <w:i/>
          <w:iCs/>
        </w:rPr>
        <w:t>b</w:t>
      </w:r>
      <w:proofErr w:type="spellEnd"/>
      <w:r>
        <w:rPr>
          <w:i/>
          <w:iCs/>
        </w:rPr>
        <w:t xml:space="preserve">  </w:t>
      </w:r>
      <w:r>
        <w:rPr>
          <w:i/>
          <w:iCs/>
          <w:spacing w:val="27"/>
        </w:rPr>
        <w:t xml:space="preserve"> </w:t>
      </w:r>
      <w:r>
        <w:t xml:space="preserve">subfields  </w:t>
      </w:r>
      <w:r>
        <w:rPr>
          <w:spacing w:val="27"/>
        </w:rPr>
        <w:t xml:space="preserve"> </w:t>
      </w:r>
      <w:r>
        <w:t xml:space="preserve">in  </w:t>
      </w:r>
      <w:r>
        <w:rPr>
          <w:spacing w:val="28"/>
        </w:rPr>
        <w:t xml:space="preserve"> </w:t>
      </w:r>
      <w:r>
        <w:t xml:space="preserve">the  </w:t>
      </w:r>
      <w:r>
        <w:rPr>
          <w:spacing w:val="28"/>
        </w:rPr>
        <w:t xml:space="preserve"> </w:t>
      </w:r>
      <w:r>
        <w:t xml:space="preserve">PPE  </w:t>
      </w:r>
      <w:r>
        <w:rPr>
          <w:spacing w:val="26"/>
        </w:rPr>
        <w:t xml:space="preserve"> </w:t>
      </w:r>
      <w:r>
        <w:t xml:space="preserve">Thresholds  </w:t>
      </w:r>
      <w:r>
        <w:rPr>
          <w:spacing w:val="25"/>
        </w:rPr>
        <w:t xml:space="preserve"> </w:t>
      </w:r>
      <w:r>
        <w:t xml:space="preserve">Info  </w:t>
      </w:r>
      <w:r>
        <w:rPr>
          <w:spacing w:val="27"/>
        </w:rPr>
        <w:t xml:space="preserve"> </w:t>
      </w:r>
      <w:r>
        <w:t>field</w:t>
      </w:r>
      <w:r>
        <w:rPr>
          <w:rFonts w:hint="eastAsia"/>
          <w:lang w:eastAsia="zh-CN"/>
        </w:rPr>
        <w:t xml:space="preserve"> </w:t>
      </w:r>
      <w:r>
        <w:rPr>
          <w:rFonts w:ascii="Symbol" w:hAnsi="Symbol" w:cs="Symbol"/>
        </w:rPr>
        <w:t></w:t>
      </w:r>
      <w:r>
        <w:t>1</w:t>
      </w:r>
      <w:r>
        <w:rPr>
          <w:spacing w:val="-1"/>
        </w:rPr>
        <w:t xml:space="preserve"> </w:t>
      </w:r>
      <w:r>
        <w:rPr>
          <w:rFonts w:ascii="Symbol" w:hAnsi="Symbol" w:cs="Symbol"/>
        </w:rPr>
        <w:t></w:t>
      </w:r>
      <w:r>
        <w:t xml:space="preserve"> </w:t>
      </w:r>
      <w:r>
        <w:rPr>
          <w:i/>
          <w:iCs/>
        </w:rPr>
        <w:t xml:space="preserve">n </w:t>
      </w:r>
      <w:r>
        <w:rPr>
          <w:rFonts w:ascii="Symbol" w:hAnsi="Symbol" w:cs="Symbol"/>
        </w:rPr>
        <w:t></w:t>
      </w:r>
      <w:r>
        <w:rPr>
          <w:spacing w:val="-1"/>
        </w:rPr>
        <w:t xml:space="preserve"> </w:t>
      </w:r>
      <w:r>
        <w:rPr>
          <w:rFonts w:ascii="Symbol" w:hAnsi="Symbol" w:cs="Symbol"/>
          <w:spacing w:val="9"/>
        </w:rPr>
        <w:t></w:t>
      </w:r>
      <w:proofErr w:type="spellStart"/>
      <w:r>
        <w:rPr>
          <w:i/>
          <w:iCs/>
          <w:spacing w:val="9"/>
        </w:rPr>
        <w:t>NSS</w:t>
      </w:r>
      <w:ins w:id="30" w:author="humengshi" w:date="2022-01-11T14:00:00Z">
        <w:r w:rsidR="007F59C4">
          <w:rPr>
            <w:i/>
            <w:iCs/>
            <w:spacing w:val="9"/>
          </w:rPr>
          <w:t>x</w:t>
        </w:r>
      </w:ins>
      <w:proofErr w:type="spellEnd"/>
      <w:r>
        <w:rPr>
          <w:i/>
          <w:iCs/>
        </w:rPr>
        <w:t xml:space="preserve"> </w:t>
      </w:r>
      <w:r>
        <w:t xml:space="preserve">+ </w:t>
      </w:r>
      <w:r>
        <w:rPr>
          <w:spacing w:val="9"/>
        </w:rPr>
        <w:t>1</w:t>
      </w:r>
      <w:del w:id="31" w:author="humengshi" w:date="2022-01-11T14:09:00Z">
        <w:r w:rsidDel="00E43DD9">
          <w:rPr>
            <w:rFonts w:ascii="Symbol" w:hAnsi="Symbol" w:cs="Symbol"/>
            <w:spacing w:val="9"/>
          </w:rPr>
          <w:delText></w:delText>
        </w:r>
      </w:del>
      <w:r>
        <w:rPr>
          <w:rFonts w:ascii="Symbol" w:hAnsi="Symbol" w:cs="Symbol"/>
          <w:spacing w:val="9"/>
        </w:rPr>
        <w:t></w:t>
      </w:r>
      <w:r>
        <w:rPr>
          <w:spacing w:val="-11"/>
        </w:rPr>
        <w:t xml:space="preserve"> </w:t>
      </w:r>
      <w:r>
        <w:t>).</w:t>
      </w:r>
      <w:r>
        <w:rPr>
          <w:spacing w:val="7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scope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proofErr w:type="spellStart"/>
      <w:r>
        <w:t>RU</w:t>
      </w:r>
      <w:r>
        <w:rPr>
          <w:i/>
          <w:iCs/>
        </w:rPr>
        <w:t>b</w:t>
      </w:r>
      <w:proofErr w:type="spellEnd"/>
      <w:r>
        <w:rPr>
          <w:i/>
          <w:iCs/>
          <w:spacing w:val="10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del w:id="32" w:author="humengshi" w:date="2022-01-11T14:11:00Z">
        <w:r w:rsidDel="00AA2B76">
          <w:delText>PPETx</w:delText>
        </w:r>
        <w:r w:rsidDel="00AA2B76">
          <w:rPr>
            <w:spacing w:val="10"/>
          </w:rPr>
          <w:delText xml:space="preserve"> </w:delText>
        </w:r>
      </w:del>
      <w:ins w:id="33" w:author="humengshi" w:date="2022-01-11T14:11:00Z">
        <w:r w:rsidR="00AA2B76">
          <w:t>PPET20/16</w:t>
        </w:r>
        <w:r w:rsidR="00AA2B76">
          <w:rPr>
            <w:spacing w:val="10"/>
          </w:rPr>
          <w:t xml:space="preserve"> </w:t>
        </w:r>
      </w:ins>
      <w:proofErr w:type="spellStart"/>
      <w:r>
        <w:t>NSS</w:t>
      </w:r>
      <w:r>
        <w:rPr>
          <w:i/>
          <w:iCs/>
        </w:rPr>
        <w:t>n</w:t>
      </w:r>
      <w:proofErr w:type="spellEnd"/>
      <w:r>
        <w:rPr>
          <w:i/>
          <w:iCs/>
          <w:spacing w:val="8"/>
        </w:rPr>
        <w:t xml:space="preserve"> </w:t>
      </w:r>
      <w:proofErr w:type="spellStart"/>
      <w:r>
        <w:t>RU</w:t>
      </w:r>
      <w:r>
        <w:rPr>
          <w:i/>
          <w:iCs/>
        </w:rPr>
        <w:t>b</w:t>
      </w:r>
      <w:proofErr w:type="spellEnd"/>
      <w:r>
        <w:rPr>
          <w:i/>
          <w:iCs/>
          <w:spacing w:val="10"/>
        </w:rPr>
        <w:t xml:space="preserve"> </w:t>
      </w:r>
      <w:r>
        <w:t>subfields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PPET8</w:t>
      </w:r>
      <w:r>
        <w:rPr>
          <w:spacing w:val="9"/>
        </w:rPr>
        <w:t xml:space="preserve"> </w:t>
      </w:r>
      <w:proofErr w:type="spellStart"/>
      <w:r>
        <w:t>NSS</w:t>
      </w:r>
      <w:r>
        <w:rPr>
          <w:i/>
          <w:iCs/>
        </w:rPr>
        <w:t>n</w:t>
      </w:r>
      <w:proofErr w:type="spellEnd"/>
      <w:r>
        <w:rPr>
          <w:i/>
          <w:iCs/>
          <w:spacing w:val="8"/>
        </w:rPr>
        <w:t xml:space="preserve"> </w:t>
      </w:r>
      <w:proofErr w:type="spellStart"/>
      <w:r>
        <w:t>RU</w:t>
      </w:r>
      <w:r>
        <w:rPr>
          <w:i/>
          <w:iCs/>
        </w:rPr>
        <w:t>b</w:t>
      </w:r>
      <w:proofErr w:type="spellEnd"/>
      <w:r>
        <w:rPr>
          <w:i/>
          <w:iCs/>
          <w:spacing w:val="7"/>
        </w:rPr>
        <w:t xml:space="preserve"> </w:t>
      </w:r>
      <w:r>
        <w:t>subfields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PPE</w:t>
      </w:r>
      <w:r>
        <w:rPr>
          <w:spacing w:val="-2"/>
        </w:rPr>
        <w:t xml:space="preserve"> </w:t>
      </w:r>
      <w:r>
        <w:t>Thresholds</w:t>
      </w:r>
      <w:r>
        <w:rPr>
          <w:spacing w:val="-1"/>
        </w:rPr>
        <w:t xml:space="preserve"> </w:t>
      </w:r>
      <w:r>
        <w:t>Info</w:t>
      </w:r>
      <w:r>
        <w:rPr>
          <w:spacing w:val="-1"/>
        </w:rPr>
        <w:t xml:space="preserve"> </w:t>
      </w:r>
      <w:r>
        <w:t>field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RU</w:t>
      </w:r>
      <w:r>
        <w:rPr>
          <w:spacing w:val="-2"/>
        </w:rPr>
        <w:t xml:space="preserve"> </w:t>
      </w:r>
      <w:r>
        <w:t>Index</w:t>
      </w:r>
      <w:r>
        <w:rPr>
          <w:spacing w:val="-1"/>
        </w:rPr>
        <w:t xml:space="preserve"> </w:t>
      </w:r>
      <w:r>
        <w:t>Bitmask</w:t>
      </w:r>
      <w:r>
        <w:rPr>
          <w:spacing w:val="-1"/>
        </w:rPr>
        <w:t xml:space="preserve"> </w:t>
      </w:r>
      <w:r>
        <w:t>subfield</w:t>
      </w:r>
      <w:commentRangeStart w:id="34"/>
      <w:ins w:id="35" w:author="humengshi" w:date="2022-01-11T14:14:00Z">
        <w:r w:rsidR="00A45A93">
          <w:t>.</w:t>
        </w:r>
        <w:commentRangeEnd w:id="34"/>
        <w:r w:rsidR="00A45A93">
          <w:rPr>
            <w:rStyle w:val="aa"/>
            <w:lang w:val="x-none"/>
          </w:rPr>
          <w:commentReference w:id="34"/>
        </w:r>
      </w:ins>
    </w:p>
    <w:p w14:paraId="6FDBB1B8" w14:textId="77777777" w:rsidR="00100380" w:rsidRPr="00BD651E" w:rsidRDefault="00100380" w:rsidP="00100380">
      <w:pPr>
        <w:pStyle w:val="af9"/>
        <w:kinsoku w:val="0"/>
        <w:overflowPunct w:val="0"/>
        <w:spacing w:before="9"/>
        <w:rPr>
          <w:sz w:val="28"/>
          <w:szCs w:val="28"/>
        </w:rPr>
      </w:pPr>
    </w:p>
    <w:p w14:paraId="5A3DC97E" w14:textId="5F50E7A3" w:rsidR="00100380" w:rsidRDefault="00100380" w:rsidP="00FB6C25">
      <w:pPr>
        <w:pStyle w:val="af9"/>
        <w:tabs>
          <w:tab w:val="left" w:pos="9639"/>
        </w:tabs>
        <w:kinsoku w:val="0"/>
        <w:overflowPunct w:val="0"/>
        <w:spacing w:line="249" w:lineRule="auto"/>
        <w:ind w:left="999" w:right="1015"/>
        <w:jc w:val="both"/>
      </w:pPr>
      <w:r>
        <w:t>The RU Index Bitmask subfield contains a bitmask that indicates whether the PPE Thresholds Info field</w:t>
      </w:r>
      <w:r>
        <w:rPr>
          <w:spacing w:val="1"/>
        </w:rPr>
        <w:t xml:space="preserve"> </w:t>
      </w:r>
      <w:r>
        <w:t xml:space="preserve">contains </w:t>
      </w:r>
      <w:del w:id="36" w:author="humengshi" w:date="2022-01-11T14:13:00Z">
        <w:r w:rsidDel="00AA2B76">
          <w:delText xml:space="preserve">PPETx </w:delText>
        </w:r>
      </w:del>
      <w:ins w:id="37" w:author="humengshi" w:date="2022-01-11T14:13:00Z">
        <w:r w:rsidR="00AA2B76">
          <w:t xml:space="preserve">PPET20/8 </w:t>
        </w:r>
      </w:ins>
      <w:r>
        <w:t xml:space="preserve">and PPET8 subfields for the five possible RU allocation indices indicated in </w:t>
      </w:r>
      <w:del w:id="38" w:author="humengshi" w:date="2022-01-11T14:13:00Z">
        <w:r w:rsidDel="00A45A93">
          <w:fldChar w:fldCharType="begin"/>
        </w:r>
        <w:r w:rsidDel="00A45A93">
          <w:delInstrText xml:space="preserve"> HYPERLINK \l "bookmark158" </w:delInstrText>
        </w:r>
        <w:r w:rsidDel="00A45A93">
          <w:fldChar w:fldCharType="separate"/>
        </w:r>
        <w:r w:rsidDel="00A45A93">
          <w:delText>Figure 9-401n</w:delText>
        </w:r>
        <w:r w:rsidDel="00A45A93">
          <w:fldChar w:fldCharType="end"/>
        </w:r>
      </w:del>
      <w:commentRangeStart w:id="39"/>
      <w:ins w:id="40" w:author="humengshi" w:date="2022-01-11T14:13:00Z">
        <w:r w:rsidR="00A45A93">
          <w:fldChar w:fldCharType="begin"/>
        </w:r>
        <w:r w:rsidR="00A45A93">
          <w:instrText xml:space="preserve"> HYPERLINK \l "bookmark158" </w:instrText>
        </w:r>
        <w:r w:rsidR="00A45A93">
          <w:fldChar w:fldCharType="separate"/>
        </w:r>
        <w:r w:rsidR="00A45A93">
          <w:t>Table 9-401n</w:t>
        </w:r>
        <w:r w:rsidR="00A45A93">
          <w:fldChar w:fldCharType="end"/>
        </w:r>
        <w:commentRangeEnd w:id="39"/>
        <w:r w:rsidR="00A45A93">
          <w:rPr>
            <w:rStyle w:val="aa"/>
            <w:lang w:val="x-none"/>
          </w:rPr>
          <w:commentReference w:id="39"/>
        </w:r>
      </w:ins>
      <w:r>
        <w:rPr>
          <w:spacing w:val="-47"/>
        </w:rPr>
        <w:t xml:space="preserve"> </w:t>
      </w:r>
      <w:hyperlink w:anchor="bookmark158" w:history="1">
        <w:r>
          <w:t>(RU allocation index)</w:t>
        </w:r>
      </w:hyperlink>
      <w:r>
        <w:t xml:space="preserve">. The </w:t>
      </w:r>
      <w:del w:id="41" w:author="humengshi" w:date="2022-01-11T14:15:00Z">
        <w:r w:rsidDel="00A45A93">
          <w:delText xml:space="preserve">PPETx </w:delText>
        </w:r>
      </w:del>
      <w:ins w:id="42" w:author="humengshi" w:date="2022-01-11T14:15:00Z">
        <w:r w:rsidR="00A45A93">
          <w:t xml:space="preserve">PPET20/16 </w:t>
        </w:r>
      </w:ins>
      <w:r>
        <w:t xml:space="preserve">and PPET8 subfields for RU allocation index </w:t>
      </w:r>
      <w:r>
        <w:rPr>
          <w:i/>
          <w:iCs/>
        </w:rPr>
        <w:t xml:space="preserve">k </w:t>
      </w:r>
      <w:r>
        <w:t>are present in the PPE</w:t>
      </w:r>
      <w:r>
        <w:rPr>
          <w:spacing w:val="1"/>
        </w:rPr>
        <w:t xml:space="preserve"> </w:t>
      </w:r>
      <w:r>
        <w:t xml:space="preserve">Thresholds Info field only if bit </w:t>
      </w:r>
      <w:r>
        <w:rPr>
          <w:i/>
          <w:iCs/>
        </w:rPr>
        <w:t xml:space="preserve">k </w:t>
      </w:r>
      <w:r>
        <w:t xml:space="preserve">of the RU Index Bitmask subfield (bit 4 + </w:t>
      </w:r>
      <w:r>
        <w:rPr>
          <w:i/>
          <w:iCs/>
        </w:rPr>
        <w:t xml:space="preserve">k </w:t>
      </w:r>
      <w:r>
        <w:t>of the EHT PPE Thresholds</w:t>
      </w:r>
      <w:r>
        <w:rPr>
          <w:spacing w:val="1"/>
        </w:rPr>
        <w:t xml:space="preserve"> </w:t>
      </w:r>
      <w:r>
        <w:t xml:space="preserve">field) is 1. For example, if B0 of the RU Index Bitmask subfield (B4 of the EHT PPE Thresholds field) is </w:t>
      </w:r>
      <w:r w:rsidR="002305CD">
        <w:t xml:space="preserve">1, </w:t>
      </w:r>
      <w:r>
        <w:t xml:space="preserve">the </w:t>
      </w:r>
      <w:del w:id="43" w:author="humengshi" w:date="2022-01-11T14:15:00Z">
        <w:r w:rsidDel="00A45A93">
          <w:delText xml:space="preserve">PPETx </w:delText>
        </w:r>
      </w:del>
      <w:ins w:id="44" w:author="humengshi" w:date="2022-01-11T14:15:00Z">
        <w:r w:rsidR="00A45A93">
          <w:t xml:space="preserve">PPET20/16 </w:t>
        </w:r>
      </w:ins>
      <w:r>
        <w:t>and PPET8 subfields are present in the PPE Thresholds Info field for the RU allocation size corresponding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ins w:id="45" w:author="humengshi" w:date="2022-01-12T11:42:00Z">
        <w:r w:rsidR="00B1087D">
          <w:rPr>
            <w:spacing w:val="-5"/>
          </w:rPr>
          <w:t xml:space="preserve">the </w:t>
        </w:r>
      </w:ins>
      <w:r>
        <w:t>RU</w:t>
      </w:r>
      <w:r>
        <w:rPr>
          <w:spacing w:val="-5"/>
        </w:rPr>
        <w:t xml:space="preserve"> </w:t>
      </w:r>
      <w:r>
        <w:t>allocation</w:t>
      </w:r>
      <w:r>
        <w:rPr>
          <w:spacing w:val="-3"/>
        </w:rPr>
        <w:t xml:space="preserve"> </w:t>
      </w:r>
      <w:r>
        <w:t>index</w:t>
      </w:r>
      <w:r>
        <w:rPr>
          <w:spacing w:val="-1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(242-tone</w:t>
      </w:r>
      <w:r>
        <w:rPr>
          <w:spacing w:val="-4"/>
        </w:rPr>
        <w:t xml:space="preserve"> </w:t>
      </w:r>
      <w:r>
        <w:t>RU).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B0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RU</w:t>
      </w:r>
      <w:r>
        <w:rPr>
          <w:spacing w:val="-3"/>
        </w:rPr>
        <w:t xml:space="preserve"> </w:t>
      </w:r>
      <w:r>
        <w:t>Index</w:t>
      </w:r>
      <w:r>
        <w:rPr>
          <w:spacing w:val="-5"/>
        </w:rPr>
        <w:t xml:space="preserve"> </w:t>
      </w:r>
      <w:r>
        <w:t>Bitmask</w:t>
      </w:r>
      <w:r>
        <w:rPr>
          <w:spacing w:val="-4"/>
        </w:rPr>
        <w:t xml:space="preserve"> </w:t>
      </w:r>
      <w:r>
        <w:t>subfield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0,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del w:id="46" w:author="humengshi" w:date="2022-01-11T14:17:00Z">
        <w:r w:rsidDel="009170E4">
          <w:delText>PPETx</w:delText>
        </w:r>
        <w:r w:rsidDel="009170E4">
          <w:rPr>
            <w:spacing w:val="-48"/>
          </w:rPr>
          <w:delText xml:space="preserve"> </w:delText>
        </w:r>
      </w:del>
      <w:ins w:id="47" w:author="humengshi" w:date="2022-01-11T14:17:00Z">
        <w:r w:rsidR="009170E4">
          <w:t>PPET20/16</w:t>
        </w:r>
        <w:r w:rsidR="009170E4">
          <w:rPr>
            <w:spacing w:val="-48"/>
          </w:rPr>
          <w:t xml:space="preserve"> </w:t>
        </w:r>
      </w:ins>
      <w:r>
        <w:t>and</w:t>
      </w:r>
      <w:r>
        <w:rPr>
          <w:spacing w:val="-2"/>
        </w:rPr>
        <w:t xml:space="preserve"> </w:t>
      </w:r>
      <w:r>
        <w:t>PPET8</w:t>
      </w:r>
      <w:r>
        <w:rPr>
          <w:spacing w:val="-3"/>
        </w:rPr>
        <w:t xml:space="preserve"> </w:t>
      </w:r>
      <w:r>
        <w:t>subfields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present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PPE</w:t>
      </w:r>
      <w:r>
        <w:rPr>
          <w:spacing w:val="-2"/>
        </w:rPr>
        <w:t xml:space="preserve"> </w:t>
      </w:r>
      <w:r>
        <w:t>Thresholds</w:t>
      </w:r>
      <w:r>
        <w:rPr>
          <w:spacing w:val="-3"/>
        </w:rPr>
        <w:t xml:space="preserve"> </w:t>
      </w:r>
      <w:r>
        <w:t>Info</w:t>
      </w:r>
      <w:r>
        <w:rPr>
          <w:spacing w:val="-3"/>
        </w:rPr>
        <w:t xml:space="preserve"> </w:t>
      </w:r>
      <w:r>
        <w:t>field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RU</w:t>
      </w:r>
      <w:r>
        <w:rPr>
          <w:spacing w:val="-2"/>
        </w:rPr>
        <w:t xml:space="preserve"> </w:t>
      </w:r>
      <w:r>
        <w:t>allocation</w:t>
      </w:r>
      <w:r>
        <w:rPr>
          <w:spacing w:val="-3"/>
        </w:rPr>
        <w:t xml:space="preserve"> </w:t>
      </w:r>
      <w:r>
        <w:t>size</w:t>
      </w:r>
      <w:r>
        <w:rPr>
          <w:spacing w:val="-3"/>
        </w:rPr>
        <w:t xml:space="preserve"> </w:t>
      </w:r>
      <w:r>
        <w:t xml:space="preserve">corresponding to </w:t>
      </w:r>
      <w:ins w:id="48" w:author="humengshi" w:date="2022-01-12T11:42:00Z">
        <w:r w:rsidR="00B1087D">
          <w:t>the</w:t>
        </w:r>
      </w:ins>
      <w:ins w:id="49" w:author="humengshi" w:date="2022-01-12T11:41:00Z">
        <w:r w:rsidR="00B1087D">
          <w:t xml:space="preserve"> </w:t>
        </w:r>
      </w:ins>
      <w:r>
        <w:t>RU allocation index 0. The RU Index Bitmask subfield shall contain at least one bit equal to 1. To</w:t>
      </w:r>
      <w:r>
        <w:rPr>
          <w:spacing w:val="1"/>
        </w:rPr>
        <w:t xml:space="preserve"> </w:t>
      </w:r>
      <w:r>
        <w:t>indicate nominal packet padding values of 0 µs for all modes, the PPE Thresholds Present subfield and the</w:t>
      </w:r>
      <w:r>
        <w:rPr>
          <w:spacing w:val="1"/>
        </w:rPr>
        <w:t xml:space="preserve"> </w:t>
      </w:r>
      <w:r>
        <w:t>Common Nominal Packet Padding subfield shall be set to 0 in the EHT Capabilities element (see 35.12</w:t>
      </w:r>
      <w:r>
        <w:rPr>
          <w:spacing w:val="1"/>
        </w:rPr>
        <w:t xml:space="preserve"> </w:t>
      </w:r>
      <w:r>
        <w:t>(Nominal</w:t>
      </w:r>
      <w:r>
        <w:rPr>
          <w:spacing w:val="-2"/>
        </w:rPr>
        <w:t xml:space="preserve"> </w:t>
      </w:r>
      <w:r>
        <w:t>packet</w:t>
      </w:r>
      <w:r>
        <w:rPr>
          <w:spacing w:val="-1"/>
        </w:rPr>
        <w:t xml:space="preserve"> </w:t>
      </w:r>
      <w:r>
        <w:t>padding</w:t>
      </w:r>
      <w:r>
        <w:rPr>
          <w:spacing w:val="-1"/>
        </w:rPr>
        <w:t xml:space="preserve"> </w:t>
      </w:r>
      <w:r>
        <w:t>values</w:t>
      </w:r>
      <w:r>
        <w:rPr>
          <w:spacing w:val="-2"/>
        </w:rPr>
        <w:t xml:space="preserve"> </w:t>
      </w:r>
      <w:r>
        <w:t>selection</w:t>
      </w:r>
      <w:r>
        <w:rPr>
          <w:spacing w:val="-2"/>
        </w:rPr>
        <w:t xml:space="preserve"> </w:t>
      </w:r>
      <w:r>
        <w:t>rules)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details).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exists</w:t>
      </w:r>
      <w:r>
        <w:rPr>
          <w:spacing w:val="-2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0s</w:t>
      </w:r>
      <w:r>
        <w:rPr>
          <w:spacing w:val="-2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in</w:t>
      </w:r>
      <w:r w:rsidR="009170E4">
        <w:t xml:space="preserve"> the</w:t>
      </w:r>
      <w:r>
        <w:t xml:space="preserve"> bitmask sequence in the RU Index Bitmask subfield, the </w:t>
      </w:r>
      <w:del w:id="50" w:author="humengshi" w:date="2022-01-11T14:22:00Z">
        <w:r w:rsidDel="009170E4">
          <w:delText xml:space="preserve">PPETx </w:delText>
        </w:r>
      </w:del>
      <w:ins w:id="51" w:author="humengshi" w:date="2022-01-11T14:22:00Z">
        <w:r w:rsidR="009170E4">
          <w:t xml:space="preserve">PPET20/16 </w:t>
        </w:r>
      </w:ins>
      <w:r>
        <w:t>and PPET8 subfields for each RU allocation</w:t>
      </w:r>
      <w:r>
        <w:rPr>
          <w:spacing w:val="-4"/>
        </w:rPr>
        <w:t xml:space="preserve"> </w:t>
      </w:r>
      <w:r>
        <w:t>index</w:t>
      </w:r>
      <w:r>
        <w:rPr>
          <w:spacing w:val="-3"/>
        </w:rPr>
        <w:t xml:space="preserve"> </w:t>
      </w:r>
      <w:r>
        <w:t>corresponding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t>0s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present,</w:t>
      </w:r>
      <w:r>
        <w:rPr>
          <w:spacing w:val="-3"/>
        </w:rPr>
        <w:t xml:space="preserve"> </w:t>
      </w:r>
      <w:del w:id="52" w:author="humengshi" w:date="2022-01-11T14:29:00Z">
        <w:r w:rsidDel="00115DA4">
          <w:delText>but</w:delText>
        </w:r>
        <w:r w:rsidDel="00115DA4">
          <w:rPr>
            <w:spacing w:val="-4"/>
          </w:rPr>
          <w:delText xml:space="preserve"> </w:delText>
        </w:r>
      </w:del>
      <w:ins w:id="53" w:author="humengshi" w:date="2022-01-11T14:29:00Z">
        <w:r w:rsidR="00115DA4">
          <w:t>while</w:t>
        </w:r>
        <w:r w:rsidR="00115DA4">
          <w:rPr>
            <w:spacing w:val="-4"/>
          </w:rPr>
          <w:t xml:space="preserve"> </w:t>
        </w:r>
      </w:ins>
      <w:r>
        <w:t>the</w:t>
      </w:r>
      <w:r>
        <w:rPr>
          <w:spacing w:val="-3"/>
        </w:rPr>
        <w:t xml:space="preserve"> </w:t>
      </w:r>
      <w:del w:id="54" w:author="humengshi" w:date="2022-01-11T14:30:00Z">
        <w:r w:rsidDel="00115DA4">
          <w:delText>PPETx</w:delText>
        </w:r>
        <w:r w:rsidDel="00115DA4">
          <w:rPr>
            <w:spacing w:val="-3"/>
          </w:rPr>
          <w:delText xml:space="preserve"> </w:delText>
        </w:r>
      </w:del>
      <w:ins w:id="55" w:author="humengshi" w:date="2022-01-11T14:30:00Z">
        <w:r w:rsidR="00115DA4">
          <w:t>PPET20/16</w:t>
        </w:r>
        <w:r w:rsidR="00115DA4">
          <w:rPr>
            <w:spacing w:val="-3"/>
          </w:rPr>
          <w:t xml:space="preserve"> </w:t>
        </w:r>
      </w:ins>
      <w:r>
        <w:t>and</w:t>
      </w:r>
      <w:r>
        <w:rPr>
          <w:spacing w:val="-4"/>
        </w:rPr>
        <w:t xml:space="preserve"> </w:t>
      </w:r>
      <w:r>
        <w:t>PPET8</w:t>
      </w:r>
      <w:r>
        <w:rPr>
          <w:spacing w:val="-3"/>
        </w:rPr>
        <w:t xml:space="preserve"> </w:t>
      </w:r>
      <w:r>
        <w:t>values</w:t>
      </w:r>
      <w:r>
        <w:rPr>
          <w:spacing w:val="-4"/>
        </w:rPr>
        <w:t xml:space="preserve"> </w:t>
      </w:r>
      <w:del w:id="56" w:author="humengshi" w:date="2022-01-11T14:33:00Z">
        <w:r w:rsidDel="00C9541C">
          <w:delText>are</w:delText>
        </w:r>
        <w:r w:rsidDel="00C9541C">
          <w:rPr>
            <w:spacing w:val="-3"/>
          </w:rPr>
          <w:delText xml:space="preserve"> </w:delText>
        </w:r>
        <w:r w:rsidDel="00C9541C">
          <w:delText>present,</w:delText>
        </w:r>
        <w:r w:rsidDel="00C9541C">
          <w:rPr>
            <w:spacing w:val="-4"/>
          </w:rPr>
          <w:delText xml:space="preserve"> </w:delText>
        </w:r>
        <w:r w:rsidDel="00C9541C">
          <w:delText>and</w:delText>
        </w:r>
        <w:r w:rsidDel="00C9541C">
          <w:rPr>
            <w:spacing w:val="-4"/>
          </w:rPr>
          <w:delText xml:space="preserve"> </w:delText>
        </w:r>
        <w:r w:rsidDel="00C9541C">
          <w:delText>the</w:delText>
        </w:r>
        <w:r w:rsidR="00C9541C" w:rsidDel="00C9541C">
          <w:rPr>
            <w:spacing w:val="-47"/>
          </w:rPr>
          <w:delText xml:space="preserve"> </w:delText>
        </w:r>
        <w:r w:rsidDel="00C9541C">
          <w:delText>values</w:delText>
        </w:r>
      </w:del>
      <w:ins w:id="57" w:author="humengshi" w:date="2022-01-11T14:33:00Z">
        <w:r w:rsidR="00C9541C">
          <w:t>of that RU allocation index</w:t>
        </w:r>
      </w:ins>
      <w:r>
        <w:t xml:space="preserve"> shall be the same as the </w:t>
      </w:r>
      <w:del w:id="58" w:author="humengshi" w:date="2022-01-11T14:34:00Z">
        <w:r w:rsidDel="00C9541C">
          <w:delText xml:space="preserve">PPETx </w:delText>
        </w:r>
      </w:del>
      <w:ins w:id="59" w:author="humengshi" w:date="2022-01-11T14:34:00Z">
        <w:r w:rsidR="00C9541C">
          <w:t xml:space="preserve">PPET20/16 </w:t>
        </w:r>
      </w:ins>
      <w:r>
        <w:t xml:space="preserve">and PPET8 values </w:t>
      </w:r>
      <w:del w:id="60" w:author="humengshi" w:date="2022-01-11T14:33:00Z">
        <w:r w:rsidDel="00C9541C">
          <w:delText xml:space="preserve">for </w:delText>
        </w:r>
      </w:del>
      <w:ins w:id="61" w:author="humengshi" w:date="2022-01-11T14:33:00Z">
        <w:r w:rsidR="00C9541C">
          <w:t xml:space="preserve">of </w:t>
        </w:r>
      </w:ins>
      <w:r>
        <w:t>the closest smaller RU allocation index with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bitmask value equal to 1 in the</w:t>
      </w:r>
      <w:r>
        <w:rPr>
          <w:spacing w:val="-1"/>
        </w:rPr>
        <w:t xml:space="preserve"> </w:t>
      </w:r>
      <w:r>
        <w:t>RU Index Bitmask subfield</w:t>
      </w:r>
      <w:commentRangeStart w:id="62"/>
      <w:r>
        <w:t>.</w:t>
      </w:r>
      <w:commentRangeEnd w:id="62"/>
      <w:r w:rsidR="007B1E13">
        <w:rPr>
          <w:rStyle w:val="aa"/>
          <w:lang w:val="x-none"/>
        </w:rPr>
        <w:commentReference w:id="62"/>
      </w:r>
    </w:p>
    <w:p w14:paraId="1B0190F3" w14:textId="1154C5BB" w:rsidR="00BD651E" w:rsidRDefault="00BD651E" w:rsidP="00BD651E">
      <w:pPr>
        <w:pStyle w:val="af9"/>
        <w:kinsoku w:val="0"/>
        <w:overflowPunct w:val="0"/>
        <w:spacing w:before="89" w:line="249" w:lineRule="auto"/>
        <w:ind w:left="999" w:right="1017"/>
        <w:jc w:val="both"/>
      </w:pPr>
      <w:bookmarkStart w:id="63" w:name="_Hlk92724668"/>
      <w:bookmarkStart w:id="64" w:name="OLE_LINK31"/>
      <w:bookmarkStart w:id="65" w:name="OLE_LINK32"/>
      <w:r>
        <w:t xml:space="preserve">The PPE Thresholds Info field contains 6 </w:t>
      </w:r>
      <w:r>
        <w:rPr>
          <w:rFonts w:ascii="Symbol" w:hAnsi="Symbol" w:cs="Symbol"/>
        </w:rPr>
        <w:t></w:t>
      </w:r>
      <w:r>
        <w:t xml:space="preserve"> </w:t>
      </w:r>
      <w:r>
        <w:rPr>
          <w:rFonts w:ascii="Symbol" w:hAnsi="Symbol" w:cs="Symbol"/>
          <w:spacing w:val="9"/>
        </w:rPr>
        <w:t></w:t>
      </w:r>
      <w:proofErr w:type="spellStart"/>
      <w:r>
        <w:rPr>
          <w:i/>
          <w:iCs/>
          <w:spacing w:val="9"/>
        </w:rPr>
        <w:t>NSS</w:t>
      </w:r>
      <w:ins w:id="66" w:author="humengshi" w:date="2022-01-11T14:38:00Z">
        <w:r w:rsidR="005C08D7">
          <w:rPr>
            <w:i/>
            <w:iCs/>
            <w:spacing w:val="9"/>
          </w:rPr>
          <w:t>x</w:t>
        </w:r>
      </w:ins>
      <w:proofErr w:type="spellEnd"/>
      <w:r>
        <w:rPr>
          <w:i/>
          <w:iCs/>
          <w:spacing w:val="9"/>
        </w:rPr>
        <w:t xml:space="preserve"> </w:t>
      </w:r>
      <w:r>
        <w:t>+ 1</w:t>
      </w:r>
      <w:r>
        <w:rPr>
          <w:rFonts w:ascii="Symbol" w:hAnsi="Symbol" w:cs="Symbol"/>
        </w:rPr>
        <w:t></w:t>
      </w:r>
      <w:r>
        <w:t xml:space="preserve"> bits, where </w:t>
      </w:r>
      <w:proofErr w:type="spellStart"/>
      <w:r>
        <w:rPr>
          <w:i/>
          <w:iCs/>
        </w:rPr>
        <w:t>NSS</w:t>
      </w:r>
      <w:ins w:id="67" w:author="humengshi" w:date="2022-01-11T14:38:00Z">
        <w:r w:rsidR="00DB5C8F">
          <w:rPr>
            <w:i/>
            <w:iCs/>
          </w:rPr>
          <w:t>x</w:t>
        </w:r>
      </w:ins>
      <w:proofErr w:type="spellEnd"/>
      <w:r>
        <w:rPr>
          <w:i/>
          <w:iCs/>
        </w:rPr>
        <w:t xml:space="preserve"> </w:t>
      </w:r>
      <w:r>
        <w:t xml:space="preserve">is the value in the </w:t>
      </w:r>
      <w:proofErr w:type="spellStart"/>
      <w:r>
        <w:t>NSS</w:t>
      </w:r>
      <w:ins w:id="68" w:author="humengshi" w:date="2022-01-11T14:39:00Z">
        <w:r w:rsidR="000A34FA">
          <w:t>x</w:t>
        </w:r>
      </w:ins>
      <w:proofErr w:type="spellEnd"/>
      <w:r>
        <w:t xml:space="preserve"> field, for</w:t>
      </w:r>
      <w:r>
        <w:rPr>
          <w:spacing w:val="1"/>
        </w:rPr>
        <w:t xml:space="preserve"> </w:t>
      </w:r>
      <w:r>
        <w:t>every bit in the RU Index Bitmask subfield that is nonzero. The format of the PPE Thresholds Info field is</w:t>
      </w:r>
      <w:r>
        <w:rPr>
          <w:spacing w:val="1"/>
        </w:rPr>
        <w:t xml:space="preserve"> </w:t>
      </w:r>
      <w:r>
        <w:t>defined</w:t>
      </w:r>
      <w:r>
        <w:rPr>
          <w:spacing w:val="-1"/>
        </w:rPr>
        <w:t xml:space="preserve"> </w:t>
      </w:r>
      <w:r>
        <w:t xml:space="preserve">in </w:t>
      </w:r>
      <w:hyperlink w:anchor="bookmark156" w:history="1">
        <w:r>
          <w:t>Figure</w:t>
        </w:r>
        <w:r>
          <w:rPr>
            <w:spacing w:val="-1"/>
          </w:rPr>
          <w:t xml:space="preserve"> </w:t>
        </w:r>
        <w:r>
          <w:t>9-1002y (PPE</w:t>
        </w:r>
        <w:r>
          <w:rPr>
            <w:spacing w:val="1"/>
          </w:rPr>
          <w:t xml:space="preserve"> </w:t>
        </w:r>
        <w:r>
          <w:t>Thresholds</w:t>
        </w:r>
        <w:r>
          <w:rPr>
            <w:spacing w:val="-1"/>
          </w:rPr>
          <w:t xml:space="preserve"> </w:t>
        </w:r>
        <w:r>
          <w:t>Info field</w:t>
        </w:r>
        <w:r>
          <w:rPr>
            <w:spacing w:val="-1"/>
          </w:rPr>
          <w:t xml:space="preserve"> </w:t>
        </w:r>
        <w:r>
          <w:t>format)</w:t>
        </w:r>
      </w:hyperlink>
      <w:r>
        <w:t>.</w:t>
      </w:r>
    </w:p>
    <w:p w14:paraId="14F872D6" w14:textId="77777777" w:rsidR="00BD651E" w:rsidRDefault="00BD651E" w:rsidP="00BD651E">
      <w:pPr>
        <w:pStyle w:val="af9"/>
        <w:tabs>
          <w:tab w:val="left" w:pos="2504"/>
          <w:tab w:val="left" w:pos="3039"/>
          <w:tab w:val="left" w:pos="3603"/>
        </w:tabs>
        <w:kinsoku w:val="0"/>
        <w:overflowPunct w:val="0"/>
        <w:spacing w:before="94"/>
        <w:ind w:left="1939"/>
        <w:rPr>
          <w:rFonts w:ascii="Arial" w:hAnsi="Arial" w:cs="Arial"/>
          <w:sz w:val="16"/>
          <w:szCs w:val="16"/>
        </w:rPr>
      </w:pPr>
      <w:bookmarkStart w:id="69" w:name="OLE_LINK29"/>
      <w:bookmarkStart w:id="70" w:name="OLE_LINK30"/>
      <w:bookmarkEnd w:id="63"/>
      <w:bookmarkEnd w:id="64"/>
      <w:bookmarkEnd w:id="65"/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03F7086F" wp14:editId="14D9B1A2">
                <wp:simplePos x="0" y="0"/>
                <wp:positionH relativeFrom="page">
                  <wp:posOffset>1654629</wp:posOffset>
                </wp:positionH>
                <wp:positionV relativeFrom="paragraph">
                  <wp:posOffset>244021</wp:posOffset>
                </wp:positionV>
                <wp:extent cx="4850765" cy="627018"/>
                <wp:effectExtent l="0" t="0" r="6985" b="1905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0765" cy="627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00"/>
                              <w:gridCol w:w="1100"/>
                              <w:gridCol w:w="399"/>
                              <w:gridCol w:w="1100"/>
                              <w:gridCol w:w="1099"/>
                              <w:gridCol w:w="401"/>
                              <w:gridCol w:w="1200"/>
                              <w:gridCol w:w="1200"/>
                            </w:tblGrid>
                            <w:tr w:rsidR="00BD651E" w14:paraId="7995EB25" w14:textId="77777777">
                              <w:trPr>
                                <w:trHeight w:val="710"/>
                              </w:trPr>
                              <w:tc>
                                <w:tcPr>
                                  <w:tcW w:w="11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039474C8" w14:textId="77777777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150D466" w14:textId="562F26E6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8" w:lineRule="auto"/>
                                    <w:ind w:left="160" w:right="130" w:firstLine="138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del w:id="71" w:author="humengshi" w:date="2022-01-11T14:42:00Z">
                                    <w:r w:rsidDel="000A34FA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delText>PPETx</w:delText>
                                    </w:r>
                                    <w:r w:rsidDel="000A34FA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  <w:szCs w:val="16"/>
                                      </w:rPr>
                                      <w:delText xml:space="preserve"> </w:delText>
                                    </w:r>
                                  </w:del>
                                  <w:ins w:id="72" w:author="humengshi" w:date="2022-01-11T14:42:00Z">
                                    <w:r w:rsidR="000A34FA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PPET20/16</w:t>
                                    </w:r>
                                    <w:r w:rsidR="000A34FA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ins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NSS1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RU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44F152A7" w14:textId="77777777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8FCA569" w14:textId="55D55252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8" w:lineRule="auto"/>
                                    <w:ind w:left="160" w:right="130" w:firstLine="133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PPET8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NSS1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RU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0F6297B2" w14:textId="77777777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4624687" w14:textId="77777777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/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59389217" w14:textId="77777777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6A496F85" w14:textId="69F42250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8" w:lineRule="auto"/>
                                    <w:ind w:left="135" w:right="102" w:firstLine="164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del w:id="73" w:author="humengshi" w:date="2022-01-11T14:42:00Z">
                                    <w:r w:rsidDel="000A34FA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delText>PPETx</w:delText>
                                    </w:r>
                                    <w:r w:rsidDel="000A34FA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  <w:szCs w:val="16"/>
                                      </w:rPr>
                                      <w:delText xml:space="preserve"> </w:delText>
                                    </w:r>
                                  </w:del>
                                  <w:ins w:id="74" w:author="humengshi" w:date="2022-01-11T14:42:00Z">
                                    <w:r w:rsidR="000A34FA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PPET20/16</w:t>
                                    </w:r>
                                  </w:ins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NSS1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RU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99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1E482220" w14:textId="77777777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5051F32D" w14:textId="73C3E5E8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8" w:lineRule="auto"/>
                                    <w:ind w:left="135" w:right="103" w:firstLine="159"/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-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PPET8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NSS1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9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RU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-1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0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72EADF1C" w14:textId="77777777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377E263D" w14:textId="77777777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8"/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w w:val="99"/>
                                      <w:sz w:val="16"/>
                                      <w:szCs w:val="16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7D8DCFBE" w14:textId="3D57F87B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1" w:line="208" w:lineRule="auto"/>
                                    <w:ind w:left="105" w:right="77"/>
                                    <w:jc w:val="center"/>
                                    <w:rPr>
                                      <w:rFonts w:ascii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</w:pPr>
                                  <w:del w:id="75" w:author="humengshi" w:date="2022-01-11T14:42:00Z">
                                    <w:r w:rsidDel="000A34FA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delText>PPETx</w:delText>
                                    </w:r>
                                    <w:r w:rsidDel="000A34FA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  <w:szCs w:val="16"/>
                                      </w:rPr>
                                      <w:delText xml:space="preserve"> </w:delText>
                                    </w:r>
                                  </w:del>
                                  <w:ins w:id="76" w:author="humengshi" w:date="2022-01-11T14:42:00Z">
                                    <w:r w:rsidR="000A34FA"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PPET20/16</w:t>
                                    </w:r>
                                    <w:r w:rsidR="000A34FA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ins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NSS(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-1"/>
                                      <w:sz w:val="16"/>
                                      <w:szCs w:val="16"/>
                                    </w:rPr>
                                    <w:t>NSS</w:t>
                                  </w:r>
                                  <w:ins w:id="77" w:author="humengshi" w:date="2022-01-11T14:42:00Z">
                                    <w:r w:rsidR="000A34FA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pacing w:val="-1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ins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+1)</w:t>
                                  </w:r>
                                </w:p>
                                <w:p w14:paraId="4467A735" w14:textId="77777777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64" w:lineRule="exact"/>
                                    <w:ind w:left="140" w:right="114"/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RU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57866768" w14:textId="72E4629E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1" w:line="208" w:lineRule="auto"/>
                                    <w:ind w:left="105" w:right="77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PPET8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NSS(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NSS</w:t>
                                  </w:r>
                                  <w:ins w:id="78" w:author="humengshi" w:date="2022-01-11T14:42:00Z">
                                    <w:r w:rsidR="000A34FA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ins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+1)</w:t>
                                  </w:r>
                                </w:p>
                                <w:p w14:paraId="5A39E1BD" w14:textId="77777777" w:rsidR="00BD651E" w:rsidRDefault="00BD651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64" w:lineRule="exact"/>
                                    <w:ind w:left="140" w:right="114"/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RU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076AE255" w14:textId="77777777" w:rsidR="00BD651E" w:rsidRDefault="00BD651E" w:rsidP="00BD651E">
                            <w:pPr>
                              <w:pStyle w:val="af9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7086F" id="文本框 2" o:spid="_x0000_s1027" type="#_x0000_t202" style="position:absolute;left:0;text-align:left;margin-left:130.3pt;margin-top:19.2pt;width:381.95pt;height:49.3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00"/>
                        <w:gridCol w:w="1100"/>
                        <w:gridCol w:w="399"/>
                        <w:gridCol w:w="1100"/>
                        <w:gridCol w:w="1099"/>
                        <w:gridCol w:w="401"/>
                        <w:gridCol w:w="1200"/>
                        <w:gridCol w:w="1200"/>
                      </w:tblGrid>
                      <w:tr w:rsidR="00BD651E" w14:paraId="7995EB25" w14:textId="77777777">
                        <w:trPr>
                          <w:trHeight w:val="710"/>
                        </w:trPr>
                        <w:tc>
                          <w:tcPr>
                            <w:tcW w:w="11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039474C8" w14:textId="77777777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150D466" w14:textId="562F26E6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line="208" w:lineRule="auto"/>
                              <w:ind w:left="160" w:right="130" w:firstLine="138"/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del w:id="79" w:author="humengshi" w:date="2022-01-11T14:42:00Z">
                              <w:r w:rsidDel="000A34F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delText>PPETx</w:delText>
                              </w:r>
                              <w:r w:rsidDel="000A34FA">
                                <w:rPr>
                                  <w:rFonts w:ascii="Arial" w:hAnsi="Arial" w:cs="Arial"/>
                                  <w:spacing w:val="1"/>
                                  <w:sz w:val="16"/>
                                  <w:szCs w:val="16"/>
                                </w:rPr>
                                <w:delText xml:space="preserve"> </w:delText>
                              </w:r>
                            </w:del>
                            <w:ins w:id="80" w:author="humengshi" w:date="2022-01-11T14:42:00Z">
                              <w:r w:rsidR="000A34F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PPET20/16</w:t>
                              </w:r>
                              <w:r w:rsidR="000A34FA">
                                <w:rPr>
                                  <w:rFonts w:ascii="Arial" w:hAnsi="Arial" w:cs="Arial"/>
                                  <w:spacing w:val="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ins>
                            <w:r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  <w:t>NSS1</w:t>
                            </w:r>
                            <w:r>
                              <w:rPr>
                                <w:rFonts w:ascii="Arial" w:hAnsi="Arial" w:cs="Arial"/>
                                <w:spacing w:val="-1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RU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y</w:t>
                            </w:r>
                            <w:proofErr w:type="spellEnd"/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44F152A7" w14:textId="77777777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8FCA569" w14:textId="55D55252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line="208" w:lineRule="auto"/>
                              <w:ind w:left="160" w:right="130" w:firstLine="133"/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PPET8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  <w:t>NSS1</w:t>
                            </w:r>
                            <w:r>
                              <w:rPr>
                                <w:rFonts w:ascii="Arial" w:hAnsi="Arial" w:cs="Arial"/>
                                <w:spacing w:val="-1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RU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y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0F6297B2" w14:textId="77777777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before="8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4624687" w14:textId="77777777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ind w:left="117"/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59389217" w14:textId="77777777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6A496F85" w14:textId="69F42250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line="208" w:lineRule="auto"/>
                              <w:ind w:left="135" w:right="102" w:firstLine="164"/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del w:id="81" w:author="humengshi" w:date="2022-01-11T14:42:00Z">
                              <w:r w:rsidDel="000A34F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delText>PPETx</w:delText>
                              </w:r>
                              <w:r w:rsidDel="000A34FA">
                                <w:rPr>
                                  <w:rFonts w:ascii="Arial" w:hAnsi="Arial" w:cs="Arial"/>
                                  <w:spacing w:val="1"/>
                                  <w:sz w:val="16"/>
                                  <w:szCs w:val="16"/>
                                </w:rPr>
                                <w:delText xml:space="preserve"> </w:delText>
                              </w:r>
                            </w:del>
                            <w:ins w:id="82" w:author="humengshi" w:date="2022-01-11T14:42:00Z">
                              <w:r w:rsidR="000A34F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PPET20/16</w:t>
                              </w:r>
                            </w:ins>
                            <w:r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  <w:t>NSS1</w:t>
                            </w:r>
                            <w:r>
                              <w:rPr>
                                <w:rFonts w:ascii="Arial" w:hAnsi="Arial" w:cs="Arial"/>
                                <w:spacing w:val="-1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RU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m</w:t>
                            </w:r>
                            <w:proofErr w:type="spellEnd"/>
                          </w:p>
                        </w:tc>
                        <w:tc>
                          <w:tcPr>
                            <w:tcW w:w="1099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1E482220" w14:textId="77777777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5051F32D" w14:textId="73C3E5E8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line="208" w:lineRule="auto"/>
                              <w:ind w:left="135" w:right="103" w:firstLine="159"/>
                              <w:rPr>
                                <w:rFonts w:ascii="Arial" w:hAnsi="Arial" w:cs="Arial"/>
                                <w:i/>
                                <w:iCs/>
                                <w:spacing w:val="-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PPET8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  <w:t>NSS1</w:t>
                            </w:r>
                            <w:r>
                              <w:rPr>
                                <w:rFonts w:ascii="Arial" w:hAnsi="Arial" w:cs="Arial"/>
                                <w:spacing w:val="-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  <w:t>RU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-1"/>
                                <w:sz w:val="16"/>
                                <w:szCs w:val="16"/>
                              </w:rPr>
                              <w:t>m</w:t>
                            </w:r>
                            <w:proofErr w:type="spellEnd"/>
                          </w:p>
                        </w:tc>
                        <w:tc>
                          <w:tcPr>
                            <w:tcW w:w="40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72EADF1C" w14:textId="77777777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before="8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77E263D" w14:textId="77777777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ind w:left="118"/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w w:val="99"/>
                                <w:sz w:val="16"/>
                                <w:szCs w:val="16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7D8DCFBE" w14:textId="3D57F87B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before="121" w:line="208" w:lineRule="auto"/>
                              <w:ind w:left="105" w:right="77"/>
                              <w:jc w:val="center"/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</w:pPr>
                            <w:del w:id="83" w:author="humengshi" w:date="2022-01-11T14:42:00Z">
                              <w:r w:rsidDel="000A34F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delText>PPETx</w:delText>
                              </w:r>
                              <w:r w:rsidDel="000A34FA">
                                <w:rPr>
                                  <w:rFonts w:ascii="Arial" w:hAnsi="Arial" w:cs="Arial"/>
                                  <w:spacing w:val="1"/>
                                  <w:sz w:val="16"/>
                                  <w:szCs w:val="16"/>
                                </w:rPr>
                                <w:delText xml:space="preserve"> </w:delText>
                              </w:r>
                            </w:del>
                            <w:ins w:id="84" w:author="humengshi" w:date="2022-01-11T14:42:00Z">
                              <w:r w:rsidR="000A34F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PPET20/16</w:t>
                              </w:r>
                              <w:r w:rsidR="000A34FA">
                                <w:rPr>
                                  <w:rFonts w:ascii="Arial" w:hAnsi="Arial" w:cs="Arial"/>
                                  <w:spacing w:val="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ins>
                            <w:r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  <w:t>NSS(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-1"/>
                                <w:sz w:val="16"/>
                                <w:szCs w:val="16"/>
                              </w:rPr>
                              <w:t>NSS</w:t>
                            </w:r>
                            <w:ins w:id="85" w:author="humengshi" w:date="2022-01-11T14:42:00Z">
                              <w:r w:rsidR="000A34FA">
                                <w:rPr>
                                  <w:rFonts w:ascii="Arial" w:hAnsi="Arial" w:cs="Arial"/>
                                  <w:i/>
                                  <w:iCs/>
                                  <w:spacing w:val="-1"/>
                                  <w:sz w:val="16"/>
                                  <w:szCs w:val="16"/>
                                </w:rPr>
                                <w:t>x</w:t>
                              </w:r>
                            </w:ins>
                            <w:r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  <w:t>+1)</w:t>
                            </w:r>
                          </w:p>
                          <w:p w14:paraId="4467A735" w14:textId="77777777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line="164" w:lineRule="exact"/>
                              <w:ind w:left="140" w:right="114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RU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m</w:t>
                            </w:r>
                            <w:proofErr w:type="spellEnd"/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57866768" w14:textId="72E4629E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before="121" w:line="208" w:lineRule="auto"/>
                              <w:ind w:left="105" w:right="77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PPET8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NSS(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NSS</w:t>
                            </w:r>
                            <w:ins w:id="86" w:author="humengshi" w:date="2022-01-11T14:42:00Z">
                              <w:r w:rsidR="000A34FA">
                                <w:rPr>
                                  <w:rFonts w:ascii="Arial" w:hAnsi="Arial" w:cs="Arial"/>
                                  <w:i/>
                                  <w:iCs/>
                                  <w:sz w:val="16"/>
                                  <w:szCs w:val="16"/>
                                </w:rPr>
                                <w:t>x</w:t>
                              </w:r>
                            </w:ins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+1)</w:t>
                            </w:r>
                          </w:p>
                          <w:p w14:paraId="5A39E1BD" w14:textId="77777777" w:rsidR="00BD651E" w:rsidRDefault="00BD651E">
                            <w:pPr>
                              <w:pStyle w:val="TableParagraph"/>
                              <w:kinsoku w:val="0"/>
                              <w:overflowPunct w:val="0"/>
                              <w:spacing w:line="164" w:lineRule="exact"/>
                              <w:ind w:left="140" w:right="114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RU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m</w:t>
                            </w:r>
                            <w:proofErr w:type="spellEnd"/>
                          </w:p>
                        </w:tc>
                      </w:tr>
                    </w:tbl>
                    <w:p w14:paraId="076AE255" w14:textId="77777777" w:rsidR="00BD651E" w:rsidRDefault="00BD651E" w:rsidP="00BD651E">
                      <w:pPr>
                        <w:pStyle w:val="af9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sz w:val="16"/>
          <w:szCs w:val="16"/>
        </w:rPr>
        <w:t>B0</w:t>
      </w:r>
      <w:r>
        <w:rPr>
          <w:rFonts w:ascii="Arial" w:hAnsi="Arial" w:cs="Arial"/>
          <w:sz w:val="16"/>
          <w:szCs w:val="16"/>
        </w:rPr>
        <w:tab/>
        <w:t>B2</w:t>
      </w:r>
      <w:r>
        <w:rPr>
          <w:rFonts w:ascii="Arial" w:hAnsi="Arial" w:cs="Arial"/>
          <w:sz w:val="16"/>
          <w:szCs w:val="16"/>
        </w:rPr>
        <w:tab/>
        <w:t>B3</w:t>
      </w:r>
      <w:r>
        <w:rPr>
          <w:rFonts w:ascii="Arial" w:hAnsi="Arial" w:cs="Arial"/>
          <w:sz w:val="16"/>
          <w:szCs w:val="16"/>
        </w:rPr>
        <w:tab/>
        <w:t>B5</w:t>
      </w:r>
    </w:p>
    <w:p w14:paraId="1A5A3404" w14:textId="77777777" w:rsidR="00BD651E" w:rsidRDefault="00BD651E" w:rsidP="00BD651E">
      <w:pPr>
        <w:pStyle w:val="af9"/>
        <w:tabs>
          <w:tab w:val="left" w:pos="2325"/>
          <w:tab w:val="left" w:pos="3425"/>
          <w:tab w:val="left" w:pos="4924"/>
          <w:tab w:val="left" w:pos="6025"/>
          <w:tab w:val="left" w:pos="7575"/>
          <w:tab w:val="right" w:pos="8864"/>
        </w:tabs>
        <w:kinsoku w:val="0"/>
        <w:overflowPunct w:val="0"/>
        <w:spacing w:before="976"/>
        <w:ind w:left="136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Bits:</w:t>
      </w:r>
      <w:r>
        <w:rPr>
          <w:rFonts w:ascii="Arial" w:hAnsi="Arial" w:cs="Arial"/>
          <w:sz w:val="16"/>
          <w:szCs w:val="16"/>
        </w:rPr>
        <w:tab/>
        <w:t>3</w:t>
      </w:r>
      <w:r>
        <w:rPr>
          <w:rFonts w:ascii="Arial" w:hAnsi="Arial" w:cs="Arial"/>
          <w:sz w:val="16"/>
          <w:szCs w:val="16"/>
        </w:rPr>
        <w:tab/>
        <w:t>3</w:t>
      </w:r>
      <w:r>
        <w:rPr>
          <w:rFonts w:ascii="Arial" w:hAnsi="Arial" w:cs="Arial"/>
          <w:sz w:val="16"/>
          <w:szCs w:val="16"/>
        </w:rPr>
        <w:tab/>
        <w:t>3</w:t>
      </w:r>
      <w:r>
        <w:rPr>
          <w:rFonts w:ascii="Arial" w:hAnsi="Arial" w:cs="Arial"/>
          <w:sz w:val="16"/>
          <w:szCs w:val="16"/>
        </w:rPr>
        <w:tab/>
        <w:t>3</w:t>
      </w:r>
      <w:r>
        <w:rPr>
          <w:rFonts w:ascii="Arial" w:hAnsi="Arial" w:cs="Arial"/>
          <w:sz w:val="16"/>
          <w:szCs w:val="16"/>
        </w:rPr>
        <w:tab/>
        <w:t>3</w:t>
      </w:r>
      <w:r>
        <w:rPr>
          <w:rFonts w:ascii="Arial" w:hAnsi="Arial" w:cs="Arial"/>
          <w:sz w:val="16"/>
          <w:szCs w:val="16"/>
        </w:rPr>
        <w:tab/>
        <w:t>3</w:t>
      </w:r>
    </w:p>
    <w:p w14:paraId="118A40BE" w14:textId="77777777" w:rsidR="00BD651E" w:rsidRDefault="00BD651E" w:rsidP="00BD651E">
      <w:pPr>
        <w:pStyle w:val="af9"/>
        <w:kinsoku w:val="0"/>
        <w:overflowPunct w:val="0"/>
        <w:spacing w:before="185"/>
        <w:ind w:left="996" w:right="1014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Figure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9-1002y—PPE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Thresholds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Info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field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format</w:t>
      </w:r>
    </w:p>
    <w:bookmarkEnd w:id="69"/>
    <w:bookmarkEnd w:id="70"/>
    <w:p w14:paraId="2E5BE3F1" w14:textId="0240421C" w:rsidR="003E6D09" w:rsidRDefault="00BD651E" w:rsidP="00FB6C25">
      <w:pPr>
        <w:pStyle w:val="af9"/>
        <w:tabs>
          <w:tab w:val="left" w:pos="9639"/>
        </w:tabs>
        <w:kinsoku w:val="0"/>
        <w:overflowPunct w:val="0"/>
        <w:spacing w:line="249" w:lineRule="auto"/>
        <w:ind w:leftChars="451" w:left="992" w:right="1021"/>
        <w:jc w:val="both"/>
      </w:pPr>
      <w:r>
        <w:t xml:space="preserve">The </w:t>
      </w:r>
      <w:del w:id="87" w:author="humengshi" w:date="2022-01-11T14:40:00Z">
        <w:r w:rsidDel="000A34FA">
          <w:delText xml:space="preserve">PPETx </w:delText>
        </w:r>
      </w:del>
      <w:ins w:id="88" w:author="humengshi" w:date="2022-01-11T14:40:00Z">
        <w:r w:rsidR="000A34FA">
          <w:t xml:space="preserve">PPET20/16 </w:t>
        </w:r>
      </w:ins>
      <w:r>
        <w:t>and PPET8 subfields for various NSS and RU allocation index values</w:t>
      </w:r>
      <w:ins w:id="89" w:author="humengshi" w:date="2022-01-11T16:04:00Z">
        <w:r w:rsidR="00906868">
          <w:t xml:space="preserve"> </w:t>
        </w:r>
      </w:ins>
      <w:del w:id="90" w:author="humengshi" w:date="2022-01-11T16:03:00Z">
        <w:r w:rsidDel="00906868">
          <w:delText xml:space="preserve"> </w:delText>
        </w:r>
      </w:del>
      <w:r>
        <w:t>appear in increasing NS</w:t>
      </w:r>
      <w:r w:rsidR="000E2752">
        <w:t>S</w:t>
      </w:r>
      <w:r w:rsidR="005358D0">
        <w:t xml:space="preserve"> value</w:t>
      </w:r>
      <w:r>
        <w:t xml:space="preserve"> and increasing RU allocation index value order. Lower numbered PPE Thresholds Info field bits contain </w:t>
      </w:r>
      <w:del w:id="91" w:author="humengshi" w:date="2022-01-11T14:46:00Z">
        <w:r w:rsidDel="001C43FB">
          <w:delText xml:space="preserve">PPETx </w:delText>
        </w:r>
      </w:del>
      <w:ins w:id="92" w:author="humengshi" w:date="2022-01-11T14:46:00Z">
        <w:r w:rsidR="001C43FB">
          <w:t xml:space="preserve">PPET20/16 </w:t>
        </w:r>
      </w:ins>
      <w:r>
        <w:t xml:space="preserve">and PPET8 subfields corresponding to lower numbered NSS values. Within a set of </w:t>
      </w:r>
      <w:del w:id="93" w:author="humengshi" w:date="2022-01-11T14:46:00Z">
        <w:r w:rsidDel="002A007E">
          <w:delText xml:space="preserve">PPETx </w:delText>
        </w:r>
      </w:del>
      <w:ins w:id="94" w:author="humengshi" w:date="2022-01-11T14:46:00Z">
        <w:r w:rsidR="002A007E">
          <w:t xml:space="preserve">PPET20/16 </w:t>
        </w:r>
      </w:ins>
      <w:r>
        <w:t>and</w:t>
      </w:r>
      <w:r>
        <w:rPr>
          <w:spacing w:val="-47"/>
        </w:rPr>
        <w:t xml:space="preserve"> </w:t>
      </w:r>
      <w:r>
        <w:t xml:space="preserve">PPET8 subfields corresponding to a single value of </w:t>
      </w:r>
      <w:del w:id="95" w:author="humengshi" w:date="2022-01-11T14:54:00Z">
        <w:r w:rsidDel="00387C19">
          <w:rPr>
            <w:i/>
            <w:iCs/>
          </w:rPr>
          <w:delText>NSS</w:delText>
        </w:r>
      </w:del>
      <w:ins w:id="96" w:author="humengshi" w:date="2022-01-11T14:54:00Z">
        <w:r w:rsidR="00387C19" w:rsidRPr="00387C19">
          <w:rPr>
            <w:iCs/>
          </w:rPr>
          <w:t>N</w:t>
        </w:r>
      </w:ins>
      <w:ins w:id="97" w:author="humengshi" w:date="2022-01-11T14:55:00Z">
        <w:r w:rsidR="00387C19" w:rsidRPr="00387C19">
          <w:rPr>
            <w:iCs/>
          </w:rPr>
          <w:t>SS</w:t>
        </w:r>
      </w:ins>
      <w:r>
        <w:t>, lower numbered PPE Thresholds Info field bits</w:t>
      </w:r>
      <w:r>
        <w:rPr>
          <w:spacing w:val="1"/>
        </w:rPr>
        <w:t xml:space="preserve"> </w:t>
      </w:r>
      <w:r>
        <w:t>contain</w:t>
      </w:r>
      <w:r>
        <w:rPr>
          <w:spacing w:val="1"/>
        </w:rPr>
        <w:t xml:space="preserve"> </w:t>
      </w:r>
      <w:del w:id="98" w:author="humengshi" w:date="2022-01-11T14:58:00Z">
        <w:r w:rsidDel="00C721E0">
          <w:delText xml:space="preserve">PPETx </w:delText>
        </w:r>
      </w:del>
      <w:ins w:id="99" w:author="humengshi" w:date="2022-01-11T14:58:00Z">
        <w:r w:rsidR="00C721E0">
          <w:t xml:space="preserve">PPET20/16 </w:t>
        </w:r>
      </w:ins>
      <w:r>
        <w:t>and PPET8</w:t>
      </w:r>
      <w:r>
        <w:rPr>
          <w:spacing w:val="-1"/>
        </w:rPr>
        <w:t xml:space="preserve"> </w:t>
      </w:r>
      <w:r>
        <w:t>subfields</w:t>
      </w:r>
      <w:r>
        <w:rPr>
          <w:spacing w:val="-1"/>
        </w:rPr>
        <w:t xml:space="preserve"> </w:t>
      </w:r>
      <w:r>
        <w:t>corresponding to</w:t>
      </w:r>
      <w:r>
        <w:rPr>
          <w:spacing w:val="1"/>
        </w:rPr>
        <w:t xml:space="preserve"> </w:t>
      </w:r>
      <w:r>
        <w:t>lower</w:t>
      </w:r>
      <w:r>
        <w:rPr>
          <w:spacing w:val="-1"/>
        </w:rPr>
        <w:t xml:space="preserve"> </w:t>
      </w:r>
      <w:r>
        <w:t>numbered RU</w:t>
      </w:r>
      <w:r>
        <w:rPr>
          <w:spacing w:val="-1"/>
        </w:rPr>
        <w:t xml:space="preserve"> </w:t>
      </w:r>
      <w:r>
        <w:t xml:space="preserve">index values. The </w:t>
      </w:r>
      <w:del w:id="100" w:author="humengshi" w:date="2022-01-11T14:58:00Z">
        <w:r w:rsidDel="00E47DEE">
          <w:delText xml:space="preserve">PPETx </w:delText>
        </w:r>
      </w:del>
      <w:ins w:id="101" w:author="humengshi" w:date="2022-01-11T14:58:00Z">
        <w:r w:rsidR="00E47DEE">
          <w:t xml:space="preserve">PPET20/16 </w:t>
        </w:r>
      </w:ins>
      <w:proofErr w:type="spellStart"/>
      <w:r>
        <w:t>NSS</w:t>
      </w:r>
      <w:r>
        <w:rPr>
          <w:i/>
          <w:iCs/>
        </w:rPr>
        <w:t>n</w:t>
      </w:r>
      <w:proofErr w:type="spellEnd"/>
      <w:r w:rsidR="00771016" w:rsidRPr="00771016">
        <w:t xml:space="preserve"> </w:t>
      </w:r>
      <w:proofErr w:type="spellStart"/>
      <w:r w:rsidR="00771016">
        <w:t>RU</w:t>
      </w:r>
      <w:r w:rsidR="00771016">
        <w:rPr>
          <w:i/>
          <w:iCs/>
        </w:rPr>
        <w:t>b</w:t>
      </w:r>
      <w:proofErr w:type="spellEnd"/>
      <w:r w:rsidR="00771016">
        <w:rPr>
          <w:i/>
          <w:iCs/>
          <w:spacing w:val="17"/>
        </w:rPr>
        <w:t xml:space="preserve"> </w:t>
      </w:r>
      <w:r w:rsidR="00771016">
        <w:t>and</w:t>
      </w:r>
      <w:r w:rsidR="00771016">
        <w:rPr>
          <w:spacing w:val="15"/>
        </w:rPr>
        <w:t xml:space="preserve"> </w:t>
      </w:r>
      <w:r w:rsidR="00771016">
        <w:t>PPET8</w:t>
      </w:r>
      <w:r w:rsidR="00771016">
        <w:rPr>
          <w:spacing w:val="16"/>
        </w:rPr>
        <w:t xml:space="preserve"> </w:t>
      </w:r>
      <w:proofErr w:type="spellStart"/>
      <w:r w:rsidR="00771016">
        <w:t>NSS</w:t>
      </w:r>
      <w:r w:rsidR="00771016">
        <w:rPr>
          <w:i/>
          <w:iCs/>
        </w:rPr>
        <w:t>n</w:t>
      </w:r>
      <w:proofErr w:type="spellEnd"/>
      <w:r w:rsidR="00771016">
        <w:rPr>
          <w:i/>
          <w:iCs/>
          <w:spacing w:val="17"/>
        </w:rPr>
        <w:t xml:space="preserve"> </w:t>
      </w:r>
      <w:proofErr w:type="spellStart"/>
      <w:r w:rsidR="00771016">
        <w:t>RU</w:t>
      </w:r>
      <w:r w:rsidR="00771016">
        <w:rPr>
          <w:i/>
          <w:iCs/>
        </w:rPr>
        <w:t>b</w:t>
      </w:r>
      <w:proofErr w:type="spellEnd"/>
      <w:r w:rsidR="00771016">
        <w:rPr>
          <w:i/>
          <w:iCs/>
          <w:spacing w:val="16"/>
        </w:rPr>
        <w:t xml:space="preserve"> </w:t>
      </w:r>
      <w:r w:rsidR="00771016">
        <w:t>subfields</w:t>
      </w:r>
      <w:r w:rsidR="00771016">
        <w:rPr>
          <w:spacing w:val="16"/>
        </w:rPr>
        <w:t xml:space="preserve"> </w:t>
      </w:r>
      <w:r w:rsidR="00771016">
        <w:t>are</w:t>
      </w:r>
      <w:r w:rsidR="00771016">
        <w:rPr>
          <w:spacing w:val="17"/>
        </w:rPr>
        <w:t xml:space="preserve"> </w:t>
      </w:r>
      <w:r w:rsidR="00771016">
        <w:t>present</w:t>
      </w:r>
      <w:r w:rsidR="00771016">
        <w:rPr>
          <w:spacing w:val="15"/>
        </w:rPr>
        <w:t xml:space="preserve"> </w:t>
      </w:r>
      <w:r w:rsidR="00771016">
        <w:t>for</w:t>
      </w:r>
      <w:r w:rsidR="00771016">
        <w:rPr>
          <w:spacing w:val="15"/>
        </w:rPr>
        <w:t xml:space="preserve"> </w:t>
      </w:r>
      <w:r w:rsidR="00771016">
        <w:t>all</w:t>
      </w:r>
      <w:r w:rsidR="00771016">
        <w:rPr>
          <w:spacing w:val="16"/>
        </w:rPr>
        <w:t xml:space="preserve"> </w:t>
      </w:r>
      <w:r w:rsidR="00771016">
        <w:t>values</w:t>
      </w:r>
      <w:r w:rsidR="00771016">
        <w:rPr>
          <w:spacing w:val="16"/>
        </w:rPr>
        <w:t xml:space="preserve"> </w:t>
      </w:r>
      <w:r w:rsidR="00771016">
        <w:t>of</w:t>
      </w:r>
      <w:r w:rsidR="00771016">
        <w:rPr>
          <w:spacing w:val="14"/>
        </w:rPr>
        <w:t xml:space="preserve"> </w:t>
      </w:r>
      <w:r w:rsidR="00771016">
        <w:rPr>
          <w:i/>
          <w:iCs/>
        </w:rPr>
        <w:t>n</w:t>
      </w:r>
      <w:r w:rsidR="00771016">
        <w:rPr>
          <w:i/>
          <w:iCs/>
          <w:spacing w:val="17"/>
        </w:rPr>
        <w:t xml:space="preserve"> </w:t>
      </w:r>
      <w:r w:rsidR="00771016">
        <w:t>and</w:t>
      </w:r>
      <w:r w:rsidR="00771016">
        <w:rPr>
          <w:spacing w:val="16"/>
        </w:rPr>
        <w:t xml:space="preserve"> </w:t>
      </w:r>
      <w:r w:rsidR="00771016">
        <w:rPr>
          <w:i/>
          <w:iCs/>
        </w:rPr>
        <w:t>b</w:t>
      </w:r>
      <w:r w:rsidR="00771016">
        <w:rPr>
          <w:i/>
          <w:iCs/>
          <w:spacing w:val="16"/>
        </w:rPr>
        <w:t xml:space="preserve"> </w:t>
      </w:r>
      <w:r w:rsidR="00771016">
        <w:t>where</w:t>
      </w:r>
      <w:r w:rsidR="00771016">
        <w:rPr>
          <w:spacing w:val="36"/>
        </w:rPr>
        <w:t xml:space="preserve"> </w:t>
      </w:r>
      <w:r w:rsidR="00771016">
        <w:t>1</w:t>
      </w:r>
      <w:r w:rsidR="00771016">
        <w:rPr>
          <w:spacing w:val="-1"/>
        </w:rPr>
        <w:t xml:space="preserve"> </w:t>
      </w:r>
      <w:r w:rsidR="00771016">
        <w:rPr>
          <w:rFonts w:ascii="Symbol" w:hAnsi="Symbol" w:cs="Symbol"/>
        </w:rPr>
        <w:t></w:t>
      </w:r>
      <w:r w:rsidR="00771016">
        <w:t xml:space="preserve"> </w:t>
      </w:r>
      <w:r w:rsidR="00771016">
        <w:rPr>
          <w:i/>
          <w:iCs/>
        </w:rPr>
        <w:t>n</w:t>
      </w:r>
      <w:r w:rsidR="00771016">
        <w:rPr>
          <w:i/>
          <w:iCs/>
          <w:spacing w:val="-1"/>
        </w:rPr>
        <w:t xml:space="preserve"> </w:t>
      </w:r>
      <w:r w:rsidR="00771016">
        <w:rPr>
          <w:rFonts w:ascii="Symbol" w:hAnsi="Symbol" w:cs="Symbol"/>
        </w:rPr>
        <w:t></w:t>
      </w:r>
      <w:r w:rsidR="00771016">
        <w:t xml:space="preserve"> </w:t>
      </w:r>
      <w:r w:rsidR="00771016">
        <w:rPr>
          <w:rFonts w:ascii="Symbol" w:hAnsi="Symbol" w:cs="Symbol"/>
          <w:spacing w:val="9"/>
        </w:rPr>
        <w:t></w:t>
      </w:r>
      <w:proofErr w:type="spellStart"/>
      <w:r w:rsidR="00771016">
        <w:rPr>
          <w:i/>
          <w:iCs/>
          <w:spacing w:val="9"/>
        </w:rPr>
        <w:t>NSS</w:t>
      </w:r>
      <w:ins w:id="102" w:author="humengshi" w:date="2022-01-11T14:58:00Z">
        <w:r w:rsidR="00E47DEE">
          <w:rPr>
            <w:i/>
            <w:iCs/>
            <w:spacing w:val="9"/>
          </w:rPr>
          <w:t>x</w:t>
        </w:r>
      </w:ins>
      <w:proofErr w:type="spellEnd"/>
      <w:r w:rsidR="00771016">
        <w:rPr>
          <w:i/>
          <w:iCs/>
          <w:spacing w:val="-2"/>
        </w:rPr>
        <w:t xml:space="preserve"> </w:t>
      </w:r>
      <w:r w:rsidR="00771016">
        <w:t>+ 1</w:t>
      </w:r>
      <w:r w:rsidR="00771016">
        <w:rPr>
          <w:rFonts w:ascii="Symbol" w:hAnsi="Symbol" w:cs="Symbol"/>
        </w:rPr>
        <w:t></w:t>
      </w:r>
      <w:r w:rsidR="003E6D09" w:rsidRPr="003E6D09">
        <w:t xml:space="preserve"> </w:t>
      </w:r>
      <w:r w:rsidR="00E47DEE">
        <w:t xml:space="preserve">and </w:t>
      </w:r>
      <w:r w:rsidR="003E6D09">
        <w:t>where</w:t>
      </w:r>
      <w:r w:rsidR="003E6D09">
        <w:rPr>
          <w:spacing w:val="-2"/>
        </w:rPr>
        <w:t xml:space="preserve"> </w:t>
      </w:r>
      <w:r w:rsidR="003E6D09">
        <w:rPr>
          <w:i/>
          <w:iCs/>
        </w:rPr>
        <w:t>b</w:t>
      </w:r>
      <w:r w:rsidR="003E6D09">
        <w:rPr>
          <w:i/>
          <w:iCs/>
          <w:spacing w:val="-2"/>
        </w:rPr>
        <w:t xml:space="preserve"> </w:t>
      </w:r>
      <w:r w:rsidR="003E6D09">
        <w:t>belongs</w:t>
      </w:r>
      <w:r w:rsidR="003E6D09">
        <w:rPr>
          <w:spacing w:val="-1"/>
        </w:rPr>
        <w:t xml:space="preserve"> </w:t>
      </w:r>
      <w:r w:rsidR="003E6D09">
        <w:t>to</w:t>
      </w:r>
      <w:r w:rsidR="003E6D09">
        <w:rPr>
          <w:spacing w:val="-2"/>
        </w:rPr>
        <w:t xml:space="preserve"> </w:t>
      </w:r>
      <w:r w:rsidR="003E6D09">
        <w:t>the</w:t>
      </w:r>
      <w:r w:rsidR="003E6D09">
        <w:rPr>
          <w:spacing w:val="-2"/>
        </w:rPr>
        <w:t xml:space="preserve"> </w:t>
      </w:r>
      <w:r w:rsidR="003E6D09">
        <w:t>set</w:t>
      </w:r>
      <w:r w:rsidR="003E6D09">
        <w:rPr>
          <w:spacing w:val="-1"/>
        </w:rPr>
        <w:t xml:space="preserve"> </w:t>
      </w:r>
      <w:r w:rsidR="003E6D09">
        <w:t>of</w:t>
      </w:r>
      <w:r w:rsidR="003E6D09">
        <w:rPr>
          <w:spacing w:val="-4"/>
        </w:rPr>
        <w:t xml:space="preserve"> </w:t>
      </w:r>
      <w:r w:rsidR="003E6D09">
        <w:t>RU</w:t>
      </w:r>
      <w:r w:rsidR="003E6D09">
        <w:rPr>
          <w:spacing w:val="-1"/>
        </w:rPr>
        <w:t xml:space="preserve"> </w:t>
      </w:r>
      <w:r w:rsidR="003E6D09">
        <w:t>allocation</w:t>
      </w:r>
      <w:r w:rsidR="003E6D09">
        <w:rPr>
          <w:spacing w:val="-1"/>
        </w:rPr>
        <w:t xml:space="preserve"> </w:t>
      </w:r>
      <w:del w:id="103" w:author="humengshi" w:date="2022-01-12T14:40:00Z">
        <w:r w:rsidR="003E6D09" w:rsidDel="001C5AE4">
          <w:delText>indexes</w:delText>
        </w:r>
        <w:r w:rsidR="003E6D09" w:rsidDel="001C5AE4">
          <w:rPr>
            <w:spacing w:val="18"/>
          </w:rPr>
          <w:delText xml:space="preserve"> </w:delText>
        </w:r>
      </w:del>
      <w:ins w:id="104" w:author="humengshi" w:date="2022-01-12T14:40:00Z">
        <w:r w:rsidR="001C5AE4">
          <w:t>indices</w:t>
        </w:r>
        <w:r w:rsidR="001C5AE4">
          <w:rPr>
            <w:spacing w:val="18"/>
          </w:rPr>
          <w:t xml:space="preserve"> </w:t>
        </w:r>
      </w:ins>
      <w:r w:rsidR="003E6D09">
        <w:rPr>
          <w:rFonts w:ascii="Symbol" w:hAnsi="Symbol" w:cs="Symbol"/>
        </w:rPr>
        <w:t></w:t>
      </w:r>
      <w:r w:rsidR="003E6D09">
        <w:rPr>
          <w:i/>
          <w:iCs/>
        </w:rPr>
        <w:t>y</w:t>
      </w:r>
      <w:r w:rsidR="003E6D09">
        <w:rPr>
          <w:rFonts w:ascii="Symbol" w:hAnsi="Symbol" w:cs="Symbol"/>
        </w:rPr>
        <w:t></w:t>
      </w:r>
      <w:r w:rsidR="003E6D09">
        <w:rPr>
          <w:spacing w:val="1"/>
        </w:rPr>
        <w:t xml:space="preserve"> </w:t>
      </w:r>
      <w:r w:rsidR="003E6D09">
        <w:rPr>
          <w:rFonts w:ascii="Symbol" w:hAnsi="Symbol" w:cs="Symbol"/>
        </w:rPr>
        <w:t></w:t>
      </w:r>
      <w:r w:rsidR="003E6D09">
        <w:rPr>
          <w:rFonts w:ascii="Symbol" w:hAnsi="Symbol" w:cs="Symbol"/>
        </w:rPr>
        <w:t></w:t>
      </w:r>
      <w:r w:rsidR="003E6D09">
        <w:t xml:space="preserve"> </w:t>
      </w:r>
      <w:r w:rsidR="003E6D09">
        <w:rPr>
          <w:i/>
          <w:iCs/>
        </w:rPr>
        <w:t>m</w:t>
      </w:r>
      <w:r w:rsidR="003E6D09">
        <w:rPr>
          <w:rFonts w:ascii="Symbol" w:hAnsi="Symbol" w:cs="Symbol"/>
        </w:rPr>
        <w:t></w:t>
      </w:r>
      <w:r w:rsidR="003E6D09">
        <w:rPr>
          <w:spacing w:val="37"/>
        </w:rPr>
        <w:t xml:space="preserve"> </w:t>
      </w:r>
      <w:r w:rsidR="003E6D09">
        <w:t>equal</w:t>
      </w:r>
      <w:r w:rsidR="003E6D09">
        <w:rPr>
          <w:spacing w:val="-1"/>
        </w:rPr>
        <w:t xml:space="preserve"> </w:t>
      </w:r>
      <w:r w:rsidR="003E6D09">
        <w:t>to</w:t>
      </w:r>
      <w:r w:rsidR="003E6D09">
        <w:rPr>
          <w:spacing w:val="-2"/>
        </w:rPr>
        <w:t xml:space="preserve"> </w:t>
      </w:r>
      <w:r w:rsidR="003E6D09">
        <w:t>the</w:t>
      </w:r>
      <w:r w:rsidR="003E6D09">
        <w:rPr>
          <w:spacing w:val="-2"/>
        </w:rPr>
        <w:t xml:space="preserve"> </w:t>
      </w:r>
      <w:r w:rsidR="003E6D09">
        <w:t>ordered</w:t>
      </w:r>
      <w:r w:rsidR="003E6D09">
        <w:rPr>
          <w:spacing w:val="-1"/>
        </w:rPr>
        <w:t xml:space="preserve"> </w:t>
      </w:r>
      <w:r w:rsidR="003E6D09">
        <w:t>list</w:t>
      </w:r>
      <w:r w:rsidR="003E6D09">
        <w:rPr>
          <w:spacing w:val="-3"/>
        </w:rPr>
        <w:t xml:space="preserve"> </w:t>
      </w:r>
      <w:r w:rsidR="003E6D09">
        <w:t>of</w:t>
      </w:r>
      <w:r w:rsidR="003E6D09">
        <w:rPr>
          <w:spacing w:val="-2"/>
        </w:rPr>
        <w:t xml:space="preserve"> </w:t>
      </w:r>
      <w:r w:rsidR="003E6D09">
        <w:t>bit</w:t>
      </w:r>
      <w:r w:rsidR="003E6D09">
        <w:rPr>
          <w:spacing w:val="-1"/>
        </w:rPr>
        <w:t xml:space="preserve"> </w:t>
      </w:r>
      <w:r w:rsidR="003E6D09">
        <w:t>positions</w:t>
      </w:r>
      <w:r w:rsidR="003E6D09">
        <w:rPr>
          <w:spacing w:val="-2"/>
        </w:rPr>
        <w:t xml:space="preserve"> </w:t>
      </w:r>
      <w:r w:rsidR="003E6D09">
        <w:t>of</w:t>
      </w:r>
      <w:r w:rsidR="003E6D09">
        <w:rPr>
          <w:spacing w:val="-2"/>
        </w:rPr>
        <w:t xml:space="preserve"> </w:t>
      </w:r>
      <w:r w:rsidR="003E6D09">
        <w:t>all</w:t>
      </w:r>
      <w:r w:rsidR="00C721E0">
        <w:t xml:space="preserve"> bits</w:t>
      </w:r>
      <w:r w:rsidR="003E6D09">
        <w:rPr>
          <w:spacing w:val="-2"/>
        </w:rPr>
        <w:t xml:space="preserve"> </w:t>
      </w:r>
      <w:r w:rsidR="003E6D09">
        <w:t>that are set</w:t>
      </w:r>
      <w:r w:rsidR="003E6D09">
        <w:rPr>
          <w:spacing w:val="-1"/>
        </w:rPr>
        <w:t xml:space="preserve"> </w:t>
      </w:r>
      <w:r w:rsidR="003E6D09">
        <w:t>to 1 in</w:t>
      </w:r>
      <w:r w:rsidR="003E6D09">
        <w:rPr>
          <w:spacing w:val="-1"/>
        </w:rPr>
        <w:t xml:space="preserve"> </w:t>
      </w:r>
      <w:r w:rsidR="003E6D09">
        <w:t>the RU Index</w:t>
      </w:r>
      <w:r w:rsidR="003E6D09">
        <w:rPr>
          <w:spacing w:val="-1"/>
        </w:rPr>
        <w:t xml:space="preserve"> </w:t>
      </w:r>
      <w:r w:rsidR="003E6D09">
        <w:t>Bitmask subfield, with</w:t>
      </w:r>
      <w:r w:rsidR="003E6D09">
        <w:rPr>
          <w:spacing w:val="-1"/>
        </w:rPr>
        <w:t xml:space="preserve"> </w:t>
      </w:r>
      <w:r w:rsidR="003E6D09">
        <w:rPr>
          <w:i/>
          <w:iCs/>
        </w:rPr>
        <w:t>y</w:t>
      </w:r>
      <w:r w:rsidR="003E6D09">
        <w:rPr>
          <w:i/>
          <w:iCs/>
          <w:spacing w:val="-1"/>
        </w:rPr>
        <w:t xml:space="preserve"> </w:t>
      </w:r>
      <w:r w:rsidR="003E6D09">
        <w:t>being the lowest</w:t>
      </w:r>
      <w:r w:rsidR="003E6D09">
        <w:rPr>
          <w:spacing w:val="-1"/>
        </w:rPr>
        <w:t xml:space="preserve"> </w:t>
      </w:r>
      <w:r w:rsidR="003E6D09">
        <w:t>value.</w:t>
      </w:r>
    </w:p>
    <w:p w14:paraId="2D0FF4AC" w14:textId="271627D9" w:rsidR="00771016" w:rsidRDefault="00771016" w:rsidP="003E6D09">
      <w:pPr>
        <w:pStyle w:val="af9"/>
        <w:kinsoku w:val="0"/>
        <w:overflowPunct w:val="0"/>
        <w:spacing w:before="412" w:line="249" w:lineRule="auto"/>
        <w:ind w:right="1016"/>
        <w:jc w:val="both"/>
        <w:rPr>
          <w:i/>
          <w:iCs/>
        </w:rPr>
        <w:sectPr w:rsidR="00771016">
          <w:headerReference w:type="default" r:id="rId17"/>
          <w:pgSz w:w="12240" w:h="15840"/>
          <w:pgMar w:top="1280" w:right="780" w:bottom="880" w:left="800" w:header="661" w:footer="681" w:gutter="0"/>
          <w:cols w:space="720"/>
          <w:noEndnote/>
        </w:sectPr>
      </w:pPr>
    </w:p>
    <w:p w14:paraId="025D6947" w14:textId="29E25615" w:rsidR="000C1C3D" w:rsidRDefault="00771016" w:rsidP="000C1C3D">
      <w:pPr>
        <w:pStyle w:val="af9"/>
        <w:tabs>
          <w:tab w:val="left" w:pos="9072"/>
        </w:tabs>
        <w:kinsoku w:val="0"/>
        <w:overflowPunct w:val="0"/>
        <w:spacing w:before="344" w:line="249" w:lineRule="auto"/>
        <w:ind w:left="999" w:rightChars="141" w:right="310"/>
        <w:jc w:val="both"/>
      </w:pPr>
      <w:r>
        <w:lastRenderedPageBreak/>
        <w:t>Each</w:t>
      </w:r>
      <w:r>
        <w:rPr>
          <w:spacing w:val="12"/>
        </w:rPr>
        <w:t xml:space="preserve"> </w:t>
      </w:r>
      <w:del w:id="105" w:author="humengshi" w:date="2022-01-11T15:00:00Z">
        <w:r w:rsidDel="00715620">
          <w:delText>PPETx</w:delText>
        </w:r>
        <w:r w:rsidDel="00715620">
          <w:rPr>
            <w:spacing w:val="12"/>
          </w:rPr>
          <w:delText xml:space="preserve"> </w:delText>
        </w:r>
      </w:del>
      <w:ins w:id="106" w:author="humengshi" w:date="2022-01-11T15:00:00Z">
        <w:r w:rsidR="00715620">
          <w:t>PPET</w:t>
        </w:r>
      </w:ins>
      <w:ins w:id="107" w:author="humengshi" w:date="2022-01-11T15:01:00Z">
        <w:r w:rsidR="00715620">
          <w:t>20/16</w:t>
        </w:r>
      </w:ins>
      <w:ins w:id="108" w:author="humengshi" w:date="2022-01-11T15:00:00Z">
        <w:r w:rsidR="00715620">
          <w:rPr>
            <w:spacing w:val="12"/>
          </w:rPr>
          <w:t xml:space="preserve"> </w:t>
        </w:r>
      </w:ins>
      <w:proofErr w:type="spellStart"/>
      <w:r>
        <w:t>NSS</w:t>
      </w:r>
      <w:r>
        <w:rPr>
          <w:i/>
          <w:iCs/>
        </w:rPr>
        <w:t>n</w:t>
      </w:r>
      <w:proofErr w:type="spellEnd"/>
      <w:r>
        <w:rPr>
          <w:i/>
          <w:iCs/>
          <w:spacing w:val="12"/>
        </w:rPr>
        <w:t xml:space="preserve"> </w:t>
      </w:r>
      <w:proofErr w:type="spellStart"/>
      <w:r>
        <w:t>RU</w:t>
      </w:r>
      <w:r>
        <w:rPr>
          <w:i/>
          <w:iCs/>
        </w:rPr>
        <w:t>b</w:t>
      </w:r>
      <w:proofErr w:type="spellEnd"/>
      <w:r>
        <w:rPr>
          <w:i/>
          <w:iCs/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PPET8</w:t>
      </w:r>
      <w:r>
        <w:rPr>
          <w:spacing w:val="12"/>
        </w:rPr>
        <w:t xml:space="preserve"> </w:t>
      </w:r>
      <w:proofErr w:type="spellStart"/>
      <w:r>
        <w:t>NSS</w:t>
      </w:r>
      <w:r>
        <w:rPr>
          <w:i/>
          <w:iCs/>
        </w:rPr>
        <w:t>n</w:t>
      </w:r>
      <w:proofErr w:type="spellEnd"/>
      <w:r>
        <w:rPr>
          <w:i/>
          <w:iCs/>
          <w:spacing w:val="12"/>
        </w:rPr>
        <w:t xml:space="preserve"> </w:t>
      </w:r>
      <w:proofErr w:type="spellStart"/>
      <w:r>
        <w:t>RU</w:t>
      </w:r>
      <w:r>
        <w:rPr>
          <w:i/>
          <w:iCs/>
        </w:rPr>
        <w:t>b</w:t>
      </w:r>
      <w:proofErr w:type="spellEnd"/>
      <w:r>
        <w:rPr>
          <w:i/>
          <w:iCs/>
          <w:spacing w:val="12"/>
        </w:rPr>
        <w:t xml:space="preserve"> </w:t>
      </w:r>
      <w:r>
        <w:t>subfield</w:t>
      </w:r>
      <w:r>
        <w:rPr>
          <w:spacing w:val="12"/>
        </w:rPr>
        <w:t xml:space="preserve"> </w:t>
      </w:r>
      <w:r>
        <w:t>contains</w:t>
      </w:r>
      <w:r>
        <w:rPr>
          <w:spacing w:val="12"/>
        </w:rPr>
        <w:t xml:space="preserve"> </w:t>
      </w:r>
      <w:r>
        <w:t>an</w:t>
      </w:r>
      <w:r>
        <w:rPr>
          <w:spacing w:val="12"/>
        </w:rPr>
        <w:t xml:space="preserve"> </w:t>
      </w:r>
      <w:bookmarkStart w:id="109" w:name="OLE_LINK44"/>
      <w:bookmarkStart w:id="110" w:name="OLE_LINK45"/>
      <w:r>
        <w:t>integer</w:t>
      </w:r>
      <w:bookmarkEnd w:id="109"/>
      <w:bookmarkEnd w:id="110"/>
      <w:r>
        <w:rPr>
          <w:spacing w:val="11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defined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hyperlink w:anchor="bookmark157" w:history="1">
        <w:r>
          <w:t>Figure</w:t>
        </w:r>
        <w:r>
          <w:rPr>
            <w:spacing w:val="-2"/>
          </w:rPr>
          <w:t xml:space="preserve"> </w:t>
        </w:r>
        <w:r>
          <w:t>9-401m</w:t>
        </w:r>
      </w:hyperlink>
      <w:r>
        <w:rPr>
          <w:spacing w:val="-47"/>
        </w:rPr>
        <w:t xml:space="preserve"> </w:t>
      </w:r>
      <w:hyperlink w:anchor="bookmark157" w:history="1">
        <w:r>
          <w:t>(Constellation</w:t>
        </w:r>
        <w:r>
          <w:rPr>
            <w:spacing w:val="-2"/>
          </w:rPr>
          <w:t xml:space="preserve"> </w:t>
        </w:r>
        <w:r>
          <w:t>index)</w:t>
        </w:r>
      </w:hyperlink>
      <w:r>
        <w:t>,</w:t>
      </w:r>
      <w:r>
        <w:rPr>
          <w:spacing w:val="-1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is used to</w:t>
      </w:r>
      <w:r>
        <w:rPr>
          <w:spacing w:val="-1"/>
        </w:rPr>
        <w:t xml:space="preserve"> </w:t>
      </w:r>
      <w:r>
        <w:t>compute the nominal</w:t>
      </w:r>
      <w:r>
        <w:rPr>
          <w:spacing w:val="-2"/>
        </w:rPr>
        <w:t xml:space="preserve"> </w:t>
      </w:r>
      <w:r>
        <w:t>packet padding</w:t>
      </w:r>
      <w:r>
        <w:rPr>
          <w:spacing w:val="-2"/>
        </w:rPr>
        <w:t xml:space="preserve"> </w:t>
      </w:r>
      <w:r>
        <w:t>value</w:t>
      </w:r>
      <w:ins w:id="111" w:author="humengshi" w:date="2022-01-11T15:12:00Z">
        <w:r w:rsidR="001C52D9">
          <w:t xml:space="preserve"> (see </w:t>
        </w:r>
      </w:ins>
      <w:ins w:id="112" w:author="humengshi" w:date="2022-01-11T15:13:00Z">
        <w:r w:rsidR="001C52D9">
          <w:t xml:space="preserve">Table </w:t>
        </w:r>
      </w:ins>
      <w:ins w:id="113" w:author="humengshi" w:date="2022-01-11T15:14:00Z">
        <w:r w:rsidR="001C52D9">
          <w:t>35-4 (PPE thresholds per PPET8 and PPET20/16)</w:t>
        </w:r>
      </w:ins>
      <w:ins w:id="114" w:author="humengshi" w:date="2022-01-11T15:12:00Z">
        <w:r w:rsidR="001C52D9">
          <w:t>)</w:t>
        </w:r>
      </w:ins>
      <w:commentRangeStart w:id="115"/>
      <w:r>
        <w:t>.</w:t>
      </w:r>
      <w:commentRangeEnd w:id="115"/>
      <w:r w:rsidR="00A87DA7">
        <w:rPr>
          <w:rStyle w:val="aa"/>
          <w:lang w:val="x-none"/>
        </w:rPr>
        <w:commentReference w:id="115"/>
      </w:r>
      <w:del w:id="116" w:author="humengshi" w:date="2022-01-11T15:12:00Z">
        <w:r w:rsidR="00631376" w:rsidDel="001C52D9">
          <w:delText xml:space="preserve"> </w:delText>
        </w:r>
      </w:del>
      <w:ins w:id="117" w:author="humengshi" w:date="2022-01-11T15:08:00Z">
        <w:r w:rsidR="001C52D9">
          <w:t xml:space="preserve"> </w:t>
        </w:r>
        <w:r w:rsidR="00631376">
          <w:t xml:space="preserve"> </w:t>
        </w:r>
      </w:ins>
    </w:p>
    <w:p w14:paraId="511629C0" w14:textId="77777777" w:rsidR="000C1C3D" w:rsidRDefault="000C1C3D" w:rsidP="000C1C3D">
      <w:pPr>
        <w:pStyle w:val="af9"/>
        <w:kinsoku w:val="0"/>
        <w:overflowPunct w:val="0"/>
        <w:spacing w:before="441"/>
        <w:ind w:left="944" w:right="101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10"/>
        </w:rPr>
        <w:t xml:space="preserve"> </w:t>
      </w:r>
      <w:r>
        <w:rPr>
          <w:rFonts w:ascii="Arial" w:hAnsi="Arial" w:cs="Arial"/>
          <w:b/>
          <w:bCs/>
        </w:rPr>
        <w:t>9-401m—Constellation</w:t>
      </w:r>
      <w:r>
        <w:rPr>
          <w:rFonts w:ascii="Arial" w:hAnsi="Arial" w:cs="Arial"/>
          <w:b/>
          <w:bCs/>
          <w:spacing w:val="-10"/>
        </w:rPr>
        <w:t xml:space="preserve"> </w:t>
      </w:r>
      <w:r>
        <w:rPr>
          <w:rFonts w:ascii="Arial" w:hAnsi="Arial" w:cs="Arial"/>
          <w:b/>
          <w:bCs/>
        </w:rPr>
        <w:t>index</w:t>
      </w:r>
    </w:p>
    <w:tbl>
      <w:tblPr>
        <w:tblW w:w="0" w:type="auto"/>
        <w:tblInd w:w="3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9"/>
        <w:gridCol w:w="2501"/>
      </w:tblGrid>
      <w:tr w:rsidR="000C1C3D" w14:paraId="2CD76265" w14:textId="77777777" w:rsidTr="00096B12">
        <w:trPr>
          <w:trHeight w:val="579"/>
        </w:trPr>
        <w:tc>
          <w:tcPr>
            <w:tcW w:w="1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A4C90F3" w14:textId="77777777" w:rsidR="000C1C3D" w:rsidRDefault="000C1C3D" w:rsidP="00096B12">
            <w:pPr>
              <w:pStyle w:val="TableParagraph"/>
              <w:kinsoku w:val="0"/>
              <w:overflowPunct w:val="0"/>
              <w:spacing w:before="176"/>
              <w:ind w:left="106" w:right="8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Constellation</w:t>
            </w:r>
            <w:r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index</w:t>
            </w:r>
          </w:p>
        </w:tc>
        <w:tc>
          <w:tcPr>
            <w:tcW w:w="25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661B130" w14:textId="77777777" w:rsidR="000C1C3D" w:rsidRDefault="000C1C3D" w:rsidP="00096B12">
            <w:pPr>
              <w:pStyle w:val="TableParagraph"/>
              <w:kinsoku w:val="0"/>
              <w:overflowPunct w:val="0"/>
              <w:spacing w:before="80" w:line="232" w:lineRule="auto"/>
              <w:ind w:left="763" w:hanging="607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 xml:space="preserve">Corresponding </w:t>
            </w:r>
            <w:r>
              <w:rPr>
                <w:b/>
                <w:bCs/>
                <w:sz w:val="18"/>
                <w:szCs w:val="18"/>
              </w:rPr>
              <w:t>transmission</w:t>
            </w:r>
            <w:r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constellation</w:t>
            </w:r>
          </w:p>
        </w:tc>
      </w:tr>
      <w:tr w:rsidR="000C1C3D" w14:paraId="471CB85C" w14:textId="77777777" w:rsidTr="00096B12">
        <w:trPr>
          <w:trHeight w:val="311"/>
        </w:trPr>
        <w:tc>
          <w:tcPr>
            <w:tcW w:w="17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DE67C01" w14:textId="77777777" w:rsidR="000C1C3D" w:rsidRDefault="000C1C3D" w:rsidP="00096B12">
            <w:pPr>
              <w:pStyle w:val="TableParagraph"/>
              <w:kinsoku w:val="0"/>
              <w:overflowPunct w:val="0"/>
              <w:spacing w:before="36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5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E301EDB" w14:textId="77777777" w:rsidR="000C1C3D" w:rsidRDefault="000C1C3D" w:rsidP="00096B12">
            <w:pPr>
              <w:pStyle w:val="TableParagraph"/>
              <w:kinsoku w:val="0"/>
              <w:overflowPunct w:val="0"/>
              <w:spacing w:before="36"/>
              <w:ind w:left="814" w:right="7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BPSK</w:t>
            </w:r>
          </w:p>
        </w:tc>
      </w:tr>
      <w:tr w:rsidR="000C1C3D" w14:paraId="4BAF15EC" w14:textId="77777777" w:rsidTr="00096B12">
        <w:trPr>
          <w:trHeight w:val="32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3D9848E" w14:textId="77777777" w:rsidR="000C1C3D" w:rsidRDefault="000C1C3D" w:rsidP="00096B12">
            <w:pPr>
              <w:pStyle w:val="TableParagraph"/>
              <w:kinsoku w:val="0"/>
              <w:overflowPunct w:val="0"/>
              <w:spacing w:before="49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ABEFAFA" w14:textId="77777777" w:rsidR="000C1C3D" w:rsidRDefault="000C1C3D" w:rsidP="00096B12">
            <w:pPr>
              <w:pStyle w:val="TableParagraph"/>
              <w:kinsoku w:val="0"/>
              <w:overflowPunct w:val="0"/>
              <w:spacing w:before="49"/>
              <w:ind w:left="814" w:right="7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QPSK</w:t>
            </w:r>
          </w:p>
        </w:tc>
      </w:tr>
      <w:tr w:rsidR="000C1C3D" w14:paraId="704AAE6E" w14:textId="77777777" w:rsidTr="00096B12">
        <w:trPr>
          <w:trHeight w:val="32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6E8D50E" w14:textId="77777777" w:rsidR="000C1C3D" w:rsidRDefault="000C1C3D" w:rsidP="00096B12">
            <w:pPr>
              <w:pStyle w:val="TableParagraph"/>
              <w:kinsoku w:val="0"/>
              <w:overflowPunct w:val="0"/>
              <w:spacing w:before="49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D423726" w14:textId="77777777" w:rsidR="000C1C3D" w:rsidRDefault="000C1C3D" w:rsidP="00096B12">
            <w:pPr>
              <w:pStyle w:val="TableParagraph"/>
              <w:kinsoku w:val="0"/>
              <w:overflowPunct w:val="0"/>
              <w:spacing w:before="49"/>
              <w:ind w:left="813" w:right="7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16-QAM</w:t>
            </w:r>
          </w:p>
        </w:tc>
      </w:tr>
      <w:tr w:rsidR="000C1C3D" w14:paraId="2AABD438" w14:textId="77777777" w:rsidTr="00096B12">
        <w:trPr>
          <w:trHeight w:val="32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C129516" w14:textId="77777777" w:rsidR="000C1C3D" w:rsidRDefault="000C1C3D" w:rsidP="00096B12">
            <w:pPr>
              <w:pStyle w:val="TableParagraph"/>
              <w:kinsoku w:val="0"/>
              <w:overflowPunct w:val="0"/>
              <w:spacing w:before="48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FEE792E" w14:textId="77777777" w:rsidR="000C1C3D" w:rsidRDefault="000C1C3D" w:rsidP="00096B12">
            <w:pPr>
              <w:pStyle w:val="TableParagraph"/>
              <w:kinsoku w:val="0"/>
              <w:overflowPunct w:val="0"/>
              <w:spacing w:before="48"/>
              <w:ind w:left="813" w:right="7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64-QAM</w:t>
            </w:r>
          </w:p>
        </w:tc>
      </w:tr>
      <w:tr w:rsidR="000C1C3D" w14:paraId="7543E7A6" w14:textId="77777777" w:rsidTr="00096B12">
        <w:trPr>
          <w:trHeight w:val="32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CF94196" w14:textId="77777777" w:rsidR="000C1C3D" w:rsidRDefault="000C1C3D" w:rsidP="00096B12">
            <w:pPr>
              <w:pStyle w:val="TableParagraph"/>
              <w:kinsoku w:val="0"/>
              <w:overflowPunct w:val="0"/>
              <w:spacing w:before="48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155D7C8" w14:textId="77777777" w:rsidR="000C1C3D" w:rsidRDefault="000C1C3D" w:rsidP="00096B12">
            <w:pPr>
              <w:pStyle w:val="TableParagraph"/>
              <w:kinsoku w:val="0"/>
              <w:overflowPunct w:val="0"/>
              <w:spacing w:before="48"/>
              <w:ind w:left="814" w:right="7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256-QAM</w:t>
            </w:r>
          </w:p>
        </w:tc>
      </w:tr>
      <w:tr w:rsidR="000C1C3D" w14:paraId="6478A743" w14:textId="77777777" w:rsidTr="00096B12">
        <w:trPr>
          <w:trHeight w:val="32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91ABCE5" w14:textId="77777777" w:rsidR="000C1C3D" w:rsidRDefault="000C1C3D" w:rsidP="00096B12">
            <w:pPr>
              <w:pStyle w:val="TableParagraph"/>
              <w:kinsoku w:val="0"/>
              <w:overflowPunct w:val="0"/>
              <w:spacing w:before="48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1CD851E" w14:textId="77777777" w:rsidR="000C1C3D" w:rsidRDefault="000C1C3D" w:rsidP="00096B12">
            <w:pPr>
              <w:pStyle w:val="TableParagraph"/>
              <w:kinsoku w:val="0"/>
              <w:overflowPunct w:val="0"/>
              <w:spacing w:before="48"/>
              <w:ind w:left="814" w:right="7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1024-QAM</w:t>
            </w:r>
          </w:p>
        </w:tc>
      </w:tr>
      <w:tr w:rsidR="000C1C3D" w14:paraId="6714DD99" w14:textId="77777777" w:rsidTr="00096B12">
        <w:trPr>
          <w:trHeight w:val="32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3B5AD9B" w14:textId="77777777" w:rsidR="000C1C3D" w:rsidRDefault="000C1C3D" w:rsidP="00096B12">
            <w:pPr>
              <w:pStyle w:val="TableParagraph"/>
              <w:kinsoku w:val="0"/>
              <w:overflowPunct w:val="0"/>
              <w:spacing w:before="48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BD1B4E0" w14:textId="77777777" w:rsidR="000C1C3D" w:rsidRDefault="000C1C3D" w:rsidP="00096B12">
            <w:pPr>
              <w:pStyle w:val="TableParagraph"/>
              <w:kinsoku w:val="0"/>
              <w:overflowPunct w:val="0"/>
              <w:spacing w:before="48"/>
              <w:ind w:left="814" w:right="7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4096-QAM</w:t>
            </w:r>
          </w:p>
        </w:tc>
      </w:tr>
      <w:tr w:rsidR="000C1C3D" w14:paraId="614FD07F" w14:textId="77777777" w:rsidTr="00096B12">
        <w:trPr>
          <w:trHeight w:val="313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68629E6" w14:textId="77777777" w:rsidR="000C1C3D" w:rsidRDefault="000C1C3D" w:rsidP="00096B12">
            <w:pPr>
              <w:pStyle w:val="TableParagraph"/>
              <w:kinsoku w:val="0"/>
              <w:overflowPunct w:val="0"/>
              <w:spacing w:before="48"/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40224F0" w14:textId="77777777" w:rsidR="000C1C3D" w:rsidRDefault="000C1C3D" w:rsidP="00096B12">
            <w:pPr>
              <w:pStyle w:val="TableParagraph"/>
              <w:kinsoku w:val="0"/>
              <w:overflowPunct w:val="0"/>
              <w:spacing w:before="48"/>
              <w:ind w:left="814" w:right="7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None</w:t>
            </w:r>
          </w:p>
        </w:tc>
      </w:tr>
    </w:tbl>
    <w:p w14:paraId="4DFE72A6" w14:textId="77777777" w:rsidR="000C1C3D" w:rsidRDefault="000C1C3D" w:rsidP="000C1C3D">
      <w:pPr>
        <w:pStyle w:val="af9"/>
        <w:kinsoku w:val="0"/>
        <w:overflowPunct w:val="0"/>
        <w:spacing w:before="3"/>
        <w:rPr>
          <w:rFonts w:ascii="Arial" w:hAnsi="Arial" w:cs="Arial"/>
          <w:b/>
          <w:bCs/>
          <w:sz w:val="26"/>
          <w:szCs w:val="26"/>
        </w:rPr>
      </w:pPr>
    </w:p>
    <w:p w14:paraId="35813454" w14:textId="389D0C47" w:rsidR="000C1C3D" w:rsidRDefault="000C1C3D" w:rsidP="000C1C3D">
      <w:pPr>
        <w:pStyle w:val="af9"/>
        <w:kinsoku w:val="0"/>
        <w:overflowPunct w:val="0"/>
        <w:spacing w:line="249" w:lineRule="auto"/>
        <w:ind w:left="1000" w:right="332"/>
        <w:jc w:val="both"/>
      </w:pPr>
      <w:r>
        <w:t>The</w:t>
      </w:r>
      <w:r>
        <w:rPr>
          <w:spacing w:val="-4"/>
        </w:rPr>
        <w:t xml:space="preserve"> </w:t>
      </w:r>
      <w:r>
        <w:t>value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PPET8</w:t>
      </w:r>
      <w:r>
        <w:rPr>
          <w:spacing w:val="-3"/>
        </w:rPr>
        <w:t xml:space="preserve"> </w:t>
      </w:r>
      <w:proofErr w:type="spellStart"/>
      <w:r>
        <w:t>NSS</w:t>
      </w:r>
      <w:r>
        <w:rPr>
          <w:i/>
          <w:iCs/>
        </w:rPr>
        <w:t>n</w:t>
      </w:r>
      <w:proofErr w:type="spellEnd"/>
      <w:r>
        <w:rPr>
          <w:i/>
          <w:iCs/>
          <w:spacing w:val="-2"/>
        </w:rPr>
        <w:t xml:space="preserve"> </w:t>
      </w:r>
      <w:proofErr w:type="spellStart"/>
      <w:r>
        <w:t>RU</w:t>
      </w:r>
      <w:r>
        <w:rPr>
          <w:i/>
          <w:iCs/>
        </w:rPr>
        <w:t>b</w:t>
      </w:r>
      <w:proofErr w:type="spellEnd"/>
      <w:r>
        <w:rPr>
          <w:i/>
          <w:iCs/>
          <w:spacing w:val="-4"/>
        </w:rPr>
        <w:t xml:space="preserve"> </w:t>
      </w:r>
      <w:r>
        <w:t>subfield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always</w:t>
      </w:r>
      <w:r>
        <w:rPr>
          <w:spacing w:val="-4"/>
        </w:rPr>
        <w:t xml:space="preserve"> </w:t>
      </w:r>
      <w: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value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del w:id="118" w:author="humengshi" w:date="2022-01-11T15:15:00Z">
        <w:r w:rsidDel="00DA3845">
          <w:delText>PPETx</w:delText>
        </w:r>
        <w:r w:rsidDel="00DA3845">
          <w:rPr>
            <w:spacing w:val="-3"/>
          </w:rPr>
          <w:delText xml:space="preserve"> </w:delText>
        </w:r>
      </w:del>
      <w:ins w:id="119" w:author="humengshi" w:date="2022-01-11T15:15:00Z">
        <w:r>
          <w:t>PPET20/16</w:t>
        </w:r>
        <w:r>
          <w:rPr>
            <w:spacing w:val="-3"/>
          </w:rPr>
          <w:t xml:space="preserve"> </w:t>
        </w:r>
      </w:ins>
      <w:proofErr w:type="spellStart"/>
      <w:r>
        <w:t>NSS</w:t>
      </w:r>
      <w:r>
        <w:rPr>
          <w:i/>
          <w:iCs/>
        </w:rPr>
        <w:t>n</w:t>
      </w:r>
      <w:proofErr w:type="spellEnd"/>
      <w:r>
        <w:rPr>
          <w:i/>
          <w:iCs/>
          <w:spacing w:val="-5"/>
        </w:rPr>
        <w:t xml:space="preserve"> </w:t>
      </w:r>
      <w:proofErr w:type="spellStart"/>
      <w:r>
        <w:t>RU</w:t>
      </w:r>
      <w:r>
        <w:rPr>
          <w:i/>
          <w:iCs/>
        </w:rPr>
        <w:t>b</w:t>
      </w:r>
      <w:proofErr w:type="spellEnd"/>
      <w:r>
        <w:rPr>
          <w:i/>
          <w:iCs/>
          <w:spacing w:val="-3"/>
        </w:rPr>
        <w:t xml:space="preserve"> </w:t>
      </w:r>
      <w:r>
        <w:t>subfield,</w:t>
      </w:r>
      <w:r w:rsidR="00113212">
        <w:t xml:space="preserve"> except</w:t>
      </w:r>
      <w:r>
        <w:rPr>
          <w:spacing w:val="-2"/>
        </w:rPr>
        <w:t xml:space="preserve"> </w:t>
      </w:r>
      <w:r>
        <w:t>if the PPET8 subfield is 7.</w:t>
      </w:r>
    </w:p>
    <w:p w14:paraId="38C1552E" w14:textId="77777777" w:rsidR="000C1C3D" w:rsidRDefault="000C1C3D" w:rsidP="000C1C3D">
      <w:pPr>
        <w:pStyle w:val="af9"/>
        <w:kinsoku w:val="0"/>
        <w:overflowPunct w:val="0"/>
        <w:spacing w:before="103" w:line="249" w:lineRule="auto"/>
        <w:ind w:left="999" w:right="332"/>
        <w:jc w:val="both"/>
      </w:pPr>
      <w:r>
        <w:t xml:space="preserve">The RU allocation index for each RU allocation size is defined in </w:t>
      </w:r>
      <w:hyperlink w:anchor="bookmark158" w:history="1">
        <w:r>
          <w:t>Figure 9-401n (RU allocation index)</w:t>
        </w:r>
      </w:hyperlink>
      <w:r>
        <w:t>. For RU</w:t>
      </w:r>
      <w:r>
        <w:rPr>
          <w:spacing w:val="-5"/>
        </w:rPr>
        <w:t xml:space="preserve"> </w:t>
      </w:r>
      <w:r>
        <w:t>allocation</w:t>
      </w:r>
      <w:r>
        <w:rPr>
          <w:spacing w:val="-5"/>
        </w:rPr>
        <w:t xml:space="preserve"> </w:t>
      </w:r>
      <w:r>
        <w:t>index</w:t>
      </w:r>
      <w:r>
        <w:rPr>
          <w:spacing w:val="-5"/>
        </w:rPr>
        <w:t xml:space="preserve"> </w:t>
      </w:r>
      <w:r>
        <w:t>2,</w:t>
      </w:r>
      <w:r>
        <w:rPr>
          <w:spacing w:val="-5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4,</w:t>
      </w:r>
      <w:r>
        <w:rPr>
          <w:spacing w:val="-5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RU/MRU</w:t>
      </w:r>
      <w:r>
        <w:rPr>
          <w:spacing w:val="-5"/>
        </w:rPr>
        <w:t xml:space="preserve"> </w:t>
      </w:r>
      <w:r>
        <w:t>shares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same</w:t>
      </w:r>
      <w:r>
        <w:rPr>
          <w:spacing w:val="-4"/>
        </w:rPr>
        <w:t xml:space="preserve"> </w:t>
      </w:r>
      <w:r>
        <w:t>RU</w:t>
      </w:r>
      <w:r>
        <w:rPr>
          <w:spacing w:val="-4"/>
        </w:rPr>
        <w:t xml:space="preserve"> </w:t>
      </w:r>
      <w:r>
        <w:t>allocation</w:t>
      </w:r>
      <w:r>
        <w:rPr>
          <w:spacing w:val="-4"/>
        </w:rPr>
        <w:t xml:space="preserve"> </w:t>
      </w:r>
      <w:r>
        <w:t>index.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RU</w:t>
      </w:r>
      <w:r>
        <w:rPr>
          <w:spacing w:val="-3"/>
        </w:rPr>
        <w:t xml:space="preserve"> </w:t>
      </w:r>
      <w:proofErr w:type="spellStart"/>
      <w:r>
        <w:t>allo</w:t>
      </w:r>
      <w:proofErr w:type="spellEnd"/>
      <w:r>
        <w:rPr>
          <w:spacing w:val="-48"/>
        </w:rPr>
        <w:t xml:space="preserve"> </w:t>
      </w:r>
      <w:r>
        <w:t>cation</w:t>
      </w:r>
      <w:r>
        <w:rPr>
          <w:spacing w:val="-1"/>
        </w:rPr>
        <w:t xml:space="preserve"> </w:t>
      </w:r>
      <w:r>
        <w:t>index 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80</w:t>
      </w:r>
      <w:r>
        <w:rPr>
          <w:spacing w:val="-1"/>
        </w:rPr>
        <w:t xml:space="preserve"> </w:t>
      </w:r>
      <w:r>
        <w:t>MHz PPDU</w:t>
      </w:r>
      <w:r>
        <w:rPr>
          <w:spacing w:val="-1"/>
        </w:rPr>
        <w:t xml:space="preserve"> </w:t>
      </w:r>
      <w:r>
        <w:t>using EHT-MCS</w:t>
      </w:r>
      <w:r>
        <w:rPr>
          <w:spacing w:val="2"/>
        </w:rPr>
        <w:t xml:space="preserve"> </w:t>
      </w:r>
      <w:r>
        <w:t>14 is</w:t>
      </w:r>
      <w:r>
        <w:rPr>
          <w:spacing w:val="-1"/>
        </w:rPr>
        <w:t xml:space="preserve"> </w:t>
      </w:r>
      <w:r>
        <w:t>equal</w:t>
      </w:r>
      <w:r>
        <w:rPr>
          <w:spacing w:val="-1"/>
        </w:rPr>
        <w:t xml:space="preserve"> </w:t>
      </w:r>
      <w:r>
        <w:t>to 2.</w:t>
      </w:r>
    </w:p>
    <w:p w14:paraId="6BED974E" w14:textId="77777777" w:rsidR="000C1C3D" w:rsidRDefault="000C1C3D" w:rsidP="000C1C3D">
      <w:pPr>
        <w:pStyle w:val="af9"/>
        <w:kinsoku w:val="0"/>
        <w:overflowPunct w:val="0"/>
        <w:spacing w:before="5"/>
        <w:rPr>
          <w:sz w:val="18"/>
          <w:szCs w:val="18"/>
        </w:rPr>
      </w:pPr>
    </w:p>
    <w:p w14:paraId="14D28420" w14:textId="77777777" w:rsidR="000C1C3D" w:rsidRPr="00213C1A" w:rsidRDefault="000C1C3D" w:rsidP="000C1C3D">
      <w:pPr>
        <w:pStyle w:val="af9"/>
        <w:kinsoku w:val="0"/>
        <w:overflowPunct w:val="0"/>
        <w:ind w:left="943" w:right="1016"/>
        <w:jc w:val="center"/>
        <w:rPr>
          <w:rFonts w:ascii="Arial" w:hAnsi="Arial" w:cs="Arial"/>
          <w:b/>
          <w:bCs/>
        </w:rPr>
      </w:pPr>
      <w:bookmarkStart w:id="120" w:name="_bookmark158"/>
      <w:bookmarkEnd w:id="120"/>
      <w:r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</w:rPr>
        <w:t>9-401n—RU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allocation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</w:rPr>
        <w:t>index</w:t>
      </w:r>
    </w:p>
    <w:tbl>
      <w:tblPr>
        <w:tblW w:w="0" w:type="auto"/>
        <w:tblInd w:w="26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9"/>
        <w:gridCol w:w="3499"/>
      </w:tblGrid>
      <w:tr w:rsidR="000C1C3D" w14:paraId="6F88C15E" w14:textId="77777777" w:rsidTr="00096B12">
        <w:trPr>
          <w:trHeight w:val="380"/>
        </w:trPr>
        <w:tc>
          <w:tcPr>
            <w:tcW w:w="17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B236B9B" w14:textId="77777777" w:rsidR="000C1C3D" w:rsidRDefault="000C1C3D" w:rsidP="00096B12">
            <w:pPr>
              <w:pStyle w:val="TableParagraph"/>
              <w:kinsoku w:val="0"/>
              <w:overflowPunct w:val="0"/>
              <w:spacing w:before="76"/>
              <w:ind w:left="106" w:right="8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RU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allocation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index</w:t>
            </w:r>
          </w:p>
        </w:tc>
        <w:tc>
          <w:tcPr>
            <w:tcW w:w="349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8E40B0D" w14:textId="77777777" w:rsidR="000C1C3D" w:rsidRDefault="000C1C3D" w:rsidP="00096B12">
            <w:pPr>
              <w:pStyle w:val="TableParagraph"/>
              <w:kinsoku w:val="0"/>
              <w:overflowPunct w:val="0"/>
              <w:spacing w:before="76"/>
              <w:ind w:left="105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RU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allocation</w:t>
            </w:r>
            <w:r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size</w:t>
            </w:r>
          </w:p>
        </w:tc>
      </w:tr>
      <w:tr w:rsidR="000C1C3D" w14:paraId="2A0CD9A8" w14:textId="77777777" w:rsidTr="00096B12">
        <w:trPr>
          <w:trHeight w:val="311"/>
        </w:trPr>
        <w:tc>
          <w:tcPr>
            <w:tcW w:w="17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C6F3692" w14:textId="77777777" w:rsidR="000C1C3D" w:rsidRDefault="000C1C3D" w:rsidP="00096B12">
            <w:pPr>
              <w:pStyle w:val="TableParagraph"/>
              <w:kinsoku w:val="0"/>
              <w:overflowPunct w:val="0"/>
              <w:spacing w:before="36"/>
              <w:ind w:left="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9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18D6FF6" w14:textId="77777777" w:rsidR="000C1C3D" w:rsidRDefault="000C1C3D" w:rsidP="00096B12">
            <w:pPr>
              <w:pStyle w:val="TableParagraph"/>
              <w:kinsoku w:val="0"/>
              <w:overflowPunct w:val="0"/>
              <w:spacing w:before="36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</w:tr>
      <w:tr w:rsidR="000C1C3D" w14:paraId="66A50F6D" w14:textId="77777777" w:rsidTr="00096B12">
        <w:trPr>
          <w:trHeight w:val="32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A06B8BB" w14:textId="77777777" w:rsidR="000C1C3D" w:rsidRDefault="000C1C3D" w:rsidP="00096B12">
            <w:pPr>
              <w:pStyle w:val="TableParagraph"/>
              <w:kinsoku w:val="0"/>
              <w:overflowPunct w:val="0"/>
              <w:spacing w:before="49"/>
              <w:ind w:left="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EE9B3D6" w14:textId="77777777" w:rsidR="000C1C3D" w:rsidRDefault="000C1C3D" w:rsidP="00096B12">
            <w:pPr>
              <w:pStyle w:val="TableParagraph"/>
              <w:kinsoku w:val="0"/>
              <w:overflowPunct w:val="0"/>
              <w:spacing w:before="49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</w:t>
            </w:r>
          </w:p>
        </w:tc>
      </w:tr>
      <w:tr w:rsidR="000C1C3D" w14:paraId="177DFE94" w14:textId="77777777" w:rsidTr="00096B12">
        <w:trPr>
          <w:trHeight w:val="32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54DBE02" w14:textId="77777777" w:rsidR="000C1C3D" w:rsidRDefault="000C1C3D" w:rsidP="00096B12">
            <w:pPr>
              <w:pStyle w:val="TableParagraph"/>
              <w:kinsoku w:val="0"/>
              <w:overflowPunct w:val="0"/>
              <w:spacing w:before="49"/>
              <w:ind w:left="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27F44C4" w14:textId="77777777" w:rsidR="000C1C3D" w:rsidRDefault="000C1C3D" w:rsidP="00096B12">
            <w:pPr>
              <w:pStyle w:val="TableParagraph"/>
              <w:kinsoku w:val="0"/>
              <w:overflowPunct w:val="0"/>
              <w:spacing w:before="49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484+242,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996</w:t>
            </w:r>
          </w:p>
        </w:tc>
      </w:tr>
      <w:tr w:rsidR="000C1C3D" w14:paraId="02EC2E28" w14:textId="77777777" w:rsidTr="00096B12">
        <w:trPr>
          <w:trHeight w:val="325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79C327B" w14:textId="77777777" w:rsidR="000C1C3D" w:rsidRDefault="000C1C3D" w:rsidP="00096B12">
            <w:pPr>
              <w:pStyle w:val="TableParagraph"/>
              <w:kinsoku w:val="0"/>
              <w:overflowPunct w:val="0"/>
              <w:spacing w:before="49"/>
              <w:ind w:left="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E4973CC" w14:textId="77777777" w:rsidR="000C1C3D" w:rsidRDefault="000C1C3D" w:rsidP="00096B12">
            <w:pPr>
              <w:pStyle w:val="TableParagraph"/>
              <w:kinsoku w:val="0"/>
              <w:overflowPunct w:val="0"/>
              <w:spacing w:before="36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996+484,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996+484+242,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>996</w:t>
            </w:r>
          </w:p>
        </w:tc>
      </w:tr>
      <w:tr w:rsidR="000C1C3D" w14:paraId="7BCD1C5E" w14:textId="77777777" w:rsidTr="00096B12">
        <w:trPr>
          <w:trHeight w:val="313"/>
        </w:trPr>
        <w:tc>
          <w:tcPr>
            <w:tcW w:w="179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9B36E3A" w14:textId="77777777" w:rsidR="000C1C3D" w:rsidRDefault="000C1C3D" w:rsidP="00096B12">
            <w:pPr>
              <w:pStyle w:val="TableParagraph"/>
              <w:kinsoku w:val="0"/>
              <w:overflowPunct w:val="0"/>
              <w:spacing w:before="48"/>
              <w:ind w:left="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9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3987BAB" w14:textId="77777777" w:rsidR="000C1C3D" w:rsidRDefault="000C1C3D" w:rsidP="00096B12">
            <w:pPr>
              <w:pStyle w:val="TableParagraph"/>
              <w:kinsoku w:val="0"/>
              <w:overflowPunct w:val="0"/>
              <w:spacing w:before="36"/>
              <w:ind w:lef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>996+484,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>996,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>996+484,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</w:t>
            </w:r>
            <w:r>
              <w:rPr>
                <w:rFonts w:ascii="Symbol" w:hAnsi="Symbol" w:cs="Symbol"/>
                <w:sz w:val="18"/>
                <w:szCs w:val="18"/>
              </w:rPr>
              <w:t></w:t>
            </w:r>
            <w:r>
              <w:rPr>
                <w:sz w:val="18"/>
                <w:szCs w:val="18"/>
              </w:rPr>
              <w:t>996</w:t>
            </w:r>
          </w:p>
        </w:tc>
      </w:tr>
    </w:tbl>
    <w:p w14:paraId="06C64CC5" w14:textId="77777777" w:rsidR="000C1C3D" w:rsidRDefault="000C1C3D" w:rsidP="000C1C3D">
      <w:pPr>
        <w:pStyle w:val="af9"/>
        <w:kinsoku w:val="0"/>
        <w:overflowPunct w:val="0"/>
        <w:spacing w:line="249" w:lineRule="auto"/>
        <w:ind w:right="1017"/>
        <w:jc w:val="both"/>
      </w:pPr>
    </w:p>
    <w:p w14:paraId="35516847" w14:textId="77777777" w:rsidR="000C1C3D" w:rsidRDefault="000C1C3D" w:rsidP="00BC3E2E">
      <w:pPr>
        <w:pStyle w:val="af9"/>
        <w:kinsoku w:val="0"/>
        <w:overflowPunct w:val="0"/>
        <w:spacing w:line="249" w:lineRule="auto"/>
        <w:ind w:left="999" w:right="332"/>
        <w:jc w:val="both"/>
      </w:pPr>
      <w:r>
        <w:t>The PPE Pad field contains all 0s. The number of bits in the PPE Pad field is the least number of bits</w:t>
      </w:r>
      <w:r>
        <w:rPr>
          <w:spacing w:val="1"/>
        </w:rPr>
        <w:t xml:space="preserve"> </w:t>
      </w:r>
      <w:r>
        <w:t>required</w:t>
      </w:r>
      <w:r>
        <w:rPr>
          <w:spacing w:val="-1"/>
        </w:rPr>
        <w:t xml:space="preserve"> </w:t>
      </w:r>
      <w:r>
        <w:t>to round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length of</w:t>
      </w:r>
      <w:r>
        <w:rPr>
          <w:spacing w:val="-1"/>
        </w:rPr>
        <w:t xml:space="preserve"> </w:t>
      </w:r>
      <w:r>
        <w:t>the PPE Thresholds</w:t>
      </w:r>
      <w:r>
        <w:rPr>
          <w:spacing w:val="-1"/>
        </w:rPr>
        <w:t xml:space="preserve"> </w:t>
      </w:r>
      <w:r>
        <w:t>Info field to</w:t>
      </w:r>
      <w:r>
        <w:rPr>
          <w:spacing w:val="-1"/>
        </w:rPr>
        <w:t xml:space="preserve"> </w:t>
      </w:r>
      <w:r>
        <w:t>an integer number</w:t>
      </w:r>
      <w:r>
        <w:rPr>
          <w:spacing w:val="-1"/>
        </w:rPr>
        <w:t xml:space="preserve"> </w:t>
      </w:r>
      <w:r>
        <w:t>of octets.</w:t>
      </w:r>
    </w:p>
    <w:p w14:paraId="7AA3EF6A" w14:textId="77777777" w:rsidR="00BC3E2E" w:rsidRDefault="00BC3E2E" w:rsidP="00BC3E2E">
      <w:pPr>
        <w:pStyle w:val="af9"/>
        <w:kinsoku w:val="0"/>
        <w:overflowPunct w:val="0"/>
        <w:spacing w:line="249" w:lineRule="auto"/>
        <w:ind w:left="999" w:right="332"/>
        <w:jc w:val="both"/>
      </w:pPr>
    </w:p>
    <w:p w14:paraId="5E455C5A" w14:textId="77777777" w:rsidR="00BC3E2E" w:rsidRDefault="00BC3E2E" w:rsidP="00BC3E2E">
      <w:pPr>
        <w:pStyle w:val="af9"/>
        <w:kinsoku w:val="0"/>
        <w:overflowPunct w:val="0"/>
        <w:spacing w:line="249" w:lineRule="auto"/>
        <w:ind w:left="999" w:right="332"/>
        <w:jc w:val="both"/>
      </w:pPr>
    </w:p>
    <w:p w14:paraId="3CE5B044" w14:textId="77777777" w:rsidR="00BC3E2E" w:rsidRDefault="00BC3E2E" w:rsidP="00BC3E2E">
      <w:pPr>
        <w:pStyle w:val="af9"/>
        <w:kinsoku w:val="0"/>
        <w:overflowPunct w:val="0"/>
        <w:spacing w:line="249" w:lineRule="auto"/>
        <w:ind w:left="999" w:right="332"/>
        <w:jc w:val="both"/>
      </w:pPr>
    </w:p>
    <w:p w14:paraId="0FF0476F" w14:textId="77777777" w:rsidR="00BC3E2E" w:rsidRDefault="00BC3E2E" w:rsidP="00BC3E2E">
      <w:pPr>
        <w:pStyle w:val="af9"/>
        <w:kinsoku w:val="0"/>
        <w:overflowPunct w:val="0"/>
        <w:spacing w:line="249" w:lineRule="auto"/>
        <w:ind w:left="999" w:right="332"/>
        <w:jc w:val="both"/>
      </w:pPr>
    </w:p>
    <w:p w14:paraId="078E7DF6" w14:textId="52A7F1B3" w:rsidR="00BC3E2E" w:rsidRPr="000C1C3D" w:rsidRDefault="00BC3E2E" w:rsidP="00BC3E2E">
      <w:pPr>
        <w:pStyle w:val="af9"/>
        <w:kinsoku w:val="0"/>
        <w:overflowPunct w:val="0"/>
        <w:spacing w:line="249" w:lineRule="auto"/>
        <w:ind w:left="999" w:right="332"/>
        <w:jc w:val="both"/>
        <w:sectPr w:rsidR="00BC3E2E" w:rsidRPr="000C1C3D" w:rsidSect="00771016">
          <w:type w:val="continuous"/>
          <w:pgSz w:w="12240" w:h="15840"/>
          <w:pgMar w:top="1280" w:right="780" w:bottom="960" w:left="800" w:header="661" w:footer="761" w:gutter="0"/>
          <w:cols w:space="720"/>
          <w:noEndnote/>
        </w:sectPr>
      </w:pPr>
    </w:p>
    <w:p w14:paraId="507965FA" w14:textId="77777777" w:rsidR="00E11B26" w:rsidRDefault="00E11B26" w:rsidP="00BC3E2E">
      <w:pPr>
        <w:pStyle w:val="af9"/>
        <w:kinsoku w:val="0"/>
        <w:overflowPunct w:val="0"/>
        <w:spacing w:line="249" w:lineRule="auto"/>
        <w:ind w:right="332"/>
        <w:jc w:val="both"/>
      </w:pPr>
      <w:bookmarkStart w:id="121" w:name="_bookmark157"/>
      <w:bookmarkEnd w:id="121"/>
    </w:p>
    <w:p w14:paraId="74CD83D1" w14:textId="77093D75" w:rsidR="00A1324D" w:rsidRDefault="004430B1" w:rsidP="004430B1">
      <w:pPr>
        <w:rPr>
          <w:b/>
          <w:i/>
          <w:sz w:val="24"/>
          <w:highlight w:val="yellow"/>
          <w:lang w:eastAsia="zh-CN"/>
        </w:rPr>
      </w:pPr>
      <w:r w:rsidRPr="004430B1">
        <w:rPr>
          <w:b/>
          <w:i/>
          <w:sz w:val="24"/>
          <w:highlight w:val="yellow"/>
          <w:lang w:eastAsia="zh-CN"/>
        </w:rPr>
        <w:t>Instructions to the editor, please make the following changes</w:t>
      </w:r>
      <w:r w:rsidR="00A1324D">
        <w:rPr>
          <w:b/>
          <w:i/>
          <w:sz w:val="24"/>
          <w:highlight w:val="yellow"/>
          <w:lang w:eastAsia="zh-CN"/>
        </w:rPr>
        <w:t xml:space="preserve"> for CID 4519</w:t>
      </w:r>
      <w:r w:rsidR="007919C6">
        <w:rPr>
          <w:b/>
          <w:i/>
          <w:sz w:val="24"/>
          <w:highlight w:val="yellow"/>
          <w:lang w:eastAsia="zh-CN"/>
        </w:rPr>
        <w:t xml:space="preserve"> &amp; 7736</w:t>
      </w:r>
      <w:r w:rsidR="0057699C">
        <w:rPr>
          <w:b/>
          <w:i/>
          <w:sz w:val="24"/>
          <w:highlight w:val="yellow"/>
          <w:lang w:eastAsia="zh-CN"/>
        </w:rPr>
        <w:t xml:space="preserve"> (Draft 1.3)</w:t>
      </w:r>
      <w:r w:rsidR="00A1324D">
        <w:rPr>
          <w:b/>
          <w:i/>
          <w:sz w:val="24"/>
          <w:highlight w:val="yellow"/>
          <w:lang w:eastAsia="zh-CN"/>
        </w:rPr>
        <w:t xml:space="preserve">: </w:t>
      </w:r>
    </w:p>
    <w:p w14:paraId="5C6795E8" w14:textId="77777777" w:rsidR="009520BC" w:rsidRDefault="009520BC" w:rsidP="004430B1">
      <w:pPr>
        <w:rPr>
          <w:ins w:id="122" w:author="humengshi" w:date="2022-01-11T16:07:00Z"/>
          <w:b/>
          <w:i/>
          <w:sz w:val="24"/>
          <w:highlight w:val="yellow"/>
          <w:lang w:eastAsia="zh-CN"/>
        </w:rPr>
      </w:pPr>
    </w:p>
    <w:p w14:paraId="6DC86C83" w14:textId="0CD93CF1" w:rsidR="00107C16" w:rsidRPr="00E11B26" w:rsidRDefault="00107C16" w:rsidP="00E11B26">
      <w:pPr>
        <w:pStyle w:val="af1"/>
        <w:numPr>
          <w:ilvl w:val="0"/>
          <w:numId w:val="36"/>
        </w:numPr>
        <w:rPr>
          <w:b/>
          <w:i/>
          <w:sz w:val="24"/>
          <w:highlight w:val="yellow"/>
          <w:lang w:eastAsia="zh-CN"/>
        </w:rPr>
      </w:pPr>
      <w:r w:rsidRPr="00E11B26">
        <w:rPr>
          <w:b/>
          <w:i/>
          <w:sz w:val="24"/>
          <w:highlight w:val="yellow"/>
          <w:lang w:eastAsia="zh-CN"/>
        </w:rPr>
        <w:t>Page 421, Line 3</w:t>
      </w:r>
      <w:r w:rsidR="00E11B26">
        <w:rPr>
          <w:b/>
          <w:i/>
          <w:sz w:val="24"/>
          <w:highlight w:val="yellow"/>
          <w:lang w:eastAsia="zh-CN"/>
        </w:rPr>
        <w:t>6</w:t>
      </w:r>
      <w:r w:rsidRPr="00E11B26">
        <w:rPr>
          <w:b/>
          <w:i/>
          <w:sz w:val="24"/>
          <w:highlight w:val="yellow"/>
          <w:lang w:eastAsia="zh-CN"/>
        </w:rPr>
        <w:t xml:space="preserve">: </w:t>
      </w:r>
    </w:p>
    <w:p w14:paraId="6430CE1E" w14:textId="5F597439" w:rsidR="00107C16" w:rsidRPr="009856B6" w:rsidRDefault="00E11B26" w:rsidP="004430B1">
      <w:pPr>
        <w:rPr>
          <w:sz w:val="28"/>
          <w:szCs w:val="24"/>
          <w:lang w:val="en-US" w:eastAsia="zh-CN"/>
        </w:rPr>
      </w:pPr>
      <w:r w:rsidRPr="009856B6">
        <w:rPr>
          <w:color w:val="000000"/>
          <w:sz w:val="20"/>
          <w:szCs w:val="18"/>
          <w:lang w:val="en-US" w:eastAsia="zh-CN"/>
        </w:rPr>
        <w:t>NOTE 4—The nominal packet padding value is 16 µs for all supported RU/MRU sizes and constellations if the number of spatial streams of the EHT PPDU transmission is greater than (</w:t>
      </w:r>
      <w:proofErr w:type="spellStart"/>
      <w:r w:rsidRPr="009856B6">
        <w:rPr>
          <w:i/>
          <w:iCs/>
          <w:color w:val="000000"/>
          <w:sz w:val="20"/>
          <w:szCs w:val="18"/>
          <w:lang w:val="en-US" w:eastAsia="zh-CN"/>
        </w:rPr>
        <w:t>NSS</w:t>
      </w:r>
      <w:ins w:id="123" w:author="humengshi" w:date="2022-01-11T16:16:00Z">
        <w:r w:rsidRPr="009856B6">
          <w:rPr>
            <w:i/>
            <w:iCs/>
            <w:color w:val="000000"/>
            <w:sz w:val="20"/>
            <w:szCs w:val="18"/>
            <w:lang w:val="en-US" w:eastAsia="zh-CN"/>
          </w:rPr>
          <w:t>x</w:t>
        </w:r>
      </w:ins>
      <w:proofErr w:type="spellEnd"/>
      <w:r w:rsidRPr="009856B6">
        <w:rPr>
          <w:i/>
          <w:iCs/>
          <w:color w:val="000000"/>
          <w:sz w:val="20"/>
          <w:szCs w:val="18"/>
          <w:lang w:val="en-US" w:eastAsia="zh-CN"/>
        </w:rPr>
        <w:t xml:space="preserve"> </w:t>
      </w:r>
      <w:r w:rsidRPr="009856B6">
        <w:rPr>
          <w:color w:val="000000"/>
          <w:sz w:val="20"/>
          <w:szCs w:val="18"/>
          <w:lang w:val="en-US" w:eastAsia="zh-CN"/>
        </w:rPr>
        <w:t xml:space="preserve">+ 1) and less than or equal to 8, where </w:t>
      </w:r>
      <w:proofErr w:type="spellStart"/>
      <w:r w:rsidRPr="009856B6">
        <w:rPr>
          <w:i/>
          <w:iCs/>
          <w:color w:val="000000"/>
          <w:sz w:val="20"/>
          <w:szCs w:val="18"/>
          <w:lang w:val="en-US" w:eastAsia="zh-CN"/>
        </w:rPr>
        <w:t>NSS</w:t>
      </w:r>
      <w:ins w:id="124" w:author="humengshi" w:date="2022-01-11T16:16:00Z">
        <w:r w:rsidRPr="009856B6">
          <w:rPr>
            <w:i/>
            <w:iCs/>
            <w:color w:val="000000"/>
            <w:sz w:val="20"/>
            <w:szCs w:val="18"/>
            <w:lang w:val="en-US" w:eastAsia="zh-CN"/>
          </w:rPr>
          <w:t>x</w:t>
        </w:r>
      </w:ins>
      <w:proofErr w:type="spellEnd"/>
      <w:r w:rsidRPr="009856B6">
        <w:rPr>
          <w:i/>
          <w:iCs/>
          <w:color w:val="000000"/>
          <w:sz w:val="20"/>
          <w:szCs w:val="18"/>
          <w:lang w:val="en-US" w:eastAsia="zh-CN"/>
        </w:rPr>
        <w:t xml:space="preserve"> </w:t>
      </w:r>
      <w:r w:rsidRPr="009856B6">
        <w:rPr>
          <w:color w:val="000000"/>
          <w:sz w:val="20"/>
          <w:szCs w:val="18"/>
          <w:lang w:val="en-US" w:eastAsia="zh-CN"/>
        </w:rPr>
        <w:t xml:space="preserve">is the value in the </w:t>
      </w:r>
      <w:proofErr w:type="spellStart"/>
      <w:r w:rsidRPr="009856B6">
        <w:rPr>
          <w:color w:val="000000"/>
          <w:sz w:val="20"/>
          <w:szCs w:val="18"/>
          <w:lang w:val="en-US" w:eastAsia="zh-CN"/>
        </w:rPr>
        <w:t>NSS</w:t>
      </w:r>
      <w:ins w:id="125" w:author="humengshi" w:date="2022-01-11T16:16:00Z">
        <w:r w:rsidRPr="009856B6">
          <w:rPr>
            <w:color w:val="000000"/>
            <w:sz w:val="20"/>
            <w:szCs w:val="18"/>
            <w:lang w:val="en-US" w:eastAsia="zh-CN"/>
          </w:rPr>
          <w:t>x</w:t>
        </w:r>
      </w:ins>
      <w:proofErr w:type="spellEnd"/>
      <w:r w:rsidRPr="009856B6">
        <w:rPr>
          <w:color w:val="000000"/>
          <w:sz w:val="20"/>
          <w:szCs w:val="18"/>
          <w:lang w:val="en-US" w:eastAsia="zh-CN"/>
        </w:rPr>
        <w:t xml:space="preserve"> subfield</w:t>
      </w:r>
      <w:commentRangeStart w:id="126"/>
      <w:r w:rsidR="00107C16" w:rsidRPr="009856B6">
        <w:rPr>
          <w:sz w:val="28"/>
          <w:lang w:eastAsia="zh-CN"/>
        </w:rPr>
        <w:t>.</w:t>
      </w:r>
      <w:commentRangeEnd w:id="126"/>
      <w:r w:rsidR="00107C16" w:rsidRPr="009856B6">
        <w:rPr>
          <w:rStyle w:val="aa"/>
          <w:sz w:val="18"/>
          <w:lang w:val="x-none"/>
        </w:rPr>
        <w:commentReference w:id="126"/>
      </w:r>
    </w:p>
    <w:p w14:paraId="36A59543" w14:textId="566C7D4D" w:rsidR="00107C16" w:rsidRPr="00E11B26" w:rsidRDefault="00107C16" w:rsidP="00E11B26">
      <w:pPr>
        <w:pStyle w:val="af1"/>
        <w:numPr>
          <w:ilvl w:val="0"/>
          <w:numId w:val="36"/>
        </w:numPr>
        <w:rPr>
          <w:b/>
          <w:i/>
          <w:sz w:val="24"/>
          <w:highlight w:val="yellow"/>
          <w:lang w:eastAsia="zh-CN"/>
        </w:rPr>
      </w:pPr>
      <w:r w:rsidRPr="00E11B26">
        <w:rPr>
          <w:b/>
          <w:i/>
          <w:sz w:val="24"/>
          <w:highlight w:val="yellow"/>
          <w:lang w:eastAsia="zh-CN"/>
        </w:rPr>
        <w:t>Page 42</w:t>
      </w:r>
      <w:r w:rsidR="009856B6">
        <w:rPr>
          <w:b/>
          <w:i/>
          <w:sz w:val="24"/>
          <w:highlight w:val="yellow"/>
          <w:lang w:eastAsia="zh-CN"/>
        </w:rPr>
        <w:t>2</w:t>
      </w:r>
      <w:r w:rsidRPr="00E11B26">
        <w:rPr>
          <w:b/>
          <w:i/>
          <w:sz w:val="24"/>
          <w:highlight w:val="yellow"/>
          <w:lang w:eastAsia="zh-CN"/>
        </w:rPr>
        <w:t xml:space="preserve">, Line </w:t>
      </w:r>
      <w:r w:rsidR="009856B6">
        <w:rPr>
          <w:b/>
          <w:i/>
          <w:sz w:val="24"/>
          <w:highlight w:val="yellow"/>
          <w:lang w:eastAsia="zh-CN"/>
        </w:rPr>
        <w:t>9</w:t>
      </w:r>
      <w:r w:rsidRPr="00E11B26">
        <w:rPr>
          <w:b/>
          <w:i/>
          <w:sz w:val="24"/>
          <w:highlight w:val="yellow"/>
          <w:lang w:eastAsia="zh-CN"/>
        </w:rPr>
        <w:t xml:space="preserve">: </w:t>
      </w:r>
    </w:p>
    <w:p w14:paraId="10A898A0" w14:textId="7F1B423D" w:rsidR="00A1324D" w:rsidRDefault="009856B6" w:rsidP="00FB6C25">
      <w:pPr>
        <w:tabs>
          <w:tab w:val="left" w:pos="284"/>
        </w:tabs>
        <w:rPr>
          <w:color w:val="000000"/>
          <w:sz w:val="21"/>
        </w:rPr>
      </w:pPr>
      <w:r w:rsidRPr="009856B6">
        <w:rPr>
          <w:color w:val="000000"/>
          <w:sz w:val="21"/>
        </w:rPr>
        <w:t xml:space="preserve">The </w:t>
      </w:r>
      <w:del w:id="127" w:author="humengshi" w:date="2022-01-11T16:18:00Z">
        <w:r w:rsidRPr="009856B6" w:rsidDel="009856B6">
          <w:rPr>
            <w:color w:val="000000"/>
            <w:sz w:val="21"/>
          </w:rPr>
          <w:delText xml:space="preserve">PPETx </w:delText>
        </w:r>
      </w:del>
      <w:ins w:id="128" w:author="humengshi" w:date="2022-01-11T16:18:00Z">
        <w:r>
          <w:rPr>
            <w:color w:val="000000"/>
            <w:sz w:val="21"/>
          </w:rPr>
          <w:t>PPET20/16</w:t>
        </w:r>
        <w:r w:rsidRPr="009856B6">
          <w:rPr>
            <w:color w:val="000000"/>
            <w:sz w:val="21"/>
          </w:rPr>
          <w:t xml:space="preserve"> </w:t>
        </w:r>
      </w:ins>
      <w:r w:rsidRPr="009856B6">
        <w:rPr>
          <w:color w:val="000000"/>
          <w:sz w:val="21"/>
        </w:rPr>
        <w:t xml:space="preserve">and PPET8 subfields for </w:t>
      </w:r>
      <w:ins w:id="129" w:author="humengshi" w:date="2022-01-12T11:39:00Z">
        <w:r w:rsidR="00B23FF9">
          <w:rPr>
            <w:color w:val="000000"/>
            <w:sz w:val="21"/>
          </w:rPr>
          <w:t xml:space="preserve">an </w:t>
        </w:r>
      </w:ins>
      <w:r w:rsidRPr="009856B6">
        <w:rPr>
          <w:color w:val="000000"/>
          <w:sz w:val="21"/>
        </w:rPr>
        <w:t xml:space="preserve">NSS value </w:t>
      </w:r>
      <w:r w:rsidRPr="009856B6">
        <w:rPr>
          <w:i/>
          <w:iCs/>
          <w:color w:val="000000"/>
          <w:sz w:val="21"/>
        </w:rPr>
        <w:t xml:space="preserve">n </w:t>
      </w:r>
      <w:r w:rsidRPr="009856B6">
        <w:rPr>
          <w:color w:val="000000"/>
          <w:sz w:val="21"/>
        </w:rPr>
        <w:t xml:space="preserve">are present only if </w:t>
      </w:r>
      <w:r w:rsidRPr="009856B6">
        <w:rPr>
          <w:i/>
          <w:iCs/>
          <w:color w:val="000000"/>
          <w:sz w:val="21"/>
        </w:rPr>
        <w:t xml:space="preserve">n </w:t>
      </w:r>
      <w:r w:rsidRPr="009856B6">
        <w:rPr>
          <w:color w:val="000000"/>
          <w:sz w:val="21"/>
        </w:rPr>
        <w:t>is less than or equal to (</w:t>
      </w:r>
      <w:proofErr w:type="spellStart"/>
      <w:r w:rsidRPr="009856B6">
        <w:rPr>
          <w:i/>
          <w:iCs/>
          <w:color w:val="000000"/>
          <w:sz w:val="21"/>
        </w:rPr>
        <w:t>NSS</w:t>
      </w:r>
      <w:ins w:id="130" w:author="humengshi" w:date="2022-01-11T16:18:00Z">
        <w:r>
          <w:rPr>
            <w:i/>
            <w:iCs/>
            <w:color w:val="000000"/>
            <w:sz w:val="21"/>
          </w:rPr>
          <w:t>x</w:t>
        </w:r>
      </w:ins>
      <w:proofErr w:type="spellEnd"/>
      <w:r w:rsidRPr="009856B6">
        <w:rPr>
          <w:i/>
          <w:iCs/>
          <w:color w:val="000000"/>
          <w:sz w:val="21"/>
        </w:rPr>
        <w:t xml:space="preserve"> </w:t>
      </w:r>
      <w:r w:rsidRPr="009856B6">
        <w:rPr>
          <w:color w:val="000000"/>
          <w:sz w:val="21"/>
        </w:rPr>
        <w:t>+ 1),</w:t>
      </w:r>
      <w:r>
        <w:rPr>
          <w:color w:val="000000"/>
          <w:sz w:val="21"/>
        </w:rPr>
        <w:t xml:space="preserve"> </w:t>
      </w:r>
      <w:r w:rsidRPr="009856B6">
        <w:rPr>
          <w:color w:val="000000"/>
          <w:sz w:val="21"/>
        </w:rPr>
        <w:t xml:space="preserve">where </w:t>
      </w:r>
      <w:proofErr w:type="spellStart"/>
      <w:r w:rsidRPr="009856B6">
        <w:rPr>
          <w:i/>
          <w:iCs/>
          <w:color w:val="000000"/>
          <w:sz w:val="21"/>
        </w:rPr>
        <w:t>NSS</w:t>
      </w:r>
      <w:ins w:id="131" w:author="humengshi" w:date="2022-01-11T16:18:00Z">
        <w:r>
          <w:rPr>
            <w:i/>
            <w:iCs/>
            <w:color w:val="000000"/>
            <w:sz w:val="21"/>
          </w:rPr>
          <w:t>x</w:t>
        </w:r>
      </w:ins>
      <w:proofErr w:type="spellEnd"/>
      <w:r w:rsidRPr="009856B6">
        <w:rPr>
          <w:i/>
          <w:iCs/>
          <w:color w:val="000000"/>
          <w:sz w:val="21"/>
        </w:rPr>
        <w:t xml:space="preserve"> </w:t>
      </w:r>
      <w:r w:rsidRPr="009856B6">
        <w:rPr>
          <w:color w:val="000000"/>
          <w:sz w:val="21"/>
        </w:rPr>
        <w:t xml:space="preserve">is the value in the </w:t>
      </w:r>
      <w:proofErr w:type="spellStart"/>
      <w:r w:rsidRPr="009856B6">
        <w:rPr>
          <w:color w:val="000000"/>
          <w:sz w:val="21"/>
        </w:rPr>
        <w:t>NSS</w:t>
      </w:r>
      <w:ins w:id="132" w:author="humengshi" w:date="2022-01-11T16:18:00Z">
        <w:r>
          <w:rPr>
            <w:color w:val="000000"/>
            <w:sz w:val="21"/>
          </w:rPr>
          <w:t>x</w:t>
        </w:r>
      </w:ins>
      <w:proofErr w:type="spellEnd"/>
      <w:r w:rsidRPr="009856B6">
        <w:rPr>
          <w:color w:val="000000"/>
          <w:sz w:val="21"/>
        </w:rPr>
        <w:t xml:space="preserve"> subfield in the EHT PPE Thresholds field of the EHT Capabilities</w:t>
      </w:r>
      <w:r>
        <w:rPr>
          <w:color w:val="000000"/>
          <w:sz w:val="21"/>
        </w:rPr>
        <w:t xml:space="preserve"> </w:t>
      </w:r>
      <w:r w:rsidRPr="009856B6">
        <w:rPr>
          <w:color w:val="000000"/>
          <w:sz w:val="21"/>
        </w:rPr>
        <w:t>element. When the number of spatial streams of the EHT PPDU transmission is greater than (</w:t>
      </w:r>
      <w:proofErr w:type="spellStart"/>
      <w:r w:rsidRPr="009856B6">
        <w:rPr>
          <w:i/>
          <w:iCs/>
          <w:color w:val="000000"/>
          <w:sz w:val="21"/>
        </w:rPr>
        <w:t>NSS</w:t>
      </w:r>
      <w:ins w:id="133" w:author="humengshi" w:date="2022-01-11T16:19:00Z">
        <w:r>
          <w:rPr>
            <w:i/>
            <w:iCs/>
            <w:color w:val="000000"/>
            <w:sz w:val="21"/>
          </w:rPr>
          <w:t>x</w:t>
        </w:r>
      </w:ins>
      <w:proofErr w:type="spellEnd"/>
      <w:r w:rsidRPr="009856B6">
        <w:rPr>
          <w:i/>
          <w:iCs/>
          <w:color w:val="000000"/>
          <w:sz w:val="21"/>
        </w:rPr>
        <w:t xml:space="preserve"> </w:t>
      </w:r>
      <w:r w:rsidRPr="009856B6">
        <w:rPr>
          <w:color w:val="000000"/>
          <w:sz w:val="21"/>
        </w:rPr>
        <w:t>+ 1) and</w:t>
      </w:r>
      <w:r>
        <w:rPr>
          <w:color w:val="000000"/>
          <w:sz w:val="21"/>
        </w:rPr>
        <w:t xml:space="preserve"> </w:t>
      </w:r>
      <w:r w:rsidRPr="009856B6">
        <w:rPr>
          <w:color w:val="000000"/>
          <w:sz w:val="21"/>
        </w:rPr>
        <w:t>less than or equal to 8, the nominal packet padding value is 16 µs for all supported RU/MRU sizes and</w:t>
      </w:r>
      <w:r>
        <w:rPr>
          <w:color w:val="000000"/>
          <w:sz w:val="21"/>
        </w:rPr>
        <w:t xml:space="preserve"> </w:t>
      </w:r>
      <w:r w:rsidRPr="009856B6">
        <w:rPr>
          <w:color w:val="000000"/>
          <w:sz w:val="21"/>
        </w:rPr>
        <w:t>constellations</w:t>
      </w:r>
      <w:commentRangeStart w:id="134"/>
      <w:r w:rsidRPr="009856B6">
        <w:rPr>
          <w:color w:val="000000"/>
          <w:sz w:val="21"/>
        </w:rPr>
        <w:t>.</w:t>
      </w:r>
      <w:commentRangeEnd w:id="134"/>
      <w:r w:rsidR="009520BC">
        <w:rPr>
          <w:rStyle w:val="aa"/>
          <w:lang w:val="x-none"/>
        </w:rPr>
        <w:commentReference w:id="134"/>
      </w:r>
    </w:p>
    <w:p w14:paraId="794E08ED" w14:textId="41B970CC" w:rsidR="009520BC" w:rsidRDefault="009520BC" w:rsidP="00FB6C25">
      <w:pPr>
        <w:tabs>
          <w:tab w:val="left" w:pos="284"/>
        </w:tabs>
        <w:rPr>
          <w:sz w:val="28"/>
          <w:highlight w:val="yellow"/>
          <w:lang w:val="en-US" w:eastAsia="zh-CN"/>
        </w:rPr>
      </w:pPr>
    </w:p>
    <w:p w14:paraId="7C561FA3" w14:textId="3887BA79" w:rsidR="009520BC" w:rsidRDefault="007919C6" w:rsidP="009520BC">
      <w:pPr>
        <w:pStyle w:val="af1"/>
        <w:numPr>
          <w:ilvl w:val="0"/>
          <w:numId w:val="36"/>
        </w:numPr>
        <w:rPr>
          <w:b/>
          <w:i/>
          <w:sz w:val="24"/>
          <w:highlight w:val="yellow"/>
          <w:lang w:eastAsia="zh-CN"/>
        </w:rPr>
      </w:pPr>
      <w:r>
        <w:rPr>
          <w:b/>
          <w:i/>
          <w:sz w:val="24"/>
          <w:highlight w:val="yellow"/>
          <w:lang w:eastAsia="zh-CN"/>
        </w:rPr>
        <w:t>Global search (Draft 1.3):</w:t>
      </w:r>
    </w:p>
    <w:p w14:paraId="777040C7" w14:textId="4227E59D" w:rsidR="007919C6" w:rsidRPr="00EE10BE" w:rsidRDefault="007919C6" w:rsidP="007919C6">
      <w:pPr>
        <w:rPr>
          <w:szCs w:val="22"/>
          <w:lang w:eastAsia="zh-CN"/>
        </w:rPr>
      </w:pPr>
      <w:r w:rsidRPr="00EE10BE">
        <w:rPr>
          <w:rFonts w:hint="eastAsia"/>
          <w:szCs w:val="22"/>
          <w:lang w:eastAsia="zh-CN"/>
        </w:rPr>
        <w:t>C</w:t>
      </w:r>
      <w:r w:rsidRPr="00EE10BE">
        <w:rPr>
          <w:szCs w:val="22"/>
          <w:lang w:eastAsia="zh-CN"/>
        </w:rPr>
        <w:t>hange all “</w:t>
      </w:r>
      <w:proofErr w:type="spellStart"/>
      <w:r w:rsidRPr="00EE10BE">
        <w:rPr>
          <w:szCs w:val="22"/>
          <w:lang w:eastAsia="zh-CN"/>
        </w:rPr>
        <w:t>PPETx</w:t>
      </w:r>
      <w:proofErr w:type="spellEnd"/>
      <w:r w:rsidRPr="00EE10BE">
        <w:rPr>
          <w:szCs w:val="22"/>
          <w:lang w:eastAsia="zh-CN"/>
        </w:rPr>
        <w:t>” into “PPET20/16”</w:t>
      </w:r>
      <w:commentRangeStart w:id="136"/>
      <w:r w:rsidR="00F4553E" w:rsidRPr="00EE10BE">
        <w:rPr>
          <w:szCs w:val="22"/>
          <w:lang w:eastAsia="zh-CN"/>
        </w:rPr>
        <w:t>.</w:t>
      </w:r>
      <w:commentRangeEnd w:id="136"/>
      <w:r w:rsidR="00813AC8" w:rsidRPr="00EE10BE">
        <w:rPr>
          <w:rStyle w:val="aa"/>
          <w:sz w:val="22"/>
          <w:szCs w:val="22"/>
          <w:lang w:val="x-none"/>
        </w:rPr>
        <w:commentReference w:id="136"/>
      </w:r>
      <w:r w:rsidRPr="00EE10BE">
        <w:rPr>
          <w:szCs w:val="22"/>
          <w:lang w:eastAsia="zh-CN"/>
        </w:rPr>
        <w:t xml:space="preserve">  </w:t>
      </w:r>
    </w:p>
    <w:p w14:paraId="0FA090AE" w14:textId="59B0EAB8" w:rsidR="000F7423" w:rsidRPr="007919C6" w:rsidRDefault="000F7423" w:rsidP="007919C6">
      <w:pPr>
        <w:rPr>
          <w:rFonts w:hint="eastAsia"/>
          <w:sz w:val="24"/>
          <w:lang w:eastAsia="zh-CN"/>
        </w:rPr>
      </w:pPr>
    </w:p>
    <w:sectPr w:rsidR="000F7423" w:rsidRPr="007919C6">
      <w:headerReference w:type="default" r:id="rId18"/>
      <w:footerReference w:type="default" r:id="rId19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0" w:author="humengshi" w:date="2022-01-11T11:54:00Z" w:initials="h">
    <w:p w14:paraId="44D038D6" w14:textId="749E7CC2" w:rsidR="00213C1A" w:rsidRDefault="00213C1A">
      <w:pPr>
        <w:pStyle w:val="ab"/>
        <w:rPr>
          <w:lang w:eastAsia="zh-CN"/>
        </w:rPr>
      </w:pPr>
      <w:r>
        <w:rPr>
          <w:rStyle w:val="aa"/>
        </w:rPr>
        <w:annotationRef/>
      </w:r>
      <w:r w:rsidRPr="009170E4">
        <w:rPr>
          <w:rFonts w:hint="eastAsia"/>
          <w:highlight w:val="yellow"/>
          <w:lang w:eastAsia="zh-CN"/>
        </w:rPr>
        <w:t>T</w:t>
      </w:r>
      <w:r w:rsidRPr="009170E4">
        <w:rPr>
          <w:highlight w:val="yellow"/>
          <w:lang w:eastAsia="zh-CN"/>
        </w:rPr>
        <w:t>he reason chan</w:t>
      </w:r>
      <w:r w:rsidR="00AC2D85" w:rsidRPr="009170E4">
        <w:rPr>
          <w:highlight w:val="yellow"/>
          <w:lang w:eastAsia="zh-CN"/>
        </w:rPr>
        <w:t>g</w:t>
      </w:r>
      <w:r w:rsidRPr="009170E4">
        <w:rPr>
          <w:highlight w:val="yellow"/>
          <w:lang w:eastAsia="zh-CN"/>
        </w:rPr>
        <w:t xml:space="preserve">ing this sentence is: </w:t>
      </w:r>
      <w:r w:rsidR="000A726A" w:rsidRPr="009170E4">
        <w:rPr>
          <w:highlight w:val="yellow"/>
          <w:lang w:eastAsia="zh-CN"/>
        </w:rPr>
        <w:t xml:space="preserve">the </w:t>
      </w:r>
      <w:r w:rsidR="00AC2D85" w:rsidRPr="009170E4">
        <w:rPr>
          <w:highlight w:val="yellow"/>
          <w:lang w:eastAsia="zh-CN"/>
        </w:rPr>
        <w:t>PPE Thresholds field</w:t>
      </w:r>
      <w:r w:rsidRPr="009170E4">
        <w:rPr>
          <w:highlight w:val="yellow"/>
          <w:lang w:eastAsia="zh-CN"/>
        </w:rPr>
        <w:t xml:space="preserve"> is for </w:t>
      </w:r>
      <w:r w:rsidR="00AC2D85" w:rsidRPr="009170E4">
        <w:rPr>
          <w:highlight w:val="yellow"/>
          <w:lang w:eastAsia="zh-CN"/>
        </w:rPr>
        <w:t>a particular RU/MRU size and a particular number of spatial stream, instead for an EHT PPDU. In an EHT PPDU, there might have many different nominal packet padding values</w:t>
      </w:r>
      <w:r w:rsidR="00490925" w:rsidRPr="009170E4">
        <w:rPr>
          <w:highlight w:val="yellow"/>
          <w:lang w:eastAsia="zh-CN"/>
        </w:rPr>
        <w:t>.</w:t>
      </w:r>
      <w:r w:rsidR="00AC2D85">
        <w:rPr>
          <w:lang w:eastAsia="zh-CN"/>
        </w:rPr>
        <w:t xml:space="preserve"> </w:t>
      </w:r>
    </w:p>
  </w:comment>
  <w:comment w:id="34" w:author="humengshi" w:date="2022-01-11T14:14:00Z" w:initials="h">
    <w:p w14:paraId="0E26A697" w14:textId="6076DD7F" w:rsidR="00A45A93" w:rsidRDefault="00A45A93">
      <w:pPr>
        <w:pStyle w:val="ab"/>
        <w:rPr>
          <w:lang w:eastAsia="zh-CN"/>
        </w:rPr>
      </w:pPr>
      <w:r>
        <w:rPr>
          <w:rStyle w:val="aa"/>
        </w:rPr>
        <w:annotationRef/>
      </w:r>
      <w:r w:rsidRPr="00A45A93">
        <w:rPr>
          <w:rFonts w:hint="eastAsia"/>
          <w:highlight w:val="yellow"/>
          <w:lang w:eastAsia="zh-CN"/>
        </w:rPr>
        <w:t>T</w:t>
      </w:r>
      <w:r w:rsidRPr="00A45A93">
        <w:rPr>
          <w:highlight w:val="yellow"/>
          <w:lang w:eastAsia="zh-CN"/>
        </w:rPr>
        <w:t>his one is the resolution for CID 8173.</w:t>
      </w:r>
    </w:p>
  </w:comment>
  <w:comment w:id="39" w:author="humengshi" w:date="2022-01-11T14:13:00Z" w:initials="h">
    <w:p w14:paraId="6A2D636D" w14:textId="6FB6579A" w:rsidR="00A45A93" w:rsidRDefault="00A45A93">
      <w:pPr>
        <w:pStyle w:val="ab"/>
        <w:rPr>
          <w:lang w:eastAsia="zh-CN"/>
        </w:rPr>
      </w:pPr>
      <w:r>
        <w:rPr>
          <w:rStyle w:val="aa"/>
        </w:rPr>
        <w:annotationRef/>
      </w:r>
      <w:r w:rsidRPr="00A45A93">
        <w:rPr>
          <w:rFonts w:hint="eastAsia"/>
          <w:highlight w:val="yellow"/>
          <w:lang w:eastAsia="zh-CN"/>
        </w:rPr>
        <w:t>T</w:t>
      </w:r>
      <w:r w:rsidRPr="00A45A93">
        <w:rPr>
          <w:highlight w:val="yellow"/>
          <w:lang w:eastAsia="zh-CN"/>
        </w:rPr>
        <w:t>his one is the resolution for CID 7054.</w:t>
      </w:r>
    </w:p>
  </w:comment>
  <w:comment w:id="62" w:author="humengshi" w:date="2022-01-11T14:27:00Z" w:initials="h">
    <w:p w14:paraId="540AD9B5" w14:textId="2860E709" w:rsidR="007B1E13" w:rsidRDefault="007B1E13">
      <w:pPr>
        <w:pStyle w:val="ab"/>
        <w:rPr>
          <w:lang w:eastAsia="zh-CN"/>
        </w:rPr>
      </w:pPr>
      <w:r>
        <w:rPr>
          <w:rStyle w:val="aa"/>
        </w:rPr>
        <w:annotationRef/>
      </w:r>
      <w:r w:rsidRPr="007B1E13">
        <w:rPr>
          <w:rFonts w:hint="eastAsia"/>
          <w:highlight w:val="yellow"/>
          <w:lang w:eastAsia="zh-CN"/>
        </w:rPr>
        <w:t>T</w:t>
      </w:r>
      <w:r w:rsidRPr="007B1E13">
        <w:rPr>
          <w:highlight w:val="yellow"/>
          <w:lang w:eastAsia="zh-CN"/>
        </w:rPr>
        <w:t>his one is the resolution for CID 4518 and 7732.</w:t>
      </w:r>
    </w:p>
    <w:p w14:paraId="7B05667B" w14:textId="544EDD11" w:rsidR="007B1E13" w:rsidRDefault="007B1E13">
      <w:pPr>
        <w:pStyle w:val="ab"/>
        <w:rPr>
          <w:lang w:eastAsia="zh-CN"/>
        </w:rPr>
      </w:pPr>
    </w:p>
  </w:comment>
  <w:comment w:id="115" w:author="humengshi" w:date="2022-01-11T15:48:00Z" w:initials="h">
    <w:p w14:paraId="6DF4AABB" w14:textId="430A81A8" w:rsidR="00A87DA7" w:rsidRDefault="00A87DA7">
      <w:pPr>
        <w:pStyle w:val="ab"/>
        <w:rPr>
          <w:lang w:eastAsia="zh-CN"/>
        </w:rPr>
      </w:pPr>
      <w:r>
        <w:rPr>
          <w:rStyle w:val="aa"/>
        </w:rPr>
        <w:annotationRef/>
      </w:r>
      <w:r w:rsidRPr="00BC3E2E">
        <w:rPr>
          <w:rFonts w:hint="eastAsia"/>
          <w:highlight w:val="yellow"/>
          <w:lang w:eastAsia="zh-CN"/>
        </w:rPr>
        <w:t>M</w:t>
      </w:r>
      <w:r w:rsidRPr="00BC3E2E">
        <w:rPr>
          <w:highlight w:val="yellow"/>
          <w:lang w:eastAsia="zh-CN"/>
        </w:rPr>
        <w:t>ore details for the usage of PPET20/16 or PPET8 values.</w:t>
      </w:r>
    </w:p>
  </w:comment>
  <w:comment w:id="126" w:author="humengshi" w:date="2022-01-11T16:09:00Z" w:initials="h">
    <w:p w14:paraId="79E9B3D7" w14:textId="0E5A498A" w:rsidR="00107C16" w:rsidRDefault="00107C16">
      <w:pPr>
        <w:pStyle w:val="ab"/>
        <w:rPr>
          <w:lang w:eastAsia="zh-CN"/>
        </w:rPr>
      </w:pPr>
      <w:r>
        <w:rPr>
          <w:rStyle w:val="aa"/>
        </w:rPr>
        <w:annotationRef/>
      </w:r>
      <w:r w:rsidRPr="00107C16">
        <w:rPr>
          <w:rFonts w:hint="eastAsia"/>
          <w:highlight w:val="yellow"/>
          <w:lang w:eastAsia="zh-CN"/>
        </w:rPr>
        <w:t>T</w:t>
      </w:r>
      <w:r w:rsidRPr="00107C16">
        <w:rPr>
          <w:highlight w:val="yellow"/>
          <w:lang w:eastAsia="zh-CN"/>
        </w:rPr>
        <w:t>o be consistent with the resolution</w:t>
      </w:r>
      <w:r>
        <w:rPr>
          <w:highlight w:val="yellow"/>
          <w:lang w:eastAsia="zh-CN"/>
        </w:rPr>
        <w:t xml:space="preserve"> for CID</w:t>
      </w:r>
      <w:r w:rsidRPr="00107C16">
        <w:rPr>
          <w:highlight w:val="yellow"/>
          <w:lang w:eastAsia="zh-CN"/>
        </w:rPr>
        <w:t xml:space="preserve"> 7736.</w:t>
      </w:r>
    </w:p>
  </w:comment>
  <w:comment w:id="134" w:author="humengshi" w:date="2022-01-11T16:19:00Z" w:initials="h">
    <w:p w14:paraId="2396883B" w14:textId="3402D92F" w:rsidR="009520BC" w:rsidRDefault="009520BC">
      <w:pPr>
        <w:pStyle w:val="ab"/>
      </w:pPr>
      <w:r>
        <w:rPr>
          <w:rStyle w:val="aa"/>
        </w:rPr>
        <w:annotationRef/>
      </w:r>
      <w:bookmarkStart w:id="135" w:name="OLE_LINK46"/>
      <w:r w:rsidRPr="00107C16">
        <w:rPr>
          <w:rFonts w:hint="eastAsia"/>
          <w:highlight w:val="yellow"/>
          <w:lang w:eastAsia="zh-CN"/>
        </w:rPr>
        <w:t>T</w:t>
      </w:r>
      <w:r w:rsidRPr="00107C16">
        <w:rPr>
          <w:highlight w:val="yellow"/>
          <w:lang w:eastAsia="zh-CN"/>
        </w:rPr>
        <w:t>o be consistent with the resolution</w:t>
      </w:r>
      <w:r>
        <w:rPr>
          <w:highlight w:val="yellow"/>
          <w:lang w:eastAsia="zh-CN"/>
        </w:rPr>
        <w:t xml:space="preserve"> for CID</w:t>
      </w:r>
      <w:r w:rsidRPr="00107C16">
        <w:rPr>
          <w:highlight w:val="yellow"/>
          <w:lang w:eastAsia="zh-CN"/>
        </w:rPr>
        <w:t xml:space="preserve"> 7736.</w:t>
      </w:r>
      <w:bookmarkEnd w:id="135"/>
    </w:p>
  </w:comment>
  <w:comment w:id="136" w:author="humengshi" w:date="2022-01-11T16:22:00Z" w:initials="h">
    <w:p w14:paraId="6AB4F124" w14:textId="5698E8FD" w:rsidR="00813AC8" w:rsidRDefault="00813AC8">
      <w:pPr>
        <w:pStyle w:val="ab"/>
      </w:pPr>
      <w:r>
        <w:rPr>
          <w:rStyle w:val="aa"/>
        </w:rPr>
        <w:annotationRef/>
      </w:r>
      <w:r w:rsidRPr="00107C16">
        <w:rPr>
          <w:rFonts w:hint="eastAsia"/>
          <w:highlight w:val="yellow"/>
          <w:lang w:eastAsia="zh-CN"/>
        </w:rPr>
        <w:t>T</w:t>
      </w:r>
      <w:r w:rsidRPr="00107C16">
        <w:rPr>
          <w:highlight w:val="yellow"/>
          <w:lang w:eastAsia="zh-CN"/>
        </w:rPr>
        <w:t>o be consistent with the resolution</w:t>
      </w:r>
      <w:r>
        <w:rPr>
          <w:highlight w:val="yellow"/>
          <w:lang w:eastAsia="zh-CN"/>
        </w:rPr>
        <w:t xml:space="preserve"> for CID</w:t>
      </w:r>
      <w:r w:rsidRPr="00107C16">
        <w:rPr>
          <w:highlight w:val="yellow"/>
          <w:lang w:eastAsia="zh-CN"/>
        </w:rPr>
        <w:t xml:space="preserve"> </w:t>
      </w:r>
      <w:r>
        <w:rPr>
          <w:highlight w:val="yellow"/>
          <w:lang w:eastAsia="zh-CN"/>
        </w:rPr>
        <w:t>4519</w:t>
      </w:r>
      <w:r w:rsidRPr="00107C16">
        <w:rPr>
          <w:highlight w:val="yellow"/>
          <w:lang w:eastAsia="zh-C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D038D6" w15:done="0"/>
  <w15:commentEx w15:paraId="0E26A697" w15:done="0"/>
  <w15:commentEx w15:paraId="6A2D636D" w15:done="0"/>
  <w15:commentEx w15:paraId="7B05667B" w15:done="0"/>
  <w15:commentEx w15:paraId="6DF4AABB" w15:done="0"/>
  <w15:commentEx w15:paraId="79E9B3D7" w15:done="0"/>
  <w15:commentEx w15:paraId="2396883B" w15:done="0"/>
  <w15:commentEx w15:paraId="6AB4F12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D038D6" w16cid:durableId="2587EE86"/>
  <w16cid:commentId w16cid:paraId="0E26A697" w16cid:durableId="25880F59"/>
  <w16cid:commentId w16cid:paraId="6A2D636D" w16cid:durableId="25880F21"/>
  <w16cid:commentId w16cid:paraId="7B05667B" w16cid:durableId="2588124D"/>
  <w16cid:commentId w16cid:paraId="6DF4AABB" w16cid:durableId="25882541"/>
  <w16cid:commentId w16cid:paraId="79E9B3D7" w16cid:durableId="25882A25"/>
  <w16cid:commentId w16cid:paraId="2396883B" w16cid:durableId="25882C8F"/>
  <w16cid:commentId w16cid:paraId="6AB4F124" w16cid:durableId="25882D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17C97" w14:textId="77777777" w:rsidR="00B1421A" w:rsidRDefault="00B1421A">
      <w:r>
        <w:separator/>
      </w:r>
    </w:p>
  </w:endnote>
  <w:endnote w:type="continuationSeparator" w:id="0">
    <w:p w14:paraId="72EEA178" w14:textId="77777777" w:rsidR="00B1421A" w:rsidRDefault="00B14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Arial"/>
    <w:charset w:val="00"/>
    <w:family w:val="roman"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9C1F4" w14:textId="77777777" w:rsidR="009867D7" w:rsidRDefault="00B1421A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9867D7">
      <w:t>Submission</w:t>
    </w:r>
    <w:r>
      <w:fldChar w:fldCharType="end"/>
    </w:r>
    <w:r w:rsidR="009867D7">
      <w:tab/>
      <w:t xml:space="preserve">page </w:t>
    </w:r>
    <w:r w:rsidR="009867D7">
      <w:fldChar w:fldCharType="begin"/>
    </w:r>
    <w:r w:rsidR="009867D7">
      <w:instrText xml:space="preserve">page </w:instrText>
    </w:r>
    <w:r w:rsidR="009867D7">
      <w:fldChar w:fldCharType="separate"/>
    </w:r>
    <w:r w:rsidR="009867D7">
      <w:rPr>
        <w:noProof/>
      </w:rPr>
      <w:t>9</w:t>
    </w:r>
    <w:r w:rsidR="009867D7">
      <w:fldChar w:fldCharType="end"/>
    </w:r>
    <w:r w:rsidR="009867D7">
      <w:tab/>
    </w:r>
    <w:r w:rsidR="009867D7">
      <w:rPr>
        <w:lang w:eastAsia="zh-CN"/>
      </w:rPr>
      <w:fldChar w:fldCharType="begin"/>
    </w:r>
    <w:r w:rsidR="009867D7">
      <w:rPr>
        <w:lang w:eastAsia="zh-CN"/>
      </w:rPr>
      <w:instrText xml:space="preserve"> COMMENTS  \* MERGEFORMAT </w:instrText>
    </w:r>
    <w:r w:rsidR="009867D7">
      <w:rPr>
        <w:lang w:eastAsia="zh-CN"/>
      </w:rPr>
      <w:fldChar w:fldCharType="separate"/>
    </w:r>
    <w:proofErr w:type="spellStart"/>
    <w:r w:rsidR="009867D7">
      <w:rPr>
        <w:lang w:eastAsia="zh-CN"/>
      </w:rPr>
      <w:t>Mengshi</w:t>
    </w:r>
    <w:proofErr w:type="spellEnd"/>
    <w:r w:rsidR="009867D7">
      <w:rPr>
        <w:lang w:eastAsia="zh-CN"/>
      </w:rPr>
      <w:t xml:space="preserve"> Hu</w:t>
    </w:r>
    <w:r w:rsidR="009867D7">
      <w:t xml:space="preserve"> (</w:t>
    </w:r>
    <w:r w:rsidR="009867D7">
      <w:rPr>
        <w:rFonts w:hint="eastAsia"/>
        <w:lang w:eastAsia="zh-CN"/>
      </w:rPr>
      <w:t>Huawei</w:t>
    </w:r>
    <w:r w:rsidR="009867D7">
      <w:t>)</w:t>
    </w:r>
    <w:r w:rsidR="009867D7">
      <w:fldChar w:fldCharType="end"/>
    </w:r>
  </w:p>
  <w:p w14:paraId="61F29411" w14:textId="77777777" w:rsidR="009867D7" w:rsidRDefault="009867D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F2ACD" w14:textId="77777777" w:rsidR="00B1421A" w:rsidRDefault="00B1421A">
      <w:r>
        <w:separator/>
      </w:r>
    </w:p>
  </w:footnote>
  <w:footnote w:type="continuationSeparator" w:id="0">
    <w:p w14:paraId="29E112E2" w14:textId="77777777" w:rsidR="00B1421A" w:rsidRDefault="00B14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D8BED" w14:textId="302A04BF" w:rsidR="00034B6A" w:rsidRDefault="00034B6A" w:rsidP="00034B6A">
    <w:pPr>
      <w:pStyle w:val="a4"/>
      <w:tabs>
        <w:tab w:val="clear" w:pos="6480"/>
        <w:tab w:val="center" w:pos="4680"/>
      </w:tabs>
      <w:rPr>
        <w:rFonts w:hint="eastAsia"/>
      </w:rPr>
    </w:pPr>
    <w:r>
      <w:rPr>
        <w:lang w:eastAsia="zh-CN"/>
      </w:rPr>
      <w:t>January</w:t>
    </w:r>
    <w:r>
      <w:rPr>
        <w:rFonts w:hint="eastAsia"/>
        <w:lang w:eastAsia="zh-CN"/>
      </w:rPr>
      <w:t xml:space="preserve"> 20</w:t>
    </w:r>
    <w:r>
      <w:rPr>
        <w:lang w:eastAsia="zh-CN"/>
      </w:rPr>
      <w:t>22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separate"/>
    </w:r>
    <w:r>
      <w:t>doc.: IEEE 802.11-</w:t>
    </w:r>
    <w:r>
      <w:rPr>
        <w:lang w:eastAsia="zh-CN"/>
      </w:rPr>
      <w:t>22</w:t>
    </w:r>
    <w:r>
      <w:t>/</w:t>
    </w:r>
    <w:r>
      <w:rPr>
        <w:lang w:eastAsia="zh-CN"/>
      </w:rPr>
      <w:t>006</w:t>
    </w:r>
    <w:r>
      <w:rPr>
        <w:lang w:eastAsia="zh-CN"/>
      </w:rPr>
      <w:t>3</w:t>
    </w:r>
    <w:r>
      <w:rPr>
        <w:rFonts w:hint="eastAsia"/>
        <w:lang w:eastAsia="zh-CN"/>
      </w:rPr>
      <w:t>r</w:t>
    </w:r>
    <w:r>
      <w:rPr>
        <w:lang w:eastAsia="zh-CN"/>
      </w:rPr>
      <w:fldChar w:fldCharType="end"/>
    </w:r>
    <w:r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0E7B6" w14:textId="78B484C8" w:rsidR="009867D7" w:rsidRDefault="009867D7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January</w:t>
    </w:r>
    <w:r>
      <w:rPr>
        <w:rFonts w:hint="eastAsia"/>
        <w:lang w:eastAsia="zh-CN"/>
      </w:rPr>
      <w:t xml:space="preserve"> 20</w:t>
    </w:r>
    <w:r>
      <w:rPr>
        <w:lang w:eastAsia="zh-CN"/>
      </w:rPr>
      <w:t>22</w:t>
    </w:r>
    <w:r>
      <w:tab/>
    </w:r>
    <w:r>
      <w:tab/>
    </w:r>
    <w:r w:rsidR="00B1421A">
      <w:fldChar w:fldCharType="begin"/>
    </w:r>
    <w:r w:rsidR="00B1421A">
      <w:instrText xml:space="preserve"> TITLE  \* MERGEFORMAT </w:instrText>
    </w:r>
    <w:r w:rsidR="00B1421A">
      <w:fldChar w:fldCharType="separate"/>
    </w:r>
    <w:r>
      <w:t>doc.: IEEE 802.11-</w:t>
    </w:r>
    <w:r>
      <w:rPr>
        <w:lang w:eastAsia="zh-CN"/>
      </w:rPr>
      <w:t>22</w:t>
    </w:r>
    <w:r>
      <w:t>/</w:t>
    </w:r>
    <w:r w:rsidR="003A5DA0">
      <w:rPr>
        <w:lang w:eastAsia="zh-CN"/>
      </w:rPr>
      <w:t>0063</w:t>
    </w:r>
    <w:r>
      <w:rPr>
        <w:rFonts w:hint="eastAsia"/>
        <w:lang w:eastAsia="zh-CN"/>
      </w:rPr>
      <w:t>r</w:t>
    </w:r>
    <w:r w:rsidR="00B1421A">
      <w:rPr>
        <w:lang w:eastAsia="zh-CN"/>
      </w:rPr>
      <w:fldChar w:fldCharType="end"/>
    </w:r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000041C"/>
    <w:multiLevelType w:val="multilevel"/>
    <w:tmpl w:val="0000089F"/>
    <w:lvl w:ilvl="0">
      <w:start w:val="9"/>
      <w:numFmt w:val="decimal"/>
      <w:lvlText w:val="%1"/>
      <w:lvlJc w:val="left"/>
      <w:pPr>
        <w:ind w:left="1889" w:hanging="890"/>
      </w:pPr>
    </w:lvl>
    <w:lvl w:ilvl="1">
      <w:start w:val="4"/>
      <w:numFmt w:val="decimal"/>
      <w:lvlText w:val="%1.%2"/>
      <w:lvlJc w:val="left"/>
      <w:pPr>
        <w:ind w:left="1889" w:hanging="890"/>
      </w:pPr>
    </w:lvl>
    <w:lvl w:ilvl="2">
      <w:start w:val="2"/>
      <w:numFmt w:val="decimal"/>
      <w:lvlText w:val="%1.%2.%3"/>
      <w:lvlJc w:val="left"/>
      <w:pPr>
        <w:ind w:left="1889" w:hanging="890"/>
      </w:pPr>
    </w:lvl>
    <w:lvl w:ilvl="3">
      <w:start w:val="311"/>
      <w:numFmt w:val="decimal"/>
      <w:lvlText w:val="%1.%2.%3.%4"/>
      <w:lvlJc w:val="left"/>
      <w:pPr>
        <w:ind w:left="1889" w:hanging="890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05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5882" w:hanging="1057"/>
      </w:pPr>
    </w:lvl>
    <w:lvl w:ilvl="6">
      <w:numFmt w:val="bullet"/>
      <w:lvlText w:val="•"/>
      <w:lvlJc w:val="left"/>
      <w:pPr>
        <w:ind w:left="6837" w:hanging="1057"/>
      </w:pPr>
    </w:lvl>
    <w:lvl w:ilvl="7">
      <w:numFmt w:val="bullet"/>
      <w:lvlText w:val="•"/>
      <w:lvlJc w:val="left"/>
      <w:pPr>
        <w:ind w:left="7793" w:hanging="1057"/>
      </w:pPr>
    </w:lvl>
    <w:lvl w:ilvl="8">
      <w:numFmt w:val="bullet"/>
      <w:lvlText w:val="•"/>
      <w:lvlJc w:val="left"/>
      <w:pPr>
        <w:ind w:left="8748" w:hanging="1057"/>
      </w:pPr>
    </w:lvl>
  </w:abstractNum>
  <w:abstractNum w:abstractNumId="2" w15:restartNumberingAfterBreak="0">
    <w:nsid w:val="02F765DF"/>
    <w:multiLevelType w:val="hybridMultilevel"/>
    <w:tmpl w:val="F6781448"/>
    <w:lvl w:ilvl="0" w:tplc="A7423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156073"/>
    <w:multiLevelType w:val="hybridMultilevel"/>
    <w:tmpl w:val="ADE8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16904"/>
    <w:multiLevelType w:val="multilevel"/>
    <w:tmpl w:val="14D6C48A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FEA35E6"/>
    <w:multiLevelType w:val="hybridMultilevel"/>
    <w:tmpl w:val="03EC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A1AE9"/>
    <w:multiLevelType w:val="hybridMultilevel"/>
    <w:tmpl w:val="9536ACBE"/>
    <w:lvl w:ilvl="0" w:tplc="88B28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14A05D3"/>
    <w:multiLevelType w:val="hybridMultilevel"/>
    <w:tmpl w:val="3ECEBB52"/>
    <w:lvl w:ilvl="0" w:tplc="97A2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F466B"/>
    <w:multiLevelType w:val="hybridMultilevel"/>
    <w:tmpl w:val="53CE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9" w15:restartNumberingAfterBreak="0">
    <w:nsid w:val="18703236"/>
    <w:multiLevelType w:val="hybridMultilevel"/>
    <w:tmpl w:val="214250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880229C"/>
    <w:multiLevelType w:val="hybridMultilevel"/>
    <w:tmpl w:val="FDA0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11C23"/>
    <w:multiLevelType w:val="hybridMultilevel"/>
    <w:tmpl w:val="20560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80366"/>
    <w:multiLevelType w:val="hybridMultilevel"/>
    <w:tmpl w:val="0262D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35189"/>
    <w:multiLevelType w:val="hybridMultilevel"/>
    <w:tmpl w:val="7534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 w15:restartNumberingAfterBreak="0">
    <w:nsid w:val="34C115B7"/>
    <w:multiLevelType w:val="hybridMultilevel"/>
    <w:tmpl w:val="A790B0DC"/>
    <w:lvl w:ilvl="0" w:tplc="F604A09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306DD"/>
    <w:multiLevelType w:val="hybridMultilevel"/>
    <w:tmpl w:val="AC6A0D26"/>
    <w:lvl w:ilvl="0" w:tplc="6CD24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9292654"/>
    <w:multiLevelType w:val="multilevel"/>
    <w:tmpl w:val="30326F2A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5" w:hanging="1035"/>
      </w:pPr>
      <w:rPr>
        <w:rFonts w:hint="default"/>
      </w:rPr>
    </w:lvl>
    <w:lvl w:ilvl="3">
      <w:start w:val="22"/>
      <w:numFmt w:val="decimal"/>
      <w:lvlText w:val="%1.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B136583"/>
    <w:multiLevelType w:val="hybridMultilevel"/>
    <w:tmpl w:val="6166E3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155ED0"/>
    <w:multiLevelType w:val="hybridMultilevel"/>
    <w:tmpl w:val="2C9A9F00"/>
    <w:lvl w:ilvl="0" w:tplc="D3BECEE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5C7C76"/>
    <w:multiLevelType w:val="hybridMultilevel"/>
    <w:tmpl w:val="D4B22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B6C21"/>
    <w:multiLevelType w:val="hybridMultilevel"/>
    <w:tmpl w:val="1F22ABA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2" w15:restartNumberingAfterBreak="0">
    <w:nsid w:val="5B5877FF"/>
    <w:multiLevelType w:val="hybridMultilevel"/>
    <w:tmpl w:val="71DA129C"/>
    <w:lvl w:ilvl="0" w:tplc="4DA2940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0" w:hanging="360"/>
      </w:pPr>
    </w:lvl>
    <w:lvl w:ilvl="2" w:tplc="0809001B" w:tentative="1">
      <w:start w:val="1"/>
      <w:numFmt w:val="lowerRoman"/>
      <w:lvlText w:val="%3."/>
      <w:lvlJc w:val="right"/>
      <w:pPr>
        <w:ind w:left="2000" w:hanging="180"/>
      </w:pPr>
    </w:lvl>
    <w:lvl w:ilvl="3" w:tplc="0809000F" w:tentative="1">
      <w:start w:val="1"/>
      <w:numFmt w:val="decimal"/>
      <w:lvlText w:val="%4."/>
      <w:lvlJc w:val="left"/>
      <w:pPr>
        <w:ind w:left="2720" w:hanging="360"/>
      </w:pPr>
    </w:lvl>
    <w:lvl w:ilvl="4" w:tplc="08090019" w:tentative="1">
      <w:start w:val="1"/>
      <w:numFmt w:val="lowerLetter"/>
      <w:lvlText w:val="%5."/>
      <w:lvlJc w:val="left"/>
      <w:pPr>
        <w:ind w:left="3440" w:hanging="360"/>
      </w:pPr>
    </w:lvl>
    <w:lvl w:ilvl="5" w:tplc="0809001B" w:tentative="1">
      <w:start w:val="1"/>
      <w:numFmt w:val="lowerRoman"/>
      <w:lvlText w:val="%6."/>
      <w:lvlJc w:val="right"/>
      <w:pPr>
        <w:ind w:left="4160" w:hanging="180"/>
      </w:pPr>
    </w:lvl>
    <w:lvl w:ilvl="6" w:tplc="0809000F" w:tentative="1">
      <w:start w:val="1"/>
      <w:numFmt w:val="decimal"/>
      <w:lvlText w:val="%7."/>
      <w:lvlJc w:val="left"/>
      <w:pPr>
        <w:ind w:left="4880" w:hanging="360"/>
      </w:pPr>
    </w:lvl>
    <w:lvl w:ilvl="7" w:tplc="08090019" w:tentative="1">
      <w:start w:val="1"/>
      <w:numFmt w:val="lowerLetter"/>
      <w:lvlText w:val="%8."/>
      <w:lvlJc w:val="left"/>
      <w:pPr>
        <w:ind w:left="5600" w:hanging="360"/>
      </w:pPr>
    </w:lvl>
    <w:lvl w:ilvl="8" w:tplc="08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3" w15:restartNumberingAfterBreak="0">
    <w:nsid w:val="5E3303B7"/>
    <w:multiLevelType w:val="hybridMultilevel"/>
    <w:tmpl w:val="62A6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4B7720"/>
    <w:multiLevelType w:val="hybridMultilevel"/>
    <w:tmpl w:val="CE124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63F405E"/>
    <w:multiLevelType w:val="hybridMultilevel"/>
    <w:tmpl w:val="0F52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330E41"/>
    <w:multiLevelType w:val="hybridMultilevel"/>
    <w:tmpl w:val="2D4C38B8"/>
    <w:lvl w:ilvl="0" w:tplc="1428BACA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8" w15:restartNumberingAfterBreak="0">
    <w:nsid w:val="739B4A22"/>
    <w:multiLevelType w:val="hybridMultilevel"/>
    <w:tmpl w:val="9DCC1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76508"/>
    <w:multiLevelType w:val="hybridMultilevel"/>
    <w:tmpl w:val="6A6C49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68E0737"/>
    <w:multiLevelType w:val="hybridMultilevel"/>
    <w:tmpl w:val="EB94279C"/>
    <w:lvl w:ilvl="0" w:tplc="C42662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4"/>
  </w:num>
  <w:num w:numId="3">
    <w:abstractNumId w:val="22"/>
  </w:num>
  <w:num w:numId="4">
    <w:abstractNumId w:val="27"/>
  </w:num>
  <w:num w:numId="5">
    <w:abstractNumId w:val="15"/>
  </w:num>
  <w:num w:numId="6">
    <w:abstractNumId w:val="29"/>
  </w:num>
  <w:num w:numId="7">
    <w:abstractNumId w:val="0"/>
    <w:lvlOverride w:ilvl="0">
      <w:lvl w:ilvl="0">
        <w:start w:val="1"/>
        <w:numFmt w:val="bullet"/>
        <w:lvlText w:val="0.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28"/>
  </w:num>
  <w:num w:numId="13">
    <w:abstractNumId w:val="18"/>
  </w:num>
  <w:num w:numId="14">
    <w:abstractNumId w:val="10"/>
  </w:num>
  <w:num w:numId="15">
    <w:abstractNumId w:val="3"/>
  </w:num>
  <w:num w:numId="16">
    <w:abstractNumId w:val="24"/>
  </w:num>
  <w:num w:numId="17">
    <w:abstractNumId w:val="11"/>
  </w:num>
  <w:num w:numId="18">
    <w:abstractNumId w:val="1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8"/>
  </w:num>
  <w:num w:numId="22">
    <w:abstractNumId w:val="20"/>
  </w:num>
  <w:num w:numId="23">
    <w:abstractNumId w:val="19"/>
  </w:num>
  <w:num w:numId="24">
    <w:abstractNumId w:val="23"/>
  </w:num>
  <w:num w:numId="25">
    <w:abstractNumId w:val="5"/>
  </w:num>
  <w:num w:numId="26">
    <w:abstractNumId w:val="25"/>
  </w:num>
  <w:num w:numId="27">
    <w:abstractNumId w:val="26"/>
  </w:num>
  <w:num w:numId="28">
    <w:abstractNumId w:val="2"/>
  </w:num>
  <w:num w:numId="29">
    <w:abstractNumId w:val="7"/>
  </w:num>
  <w:num w:numId="30">
    <w:abstractNumId w:val="9"/>
  </w:num>
  <w:num w:numId="31">
    <w:abstractNumId w:val="21"/>
  </w:num>
  <w:num w:numId="32">
    <w:abstractNumId w:val="17"/>
  </w:num>
  <w:num w:numId="33">
    <w:abstractNumId w:val="6"/>
  </w:num>
  <w:num w:numId="34">
    <w:abstractNumId w:val="16"/>
  </w:num>
  <w:num w:numId="35">
    <w:abstractNumId w:val="1"/>
  </w:num>
  <w:num w:numId="36">
    <w:abstractNumId w:val="3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displayBackgroundShape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D9A"/>
    <w:rsid w:val="00002FD9"/>
    <w:rsid w:val="00004031"/>
    <w:rsid w:val="0000462B"/>
    <w:rsid w:val="00004963"/>
    <w:rsid w:val="00004A27"/>
    <w:rsid w:val="00004F0B"/>
    <w:rsid w:val="00005014"/>
    <w:rsid w:val="000051ED"/>
    <w:rsid w:val="000052F3"/>
    <w:rsid w:val="0000534C"/>
    <w:rsid w:val="00005AB2"/>
    <w:rsid w:val="000066D6"/>
    <w:rsid w:val="000074CF"/>
    <w:rsid w:val="000074F0"/>
    <w:rsid w:val="0000759D"/>
    <w:rsid w:val="00007C84"/>
    <w:rsid w:val="00010264"/>
    <w:rsid w:val="0001032A"/>
    <w:rsid w:val="0001072D"/>
    <w:rsid w:val="0001086C"/>
    <w:rsid w:val="00010E01"/>
    <w:rsid w:val="00010E0D"/>
    <w:rsid w:val="00010E21"/>
    <w:rsid w:val="00012C79"/>
    <w:rsid w:val="00012F9C"/>
    <w:rsid w:val="00013561"/>
    <w:rsid w:val="00013C61"/>
    <w:rsid w:val="000146B2"/>
    <w:rsid w:val="000152A0"/>
    <w:rsid w:val="000158D4"/>
    <w:rsid w:val="0001686B"/>
    <w:rsid w:val="0001723C"/>
    <w:rsid w:val="00017422"/>
    <w:rsid w:val="000174BC"/>
    <w:rsid w:val="00017ABF"/>
    <w:rsid w:val="000200C6"/>
    <w:rsid w:val="00020AB6"/>
    <w:rsid w:val="00021709"/>
    <w:rsid w:val="00021AFD"/>
    <w:rsid w:val="00022A33"/>
    <w:rsid w:val="000234AC"/>
    <w:rsid w:val="00024281"/>
    <w:rsid w:val="00024319"/>
    <w:rsid w:val="000243CF"/>
    <w:rsid w:val="00024D18"/>
    <w:rsid w:val="0002540E"/>
    <w:rsid w:val="00025685"/>
    <w:rsid w:val="000258D0"/>
    <w:rsid w:val="00025A84"/>
    <w:rsid w:val="00025F40"/>
    <w:rsid w:val="0002665F"/>
    <w:rsid w:val="00026E01"/>
    <w:rsid w:val="00026EBE"/>
    <w:rsid w:val="00027593"/>
    <w:rsid w:val="00027EEB"/>
    <w:rsid w:val="000301D1"/>
    <w:rsid w:val="0003023D"/>
    <w:rsid w:val="00030369"/>
    <w:rsid w:val="0003046A"/>
    <w:rsid w:val="00030B77"/>
    <w:rsid w:val="000313E8"/>
    <w:rsid w:val="0003181C"/>
    <w:rsid w:val="000325C6"/>
    <w:rsid w:val="000328BA"/>
    <w:rsid w:val="00032E7D"/>
    <w:rsid w:val="000334E9"/>
    <w:rsid w:val="00033BBB"/>
    <w:rsid w:val="00033F8E"/>
    <w:rsid w:val="0003478B"/>
    <w:rsid w:val="0003483E"/>
    <w:rsid w:val="00034B6A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37F47"/>
    <w:rsid w:val="00040D2F"/>
    <w:rsid w:val="00041279"/>
    <w:rsid w:val="000413C1"/>
    <w:rsid w:val="00041E4A"/>
    <w:rsid w:val="00041EF4"/>
    <w:rsid w:val="000423F5"/>
    <w:rsid w:val="00042CD8"/>
    <w:rsid w:val="00042DFE"/>
    <w:rsid w:val="00042F66"/>
    <w:rsid w:val="000431B0"/>
    <w:rsid w:val="0004344A"/>
    <w:rsid w:val="000437F1"/>
    <w:rsid w:val="00043B5C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7FD4"/>
    <w:rsid w:val="000500EA"/>
    <w:rsid w:val="0005029E"/>
    <w:rsid w:val="000507D3"/>
    <w:rsid w:val="00050804"/>
    <w:rsid w:val="00050A3E"/>
    <w:rsid w:val="00050C3F"/>
    <w:rsid w:val="00050C70"/>
    <w:rsid w:val="00050E1E"/>
    <w:rsid w:val="00050F20"/>
    <w:rsid w:val="00051073"/>
    <w:rsid w:val="00051FBF"/>
    <w:rsid w:val="000525E8"/>
    <w:rsid w:val="0005264F"/>
    <w:rsid w:val="00052844"/>
    <w:rsid w:val="00052936"/>
    <w:rsid w:val="00052EBB"/>
    <w:rsid w:val="00053098"/>
    <w:rsid w:val="00053DF7"/>
    <w:rsid w:val="00054B8A"/>
    <w:rsid w:val="00054E4C"/>
    <w:rsid w:val="0005581D"/>
    <w:rsid w:val="00055D30"/>
    <w:rsid w:val="00055ECD"/>
    <w:rsid w:val="00056A7B"/>
    <w:rsid w:val="00056F2C"/>
    <w:rsid w:val="00057002"/>
    <w:rsid w:val="000579D5"/>
    <w:rsid w:val="00057AB8"/>
    <w:rsid w:val="0006037E"/>
    <w:rsid w:val="00060BC3"/>
    <w:rsid w:val="000614B1"/>
    <w:rsid w:val="00061634"/>
    <w:rsid w:val="00061D87"/>
    <w:rsid w:val="00061E79"/>
    <w:rsid w:val="00062277"/>
    <w:rsid w:val="00063433"/>
    <w:rsid w:val="00063531"/>
    <w:rsid w:val="00063F97"/>
    <w:rsid w:val="000640A2"/>
    <w:rsid w:val="00064BF4"/>
    <w:rsid w:val="00064CDF"/>
    <w:rsid w:val="00066940"/>
    <w:rsid w:val="00066F1B"/>
    <w:rsid w:val="000677F7"/>
    <w:rsid w:val="00067BB6"/>
    <w:rsid w:val="00070C65"/>
    <w:rsid w:val="00070EF4"/>
    <w:rsid w:val="000717D6"/>
    <w:rsid w:val="000718A0"/>
    <w:rsid w:val="000719F6"/>
    <w:rsid w:val="00073DC1"/>
    <w:rsid w:val="00074AA4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1591"/>
    <w:rsid w:val="000817AC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51B0"/>
    <w:rsid w:val="00085533"/>
    <w:rsid w:val="00085CF2"/>
    <w:rsid w:val="0008669C"/>
    <w:rsid w:val="00086AA2"/>
    <w:rsid w:val="00086E6E"/>
    <w:rsid w:val="000876B3"/>
    <w:rsid w:val="0008781E"/>
    <w:rsid w:val="00087AE2"/>
    <w:rsid w:val="000900E6"/>
    <w:rsid w:val="0009063E"/>
    <w:rsid w:val="000915F1"/>
    <w:rsid w:val="00091B25"/>
    <w:rsid w:val="00091D70"/>
    <w:rsid w:val="00091E69"/>
    <w:rsid w:val="00091EAA"/>
    <w:rsid w:val="00092102"/>
    <w:rsid w:val="000927C9"/>
    <w:rsid w:val="00093095"/>
    <w:rsid w:val="000933D9"/>
    <w:rsid w:val="000937F2"/>
    <w:rsid w:val="0009389C"/>
    <w:rsid w:val="000941F1"/>
    <w:rsid w:val="000943EB"/>
    <w:rsid w:val="000949BA"/>
    <w:rsid w:val="00094DD7"/>
    <w:rsid w:val="00094DF6"/>
    <w:rsid w:val="00096423"/>
    <w:rsid w:val="0009674E"/>
    <w:rsid w:val="0009674F"/>
    <w:rsid w:val="00096942"/>
    <w:rsid w:val="00096B23"/>
    <w:rsid w:val="000970FB"/>
    <w:rsid w:val="000976D9"/>
    <w:rsid w:val="000976F4"/>
    <w:rsid w:val="000979FB"/>
    <w:rsid w:val="00097A3B"/>
    <w:rsid w:val="00097B7A"/>
    <w:rsid w:val="00097F1A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4FA"/>
    <w:rsid w:val="000A3781"/>
    <w:rsid w:val="000A3BC9"/>
    <w:rsid w:val="000A4189"/>
    <w:rsid w:val="000A4DCF"/>
    <w:rsid w:val="000A4F8B"/>
    <w:rsid w:val="000A5895"/>
    <w:rsid w:val="000A614D"/>
    <w:rsid w:val="000A7134"/>
    <w:rsid w:val="000A7176"/>
    <w:rsid w:val="000A7267"/>
    <w:rsid w:val="000A726A"/>
    <w:rsid w:val="000A756E"/>
    <w:rsid w:val="000A7BBD"/>
    <w:rsid w:val="000A7C2D"/>
    <w:rsid w:val="000A7CDC"/>
    <w:rsid w:val="000B04CE"/>
    <w:rsid w:val="000B14A4"/>
    <w:rsid w:val="000B1D21"/>
    <w:rsid w:val="000B3614"/>
    <w:rsid w:val="000B3A80"/>
    <w:rsid w:val="000B4607"/>
    <w:rsid w:val="000B567F"/>
    <w:rsid w:val="000B5BA8"/>
    <w:rsid w:val="000B5DD6"/>
    <w:rsid w:val="000B5E9C"/>
    <w:rsid w:val="000B5FAD"/>
    <w:rsid w:val="000B615A"/>
    <w:rsid w:val="000B6EBA"/>
    <w:rsid w:val="000B7995"/>
    <w:rsid w:val="000B7ED8"/>
    <w:rsid w:val="000C0B5C"/>
    <w:rsid w:val="000C0F8F"/>
    <w:rsid w:val="000C11AD"/>
    <w:rsid w:val="000C1C3D"/>
    <w:rsid w:val="000C1FD2"/>
    <w:rsid w:val="000C240F"/>
    <w:rsid w:val="000C2565"/>
    <w:rsid w:val="000C2AF7"/>
    <w:rsid w:val="000C2E53"/>
    <w:rsid w:val="000C376C"/>
    <w:rsid w:val="000C395F"/>
    <w:rsid w:val="000C410C"/>
    <w:rsid w:val="000C6AC5"/>
    <w:rsid w:val="000C6EB0"/>
    <w:rsid w:val="000C7186"/>
    <w:rsid w:val="000C7875"/>
    <w:rsid w:val="000C78A0"/>
    <w:rsid w:val="000C7B08"/>
    <w:rsid w:val="000D0513"/>
    <w:rsid w:val="000D0939"/>
    <w:rsid w:val="000D1217"/>
    <w:rsid w:val="000D17F0"/>
    <w:rsid w:val="000D1831"/>
    <w:rsid w:val="000D3629"/>
    <w:rsid w:val="000D45E8"/>
    <w:rsid w:val="000D477C"/>
    <w:rsid w:val="000D501B"/>
    <w:rsid w:val="000D65D3"/>
    <w:rsid w:val="000D6A08"/>
    <w:rsid w:val="000D6D07"/>
    <w:rsid w:val="000D6D5A"/>
    <w:rsid w:val="000D75EC"/>
    <w:rsid w:val="000D787B"/>
    <w:rsid w:val="000D7C88"/>
    <w:rsid w:val="000E046E"/>
    <w:rsid w:val="000E0985"/>
    <w:rsid w:val="000E0FE4"/>
    <w:rsid w:val="000E1681"/>
    <w:rsid w:val="000E207A"/>
    <w:rsid w:val="000E2444"/>
    <w:rsid w:val="000E2747"/>
    <w:rsid w:val="000E2752"/>
    <w:rsid w:val="000E2E59"/>
    <w:rsid w:val="000E3508"/>
    <w:rsid w:val="000E3592"/>
    <w:rsid w:val="000E3601"/>
    <w:rsid w:val="000E3670"/>
    <w:rsid w:val="000E4006"/>
    <w:rsid w:val="000E5386"/>
    <w:rsid w:val="000E6079"/>
    <w:rsid w:val="000E6624"/>
    <w:rsid w:val="000E6F68"/>
    <w:rsid w:val="000E7645"/>
    <w:rsid w:val="000F018B"/>
    <w:rsid w:val="000F0799"/>
    <w:rsid w:val="000F0BB3"/>
    <w:rsid w:val="000F10B4"/>
    <w:rsid w:val="000F164E"/>
    <w:rsid w:val="000F23B5"/>
    <w:rsid w:val="000F2B5F"/>
    <w:rsid w:val="000F2E7D"/>
    <w:rsid w:val="000F2F62"/>
    <w:rsid w:val="000F374D"/>
    <w:rsid w:val="000F435B"/>
    <w:rsid w:val="000F44C9"/>
    <w:rsid w:val="000F4CD1"/>
    <w:rsid w:val="000F5101"/>
    <w:rsid w:val="000F5C30"/>
    <w:rsid w:val="000F5F2A"/>
    <w:rsid w:val="000F628A"/>
    <w:rsid w:val="000F6834"/>
    <w:rsid w:val="000F6F7D"/>
    <w:rsid w:val="000F7423"/>
    <w:rsid w:val="00100291"/>
    <w:rsid w:val="00100380"/>
    <w:rsid w:val="001003F5"/>
    <w:rsid w:val="00100438"/>
    <w:rsid w:val="0010066A"/>
    <w:rsid w:val="00100BF7"/>
    <w:rsid w:val="001010CC"/>
    <w:rsid w:val="001015E5"/>
    <w:rsid w:val="00101797"/>
    <w:rsid w:val="001019AE"/>
    <w:rsid w:val="00102929"/>
    <w:rsid w:val="00102B83"/>
    <w:rsid w:val="00103E50"/>
    <w:rsid w:val="00103EE2"/>
    <w:rsid w:val="001047BF"/>
    <w:rsid w:val="00104F5D"/>
    <w:rsid w:val="00105473"/>
    <w:rsid w:val="001062F2"/>
    <w:rsid w:val="0010678D"/>
    <w:rsid w:val="001074B5"/>
    <w:rsid w:val="00107C16"/>
    <w:rsid w:val="00107C4B"/>
    <w:rsid w:val="00107D02"/>
    <w:rsid w:val="00107F37"/>
    <w:rsid w:val="0011049B"/>
    <w:rsid w:val="00110896"/>
    <w:rsid w:val="00110964"/>
    <w:rsid w:val="00111178"/>
    <w:rsid w:val="00111371"/>
    <w:rsid w:val="0011163C"/>
    <w:rsid w:val="00111689"/>
    <w:rsid w:val="0011188A"/>
    <w:rsid w:val="00111A46"/>
    <w:rsid w:val="00111B17"/>
    <w:rsid w:val="00111EA1"/>
    <w:rsid w:val="00111EC8"/>
    <w:rsid w:val="0011203E"/>
    <w:rsid w:val="0011216A"/>
    <w:rsid w:val="00112250"/>
    <w:rsid w:val="00112966"/>
    <w:rsid w:val="00112A7F"/>
    <w:rsid w:val="00113072"/>
    <w:rsid w:val="001130AF"/>
    <w:rsid w:val="001131A5"/>
    <w:rsid w:val="00113212"/>
    <w:rsid w:val="001132F4"/>
    <w:rsid w:val="00113705"/>
    <w:rsid w:val="0011389A"/>
    <w:rsid w:val="00114BE1"/>
    <w:rsid w:val="00114C30"/>
    <w:rsid w:val="00115889"/>
    <w:rsid w:val="00115DA4"/>
    <w:rsid w:val="00115E4A"/>
    <w:rsid w:val="00116066"/>
    <w:rsid w:val="001163CF"/>
    <w:rsid w:val="00116865"/>
    <w:rsid w:val="00116EC6"/>
    <w:rsid w:val="00117377"/>
    <w:rsid w:val="00117382"/>
    <w:rsid w:val="00120627"/>
    <w:rsid w:val="00120AF5"/>
    <w:rsid w:val="001212E2"/>
    <w:rsid w:val="00121307"/>
    <w:rsid w:val="00121DAF"/>
    <w:rsid w:val="00121E5E"/>
    <w:rsid w:val="00121FCD"/>
    <w:rsid w:val="00123739"/>
    <w:rsid w:val="001242CD"/>
    <w:rsid w:val="001248A7"/>
    <w:rsid w:val="00124EF7"/>
    <w:rsid w:val="0012587B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B91"/>
    <w:rsid w:val="00133007"/>
    <w:rsid w:val="001332F0"/>
    <w:rsid w:val="001333B5"/>
    <w:rsid w:val="001333F5"/>
    <w:rsid w:val="00133957"/>
    <w:rsid w:val="00133DAE"/>
    <w:rsid w:val="00134E31"/>
    <w:rsid w:val="00135319"/>
    <w:rsid w:val="0013535D"/>
    <w:rsid w:val="001356CB"/>
    <w:rsid w:val="00135702"/>
    <w:rsid w:val="00135B91"/>
    <w:rsid w:val="00135D65"/>
    <w:rsid w:val="0013677F"/>
    <w:rsid w:val="00136C35"/>
    <w:rsid w:val="00137536"/>
    <w:rsid w:val="00137C0E"/>
    <w:rsid w:val="001400BB"/>
    <w:rsid w:val="0014045E"/>
    <w:rsid w:val="00140671"/>
    <w:rsid w:val="00140F34"/>
    <w:rsid w:val="001418C9"/>
    <w:rsid w:val="001419F8"/>
    <w:rsid w:val="00141E82"/>
    <w:rsid w:val="0014226C"/>
    <w:rsid w:val="001425FA"/>
    <w:rsid w:val="00142930"/>
    <w:rsid w:val="00142F7B"/>
    <w:rsid w:val="00143010"/>
    <w:rsid w:val="0014322B"/>
    <w:rsid w:val="00144B80"/>
    <w:rsid w:val="00145306"/>
    <w:rsid w:val="0014602E"/>
    <w:rsid w:val="00146647"/>
    <w:rsid w:val="00146BF3"/>
    <w:rsid w:val="00147069"/>
    <w:rsid w:val="00150C02"/>
    <w:rsid w:val="00150E17"/>
    <w:rsid w:val="0015107B"/>
    <w:rsid w:val="001525A2"/>
    <w:rsid w:val="001525E6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543C"/>
    <w:rsid w:val="001555FF"/>
    <w:rsid w:val="0015573E"/>
    <w:rsid w:val="00155935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1A3C"/>
    <w:rsid w:val="00161D05"/>
    <w:rsid w:val="001625D1"/>
    <w:rsid w:val="001628F6"/>
    <w:rsid w:val="0016290D"/>
    <w:rsid w:val="00164866"/>
    <w:rsid w:val="00164DF5"/>
    <w:rsid w:val="00164E48"/>
    <w:rsid w:val="0016523F"/>
    <w:rsid w:val="001653B9"/>
    <w:rsid w:val="001653CB"/>
    <w:rsid w:val="00165A11"/>
    <w:rsid w:val="00165DEC"/>
    <w:rsid w:val="0016605C"/>
    <w:rsid w:val="00166331"/>
    <w:rsid w:val="00166F5D"/>
    <w:rsid w:val="0016702E"/>
    <w:rsid w:val="001672C1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329"/>
    <w:rsid w:val="0017391C"/>
    <w:rsid w:val="00173DEF"/>
    <w:rsid w:val="00173EB3"/>
    <w:rsid w:val="001740AC"/>
    <w:rsid w:val="0017422D"/>
    <w:rsid w:val="001750D2"/>
    <w:rsid w:val="001750FB"/>
    <w:rsid w:val="0017575F"/>
    <w:rsid w:val="0017598F"/>
    <w:rsid w:val="00176053"/>
    <w:rsid w:val="001761AC"/>
    <w:rsid w:val="001761F2"/>
    <w:rsid w:val="0017678E"/>
    <w:rsid w:val="00176C6C"/>
    <w:rsid w:val="001778D1"/>
    <w:rsid w:val="00177EAE"/>
    <w:rsid w:val="00177F0A"/>
    <w:rsid w:val="001800CC"/>
    <w:rsid w:val="0018031E"/>
    <w:rsid w:val="00180E7A"/>
    <w:rsid w:val="0018270E"/>
    <w:rsid w:val="001830C0"/>
    <w:rsid w:val="0018372A"/>
    <w:rsid w:val="00183D75"/>
    <w:rsid w:val="001842D6"/>
    <w:rsid w:val="0018463F"/>
    <w:rsid w:val="0018617D"/>
    <w:rsid w:val="00186831"/>
    <w:rsid w:val="00186AB5"/>
    <w:rsid w:val="00187415"/>
    <w:rsid w:val="001877C2"/>
    <w:rsid w:val="00187CA7"/>
    <w:rsid w:val="001900E0"/>
    <w:rsid w:val="00190FBB"/>
    <w:rsid w:val="00191314"/>
    <w:rsid w:val="001916E4"/>
    <w:rsid w:val="001923AF"/>
    <w:rsid w:val="0019254F"/>
    <w:rsid w:val="001927A7"/>
    <w:rsid w:val="00192EC4"/>
    <w:rsid w:val="00192F8C"/>
    <w:rsid w:val="001935BB"/>
    <w:rsid w:val="001938A1"/>
    <w:rsid w:val="0019449C"/>
    <w:rsid w:val="001949B1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A008D"/>
    <w:rsid w:val="001A065B"/>
    <w:rsid w:val="001A07D4"/>
    <w:rsid w:val="001A0B60"/>
    <w:rsid w:val="001A0B8D"/>
    <w:rsid w:val="001A0EDE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E8E"/>
    <w:rsid w:val="001A61BC"/>
    <w:rsid w:val="001A64EC"/>
    <w:rsid w:val="001A7B3A"/>
    <w:rsid w:val="001B09AD"/>
    <w:rsid w:val="001B13FD"/>
    <w:rsid w:val="001B1A08"/>
    <w:rsid w:val="001B1F66"/>
    <w:rsid w:val="001B23EB"/>
    <w:rsid w:val="001B26EA"/>
    <w:rsid w:val="001B2BC1"/>
    <w:rsid w:val="001B3090"/>
    <w:rsid w:val="001B3D7B"/>
    <w:rsid w:val="001B4254"/>
    <w:rsid w:val="001B46E9"/>
    <w:rsid w:val="001B4B86"/>
    <w:rsid w:val="001B545B"/>
    <w:rsid w:val="001B5A40"/>
    <w:rsid w:val="001B61CB"/>
    <w:rsid w:val="001B68D9"/>
    <w:rsid w:val="001B6D4B"/>
    <w:rsid w:val="001B6E35"/>
    <w:rsid w:val="001B6FB6"/>
    <w:rsid w:val="001B7934"/>
    <w:rsid w:val="001C035D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EB1"/>
    <w:rsid w:val="001C40DD"/>
    <w:rsid w:val="001C43FB"/>
    <w:rsid w:val="001C4C2B"/>
    <w:rsid w:val="001C4D34"/>
    <w:rsid w:val="001C520F"/>
    <w:rsid w:val="001C52D9"/>
    <w:rsid w:val="001C548D"/>
    <w:rsid w:val="001C58E6"/>
    <w:rsid w:val="001C5AE4"/>
    <w:rsid w:val="001C63F5"/>
    <w:rsid w:val="001C666F"/>
    <w:rsid w:val="001C7122"/>
    <w:rsid w:val="001C746E"/>
    <w:rsid w:val="001C7BE2"/>
    <w:rsid w:val="001D00A0"/>
    <w:rsid w:val="001D043F"/>
    <w:rsid w:val="001D07C0"/>
    <w:rsid w:val="001D0833"/>
    <w:rsid w:val="001D0EEF"/>
    <w:rsid w:val="001D1706"/>
    <w:rsid w:val="001D2541"/>
    <w:rsid w:val="001D2606"/>
    <w:rsid w:val="001D2979"/>
    <w:rsid w:val="001D3333"/>
    <w:rsid w:val="001D57D7"/>
    <w:rsid w:val="001D672E"/>
    <w:rsid w:val="001D699D"/>
    <w:rsid w:val="001D6B26"/>
    <w:rsid w:val="001D7EC5"/>
    <w:rsid w:val="001E02BC"/>
    <w:rsid w:val="001E02EE"/>
    <w:rsid w:val="001E206A"/>
    <w:rsid w:val="001E232C"/>
    <w:rsid w:val="001E23D6"/>
    <w:rsid w:val="001E2CF5"/>
    <w:rsid w:val="001E330C"/>
    <w:rsid w:val="001E37EB"/>
    <w:rsid w:val="001E391E"/>
    <w:rsid w:val="001E3A6E"/>
    <w:rsid w:val="001E417B"/>
    <w:rsid w:val="001E47D8"/>
    <w:rsid w:val="001E4CA9"/>
    <w:rsid w:val="001E51EE"/>
    <w:rsid w:val="001E5CB6"/>
    <w:rsid w:val="001E5D76"/>
    <w:rsid w:val="001E5F06"/>
    <w:rsid w:val="001E60A4"/>
    <w:rsid w:val="001E6B69"/>
    <w:rsid w:val="001E6EAF"/>
    <w:rsid w:val="001E71F9"/>
    <w:rsid w:val="001E7B9C"/>
    <w:rsid w:val="001F0598"/>
    <w:rsid w:val="001F0BAB"/>
    <w:rsid w:val="001F0DE3"/>
    <w:rsid w:val="001F153D"/>
    <w:rsid w:val="001F1EC6"/>
    <w:rsid w:val="001F1FA9"/>
    <w:rsid w:val="001F2B8F"/>
    <w:rsid w:val="001F3CB5"/>
    <w:rsid w:val="001F3D87"/>
    <w:rsid w:val="001F4406"/>
    <w:rsid w:val="001F5064"/>
    <w:rsid w:val="001F52AE"/>
    <w:rsid w:val="001F57A7"/>
    <w:rsid w:val="001F5B20"/>
    <w:rsid w:val="001F671B"/>
    <w:rsid w:val="001F6B59"/>
    <w:rsid w:val="001F7709"/>
    <w:rsid w:val="001F7A3D"/>
    <w:rsid w:val="001F7AD1"/>
    <w:rsid w:val="00200EC6"/>
    <w:rsid w:val="00201601"/>
    <w:rsid w:val="002017D1"/>
    <w:rsid w:val="002018CD"/>
    <w:rsid w:val="00201C8F"/>
    <w:rsid w:val="00203154"/>
    <w:rsid w:val="0020338A"/>
    <w:rsid w:val="002034F4"/>
    <w:rsid w:val="00203D55"/>
    <w:rsid w:val="00203E5A"/>
    <w:rsid w:val="00203EAB"/>
    <w:rsid w:val="002055CC"/>
    <w:rsid w:val="00205D39"/>
    <w:rsid w:val="002061E3"/>
    <w:rsid w:val="0020623D"/>
    <w:rsid w:val="00206DDF"/>
    <w:rsid w:val="002071DD"/>
    <w:rsid w:val="00207710"/>
    <w:rsid w:val="00207FD7"/>
    <w:rsid w:val="002108C3"/>
    <w:rsid w:val="00211F65"/>
    <w:rsid w:val="002127CA"/>
    <w:rsid w:val="00212A2B"/>
    <w:rsid w:val="00212D27"/>
    <w:rsid w:val="002138DA"/>
    <w:rsid w:val="00213C1A"/>
    <w:rsid w:val="0021411F"/>
    <w:rsid w:val="00214525"/>
    <w:rsid w:val="00214773"/>
    <w:rsid w:val="002147F4"/>
    <w:rsid w:val="00214BF9"/>
    <w:rsid w:val="002151C5"/>
    <w:rsid w:val="00215524"/>
    <w:rsid w:val="00215614"/>
    <w:rsid w:val="00216225"/>
    <w:rsid w:val="00216A56"/>
    <w:rsid w:val="002174D7"/>
    <w:rsid w:val="00217B3D"/>
    <w:rsid w:val="002217DD"/>
    <w:rsid w:val="00221C21"/>
    <w:rsid w:val="00221E6F"/>
    <w:rsid w:val="00221EA7"/>
    <w:rsid w:val="002221AB"/>
    <w:rsid w:val="00222AAC"/>
    <w:rsid w:val="00222C9F"/>
    <w:rsid w:val="00222EB5"/>
    <w:rsid w:val="00222FBC"/>
    <w:rsid w:val="00223F24"/>
    <w:rsid w:val="00224B43"/>
    <w:rsid w:val="00224CA6"/>
    <w:rsid w:val="00224E9F"/>
    <w:rsid w:val="0022512B"/>
    <w:rsid w:val="00225635"/>
    <w:rsid w:val="00225F8E"/>
    <w:rsid w:val="00226144"/>
    <w:rsid w:val="0022678A"/>
    <w:rsid w:val="002267CD"/>
    <w:rsid w:val="002277A1"/>
    <w:rsid w:val="00230039"/>
    <w:rsid w:val="002301D3"/>
    <w:rsid w:val="00230202"/>
    <w:rsid w:val="002305CD"/>
    <w:rsid w:val="00230B3D"/>
    <w:rsid w:val="00230F31"/>
    <w:rsid w:val="00231316"/>
    <w:rsid w:val="0023141E"/>
    <w:rsid w:val="0023149A"/>
    <w:rsid w:val="002324DB"/>
    <w:rsid w:val="00232809"/>
    <w:rsid w:val="00232919"/>
    <w:rsid w:val="0023320E"/>
    <w:rsid w:val="002354CA"/>
    <w:rsid w:val="00235732"/>
    <w:rsid w:val="00236161"/>
    <w:rsid w:val="00236676"/>
    <w:rsid w:val="0023676D"/>
    <w:rsid w:val="00236E54"/>
    <w:rsid w:val="00237AB6"/>
    <w:rsid w:val="00237FF1"/>
    <w:rsid w:val="0024114D"/>
    <w:rsid w:val="00241183"/>
    <w:rsid w:val="002412E2"/>
    <w:rsid w:val="00241437"/>
    <w:rsid w:val="00241E2D"/>
    <w:rsid w:val="00241E66"/>
    <w:rsid w:val="00241F8E"/>
    <w:rsid w:val="00242463"/>
    <w:rsid w:val="00242650"/>
    <w:rsid w:val="00243CD6"/>
    <w:rsid w:val="00244682"/>
    <w:rsid w:val="00244E9D"/>
    <w:rsid w:val="00246050"/>
    <w:rsid w:val="002469D3"/>
    <w:rsid w:val="00247326"/>
    <w:rsid w:val="0024737D"/>
    <w:rsid w:val="002474D5"/>
    <w:rsid w:val="00247AB1"/>
    <w:rsid w:val="002506F4"/>
    <w:rsid w:val="00250BD4"/>
    <w:rsid w:val="002514D4"/>
    <w:rsid w:val="00251A1E"/>
    <w:rsid w:val="002528B4"/>
    <w:rsid w:val="0025338F"/>
    <w:rsid w:val="00253659"/>
    <w:rsid w:val="00253A1D"/>
    <w:rsid w:val="0025437D"/>
    <w:rsid w:val="00255295"/>
    <w:rsid w:val="002552DB"/>
    <w:rsid w:val="00255EC4"/>
    <w:rsid w:val="002560F4"/>
    <w:rsid w:val="002564B0"/>
    <w:rsid w:val="00256BA6"/>
    <w:rsid w:val="002578F2"/>
    <w:rsid w:val="002600C7"/>
    <w:rsid w:val="0026092A"/>
    <w:rsid w:val="002609A5"/>
    <w:rsid w:val="00260A1F"/>
    <w:rsid w:val="002613E4"/>
    <w:rsid w:val="002622FB"/>
    <w:rsid w:val="002626E6"/>
    <w:rsid w:val="00262D2B"/>
    <w:rsid w:val="00263136"/>
    <w:rsid w:val="00263D9C"/>
    <w:rsid w:val="002643A8"/>
    <w:rsid w:val="00265058"/>
    <w:rsid w:val="002652D5"/>
    <w:rsid w:val="00265B8F"/>
    <w:rsid w:val="00265C88"/>
    <w:rsid w:val="00266092"/>
    <w:rsid w:val="002661B1"/>
    <w:rsid w:val="002665EA"/>
    <w:rsid w:val="00266684"/>
    <w:rsid w:val="00266F4F"/>
    <w:rsid w:val="00267582"/>
    <w:rsid w:val="00270966"/>
    <w:rsid w:val="00270DB2"/>
    <w:rsid w:val="00270FCB"/>
    <w:rsid w:val="002715A6"/>
    <w:rsid w:val="0027161C"/>
    <w:rsid w:val="00271FCB"/>
    <w:rsid w:val="002726D8"/>
    <w:rsid w:val="0027294B"/>
    <w:rsid w:val="002729D3"/>
    <w:rsid w:val="00273989"/>
    <w:rsid w:val="00273A8E"/>
    <w:rsid w:val="002743C1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1584"/>
    <w:rsid w:val="0028202C"/>
    <w:rsid w:val="00282164"/>
    <w:rsid w:val="00282F21"/>
    <w:rsid w:val="00283313"/>
    <w:rsid w:val="00283498"/>
    <w:rsid w:val="00283C96"/>
    <w:rsid w:val="0028434A"/>
    <w:rsid w:val="002849A8"/>
    <w:rsid w:val="002858DC"/>
    <w:rsid w:val="00285944"/>
    <w:rsid w:val="00285FA8"/>
    <w:rsid w:val="002862F6"/>
    <w:rsid w:val="00286303"/>
    <w:rsid w:val="00286973"/>
    <w:rsid w:val="00287164"/>
    <w:rsid w:val="00287542"/>
    <w:rsid w:val="0028774A"/>
    <w:rsid w:val="002907B8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AC"/>
    <w:rsid w:val="00295AB5"/>
    <w:rsid w:val="0029627E"/>
    <w:rsid w:val="002966CE"/>
    <w:rsid w:val="002976C1"/>
    <w:rsid w:val="00297889"/>
    <w:rsid w:val="00297948"/>
    <w:rsid w:val="00297DC4"/>
    <w:rsid w:val="002A0078"/>
    <w:rsid w:val="002A007E"/>
    <w:rsid w:val="002A0311"/>
    <w:rsid w:val="002A0358"/>
    <w:rsid w:val="002A0A60"/>
    <w:rsid w:val="002A0D57"/>
    <w:rsid w:val="002A1AF0"/>
    <w:rsid w:val="002A2ACA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6783"/>
    <w:rsid w:val="002A6ECD"/>
    <w:rsid w:val="002A76E0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6DE"/>
    <w:rsid w:val="002B1AFA"/>
    <w:rsid w:val="002B1F83"/>
    <w:rsid w:val="002B2158"/>
    <w:rsid w:val="002B22F8"/>
    <w:rsid w:val="002B2B79"/>
    <w:rsid w:val="002B334E"/>
    <w:rsid w:val="002B3702"/>
    <w:rsid w:val="002B420F"/>
    <w:rsid w:val="002B4AB2"/>
    <w:rsid w:val="002B55E3"/>
    <w:rsid w:val="002B658D"/>
    <w:rsid w:val="002B668E"/>
    <w:rsid w:val="002B6C9C"/>
    <w:rsid w:val="002B703B"/>
    <w:rsid w:val="002B737E"/>
    <w:rsid w:val="002B76CB"/>
    <w:rsid w:val="002C0317"/>
    <w:rsid w:val="002C0D6D"/>
    <w:rsid w:val="002C16AE"/>
    <w:rsid w:val="002C1741"/>
    <w:rsid w:val="002C196C"/>
    <w:rsid w:val="002C1A75"/>
    <w:rsid w:val="002C1E91"/>
    <w:rsid w:val="002C2041"/>
    <w:rsid w:val="002C25B6"/>
    <w:rsid w:val="002C2880"/>
    <w:rsid w:val="002C2EF3"/>
    <w:rsid w:val="002C38BD"/>
    <w:rsid w:val="002C4037"/>
    <w:rsid w:val="002C46D0"/>
    <w:rsid w:val="002C4900"/>
    <w:rsid w:val="002C511F"/>
    <w:rsid w:val="002C60C3"/>
    <w:rsid w:val="002C63F1"/>
    <w:rsid w:val="002C6455"/>
    <w:rsid w:val="002C661F"/>
    <w:rsid w:val="002C6C9E"/>
    <w:rsid w:val="002C6FCA"/>
    <w:rsid w:val="002C7074"/>
    <w:rsid w:val="002C760D"/>
    <w:rsid w:val="002C7BB5"/>
    <w:rsid w:val="002C7E27"/>
    <w:rsid w:val="002D0A46"/>
    <w:rsid w:val="002D1106"/>
    <w:rsid w:val="002D139F"/>
    <w:rsid w:val="002D16C7"/>
    <w:rsid w:val="002D1CB4"/>
    <w:rsid w:val="002D27DB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5ECA"/>
    <w:rsid w:val="002D67A8"/>
    <w:rsid w:val="002D7070"/>
    <w:rsid w:val="002D78AA"/>
    <w:rsid w:val="002D7C25"/>
    <w:rsid w:val="002D7E84"/>
    <w:rsid w:val="002E03FD"/>
    <w:rsid w:val="002E082F"/>
    <w:rsid w:val="002E18E7"/>
    <w:rsid w:val="002E24B9"/>
    <w:rsid w:val="002E2748"/>
    <w:rsid w:val="002E29E7"/>
    <w:rsid w:val="002E3B0D"/>
    <w:rsid w:val="002E43BF"/>
    <w:rsid w:val="002E4882"/>
    <w:rsid w:val="002E5A09"/>
    <w:rsid w:val="002E62B5"/>
    <w:rsid w:val="002E66DE"/>
    <w:rsid w:val="002E6FFF"/>
    <w:rsid w:val="002F0552"/>
    <w:rsid w:val="002F08BA"/>
    <w:rsid w:val="002F1BBA"/>
    <w:rsid w:val="002F20E5"/>
    <w:rsid w:val="002F246E"/>
    <w:rsid w:val="002F2601"/>
    <w:rsid w:val="002F28DB"/>
    <w:rsid w:val="002F2C90"/>
    <w:rsid w:val="002F2E35"/>
    <w:rsid w:val="002F2F41"/>
    <w:rsid w:val="002F349D"/>
    <w:rsid w:val="002F36F0"/>
    <w:rsid w:val="002F3F6D"/>
    <w:rsid w:val="002F405C"/>
    <w:rsid w:val="002F4DA4"/>
    <w:rsid w:val="002F5CE0"/>
    <w:rsid w:val="002F667B"/>
    <w:rsid w:val="002F6D5B"/>
    <w:rsid w:val="002F7170"/>
    <w:rsid w:val="002F788A"/>
    <w:rsid w:val="002F7A31"/>
    <w:rsid w:val="002F7C1D"/>
    <w:rsid w:val="0030021F"/>
    <w:rsid w:val="003014B4"/>
    <w:rsid w:val="00301C9F"/>
    <w:rsid w:val="003024BD"/>
    <w:rsid w:val="00302796"/>
    <w:rsid w:val="00302A9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782E"/>
    <w:rsid w:val="00307D08"/>
    <w:rsid w:val="003102CC"/>
    <w:rsid w:val="0031039A"/>
    <w:rsid w:val="00310940"/>
    <w:rsid w:val="00310CC0"/>
    <w:rsid w:val="00311E26"/>
    <w:rsid w:val="00312019"/>
    <w:rsid w:val="00312047"/>
    <w:rsid w:val="0031229E"/>
    <w:rsid w:val="00312EC4"/>
    <w:rsid w:val="003130EF"/>
    <w:rsid w:val="0031320F"/>
    <w:rsid w:val="00313C93"/>
    <w:rsid w:val="00313EE5"/>
    <w:rsid w:val="00315539"/>
    <w:rsid w:val="00315E9C"/>
    <w:rsid w:val="00315F8C"/>
    <w:rsid w:val="00316050"/>
    <w:rsid w:val="00316228"/>
    <w:rsid w:val="003163E5"/>
    <w:rsid w:val="003179E9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891"/>
    <w:rsid w:val="00321EF0"/>
    <w:rsid w:val="00323108"/>
    <w:rsid w:val="003233B2"/>
    <w:rsid w:val="003235CE"/>
    <w:rsid w:val="00324AF5"/>
    <w:rsid w:val="003257AB"/>
    <w:rsid w:val="003259CB"/>
    <w:rsid w:val="00326254"/>
    <w:rsid w:val="003266F7"/>
    <w:rsid w:val="003268F6"/>
    <w:rsid w:val="003273D3"/>
    <w:rsid w:val="0032742A"/>
    <w:rsid w:val="003274A7"/>
    <w:rsid w:val="00327638"/>
    <w:rsid w:val="003276AC"/>
    <w:rsid w:val="003277F9"/>
    <w:rsid w:val="00327D44"/>
    <w:rsid w:val="00330B43"/>
    <w:rsid w:val="00330DC6"/>
    <w:rsid w:val="003314C9"/>
    <w:rsid w:val="00331619"/>
    <w:rsid w:val="00331BF7"/>
    <w:rsid w:val="00331BFB"/>
    <w:rsid w:val="00331D32"/>
    <w:rsid w:val="00331EC9"/>
    <w:rsid w:val="0033212E"/>
    <w:rsid w:val="00332864"/>
    <w:rsid w:val="00332F36"/>
    <w:rsid w:val="00332FD8"/>
    <w:rsid w:val="00333436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740E"/>
    <w:rsid w:val="003374D9"/>
    <w:rsid w:val="00337B2C"/>
    <w:rsid w:val="00340404"/>
    <w:rsid w:val="0034094D"/>
    <w:rsid w:val="00340DDD"/>
    <w:rsid w:val="00340F5C"/>
    <w:rsid w:val="003410EF"/>
    <w:rsid w:val="00341986"/>
    <w:rsid w:val="00341BCF"/>
    <w:rsid w:val="00341EA7"/>
    <w:rsid w:val="00342429"/>
    <w:rsid w:val="003432B0"/>
    <w:rsid w:val="0034355D"/>
    <w:rsid w:val="00343912"/>
    <w:rsid w:val="00343FBB"/>
    <w:rsid w:val="0034419C"/>
    <w:rsid w:val="00344AF1"/>
    <w:rsid w:val="00344EDA"/>
    <w:rsid w:val="0034514E"/>
    <w:rsid w:val="0034576B"/>
    <w:rsid w:val="003458BA"/>
    <w:rsid w:val="00346053"/>
    <w:rsid w:val="00346224"/>
    <w:rsid w:val="0034683F"/>
    <w:rsid w:val="00346DD8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1ECB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7183"/>
    <w:rsid w:val="00357A25"/>
    <w:rsid w:val="00360699"/>
    <w:rsid w:val="003607B6"/>
    <w:rsid w:val="00360A94"/>
    <w:rsid w:val="003610D7"/>
    <w:rsid w:val="003615C5"/>
    <w:rsid w:val="0036196A"/>
    <w:rsid w:val="00361C8F"/>
    <w:rsid w:val="003624C1"/>
    <w:rsid w:val="0036271B"/>
    <w:rsid w:val="0036287D"/>
    <w:rsid w:val="0036381B"/>
    <w:rsid w:val="0036499B"/>
    <w:rsid w:val="00364BF3"/>
    <w:rsid w:val="00365130"/>
    <w:rsid w:val="0036555A"/>
    <w:rsid w:val="003658F8"/>
    <w:rsid w:val="00366356"/>
    <w:rsid w:val="0036639F"/>
    <w:rsid w:val="00366FBE"/>
    <w:rsid w:val="0036729C"/>
    <w:rsid w:val="00367EB8"/>
    <w:rsid w:val="003704A9"/>
    <w:rsid w:val="00371093"/>
    <w:rsid w:val="003710F5"/>
    <w:rsid w:val="0037110B"/>
    <w:rsid w:val="00371619"/>
    <w:rsid w:val="00371AC7"/>
    <w:rsid w:val="003725CE"/>
    <w:rsid w:val="0037267A"/>
    <w:rsid w:val="00372801"/>
    <w:rsid w:val="00372D81"/>
    <w:rsid w:val="003732CC"/>
    <w:rsid w:val="00373A69"/>
    <w:rsid w:val="00374CD2"/>
    <w:rsid w:val="00374DBA"/>
    <w:rsid w:val="003752B2"/>
    <w:rsid w:val="00375C78"/>
    <w:rsid w:val="00376353"/>
    <w:rsid w:val="00376ED6"/>
    <w:rsid w:val="00377C66"/>
    <w:rsid w:val="00380068"/>
    <w:rsid w:val="00380899"/>
    <w:rsid w:val="00380E2C"/>
    <w:rsid w:val="00381536"/>
    <w:rsid w:val="003819D7"/>
    <w:rsid w:val="00381B7D"/>
    <w:rsid w:val="00381C56"/>
    <w:rsid w:val="003820BB"/>
    <w:rsid w:val="0038211D"/>
    <w:rsid w:val="0038285C"/>
    <w:rsid w:val="003836AB"/>
    <w:rsid w:val="00383A6C"/>
    <w:rsid w:val="00383CC3"/>
    <w:rsid w:val="00383D94"/>
    <w:rsid w:val="0038439E"/>
    <w:rsid w:val="003844E8"/>
    <w:rsid w:val="00384716"/>
    <w:rsid w:val="00384BE6"/>
    <w:rsid w:val="00384EF5"/>
    <w:rsid w:val="00385A20"/>
    <w:rsid w:val="0038630E"/>
    <w:rsid w:val="00386396"/>
    <w:rsid w:val="003866EA"/>
    <w:rsid w:val="00386DB2"/>
    <w:rsid w:val="00386E42"/>
    <w:rsid w:val="0038718F"/>
    <w:rsid w:val="003874A8"/>
    <w:rsid w:val="00387C19"/>
    <w:rsid w:val="0039064F"/>
    <w:rsid w:val="00390880"/>
    <w:rsid w:val="00390904"/>
    <w:rsid w:val="00390C95"/>
    <w:rsid w:val="003910A8"/>
    <w:rsid w:val="003912AF"/>
    <w:rsid w:val="00391985"/>
    <w:rsid w:val="00391C34"/>
    <w:rsid w:val="003920EE"/>
    <w:rsid w:val="00392302"/>
    <w:rsid w:val="0039234C"/>
    <w:rsid w:val="00392A94"/>
    <w:rsid w:val="00392FCC"/>
    <w:rsid w:val="00393A1E"/>
    <w:rsid w:val="00394278"/>
    <w:rsid w:val="00394E25"/>
    <w:rsid w:val="00395205"/>
    <w:rsid w:val="00395735"/>
    <w:rsid w:val="00395DF4"/>
    <w:rsid w:val="00395F4C"/>
    <w:rsid w:val="003976B9"/>
    <w:rsid w:val="003977EF"/>
    <w:rsid w:val="003A0047"/>
    <w:rsid w:val="003A00EF"/>
    <w:rsid w:val="003A0167"/>
    <w:rsid w:val="003A09EA"/>
    <w:rsid w:val="003A15C6"/>
    <w:rsid w:val="003A1C71"/>
    <w:rsid w:val="003A1F6A"/>
    <w:rsid w:val="003A2738"/>
    <w:rsid w:val="003A28B8"/>
    <w:rsid w:val="003A2C16"/>
    <w:rsid w:val="003A2DE0"/>
    <w:rsid w:val="003A352E"/>
    <w:rsid w:val="003A39EE"/>
    <w:rsid w:val="003A3AAD"/>
    <w:rsid w:val="003A3B6C"/>
    <w:rsid w:val="003A405F"/>
    <w:rsid w:val="003A434B"/>
    <w:rsid w:val="003A439C"/>
    <w:rsid w:val="003A43B1"/>
    <w:rsid w:val="003A4758"/>
    <w:rsid w:val="003A4759"/>
    <w:rsid w:val="003A4AB2"/>
    <w:rsid w:val="003A4D61"/>
    <w:rsid w:val="003A4FC7"/>
    <w:rsid w:val="003A52E5"/>
    <w:rsid w:val="003A5DA0"/>
    <w:rsid w:val="003A6079"/>
    <w:rsid w:val="003A6203"/>
    <w:rsid w:val="003A647F"/>
    <w:rsid w:val="003A6624"/>
    <w:rsid w:val="003A67C7"/>
    <w:rsid w:val="003A7379"/>
    <w:rsid w:val="003A76C9"/>
    <w:rsid w:val="003A76CD"/>
    <w:rsid w:val="003A7E94"/>
    <w:rsid w:val="003B00D6"/>
    <w:rsid w:val="003B0175"/>
    <w:rsid w:val="003B045B"/>
    <w:rsid w:val="003B0639"/>
    <w:rsid w:val="003B08A5"/>
    <w:rsid w:val="003B08D7"/>
    <w:rsid w:val="003B090E"/>
    <w:rsid w:val="003B093A"/>
    <w:rsid w:val="003B0A20"/>
    <w:rsid w:val="003B0B41"/>
    <w:rsid w:val="003B1674"/>
    <w:rsid w:val="003B21D5"/>
    <w:rsid w:val="003B244C"/>
    <w:rsid w:val="003B3E7F"/>
    <w:rsid w:val="003B3EA3"/>
    <w:rsid w:val="003B4289"/>
    <w:rsid w:val="003B4DB9"/>
    <w:rsid w:val="003B500E"/>
    <w:rsid w:val="003B5062"/>
    <w:rsid w:val="003B58D8"/>
    <w:rsid w:val="003B5948"/>
    <w:rsid w:val="003B6D88"/>
    <w:rsid w:val="003B6EE2"/>
    <w:rsid w:val="003B727C"/>
    <w:rsid w:val="003B7681"/>
    <w:rsid w:val="003C03FF"/>
    <w:rsid w:val="003C0E6D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2B"/>
    <w:rsid w:val="003C37CE"/>
    <w:rsid w:val="003C39B7"/>
    <w:rsid w:val="003C3CB4"/>
    <w:rsid w:val="003C3E8D"/>
    <w:rsid w:val="003C4389"/>
    <w:rsid w:val="003C47DD"/>
    <w:rsid w:val="003C50FE"/>
    <w:rsid w:val="003C5C50"/>
    <w:rsid w:val="003C5C94"/>
    <w:rsid w:val="003C614F"/>
    <w:rsid w:val="003C6359"/>
    <w:rsid w:val="003C7222"/>
    <w:rsid w:val="003C7DF2"/>
    <w:rsid w:val="003D0186"/>
    <w:rsid w:val="003D0BC3"/>
    <w:rsid w:val="003D1310"/>
    <w:rsid w:val="003D15FC"/>
    <w:rsid w:val="003D1834"/>
    <w:rsid w:val="003D1BB7"/>
    <w:rsid w:val="003D1E96"/>
    <w:rsid w:val="003D1F64"/>
    <w:rsid w:val="003D23A6"/>
    <w:rsid w:val="003D268D"/>
    <w:rsid w:val="003D26DC"/>
    <w:rsid w:val="003D2BAF"/>
    <w:rsid w:val="003D2E54"/>
    <w:rsid w:val="003D2EAC"/>
    <w:rsid w:val="003D33F8"/>
    <w:rsid w:val="003D3DE7"/>
    <w:rsid w:val="003D4254"/>
    <w:rsid w:val="003D4A48"/>
    <w:rsid w:val="003D4CF9"/>
    <w:rsid w:val="003D4D4B"/>
    <w:rsid w:val="003D5931"/>
    <w:rsid w:val="003D6099"/>
    <w:rsid w:val="003D65EC"/>
    <w:rsid w:val="003D6A2C"/>
    <w:rsid w:val="003D778E"/>
    <w:rsid w:val="003D7A08"/>
    <w:rsid w:val="003D7A88"/>
    <w:rsid w:val="003D7C13"/>
    <w:rsid w:val="003E0130"/>
    <w:rsid w:val="003E1F55"/>
    <w:rsid w:val="003E1FD3"/>
    <w:rsid w:val="003E2AFB"/>
    <w:rsid w:val="003E2BDD"/>
    <w:rsid w:val="003E2DA5"/>
    <w:rsid w:val="003E3467"/>
    <w:rsid w:val="003E4B2F"/>
    <w:rsid w:val="003E4B61"/>
    <w:rsid w:val="003E4D42"/>
    <w:rsid w:val="003E4D8A"/>
    <w:rsid w:val="003E5179"/>
    <w:rsid w:val="003E54ED"/>
    <w:rsid w:val="003E5CFE"/>
    <w:rsid w:val="003E676F"/>
    <w:rsid w:val="003E6B6C"/>
    <w:rsid w:val="003E6D09"/>
    <w:rsid w:val="003E70F6"/>
    <w:rsid w:val="003E77FF"/>
    <w:rsid w:val="003E7D4D"/>
    <w:rsid w:val="003F0CF3"/>
    <w:rsid w:val="003F169B"/>
    <w:rsid w:val="003F195F"/>
    <w:rsid w:val="003F2327"/>
    <w:rsid w:val="003F25AA"/>
    <w:rsid w:val="003F2F1B"/>
    <w:rsid w:val="003F30CE"/>
    <w:rsid w:val="003F35D8"/>
    <w:rsid w:val="003F3677"/>
    <w:rsid w:val="003F490B"/>
    <w:rsid w:val="003F528A"/>
    <w:rsid w:val="003F5820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1C0B"/>
    <w:rsid w:val="004020E4"/>
    <w:rsid w:val="00403445"/>
    <w:rsid w:val="0040360B"/>
    <w:rsid w:val="00404075"/>
    <w:rsid w:val="004048EB"/>
    <w:rsid w:val="00404BBA"/>
    <w:rsid w:val="00404FAC"/>
    <w:rsid w:val="00405174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73"/>
    <w:rsid w:val="00411EB7"/>
    <w:rsid w:val="00412207"/>
    <w:rsid w:val="0041257E"/>
    <w:rsid w:val="0041260F"/>
    <w:rsid w:val="004126D2"/>
    <w:rsid w:val="00412738"/>
    <w:rsid w:val="00412749"/>
    <w:rsid w:val="00412AB7"/>
    <w:rsid w:val="00412BD4"/>
    <w:rsid w:val="00413341"/>
    <w:rsid w:val="0041338B"/>
    <w:rsid w:val="00413968"/>
    <w:rsid w:val="00413AA3"/>
    <w:rsid w:val="00413BB6"/>
    <w:rsid w:val="00413D1C"/>
    <w:rsid w:val="004140D3"/>
    <w:rsid w:val="00414766"/>
    <w:rsid w:val="00414776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350"/>
    <w:rsid w:val="004214BF"/>
    <w:rsid w:val="0042185A"/>
    <w:rsid w:val="0042195A"/>
    <w:rsid w:val="004224D2"/>
    <w:rsid w:val="004230EB"/>
    <w:rsid w:val="004235BC"/>
    <w:rsid w:val="00424159"/>
    <w:rsid w:val="00424196"/>
    <w:rsid w:val="00424FA0"/>
    <w:rsid w:val="0042544C"/>
    <w:rsid w:val="0042648A"/>
    <w:rsid w:val="004265F3"/>
    <w:rsid w:val="00426E31"/>
    <w:rsid w:val="00427230"/>
    <w:rsid w:val="00430B83"/>
    <w:rsid w:val="00430BF9"/>
    <w:rsid w:val="00431549"/>
    <w:rsid w:val="004318CC"/>
    <w:rsid w:val="004319CB"/>
    <w:rsid w:val="00432113"/>
    <w:rsid w:val="00432232"/>
    <w:rsid w:val="00433D10"/>
    <w:rsid w:val="004346A2"/>
    <w:rsid w:val="004352F2"/>
    <w:rsid w:val="004353C4"/>
    <w:rsid w:val="00435ADB"/>
    <w:rsid w:val="004367FD"/>
    <w:rsid w:val="004369ED"/>
    <w:rsid w:val="00437789"/>
    <w:rsid w:val="00437C35"/>
    <w:rsid w:val="00437FA4"/>
    <w:rsid w:val="00440017"/>
    <w:rsid w:val="0044032D"/>
    <w:rsid w:val="00440D66"/>
    <w:rsid w:val="00441A94"/>
    <w:rsid w:val="00442037"/>
    <w:rsid w:val="0044270B"/>
    <w:rsid w:val="00442B9A"/>
    <w:rsid w:val="00442D46"/>
    <w:rsid w:val="004430B1"/>
    <w:rsid w:val="0044314A"/>
    <w:rsid w:val="00443456"/>
    <w:rsid w:val="00443778"/>
    <w:rsid w:val="00443869"/>
    <w:rsid w:val="004439AB"/>
    <w:rsid w:val="00444007"/>
    <w:rsid w:val="00444736"/>
    <w:rsid w:val="0044478D"/>
    <w:rsid w:val="0044495E"/>
    <w:rsid w:val="004451BC"/>
    <w:rsid w:val="0044535D"/>
    <w:rsid w:val="004454A9"/>
    <w:rsid w:val="004458D4"/>
    <w:rsid w:val="004465EB"/>
    <w:rsid w:val="004474A4"/>
    <w:rsid w:val="004479BA"/>
    <w:rsid w:val="0045026A"/>
    <w:rsid w:val="00450AEA"/>
    <w:rsid w:val="00450C2B"/>
    <w:rsid w:val="00451037"/>
    <w:rsid w:val="00451605"/>
    <w:rsid w:val="00451F25"/>
    <w:rsid w:val="004525FA"/>
    <w:rsid w:val="00452682"/>
    <w:rsid w:val="00452722"/>
    <w:rsid w:val="004529A0"/>
    <w:rsid w:val="004529FA"/>
    <w:rsid w:val="0045383F"/>
    <w:rsid w:val="00453C51"/>
    <w:rsid w:val="00454A9B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F9E"/>
    <w:rsid w:val="00461375"/>
    <w:rsid w:val="004613C2"/>
    <w:rsid w:val="00461469"/>
    <w:rsid w:val="004616DC"/>
    <w:rsid w:val="00461BAE"/>
    <w:rsid w:val="00461DB0"/>
    <w:rsid w:val="00461FC4"/>
    <w:rsid w:val="004623E3"/>
    <w:rsid w:val="00462707"/>
    <w:rsid w:val="00462FF4"/>
    <w:rsid w:val="004630FC"/>
    <w:rsid w:val="00463370"/>
    <w:rsid w:val="004633AB"/>
    <w:rsid w:val="00463685"/>
    <w:rsid w:val="00463CE2"/>
    <w:rsid w:val="00464370"/>
    <w:rsid w:val="00464A5C"/>
    <w:rsid w:val="00464FF5"/>
    <w:rsid w:val="004651CF"/>
    <w:rsid w:val="0046538D"/>
    <w:rsid w:val="0046555A"/>
    <w:rsid w:val="0046575D"/>
    <w:rsid w:val="00465985"/>
    <w:rsid w:val="00465A44"/>
    <w:rsid w:val="00465AB9"/>
    <w:rsid w:val="00466077"/>
    <w:rsid w:val="00467501"/>
    <w:rsid w:val="00467E44"/>
    <w:rsid w:val="00467E8A"/>
    <w:rsid w:val="0047069D"/>
    <w:rsid w:val="00471054"/>
    <w:rsid w:val="004710DB"/>
    <w:rsid w:val="00471300"/>
    <w:rsid w:val="00472050"/>
    <w:rsid w:val="0047206E"/>
    <w:rsid w:val="00472B9D"/>
    <w:rsid w:val="00472C19"/>
    <w:rsid w:val="00473344"/>
    <w:rsid w:val="00473B91"/>
    <w:rsid w:val="00474865"/>
    <w:rsid w:val="00474DE1"/>
    <w:rsid w:val="00475311"/>
    <w:rsid w:val="00475504"/>
    <w:rsid w:val="00475B3C"/>
    <w:rsid w:val="00475B48"/>
    <w:rsid w:val="0047605F"/>
    <w:rsid w:val="00476837"/>
    <w:rsid w:val="00476C40"/>
    <w:rsid w:val="00477230"/>
    <w:rsid w:val="00477D65"/>
    <w:rsid w:val="00481444"/>
    <w:rsid w:val="0048177C"/>
    <w:rsid w:val="00481F07"/>
    <w:rsid w:val="00482B41"/>
    <w:rsid w:val="00482B7E"/>
    <w:rsid w:val="004830B8"/>
    <w:rsid w:val="00483239"/>
    <w:rsid w:val="00483613"/>
    <w:rsid w:val="00483742"/>
    <w:rsid w:val="00484870"/>
    <w:rsid w:val="00485842"/>
    <w:rsid w:val="004858EE"/>
    <w:rsid w:val="00485A0E"/>
    <w:rsid w:val="00485F43"/>
    <w:rsid w:val="00486552"/>
    <w:rsid w:val="00487C56"/>
    <w:rsid w:val="00487E15"/>
    <w:rsid w:val="00490925"/>
    <w:rsid w:val="00490AC2"/>
    <w:rsid w:val="00490B77"/>
    <w:rsid w:val="0049106D"/>
    <w:rsid w:val="004911CF"/>
    <w:rsid w:val="00491657"/>
    <w:rsid w:val="00491990"/>
    <w:rsid w:val="004922A3"/>
    <w:rsid w:val="004922EF"/>
    <w:rsid w:val="00492A55"/>
    <w:rsid w:val="00493001"/>
    <w:rsid w:val="004931A5"/>
    <w:rsid w:val="004935A1"/>
    <w:rsid w:val="004935FC"/>
    <w:rsid w:val="00493740"/>
    <w:rsid w:val="00493D33"/>
    <w:rsid w:val="0049450C"/>
    <w:rsid w:val="0049502E"/>
    <w:rsid w:val="00495967"/>
    <w:rsid w:val="00496740"/>
    <w:rsid w:val="00496A18"/>
    <w:rsid w:val="00496F86"/>
    <w:rsid w:val="0049736F"/>
    <w:rsid w:val="00497596"/>
    <w:rsid w:val="004975B0"/>
    <w:rsid w:val="00497FBA"/>
    <w:rsid w:val="004A06D2"/>
    <w:rsid w:val="004A0B31"/>
    <w:rsid w:val="004A0FA6"/>
    <w:rsid w:val="004A162C"/>
    <w:rsid w:val="004A191B"/>
    <w:rsid w:val="004A235D"/>
    <w:rsid w:val="004A25EC"/>
    <w:rsid w:val="004A329A"/>
    <w:rsid w:val="004A396A"/>
    <w:rsid w:val="004A3AE6"/>
    <w:rsid w:val="004A3C4E"/>
    <w:rsid w:val="004A48BD"/>
    <w:rsid w:val="004A54BB"/>
    <w:rsid w:val="004A5B67"/>
    <w:rsid w:val="004A5B74"/>
    <w:rsid w:val="004A5FA7"/>
    <w:rsid w:val="004A60B3"/>
    <w:rsid w:val="004A6164"/>
    <w:rsid w:val="004A63E3"/>
    <w:rsid w:val="004A64B2"/>
    <w:rsid w:val="004A65DE"/>
    <w:rsid w:val="004A660E"/>
    <w:rsid w:val="004A667C"/>
    <w:rsid w:val="004A6F9B"/>
    <w:rsid w:val="004A74A4"/>
    <w:rsid w:val="004B02BA"/>
    <w:rsid w:val="004B1287"/>
    <w:rsid w:val="004B147A"/>
    <w:rsid w:val="004B2126"/>
    <w:rsid w:val="004B34EE"/>
    <w:rsid w:val="004B451A"/>
    <w:rsid w:val="004B4BE9"/>
    <w:rsid w:val="004B5267"/>
    <w:rsid w:val="004B5A69"/>
    <w:rsid w:val="004B6002"/>
    <w:rsid w:val="004B6A13"/>
    <w:rsid w:val="004B7AF3"/>
    <w:rsid w:val="004B7BE9"/>
    <w:rsid w:val="004B7FAF"/>
    <w:rsid w:val="004C0088"/>
    <w:rsid w:val="004C1179"/>
    <w:rsid w:val="004C11C4"/>
    <w:rsid w:val="004C1332"/>
    <w:rsid w:val="004C21E1"/>
    <w:rsid w:val="004C29F7"/>
    <w:rsid w:val="004C30AA"/>
    <w:rsid w:val="004C39EC"/>
    <w:rsid w:val="004C48AD"/>
    <w:rsid w:val="004C4AF7"/>
    <w:rsid w:val="004C50B4"/>
    <w:rsid w:val="004C5304"/>
    <w:rsid w:val="004C57C7"/>
    <w:rsid w:val="004C5A9E"/>
    <w:rsid w:val="004C6ACC"/>
    <w:rsid w:val="004C6CE2"/>
    <w:rsid w:val="004C6FB3"/>
    <w:rsid w:val="004D00E1"/>
    <w:rsid w:val="004D173B"/>
    <w:rsid w:val="004D26F9"/>
    <w:rsid w:val="004D27F5"/>
    <w:rsid w:val="004D2847"/>
    <w:rsid w:val="004D2F25"/>
    <w:rsid w:val="004D3C87"/>
    <w:rsid w:val="004D44B0"/>
    <w:rsid w:val="004D485F"/>
    <w:rsid w:val="004D4C71"/>
    <w:rsid w:val="004D4D62"/>
    <w:rsid w:val="004D51F6"/>
    <w:rsid w:val="004D595B"/>
    <w:rsid w:val="004D5EF7"/>
    <w:rsid w:val="004D6233"/>
    <w:rsid w:val="004D6494"/>
    <w:rsid w:val="004D6694"/>
    <w:rsid w:val="004D68FE"/>
    <w:rsid w:val="004D69EB"/>
    <w:rsid w:val="004D6BAE"/>
    <w:rsid w:val="004D713E"/>
    <w:rsid w:val="004D7788"/>
    <w:rsid w:val="004D77CD"/>
    <w:rsid w:val="004E05CE"/>
    <w:rsid w:val="004E15AD"/>
    <w:rsid w:val="004E26DB"/>
    <w:rsid w:val="004E2819"/>
    <w:rsid w:val="004E2970"/>
    <w:rsid w:val="004E2B1C"/>
    <w:rsid w:val="004E36AE"/>
    <w:rsid w:val="004E385D"/>
    <w:rsid w:val="004E3DDE"/>
    <w:rsid w:val="004E3EF4"/>
    <w:rsid w:val="004E4334"/>
    <w:rsid w:val="004E434E"/>
    <w:rsid w:val="004E4718"/>
    <w:rsid w:val="004E4ED4"/>
    <w:rsid w:val="004E5026"/>
    <w:rsid w:val="004E50F0"/>
    <w:rsid w:val="004E573D"/>
    <w:rsid w:val="004E577F"/>
    <w:rsid w:val="004E58D2"/>
    <w:rsid w:val="004E5FAE"/>
    <w:rsid w:val="004E6400"/>
    <w:rsid w:val="004E66A1"/>
    <w:rsid w:val="004E6C5F"/>
    <w:rsid w:val="004E7120"/>
    <w:rsid w:val="004E72FF"/>
    <w:rsid w:val="004E761B"/>
    <w:rsid w:val="004E7993"/>
    <w:rsid w:val="004E7D14"/>
    <w:rsid w:val="004E7DEC"/>
    <w:rsid w:val="004E7E0B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D66"/>
    <w:rsid w:val="004F4221"/>
    <w:rsid w:val="004F4363"/>
    <w:rsid w:val="004F43E3"/>
    <w:rsid w:val="004F4995"/>
    <w:rsid w:val="004F4EFB"/>
    <w:rsid w:val="004F5985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4B"/>
    <w:rsid w:val="005062C1"/>
    <w:rsid w:val="00506692"/>
    <w:rsid w:val="00507AB0"/>
    <w:rsid w:val="00507BD7"/>
    <w:rsid w:val="00510A96"/>
    <w:rsid w:val="00510B81"/>
    <w:rsid w:val="00511AA7"/>
    <w:rsid w:val="005125B5"/>
    <w:rsid w:val="00512DC1"/>
    <w:rsid w:val="00513B0C"/>
    <w:rsid w:val="00514204"/>
    <w:rsid w:val="00514FB7"/>
    <w:rsid w:val="005154AE"/>
    <w:rsid w:val="00516D71"/>
    <w:rsid w:val="0051732F"/>
    <w:rsid w:val="0051757D"/>
    <w:rsid w:val="00517B88"/>
    <w:rsid w:val="00517D73"/>
    <w:rsid w:val="00517E25"/>
    <w:rsid w:val="0052104B"/>
    <w:rsid w:val="0052121B"/>
    <w:rsid w:val="00522997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702A"/>
    <w:rsid w:val="00527BCA"/>
    <w:rsid w:val="005309EE"/>
    <w:rsid w:val="00531726"/>
    <w:rsid w:val="00531B04"/>
    <w:rsid w:val="00532949"/>
    <w:rsid w:val="00532B26"/>
    <w:rsid w:val="00532DD3"/>
    <w:rsid w:val="00532ED9"/>
    <w:rsid w:val="00532F78"/>
    <w:rsid w:val="00533A3E"/>
    <w:rsid w:val="00533FF3"/>
    <w:rsid w:val="00534D25"/>
    <w:rsid w:val="0053535C"/>
    <w:rsid w:val="005353C5"/>
    <w:rsid w:val="005353FE"/>
    <w:rsid w:val="005358D0"/>
    <w:rsid w:val="00535B75"/>
    <w:rsid w:val="0053620B"/>
    <w:rsid w:val="00536D50"/>
    <w:rsid w:val="00537AC9"/>
    <w:rsid w:val="00537C16"/>
    <w:rsid w:val="00537C88"/>
    <w:rsid w:val="0054134E"/>
    <w:rsid w:val="0054178A"/>
    <w:rsid w:val="00542103"/>
    <w:rsid w:val="0054218B"/>
    <w:rsid w:val="00543C72"/>
    <w:rsid w:val="00543EC1"/>
    <w:rsid w:val="00544CF2"/>
    <w:rsid w:val="00545340"/>
    <w:rsid w:val="0054544F"/>
    <w:rsid w:val="005455A6"/>
    <w:rsid w:val="0054761E"/>
    <w:rsid w:val="00547B82"/>
    <w:rsid w:val="005506C6"/>
    <w:rsid w:val="00550FD3"/>
    <w:rsid w:val="005516EA"/>
    <w:rsid w:val="005518AA"/>
    <w:rsid w:val="00551F09"/>
    <w:rsid w:val="00552915"/>
    <w:rsid w:val="00552BEA"/>
    <w:rsid w:val="0055337E"/>
    <w:rsid w:val="00553427"/>
    <w:rsid w:val="00553E4F"/>
    <w:rsid w:val="00554363"/>
    <w:rsid w:val="0055499C"/>
    <w:rsid w:val="00554CEF"/>
    <w:rsid w:val="0055510E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283"/>
    <w:rsid w:val="0056176F"/>
    <w:rsid w:val="00561AD5"/>
    <w:rsid w:val="00561C89"/>
    <w:rsid w:val="005624EE"/>
    <w:rsid w:val="005625B9"/>
    <w:rsid w:val="00562C90"/>
    <w:rsid w:val="00562DE5"/>
    <w:rsid w:val="00563994"/>
    <w:rsid w:val="00563B47"/>
    <w:rsid w:val="00564314"/>
    <w:rsid w:val="00564498"/>
    <w:rsid w:val="00564B40"/>
    <w:rsid w:val="00564D26"/>
    <w:rsid w:val="00565881"/>
    <w:rsid w:val="0056588F"/>
    <w:rsid w:val="00565B25"/>
    <w:rsid w:val="00565B69"/>
    <w:rsid w:val="00566976"/>
    <w:rsid w:val="0056743B"/>
    <w:rsid w:val="00567D81"/>
    <w:rsid w:val="005703EB"/>
    <w:rsid w:val="0057077C"/>
    <w:rsid w:val="00571574"/>
    <w:rsid w:val="0057161B"/>
    <w:rsid w:val="00571628"/>
    <w:rsid w:val="0057177B"/>
    <w:rsid w:val="00571B8A"/>
    <w:rsid w:val="00571F0C"/>
    <w:rsid w:val="00572737"/>
    <w:rsid w:val="00572FA3"/>
    <w:rsid w:val="00573A2D"/>
    <w:rsid w:val="00574842"/>
    <w:rsid w:val="005748DA"/>
    <w:rsid w:val="0057530C"/>
    <w:rsid w:val="00575A78"/>
    <w:rsid w:val="00575EFA"/>
    <w:rsid w:val="00575FB6"/>
    <w:rsid w:val="0057643C"/>
    <w:rsid w:val="0057699C"/>
    <w:rsid w:val="00576C56"/>
    <w:rsid w:val="0057759F"/>
    <w:rsid w:val="005805C1"/>
    <w:rsid w:val="005808DF"/>
    <w:rsid w:val="00580D07"/>
    <w:rsid w:val="0058148F"/>
    <w:rsid w:val="00581656"/>
    <w:rsid w:val="00581F7A"/>
    <w:rsid w:val="005821AB"/>
    <w:rsid w:val="0058230D"/>
    <w:rsid w:val="00583011"/>
    <w:rsid w:val="0058419F"/>
    <w:rsid w:val="00584513"/>
    <w:rsid w:val="00585654"/>
    <w:rsid w:val="0058666A"/>
    <w:rsid w:val="0058696E"/>
    <w:rsid w:val="005869B7"/>
    <w:rsid w:val="00587A60"/>
    <w:rsid w:val="00587B4E"/>
    <w:rsid w:val="00590597"/>
    <w:rsid w:val="00590608"/>
    <w:rsid w:val="00590985"/>
    <w:rsid w:val="00590A25"/>
    <w:rsid w:val="00590B22"/>
    <w:rsid w:val="00591AD7"/>
    <w:rsid w:val="00591E93"/>
    <w:rsid w:val="00592282"/>
    <w:rsid w:val="0059262A"/>
    <w:rsid w:val="005926C7"/>
    <w:rsid w:val="00592AC5"/>
    <w:rsid w:val="00593126"/>
    <w:rsid w:val="00593211"/>
    <w:rsid w:val="00594164"/>
    <w:rsid w:val="005941F2"/>
    <w:rsid w:val="00594899"/>
    <w:rsid w:val="0059499E"/>
    <w:rsid w:val="00594CA9"/>
    <w:rsid w:val="00595737"/>
    <w:rsid w:val="005958AD"/>
    <w:rsid w:val="005958C2"/>
    <w:rsid w:val="00595A06"/>
    <w:rsid w:val="00595B78"/>
    <w:rsid w:val="00595C1E"/>
    <w:rsid w:val="00595D83"/>
    <w:rsid w:val="0059651B"/>
    <w:rsid w:val="005968A8"/>
    <w:rsid w:val="00597692"/>
    <w:rsid w:val="00597971"/>
    <w:rsid w:val="00597A9B"/>
    <w:rsid w:val="00597E2E"/>
    <w:rsid w:val="005A0202"/>
    <w:rsid w:val="005A0B5A"/>
    <w:rsid w:val="005A12BD"/>
    <w:rsid w:val="005A14C7"/>
    <w:rsid w:val="005A1597"/>
    <w:rsid w:val="005A184C"/>
    <w:rsid w:val="005A1DA2"/>
    <w:rsid w:val="005A2225"/>
    <w:rsid w:val="005A2311"/>
    <w:rsid w:val="005A241C"/>
    <w:rsid w:val="005A3989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FA"/>
    <w:rsid w:val="005B5EC4"/>
    <w:rsid w:val="005B63A6"/>
    <w:rsid w:val="005B680F"/>
    <w:rsid w:val="005B6C19"/>
    <w:rsid w:val="005B7309"/>
    <w:rsid w:val="005B773F"/>
    <w:rsid w:val="005B7955"/>
    <w:rsid w:val="005C08D7"/>
    <w:rsid w:val="005C0D63"/>
    <w:rsid w:val="005C157D"/>
    <w:rsid w:val="005C23C6"/>
    <w:rsid w:val="005C2A4B"/>
    <w:rsid w:val="005C2A83"/>
    <w:rsid w:val="005C2BD2"/>
    <w:rsid w:val="005C2C32"/>
    <w:rsid w:val="005C2DAC"/>
    <w:rsid w:val="005C3273"/>
    <w:rsid w:val="005C3DBD"/>
    <w:rsid w:val="005C3E2B"/>
    <w:rsid w:val="005C4063"/>
    <w:rsid w:val="005C443E"/>
    <w:rsid w:val="005C4736"/>
    <w:rsid w:val="005C48C0"/>
    <w:rsid w:val="005C48C5"/>
    <w:rsid w:val="005C4960"/>
    <w:rsid w:val="005C4A12"/>
    <w:rsid w:val="005C4A3D"/>
    <w:rsid w:val="005C4EC2"/>
    <w:rsid w:val="005C51C4"/>
    <w:rsid w:val="005C5665"/>
    <w:rsid w:val="005C5FC7"/>
    <w:rsid w:val="005C68EF"/>
    <w:rsid w:val="005C6DDB"/>
    <w:rsid w:val="005C72EC"/>
    <w:rsid w:val="005C74D6"/>
    <w:rsid w:val="005C7680"/>
    <w:rsid w:val="005D004A"/>
    <w:rsid w:val="005D0209"/>
    <w:rsid w:val="005D0928"/>
    <w:rsid w:val="005D0BFE"/>
    <w:rsid w:val="005D0C74"/>
    <w:rsid w:val="005D0F6E"/>
    <w:rsid w:val="005D186D"/>
    <w:rsid w:val="005D1B21"/>
    <w:rsid w:val="005D24B3"/>
    <w:rsid w:val="005D24C9"/>
    <w:rsid w:val="005D2571"/>
    <w:rsid w:val="005D2D55"/>
    <w:rsid w:val="005D2EC8"/>
    <w:rsid w:val="005D373C"/>
    <w:rsid w:val="005D3F11"/>
    <w:rsid w:val="005D6685"/>
    <w:rsid w:val="005D6AEE"/>
    <w:rsid w:val="005D6DD3"/>
    <w:rsid w:val="005D6EE5"/>
    <w:rsid w:val="005D7200"/>
    <w:rsid w:val="005D72BE"/>
    <w:rsid w:val="005D734C"/>
    <w:rsid w:val="005D7E09"/>
    <w:rsid w:val="005D7F28"/>
    <w:rsid w:val="005E114A"/>
    <w:rsid w:val="005E1269"/>
    <w:rsid w:val="005E1764"/>
    <w:rsid w:val="005E1951"/>
    <w:rsid w:val="005E1E96"/>
    <w:rsid w:val="005E223B"/>
    <w:rsid w:val="005E23D8"/>
    <w:rsid w:val="005E411C"/>
    <w:rsid w:val="005E4492"/>
    <w:rsid w:val="005E44FF"/>
    <w:rsid w:val="005E4A21"/>
    <w:rsid w:val="005E4DDD"/>
    <w:rsid w:val="005E5B40"/>
    <w:rsid w:val="005E622C"/>
    <w:rsid w:val="005E62CE"/>
    <w:rsid w:val="005E71F9"/>
    <w:rsid w:val="005E73E4"/>
    <w:rsid w:val="005E7579"/>
    <w:rsid w:val="005E7B17"/>
    <w:rsid w:val="005F07F4"/>
    <w:rsid w:val="005F133D"/>
    <w:rsid w:val="005F1423"/>
    <w:rsid w:val="005F1849"/>
    <w:rsid w:val="005F1EE8"/>
    <w:rsid w:val="005F2423"/>
    <w:rsid w:val="005F24AB"/>
    <w:rsid w:val="005F25AF"/>
    <w:rsid w:val="005F2A03"/>
    <w:rsid w:val="005F2EFB"/>
    <w:rsid w:val="005F361C"/>
    <w:rsid w:val="005F3A5C"/>
    <w:rsid w:val="005F3C9C"/>
    <w:rsid w:val="005F43D6"/>
    <w:rsid w:val="005F5385"/>
    <w:rsid w:val="005F5687"/>
    <w:rsid w:val="005F5A10"/>
    <w:rsid w:val="005F620F"/>
    <w:rsid w:val="005F6D73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796"/>
    <w:rsid w:val="006033CE"/>
    <w:rsid w:val="00603405"/>
    <w:rsid w:val="006036D8"/>
    <w:rsid w:val="00604491"/>
    <w:rsid w:val="006050A6"/>
    <w:rsid w:val="006053D1"/>
    <w:rsid w:val="006054EF"/>
    <w:rsid w:val="00605669"/>
    <w:rsid w:val="0060571D"/>
    <w:rsid w:val="00605830"/>
    <w:rsid w:val="00606355"/>
    <w:rsid w:val="00606625"/>
    <w:rsid w:val="00606EDD"/>
    <w:rsid w:val="0060738F"/>
    <w:rsid w:val="00607825"/>
    <w:rsid w:val="00607F9B"/>
    <w:rsid w:val="00610739"/>
    <w:rsid w:val="00610D7C"/>
    <w:rsid w:val="00610D91"/>
    <w:rsid w:val="00611350"/>
    <w:rsid w:val="00612003"/>
    <w:rsid w:val="0061304A"/>
    <w:rsid w:val="00613744"/>
    <w:rsid w:val="00613938"/>
    <w:rsid w:val="00613F2A"/>
    <w:rsid w:val="00614327"/>
    <w:rsid w:val="00614607"/>
    <w:rsid w:val="006152C5"/>
    <w:rsid w:val="006154F3"/>
    <w:rsid w:val="00615699"/>
    <w:rsid w:val="006157FD"/>
    <w:rsid w:val="00615D83"/>
    <w:rsid w:val="0061614A"/>
    <w:rsid w:val="00616483"/>
    <w:rsid w:val="00616D2B"/>
    <w:rsid w:val="00616E8F"/>
    <w:rsid w:val="00617652"/>
    <w:rsid w:val="00620AED"/>
    <w:rsid w:val="00620B64"/>
    <w:rsid w:val="006213D7"/>
    <w:rsid w:val="0062148B"/>
    <w:rsid w:val="00621A15"/>
    <w:rsid w:val="00621BD3"/>
    <w:rsid w:val="006225A7"/>
    <w:rsid w:val="006225D6"/>
    <w:rsid w:val="00622623"/>
    <w:rsid w:val="00622860"/>
    <w:rsid w:val="006229AA"/>
    <w:rsid w:val="00622B52"/>
    <w:rsid w:val="00622BAF"/>
    <w:rsid w:val="006232AA"/>
    <w:rsid w:val="006234F7"/>
    <w:rsid w:val="006238DB"/>
    <w:rsid w:val="006259D9"/>
    <w:rsid w:val="00625D7A"/>
    <w:rsid w:val="00626672"/>
    <w:rsid w:val="0062768F"/>
    <w:rsid w:val="00627A88"/>
    <w:rsid w:val="00627C02"/>
    <w:rsid w:val="00627D7E"/>
    <w:rsid w:val="00627DF8"/>
    <w:rsid w:val="006301B0"/>
    <w:rsid w:val="00630403"/>
    <w:rsid w:val="00630E54"/>
    <w:rsid w:val="00631376"/>
    <w:rsid w:val="006315F9"/>
    <w:rsid w:val="006318AB"/>
    <w:rsid w:val="006319F7"/>
    <w:rsid w:val="00631D6B"/>
    <w:rsid w:val="00632176"/>
    <w:rsid w:val="00632278"/>
    <w:rsid w:val="006326F2"/>
    <w:rsid w:val="0063354D"/>
    <w:rsid w:val="006336EE"/>
    <w:rsid w:val="0063458D"/>
    <w:rsid w:val="00634685"/>
    <w:rsid w:val="00634812"/>
    <w:rsid w:val="00634CC9"/>
    <w:rsid w:val="00635E5D"/>
    <w:rsid w:val="00636147"/>
    <w:rsid w:val="00636F18"/>
    <w:rsid w:val="006371ED"/>
    <w:rsid w:val="00637F8C"/>
    <w:rsid w:val="006419A5"/>
    <w:rsid w:val="00642038"/>
    <w:rsid w:val="006421B3"/>
    <w:rsid w:val="00642478"/>
    <w:rsid w:val="006435BB"/>
    <w:rsid w:val="006437F0"/>
    <w:rsid w:val="00643FC5"/>
    <w:rsid w:val="0064407A"/>
    <w:rsid w:val="0064423D"/>
    <w:rsid w:val="006444A4"/>
    <w:rsid w:val="0064464B"/>
    <w:rsid w:val="006450EE"/>
    <w:rsid w:val="0064579C"/>
    <w:rsid w:val="00646336"/>
    <w:rsid w:val="0064643C"/>
    <w:rsid w:val="00646E43"/>
    <w:rsid w:val="00647E63"/>
    <w:rsid w:val="0065094C"/>
    <w:rsid w:val="0065096E"/>
    <w:rsid w:val="00651C08"/>
    <w:rsid w:val="00652252"/>
    <w:rsid w:val="00652AE8"/>
    <w:rsid w:val="00653BC1"/>
    <w:rsid w:val="00653FCA"/>
    <w:rsid w:val="00654D7A"/>
    <w:rsid w:val="0065564D"/>
    <w:rsid w:val="00655782"/>
    <w:rsid w:val="006564A9"/>
    <w:rsid w:val="00656596"/>
    <w:rsid w:val="00656CB2"/>
    <w:rsid w:val="00656DC4"/>
    <w:rsid w:val="00657045"/>
    <w:rsid w:val="00657165"/>
    <w:rsid w:val="00657C53"/>
    <w:rsid w:val="006606BE"/>
    <w:rsid w:val="00660866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280"/>
    <w:rsid w:val="00665532"/>
    <w:rsid w:val="00665669"/>
    <w:rsid w:val="0066569C"/>
    <w:rsid w:val="00665A99"/>
    <w:rsid w:val="00665D03"/>
    <w:rsid w:val="00665FBE"/>
    <w:rsid w:val="006665CA"/>
    <w:rsid w:val="00666625"/>
    <w:rsid w:val="00666AA2"/>
    <w:rsid w:val="00666F29"/>
    <w:rsid w:val="006670DA"/>
    <w:rsid w:val="006674B7"/>
    <w:rsid w:val="00667A16"/>
    <w:rsid w:val="00670506"/>
    <w:rsid w:val="00670E48"/>
    <w:rsid w:val="006710B4"/>
    <w:rsid w:val="006725F3"/>
    <w:rsid w:val="00672B2C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B14"/>
    <w:rsid w:val="006815DD"/>
    <w:rsid w:val="00681681"/>
    <w:rsid w:val="006818B1"/>
    <w:rsid w:val="00683B81"/>
    <w:rsid w:val="006849D4"/>
    <w:rsid w:val="006854DA"/>
    <w:rsid w:val="00685DA8"/>
    <w:rsid w:val="00686038"/>
    <w:rsid w:val="006876AA"/>
    <w:rsid w:val="00690875"/>
    <w:rsid w:val="00690D53"/>
    <w:rsid w:val="00691186"/>
    <w:rsid w:val="00691430"/>
    <w:rsid w:val="00691432"/>
    <w:rsid w:val="00691D24"/>
    <w:rsid w:val="00691D5E"/>
    <w:rsid w:val="00692110"/>
    <w:rsid w:val="00692396"/>
    <w:rsid w:val="00692857"/>
    <w:rsid w:val="00695605"/>
    <w:rsid w:val="00695A44"/>
    <w:rsid w:val="006961A9"/>
    <w:rsid w:val="00696316"/>
    <w:rsid w:val="0069684E"/>
    <w:rsid w:val="00697440"/>
    <w:rsid w:val="006A03C7"/>
    <w:rsid w:val="006A047A"/>
    <w:rsid w:val="006A09D0"/>
    <w:rsid w:val="006A0D01"/>
    <w:rsid w:val="006A13AF"/>
    <w:rsid w:val="006A14AD"/>
    <w:rsid w:val="006A28A4"/>
    <w:rsid w:val="006A29B3"/>
    <w:rsid w:val="006A2B26"/>
    <w:rsid w:val="006A3AF1"/>
    <w:rsid w:val="006A44CD"/>
    <w:rsid w:val="006A48E4"/>
    <w:rsid w:val="006A4D6B"/>
    <w:rsid w:val="006A5931"/>
    <w:rsid w:val="006A656C"/>
    <w:rsid w:val="006A6571"/>
    <w:rsid w:val="006A73CB"/>
    <w:rsid w:val="006B000A"/>
    <w:rsid w:val="006B0537"/>
    <w:rsid w:val="006B162F"/>
    <w:rsid w:val="006B19A6"/>
    <w:rsid w:val="006B2230"/>
    <w:rsid w:val="006B2319"/>
    <w:rsid w:val="006B2340"/>
    <w:rsid w:val="006B23F5"/>
    <w:rsid w:val="006B27EB"/>
    <w:rsid w:val="006B3563"/>
    <w:rsid w:val="006B393C"/>
    <w:rsid w:val="006B3ED9"/>
    <w:rsid w:val="006B41EF"/>
    <w:rsid w:val="006B5659"/>
    <w:rsid w:val="006B5A65"/>
    <w:rsid w:val="006B5C92"/>
    <w:rsid w:val="006B7171"/>
    <w:rsid w:val="006B74E4"/>
    <w:rsid w:val="006B7590"/>
    <w:rsid w:val="006B7A44"/>
    <w:rsid w:val="006B7A7C"/>
    <w:rsid w:val="006C0575"/>
    <w:rsid w:val="006C0B55"/>
    <w:rsid w:val="006C11D5"/>
    <w:rsid w:val="006C122D"/>
    <w:rsid w:val="006C1292"/>
    <w:rsid w:val="006C1447"/>
    <w:rsid w:val="006C1E07"/>
    <w:rsid w:val="006C2568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819"/>
    <w:rsid w:val="006C5A62"/>
    <w:rsid w:val="006C6336"/>
    <w:rsid w:val="006C6825"/>
    <w:rsid w:val="006C6CD2"/>
    <w:rsid w:val="006C7136"/>
    <w:rsid w:val="006C715B"/>
    <w:rsid w:val="006C74DA"/>
    <w:rsid w:val="006C7AD1"/>
    <w:rsid w:val="006C7C07"/>
    <w:rsid w:val="006C7E82"/>
    <w:rsid w:val="006D0C2E"/>
    <w:rsid w:val="006D19C9"/>
    <w:rsid w:val="006D2496"/>
    <w:rsid w:val="006D3730"/>
    <w:rsid w:val="006D3E95"/>
    <w:rsid w:val="006D40A2"/>
    <w:rsid w:val="006D4362"/>
    <w:rsid w:val="006D43B1"/>
    <w:rsid w:val="006D56DA"/>
    <w:rsid w:val="006D5BB1"/>
    <w:rsid w:val="006D6079"/>
    <w:rsid w:val="006D6188"/>
    <w:rsid w:val="006D62AB"/>
    <w:rsid w:val="006D6401"/>
    <w:rsid w:val="006E00C9"/>
    <w:rsid w:val="006E016F"/>
    <w:rsid w:val="006E0610"/>
    <w:rsid w:val="006E0807"/>
    <w:rsid w:val="006E0AA3"/>
    <w:rsid w:val="006E0AFA"/>
    <w:rsid w:val="006E1211"/>
    <w:rsid w:val="006E145F"/>
    <w:rsid w:val="006E15E3"/>
    <w:rsid w:val="006E1B68"/>
    <w:rsid w:val="006E1DE2"/>
    <w:rsid w:val="006E2730"/>
    <w:rsid w:val="006E2FC4"/>
    <w:rsid w:val="006E30A1"/>
    <w:rsid w:val="006E3A31"/>
    <w:rsid w:val="006E45D7"/>
    <w:rsid w:val="006E470C"/>
    <w:rsid w:val="006E4943"/>
    <w:rsid w:val="006E50DD"/>
    <w:rsid w:val="006E6251"/>
    <w:rsid w:val="006E68A4"/>
    <w:rsid w:val="006E68FD"/>
    <w:rsid w:val="006E6A70"/>
    <w:rsid w:val="006E6BFB"/>
    <w:rsid w:val="006E6C04"/>
    <w:rsid w:val="006E6C1A"/>
    <w:rsid w:val="006E726C"/>
    <w:rsid w:val="006E748C"/>
    <w:rsid w:val="006E7CD6"/>
    <w:rsid w:val="006E7D65"/>
    <w:rsid w:val="006F0C97"/>
    <w:rsid w:val="006F1268"/>
    <w:rsid w:val="006F15D1"/>
    <w:rsid w:val="006F1AB5"/>
    <w:rsid w:val="006F21AF"/>
    <w:rsid w:val="006F28FF"/>
    <w:rsid w:val="006F2AD5"/>
    <w:rsid w:val="006F2EA9"/>
    <w:rsid w:val="006F31E1"/>
    <w:rsid w:val="006F3C7B"/>
    <w:rsid w:val="006F52B4"/>
    <w:rsid w:val="006F564E"/>
    <w:rsid w:val="006F59BB"/>
    <w:rsid w:val="006F5B76"/>
    <w:rsid w:val="006F62C4"/>
    <w:rsid w:val="006F6B0E"/>
    <w:rsid w:val="006F71B4"/>
    <w:rsid w:val="006F71F5"/>
    <w:rsid w:val="006F76FA"/>
    <w:rsid w:val="006F78D4"/>
    <w:rsid w:val="006F799C"/>
    <w:rsid w:val="006F7A25"/>
    <w:rsid w:val="00700B07"/>
    <w:rsid w:val="00701B9E"/>
    <w:rsid w:val="00701C29"/>
    <w:rsid w:val="00702562"/>
    <w:rsid w:val="00702EE0"/>
    <w:rsid w:val="00703A54"/>
    <w:rsid w:val="00703F35"/>
    <w:rsid w:val="007049A1"/>
    <w:rsid w:val="0070550C"/>
    <w:rsid w:val="00705C01"/>
    <w:rsid w:val="00705C17"/>
    <w:rsid w:val="0070615C"/>
    <w:rsid w:val="007062E7"/>
    <w:rsid w:val="007062E9"/>
    <w:rsid w:val="007064B7"/>
    <w:rsid w:val="00706B05"/>
    <w:rsid w:val="00706BCB"/>
    <w:rsid w:val="00706E16"/>
    <w:rsid w:val="0070727C"/>
    <w:rsid w:val="007077DF"/>
    <w:rsid w:val="007078D9"/>
    <w:rsid w:val="00710256"/>
    <w:rsid w:val="007109AC"/>
    <w:rsid w:val="007109FC"/>
    <w:rsid w:val="00710C2D"/>
    <w:rsid w:val="00710D6B"/>
    <w:rsid w:val="00711247"/>
    <w:rsid w:val="007115B2"/>
    <w:rsid w:val="00712149"/>
    <w:rsid w:val="007121EA"/>
    <w:rsid w:val="00712252"/>
    <w:rsid w:val="007130BC"/>
    <w:rsid w:val="00713533"/>
    <w:rsid w:val="00713C9B"/>
    <w:rsid w:val="00713FFD"/>
    <w:rsid w:val="0071403C"/>
    <w:rsid w:val="007144CC"/>
    <w:rsid w:val="00715620"/>
    <w:rsid w:val="00715668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2AB6"/>
    <w:rsid w:val="00722C69"/>
    <w:rsid w:val="007234AE"/>
    <w:rsid w:val="007234BB"/>
    <w:rsid w:val="0072362B"/>
    <w:rsid w:val="00723C85"/>
    <w:rsid w:val="00723E1C"/>
    <w:rsid w:val="0072428B"/>
    <w:rsid w:val="0072441D"/>
    <w:rsid w:val="007248EA"/>
    <w:rsid w:val="00724C82"/>
    <w:rsid w:val="0072534A"/>
    <w:rsid w:val="00725F8A"/>
    <w:rsid w:val="00725FCF"/>
    <w:rsid w:val="00726924"/>
    <w:rsid w:val="00726A8B"/>
    <w:rsid w:val="00726EC6"/>
    <w:rsid w:val="00727145"/>
    <w:rsid w:val="0072759F"/>
    <w:rsid w:val="00727C43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D82"/>
    <w:rsid w:val="00733340"/>
    <w:rsid w:val="0073339E"/>
    <w:rsid w:val="0073365B"/>
    <w:rsid w:val="00733758"/>
    <w:rsid w:val="0073406E"/>
    <w:rsid w:val="00734095"/>
    <w:rsid w:val="00734925"/>
    <w:rsid w:val="00734AEB"/>
    <w:rsid w:val="0073522B"/>
    <w:rsid w:val="00735373"/>
    <w:rsid w:val="00735659"/>
    <w:rsid w:val="007357DB"/>
    <w:rsid w:val="0073603F"/>
    <w:rsid w:val="00736BD5"/>
    <w:rsid w:val="00737645"/>
    <w:rsid w:val="00737AC6"/>
    <w:rsid w:val="00737C56"/>
    <w:rsid w:val="007407DC"/>
    <w:rsid w:val="0074091E"/>
    <w:rsid w:val="0074138B"/>
    <w:rsid w:val="00741469"/>
    <w:rsid w:val="00741906"/>
    <w:rsid w:val="00741B95"/>
    <w:rsid w:val="00741F02"/>
    <w:rsid w:val="0074202A"/>
    <w:rsid w:val="00742B04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5075"/>
    <w:rsid w:val="0074508C"/>
    <w:rsid w:val="00745AC4"/>
    <w:rsid w:val="00745C7C"/>
    <w:rsid w:val="007462D8"/>
    <w:rsid w:val="007465FB"/>
    <w:rsid w:val="00747A06"/>
    <w:rsid w:val="00747DB9"/>
    <w:rsid w:val="00751D96"/>
    <w:rsid w:val="00751FB2"/>
    <w:rsid w:val="007529C6"/>
    <w:rsid w:val="00752A16"/>
    <w:rsid w:val="00753685"/>
    <w:rsid w:val="00754A0B"/>
    <w:rsid w:val="00755124"/>
    <w:rsid w:val="007551B2"/>
    <w:rsid w:val="007555A5"/>
    <w:rsid w:val="00755607"/>
    <w:rsid w:val="00755B4E"/>
    <w:rsid w:val="007563DD"/>
    <w:rsid w:val="007564EA"/>
    <w:rsid w:val="0075663E"/>
    <w:rsid w:val="00757344"/>
    <w:rsid w:val="0075744B"/>
    <w:rsid w:val="00757633"/>
    <w:rsid w:val="007576AC"/>
    <w:rsid w:val="00757793"/>
    <w:rsid w:val="0075798F"/>
    <w:rsid w:val="00760CAA"/>
    <w:rsid w:val="00761A67"/>
    <w:rsid w:val="0076227A"/>
    <w:rsid w:val="007622E5"/>
    <w:rsid w:val="00762332"/>
    <w:rsid w:val="00762AA4"/>
    <w:rsid w:val="0076399E"/>
    <w:rsid w:val="00763F9F"/>
    <w:rsid w:val="00764471"/>
    <w:rsid w:val="007646D8"/>
    <w:rsid w:val="00764BAB"/>
    <w:rsid w:val="0076534D"/>
    <w:rsid w:val="007658DF"/>
    <w:rsid w:val="00765A74"/>
    <w:rsid w:val="00766D79"/>
    <w:rsid w:val="00767173"/>
    <w:rsid w:val="007676F2"/>
    <w:rsid w:val="00767D3D"/>
    <w:rsid w:val="00770572"/>
    <w:rsid w:val="00770589"/>
    <w:rsid w:val="007709FA"/>
    <w:rsid w:val="00771016"/>
    <w:rsid w:val="00771A91"/>
    <w:rsid w:val="00771F27"/>
    <w:rsid w:val="00772059"/>
    <w:rsid w:val="00772149"/>
    <w:rsid w:val="007727C3"/>
    <w:rsid w:val="00772BA9"/>
    <w:rsid w:val="007732C1"/>
    <w:rsid w:val="00773389"/>
    <w:rsid w:val="007734B2"/>
    <w:rsid w:val="00773E90"/>
    <w:rsid w:val="00774510"/>
    <w:rsid w:val="00774E34"/>
    <w:rsid w:val="007753E3"/>
    <w:rsid w:val="00775E00"/>
    <w:rsid w:val="00776960"/>
    <w:rsid w:val="00777423"/>
    <w:rsid w:val="00777975"/>
    <w:rsid w:val="007809E1"/>
    <w:rsid w:val="0078128B"/>
    <w:rsid w:val="00781496"/>
    <w:rsid w:val="00781625"/>
    <w:rsid w:val="007827E8"/>
    <w:rsid w:val="007827EB"/>
    <w:rsid w:val="007831DC"/>
    <w:rsid w:val="007831E9"/>
    <w:rsid w:val="00783363"/>
    <w:rsid w:val="00783AA9"/>
    <w:rsid w:val="00783CA9"/>
    <w:rsid w:val="007842ED"/>
    <w:rsid w:val="00784B9B"/>
    <w:rsid w:val="00784CAC"/>
    <w:rsid w:val="00785C72"/>
    <w:rsid w:val="00785D92"/>
    <w:rsid w:val="007860E0"/>
    <w:rsid w:val="00786479"/>
    <w:rsid w:val="0078713E"/>
    <w:rsid w:val="00787F55"/>
    <w:rsid w:val="00790F9C"/>
    <w:rsid w:val="007911C6"/>
    <w:rsid w:val="007912FC"/>
    <w:rsid w:val="00791538"/>
    <w:rsid w:val="007917C4"/>
    <w:rsid w:val="007919C6"/>
    <w:rsid w:val="0079206D"/>
    <w:rsid w:val="007920FE"/>
    <w:rsid w:val="00792251"/>
    <w:rsid w:val="0079385C"/>
    <w:rsid w:val="00793A93"/>
    <w:rsid w:val="0079404B"/>
    <w:rsid w:val="007942D8"/>
    <w:rsid w:val="007943F2"/>
    <w:rsid w:val="00794759"/>
    <w:rsid w:val="00794BAA"/>
    <w:rsid w:val="00794E33"/>
    <w:rsid w:val="007961CF"/>
    <w:rsid w:val="0079643A"/>
    <w:rsid w:val="007964CD"/>
    <w:rsid w:val="00797AEF"/>
    <w:rsid w:val="007A16C5"/>
    <w:rsid w:val="007A1AC4"/>
    <w:rsid w:val="007A1E1A"/>
    <w:rsid w:val="007A232A"/>
    <w:rsid w:val="007A267A"/>
    <w:rsid w:val="007A2D3B"/>
    <w:rsid w:val="007A3F8B"/>
    <w:rsid w:val="007A434C"/>
    <w:rsid w:val="007A4828"/>
    <w:rsid w:val="007A490C"/>
    <w:rsid w:val="007A59C2"/>
    <w:rsid w:val="007A7573"/>
    <w:rsid w:val="007A79DA"/>
    <w:rsid w:val="007B0141"/>
    <w:rsid w:val="007B03BB"/>
    <w:rsid w:val="007B047D"/>
    <w:rsid w:val="007B0847"/>
    <w:rsid w:val="007B0B62"/>
    <w:rsid w:val="007B0B96"/>
    <w:rsid w:val="007B0FF5"/>
    <w:rsid w:val="007B122A"/>
    <w:rsid w:val="007B169F"/>
    <w:rsid w:val="007B1D76"/>
    <w:rsid w:val="007B1E13"/>
    <w:rsid w:val="007B2245"/>
    <w:rsid w:val="007B2E9E"/>
    <w:rsid w:val="007B3016"/>
    <w:rsid w:val="007B3250"/>
    <w:rsid w:val="007B33F0"/>
    <w:rsid w:val="007B3871"/>
    <w:rsid w:val="007B3C97"/>
    <w:rsid w:val="007B40CC"/>
    <w:rsid w:val="007B423E"/>
    <w:rsid w:val="007B4302"/>
    <w:rsid w:val="007B4451"/>
    <w:rsid w:val="007B52FE"/>
    <w:rsid w:val="007B573D"/>
    <w:rsid w:val="007B59C0"/>
    <w:rsid w:val="007B620C"/>
    <w:rsid w:val="007B6296"/>
    <w:rsid w:val="007B6836"/>
    <w:rsid w:val="007B6A2D"/>
    <w:rsid w:val="007B6EED"/>
    <w:rsid w:val="007B7C7E"/>
    <w:rsid w:val="007C0972"/>
    <w:rsid w:val="007C1168"/>
    <w:rsid w:val="007C1311"/>
    <w:rsid w:val="007C16BD"/>
    <w:rsid w:val="007C2989"/>
    <w:rsid w:val="007C2FD9"/>
    <w:rsid w:val="007C4D29"/>
    <w:rsid w:val="007C513F"/>
    <w:rsid w:val="007C6349"/>
    <w:rsid w:val="007C65A6"/>
    <w:rsid w:val="007C66FF"/>
    <w:rsid w:val="007C6EA2"/>
    <w:rsid w:val="007C7438"/>
    <w:rsid w:val="007C7694"/>
    <w:rsid w:val="007C771E"/>
    <w:rsid w:val="007C7863"/>
    <w:rsid w:val="007D022F"/>
    <w:rsid w:val="007D0605"/>
    <w:rsid w:val="007D0671"/>
    <w:rsid w:val="007D07F0"/>
    <w:rsid w:val="007D11BF"/>
    <w:rsid w:val="007D1CAC"/>
    <w:rsid w:val="007D1CE9"/>
    <w:rsid w:val="007D233D"/>
    <w:rsid w:val="007D3211"/>
    <w:rsid w:val="007D34E7"/>
    <w:rsid w:val="007D3676"/>
    <w:rsid w:val="007D3BC4"/>
    <w:rsid w:val="007D3E52"/>
    <w:rsid w:val="007D3FFE"/>
    <w:rsid w:val="007D4A91"/>
    <w:rsid w:val="007D4D8A"/>
    <w:rsid w:val="007D4DA4"/>
    <w:rsid w:val="007D5097"/>
    <w:rsid w:val="007D51BC"/>
    <w:rsid w:val="007D5759"/>
    <w:rsid w:val="007D5C65"/>
    <w:rsid w:val="007D5C6F"/>
    <w:rsid w:val="007D5E2B"/>
    <w:rsid w:val="007D5FCC"/>
    <w:rsid w:val="007D6867"/>
    <w:rsid w:val="007D68CA"/>
    <w:rsid w:val="007D6A0A"/>
    <w:rsid w:val="007D6A81"/>
    <w:rsid w:val="007D6AAF"/>
    <w:rsid w:val="007D6D3B"/>
    <w:rsid w:val="007D6E58"/>
    <w:rsid w:val="007D6FE4"/>
    <w:rsid w:val="007D7CDB"/>
    <w:rsid w:val="007E12CD"/>
    <w:rsid w:val="007E131D"/>
    <w:rsid w:val="007E1B5D"/>
    <w:rsid w:val="007E1CA3"/>
    <w:rsid w:val="007E1DBE"/>
    <w:rsid w:val="007E222A"/>
    <w:rsid w:val="007E2466"/>
    <w:rsid w:val="007E2E11"/>
    <w:rsid w:val="007E3292"/>
    <w:rsid w:val="007E3576"/>
    <w:rsid w:val="007E4246"/>
    <w:rsid w:val="007E42F7"/>
    <w:rsid w:val="007E5463"/>
    <w:rsid w:val="007E54B1"/>
    <w:rsid w:val="007E58A7"/>
    <w:rsid w:val="007E64AE"/>
    <w:rsid w:val="007E704F"/>
    <w:rsid w:val="007E7237"/>
    <w:rsid w:val="007E7336"/>
    <w:rsid w:val="007E735C"/>
    <w:rsid w:val="007F043E"/>
    <w:rsid w:val="007F07D6"/>
    <w:rsid w:val="007F131A"/>
    <w:rsid w:val="007F177F"/>
    <w:rsid w:val="007F1D53"/>
    <w:rsid w:val="007F2332"/>
    <w:rsid w:val="007F2957"/>
    <w:rsid w:val="007F32A8"/>
    <w:rsid w:val="007F38A1"/>
    <w:rsid w:val="007F413C"/>
    <w:rsid w:val="007F44A6"/>
    <w:rsid w:val="007F4E6A"/>
    <w:rsid w:val="007F52C8"/>
    <w:rsid w:val="007F56C2"/>
    <w:rsid w:val="007F59C4"/>
    <w:rsid w:val="007F5F03"/>
    <w:rsid w:val="007F60A7"/>
    <w:rsid w:val="007F63B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241C"/>
    <w:rsid w:val="00802425"/>
    <w:rsid w:val="00802D02"/>
    <w:rsid w:val="00803174"/>
    <w:rsid w:val="008034FB"/>
    <w:rsid w:val="00803657"/>
    <w:rsid w:val="008038AB"/>
    <w:rsid w:val="00803FB6"/>
    <w:rsid w:val="0080488D"/>
    <w:rsid w:val="00804C2D"/>
    <w:rsid w:val="00804F1C"/>
    <w:rsid w:val="00805B24"/>
    <w:rsid w:val="008061F3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AF8"/>
    <w:rsid w:val="00812D5F"/>
    <w:rsid w:val="0081312E"/>
    <w:rsid w:val="00813583"/>
    <w:rsid w:val="0081383D"/>
    <w:rsid w:val="00813AC8"/>
    <w:rsid w:val="00814295"/>
    <w:rsid w:val="00814700"/>
    <w:rsid w:val="008148D5"/>
    <w:rsid w:val="0081520D"/>
    <w:rsid w:val="008152C6"/>
    <w:rsid w:val="0081533D"/>
    <w:rsid w:val="008153B7"/>
    <w:rsid w:val="008153FD"/>
    <w:rsid w:val="008154CE"/>
    <w:rsid w:val="0081609B"/>
    <w:rsid w:val="008160B4"/>
    <w:rsid w:val="0081633E"/>
    <w:rsid w:val="00816490"/>
    <w:rsid w:val="00817040"/>
    <w:rsid w:val="00817276"/>
    <w:rsid w:val="0081735D"/>
    <w:rsid w:val="00817992"/>
    <w:rsid w:val="008204DA"/>
    <w:rsid w:val="00820A72"/>
    <w:rsid w:val="0082172C"/>
    <w:rsid w:val="00821859"/>
    <w:rsid w:val="008225B8"/>
    <w:rsid w:val="00822900"/>
    <w:rsid w:val="00822D49"/>
    <w:rsid w:val="0082355B"/>
    <w:rsid w:val="008236A7"/>
    <w:rsid w:val="00823A85"/>
    <w:rsid w:val="0082477F"/>
    <w:rsid w:val="00824FEC"/>
    <w:rsid w:val="00825140"/>
    <w:rsid w:val="00825818"/>
    <w:rsid w:val="00826668"/>
    <w:rsid w:val="00826ADF"/>
    <w:rsid w:val="00826C2D"/>
    <w:rsid w:val="00827489"/>
    <w:rsid w:val="0082765D"/>
    <w:rsid w:val="00830556"/>
    <w:rsid w:val="00830E3D"/>
    <w:rsid w:val="00831604"/>
    <w:rsid w:val="008322F5"/>
    <w:rsid w:val="0083243E"/>
    <w:rsid w:val="00832CE1"/>
    <w:rsid w:val="0083310E"/>
    <w:rsid w:val="00833253"/>
    <w:rsid w:val="008333C0"/>
    <w:rsid w:val="0083345B"/>
    <w:rsid w:val="00833CE0"/>
    <w:rsid w:val="0083524C"/>
    <w:rsid w:val="008353DD"/>
    <w:rsid w:val="00835C78"/>
    <w:rsid w:val="0083675F"/>
    <w:rsid w:val="00836C74"/>
    <w:rsid w:val="00837167"/>
    <w:rsid w:val="00837294"/>
    <w:rsid w:val="00837552"/>
    <w:rsid w:val="008375B2"/>
    <w:rsid w:val="0083792E"/>
    <w:rsid w:val="00837CCE"/>
    <w:rsid w:val="00837FB4"/>
    <w:rsid w:val="00840412"/>
    <w:rsid w:val="0084070D"/>
    <w:rsid w:val="008408F3"/>
    <w:rsid w:val="00840AD4"/>
    <w:rsid w:val="008410B8"/>
    <w:rsid w:val="00841704"/>
    <w:rsid w:val="00841D02"/>
    <w:rsid w:val="00841FC1"/>
    <w:rsid w:val="00842200"/>
    <w:rsid w:val="00842DAD"/>
    <w:rsid w:val="0084344D"/>
    <w:rsid w:val="008435FE"/>
    <w:rsid w:val="00843770"/>
    <w:rsid w:val="00843894"/>
    <w:rsid w:val="0084489B"/>
    <w:rsid w:val="008449C4"/>
    <w:rsid w:val="00844D86"/>
    <w:rsid w:val="008454A5"/>
    <w:rsid w:val="00845D8A"/>
    <w:rsid w:val="008464F8"/>
    <w:rsid w:val="008471C0"/>
    <w:rsid w:val="00850303"/>
    <w:rsid w:val="00850A2F"/>
    <w:rsid w:val="00850AE9"/>
    <w:rsid w:val="008520BD"/>
    <w:rsid w:val="008524FC"/>
    <w:rsid w:val="00852D71"/>
    <w:rsid w:val="00854272"/>
    <w:rsid w:val="0085500F"/>
    <w:rsid w:val="00855277"/>
    <w:rsid w:val="00855F12"/>
    <w:rsid w:val="00856993"/>
    <w:rsid w:val="00857C67"/>
    <w:rsid w:val="00860896"/>
    <w:rsid w:val="00860952"/>
    <w:rsid w:val="008610EF"/>
    <w:rsid w:val="0086112E"/>
    <w:rsid w:val="008612BA"/>
    <w:rsid w:val="008614C4"/>
    <w:rsid w:val="0086160F"/>
    <w:rsid w:val="00861F8A"/>
    <w:rsid w:val="00862709"/>
    <w:rsid w:val="00862D22"/>
    <w:rsid w:val="008631A0"/>
    <w:rsid w:val="008632AB"/>
    <w:rsid w:val="008637D4"/>
    <w:rsid w:val="00863CB2"/>
    <w:rsid w:val="008640D4"/>
    <w:rsid w:val="00864468"/>
    <w:rsid w:val="008644A1"/>
    <w:rsid w:val="0086488E"/>
    <w:rsid w:val="0086502E"/>
    <w:rsid w:val="0086587B"/>
    <w:rsid w:val="00865A32"/>
    <w:rsid w:val="0086686E"/>
    <w:rsid w:val="008668FF"/>
    <w:rsid w:val="008677B0"/>
    <w:rsid w:val="0086788C"/>
    <w:rsid w:val="00867B39"/>
    <w:rsid w:val="00867D50"/>
    <w:rsid w:val="00870022"/>
    <w:rsid w:val="00870289"/>
    <w:rsid w:val="00870D52"/>
    <w:rsid w:val="00870EC7"/>
    <w:rsid w:val="00871004"/>
    <w:rsid w:val="00871A31"/>
    <w:rsid w:val="00871B73"/>
    <w:rsid w:val="00871F61"/>
    <w:rsid w:val="0087254D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504C"/>
    <w:rsid w:val="00876688"/>
    <w:rsid w:val="00876E54"/>
    <w:rsid w:val="00877A82"/>
    <w:rsid w:val="00880461"/>
    <w:rsid w:val="0088050F"/>
    <w:rsid w:val="00880D90"/>
    <w:rsid w:val="00880EC8"/>
    <w:rsid w:val="00880ECC"/>
    <w:rsid w:val="00880EDB"/>
    <w:rsid w:val="00880F4D"/>
    <w:rsid w:val="00881544"/>
    <w:rsid w:val="008815C6"/>
    <w:rsid w:val="00881874"/>
    <w:rsid w:val="00881889"/>
    <w:rsid w:val="00881FB4"/>
    <w:rsid w:val="00881FC4"/>
    <w:rsid w:val="00882CBF"/>
    <w:rsid w:val="00882E5B"/>
    <w:rsid w:val="00884DED"/>
    <w:rsid w:val="00884F24"/>
    <w:rsid w:val="00885B8C"/>
    <w:rsid w:val="00885C45"/>
    <w:rsid w:val="0088628D"/>
    <w:rsid w:val="00886CE2"/>
    <w:rsid w:val="00887667"/>
    <w:rsid w:val="00890087"/>
    <w:rsid w:val="0089090D"/>
    <w:rsid w:val="00891B05"/>
    <w:rsid w:val="00891BAC"/>
    <w:rsid w:val="00891CF3"/>
    <w:rsid w:val="0089226E"/>
    <w:rsid w:val="00893A5E"/>
    <w:rsid w:val="00893C7B"/>
    <w:rsid w:val="00893E0B"/>
    <w:rsid w:val="008941F2"/>
    <w:rsid w:val="00894802"/>
    <w:rsid w:val="00894940"/>
    <w:rsid w:val="00894AEA"/>
    <w:rsid w:val="00894CAE"/>
    <w:rsid w:val="008951D6"/>
    <w:rsid w:val="008955D0"/>
    <w:rsid w:val="0089585D"/>
    <w:rsid w:val="00895A2C"/>
    <w:rsid w:val="00895A65"/>
    <w:rsid w:val="00895B5F"/>
    <w:rsid w:val="008961EC"/>
    <w:rsid w:val="00896D31"/>
    <w:rsid w:val="00896E23"/>
    <w:rsid w:val="00896E3E"/>
    <w:rsid w:val="008970D0"/>
    <w:rsid w:val="00897101"/>
    <w:rsid w:val="00897839"/>
    <w:rsid w:val="008A01B0"/>
    <w:rsid w:val="008A030F"/>
    <w:rsid w:val="008A03CA"/>
    <w:rsid w:val="008A0783"/>
    <w:rsid w:val="008A0881"/>
    <w:rsid w:val="008A11D8"/>
    <w:rsid w:val="008A12B5"/>
    <w:rsid w:val="008A137F"/>
    <w:rsid w:val="008A292A"/>
    <w:rsid w:val="008A3F53"/>
    <w:rsid w:val="008A4B53"/>
    <w:rsid w:val="008A4C43"/>
    <w:rsid w:val="008A57CF"/>
    <w:rsid w:val="008A5940"/>
    <w:rsid w:val="008A5D61"/>
    <w:rsid w:val="008A5DCC"/>
    <w:rsid w:val="008A5F44"/>
    <w:rsid w:val="008A6485"/>
    <w:rsid w:val="008A690E"/>
    <w:rsid w:val="008A7BF0"/>
    <w:rsid w:val="008A7C70"/>
    <w:rsid w:val="008B08B2"/>
    <w:rsid w:val="008B142C"/>
    <w:rsid w:val="008B15BA"/>
    <w:rsid w:val="008B24F0"/>
    <w:rsid w:val="008B24FB"/>
    <w:rsid w:val="008B3012"/>
    <w:rsid w:val="008B323F"/>
    <w:rsid w:val="008B37E8"/>
    <w:rsid w:val="008B399B"/>
    <w:rsid w:val="008B46C3"/>
    <w:rsid w:val="008B493D"/>
    <w:rsid w:val="008B49EB"/>
    <w:rsid w:val="008B540F"/>
    <w:rsid w:val="008B5CFE"/>
    <w:rsid w:val="008B6193"/>
    <w:rsid w:val="008B62DD"/>
    <w:rsid w:val="008B674E"/>
    <w:rsid w:val="008B67A3"/>
    <w:rsid w:val="008B78CD"/>
    <w:rsid w:val="008B7B61"/>
    <w:rsid w:val="008B7CD5"/>
    <w:rsid w:val="008B7E95"/>
    <w:rsid w:val="008C0280"/>
    <w:rsid w:val="008C068C"/>
    <w:rsid w:val="008C086A"/>
    <w:rsid w:val="008C13A0"/>
    <w:rsid w:val="008C14CE"/>
    <w:rsid w:val="008C16DD"/>
    <w:rsid w:val="008C1BFB"/>
    <w:rsid w:val="008C1E53"/>
    <w:rsid w:val="008C1E54"/>
    <w:rsid w:val="008C20BA"/>
    <w:rsid w:val="008C2C3C"/>
    <w:rsid w:val="008C3BBA"/>
    <w:rsid w:val="008C40D9"/>
    <w:rsid w:val="008C45AF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1F2D"/>
    <w:rsid w:val="008D26E6"/>
    <w:rsid w:val="008D2ADC"/>
    <w:rsid w:val="008D310E"/>
    <w:rsid w:val="008D38E2"/>
    <w:rsid w:val="008D3CDD"/>
    <w:rsid w:val="008D3F2A"/>
    <w:rsid w:val="008D4D2E"/>
    <w:rsid w:val="008D535C"/>
    <w:rsid w:val="008D561A"/>
    <w:rsid w:val="008D6439"/>
    <w:rsid w:val="008D6A17"/>
    <w:rsid w:val="008D6A7C"/>
    <w:rsid w:val="008D6ACC"/>
    <w:rsid w:val="008D6BD4"/>
    <w:rsid w:val="008D74D7"/>
    <w:rsid w:val="008E133B"/>
    <w:rsid w:val="008E153B"/>
    <w:rsid w:val="008E1A85"/>
    <w:rsid w:val="008E1D33"/>
    <w:rsid w:val="008E1FFA"/>
    <w:rsid w:val="008E23C2"/>
    <w:rsid w:val="008E27BB"/>
    <w:rsid w:val="008E2A81"/>
    <w:rsid w:val="008E32D6"/>
    <w:rsid w:val="008E38E2"/>
    <w:rsid w:val="008E3A6B"/>
    <w:rsid w:val="008E42D5"/>
    <w:rsid w:val="008E4B27"/>
    <w:rsid w:val="008E4FE0"/>
    <w:rsid w:val="008E6344"/>
    <w:rsid w:val="008E663D"/>
    <w:rsid w:val="008E67AA"/>
    <w:rsid w:val="008E6AEB"/>
    <w:rsid w:val="008E75DC"/>
    <w:rsid w:val="008E75E6"/>
    <w:rsid w:val="008F009E"/>
    <w:rsid w:val="008F0566"/>
    <w:rsid w:val="008F0B4B"/>
    <w:rsid w:val="008F16FB"/>
    <w:rsid w:val="008F1A20"/>
    <w:rsid w:val="008F2469"/>
    <w:rsid w:val="008F25A6"/>
    <w:rsid w:val="008F2915"/>
    <w:rsid w:val="008F299F"/>
    <w:rsid w:val="008F2AF0"/>
    <w:rsid w:val="008F353F"/>
    <w:rsid w:val="008F444D"/>
    <w:rsid w:val="008F470A"/>
    <w:rsid w:val="008F47BD"/>
    <w:rsid w:val="008F47FA"/>
    <w:rsid w:val="008F4D10"/>
    <w:rsid w:val="008F5BD3"/>
    <w:rsid w:val="008F6E08"/>
    <w:rsid w:val="00900388"/>
    <w:rsid w:val="00900984"/>
    <w:rsid w:val="00901653"/>
    <w:rsid w:val="0090190B"/>
    <w:rsid w:val="00901E13"/>
    <w:rsid w:val="009023F5"/>
    <w:rsid w:val="0090307C"/>
    <w:rsid w:val="009033DA"/>
    <w:rsid w:val="00903A41"/>
    <w:rsid w:val="00903BF2"/>
    <w:rsid w:val="00903C37"/>
    <w:rsid w:val="00904005"/>
    <w:rsid w:val="009043D8"/>
    <w:rsid w:val="009045A0"/>
    <w:rsid w:val="009052EA"/>
    <w:rsid w:val="009054A2"/>
    <w:rsid w:val="009063B1"/>
    <w:rsid w:val="00906868"/>
    <w:rsid w:val="00906908"/>
    <w:rsid w:val="009073CB"/>
    <w:rsid w:val="009079AF"/>
    <w:rsid w:val="00907DB4"/>
    <w:rsid w:val="00907FB8"/>
    <w:rsid w:val="0091008F"/>
    <w:rsid w:val="009108F8"/>
    <w:rsid w:val="00910FDA"/>
    <w:rsid w:val="00911BA0"/>
    <w:rsid w:val="00911C0C"/>
    <w:rsid w:val="00911CBF"/>
    <w:rsid w:val="00911D73"/>
    <w:rsid w:val="00911EE0"/>
    <w:rsid w:val="00912C01"/>
    <w:rsid w:val="00912D17"/>
    <w:rsid w:val="00913052"/>
    <w:rsid w:val="009138AA"/>
    <w:rsid w:val="00913BA8"/>
    <w:rsid w:val="00913BD2"/>
    <w:rsid w:val="00914013"/>
    <w:rsid w:val="0091411B"/>
    <w:rsid w:val="00915070"/>
    <w:rsid w:val="009155CA"/>
    <w:rsid w:val="00915903"/>
    <w:rsid w:val="00915ADE"/>
    <w:rsid w:val="00915C3E"/>
    <w:rsid w:val="00915EB1"/>
    <w:rsid w:val="009170E4"/>
    <w:rsid w:val="00917A0D"/>
    <w:rsid w:val="00917AAC"/>
    <w:rsid w:val="00917ECC"/>
    <w:rsid w:val="00920777"/>
    <w:rsid w:val="00920BB3"/>
    <w:rsid w:val="00921037"/>
    <w:rsid w:val="00921640"/>
    <w:rsid w:val="009227CD"/>
    <w:rsid w:val="00922D0B"/>
    <w:rsid w:val="00923056"/>
    <w:rsid w:val="009231AC"/>
    <w:rsid w:val="00923857"/>
    <w:rsid w:val="009240E1"/>
    <w:rsid w:val="00924203"/>
    <w:rsid w:val="009242BC"/>
    <w:rsid w:val="00924AB3"/>
    <w:rsid w:val="00924CD7"/>
    <w:rsid w:val="00925103"/>
    <w:rsid w:val="009251CC"/>
    <w:rsid w:val="00925446"/>
    <w:rsid w:val="00925645"/>
    <w:rsid w:val="00925719"/>
    <w:rsid w:val="00925E31"/>
    <w:rsid w:val="0092651D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A93"/>
    <w:rsid w:val="00931CB1"/>
    <w:rsid w:val="00931D29"/>
    <w:rsid w:val="00931E8B"/>
    <w:rsid w:val="00931F8A"/>
    <w:rsid w:val="00932268"/>
    <w:rsid w:val="00932719"/>
    <w:rsid w:val="00932739"/>
    <w:rsid w:val="00932FF2"/>
    <w:rsid w:val="00933135"/>
    <w:rsid w:val="009335F4"/>
    <w:rsid w:val="00933A75"/>
    <w:rsid w:val="00933B65"/>
    <w:rsid w:val="00933D7B"/>
    <w:rsid w:val="00934102"/>
    <w:rsid w:val="009342BA"/>
    <w:rsid w:val="00934A5F"/>
    <w:rsid w:val="00934CD9"/>
    <w:rsid w:val="00934E7C"/>
    <w:rsid w:val="00935A01"/>
    <w:rsid w:val="00936157"/>
    <w:rsid w:val="009362AF"/>
    <w:rsid w:val="009366E5"/>
    <w:rsid w:val="009369D4"/>
    <w:rsid w:val="009376AC"/>
    <w:rsid w:val="00937C2C"/>
    <w:rsid w:val="00937D27"/>
    <w:rsid w:val="00940454"/>
    <w:rsid w:val="00940B73"/>
    <w:rsid w:val="00941062"/>
    <w:rsid w:val="0094155F"/>
    <w:rsid w:val="00941B6C"/>
    <w:rsid w:val="0094222A"/>
    <w:rsid w:val="00942366"/>
    <w:rsid w:val="00942CAB"/>
    <w:rsid w:val="00942F27"/>
    <w:rsid w:val="00942F5E"/>
    <w:rsid w:val="0094304E"/>
    <w:rsid w:val="00943A2D"/>
    <w:rsid w:val="00943C7B"/>
    <w:rsid w:val="00943F5A"/>
    <w:rsid w:val="00943FE5"/>
    <w:rsid w:val="0094455A"/>
    <w:rsid w:val="00944615"/>
    <w:rsid w:val="009452DC"/>
    <w:rsid w:val="00945305"/>
    <w:rsid w:val="00945BBC"/>
    <w:rsid w:val="00946134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0BC"/>
    <w:rsid w:val="009522DE"/>
    <w:rsid w:val="00952572"/>
    <w:rsid w:val="00952699"/>
    <w:rsid w:val="0095271C"/>
    <w:rsid w:val="00952763"/>
    <w:rsid w:val="00953711"/>
    <w:rsid w:val="009537AF"/>
    <w:rsid w:val="009539B9"/>
    <w:rsid w:val="00953A9B"/>
    <w:rsid w:val="00954131"/>
    <w:rsid w:val="00954843"/>
    <w:rsid w:val="009548D9"/>
    <w:rsid w:val="00955480"/>
    <w:rsid w:val="00955D5F"/>
    <w:rsid w:val="00956D7F"/>
    <w:rsid w:val="009570A7"/>
    <w:rsid w:val="009570DE"/>
    <w:rsid w:val="0095746C"/>
    <w:rsid w:val="00960251"/>
    <w:rsid w:val="009607AF"/>
    <w:rsid w:val="00960C23"/>
    <w:rsid w:val="00960C91"/>
    <w:rsid w:val="009621F6"/>
    <w:rsid w:val="00962304"/>
    <w:rsid w:val="009625A7"/>
    <w:rsid w:val="009629A0"/>
    <w:rsid w:val="00962E82"/>
    <w:rsid w:val="0096417D"/>
    <w:rsid w:val="00964D54"/>
    <w:rsid w:val="009651F9"/>
    <w:rsid w:val="00965652"/>
    <w:rsid w:val="00965FAE"/>
    <w:rsid w:val="009661E8"/>
    <w:rsid w:val="00966208"/>
    <w:rsid w:val="009664D7"/>
    <w:rsid w:val="00966DE6"/>
    <w:rsid w:val="0096728A"/>
    <w:rsid w:val="00967EFA"/>
    <w:rsid w:val="00970F1A"/>
    <w:rsid w:val="00972369"/>
    <w:rsid w:val="009727F9"/>
    <w:rsid w:val="009728B0"/>
    <w:rsid w:val="00972CD0"/>
    <w:rsid w:val="009737A8"/>
    <w:rsid w:val="009738C2"/>
    <w:rsid w:val="00973AFA"/>
    <w:rsid w:val="00973E86"/>
    <w:rsid w:val="00973EC0"/>
    <w:rsid w:val="009749BE"/>
    <w:rsid w:val="00974FE0"/>
    <w:rsid w:val="009752F7"/>
    <w:rsid w:val="0097538E"/>
    <w:rsid w:val="009769C4"/>
    <w:rsid w:val="00976A1F"/>
    <w:rsid w:val="00977A1A"/>
    <w:rsid w:val="009809BE"/>
    <w:rsid w:val="009819A0"/>
    <w:rsid w:val="00981CAB"/>
    <w:rsid w:val="00981FCF"/>
    <w:rsid w:val="009822D7"/>
    <w:rsid w:val="0098231B"/>
    <w:rsid w:val="00982490"/>
    <w:rsid w:val="0098275F"/>
    <w:rsid w:val="00982859"/>
    <w:rsid w:val="00982DA5"/>
    <w:rsid w:val="00983300"/>
    <w:rsid w:val="009833B7"/>
    <w:rsid w:val="009838E9"/>
    <w:rsid w:val="00983FAB"/>
    <w:rsid w:val="0098463F"/>
    <w:rsid w:val="009847A3"/>
    <w:rsid w:val="009849FE"/>
    <w:rsid w:val="00984AB7"/>
    <w:rsid w:val="00985175"/>
    <w:rsid w:val="0098526E"/>
    <w:rsid w:val="009856B6"/>
    <w:rsid w:val="009861BC"/>
    <w:rsid w:val="00986246"/>
    <w:rsid w:val="009867D7"/>
    <w:rsid w:val="00986B27"/>
    <w:rsid w:val="00987323"/>
    <w:rsid w:val="0098765F"/>
    <w:rsid w:val="009904F1"/>
    <w:rsid w:val="009905CD"/>
    <w:rsid w:val="00991021"/>
    <w:rsid w:val="00991275"/>
    <w:rsid w:val="009918BD"/>
    <w:rsid w:val="00991A3A"/>
    <w:rsid w:val="00991F7A"/>
    <w:rsid w:val="00991FA1"/>
    <w:rsid w:val="00992733"/>
    <w:rsid w:val="00992849"/>
    <w:rsid w:val="00993757"/>
    <w:rsid w:val="00993EDE"/>
    <w:rsid w:val="00995D2D"/>
    <w:rsid w:val="009961FD"/>
    <w:rsid w:val="0099654E"/>
    <w:rsid w:val="00996820"/>
    <w:rsid w:val="00996C79"/>
    <w:rsid w:val="009973FD"/>
    <w:rsid w:val="009974F3"/>
    <w:rsid w:val="00997B78"/>
    <w:rsid w:val="00997D0E"/>
    <w:rsid w:val="009A110C"/>
    <w:rsid w:val="009A150E"/>
    <w:rsid w:val="009A1966"/>
    <w:rsid w:val="009A1C1D"/>
    <w:rsid w:val="009A1EAE"/>
    <w:rsid w:val="009A2627"/>
    <w:rsid w:val="009A2878"/>
    <w:rsid w:val="009A4768"/>
    <w:rsid w:val="009A52FE"/>
    <w:rsid w:val="009A5BEA"/>
    <w:rsid w:val="009A5C0D"/>
    <w:rsid w:val="009A6283"/>
    <w:rsid w:val="009A6D57"/>
    <w:rsid w:val="009A6F36"/>
    <w:rsid w:val="009A71AA"/>
    <w:rsid w:val="009A738E"/>
    <w:rsid w:val="009A75EE"/>
    <w:rsid w:val="009A7C5F"/>
    <w:rsid w:val="009A7CDD"/>
    <w:rsid w:val="009B1194"/>
    <w:rsid w:val="009B1967"/>
    <w:rsid w:val="009B1D7A"/>
    <w:rsid w:val="009B2185"/>
    <w:rsid w:val="009B324D"/>
    <w:rsid w:val="009B3FC0"/>
    <w:rsid w:val="009B496C"/>
    <w:rsid w:val="009B4E42"/>
    <w:rsid w:val="009B509F"/>
    <w:rsid w:val="009B55A8"/>
    <w:rsid w:val="009B59EE"/>
    <w:rsid w:val="009B5A37"/>
    <w:rsid w:val="009B5E1A"/>
    <w:rsid w:val="009B5E81"/>
    <w:rsid w:val="009B6440"/>
    <w:rsid w:val="009B728B"/>
    <w:rsid w:val="009B747B"/>
    <w:rsid w:val="009B7C0F"/>
    <w:rsid w:val="009C0017"/>
    <w:rsid w:val="009C1326"/>
    <w:rsid w:val="009C1416"/>
    <w:rsid w:val="009C1F3F"/>
    <w:rsid w:val="009C2597"/>
    <w:rsid w:val="009C2C40"/>
    <w:rsid w:val="009C2D22"/>
    <w:rsid w:val="009C34C8"/>
    <w:rsid w:val="009C3601"/>
    <w:rsid w:val="009C3DCC"/>
    <w:rsid w:val="009C43F9"/>
    <w:rsid w:val="009C4ECA"/>
    <w:rsid w:val="009C4F2F"/>
    <w:rsid w:val="009C50C3"/>
    <w:rsid w:val="009C5255"/>
    <w:rsid w:val="009C57DC"/>
    <w:rsid w:val="009C5CCC"/>
    <w:rsid w:val="009C5D55"/>
    <w:rsid w:val="009C6B54"/>
    <w:rsid w:val="009C6C08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123"/>
    <w:rsid w:val="009D567B"/>
    <w:rsid w:val="009D5C10"/>
    <w:rsid w:val="009D5DE4"/>
    <w:rsid w:val="009D60CF"/>
    <w:rsid w:val="009D6352"/>
    <w:rsid w:val="009D6647"/>
    <w:rsid w:val="009D7290"/>
    <w:rsid w:val="009D7B67"/>
    <w:rsid w:val="009D7CCD"/>
    <w:rsid w:val="009D7E39"/>
    <w:rsid w:val="009E0D27"/>
    <w:rsid w:val="009E0EA5"/>
    <w:rsid w:val="009E1025"/>
    <w:rsid w:val="009E1561"/>
    <w:rsid w:val="009E1764"/>
    <w:rsid w:val="009E32D8"/>
    <w:rsid w:val="009E3594"/>
    <w:rsid w:val="009E38C7"/>
    <w:rsid w:val="009E3A55"/>
    <w:rsid w:val="009E3AA1"/>
    <w:rsid w:val="009E445C"/>
    <w:rsid w:val="009E45CB"/>
    <w:rsid w:val="009E462E"/>
    <w:rsid w:val="009E47D7"/>
    <w:rsid w:val="009E4F47"/>
    <w:rsid w:val="009E4FC6"/>
    <w:rsid w:val="009E5431"/>
    <w:rsid w:val="009E54E2"/>
    <w:rsid w:val="009E5C00"/>
    <w:rsid w:val="009E66D7"/>
    <w:rsid w:val="009E770C"/>
    <w:rsid w:val="009E7DB5"/>
    <w:rsid w:val="009F0CFC"/>
    <w:rsid w:val="009F23A7"/>
    <w:rsid w:val="009F2D42"/>
    <w:rsid w:val="009F2EC3"/>
    <w:rsid w:val="009F3E49"/>
    <w:rsid w:val="009F40E9"/>
    <w:rsid w:val="009F439E"/>
    <w:rsid w:val="009F4EF1"/>
    <w:rsid w:val="009F5E2D"/>
    <w:rsid w:val="009F6231"/>
    <w:rsid w:val="009F6304"/>
    <w:rsid w:val="009F6678"/>
    <w:rsid w:val="009F75DA"/>
    <w:rsid w:val="009F7DAB"/>
    <w:rsid w:val="00A00DBE"/>
    <w:rsid w:val="00A00EF1"/>
    <w:rsid w:val="00A00FFD"/>
    <w:rsid w:val="00A01830"/>
    <w:rsid w:val="00A02002"/>
    <w:rsid w:val="00A024EF"/>
    <w:rsid w:val="00A040CA"/>
    <w:rsid w:val="00A04546"/>
    <w:rsid w:val="00A053C9"/>
    <w:rsid w:val="00A057B7"/>
    <w:rsid w:val="00A05D39"/>
    <w:rsid w:val="00A05E29"/>
    <w:rsid w:val="00A0616F"/>
    <w:rsid w:val="00A06289"/>
    <w:rsid w:val="00A06309"/>
    <w:rsid w:val="00A063D5"/>
    <w:rsid w:val="00A0652C"/>
    <w:rsid w:val="00A069EB"/>
    <w:rsid w:val="00A07B1B"/>
    <w:rsid w:val="00A07B88"/>
    <w:rsid w:val="00A111D8"/>
    <w:rsid w:val="00A11503"/>
    <w:rsid w:val="00A124F2"/>
    <w:rsid w:val="00A124F9"/>
    <w:rsid w:val="00A12533"/>
    <w:rsid w:val="00A12B5C"/>
    <w:rsid w:val="00A1324D"/>
    <w:rsid w:val="00A143E5"/>
    <w:rsid w:val="00A14B0F"/>
    <w:rsid w:val="00A15990"/>
    <w:rsid w:val="00A15A53"/>
    <w:rsid w:val="00A160F6"/>
    <w:rsid w:val="00A16BF6"/>
    <w:rsid w:val="00A16CB1"/>
    <w:rsid w:val="00A16DA7"/>
    <w:rsid w:val="00A1749C"/>
    <w:rsid w:val="00A2024B"/>
    <w:rsid w:val="00A20538"/>
    <w:rsid w:val="00A20A75"/>
    <w:rsid w:val="00A20D30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BB2"/>
    <w:rsid w:val="00A24D9A"/>
    <w:rsid w:val="00A256CE"/>
    <w:rsid w:val="00A25ABE"/>
    <w:rsid w:val="00A25EDD"/>
    <w:rsid w:val="00A266F1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844"/>
    <w:rsid w:val="00A3590C"/>
    <w:rsid w:val="00A36117"/>
    <w:rsid w:val="00A36F41"/>
    <w:rsid w:val="00A373AC"/>
    <w:rsid w:val="00A37C7B"/>
    <w:rsid w:val="00A37F5F"/>
    <w:rsid w:val="00A40476"/>
    <w:rsid w:val="00A40AD8"/>
    <w:rsid w:val="00A40BAE"/>
    <w:rsid w:val="00A40C42"/>
    <w:rsid w:val="00A416B6"/>
    <w:rsid w:val="00A41BAB"/>
    <w:rsid w:val="00A41C7A"/>
    <w:rsid w:val="00A41F49"/>
    <w:rsid w:val="00A4209F"/>
    <w:rsid w:val="00A420A2"/>
    <w:rsid w:val="00A4230F"/>
    <w:rsid w:val="00A42725"/>
    <w:rsid w:val="00A42CAB"/>
    <w:rsid w:val="00A44090"/>
    <w:rsid w:val="00A440B3"/>
    <w:rsid w:val="00A445BD"/>
    <w:rsid w:val="00A45A93"/>
    <w:rsid w:val="00A46197"/>
    <w:rsid w:val="00A4687F"/>
    <w:rsid w:val="00A46A50"/>
    <w:rsid w:val="00A47708"/>
    <w:rsid w:val="00A5031E"/>
    <w:rsid w:val="00A50714"/>
    <w:rsid w:val="00A50C75"/>
    <w:rsid w:val="00A51392"/>
    <w:rsid w:val="00A5141F"/>
    <w:rsid w:val="00A5150A"/>
    <w:rsid w:val="00A51E37"/>
    <w:rsid w:val="00A51F9E"/>
    <w:rsid w:val="00A5227D"/>
    <w:rsid w:val="00A52CFE"/>
    <w:rsid w:val="00A55111"/>
    <w:rsid w:val="00A551C4"/>
    <w:rsid w:val="00A55E1B"/>
    <w:rsid w:val="00A561AE"/>
    <w:rsid w:val="00A56BAD"/>
    <w:rsid w:val="00A5736C"/>
    <w:rsid w:val="00A574EE"/>
    <w:rsid w:val="00A57766"/>
    <w:rsid w:val="00A60638"/>
    <w:rsid w:val="00A6152F"/>
    <w:rsid w:val="00A61644"/>
    <w:rsid w:val="00A62790"/>
    <w:rsid w:val="00A6282C"/>
    <w:rsid w:val="00A633E3"/>
    <w:rsid w:val="00A634CB"/>
    <w:rsid w:val="00A6379F"/>
    <w:rsid w:val="00A639A3"/>
    <w:rsid w:val="00A63E2F"/>
    <w:rsid w:val="00A64BCC"/>
    <w:rsid w:val="00A64F67"/>
    <w:rsid w:val="00A6506B"/>
    <w:rsid w:val="00A65F8B"/>
    <w:rsid w:val="00A66086"/>
    <w:rsid w:val="00A660D0"/>
    <w:rsid w:val="00A66324"/>
    <w:rsid w:val="00A67274"/>
    <w:rsid w:val="00A67630"/>
    <w:rsid w:val="00A706D6"/>
    <w:rsid w:val="00A7079B"/>
    <w:rsid w:val="00A70EAD"/>
    <w:rsid w:val="00A71BB3"/>
    <w:rsid w:val="00A72150"/>
    <w:rsid w:val="00A72261"/>
    <w:rsid w:val="00A72DE4"/>
    <w:rsid w:val="00A72EB6"/>
    <w:rsid w:val="00A74EDA"/>
    <w:rsid w:val="00A74FF1"/>
    <w:rsid w:val="00A7515A"/>
    <w:rsid w:val="00A752C6"/>
    <w:rsid w:val="00A756A5"/>
    <w:rsid w:val="00A76499"/>
    <w:rsid w:val="00A766E7"/>
    <w:rsid w:val="00A76B22"/>
    <w:rsid w:val="00A76DF1"/>
    <w:rsid w:val="00A806A6"/>
    <w:rsid w:val="00A817BD"/>
    <w:rsid w:val="00A82901"/>
    <w:rsid w:val="00A82A8E"/>
    <w:rsid w:val="00A82E03"/>
    <w:rsid w:val="00A830CC"/>
    <w:rsid w:val="00A83338"/>
    <w:rsid w:val="00A83779"/>
    <w:rsid w:val="00A84A93"/>
    <w:rsid w:val="00A84CD9"/>
    <w:rsid w:val="00A84EBE"/>
    <w:rsid w:val="00A8615C"/>
    <w:rsid w:val="00A874FC"/>
    <w:rsid w:val="00A87516"/>
    <w:rsid w:val="00A8756C"/>
    <w:rsid w:val="00A8768E"/>
    <w:rsid w:val="00A87DA7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19E2"/>
    <w:rsid w:val="00A9208D"/>
    <w:rsid w:val="00A922EE"/>
    <w:rsid w:val="00A92525"/>
    <w:rsid w:val="00A92D13"/>
    <w:rsid w:val="00A92FD6"/>
    <w:rsid w:val="00A9332C"/>
    <w:rsid w:val="00A96132"/>
    <w:rsid w:val="00A96EB9"/>
    <w:rsid w:val="00A97725"/>
    <w:rsid w:val="00A97EB8"/>
    <w:rsid w:val="00A97FA9"/>
    <w:rsid w:val="00AA034F"/>
    <w:rsid w:val="00AA0784"/>
    <w:rsid w:val="00AA0991"/>
    <w:rsid w:val="00AA0C0E"/>
    <w:rsid w:val="00AA0D25"/>
    <w:rsid w:val="00AA0D5A"/>
    <w:rsid w:val="00AA1A60"/>
    <w:rsid w:val="00AA1D42"/>
    <w:rsid w:val="00AA1E34"/>
    <w:rsid w:val="00AA2158"/>
    <w:rsid w:val="00AA2735"/>
    <w:rsid w:val="00AA2B2C"/>
    <w:rsid w:val="00AA2B76"/>
    <w:rsid w:val="00AA2BF1"/>
    <w:rsid w:val="00AA2F81"/>
    <w:rsid w:val="00AA3498"/>
    <w:rsid w:val="00AA3633"/>
    <w:rsid w:val="00AA398E"/>
    <w:rsid w:val="00AA427C"/>
    <w:rsid w:val="00AA4ED0"/>
    <w:rsid w:val="00AA50BF"/>
    <w:rsid w:val="00AA557F"/>
    <w:rsid w:val="00AA5921"/>
    <w:rsid w:val="00AA60DE"/>
    <w:rsid w:val="00AA6222"/>
    <w:rsid w:val="00AA6404"/>
    <w:rsid w:val="00AA71D7"/>
    <w:rsid w:val="00AA72AF"/>
    <w:rsid w:val="00AA7E44"/>
    <w:rsid w:val="00AA7EF9"/>
    <w:rsid w:val="00AB0289"/>
    <w:rsid w:val="00AB05DF"/>
    <w:rsid w:val="00AB12C5"/>
    <w:rsid w:val="00AB132E"/>
    <w:rsid w:val="00AB168E"/>
    <w:rsid w:val="00AB1B5F"/>
    <w:rsid w:val="00AB23B6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4E40"/>
    <w:rsid w:val="00AB4EB9"/>
    <w:rsid w:val="00AB5098"/>
    <w:rsid w:val="00AB59B8"/>
    <w:rsid w:val="00AB686F"/>
    <w:rsid w:val="00AB6C12"/>
    <w:rsid w:val="00AB6D2B"/>
    <w:rsid w:val="00AB7A80"/>
    <w:rsid w:val="00AB7E9D"/>
    <w:rsid w:val="00AC0C6D"/>
    <w:rsid w:val="00AC198D"/>
    <w:rsid w:val="00AC2373"/>
    <w:rsid w:val="00AC28EB"/>
    <w:rsid w:val="00AC2D85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675"/>
    <w:rsid w:val="00AD0A6D"/>
    <w:rsid w:val="00AD0FA9"/>
    <w:rsid w:val="00AD1C1C"/>
    <w:rsid w:val="00AD1C22"/>
    <w:rsid w:val="00AD1E05"/>
    <w:rsid w:val="00AD1E47"/>
    <w:rsid w:val="00AD2686"/>
    <w:rsid w:val="00AD37D4"/>
    <w:rsid w:val="00AD3B58"/>
    <w:rsid w:val="00AD469B"/>
    <w:rsid w:val="00AD46BE"/>
    <w:rsid w:val="00AD49C8"/>
    <w:rsid w:val="00AD6202"/>
    <w:rsid w:val="00AD6B7A"/>
    <w:rsid w:val="00AD6F77"/>
    <w:rsid w:val="00AD77DB"/>
    <w:rsid w:val="00AE0869"/>
    <w:rsid w:val="00AE0AEE"/>
    <w:rsid w:val="00AE0F23"/>
    <w:rsid w:val="00AE105C"/>
    <w:rsid w:val="00AE1DA3"/>
    <w:rsid w:val="00AE2C47"/>
    <w:rsid w:val="00AE2EFE"/>
    <w:rsid w:val="00AE3302"/>
    <w:rsid w:val="00AE34F0"/>
    <w:rsid w:val="00AE499C"/>
    <w:rsid w:val="00AE4B38"/>
    <w:rsid w:val="00AE4B84"/>
    <w:rsid w:val="00AE59E4"/>
    <w:rsid w:val="00AE5B80"/>
    <w:rsid w:val="00AE639E"/>
    <w:rsid w:val="00AE7085"/>
    <w:rsid w:val="00AE7C2C"/>
    <w:rsid w:val="00AF0692"/>
    <w:rsid w:val="00AF0A55"/>
    <w:rsid w:val="00AF0B1E"/>
    <w:rsid w:val="00AF0B31"/>
    <w:rsid w:val="00AF0EEA"/>
    <w:rsid w:val="00AF1708"/>
    <w:rsid w:val="00AF18B1"/>
    <w:rsid w:val="00AF2019"/>
    <w:rsid w:val="00AF2242"/>
    <w:rsid w:val="00AF22D1"/>
    <w:rsid w:val="00AF23F6"/>
    <w:rsid w:val="00AF248C"/>
    <w:rsid w:val="00AF31F7"/>
    <w:rsid w:val="00AF35C8"/>
    <w:rsid w:val="00AF3942"/>
    <w:rsid w:val="00AF4B90"/>
    <w:rsid w:val="00AF546C"/>
    <w:rsid w:val="00AF5698"/>
    <w:rsid w:val="00AF56F6"/>
    <w:rsid w:val="00AF5D42"/>
    <w:rsid w:val="00AF5DCD"/>
    <w:rsid w:val="00AF61CD"/>
    <w:rsid w:val="00AF655D"/>
    <w:rsid w:val="00AF7149"/>
    <w:rsid w:val="00AF75E8"/>
    <w:rsid w:val="00B00438"/>
    <w:rsid w:val="00B004B2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C30"/>
    <w:rsid w:val="00B05F36"/>
    <w:rsid w:val="00B05F77"/>
    <w:rsid w:val="00B101B0"/>
    <w:rsid w:val="00B1087D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E3"/>
    <w:rsid w:val="00B14186"/>
    <w:rsid w:val="00B1421A"/>
    <w:rsid w:val="00B14993"/>
    <w:rsid w:val="00B156A2"/>
    <w:rsid w:val="00B16068"/>
    <w:rsid w:val="00B167A1"/>
    <w:rsid w:val="00B16CA7"/>
    <w:rsid w:val="00B16E73"/>
    <w:rsid w:val="00B17997"/>
    <w:rsid w:val="00B179AA"/>
    <w:rsid w:val="00B20092"/>
    <w:rsid w:val="00B20B8A"/>
    <w:rsid w:val="00B21585"/>
    <w:rsid w:val="00B21BF9"/>
    <w:rsid w:val="00B21CD2"/>
    <w:rsid w:val="00B22765"/>
    <w:rsid w:val="00B22ACD"/>
    <w:rsid w:val="00B22B59"/>
    <w:rsid w:val="00B23197"/>
    <w:rsid w:val="00B231BE"/>
    <w:rsid w:val="00B23254"/>
    <w:rsid w:val="00B23DD7"/>
    <w:rsid w:val="00B23FF9"/>
    <w:rsid w:val="00B24512"/>
    <w:rsid w:val="00B2540A"/>
    <w:rsid w:val="00B262D3"/>
    <w:rsid w:val="00B263EB"/>
    <w:rsid w:val="00B27B79"/>
    <w:rsid w:val="00B306F5"/>
    <w:rsid w:val="00B3093B"/>
    <w:rsid w:val="00B30C62"/>
    <w:rsid w:val="00B30E9D"/>
    <w:rsid w:val="00B31145"/>
    <w:rsid w:val="00B3117A"/>
    <w:rsid w:val="00B31B40"/>
    <w:rsid w:val="00B32636"/>
    <w:rsid w:val="00B32785"/>
    <w:rsid w:val="00B328E9"/>
    <w:rsid w:val="00B32CC0"/>
    <w:rsid w:val="00B33DAC"/>
    <w:rsid w:val="00B33EF5"/>
    <w:rsid w:val="00B3431E"/>
    <w:rsid w:val="00B344F9"/>
    <w:rsid w:val="00B34909"/>
    <w:rsid w:val="00B349DE"/>
    <w:rsid w:val="00B34CB2"/>
    <w:rsid w:val="00B34FF2"/>
    <w:rsid w:val="00B35C79"/>
    <w:rsid w:val="00B35D82"/>
    <w:rsid w:val="00B362FC"/>
    <w:rsid w:val="00B367B9"/>
    <w:rsid w:val="00B36E83"/>
    <w:rsid w:val="00B373AD"/>
    <w:rsid w:val="00B377D4"/>
    <w:rsid w:val="00B37CE5"/>
    <w:rsid w:val="00B37DA8"/>
    <w:rsid w:val="00B41A7D"/>
    <w:rsid w:val="00B41DF6"/>
    <w:rsid w:val="00B42DD3"/>
    <w:rsid w:val="00B42E68"/>
    <w:rsid w:val="00B43417"/>
    <w:rsid w:val="00B452E7"/>
    <w:rsid w:val="00B46089"/>
    <w:rsid w:val="00B462F0"/>
    <w:rsid w:val="00B469D9"/>
    <w:rsid w:val="00B46A29"/>
    <w:rsid w:val="00B470DB"/>
    <w:rsid w:val="00B4757A"/>
    <w:rsid w:val="00B475E0"/>
    <w:rsid w:val="00B47606"/>
    <w:rsid w:val="00B4784B"/>
    <w:rsid w:val="00B47A2E"/>
    <w:rsid w:val="00B50714"/>
    <w:rsid w:val="00B50925"/>
    <w:rsid w:val="00B50EE5"/>
    <w:rsid w:val="00B5179C"/>
    <w:rsid w:val="00B51AA6"/>
    <w:rsid w:val="00B52F0C"/>
    <w:rsid w:val="00B53029"/>
    <w:rsid w:val="00B53D7E"/>
    <w:rsid w:val="00B53EA7"/>
    <w:rsid w:val="00B53F21"/>
    <w:rsid w:val="00B53F4B"/>
    <w:rsid w:val="00B54939"/>
    <w:rsid w:val="00B54AB0"/>
    <w:rsid w:val="00B54C20"/>
    <w:rsid w:val="00B54EAC"/>
    <w:rsid w:val="00B54EB9"/>
    <w:rsid w:val="00B54FE2"/>
    <w:rsid w:val="00B564EA"/>
    <w:rsid w:val="00B56905"/>
    <w:rsid w:val="00B5735C"/>
    <w:rsid w:val="00B5742E"/>
    <w:rsid w:val="00B57501"/>
    <w:rsid w:val="00B57DB8"/>
    <w:rsid w:val="00B60B8B"/>
    <w:rsid w:val="00B61208"/>
    <w:rsid w:val="00B61D0F"/>
    <w:rsid w:val="00B6240B"/>
    <w:rsid w:val="00B62512"/>
    <w:rsid w:val="00B63618"/>
    <w:rsid w:val="00B63A9C"/>
    <w:rsid w:val="00B63B2E"/>
    <w:rsid w:val="00B63C66"/>
    <w:rsid w:val="00B64719"/>
    <w:rsid w:val="00B64DD7"/>
    <w:rsid w:val="00B6510F"/>
    <w:rsid w:val="00B6511F"/>
    <w:rsid w:val="00B6520E"/>
    <w:rsid w:val="00B65971"/>
    <w:rsid w:val="00B6600E"/>
    <w:rsid w:val="00B66D51"/>
    <w:rsid w:val="00B66DC3"/>
    <w:rsid w:val="00B66EDC"/>
    <w:rsid w:val="00B67435"/>
    <w:rsid w:val="00B67F59"/>
    <w:rsid w:val="00B70598"/>
    <w:rsid w:val="00B70685"/>
    <w:rsid w:val="00B70711"/>
    <w:rsid w:val="00B70C11"/>
    <w:rsid w:val="00B71049"/>
    <w:rsid w:val="00B715F8"/>
    <w:rsid w:val="00B7194E"/>
    <w:rsid w:val="00B7196C"/>
    <w:rsid w:val="00B725BA"/>
    <w:rsid w:val="00B727E0"/>
    <w:rsid w:val="00B728E8"/>
    <w:rsid w:val="00B72CC4"/>
    <w:rsid w:val="00B72D5E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BEE"/>
    <w:rsid w:val="00B7736A"/>
    <w:rsid w:val="00B774C7"/>
    <w:rsid w:val="00B779E6"/>
    <w:rsid w:val="00B77AE3"/>
    <w:rsid w:val="00B77B0D"/>
    <w:rsid w:val="00B77C3F"/>
    <w:rsid w:val="00B77FE9"/>
    <w:rsid w:val="00B80368"/>
    <w:rsid w:val="00B81120"/>
    <w:rsid w:val="00B8183F"/>
    <w:rsid w:val="00B81A08"/>
    <w:rsid w:val="00B81FF2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99B"/>
    <w:rsid w:val="00B85D64"/>
    <w:rsid w:val="00B85DA1"/>
    <w:rsid w:val="00B86869"/>
    <w:rsid w:val="00B90AB4"/>
    <w:rsid w:val="00B91265"/>
    <w:rsid w:val="00B91966"/>
    <w:rsid w:val="00B91A14"/>
    <w:rsid w:val="00B91E0B"/>
    <w:rsid w:val="00B924E2"/>
    <w:rsid w:val="00B937BC"/>
    <w:rsid w:val="00B93804"/>
    <w:rsid w:val="00B938A5"/>
    <w:rsid w:val="00B93DD3"/>
    <w:rsid w:val="00B93E88"/>
    <w:rsid w:val="00B943E1"/>
    <w:rsid w:val="00B9458F"/>
    <w:rsid w:val="00B94DFD"/>
    <w:rsid w:val="00B9593C"/>
    <w:rsid w:val="00B95A83"/>
    <w:rsid w:val="00B966BD"/>
    <w:rsid w:val="00B969A5"/>
    <w:rsid w:val="00B97398"/>
    <w:rsid w:val="00B977DE"/>
    <w:rsid w:val="00B979B0"/>
    <w:rsid w:val="00B979B1"/>
    <w:rsid w:val="00B97A06"/>
    <w:rsid w:val="00B97EC4"/>
    <w:rsid w:val="00BA06D9"/>
    <w:rsid w:val="00BA06DA"/>
    <w:rsid w:val="00BA0770"/>
    <w:rsid w:val="00BA1A3D"/>
    <w:rsid w:val="00BA1CFC"/>
    <w:rsid w:val="00BA208F"/>
    <w:rsid w:val="00BA27EA"/>
    <w:rsid w:val="00BA2838"/>
    <w:rsid w:val="00BA2BC3"/>
    <w:rsid w:val="00BA2D3E"/>
    <w:rsid w:val="00BA3949"/>
    <w:rsid w:val="00BA3B3C"/>
    <w:rsid w:val="00BA3F57"/>
    <w:rsid w:val="00BA404D"/>
    <w:rsid w:val="00BA48DE"/>
    <w:rsid w:val="00BA4A25"/>
    <w:rsid w:val="00BA4BC4"/>
    <w:rsid w:val="00BA54D7"/>
    <w:rsid w:val="00BA5640"/>
    <w:rsid w:val="00BA56FD"/>
    <w:rsid w:val="00BA5702"/>
    <w:rsid w:val="00BA5A90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2F6"/>
    <w:rsid w:val="00BB393A"/>
    <w:rsid w:val="00BB4007"/>
    <w:rsid w:val="00BB43AB"/>
    <w:rsid w:val="00BB46CA"/>
    <w:rsid w:val="00BB4D75"/>
    <w:rsid w:val="00BB5620"/>
    <w:rsid w:val="00BB5D89"/>
    <w:rsid w:val="00BB6748"/>
    <w:rsid w:val="00BB68A1"/>
    <w:rsid w:val="00BB6C5D"/>
    <w:rsid w:val="00BB7959"/>
    <w:rsid w:val="00BB7B21"/>
    <w:rsid w:val="00BC0BAE"/>
    <w:rsid w:val="00BC0F8A"/>
    <w:rsid w:val="00BC176C"/>
    <w:rsid w:val="00BC1DD6"/>
    <w:rsid w:val="00BC232F"/>
    <w:rsid w:val="00BC2615"/>
    <w:rsid w:val="00BC3BC3"/>
    <w:rsid w:val="00BC3E13"/>
    <w:rsid w:val="00BC3E2E"/>
    <w:rsid w:val="00BC3F3E"/>
    <w:rsid w:val="00BC41CE"/>
    <w:rsid w:val="00BC4A60"/>
    <w:rsid w:val="00BC4ACB"/>
    <w:rsid w:val="00BC4B3F"/>
    <w:rsid w:val="00BC5679"/>
    <w:rsid w:val="00BC5F0D"/>
    <w:rsid w:val="00BC68B1"/>
    <w:rsid w:val="00BC6D94"/>
    <w:rsid w:val="00BC793F"/>
    <w:rsid w:val="00BD0750"/>
    <w:rsid w:val="00BD085A"/>
    <w:rsid w:val="00BD0A92"/>
    <w:rsid w:val="00BD0C55"/>
    <w:rsid w:val="00BD0F04"/>
    <w:rsid w:val="00BD16F9"/>
    <w:rsid w:val="00BD17E6"/>
    <w:rsid w:val="00BD18C8"/>
    <w:rsid w:val="00BD1F46"/>
    <w:rsid w:val="00BD2311"/>
    <w:rsid w:val="00BD235E"/>
    <w:rsid w:val="00BD2727"/>
    <w:rsid w:val="00BD2C68"/>
    <w:rsid w:val="00BD3745"/>
    <w:rsid w:val="00BD3D71"/>
    <w:rsid w:val="00BD4044"/>
    <w:rsid w:val="00BD4EAF"/>
    <w:rsid w:val="00BD4F35"/>
    <w:rsid w:val="00BD5106"/>
    <w:rsid w:val="00BD5EA6"/>
    <w:rsid w:val="00BD5F77"/>
    <w:rsid w:val="00BD64F7"/>
    <w:rsid w:val="00BD651E"/>
    <w:rsid w:val="00BD654A"/>
    <w:rsid w:val="00BD65B4"/>
    <w:rsid w:val="00BD6809"/>
    <w:rsid w:val="00BD6B14"/>
    <w:rsid w:val="00BD6CA5"/>
    <w:rsid w:val="00BD6F24"/>
    <w:rsid w:val="00BD7AC2"/>
    <w:rsid w:val="00BD7BB6"/>
    <w:rsid w:val="00BD7D2E"/>
    <w:rsid w:val="00BD7D56"/>
    <w:rsid w:val="00BE0157"/>
    <w:rsid w:val="00BE14B2"/>
    <w:rsid w:val="00BE1A80"/>
    <w:rsid w:val="00BE1B52"/>
    <w:rsid w:val="00BE1CE8"/>
    <w:rsid w:val="00BE1D6F"/>
    <w:rsid w:val="00BE235C"/>
    <w:rsid w:val="00BE26B5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8AD"/>
    <w:rsid w:val="00BE68C2"/>
    <w:rsid w:val="00BE6ED9"/>
    <w:rsid w:val="00BE70A5"/>
    <w:rsid w:val="00BE718E"/>
    <w:rsid w:val="00BE762C"/>
    <w:rsid w:val="00BE79F6"/>
    <w:rsid w:val="00BE7A70"/>
    <w:rsid w:val="00BF07EA"/>
    <w:rsid w:val="00BF0B21"/>
    <w:rsid w:val="00BF1349"/>
    <w:rsid w:val="00BF27AD"/>
    <w:rsid w:val="00BF36C2"/>
    <w:rsid w:val="00BF3EB7"/>
    <w:rsid w:val="00BF4C21"/>
    <w:rsid w:val="00BF5092"/>
    <w:rsid w:val="00BF5C48"/>
    <w:rsid w:val="00BF6016"/>
    <w:rsid w:val="00BF6355"/>
    <w:rsid w:val="00BF700E"/>
    <w:rsid w:val="00C00468"/>
    <w:rsid w:val="00C0093B"/>
    <w:rsid w:val="00C00A2D"/>
    <w:rsid w:val="00C00C21"/>
    <w:rsid w:val="00C00C82"/>
    <w:rsid w:val="00C01114"/>
    <w:rsid w:val="00C01806"/>
    <w:rsid w:val="00C01A48"/>
    <w:rsid w:val="00C01AEF"/>
    <w:rsid w:val="00C02D87"/>
    <w:rsid w:val="00C03284"/>
    <w:rsid w:val="00C0427A"/>
    <w:rsid w:val="00C0456C"/>
    <w:rsid w:val="00C04C7D"/>
    <w:rsid w:val="00C050AE"/>
    <w:rsid w:val="00C05297"/>
    <w:rsid w:val="00C068DA"/>
    <w:rsid w:val="00C105DB"/>
    <w:rsid w:val="00C10CD3"/>
    <w:rsid w:val="00C1116B"/>
    <w:rsid w:val="00C11ECA"/>
    <w:rsid w:val="00C1310A"/>
    <w:rsid w:val="00C134EB"/>
    <w:rsid w:val="00C13905"/>
    <w:rsid w:val="00C13ADE"/>
    <w:rsid w:val="00C13C04"/>
    <w:rsid w:val="00C142FB"/>
    <w:rsid w:val="00C149DB"/>
    <w:rsid w:val="00C14DB8"/>
    <w:rsid w:val="00C156F7"/>
    <w:rsid w:val="00C158B1"/>
    <w:rsid w:val="00C159FB"/>
    <w:rsid w:val="00C15EDC"/>
    <w:rsid w:val="00C16BE8"/>
    <w:rsid w:val="00C17028"/>
    <w:rsid w:val="00C172A1"/>
    <w:rsid w:val="00C1759B"/>
    <w:rsid w:val="00C17925"/>
    <w:rsid w:val="00C2015B"/>
    <w:rsid w:val="00C2145B"/>
    <w:rsid w:val="00C21BF1"/>
    <w:rsid w:val="00C21C2C"/>
    <w:rsid w:val="00C22B9D"/>
    <w:rsid w:val="00C22E2F"/>
    <w:rsid w:val="00C22E60"/>
    <w:rsid w:val="00C22F5F"/>
    <w:rsid w:val="00C23036"/>
    <w:rsid w:val="00C237DA"/>
    <w:rsid w:val="00C23AE9"/>
    <w:rsid w:val="00C248A6"/>
    <w:rsid w:val="00C24D98"/>
    <w:rsid w:val="00C24EF4"/>
    <w:rsid w:val="00C250EA"/>
    <w:rsid w:val="00C25D20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62F"/>
    <w:rsid w:val="00C308D5"/>
    <w:rsid w:val="00C3103A"/>
    <w:rsid w:val="00C312CA"/>
    <w:rsid w:val="00C31449"/>
    <w:rsid w:val="00C31C27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4086"/>
    <w:rsid w:val="00C342A1"/>
    <w:rsid w:val="00C34E5E"/>
    <w:rsid w:val="00C357C1"/>
    <w:rsid w:val="00C35D38"/>
    <w:rsid w:val="00C3624D"/>
    <w:rsid w:val="00C362A4"/>
    <w:rsid w:val="00C36CB0"/>
    <w:rsid w:val="00C372C7"/>
    <w:rsid w:val="00C379F7"/>
    <w:rsid w:val="00C40047"/>
    <w:rsid w:val="00C40693"/>
    <w:rsid w:val="00C4078C"/>
    <w:rsid w:val="00C4125D"/>
    <w:rsid w:val="00C412E9"/>
    <w:rsid w:val="00C41615"/>
    <w:rsid w:val="00C416BE"/>
    <w:rsid w:val="00C4182C"/>
    <w:rsid w:val="00C419AC"/>
    <w:rsid w:val="00C4207D"/>
    <w:rsid w:val="00C420A7"/>
    <w:rsid w:val="00C421FE"/>
    <w:rsid w:val="00C425C3"/>
    <w:rsid w:val="00C4291C"/>
    <w:rsid w:val="00C42A2F"/>
    <w:rsid w:val="00C42CF5"/>
    <w:rsid w:val="00C42FC2"/>
    <w:rsid w:val="00C438A6"/>
    <w:rsid w:val="00C43CD9"/>
    <w:rsid w:val="00C447A4"/>
    <w:rsid w:val="00C44B90"/>
    <w:rsid w:val="00C45C65"/>
    <w:rsid w:val="00C46E00"/>
    <w:rsid w:val="00C470BB"/>
    <w:rsid w:val="00C47282"/>
    <w:rsid w:val="00C47649"/>
    <w:rsid w:val="00C47B3F"/>
    <w:rsid w:val="00C50483"/>
    <w:rsid w:val="00C50FFE"/>
    <w:rsid w:val="00C51207"/>
    <w:rsid w:val="00C51823"/>
    <w:rsid w:val="00C52166"/>
    <w:rsid w:val="00C5260B"/>
    <w:rsid w:val="00C52D44"/>
    <w:rsid w:val="00C52F95"/>
    <w:rsid w:val="00C5349D"/>
    <w:rsid w:val="00C53656"/>
    <w:rsid w:val="00C53721"/>
    <w:rsid w:val="00C53A2F"/>
    <w:rsid w:val="00C53ACF"/>
    <w:rsid w:val="00C541D1"/>
    <w:rsid w:val="00C5463A"/>
    <w:rsid w:val="00C547A4"/>
    <w:rsid w:val="00C5575D"/>
    <w:rsid w:val="00C55C1C"/>
    <w:rsid w:val="00C55C36"/>
    <w:rsid w:val="00C57734"/>
    <w:rsid w:val="00C605DF"/>
    <w:rsid w:val="00C608AC"/>
    <w:rsid w:val="00C60F55"/>
    <w:rsid w:val="00C6111C"/>
    <w:rsid w:val="00C6191F"/>
    <w:rsid w:val="00C6213D"/>
    <w:rsid w:val="00C6295B"/>
    <w:rsid w:val="00C62E39"/>
    <w:rsid w:val="00C630AF"/>
    <w:rsid w:val="00C6317F"/>
    <w:rsid w:val="00C635C3"/>
    <w:rsid w:val="00C637CA"/>
    <w:rsid w:val="00C63E5C"/>
    <w:rsid w:val="00C6421E"/>
    <w:rsid w:val="00C64A42"/>
    <w:rsid w:val="00C64A55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425"/>
    <w:rsid w:val="00C70500"/>
    <w:rsid w:val="00C70A1C"/>
    <w:rsid w:val="00C71442"/>
    <w:rsid w:val="00C71DD0"/>
    <w:rsid w:val="00C721E0"/>
    <w:rsid w:val="00C73270"/>
    <w:rsid w:val="00C7336F"/>
    <w:rsid w:val="00C735F3"/>
    <w:rsid w:val="00C7375D"/>
    <w:rsid w:val="00C73774"/>
    <w:rsid w:val="00C7380B"/>
    <w:rsid w:val="00C73FFA"/>
    <w:rsid w:val="00C740ED"/>
    <w:rsid w:val="00C75822"/>
    <w:rsid w:val="00C7590A"/>
    <w:rsid w:val="00C75D21"/>
    <w:rsid w:val="00C762D2"/>
    <w:rsid w:val="00C76478"/>
    <w:rsid w:val="00C76C06"/>
    <w:rsid w:val="00C77589"/>
    <w:rsid w:val="00C77691"/>
    <w:rsid w:val="00C77840"/>
    <w:rsid w:val="00C80250"/>
    <w:rsid w:val="00C80575"/>
    <w:rsid w:val="00C805B5"/>
    <w:rsid w:val="00C808B4"/>
    <w:rsid w:val="00C80C15"/>
    <w:rsid w:val="00C816CC"/>
    <w:rsid w:val="00C81C7D"/>
    <w:rsid w:val="00C8249F"/>
    <w:rsid w:val="00C82FB2"/>
    <w:rsid w:val="00C83189"/>
    <w:rsid w:val="00C83A98"/>
    <w:rsid w:val="00C83D09"/>
    <w:rsid w:val="00C83E98"/>
    <w:rsid w:val="00C84A60"/>
    <w:rsid w:val="00C854B3"/>
    <w:rsid w:val="00C85622"/>
    <w:rsid w:val="00C85AF6"/>
    <w:rsid w:val="00C85E98"/>
    <w:rsid w:val="00C85ED5"/>
    <w:rsid w:val="00C864AC"/>
    <w:rsid w:val="00C8675D"/>
    <w:rsid w:val="00C86FD3"/>
    <w:rsid w:val="00C875D1"/>
    <w:rsid w:val="00C87D41"/>
    <w:rsid w:val="00C9011E"/>
    <w:rsid w:val="00C901F6"/>
    <w:rsid w:val="00C91330"/>
    <w:rsid w:val="00C9135B"/>
    <w:rsid w:val="00C916CB"/>
    <w:rsid w:val="00C91816"/>
    <w:rsid w:val="00C91A8B"/>
    <w:rsid w:val="00C91DB2"/>
    <w:rsid w:val="00C921D2"/>
    <w:rsid w:val="00C924CE"/>
    <w:rsid w:val="00C92A05"/>
    <w:rsid w:val="00C9304D"/>
    <w:rsid w:val="00C93161"/>
    <w:rsid w:val="00C942B4"/>
    <w:rsid w:val="00C94A2C"/>
    <w:rsid w:val="00C94A3A"/>
    <w:rsid w:val="00C94CDB"/>
    <w:rsid w:val="00C95071"/>
    <w:rsid w:val="00C9541C"/>
    <w:rsid w:val="00C95A4A"/>
    <w:rsid w:val="00C95E75"/>
    <w:rsid w:val="00C9682A"/>
    <w:rsid w:val="00C974EA"/>
    <w:rsid w:val="00C97968"/>
    <w:rsid w:val="00C97DFF"/>
    <w:rsid w:val="00CA007A"/>
    <w:rsid w:val="00CA096C"/>
    <w:rsid w:val="00CA09B2"/>
    <w:rsid w:val="00CA12EF"/>
    <w:rsid w:val="00CA24EF"/>
    <w:rsid w:val="00CA2873"/>
    <w:rsid w:val="00CA2A71"/>
    <w:rsid w:val="00CA3062"/>
    <w:rsid w:val="00CA31B1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70AF"/>
    <w:rsid w:val="00CA7A26"/>
    <w:rsid w:val="00CA7E29"/>
    <w:rsid w:val="00CB0062"/>
    <w:rsid w:val="00CB028E"/>
    <w:rsid w:val="00CB0681"/>
    <w:rsid w:val="00CB0728"/>
    <w:rsid w:val="00CB10A0"/>
    <w:rsid w:val="00CB176C"/>
    <w:rsid w:val="00CB18B9"/>
    <w:rsid w:val="00CB1AA5"/>
    <w:rsid w:val="00CB1B73"/>
    <w:rsid w:val="00CB1E3D"/>
    <w:rsid w:val="00CB254C"/>
    <w:rsid w:val="00CB259A"/>
    <w:rsid w:val="00CB28E7"/>
    <w:rsid w:val="00CB2A12"/>
    <w:rsid w:val="00CB2A7D"/>
    <w:rsid w:val="00CB2E43"/>
    <w:rsid w:val="00CB3A04"/>
    <w:rsid w:val="00CB562B"/>
    <w:rsid w:val="00CB5A9D"/>
    <w:rsid w:val="00CB5BAE"/>
    <w:rsid w:val="00CB5DDD"/>
    <w:rsid w:val="00CB5E14"/>
    <w:rsid w:val="00CB5F0E"/>
    <w:rsid w:val="00CB69D8"/>
    <w:rsid w:val="00CB7528"/>
    <w:rsid w:val="00CB7778"/>
    <w:rsid w:val="00CB7CCA"/>
    <w:rsid w:val="00CC040B"/>
    <w:rsid w:val="00CC0E55"/>
    <w:rsid w:val="00CC1214"/>
    <w:rsid w:val="00CC1895"/>
    <w:rsid w:val="00CC195F"/>
    <w:rsid w:val="00CC1ACD"/>
    <w:rsid w:val="00CC1E2D"/>
    <w:rsid w:val="00CC38BE"/>
    <w:rsid w:val="00CC3A15"/>
    <w:rsid w:val="00CC3C59"/>
    <w:rsid w:val="00CC40DC"/>
    <w:rsid w:val="00CC4303"/>
    <w:rsid w:val="00CC49D7"/>
    <w:rsid w:val="00CC4DD0"/>
    <w:rsid w:val="00CC504D"/>
    <w:rsid w:val="00CC5BDC"/>
    <w:rsid w:val="00CC5D55"/>
    <w:rsid w:val="00CC5DE6"/>
    <w:rsid w:val="00CC5E68"/>
    <w:rsid w:val="00CC6251"/>
    <w:rsid w:val="00CC757E"/>
    <w:rsid w:val="00CC7581"/>
    <w:rsid w:val="00CC76E1"/>
    <w:rsid w:val="00CC78A4"/>
    <w:rsid w:val="00CD1341"/>
    <w:rsid w:val="00CD1C9E"/>
    <w:rsid w:val="00CD1DDE"/>
    <w:rsid w:val="00CD2095"/>
    <w:rsid w:val="00CD2509"/>
    <w:rsid w:val="00CD2604"/>
    <w:rsid w:val="00CD28E7"/>
    <w:rsid w:val="00CD2E0B"/>
    <w:rsid w:val="00CD2F0B"/>
    <w:rsid w:val="00CD3093"/>
    <w:rsid w:val="00CD325A"/>
    <w:rsid w:val="00CD397E"/>
    <w:rsid w:val="00CD3B84"/>
    <w:rsid w:val="00CD42E7"/>
    <w:rsid w:val="00CD49E4"/>
    <w:rsid w:val="00CD59A0"/>
    <w:rsid w:val="00CD5E3E"/>
    <w:rsid w:val="00CD67D6"/>
    <w:rsid w:val="00CD6D5F"/>
    <w:rsid w:val="00CD7359"/>
    <w:rsid w:val="00CD739B"/>
    <w:rsid w:val="00CE01F5"/>
    <w:rsid w:val="00CE0DE1"/>
    <w:rsid w:val="00CE1B6D"/>
    <w:rsid w:val="00CE2441"/>
    <w:rsid w:val="00CE375B"/>
    <w:rsid w:val="00CE4637"/>
    <w:rsid w:val="00CE53E6"/>
    <w:rsid w:val="00CE5E91"/>
    <w:rsid w:val="00CE60A6"/>
    <w:rsid w:val="00CE6877"/>
    <w:rsid w:val="00CE6CDA"/>
    <w:rsid w:val="00CF0071"/>
    <w:rsid w:val="00CF022B"/>
    <w:rsid w:val="00CF0E08"/>
    <w:rsid w:val="00CF1534"/>
    <w:rsid w:val="00CF15C1"/>
    <w:rsid w:val="00CF26D9"/>
    <w:rsid w:val="00CF27B9"/>
    <w:rsid w:val="00CF3213"/>
    <w:rsid w:val="00CF3AF0"/>
    <w:rsid w:val="00CF4AAC"/>
    <w:rsid w:val="00CF4CB2"/>
    <w:rsid w:val="00CF5185"/>
    <w:rsid w:val="00CF51DE"/>
    <w:rsid w:val="00CF539A"/>
    <w:rsid w:val="00CF5D3F"/>
    <w:rsid w:val="00CF5FD2"/>
    <w:rsid w:val="00CF63B6"/>
    <w:rsid w:val="00CF6FA7"/>
    <w:rsid w:val="00CF70D4"/>
    <w:rsid w:val="00CF745D"/>
    <w:rsid w:val="00CF74EC"/>
    <w:rsid w:val="00CF7707"/>
    <w:rsid w:val="00CF7B9D"/>
    <w:rsid w:val="00D002B4"/>
    <w:rsid w:val="00D00491"/>
    <w:rsid w:val="00D00505"/>
    <w:rsid w:val="00D0054E"/>
    <w:rsid w:val="00D0064A"/>
    <w:rsid w:val="00D00923"/>
    <w:rsid w:val="00D00A1A"/>
    <w:rsid w:val="00D00C54"/>
    <w:rsid w:val="00D014D7"/>
    <w:rsid w:val="00D0190C"/>
    <w:rsid w:val="00D0301F"/>
    <w:rsid w:val="00D03167"/>
    <w:rsid w:val="00D03487"/>
    <w:rsid w:val="00D0353E"/>
    <w:rsid w:val="00D03D3A"/>
    <w:rsid w:val="00D0427D"/>
    <w:rsid w:val="00D04484"/>
    <w:rsid w:val="00D050AC"/>
    <w:rsid w:val="00D052EC"/>
    <w:rsid w:val="00D05315"/>
    <w:rsid w:val="00D054B4"/>
    <w:rsid w:val="00D0571E"/>
    <w:rsid w:val="00D05A78"/>
    <w:rsid w:val="00D06520"/>
    <w:rsid w:val="00D06BF9"/>
    <w:rsid w:val="00D07AD8"/>
    <w:rsid w:val="00D07B27"/>
    <w:rsid w:val="00D07B5F"/>
    <w:rsid w:val="00D07F44"/>
    <w:rsid w:val="00D1089D"/>
    <w:rsid w:val="00D108F7"/>
    <w:rsid w:val="00D10CC1"/>
    <w:rsid w:val="00D110BE"/>
    <w:rsid w:val="00D11E6E"/>
    <w:rsid w:val="00D13352"/>
    <w:rsid w:val="00D140C5"/>
    <w:rsid w:val="00D14888"/>
    <w:rsid w:val="00D14C76"/>
    <w:rsid w:val="00D14EC6"/>
    <w:rsid w:val="00D15997"/>
    <w:rsid w:val="00D15E0F"/>
    <w:rsid w:val="00D15E2F"/>
    <w:rsid w:val="00D1639C"/>
    <w:rsid w:val="00D16ED7"/>
    <w:rsid w:val="00D175EC"/>
    <w:rsid w:val="00D17DBF"/>
    <w:rsid w:val="00D20ABB"/>
    <w:rsid w:val="00D210DA"/>
    <w:rsid w:val="00D21216"/>
    <w:rsid w:val="00D219DE"/>
    <w:rsid w:val="00D22741"/>
    <w:rsid w:val="00D23522"/>
    <w:rsid w:val="00D24199"/>
    <w:rsid w:val="00D24341"/>
    <w:rsid w:val="00D248F8"/>
    <w:rsid w:val="00D24E2E"/>
    <w:rsid w:val="00D25CB2"/>
    <w:rsid w:val="00D25D29"/>
    <w:rsid w:val="00D2628E"/>
    <w:rsid w:val="00D266C1"/>
    <w:rsid w:val="00D26BE5"/>
    <w:rsid w:val="00D27CE0"/>
    <w:rsid w:val="00D27FF0"/>
    <w:rsid w:val="00D3037E"/>
    <w:rsid w:val="00D30499"/>
    <w:rsid w:val="00D308A5"/>
    <w:rsid w:val="00D30949"/>
    <w:rsid w:val="00D30AD7"/>
    <w:rsid w:val="00D31C05"/>
    <w:rsid w:val="00D31D16"/>
    <w:rsid w:val="00D31E27"/>
    <w:rsid w:val="00D32591"/>
    <w:rsid w:val="00D3293C"/>
    <w:rsid w:val="00D3327B"/>
    <w:rsid w:val="00D33791"/>
    <w:rsid w:val="00D33BAF"/>
    <w:rsid w:val="00D33DA3"/>
    <w:rsid w:val="00D33F24"/>
    <w:rsid w:val="00D34045"/>
    <w:rsid w:val="00D343E0"/>
    <w:rsid w:val="00D34A1E"/>
    <w:rsid w:val="00D34C09"/>
    <w:rsid w:val="00D351F6"/>
    <w:rsid w:val="00D3547A"/>
    <w:rsid w:val="00D354F7"/>
    <w:rsid w:val="00D364A2"/>
    <w:rsid w:val="00D365FB"/>
    <w:rsid w:val="00D369F1"/>
    <w:rsid w:val="00D36D37"/>
    <w:rsid w:val="00D36F06"/>
    <w:rsid w:val="00D3719F"/>
    <w:rsid w:val="00D375ED"/>
    <w:rsid w:val="00D40589"/>
    <w:rsid w:val="00D40ECC"/>
    <w:rsid w:val="00D40EF7"/>
    <w:rsid w:val="00D411BE"/>
    <w:rsid w:val="00D413D5"/>
    <w:rsid w:val="00D415C2"/>
    <w:rsid w:val="00D417F3"/>
    <w:rsid w:val="00D4185C"/>
    <w:rsid w:val="00D420B6"/>
    <w:rsid w:val="00D4273B"/>
    <w:rsid w:val="00D427D5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948"/>
    <w:rsid w:val="00D45DA5"/>
    <w:rsid w:val="00D46081"/>
    <w:rsid w:val="00D46428"/>
    <w:rsid w:val="00D4646A"/>
    <w:rsid w:val="00D46737"/>
    <w:rsid w:val="00D46F50"/>
    <w:rsid w:val="00D47BC3"/>
    <w:rsid w:val="00D507A8"/>
    <w:rsid w:val="00D51699"/>
    <w:rsid w:val="00D51D5D"/>
    <w:rsid w:val="00D51F25"/>
    <w:rsid w:val="00D5273E"/>
    <w:rsid w:val="00D53370"/>
    <w:rsid w:val="00D534D3"/>
    <w:rsid w:val="00D53AF8"/>
    <w:rsid w:val="00D54578"/>
    <w:rsid w:val="00D54726"/>
    <w:rsid w:val="00D54A8D"/>
    <w:rsid w:val="00D552F0"/>
    <w:rsid w:val="00D555A9"/>
    <w:rsid w:val="00D555FF"/>
    <w:rsid w:val="00D5578F"/>
    <w:rsid w:val="00D55C6B"/>
    <w:rsid w:val="00D56CC9"/>
    <w:rsid w:val="00D56FF2"/>
    <w:rsid w:val="00D57BB3"/>
    <w:rsid w:val="00D601D9"/>
    <w:rsid w:val="00D60E3E"/>
    <w:rsid w:val="00D612F5"/>
    <w:rsid w:val="00D613F1"/>
    <w:rsid w:val="00D619B6"/>
    <w:rsid w:val="00D61B0C"/>
    <w:rsid w:val="00D61CCF"/>
    <w:rsid w:val="00D61E2F"/>
    <w:rsid w:val="00D61FF5"/>
    <w:rsid w:val="00D629DF"/>
    <w:rsid w:val="00D62F61"/>
    <w:rsid w:val="00D630AE"/>
    <w:rsid w:val="00D632CF"/>
    <w:rsid w:val="00D64562"/>
    <w:rsid w:val="00D65539"/>
    <w:rsid w:val="00D65769"/>
    <w:rsid w:val="00D659B0"/>
    <w:rsid w:val="00D65F36"/>
    <w:rsid w:val="00D66024"/>
    <w:rsid w:val="00D6649B"/>
    <w:rsid w:val="00D66B3B"/>
    <w:rsid w:val="00D66D7C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80B87"/>
    <w:rsid w:val="00D8146F"/>
    <w:rsid w:val="00D81998"/>
    <w:rsid w:val="00D81D38"/>
    <w:rsid w:val="00D82930"/>
    <w:rsid w:val="00D834EF"/>
    <w:rsid w:val="00D8375E"/>
    <w:rsid w:val="00D83E49"/>
    <w:rsid w:val="00D84972"/>
    <w:rsid w:val="00D84D4F"/>
    <w:rsid w:val="00D85C50"/>
    <w:rsid w:val="00D85E19"/>
    <w:rsid w:val="00D86FDD"/>
    <w:rsid w:val="00D8741C"/>
    <w:rsid w:val="00D875D7"/>
    <w:rsid w:val="00D87912"/>
    <w:rsid w:val="00D905CF"/>
    <w:rsid w:val="00D90FE7"/>
    <w:rsid w:val="00D91611"/>
    <w:rsid w:val="00D91850"/>
    <w:rsid w:val="00D9203A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628"/>
    <w:rsid w:val="00D979F1"/>
    <w:rsid w:val="00D97BFA"/>
    <w:rsid w:val="00D97F55"/>
    <w:rsid w:val="00DA0799"/>
    <w:rsid w:val="00DA0A3F"/>
    <w:rsid w:val="00DA0A59"/>
    <w:rsid w:val="00DA1112"/>
    <w:rsid w:val="00DA1272"/>
    <w:rsid w:val="00DA1282"/>
    <w:rsid w:val="00DA1F61"/>
    <w:rsid w:val="00DA2F46"/>
    <w:rsid w:val="00DA2F89"/>
    <w:rsid w:val="00DA31CB"/>
    <w:rsid w:val="00DA380F"/>
    <w:rsid w:val="00DA3822"/>
    <w:rsid w:val="00DA3845"/>
    <w:rsid w:val="00DA3A26"/>
    <w:rsid w:val="00DA3C37"/>
    <w:rsid w:val="00DA3CFF"/>
    <w:rsid w:val="00DA4176"/>
    <w:rsid w:val="00DA462F"/>
    <w:rsid w:val="00DA465A"/>
    <w:rsid w:val="00DA4C67"/>
    <w:rsid w:val="00DA4F2F"/>
    <w:rsid w:val="00DA535D"/>
    <w:rsid w:val="00DA5441"/>
    <w:rsid w:val="00DA5C30"/>
    <w:rsid w:val="00DA5FFA"/>
    <w:rsid w:val="00DA619C"/>
    <w:rsid w:val="00DA620A"/>
    <w:rsid w:val="00DA676E"/>
    <w:rsid w:val="00DA784E"/>
    <w:rsid w:val="00DA786D"/>
    <w:rsid w:val="00DA7AC8"/>
    <w:rsid w:val="00DA7D4C"/>
    <w:rsid w:val="00DB0F05"/>
    <w:rsid w:val="00DB0F57"/>
    <w:rsid w:val="00DB13A8"/>
    <w:rsid w:val="00DB1E0A"/>
    <w:rsid w:val="00DB1E33"/>
    <w:rsid w:val="00DB1E91"/>
    <w:rsid w:val="00DB1EA4"/>
    <w:rsid w:val="00DB2246"/>
    <w:rsid w:val="00DB2605"/>
    <w:rsid w:val="00DB2FE9"/>
    <w:rsid w:val="00DB303C"/>
    <w:rsid w:val="00DB305C"/>
    <w:rsid w:val="00DB3082"/>
    <w:rsid w:val="00DB31FC"/>
    <w:rsid w:val="00DB39E1"/>
    <w:rsid w:val="00DB3CF9"/>
    <w:rsid w:val="00DB3D6A"/>
    <w:rsid w:val="00DB485F"/>
    <w:rsid w:val="00DB4B1B"/>
    <w:rsid w:val="00DB4E3F"/>
    <w:rsid w:val="00DB4EAE"/>
    <w:rsid w:val="00DB596A"/>
    <w:rsid w:val="00DB5C8F"/>
    <w:rsid w:val="00DB69CE"/>
    <w:rsid w:val="00DB74E1"/>
    <w:rsid w:val="00DB757E"/>
    <w:rsid w:val="00DB7927"/>
    <w:rsid w:val="00DB7997"/>
    <w:rsid w:val="00DC016B"/>
    <w:rsid w:val="00DC0695"/>
    <w:rsid w:val="00DC173E"/>
    <w:rsid w:val="00DC197A"/>
    <w:rsid w:val="00DC1B51"/>
    <w:rsid w:val="00DC1B6D"/>
    <w:rsid w:val="00DC1DB7"/>
    <w:rsid w:val="00DC2401"/>
    <w:rsid w:val="00DC2A88"/>
    <w:rsid w:val="00DC2C7F"/>
    <w:rsid w:val="00DC3088"/>
    <w:rsid w:val="00DC367F"/>
    <w:rsid w:val="00DC36AA"/>
    <w:rsid w:val="00DC3AA6"/>
    <w:rsid w:val="00DC5057"/>
    <w:rsid w:val="00DC5318"/>
    <w:rsid w:val="00DC55F7"/>
    <w:rsid w:val="00DC5600"/>
    <w:rsid w:val="00DC5E38"/>
    <w:rsid w:val="00DC5E48"/>
    <w:rsid w:val="00DC6436"/>
    <w:rsid w:val="00DC6E08"/>
    <w:rsid w:val="00DC709E"/>
    <w:rsid w:val="00DC70E2"/>
    <w:rsid w:val="00DC7A9D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B7"/>
    <w:rsid w:val="00DD4810"/>
    <w:rsid w:val="00DD4956"/>
    <w:rsid w:val="00DD498A"/>
    <w:rsid w:val="00DD5042"/>
    <w:rsid w:val="00DD5335"/>
    <w:rsid w:val="00DD6222"/>
    <w:rsid w:val="00DD6253"/>
    <w:rsid w:val="00DD6E6B"/>
    <w:rsid w:val="00DD74D3"/>
    <w:rsid w:val="00DD7601"/>
    <w:rsid w:val="00DD77C1"/>
    <w:rsid w:val="00DD7D41"/>
    <w:rsid w:val="00DD7E7B"/>
    <w:rsid w:val="00DE00C0"/>
    <w:rsid w:val="00DE027B"/>
    <w:rsid w:val="00DE112D"/>
    <w:rsid w:val="00DE1805"/>
    <w:rsid w:val="00DE238C"/>
    <w:rsid w:val="00DE274D"/>
    <w:rsid w:val="00DE2819"/>
    <w:rsid w:val="00DE368A"/>
    <w:rsid w:val="00DE3A6D"/>
    <w:rsid w:val="00DE3F70"/>
    <w:rsid w:val="00DE4F4A"/>
    <w:rsid w:val="00DE5CA2"/>
    <w:rsid w:val="00DE5DCE"/>
    <w:rsid w:val="00DE6E93"/>
    <w:rsid w:val="00DE702C"/>
    <w:rsid w:val="00DE7E14"/>
    <w:rsid w:val="00DF0055"/>
    <w:rsid w:val="00DF03F8"/>
    <w:rsid w:val="00DF1211"/>
    <w:rsid w:val="00DF1B3E"/>
    <w:rsid w:val="00DF1D09"/>
    <w:rsid w:val="00DF2619"/>
    <w:rsid w:val="00DF3E35"/>
    <w:rsid w:val="00DF429F"/>
    <w:rsid w:val="00DF473D"/>
    <w:rsid w:val="00DF4A65"/>
    <w:rsid w:val="00DF512A"/>
    <w:rsid w:val="00DF54BE"/>
    <w:rsid w:val="00DF5A50"/>
    <w:rsid w:val="00DF6E68"/>
    <w:rsid w:val="00DF6EA9"/>
    <w:rsid w:val="00DF71BB"/>
    <w:rsid w:val="00DF7266"/>
    <w:rsid w:val="00DF7276"/>
    <w:rsid w:val="00E00BB9"/>
    <w:rsid w:val="00E01577"/>
    <w:rsid w:val="00E01C05"/>
    <w:rsid w:val="00E020BD"/>
    <w:rsid w:val="00E0324B"/>
    <w:rsid w:val="00E03AE2"/>
    <w:rsid w:val="00E03D70"/>
    <w:rsid w:val="00E03DEB"/>
    <w:rsid w:val="00E04210"/>
    <w:rsid w:val="00E04CD5"/>
    <w:rsid w:val="00E055B7"/>
    <w:rsid w:val="00E05A64"/>
    <w:rsid w:val="00E06F4D"/>
    <w:rsid w:val="00E07280"/>
    <w:rsid w:val="00E07866"/>
    <w:rsid w:val="00E07991"/>
    <w:rsid w:val="00E10679"/>
    <w:rsid w:val="00E10EF5"/>
    <w:rsid w:val="00E11B26"/>
    <w:rsid w:val="00E12A8E"/>
    <w:rsid w:val="00E12F6D"/>
    <w:rsid w:val="00E1350B"/>
    <w:rsid w:val="00E136A3"/>
    <w:rsid w:val="00E137E7"/>
    <w:rsid w:val="00E1425E"/>
    <w:rsid w:val="00E143A5"/>
    <w:rsid w:val="00E14A13"/>
    <w:rsid w:val="00E14E4D"/>
    <w:rsid w:val="00E1515A"/>
    <w:rsid w:val="00E1656B"/>
    <w:rsid w:val="00E16A35"/>
    <w:rsid w:val="00E16F55"/>
    <w:rsid w:val="00E1733C"/>
    <w:rsid w:val="00E20764"/>
    <w:rsid w:val="00E209AF"/>
    <w:rsid w:val="00E20A4B"/>
    <w:rsid w:val="00E20C1E"/>
    <w:rsid w:val="00E20E5C"/>
    <w:rsid w:val="00E20ED7"/>
    <w:rsid w:val="00E21933"/>
    <w:rsid w:val="00E22D9A"/>
    <w:rsid w:val="00E23BC6"/>
    <w:rsid w:val="00E24467"/>
    <w:rsid w:val="00E24A37"/>
    <w:rsid w:val="00E24AE3"/>
    <w:rsid w:val="00E24CB4"/>
    <w:rsid w:val="00E24E1E"/>
    <w:rsid w:val="00E24F36"/>
    <w:rsid w:val="00E2511C"/>
    <w:rsid w:val="00E2546D"/>
    <w:rsid w:val="00E2633E"/>
    <w:rsid w:val="00E26874"/>
    <w:rsid w:val="00E2718B"/>
    <w:rsid w:val="00E273DC"/>
    <w:rsid w:val="00E274A4"/>
    <w:rsid w:val="00E27B0D"/>
    <w:rsid w:val="00E30007"/>
    <w:rsid w:val="00E31230"/>
    <w:rsid w:val="00E31312"/>
    <w:rsid w:val="00E31395"/>
    <w:rsid w:val="00E31901"/>
    <w:rsid w:val="00E31AA6"/>
    <w:rsid w:val="00E3232D"/>
    <w:rsid w:val="00E3267B"/>
    <w:rsid w:val="00E32D73"/>
    <w:rsid w:val="00E32E24"/>
    <w:rsid w:val="00E33217"/>
    <w:rsid w:val="00E34740"/>
    <w:rsid w:val="00E34B9C"/>
    <w:rsid w:val="00E35140"/>
    <w:rsid w:val="00E35312"/>
    <w:rsid w:val="00E3532E"/>
    <w:rsid w:val="00E3534F"/>
    <w:rsid w:val="00E35388"/>
    <w:rsid w:val="00E355E9"/>
    <w:rsid w:val="00E35611"/>
    <w:rsid w:val="00E357B7"/>
    <w:rsid w:val="00E357C6"/>
    <w:rsid w:val="00E359FC"/>
    <w:rsid w:val="00E35ACA"/>
    <w:rsid w:val="00E35BF1"/>
    <w:rsid w:val="00E36035"/>
    <w:rsid w:val="00E36460"/>
    <w:rsid w:val="00E369DF"/>
    <w:rsid w:val="00E36BB6"/>
    <w:rsid w:val="00E403CE"/>
    <w:rsid w:val="00E408FA"/>
    <w:rsid w:val="00E40C84"/>
    <w:rsid w:val="00E41145"/>
    <w:rsid w:val="00E41162"/>
    <w:rsid w:val="00E41997"/>
    <w:rsid w:val="00E41D3A"/>
    <w:rsid w:val="00E424E7"/>
    <w:rsid w:val="00E43C26"/>
    <w:rsid w:val="00E43DD9"/>
    <w:rsid w:val="00E44139"/>
    <w:rsid w:val="00E44499"/>
    <w:rsid w:val="00E44B87"/>
    <w:rsid w:val="00E44C6E"/>
    <w:rsid w:val="00E44CDC"/>
    <w:rsid w:val="00E45D76"/>
    <w:rsid w:val="00E465D4"/>
    <w:rsid w:val="00E46C2E"/>
    <w:rsid w:val="00E46DB6"/>
    <w:rsid w:val="00E46FD6"/>
    <w:rsid w:val="00E473B6"/>
    <w:rsid w:val="00E47648"/>
    <w:rsid w:val="00E478D4"/>
    <w:rsid w:val="00E47AD2"/>
    <w:rsid w:val="00E47DEE"/>
    <w:rsid w:val="00E47E10"/>
    <w:rsid w:val="00E47F7C"/>
    <w:rsid w:val="00E501DC"/>
    <w:rsid w:val="00E505AB"/>
    <w:rsid w:val="00E5080B"/>
    <w:rsid w:val="00E509C3"/>
    <w:rsid w:val="00E50E0A"/>
    <w:rsid w:val="00E50EBA"/>
    <w:rsid w:val="00E517DC"/>
    <w:rsid w:val="00E51AC9"/>
    <w:rsid w:val="00E525F6"/>
    <w:rsid w:val="00E52700"/>
    <w:rsid w:val="00E52D4A"/>
    <w:rsid w:val="00E52FEC"/>
    <w:rsid w:val="00E539D3"/>
    <w:rsid w:val="00E53B0D"/>
    <w:rsid w:val="00E541F4"/>
    <w:rsid w:val="00E5448C"/>
    <w:rsid w:val="00E54858"/>
    <w:rsid w:val="00E54A5E"/>
    <w:rsid w:val="00E55E56"/>
    <w:rsid w:val="00E5609D"/>
    <w:rsid w:val="00E560FB"/>
    <w:rsid w:val="00E5625E"/>
    <w:rsid w:val="00E56548"/>
    <w:rsid w:val="00E569BB"/>
    <w:rsid w:val="00E607DD"/>
    <w:rsid w:val="00E6125F"/>
    <w:rsid w:val="00E615C8"/>
    <w:rsid w:val="00E616AC"/>
    <w:rsid w:val="00E61909"/>
    <w:rsid w:val="00E61E52"/>
    <w:rsid w:val="00E62654"/>
    <w:rsid w:val="00E62851"/>
    <w:rsid w:val="00E62C1D"/>
    <w:rsid w:val="00E631CC"/>
    <w:rsid w:val="00E63269"/>
    <w:rsid w:val="00E63359"/>
    <w:rsid w:val="00E635EA"/>
    <w:rsid w:val="00E63BA2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099"/>
    <w:rsid w:val="00E72149"/>
    <w:rsid w:val="00E72E2F"/>
    <w:rsid w:val="00E735C3"/>
    <w:rsid w:val="00E73883"/>
    <w:rsid w:val="00E742E9"/>
    <w:rsid w:val="00E743A2"/>
    <w:rsid w:val="00E7510D"/>
    <w:rsid w:val="00E75D4E"/>
    <w:rsid w:val="00E76262"/>
    <w:rsid w:val="00E76302"/>
    <w:rsid w:val="00E7679B"/>
    <w:rsid w:val="00E77339"/>
    <w:rsid w:val="00E7768A"/>
    <w:rsid w:val="00E777F5"/>
    <w:rsid w:val="00E77AE2"/>
    <w:rsid w:val="00E80D16"/>
    <w:rsid w:val="00E80D8B"/>
    <w:rsid w:val="00E81499"/>
    <w:rsid w:val="00E82021"/>
    <w:rsid w:val="00E8236A"/>
    <w:rsid w:val="00E824AB"/>
    <w:rsid w:val="00E834FF"/>
    <w:rsid w:val="00E84429"/>
    <w:rsid w:val="00E84C09"/>
    <w:rsid w:val="00E84FF8"/>
    <w:rsid w:val="00E85247"/>
    <w:rsid w:val="00E8561A"/>
    <w:rsid w:val="00E85A18"/>
    <w:rsid w:val="00E85A8A"/>
    <w:rsid w:val="00E86318"/>
    <w:rsid w:val="00E870A2"/>
    <w:rsid w:val="00E87549"/>
    <w:rsid w:val="00E87A93"/>
    <w:rsid w:val="00E87E83"/>
    <w:rsid w:val="00E90235"/>
    <w:rsid w:val="00E903F2"/>
    <w:rsid w:val="00E90A76"/>
    <w:rsid w:val="00E90FA7"/>
    <w:rsid w:val="00E910BF"/>
    <w:rsid w:val="00E9112A"/>
    <w:rsid w:val="00E914B2"/>
    <w:rsid w:val="00E91864"/>
    <w:rsid w:val="00E91BFB"/>
    <w:rsid w:val="00E9224F"/>
    <w:rsid w:val="00E92414"/>
    <w:rsid w:val="00E93628"/>
    <w:rsid w:val="00E93A97"/>
    <w:rsid w:val="00E93ABA"/>
    <w:rsid w:val="00E93C79"/>
    <w:rsid w:val="00E94194"/>
    <w:rsid w:val="00E9466C"/>
    <w:rsid w:val="00E95188"/>
    <w:rsid w:val="00E952BC"/>
    <w:rsid w:val="00E958FC"/>
    <w:rsid w:val="00E95D43"/>
    <w:rsid w:val="00E960F5"/>
    <w:rsid w:val="00E96459"/>
    <w:rsid w:val="00E9687B"/>
    <w:rsid w:val="00E96BF1"/>
    <w:rsid w:val="00E97D38"/>
    <w:rsid w:val="00EA1009"/>
    <w:rsid w:val="00EA1070"/>
    <w:rsid w:val="00EA11E8"/>
    <w:rsid w:val="00EA1240"/>
    <w:rsid w:val="00EA1F13"/>
    <w:rsid w:val="00EA235C"/>
    <w:rsid w:val="00EA262F"/>
    <w:rsid w:val="00EA27C4"/>
    <w:rsid w:val="00EA307B"/>
    <w:rsid w:val="00EA3080"/>
    <w:rsid w:val="00EA3419"/>
    <w:rsid w:val="00EA3801"/>
    <w:rsid w:val="00EA4AD8"/>
    <w:rsid w:val="00EA5A6F"/>
    <w:rsid w:val="00EA7751"/>
    <w:rsid w:val="00EA7AC5"/>
    <w:rsid w:val="00EA7CE4"/>
    <w:rsid w:val="00EB04AD"/>
    <w:rsid w:val="00EB0555"/>
    <w:rsid w:val="00EB136C"/>
    <w:rsid w:val="00EB14EF"/>
    <w:rsid w:val="00EB1E5E"/>
    <w:rsid w:val="00EB2465"/>
    <w:rsid w:val="00EB32AC"/>
    <w:rsid w:val="00EB34A8"/>
    <w:rsid w:val="00EB34F9"/>
    <w:rsid w:val="00EB362A"/>
    <w:rsid w:val="00EB496F"/>
    <w:rsid w:val="00EB4F2E"/>
    <w:rsid w:val="00EB5192"/>
    <w:rsid w:val="00EB527D"/>
    <w:rsid w:val="00EB59FE"/>
    <w:rsid w:val="00EB628D"/>
    <w:rsid w:val="00EB6589"/>
    <w:rsid w:val="00EB6801"/>
    <w:rsid w:val="00EB74B8"/>
    <w:rsid w:val="00EC085C"/>
    <w:rsid w:val="00EC15E0"/>
    <w:rsid w:val="00EC23ED"/>
    <w:rsid w:val="00EC249F"/>
    <w:rsid w:val="00EC2638"/>
    <w:rsid w:val="00EC358B"/>
    <w:rsid w:val="00EC4151"/>
    <w:rsid w:val="00EC4CF8"/>
    <w:rsid w:val="00EC4DD7"/>
    <w:rsid w:val="00EC4F18"/>
    <w:rsid w:val="00EC4F5C"/>
    <w:rsid w:val="00EC51F8"/>
    <w:rsid w:val="00EC5FB8"/>
    <w:rsid w:val="00EC6831"/>
    <w:rsid w:val="00EC6AA6"/>
    <w:rsid w:val="00EC70D4"/>
    <w:rsid w:val="00EC795C"/>
    <w:rsid w:val="00ED0F07"/>
    <w:rsid w:val="00ED178A"/>
    <w:rsid w:val="00ED19A9"/>
    <w:rsid w:val="00ED1D93"/>
    <w:rsid w:val="00ED1F63"/>
    <w:rsid w:val="00ED24F4"/>
    <w:rsid w:val="00ED2BD4"/>
    <w:rsid w:val="00ED3756"/>
    <w:rsid w:val="00ED3AD7"/>
    <w:rsid w:val="00ED3BC1"/>
    <w:rsid w:val="00ED3E79"/>
    <w:rsid w:val="00ED4579"/>
    <w:rsid w:val="00ED4682"/>
    <w:rsid w:val="00ED46F2"/>
    <w:rsid w:val="00ED5040"/>
    <w:rsid w:val="00ED5782"/>
    <w:rsid w:val="00ED60F4"/>
    <w:rsid w:val="00ED6B22"/>
    <w:rsid w:val="00ED6E1B"/>
    <w:rsid w:val="00ED6F94"/>
    <w:rsid w:val="00ED76AD"/>
    <w:rsid w:val="00ED79D2"/>
    <w:rsid w:val="00ED7D3B"/>
    <w:rsid w:val="00ED7EFA"/>
    <w:rsid w:val="00EE0120"/>
    <w:rsid w:val="00EE02AC"/>
    <w:rsid w:val="00EE0D14"/>
    <w:rsid w:val="00EE10BE"/>
    <w:rsid w:val="00EE1121"/>
    <w:rsid w:val="00EE13C1"/>
    <w:rsid w:val="00EE14BF"/>
    <w:rsid w:val="00EE15AC"/>
    <w:rsid w:val="00EE1865"/>
    <w:rsid w:val="00EE18AB"/>
    <w:rsid w:val="00EE18C6"/>
    <w:rsid w:val="00EE18FA"/>
    <w:rsid w:val="00EE2125"/>
    <w:rsid w:val="00EE2D71"/>
    <w:rsid w:val="00EE3BEA"/>
    <w:rsid w:val="00EE4149"/>
    <w:rsid w:val="00EE54B5"/>
    <w:rsid w:val="00EE55E8"/>
    <w:rsid w:val="00EE560E"/>
    <w:rsid w:val="00EE5BAD"/>
    <w:rsid w:val="00EE5CA3"/>
    <w:rsid w:val="00EE60D3"/>
    <w:rsid w:val="00EE66A6"/>
    <w:rsid w:val="00EE6C02"/>
    <w:rsid w:val="00EE75EA"/>
    <w:rsid w:val="00EE7616"/>
    <w:rsid w:val="00EE7ABD"/>
    <w:rsid w:val="00EE7E3E"/>
    <w:rsid w:val="00EE7FD4"/>
    <w:rsid w:val="00EF090C"/>
    <w:rsid w:val="00EF09FF"/>
    <w:rsid w:val="00EF0B2A"/>
    <w:rsid w:val="00EF189F"/>
    <w:rsid w:val="00EF1BB5"/>
    <w:rsid w:val="00EF2005"/>
    <w:rsid w:val="00EF2452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A64"/>
    <w:rsid w:val="00F00CCB"/>
    <w:rsid w:val="00F01937"/>
    <w:rsid w:val="00F01A90"/>
    <w:rsid w:val="00F01B28"/>
    <w:rsid w:val="00F02668"/>
    <w:rsid w:val="00F0281B"/>
    <w:rsid w:val="00F02C36"/>
    <w:rsid w:val="00F03344"/>
    <w:rsid w:val="00F03528"/>
    <w:rsid w:val="00F03919"/>
    <w:rsid w:val="00F03D1A"/>
    <w:rsid w:val="00F041D3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7BB"/>
    <w:rsid w:val="00F109AB"/>
    <w:rsid w:val="00F11097"/>
    <w:rsid w:val="00F11184"/>
    <w:rsid w:val="00F115BE"/>
    <w:rsid w:val="00F11826"/>
    <w:rsid w:val="00F11A7B"/>
    <w:rsid w:val="00F12364"/>
    <w:rsid w:val="00F12BBD"/>
    <w:rsid w:val="00F13059"/>
    <w:rsid w:val="00F133B7"/>
    <w:rsid w:val="00F13866"/>
    <w:rsid w:val="00F13DC1"/>
    <w:rsid w:val="00F146F1"/>
    <w:rsid w:val="00F14DA2"/>
    <w:rsid w:val="00F15227"/>
    <w:rsid w:val="00F15B36"/>
    <w:rsid w:val="00F15F1D"/>
    <w:rsid w:val="00F160FD"/>
    <w:rsid w:val="00F1617D"/>
    <w:rsid w:val="00F1750D"/>
    <w:rsid w:val="00F17AE4"/>
    <w:rsid w:val="00F17DF3"/>
    <w:rsid w:val="00F17E0E"/>
    <w:rsid w:val="00F201C6"/>
    <w:rsid w:val="00F20C76"/>
    <w:rsid w:val="00F215C4"/>
    <w:rsid w:val="00F215F0"/>
    <w:rsid w:val="00F2174F"/>
    <w:rsid w:val="00F218AA"/>
    <w:rsid w:val="00F22603"/>
    <w:rsid w:val="00F2260A"/>
    <w:rsid w:val="00F2268E"/>
    <w:rsid w:val="00F22AC9"/>
    <w:rsid w:val="00F22E36"/>
    <w:rsid w:val="00F2305D"/>
    <w:rsid w:val="00F23176"/>
    <w:rsid w:val="00F23920"/>
    <w:rsid w:val="00F243BC"/>
    <w:rsid w:val="00F245AB"/>
    <w:rsid w:val="00F248EC"/>
    <w:rsid w:val="00F24994"/>
    <w:rsid w:val="00F24EAE"/>
    <w:rsid w:val="00F256A3"/>
    <w:rsid w:val="00F25F0E"/>
    <w:rsid w:val="00F25F60"/>
    <w:rsid w:val="00F26053"/>
    <w:rsid w:val="00F277B8"/>
    <w:rsid w:val="00F27988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FD"/>
    <w:rsid w:val="00F336BE"/>
    <w:rsid w:val="00F343CE"/>
    <w:rsid w:val="00F3486B"/>
    <w:rsid w:val="00F34D4E"/>
    <w:rsid w:val="00F34F6B"/>
    <w:rsid w:val="00F350BA"/>
    <w:rsid w:val="00F35874"/>
    <w:rsid w:val="00F35922"/>
    <w:rsid w:val="00F35C79"/>
    <w:rsid w:val="00F365C2"/>
    <w:rsid w:val="00F3673E"/>
    <w:rsid w:val="00F3778F"/>
    <w:rsid w:val="00F37E37"/>
    <w:rsid w:val="00F37E58"/>
    <w:rsid w:val="00F4022A"/>
    <w:rsid w:val="00F4057D"/>
    <w:rsid w:val="00F40CAC"/>
    <w:rsid w:val="00F40DC8"/>
    <w:rsid w:val="00F40FF0"/>
    <w:rsid w:val="00F41184"/>
    <w:rsid w:val="00F41A00"/>
    <w:rsid w:val="00F41BAA"/>
    <w:rsid w:val="00F4216C"/>
    <w:rsid w:val="00F42243"/>
    <w:rsid w:val="00F43539"/>
    <w:rsid w:val="00F43656"/>
    <w:rsid w:val="00F43F74"/>
    <w:rsid w:val="00F4410C"/>
    <w:rsid w:val="00F44120"/>
    <w:rsid w:val="00F44888"/>
    <w:rsid w:val="00F44BE4"/>
    <w:rsid w:val="00F45367"/>
    <w:rsid w:val="00F4553E"/>
    <w:rsid w:val="00F45956"/>
    <w:rsid w:val="00F46444"/>
    <w:rsid w:val="00F46B9A"/>
    <w:rsid w:val="00F46CCB"/>
    <w:rsid w:val="00F46D23"/>
    <w:rsid w:val="00F46E61"/>
    <w:rsid w:val="00F470F0"/>
    <w:rsid w:val="00F4714E"/>
    <w:rsid w:val="00F50A29"/>
    <w:rsid w:val="00F50A2B"/>
    <w:rsid w:val="00F511E2"/>
    <w:rsid w:val="00F51650"/>
    <w:rsid w:val="00F5177D"/>
    <w:rsid w:val="00F5179F"/>
    <w:rsid w:val="00F521A0"/>
    <w:rsid w:val="00F529A4"/>
    <w:rsid w:val="00F5310E"/>
    <w:rsid w:val="00F53596"/>
    <w:rsid w:val="00F53B88"/>
    <w:rsid w:val="00F55859"/>
    <w:rsid w:val="00F55C8E"/>
    <w:rsid w:val="00F56ABC"/>
    <w:rsid w:val="00F56E70"/>
    <w:rsid w:val="00F57C0D"/>
    <w:rsid w:val="00F60426"/>
    <w:rsid w:val="00F60730"/>
    <w:rsid w:val="00F60928"/>
    <w:rsid w:val="00F618B7"/>
    <w:rsid w:val="00F62975"/>
    <w:rsid w:val="00F62AA6"/>
    <w:rsid w:val="00F63DD0"/>
    <w:rsid w:val="00F63EB1"/>
    <w:rsid w:val="00F6417A"/>
    <w:rsid w:val="00F6447B"/>
    <w:rsid w:val="00F652E0"/>
    <w:rsid w:val="00F6531A"/>
    <w:rsid w:val="00F6582B"/>
    <w:rsid w:val="00F65B6A"/>
    <w:rsid w:val="00F663FB"/>
    <w:rsid w:val="00F666E3"/>
    <w:rsid w:val="00F6722B"/>
    <w:rsid w:val="00F6747F"/>
    <w:rsid w:val="00F676CB"/>
    <w:rsid w:val="00F707F8"/>
    <w:rsid w:val="00F70BC2"/>
    <w:rsid w:val="00F712CB"/>
    <w:rsid w:val="00F7221E"/>
    <w:rsid w:val="00F72414"/>
    <w:rsid w:val="00F727BE"/>
    <w:rsid w:val="00F728CA"/>
    <w:rsid w:val="00F72A2B"/>
    <w:rsid w:val="00F72E7A"/>
    <w:rsid w:val="00F732BB"/>
    <w:rsid w:val="00F734B8"/>
    <w:rsid w:val="00F73851"/>
    <w:rsid w:val="00F73BBE"/>
    <w:rsid w:val="00F74242"/>
    <w:rsid w:val="00F76B5C"/>
    <w:rsid w:val="00F77128"/>
    <w:rsid w:val="00F777B4"/>
    <w:rsid w:val="00F82163"/>
    <w:rsid w:val="00F823E3"/>
    <w:rsid w:val="00F82404"/>
    <w:rsid w:val="00F8263F"/>
    <w:rsid w:val="00F82AF3"/>
    <w:rsid w:val="00F83526"/>
    <w:rsid w:val="00F83FF5"/>
    <w:rsid w:val="00F84560"/>
    <w:rsid w:val="00F845CD"/>
    <w:rsid w:val="00F8504D"/>
    <w:rsid w:val="00F856A6"/>
    <w:rsid w:val="00F85939"/>
    <w:rsid w:val="00F86139"/>
    <w:rsid w:val="00F86569"/>
    <w:rsid w:val="00F866A0"/>
    <w:rsid w:val="00F866DD"/>
    <w:rsid w:val="00F869CC"/>
    <w:rsid w:val="00F869E4"/>
    <w:rsid w:val="00F86B34"/>
    <w:rsid w:val="00F87548"/>
    <w:rsid w:val="00F87820"/>
    <w:rsid w:val="00F87F87"/>
    <w:rsid w:val="00F90080"/>
    <w:rsid w:val="00F90251"/>
    <w:rsid w:val="00F90A64"/>
    <w:rsid w:val="00F918A0"/>
    <w:rsid w:val="00F918C9"/>
    <w:rsid w:val="00F91E93"/>
    <w:rsid w:val="00F92561"/>
    <w:rsid w:val="00F92FDB"/>
    <w:rsid w:val="00F93E22"/>
    <w:rsid w:val="00F95378"/>
    <w:rsid w:val="00F961E7"/>
    <w:rsid w:val="00F96B62"/>
    <w:rsid w:val="00FA0030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2C31"/>
    <w:rsid w:val="00FA31DC"/>
    <w:rsid w:val="00FA3618"/>
    <w:rsid w:val="00FA3EDD"/>
    <w:rsid w:val="00FA42FC"/>
    <w:rsid w:val="00FA457B"/>
    <w:rsid w:val="00FA4E2F"/>
    <w:rsid w:val="00FA5E10"/>
    <w:rsid w:val="00FA5E57"/>
    <w:rsid w:val="00FA76B3"/>
    <w:rsid w:val="00FA78F2"/>
    <w:rsid w:val="00FA7BFA"/>
    <w:rsid w:val="00FB06D8"/>
    <w:rsid w:val="00FB0A9E"/>
    <w:rsid w:val="00FB0DBA"/>
    <w:rsid w:val="00FB1586"/>
    <w:rsid w:val="00FB1C9E"/>
    <w:rsid w:val="00FB216B"/>
    <w:rsid w:val="00FB2317"/>
    <w:rsid w:val="00FB2792"/>
    <w:rsid w:val="00FB28FB"/>
    <w:rsid w:val="00FB2D0D"/>
    <w:rsid w:val="00FB34FB"/>
    <w:rsid w:val="00FB4CA0"/>
    <w:rsid w:val="00FB5246"/>
    <w:rsid w:val="00FB53A2"/>
    <w:rsid w:val="00FB5725"/>
    <w:rsid w:val="00FB5942"/>
    <w:rsid w:val="00FB5A66"/>
    <w:rsid w:val="00FB5B3D"/>
    <w:rsid w:val="00FB6C25"/>
    <w:rsid w:val="00FB704B"/>
    <w:rsid w:val="00FB74F9"/>
    <w:rsid w:val="00FC01AC"/>
    <w:rsid w:val="00FC070D"/>
    <w:rsid w:val="00FC1120"/>
    <w:rsid w:val="00FC137F"/>
    <w:rsid w:val="00FC14E0"/>
    <w:rsid w:val="00FC1DD6"/>
    <w:rsid w:val="00FC1F5B"/>
    <w:rsid w:val="00FC2459"/>
    <w:rsid w:val="00FC283C"/>
    <w:rsid w:val="00FC2B81"/>
    <w:rsid w:val="00FC2C80"/>
    <w:rsid w:val="00FC2CAB"/>
    <w:rsid w:val="00FC2E5A"/>
    <w:rsid w:val="00FC342C"/>
    <w:rsid w:val="00FC3972"/>
    <w:rsid w:val="00FC3A5A"/>
    <w:rsid w:val="00FC3B49"/>
    <w:rsid w:val="00FC3D35"/>
    <w:rsid w:val="00FC3D60"/>
    <w:rsid w:val="00FC3F63"/>
    <w:rsid w:val="00FC5594"/>
    <w:rsid w:val="00FC5BEF"/>
    <w:rsid w:val="00FC699C"/>
    <w:rsid w:val="00FC6E61"/>
    <w:rsid w:val="00FC7681"/>
    <w:rsid w:val="00FC7782"/>
    <w:rsid w:val="00FC786A"/>
    <w:rsid w:val="00FC7A8B"/>
    <w:rsid w:val="00FC7CAA"/>
    <w:rsid w:val="00FD0145"/>
    <w:rsid w:val="00FD042C"/>
    <w:rsid w:val="00FD07DC"/>
    <w:rsid w:val="00FD1686"/>
    <w:rsid w:val="00FD179A"/>
    <w:rsid w:val="00FD17BC"/>
    <w:rsid w:val="00FD18E5"/>
    <w:rsid w:val="00FD1DBF"/>
    <w:rsid w:val="00FD1E9B"/>
    <w:rsid w:val="00FD3279"/>
    <w:rsid w:val="00FD3CF3"/>
    <w:rsid w:val="00FD42C4"/>
    <w:rsid w:val="00FD5BD5"/>
    <w:rsid w:val="00FD6F92"/>
    <w:rsid w:val="00FD7252"/>
    <w:rsid w:val="00FD755B"/>
    <w:rsid w:val="00FD7585"/>
    <w:rsid w:val="00FD7818"/>
    <w:rsid w:val="00FD7BC8"/>
    <w:rsid w:val="00FD7DD6"/>
    <w:rsid w:val="00FD7FBD"/>
    <w:rsid w:val="00FE11D3"/>
    <w:rsid w:val="00FE1563"/>
    <w:rsid w:val="00FE16F7"/>
    <w:rsid w:val="00FE1B55"/>
    <w:rsid w:val="00FE21D0"/>
    <w:rsid w:val="00FE277A"/>
    <w:rsid w:val="00FE2815"/>
    <w:rsid w:val="00FE318D"/>
    <w:rsid w:val="00FE3708"/>
    <w:rsid w:val="00FE3868"/>
    <w:rsid w:val="00FE3D35"/>
    <w:rsid w:val="00FE3E14"/>
    <w:rsid w:val="00FE43AE"/>
    <w:rsid w:val="00FE464A"/>
    <w:rsid w:val="00FE4923"/>
    <w:rsid w:val="00FE4C90"/>
    <w:rsid w:val="00FE5AF9"/>
    <w:rsid w:val="00FE6C65"/>
    <w:rsid w:val="00FE6D76"/>
    <w:rsid w:val="00FE6FDF"/>
    <w:rsid w:val="00FE786C"/>
    <w:rsid w:val="00FE7E37"/>
    <w:rsid w:val="00FF04A3"/>
    <w:rsid w:val="00FF074B"/>
    <w:rsid w:val="00FF0C4B"/>
    <w:rsid w:val="00FF1076"/>
    <w:rsid w:val="00FF202C"/>
    <w:rsid w:val="00FF253A"/>
    <w:rsid w:val="00FF34F3"/>
    <w:rsid w:val="00FF3BD3"/>
    <w:rsid w:val="00FF3E7D"/>
    <w:rsid w:val="00FF4ECF"/>
    <w:rsid w:val="00FF503F"/>
    <w:rsid w:val="00FF59CC"/>
    <w:rsid w:val="00FF6694"/>
    <w:rsid w:val="00FF690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9C7155"/>
  <w15:chartTrackingRefBased/>
  <w15:docId w15:val="{DB922B01-571C-424D-B88D-F009B967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505AB"/>
    <w:rPr>
      <w:sz w:val="22"/>
      <w:lang w:val="en-GB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0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rsid w:val="00A30D69"/>
    <w:rPr>
      <w:sz w:val="16"/>
      <w:szCs w:val="16"/>
    </w:rPr>
  </w:style>
  <w:style w:type="paragraph" w:styleId="ab">
    <w:name w:val="annotation text"/>
    <w:basedOn w:val="a"/>
    <w:link w:val="ac"/>
    <w:rsid w:val="00A30D69"/>
    <w:rPr>
      <w:sz w:val="20"/>
      <w:lang w:val="x-none"/>
    </w:rPr>
  </w:style>
  <w:style w:type="character" w:customStyle="1" w:styleId="ac">
    <w:name w:val="批注文字 字符"/>
    <w:link w:val="ab"/>
    <w:rsid w:val="00A30D69"/>
    <w:rPr>
      <w:lang w:eastAsia="en-US"/>
    </w:rPr>
  </w:style>
  <w:style w:type="paragraph" w:styleId="ad">
    <w:name w:val="annotation subject"/>
    <w:basedOn w:val="ab"/>
    <w:next w:val="ab"/>
    <w:link w:val="ae"/>
    <w:rsid w:val="00A30D69"/>
    <w:rPr>
      <w:b/>
      <w:bCs/>
    </w:rPr>
  </w:style>
  <w:style w:type="character" w:customStyle="1" w:styleId="ae">
    <w:name w:val="批注主题 字符"/>
    <w:link w:val="ad"/>
    <w:rsid w:val="00A30D69"/>
    <w:rPr>
      <w:b/>
      <w:bCs/>
      <w:lang w:eastAsia="en-US"/>
    </w:rPr>
  </w:style>
  <w:style w:type="paragraph" w:styleId="af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uiPriority w:val="99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f0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af1">
    <w:name w:val="List Paragraph"/>
    <w:basedOn w:val="a"/>
    <w:uiPriority w:val="1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2">
    <w:name w:val="footnote text"/>
    <w:basedOn w:val="a"/>
    <w:link w:val="af3"/>
    <w:rsid w:val="00DF7266"/>
    <w:rPr>
      <w:sz w:val="20"/>
      <w:lang w:val="x-none"/>
    </w:rPr>
  </w:style>
  <w:style w:type="character" w:customStyle="1" w:styleId="af3">
    <w:name w:val="脚注文本 字符"/>
    <w:link w:val="af2"/>
    <w:rsid w:val="00DF7266"/>
    <w:rPr>
      <w:lang w:eastAsia="en-US"/>
    </w:rPr>
  </w:style>
  <w:style w:type="character" w:styleId="af4">
    <w:name w:val="footnote reference"/>
    <w:rsid w:val="00DF7266"/>
    <w:rPr>
      <w:vertAlign w:val="superscript"/>
    </w:rPr>
  </w:style>
  <w:style w:type="paragraph" w:styleId="af5">
    <w:name w:val="Document Map"/>
    <w:basedOn w:val="a"/>
    <w:link w:val="af6"/>
    <w:rsid w:val="00960251"/>
    <w:rPr>
      <w:rFonts w:ascii="Tahoma" w:hAnsi="Tahoma"/>
      <w:sz w:val="16"/>
      <w:szCs w:val="16"/>
      <w:lang w:eastAsia="x-none"/>
    </w:rPr>
  </w:style>
  <w:style w:type="character" w:customStyle="1" w:styleId="af6">
    <w:name w:val="文档结构图 字符"/>
    <w:link w:val="af5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7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8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af8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link w:val="af7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0">
    <w:name w:val="标题 5 字符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0">
    <w:name w:val="标题 2 字符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character" w:customStyle="1" w:styleId="fontstyle01">
    <w:name w:val="fontstyle01"/>
    <w:rsid w:val="00AD37D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45103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16323717">
    <w:name w:val="SC.16.323717"/>
    <w:uiPriority w:val="99"/>
    <w:rsid w:val="00D33F24"/>
    <w:rPr>
      <w:color w:val="000000"/>
      <w:sz w:val="20"/>
      <w:szCs w:val="20"/>
    </w:rPr>
  </w:style>
  <w:style w:type="paragraph" w:styleId="af9">
    <w:name w:val="Body Text"/>
    <w:basedOn w:val="a"/>
    <w:link w:val="afa"/>
    <w:rsid w:val="0094455A"/>
    <w:pPr>
      <w:spacing w:after="120"/>
    </w:pPr>
  </w:style>
  <w:style w:type="character" w:customStyle="1" w:styleId="afa">
    <w:name w:val="正文文本 字符"/>
    <w:basedOn w:val="a0"/>
    <w:link w:val="af9"/>
    <w:rsid w:val="0094455A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94455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image" Target="media/image3.tmp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comments" Target="comments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E46D62B3-91A3-4ED2-890B-D612BD6D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4205</TotalTime>
  <Pages>8</Pages>
  <Words>1578</Words>
  <Characters>8999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802.11-12/1316r0</vt:lpstr>
    </vt:vector>
  </TitlesOfParts>
  <Company>Intel Corporation</Company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802.11-12/1316r0</dc:title>
  <dc:subject>Submission</dc:subject>
  <dc:creator>humengshi@huawei.com</dc:creator>
  <cp:keywords>November 2012</cp:keywords>
  <cp:lastModifiedBy>humengshi</cp:lastModifiedBy>
  <cp:revision>503</cp:revision>
  <dcterms:created xsi:type="dcterms:W3CDTF">2021-07-12T06:27:00Z</dcterms:created>
  <dcterms:modified xsi:type="dcterms:W3CDTF">2022-01-13T03:26:00Z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(3)dUFwQovprESO5v1pDUVbAHYr89c16uIVb3J+I1GuxjgFFDlU0EJ4oeQCMzw2smVIQA46HZCZ
bpJBFIXjm/DP9R/eJGEp0s98ziFg25LjgxrErSKUoKALfRIkpOL6CxBTYESNiqQcwOn1EbFi
fzsn3cHMJj/NyLHyXD2aa9ND3l0MXhTHKhkhBBSSDOeZX8PALM9opa185vgd6M1EQJMupaoi
6YdDfjiFFOxZAo7lpJ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uwK2IB3AATX1IZ0JR8mPNv+dUmfU2QFRrURE1ABhKkLw0ywzPN8q4U
eHfssUXeaR3g0oWJjbsLmv3WUz+wnq5bLZXY990rNrvlVFyd7Y2JSxiZLL8cigQkWnIzV+bx
3oX/nKX+b5ysPBkg5DybO/+++4rFhcnOLIc+8scQYmC01rVcqPpY0KpvoIkNlkBxLbiYqPqc
umbUk0Qu1wD21gSEApOzOX6gVuVvB+8JMMeL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kw==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1628566258</vt:lpwstr>
  </property>
</Properties>
</file>