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pPr>
      <w:r>
        <w:t>IEEE P802.11</w:t>
      </w:r>
      <w:r>
        <w:br w:type="textWrapping"/>
      </w:r>
      <w:r>
        <w:t>Wireless LANs</w:t>
      </w:r>
    </w:p>
    <w:tbl>
      <w:tblPr>
        <w:tblStyle w:val="12"/>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40"/>
        <w:gridCol w:w="2075"/>
        <w:gridCol w:w="1604"/>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576" w:type="dxa"/>
            <w:gridSpan w:val="5"/>
            <w:vAlign w:val="center"/>
          </w:tcPr>
          <w:p>
            <w:pPr>
              <w:pStyle w:val="18"/>
              <w:rPr>
                <w:rFonts w:hint="default" w:eastAsia="宋体"/>
                <w:lang w:val="en-US" w:eastAsia="zh-CN"/>
              </w:rPr>
            </w:pPr>
            <w:r>
              <w:rPr>
                <w:lang w:eastAsia="ko-KR"/>
              </w:rPr>
              <w:t>11be D</w:t>
            </w:r>
            <w:r>
              <w:rPr>
                <w:rFonts w:hint="eastAsia" w:eastAsia="宋体"/>
                <w:lang w:val="en-US" w:eastAsia="zh-CN"/>
              </w:rPr>
              <w:t>1.0</w:t>
            </w:r>
            <w:r>
              <w:rPr>
                <w:rFonts w:hint="eastAsia"/>
                <w:lang w:eastAsia="ko-KR"/>
              </w:rPr>
              <w:t xml:space="preserve"> </w:t>
            </w:r>
            <w:r>
              <w:rPr>
                <w:lang w:eastAsia="ko-KR"/>
              </w:rPr>
              <w:t xml:space="preserve">CR for </w:t>
            </w:r>
            <w:r>
              <w:rPr>
                <w:rFonts w:hint="eastAsia" w:eastAsia="宋体"/>
                <w:lang w:val="en-US" w:eastAsia="zh-CN"/>
              </w:rPr>
              <w:t>TID mapping and  EML Notification primitives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576" w:type="dxa"/>
            <w:gridSpan w:val="5"/>
            <w:vAlign w:val="center"/>
          </w:tcPr>
          <w:p>
            <w:pPr>
              <w:pStyle w:val="18"/>
              <w:ind w:left="0"/>
              <w:rPr>
                <w:rFonts w:hint="default" w:eastAsia="宋体"/>
                <w:b w:val="0"/>
                <w:sz w:val="20"/>
                <w:lang w:val="en-US" w:eastAsia="zh-CN"/>
              </w:rPr>
            </w:pPr>
            <w:r>
              <w:rPr>
                <w:sz w:val="20"/>
              </w:rPr>
              <w:t>Date:</w:t>
            </w:r>
            <w:r>
              <w:rPr>
                <w:b w:val="0"/>
                <w:sz w:val="20"/>
              </w:rPr>
              <w:t xml:space="preserve">  2021-</w:t>
            </w:r>
            <w:r>
              <w:rPr>
                <w:b w:val="0"/>
                <w:sz w:val="20"/>
                <w:lang w:eastAsia="ko-KR"/>
              </w:rPr>
              <w:t>0</w:t>
            </w:r>
            <w:r>
              <w:rPr>
                <w:rFonts w:hint="eastAsia" w:eastAsia="宋体"/>
                <w:b w:val="0"/>
                <w:sz w:val="20"/>
                <w:lang w:val="en-US" w:eastAsia="zh-CN"/>
              </w:rPr>
              <w:t>1</w:t>
            </w:r>
            <w:r>
              <w:rPr>
                <w:rFonts w:hint="eastAsia"/>
                <w:b w:val="0"/>
                <w:sz w:val="20"/>
                <w:lang w:eastAsia="ko-KR"/>
              </w:rPr>
              <w:t>-</w:t>
            </w:r>
            <w:r>
              <w:rPr>
                <w:rFonts w:hint="eastAsia" w:eastAsia="宋体"/>
                <w:b w:val="0"/>
                <w:sz w:val="20"/>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76" w:type="dxa"/>
            <w:gridSpan w:val="5"/>
            <w:vAlign w:val="center"/>
          </w:tcPr>
          <w:p>
            <w:pPr>
              <w:pStyle w:val="18"/>
              <w:spacing w:after="0"/>
              <w:ind w:left="0" w:right="0"/>
              <w:jc w:val="left"/>
              <w:rPr>
                <w:sz w:val="20"/>
              </w:rPr>
            </w:pPr>
            <w:r>
              <w:rPr>
                <w:sz w:val="20"/>
              </w:rPr>
              <w:t>Author(s):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pPr>
              <w:pStyle w:val="18"/>
              <w:spacing w:after="0"/>
              <w:ind w:left="0" w:right="0"/>
              <w:jc w:val="left"/>
              <w:rPr>
                <w:sz w:val="20"/>
              </w:rPr>
            </w:pPr>
            <w:r>
              <w:rPr>
                <w:sz w:val="20"/>
              </w:rPr>
              <w:t>Name</w:t>
            </w:r>
          </w:p>
        </w:tc>
        <w:tc>
          <w:tcPr>
            <w:tcW w:w="1440" w:type="dxa"/>
            <w:vAlign w:val="center"/>
          </w:tcPr>
          <w:p>
            <w:pPr>
              <w:pStyle w:val="18"/>
              <w:spacing w:after="0"/>
              <w:ind w:left="0" w:right="0"/>
              <w:jc w:val="left"/>
              <w:rPr>
                <w:sz w:val="20"/>
              </w:rPr>
            </w:pPr>
            <w:r>
              <w:rPr>
                <w:sz w:val="20"/>
              </w:rPr>
              <w:t>Affiliation</w:t>
            </w:r>
          </w:p>
        </w:tc>
        <w:tc>
          <w:tcPr>
            <w:tcW w:w="2075" w:type="dxa"/>
            <w:vAlign w:val="center"/>
          </w:tcPr>
          <w:p>
            <w:pPr>
              <w:pStyle w:val="18"/>
              <w:spacing w:after="0"/>
              <w:ind w:left="0" w:right="0"/>
              <w:jc w:val="left"/>
              <w:rPr>
                <w:sz w:val="20"/>
              </w:rPr>
            </w:pPr>
            <w:r>
              <w:rPr>
                <w:sz w:val="20"/>
              </w:rPr>
              <w:t>Address</w:t>
            </w:r>
          </w:p>
        </w:tc>
        <w:tc>
          <w:tcPr>
            <w:tcW w:w="1604" w:type="dxa"/>
            <w:vAlign w:val="center"/>
          </w:tcPr>
          <w:p>
            <w:pPr>
              <w:pStyle w:val="18"/>
              <w:spacing w:after="0"/>
              <w:ind w:left="0" w:right="0"/>
              <w:jc w:val="left"/>
              <w:rPr>
                <w:sz w:val="20"/>
              </w:rPr>
            </w:pPr>
            <w:r>
              <w:rPr>
                <w:sz w:val="20"/>
              </w:rPr>
              <w:t>Phone</w:t>
            </w:r>
          </w:p>
        </w:tc>
        <w:tc>
          <w:tcPr>
            <w:tcW w:w="2909" w:type="dxa"/>
            <w:vAlign w:val="center"/>
          </w:tcPr>
          <w:p>
            <w:pPr>
              <w:pStyle w:val="18"/>
              <w:spacing w:after="0"/>
              <w:ind w:left="0" w:right="0"/>
              <w:jc w:val="left"/>
              <w:rPr>
                <w:sz w:val="20"/>
              </w:rPr>
            </w:pPr>
            <w:r>
              <w:rPr>
                <w:sz w:val="20"/>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48" w:type="dxa"/>
            <w:vAlign w:val="center"/>
          </w:tcPr>
          <w:p>
            <w:pPr>
              <w:pStyle w:val="18"/>
              <w:spacing w:after="0"/>
              <w:ind w:left="0" w:right="0"/>
              <w:jc w:val="left"/>
              <w:rPr>
                <w:rFonts w:hint="default" w:eastAsia="宋体"/>
                <w:b w:val="0"/>
                <w:sz w:val="18"/>
                <w:szCs w:val="18"/>
                <w:lang w:val="en-US" w:eastAsia="zh-CN"/>
              </w:rPr>
            </w:pPr>
            <w:r>
              <w:rPr>
                <w:rFonts w:hint="eastAsia" w:eastAsia="宋体"/>
                <w:b w:val="0"/>
                <w:sz w:val="18"/>
                <w:szCs w:val="18"/>
                <w:lang w:val="en-US" w:eastAsia="zh-CN"/>
              </w:rPr>
              <w:t>Zhiqiang Han</w:t>
            </w:r>
          </w:p>
        </w:tc>
        <w:tc>
          <w:tcPr>
            <w:tcW w:w="1440" w:type="dxa"/>
            <w:vAlign w:val="center"/>
          </w:tcPr>
          <w:p>
            <w:pPr>
              <w:pStyle w:val="18"/>
              <w:spacing w:after="0"/>
              <w:ind w:left="0" w:right="0"/>
              <w:jc w:val="left"/>
              <w:rPr>
                <w:b w:val="0"/>
                <w:sz w:val="18"/>
                <w:szCs w:val="18"/>
                <w:lang w:eastAsia="ko-KR"/>
              </w:rPr>
            </w:pPr>
            <w:r>
              <w:rPr>
                <w:rFonts w:hint="eastAsia" w:eastAsia="宋体"/>
                <w:b w:val="0"/>
                <w:sz w:val="18"/>
                <w:szCs w:val="18"/>
                <w:lang w:val="en-US" w:eastAsia="zh-CN"/>
              </w:rPr>
              <w:t xml:space="preserve">ZTE </w:t>
            </w:r>
            <w:r>
              <w:rPr>
                <w:b w:val="0"/>
                <w:sz w:val="18"/>
                <w:szCs w:val="18"/>
                <w:lang w:eastAsia="ko-KR"/>
              </w:rPr>
              <w:t>Corporation</w:t>
            </w:r>
          </w:p>
        </w:tc>
        <w:tc>
          <w:tcPr>
            <w:tcW w:w="2075" w:type="dxa"/>
            <w:vAlign w:val="center"/>
          </w:tcPr>
          <w:p>
            <w:pPr>
              <w:pStyle w:val="18"/>
              <w:spacing w:after="0"/>
              <w:ind w:left="0" w:right="0"/>
              <w:jc w:val="left"/>
              <w:rPr>
                <w:b w:val="0"/>
                <w:sz w:val="18"/>
                <w:szCs w:val="18"/>
                <w:lang w:eastAsia="ko-KR"/>
              </w:rPr>
            </w:pPr>
          </w:p>
        </w:tc>
        <w:tc>
          <w:tcPr>
            <w:tcW w:w="1604" w:type="dxa"/>
            <w:vAlign w:val="center"/>
          </w:tcPr>
          <w:p>
            <w:pPr>
              <w:pStyle w:val="18"/>
              <w:spacing w:after="0"/>
              <w:ind w:left="0" w:right="0"/>
              <w:jc w:val="left"/>
              <w:rPr>
                <w:b w:val="0"/>
                <w:sz w:val="18"/>
                <w:szCs w:val="18"/>
                <w:lang w:eastAsia="ko-KR"/>
              </w:rPr>
            </w:pPr>
          </w:p>
        </w:tc>
        <w:tc>
          <w:tcPr>
            <w:tcW w:w="2909" w:type="dxa"/>
            <w:vAlign w:val="center"/>
          </w:tcPr>
          <w:p>
            <w:pPr>
              <w:pStyle w:val="18"/>
              <w:spacing w:after="0"/>
              <w:ind w:left="0" w:right="0"/>
              <w:jc w:val="left"/>
              <w:rPr>
                <w:rFonts w:hint="default" w:eastAsia="宋体"/>
                <w:b w:val="0"/>
                <w:sz w:val="18"/>
                <w:szCs w:val="18"/>
                <w:lang w:val="en-US" w:eastAsia="zh-CN"/>
              </w:rPr>
            </w:pPr>
            <w:r>
              <w:rPr>
                <w:rFonts w:hint="eastAsia" w:eastAsia="宋体"/>
                <w:b w:val="0"/>
                <w:sz w:val="18"/>
                <w:szCs w:val="18"/>
                <w:lang w:val="en-US" w:eastAsia="zh-CN"/>
              </w:rPr>
              <w:t>Han.zhiqiang1@zte.com.cn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48" w:type="dxa"/>
            <w:vAlign w:val="center"/>
          </w:tcPr>
          <w:p>
            <w:pPr>
              <w:pStyle w:val="18"/>
              <w:spacing w:after="0"/>
              <w:ind w:left="0" w:right="0"/>
              <w:jc w:val="left"/>
              <w:rPr>
                <w:rFonts w:hint="eastAsia" w:eastAsia="宋体"/>
                <w:b w:val="0"/>
                <w:sz w:val="18"/>
                <w:szCs w:val="18"/>
                <w:lang w:val="en-US" w:eastAsia="zh-CN"/>
              </w:rPr>
            </w:pPr>
          </w:p>
        </w:tc>
        <w:tc>
          <w:tcPr>
            <w:tcW w:w="1440" w:type="dxa"/>
            <w:vAlign w:val="center"/>
          </w:tcPr>
          <w:p>
            <w:pPr>
              <w:pStyle w:val="18"/>
              <w:spacing w:after="0"/>
              <w:ind w:left="0" w:right="0"/>
              <w:jc w:val="left"/>
              <w:rPr>
                <w:rFonts w:hint="eastAsia" w:eastAsia="宋体"/>
                <w:b w:val="0"/>
                <w:sz w:val="18"/>
                <w:szCs w:val="18"/>
                <w:lang w:val="en-US" w:eastAsia="zh-CN"/>
              </w:rPr>
            </w:pPr>
          </w:p>
        </w:tc>
        <w:tc>
          <w:tcPr>
            <w:tcW w:w="2075" w:type="dxa"/>
            <w:vAlign w:val="center"/>
          </w:tcPr>
          <w:p>
            <w:pPr>
              <w:pStyle w:val="18"/>
              <w:spacing w:after="0"/>
              <w:ind w:left="0" w:right="0"/>
              <w:jc w:val="left"/>
              <w:rPr>
                <w:b w:val="0"/>
                <w:sz w:val="18"/>
                <w:szCs w:val="18"/>
                <w:lang w:eastAsia="ko-KR"/>
              </w:rPr>
            </w:pPr>
          </w:p>
        </w:tc>
        <w:tc>
          <w:tcPr>
            <w:tcW w:w="1604" w:type="dxa"/>
            <w:vAlign w:val="center"/>
          </w:tcPr>
          <w:p>
            <w:pPr>
              <w:pStyle w:val="18"/>
              <w:spacing w:after="0"/>
              <w:ind w:left="0" w:right="0"/>
              <w:jc w:val="left"/>
              <w:rPr>
                <w:b w:val="0"/>
                <w:sz w:val="18"/>
                <w:szCs w:val="18"/>
                <w:lang w:eastAsia="ko-KR"/>
              </w:rPr>
            </w:pPr>
          </w:p>
        </w:tc>
        <w:tc>
          <w:tcPr>
            <w:tcW w:w="2909" w:type="dxa"/>
            <w:vAlign w:val="center"/>
          </w:tcPr>
          <w:p>
            <w:pPr>
              <w:pStyle w:val="18"/>
              <w:spacing w:after="0"/>
              <w:ind w:left="0" w:right="0"/>
              <w:jc w:val="left"/>
              <w:rPr>
                <w:rFonts w:hint="eastAsia" w:eastAsia="宋体"/>
                <w:b w:val="0"/>
                <w:sz w:val="18"/>
                <w:szCs w:val="18"/>
                <w:lang w:val="en-US" w:eastAsia="zh-CN"/>
              </w:rPr>
            </w:pPr>
          </w:p>
        </w:tc>
      </w:tr>
    </w:tbl>
    <w:p>
      <w:pPr>
        <w:pStyle w:val="17"/>
        <w:tabs>
          <w:tab w:val="center" w:pos="4680"/>
          <w:tab w:val="left" w:pos="5796"/>
        </w:tabs>
        <w:spacing w:after="120"/>
        <w:jc w:val="left"/>
        <w:rPr>
          <w:sz w:val="22"/>
        </w:rPr>
      </w:pPr>
      <w:r>
        <w:rPr>
          <w:lang w:eastAsia="ja-JP"/>
        </w:rPr>
        <mc:AlternateContent>
          <mc:Choice Requires="wps">
            <w:drawing>
              <wp:anchor distT="0" distB="0" distL="114300" distR="114300" simplePos="0" relativeHeight="251659264" behindDoc="0" locked="0" layoutInCell="0" allowOverlap="1">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wps:spPr>
                      <wps:txbx>
                        <w:txbxContent>
                          <w:p>
                            <w:pPr>
                              <w:pStyle w:val="17"/>
                              <w:spacing w:after="120"/>
                            </w:pPr>
                            <w:r>
                              <w:t>Abstract</w:t>
                            </w:r>
                          </w:p>
                          <w:p>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w:t>
                            </w:r>
                            <w:r>
                              <w:rPr>
                                <w:rFonts w:hint="eastAsia" w:eastAsia="宋体"/>
                                <w:lang w:val="en-US" w:eastAsia="zh-CN"/>
                              </w:rPr>
                              <w:t xml:space="preserve"> 2</w:t>
                            </w:r>
                            <w:r>
                              <w:rPr>
                                <w:lang w:eastAsia="ko-KR"/>
                              </w:rPr>
                              <w:t xml:space="preserve"> CIDs:</w:t>
                            </w:r>
                          </w:p>
                          <w:p>
                            <w:pPr>
                              <w:jc w:val="both"/>
                            </w:pPr>
                          </w:p>
                          <w:p>
                            <w:pPr>
                              <w:jc w:val="both"/>
                              <w:rPr>
                                <w:rFonts w:hint="default" w:eastAsia="宋体"/>
                                <w:sz w:val="36"/>
                                <w:szCs w:val="36"/>
                                <w:lang w:val="en-US" w:eastAsia="zh-CN"/>
                              </w:rPr>
                            </w:pPr>
                            <w:r>
                              <w:rPr>
                                <w:rFonts w:hint="eastAsia" w:eastAsia="宋体"/>
                                <w:lang w:val="en-US" w:eastAsia="zh-CN"/>
                              </w:rPr>
                              <w:t>CID : 4313,4314</w:t>
                            </w:r>
                          </w:p>
                          <w:p>
                            <w:pPr>
                              <w:jc w:val="both"/>
                              <w:rPr>
                                <w:rFonts w:hint="eastAsia" w:eastAsia="宋体"/>
                                <w:lang w:val="en-US" w:eastAsia="zh-CN"/>
                              </w:rPr>
                            </w:pPr>
                          </w:p>
                          <w:p>
                            <w:pPr>
                              <w:jc w:val="both"/>
                            </w:pPr>
                            <w:r>
                              <w:t>Revisions:</w:t>
                            </w:r>
                          </w:p>
                          <w:p>
                            <w:pPr>
                              <w:jc w:val="both"/>
                            </w:pPr>
                          </w:p>
                          <w:p>
                            <w:pPr>
                              <w:pStyle w:val="65"/>
                              <w:numPr>
                                <w:ilvl w:val="0"/>
                                <w:numId w:val="1"/>
                              </w:numPr>
                              <w:ind w:leftChars="0"/>
                              <w:jc w:val="both"/>
                            </w:pPr>
                            <w:r>
                              <w:t>Rev 0: Initial version of the document.</w:t>
                            </w:r>
                          </w:p>
                          <w:p>
                            <w:pPr>
                              <w:pStyle w:val="65"/>
                              <w:jc w:val="both"/>
                            </w:pPr>
                          </w:p>
                          <w:p>
                            <w:pPr>
                              <w:pStyle w:val="65"/>
                              <w:ind w:left="720" w:leftChars="0"/>
                              <w:jc w:val="both"/>
                            </w:pPr>
                          </w:p>
                          <w:p>
                            <w:pPr>
                              <w:pStyle w:val="65"/>
                              <w:ind w:left="720" w:leftChars="0"/>
                              <w:jc w:val="both"/>
                            </w:pP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5pt;margin-top:15.8pt;height:365pt;width:468pt;z-index:251659264;mso-width-relative:page;mso-height-relative:page;" fillcolor="#FFFFFF" filled="t" stroked="f" coordsize="21600,21600" o:allowincell="f" o:gfxdata="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e1GTnXAAAACgEAAA8AAAAAAAAAAQAgAAAAIgAAAGRycy9kb3ducmV2&#10;LnhtbFBLAQIUABQAAAAIAIdO4kBY150X/QEAAPADAAAOAAAAAAAAAAEAIAAAACYBAABkcnMvZTJv&#10;RG9jLnhtbFBLBQYAAAAABgAGAFkBAACVBQAAAAA=&#10;">
                <v:fill on="t" focussize="0,0"/>
                <v:stroke on="f"/>
                <v:imagedata o:title=""/>
                <o:lock v:ext="edit" aspectratio="f"/>
                <v:textbox>
                  <w:txbxContent>
                    <w:p>
                      <w:pPr>
                        <w:pStyle w:val="17"/>
                        <w:spacing w:after="120"/>
                      </w:pPr>
                      <w:r>
                        <w:t>Abstract</w:t>
                      </w:r>
                    </w:p>
                    <w:p>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w:t>
                      </w:r>
                      <w:r>
                        <w:rPr>
                          <w:rFonts w:hint="eastAsia" w:eastAsia="宋体"/>
                          <w:lang w:val="en-US" w:eastAsia="zh-CN"/>
                        </w:rPr>
                        <w:t xml:space="preserve"> 2</w:t>
                      </w:r>
                      <w:r>
                        <w:rPr>
                          <w:lang w:eastAsia="ko-KR"/>
                        </w:rPr>
                        <w:t xml:space="preserve"> CIDs:</w:t>
                      </w:r>
                    </w:p>
                    <w:p>
                      <w:pPr>
                        <w:jc w:val="both"/>
                      </w:pPr>
                    </w:p>
                    <w:p>
                      <w:pPr>
                        <w:jc w:val="both"/>
                        <w:rPr>
                          <w:rFonts w:hint="default" w:eastAsia="宋体"/>
                          <w:sz w:val="36"/>
                          <w:szCs w:val="36"/>
                          <w:lang w:val="en-US" w:eastAsia="zh-CN"/>
                        </w:rPr>
                      </w:pPr>
                      <w:r>
                        <w:rPr>
                          <w:rFonts w:hint="eastAsia" w:eastAsia="宋体"/>
                          <w:lang w:val="en-US" w:eastAsia="zh-CN"/>
                        </w:rPr>
                        <w:t>CID : 4313,4314</w:t>
                      </w:r>
                    </w:p>
                    <w:p>
                      <w:pPr>
                        <w:jc w:val="both"/>
                        <w:rPr>
                          <w:rFonts w:hint="eastAsia" w:eastAsia="宋体"/>
                          <w:lang w:val="en-US" w:eastAsia="zh-CN"/>
                        </w:rPr>
                      </w:pPr>
                    </w:p>
                    <w:p>
                      <w:pPr>
                        <w:jc w:val="both"/>
                      </w:pPr>
                      <w:r>
                        <w:t>Revisions:</w:t>
                      </w:r>
                    </w:p>
                    <w:p>
                      <w:pPr>
                        <w:jc w:val="both"/>
                      </w:pPr>
                    </w:p>
                    <w:p>
                      <w:pPr>
                        <w:pStyle w:val="65"/>
                        <w:numPr>
                          <w:ilvl w:val="0"/>
                          <w:numId w:val="1"/>
                        </w:numPr>
                        <w:ind w:leftChars="0"/>
                        <w:jc w:val="both"/>
                      </w:pPr>
                      <w:r>
                        <w:t>Rev 0: Initial version of the document.</w:t>
                      </w:r>
                    </w:p>
                    <w:p>
                      <w:pPr>
                        <w:pStyle w:val="65"/>
                        <w:jc w:val="both"/>
                      </w:pPr>
                    </w:p>
                    <w:p>
                      <w:pPr>
                        <w:pStyle w:val="65"/>
                        <w:ind w:left="720" w:leftChars="0"/>
                        <w:jc w:val="both"/>
                      </w:pPr>
                    </w:p>
                    <w:p>
                      <w:pPr>
                        <w:pStyle w:val="65"/>
                        <w:ind w:left="720" w:leftChars="0"/>
                        <w:jc w:val="both"/>
                      </w:pPr>
                    </w:p>
                  </w:txbxContent>
                </v:textbox>
              </v:shape>
            </w:pict>
          </mc:Fallback>
        </mc:AlternateContent>
      </w:r>
      <w:r>
        <w:rPr>
          <w:sz w:val="22"/>
        </w:rPr>
        <w:tab/>
      </w:r>
      <w:r>
        <w:rPr>
          <w:sz w:val="22"/>
        </w:rPr>
        <w:tab/>
      </w:r>
    </w:p>
    <w:p/>
    <w:p/>
    <w:p>
      <w:r>
        <w:br w:type="page"/>
      </w:r>
    </w:p>
    <w:p/>
    <w:p>
      <w:r>
        <w:t>Interpretation of a Motion to Adopt</w:t>
      </w:r>
    </w:p>
    <w:p>
      <w:pPr>
        <w:rPr>
          <w:lang w:eastAsia="ko-KR"/>
        </w:rPr>
      </w:pPr>
    </w:p>
    <w:p>
      <w:pPr>
        <w:rPr>
          <w:lang w:eastAsia="ko-KR"/>
        </w:rPr>
      </w:pPr>
      <w:r>
        <w:rPr>
          <w:lang w:eastAsia="ko-KR"/>
        </w:rPr>
        <w:t>A motion to approve this submission means that the editing instructions and any changed or added material are actioned in the TGbe D</w:t>
      </w:r>
      <w:r>
        <w:rPr>
          <w:rFonts w:hint="eastAsia" w:eastAsia="宋体"/>
          <w:lang w:val="en-US" w:eastAsia="zh-CN"/>
        </w:rPr>
        <w:t>1.3.1</w:t>
      </w:r>
      <w:r>
        <w:rPr>
          <w:lang w:eastAsia="ko-KR"/>
        </w:rPr>
        <w:t xml:space="preserve"> Draft.  This introduction is not part of the adopted material.</w:t>
      </w:r>
    </w:p>
    <w:p>
      <w:pPr>
        <w:rPr>
          <w:lang w:eastAsia="ko-KR"/>
        </w:rPr>
      </w:pPr>
    </w:p>
    <w:p>
      <w:pPr>
        <w:rPr>
          <w:b/>
          <w:bCs/>
          <w:i/>
          <w:iCs/>
          <w:lang w:eastAsia="ko-KR"/>
        </w:rPr>
      </w:pPr>
      <w:r>
        <w:rPr>
          <w:b/>
          <w:bCs/>
          <w:i/>
          <w:iCs/>
          <w:lang w:eastAsia="ko-KR"/>
        </w:rPr>
        <w:t>Editing instructions formatted like this are intended to be copied into the TGbe</w:t>
      </w:r>
      <w:r>
        <w:rPr>
          <w:rFonts w:hint="eastAsia"/>
          <w:b/>
          <w:bCs/>
          <w:i/>
          <w:iCs/>
          <w:lang w:eastAsia="ko-KR"/>
        </w:rPr>
        <w:t xml:space="preserve"> </w:t>
      </w:r>
      <w:r>
        <w:rPr>
          <w:b/>
          <w:bCs/>
          <w:i/>
          <w:iCs/>
          <w:lang w:eastAsia="ko-KR"/>
        </w:rPr>
        <w:t>D</w:t>
      </w:r>
      <w:r>
        <w:rPr>
          <w:rFonts w:hint="eastAsia" w:eastAsia="宋体"/>
          <w:b/>
          <w:bCs/>
          <w:i/>
          <w:iCs/>
          <w:lang w:val="en-US" w:eastAsia="zh-CN"/>
        </w:rPr>
        <w:t>1.</w:t>
      </w:r>
      <w:bookmarkStart w:id="0" w:name="_GoBack"/>
      <w:bookmarkEnd w:id="0"/>
      <w:r>
        <w:rPr>
          <w:rFonts w:hint="eastAsia" w:eastAsia="宋体"/>
          <w:b/>
          <w:bCs/>
          <w:i/>
          <w:iCs/>
          <w:lang w:val="en-US" w:eastAsia="zh-CN"/>
        </w:rPr>
        <w:t>3.1</w:t>
      </w:r>
      <w:r>
        <w:rPr>
          <w:b/>
          <w:bCs/>
          <w:i/>
          <w:iCs/>
          <w:lang w:eastAsia="ko-KR"/>
        </w:rPr>
        <w:t xml:space="preserve"> Draft (i.e. they are instructions to the 802.11 editor on how to merge the text with the baseline documents).</w:t>
      </w:r>
    </w:p>
    <w:p>
      <w:pPr>
        <w:rPr>
          <w:lang w:eastAsia="ko-KR"/>
        </w:rPr>
      </w:pPr>
    </w:p>
    <w:p>
      <w:pPr>
        <w:rPr>
          <w:b/>
          <w:bCs/>
          <w:i/>
          <w:iCs/>
          <w:lang w:eastAsia="ko-KR"/>
        </w:rPr>
      </w:pPr>
      <w:r>
        <w:rPr>
          <w:b/>
          <w:bCs/>
          <w:i/>
          <w:iCs/>
          <w:lang w:eastAsia="ko-KR"/>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pPr>
        <w:rPr>
          <w:b/>
          <w:bCs/>
          <w:i/>
          <w:iCs/>
          <w:lang w:eastAsia="ko-KR"/>
        </w:rPr>
      </w:pPr>
    </w:p>
    <w:p>
      <w:pPr>
        <w:rPr>
          <w:b/>
          <w:bCs/>
          <w:i/>
          <w:iCs/>
          <w:lang w:eastAsia="ko-KR"/>
        </w:rPr>
      </w:pPr>
    </w:p>
    <w:tbl>
      <w:tblPr>
        <w:tblStyle w:val="13"/>
        <w:tblW w:w="10948" w:type="dxa"/>
        <w:tblInd w:w="-4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1"/>
        <w:gridCol w:w="900"/>
        <w:gridCol w:w="720"/>
        <w:gridCol w:w="900"/>
        <w:gridCol w:w="2746"/>
        <w:gridCol w:w="1580"/>
        <w:gridCol w:w="33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0" w:hRule="atLeast"/>
        </w:trPr>
        <w:tc>
          <w:tcPr>
            <w:tcW w:w="721" w:type="dxa"/>
          </w:tcPr>
          <w:p>
            <w:pPr>
              <w:autoSpaceDE w:val="0"/>
              <w:autoSpaceDN w:val="0"/>
              <w:adjustRightInd w:val="0"/>
              <w:jc w:val="center"/>
              <w:rPr>
                <w:b/>
                <w:bCs/>
                <w:sz w:val="16"/>
                <w:szCs w:val="16"/>
                <w:lang w:eastAsia="ko-KR"/>
              </w:rPr>
            </w:pPr>
            <w:r>
              <w:rPr>
                <w:b/>
                <w:bCs/>
                <w:sz w:val="16"/>
                <w:szCs w:val="16"/>
                <w:lang w:eastAsia="ko-KR"/>
              </w:rPr>
              <w:t>CID</w:t>
            </w:r>
          </w:p>
        </w:tc>
        <w:tc>
          <w:tcPr>
            <w:tcW w:w="900" w:type="dxa"/>
          </w:tcPr>
          <w:p>
            <w:pPr>
              <w:autoSpaceDE w:val="0"/>
              <w:autoSpaceDN w:val="0"/>
              <w:adjustRightInd w:val="0"/>
              <w:jc w:val="center"/>
              <w:rPr>
                <w:b/>
                <w:bCs/>
                <w:sz w:val="16"/>
                <w:szCs w:val="16"/>
                <w:lang w:eastAsia="ko-KR"/>
              </w:rPr>
            </w:pPr>
            <w:r>
              <w:rPr>
                <w:b/>
                <w:bCs/>
                <w:sz w:val="16"/>
                <w:szCs w:val="16"/>
                <w:lang w:eastAsia="ko-KR"/>
              </w:rPr>
              <w:t>Commenter</w:t>
            </w:r>
          </w:p>
        </w:tc>
        <w:tc>
          <w:tcPr>
            <w:tcW w:w="720" w:type="dxa"/>
          </w:tcPr>
          <w:p>
            <w:pPr>
              <w:autoSpaceDE w:val="0"/>
              <w:autoSpaceDN w:val="0"/>
              <w:adjustRightInd w:val="0"/>
              <w:jc w:val="center"/>
              <w:rPr>
                <w:b/>
                <w:bCs/>
                <w:sz w:val="16"/>
                <w:szCs w:val="16"/>
                <w:lang w:eastAsia="ko-KR"/>
              </w:rPr>
            </w:pPr>
            <w:r>
              <w:rPr>
                <w:b/>
                <w:bCs/>
                <w:sz w:val="16"/>
                <w:szCs w:val="16"/>
                <w:lang w:eastAsia="ko-KR"/>
              </w:rPr>
              <w:t>P.L</w:t>
            </w:r>
          </w:p>
        </w:tc>
        <w:tc>
          <w:tcPr>
            <w:tcW w:w="900" w:type="dxa"/>
          </w:tcPr>
          <w:p>
            <w:pPr>
              <w:autoSpaceDE w:val="0"/>
              <w:autoSpaceDN w:val="0"/>
              <w:adjustRightInd w:val="0"/>
              <w:jc w:val="center"/>
              <w:rPr>
                <w:b/>
                <w:bCs/>
                <w:sz w:val="16"/>
                <w:szCs w:val="16"/>
                <w:lang w:eastAsia="ko-KR"/>
              </w:rPr>
            </w:pPr>
            <w:r>
              <w:rPr>
                <w:b/>
                <w:bCs/>
                <w:sz w:val="16"/>
                <w:szCs w:val="16"/>
                <w:lang w:eastAsia="ko-KR"/>
              </w:rPr>
              <w:t>Clause</w:t>
            </w:r>
          </w:p>
        </w:tc>
        <w:tc>
          <w:tcPr>
            <w:tcW w:w="2746" w:type="dxa"/>
          </w:tcPr>
          <w:p>
            <w:pPr>
              <w:autoSpaceDE w:val="0"/>
              <w:autoSpaceDN w:val="0"/>
              <w:adjustRightInd w:val="0"/>
              <w:jc w:val="center"/>
              <w:rPr>
                <w:b/>
                <w:bCs/>
                <w:sz w:val="16"/>
                <w:szCs w:val="16"/>
                <w:lang w:eastAsia="ko-KR"/>
              </w:rPr>
            </w:pPr>
            <w:r>
              <w:rPr>
                <w:b/>
                <w:bCs/>
                <w:sz w:val="16"/>
                <w:szCs w:val="16"/>
                <w:lang w:eastAsia="ko-KR"/>
              </w:rPr>
              <w:t>Comment</w:t>
            </w:r>
          </w:p>
        </w:tc>
        <w:tc>
          <w:tcPr>
            <w:tcW w:w="1580" w:type="dxa"/>
          </w:tcPr>
          <w:p>
            <w:pPr>
              <w:autoSpaceDE w:val="0"/>
              <w:autoSpaceDN w:val="0"/>
              <w:adjustRightInd w:val="0"/>
              <w:jc w:val="center"/>
              <w:rPr>
                <w:b/>
                <w:bCs/>
                <w:sz w:val="16"/>
                <w:szCs w:val="16"/>
                <w:lang w:eastAsia="ko-KR"/>
              </w:rPr>
            </w:pPr>
            <w:r>
              <w:rPr>
                <w:b/>
                <w:bCs/>
                <w:sz w:val="16"/>
                <w:szCs w:val="16"/>
                <w:lang w:eastAsia="ko-KR"/>
              </w:rPr>
              <w:t>Proposed Change</w:t>
            </w:r>
          </w:p>
        </w:tc>
        <w:tc>
          <w:tcPr>
            <w:tcW w:w="3381" w:type="dxa"/>
          </w:tcPr>
          <w:p>
            <w:pPr>
              <w:autoSpaceDE w:val="0"/>
              <w:autoSpaceDN w:val="0"/>
              <w:adjustRightInd w:val="0"/>
              <w:jc w:val="center"/>
              <w:rPr>
                <w:b/>
                <w:bCs/>
                <w:sz w:val="16"/>
                <w:szCs w:val="16"/>
                <w:lang w:eastAsia="ko-KR"/>
              </w:rPr>
            </w:pPr>
            <w:r>
              <w:rPr>
                <w:rFonts w:hint="eastAsia"/>
                <w:b/>
                <w:bCs/>
                <w:sz w:val="16"/>
                <w:szCs w:val="16"/>
                <w:lang w:eastAsia="ko-KR"/>
              </w:rPr>
              <w:t>Resolution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721" w:type="dxa"/>
          </w:tcPr>
          <w:p>
            <w:pPr>
              <w:autoSpaceDE w:val="0"/>
              <w:autoSpaceDN w:val="0"/>
              <w:adjustRightInd w:val="0"/>
              <w:jc w:val="both"/>
              <w:rPr>
                <w:rFonts w:hint="default" w:eastAsia="宋体"/>
                <w:b w:val="0"/>
                <w:bCs w:val="0"/>
                <w:sz w:val="16"/>
                <w:szCs w:val="16"/>
                <w:lang w:val="en-US" w:eastAsia="zh-CN"/>
              </w:rPr>
            </w:pPr>
            <w:r>
              <w:rPr>
                <w:rFonts w:hint="eastAsia" w:eastAsia="宋体"/>
                <w:b w:val="0"/>
                <w:bCs w:val="0"/>
                <w:sz w:val="16"/>
                <w:szCs w:val="16"/>
                <w:lang w:val="en-US" w:eastAsia="ko-KR"/>
              </w:rPr>
              <w:t>4</w:t>
            </w:r>
            <w:r>
              <w:rPr>
                <w:rFonts w:hint="eastAsia" w:eastAsia="宋体"/>
                <w:b w:val="0"/>
                <w:bCs w:val="0"/>
                <w:sz w:val="16"/>
                <w:szCs w:val="16"/>
                <w:lang w:val="en-US" w:eastAsia="zh-CN"/>
              </w:rPr>
              <w:t>313</w:t>
            </w:r>
          </w:p>
        </w:tc>
        <w:tc>
          <w:tcPr>
            <w:tcW w:w="900"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Alfred Asterjadhi</w:t>
            </w:r>
          </w:p>
        </w:tc>
        <w:tc>
          <w:tcPr>
            <w:tcW w:w="720"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51.01</w:t>
            </w:r>
          </w:p>
        </w:tc>
        <w:tc>
          <w:tcPr>
            <w:tcW w:w="900"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6</w:t>
            </w:r>
          </w:p>
        </w:tc>
        <w:tc>
          <w:tcPr>
            <w:tcW w:w="2746"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Need to add respective MLME SAP interfaces req/resp for TID to Link Mapping.</w:t>
            </w:r>
          </w:p>
        </w:tc>
        <w:tc>
          <w:tcPr>
            <w:tcW w:w="1580"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As in comment.</w:t>
            </w:r>
          </w:p>
        </w:tc>
        <w:tc>
          <w:tcPr>
            <w:tcW w:w="3381" w:type="dxa"/>
          </w:tcPr>
          <w:p>
            <w:pPr>
              <w:autoSpaceDE w:val="0"/>
              <w:autoSpaceDN w:val="0"/>
              <w:adjustRightInd w:val="0"/>
              <w:jc w:val="both"/>
              <w:rPr>
                <w:rFonts w:hint="eastAsia" w:eastAsia="宋体"/>
                <w:b/>
                <w:bCs/>
                <w:sz w:val="16"/>
                <w:szCs w:val="16"/>
                <w:highlight w:val="none"/>
                <w:lang w:val="en-US" w:eastAsia="zh-CN"/>
              </w:rPr>
            </w:pPr>
            <w:r>
              <w:rPr>
                <w:rFonts w:hint="eastAsia" w:eastAsia="宋体"/>
                <w:b/>
                <w:bCs/>
                <w:sz w:val="16"/>
                <w:szCs w:val="16"/>
                <w:highlight w:val="none"/>
                <w:lang w:val="en-US" w:eastAsia="zh-CN"/>
              </w:rPr>
              <w:t>Revised</w:t>
            </w:r>
          </w:p>
          <w:p>
            <w:pPr>
              <w:autoSpaceDE w:val="0"/>
              <w:autoSpaceDN w:val="0"/>
              <w:adjustRightInd w:val="0"/>
              <w:jc w:val="both"/>
              <w:rPr>
                <w:rFonts w:hint="eastAsia" w:eastAsia="宋体"/>
                <w:b/>
                <w:bCs/>
                <w:sz w:val="16"/>
                <w:szCs w:val="16"/>
                <w:highlight w:val="none"/>
                <w:lang w:val="en-US" w:eastAsia="zh-CN"/>
              </w:rPr>
            </w:pPr>
          </w:p>
          <w:p>
            <w:pPr>
              <w:autoSpaceDE w:val="0"/>
              <w:autoSpaceDN w:val="0"/>
              <w:adjustRightInd w:val="0"/>
              <w:jc w:val="both"/>
              <w:rPr>
                <w:rFonts w:hint="default" w:eastAsia="宋体"/>
                <w:b/>
                <w:bCs/>
                <w:sz w:val="16"/>
                <w:szCs w:val="16"/>
                <w:highlight w:val="none"/>
                <w:lang w:val="en-US" w:eastAsia="zh-CN"/>
              </w:rPr>
            </w:pPr>
            <w:r>
              <w:rPr>
                <w:rFonts w:hint="default" w:eastAsia="宋体"/>
                <w:b/>
                <w:bCs/>
                <w:sz w:val="16"/>
                <w:szCs w:val="16"/>
                <w:highlight w:val="none"/>
                <w:lang w:val="en-US" w:eastAsia="ko-KR"/>
              </w:rPr>
              <w:t>Agree in principle with comments.</w:t>
            </w:r>
            <w:r>
              <w:rPr>
                <w:rFonts w:hint="eastAsia" w:eastAsia="宋体"/>
                <w:b/>
                <w:bCs/>
                <w:sz w:val="16"/>
                <w:szCs w:val="16"/>
                <w:highlight w:val="none"/>
                <w:lang w:val="en-US" w:eastAsia="zh-CN"/>
              </w:rPr>
              <w:t xml:space="preserve"> Since TID to link mapping mechanism has been added in clause 35 and the frame formats have been added in clause 9, MLME needs the SAP interfaces to trigger the TID to link mapping negotiation and tear down the TID to link mapping.</w:t>
            </w:r>
          </w:p>
          <w:p>
            <w:pPr>
              <w:autoSpaceDE w:val="0"/>
              <w:autoSpaceDN w:val="0"/>
              <w:adjustRightInd w:val="0"/>
              <w:jc w:val="both"/>
              <w:rPr>
                <w:rFonts w:hint="eastAsia" w:eastAsia="宋体"/>
                <w:b/>
                <w:bCs/>
                <w:sz w:val="16"/>
                <w:szCs w:val="16"/>
                <w:highlight w:val="none"/>
                <w:lang w:val="en-US" w:eastAsia="zh-CN"/>
              </w:rPr>
            </w:pPr>
          </w:p>
          <w:p>
            <w:pPr>
              <w:autoSpaceDE w:val="0"/>
              <w:autoSpaceDN w:val="0"/>
              <w:adjustRightInd w:val="0"/>
              <w:jc w:val="both"/>
              <w:rPr>
                <w:rFonts w:hint="default" w:eastAsia="宋体"/>
                <w:b/>
                <w:bCs/>
                <w:sz w:val="16"/>
                <w:szCs w:val="16"/>
                <w:highlight w:val="none"/>
                <w:lang w:val="en-US" w:eastAsia="zh-CN"/>
              </w:rPr>
            </w:pPr>
            <w:r>
              <w:rPr>
                <w:rFonts w:hint="default" w:eastAsia="宋体"/>
                <w:b/>
                <w:bCs/>
                <w:sz w:val="16"/>
                <w:szCs w:val="16"/>
                <w:highlight w:val="none"/>
                <w:lang w:val="en-US" w:eastAsia="zh-CN"/>
              </w:rPr>
              <w:t>TGbe editor: please incorporate changes shown in 11-21/</w:t>
            </w:r>
            <w:r>
              <w:rPr>
                <w:rFonts w:hint="eastAsia" w:eastAsia="宋体"/>
                <w:b/>
                <w:bCs/>
                <w:sz w:val="16"/>
                <w:szCs w:val="16"/>
                <w:highlight w:val="none"/>
                <w:lang w:val="en-US" w:eastAsia="zh-CN"/>
              </w:rPr>
              <w:t>0027</w:t>
            </w:r>
            <w:r>
              <w:rPr>
                <w:rFonts w:hint="default" w:eastAsia="宋体"/>
                <w:b/>
                <w:bCs/>
                <w:sz w:val="16"/>
                <w:szCs w:val="16"/>
                <w:highlight w:val="none"/>
                <w:lang w:val="en-US" w:eastAsia="zh-CN"/>
              </w:rPr>
              <w:t>r</w:t>
            </w:r>
            <w:r>
              <w:rPr>
                <w:rFonts w:hint="eastAsia" w:eastAsia="宋体"/>
                <w:b/>
                <w:bCs/>
                <w:sz w:val="16"/>
                <w:szCs w:val="16"/>
                <w:highlight w:val="none"/>
                <w:lang w:val="en-US" w:eastAsia="zh-CN"/>
              </w:rPr>
              <w:t>0</w:t>
            </w:r>
            <w:r>
              <w:rPr>
                <w:rFonts w:hint="default" w:eastAsia="宋体"/>
                <w:b/>
                <w:bCs/>
                <w:sz w:val="16"/>
                <w:szCs w:val="16"/>
                <w:highlight w:val="none"/>
                <w:lang w:val="en-US" w:eastAsia="zh-CN"/>
              </w:rPr>
              <w:t xml:space="preserve"> under the tag </w:t>
            </w:r>
            <w:r>
              <w:rPr>
                <w:rFonts w:hint="eastAsia" w:eastAsia="宋体"/>
                <w:b/>
                <w:bCs/>
                <w:sz w:val="16"/>
                <w:szCs w:val="16"/>
                <w:highlight w:val="none"/>
                <w:lang w:val="en-US" w:eastAsia="zh-CN"/>
              </w:rPr>
              <w:t>4313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721" w:type="dxa"/>
          </w:tcPr>
          <w:p>
            <w:pPr>
              <w:autoSpaceDE w:val="0"/>
              <w:autoSpaceDN w:val="0"/>
              <w:adjustRightInd w:val="0"/>
              <w:jc w:val="both"/>
              <w:rPr>
                <w:rFonts w:hint="default" w:eastAsia="宋体"/>
                <w:b w:val="0"/>
                <w:bCs w:val="0"/>
                <w:sz w:val="16"/>
                <w:szCs w:val="16"/>
                <w:lang w:val="en-US" w:eastAsia="zh-CN"/>
              </w:rPr>
            </w:pPr>
            <w:r>
              <w:rPr>
                <w:rFonts w:hint="eastAsia" w:eastAsia="宋体"/>
                <w:b w:val="0"/>
                <w:bCs w:val="0"/>
                <w:sz w:val="16"/>
                <w:szCs w:val="16"/>
                <w:lang w:val="en-US" w:eastAsia="zh-CN"/>
              </w:rPr>
              <w:t>4314</w:t>
            </w:r>
          </w:p>
        </w:tc>
        <w:tc>
          <w:tcPr>
            <w:tcW w:w="900"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Alfred Asterjadhi</w:t>
            </w:r>
          </w:p>
        </w:tc>
        <w:tc>
          <w:tcPr>
            <w:tcW w:w="720"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51.01</w:t>
            </w:r>
          </w:p>
        </w:tc>
        <w:tc>
          <w:tcPr>
            <w:tcW w:w="900" w:type="dxa"/>
          </w:tcPr>
          <w:p>
            <w:pPr>
              <w:autoSpaceDE w:val="0"/>
              <w:autoSpaceDN w:val="0"/>
              <w:adjustRightInd w:val="0"/>
              <w:jc w:val="both"/>
              <w:rPr>
                <w:rFonts w:hint="eastAsia" w:eastAsia="宋体"/>
                <w:b w:val="0"/>
                <w:bCs w:val="0"/>
                <w:sz w:val="16"/>
                <w:szCs w:val="16"/>
                <w:lang w:val="en-US" w:eastAsia="zh-CN"/>
              </w:rPr>
            </w:pPr>
            <w:r>
              <w:rPr>
                <w:rFonts w:hint="eastAsia" w:eastAsia="宋体"/>
                <w:b w:val="0"/>
                <w:bCs w:val="0"/>
                <w:sz w:val="16"/>
                <w:szCs w:val="16"/>
                <w:lang w:val="en-US" w:eastAsia="zh-CN"/>
              </w:rPr>
              <w:t>6</w:t>
            </w:r>
          </w:p>
        </w:tc>
        <w:tc>
          <w:tcPr>
            <w:tcW w:w="2746"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Need to add to MLME EML Notification related req/resp</w:t>
            </w:r>
          </w:p>
        </w:tc>
        <w:tc>
          <w:tcPr>
            <w:tcW w:w="1580" w:type="dxa"/>
          </w:tcPr>
          <w:p>
            <w:pPr>
              <w:autoSpaceDE w:val="0"/>
              <w:autoSpaceDN w:val="0"/>
              <w:adjustRightInd w:val="0"/>
              <w:jc w:val="both"/>
              <w:rPr>
                <w:rFonts w:hint="eastAsia" w:eastAsia="宋体"/>
                <w:b w:val="0"/>
                <w:bCs w:val="0"/>
                <w:sz w:val="16"/>
                <w:szCs w:val="16"/>
                <w:lang w:val="en-US" w:eastAsia="ko-KR"/>
              </w:rPr>
            </w:pPr>
            <w:r>
              <w:rPr>
                <w:rFonts w:hint="eastAsia" w:eastAsia="宋体"/>
                <w:b w:val="0"/>
                <w:bCs w:val="0"/>
                <w:sz w:val="16"/>
                <w:szCs w:val="16"/>
                <w:lang w:val="en-US" w:eastAsia="ko-KR"/>
              </w:rPr>
              <w:t>As in comment.</w:t>
            </w:r>
          </w:p>
        </w:tc>
        <w:tc>
          <w:tcPr>
            <w:tcW w:w="3381" w:type="dxa"/>
          </w:tcPr>
          <w:p>
            <w:pPr>
              <w:autoSpaceDE w:val="0"/>
              <w:autoSpaceDN w:val="0"/>
              <w:adjustRightInd w:val="0"/>
              <w:jc w:val="both"/>
              <w:rPr>
                <w:rFonts w:hint="eastAsia" w:eastAsia="宋体"/>
                <w:b/>
                <w:bCs/>
                <w:sz w:val="16"/>
                <w:szCs w:val="16"/>
                <w:highlight w:val="none"/>
                <w:lang w:val="en-US" w:eastAsia="zh-CN"/>
              </w:rPr>
            </w:pPr>
            <w:r>
              <w:rPr>
                <w:rFonts w:hint="eastAsia" w:eastAsia="宋体"/>
                <w:b/>
                <w:bCs/>
                <w:sz w:val="16"/>
                <w:szCs w:val="16"/>
                <w:highlight w:val="none"/>
                <w:lang w:val="en-US" w:eastAsia="zh-CN"/>
              </w:rPr>
              <w:t>Revised</w:t>
            </w:r>
          </w:p>
          <w:p>
            <w:pPr>
              <w:autoSpaceDE w:val="0"/>
              <w:autoSpaceDN w:val="0"/>
              <w:adjustRightInd w:val="0"/>
              <w:jc w:val="both"/>
              <w:rPr>
                <w:rFonts w:hint="eastAsia" w:eastAsia="宋体"/>
                <w:b/>
                <w:bCs/>
                <w:sz w:val="16"/>
                <w:szCs w:val="16"/>
                <w:highlight w:val="none"/>
                <w:lang w:val="en-US" w:eastAsia="zh-CN"/>
              </w:rPr>
            </w:pPr>
          </w:p>
          <w:p>
            <w:pPr>
              <w:autoSpaceDE w:val="0"/>
              <w:autoSpaceDN w:val="0"/>
              <w:adjustRightInd w:val="0"/>
              <w:jc w:val="both"/>
              <w:rPr>
                <w:rFonts w:hint="eastAsia" w:eastAsia="宋体"/>
                <w:b/>
                <w:bCs/>
                <w:sz w:val="16"/>
                <w:szCs w:val="16"/>
                <w:highlight w:val="none"/>
                <w:lang w:val="en-US" w:eastAsia="zh-CN"/>
              </w:rPr>
            </w:pPr>
            <w:r>
              <w:rPr>
                <w:rFonts w:hint="default" w:eastAsia="宋体"/>
                <w:b/>
                <w:bCs/>
                <w:sz w:val="16"/>
                <w:szCs w:val="16"/>
                <w:highlight w:val="none"/>
                <w:lang w:val="en-US" w:eastAsia="ko-KR"/>
              </w:rPr>
              <w:t>Agree in principle with comments.</w:t>
            </w:r>
            <w:r>
              <w:rPr>
                <w:rFonts w:hint="eastAsia" w:eastAsia="宋体"/>
                <w:b/>
                <w:bCs/>
                <w:sz w:val="16"/>
                <w:szCs w:val="16"/>
                <w:highlight w:val="none"/>
                <w:lang w:val="en-US" w:eastAsia="zh-CN"/>
              </w:rPr>
              <w:t xml:space="preserve"> Since the EML Operating Mode Notification frame has been included in clause 9, so MLME needs to add the related primitives to trigger the EML Operating Mode Notification frame.</w:t>
            </w:r>
          </w:p>
          <w:p>
            <w:pPr>
              <w:autoSpaceDE w:val="0"/>
              <w:autoSpaceDN w:val="0"/>
              <w:adjustRightInd w:val="0"/>
              <w:jc w:val="both"/>
              <w:rPr>
                <w:rFonts w:hint="eastAsia" w:eastAsia="宋体"/>
                <w:b/>
                <w:bCs/>
                <w:sz w:val="16"/>
                <w:szCs w:val="16"/>
                <w:highlight w:val="none"/>
                <w:lang w:val="en-US" w:eastAsia="zh-CN"/>
              </w:rPr>
            </w:pPr>
          </w:p>
          <w:p>
            <w:pPr>
              <w:autoSpaceDE w:val="0"/>
              <w:autoSpaceDN w:val="0"/>
              <w:adjustRightInd w:val="0"/>
              <w:jc w:val="both"/>
              <w:rPr>
                <w:rFonts w:hint="default" w:eastAsia="宋体"/>
                <w:b/>
                <w:bCs/>
                <w:sz w:val="16"/>
                <w:szCs w:val="16"/>
                <w:highlight w:val="none"/>
                <w:lang w:val="en-US" w:eastAsia="zh-CN"/>
              </w:rPr>
            </w:pPr>
            <w:r>
              <w:rPr>
                <w:rFonts w:hint="default" w:eastAsia="宋体"/>
                <w:b/>
                <w:bCs/>
                <w:sz w:val="16"/>
                <w:szCs w:val="16"/>
                <w:highlight w:val="none"/>
                <w:lang w:val="en-US" w:eastAsia="zh-CN"/>
              </w:rPr>
              <w:t>TGbe editor: please incorporate changes shown in 11-21/</w:t>
            </w:r>
            <w:r>
              <w:rPr>
                <w:rFonts w:hint="eastAsia" w:eastAsia="宋体"/>
                <w:b/>
                <w:bCs/>
                <w:sz w:val="16"/>
                <w:szCs w:val="16"/>
                <w:highlight w:val="none"/>
                <w:lang w:val="en-US" w:eastAsia="zh-CN"/>
              </w:rPr>
              <w:t>0027</w:t>
            </w:r>
            <w:r>
              <w:rPr>
                <w:rFonts w:hint="default" w:eastAsia="宋体"/>
                <w:b/>
                <w:bCs/>
                <w:sz w:val="16"/>
                <w:szCs w:val="16"/>
                <w:highlight w:val="none"/>
                <w:lang w:val="en-US" w:eastAsia="zh-CN"/>
              </w:rPr>
              <w:t>r</w:t>
            </w:r>
            <w:r>
              <w:rPr>
                <w:rFonts w:hint="eastAsia" w:eastAsia="宋体"/>
                <w:b/>
                <w:bCs/>
                <w:sz w:val="16"/>
                <w:szCs w:val="16"/>
                <w:highlight w:val="none"/>
                <w:lang w:val="en-US" w:eastAsia="zh-CN"/>
              </w:rPr>
              <w:t>0</w:t>
            </w:r>
            <w:r>
              <w:rPr>
                <w:rFonts w:hint="default" w:eastAsia="宋体"/>
                <w:b/>
                <w:bCs/>
                <w:sz w:val="16"/>
                <w:szCs w:val="16"/>
                <w:highlight w:val="none"/>
                <w:lang w:val="en-US" w:eastAsia="zh-CN"/>
              </w:rPr>
              <w:t xml:space="preserve"> under the tag </w:t>
            </w:r>
            <w:r>
              <w:rPr>
                <w:rFonts w:hint="eastAsia" w:eastAsia="宋体"/>
                <w:b/>
                <w:bCs/>
                <w:sz w:val="16"/>
                <w:szCs w:val="16"/>
                <w:highlight w:val="none"/>
                <w:lang w:val="en-US" w:eastAsia="zh-CN"/>
              </w:rPr>
              <w:t>4314</w:t>
            </w:r>
          </w:p>
        </w:tc>
      </w:tr>
    </w:tbl>
    <w:p>
      <w:pPr>
        <w:pStyle w:val="20"/>
        <w:rPr>
          <w:rFonts w:hint="default"/>
          <w:lang w:val="en-US" w:eastAsia="zh-CN"/>
        </w:rPr>
      </w:pPr>
    </w:p>
    <w:p>
      <w:pPr>
        <w:pStyle w:val="20"/>
        <w:rPr>
          <w:rFonts w:hint="default"/>
          <w:lang w:val="en-US" w:eastAsia="zh-CN"/>
        </w:rPr>
      </w:pPr>
    </w:p>
    <w:p>
      <w:pPr>
        <w:autoSpaceDE w:val="0"/>
        <w:autoSpaceDN w:val="0"/>
        <w:adjustRightInd w:val="0"/>
        <w:jc w:val="left"/>
        <w:rPr>
          <w:rFonts w:hint="default" w:ascii="Arial-BoldMT" w:hAnsi="Times New Roman" w:eastAsia="Arial-BoldMT" w:cs="Arial-BoldMT"/>
          <w:b/>
          <w:bCs/>
          <w:sz w:val="20"/>
          <w:lang w:val="en-US" w:eastAsia="zh-CN"/>
        </w:rPr>
      </w:pPr>
    </w:p>
    <w:p>
      <w:pPr>
        <w:autoSpaceDE w:val="0"/>
        <w:autoSpaceDN w:val="0"/>
        <w:adjustRightInd w:val="0"/>
        <w:ind w:left="0" w:leftChars="0" w:firstLine="0" w:firstLineChars="0"/>
        <w:jc w:val="left"/>
        <w:rPr>
          <w:rFonts w:hint="default"/>
          <w:highlight w:val="yellow"/>
          <w:lang w:val="en-US" w:eastAsia="zh-CN"/>
        </w:rPr>
      </w:pPr>
      <w:r>
        <w:rPr>
          <w:rFonts w:hint="default"/>
          <w:highlight w:val="yellow"/>
          <w:lang w:val="en-US" w:eastAsia="zh-CN"/>
        </w:rPr>
        <w:t>Insert the following at the end of subclause 6.3 (MLME SAP interface):</w:t>
      </w:r>
    </w:p>
    <w:p>
      <w:pPr>
        <w:autoSpaceDE w:val="0"/>
        <w:autoSpaceDN w:val="0"/>
        <w:adjustRightInd w:val="0"/>
        <w:ind w:left="0" w:leftChars="0" w:firstLine="0" w:firstLineChars="0"/>
        <w:jc w:val="left"/>
        <w:rPr>
          <w:rFonts w:hint="default"/>
          <w:highlight w:val="yellow"/>
          <w:lang w:val="en-US" w:eastAsia="zh-CN"/>
        </w:rPr>
      </w:pPr>
    </w:p>
    <w:p>
      <w:pPr>
        <w:autoSpaceDE w:val="0"/>
        <w:autoSpaceDN w:val="0"/>
        <w:adjustRightInd w:val="0"/>
        <w:ind w:left="0" w:leftChars="0" w:firstLine="0" w:firstLineChars="0"/>
        <w:jc w:val="left"/>
        <w:rPr>
          <w:rFonts w:hint="default"/>
          <w:b/>
          <w:bCs/>
          <w:highlight w:val="none"/>
          <w:lang w:val="en-US" w:eastAsia="zh-CN"/>
        </w:rPr>
      </w:pPr>
      <w:ins w:id="0" w:author="Zhiqiang Han" w:date="2021-12-16T10:44:35Z">
        <w:r>
          <w:rPr>
            <w:rFonts w:hint="eastAsia"/>
            <w:b/>
            <w:bCs/>
            <w:highlight w:val="none"/>
            <w:lang w:val="en-US" w:eastAsia="zh-CN"/>
          </w:rPr>
          <w:t>6.3.</w:t>
        </w:r>
      </w:ins>
      <w:ins w:id="1" w:author="Zhiqiang Han" w:date="2021-12-16T10:44:37Z">
        <w:r>
          <w:rPr>
            <w:rFonts w:hint="eastAsia"/>
            <w:b/>
            <w:bCs/>
            <w:highlight w:val="none"/>
            <w:lang w:val="en-US" w:eastAsia="zh-CN"/>
          </w:rPr>
          <w:t>132</w:t>
        </w:r>
      </w:ins>
      <w:ins w:id="2" w:author="Zhiqiang Han" w:date="2021-12-16T10:44:38Z">
        <w:r>
          <w:rPr>
            <w:rFonts w:hint="eastAsia"/>
            <w:b/>
            <w:bCs/>
            <w:highlight w:val="none"/>
            <w:lang w:val="en-US" w:eastAsia="zh-CN"/>
          </w:rPr>
          <w:t xml:space="preserve"> </w:t>
        </w:r>
      </w:ins>
      <w:ins w:id="3" w:author="Zhiqiang Han" w:date="2021-12-16T10:47:56Z">
        <w:r>
          <w:rPr>
            <w:rFonts w:hint="eastAsia"/>
            <w:b/>
            <w:bCs/>
            <w:highlight w:val="none"/>
            <w:lang w:val="en-US" w:eastAsia="zh-CN"/>
          </w:rPr>
          <w:t>TID-to-link mapping</w:t>
        </w:r>
      </w:ins>
      <w:ins w:id="4" w:author="Zhiqiang Han" w:date="2021-12-16T11:47:29Z">
        <w:r>
          <w:rPr>
            <w:rFonts w:hint="eastAsia"/>
            <w:b/>
            <w:bCs/>
            <w:highlight w:val="none"/>
            <w:lang w:val="en-US" w:eastAsia="zh-CN"/>
          </w:rPr>
          <w:t>(</w:t>
        </w:r>
      </w:ins>
      <w:ins w:id="5" w:author="Zhiqiang Han" w:date="2021-12-16T15:07:33Z">
        <w:r>
          <w:rPr>
            <w:rFonts w:hint="eastAsia"/>
            <w:b/>
            <w:bCs/>
            <w:highlight w:val="none"/>
            <w:lang w:val="en-US" w:eastAsia="zh-CN"/>
          </w:rPr>
          <w:t>#</w:t>
        </w:r>
      </w:ins>
      <w:ins w:id="6" w:author="Zhiqiang Han" w:date="2021-12-16T15:07:25Z">
        <w:r>
          <w:rPr>
            <w:rFonts w:hint="eastAsia"/>
            <w:b/>
            <w:bCs/>
            <w:highlight w:val="none"/>
            <w:lang w:val="en-US" w:eastAsia="zh-CN"/>
          </w:rPr>
          <w:t>43</w:t>
        </w:r>
      </w:ins>
      <w:ins w:id="7" w:author="Zhiqiang Han" w:date="2021-12-16T15:07:26Z">
        <w:r>
          <w:rPr>
            <w:rFonts w:hint="eastAsia"/>
            <w:b/>
            <w:bCs/>
            <w:highlight w:val="none"/>
            <w:lang w:val="en-US" w:eastAsia="zh-CN"/>
          </w:rPr>
          <w:t>13</w:t>
        </w:r>
      </w:ins>
      <w:ins w:id="8" w:author="Zhiqiang Han" w:date="2021-12-16T11:47:29Z">
        <w:r>
          <w:rPr>
            <w:rFonts w:hint="eastAsia"/>
            <w:b/>
            <w:bCs/>
            <w:highlight w:val="none"/>
            <w:lang w:val="en-US" w:eastAsia="zh-CN"/>
          </w:rPr>
          <w:t>)</w:t>
        </w:r>
      </w:ins>
    </w:p>
    <w:p>
      <w:pPr>
        <w:autoSpaceDE w:val="0"/>
        <w:autoSpaceDN w:val="0"/>
        <w:adjustRightInd w:val="0"/>
        <w:ind w:left="0" w:leftChars="0" w:firstLine="0" w:firstLineChars="0"/>
        <w:jc w:val="left"/>
        <w:rPr>
          <w:ins w:id="9" w:author="Zhiqiang Han" w:date="2021-12-16T10:48:04Z"/>
          <w:rFonts w:hint="default"/>
          <w:b/>
          <w:bCs/>
          <w:highlight w:val="none"/>
          <w:lang w:val="en-US" w:eastAsia="zh-CN"/>
        </w:rPr>
      </w:pPr>
    </w:p>
    <w:p>
      <w:pPr>
        <w:autoSpaceDE w:val="0"/>
        <w:autoSpaceDN w:val="0"/>
        <w:adjustRightInd w:val="0"/>
        <w:ind w:left="0" w:leftChars="0" w:firstLine="0" w:firstLineChars="0"/>
        <w:jc w:val="left"/>
        <w:rPr>
          <w:ins w:id="10" w:author="Zhiqiang Han" w:date="2021-12-16T10:57:13Z"/>
          <w:rFonts w:hint="default"/>
          <w:b/>
          <w:bCs/>
          <w:highlight w:val="none"/>
          <w:lang w:val="en-US" w:eastAsia="zh-CN"/>
        </w:rPr>
      </w:pPr>
      <w:ins w:id="11" w:author="Zhiqiang Han" w:date="2021-12-16T10:48:26Z">
        <w:r>
          <w:rPr>
            <w:rFonts w:hint="default"/>
            <w:b/>
            <w:bCs/>
            <w:highlight w:val="none"/>
            <w:lang w:val="en-US" w:eastAsia="zh-CN"/>
          </w:rPr>
          <w:t>6.3.13</w:t>
        </w:r>
      </w:ins>
      <w:ins w:id="12" w:author="Zhiqiang Han" w:date="2021-12-16T10:48:29Z">
        <w:r>
          <w:rPr>
            <w:rFonts w:hint="eastAsia"/>
            <w:b/>
            <w:bCs/>
            <w:highlight w:val="none"/>
            <w:lang w:val="en-US" w:eastAsia="zh-CN"/>
          </w:rPr>
          <w:t>2</w:t>
        </w:r>
      </w:ins>
      <w:ins w:id="13" w:author="Zhiqiang Han" w:date="2021-12-16T10:48:26Z">
        <w:r>
          <w:rPr>
            <w:rFonts w:hint="default"/>
            <w:b/>
            <w:bCs/>
            <w:highlight w:val="none"/>
            <w:lang w:val="en-US" w:eastAsia="zh-CN"/>
          </w:rPr>
          <w:t>.1 Introduction</w:t>
        </w:r>
      </w:ins>
    </w:p>
    <w:p>
      <w:pPr>
        <w:autoSpaceDE w:val="0"/>
        <w:autoSpaceDN w:val="0"/>
        <w:adjustRightInd w:val="0"/>
        <w:ind w:left="0" w:leftChars="0" w:firstLine="0" w:firstLineChars="0"/>
        <w:jc w:val="left"/>
        <w:rPr>
          <w:ins w:id="14" w:author="Zhiqiang Han" w:date="2021-12-16T10:57:14Z"/>
          <w:rFonts w:hint="default"/>
          <w:b/>
          <w:bCs/>
          <w:highlight w:val="none"/>
          <w:lang w:val="en-US" w:eastAsia="zh-CN"/>
        </w:rPr>
      </w:pPr>
    </w:p>
    <w:p>
      <w:pPr>
        <w:autoSpaceDE w:val="0"/>
        <w:autoSpaceDN w:val="0"/>
        <w:adjustRightInd w:val="0"/>
        <w:ind w:left="0" w:leftChars="0" w:firstLine="0" w:firstLineChars="0"/>
        <w:jc w:val="left"/>
        <w:rPr>
          <w:ins w:id="15" w:author="Zhiqiang Han" w:date="2021-12-16T10:48:32Z"/>
          <w:rFonts w:hint="default"/>
          <w:b w:val="0"/>
          <w:bCs w:val="0"/>
          <w:sz w:val="20"/>
          <w:highlight w:val="none"/>
          <w:lang w:val="en-US" w:eastAsia="zh-CN"/>
        </w:rPr>
      </w:pPr>
      <w:ins w:id="16" w:author="Zhiqiang Han" w:date="2021-12-16T10:57:32Z">
        <w:r>
          <w:rPr>
            <w:rFonts w:hint="default"/>
            <w:b w:val="0"/>
            <w:bCs w:val="0"/>
            <w:sz w:val="20"/>
            <w:highlight w:val="none"/>
            <w:lang w:val="en-US" w:eastAsia="zh-CN"/>
          </w:rPr>
          <w:t xml:space="preserve">The following primitives support </w:t>
        </w:r>
      </w:ins>
      <w:ins w:id="17" w:author="Zhiqiang Han" w:date="2021-12-16T10:57:48Z">
        <w:r>
          <w:rPr>
            <w:rFonts w:hint="eastAsia"/>
            <w:b w:val="0"/>
            <w:bCs w:val="0"/>
            <w:sz w:val="20"/>
            <w:highlight w:val="none"/>
            <w:lang w:val="en-US" w:eastAsia="zh-CN"/>
          </w:rPr>
          <w:t>T</w:t>
        </w:r>
      </w:ins>
      <w:ins w:id="18" w:author="Zhiqiang Han" w:date="2021-12-16T10:57:49Z">
        <w:r>
          <w:rPr>
            <w:rFonts w:hint="eastAsia"/>
            <w:b w:val="0"/>
            <w:bCs w:val="0"/>
            <w:sz w:val="20"/>
            <w:highlight w:val="none"/>
            <w:lang w:val="en-US" w:eastAsia="zh-CN"/>
          </w:rPr>
          <w:t>ID</w:t>
        </w:r>
      </w:ins>
      <w:ins w:id="19" w:author="Zhiqiang Han" w:date="2021-12-16T10:57:51Z">
        <w:r>
          <w:rPr>
            <w:rFonts w:hint="eastAsia"/>
            <w:b w:val="0"/>
            <w:bCs w:val="0"/>
            <w:sz w:val="20"/>
            <w:highlight w:val="none"/>
            <w:lang w:val="en-US" w:eastAsia="zh-CN"/>
          </w:rPr>
          <w:t>-</w:t>
        </w:r>
      </w:ins>
      <w:ins w:id="20" w:author="Zhiqiang Han" w:date="2021-12-16T10:57:53Z">
        <w:r>
          <w:rPr>
            <w:rFonts w:hint="eastAsia"/>
            <w:b w:val="0"/>
            <w:bCs w:val="0"/>
            <w:sz w:val="20"/>
            <w:highlight w:val="none"/>
            <w:lang w:val="en-US" w:eastAsia="zh-CN"/>
          </w:rPr>
          <w:t>to</w:t>
        </w:r>
      </w:ins>
      <w:ins w:id="21" w:author="Zhiqiang Han" w:date="2021-12-16T10:57:55Z">
        <w:r>
          <w:rPr>
            <w:rFonts w:hint="eastAsia"/>
            <w:b w:val="0"/>
            <w:bCs w:val="0"/>
            <w:sz w:val="20"/>
            <w:highlight w:val="none"/>
            <w:lang w:val="en-US" w:eastAsia="zh-CN"/>
          </w:rPr>
          <w:t>-li</w:t>
        </w:r>
      </w:ins>
      <w:ins w:id="22" w:author="Zhiqiang Han" w:date="2021-12-16T10:57:56Z">
        <w:r>
          <w:rPr>
            <w:rFonts w:hint="eastAsia"/>
            <w:b w:val="0"/>
            <w:bCs w:val="0"/>
            <w:sz w:val="20"/>
            <w:highlight w:val="none"/>
            <w:lang w:val="en-US" w:eastAsia="zh-CN"/>
          </w:rPr>
          <w:t>n</w:t>
        </w:r>
      </w:ins>
      <w:ins w:id="23" w:author="Zhiqiang Han" w:date="2021-12-16T10:57:57Z">
        <w:r>
          <w:rPr>
            <w:rFonts w:hint="eastAsia"/>
            <w:b w:val="0"/>
            <w:bCs w:val="0"/>
            <w:sz w:val="20"/>
            <w:highlight w:val="none"/>
            <w:lang w:val="en-US" w:eastAsia="zh-CN"/>
          </w:rPr>
          <w:t>k ma</w:t>
        </w:r>
      </w:ins>
      <w:ins w:id="24" w:author="Zhiqiang Han" w:date="2021-12-16T10:57:58Z">
        <w:r>
          <w:rPr>
            <w:rFonts w:hint="eastAsia"/>
            <w:b w:val="0"/>
            <w:bCs w:val="0"/>
            <w:sz w:val="20"/>
            <w:highlight w:val="none"/>
            <w:lang w:val="en-US" w:eastAsia="zh-CN"/>
          </w:rPr>
          <w:t>pp</w:t>
        </w:r>
      </w:ins>
      <w:ins w:id="25" w:author="Zhiqiang Han" w:date="2021-12-16T10:57:59Z">
        <w:r>
          <w:rPr>
            <w:rFonts w:hint="eastAsia"/>
            <w:b w:val="0"/>
            <w:bCs w:val="0"/>
            <w:sz w:val="20"/>
            <w:highlight w:val="none"/>
            <w:lang w:val="en-US" w:eastAsia="zh-CN"/>
          </w:rPr>
          <w:t>ing</w:t>
        </w:r>
      </w:ins>
      <w:ins w:id="26" w:author="Zhiqiang Han" w:date="2021-12-16T10:57:32Z">
        <w:r>
          <w:rPr>
            <w:rFonts w:hint="default"/>
            <w:b w:val="0"/>
            <w:bCs w:val="0"/>
            <w:sz w:val="20"/>
            <w:highlight w:val="none"/>
            <w:lang w:val="en-US" w:eastAsia="zh-CN"/>
          </w:rPr>
          <w:t xml:space="preserve"> </w:t>
        </w:r>
      </w:ins>
      <w:ins w:id="27" w:author="Zhiqiang Han" w:date="2021-12-16T11:00:55Z">
        <w:r>
          <w:rPr>
            <w:rFonts w:hint="eastAsia"/>
            <w:b w:val="0"/>
            <w:bCs w:val="0"/>
            <w:sz w:val="20"/>
            <w:highlight w:val="none"/>
            <w:lang w:val="en-US" w:eastAsia="zh-CN"/>
          </w:rPr>
          <w:t>o</w:t>
        </w:r>
      </w:ins>
      <w:ins w:id="28" w:author="Zhiqiang Han" w:date="2021-12-16T11:00:56Z">
        <w:r>
          <w:rPr>
            <w:rFonts w:hint="eastAsia"/>
            <w:b w:val="0"/>
            <w:bCs w:val="0"/>
            <w:sz w:val="20"/>
            <w:highlight w:val="none"/>
            <w:lang w:val="en-US" w:eastAsia="zh-CN"/>
          </w:rPr>
          <w:t>pera</w:t>
        </w:r>
      </w:ins>
      <w:ins w:id="29" w:author="Zhiqiang Han" w:date="2021-12-16T11:00:57Z">
        <w:r>
          <w:rPr>
            <w:rFonts w:hint="eastAsia"/>
            <w:b w:val="0"/>
            <w:bCs w:val="0"/>
            <w:sz w:val="20"/>
            <w:highlight w:val="none"/>
            <w:lang w:val="en-US" w:eastAsia="zh-CN"/>
          </w:rPr>
          <w:t>tion</w:t>
        </w:r>
      </w:ins>
      <w:ins w:id="30" w:author="Zhiqiang Han" w:date="2021-12-16T11:01:17Z">
        <w:r>
          <w:rPr>
            <w:rFonts w:hint="eastAsia"/>
            <w:b w:val="0"/>
            <w:bCs w:val="0"/>
            <w:sz w:val="20"/>
            <w:highlight w:val="none"/>
            <w:lang w:val="en-US" w:eastAsia="zh-CN"/>
          </w:rPr>
          <w:t xml:space="preserve"> </w:t>
        </w:r>
      </w:ins>
      <w:ins w:id="31" w:author="Zhiqiang Han" w:date="2021-12-16T10:57:32Z">
        <w:r>
          <w:rPr>
            <w:rFonts w:hint="default"/>
            <w:b w:val="0"/>
            <w:bCs w:val="0"/>
            <w:sz w:val="20"/>
            <w:highlight w:val="none"/>
            <w:lang w:val="en-US" w:eastAsia="zh-CN"/>
          </w:rPr>
          <w:t>(</w:t>
        </w:r>
      </w:ins>
      <w:ins w:id="32" w:author="Zhiqiang Han" w:date="2021-12-16T10:58:56Z">
        <w:r>
          <w:rPr>
            <w:rFonts w:hint="default"/>
            <w:b w:val="0"/>
            <w:bCs w:val="0"/>
            <w:sz w:val="20"/>
            <w:highlight w:val="none"/>
            <w:lang w:val="en-US" w:eastAsia="zh-CN"/>
          </w:rPr>
          <w:t xml:space="preserve">35.3.6.1 </w:t>
        </w:r>
      </w:ins>
      <w:ins w:id="33" w:author="Zhiqiang Han" w:date="2021-12-16T10:58:59Z">
        <w:r>
          <w:rPr>
            <w:rFonts w:hint="eastAsia"/>
            <w:b w:val="0"/>
            <w:bCs w:val="0"/>
            <w:sz w:val="20"/>
            <w:highlight w:val="none"/>
            <w:lang w:val="en-US" w:eastAsia="zh-CN"/>
          </w:rPr>
          <w:t>(</w:t>
        </w:r>
      </w:ins>
      <w:ins w:id="34" w:author="Zhiqiang Han" w:date="2021-12-16T10:58:56Z">
        <w:r>
          <w:rPr>
            <w:rFonts w:hint="default"/>
            <w:b w:val="0"/>
            <w:bCs w:val="0"/>
            <w:sz w:val="20"/>
            <w:highlight w:val="none"/>
            <w:lang w:val="en-US" w:eastAsia="zh-CN"/>
          </w:rPr>
          <w:t>TID-to-link mapping</w:t>
        </w:r>
      </w:ins>
      <w:ins w:id="35" w:author="Zhiqiang Han" w:date="2021-12-16T10:59:02Z">
        <w:r>
          <w:rPr>
            <w:rFonts w:hint="eastAsia"/>
            <w:b w:val="0"/>
            <w:bCs w:val="0"/>
            <w:sz w:val="20"/>
            <w:highlight w:val="none"/>
            <w:lang w:val="en-US" w:eastAsia="zh-CN"/>
          </w:rPr>
          <w:t>)</w:t>
        </w:r>
      </w:ins>
      <w:ins w:id="36" w:author="Zhiqiang Han" w:date="2021-12-16T10:57:32Z">
        <w:r>
          <w:rPr>
            <w:rFonts w:hint="default"/>
            <w:b w:val="0"/>
            <w:bCs w:val="0"/>
            <w:sz w:val="20"/>
            <w:highlight w:val="none"/>
            <w:lang w:val="en-US" w:eastAsia="zh-CN"/>
          </w:rPr>
          <w:t>).</w:t>
        </w:r>
      </w:ins>
    </w:p>
    <w:p>
      <w:pPr>
        <w:autoSpaceDE w:val="0"/>
        <w:autoSpaceDN w:val="0"/>
        <w:adjustRightInd w:val="0"/>
        <w:ind w:left="0" w:leftChars="0" w:firstLine="0" w:firstLineChars="0"/>
        <w:jc w:val="left"/>
        <w:rPr>
          <w:ins w:id="37" w:author="Zhiqiang Han" w:date="2021-12-16T10:48:33Z"/>
          <w:rFonts w:hint="default"/>
          <w:b/>
          <w:bCs/>
          <w:highlight w:val="none"/>
          <w:lang w:val="en-US" w:eastAsia="zh-CN"/>
        </w:rPr>
      </w:pPr>
    </w:p>
    <w:p>
      <w:pPr>
        <w:autoSpaceDE w:val="0"/>
        <w:autoSpaceDN w:val="0"/>
        <w:adjustRightInd w:val="0"/>
        <w:ind w:left="0" w:leftChars="0" w:firstLine="0" w:firstLineChars="0"/>
        <w:jc w:val="left"/>
        <w:rPr>
          <w:ins w:id="38" w:author="Zhiqiang Han" w:date="2021-12-16T10:49:44Z"/>
          <w:rFonts w:hint="default"/>
          <w:b/>
          <w:bCs/>
          <w:highlight w:val="none"/>
          <w:lang w:val="en-US" w:eastAsia="zh-CN"/>
        </w:rPr>
      </w:pPr>
      <w:ins w:id="39" w:author="Zhiqiang Han" w:date="2021-12-16T10:48:58Z">
        <w:r>
          <w:rPr>
            <w:rFonts w:hint="default"/>
            <w:b/>
            <w:bCs/>
            <w:highlight w:val="none"/>
            <w:lang w:val="en-US" w:eastAsia="zh-CN"/>
          </w:rPr>
          <w:t>6.3.13</w:t>
        </w:r>
      </w:ins>
      <w:ins w:id="40" w:author="Zhiqiang Han" w:date="2021-12-16T10:49:01Z">
        <w:r>
          <w:rPr>
            <w:rFonts w:hint="eastAsia"/>
            <w:b/>
            <w:bCs/>
            <w:highlight w:val="none"/>
            <w:lang w:val="en-US" w:eastAsia="zh-CN"/>
          </w:rPr>
          <w:t>2</w:t>
        </w:r>
      </w:ins>
      <w:ins w:id="41" w:author="Zhiqiang Han" w:date="2021-12-16T10:48:58Z">
        <w:r>
          <w:rPr>
            <w:rFonts w:hint="default"/>
            <w:b/>
            <w:bCs/>
            <w:highlight w:val="none"/>
            <w:lang w:val="en-US" w:eastAsia="zh-CN"/>
          </w:rPr>
          <w:t>.2 MLME-</w:t>
        </w:r>
      </w:ins>
      <w:ins w:id="42" w:author="Zhiqiang Han" w:date="2021-12-16T10:49:12Z">
        <w:r>
          <w:rPr>
            <w:rFonts w:hint="eastAsia"/>
            <w:b/>
            <w:bCs/>
            <w:highlight w:val="none"/>
            <w:lang w:val="en-US" w:eastAsia="zh-CN"/>
          </w:rPr>
          <w:t>T</w:t>
        </w:r>
      </w:ins>
      <w:ins w:id="43" w:author="Zhiqiang Han" w:date="2021-12-16T10:49:13Z">
        <w:r>
          <w:rPr>
            <w:rFonts w:hint="eastAsia"/>
            <w:b/>
            <w:bCs/>
            <w:highlight w:val="none"/>
            <w:lang w:val="en-US" w:eastAsia="zh-CN"/>
          </w:rPr>
          <w:t>ID</w:t>
        </w:r>
      </w:ins>
      <w:ins w:id="44" w:author="Zhiqiang Han" w:date="2021-12-16T10:49:14Z">
        <w:r>
          <w:rPr>
            <w:rFonts w:hint="eastAsia"/>
            <w:b/>
            <w:bCs/>
            <w:highlight w:val="none"/>
            <w:lang w:val="en-US" w:eastAsia="zh-CN"/>
          </w:rPr>
          <w:t>T</w:t>
        </w:r>
      </w:ins>
      <w:ins w:id="45" w:author="Zhiqiang Han" w:date="2021-12-16T10:49:15Z">
        <w:r>
          <w:rPr>
            <w:rFonts w:hint="eastAsia"/>
            <w:b/>
            <w:bCs/>
            <w:highlight w:val="none"/>
            <w:lang w:val="en-US" w:eastAsia="zh-CN"/>
          </w:rPr>
          <w:t>O</w:t>
        </w:r>
      </w:ins>
      <w:ins w:id="46" w:author="Zhiqiang Han" w:date="2021-12-16T10:49:18Z">
        <w:r>
          <w:rPr>
            <w:rFonts w:hint="eastAsia"/>
            <w:b/>
            <w:bCs/>
            <w:highlight w:val="none"/>
            <w:lang w:val="en-US" w:eastAsia="zh-CN"/>
          </w:rPr>
          <w:t>L</w:t>
        </w:r>
      </w:ins>
      <w:ins w:id="47" w:author="Zhiqiang Han" w:date="2021-12-16T10:49:20Z">
        <w:r>
          <w:rPr>
            <w:rFonts w:hint="eastAsia"/>
            <w:b/>
            <w:bCs/>
            <w:highlight w:val="none"/>
            <w:lang w:val="en-US" w:eastAsia="zh-CN"/>
          </w:rPr>
          <w:t>INK</w:t>
        </w:r>
      </w:ins>
      <w:ins w:id="48" w:author="Zhiqiang Han" w:date="2021-12-16T10:49:23Z">
        <w:r>
          <w:rPr>
            <w:rFonts w:hint="eastAsia"/>
            <w:b/>
            <w:bCs/>
            <w:highlight w:val="none"/>
            <w:lang w:val="en-US" w:eastAsia="zh-CN"/>
          </w:rPr>
          <w:t>M</w:t>
        </w:r>
      </w:ins>
      <w:ins w:id="49" w:author="Zhiqiang Han" w:date="2021-12-16T10:49:24Z">
        <w:r>
          <w:rPr>
            <w:rFonts w:hint="eastAsia"/>
            <w:b/>
            <w:bCs/>
            <w:highlight w:val="none"/>
            <w:lang w:val="en-US" w:eastAsia="zh-CN"/>
          </w:rPr>
          <w:t>A</w:t>
        </w:r>
      </w:ins>
      <w:ins w:id="50" w:author="Zhiqiang Han" w:date="2021-12-16T10:49:26Z">
        <w:r>
          <w:rPr>
            <w:rFonts w:hint="eastAsia"/>
            <w:b/>
            <w:bCs/>
            <w:highlight w:val="none"/>
            <w:lang w:val="en-US" w:eastAsia="zh-CN"/>
          </w:rPr>
          <w:t>PPING</w:t>
        </w:r>
      </w:ins>
      <w:ins w:id="51" w:author="Zhiqiang Han" w:date="2021-12-16T10:48:58Z">
        <w:r>
          <w:rPr>
            <w:rFonts w:hint="default"/>
            <w:b/>
            <w:bCs/>
            <w:highlight w:val="none"/>
            <w:lang w:val="en-US" w:eastAsia="zh-CN"/>
          </w:rPr>
          <w:t>.request</w:t>
        </w:r>
      </w:ins>
    </w:p>
    <w:p>
      <w:pPr>
        <w:autoSpaceDE w:val="0"/>
        <w:autoSpaceDN w:val="0"/>
        <w:adjustRightInd w:val="0"/>
        <w:ind w:left="0" w:leftChars="0" w:firstLine="0" w:firstLineChars="0"/>
        <w:jc w:val="left"/>
        <w:rPr>
          <w:ins w:id="52" w:author="Zhiqiang Han" w:date="2021-12-16T10:49:32Z"/>
          <w:rFonts w:hint="default"/>
          <w:b/>
          <w:bCs/>
          <w:highlight w:val="none"/>
          <w:lang w:val="en-US" w:eastAsia="zh-CN"/>
        </w:rPr>
      </w:pPr>
    </w:p>
    <w:p>
      <w:pPr>
        <w:autoSpaceDE w:val="0"/>
        <w:autoSpaceDN w:val="0"/>
        <w:adjustRightInd w:val="0"/>
        <w:ind w:left="0" w:leftChars="0" w:firstLine="0" w:firstLineChars="0"/>
        <w:jc w:val="left"/>
        <w:rPr>
          <w:ins w:id="53" w:author="Zhiqiang Han" w:date="2021-12-16T11:01:42Z"/>
          <w:rFonts w:hint="default"/>
          <w:b/>
          <w:bCs/>
          <w:highlight w:val="none"/>
          <w:lang w:val="en-US" w:eastAsia="zh-CN"/>
        </w:rPr>
      </w:pPr>
      <w:ins w:id="54" w:author="Zhiqiang Han" w:date="2021-12-16T10:49:43Z">
        <w:r>
          <w:rPr>
            <w:rFonts w:hint="default"/>
            <w:b/>
            <w:bCs/>
            <w:highlight w:val="none"/>
            <w:lang w:val="en-US" w:eastAsia="zh-CN"/>
          </w:rPr>
          <w:t>6.3.13</w:t>
        </w:r>
      </w:ins>
      <w:ins w:id="55" w:author="Zhiqiang Han" w:date="2021-12-16T10:49:47Z">
        <w:r>
          <w:rPr>
            <w:rFonts w:hint="eastAsia"/>
            <w:b/>
            <w:bCs/>
            <w:highlight w:val="none"/>
            <w:lang w:val="en-US" w:eastAsia="zh-CN"/>
          </w:rPr>
          <w:t>2</w:t>
        </w:r>
      </w:ins>
      <w:ins w:id="56" w:author="Zhiqiang Han" w:date="2021-12-16T10:49:43Z">
        <w:r>
          <w:rPr>
            <w:rFonts w:hint="default"/>
            <w:b/>
            <w:bCs/>
            <w:highlight w:val="none"/>
            <w:lang w:val="en-US" w:eastAsia="zh-CN"/>
          </w:rPr>
          <w:t>.2.1 Function</w:t>
        </w:r>
      </w:ins>
    </w:p>
    <w:p>
      <w:pPr>
        <w:autoSpaceDE w:val="0"/>
        <w:autoSpaceDN w:val="0"/>
        <w:adjustRightInd w:val="0"/>
        <w:ind w:left="0" w:leftChars="0" w:firstLine="0" w:firstLineChars="0"/>
        <w:jc w:val="left"/>
        <w:rPr>
          <w:ins w:id="57" w:author="Zhiqiang Han" w:date="2021-12-16T11:01:43Z"/>
          <w:rFonts w:hint="default"/>
          <w:b/>
          <w:bCs/>
          <w:highlight w:val="none"/>
          <w:lang w:val="en-US" w:eastAsia="zh-CN"/>
        </w:rPr>
      </w:pPr>
    </w:p>
    <w:p>
      <w:pPr>
        <w:autoSpaceDE w:val="0"/>
        <w:autoSpaceDN w:val="0"/>
        <w:adjustRightInd w:val="0"/>
        <w:ind w:left="0" w:leftChars="0" w:firstLine="0" w:firstLineChars="0"/>
        <w:jc w:val="left"/>
        <w:rPr>
          <w:ins w:id="58" w:author="Zhiqiang Han" w:date="2021-12-16T10:49:50Z"/>
          <w:rFonts w:hint="default"/>
          <w:b w:val="0"/>
          <w:bCs w:val="0"/>
          <w:sz w:val="20"/>
          <w:highlight w:val="none"/>
          <w:lang w:val="en-US" w:eastAsia="zh-CN"/>
        </w:rPr>
      </w:pPr>
      <w:ins w:id="59" w:author="Zhiqiang Han" w:date="2021-12-16T11:01:55Z">
        <w:r>
          <w:rPr>
            <w:rFonts w:hint="default"/>
            <w:b w:val="0"/>
            <w:bCs w:val="0"/>
            <w:sz w:val="20"/>
            <w:highlight w:val="none"/>
            <w:lang w:val="en-US" w:eastAsia="zh-CN"/>
          </w:rPr>
          <w:t>This</w:t>
        </w:r>
      </w:ins>
      <w:ins w:id="60" w:author="Zhiqiang Han" w:date="2021-12-16T11:01:56Z">
        <w:r>
          <w:rPr>
            <w:rFonts w:hint="default"/>
            <w:b w:val="0"/>
            <w:bCs w:val="0"/>
            <w:sz w:val="20"/>
            <w:highlight w:val="none"/>
            <w:lang w:val="en-US" w:eastAsia="zh-CN"/>
          </w:rPr>
          <w:t xml:space="preserve"> </w:t>
        </w:r>
      </w:ins>
      <w:ins w:id="61" w:author="Zhiqiang Han" w:date="2021-12-16T11:01:57Z">
        <w:r>
          <w:rPr>
            <w:rFonts w:hint="default"/>
            <w:b w:val="0"/>
            <w:bCs w:val="0"/>
            <w:sz w:val="20"/>
            <w:highlight w:val="none"/>
            <w:lang w:val="en-US" w:eastAsia="zh-CN"/>
          </w:rPr>
          <w:t>pri</w:t>
        </w:r>
      </w:ins>
      <w:ins w:id="62" w:author="Zhiqiang Han" w:date="2021-12-16T11:01:58Z">
        <w:r>
          <w:rPr>
            <w:rFonts w:hint="default"/>
            <w:b w:val="0"/>
            <w:bCs w:val="0"/>
            <w:sz w:val="20"/>
            <w:highlight w:val="none"/>
            <w:lang w:val="en-US" w:eastAsia="zh-CN"/>
          </w:rPr>
          <w:t>mit</w:t>
        </w:r>
      </w:ins>
      <w:ins w:id="63" w:author="Zhiqiang Han" w:date="2021-12-16T11:02:01Z">
        <w:r>
          <w:rPr>
            <w:rFonts w:hint="default"/>
            <w:b w:val="0"/>
            <w:bCs w:val="0"/>
            <w:sz w:val="20"/>
            <w:highlight w:val="none"/>
            <w:lang w:val="en-US" w:eastAsia="zh-CN"/>
          </w:rPr>
          <w:t>i</w:t>
        </w:r>
      </w:ins>
      <w:ins w:id="64" w:author="Zhiqiang Han" w:date="2021-12-16T11:02:02Z">
        <w:r>
          <w:rPr>
            <w:rFonts w:hint="default"/>
            <w:b w:val="0"/>
            <w:bCs w:val="0"/>
            <w:sz w:val="20"/>
            <w:highlight w:val="none"/>
            <w:lang w:val="en-US" w:eastAsia="zh-CN"/>
          </w:rPr>
          <w:t>ve</w:t>
        </w:r>
      </w:ins>
      <w:ins w:id="65" w:author="Zhiqiang Han" w:date="2021-12-16T11:02:03Z">
        <w:r>
          <w:rPr>
            <w:rFonts w:hint="default"/>
            <w:b w:val="0"/>
            <w:bCs w:val="0"/>
            <w:sz w:val="20"/>
            <w:highlight w:val="none"/>
            <w:lang w:val="en-US" w:eastAsia="zh-CN"/>
          </w:rPr>
          <w:t xml:space="preserve"> in</w:t>
        </w:r>
      </w:ins>
      <w:ins w:id="66" w:author="Zhiqiang Han" w:date="2021-12-16T11:02:04Z">
        <w:r>
          <w:rPr>
            <w:rFonts w:hint="default"/>
            <w:b w:val="0"/>
            <w:bCs w:val="0"/>
            <w:sz w:val="20"/>
            <w:highlight w:val="none"/>
            <w:lang w:val="en-US" w:eastAsia="zh-CN"/>
          </w:rPr>
          <w:t>ti</w:t>
        </w:r>
      </w:ins>
      <w:ins w:id="67" w:author="Zhiqiang Han" w:date="2021-12-16T11:02:06Z">
        <w:r>
          <w:rPr>
            <w:rFonts w:hint="default"/>
            <w:b w:val="0"/>
            <w:bCs w:val="0"/>
            <w:sz w:val="20"/>
            <w:highlight w:val="none"/>
            <w:lang w:val="en-US" w:eastAsia="zh-CN"/>
          </w:rPr>
          <w:t>a</w:t>
        </w:r>
      </w:ins>
      <w:ins w:id="68" w:author="Zhiqiang Han" w:date="2021-12-16T11:02:07Z">
        <w:r>
          <w:rPr>
            <w:rFonts w:hint="default"/>
            <w:b w:val="0"/>
            <w:bCs w:val="0"/>
            <w:sz w:val="20"/>
            <w:highlight w:val="none"/>
            <w:lang w:val="en-US" w:eastAsia="zh-CN"/>
          </w:rPr>
          <w:t xml:space="preserve">tes </w:t>
        </w:r>
      </w:ins>
      <w:ins w:id="69" w:author="Zhiqiang Han" w:date="2021-12-16T11:02:08Z">
        <w:r>
          <w:rPr>
            <w:rFonts w:hint="default"/>
            <w:b w:val="0"/>
            <w:bCs w:val="0"/>
            <w:sz w:val="20"/>
            <w:highlight w:val="none"/>
            <w:lang w:val="en-US" w:eastAsia="zh-CN"/>
          </w:rPr>
          <w:t xml:space="preserve">a </w:t>
        </w:r>
      </w:ins>
      <w:ins w:id="70" w:author="Zhiqiang Han" w:date="2021-12-16T11:02:12Z">
        <w:r>
          <w:rPr>
            <w:rFonts w:hint="default"/>
            <w:b w:val="0"/>
            <w:bCs w:val="0"/>
            <w:sz w:val="20"/>
            <w:highlight w:val="none"/>
            <w:lang w:val="en-US" w:eastAsia="zh-CN"/>
          </w:rPr>
          <w:t>re</w:t>
        </w:r>
      </w:ins>
      <w:ins w:id="71" w:author="Zhiqiang Han" w:date="2021-12-16T11:02:13Z">
        <w:r>
          <w:rPr>
            <w:rFonts w:hint="default"/>
            <w:b w:val="0"/>
            <w:bCs w:val="0"/>
            <w:sz w:val="20"/>
            <w:highlight w:val="none"/>
            <w:lang w:val="en-US" w:eastAsia="zh-CN"/>
          </w:rPr>
          <w:t>quest</w:t>
        </w:r>
      </w:ins>
      <w:ins w:id="72" w:author="Zhiqiang Han" w:date="2021-12-16T11:02:14Z">
        <w:r>
          <w:rPr>
            <w:rFonts w:hint="default"/>
            <w:b w:val="0"/>
            <w:bCs w:val="0"/>
            <w:sz w:val="20"/>
            <w:highlight w:val="none"/>
            <w:lang w:val="en-US" w:eastAsia="zh-CN"/>
          </w:rPr>
          <w:t xml:space="preserve"> </w:t>
        </w:r>
      </w:ins>
      <w:ins w:id="73" w:author="Zhiqiang Han" w:date="2021-12-16T11:02:21Z">
        <w:r>
          <w:rPr>
            <w:rFonts w:hint="default"/>
            <w:b w:val="0"/>
            <w:bCs w:val="0"/>
            <w:sz w:val="20"/>
            <w:highlight w:val="none"/>
            <w:lang w:val="en-US" w:eastAsia="zh-CN"/>
          </w:rPr>
          <w:t xml:space="preserve"> </w:t>
        </w:r>
      </w:ins>
      <w:ins w:id="74" w:author="Zhiqiang Han" w:date="2021-12-16T11:02:22Z">
        <w:r>
          <w:rPr>
            <w:rFonts w:hint="default"/>
            <w:b w:val="0"/>
            <w:bCs w:val="0"/>
            <w:sz w:val="20"/>
            <w:highlight w:val="none"/>
            <w:lang w:val="en-US" w:eastAsia="zh-CN"/>
          </w:rPr>
          <w:t xml:space="preserve">to </w:t>
        </w:r>
      </w:ins>
      <w:ins w:id="75" w:author="Zhiqiang Han" w:date="2021-12-16T11:04:10Z">
        <w:r>
          <w:rPr>
            <w:rFonts w:hint="default"/>
            <w:b w:val="0"/>
            <w:bCs w:val="0"/>
            <w:sz w:val="20"/>
            <w:highlight w:val="none"/>
            <w:lang w:val="en-US" w:eastAsia="zh-CN"/>
          </w:rPr>
          <w:t xml:space="preserve">negotiate a TID-to-link mapping for setup links with a peer </w:t>
        </w:r>
      </w:ins>
      <w:ins w:id="76" w:author="Zhiqiang Han" w:date="2021-12-16T11:09:13Z">
        <w:r>
          <w:rPr>
            <w:rFonts w:hint="eastAsia"/>
            <w:b w:val="0"/>
            <w:bCs w:val="0"/>
            <w:sz w:val="20"/>
            <w:highlight w:val="none"/>
            <w:lang w:val="en-US" w:eastAsia="zh-CN"/>
          </w:rPr>
          <w:t xml:space="preserve">MAC </w:t>
        </w:r>
      </w:ins>
      <w:ins w:id="77" w:author="Zhiqiang Han" w:date="2021-12-16T11:09:15Z">
        <w:r>
          <w:rPr>
            <w:rFonts w:hint="eastAsia"/>
            <w:b w:val="0"/>
            <w:bCs w:val="0"/>
            <w:sz w:val="20"/>
            <w:highlight w:val="none"/>
            <w:lang w:val="en-US" w:eastAsia="zh-CN"/>
          </w:rPr>
          <w:t>enti</w:t>
        </w:r>
      </w:ins>
      <w:ins w:id="78" w:author="Zhiqiang Han" w:date="2021-12-16T11:09:16Z">
        <w:r>
          <w:rPr>
            <w:rFonts w:hint="eastAsia"/>
            <w:b w:val="0"/>
            <w:bCs w:val="0"/>
            <w:sz w:val="20"/>
            <w:highlight w:val="none"/>
            <w:lang w:val="en-US" w:eastAsia="zh-CN"/>
          </w:rPr>
          <w:t>ty</w:t>
        </w:r>
      </w:ins>
      <w:ins w:id="79" w:author="Zhiqiang Han" w:date="2021-12-16T11:04:10Z">
        <w:r>
          <w:rPr>
            <w:rFonts w:hint="default"/>
            <w:b w:val="0"/>
            <w:bCs w:val="0"/>
            <w:sz w:val="20"/>
            <w:highlight w:val="none"/>
            <w:lang w:val="en-US" w:eastAsia="zh-CN"/>
          </w:rPr>
          <w:t>.</w:t>
        </w:r>
      </w:ins>
    </w:p>
    <w:p>
      <w:pPr>
        <w:autoSpaceDE w:val="0"/>
        <w:autoSpaceDN w:val="0"/>
        <w:adjustRightInd w:val="0"/>
        <w:ind w:left="0" w:leftChars="0" w:firstLine="0" w:firstLineChars="0"/>
        <w:jc w:val="left"/>
        <w:rPr>
          <w:ins w:id="80" w:author="Zhiqiang Han" w:date="2021-12-16T10:49:51Z"/>
          <w:rFonts w:hint="default"/>
          <w:b/>
          <w:bCs/>
          <w:highlight w:val="none"/>
          <w:lang w:val="en-US" w:eastAsia="zh-CN"/>
        </w:rPr>
      </w:pPr>
    </w:p>
    <w:p>
      <w:pPr>
        <w:autoSpaceDE w:val="0"/>
        <w:autoSpaceDN w:val="0"/>
        <w:adjustRightInd w:val="0"/>
        <w:ind w:left="0" w:leftChars="0" w:firstLine="0" w:firstLineChars="0"/>
        <w:jc w:val="left"/>
        <w:rPr>
          <w:ins w:id="81" w:author="Zhiqiang Han" w:date="2021-12-16T11:04:23Z"/>
          <w:rFonts w:hint="default"/>
          <w:b/>
          <w:bCs/>
          <w:highlight w:val="none"/>
          <w:lang w:val="en-US" w:eastAsia="zh-CN"/>
        </w:rPr>
      </w:pPr>
      <w:ins w:id="82" w:author="Zhiqiang Han" w:date="2021-12-16T10:50:04Z">
        <w:r>
          <w:rPr>
            <w:rFonts w:hint="default"/>
            <w:b/>
            <w:bCs/>
            <w:highlight w:val="none"/>
            <w:lang w:val="en-US" w:eastAsia="zh-CN"/>
          </w:rPr>
          <w:t>6.3.13</w:t>
        </w:r>
      </w:ins>
      <w:ins w:id="83" w:author="Zhiqiang Han" w:date="2021-12-16T10:50:08Z">
        <w:r>
          <w:rPr>
            <w:rFonts w:hint="eastAsia"/>
            <w:b/>
            <w:bCs/>
            <w:highlight w:val="none"/>
            <w:lang w:val="en-US" w:eastAsia="zh-CN"/>
          </w:rPr>
          <w:t>2</w:t>
        </w:r>
      </w:ins>
      <w:ins w:id="84" w:author="Zhiqiang Han" w:date="2021-12-16T10:50:04Z">
        <w:r>
          <w:rPr>
            <w:rFonts w:hint="default"/>
            <w:b/>
            <w:bCs/>
            <w:highlight w:val="none"/>
            <w:lang w:val="en-US" w:eastAsia="zh-CN"/>
          </w:rPr>
          <w:t>.2.2 Semantics of the service primitive</w:t>
        </w:r>
      </w:ins>
    </w:p>
    <w:p>
      <w:pPr>
        <w:autoSpaceDE w:val="0"/>
        <w:autoSpaceDN w:val="0"/>
        <w:adjustRightInd w:val="0"/>
        <w:ind w:left="0" w:leftChars="0" w:firstLine="0" w:firstLineChars="0"/>
        <w:jc w:val="left"/>
        <w:rPr>
          <w:ins w:id="85" w:author="Zhiqiang Han" w:date="2021-12-16T11:04:24Z"/>
          <w:rFonts w:hint="default"/>
          <w:b/>
          <w:bCs/>
          <w:highlight w:val="none"/>
          <w:lang w:val="en-US" w:eastAsia="zh-CN"/>
        </w:rPr>
      </w:pPr>
    </w:p>
    <w:p>
      <w:pPr>
        <w:autoSpaceDE w:val="0"/>
        <w:autoSpaceDN w:val="0"/>
        <w:adjustRightInd w:val="0"/>
        <w:ind w:left="0" w:leftChars="0" w:firstLine="0" w:firstLineChars="0"/>
        <w:jc w:val="left"/>
        <w:rPr>
          <w:ins w:id="86" w:author="Zhiqiang Han" w:date="2021-12-16T11:06:41Z"/>
          <w:rFonts w:hint="default"/>
          <w:b w:val="0"/>
          <w:bCs w:val="0"/>
          <w:sz w:val="20"/>
          <w:highlight w:val="none"/>
          <w:lang w:val="en-US" w:eastAsia="zh-CN"/>
        </w:rPr>
      </w:pPr>
      <w:ins w:id="87" w:author="Zhiqiang Han" w:date="2021-12-16T11:06:39Z">
        <w:r>
          <w:rPr>
            <w:rFonts w:hint="default"/>
            <w:b w:val="0"/>
            <w:bCs w:val="0"/>
            <w:sz w:val="20"/>
            <w:highlight w:val="none"/>
            <w:lang w:val="en-US" w:eastAsia="zh-CN"/>
          </w:rPr>
          <w:t>The primitive parameters are as follows:</w:t>
        </w:r>
      </w:ins>
    </w:p>
    <w:p>
      <w:pPr>
        <w:autoSpaceDE w:val="0"/>
        <w:autoSpaceDN w:val="0"/>
        <w:adjustRightInd w:val="0"/>
        <w:ind w:left="0" w:leftChars="0" w:firstLine="0" w:firstLineChars="0"/>
        <w:jc w:val="left"/>
        <w:rPr>
          <w:ins w:id="88" w:author="Zhiqiang Han" w:date="2021-12-16T10:50:09Z"/>
          <w:rFonts w:hint="default"/>
          <w:b/>
          <w:bCs/>
          <w:sz w:val="20"/>
          <w:highlight w:val="none"/>
          <w:lang w:val="en-US" w:eastAsia="zh-CN"/>
        </w:rPr>
      </w:pPr>
    </w:p>
    <w:p>
      <w:pPr>
        <w:autoSpaceDE w:val="0"/>
        <w:autoSpaceDN w:val="0"/>
        <w:adjustRightInd w:val="0"/>
        <w:ind w:left="0" w:leftChars="0" w:firstLine="400" w:firstLineChars="200"/>
        <w:jc w:val="left"/>
        <w:rPr>
          <w:ins w:id="89" w:author="Zhiqiang Han" w:date="2021-12-16T11:08:30Z"/>
          <w:rFonts w:hint="default"/>
          <w:b w:val="0"/>
          <w:bCs w:val="0"/>
          <w:sz w:val="20"/>
          <w:highlight w:val="none"/>
          <w:lang w:val="en-US" w:eastAsia="zh-CN"/>
        </w:rPr>
      </w:pPr>
      <w:ins w:id="90" w:author="Zhiqiang Han" w:date="2021-12-16T11:07:18Z">
        <w:r>
          <w:rPr>
            <w:rFonts w:hint="default"/>
            <w:b w:val="0"/>
            <w:bCs w:val="0"/>
            <w:sz w:val="20"/>
            <w:highlight w:val="none"/>
            <w:lang w:val="en-US" w:eastAsia="zh-CN"/>
          </w:rPr>
          <w:t>MLME-</w:t>
        </w:r>
      </w:ins>
      <w:ins w:id="91" w:author="Zhiqiang Han" w:date="2021-12-16T11:07:32Z">
        <w:r>
          <w:rPr>
            <w:rFonts w:hint="eastAsia"/>
            <w:b w:val="0"/>
            <w:bCs w:val="0"/>
            <w:sz w:val="20"/>
            <w:highlight w:val="none"/>
            <w:lang w:val="en-US" w:eastAsia="zh-CN"/>
          </w:rPr>
          <w:t>TIDTOLINKMAPPING</w:t>
        </w:r>
      </w:ins>
      <w:ins w:id="92" w:author="Zhiqiang Han" w:date="2021-12-16T11:07:18Z">
        <w:r>
          <w:rPr>
            <w:rFonts w:hint="default"/>
            <w:b w:val="0"/>
            <w:bCs w:val="0"/>
            <w:sz w:val="20"/>
            <w:highlight w:val="none"/>
            <w:lang w:val="en-US" w:eastAsia="zh-CN"/>
          </w:rPr>
          <w:t>.request(</w:t>
        </w:r>
      </w:ins>
    </w:p>
    <w:p>
      <w:pPr>
        <w:autoSpaceDE w:val="0"/>
        <w:autoSpaceDN w:val="0"/>
        <w:adjustRightInd w:val="0"/>
        <w:ind w:left="0" w:leftChars="0" w:firstLine="3800" w:firstLineChars="1900"/>
        <w:jc w:val="left"/>
        <w:rPr>
          <w:ins w:id="93" w:author="Zhiqiang Han" w:date="2021-12-16T11:09:57Z"/>
          <w:rFonts w:hint="eastAsia"/>
          <w:b w:val="0"/>
          <w:bCs w:val="0"/>
          <w:sz w:val="20"/>
          <w:highlight w:val="none"/>
          <w:lang w:val="en-US" w:eastAsia="zh-CN"/>
        </w:rPr>
      </w:pPr>
      <w:ins w:id="94" w:author="Zhiqiang Han" w:date="2021-12-16T11:09:50Z">
        <w:r>
          <w:rPr>
            <w:rFonts w:hint="default"/>
            <w:b w:val="0"/>
            <w:bCs w:val="0"/>
            <w:sz w:val="20"/>
            <w:highlight w:val="none"/>
            <w:lang w:val="en-US" w:eastAsia="zh-CN"/>
          </w:rPr>
          <w:t xml:space="preserve">PeerSTAAddress </w:t>
        </w:r>
      </w:ins>
      <w:ins w:id="95" w:author="Zhiqiang Han" w:date="2021-12-16T11:09:56Z">
        <w:r>
          <w:rPr>
            <w:rFonts w:hint="eastAsia"/>
            <w:b w:val="0"/>
            <w:bCs w:val="0"/>
            <w:sz w:val="20"/>
            <w:highlight w:val="none"/>
            <w:lang w:val="en-US" w:eastAsia="zh-CN"/>
          </w:rPr>
          <w:t>,</w:t>
        </w:r>
      </w:ins>
    </w:p>
    <w:p>
      <w:pPr>
        <w:autoSpaceDE w:val="0"/>
        <w:autoSpaceDN w:val="0"/>
        <w:adjustRightInd w:val="0"/>
        <w:ind w:left="0" w:leftChars="0" w:firstLine="3800" w:firstLineChars="1900"/>
        <w:jc w:val="left"/>
        <w:rPr>
          <w:ins w:id="96" w:author="Zhiqiang Han" w:date="2021-12-16T11:10:14Z"/>
          <w:rFonts w:hint="default"/>
          <w:b w:val="0"/>
          <w:bCs w:val="0"/>
          <w:sz w:val="20"/>
          <w:highlight w:val="none"/>
          <w:lang w:val="en-US" w:eastAsia="zh-CN"/>
        </w:rPr>
      </w:pPr>
      <w:ins w:id="97" w:author="Zhiqiang Han" w:date="2021-12-16T11:10:13Z">
        <w:r>
          <w:rPr>
            <w:rFonts w:hint="default"/>
            <w:b w:val="0"/>
            <w:bCs w:val="0"/>
            <w:sz w:val="20"/>
            <w:highlight w:val="none"/>
            <w:lang w:val="en-US" w:eastAsia="zh-CN"/>
          </w:rPr>
          <w:t>Dialog Token,</w:t>
        </w:r>
      </w:ins>
    </w:p>
    <w:p>
      <w:pPr>
        <w:autoSpaceDE w:val="0"/>
        <w:autoSpaceDN w:val="0"/>
        <w:adjustRightInd w:val="0"/>
        <w:ind w:left="0" w:leftChars="0" w:firstLine="3800" w:firstLineChars="1900"/>
        <w:jc w:val="left"/>
        <w:rPr>
          <w:ins w:id="98" w:author="Zhiqiang Han" w:date="2021-12-16T11:07:34Z"/>
          <w:rFonts w:hint="default"/>
          <w:b w:val="0"/>
          <w:bCs w:val="0"/>
          <w:sz w:val="20"/>
          <w:highlight w:val="none"/>
          <w:lang w:val="en-US" w:eastAsia="zh-CN"/>
        </w:rPr>
      </w:pPr>
      <w:ins w:id="99" w:author="Zhiqiang Han" w:date="2021-12-16T11:10:47Z">
        <w:r>
          <w:rPr>
            <w:rFonts w:hint="default"/>
            <w:b w:val="0"/>
            <w:bCs w:val="0"/>
            <w:sz w:val="20"/>
            <w:highlight w:val="none"/>
            <w:lang w:val="en-US" w:eastAsia="zh-CN"/>
          </w:rPr>
          <w:t>TID-To-Link Mapping</w:t>
        </w:r>
      </w:ins>
    </w:p>
    <w:p>
      <w:pPr>
        <w:autoSpaceDE w:val="0"/>
        <w:autoSpaceDN w:val="0"/>
        <w:adjustRightInd w:val="0"/>
        <w:ind w:left="0" w:leftChars="0" w:firstLine="3800" w:firstLineChars="1900"/>
        <w:jc w:val="left"/>
        <w:rPr>
          <w:ins w:id="100" w:author="Zhiqiang Han" w:date="2021-12-16T11:16:28Z"/>
          <w:rFonts w:hint="eastAsia"/>
          <w:b w:val="0"/>
          <w:bCs w:val="0"/>
          <w:sz w:val="20"/>
          <w:highlight w:val="none"/>
          <w:lang w:val="en-US" w:eastAsia="zh-CN"/>
        </w:rPr>
      </w:pPr>
      <w:ins w:id="101" w:author="Zhiqiang Han" w:date="2021-12-16T11:07:45Z">
        <w:r>
          <w:rPr>
            <w:rFonts w:hint="eastAsia"/>
            <w:b w:val="0"/>
            <w:bCs w:val="0"/>
            <w:sz w:val="20"/>
            <w:highlight w:val="none"/>
            <w:lang w:val="en-US" w:eastAsia="zh-CN"/>
          </w:rPr>
          <w:t>)</w:t>
        </w:r>
      </w:ins>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blPrEx>
          <w:tblCellMar>
            <w:top w:w="60" w:type="dxa"/>
            <w:left w:w="120" w:type="dxa"/>
            <w:bottom w:w="20" w:type="dxa"/>
            <w:right w:w="120" w:type="dxa"/>
          </w:tblCellMar>
        </w:tblPrEx>
        <w:trPr>
          <w:trHeight w:val="19" w:hRule="atLeast"/>
          <w:jc w:val="center"/>
          <w:ins w:id="102" w:author="Zhiqiang Han" w:date="2021-12-16T11:16:33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103" w:author="Zhiqiang Han" w:date="2021-12-16T11:16:33Z"/>
              </w:rPr>
            </w:pPr>
            <w:ins w:id="104" w:author="Zhiqiang Han" w:date="2021-12-16T11:16:33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105" w:author="Zhiqiang Han" w:date="2021-12-16T11:16:33Z"/>
              </w:rPr>
            </w:pPr>
            <w:ins w:id="106" w:author="Zhiqiang Han" w:date="2021-12-16T11:16:33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107" w:author="Zhiqiang Han" w:date="2021-12-16T11:16:33Z"/>
              </w:rPr>
            </w:pPr>
            <w:ins w:id="108" w:author="Zhiqiang Han" w:date="2021-12-16T11:16:33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109" w:author="Zhiqiang Han" w:date="2021-12-16T11:16:33Z"/>
              </w:rPr>
            </w:pPr>
            <w:ins w:id="110" w:author="Zhiqiang Han" w:date="2021-12-16T11:16:33Z">
              <w:r>
                <w:rPr>
                  <w:w w:val="100"/>
                </w:rPr>
                <w:t>Description</w:t>
              </w:r>
            </w:ins>
          </w:p>
        </w:tc>
      </w:tr>
      <w:tr>
        <w:tblPrEx>
          <w:tblCellMar>
            <w:top w:w="60" w:type="dxa"/>
            <w:left w:w="120" w:type="dxa"/>
            <w:bottom w:w="20" w:type="dxa"/>
            <w:right w:w="120" w:type="dxa"/>
          </w:tblCellMar>
        </w:tblPrEx>
        <w:trPr>
          <w:trHeight w:val="19" w:hRule="atLeast"/>
          <w:jc w:val="center"/>
          <w:ins w:id="111" w:author="Zhiqiang Han" w:date="2021-12-16T11:16:33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12" w:author="Zhiqiang Han" w:date="2021-12-16T11:16:33Z"/>
                <w:rFonts w:hint="default" w:eastAsia="宋体"/>
                <w:w w:val="100"/>
                <w:lang w:val="en-US" w:eastAsia="zh-CN"/>
              </w:rPr>
            </w:pPr>
            <w:ins w:id="113" w:author="Zhiqiang Han" w:date="2021-12-16T11:17:08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14" w:author="Zhiqiang Han" w:date="2021-12-16T11:16:33Z"/>
                <w:rFonts w:hint="eastAsia"/>
                <w:b w:val="0"/>
                <w:bCs w:val="0"/>
                <w:w w:val="100"/>
                <w:lang w:eastAsia="zh-CN"/>
              </w:rPr>
            </w:pPr>
            <w:ins w:id="115" w:author="Zhiqiang Han" w:date="2021-12-16T11:18:16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16" w:author="Zhiqiang Han" w:date="2021-12-16T11:18:30Z"/>
                <w:rFonts w:hint="eastAsia"/>
                <w:b w:val="0"/>
                <w:bCs w:val="0"/>
                <w:w w:val="100"/>
                <w:lang w:eastAsia="zh-CN"/>
              </w:rPr>
            </w:pPr>
            <w:ins w:id="117" w:author="Zhiqiang Han" w:date="2021-12-16T11:18:30Z">
              <w:r>
                <w:rPr>
                  <w:rFonts w:hint="eastAsia"/>
                  <w:b w:val="0"/>
                  <w:bCs w:val="0"/>
                  <w:w w:val="100"/>
                  <w:lang w:eastAsia="zh-CN"/>
                </w:rPr>
                <w:t>Any</w:t>
              </w:r>
            </w:ins>
            <w:ins w:id="118" w:author="Zhiqiang Han" w:date="2021-12-16T11:18:48Z">
              <w:r>
                <w:rPr>
                  <w:rFonts w:hint="eastAsia"/>
                  <w:b w:val="0"/>
                  <w:bCs w:val="0"/>
                  <w:w w:val="100"/>
                  <w:lang w:val="en-US" w:eastAsia="zh-CN"/>
                </w:rPr>
                <w:t xml:space="preserve"> </w:t>
              </w:r>
            </w:ins>
            <w:ins w:id="119" w:author="Zhiqiang Han" w:date="2021-12-16T11:18:30Z">
              <w:r>
                <w:rPr>
                  <w:rFonts w:hint="eastAsia"/>
                  <w:b w:val="0"/>
                  <w:bCs w:val="0"/>
                  <w:w w:val="100"/>
                  <w:lang w:eastAsia="zh-CN"/>
                </w:rPr>
                <w:t xml:space="preserve">valid individual </w:t>
              </w:r>
            </w:ins>
          </w:p>
          <w:p>
            <w:pPr>
              <w:pStyle w:val="33"/>
              <w:ind w:firstLine="0" w:firstLineChars="0"/>
              <w:jc w:val="both"/>
              <w:rPr>
                <w:ins w:id="120" w:author="Zhiqiang Han" w:date="2021-12-16T11:16:33Z"/>
                <w:rFonts w:hint="eastAsia"/>
                <w:b w:val="0"/>
                <w:bCs w:val="0"/>
                <w:w w:val="100"/>
                <w:lang w:eastAsia="zh-CN"/>
              </w:rPr>
            </w:pPr>
            <w:ins w:id="121" w:author="Zhiqiang Han" w:date="2021-12-16T11:18:30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122" w:author="Zhiqiang Han" w:date="2021-12-16T11:19:20Z"/>
                <w:rFonts w:hint="eastAsia"/>
                <w:b w:val="0"/>
                <w:bCs w:val="0"/>
                <w:w w:val="100"/>
                <w:lang w:eastAsia="zh-CN"/>
              </w:rPr>
            </w:pPr>
            <w:ins w:id="123" w:author="Zhiqiang Han" w:date="2021-12-16T11:19:20Z">
              <w:r>
                <w:rPr>
                  <w:rFonts w:hint="eastAsia"/>
                  <w:b w:val="0"/>
                  <w:bCs w:val="0"/>
                  <w:w w:val="100"/>
                  <w:lang w:eastAsia="zh-CN"/>
                </w:rPr>
                <w:t xml:space="preserve">Specifies the address of the peer MAC </w:t>
              </w:r>
            </w:ins>
          </w:p>
          <w:p>
            <w:pPr>
              <w:pStyle w:val="33"/>
              <w:jc w:val="both"/>
              <w:rPr>
                <w:ins w:id="124" w:author="Zhiqiang Han" w:date="2021-12-16T11:19:20Z"/>
                <w:rFonts w:hint="eastAsia"/>
                <w:b w:val="0"/>
                <w:bCs w:val="0"/>
                <w:w w:val="100"/>
                <w:lang w:eastAsia="zh-CN"/>
              </w:rPr>
            </w:pPr>
            <w:ins w:id="125" w:author="Zhiqiang Han" w:date="2021-12-16T11:19:20Z">
              <w:r>
                <w:rPr>
                  <w:rFonts w:hint="eastAsia"/>
                  <w:b w:val="0"/>
                  <w:bCs w:val="0"/>
                  <w:w w:val="100"/>
                  <w:lang w:eastAsia="zh-CN"/>
                </w:rPr>
                <w:t xml:space="preserve">entity with which the </w:t>
              </w:r>
            </w:ins>
            <w:ins w:id="126" w:author="Zhiqiang Han" w:date="2021-12-16T11:19:36Z">
              <w:r>
                <w:rPr>
                  <w:rFonts w:hint="eastAsia"/>
                  <w:b w:val="0"/>
                  <w:bCs w:val="0"/>
                  <w:w w:val="100"/>
                  <w:lang w:val="en-US" w:eastAsia="zh-CN"/>
                </w:rPr>
                <w:t>TI</w:t>
              </w:r>
            </w:ins>
            <w:ins w:id="127" w:author="Zhiqiang Han" w:date="2021-12-16T11:19:37Z">
              <w:r>
                <w:rPr>
                  <w:rFonts w:hint="eastAsia"/>
                  <w:b w:val="0"/>
                  <w:bCs w:val="0"/>
                  <w:w w:val="100"/>
                  <w:lang w:val="en-US" w:eastAsia="zh-CN"/>
                </w:rPr>
                <w:t>D</w:t>
              </w:r>
            </w:ins>
            <w:ins w:id="128" w:author="Zhiqiang Han" w:date="2021-12-16T11:19:38Z">
              <w:r>
                <w:rPr>
                  <w:rFonts w:hint="eastAsia"/>
                  <w:b w:val="0"/>
                  <w:bCs w:val="0"/>
                  <w:w w:val="100"/>
                  <w:lang w:val="en-US" w:eastAsia="zh-CN"/>
                </w:rPr>
                <w:t>-</w:t>
              </w:r>
            </w:ins>
            <w:ins w:id="129" w:author="Zhiqiang Han" w:date="2021-12-16T11:19:39Z">
              <w:r>
                <w:rPr>
                  <w:rFonts w:hint="eastAsia"/>
                  <w:b w:val="0"/>
                  <w:bCs w:val="0"/>
                  <w:w w:val="100"/>
                  <w:lang w:val="en-US" w:eastAsia="zh-CN"/>
                </w:rPr>
                <w:t>to</w:t>
              </w:r>
            </w:ins>
            <w:ins w:id="130" w:author="Zhiqiang Han" w:date="2021-12-16T11:19:49Z">
              <w:r>
                <w:rPr>
                  <w:rFonts w:hint="eastAsia"/>
                  <w:b w:val="0"/>
                  <w:bCs w:val="0"/>
                  <w:w w:val="100"/>
                  <w:lang w:val="en-US" w:eastAsia="zh-CN"/>
                </w:rPr>
                <w:t>-link</w:t>
              </w:r>
            </w:ins>
            <w:ins w:id="131" w:author="Zhiqiang Han" w:date="2021-12-16T11:19:50Z">
              <w:r>
                <w:rPr>
                  <w:rFonts w:hint="eastAsia"/>
                  <w:b w:val="0"/>
                  <w:bCs w:val="0"/>
                  <w:w w:val="100"/>
                  <w:lang w:val="en-US" w:eastAsia="zh-CN"/>
                </w:rPr>
                <w:t xml:space="preserve"> ma</w:t>
              </w:r>
            </w:ins>
            <w:ins w:id="132" w:author="Zhiqiang Han" w:date="2021-12-16T11:19:53Z">
              <w:r>
                <w:rPr>
                  <w:rFonts w:hint="eastAsia"/>
                  <w:b w:val="0"/>
                  <w:bCs w:val="0"/>
                  <w:w w:val="100"/>
                  <w:lang w:val="en-US" w:eastAsia="zh-CN"/>
                </w:rPr>
                <w:t>pping</w:t>
              </w:r>
            </w:ins>
            <w:ins w:id="133" w:author="Zhiqiang Han" w:date="2021-12-16T11:19:20Z">
              <w:r>
                <w:rPr>
                  <w:rFonts w:hint="eastAsia"/>
                  <w:b w:val="0"/>
                  <w:bCs w:val="0"/>
                  <w:w w:val="100"/>
                  <w:lang w:eastAsia="zh-CN"/>
                </w:rPr>
                <w:t xml:space="preserve"> </w:t>
              </w:r>
            </w:ins>
          </w:p>
          <w:p>
            <w:pPr>
              <w:pStyle w:val="33"/>
              <w:jc w:val="both"/>
              <w:rPr>
                <w:ins w:id="134" w:author="Zhiqiang Han" w:date="2021-12-16T11:16:33Z"/>
                <w:w w:val="100"/>
              </w:rPr>
            </w:pPr>
            <w:ins w:id="135" w:author="Zhiqiang Han" w:date="2021-12-16T11:19:20Z">
              <w:r>
                <w:rPr>
                  <w:rFonts w:hint="eastAsia"/>
                  <w:b w:val="0"/>
                  <w:bCs w:val="0"/>
                  <w:w w:val="100"/>
                  <w:lang w:eastAsia="zh-CN"/>
                </w:rPr>
                <w:t>procedure is performed.</w:t>
              </w:r>
            </w:ins>
          </w:p>
        </w:tc>
      </w:tr>
      <w:tr>
        <w:tblPrEx>
          <w:tblCellMar>
            <w:top w:w="60" w:type="dxa"/>
            <w:left w:w="120" w:type="dxa"/>
            <w:bottom w:w="20" w:type="dxa"/>
            <w:right w:w="120" w:type="dxa"/>
          </w:tblCellMar>
        </w:tblPrEx>
        <w:trPr>
          <w:trHeight w:val="19" w:hRule="atLeast"/>
          <w:jc w:val="center"/>
          <w:ins w:id="136" w:author="Zhiqiang Han" w:date="2021-12-16T11:16:33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37" w:author="Zhiqiang Han" w:date="2021-12-16T11:16:33Z"/>
                <w:rFonts w:hint="eastAsia" w:eastAsia="宋体"/>
                <w:w w:val="100"/>
                <w:lang w:val="en-US" w:eastAsia="zh-CN"/>
              </w:rPr>
            </w:pPr>
            <w:ins w:id="138" w:author="Zhiqiang Han" w:date="2021-12-16T11:17:51Z">
              <w:r>
                <w:rPr>
                  <w:rFonts w:hint="eastAsia" w:eastAsia="Malgun Gothic"/>
                  <w:b w:val="0"/>
                  <w:bCs w:val="0"/>
                  <w:w w:val="100"/>
                  <w:lang w:val="en-US" w:eastAsia="zh-CN"/>
                </w:rPr>
                <w:t xml:space="preserve">Dialog Token </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139" w:author="Zhiqiang Han" w:date="2021-12-16T11:16:33Z"/>
                <w:rFonts w:hint="eastAsia" w:eastAsia="宋体"/>
                <w:w w:val="100"/>
                <w:lang w:val="en-US" w:eastAsia="zh-CN"/>
              </w:rPr>
            </w:pPr>
            <w:ins w:id="140" w:author="Zhiqiang Han" w:date="2021-12-16T11:20:07Z">
              <w:r>
                <w:rPr>
                  <w:rFonts w:hint="eastAsia" w:eastAsia="Malgun Gothic"/>
                  <w:b w:val="0"/>
                  <w:bCs w:val="0"/>
                  <w:w w:val="100"/>
                  <w:lang w:val="en-US" w:eastAsia="zh-CN"/>
                </w:rPr>
                <w:t>Integer</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41" w:author="Zhiqiang Han" w:date="2021-12-16T11:16:33Z"/>
                <w:w w:val="100"/>
              </w:rPr>
            </w:pPr>
            <w:ins w:id="142" w:author="Zhiqiang Han" w:date="2021-12-16T11:20:19Z">
              <w:r>
                <w:rPr>
                  <w:rFonts w:hint="eastAsia"/>
                  <w:b w:val="0"/>
                  <w:bCs w:val="0"/>
                  <w:w w:val="100"/>
                  <w:lang w:eastAsia="zh-CN"/>
                </w:rPr>
                <w:t>0–255</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143" w:author="Zhiqiang Han" w:date="2021-12-16T11:16:33Z"/>
                <w:w w:val="100"/>
              </w:rPr>
            </w:pPr>
            <w:ins w:id="144" w:author="Zhiqiang Han" w:date="2021-12-16T11:20:43Z">
              <w:r>
                <w:rPr>
                  <w:rFonts w:hint="eastAsia"/>
                  <w:b w:val="0"/>
                  <w:bCs w:val="0"/>
                  <w:w w:val="100"/>
                  <w:lang w:eastAsia="zh-CN"/>
                </w:rPr>
                <w:t xml:space="preserve">The dialog token to identify the </w:t>
              </w:r>
            </w:ins>
            <w:ins w:id="145" w:author="Zhiqiang Han" w:date="2021-12-16T11:20:57Z">
              <w:r>
                <w:rPr>
                  <w:rFonts w:hint="eastAsia"/>
                  <w:b w:val="0"/>
                  <w:bCs w:val="0"/>
                  <w:w w:val="100"/>
                  <w:lang w:val="en-US" w:eastAsia="zh-CN"/>
                </w:rPr>
                <w:t>TID-to-link mapping</w:t>
              </w:r>
            </w:ins>
            <w:ins w:id="146" w:author="Zhiqiang Han" w:date="2021-12-16T11:20:57Z">
              <w:r>
                <w:rPr>
                  <w:rFonts w:hint="eastAsia"/>
                  <w:b w:val="0"/>
                  <w:bCs w:val="0"/>
                  <w:w w:val="100"/>
                  <w:lang w:eastAsia="zh-CN"/>
                </w:rPr>
                <w:t xml:space="preserve"> procedure</w:t>
              </w:r>
            </w:ins>
            <w:ins w:id="147" w:author="Zhiqiang Han" w:date="2021-12-16T11:20:43Z">
              <w:r>
                <w:rPr>
                  <w:rFonts w:hint="eastAsia"/>
                  <w:b w:val="0"/>
                  <w:bCs w:val="0"/>
                  <w:w w:val="100"/>
                  <w:lang w:eastAsia="zh-CN"/>
                </w:rPr>
                <w:t>.</w:t>
              </w:r>
            </w:ins>
          </w:p>
        </w:tc>
      </w:tr>
      <w:tr>
        <w:tblPrEx>
          <w:tblCellMar>
            <w:top w:w="60" w:type="dxa"/>
            <w:left w:w="120" w:type="dxa"/>
            <w:bottom w:w="20" w:type="dxa"/>
            <w:right w:w="120" w:type="dxa"/>
          </w:tblCellMar>
        </w:tblPrEx>
        <w:trPr>
          <w:trHeight w:val="340" w:hRule="atLeast"/>
          <w:jc w:val="center"/>
          <w:ins w:id="148" w:author="Zhiqiang Han" w:date="2021-12-16T11:16:33Z"/>
        </w:trPr>
        <w:tc>
          <w:tcPr>
            <w:tcW w:w="1787" w:type="dxa"/>
            <w:tcBorders>
              <w:top w:val="single" w:color="000000" w:sz="10" w:space="0"/>
              <w:left w:val="single" w:color="000000" w:sz="10"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149" w:author="Zhiqiang Han" w:date="2021-12-16T11:16:33Z"/>
                <w:b w:val="0"/>
                <w:bCs w:val="0"/>
                <w:w w:val="100"/>
              </w:rPr>
            </w:pPr>
            <w:ins w:id="150" w:author="Zhiqiang Han" w:date="2021-12-16T11:18:02Z">
              <w:r>
                <w:rPr>
                  <w:rFonts w:hint="eastAsia"/>
                  <w:b w:val="0"/>
                  <w:bCs w:val="0"/>
                  <w:w w:val="100"/>
                </w:rPr>
                <w:t>TID-To-Link Mapping</w:t>
              </w:r>
            </w:ins>
          </w:p>
        </w:tc>
        <w:tc>
          <w:tcPr>
            <w:tcW w:w="1743"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151" w:author="Zhiqiang Han" w:date="2021-12-16T11:16:33Z"/>
                <w:b w:val="0"/>
                <w:bCs w:val="0"/>
                <w:w w:val="100"/>
              </w:rPr>
            </w:pPr>
            <w:ins w:id="152" w:author="Zhiqiang Han" w:date="2021-12-16T11:16:33Z">
              <w:r>
                <w:rPr>
                  <w:rFonts w:hint="eastAsia"/>
                  <w:b w:val="0"/>
                  <w:bCs w:val="0"/>
                  <w:w w:val="100"/>
                </w:rPr>
                <w:t xml:space="preserve"> </w:t>
              </w:r>
            </w:ins>
            <w:ins w:id="153" w:author="Zhiqiang Han" w:date="2021-12-16T11:21:39Z">
              <w:r>
                <w:rPr>
                  <w:rFonts w:hint="eastAsia"/>
                  <w:b w:val="0"/>
                  <w:bCs w:val="0"/>
                  <w:w w:val="100"/>
                  <w:lang w:eastAsia="zh-CN"/>
                </w:rPr>
                <w:t>TID-To-Link Mapping element</w:t>
              </w:r>
            </w:ins>
          </w:p>
        </w:tc>
        <w:tc>
          <w:tcPr>
            <w:tcW w:w="1646"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154" w:author="Zhiqiang Han" w:date="2021-12-16T11:16:33Z"/>
                <w:rFonts w:hint="default" w:eastAsia="宋体"/>
                <w:b w:val="0"/>
                <w:bCs w:val="0"/>
                <w:w w:val="100"/>
                <w:lang w:val="en-US" w:eastAsia="zh-CN"/>
              </w:rPr>
            </w:pPr>
            <w:ins w:id="155" w:author="Zhiqiang Han" w:date="2021-12-16T11:21:46Z">
              <w:r>
                <w:rPr>
                  <w:rFonts w:hint="eastAsia" w:eastAsia="宋体"/>
                  <w:b w:val="0"/>
                  <w:bCs w:val="0"/>
                  <w:w w:val="100"/>
                  <w:lang w:val="en-US" w:eastAsia="zh-CN"/>
                </w:rPr>
                <w:t>A</w:t>
              </w:r>
            </w:ins>
            <w:ins w:id="156" w:author="Zhiqiang Han" w:date="2021-12-16T11:21:47Z">
              <w:r>
                <w:rPr>
                  <w:rFonts w:hint="eastAsia" w:eastAsia="宋体"/>
                  <w:b w:val="0"/>
                  <w:bCs w:val="0"/>
                  <w:w w:val="100"/>
                  <w:lang w:val="en-US" w:eastAsia="zh-CN"/>
                </w:rPr>
                <w:t>s</w:t>
              </w:r>
            </w:ins>
            <w:ins w:id="157" w:author="Zhiqiang Han" w:date="2021-12-16T11:21:48Z">
              <w:r>
                <w:rPr>
                  <w:rFonts w:hint="eastAsia" w:eastAsia="宋体"/>
                  <w:b w:val="0"/>
                  <w:bCs w:val="0"/>
                  <w:w w:val="100"/>
                  <w:lang w:val="en-US" w:eastAsia="zh-CN"/>
                </w:rPr>
                <w:t xml:space="preserve"> </w:t>
              </w:r>
            </w:ins>
            <w:ins w:id="158" w:author="Zhiqiang Han" w:date="2021-12-16T11:21:49Z">
              <w:r>
                <w:rPr>
                  <w:rFonts w:hint="eastAsia" w:eastAsia="宋体"/>
                  <w:b w:val="0"/>
                  <w:bCs w:val="0"/>
                  <w:w w:val="100"/>
                  <w:lang w:val="en-US" w:eastAsia="zh-CN"/>
                </w:rPr>
                <w:t>de</w:t>
              </w:r>
            </w:ins>
            <w:ins w:id="159" w:author="Zhiqiang Han" w:date="2021-12-16T11:21:50Z">
              <w:r>
                <w:rPr>
                  <w:rFonts w:hint="eastAsia" w:eastAsia="宋体"/>
                  <w:b w:val="0"/>
                  <w:bCs w:val="0"/>
                  <w:w w:val="100"/>
                  <w:lang w:val="en-US" w:eastAsia="zh-CN"/>
                </w:rPr>
                <w:t>fine</w:t>
              </w:r>
            </w:ins>
            <w:ins w:id="160" w:author="Zhiqiang Han" w:date="2021-12-16T11:21:51Z">
              <w:r>
                <w:rPr>
                  <w:rFonts w:hint="eastAsia" w:eastAsia="宋体"/>
                  <w:b w:val="0"/>
                  <w:bCs w:val="0"/>
                  <w:w w:val="100"/>
                  <w:lang w:val="en-US" w:eastAsia="zh-CN"/>
                </w:rPr>
                <w:t>d in</w:t>
              </w:r>
            </w:ins>
            <w:ins w:id="161" w:author="Zhiqiang Han" w:date="2021-12-16T11:21:52Z">
              <w:r>
                <w:rPr>
                  <w:rFonts w:hint="eastAsia" w:eastAsia="宋体"/>
                  <w:b w:val="0"/>
                  <w:bCs w:val="0"/>
                  <w:w w:val="100"/>
                  <w:lang w:val="en-US" w:eastAsia="zh-CN"/>
                </w:rPr>
                <w:t xml:space="preserve"> </w:t>
              </w:r>
            </w:ins>
            <w:ins w:id="162" w:author="Zhiqiang Han" w:date="2021-12-16T11:22:19Z">
              <w:r>
                <w:rPr>
                  <w:rFonts w:hint="eastAsia" w:eastAsia="宋体"/>
                  <w:b w:val="0"/>
                  <w:bCs w:val="0"/>
                  <w:w w:val="100"/>
                  <w:lang w:val="en-US" w:eastAsia="zh-CN"/>
                </w:rPr>
                <w:t>9.4.2.314</w:t>
              </w:r>
            </w:ins>
            <w:ins w:id="163" w:author="Zhiqiang Han" w:date="2021-12-16T11:22:34Z">
              <w:r>
                <w:rPr>
                  <w:rFonts w:hint="eastAsia" w:eastAsia="宋体"/>
                  <w:b w:val="0"/>
                  <w:bCs w:val="0"/>
                  <w:w w:val="100"/>
                  <w:lang w:val="en-US" w:eastAsia="zh-CN"/>
                </w:rPr>
                <w:t>(</w:t>
              </w:r>
            </w:ins>
            <w:ins w:id="164" w:author="Zhiqiang Han" w:date="2021-12-16T11:22:19Z">
              <w:r>
                <w:rPr>
                  <w:rFonts w:hint="eastAsia" w:eastAsia="宋体"/>
                  <w:b w:val="0"/>
                  <w:bCs w:val="0"/>
                  <w:w w:val="100"/>
                  <w:lang w:val="en-US" w:eastAsia="zh-CN"/>
                </w:rPr>
                <w:t>TID-To-Link Mapping element</w:t>
              </w:r>
            </w:ins>
            <w:ins w:id="165" w:author="Zhiqiang Han" w:date="2021-12-16T11:22:37Z">
              <w:r>
                <w:rPr>
                  <w:rFonts w:hint="eastAsia" w:eastAsia="宋体"/>
                  <w:b w:val="0"/>
                  <w:bCs w:val="0"/>
                  <w:w w:val="100"/>
                  <w:lang w:val="en-US" w:eastAsia="zh-CN"/>
                </w:rPr>
                <w:t>)</w:t>
              </w:r>
            </w:ins>
          </w:p>
        </w:tc>
        <w:tc>
          <w:tcPr>
            <w:tcW w:w="3524" w:type="dxa"/>
            <w:tcBorders>
              <w:top w:val="single" w:color="000000" w:sz="10" w:space="0"/>
              <w:left w:val="single" w:color="000000" w:sz="2" w:space="0"/>
              <w:bottom w:val="single" w:color="000000" w:sz="10" w:space="0"/>
              <w:right w:val="single" w:color="000000" w:sz="10" w:space="0"/>
            </w:tcBorders>
            <w:tcMar>
              <w:top w:w="100" w:type="dxa"/>
              <w:left w:w="120" w:type="dxa"/>
              <w:bottom w:w="60" w:type="dxa"/>
              <w:right w:w="120" w:type="dxa"/>
            </w:tcMar>
            <w:vAlign w:val="center"/>
          </w:tcPr>
          <w:p>
            <w:pPr>
              <w:pStyle w:val="33"/>
              <w:jc w:val="left"/>
              <w:rPr>
                <w:ins w:id="166" w:author="Zhiqiang Han" w:date="2021-12-16T11:16:33Z"/>
                <w:b w:val="0"/>
                <w:bCs w:val="0"/>
                <w:w w:val="100"/>
              </w:rPr>
            </w:pPr>
            <w:ins w:id="167" w:author="Zhiqiang Han" w:date="2021-12-16T11:25:16Z">
              <w:r>
                <w:rPr>
                  <w:rFonts w:hint="eastAsia" w:eastAsia="宋体"/>
                  <w:b w:val="0"/>
                  <w:bCs w:val="0"/>
                  <w:w w:val="100"/>
                  <w:lang w:val="en-US" w:eastAsia="zh-CN"/>
                </w:rPr>
                <w:t>I</w:t>
              </w:r>
            </w:ins>
            <w:ins w:id="168" w:author="Zhiqiang Han" w:date="2021-12-16T11:25:11Z">
              <w:r>
                <w:rPr>
                  <w:rFonts w:hint="eastAsia"/>
                  <w:b w:val="0"/>
                  <w:bCs w:val="0"/>
                  <w:w w:val="100"/>
                </w:rPr>
                <w:t>ndicates  links  on  which  frames  belonging  to  each  TID  can  be exchanged.</w:t>
              </w:r>
            </w:ins>
          </w:p>
        </w:tc>
      </w:tr>
    </w:tbl>
    <w:p>
      <w:pPr>
        <w:autoSpaceDE w:val="0"/>
        <w:autoSpaceDN w:val="0"/>
        <w:adjustRightInd w:val="0"/>
        <w:ind w:left="0" w:leftChars="0" w:firstLine="0" w:firstLineChars="0"/>
        <w:jc w:val="left"/>
        <w:rPr>
          <w:ins w:id="169" w:author="Zhiqiang Han" w:date="2021-12-16T11:11:45Z"/>
          <w:rFonts w:hint="eastAsia"/>
          <w:b w:val="0"/>
          <w:bCs w:val="0"/>
          <w:highlight w:val="none"/>
          <w:lang w:val="en-US" w:eastAsia="zh-CN"/>
        </w:rPr>
      </w:pPr>
    </w:p>
    <w:p>
      <w:pPr>
        <w:autoSpaceDE w:val="0"/>
        <w:autoSpaceDN w:val="0"/>
        <w:adjustRightInd w:val="0"/>
        <w:ind w:left="0" w:leftChars="0" w:firstLine="0" w:firstLineChars="0"/>
        <w:jc w:val="left"/>
        <w:rPr>
          <w:ins w:id="170" w:author="Zhiqiang Han" w:date="2021-12-16T10:50:10Z"/>
          <w:rFonts w:hint="default"/>
          <w:b w:val="0"/>
          <w:bCs w:val="0"/>
          <w:highlight w:val="none"/>
          <w:lang w:val="en-US" w:eastAsia="zh-CN"/>
        </w:rPr>
      </w:pPr>
    </w:p>
    <w:p>
      <w:pPr>
        <w:autoSpaceDE w:val="0"/>
        <w:autoSpaceDN w:val="0"/>
        <w:adjustRightInd w:val="0"/>
        <w:ind w:left="0" w:leftChars="0" w:firstLine="0" w:firstLineChars="0"/>
        <w:jc w:val="left"/>
        <w:rPr>
          <w:ins w:id="171" w:author="Zhiqiang Han" w:date="2021-12-16T11:25:39Z"/>
          <w:rFonts w:hint="default"/>
          <w:b/>
          <w:bCs/>
          <w:highlight w:val="none"/>
          <w:lang w:val="en-US" w:eastAsia="zh-CN"/>
        </w:rPr>
      </w:pPr>
      <w:ins w:id="172" w:author="Zhiqiang Han" w:date="2021-12-16T10:50:21Z">
        <w:r>
          <w:rPr>
            <w:rFonts w:hint="default"/>
            <w:b/>
            <w:bCs/>
            <w:highlight w:val="none"/>
            <w:lang w:val="en-US" w:eastAsia="zh-CN"/>
          </w:rPr>
          <w:t>6.3.13</w:t>
        </w:r>
      </w:ins>
      <w:ins w:id="173" w:author="Zhiqiang Han" w:date="2021-12-16T10:50:24Z">
        <w:r>
          <w:rPr>
            <w:rFonts w:hint="eastAsia"/>
            <w:b/>
            <w:bCs/>
            <w:highlight w:val="none"/>
            <w:lang w:val="en-US" w:eastAsia="zh-CN"/>
          </w:rPr>
          <w:t>2</w:t>
        </w:r>
      </w:ins>
      <w:ins w:id="174" w:author="Zhiqiang Han" w:date="2021-12-16T10:50:21Z">
        <w:r>
          <w:rPr>
            <w:rFonts w:hint="default"/>
            <w:b/>
            <w:bCs/>
            <w:highlight w:val="none"/>
            <w:lang w:val="en-US" w:eastAsia="zh-CN"/>
          </w:rPr>
          <w:t>.2.3 When generated</w:t>
        </w:r>
      </w:ins>
    </w:p>
    <w:p>
      <w:pPr>
        <w:autoSpaceDE w:val="0"/>
        <w:autoSpaceDN w:val="0"/>
        <w:adjustRightInd w:val="0"/>
        <w:ind w:left="0" w:leftChars="0" w:firstLine="0" w:firstLineChars="0"/>
        <w:jc w:val="left"/>
        <w:rPr>
          <w:ins w:id="175" w:author="Zhiqiang Han" w:date="2021-12-16T11:25:41Z"/>
          <w:rFonts w:hint="default"/>
          <w:b/>
          <w:bCs/>
          <w:highlight w:val="none"/>
          <w:lang w:val="en-US" w:eastAsia="zh-CN"/>
        </w:rPr>
      </w:pPr>
    </w:p>
    <w:p>
      <w:pPr>
        <w:autoSpaceDE w:val="0"/>
        <w:autoSpaceDN w:val="0"/>
        <w:adjustRightInd w:val="0"/>
        <w:ind w:left="0" w:leftChars="0" w:firstLine="0" w:firstLineChars="0"/>
        <w:jc w:val="left"/>
        <w:rPr>
          <w:ins w:id="176" w:author="Zhiqiang Han" w:date="2021-12-16T10:50:25Z"/>
          <w:rFonts w:hint="default"/>
          <w:b w:val="0"/>
          <w:bCs w:val="0"/>
          <w:sz w:val="20"/>
          <w:highlight w:val="none"/>
          <w:lang w:val="en-US" w:eastAsia="zh-CN"/>
        </w:rPr>
      </w:pPr>
      <w:ins w:id="177" w:author="Zhiqiang Han" w:date="2021-12-16T11:25:58Z">
        <w:r>
          <w:rPr>
            <w:rFonts w:hint="default"/>
            <w:b w:val="0"/>
            <w:bCs w:val="0"/>
            <w:sz w:val="20"/>
            <w:highlight w:val="none"/>
            <w:lang w:val="en-US" w:eastAsia="zh-CN"/>
          </w:rPr>
          <w:t xml:space="preserve">This primitive is generated by the SME to send a request to a peer MAC entity to </w:t>
        </w:r>
      </w:ins>
      <w:ins w:id="178" w:author="Zhiqiang Han" w:date="2021-12-16T11:26:23Z">
        <w:r>
          <w:rPr>
            <w:rFonts w:hint="default"/>
            <w:b w:val="0"/>
            <w:bCs w:val="0"/>
            <w:sz w:val="20"/>
            <w:highlight w:val="none"/>
            <w:lang w:val="en-US" w:eastAsia="zh-CN"/>
          </w:rPr>
          <w:t>negotiate a TID-to-link mapping</w:t>
        </w:r>
      </w:ins>
      <w:ins w:id="179" w:author="Zhiqiang Han" w:date="2021-12-16T11:25:58Z">
        <w:r>
          <w:rPr>
            <w:rFonts w:hint="default"/>
            <w:b w:val="0"/>
            <w:bCs w:val="0"/>
            <w:sz w:val="20"/>
            <w:highlight w:val="none"/>
            <w:lang w:val="en-US" w:eastAsia="zh-CN"/>
          </w:rPr>
          <w:t>.</w:t>
        </w:r>
      </w:ins>
    </w:p>
    <w:p>
      <w:pPr>
        <w:autoSpaceDE w:val="0"/>
        <w:autoSpaceDN w:val="0"/>
        <w:adjustRightInd w:val="0"/>
        <w:ind w:left="0" w:leftChars="0" w:firstLine="0" w:firstLineChars="0"/>
        <w:jc w:val="left"/>
        <w:rPr>
          <w:ins w:id="180" w:author="Zhiqiang Han" w:date="2021-12-16T10:50:26Z"/>
          <w:rFonts w:hint="default"/>
          <w:b/>
          <w:bCs/>
          <w:highlight w:val="none"/>
          <w:lang w:val="en-US" w:eastAsia="zh-CN"/>
        </w:rPr>
      </w:pPr>
    </w:p>
    <w:p>
      <w:pPr>
        <w:autoSpaceDE w:val="0"/>
        <w:autoSpaceDN w:val="0"/>
        <w:adjustRightInd w:val="0"/>
        <w:ind w:left="0" w:leftChars="0" w:firstLine="0" w:firstLineChars="0"/>
        <w:jc w:val="left"/>
        <w:rPr>
          <w:ins w:id="181" w:author="Zhiqiang Han" w:date="2021-12-16T11:26:40Z"/>
          <w:rFonts w:hint="default"/>
          <w:b/>
          <w:bCs/>
          <w:highlight w:val="none"/>
          <w:lang w:val="en-US" w:eastAsia="zh-CN"/>
        </w:rPr>
      </w:pPr>
      <w:ins w:id="182" w:author="Zhiqiang Han" w:date="2021-12-16T10:50:32Z">
        <w:r>
          <w:rPr>
            <w:rFonts w:hint="default"/>
            <w:b/>
            <w:bCs/>
            <w:highlight w:val="none"/>
            <w:lang w:val="en-US" w:eastAsia="zh-CN"/>
          </w:rPr>
          <w:t>6.3.13</w:t>
        </w:r>
      </w:ins>
      <w:ins w:id="183" w:author="Zhiqiang Han" w:date="2021-12-16T10:50:34Z">
        <w:r>
          <w:rPr>
            <w:rFonts w:hint="eastAsia"/>
            <w:b/>
            <w:bCs/>
            <w:highlight w:val="none"/>
            <w:lang w:val="en-US" w:eastAsia="zh-CN"/>
          </w:rPr>
          <w:t>2</w:t>
        </w:r>
      </w:ins>
      <w:ins w:id="184" w:author="Zhiqiang Han" w:date="2021-12-16T10:50:32Z">
        <w:r>
          <w:rPr>
            <w:rFonts w:hint="default"/>
            <w:b/>
            <w:bCs/>
            <w:highlight w:val="none"/>
            <w:lang w:val="en-US" w:eastAsia="zh-CN"/>
          </w:rPr>
          <w:t>.2.4 Effect of receipt</w:t>
        </w:r>
      </w:ins>
    </w:p>
    <w:p>
      <w:pPr>
        <w:autoSpaceDE w:val="0"/>
        <w:autoSpaceDN w:val="0"/>
        <w:adjustRightInd w:val="0"/>
        <w:ind w:left="0" w:leftChars="0" w:firstLine="0" w:firstLineChars="0"/>
        <w:jc w:val="left"/>
        <w:rPr>
          <w:ins w:id="185" w:author="Zhiqiang Han" w:date="2021-12-16T11:26:41Z"/>
          <w:rFonts w:hint="default"/>
          <w:b/>
          <w:bCs/>
          <w:highlight w:val="none"/>
          <w:lang w:val="en-US" w:eastAsia="zh-CN"/>
        </w:rPr>
      </w:pPr>
    </w:p>
    <w:p>
      <w:pPr>
        <w:autoSpaceDE w:val="0"/>
        <w:autoSpaceDN w:val="0"/>
        <w:adjustRightInd w:val="0"/>
        <w:ind w:left="0" w:leftChars="0" w:firstLine="0" w:firstLineChars="0"/>
        <w:jc w:val="left"/>
        <w:rPr>
          <w:ins w:id="186" w:author="Zhiqiang Han" w:date="2021-12-16T10:52:56Z"/>
          <w:rFonts w:hint="default"/>
          <w:b w:val="0"/>
          <w:bCs w:val="0"/>
          <w:sz w:val="20"/>
          <w:highlight w:val="none"/>
          <w:lang w:val="en-US" w:eastAsia="zh-CN"/>
        </w:rPr>
      </w:pPr>
      <w:ins w:id="187" w:author="Zhiqiang Han" w:date="2021-12-16T11:26:52Z">
        <w:r>
          <w:rPr>
            <w:rFonts w:hint="default"/>
            <w:b w:val="0"/>
            <w:bCs w:val="0"/>
            <w:sz w:val="20"/>
            <w:highlight w:val="none"/>
            <w:lang w:val="en-US" w:eastAsia="zh-CN"/>
          </w:rPr>
          <w:t xml:space="preserve">This primitive initiates transmission of a </w:t>
        </w:r>
      </w:ins>
      <w:ins w:id="188" w:author="Zhiqiang Han" w:date="2021-12-16T11:27:23Z">
        <w:r>
          <w:rPr>
            <w:rFonts w:hint="default"/>
            <w:b w:val="0"/>
            <w:bCs w:val="0"/>
            <w:sz w:val="20"/>
            <w:highlight w:val="none"/>
            <w:lang w:val="en-US" w:eastAsia="zh-CN"/>
          </w:rPr>
          <w:t>TID-To-Link Mapping Request frame</w:t>
        </w:r>
      </w:ins>
      <w:ins w:id="189" w:author="Zhiqiang Han" w:date="2021-12-16T11:26:52Z">
        <w:r>
          <w:rPr>
            <w:rFonts w:hint="default"/>
            <w:b w:val="0"/>
            <w:bCs w:val="0"/>
            <w:sz w:val="20"/>
            <w:highlight w:val="none"/>
            <w:lang w:val="en-US" w:eastAsia="zh-CN"/>
          </w:rPr>
          <w:t xml:space="preserve"> to the peer MAC Entity</w:t>
        </w:r>
      </w:ins>
      <w:ins w:id="190" w:author="Zhiqiang Han" w:date="2021-12-16T11:26:56Z">
        <w:r>
          <w:rPr>
            <w:rFonts w:hint="default"/>
            <w:b w:val="0"/>
            <w:bCs w:val="0"/>
            <w:sz w:val="20"/>
            <w:highlight w:val="none"/>
            <w:lang w:val="en-US" w:eastAsia="zh-CN"/>
          </w:rPr>
          <w:t>.</w:t>
        </w:r>
      </w:ins>
    </w:p>
    <w:p>
      <w:pPr>
        <w:autoSpaceDE w:val="0"/>
        <w:autoSpaceDN w:val="0"/>
        <w:adjustRightInd w:val="0"/>
        <w:ind w:left="0" w:leftChars="0" w:firstLine="0" w:firstLineChars="0"/>
        <w:jc w:val="left"/>
        <w:rPr>
          <w:ins w:id="191" w:author="Zhiqiang Han" w:date="2021-12-16T10:52:58Z"/>
          <w:rFonts w:hint="default"/>
          <w:b/>
          <w:bCs/>
          <w:highlight w:val="none"/>
          <w:lang w:val="en-US" w:eastAsia="zh-CN"/>
        </w:rPr>
      </w:pPr>
    </w:p>
    <w:p>
      <w:pPr>
        <w:autoSpaceDE w:val="0"/>
        <w:autoSpaceDN w:val="0"/>
        <w:adjustRightInd w:val="0"/>
        <w:ind w:left="0" w:leftChars="0" w:firstLine="0" w:firstLineChars="0"/>
        <w:jc w:val="left"/>
        <w:rPr>
          <w:ins w:id="192" w:author="Zhiqiang Han" w:date="2021-12-16T10:53:16Z"/>
          <w:rFonts w:hint="eastAsia"/>
          <w:b/>
          <w:bCs/>
          <w:highlight w:val="none"/>
          <w:lang w:val="en-US" w:eastAsia="zh-CN"/>
        </w:rPr>
      </w:pPr>
      <w:ins w:id="193" w:author="Zhiqiang Han" w:date="2021-12-16T10:53:05Z">
        <w:r>
          <w:rPr>
            <w:rFonts w:hint="default"/>
            <w:b/>
            <w:bCs/>
            <w:highlight w:val="none"/>
            <w:lang w:val="en-US" w:eastAsia="zh-CN"/>
          </w:rPr>
          <w:t>6.3.13</w:t>
        </w:r>
      </w:ins>
      <w:ins w:id="194" w:author="Zhiqiang Han" w:date="2021-12-16T10:53:05Z">
        <w:r>
          <w:rPr>
            <w:rFonts w:hint="eastAsia"/>
            <w:b/>
            <w:bCs/>
            <w:highlight w:val="none"/>
            <w:lang w:val="en-US" w:eastAsia="zh-CN"/>
          </w:rPr>
          <w:t>2</w:t>
        </w:r>
      </w:ins>
      <w:ins w:id="195" w:author="Zhiqiang Han" w:date="2021-12-16T10:53:05Z">
        <w:r>
          <w:rPr>
            <w:rFonts w:hint="default"/>
            <w:b/>
            <w:bCs/>
            <w:highlight w:val="none"/>
            <w:lang w:val="en-US" w:eastAsia="zh-CN"/>
          </w:rPr>
          <w:t>.</w:t>
        </w:r>
      </w:ins>
      <w:ins w:id="196" w:author="Zhiqiang Han" w:date="2021-12-16T10:53:10Z">
        <w:r>
          <w:rPr>
            <w:rFonts w:hint="eastAsia"/>
            <w:b/>
            <w:bCs/>
            <w:highlight w:val="none"/>
            <w:lang w:val="en-US" w:eastAsia="zh-CN"/>
          </w:rPr>
          <w:t>3</w:t>
        </w:r>
      </w:ins>
      <w:ins w:id="197" w:author="Zhiqiang Han" w:date="2021-12-16T10:53:05Z">
        <w:r>
          <w:rPr>
            <w:rFonts w:hint="default"/>
            <w:b/>
            <w:bCs/>
            <w:highlight w:val="none"/>
            <w:lang w:val="en-US" w:eastAsia="zh-CN"/>
          </w:rPr>
          <w:t xml:space="preserve"> MLME-</w:t>
        </w:r>
      </w:ins>
      <w:ins w:id="198" w:author="Zhiqiang Han" w:date="2021-12-16T10:53:05Z">
        <w:r>
          <w:rPr>
            <w:rFonts w:hint="eastAsia"/>
            <w:b/>
            <w:bCs/>
            <w:highlight w:val="none"/>
            <w:lang w:val="en-US" w:eastAsia="zh-CN"/>
          </w:rPr>
          <w:t>TIDTOLINKMAPPING</w:t>
        </w:r>
      </w:ins>
      <w:ins w:id="199" w:author="Zhiqiang Han" w:date="2021-12-16T10:53:05Z">
        <w:r>
          <w:rPr>
            <w:rFonts w:hint="default"/>
            <w:b/>
            <w:bCs/>
            <w:highlight w:val="none"/>
            <w:lang w:val="en-US" w:eastAsia="zh-CN"/>
          </w:rPr>
          <w:t>.</w:t>
        </w:r>
      </w:ins>
      <w:ins w:id="200" w:author="Zhiqiang Han" w:date="2021-12-16T10:53:13Z">
        <w:r>
          <w:rPr>
            <w:rFonts w:hint="eastAsia"/>
            <w:b/>
            <w:bCs/>
            <w:highlight w:val="none"/>
            <w:lang w:val="en-US" w:eastAsia="zh-CN"/>
          </w:rPr>
          <w:t>con</w:t>
        </w:r>
      </w:ins>
      <w:ins w:id="201" w:author="Zhiqiang Han" w:date="2021-12-16T10:53:14Z">
        <w:r>
          <w:rPr>
            <w:rFonts w:hint="eastAsia"/>
            <w:b/>
            <w:bCs/>
            <w:highlight w:val="none"/>
            <w:lang w:val="en-US" w:eastAsia="zh-CN"/>
          </w:rPr>
          <w:t>f</w:t>
        </w:r>
      </w:ins>
      <w:ins w:id="202" w:author="Zhiqiang Han" w:date="2021-12-16T10:53:15Z">
        <w:r>
          <w:rPr>
            <w:rFonts w:hint="eastAsia"/>
            <w:b/>
            <w:bCs/>
            <w:highlight w:val="none"/>
            <w:lang w:val="en-US" w:eastAsia="zh-CN"/>
          </w:rPr>
          <w:t>irm</w:t>
        </w:r>
      </w:ins>
    </w:p>
    <w:p>
      <w:pPr>
        <w:autoSpaceDE w:val="0"/>
        <w:autoSpaceDN w:val="0"/>
        <w:adjustRightInd w:val="0"/>
        <w:ind w:left="0" w:leftChars="0" w:firstLine="0" w:firstLineChars="0"/>
        <w:jc w:val="left"/>
        <w:rPr>
          <w:ins w:id="203" w:author="Zhiqiang Han" w:date="2021-12-16T10:53:18Z"/>
          <w:rFonts w:hint="eastAsia"/>
          <w:b/>
          <w:bCs/>
          <w:highlight w:val="none"/>
          <w:lang w:val="en-US" w:eastAsia="zh-CN"/>
        </w:rPr>
      </w:pPr>
    </w:p>
    <w:p>
      <w:pPr>
        <w:autoSpaceDE w:val="0"/>
        <w:autoSpaceDN w:val="0"/>
        <w:adjustRightInd w:val="0"/>
        <w:ind w:left="0" w:leftChars="0" w:firstLine="0" w:firstLineChars="0"/>
        <w:jc w:val="left"/>
        <w:rPr>
          <w:ins w:id="204" w:author="Zhiqiang Han" w:date="2021-12-16T11:30:25Z"/>
          <w:rFonts w:hint="default"/>
          <w:b/>
          <w:bCs/>
          <w:highlight w:val="none"/>
          <w:lang w:val="en-US" w:eastAsia="zh-CN"/>
        </w:rPr>
      </w:pPr>
      <w:ins w:id="205" w:author="Zhiqiang Han" w:date="2021-12-16T10:53:24Z">
        <w:r>
          <w:rPr>
            <w:rFonts w:hint="default"/>
            <w:b/>
            <w:bCs/>
            <w:highlight w:val="none"/>
            <w:lang w:val="en-US" w:eastAsia="zh-CN"/>
          </w:rPr>
          <w:t>6.3.13</w:t>
        </w:r>
      </w:ins>
      <w:ins w:id="206" w:author="Zhiqiang Han" w:date="2021-12-16T10:53:24Z">
        <w:r>
          <w:rPr>
            <w:rFonts w:hint="eastAsia"/>
            <w:b/>
            <w:bCs/>
            <w:highlight w:val="none"/>
            <w:lang w:val="en-US" w:eastAsia="zh-CN"/>
          </w:rPr>
          <w:t>2</w:t>
        </w:r>
      </w:ins>
      <w:ins w:id="207" w:author="Zhiqiang Han" w:date="2021-12-16T10:53:24Z">
        <w:r>
          <w:rPr>
            <w:rFonts w:hint="default"/>
            <w:b/>
            <w:bCs/>
            <w:highlight w:val="none"/>
            <w:lang w:val="en-US" w:eastAsia="zh-CN"/>
          </w:rPr>
          <w:t>.</w:t>
        </w:r>
      </w:ins>
      <w:ins w:id="208" w:author="Zhiqiang Han" w:date="2021-12-16T10:53:30Z">
        <w:r>
          <w:rPr>
            <w:rFonts w:hint="eastAsia"/>
            <w:b/>
            <w:bCs/>
            <w:highlight w:val="none"/>
            <w:lang w:val="en-US" w:eastAsia="zh-CN"/>
          </w:rPr>
          <w:t>3</w:t>
        </w:r>
      </w:ins>
      <w:ins w:id="209" w:author="Zhiqiang Han" w:date="2021-12-16T10:53:24Z">
        <w:r>
          <w:rPr>
            <w:rFonts w:hint="default"/>
            <w:b/>
            <w:bCs/>
            <w:highlight w:val="none"/>
            <w:lang w:val="en-US" w:eastAsia="zh-CN"/>
          </w:rPr>
          <w:t>.1 Function</w:t>
        </w:r>
      </w:ins>
    </w:p>
    <w:p>
      <w:pPr>
        <w:autoSpaceDE w:val="0"/>
        <w:autoSpaceDN w:val="0"/>
        <w:adjustRightInd w:val="0"/>
        <w:ind w:left="0" w:leftChars="0" w:firstLine="0" w:firstLineChars="0"/>
        <w:jc w:val="left"/>
        <w:rPr>
          <w:ins w:id="210" w:author="Zhiqiang Han" w:date="2021-12-16T11:30:26Z"/>
          <w:rFonts w:hint="default"/>
          <w:b/>
          <w:bCs/>
          <w:highlight w:val="none"/>
          <w:lang w:val="en-US" w:eastAsia="zh-CN"/>
        </w:rPr>
      </w:pPr>
    </w:p>
    <w:p>
      <w:pPr>
        <w:autoSpaceDE w:val="0"/>
        <w:autoSpaceDN w:val="0"/>
        <w:adjustRightInd w:val="0"/>
        <w:ind w:left="0" w:leftChars="0" w:firstLine="0" w:firstLineChars="0"/>
        <w:jc w:val="left"/>
        <w:rPr>
          <w:ins w:id="211" w:author="Zhiqiang Han" w:date="2021-12-16T10:53:24Z"/>
          <w:rFonts w:hint="default"/>
          <w:b w:val="0"/>
          <w:bCs w:val="0"/>
          <w:sz w:val="20"/>
          <w:highlight w:val="none"/>
          <w:lang w:val="en-US" w:eastAsia="zh-CN"/>
        </w:rPr>
      </w:pPr>
      <w:ins w:id="212" w:author="Zhiqiang Han" w:date="2021-12-16T11:30:28Z">
        <w:r>
          <w:rPr>
            <w:rFonts w:hint="default"/>
            <w:b w:val="0"/>
            <w:bCs w:val="0"/>
            <w:sz w:val="20"/>
            <w:highlight w:val="none"/>
            <w:lang w:val="en-US" w:eastAsia="zh-CN"/>
          </w:rPr>
          <w:t xml:space="preserve">This primitive reports the response to a request to </w:t>
        </w:r>
      </w:ins>
      <w:ins w:id="213" w:author="Zhiqiang Han" w:date="2021-12-16T11:30:50Z">
        <w:r>
          <w:rPr>
            <w:rFonts w:hint="default"/>
            <w:b w:val="0"/>
            <w:bCs w:val="0"/>
            <w:sz w:val="20"/>
            <w:highlight w:val="none"/>
            <w:lang w:val="en-US" w:eastAsia="zh-CN"/>
          </w:rPr>
          <w:t xml:space="preserve">negotiate </w:t>
        </w:r>
      </w:ins>
      <w:ins w:id="214" w:author="Zhiqiang Han" w:date="2021-12-16T11:31:25Z">
        <w:r>
          <w:rPr>
            <w:rFonts w:hint="eastAsia"/>
            <w:b w:val="0"/>
            <w:bCs w:val="0"/>
            <w:sz w:val="20"/>
            <w:highlight w:val="none"/>
            <w:lang w:val="en-US" w:eastAsia="zh-CN"/>
          </w:rPr>
          <w:t>a</w:t>
        </w:r>
      </w:ins>
      <w:ins w:id="215" w:author="Zhiqiang Han" w:date="2021-12-16T11:31:26Z">
        <w:r>
          <w:rPr>
            <w:rFonts w:hint="eastAsia"/>
            <w:b w:val="0"/>
            <w:bCs w:val="0"/>
            <w:sz w:val="20"/>
            <w:highlight w:val="none"/>
            <w:lang w:val="en-US" w:eastAsia="zh-CN"/>
          </w:rPr>
          <w:t xml:space="preserve"> </w:t>
        </w:r>
      </w:ins>
      <w:ins w:id="216" w:author="Zhiqiang Han" w:date="2021-12-16T11:30:50Z">
        <w:r>
          <w:rPr>
            <w:rFonts w:hint="default"/>
            <w:b w:val="0"/>
            <w:bCs w:val="0"/>
            <w:sz w:val="20"/>
            <w:highlight w:val="none"/>
            <w:lang w:val="en-US" w:eastAsia="zh-CN"/>
          </w:rPr>
          <w:t>TID-to-link mapping</w:t>
        </w:r>
      </w:ins>
      <w:ins w:id="217" w:author="Zhiqiang Han" w:date="2021-12-16T11:30:28Z">
        <w:r>
          <w:rPr>
            <w:rFonts w:hint="default"/>
            <w:b w:val="0"/>
            <w:bCs w:val="0"/>
            <w:sz w:val="20"/>
            <w:highlight w:val="none"/>
            <w:lang w:val="en-US" w:eastAsia="zh-CN"/>
          </w:rPr>
          <w:t xml:space="preserve"> with a peer MAC entity.</w:t>
        </w:r>
      </w:ins>
    </w:p>
    <w:p>
      <w:pPr>
        <w:autoSpaceDE w:val="0"/>
        <w:autoSpaceDN w:val="0"/>
        <w:adjustRightInd w:val="0"/>
        <w:ind w:left="0" w:leftChars="0" w:firstLine="0" w:firstLineChars="0"/>
        <w:jc w:val="left"/>
        <w:rPr>
          <w:ins w:id="218" w:author="Zhiqiang Han" w:date="2021-12-16T10:53:24Z"/>
          <w:rFonts w:hint="default"/>
          <w:b/>
          <w:bCs/>
          <w:highlight w:val="none"/>
          <w:lang w:val="en-US" w:eastAsia="zh-CN"/>
        </w:rPr>
      </w:pPr>
    </w:p>
    <w:p>
      <w:pPr>
        <w:autoSpaceDE w:val="0"/>
        <w:autoSpaceDN w:val="0"/>
        <w:adjustRightInd w:val="0"/>
        <w:ind w:left="0" w:leftChars="0" w:firstLine="0" w:firstLineChars="0"/>
        <w:jc w:val="left"/>
        <w:rPr>
          <w:ins w:id="219" w:author="Zhiqiang Han" w:date="2021-12-16T11:37:13Z"/>
          <w:rFonts w:hint="default"/>
          <w:b/>
          <w:bCs/>
          <w:highlight w:val="none"/>
          <w:lang w:val="en-US" w:eastAsia="zh-CN"/>
        </w:rPr>
      </w:pPr>
      <w:ins w:id="220" w:author="Zhiqiang Han" w:date="2021-12-16T10:53:24Z">
        <w:r>
          <w:rPr>
            <w:rFonts w:hint="default"/>
            <w:b/>
            <w:bCs/>
            <w:highlight w:val="none"/>
            <w:lang w:val="en-US" w:eastAsia="zh-CN"/>
          </w:rPr>
          <w:t>6.3.13</w:t>
        </w:r>
      </w:ins>
      <w:ins w:id="221" w:author="Zhiqiang Han" w:date="2021-12-16T10:53:24Z">
        <w:r>
          <w:rPr>
            <w:rFonts w:hint="eastAsia"/>
            <w:b/>
            <w:bCs/>
            <w:highlight w:val="none"/>
            <w:lang w:val="en-US" w:eastAsia="zh-CN"/>
          </w:rPr>
          <w:t>2</w:t>
        </w:r>
      </w:ins>
      <w:ins w:id="222" w:author="Zhiqiang Han" w:date="2021-12-16T10:53:24Z">
        <w:r>
          <w:rPr>
            <w:rFonts w:hint="default"/>
            <w:b/>
            <w:bCs/>
            <w:highlight w:val="none"/>
            <w:lang w:val="en-US" w:eastAsia="zh-CN"/>
          </w:rPr>
          <w:t>.</w:t>
        </w:r>
      </w:ins>
      <w:ins w:id="223" w:author="Zhiqiang Han" w:date="2021-12-16T10:53:31Z">
        <w:r>
          <w:rPr>
            <w:rFonts w:hint="eastAsia"/>
            <w:b/>
            <w:bCs/>
            <w:highlight w:val="none"/>
            <w:lang w:val="en-US" w:eastAsia="zh-CN"/>
          </w:rPr>
          <w:t>3</w:t>
        </w:r>
      </w:ins>
      <w:ins w:id="224" w:author="Zhiqiang Han" w:date="2021-12-16T10:53:24Z">
        <w:r>
          <w:rPr>
            <w:rFonts w:hint="default"/>
            <w:b/>
            <w:bCs/>
            <w:highlight w:val="none"/>
            <w:lang w:val="en-US" w:eastAsia="zh-CN"/>
          </w:rPr>
          <w:t>.2 Semantics of the service primitive</w:t>
        </w:r>
      </w:ins>
    </w:p>
    <w:p>
      <w:pPr>
        <w:autoSpaceDE w:val="0"/>
        <w:autoSpaceDN w:val="0"/>
        <w:adjustRightInd w:val="0"/>
        <w:ind w:left="0" w:leftChars="0" w:firstLine="0" w:firstLineChars="0"/>
        <w:jc w:val="left"/>
        <w:rPr>
          <w:ins w:id="225" w:author="Zhiqiang Han" w:date="2021-12-16T11:31:39Z"/>
          <w:rFonts w:hint="default"/>
          <w:b/>
          <w:bCs/>
          <w:highlight w:val="none"/>
          <w:lang w:val="en-US" w:eastAsia="zh-CN"/>
        </w:rPr>
      </w:pPr>
    </w:p>
    <w:p>
      <w:pPr>
        <w:autoSpaceDE w:val="0"/>
        <w:autoSpaceDN w:val="0"/>
        <w:adjustRightInd w:val="0"/>
        <w:ind w:left="0" w:leftChars="0" w:firstLine="0" w:firstLineChars="0"/>
        <w:jc w:val="left"/>
        <w:rPr>
          <w:ins w:id="226" w:author="Zhiqiang Han" w:date="2021-12-16T11:37:12Z"/>
          <w:rFonts w:hint="default"/>
          <w:b w:val="0"/>
          <w:bCs w:val="0"/>
          <w:sz w:val="20"/>
          <w:highlight w:val="none"/>
          <w:lang w:val="en-US" w:eastAsia="zh-CN"/>
        </w:rPr>
      </w:pPr>
      <w:ins w:id="227" w:author="Zhiqiang Han" w:date="2021-12-16T11:37:12Z">
        <w:r>
          <w:rPr>
            <w:rFonts w:hint="default"/>
            <w:b w:val="0"/>
            <w:bCs w:val="0"/>
            <w:sz w:val="20"/>
            <w:highlight w:val="none"/>
            <w:lang w:val="en-US" w:eastAsia="zh-CN"/>
          </w:rPr>
          <w:t>The primitive parameters are as follows:</w:t>
        </w:r>
      </w:ins>
    </w:p>
    <w:p>
      <w:pPr>
        <w:autoSpaceDE w:val="0"/>
        <w:autoSpaceDN w:val="0"/>
        <w:adjustRightInd w:val="0"/>
        <w:ind w:left="0" w:leftChars="0" w:firstLine="0" w:firstLineChars="0"/>
        <w:jc w:val="left"/>
        <w:rPr>
          <w:ins w:id="228" w:author="Zhiqiang Han" w:date="2021-12-16T11:31:39Z"/>
          <w:rFonts w:hint="default"/>
          <w:b/>
          <w:bCs/>
          <w:sz w:val="20"/>
          <w:highlight w:val="none"/>
          <w:lang w:val="en-US" w:eastAsia="zh-CN"/>
        </w:rPr>
      </w:pPr>
    </w:p>
    <w:p>
      <w:pPr>
        <w:autoSpaceDE w:val="0"/>
        <w:autoSpaceDN w:val="0"/>
        <w:adjustRightInd w:val="0"/>
        <w:ind w:left="0" w:leftChars="0" w:firstLine="400" w:firstLineChars="200"/>
        <w:jc w:val="left"/>
        <w:rPr>
          <w:ins w:id="229" w:author="Zhiqiang Han" w:date="2021-12-16T11:40:35Z"/>
          <w:rFonts w:hint="default"/>
          <w:b w:val="0"/>
          <w:bCs w:val="0"/>
          <w:sz w:val="20"/>
          <w:highlight w:val="none"/>
          <w:lang w:val="en-US" w:eastAsia="zh-CN"/>
        </w:rPr>
      </w:pPr>
      <w:ins w:id="230" w:author="Zhiqiang Han" w:date="2021-12-16T11:37:23Z">
        <w:r>
          <w:rPr>
            <w:rFonts w:hint="default"/>
            <w:b w:val="0"/>
            <w:bCs w:val="0"/>
            <w:sz w:val="20"/>
            <w:highlight w:val="none"/>
            <w:lang w:val="en-US" w:eastAsia="zh-CN"/>
          </w:rPr>
          <w:t>MLME-</w:t>
        </w:r>
      </w:ins>
      <w:ins w:id="231" w:author="Zhiqiang Han" w:date="2021-12-16T11:37:23Z">
        <w:r>
          <w:rPr>
            <w:rFonts w:hint="eastAsia"/>
            <w:b w:val="0"/>
            <w:bCs w:val="0"/>
            <w:sz w:val="20"/>
            <w:highlight w:val="none"/>
            <w:lang w:val="en-US" w:eastAsia="zh-CN"/>
          </w:rPr>
          <w:t>TIDTOLINKMAPPING</w:t>
        </w:r>
      </w:ins>
      <w:ins w:id="232" w:author="Zhiqiang Han" w:date="2021-12-16T11:37:23Z">
        <w:r>
          <w:rPr>
            <w:rFonts w:hint="default"/>
            <w:b w:val="0"/>
            <w:bCs w:val="0"/>
            <w:sz w:val="20"/>
            <w:highlight w:val="none"/>
            <w:lang w:val="en-US" w:eastAsia="zh-CN"/>
          </w:rPr>
          <w:t>.</w:t>
        </w:r>
      </w:ins>
      <w:ins w:id="233" w:author="Zhiqiang Han" w:date="2021-12-16T11:37:26Z">
        <w:r>
          <w:rPr>
            <w:rFonts w:hint="eastAsia"/>
            <w:b w:val="0"/>
            <w:bCs w:val="0"/>
            <w:sz w:val="20"/>
            <w:highlight w:val="none"/>
            <w:lang w:val="en-US" w:eastAsia="zh-CN"/>
          </w:rPr>
          <w:t>con</w:t>
        </w:r>
      </w:ins>
      <w:ins w:id="234" w:author="Zhiqiang Han" w:date="2021-12-16T11:37:27Z">
        <w:r>
          <w:rPr>
            <w:rFonts w:hint="eastAsia"/>
            <w:b w:val="0"/>
            <w:bCs w:val="0"/>
            <w:sz w:val="20"/>
            <w:highlight w:val="none"/>
            <w:lang w:val="en-US" w:eastAsia="zh-CN"/>
          </w:rPr>
          <w:t>f</w:t>
        </w:r>
      </w:ins>
      <w:ins w:id="235" w:author="Zhiqiang Han" w:date="2021-12-16T11:37:51Z">
        <w:r>
          <w:rPr>
            <w:rFonts w:hint="eastAsia"/>
            <w:b w:val="0"/>
            <w:bCs w:val="0"/>
            <w:sz w:val="20"/>
            <w:highlight w:val="none"/>
            <w:lang w:val="en-US" w:eastAsia="zh-CN"/>
          </w:rPr>
          <w:t>ir</w:t>
        </w:r>
      </w:ins>
      <w:ins w:id="236" w:author="Zhiqiang Han" w:date="2021-12-16T11:37:27Z">
        <w:r>
          <w:rPr>
            <w:rFonts w:hint="eastAsia"/>
            <w:b w:val="0"/>
            <w:bCs w:val="0"/>
            <w:sz w:val="20"/>
            <w:highlight w:val="none"/>
            <w:lang w:val="en-US" w:eastAsia="zh-CN"/>
          </w:rPr>
          <w:t>m</w:t>
        </w:r>
      </w:ins>
      <w:ins w:id="237" w:author="Zhiqiang Han" w:date="2021-12-16T11:37:23Z">
        <w:r>
          <w:rPr>
            <w:rFonts w:hint="default"/>
            <w:b w:val="0"/>
            <w:bCs w:val="0"/>
            <w:sz w:val="20"/>
            <w:highlight w:val="none"/>
            <w:lang w:val="en-US" w:eastAsia="zh-CN"/>
          </w:rPr>
          <w:t>(</w:t>
        </w:r>
      </w:ins>
    </w:p>
    <w:p>
      <w:pPr>
        <w:autoSpaceDE w:val="0"/>
        <w:autoSpaceDN w:val="0"/>
        <w:adjustRightInd w:val="0"/>
        <w:ind w:left="0" w:leftChars="0" w:firstLine="3800" w:firstLineChars="1900"/>
        <w:jc w:val="left"/>
        <w:rPr>
          <w:ins w:id="238" w:author="Zhiqiang Han" w:date="2021-12-16T11:40:49Z"/>
          <w:rFonts w:hint="default"/>
          <w:b w:val="0"/>
          <w:bCs w:val="0"/>
          <w:sz w:val="20"/>
          <w:highlight w:val="none"/>
          <w:lang w:val="en-US" w:eastAsia="zh-CN"/>
        </w:rPr>
      </w:pPr>
      <w:ins w:id="239" w:author="Zhiqiang Han" w:date="2021-12-16T11:40:49Z">
        <w:r>
          <w:rPr>
            <w:rFonts w:hint="default"/>
            <w:b w:val="0"/>
            <w:bCs w:val="0"/>
            <w:sz w:val="20"/>
            <w:highlight w:val="none"/>
            <w:lang w:val="en-US" w:eastAsia="zh-CN"/>
          </w:rPr>
          <w:t>PeerSTAAddress,</w:t>
        </w:r>
      </w:ins>
    </w:p>
    <w:p>
      <w:pPr>
        <w:autoSpaceDE w:val="0"/>
        <w:autoSpaceDN w:val="0"/>
        <w:adjustRightInd w:val="0"/>
        <w:ind w:left="0" w:leftChars="0" w:firstLine="3800" w:firstLineChars="1900"/>
        <w:jc w:val="left"/>
        <w:rPr>
          <w:ins w:id="240" w:author="Zhiqiang Han" w:date="2021-12-16T11:40:49Z"/>
          <w:rFonts w:hint="default"/>
          <w:b w:val="0"/>
          <w:bCs w:val="0"/>
          <w:sz w:val="20"/>
          <w:highlight w:val="none"/>
          <w:lang w:val="en-US" w:eastAsia="zh-CN"/>
        </w:rPr>
      </w:pPr>
      <w:ins w:id="241" w:author="Zhiqiang Han" w:date="2021-12-16T11:40:49Z">
        <w:r>
          <w:rPr>
            <w:rFonts w:hint="default"/>
            <w:b w:val="0"/>
            <w:bCs w:val="0"/>
            <w:sz w:val="20"/>
            <w:highlight w:val="none"/>
            <w:lang w:val="en-US" w:eastAsia="zh-CN"/>
          </w:rPr>
          <w:t>Dialog Token,</w:t>
        </w:r>
      </w:ins>
    </w:p>
    <w:p>
      <w:pPr>
        <w:autoSpaceDE w:val="0"/>
        <w:autoSpaceDN w:val="0"/>
        <w:adjustRightInd w:val="0"/>
        <w:ind w:left="0" w:leftChars="0" w:firstLine="3800" w:firstLineChars="1900"/>
        <w:jc w:val="left"/>
        <w:rPr>
          <w:ins w:id="242" w:author="Zhiqiang Han" w:date="2021-12-16T11:37:44Z"/>
          <w:rFonts w:hint="default"/>
          <w:b w:val="0"/>
          <w:bCs w:val="0"/>
          <w:sz w:val="20"/>
          <w:highlight w:val="none"/>
          <w:lang w:val="en-US" w:eastAsia="zh-CN"/>
        </w:rPr>
      </w:pPr>
      <w:ins w:id="243" w:author="Zhiqiang Han" w:date="2021-12-16T11:40:49Z">
        <w:r>
          <w:rPr>
            <w:rFonts w:hint="default"/>
            <w:b w:val="0"/>
            <w:bCs w:val="0"/>
            <w:sz w:val="20"/>
            <w:highlight w:val="none"/>
            <w:lang w:val="en-US" w:eastAsia="zh-CN"/>
          </w:rPr>
          <w:t>Status Code,</w:t>
        </w:r>
      </w:ins>
    </w:p>
    <w:p>
      <w:pPr>
        <w:autoSpaceDE w:val="0"/>
        <w:autoSpaceDN w:val="0"/>
        <w:adjustRightInd w:val="0"/>
        <w:ind w:left="0" w:leftChars="0" w:firstLine="3800" w:firstLineChars="1900"/>
        <w:jc w:val="left"/>
        <w:rPr>
          <w:ins w:id="244" w:author="Zhiqiang Han" w:date="2021-12-16T11:37:29Z"/>
          <w:rFonts w:hint="default"/>
          <w:b w:val="0"/>
          <w:bCs w:val="0"/>
          <w:sz w:val="20"/>
          <w:highlight w:val="none"/>
          <w:lang w:val="en-US" w:eastAsia="zh-CN"/>
        </w:rPr>
      </w:pPr>
      <w:ins w:id="245" w:author="Zhiqiang Han" w:date="2021-12-16T11:41:18Z">
        <w:r>
          <w:rPr>
            <w:rFonts w:hint="default"/>
            <w:b w:val="0"/>
            <w:bCs w:val="0"/>
            <w:sz w:val="20"/>
            <w:highlight w:val="none"/>
            <w:lang w:val="en-US" w:eastAsia="zh-CN"/>
          </w:rPr>
          <w:t>TID-To-Link Mapping</w:t>
        </w:r>
      </w:ins>
    </w:p>
    <w:p>
      <w:pPr>
        <w:autoSpaceDE w:val="0"/>
        <w:autoSpaceDN w:val="0"/>
        <w:adjustRightInd w:val="0"/>
        <w:ind w:left="0" w:leftChars="0" w:firstLine="400" w:firstLineChars="200"/>
        <w:jc w:val="left"/>
        <w:rPr>
          <w:ins w:id="246" w:author="Zhiqiang Han" w:date="2021-12-16T11:37:23Z"/>
          <w:rFonts w:hint="default"/>
          <w:b w:val="0"/>
          <w:bCs w:val="0"/>
          <w:sz w:val="20"/>
          <w:highlight w:val="none"/>
          <w:lang w:val="en-US" w:eastAsia="zh-CN"/>
        </w:rPr>
      </w:pPr>
      <w:ins w:id="247" w:author="Zhiqiang Han" w:date="2021-12-16T11:37:31Z">
        <w:r>
          <w:rPr>
            <w:rFonts w:hint="eastAsia"/>
            <w:b w:val="0"/>
            <w:bCs w:val="0"/>
            <w:sz w:val="20"/>
            <w:highlight w:val="none"/>
            <w:lang w:val="en-US" w:eastAsia="zh-CN"/>
          </w:rPr>
          <w:t xml:space="preserve">   </w:t>
        </w:r>
      </w:ins>
      <w:ins w:id="248" w:author="Zhiqiang Han" w:date="2021-12-16T11:37:32Z">
        <w:r>
          <w:rPr>
            <w:rFonts w:hint="eastAsia"/>
            <w:b w:val="0"/>
            <w:bCs w:val="0"/>
            <w:sz w:val="20"/>
            <w:highlight w:val="none"/>
            <w:lang w:val="en-US" w:eastAsia="zh-CN"/>
          </w:rPr>
          <w:t xml:space="preserve">         </w:t>
        </w:r>
      </w:ins>
      <w:ins w:id="249" w:author="Zhiqiang Han" w:date="2021-12-16T11:37:33Z">
        <w:r>
          <w:rPr>
            <w:rFonts w:hint="eastAsia"/>
            <w:b w:val="0"/>
            <w:bCs w:val="0"/>
            <w:sz w:val="20"/>
            <w:highlight w:val="none"/>
            <w:lang w:val="en-US" w:eastAsia="zh-CN"/>
          </w:rPr>
          <w:t xml:space="preserve">                           </w:t>
        </w:r>
      </w:ins>
      <w:ins w:id="250" w:author="Zhiqiang Han" w:date="2021-12-16T11:37:34Z">
        <w:r>
          <w:rPr>
            <w:rFonts w:hint="eastAsia"/>
            <w:b w:val="0"/>
            <w:bCs w:val="0"/>
            <w:sz w:val="20"/>
            <w:highlight w:val="none"/>
            <w:lang w:val="en-US" w:eastAsia="zh-CN"/>
          </w:rPr>
          <w:t xml:space="preserve">                           </w:t>
        </w:r>
      </w:ins>
      <w:ins w:id="251" w:author="Zhiqiang Han" w:date="2021-12-16T11:37:35Z">
        <w:r>
          <w:rPr>
            <w:rFonts w:hint="eastAsia"/>
            <w:b w:val="0"/>
            <w:bCs w:val="0"/>
            <w:sz w:val="20"/>
            <w:highlight w:val="none"/>
            <w:lang w:val="en-US" w:eastAsia="zh-CN"/>
          </w:rPr>
          <w:t xml:space="preserve"> </w:t>
        </w:r>
      </w:ins>
      <w:ins w:id="252" w:author="Zhiqiang Han" w:date="2021-12-16T11:37:36Z">
        <w:r>
          <w:rPr>
            <w:rFonts w:hint="eastAsia"/>
            <w:b w:val="0"/>
            <w:bCs w:val="0"/>
            <w:sz w:val="20"/>
            <w:highlight w:val="none"/>
            <w:lang w:val="en-US" w:eastAsia="zh-CN"/>
          </w:rPr>
          <w:t>)</w:t>
        </w:r>
      </w:ins>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blPrEx>
          <w:tblCellMar>
            <w:top w:w="60" w:type="dxa"/>
            <w:left w:w="120" w:type="dxa"/>
            <w:bottom w:w="20" w:type="dxa"/>
            <w:right w:w="120" w:type="dxa"/>
          </w:tblCellMar>
        </w:tblPrEx>
        <w:trPr>
          <w:trHeight w:val="19" w:hRule="atLeast"/>
          <w:jc w:val="center"/>
          <w:ins w:id="253" w:author="Zhiqiang Han" w:date="2021-12-16T11:41:33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254" w:author="Zhiqiang Han" w:date="2021-12-16T11:41:33Z"/>
              </w:rPr>
            </w:pPr>
            <w:ins w:id="255" w:author="Zhiqiang Han" w:date="2021-12-16T11:41:33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256" w:author="Zhiqiang Han" w:date="2021-12-16T11:41:33Z"/>
              </w:rPr>
            </w:pPr>
            <w:ins w:id="257" w:author="Zhiqiang Han" w:date="2021-12-16T11:41:33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258" w:author="Zhiqiang Han" w:date="2021-12-16T11:41:33Z"/>
              </w:rPr>
            </w:pPr>
            <w:ins w:id="259" w:author="Zhiqiang Han" w:date="2021-12-16T11:41:33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260" w:author="Zhiqiang Han" w:date="2021-12-16T11:41:33Z"/>
              </w:rPr>
            </w:pPr>
            <w:ins w:id="261" w:author="Zhiqiang Han" w:date="2021-12-16T11:41:33Z">
              <w:r>
                <w:rPr>
                  <w:w w:val="100"/>
                </w:rPr>
                <w:t>Description</w:t>
              </w:r>
            </w:ins>
          </w:p>
        </w:tc>
      </w:tr>
      <w:tr>
        <w:tblPrEx>
          <w:tblCellMar>
            <w:top w:w="60" w:type="dxa"/>
            <w:left w:w="120" w:type="dxa"/>
            <w:bottom w:w="20" w:type="dxa"/>
            <w:right w:w="120" w:type="dxa"/>
          </w:tblCellMar>
        </w:tblPrEx>
        <w:trPr>
          <w:trHeight w:val="19" w:hRule="atLeast"/>
          <w:jc w:val="center"/>
          <w:ins w:id="262" w:author="Zhiqiang Han" w:date="2021-12-16T11:41:33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263" w:author="Zhiqiang Han" w:date="2021-12-16T11:41:33Z"/>
                <w:rFonts w:hint="default" w:eastAsia="宋体"/>
                <w:w w:val="100"/>
                <w:lang w:val="en-US" w:eastAsia="zh-CN"/>
              </w:rPr>
            </w:pPr>
            <w:ins w:id="264" w:author="Zhiqiang Han" w:date="2021-12-16T11:41:33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265" w:author="Zhiqiang Han" w:date="2021-12-16T11:41:33Z"/>
                <w:rFonts w:hint="eastAsia"/>
                <w:b w:val="0"/>
                <w:bCs w:val="0"/>
                <w:w w:val="100"/>
                <w:lang w:eastAsia="zh-CN"/>
              </w:rPr>
            </w:pPr>
            <w:ins w:id="266" w:author="Zhiqiang Han" w:date="2021-12-16T11:41:33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267" w:author="Zhiqiang Han" w:date="2021-12-16T11:41:33Z"/>
                <w:rFonts w:hint="eastAsia"/>
                <w:b w:val="0"/>
                <w:bCs w:val="0"/>
                <w:w w:val="100"/>
                <w:lang w:eastAsia="zh-CN"/>
              </w:rPr>
            </w:pPr>
            <w:ins w:id="268" w:author="Zhiqiang Han" w:date="2021-12-16T11:41:33Z">
              <w:r>
                <w:rPr>
                  <w:rFonts w:hint="eastAsia"/>
                  <w:b w:val="0"/>
                  <w:bCs w:val="0"/>
                  <w:w w:val="100"/>
                  <w:lang w:eastAsia="zh-CN"/>
                </w:rPr>
                <w:t>Any</w:t>
              </w:r>
            </w:ins>
            <w:ins w:id="269" w:author="Zhiqiang Han" w:date="2021-12-16T11:41:33Z">
              <w:r>
                <w:rPr>
                  <w:rFonts w:hint="eastAsia"/>
                  <w:b w:val="0"/>
                  <w:bCs w:val="0"/>
                  <w:w w:val="100"/>
                  <w:lang w:val="en-US" w:eastAsia="zh-CN"/>
                </w:rPr>
                <w:t xml:space="preserve"> </w:t>
              </w:r>
            </w:ins>
            <w:ins w:id="270" w:author="Zhiqiang Han" w:date="2021-12-16T11:41:33Z">
              <w:r>
                <w:rPr>
                  <w:rFonts w:hint="eastAsia"/>
                  <w:b w:val="0"/>
                  <w:bCs w:val="0"/>
                  <w:w w:val="100"/>
                  <w:lang w:eastAsia="zh-CN"/>
                </w:rPr>
                <w:t xml:space="preserve">valid individual </w:t>
              </w:r>
            </w:ins>
          </w:p>
          <w:p>
            <w:pPr>
              <w:pStyle w:val="33"/>
              <w:ind w:firstLine="0" w:firstLineChars="0"/>
              <w:jc w:val="both"/>
              <w:rPr>
                <w:ins w:id="271" w:author="Zhiqiang Han" w:date="2021-12-16T11:41:33Z"/>
                <w:rFonts w:hint="eastAsia"/>
                <w:b w:val="0"/>
                <w:bCs w:val="0"/>
                <w:w w:val="100"/>
                <w:lang w:eastAsia="zh-CN"/>
              </w:rPr>
            </w:pPr>
            <w:ins w:id="272" w:author="Zhiqiang Han" w:date="2021-12-16T11:41:33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273" w:author="Zhiqiang Han" w:date="2021-12-16T11:41:33Z"/>
                <w:rFonts w:hint="eastAsia"/>
                <w:b w:val="0"/>
                <w:bCs w:val="0"/>
                <w:w w:val="100"/>
                <w:lang w:eastAsia="zh-CN"/>
              </w:rPr>
            </w:pPr>
            <w:ins w:id="274" w:author="Zhiqiang Han" w:date="2021-12-16T11:41:33Z">
              <w:r>
                <w:rPr>
                  <w:rFonts w:hint="eastAsia"/>
                  <w:b w:val="0"/>
                  <w:bCs w:val="0"/>
                  <w:w w:val="100"/>
                  <w:lang w:eastAsia="zh-CN"/>
                </w:rPr>
                <w:t xml:space="preserve">Specifies the address of the peer MAC </w:t>
              </w:r>
            </w:ins>
          </w:p>
          <w:p>
            <w:pPr>
              <w:pStyle w:val="33"/>
              <w:jc w:val="both"/>
              <w:rPr>
                <w:ins w:id="275" w:author="Zhiqiang Han" w:date="2021-12-16T11:41:33Z"/>
                <w:rFonts w:hint="eastAsia"/>
                <w:b w:val="0"/>
                <w:bCs w:val="0"/>
                <w:w w:val="100"/>
                <w:lang w:eastAsia="zh-CN"/>
              </w:rPr>
            </w:pPr>
            <w:ins w:id="276" w:author="Zhiqiang Han" w:date="2021-12-16T11:41:33Z">
              <w:r>
                <w:rPr>
                  <w:rFonts w:hint="eastAsia"/>
                  <w:b w:val="0"/>
                  <w:bCs w:val="0"/>
                  <w:w w:val="100"/>
                  <w:lang w:eastAsia="zh-CN"/>
                </w:rPr>
                <w:t xml:space="preserve">entity with which the </w:t>
              </w:r>
            </w:ins>
            <w:ins w:id="277" w:author="Zhiqiang Han" w:date="2021-12-16T11:41:33Z">
              <w:r>
                <w:rPr>
                  <w:rFonts w:hint="eastAsia"/>
                  <w:b w:val="0"/>
                  <w:bCs w:val="0"/>
                  <w:w w:val="100"/>
                  <w:lang w:val="en-US" w:eastAsia="zh-CN"/>
                </w:rPr>
                <w:t>TID-to-link mapping</w:t>
              </w:r>
            </w:ins>
            <w:ins w:id="278" w:author="Zhiqiang Han" w:date="2021-12-16T11:41:33Z">
              <w:r>
                <w:rPr>
                  <w:rFonts w:hint="eastAsia"/>
                  <w:b w:val="0"/>
                  <w:bCs w:val="0"/>
                  <w:w w:val="100"/>
                  <w:lang w:eastAsia="zh-CN"/>
                </w:rPr>
                <w:t xml:space="preserve"> </w:t>
              </w:r>
            </w:ins>
          </w:p>
          <w:p>
            <w:pPr>
              <w:pStyle w:val="33"/>
              <w:jc w:val="both"/>
              <w:rPr>
                <w:ins w:id="279" w:author="Zhiqiang Han" w:date="2021-12-16T11:41:33Z"/>
                <w:w w:val="100"/>
              </w:rPr>
            </w:pPr>
            <w:ins w:id="280" w:author="Zhiqiang Han" w:date="2021-12-16T11:41:33Z">
              <w:r>
                <w:rPr>
                  <w:rFonts w:hint="eastAsia"/>
                  <w:b w:val="0"/>
                  <w:bCs w:val="0"/>
                  <w:w w:val="100"/>
                  <w:lang w:eastAsia="zh-CN"/>
                </w:rPr>
                <w:t>procedure is performed.</w:t>
              </w:r>
            </w:ins>
          </w:p>
        </w:tc>
      </w:tr>
      <w:tr>
        <w:tblPrEx>
          <w:tblCellMar>
            <w:top w:w="60" w:type="dxa"/>
            <w:left w:w="120" w:type="dxa"/>
            <w:bottom w:w="20" w:type="dxa"/>
            <w:right w:w="120" w:type="dxa"/>
          </w:tblCellMar>
        </w:tblPrEx>
        <w:trPr>
          <w:trHeight w:val="19" w:hRule="atLeast"/>
          <w:jc w:val="center"/>
          <w:ins w:id="281" w:author="Zhiqiang Han" w:date="2021-12-16T11:41:33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282" w:author="Zhiqiang Han" w:date="2021-12-16T11:41:33Z"/>
                <w:rFonts w:hint="eastAsia" w:eastAsia="宋体"/>
                <w:w w:val="100"/>
                <w:lang w:val="en-US" w:eastAsia="zh-CN"/>
              </w:rPr>
            </w:pPr>
            <w:ins w:id="283" w:author="Zhiqiang Han" w:date="2021-12-16T11:41:33Z">
              <w:r>
                <w:rPr>
                  <w:rFonts w:hint="eastAsia" w:eastAsia="Malgun Gothic"/>
                  <w:b w:val="0"/>
                  <w:bCs w:val="0"/>
                  <w:w w:val="100"/>
                  <w:lang w:val="en-US" w:eastAsia="zh-CN"/>
                </w:rPr>
                <w:t xml:space="preserve">Dialog Token </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284" w:author="Zhiqiang Han" w:date="2021-12-16T11:41:33Z"/>
                <w:rFonts w:hint="eastAsia" w:eastAsia="宋体"/>
                <w:w w:val="100"/>
                <w:lang w:val="en-US" w:eastAsia="zh-CN"/>
              </w:rPr>
            </w:pPr>
            <w:ins w:id="285" w:author="Zhiqiang Han" w:date="2021-12-16T11:41:33Z">
              <w:r>
                <w:rPr>
                  <w:rFonts w:hint="eastAsia" w:eastAsia="Malgun Gothic"/>
                  <w:b w:val="0"/>
                  <w:bCs w:val="0"/>
                  <w:w w:val="100"/>
                  <w:lang w:val="en-US" w:eastAsia="zh-CN"/>
                </w:rPr>
                <w:t>Integer</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286" w:author="Zhiqiang Han" w:date="2021-12-16T11:41:33Z"/>
                <w:w w:val="100"/>
              </w:rPr>
            </w:pPr>
            <w:ins w:id="287" w:author="Zhiqiang Han" w:date="2021-12-16T11:41:33Z">
              <w:r>
                <w:rPr>
                  <w:rFonts w:hint="eastAsia"/>
                  <w:b w:val="0"/>
                  <w:bCs w:val="0"/>
                  <w:w w:val="100"/>
                  <w:lang w:eastAsia="zh-CN"/>
                </w:rPr>
                <w:t>0–255</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288" w:author="Zhiqiang Han" w:date="2021-12-16T11:41:33Z"/>
                <w:w w:val="100"/>
              </w:rPr>
            </w:pPr>
            <w:ins w:id="289" w:author="Zhiqiang Han" w:date="2021-12-16T11:41:33Z">
              <w:r>
                <w:rPr>
                  <w:rFonts w:hint="eastAsia"/>
                  <w:b w:val="0"/>
                  <w:bCs w:val="0"/>
                  <w:w w:val="100"/>
                  <w:lang w:eastAsia="zh-CN"/>
                </w:rPr>
                <w:t xml:space="preserve">The dialog token to identify the </w:t>
              </w:r>
            </w:ins>
            <w:ins w:id="290" w:author="Zhiqiang Han" w:date="2021-12-16T11:41:33Z">
              <w:r>
                <w:rPr>
                  <w:rFonts w:hint="eastAsia"/>
                  <w:b w:val="0"/>
                  <w:bCs w:val="0"/>
                  <w:w w:val="100"/>
                  <w:lang w:val="en-US" w:eastAsia="zh-CN"/>
                </w:rPr>
                <w:t>TID-to-link mapping</w:t>
              </w:r>
            </w:ins>
            <w:ins w:id="291" w:author="Zhiqiang Han" w:date="2021-12-16T11:41:33Z">
              <w:r>
                <w:rPr>
                  <w:rFonts w:hint="eastAsia"/>
                  <w:b w:val="0"/>
                  <w:bCs w:val="0"/>
                  <w:w w:val="100"/>
                  <w:lang w:eastAsia="zh-CN"/>
                </w:rPr>
                <w:t xml:space="preserve"> procedure.</w:t>
              </w:r>
            </w:ins>
          </w:p>
        </w:tc>
      </w:tr>
      <w:tr>
        <w:tblPrEx>
          <w:tblCellMar>
            <w:top w:w="60" w:type="dxa"/>
            <w:left w:w="120" w:type="dxa"/>
            <w:bottom w:w="20" w:type="dxa"/>
            <w:right w:w="120" w:type="dxa"/>
          </w:tblCellMar>
        </w:tblPrEx>
        <w:trPr>
          <w:trHeight w:val="19" w:hRule="atLeast"/>
          <w:jc w:val="center"/>
          <w:ins w:id="292" w:author="Zhiqiang Han" w:date="2021-12-16T11:43:31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293" w:author="Zhiqiang Han" w:date="2021-12-16T11:43:31Z"/>
                <w:rFonts w:hint="eastAsia" w:eastAsia="Malgun Gothic"/>
                <w:b w:val="0"/>
                <w:bCs w:val="0"/>
                <w:w w:val="100"/>
                <w:lang w:val="en-US" w:eastAsia="zh-CN"/>
              </w:rPr>
            </w:pPr>
            <w:ins w:id="294" w:author="Zhiqiang Han" w:date="2021-12-16T11:43:47Z">
              <w:r>
                <w:rPr>
                  <w:rFonts w:hint="default"/>
                  <w:b w:val="0"/>
                  <w:bCs w:val="0"/>
                  <w:highlight w:val="none"/>
                  <w:lang w:val="en-US" w:eastAsia="zh-CN"/>
                </w:rPr>
                <w:t>Status Code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295" w:author="Zhiqiang Han" w:date="2021-12-16T11:43:58Z"/>
                <w:rFonts w:hint="eastAsia" w:eastAsia="Malgun Gothic"/>
                <w:b w:val="0"/>
                <w:bCs w:val="0"/>
                <w:w w:val="100"/>
                <w:lang w:val="en-US" w:eastAsia="zh-CN"/>
              </w:rPr>
            </w:pPr>
            <w:ins w:id="296" w:author="Zhiqiang Han" w:date="2021-12-16T11:43:58Z">
              <w:r>
                <w:rPr>
                  <w:rFonts w:hint="eastAsia" w:eastAsia="Malgun Gothic"/>
                  <w:b w:val="0"/>
                  <w:bCs w:val="0"/>
                  <w:w w:val="100"/>
                  <w:lang w:val="en-US" w:eastAsia="zh-CN"/>
                </w:rPr>
                <w:t xml:space="preserve">As defined in frame </w:t>
              </w:r>
            </w:ins>
          </w:p>
          <w:p>
            <w:pPr>
              <w:pStyle w:val="33"/>
              <w:jc w:val="left"/>
              <w:rPr>
                <w:ins w:id="297" w:author="Zhiqiang Han" w:date="2021-12-16T11:43:31Z"/>
                <w:rFonts w:hint="eastAsia" w:eastAsia="Malgun Gothic"/>
                <w:b w:val="0"/>
                <w:bCs w:val="0"/>
                <w:w w:val="100"/>
                <w:lang w:val="en-US" w:eastAsia="zh-CN"/>
              </w:rPr>
            </w:pPr>
            <w:ins w:id="298" w:author="Zhiqiang Han" w:date="2021-12-16T11:43:58Z">
              <w:r>
                <w:rPr>
                  <w:rFonts w:hint="eastAsia" w:eastAsia="Malgun Gothic"/>
                  <w:b w:val="0"/>
                  <w:bCs w:val="0"/>
                  <w:w w:val="100"/>
                  <w:lang w:val="en-US" w:eastAsia="zh-CN"/>
                </w:rPr>
                <w:t>format</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299" w:author="Zhiqiang Han" w:date="2021-12-16T11:44:05Z"/>
                <w:rFonts w:hint="eastAsia"/>
                <w:b w:val="0"/>
                <w:bCs w:val="0"/>
                <w:w w:val="100"/>
                <w:lang w:eastAsia="zh-CN"/>
              </w:rPr>
            </w:pPr>
            <w:ins w:id="300" w:author="Zhiqiang Han" w:date="2021-12-16T11:44:05Z">
              <w:r>
                <w:rPr>
                  <w:rFonts w:hint="eastAsia"/>
                  <w:b w:val="0"/>
                  <w:bCs w:val="0"/>
                  <w:w w:val="100"/>
                  <w:lang w:eastAsia="zh-CN"/>
                </w:rPr>
                <w:t xml:space="preserve">As defined in 9.4.1.9 </w:t>
              </w:r>
            </w:ins>
          </w:p>
          <w:p>
            <w:pPr>
              <w:pStyle w:val="33"/>
              <w:jc w:val="both"/>
              <w:rPr>
                <w:ins w:id="301" w:author="Zhiqiang Han" w:date="2021-12-16T11:43:31Z"/>
                <w:rFonts w:hint="eastAsia"/>
                <w:b w:val="0"/>
                <w:bCs w:val="0"/>
                <w:w w:val="100"/>
                <w:lang w:eastAsia="zh-CN"/>
              </w:rPr>
            </w:pPr>
            <w:ins w:id="302" w:author="Zhiqiang Han" w:date="2021-12-16T11:44:05Z">
              <w:r>
                <w:rPr>
                  <w:rFonts w:hint="eastAsia"/>
                  <w:b w:val="0"/>
                  <w:bCs w:val="0"/>
                  <w:w w:val="100"/>
                  <w:lang w:eastAsia="zh-CN"/>
                </w:rPr>
                <w:t>(Status Code field)</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303" w:author="Zhiqiang Han" w:date="2021-12-16T11:43:31Z"/>
                <w:rFonts w:hint="eastAsia"/>
                <w:b w:val="0"/>
                <w:bCs w:val="0"/>
                <w:w w:val="100"/>
                <w:lang w:eastAsia="zh-CN"/>
              </w:rPr>
            </w:pPr>
            <w:ins w:id="304" w:author="Zhiqiang Han" w:date="2021-12-16T11:44:14Z">
              <w:r>
                <w:rPr>
                  <w:rFonts w:hint="eastAsia"/>
                  <w:b w:val="0"/>
                  <w:bCs w:val="0"/>
                  <w:w w:val="100"/>
                  <w:lang w:eastAsia="zh-CN"/>
                </w:rPr>
                <w:t>Indicates the status of the request procedure</w:t>
              </w:r>
            </w:ins>
          </w:p>
        </w:tc>
      </w:tr>
      <w:tr>
        <w:tblPrEx>
          <w:tblCellMar>
            <w:top w:w="60" w:type="dxa"/>
            <w:left w:w="120" w:type="dxa"/>
            <w:bottom w:w="20" w:type="dxa"/>
            <w:right w:w="120" w:type="dxa"/>
          </w:tblCellMar>
        </w:tblPrEx>
        <w:trPr>
          <w:trHeight w:val="340" w:hRule="atLeast"/>
          <w:jc w:val="center"/>
          <w:ins w:id="305" w:author="Zhiqiang Han" w:date="2021-12-16T11:41:33Z"/>
        </w:trPr>
        <w:tc>
          <w:tcPr>
            <w:tcW w:w="1787" w:type="dxa"/>
            <w:tcBorders>
              <w:top w:val="single" w:color="000000" w:sz="10" w:space="0"/>
              <w:left w:val="single" w:color="000000" w:sz="10"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306" w:author="Zhiqiang Han" w:date="2021-12-16T11:41:33Z"/>
                <w:b w:val="0"/>
                <w:bCs w:val="0"/>
                <w:w w:val="100"/>
              </w:rPr>
            </w:pPr>
            <w:ins w:id="307" w:author="Zhiqiang Han" w:date="2021-12-16T11:41:33Z">
              <w:r>
                <w:rPr>
                  <w:rFonts w:hint="eastAsia"/>
                  <w:b w:val="0"/>
                  <w:bCs w:val="0"/>
                  <w:w w:val="100"/>
                </w:rPr>
                <w:t>TID-To-Link Mapping</w:t>
              </w:r>
            </w:ins>
          </w:p>
        </w:tc>
        <w:tc>
          <w:tcPr>
            <w:tcW w:w="1743"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308" w:author="Zhiqiang Han" w:date="2021-12-16T11:41:33Z"/>
                <w:b w:val="0"/>
                <w:bCs w:val="0"/>
                <w:w w:val="100"/>
              </w:rPr>
            </w:pPr>
            <w:ins w:id="309" w:author="Zhiqiang Han" w:date="2021-12-16T11:41:33Z">
              <w:r>
                <w:rPr>
                  <w:rFonts w:hint="eastAsia"/>
                  <w:b w:val="0"/>
                  <w:bCs w:val="0"/>
                  <w:w w:val="100"/>
                </w:rPr>
                <w:t xml:space="preserve"> </w:t>
              </w:r>
            </w:ins>
            <w:ins w:id="310" w:author="Zhiqiang Han" w:date="2021-12-16T11:41:33Z">
              <w:r>
                <w:rPr>
                  <w:rFonts w:hint="eastAsia"/>
                  <w:b w:val="0"/>
                  <w:bCs w:val="0"/>
                  <w:w w:val="100"/>
                  <w:lang w:eastAsia="zh-CN"/>
                </w:rPr>
                <w:t>TID-To-Link Mapping element</w:t>
              </w:r>
            </w:ins>
          </w:p>
        </w:tc>
        <w:tc>
          <w:tcPr>
            <w:tcW w:w="1646"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311" w:author="Zhiqiang Han" w:date="2021-12-16T11:41:33Z"/>
                <w:rFonts w:hint="default" w:eastAsia="宋体"/>
                <w:b w:val="0"/>
                <w:bCs w:val="0"/>
                <w:w w:val="100"/>
                <w:lang w:val="en-US" w:eastAsia="zh-CN"/>
              </w:rPr>
            </w:pPr>
            <w:ins w:id="312" w:author="Zhiqiang Han" w:date="2021-12-16T11:41:33Z">
              <w:r>
                <w:rPr>
                  <w:rFonts w:hint="eastAsia" w:eastAsia="宋体"/>
                  <w:b w:val="0"/>
                  <w:bCs w:val="0"/>
                  <w:w w:val="100"/>
                  <w:lang w:val="en-US" w:eastAsia="zh-CN"/>
                </w:rPr>
                <w:t>As defined in 9.4.2.314(TID-To-Link Mapping element)</w:t>
              </w:r>
            </w:ins>
          </w:p>
        </w:tc>
        <w:tc>
          <w:tcPr>
            <w:tcW w:w="3524" w:type="dxa"/>
            <w:tcBorders>
              <w:top w:val="single" w:color="000000" w:sz="10" w:space="0"/>
              <w:left w:val="single" w:color="000000" w:sz="2" w:space="0"/>
              <w:bottom w:val="single" w:color="000000" w:sz="10" w:space="0"/>
              <w:right w:val="single" w:color="000000" w:sz="10" w:space="0"/>
            </w:tcBorders>
            <w:tcMar>
              <w:top w:w="100" w:type="dxa"/>
              <w:left w:w="120" w:type="dxa"/>
              <w:bottom w:w="60" w:type="dxa"/>
              <w:right w:w="120" w:type="dxa"/>
            </w:tcMar>
            <w:vAlign w:val="center"/>
          </w:tcPr>
          <w:p>
            <w:pPr>
              <w:pStyle w:val="33"/>
              <w:jc w:val="left"/>
              <w:rPr>
                <w:ins w:id="313" w:author="Zhiqiang Han" w:date="2021-12-16T11:41:33Z"/>
                <w:b w:val="0"/>
                <w:bCs w:val="0"/>
                <w:w w:val="100"/>
              </w:rPr>
            </w:pPr>
            <w:ins w:id="314" w:author="Zhiqiang Han" w:date="2021-12-16T11:41:33Z">
              <w:r>
                <w:rPr>
                  <w:rFonts w:hint="eastAsia" w:eastAsia="宋体"/>
                  <w:b w:val="0"/>
                  <w:bCs w:val="0"/>
                  <w:w w:val="100"/>
                  <w:lang w:val="en-US" w:eastAsia="zh-CN"/>
                </w:rPr>
                <w:t>I</w:t>
              </w:r>
            </w:ins>
            <w:ins w:id="315" w:author="Zhiqiang Han" w:date="2021-12-16T11:41:33Z">
              <w:r>
                <w:rPr>
                  <w:rFonts w:hint="eastAsia"/>
                  <w:b w:val="0"/>
                  <w:bCs w:val="0"/>
                  <w:w w:val="100"/>
                </w:rPr>
                <w:t>ndicates  links  on  which  frames  belonging  to  each  TID  can  be exchanged.</w:t>
              </w:r>
            </w:ins>
          </w:p>
        </w:tc>
      </w:tr>
    </w:tbl>
    <w:p>
      <w:pPr>
        <w:autoSpaceDE w:val="0"/>
        <w:autoSpaceDN w:val="0"/>
        <w:adjustRightInd w:val="0"/>
        <w:ind w:left="0" w:leftChars="0" w:firstLine="0" w:firstLineChars="0"/>
        <w:jc w:val="left"/>
        <w:rPr>
          <w:ins w:id="316" w:author="Zhiqiang Han" w:date="2021-12-16T10:53:24Z"/>
          <w:rFonts w:hint="default"/>
          <w:b/>
          <w:bCs/>
          <w:highlight w:val="none"/>
          <w:lang w:val="en-US" w:eastAsia="zh-CN"/>
        </w:rPr>
      </w:pPr>
    </w:p>
    <w:p>
      <w:pPr>
        <w:autoSpaceDE w:val="0"/>
        <w:autoSpaceDN w:val="0"/>
        <w:adjustRightInd w:val="0"/>
        <w:ind w:left="0" w:leftChars="0" w:firstLine="0" w:firstLineChars="0"/>
        <w:jc w:val="left"/>
        <w:rPr>
          <w:ins w:id="317" w:author="Zhiqiang Han" w:date="2021-12-16T10:53:24Z"/>
          <w:rFonts w:hint="default"/>
          <w:b/>
          <w:bCs/>
          <w:highlight w:val="none"/>
          <w:lang w:val="en-US" w:eastAsia="zh-CN"/>
        </w:rPr>
      </w:pPr>
    </w:p>
    <w:p>
      <w:pPr>
        <w:autoSpaceDE w:val="0"/>
        <w:autoSpaceDN w:val="0"/>
        <w:adjustRightInd w:val="0"/>
        <w:ind w:left="0" w:leftChars="0" w:firstLine="0" w:firstLineChars="0"/>
        <w:jc w:val="left"/>
        <w:rPr>
          <w:ins w:id="318" w:author="Zhiqiang Han" w:date="2021-12-16T11:44:26Z"/>
          <w:rFonts w:hint="default"/>
          <w:b/>
          <w:bCs/>
          <w:highlight w:val="none"/>
          <w:lang w:val="en-US" w:eastAsia="zh-CN"/>
        </w:rPr>
      </w:pPr>
      <w:ins w:id="319" w:author="Zhiqiang Han" w:date="2021-12-16T10:53:24Z">
        <w:r>
          <w:rPr>
            <w:rFonts w:hint="default"/>
            <w:b/>
            <w:bCs/>
            <w:highlight w:val="none"/>
            <w:lang w:val="en-US" w:eastAsia="zh-CN"/>
          </w:rPr>
          <w:t>6.3.13</w:t>
        </w:r>
      </w:ins>
      <w:ins w:id="320" w:author="Zhiqiang Han" w:date="2021-12-16T10:53:24Z">
        <w:r>
          <w:rPr>
            <w:rFonts w:hint="eastAsia"/>
            <w:b/>
            <w:bCs/>
            <w:highlight w:val="none"/>
            <w:lang w:val="en-US" w:eastAsia="zh-CN"/>
          </w:rPr>
          <w:t>2</w:t>
        </w:r>
      </w:ins>
      <w:ins w:id="321" w:author="Zhiqiang Han" w:date="2021-12-16T10:53:24Z">
        <w:r>
          <w:rPr>
            <w:rFonts w:hint="default"/>
            <w:b/>
            <w:bCs/>
            <w:highlight w:val="none"/>
            <w:lang w:val="en-US" w:eastAsia="zh-CN"/>
          </w:rPr>
          <w:t>.</w:t>
        </w:r>
      </w:ins>
      <w:ins w:id="322" w:author="Zhiqiang Han" w:date="2021-12-16T10:53:34Z">
        <w:r>
          <w:rPr>
            <w:rFonts w:hint="eastAsia"/>
            <w:b/>
            <w:bCs/>
            <w:highlight w:val="none"/>
            <w:lang w:val="en-US" w:eastAsia="zh-CN"/>
          </w:rPr>
          <w:t>3</w:t>
        </w:r>
      </w:ins>
      <w:ins w:id="323" w:author="Zhiqiang Han" w:date="2021-12-16T10:53:24Z">
        <w:r>
          <w:rPr>
            <w:rFonts w:hint="default"/>
            <w:b/>
            <w:bCs/>
            <w:highlight w:val="none"/>
            <w:lang w:val="en-US" w:eastAsia="zh-CN"/>
          </w:rPr>
          <w:t>.3 When generated</w:t>
        </w:r>
      </w:ins>
    </w:p>
    <w:p>
      <w:pPr>
        <w:autoSpaceDE w:val="0"/>
        <w:autoSpaceDN w:val="0"/>
        <w:adjustRightInd w:val="0"/>
        <w:ind w:left="0" w:leftChars="0" w:firstLine="0" w:firstLineChars="0"/>
        <w:jc w:val="left"/>
        <w:rPr>
          <w:ins w:id="324" w:author="Zhiqiang Han" w:date="2021-12-16T11:44:27Z"/>
          <w:rFonts w:hint="default"/>
          <w:b/>
          <w:bCs/>
          <w:highlight w:val="none"/>
          <w:lang w:val="en-US" w:eastAsia="zh-CN"/>
        </w:rPr>
      </w:pPr>
    </w:p>
    <w:p>
      <w:pPr>
        <w:autoSpaceDE w:val="0"/>
        <w:autoSpaceDN w:val="0"/>
        <w:adjustRightInd w:val="0"/>
        <w:ind w:left="0" w:leftChars="0" w:firstLine="0" w:firstLineChars="0"/>
        <w:jc w:val="left"/>
        <w:rPr>
          <w:ins w:id="325" w:author="Zhiqiang Han" w:date="2021-12-16T10:53:24Z"/>
          <w:rFonts w:hint="default"/>
          <w:b w:val="0"/>
          <w:bCs w:val="0"/>
          <w:sz w:val="20"/>
          <w:highlight w:val="none"/>
          <w:lang w:val="en-US" w:eastAsia="zh-CN"/>
        </w:rPr>
      </w:pPr>
      <w:ins w:id="326" w:author="Zhiqiang Han" w:date="2021-12-16T11:44:42Z">
        <w:r>
          <w:rPr>
            <w:rFonts w:hint="default"/>
            <w:b w:val="0"/>
            <w:bCs w:val="0"/>
            <w:sz w:val="20"/>
            <w:highlight w:val="none"/>
            <w:lang w:val="en-US" w:eastAsia="zh-CN"/>
          </w:rPr>
          <w:t>This  primitive  is  generated  by  the  MLME  as  a  result  of  the  receipt  of  a</w:t>
        </w:r>
      </w:ins>
      <w:ins w:id="327" w:author="Zhiqiang Han" w:date="2021-12-16T11:45:13Z">
        <w:r>
          <w:rPr>
            <w:rFonts w:hint="eastAsia"/>
            <w:b w:val="0"/>
            <w:bCs w:val="0"/>
            <w:sz w:val="20"/>
            <w:highlight w:val="none"/>
            <w:lang w:val="en-US" w:eastAsia="zh-CN"/>
          </w:rPr>
          <w:t xml:space="preserve"> </w:t>
        </w:r>
      </w:ins>
      <w:ins w:id="328" w:author="Zhiqiang Han" w:date="2021-12-16T11:45:10Z">
        <w:r>
          <w:rPr>
            <w:rFonts w:hint="default"/>
            <w:b w:val="0"/>
            <w:bCs w:val="0"/>
            <w:sz w:val="20"/>
            <w:highlight w:val="none"/>
            <w:lang w:val="en-US" w:eastAsia="zh-CN"/>
          </w:rPr>
          <w:t>TID-To-Link Mapping Response frame</w:t>
        </w:r>
      </w:ins>
      <w:ins w:id="329" w:author="Zhiqiang Han" w:date="2021-12-16T11:44:42Z">
        <w:r>
          <w:rPr>
            <w:rFonts w:hint="default"/>
            <w:b w:val="0"/>
            <w:bCs w:val="0"/>
            <w:sz w:val="20"/>
            <w:highlight w:val="none"/>
            <w:lang w:val="en-US" w:eastAsia="zh-CN"/>
          </w:rPr>
          <w:t xml:space="preserve"> from the peer MAC entity.</w:t>
        </w:r>
      </w:ins>
    </w:p>
    <w:p>
      <w:pPr>
        <w:autoSpaceDE w:val="0"/>
        <w:autoSpaceDN w:val="0"/>
        <w:adjustRightInd w:val="0"/>
        <w:ind w:left="0" w:leftChars="0" w:firstLine="0" w:firstLineChars="0"/>
        <w:jc w:val="left"/>
        <w:rPr>
          <w:ins w:id="330" w:author="Zhiqiang Han" w:date="2021-12-16T10:53:24Z"/>
          <w:rFonts w:hint="default"/>
          <w:b/>
          <w:bCs/>
          <w:highlight w:val="none"/>
          <w:lang w:val="en-US" w:eastAsia="zh-CN"/>
        </w:rPr>
      </w:pPr>
    </w:p>
    <w:p>
      <w:pPr>
        <w:autoSpaceDE w:val="0"/>
        <w:autoSpaceDN w:val="0"/>
        <w:adjustRightInd w:val="0"/>
        <w:ind w:left="0" w:leftChars="0" w:firstLine="0" w:firstLineChars="0"/>
        <w:jc w:val="left"/>
        <w:rPr>
          <w:ins w:id="331" w:author="Zhiqiang Han" w:date="2021-12-16T11:46:27Z"/>
          <w:rFonts w:hint="default"/>
          <w:b/>
          <w:bCs/>
          <w:highlight w:val="none"/>
          <w:lang w:val="en-US" w:eastAsia="zh-CN"/>
        </w:rPr>
      </w:pPr>
      <w:ins w:id="332" w:author="Zhiqiang Han" w:date="2021-12-16T10:53:24Z">
        <w:r>
          <w:rPr>
            <w:rFonts w:hint="default"/>
            <w:b/>
            <w:bCs/>
            <w:highlight w:val="none"/>
            <w:lang w:val="en-US" w:eastAsia="zh-CN"/>
          </w:rPr>
          <w:t>6.3.13</w:t>
        </w:r>
      </w:ins>
      <w:ins w:id="333" w:author="Zhiqiang Han" w:date="2021-12-16T10:53:24Z">
        <w:r>
          <w:rPr>
            <w:rFonts w:hint="eastAsia"/>
            <w:b/>
            <w:bCs/>
            <w:highlight w:val="none"/>
            <w:lang w:val="en-US" w:eastAsia="zh-CN"/>
          </w:rPr>
          <w:t>2</w:t>
        </w:r>
      </w:ins>
      <w:ins w:id="334" w:author="Zhiqiang Han" w:date="2021-12-16T10:53:24Z">
        <w:r>
          <w:rPr>
            <w:rFonts w:hint="default"/>
            <w:b/>
            <w:bCs/>
            <w:highlight w:val="none"/>
            <w:lang w:val="en-US" w:eastAsia="zh-CN"/>
          </w:rPr>
          <w:t>.</w:t>
        </w:r>
      </w:ins>
      <w:ins w:id="335" w:author="Zhiqiang Han" w:date="2021-12-16T10:53:38Z">
        <w:r>
          <w:rPr>
            <w:rFonts w:hint="eastAsia"/>
            <w:b/>
            <w:bCs/>
            <w:highlight w:val="none"/>
            <w:lang w:val="en-US" w:eastAsia="zh-CN"/>
          </w:rPr>
          <w:t>3</w:t>
        </w:r>
      </w:ins>
      <w:ins w:id="336" w:author="Zhiqiang Han" w:date="2021-12-16T10:53:24Z">
        <w:r>
          <w:rPr>
            <w:rFonts w:hint="default"/>
            <w:b/>
            <w:bCs/>
            <w:highlight w:val="none"/>
            <w:lang w:val="en-US" w:eastAsia="zh-CN"/>
          </w:rPr>
          <w:t>.4 Effect of receipt</w:t>
        </w:r>
      </w:ins>
    </w:p>
    <w:p>
      <w:pPr>
        <w:autoSpaceDE w:val="0"/>
        <w:autoSpaceDN w:val="0"/>
        <w:adjustRightInd w:val="0"/>
        <w:ind w:left="0" w:leftChars="0" w:firstLine="0" w:firstLineChars="0"/>
        <w:jc w:val="left"/>
        <w:rPr>
          <w:ins w:id="337" w:author="Zhiqiang Han" w:date="2021-12-16T11:46:28Z"/>
          <w:rFonts w:hint="default"/>
          <w:b/>
          <w:bCs/>
          <w:highlight w:val="none"/>
          <w:lang w:val="en-US" w:eastAsia="zh-CN"/>
        </w:rPr>
      </w:pPr>
    </w:p>
    <w:p>
      <w:pPr>
        <w:autoSpaceDE w:val="0"/>
        <w:autoSpaceDN w:val="0"/>
        <w:adjustRightInd w:val="0"/>
        <w:ind w:left="0" w:leftChars="0" w:firstLine="0" w:firstLineChars="0"/>
        <w:jc w:val="left"/>
        <w:rPr>
          <w:ins w:id="338" w:author="Zhiqiang Han" w:date="2021-12-16T10:53:40Z"/>
          <w:rFonts w:hint="default"/>
          <w:b w:val="0"/>
          <w:bCs w:val="0"/>
          <w:sz w:val="20"/>
          <w:highlight w:val="none"/>
          <w:lang w:val="en-US" w:eastAsia="zh-CN"/>
        </w:rPr>
      </w:pPr>
      <w:ins w:id="339" w:author="Zhiqiang Han" w:date="2021-12-16T11:46:44Z">
        <w:r>
          <w:rPr>
            <w:rFonts w:hint="default"/>
            <w:b w:val="0"/>
            <w:bCs w:val="0"/>
            <w:sz w:val="20"/>
            <w:highlight w:val="none"/>
            <w:lang w:val="en-US" w:eastAsia="zh-CN"/>
          </w:rPr>
          <w:t xml:space="preserve">The SME is notified of the results of the </w:t>
        </w:r>
      </w:ins>
      <w:ins w:id="340" w:author="Zhiqiang Han" w:date="2021-12-16T11:47:02Z">
        <w:r>
          <w:rPr>
            <w:rFonts w:hint="eastAsia"/>
            <w:b w:val="0"/>
            <w:bCs w:val="0"/>
            <w:w w:val="100"/>
            <w:sz w:val="20"/>
            <w:lang w:val="en-US" w:eastAsia="zh-CN"/>
          </w:rPr>
          <w:t>TID-to-link mapping</w:t>
        </w:r>
      </w:ins>
      <w:ins w:id="341" w:author="Zhiqiang Han" w:date="2021-12-16T11:46:44Z">
        <w:r>
          <w:rPr>
            <w:rFonts w:hint="default"/>
            <w:b w:val="0"/>
            <w:bCs w:val="0"/>
            <w:sz w:val="20"/>
            <w:highlight w:val="none"/>
            <w:lang w:val="en-US" w:eastAsia="zh-CN"/>
          </w:rPr>
          <w:t xml:space="preserve"> procedure.</w:t>
        </w:r>
      </w:ins>
    </w:p>
    <w:p>
      <w:pPr>
        <w:autoSpaceDE w:val="0"/>
        <w:autoSpaceDN w:val="0"/>
        <w:adjustRightInd w:val="0"/>
        <w:ind w:left="0" w:leftChars="0" w:firstLine="0" w:firstLineChars="0"/>
        <w:jc w:val="left"/>
        <w:rPr>
          <w:ins w:id="342" w:author="Zhiqiang Han" w:date="2021-12-16T10:53:41Z"/>
          <w:rFonts w:hint="default"/>
          <w:b/>
          <w:bCs/>
          <w:highlight w:val="none"/>
          <w:lang w:val="en-US" w:eastAsia="zh-CN"/>
        </w:rPr>
      </w:pPr>
    </w:p>
    <w:p>
      <w:pPr>
        <w:autoSpaceDE w:val="0"/>
        <w:autoSpaceDN w:val="0"/>
        <w:adjustRightInd w:val="0"/>
        <w:ind w:left="0" w:leftChars="0" w:firstLine="0" w:firstLineChars="0"/>
        <w:jc w:val="left"/>
        <w:rPr>
          <w:ins w:id="343" w:author="Zhiqiang Han" w:date="2021-12-16T10:53:48Z"/>
          <w:rFonts w:hint="default"/>
          <w:b/>
          <w:bCs/>
          <w:highlight w:val="none"/>
          <w:lang w:val="en-US" w:eastAsia="zh-CN"/>
        </w:rPr>
      </w:pPr>
      <w:ins w:id="344" w:author="Zhiqiang Han" w:date="2021-12-16T10:53:48Z">
        <w:r>
          <w:rPr>
            <w:rFonts w:hint="default"/>
            <w:b/>
            <w:bCs/>
            <w:highlight w:val="none"/>
            <w:lang w:val="en-US" w:eastAsia="zh-CN"/>
          </w:rPr>
          <w:t>6.3.13</w:t>
        </w:r>
      </w:ins>
      <w:ins w:id="345" w:author="Zhiqiang Han" w:date="2021-12-16T10:53:48Z">
        <w:r>
          <w:rPr>
            <w:rFonts w:hint="eastAsia"/>
            <w:b/>
            <w:bCs/>
            <w:highlight w:val="none"/>
            <w:lang w:val="en-US" w:eastAsia="zh-CN"/>
          </w:rPr>
          <w:t>2</w:t>
        </w:r>
      </w:ins>
      <w:ins w:id="346" w:author="Zhiqiang Han" w:date="2021-12-16T10:53:48Z">
        <w:r>
          <w:rPr>
            <w:rFonts w:hint="default"/>
            <w:b/>
            <w:bCs/>
            <w:highlight w:val="none"/>
            <w:lang w:val="en-US" w:eastAsia="zh-CN"/>
          </w:rPr>
          <w:t>.</w:t>
        </w:r>
      </w:ins>
      <w:ins w:id="347" w:author="Zhiqiang Han" w:date="2021-12-16T10:53:51Z">
        <w:r>
          <w:rPr>
            <w:rFonts w:hint="eastAsia"/>
            <w:b/>
            <w:bCs/>
            <w:highlight w:val="none"/>
            <w:lang w:val="en-US" w:eastAsia="zh-CN"/>
          </w:rPr>
          <w:t>4</w:t>
        </w:r>
      </w:ins>
      <w:ins w:id="348" w:author="Zhiqiang Han" w:date="2021-12-16T10:53:48Z">
        <w:r>
          <w:rPr>
            <w:rFonts w:hint="default"/>
            <w:b/>
            <w:bCs/>
            <w:highlight w:val="none"/>
            <w:lang w:val="en-US" w:eastAsia="zh-CN"/>
          </w:rPr>
          <w:t xml:space="preserve"> MLME-</w:t>
        </w:r>
      </w:ins>
      <w:ins w:id="349" w:author="Zhiqiang Han" w:date="2021-12-16T10:53:48Z">
        <w:r>
          <w:rPr>
            <w:rFonts w:hint="eastAsia"/>
            <w:b/>
            <w:bCs/>
            <w:highlight w:val="none"/>
            <w:lang w:val="en-US" w:eastAsia="zh-CN"/>
          </w:rPr>
          <w:t>TIDTOLINKMAPPING</w:t>
        </w:r>
      </w:ins>
      <w:ins w:id="350" w:author="Zhiqiang Han" w:date="2021-12-16T10:53:48Z">
        <w:r>
          <w:rPr>
            <w:rFonts w:hint="default"/>
            <w:b/>
            <w:bCs/>
            <w:highlight w:val="none"/>
            <w:lang w:val="en-US" w:eastAsia="zh-CN"/>
          </w:rPr>
          <w:t>.</w:t>
        </w:r>
      </w:ins>
      <w:ins w:id="351" w:author="Zhiqiang Han" w:date="2021-12-16T10:54:13Z">
        <w:r>
          <w:rPr>
            <w:rFonts w:hint="eastAsia"/>
            <w:b/>
            <w:bCs/>
            <w:highlight w:val="none"/>
            <w:lang w:val="en-US" w:eastAsia="zh-CN"/>
          </w:rPr>
          <w:t>indi</w:t>
        </w:r>
      </w:ins>
      <w:ins w:id="352" w:author="Zhiqiang Han" w:date="2021-12-16T10:54:14Z">
        <w:r>
          <w:rPr>
            <w:rFonts w:hint="eastAsia"/>
            <w:b/>
            <w:bCs/>
            <w:highlight w:val="none"/>
            <w:lang w:val="en-US" w:eastAsia="zh-CN"/>
          </w:rPr>
          <w:t>cation</w:t>
        </w:r>
      </w:ins>
    </w:p>
    <w:p>
      <w:pPr>
        <w:autoSpaceDE w:val="0"/>
        <w:autoSpaceDN w:val="0"/>
        <w:adjustRightInd w:val="0"/>
        <w:ind w:left="0" w:leftChars="0" w:firstLine="0" w:firstLineChars="0"/>
        <w:jc w:val="left"/>
        <w:rPr>
          <w:ins w:id="353" w:author="Zhiqiang Han" w:date="2021-12-16T10:53:48Z"/>
          <w:rFonts w:hint="eastAsia"/>
          <w:b/>
          <w:bCs/>
          <w:highlight w:val="none"/>
          <w:lang w:val="en-US" w:eastAsia="zh-CN"/>
        </w:rPr>
      </w:pPr>
    </w:p>
    <w:p>
      <w:pPr>
        <w:autoSpaceDE w:val="0"/>
        <w:autoSpaceDN w:val="0"/>
        <w:adjustRightInd w:val="0"/>
        <w:ind w:left="0" w:leftChars="0" w:firstLine="0" w:firstLineChars="0"/>
        <w:jc w:val="left"/>
        <w:rPr>
          <w:ins w:id="354" w:author="Zhiqiang Han" w:date="2021-12-16T14:25:55Z"/>
          <w:rFonts w:hint="default"/>
          <w:b/>
          <w:bCs/>
          <w:highlight w:val="none"/>
          <w:lang w:val="en-US" w:eastAsia="zh-CN"/>
        </w:rPr>
      </w:pPr>
      <w:ins w:id="355" w:author="Zhiqiang Han" w:date="2021-12-16T10:53:48Z">
        <w:r>
          <w:rPr>
            <w:rFonts w:hint="default"/>
            <w:b/>
            <w:bCs/>
            <w:highlight w:val="none"/>
            <w:lang w:val="en-US" w:eastAsia="zh-CN"/>
          </w:rPr>
          <w:t>6.3.13</w:t>
        </w:r>
      </w:ins>
      <w:ins w:id="356" w:author="Zhiqiang Han" w:date="2021-12-16T10:53:48Z">
        <w:r>
          <w:rPr>
            <w:rFonts w:hint="eastAsia"/>
            <w:b/>
            <w:bCs/>
            <w:highlight w:val="none"/>
            <w:lang w:val="en-US" w:eastAsia="zh-CN"/>
          </w:rPr>
          <w:t>2</w:t>
        </w:r>
      </w:ins>
      <w:ins w:id="357" w:author="Zhiqiang Han" w:date="2021-12-16T10:53:48Z">
        <w:r>
          <w:rPr>
            <w:rFonts w:hint="default"/>
            <w:b/>
            <w:bCs/>
            <w:highlight w:val="none"/>
            <w:lang w:val="en-US" w:eastAsia="zh-CN"/>
          </w:rPr>
          <w:t>.</w:t>
        </w:r>
      </w:ins>
      <w:ins w:id="358" w:author="Zhiqiang Han" w:date="2021-12-16T10:53:53Z">
        <w:r>
          <w:rPr>
            <w:rFonts w:hint="eastAsia"/>
            <w:b/>
            <w:bCs/>
            <w:highlight w:val="none"/>
            <w:lang w:val="en-US" w:eastAsia="zh-CN"/>
          </w:rPr>
          <w:t>4</w:t>
        </w:r>
      </w:ins>
      <w:ins w:id="359" w:author="Zhiqiang Han" w:date="2021-12-16T10:53:48Z">
        <w:r>
          <w:rPr>
            <w:rFonts w:hint="default"/>
            <w:b/>
            <w:bCs/>
            <w:highlight w:val="none"/>
            <w:lang w:val="en-US" w:eastAsia="zh-CN"/>
          </w:rPr>
          <w:t>.1 Function</w:t>
        </w:r>
      </w:ins>
    </w:p>
    <w:p>
      <w:pPr>
        <w:autoSpaceDE w:val="0"/>
        <w:autoSpaceDN w:val="0"/>
        <w:adjustRightInd w:val="0"/>
        <w:ind w:left="0" w:leftChars="0" w:firstLine="0" w:firstLineChars="0"/>
        <w:jc w:val="left"/>
        <w:rPr>
          <w:ins w:id="360" w:author="Zhiqiang Han" w:date="2021-12-16T14:25:43Z"/>
          <w:rFonts w:hint="default"/>
          <w:b/>
          <w:bCs/>
          <w:highlight w:val="none"/>
          <w:lang w:val="en-US" w:eastAsia="zh-CN"/>
        </w:rPr>
      </w:pPr>
    </w:p>
    <w:p>
      <w:pPr>
        <w:autoSpaceDE w:val="0"/>
        <w:autoSpaceDN w:val="0"/>
        <w:adjustRightInd w:val="0"/>
        <w:ind w:left="0" w:leftChars="0" w:firstLine="0" w:firstLineChars="0"/>
        <w:jc w:val="left"/>
        <w:rPr>
          <w:ins w:id="361" w:author="Zhiqiang Han" w:date="2021-12-16T10:53:48Z"/>
          <w:rFonts w:hint="default"/>
          <w:b w:val="0"/>
          <w:bCs w:val="0"/>
          <w:sz w:val="20"/>
          <w:highlight w:val="none"/>
          <w:lang w:val="en-US" w:eastAsia="zh-CN"/>
        </w:rPr>
      </w:pPr>
      <w:ins w:id="362" w:author="Zhiqiang Han" w:date="2021-12-16T14:25:53Z">
        <w:r>
          <w:rPr>
            <w:rFonts w:hint="default"/>
            <w:b w:val="0"/>
            <w:bCs w:val="0"/>
            <w:sz w:val="20"/>
            <w:highlight w:val="none"/>
            <w:lang w:val="en-US" w:eastAsia="zh-CN"/>
          </w:rPr>
          <w:t>This primitive indicates that a request to</w:t>
        </w:r>
      </w:ins>
      <w:ins w:id="363" w:author="Zhiqiang Han" w:date="2021-12-16T14:41:43Z">
        <w:r>
          <w:rPr>
            <w:rFonts w:hint="eastAsia"/>
            <w:b w:val="0"/>
            <w:bCs w:val="0"/>
            <w:sz w:val="20"/>
            <w:highlight w:val="none"/>
            <w:lang w:val="en-US" w:eastAsia="zh-CN"/>
          </w:rPr>
          <w:t xml:space="preserve"> </w:t>
        </w:r>
      </w:ins>
      <w:ins w:id="364" w:author="Zhiqiang Han" w:date="2021-12-16T14:26:28Z">
        <w:r>
          <w:rPr>
            <w:rFonts w:hint="default"/>
            <w:b w:val="0"/>
            <w:bCs w:val="0"/>
            <w:sz w:val="20"/>
            <w:highlight w:val="none"/>
            <w:lang w:val="en-US" w:eastAsia="zh-CN"/>
          </w:rPr>
          <w:t xml:space="preserve">negotiate </w:t>
        </w:r>
      </w:ins>
      <w:ins w:id="365" w:author="Zhiqiang Han" w:date="2021-12-16T14:26:28Z">
        <w:r>
          <w:rPr>
            <w:rFonts w:hint="eastAsia"/>
            <w:b w:val="0"/>
            <w:bCs w:val="0"/>
            <w:sz w:val="20"/>
            <w:highlight w:val="none"/>
            <w:lang w:val="en-US" w:eastAsia="zh-CN"/>
          </w:rPr>
          <w:t xml:space="preserve">a </w:t>
        </w:r>
      </w:ins>
      <w:ins w:id="366" w:author="Zhiqiang Han" w:date="2021-12-16T14:26:28Z">
        <w:r>
          <w:rPr>
            <w:rFonts w:hint="default"/>
            <w:b w:val="0"/>
            <w:bCs w:val="0"/>
            <w:sz w:val="20"/>
            <w:highlight w:val="none"/>
            <w:lang w:val="en-US" w:eastAsia="zh-CN"/>
          </w:rPr>
          <w:t>TID-to-link mapping</w:t>
        </w:r>
      </w:ins>
      <w:ins w:id="367" w:author="Zhiqiang Han" w:date="2021-12-16T14:25:53Z">
        <w:r>
          <w:rPr>
            <w:rFonts w:hint="default"/>
            <w:b w:val="0"/>
            <w:bCs w:val="0"/>
            <w:sz w:val="20"/>
            <w:highlight w:val="none"/>
            <w:lang w:val="en-US" w:eastAsia="zh-CN"/>
          </w:rPr>
          <w:t xml:space="preserve"> has been received from a peer MAC entity.</w:t>
        </w:r>
      </w:ins>
    </w:p>
    <w:p>
      <w:pPr>
        <w:autoSpaceDE w:val="0"/>
        <w:autoSpaceDN w:val="0"/>
        <w:adjustRightInd w:val="0"/>
        <w:ind w:left="0" w:leftChars="0" w:firstLine="0" w:firstLineChars="0"/>
        <w:jc w:val="left"/>
        <w:rPr>
          <w:ins w:id="368" w:author="Zhiqiang Han" w:date="2021-12-16T10:53:48Z"/>
          <w:rFonts w:hint="default"/>
          <w:b/>
          <w:bCs/>
          <w:highlight w:val="none"/>
          <w:lang w:val="en-US" w:eastAsia="zh-CN"/>
        </w:rPr>
      </w:pPr>
    </w:p>
    <w:p>
      <w:pPr>
        <w:autoSpaceDE w:val="0"/>
        <w:autoSpaceDN w:val="0"/>
        <w:adjustRightInd w:val="0"/>
        <w:ind w:left="0" w:leftChars="0" w:firstLine="0" w:firstLineChars="0"/>
        <w:jc w:val="left"/>
        <w:rPr>
          <w:ins w:id="369" w:author="Zhiqiang Han" w:date="2021-12-16T14:26:34Z"/>
          <w:rFonts w:hint="default"/>
          <w:b/>
          <w:bCs/>
          <w:highlight w:val="none"/>
          <w:lang w:val="en-US" w:eastAsia="zh-CN"/>
        </w:rPr>
      </w:pPr>
      <w:ins w:id="370" w:author="Zhiqiang Han" w:date="2021-12-16T10:53:48Z">
        <w:r>
          <w:rPr>
            <w:rFonts w:hint="default"/>
            <w:b/>
            <w:bCs/>
            <w:highlight w:val="none"/>
            <w:lang w:val="en-US" w:eastAsia="zh-CN"/>
          </w:rPr>
          <w:t>6.3.13</w:t>
        </w:r>
      </w:ins>
      <w:ins w:id="371" w:author="Zhiqiang Han" w:date="2021-12-16T10:53:48Z">
        <w:r>
          <w:rPr>
            <w:rFonts w:hint="eastAsia"/>
            <w:b/>
            <w:bCs/>
            <w:highlight w:val="none"/>
            <w:lang w:val="en-US" w:eastAsia="zh-CN"/>
          </w:rPr>
          <w:t>2</w:t>
        </w:r>
      </w:ins>
      <w:ins w:id="372" w:author="Zhiqiang Han" w:date="2021-12-16T10:53:48Z">
        <w:r>
          <w:rPr>
            <w:rFonts w:hint="default"/>
            <w:b/>
            <w:bCs/>
            <w:highlight w:val="none"/>
            <w:lang w:val="en-US" w:eastAsia="zh-CN"/>
          </w:rPr>
          <w:t>.</w:t>
        </w:r>
      </w:ins>
      <w:ins w:id="373" w:author="Zhiqiang Han" w:date="2021-12-16T10:53:54Z">
        <w:r>
          <w:rPr>
            <w:rFonts w:hint="eastAsia"/>
            <w:b/>
            <w:bCs/>
            <w:highlight w:val="none"/>
            <w:lang w:val="en-US" w:eastAsia="zh-CN"/>
          </w:rPr>
          <w:t>4</w:t>
        </w:r>
      </w:ins>
      <w:ins w:id="374" w:author="Zhiqiang Han" w:date="2021-12-16T10:53:48Z">
        <w:r>
          <w:rPr>
            <w:rFonts w:hint="default"/>
            <w:b/>
            <w:bCs/>
            <w:highlight w:val="none"/>
            <w:lang w:val="en-US" w:eastAsia="zh-CN"/>
          </w:rPr>
          <w:t>.2 Semantics of the service primitive</w:t>
        </w:r>
      </w:ins>
    </w:p>
    <w:p>
      <w:pPr>
        <w:autoSpaceDE w:val="0"/>
        <w:autoSpaceDN w:val="0"/>
        <w:adjustRightInd w:val="0"/>
        <w:ind w:left="0" w:leftChars="0" w:firstLine="0" w:firstLineChars="0"/>
        <w:jc w:val="left"/>
        <w:rPr>
          <w:ins w:id="375" w:author="Zhiqiang Han" w:date="2021-12-16T10:53:48Z"/>
          <w:rFonts w:hint="default"/>
          <w:b/>
          <w:bCs/>
          <w:highlight w:val="none"/>
          <w:lang w:val="en-US" w:eastAsia="zh-CN"/>
        </w:rPr>
      </w:pPr>
    </w:p>
    <w:p>
      <w:pPr>
        <w:autoSpaceDE w:val="0"/>
        <w:autoSpaceDN w:val="0"/>
        <w:adjustRightInd w:val="0"/>
        <w:ind w:left="0" w:leftChars="0" w:firstLine="0" w:firstLineChars="0"/>
        <w:jc w:val="left"/>
        <w:rPr>
          <w:ins w:id="376" w:author="Zhiqiang Han" w:date="2021-12-16T14:27:06Z"/>
          <w:rFonts w:hint="default"/>
          <w:b w:val="0"/>
          <w:bCs w:val="0"/>
          <w:sz w:val="20"/>
          <w:highlight w:val="none"/>
          <w:lang w:val="en-US" w:eastAsia="zh-CN"/>
        </w:rPr>
      </w:pPr>
      <w:ins w:id="377" w:author="Zhiqiang Han" w:date="2021-12-16T14:27:06Z">
        <w:r>
          <w:rPr>
            <w:rFonts w:hint="default"/>
            <w:b w:val="0"/>
            <w:bCs w:val="0"/>
            <w:sz w:val="20"/>
            <w:highlight w:val="none"/>
            <w:lang w:val="en-US" w:eastAsia="zh-CN"/>
          </w:rPr>
          <w:t>The primitive parameters are as follows:</w:t>
        </w:r>
      </w:ins>
    </w:p>
    <w:p>
      <w:pPr>
        <w:autoSpaceDE w:val="0"/>
        <w:autoSpaceDN w:val="0"/>
        <w:adjustRightInd w:val="0"/>
        <w:ind w:left="0" w:leftChars="0" w:firstLine="0" w:firstLineChars="0"/>
        <w:jc w:val="left"/>
        <w:rPr>
          <w:ins w:id="378" w:author="Zhiqiang Han" w:date="2021-12-16T14:27:26Z"/>
          <w:rFonts w:hint="default"/>
          <w:b/>
          <w:bCs/>
          <w:highlight w:val="none"/>
          <w:lang w:val="en-US" w:eastAsia="zh-CN"/>
        </w:rPr>
      </w:pPr>
    </w:p>
    <w:p>
      <w:pPr>
        <w:autoSpaceDE w:val="0"/>
        <w:autoSpaceDN w:val="0"/>
        <w:adjustRightInd w:val="0"/>
        <w:ind w:left="0" w:leftChars="0" w:firstLine="400" w:firstLineChars="200"/>
        <w:jc w:val="left"/>
        <w:rPr>
          <w:ins w:id="379" w:author="Zhiqiang Han" w:date="2021-12-16T14:27:26Z"/>
          <w:rFonts w:hint="default"/>
          <w:b w:val="0"/>
          <w:bCs w:val="0"/>
          <w:sz w:val="20"/>
          <w:highlight w:val="none"/>
          <w:lang w:val="en-US" w:eastAsia="zh-CN"/>
        </w:rPr>
      </w:pPr>
      <w:ins w:id="380" w:author="Zhiqiang Han" w:date="2021-12-16T14:27:26Z">
        <w:r>
          <w:rPr>
            <w:rFonts w:hint="default"/>
            <w:b w:val="0"/>
            <w:bCs w:val="0"/>
            <w:sz w:val="20"/>
            <w:highlight w:val="none"/>
            <w:lang w:val="en-US" w:eastAsia="zh-CN"/>
          </w:rPr>
          <w:t>MLME-</w:t>
        </w:r>
      </w:ins>
      <w:ins w:id="381" w:author="Zhiqiang Han" w:date="2021-12-16T14:27:26Z">
        <w:r>
          <w:rPr>
            <w:rFonts w:hint="eastAsia"/>
            <w:b w:val="0"/>
            <w:bCs w:val="0"/>
            <w:sz w:val="20"/>
            <w:highlight w:val="none"/>
            <w:lang w:val="en-US" w:eastAsia="zh-CN"/>
          </w:rPr>
          <w:t>TIDTOLINKMAPPING</w:t>
        </w:r>
      </w:ins>
      <w:ins w:id="382" w:author="Zhiqiang Han" w:date="2021-12-16T14:27:26Z">
        <w:r>
          <w:rPr>
            <w:rFonts w:hint="default"/>
            <w:b w:val="0"/>
            <w:bCs w:val="0"/>
            <w:sz w:val="20"/>
            <w:highlight w:val="none"/>
            <w:lang w:val="en-US" w:eastAsia="zh-CN"/>
          </w:rPr>
          <w:t>.</w:t>
        </w:r>
      </w:ins>
      <w:ins w:id="383" w:author="Zhiqiang Han" w:date="2021-12-16T14:27:30Z">
        <w:r>
          <w:rPr>
            <w:rFonts w:hint="eastAsia"/>
            <w:b w:val="0"/>
            <w:bCs w:val="0"/>
            <w:sz w:val="20"/>
            <w:highlight w:val="none"/>
            <w:lang w:val="en-US" w:eastAsia="zh-CN"/>
          </w:rPr>
          <w:t>indi</w:t>
        </w:r>
      </w:ins>
      <w:ins w:id="384" w:author="Zhiqiang Han" w:date="2021-12-16T14:27:31Z">
        <w:r>
          <w:rPr>
            <w:rFonts w:hint="eastAsia"/>
            <w:b w:val="0"/>
            <w:bCs w:val="0"/>
            <w:sz w:val="20"/>
            <w:highlight w:val="none"/>
            <w:lang w:val="en-US" w:eastAsia="zh-CN"/>
          </w:rPr>
          <w:t>cation</w:t>
        </w:r>
      </w:ins>
      <w:ins w:id="385" w:author="Zhiqiang Han" w:date="2021-12-16T14:27:26Z">
        <w:r>
          <w:rPr>
            <w:rFonts w:hint="default"/>
            <w:b w:val="0"/>
            <w:bCs w:val="0"/>
            <w:sz w:val="20"/>
            <w:highlight w:val="none"/>
            <w:lang w:val="en-US" w:eastAsia="zh-CN"/>
          </w:rPr>
          <w:t>(</w:t>
        </w:r>
      </w:ins>
    </w:p>
    <w:p>
      <w:pPr>
        <w:autoSpaceDE w:val="0"/>
        <w:autoSpaceDN w:val="0"/>
        <w:adjustRightInd w:val="0"/>
        <w:ind w:left="0" w:leftChars="0" w:firstLine="4000" w:firstLineChars="2000"/>
        <w:jc w:val="left"/>
        <w:rPr>
          <w:ins w:id="386" w:author="Zhiqiang Han" w:date="2021-12-16T14:27:26Z"/>
          <w:rFonts w:hint="eastAsia"/>
          <w:b w:val="0"/>
          <w:bCs w:val="0"/>
          <w:sz w:val="20"/>
          <w:highlight w:val="none"/>
          <w:lang w:val="en-US" w:eastAsia="zh-CN"/>
        </w:rPr>
      </w:pPr>
      <w:ins w:id="387" w:author="Zhiqiang Han" w:date="2021-12-16T14:27:26Z">
        <w:r>
          <w:rPr>
            <w:rFonts w:hint="default"/>
            <w:b w:val="0"/>
            <w:bCs w:val="0"/>
            <w:sz w:val="20"/>
            <w:highlight w:val="none"/>
            <w:lang w:val="en-US" w:eastAsia="zh-CN"/>
          </w:rPr>
          <w:t xml:space="preserve">PeerSTAAddress </w:t>
        </w:r>
      </w:ins>
      <w:ins w:id="388" w:author="Zhiqiang Han" w:date="2021-12-16T14:27:26Z">
        <w:r>
          <w:rPr>
            <w:rFonts w:hint="eastAsia"/>
            <w:b w:val="0"/>
            <w:bCs w:val="0"/>
            <w:sz w:val="20"/>
            <w:highlight w:val="none"/>
            <w:lang w:val="en-US" w:eastAsia="zh-CN"/>
          </w:rPr>
          <w:t>,</w:t>
        </w:r>
      </w:ins>
    </w:p>
    <w:p>
      <w:pPr>
        <w:autoSpaceDE w:val="0"/>
        <w:autoSpaceDN w:val="0"/>
        <w:adjustRightInd w:val="0"/>
        <w:ind w:left="0" w:leftChars="0" w:firstLine="4000" w:firstLineChars="2000"/>
        <w:jc w:val="left"/>
        <w:rPr>
          <w:ins w:id="389" w:author="Zhiqiang Han" w:date="2021-12-16T14:27:26Z"/>
          <w:rFonts w:hint="default"/>
          <w:b w:val="0"/>
          <w:bCs w:val="0"/>
          <w:sz w:val="20"/>
          <w:highlight w:val="none"/>
          <w:lang w:val="en-US" w:eastAsia="zh-CN"/>
        </w:rPr>
      </w:pPr>
      <w:ins w:id="390" w:author="Zhiqiang Han" w:date="2021-12-16T14:27:26Z">
        <w:r>
          <w:rPr>
            <w:rFonts w:hint="default"/>
            <w:b w:val="0"/>
            <w:bCs w:val="0"/>
            <w:sz w:val="20"/>
            <w:highlight w:val="none"/>
            <w:lang w:val="en-US" w:eastAsia="zh-CN"/>
          </w:rPr>
          <w:t>Dialog Token,</w:t>
        </w:r>
      </w:ins>
    </w:p>
    <w:p>
      <w:pPr>
        <w:autoSpaceDE w:val="0"/>
        <w:autoSpaceDN w:val="0"/>
        <w:adjustRightInd w:val="0"/>
        <w:ind w:left="0" w:leftChars="0" w:firstLine="4000" w:firstLineChars="2000"/>
        <w:jc w:val="left"/>
        <w:rPr>
          <w:ins w:id="391" w:author="Zhiqiang Han" w:date="2021-12-16T14:27:26Z"/>
          <w:rFonts w:hint="default"/>
          <w:b w:val="0"/>
          <w:bCs w:val="0"/>
          <w:sz w:val="20"/>
          <w:highlight w:val="none"/>
          <w:lang w:val="en-US" w:eastAsia="zh-CN"/>
        </w:rPr>
      </w:pPr>
      <w:ins w:id="392" w:author="Zhiqiang Han" w:date="2021-12-16T14:27:26Z">
        <w:r>
          <w:rPr>
            <w:rFonts w:hint="default"/>
            <w:b w:val="0"/>
            <w:bCs w:val="0"/>
            <w:sz w:val="20"/>
            <w:highlight w:val="none"/>
            <w:lang w:val="en-US" w:eastAsia="zh-CN"/>
          </w:rPr>
          <w:t>TID-To-Link Mapping</w:t>
        </w:r>
      </w:ins>
    </w:p>
    <w:p>
      <w:pPr>
        <w:autoSpaceDE w:val="0"/>
        <w:autoSpaceDN w:val="0"/>
        <w:adjustRightInd w:val="0"/>
        <w:ind w:left="0" w:leftChars="0" w:firstLine="3800" w:firstLineChars="1900"/>
        <w:jc w:val="left"/>
        <w:rPr>
          <w:ins w:id="393" w:author="Zhiqiang Han" w:date="2021-12-16T14:27:26Z"/>
          <w:rFonts w:hint="eastAsia"/>
          <w:b w:val="0"/>
          <w:bCs w:val="0"/>
          <w:sz w:val="20"/>
          <w:highlight w:val="none"/>
          <w:lang w:val="en-US" w:eastAsia="zh-CN"/>
        </w:rPr>
      </w:pPr>
      <w:ins w:id="394" w:author="Zhiqiang Han" w:date="2021-12-16T14:27:26Z">
        <w:r>
          <w:rPr>
            <w:rFonts w:hint="eastAsia"/>
            <w:b w:val="0"/>
            <w:bCs w:val="0"/>
            <w:sz w:val="20"/>
            <w:highlight w:val="none"/>
            <w:lang w:val="en-US" w:eastAsia="zh-CN"/>
          </w:rPr>
          <w:t>)</w:t>
        </w:r>
      </w:ins>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blPrEx>
          <w:tblCellMar>
            <w:top w:w="60" w:type="dxa"/>
            <w:left w:w="120" w:type="dxa"/>
            <w:bottom w:w="20" w:type="dxa"/>
            <w:right w:w="120" w:type="dxa"/>
          </w:tblCellMar>
        </w:tblPrEx>
        <w:trPr>
          <w:trHeight w:val="19" w:hRule="atLeast"/>
          <w:jc w:val="center"/>
          <w:ins w:id="395" w:author="Zhiqiang Han" w:date="2021-12-16T14:29:24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396" w:author="Zhiqiang Han" w:date="2021-12-16T14:29:24Z"/>
              </w:rPr>
            </w:pPr>
            <w:ins w:id="397" w:author="Zhiqiang Han" w:date="2021-12-16T14:29:24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398" w:author="Zhiqiang Han" w:date="2021-12-16T14:29:24Z"/>
              </w:rPr>
            </w:pPr>
            <w:ins w:id="399" w:author="Zhiqiang Han" w:date="2021-12-16T14:29:24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400" w:author="Zhiqiang Han" w:date="2021-12-16T14:29:24Z"/>
              </w:rPr>
            </w:pPr>
            <w:ins w:id="401" w:author="Zhiqiang Han" w:date="2021-12-16T14:29:24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402" w:author="Zhiqiang Han" w:date="2021-12-16T14:29:24Z"/>
              </w:rPr>
            </w:pPr>
            <w:ins w:id="403" w:author="Zhiqiang Han" w:date="2021-12-16T14:29:24Z">
              <w:r>
                <w:rPr>
                  <w:w w:val="100"/>
                </w:rPr>
                <w:t>Description</w:t>
              </w:r>
            </w:ins>
          </w:p>
        </w:tc>
      </w:tr>
      <w:tr>
        <w:tblPrEx>
          <w:tblCellMar>
            <w:top w:w="60" w:type="dxa"/>
            <w:left w:w="120" w:type="dxa"/>
            <w:bottom w:w="20" w:type="dxa"/>
            <w:right w:w="120" w:type="dxa"/>
          </w:tblCellMar>
        </w:tblPrEx>
        <w:trPr>
          <w:trHeight w:val="19" w:hRule="atLeast"/>
          <w:jc w:val="center"/>
          <w:ins w:id="404" w:author="Zhiqiang Han" w:date="2021-12-16T14:29:24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405" w:author="Zhiqiang Han" w:date="2021-12-16T14:29:24Z"/>
                <w:rFonts w:hint="default" w:eastAsia="宋体"/>
                <w:w w:val="100"/>
                <w:lang w:val="en-US" w:eastAsia="zh-CN"/>
              </w:rPr>
            </w:pPr>
            <w:ins w:id="406" w:author="Zhiqiang Han" w:date="2021-12-16T14:29:24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407" w:author="Zhiqiang Han" w:date="2021-12-16T14:29:24Z"/>
                <w:rFonts w:hint="eastAsia"/>
                <w:b w:val="0"/>
                <w:bCs w:val="0"/>
                <w:w w:val="100"/>
                <w:lang w:eastAsia="zh-CN"/>
              </w:rPr>
            </w:pPr>
            <w:ins w:id="408" w:author="Zhiqiang Han" w:date="2021-12-16T14:29:24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409" w:author="Zhiqiang Han" w:date="2021-12-16T14:29:24Z"/>
                <w:rFonts w:hint="eastAsia"/>
                <w:b w:val="0"/>
                <w:bCs w:val="0"/>
                <w:w w:val="100"/>
                <w:lang w:eastAsia="zh-CN"/>
              </w:rPr>
            </w:pPr>
            <w:ins w:id="410" w:author="Zhiqiang Han" w:date="2021-12-16T14:29:24Z">
              <w:r>
                <w:rPr>
                  <w:rFonts w:hint="eastAsia"/>
                  <w:b w:val="0"/>
                  <w:bCs w:val="0"/>
                  <w:w w:val="100"/>
                  <w:lang w:eastAsia="zh-CN"/>
                </w:rPr>
                <w:t>Any</w:t>
              </w:r>
            </w:ins>
            <w:ins w:id="411" w:author="Zhiqiang Han" w:date="2021-12-16T14:29:24Z">
              <w:r>
                <w:rPr>
                  <w:rFonts w:hint="eastAsia"/>
                  <w:b w:val="0"/>
                  <w:bCs w:val="0"/>
                  <w:w w:val="100"/>
                  <w:lang w:val="en-US" w:eastAsia="zh-CN"/>
                </w:rPr>
                <w:t xml:space="preserve"> </w:t>
              </w:r>
            </w:ins>
            <w:ins w:id="412" w:author="Zhiqiang Han" w:date="2021-12-16T14:29:24Z">
              <w:r>
                <w:rPr>
                  <w:rFonts w:hint="eastAsia"/>
                  <w:b w:val="0"/>
                  <w:bCs w:val="0"/>
                  <w:w w:val="100"/>
                  <w:lang w:eastAsia="zh-CN"/>
                </w:rPr>
                <w:t xml:space="preserve">valid individual </w:t>
              </w:r>
            </w:ins>
          </w:p>
          <w:p>
            <w:pPr>
              <w:pStyle w:val="33"/>
              <w:ind w:firstLine="0" w:firstLineChars="0"/>
              <w:jc w:val="both"/>
              <w:rPr>
                <w:ins w:id="413" w:author="Zhiqiang Han" w:date="2021-12-16T14:29:24Z"/>
                <w:rFonts w:hint="eastAsia"/>
                <w:b w:val="0"/>
                <w:bCs w:val="0"/>
                <w:w w:val="100"/>
                <w:lang w:eastAsia="zh-CN"/>
              </w:rPr>
            </w:pPr>
            <w:ins w:id="414" w:author="Zhiqiang Han" w:date="2021-12-16T14:29:24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415" w:author="Zhiqiang Han" w:date="2021-12-16T14:29:24Z"/>
                <w:rFonts w:hint="eastAsia"/>
                <w:b w:val="0"/>
                <w:bCs w:val="0"/>
                <w:w w:val="100"/>
                <w:lang w:eastAsia="zh-CN"/>
              </w:rPr>
            </w:pPr>
            <w:ins w:id="416" w:author="Zhiqiang Han" w:date="2021-12-16T14:29:24Z">
              <w:r>
                <w:rPr>
                  <w:rFonts w:hint="eastAsia"/>
                  <w:b w:val="0"/>
                  <w:bCs w:val="0"/>
                  <w:w w:val="100"/>
                  <w:lang w:eastAsia="zh-CN"/>
                </w:rPr>
                <w:t xml:space="preserve">Specifies the address of the peer MAC </w:t>
              </w:r>
            </w:ins>
          </w:p>
          <w:p>
            <w:pPr>
              <w:pStyle w:val="33"/>
              <w:jc w:val="both"/>
              <w:rPr>
                <w:ins w:id="417" w:author="Zhiqiang Han" w:date="2021-12-16T14:29:24Z"/>
                <w:rFonts w:hint="eastAsia"/>
                <w:b w:val="0"/>
                <w:bCs w:val="0"/>
                <w:w w:val="100"/>
                <w:lang w:eastAsia="zh-CN"/>
              </w:rPr>
            </w:pPr>
            <w:ins w:id="418" w:author="Zhiqiang Han" w:date="2021-12-16T14:29:24Z">
              <w:r>
                <w:rPr>
                  <w:rFonts w:hint="eastAsia"/>
                  <w:b w:val="0"/>
                  <w:bCs w:val="0"/>
                  <w:w w:val="100"/>
                  <w:lang w:eastAsia="zh-CN"/>
                </w:rPr>
                <w:t xml:space="preserve">entity with which the </w:t>
              </w:r>
            </w:ins>
            <w:ins w:id="419" w:author="Zhiqiang Han" w:date="2021-12-16T14:29:24Z">
              <w:r>
                <w:rPr>
                  <w:rFonts w:hint="eastAsia"/>
                  <w:b w:val="0"/>
                  <w:bCs w:val="0"/>
                  <w:w w:val="100"/>
                  <w:lang w:val="en-US" w:eastAsia="zh-CN"/>
                </w:rPr>
                <w:t>TID-to-link mapping</w:t>
              </w:r>
            </w:ins>
            <w:ins w:id="420" w:author="Zhiqiang Han" w:date="2021-12-16T14:29:24Z">
              <w:r>
                <w:rPr>
                  <w:rFonts w:hint="eastAsia"/>
                  <w:b w:val="0"/>
                  <w:bCs w:val="0"/>
                  <w:w w:val="100"/>
                  <w:lang w:eastAsia="zh-CN"/>
                </w:rPr>
                <w:t xml:space="preserve"> </w:t>
              </w:r>
            </w:ins>
          </w:p>
          <w:p>
            <w:pPr>
              <w:pStyle w:val="33"/>
              <w:jc w:val="both"/>
              <w:rPr>
                <w:ins w:id="421" w:author="Zhiqiang Han" w:date="2021-12-16T14:29:24Z"/>
                <w:w w:val="100"/>
              </w:rPr>
            </w:pPr>
            <w:ins w:id="422" w:author="Zhiqiang Han" w:date="2021-12-16T14:29:24Z">
              <w:r>
                <w:rPr>
                  <w:rFonts w:hint="eastAsia"/>
                  <w:b w:val="0"/>
                  <w:bCs w:val="0"/>
                  <w:w w:val="100"/>
                  <w:lang w:eastAsia="zh-CN"/>
                </w:rPr>
                <w:t>procedure is performed.</w:t>
              </w:r>
            </w:ins>
          </w:p>
        </w:tc>
      </w:tr>
      <w:tr>
        <w:tblPrEx>
          <w:tblCellMar>
            <w:top w:w="60" w:type="dxa"/>
            <w:left w:w="120" w:type="dxa"/>
            <w:bottom w:w="20" w:type="dxa"/>
            <w:right w:w="120" w:type="dxa"/>
          </w:tblCellMar>
        </w:tblPrEx>
        <w:trPr>
          <w:trHeight w:val="19" w:hRule="atLeast"/>
          <w:jc w:val="center"/>
          <w:ins w:id="423" w:author="Zhiqiang Han" w:date="2021-12-16T14:29:24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424" w:author="Zhiqiang Han" w:date="2021-12-16T14:29:24Z"/>
                <w:rFonts w:hint="eastAsia" w:eastAsia="宋体"/>
                <w:w w:val="100"/>
                <w:lang w:val="en-US" w:eastAsia="zh-CN"/>
              </w:rPr>
            </w:pPr>
            <w:ins w:id="425" w:author="Zhiqiang Han" w:date="2021-12-16T14:29:24Z">
              <w:r>
                <w:rPr>
                  <w:rFonts w:hint="eastAsia" w:eastAsia="Malgun Gothic"/>
                  <w:b w:val="0"/>
                  <w:bCs w:val="0"/>
                  <w:w w:val="100"/>
                  <w:lang w:val="en-US" w:eastAsia="zh-CN"/>
                </w:rPr>
                <w:t xml:space="preserve">Dialog Token </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426" w:author="Zhiqiang Han" w:date="2021-12-16T14:29:24Z"/>
                <w:rFonts w:hint="eastAsia" w:eastAsia="宋体"/>
                <w:w w:val="100"/>
                <w:lang w:val="en-US" w:eastAsia="zh-CN"/>
              </w:rPr>
            </w:pPr>
            <w:ins w:id="427" w:author="Zhiqiang Han" w:date="2021-12-16T14:29:24Z">
              <w:r>
                <w:rPr>
                  <w:rFonts w:hint="eastAsia" w:eastAsia="Malgun Gothic"/>
                  <w:b w:val="0"/>
                  <w:bCs w:val="0"/>
                  <w:w w:val="100"/>
                  <w:lang w:val="en-US" w:eastAsia="zh-CN"/>
                </w:rPr>
                <w:t>Integer</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428" w:author="Zhiqiang Han" w:date="2021-12-16T14:29:24Z"/>
                <w:w w:val="100"/>
              </w:rPr>
            </w:pPr>
            <w:ins w:id="429" w:author="Zhiqiang Han" w:date="2021-12-16T14:29:24Z">
              <w:r>
                <w:rPr>
                  <w:rFonts w:hint="eastAsia"/>
                  <w:b w:val="0"/>
                  <w:bCs w:val="0"/>
                  <w:w w:val="100"/>
                  <w:lang w:eastAsia="zh-CN"/>
                </w:rPr>
                <w:t>0–255</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430" w:author="Zhiqiang Han" w:date="2021-12-16T14:29:24Z"/>
                <w:w w:val="100"/>
              </w:rPr>
            </w:pPr>
            <w:ins w:id="431" w:author="Zhiqiang Han" w:date="2021-12-16T14:29:24Z">
              <w:r>
                <w:rPr>
                  <w:rFonts w:hint="eastAsia"/>
                  <w:b w:val="0"/>
                  <w:bCs w:val="0"/>
                  <w:w w:val="100"/>
                  <w:lang w:eastAsia="zh-CN"/>
                </w:rPr>
                <w:t xml:space="preserve">The dialog token to identify the </w:t>
              </w:r>
            </w:ins>
            <w:ins w:id="432" w:author="Zhiqiang Han" w:date="2021-12-16T14:29:24Z">
              <w:r>
                <w:rPr>
                  <w:rFonts w:hint="eastAsia"/>
                  <w:b w:val="0"/>
                  <w:bCs w:val="0"/>
                  <w:w w:val="100"/>
                  <w:lang w:val="en-US" w:eastAsia="zh-CN"/>
                </w:rPr>
                <w:t>TID-to-link mapping</w:t>
              </w:r>
            </w:ins>
            <w:ins w:id="433" w:author="Zhiqiang Han" w:date="2021-12-16T14:29:24Z">
              <w:r>
                <w:rPr>
                  <w:rFonts w:hint="eastAsia"/>
                  <w:b w:val="0"/>
                  <w:bCs w:val="0"/>
                  <w:w w:val="100"/>
                  <w:lang w:eastAsia="zh-CN"/>
                </w:rPr>
                <w:t xml:space="preserve"> procedure.</w:t>
              </w:r>
            </w:ins>
          </w:p>
        </w:tc>
      </w:tr>
      <w:tr>
        <w:tblPrEx>
          <w:tblCellMar>
            <w:top w:w="60" w:type="dxa"/>
            <w:left w:w="120" w:type="dxa"/>
            <w:bottom w:w="20" w:type="dxa"/>
            <w:right w:w="120" w:type="dxa"/>
          </w:tblCellMar>
        </w:tblPrEx>
        <w:trPr>
          <w:trHeight w:val="340" w:hRule="atLeast"/>
          <w:jc w:val="center"/>
          <w:ins w:id="434" w:author="Zhiqiang Han" w:date="2021-12-16T14:29:24Z"/>
        </w:trPr>
        <w:tc>
          <w:tcPr>
            <w:tcW w:w="1787" w:type="dxa"/>
            <w:tcBorders>
              <w:top w:val="single" w:color="000000" w:sz="10" w:space="0"/>
              <w:left w:val="single" w:color="000000" w:sz="10"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435" w:author="Zhiqiang Han" w:date="2021-12-16T14:29:24Z"/>
                <w:b w:val="0"/>
                <w:bCs w:val="0"/>
                <w:w w:val="100"/>
              </w:rPr>
            </w:pPr>
            <w:ins w:id="436" w:author="Zhiqiang Han" w:date="2021-12-16T14:29:24Z">
              <w:r>
                <w:rPr>
                  <w:rFonts w:hint="eastAsia"/>
                  <w:b w:val="0"/>
                  <w:bCs w:val="0"/>
                  <w:w w:val="100"/>
                </w:rPr>
                <w:t>TID-To-Link Mapping</w:t>
              </w:r>
            </w:ins>
          </w:p>
        </w:tc>
        <w:tc>
          <w:tcPr>
            <w:tcW w:w="1743"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437" w:author="Zhiqiang Han" w:date="2021-12-16T14:29:24Z"/>
                <w:b w:val="0"/>
                <w:bCs w:val="0"/>
                <w:w w:val="100"/>
              </w:rPr>
            </w:pPr>
            <w:ins w:id="438" w:author="Zhiqiang Han" w:date="2021-12-16T14:29:24Z">
              <w:r>
                <w:rPr>
                  <w:rFonts w:hint="eastAsia"/>
                  <w:b w:val="0"/>
                  <w:bCs w:val="0"/>
                  <w:w w:val="100"/>
                </w:rPr>
                <w:t xml:space="preserve"> </w:t>
              </w:r>
            </w:ins>
            <w:ins w:id="439" w:author="Zhiqiang Han" w:date="2021-12-16T14:29:24Z">
              <w:r>
                <w:rPr>
                  <w:rFonts w:hint="eastAsia"/>
                  <w:b w:val="0"/>
                  <w:bCs w:val="0"/>
                  <w:w w:val="100"/>
                  <w:lang w:eastAsia="zh-CN"/>
                </w:rPr>
                <w:t>TID-To-Link Mapping element</w:t>
              </w:r>
            </w:ins>
          </w:p>
        </w:tc>
        <w:tc>
          <w:tcPr>
            <w:tcW w:w="1646"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440" w:author="Zhiqiang Han" w:date="2021-12-16T14:29:24Z"/>
                <w:rFonts w:hint="default" w:eastAsia="宋体"/>
                <w:b w:val="0"/>
                <w:bCs w:val="0"/>
                <w:w w:val="100"/>
                <w:lang w:val="en-US" w:eastAsia="zh-CN"/>
              </w:rPr>
            </w:pPr>
            <w:ins w:id="441" w:author="Zhiqiang Han" w:date="2021-12-16T14:29:24Z">
              <w:r>
                <w:rPr>
                  <w:rFonts w:hint="eastAsia" w:eastAsia="宋体"/>
                  <w:b w:val="0"/>
                  <w:bCs w:val="0"/>
                  <w:w w:val="100"/>
                  <w:lang w:val="en-US" w:eastAsia="zh-CN"/>
                </w:rPr>
                <w:t>As defined in 9.4.2.314(TID-To-Link Mapping element)</w:t>
              </w:r>
            </w:ins>
          </w:p>
        </w:tc>
        <w:tc>
          <w:tcPr>
            <w:tcW w:w="3524" w:type="dxa"/>
            <w:tcBorders>
              <w:top w:val="single" w:color="000000" w:sz="10" w:space="0"/>
              <w:left w:val="single" w:color="000000" w:sz="2" w:space="0"/>
              <w:bottom w:val="single" w:color="000000" w:sz="10" w:space="0"/>
              <w:right w:val="single" w:color="000000" w:sz="10" w:space="0"/>
            </w:tcBorders>
            <w:tcMar>
              <w:top w:w="100" w:type="dxa"/>
              <w:left w:w="120" w:type="dxa"/>
              <w:bottom w:w="60" w:type="dxa"/>
              <w:right w:w="120" w:type="dxa"/>
            </w:tcMar>
            <w:vAlign w:val="center"/>
          </w:tcPr>
          <w:p>
            <w:pPr>
              <w:pStyle w:val="33"/>
              <w:jc w:val="left"/>
              <w:rPr>
                <w:ins w:id="442" w:author="Zhiqiang Han" w:date="2021-12-16T14:29:24Z"/>
                <w:b w:val="0"/>
                <w:bCs w:val="0"/>
                <w:w w:val="100"/>
              </w:rPr>
            </w:pPr>
            <w:ins w:id="443" w:author="Zhiqiang Han" w:date="2021-12-16T14:29:24Z">
              <w:r>
                <w:rPr>
                  <w:rFonts w:hint="eastAsia" w:eastAsia="宋体"/>
                  <w:b w:val="0"/>
                  <w:bCs w:val="0"/>
                  <w:w w:val="100"/>
                  <w:lang w:val="en-US" w:eastAsia="zh-CN"/>
                </w:rPr>
                <w:t>I</w:t>
              </w:r>
            </w:ins>
            <w:ins w:id="444" w:author="Zhiqiang Han" w:date="2021-12-16T14:29:24Z">
              <w:r>
                <w:rPr>
                  <w:rFonts w:hint="eastAsia"/>
                  <w:b w:val="0"/>
                  <w:bCs w:val="0"/>
                  <w:w w:val="100"/>
                </w:rPr>
                <w:t>ndicates  links  on  which  frames  belonging  to  each  TID  can  be exchanged.</w:t>
              </w:r>
            </w:ins>
          </w:p>
        </w:tc>
      </w:tr>
    </w:tbl>
    <w:p>
      <w:pPr>
        <w:autoSpaceDE w:val="0"/>
        <w:autoSpaceDN w:val="0"/>
        <w:adjustRightInd w:val="0"/>
        <w:ind w:left="0" w:leftChars="0" w:firstLine="0" w:firstLineChars="0"/>
        <w:jc w:val="left"/>
        <w:rPr>
          <w:ins w:id="445" w:author="Zhiqiang Han" w:date="2021-12-16T14:27:07Z"/>
          <w:rFonts w:hint="default"/>
          <w:b/>
          <w:bCs/>
          <w:highlight w:val="none"/>
          <w:lang w:val="en-US" w:eastAsia="zh-CN"/>
        </w:rPr>
      </w:pPr>
    </w:p>
    <w:p>
      <w:pPr>
        <w:autoSpaceDE w:val="0"/>
        <w:autoSpaceDN w:val="0"/>
        <w:adjustRightInd w:val="0"/>
        <w:ind w:left="0" w:leftChars="0" w:firstLine="0" w:firstLineChars="0"/>
        <w:jc w:val="left"/>
        <w:rPr>
          <w:ins w:id="446" w:author="Zhiqiang Han" w:date="2021-12-16T10:53:48Z"/>
          <w:rFonts w:hint="default"/>
          <w:b/>
          <w:bCs/>
          <w:highlight w:val="none"/>
          <w:lang w:val="en-US" w:eastAsia="zh-CN"/>
        </w:rPr>
      </w:pPr>
    </w:p>
    <w:p>
      <w:pPr>
        <w:autoSpaceDE w:val="0"/>
        <w:autoSpaceDN w:val="0"/>
        <w:adjustRightInd w:val="0"/>
        <w:ind w:left="0" w:leftChars="0" w:firstLine="0" w:firstLineChars="0"/>
        <w:jc w:val="left"/>
        <w:rPr>
          <w:ins w:id="447" w:author="Zhiqiang Han" w:date="2021-12-16T14:29:52Z"/>
          <w:rFonts w:hint="default"/>
          <w:b/>
          <w:bCs/>
          <w:highlight w:val="none"/>
          <w:lang w:val="en-US" w:eastAsia="zh-CN"/>
        </w:rPr>
      </w:pPr>
      <w:ins w:id="448" w:author="Zhiqiang Han" w:date="2021-12-16T10:53:48Z">
        <w:r>
          <w:rPr>
            <w:rFonts w:hint="default"/>
            <w:b/>
            <w:bCs/>
            <w:highlight w:val="none"/>
            <w:lang w:val="en-US" w:eastAsia="zh-CN"/>
          </w:rPr>
          <w:t>6.3.13</w:t>
        </w:r>
      </w:ins>
      <w:ins w:id="449" w:author="Zhiqiang Han" w:date="2021-12-16T10:53:48Z">
        <w:r>
          <w:rPr>
            <w:rFonts w:hint="eastAsia"/>
            <w:b/>
            <w:bCs/>
            <w:highlight w:val="none"/>
            <w:lang w:val="en-US" w:eastAsia="zh-CN"/>
          </w:rPr>
          <w:t>2</w:t>
        </w:r>
      </w:ins>
      <w:ins w:id="450" w:author="Zhiqiang Han" w:date="2021-12-16T10:53:48Z">
        <w:r>
          <w:rPr>
            <w:rFonts w:hint="default"/>
            <w:b/>
            <w:bCs/>
            <w:highlight w:val="none"/>
            <w:lang w:val="en-US" w:eastAsia="zh-CN"/>
          </w:rPr>
          <w:t>.</w:t>
        </w:r>
      </w:ins>
      <w:ins w:id="451" w:author="Zhiqiang Han" w:date="2021-12-16T10:53:55Z">
        <w:r>
          <w:rPr>
            <w:rFonts w:hint="eastAsia"/>
            <w:b/>
            <w:bCs/>
            <w:highlight w:val="none"/>
            <w:lang w:val="en-US" w:eastAsia="zh-CN"/>
          </w:rPr>
          <w:t>4</w:t>
        </w:r>
      </w:ins>
      <w:ins w:id="452" w:author="Zhiqiang Han" w:date="2021-12-16T10:53:48Z">
        <w:r>
          <w:rPr>
            <w:rFonts w:hint="default"/>
            <w:b/>
            <w:bCs/>
            <w:highlight w:val="none"/>
            <w:lang w:val="en-US" w:eastAsia="zh-CN"/>
          </w:rPr>
          <w:t>.3 When generated</w:t>
        </w:r>
      </w:ins>
    </w:p>
    <w:p>
      <w:pPr>
        <w:autoSpaceDE w:val="0"/>
        <w:autoSpaceDN w:val="0"/>
        <w:adjustRightInd w:val="0"/>
        <w:ind w:left="0" w:leftChars="0" w:firstLine="0" w:firstLineChars="0"/>
        <w:jc w:val="left"/>
        <w:rPr>
          <w:ins w:id="453" w:author="Zhiqiang Han" w:date="2021-12-16T14:29:53Z"/>
          <w:rFonts w:hint="default"/>
          <w:b/>
          <w:bCs/>
          <w:highlight w:val="none"/>
          <w:lang w:val="en-US" w:eastAsia="zh-CN"/>
        </w:rPr>
      </w:pPr>
    </w:p>
    <w:p>
      <w:pPr>
        <w:autoSpaceDE w:val="0"/>
        <w:autoSpaceDN w:val="0"/>
        <w:adjustRightInd w:val="0"/>
        <w:ind w:left="0" w:leftChars="0" w:firstLine="0" w:firstLineChars="0"/>
        <w:jc w:val="left"/>
        <w:rPr>
          <w:ins w:id="454" w:author="Zhiqiang Han" w:date="2021-12-16T10:53:48Z"/>
          <w:rFonts w:hint="default"/>
          <w:b w:val="0"/>
          <w:bCs w:val="0"/>
          <w:sz w:val="20"/>
          <w:highlight w:val="none"/>
          <w:lang w:val="en-US" w:eastAsia="zh-CN"/>
        </w:rPr>
      </w:pPr>
      <w:ins w:id="455" w:author="Zhiqiang Han" w:date="2021-12-16T14:37:54Z">
        <w:r>
          <w:rPr>
            <w:rFonts w:hint="default"/>
            <w:b w:val="0"/>
            <w:bCs w:val="0"/>
            <w:sz w:val="20"/>
            <w:highlight w:val="none"/>
            <w:lang w:val="en-US" w:eastAsia="zh-CN"/>
          </w:rPr>
          <w:t xml:space="preserve">This  primitive  is  generated  by  the  MLME  as  a  result  of  the  receipt  of  </w:t>
        </w:r>
      </w:ins>
      <w:ins w:id="456" w:author="Zhiqiang Han" w:date="2021-12-16T14:38:25Z">
        <w:r>
          <w:rPr>
            <w:rFonts w:hint="default"/>
            <w:b w:val="0"/>
            <w:bCs w:val="0"/>
            <w:sz w:val="20"/>
            <w:highlight w:val="none"/>
            <w:lang w:val="en-US" w:eastAsia="zh-CN"/>
          </w:rPr>
          <w:t>a TID-To-Link Mapping Request frame</w:t>
        </w:r>
      </w:ins>
      <w:ins w:id="457" w:author="Zhiqiang Han" w:date="2021-12-16T14:37:54Z">
        <w:r>
          <w:rPr>
            <w:rFonts w:hint="default"/>
            <w:b w:val="0"/>
            <w:bCs w:val="0"/>
            <w:sz w:val="20"/>
            <w:highlight w:val="none"/>
            <w:lang w:val="en-US" w:eastAsia="zh-CN"/>
          </w:rPr>
          <w:t xml:space="preserve"> from a peer MAC entity.</w:t>
        </w:r>
      </w:ins>
    </w:p>
    <w:p>
      <w:pPr>
        <w:autoSpaceDE w:val="0"/>
        <w:autoSpaceDN w:val="0"/>
        <w:adjustRightInd w:val="0"/>
        <w:ind w:left="0" w:leftChars="0" w:firstLine="0" w:firstLineChars="0"/>
        <w:jc w:val="left"/>
        <w:rPr>
          <w:ins w:id="458" w:author="Zhiqiang Han" w:date="2021-12-16T10:53:48Z"/>
          <w:rFonts w:hint="default"/>
          <w:b/>
          <w:bCs/>
          <w:highlight w:val="none"/>
          <w:lang w:val="en-US" w:eastAsia="zh-CN"/>
        </w:rPr>
      </w:pPr>
    </w:p>
    <w:p>
      <w:pPr>
        <w:autoSpaceDE w:val="0"/>
        <w:autoSpaceDN w:val="0"/>
        <w:adjustRightInd w:val="0"/>
        <w:ind w:left="0" w:leftChars="0" w:firstLine="0" w:firstLineChars="0"/>
        <w:jc w:val="left"/>
        <w:rPr>
          <w:ins w:id="459" w:author="Zhiqiang Han" w:date="2021-12-16T14:40:28Z"/>
          <w:rFonts w:hint="default"/>
          <w:b/>
          <w:bCs/>
          <w:highlight w:val="none"/>
          <w:lang w:val="en-US" w:eastAsia="zh-CN"/>
        </w:rPr>
      </w:pPr>
      <w:ins w:id="460" w:author="Zhiqiang Han" w:date="2021-12-16T10:53:48Z">
        <w:r>
          <w:rPr>
            <w:rFonts w:hint="default"/>
            <w:b/>
            <w:bCs/>
            <w:highlight w:val="none"/>
            <w:lang w:val="en-US" w:eastAsia="zh-CN"/>
          </w:rPr>
          <w:t>6.3.13</w:t>
        </w:r>
      </w:ins>
      <w:ins w:id="461" w:author="Zhiqiang Han" w:date="2021-12-16T10:53:48Z">
        <w:r>
          <w:rPr>
            <w:rFonts w:hint="eastAsia"/>
            <w:b/>
            <w:bCs/>
            <w:highlight w:val="none"/>
            <w:lang w:val="en-US" w:eastAsia="zh-CN"/>
          </w:rPr>
          <w:t>2</w:t>
        </w:r>
      </w:ins>
      <w:ins w:id="462" w:author="Zhiqiang Han" w:date="2021-12-16T10:53:48Z">
        <w:r>
          <w:rPr>
            <w:rFonts w:hint="default"/>
            <w:b/>
            <w:bCs/>
            <w:highlight w:val="none"/>
            <w:lang w:val="en-US" w:eastAsia="zh-CN"/>
          </w:rPr>
          <w:t>.</w:t>
        </w:r>
      </w:ins>
      <w:ins w:id="463" w:author="Zhiqiang Han" w:date="2021-12-16T10:53:57Z">
        <w:r>
          <w:rPr>
            <w:rFonts w:hint="eastAsia"/>
            <w:b/>
            <w:bCs/>
            <w:highlight w:val="none"/>
            <w:lang w:val="en-US" w:eastAsia="zh-CN"/>
          </w:rPr>
          <w:t>4</w:t>
        </w:r>
      </w:ins>
      <w:ins w:id="464" w:author="Zhiqiang Han" w:date="2021-12-16T10:53:48Z">
        <w:r>
          <w:rPr>
            <w:rFonts w:hint="default"/>
            <w:b/>
            <w:bCs/>
            <w:highlight w:val="none"/>
            <w:lang w:val="en-US" w:eastAsia="zh-CN"/>
          </w:rPr>
          <w:t>.4 Effect of receipt</w:t>
        </w:r>
      </w:ins>
    </w:p>
    <w:p>
      <w:pPr>
        <w:autoSpaceDE w:val="0"/>
        <w:autoSpaceDN w:val="0"/>
        <w:adjustRightInd w:val="0"/>
        <w:ind w:left="0" w:leftChars="0" w:firstLine="0" w:firstLineChars="0"/>
        <w:jc w:val="left"/>
        <w:rPr>
          <w:ins w:id="465" w:author="Zhiqiang Han" w:date="2021-12-16T14:40:28Z"/>
          <w:rFonts w:hint="default"/>
          <w:b/>
          <w:bCs/>
          <w:highlight w:val="none"/>
          <w:lang w:val="en-US" w:eastAsia="zh-CN"/>
        </w:rPr>
      </w:pPr>
    </w:p>
    <w:p>
      <w:pPr>
        <w:autoSpaceDE w:val="0"/>
        <w:autoSpaceDN w:val="0"/>
        <w:adjustRightInd w:val="0"/>
        <w:ind w:left="0" w:leftChars="0" w:firstLine="0" w:firstLineChars="0"/>
        <w:jc w:val="left"/>
        <w:rPr>
          <w:ins w:id="466" w:author="Zhiqiang Han" w:date="2021-12-16T10:54:23Z"/>
          <w:rFonts w:hint="default"/>
          <w:b w:val="0"/>
          <w:bCs w:val="0"/>
          <w:sz w:val="20"/>
          <w:highlight w:val="none"/>
          <w:lang w:val="en-US" w:eastAsia="zh-CN"/>
        </w:rPr>
      </w:pPr>
      <w:ins w:id="467" w:author="Zhiqiang Han" w:date="2021-12-16T14:41:26Z">
        <w:r>
          <w:rPr>
            <w:rFonts w:hint="default"/>
            <w:b w:val="0"/>
            <w:bCs w:val="0"/>
            <w:sz w:val="20"/>
            <w:highlight w:val="none"/>
            <w:lang w:val="en-US" w:eastAsia="zh-CN"/>
          </w:rPr>
          <w:t xml:space="preserve">The SME is notified of the receipt of the </w:t>
        </w:r>
      </w:ins>
      <w:ins w:id="468" w:author="Zhiqiang Han" w:date="2021-12-16T14:42:05Z">
        <w:r>
          <w:rPr>
            <w:rFonts w:hint="default"/>
            <w:b w:val="0"/>
            <w:bCs w:val="0"/>
            <w:sz w:val="20"/>
            <w:highlight w:val="none"/>
            <w:lang w:val="en-US" w:eastAsia="zh-CN"/>
          </w:rPr>
          <w:t>TID-to-link mapping</w:t>
        </w:r>
      </w:ins>
      <w:ins w:id="469" w:author="Zhiqiang Han" w:date="2021-12-16T14:41:26Z">
        <w:r>
          <w:rPr>
            <w:rFonts w:hint="default"/>
            <w:b w:val="0"/>
            <w:bCs w:val="0"/>
            <w:sz w:val="20"/>
            <w:highlight w:val="none"/>
            <w:lang w:val="en-US" w:eastAsia="zh-CN"/>
          </w:rPr>
          <w:t xml:space="preserve"> request.</w:t>
        </w:r>
      </w:ins>
    </w:p>
    <w:p>
      <w:pPr>
        <w:autoSpaceDE w:val="0"/>
        <w:autoSpaceDN w:val="0"/>
        <w:adjustRightInd w:val="0"/>
        <w:ind w:left="0" w:leftChars="0" w:firstLine="0" w:firstLineChars="0"/>
        <w:jc w:val="left"/>
        <w:rPr>
          <w:ins w:id="470" w:author="Zhiqiang Han" w:date="2021-12-16T10:54:23Z"/>
          <w:rFonts w:hint="default"/>
          <w:b/>
          <w:bCs/>
          <w:highlight w:val="none"/>
          <w:lang w:val="en-US" w:eastAsia="zh-CN"/>
        </w:rPr>
      </w:pPr>
    </w:p>
    <w:p>
      <w:pPr>
        <w:autoSpaceDE w:val="0"/>
        <w:autoSpaceDN w:val="0"/>
        <w:adjustRightInd w:val="0"/>
        <w:ind w:left="0" w:leftChars="0" w:firstLine="0" w:firstLineChars="0"/>
        <w:jc w:val="left"/>
        <w:rPr>
          <w:ins w:id="471" w:author="Zhiqiang Han" w:date="2021-12-16T10:54:29Z"/>
          <w:rFonts w:hint="default"/>
          <w:b/>
          <w:bCs/>
          <w:highlight w:val="none"/>
          <w:lang w:val="en-US" w:eastAsia="zh-CN"/>
        </w:rPr>
      </w:pPr>
      <w:ins w:id="472" w:author="Zhiqiang Han" w:date="2021-12-16T10:54:29Z">
        <w:r>
          <w:rPr>
            <w:rFonts w:hint="default"/>
            <w:b/>
            <w:bCs/>
            <w:highlight w:val="none"/>
            <w:lang w:val="en-US" w:eastAsia="zh-CN"/>
          </w:rPr>
          <w:t>6.3.13</w:t>
        </w:r>
      </w:ins>
      <w:ins w:id="473" w:author="Zhiqiang Han" w:date="2021-12-16T10:54:29Z">
        <w:r>
          <w:rPr>
            <w:rFonts w:hint="eastAsia"/>
            <w:b/>
            <w:bCs/>
            <w:highlight w:val="none"/>
            <w:lang w:val="en-US" w:eastAsia="zh-CN"/>
          </w:rPr>
          <w:t>2</w:t>
        </w:r>
      </w:ins>
      <w:ins w:id="474" w:author="Zhiqiang Han" w:date="2021-12-16T10:54:29Z">
        <w:r>
          <w:rPr>
            <w:rFonts w:hint="default"/>
            <w:b/>
            <w:bCs/>
            <w:highlight w:val="none"/>
            <w:lang w:val="en-US" w:eastAsia="zh-CN"/>
          </w:rPr>
          <w:t>.</w:t>
        </w:r>
      </w:ins>
      <w:ins w:id="475" w:author="Zhiqiang Han" w:date="2021-12-16T10:54:29Z">
        <w:r>
          <w:rPr>
            <w:rFonts w:hint="eastAsia"/>
            <w:b/>
            <w:bCs/>
            <w:highlight w:val="none"/>
            <w:lang w:val="en-US" w:eastAsia="zh-CN"/>
          </w:rPr>
          <w:t>4</w:t>
        </w:r>
      </w:ins>
      <w:ins w:id="476" w:author="Zhiqiang Han" w:date="2021-12-16T10:54:29Z">
        <w:r>
          <w:rPr>
            <w:rFonts w:hint="default"/>
            <w:b/>
            <w:bCs/>
            <w:highlight w:val="none"/>
            <w:lang w:val="en-US" w:eastAsia="zh-CN"/>
          </w:rPr>
          <w:t xml:space="preserve"> MLME-</w:t>
        </w:r>
      </w:ins>
      <w:ins w:id="477" w:author="Zhiqiang Han" w:date="2021-12-16T10:54:29Z">
        <w:r>
          <w:rPr>
            <w:rFonts w:hint="eastAsia"/>
            <w:b/>
            <w:bCs/>
            <w:highlight w:val="none"/>
            <w:lang w:val="en-US" w:eastAsia="zh-CN"/>
          </w:rPr>
          <w:t>TIDTOLINKMAPPING</w:t>
        </w:r>
      </w:ins>
      <w:ins w:id="478" w:author="Zhiqiang Han" w:date="2021-12-16T10:54:29Z">
        <w:r>
          <w:rPr>
            <w:rFonts w:hint="default"/>
            <w:b/>
            <w:bCs/>
            <w:highlight w:val="none"/>
            <w:lang w:val="en-US" w:eastAsia="zh-CN"/>
          </w:rPr>
          <w:t>.</w:t>
        </w:r>
      </w:ins>
      <w:ins w:id="479" w:author="Zhiqiang Han" w:date="2021-12-16T10:54:37Z">
        <w:r>
          <w:rPr>
            <w:rFonts w:hint="eastAsia"/>
            <w:b/>
            <w:bCs/>
            <w:highlight w:val="none"/>
            <w:lang w:val="en-US" w:eastAsia="zh-CN"/>
          </w:rPr>
          <w:t>resp</w:t>
        </w:r>
      </w:ins>
      <w:ins w:id="480" w:author="Zhiqiang Han" w:date="2021-12-16T10:54:38Z">
        <w:r>
          <w:rPr>
            <w:rFonts w:hint="eastAsia"/>
            <w:b/>
            <w:bCs/>
            <w:highlight w:val="none"/>
            <w:lang w:val="en-US" w:eastAsia="zh-CN"/>
          </w:rPr>
          <w:t>onse</w:t>
        </w:r>
      </w:ins>
    </w:p>
    <w:p>
      <w:pPr>
        <w:autoSpaceDE w:val="0"/>
        <w:autoSpaceDN w:val="0"/>
        <w:adjustRightInd w:val="0"/>
        <w:ind w:left="0" w:leftChars="0" w:firstLine="0" w:firstLineChars="0"/>
        <w:jc w:val="left"/>
        <w:rPr>
          <w:ins w:id="481" w:author="Zhiqiang Han" w:date="2021-12-16T10:54:29Z"/>
          <w:rFonts w:hint="eastAsia"/>
          <w:b/>
          <w:bCs/>
          <w:highlight w:val="none"/>
          <w:lang w:val="en-US" w:eastAsia="zh-CN"/>
        </w:rPr>
      </w:pPr>
    </w:p>
    <w:p>
      <w:pPr>
        <w:autoSpaceDE w:val="0"/>
        <w:autoSpaceDN w:val="0"/>
        <w:adjustRightInd w:val="0"/>
        <w:ind w:left="0" w:leftChars="0" w:firstLine="0" w:firstLineChars="0"/>
        <w:jc w:val="left"/>
        <w:rPr>
          <w:ins w:id="482" w:author="Zhiqiang Han" w:date="2021-12-16T14:42:26Z"/>
          <w:rFonts w:hint="default"/>
          <w:b/>
          <w:bCs/>
          <w:highlight w:val="none"/>
          <w:lang w:val="en-US" w:eastAsia="zh-CN"/>
        </w:rPr>
      </w:pPr>
      <w:ins w:id="483" w:author="Zhiqiang Han" w:date="2021-12-16T10:54:29Z">
        <w:r>
          <w:rPr>
            <w:rFonts w:hint="default"/>
            <w:b/>
            <w:bCs/>
            <w:highlight w:val="none"/>
            <w:lang w:val="en-US" w:eastAsia="zh-CN"/>
          </w:rPr>
          <w:t>6.3.13</w:t>
        </w:r>
      </w:ins>
      <w:ins w:id="484" w:author="Zhiqiang Han" w:date="2021-12-16T10:54:29Z">
        <w:r>
          <w:rPr>
            <w:rFonts w:hint="eastAsia"/>
            <w:b/>
            <w:bCs/>
            <w:highlight w:val="none"/>
            <w:lang w:val="en-US" w:eastAsia="zh-CN"/>
          </w:rPr>
          <w:t>2</w:t>
        </w:r>
      </w:ins>
      <w:ins w:id="485" w:author="Zhiqiang Han" w:date="2021-12-16T10:54:29Z">
        <w:r>
          <w:rPr>
            <w:rFonts w:hint="default"/>
            <w:b/>
            <w:bCs/>
            <w:highlight w:val="none"/>
            <w:lang w:val="en-US" w:eastAsia="zh-CN"/>
          </w:rPr>
          <w:t>.</w:t>
        </w:r>
      </w:ins>
      <w:ins w:id="486" w:author="Zhiqiang Han" w:date="2021-12-16T10:54:29Z">
        <w:r>
          <w:rPr>
            <w:rFonts w:hint="eastAsia"/>
            <w:b/>
            <w:bCs/>
            <w:highlight w:val="none"/>
            <w:lang w:val="en-US" w:eastAsia="zh-CN"/>
          </w:rPr>
          <w:t>4</w:t>
        </w:r>
      </w:ins>
      <w:ins w:id="487" w:author="Zhiqiang Han" w:date="2021-12-16T10:54:29Z">
        <w:r>
          <w:rPr>
            <w:rFonts w:hint="default"/>
            <w:b/>
            <w:bCs/>
            <w:highlight w:val="none"/>
            <w:lang w:val="en-US" w:eastAsia="zh-CN"/>
          </w:rPr>
          <w:t>.1 Function</w:t>
        </w:r>
      </w:ins>
    </w:p>
    <w:p>
      <w:pPr>
        <w:autoSpaceDE w:val="0"/>
        <w:autoSpaceDN w:val="0"/>
        <w:adjustRightInd w:val="0"/>
        <w:ind w:left="0" w:leftChars="0" w:firstLine="0" w:firstLineChars="0"/>
        <w:jc w:val="left"/>
        <w:rPr>
          <w:ins w:id="488" w:author="Zhiqiang Han" w:date="2021-12-16T14:42:15Z"/>
          <w:rFonts w:hint="default"/>
          <w:b/>
          <w:bCs/>
          <w:highlight w:val="none"/>
          <w:lang w:val="en-US" w:eastAsia="zh-CN"/>
        </w:rPr>
      </w:pPr>
    </w:p>
    <w:p>
      <w:pPr>
        <w:autoSpaceDE w:val="0"/>
        <w:autoSpaceDN w:val="0"/>
        <w:adjustRightInd w:val="0"/>
        <w:ind w:left="0" w:leftChars="0" w:firstLine="0" w:firstLineChars="0"/>
        <w:jc w:val="left"/>
        <w:rPr>
          <w:ins w:id="489" w:author="Zhiqiang Han" w:date="2021-12-16T10:54:29Z"/>
          <w:rFonts w:hint="default"/>
          <w:b w:val="0"/>
          <w:bCs w:val="0"/>
          <w:sz w:val="20"/>
          <w:highlight w:val="none"/>
          <w:lang w:val="en-US" w:eastAsia="zh-CN"/>
        </w:rPr>
      </w:pPr>
      <w:ins w:id="490" w:author="Zhiqiang Han" w:date="2021-12-16T14:42:22Z">
        <w:r>
          <w:rPr>
            <w:rFonts w:hint="default"/>
            <w:b w:val="0"/>
            <w:bCs w:val="0"/>
            <w:sz w:val="20"/>
            <w:highlight w:val="none"/>
            <w:lang w:val="en-US" w:eastAsia="zh-CN"/>
          </w:rPr>
          <w:t xml:space="preserve">This primitive is generated by the MLME to send a response to a peer MAC entity that sent a request to </w:t>
        </w:r>
      </w:ins>
      <w:ins w:id="491" w:author="Zhiqiang Han" w:date="2021-12-16T14:42:52Z">
        <w:r>
          <w:rPr>
            <w:rFonts w:hint="default"/>
            <w:b w:val="0"/>
            <w:bCs w:val="0"/>
            <w:sz w:val="20"/>
            <w:highlight w:val="none"/>
            <w:lang w:val="en-US" w:eastAsia="zh-CN"/>
          </w:rPr>
          <w:t>negotiate TID-to-link mapping</w:t>
        </w:r>
      </w:ins>
      <w:ins w:id="492" w:author="Zhiqiang Han" w:date="2021-12-16T14:42:22Z">
        <w:r>
          <w:rPr>
            <w:rFonts w:hint="default"/>
            <w:b w:val="0"/>
            <w:bCs w:val="0"/>
            <w:sz w:val="20"/>
            <w:highlight w:val="none"/>
            <w:lang w:val="en-US" w:eastAsia="zh-CN"/>
          </w:rPr>
          <w:t>.</w:t>
        </w:r>
      </w:ins>
    </w:p>
    <w:p>
      <w:pPr>
        <w:autoSpaceDE w:val="0"/>
        <w:autoSpaceDN w:val="0"/>
        <w:adjustRightInd w:val="0"/>
        <w:ind w:left="0" w:leftChars="0" w:firstLine="0" w:firstLineChars="0"/>
        <w:jc w:val="left"/>
        <w:rPr>
          <w:ins w:id="493" w:author="Zhiqiang Han" w:date="2021-12-16T10:54:29Z"/>
          <w:rFonts w:hint="default"/>
          <w:b/>
          <w:bCs/>
          <w:highlight w:val="none"/>
          <w:lang w:val="en-US" w:eastAsia="zh-CN"/>
        </w:rPr>
      </w:pPr>
    </w:p>
    <w:p>
      <w:pPr>
        <w:autoSpaceDE w:val="0"/>
        <w:autoSpaceDN w:val="0"/>
        <w:adjustRightInd w:val="0"/>
        <w:ind w:left="0" w:leftChars="0" w:firstLine="0" w:firstLineChars="0"/>
        <w:jc w:val="left"/>
        <w:rPr>
          <w:ins w:id="494" w:author="Zhiqiang Han" w:date="2021-12-16T14:47:29Z"/>
          <w:rFonts w:hint="default"/>
          <w:b/>
          <w:bCs/>
          <w:highlight w:val="none"/>
          <w:lang w:val="en-US" w:eastAsia="zh-CN"/>
        </w:rPr>
      </w:pPr>
      <w:ins w:id="495" w:author="Zhiqiang Han" w:date="2021-12-16T10:54:29Z">
        <w:r>
          <w:rPr>
            <w:rFonts w:hint="default"/>
            <w:b/>
            <w:bCs/>
            <w:highlight w:val="none"/>
            <w:lang w:val="en-US" w:eastAsia="zh-CN"/>
          </w:rPr>
          <w:t>6.3.13</w:t>
        </w:r>
      </w:ins>
      <w:ins w:id="496" w:author="Zhiqiang Han" w:date="2021-12-16T10:54:29Z">
        <w:r>
          <w:rPr>
            <w:rFonts w:hint="eastAsia"/>
            <w:b/>
            <w:bCs/>
            <w:highlight w:val="none"/>
            <w:lang w:val="en-US" w:eastAsia="zh-CN"/>
          </w:rPr>
          <w:t>2</w:t>
        </w:r>
      </w:ins>
      <w:ins w:id="497" w:author="Zhiqiang Han" w:date="2021-12-16T10:54:29Z">
        <w:r>
          <w:rPr>
            <w:rFonts w:hint="default"/>
            <w:b/>
            <w:bCs/>
            <w:highlight w:val="none"/>
            <w:lang w:val="en-US" w:eastAsia="zh-CN"/>
          </w:rPr>
          <w:t>.</w:t>
        </w:r>
      </w:ins>
      <w:ins w:id="498" w:author="Zhiqiang Han" w:date="2021-12-16T10:54:29Z">
        <w:r>
          <w:rPr>
            <w:rFonts w:hint="eastAsia"/>
            <w:b/>
            <w:bCs/>
            <w:highlight w:val="none"/>
            <w:lang w:val="en-US" w:eastAsia="zh-CN"/>
          </w:rPr>
          <w:t>4</w:t>
        </w:r>
      </w:ins>
      <w:ins w:id="499" w:author="Zhiqiang Han" w:date="2021-12-16T10:54:29Z">
        <w:r>
          <w:rPr>
            <w:rFonts w:hint="default"/>
            <w:b/>
            <w:bCs/>
            <w:highlight w:val="none"/>
            <w:lang w:val="en-US" w:eastAsia="zh-CN"/>
          </w:rPr>
          <w:t>.2 Semantics of the service primitive</w:t>
        </w:r>
      </w:ins>
    </w:p>
    <w:p>
      <w:pPr>
        <w:autoSpaceDE w:val="0"/>
        <w:autoSpaceDN w:val="0"/>
        <w:adjustRightInd w:val="0"/>
        <w:ind w:left="0" w:leftChars="0" w:firstLine="0" w:firstLineChars="0"/>
        <w:jc w:val="left"/>
        <w:rPr>
          <w:ins w:id="500" w:author="Zhiqiang Han" w:date="2021-12-16T14:47:30Z"/>
          <w:rFonts w:hint="default"/>
          <w:b/>
          <w:bCs/>
          <w:highlight w:val="none"/>
          <w:lang w:val="en-US" w:eastAsia="zh-CN"/>
        </w:rPr>
      </w:pPr>
    </w:p>
    <w:p>
      <w:pPr>
        <w:autoSpaceDE w:val="0"/>
        <w:autoSpaceDN w:val="0"/>
        <w:adjustRightInd w:val="0"/>
        <w:ind w:left="0" w:leftChars="0" w:firstLine="0" w:firstLineChars="0"/>
        <w:jc w:val="left"/>
        <w:rPr>
          <w:ins w:id="501" w:author="Zhiqiang Han" w:date="2021-12-16T14:48:10Z"/>
          <w:rFonts w:hint="default"/>
          <w:b w:val="0"/>
          <w:bCs w:val="0"/>
          <w:sz w:val="20"/>
          <w:highlight w:val="none"/>
          <w:lang w:val="en-US" w:eastAsia="zh-CN"/>
        </w:rPr>
      </w:pPr>
      <w:ins w:id="502" w:author="Zhiqiang Han" w:date="2021-12-16T14:48:10Z">
        <w:r>
          <w:rPr>
            <w:rFonts w:hint="default"/>
            <w:b w:val="0"/>
            <w:bCs w:val="0"/>
            <w:sz w:val="20"/>
            <w:highlight w:val="none"/>
            <w:lang w:val="en-US" w:eastAsia="zh-CN"/>
          </w:rPr>
          <w:t>The primitive parameters are as follows:</w:t>
        </w:r>
      </w:ins>
    </w:p>
    <w:p>
      <w:pPr>
        <w:autoSpaceDE w:val="0"/>
        <w:autoSpaceDN w:val="0"/>
        <w:adjustRightInd w:val="0"/>
        <w:ind w:left="0" w:leftChars="0" w:firstLine="0" w:firstLineChars="0"/>
        <w:jc w:val="left"/>
        <w:rPr>
          <w:ins w:id="503" w:author="Zhiqiang Han" w:date="2021-12-16T14:48:12Z"/>
          <w:rFonts w:hint="default"/>
          <w:b/>
          <w:bCs/>
          <w:highlight w:val="none"/>
          <w:lang w:val="en-US" w:eastAsia="zh-CN"/>
        </w:rPr>
      </w:pPr>
    </w:p>
    <w:p>
      <w:pPr>
        <w:autoSpaceDE w:val="0"/>
        <w:autoSpaceDN w:val="0"/>
        <w:adjustRightInd w:val="0"/>
        <w:ind w:left="0" w:leftChars="0" w:firstLine="400" w:firstLineChars="200"/>
        <w:jc w:val="left"/>
        <w:rPr>
          <w:ins w:id="504" w:author="Zhiqiang Han" w:date="2021-12-16T14:48:26Z"/>
          <w:rFonts w:hint="default"/>
          <w:b w:val="0"/>
          <w:bCs w:val="0"/>
          <w:sz w:val="20"/>
          <w:highlight w:val="none"/>
          <w:lang w:val="en-US" w:eastAsia="zh-CN"/>
        </w:rPr>
      </w:pPr>
      <w:ins w:id="505" w:author="Zhiqiang Han" w:date="2021-12-16T14:48:26Z">
        <w:r>
          <w:rPr>
            <w:rFonts w:hint="default"/>
            <w:b w:val="0"/>
            <w:bCs w:val="0"/>
            <w:sz w:val="20"/>
            <w:highlight w:val="none"/>
            <w:lang w:val="en-US" w:eastAsia="zh-CN"/>
          </w:rPr>
          <w:t>MLME-</w:t>
        </w:r>
      </w:ins>
      <w:ins w:id="506" w:author="Zhiqiang Han" w:date="2021-12-16T14:48:26Z">
        <w:r>
          <w:rPr>
            <w:rFonts w:hint="eastAsia"/>
            <w:b w:val="0"/>
            <w:bCs w:val="0"/>
            <w:sz w:val="20"/>
            <w:highlight w:val="none"/>
            <w:lang w:val="en-US" w:eastAsia="zh-CN"/>
          </w:rPr>
          <w:t>TIDTOLINKMAPPING</w:t>
        </w:r>
      </w:ins>
      <w:ins w:id="507" w:author="Zhiqiang Han" w:date="2021-12-16T14:48:26Z">
        <w:r>
          <w:rPr>
            <w:rFonts w:hint="default"/>
            <w:b w:val="0"/>
            <w:bCs w:val="0"/>
            <w:sz w:val="20"/>
            <w:highlight w:val="none"/>
            <w:lang w:val="en-US" w:eastAsia="zh-CN"/>
          </w:rPr>
          <w:t>.</w:t>
        </w:r>
      </w:ins>
      <w:ins w:id="508" w:author="Zhiqiang Han" w:date="2021-12-16T14:48:29Z">
        <w:r>
          <w:rPr>
            <w:rFonts w:hint="eastAsia"/>
            <w:b w:val="0"/>
            <w:bCs w:val="0"/>
            <w:sz w:val="20"/>
            <w:highlight w:val="none"/>
            <w:lang w:val="en-US" w:eastAsia="zh-CN"/>
          </w:rPr>
          <w:t>r</w:t>
        </w:r>
      </w:ins>
      <w:ins w:id="509" w:author="Zhiqiang Han" w:date="2021-12-16T14:48:30Z">
        <w:r>
          <w:rPr>
            <w:rFonts w:hint="eastAsia"/>
            <w:b w:val="0"/>
            <w:bCs w:val="0"/>
            <w:sz w:val="20"/>
            <w:highlight w:val="none"/>
            <w:lang w:val="en-US" w:eastAsia="zh-CN"/>
          </w:rPr>
          <w:t>espo</w:t>
        </w:r>
      </w:ins>
      <w:ins w:id="510" w:author="Zhiqiang Han" w:date="2021-12-16T14:48:31Z">
        <w:r>
          <w:rPr>
            <w:rFonts w:hint="eastAsia"/>
            <w:b w:val="0"/>
            <w:bCs w:val="0"/>
            <w:sz w:val="20"/>
            <w:highlight w:val="none"/>
            <w:lang w:val="en-US" w:eastAsia="zh-CN"/>
          </w:rPr>
          <w:t>nse</w:t>
        </w:r>
      </w:ins>
      <w:ins w:id="511" w:author="Zhiqiang Han" w:date="2021-12-16T14:48:26Z">
        <w:r>
          <w:rPr>
            <w:rFonts w:hint="default"/>
            <w:b w:val="0"/>
            <w:bCs w:val="0"/>
            <w:sz w:val="20"/>
            <w:highlight w:val="none"/>
            <w:lang w:val="en-US" w:eastAsia="zh-CN"/>
          </w:rPr>
          <w:t>(</w:t>
        </w:r>
      </w:ins>
    </w:p>
    <w:p>
      <w:pPr>
        <w:autoSpaceDE w:val="0"/>
        <w:autoSpaceDN w:val="0"/>
        <w:adjustRightInd w:val="0"/>
        <w:ind w:left="0" w:leftChars="0" w:firstLine="3800" w:firstLineChars="1900"/>
        <w:jc w:val="left"/>
        <w:rPr>
          <w:ins w:id="512" w:author="Zhiqiang Han" w:date="2021-12-16T14:48:26Z"/>
          <w:rFonts w:hint="default"/>
          <w:b w:val="0"/>
          <w:bCs w:val="0"/>
          <w:sz w:val="20"/>
          <w:highlight w:val="none"/>
          <w:lang w:val="en-US" w:eastAsia="zh-CN"/>
        </w:rPr>
      </w:pPr>
      <w:ins w:id="513" w:author="Zhiqiang Han" w:date="2021-12-16T14:48:26Z">
        <w:r>
          <w:rPr>
            <w:rFonts w:hint="default"/>
            <w:b w:val="0"/>
            <w:bCs w:val="0"/>
            <w:sz w:val="20"/>
            <w:highlight w:val="none"/>
            <w:lang w:val="en-US" w:eastAsia="zh-CN"/>
          </w:rPr>
          <w:t>PeerSTAAddress,</w:t>
        </w:r>
      </w:ins>
    </w:p>
    <w:p>
      <w:pPr>
        <w:autoSpaceDE w:val="0"/>
        <w:autoSpaceDN w:val="0"/>
        <w:adjustRightInd w:val="0"/>
        <w:ind w:left="0" w:leftChars="0" w:firstLine="3800" w:firstLineChars="1900"/>
        <w:jc w:val="left"/>
        <w:rPr>
          <w:ins w:id="514" w:author="Zhiqiang Han" w:date="2021-12-16T14:48:26Z"/>
          <w:rFonts w:hint="default"/>
          <w:b w:val="0"/>
          <w:bCs w:val="0"/>
          <w:sz w:val="20"/>
          <w:highlight w:val="none"/>
          <w:lang w:val="en-US" w:eastAsia="zh-CN"/>
        </w:rPr>
      </w:pPr>
      <w:ins w:id="515" w:author="Zhiqiang Han" w:date="2021-12-16T14:48:26Z">
        <w:r>
          <w:rPr>
            <w:rFonts w:hint="default"/>
            <w:b w:val="0"/>
            <w:bCs w:val="0"/>
            <w:sz w:val="20"/>
            <w:highlight w:val="none"/>
            <w:lang w:val="en-US" w:eastAsia="zh-CN"/>
          </w:rPr>
          <w:t>Dialog Token,</w:t>
        </w:r>
      </w:ins>
    </w:p>
    <w:p>
      <w:pPr>
        <w:autoSpaceDE w:val="0"/>
        <w:autoSpaceDN w:val="0"/>
        <w:adjustRightInd w:val="0"/>
        <w:ind w:left="0" w:leftChars="0" w:firstLine="3800" w:firstLineChars="1900"/>
        <w:jc w:val="left"/>
        <w:rPr>
          <w:ins w:id="516" w:author="Zhiqiang Han" w:date="2021-12-16T14:48:26Z"/>
          <w:rFonts w:hint="default"/>
          <w:b w:val="0"/>
          <w:bCs w:val="0"/>
          <w:sz w:val="20"/>
          <w:highlight w:val="none"/>
          <w:lang w:val="en-US" w:eastAsia="zh-CN"/>
        </w:rPr>
      </w:pPr>
      <w:ins w:id="517" w:author="Zhiqiang Han" w:date="2021-12-16T14:48:26Z">
        <w:r>
          <w:rPr>
            <w:rFonts w:hint="default"/>
            <w:b w:val="0"/>
            <w:bCs w:val="0"/>
            <w:sz w:val="20"/>
            <w:highlight w:val="none"/>
            <w:lang w:val="en-US" w:eastAsia="zh-CN"/>
          </w:rPr>
          <w:t>Status Code,</w:t>
        </w:r>
      </w:ins>
    </w:p>
    <w:p>
      <w:pPr>
        <w:autoSpaceDE w:val="0"/>
        <w:autoSpaceDN w:val="0"/>
        <w:adjustRightInd w:val="0"/>
        <w:ind w:left="0" w:leftChars="0" w:firstLine="3800" w:firstLineChars="1900"/>
        <w:jc w:val="left"/>
        <w:rPr>
          <w:ins w:id="518" w:author="Zhiqiang Han" w:date="2021-12-16T14:48:26Z"/>
          <w:rFonts w:hint="default"/>
          <w:b w:val="0"/>
          <w:bCs w:val="0"/>
          <w:sz w:val="20"/>
          <w:highlight w:val="none"/>
          <w:lang w:val="en-US" w:eastAsia="zh-CN"/>
        </w:rPr>
      </w:pPr>
      <w:ins w:id="519" w:author="Zhiqiang Han" w:date="2021-12-16T14:48:26Z">
        <w:r>
          <w:rPr>
            <w:rFonts w:hint="default"/>
            <w:b w:val="0"/>
            <w:bCs w:val="0"/>
            <w:sz w:val="20"/>
            <w:highlight w:val="none"/>
            <w:lang w:val="en-US" w:eastAsia="zh-CN"/>
          </w:rPr>
          <w:t>TID-To-Link Mapping</w:t>
        </w:r>
      </w:ins>
    </w:p>
    <w:p>
      <w:pPr>
        <w:autoSpaceDE w:val="0"/>
        <w:autoSpaceDN w:val="0"/>
        <w:adjustRightInd w:val="0"/>
        <w:ind w:left="0" w:leftChars="0" w:firstLine="400" w:firstLineChars="200"/>
        <w:jc w:val="left"/>
        <w:rPr>
          <w:ins w:id="520" w:author="Zhiqiang Han" w:date="2021-12-16T14:48:26Z"/>
          <w:rFonts w:hint="default"/>
          <w:b w:val="0"/>
          <w:bCs w:val="0"/>
          <w:sz w:val="20"/>
          <w:highlight w:val="none"/>
          <w:lang w:val="en-US" w:eastAsia="zh-CN"/>
        </w:rPr>
      </w:pPr>
      <w:ins w:id="521" w:author="Zhiqiang Han" w:date="2021-12-16T14:48:26Z">
        <w:r>
          <w:rPr>
            <w:rFonts w:hint="eastAsia"/>
            <w:b w:val="0"/>
            <w:bCs w:val="0"/>
            <w:sz w:val="20"/>
            <w:highlight w:val="none"/>
            <w:lang w:val="en-US" w:eastAsia="zh-CN"/>
          </w:rPr>
          <w:t xml:space="preserve">                                                                   )</w:t>
        </w:r>
      </w:ins>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blPrEx>
          <w:tblCellMar>
            <w:top w:w="60" w:type="dxa"/>
            <w:left w:w="120" w:type="dxa"/>
            <w:bottom w:w="20" w:type="dxa"/>
            <w:right w:w="120" w:type="dxa"/>
          </w:tblCellMar>
        </w:tblPrEx>
        <w:trPr>
          <w:trHeight w:val="19" w:hRule="atLeast"/>
          <w:jc w:val="center"/>
          <w:ins w:id="522" w:author="Zhiqiang Han" w:date="2021-12-16T14:48:26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523" w:author="Zhiqiang Han" w:date="2021-12-16T14:48:26Z"/>
              </w:rPr>
            </w:pPr>
            <w:ins w:id="524" w:author="Zhiqiang Han" w:date="2021-12-16T14:48:26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525" w:author="Zhiqiang Han" w:date="2021-12-16T14:48:26Z"/>
              </w:rPr>
            </w:pPr>
            <w:ins w:id="526" w:author="Zhiqiang Han" w:date="2021-12-16T14:48:26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527" w:author="Zhiqiang Han" w:date="2021-12-16T14:48:26Z"/>
              </w:rPr>
            </w:pPr>
            <w:ins w:id="528" w:author="Zhiqiang Han" w:date="2021-12-16T14:48:26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529" w:author="Zhiqiang Han" w:date="2021-12-16T14:48:26Z"/>
              </w:rPr>
            </w:pPr>
            <w:ins w:id="530" w:author="Zhiqiang Han" w:date="2021-12-16T14:48:26Z">
              <w:r>
                <w:rPr>
                  <w:w w:val="100"/>
                </w:rPr>
                <w:t>Description</w:t>
              </w:r>
            </w:ins>
          </w:p>
        </w:tc>
      </w:tr>
      <w:tr>
        <w:tblPrEx>
          <w:tblCellMar>
            <w:top w:w="60" w:type="dxa"/>
            <w:left w:w="120" w:type="dxa"/>
            <w:bottom w:w="20" w:type="dxa"/>
            <w:right w:w="120" w:type="dxa"/>
          </w:tblCellMar>
        </w:tblPrEx>
        <w:trPr>
          <w:trHeight w:val="19" w:hRule="atLeast"/>
          <w:jc w:val="center"/>
          <w:ins w:id="531" w:author="Zhiqiang Han" w:date="2021-12-16T14:48:26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532" w:author="Zhiqiang Han" w:date="2021-12-16T14:48:26Z"/>
                <w:rFonts w:hint="default" w:eastAsia="宋体"/>
                <w:w w:val="100"/>
                <w:lang w:val="en-US" w:eastAsia="zh-CN"/>
              </w:rPr>
            </w:pPr>
            <w:ins w:id="533" w:author="Zhiqiang Han" w:date="2021-12-16T14:48:26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534" w:author="Zhiqiang Han" w:date="2021-12-16T14:48:26Z"/>
                <w:rFonts w:hint="eastAsia"/>
                <w:b w:val="0"/>
                <w:bCs w:val="0"/>
                <w:w w:val="100"/>
                <w:lang w:eastAsia="zh-CN"/>
              </w:rPr>
            </w:pPr>
            <w:ins w:id="535" w:author="Zhiqiang Han" w:date="2021-12-16T14:48:26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536" w:author="Zhiqiang Han" w:date="2021-12-16T14:48:26Z"/>
                <w:rFonts w:hint="eastAsia"/>
                <w:b w:val="0"/>
                <w:bCs w:val="0"/>
                <w:w w:val="100"/>
                <w:lang w:eastAsia="zh-CN"/>
              </w:rPr>
            </w:pPr>
            <w:ins w:id="537" w:author="Zhiqiang Han" w:date="2021-12-16T14:48:26Z">
              <w:r>
                <w:rPr>
                  <w:rFonts w:hint="eastAsia"/>
                  <w:b w:val="0"/>
                  <w:bCs w:val="0"/>
                  <w:w w:val="100"/>
                  <w:lang w:eastAsia="zh-CN"/>
                </w:rPr>
                <w:t>Any</w:t>
              </w:r>
            </w:ins>
            <w:ins w:id="538" w:author="Zhiqiang Han" w:date="2021-12-16T14:48:26Z">
              <w:r>
                <w:rPr>
                  <w:rFonts w:hint="eastAsia"/>
                  <w:b w:val="0"/>
                  <w:bCs w:val="0"/>
                  <w:w w:val="100"/>
                  <w:lang w:val="en-US" w:eastAsia="zh-CN"/>
                </w:rPr>
                <w:t xml:space="preserve"> </w:t>
              </w:r>
            </w:ins>
            <w:ins w:id="539" w:author="Zhiqiang Han" w:date="2021-12-16T14:48:26Z">
              <w:r>
                <w:rPr>
                  <w:rFonts w:hint="eastAsia"/>
                  <w:b w:val="0"/>
                  <w:bCs w:val="0"/>
                  <w:w w:val="100"/>
                  <w:lang w:eastAsia="zh-CN"/>
                </w:rPr>
                <w:t xml:space="preserve">valid individual </w:t>
              </w:r>
            </w:ins>
          </w:p>
          <w:p>
            <w:pPr>
              <w:pStyle w:val="33"/>
              <w:ind w:firstLine="0" w:firstLineChars="0"/>
              <w:jc w:val="both"/>
              <w:rPr>
                <w:ins w:id="540" w:author="Zhiqiang Han" w:date="2021-12-16T14:48:26Z"/>
                <w:rFonts w:hint="eastAsia"/>
                <w:b w:val="0"/>
                <w:bCs w:val="0"/>
                <w:w w:val="100"/>
                <w:lang w:eastAsia="zh-CN"/>
              </w:rPr>
            </w:pPr>
            <w:ins w:id="541" w:author="Zhiqiang Han" w:date="2021-12-16T14:48:26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542" w:author="Zhiqiang Han" w:date="2021-12-16T14:48:26Z"/>
                <w:rFonts w:hint="eastAsia"/>
                <w:b w:val="0"/>
                <w:bCs w:val="0"/>
                <w:w w:val="100"/>
                <w:lang w:eastAsia="zh-CN"/>
              </w:rPr>
            </w:pPr>
            <w:ins w:id="543" w:author="Zhiqiang Han" w:date="2021-12-16T14:48:26Z">
              <w:r>
                <w:rPr>
                  <w:rFonts w:hint="eastAsia"/>
                  <w:b w:val="0"/>
                  <w:bCs w:val="0"/>
                  <w:w w:val="100"/>
                  <w:lang w:eastAsia="zh-CN"/>
                </w:rPr>
                <w:t xml:space="preserve">Specifies the address of the peer MAC </w:t>
              </w:r>
            </w:ins>
          </w:p>
          <w:p>
            <w:pPr>
              <w:pStyle w:val="33"/>
              <w:jc w:val="both"/>
              <w:rPr>
                <w:ins w:id="544" w:author="Zhiqiang Han" w:date="2021-12-16T14:48:26Z"/>
                <w:rFonts w:hint="eastAsia"/>
                <w:b w:val="0"/>
                <w:bCs w:val="0"/>
                <w:w w:val="100"/>
                <w:lang w:eastAsia="zh-CN"/>
              </w:rPr>
            </w:pPr>
            <w:ins w:id="545" w:author="Zhiqiang Han" w:date="2021-12-16T14:48:26Z">
              <w:r>
                <w:rPr>
                  <w:rFonts w:hint="eastAsia"/>
                  <w:b w:val="0"/>
                  <w:bCs w:val="0"/>
                  <w:w w:val="100"/>
                  <w:lang w:eastAsia="zh-CN"/>
                </w:rPr>
                <w:t xml:space="preserve">entity with which the </w:t>
              </w:r>
            </w:ins>
            <w:ins w:id="546" w:author="Zhiqiang Han" w:date="2021-12-16T14:48:26Z">
              <w:r>
                <w:rPr>
                  <w:rFonts w:hint="eastAsia"/>
                  <w:b w:val="0"/>
                  <w:bCs w:val="0"/>
                  <w:w w:val="100"/>
                  <w:lang w:val="en-US" w:eastAsia="zh-CN"/>
                </w:rPr>
                <w:t>TID-to-link mapping</w:t>
              </w:r>
            </w:ins>
            <w:ins w:id="547" w:author="Zhiqiang Han" w:date="2021-12-16T14:48:26Z">
              <w:r>
                <w:rPr>
                  <w:rFonts w:hint="eastAsia"/>
                  <w:b w:val="0"/>
                  <w:bCs w:val="0"/>
                  <w:w w:val="100"/>
                  <w:lang w:eastAsia="zh-CN"/>
                </w:rPr>
                <w:t xml:space="preserve"> </w:t>
              </w:r>
            </w:ins>
          </w:p>
          <w:p>
            <w:pPr>
              <w:pStyle w:val="33"/>
              <w:jc w:val="both"/>
              <w:rPr>
                <w:ins w:id="548" w:author="Zhiqiang Han" w:date="2021-12-16T14:48:26Z"/>
                <w:w w:val="100"/>
              </w:rPr>
            </w:pPr>
            <w:ins w:id="549" w:author="Zhiqiang Han" w:date="2021-12-16T14:48:26Z">
              <w:r>
                <w:rPr>
                  <w:rFonts w:hint="eastAsia"/>
                  <w:b w:val="0"/>
                  <w:bCs w:val="0"/>
                  <w:w w:val="100"/>
                  <w:lang w:eastAsia="zh-CN"/>
                </w:rPr>
                <w:t>procedure is performed.</w:t>
              </w:r>
            </w:ins>
          </w:p>
        </w:tc>
      </w:tr>
      <w:tr>
        <w:tblPrEx>
          <w:tblCellMar>
            <w:top w:w="60" w:type="dxa"/>
            <w:left w:w="120" w:type="dxa"/>
            <w:bottom w:w="20" w:type="dxa"/>
            <w:right w:w="120" w:type="dxa"/>
          </w:tblCellMar>
        </w:tblPrEx>
        <w:trPr>
          <w:trHeight w:val="19" w:hRule="atLeast"/>
          <w:jc w:val="center"/>
          <w:ins w:id="550" w:author="Zhiqiang Han" w:date="2021-12-16T14:48:26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551" w:author="Zhiqiang Han" w:date="2021-12-16T14:48:26Z"/>
                <w:rFonts w:hint="eastAsia" w:eastAsia="宋体"/>
                <w:w w:val="100"/>
                <w:lang w:val="en-US" w:eastAsia="zh-CN"/>
              </w:rPr>
            </w:pPr>
            <w:ins w:id="552" w:author="Zhiqiang Han" w:date="2021-12-16T14:48:26Z">
              <w:r>
                <w:rPr>
                  <w:rFonts w:hint="eastAsia" w:eastAsia="Malgun Gothic"/>
                  <w:b w:val="0"/>
                  <w:bCs w:val="0"/>
                  <w:w w:val="100"/>
                  <w:lang w:val="en-US" w:eastAsia="zh-CN"/>
                </w:rPr>
                <w:t xml:space="preserve">Dialog Token </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553" w:author="Zhiqiang Han" w:date="2021-12-16T14:48:26Z"/>
                <w:rFonts w:hint="eastAsia" w:eastAsia="宋体"/>
                <w:w w:val="100"/>
                <w:lang w:val="en-US" w:eastAsia="zh-CN"/>
              </w:rPr>
            </w:pPr>
            <w:ins w:id="554" w:author="Zhiqiang Han" w:date="2021-12-16T14:48:26Z">
              <w:r>
                <w:rPr>
                  <w:rFonts w:hint="eastAsia" w:eastAsia="Malgun Gothic"/>
                  <w:b w:val="0"/>
                  <w:bCs w:val="0"/>
                  <w:w w:val="100"/>
                  <w:lang w:val="en-US" w:eastAsia="zh-CN"/>
                </w:rPr>
                <w:t>Integer</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555" w:author="Zhiqiang Han" w:date="2021-12-16T14:48:26Z"/>
                <w:w w:val="100"/>
              </w:rPr>
            </w:pPr>
            <w:ins w:id="556" w:author="Zhiqiang Han" w:date="2021-12-16T14:48:26Z">
              <w:r>
                <w:rPr>
                  <w:rFonts w:hint="eastAsia"/>
                  <w:b w:val="0"/>
                  <w:bCs w:val="0"/>
                  <w:w w:val="100"/>
                  <w:lang w:eastAsia="zh-CN"/>
                </w:rPr>
                <w:t>0–255</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557" w:author="Zhiqiang Han" w:date="2021-12-16T14:48:26Z"/>
                <w:w w:val="100"/>
              </w:rPr>
            </w:pPr>
            <w:ins w:id="558" w:author="Zhiqiang Han" w:date="2021-12-16T14:48:26Z">
              <w:r>
                <w:rPr>
                  <w:rFonts w:hint="eastAsia"/>
                  <w:b w:val="0"/>
                  <w:bCs w:val="0"/>
                  <w:w w:val="100"/>
                  <w:lang w:eastAsia="zh-CN"/>
                </w:rPr>
                <w:t xml:space="preserve">The dialog token to identify the </w:t>
              </w:r>
            </w:ins>
            <w:ins w:id="559" w:author="Zhiqiang Han" w:date="2021-12-16T14:48:26Z">
              <w:r>
                <w:rPr>
                  <w:rFonts w:hint="eastAsia"/>
                  <w:b w:val="0"/>
                  <w:bCs w:val="0"/>
                  <w:w w:val="100"/>
                  <w:lang w:val="en-US" w:eastAsia="zh-CN"/>
                </w:rPr>
                <w:t>TID-to-link mapping</w:t>
              </w:r>
            </w:ins>
            <w:ins w:id="560" w:author="Zhiqiang Han" w:date="2021-12-16T14:48:26Z">
              <w:r>
                <w:rPr>
                  <w:rFonts w:hint="eastAsia"/>
                  <w:b w:val="0"/>
                  <w:bCs w:val="0"/>
                  <w:w w:val="100"/>
                  <w:lang w:eastAsia="zh-CN"/>
                </w:rPr>
                <w:t xml:space="preserve"> procedure.</w:t>
              </w:r>
            </w:ins>
          </w:p>
        </w:tc>
      </w:tr>
      <w:tr>
        <w:tblPrEx>
          <w:tblCellMar>
            <w:top w:w="60" w:type="dxa"/>
            <w:left w:w="120" w:type="dxa"/>
            <w:bottom w:w="20" w:type="dxa"/>
            <w:right w:w="120" w:type="dxa"/>
          </w:tblCellMar>
        </w:tblPrEx>
        <w:trPr>
          <w:trHeight w:val="19" w:hRule="atLeast"/>
          <w:jc w:val="center"/>
          <w:ins w:id="561" w:author="Zhiqiang Han" w:date="2021-12-16T14:48:26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562" w:author="Zhiqiang Han" w:date="2021-12-16T14:48:26Z"/>
                <w:rFonts w:hint="eastAsia" w:eastAsia="Malgun Gothic"/>
                <w:b w:val="0"/>
                <w:bCs w:val="0"/>
                <w:w w:val="100"/>
                <w:lang w:val="en-US" w:eastAsia="zh-CN"/>
              </w:rPr>
            </w:pPr>
            <w:ins w:id="563" w:author="Zhiqiang Han" w:date="2021-12-16T14:48:26Z">
              <w:r>
                <w:rPr>
                  <w:rFonts w:hint="default"/>
                  <w:b w:val="0"/>
                  <w:bCs w:val="0"/>
                  <w:highlight w:val="none"/>
                  <w:lang w:val="en-US" w:eastAsia="zh-CN"/>
                </w:rPr>
                <w:t>Status Code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564" w:author="Zhiqiang Han" w:date="2021-12-16T14:48:26Z"/>
                <w:rFonts w:hint="eastAsia" w:eastAsia="Malgun Gothic"/>
                <w:b w:val="0"/>
                <w:bCs w:val="0"/>
                <w:w w:val="100"/>
                <w:lang w:val="en-US" w:eastAsia="zh-CN"/>
              </w:rPr>
            </w:pPr>
            <w:ins w:id="565" w:author="Zhiqiang Han" w:date="2021-12-16T14:48:26Z">
              <w:r>
                <w:rPr>
                  <w:rFonts w:hint="eastAsia" w:eastAsia="Malgun Gothic"/>
                  <w:b w:val="0"/>
                  <w:bCs w:val="0"/>
                  <w:w w:val="100"/>
                  <w:lang w:val="en-US" w:eastAsia="zh-CN"/>
                </w:rPr>
                <w:t xml:space="preserve">As defined in frame </w:t>
              </w:r>
            </w:ins>
          </w:p>
          <w:p>
            <w:pPr>
              <w:pStyle w:val="33"/>
              <w:jc w:val="left"/>
              <w:rPr>
                <w:ins w:id="566" w:author="Zhiqiang Han" w:date="2021-12-16T14:48:26Z"/>
                <w:rFonts w:hint="eastAsia" w:eastAsia="Malgun Gothic"/>
                <w:b w:val="0"/>
                <w:bCs w:val="0"/>
                <w:w w:val="100"/>
                <w:lang w:val="en-US" w:eastAsia="zh-CN"/>
              </w:rPr>
            </w:pPr>
            <w:ins w:id="567" w:author="Zhiqiang Han" w:date="2021-12-16T14:48:26Z">
              <w:r>
                <w:rPr>
                  <w:rFonts w:hint="eastAsia" w:eastAsia="Malgun Gothic"/>
                  <w:b w:val="0"/>
                  <w:bCs w:val="0"/>
                  <w:w w:val="100"/>
                  <w:lang w:val="en-US" w:eastAsia="zh-CN"/>
                </w:rPr>
                <w:t>format</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568" w:author="Zhiqiang Han" w:date="2021-12-16T14:48:26Z"/>
                <w:rFonts w:hint="eastAsia"/>
                <w:b w:val="0"/>
                <w:bCs w:val="0"/>
                <w:w w:val="100"/>
                <w:lang w:eastAsia="zh-CN"/>
              </w:rPr>
            </w:pPr>
            <w:ins w:id="569" w:author="Zhiqiang Han" w:date="2021-12-16T14:48:26Z">
              <w:r>
                <w:rPr>
                  <w:rFonts w:hint="eastAsia"/>
                  <w:b w:val="0"/>
                  <w:bCs w:val="0"/>
                  <w:w w:val="100"/>
                  <w:lang w:eastAsia="zh-CN"/>
                </w:rPr>
                <w:t xml:space="preserve">As defined in 9.4.1.9 </w:t>
              </w:r>
            </w:ins>
          </w:p>
          <w:p>
            <w:pPr>
              <w:pStyle w:val="33"/>
              <w:jc w:val="both"/>
              <w:rPr>
                <w:ins w:id="570" w:author="Zhiqiang Han" w:date="2021-12-16T14:48:26Z"/>
                <w:rFonts w:hint="eastAsia"/>
                <w:b w:val="0"/>
                <w:bCs w:val="0"/>
                <w:w w:val="100"/>
                <w:lang w:eastAsia="zh-CN"/>
              </w:rPr>
            </w:pPr>
            <w:ins w:id="571" w:author="Zhiqiang Han" w:date="2021-12-16T14:48:26Z">
              <w:r>
                <w:rPr>
                  <w:rFonts w:hint="eastAsia"/>
                  <w:b w:val="0"/>
                  <w:bCs w:val="0"/>
                  <w:w w:val="100"/>
                  <w:lang w:eastAsia="zh-CN"/>
                </w:rPr>
                <w:t>(Status Code field)</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572" w:author="Zhiqiang Han" w:date="2021-12-16T14:48:26Z"/>
                <w:rFonts w:hint="eastAsia"/>
                <w:b w:val="0"/>
                <w:bCs w:val="0"/>
                <w:w w:val="100"/>
                <w:lang w:eastAsia="zh-CN"/>
              </w:rPr>
            </w:pPr>
            <w:ins w:id="573" w:author="Zhiqiang Han" w:date="2021-12-16T14:48:26Z">
              <w:r>
                <w:rPr>
                  <w:rFonts w:hint="eastAsia"/>
                  <w:b w:val="0"/>
                  <w:bCs w:val="0"/>
                  <w:w w:val="100"/>
                  <w:lang w:eastAsia="zh-CN"/>
                </w:rPr>
                <w:t>Indicates the status of the request procedure</w:t>
              </w:r>
            </w:ins>
          </w:p>
        </w:tc>
      </w:tr>
      <w:tr>
        <w:tblPrEx>
          <w:tblCellMar>
            <w:top w:w="60" w:type="dxa"/>
            <w:left w:w="120" w:type="dxa"/>
            <w:bottom w:w="20" w:type="dxa"/>
            <w:right w:w="120" w:type="dxa"/>
          </w:tblCellMar>
        </w:tblPrEx>
        <w:trPr>
          <w:trHeight w:val="340" w:hRule="atLeast"/>
          <w:jc w:val="center"/>
          <w:ins w:id="574" w:author="Zhiqiang Han" w:date="2021-12-16T14:48:26Z"/>
        </w:trPr>
        <w:tc>
          <w:tcPr>
            <w:tcW w:w="1787" w:type="dxa"/>
            <w:tcBorders>
              <w:top w:val="single" w:color="000000" w:sz="10" w:space="0"/>
              <w:left w:val="single" w:color="000000" w:sz="10"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575" w:author="Zhiqiang Han" w:date="2021-12-16T14:48:26Z"/>
                <w:b w:val="0"/>
                <w:bCs w:val="0"/>
                <w:w w:val="100"/>
              </w:rPr>
            </w:pPr>
            <w:ins w:id="576" w:author="Zhiqiang Han" w:date="2021-12-16T14:48:26Z">
              <w:r>
                <w:rPr>
                  <w:rFonts w:hint="eastAsia"/>
                  <w:b w:val="0"/>
                  <w:bCs w:val="0"/>
                  <w:w w:val="100"/>
                </w:rPr>
                <w:t>TID-To-Link Mapping</w:t>
              </w:r>
            </w:ins>
          </w:p>
        </w:tc>
        <w:tc>
          <w:tcPr>
            <w:tcW w:w="1743"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577" w:author="Zhiqiang Han" w:date="2021-12-16T14:48:26Z"/>
                <w:b w:val="0"/>
                <w:bCs w:val="0"/>
                <w:w w:val="100"/>
              </w:rPr>
            </w:pPr>
            <w:ins w:id="578" w:author="Zhiqiang Han" w:date="2021-12-16T14:48:26Z">
              <w:r>
                <w:rPr>
                  <w:rFonts w:hint="eastAsia"/>
                  <w:b w:val="0"/>
                  <w:bCs w:val="0"/>
                  <w:w w:val="100"/>
                </w:rPr>
                <w:t xml:space="preserve"> </w:t>
              </w:r>
            </w:ins>
            <w:ins w:id="579" w:author="Zhiqiang Han" w:date="2021-12-16T14:48:26Z">
              <w:r>
                <w:rPr>
                  <w:rFonts w:hint="eastAsia"/>
                  <w:b w:val="0"/>
                  <w:bCs w:val="0"/>
                  <w:w w:val="100"/>
                  <w:lang w:eastAsia="zh-CN"/>
                </w:rPr>
                <w:t>TID-To-Link Mapping element</w:t>
              </w:r>
            </w:ins>
          </w:p>
        </w:tc>
        <w:tc>
          <w:tcPr>
            <w:tcW w:w="1646"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580" w:author="Zhiqiang Han" w:date="2021-12-16T14:48:26Z"/>
                <w:rFonts w:hint="default" w:eastAsia="宋体"/>
                <w:b w:val="0"/>
                <w:bCs w:val="0"/>
                <w:w w:val="100"/>
                <w:lang w:val="en-US" w:eastAsia="zh-CN"/>
              </w:rPr>
            </w:pPr>
            <w:ins w:id="581" w:author="Zhiqiang Han" w:date="2021-12-16T14:48:26Z">
              <w:r>
                <w:rPr>
                  <w:rFonts w:hint="eastAsia" w:eastAsia="宋体"/>
                  <w:b w:val="0"/>
                  <w:bCs w:val="0"/>
                  <w:w w:val="100"/>
                  <w:lang w:val="en-US" w:eastAsia="zh-CN"/>
                </w:rPr>
                <w:t>As defined in 9.4.2.314(TID-To-Link Mapping element)</w:t>
              </w:r>
            </w:ins>
          </w:p>
        </w:tc>
        <w:tc>
          <w:tcPr>
            <w:tcW w:w="3524" w:type="dxa"/>
            <w:tcBorders>
              <w:top w:val="single" w:color="000000" w:sz="10" w:space="0"/>
              <w:left w:val="single" w:color="000000" w:sz="2" w:space="0"/>
              <w:bottom w:val="single" w:color="000000" w:sz="10" w:space="0"/>
              <w:right w:val="single" w:color="000000" w:sz="10" w:space="0"/>
            </w:tcBorders>
            <w:tcMar>
              <w:top w:w="100" w:type="dxa"/>
              <w:left w:w="120" w:type="dxa"/>
              <w:bottom w:w="60" w:type="dxa"/>
              <w:right w:w="120" w:type="dxa"/>
            </w:tcMar>
            <w:vAlign w:val="center"/>
          </w:tcPr>
          <w:p>
            <w:pPr>
              <w:pStyle w:val="33"/>
              <w:jc w:val="left"/>
              <w:rPr>
                <w:ins w:id="582" w:author="Zhiqiang Han" w:date="2021-12-16T14:48:26Z"/>
                <w:b w:val="0"/>
                <w:bCs w:val="0"/>
                <w:w w:val="100"/>
              </w:rPr>
            </w:pPr>
            <w:ins w:id="583" w:author="Zhiqiang Han" w:date="2021-12-16T14:48:26Z">
              <w:r>
                <w:rPr>
                  <w:rFonts w:hint="eastAsia" w:eastAsia="宋体"/>
                  <w:b w:val="0"/>
                  <w:bCs w:val="0"/>
                  <w:w w:val="100"/>
                  <w:lang w:val="en-US" w:eastAsia="zh-CN"/>
                </w:rPr>
                <w:t>I</w:t>
              </w:r>
            </w:ins>
            <w:ins w:id="584" w:author="Zhiqiang Han" w:date="2021-12-16T14:48:26Z">
              <w:r>
                <w:rPr>
                  <w:rFonts w:hint="eastAsia"/>
                  <w:b w:val="0"/>
                  <w:bCs w:val="0"/>
                  <w:w w:val="100"/>
                </w:rPr>
                <w:t>ndicates  links  on  which  frames  belonging  to  each  TID  can  be exchanged.</w:t>
              </w:r>
            </w:ins>
          </w:p>
        </w:tc>
      </w:tr>
    </w:tbl>
    <w:p>
      <w:pPr>
        <w:autoSpaceDE w:val="0"/>
        <w:autoSpaceDN w:val="0"/>
        <w:adjustRightInd w:val="0"/>
        <w:ind w:left="0" w:leftChars="0" w:firstLine="0" w:firstLineChars="0"/>
        <w:jc w:val="left"/>
        <w:rPr>
          <w:ins w:id="585" w:author="Zhiqiang Han" w:date="2021-12-16T10:54:29Z"/>
          <w:rFonts w:hint="default"/>
          <w:b/>
          <w:bCs/>
          <w:highlight w:val="none"/>
          <w:lang w:val="en-US" w:eastAsia="zh-CN"/>
        </w:rPr>
      </w:pPr>
    </w:p>
    <w:p>
      <w:pPr>
        <w:autoSpaceDE w:val="0"/>
        <w:autoSpaceDN w:val="0"/>
        <w:adjustRightInd w:val="0"/>
        <w:ind w:left="0" w:leftChars="0" w:firstLine="0" w:firstLineChars="0"/>
        <w:jc w:val="left"/>
        <w:rPr>
          <w:ins w:id="586" w:author="Zhiqiang Han" w:date="2021-12-16T10:54:29Z"/>
          <w:rFonts w:hint="default"/>
          <w:b/>
          <w:bCs/>
          <w:highlight w:val="none"/>
          <w:lang w:val="en-US" w:eastAsia="zh-CN"/>
        </w:rPr>
      </w:pPr>
    </w:p>
    <w:p>
      <w:pPr>
        <w:autoSpaceDE w:val="0"/>
        <w:autoSpaceDN w:val="0"/>
        <w:adjustRightInd w:val="0"/>
        <w:ind w:left="0" w:leftChars="0" w:firstLine="0" w:firstLineChars="0"/>
        <w:jc w:val="left"/>
        <w:rPr>
          <w:ins w:id="587" w:author="Zhiqiang Han" w:date="2021-12-16T14:48:53Z"/>
          <w:rFonts w:hint="default"/>
          <w:b/>
          <w:bCs/>
          <w:highlight w:val="none"/>
          <w:lang w:val="en-US" w:eastAsia="zh-CN"/>
        </w:rPr>
      </w:pPr>
      <w:ins w:id="588" w:author="Zhiqiang Han" w:date="2021-12-16T10:54:29Z">
        <w:r>
          <w:rPr>
            <w:rFonts w:hint="default"/>
            <w:b/>
            <w:bCs/>
            <w:highlight w:val="none"/>
            <w:lang w:val="en-US" w:eastAsia="zh-CN"/>
          </w:rPr>
          <w:t>6.3.13</w:t>
        </w:r>
      </w:ins>
      <w:ins w:id="589" w:author="Zhiqiang Han" w:date="2021-12-16T10:54:29Z">
        <w:r>
          <w:rPr>
            <w:rFonts w:hint="eastAsia"/>
            <w:b/>
            <w:bCs/>
            <w:highlight w:val="none"/>
            <w:lang w:val="en-US" w:eastAsia="zh-CN"/>
          </w:rPr>
          <w:t>2</w:t>
        </w:r>
      </w:ins>
      <w:ins w:id="590" w:author="Zhiqiang Han" w:date="2021-12-16T10:54:29Z">
        <w:r>
          <w:rPr>
            <w:rFonts w:hint="default"/>
            <w:b/>
            <w:bCs/>
            <w:highlight w:val="none"/>
            <w:lang w:val="en-US" w:eastAsia="zh-CN"/>
          </w:rPr>
          <w:t>.</w:t>
        </w:r>
      </w:ins>
      <w:ins w:id="591" w:author="Zhiqiang Han" w:date="2021-12-16T10:54:29Z">
        <w:r>
          <w:rPr>
            <w:rFonts w:hint="eastAsia"/>
            <w:b/>
            <w:bCs/>
            <w:highlight w:val="none"/>
            <w:lang w:val="en-US" w:eastAsia="zh-CN"/>
          </w:rPr>
          <w:t>4</w:t>
        </w:r>
      </w:ins>
      <w:ins w:id="592" w:author="Zhiqiang Han" w:date="2021-12-16T10:54:29Z">
        <w:r>
          <w:rPr>
            <w:rFonts w:hint="default"/>
            <w:b/>
            <w:bCs/>
            <w:highlight w:val="none"/>
            <w:lang w:val="en-US" w:eastAsia="zh-CN"/>
          </w:rPr>
          <w:t>.3 When generated</w:t>
        </w:r>
      </w:ins>
    </w:p>
    <w:p>
      <w:pPr>
        <w:autoSpaceDE w:val="0"/>
        <w:autoSpaceDN w:val="0"/>
        <w:adjustRightInd w:val="0"/>
        <w:ind w:left="0" w:leftChars="0" w:firstLine="0" w:firstLineChars="0"/>
        <w:jc w:val="left"/>
        <w:rPr>
          <w:ins w:id="593" w:author="Zhiqiang Han" w:date="2021-12-16T14:48:58Z"/>
          <w:rFonts w:hint="default"/>
          <w:b/>
          <w:bCs/>
          <w:highlight w:val="none"/>
          <w:lang w:val="en-US" w:eastAsia="zh-CN"/>
        </w:rPr>
      </w:pPr>
    </w:p>
    <w:p>
      <w:pPr>
        <w:autoSpaceDE w:val="0"/>
        <w:autoSpaceDN w:val="0"/>
        <w:adjustRightInd w:val="0"/>
        <w:ind w:left="0" w:leftChars="0" w:firstLine="0" w:firstLineChars="0"/>
        <w:jc w:val="left"/>
        <w:rPr>
          <w:ins w:id="594" w:author="Zhiqiang Han" w:date="2021-12-16T10:54:29Z"/>
          <w:rFonts w:hint="default"/>
          <w:b w:val="0"/>
          <w:bCs w:val="0"/>
          <w:sz w:val="20"/>
          <w:highlight w:val="none"/>
          <w:lang w:val="en-US" w:eastAsia="zh-CN"/>
        </w:rPr>
      </w:pPr>
      <w:ins w:id="595" w:author="Zhiqiang Han" w:date="2021-12-16T14:49:09Z">
        <w:r>
          <w:rPr>
            <w:rFonts w:hint="default"/>
            <w:b w:val="0"/>
            <w:bCs w:val="0"/>
            <w:sz w:val="20"/>
            <w:highlight w:val="none"/>
            <w:lang w:val="en-US" w:eastAsia="zh-CN"/>
          </w:rPr>
          <w:t xml:space="preserve">This  primitive  is  generated  by  the  SME  as  a  response  to  an  </w:t>
        </w:r>
      </w:ins>
      <w:ins w:id="596" w:author="Zhiqiang Han" w:date="2021-12-16T14:50:53Z">
        <w:r>
          <w:rPr>
            <w:rFonts w:hint="default"/>
            <w:b w:val="0"/>
            <w:bCs w:val="0"/>
            <w:sz w:val="20"/>
            <w:highlight w:val="none"/>
            <w:lang w:val="en-US" w:eastAsia="zh-CN"/>
          </w:rPr>
          <w:t>MLME</w:t>
        </w:r>
      </w:ins>
      <w:ins w:id="597" w:author="Zhiqiang Han" w:date="2021-12-16T14:51:02Z">
        <w:r>
          <w:rPr>
            <w:rFonts w:hint="eastAsia"/>
            <w:b w:val="0"/>
            <w:bCs w:val="0"/>
            <w:sz w:val="20"/>
            <w:highlight w:val="none"/>
            <w:lang w:val="en-US" w:eastAsia="zh-CN"/>
          </w:rPr>
          <w:t>-</w:t>
        </w:r>
      </w:ins>
      <w:ins w:id="598" w:author="Zhiqiang Han" w:date="2021-12-16T14:50:53Z">
        <w:r>
          <w:rPr>
            <w:rFonts w:hint="default"/>
            <w:b w:val="0"/>
            <w:bCs w:val="0"/>
            <w:sz w:val="20"/>
            <w:highlight w:val="none"/>
            <w:lang w:val="en-US" w:eastAsia="zh-CN"/>
          </w:rPr>
          <w:t>TIDTOLINKMAPPING</w:t>
        </w:r>
      </w:ins>
      <w:ins w:id="599" w:author="Zhiqiang Han" w:date="2021-12-16T14:49:09Z">
        <w:r>
          <w:rPr>
            <w:rFonts w:hint="default"/>
            <w:b w:val="0"/>
            <w:bCs w:val="0"/>
            <w:sz w:val="20"/>
            <w:highlight w:val="none"/>
            <w:lang w:val="en-US" w:eastAsia="zh-CN"/>
          </w:rPr>
          <w:t>.indication primitive.</w:t>
        </w:r>
      </w:ins>
    </w:p>
    <w:p>
      <w:pPr>
        <w:autoSpaceDE w:val="0"/>
        <w:autoSpaceDN w:val="0"/>
        <w:adjustRightInd w:val="0"/>
        <w:ind w:left="0" w:leftChars="0" w:firstLine="0" w:firstLineChars="0"/>
        <w:jc w:val="left"/>
        <w:rPr>
          <w:ins w:id="600" w:author="Zhiqiang Han" w:date="2021-12-16T10:54:29Z"/>
          <w:rFonts w:hint="default"/>
          <w:b/>
          <w:bCs/>
          <w:highlight w:val="none"/>
          <w:lang w:val="en-US" w:eastAsia="zh-CN"/>
        </w:rPr>
      </w:pPr>
    </w:p>
    <w:p>
      <w:pPr>
        <w:autoSpaceDE w:val="0"/>
        <w:autoSpaceDN w:val="0"/>
        <w:adjustRightInd w:val="0"/>
        <w:ind w:left="0" w:leftChars="0" w:firstLine="0" w:firstLineChars="0"/>
        <w:jc w:val="left"/>
        <w:rPr>
          <w:ins w:id="601" w:author="Zhiqiang Han" w:date="2021-12-16T14:49:55Z"/>
          <w:rFonts w:hint="default"/>
          <w:b/>
          <w:bCs/>
          <w:highlight w:val="none"/>
          <w:lang w:val="en-US" w:eastAsia="zh-CN"/>
        </w:rPr>
      </w:pPr>
      <w:ins w:id="602" w:author="Zhiqiang Han" w:date="2021-12-16T10:54:29Z">
        <w:r>
          <w:rPr>
            <w:rFonts w:hint="default"/>
            <w:b/>
            <w:bCs/>
            <w:highlight w:val="none"/>
            <w:lang w:val="en-US" w:eastAsia="zh-CN"/>
          </w:rPr>
          <w:t>6.3.13</w:t>
        </w:r>
      </w:ins>
      <w:ins w:id="603" w:author="Zhiqiang Han" w:date="2021-12-16T10:54:29Z">
        <w:r>
          <w:rPr>
            <w:rFonts w:hint="eastAsia"/>
            <w:b/>
            <w:bCs/>
            <w:highlight w:val="none"/>
            <w:lang w:val="en-US" w:eastAsia="zh-CN"/>
          </w:rPr>
          <w:t>2</w:t>
        </w:r>
      </w:ins>
      <w:ins w:id="604" w:author="Zhiqiang Han" w:date="2021-12-16T10:54:29Z">
        <w:r>
          <w:rPr>
            <w:rFonts w:hint="default"/>
            <w:b/>
            <w:bCs/>
            <w:highlight w:val="none"/>
            <w:lang w:val="en-US" w:eastAsia="zh-CN"/>
          </w:rPr>
          <w:t>.</w:t>
        </w:r>
      </w:ins>
      <w:ins w:id="605" w:author="Zhiqiang Han" w:date="2021-12-16T10:54:29Z">
        <w:r>
          <w:rPr>
            <w:rFonts w:hint="eastAsia"/>
            <w:b/>
            <w:bCs/>
            <w:highlight w:val="none"/>
            <w:lang w:val="en-US" w:eastAsia="zh-CN"/>
          </w:rPr>
          <w:t>4</w:t>
        </w:r>
      </w:ins>
      <w:ins w:id="606" w:author="Zhiqiang Han" w:date="2021-12-16T10:54:29Z">
        <w:r>
          <w:rPr>
            <w:rFonts w:hint="default"/>
            <w:b/>
            <w:bCs/>
            <w:highlight w:val="none"/>
            <w:lang w:val="en-US" w:eastAsia="zh-CN"/>
          </w:rPr>
          <w:t>.4 Effect of receipt</w:t>
        </w:r>
      </w:ins>
    </w:p>
    <w:p>
      <w:pPr>
        <w:autoSpaceDE w:val="0"/>
        <w:autoSpaceDN w:val="0"/>
        <w:adjustRightInd w:val="0"/>
        <w:ind w:left="0" w:leftChars="0" w:firstLine="0" w:firstLineChars="0"/>
        <w:jc w:val="left"/>
        <w:rPr>
          <w:ins w:id="607" w:author="Zhiqiang Han" w:date="2021-12-16T14:49:55Z"/>
          <w:rFonts w:hint="default"/>
          <w:b/>
          <w:bCs/>
          <w:highlight w:val="none"/>
          <w:lang w:val="en-US" w:eastAsia="zh-CN"/>
        </w:rPr>
      </w:pPr>
    </w:p>
    <w:p>
      <w:pPr>
        <w:autoSpaceDE w:val="0"/>
        <w:autoSpaceDN w:val="0"/>
        <w:adjustRightInd w:val="0"/>
        <w:ind w:left="0" w:leftChars="0" w:firstLine="0" w:firstLineChars="0"/>
        <w:jc w:val="left"/>
        <w:rPr>
          <w:ins w:id="608" w:author="Zhiqiang Han" w:date="2021-12-16T10:54:47Z"/>
          <w:rFonts w:hint="default"/>
          <w:b w:val="0"/>
          <w:bCs w:val="0"/>
          <w:sz w:val="20"/>
          <w:highlight w:val="none"/>
          <w:lang w:val="en-US" w:eastAsia="zh-CN"/>
        </w:rPr>
      </w:pPr>
      <w:ins w:id="609" w:author="Zhiqiang Han" w:date="2021-12-16T14:54:17Z">
        <w:r>
          <w:rPr>
            <w:rFonts w:hint="default"/>
            <w:b w:val="0"/>
            <w:bCs w:val="0"/>
            <w:sz w:val="20"/>
            <w:highlight w:val="none"/>
            <w:lang w:val="en-US" w:eastAsia="zh-CN"/>
          </w:rPr>
          <w:t>This primitive initiates transmission of a</w:t>
        </w:r>
      </w:ins>
      <w:ins w:id="610" w:author="Zhiqiang Han" w:date="2021-12-16T14:54:54Z">
        <w:r>
          <w:rPr>
            <w:rFonts w:hint="eastAsia"/>
            <w:b w:val="0"/>
            <w:bCs w:val="0"/>
            <w:sz w:val="20"/>
            <w:highlight w:val="none"/>
            <w:lang w:val="en-US" w:eastAsia="zh-CN"/>
          </w:rPr>
          <w:t xml:space="preserve"> </w:t>
        </w:r>
      </w:ins>
      <w:ins w:id="611" w:author="Zhiqiang Han" w:date="2021-12-16T14:54:55Z">
        <w:r>
          <w:rPr>
            <w:rFonts w:hint="eastAsia"/>
            <w:b w:val="0"/>
            <w:bCs w:val="0"/>
            <w:sz w:val="20"/>
            <w:highlight w:val="none"/>
            <w:lang w:val="en-US" w:eastAsia="zh-CN"/>
          </w:rPr>
          <w:t xml:space="preserve">TID-To-Link Mapping Response frame </w:t>
        </w:r>
      </w:ins>
      <w:ins w:id="612" w:author="Zhiqiang Han" w:date="2021-12-16T14:54:17Z">
        <w:r>
          <w:rPr>
            <w:rFonts w:hint="default"/>
            <w:b w:val="0"/>
            <w:bCs w:val="0"/>
            <w:sz w:val="20"/>
            <w:highlight w:val="none"/>
            <w:lang w:val="en-US" w:eastAsia="zh-CN"/>
          </w:rPr>
          <w:t xml:space="preserve"> to the peer MAC entity that requested </w:t>
        </w:r>
      </w:ins>
      <w:ins w:id="613" w:author="Zhiqiang Han" w:date="2021-12-16T14:55:16Z">
        <w:r>
          <w:rPr>
            <w:rFonts w:hint="eastAsia"/>
            <w:b w:val="0"/>
            <w:bCs w:val="0"/>
            <w:sz w:val="20"/>
            <w:highlight w:val="none"/>
            <w:lang w:val="en-US" w:eastAsia="zh-CN"/>
          </w:rPr>
          <w:t>t</w:t>
        </w:r>
      </w:ins>
      <w:ins w:id="614" w:author="Zhiqiang Han" w:date="2021-12-16T14:55:17Z">
        <w:r>
          <w:rPr>
            <w:rFonts w:hint="eastAsia"/>
            <w:b w:val="0"/>
            <w:bCs w:val="0"/>
            <w:sz w:val="20"/>
            <w:highlight w:val="none"/>
            <w:lang w:val="en-US" w:eastAsia="zh-CN"/>
          </w:rPr>
          <w:t xml:space="preserve">he </w:t>
        </w:r>
      </w:ins>
      <w:ins w:id="615" w:author="Zhiqiang Han" w:date="2021-12-16T14:58:36Z">
        <w:r>
          <w:rPr>
            <w:rFonts w:hint="eastAsia"/>
            <w:b w:val="0"/>
            <w:bCs w:val="0"/>
            <w:sz w:val="20"/>
            <w:highlight w:val="none"/>
            <w:lang w:val="en-US" w:eastAsia="zh-CN"/>
          </w:rPr>
          <w:t xml:space="preserve">negotiation </w:t>
        </w:r>
      </w:ins>
      <w:ins w:id="616" w:author="Zhiqiang Han" w:date="2021-12-16T14:55:24Z">
        <w:r>
          <w:rPr>
            <w:rFonts w:hint="eastAsia"/>
            <w:b w:val="0"/>
            <w:bCs w:val="0"/>
            <w:sz w:val="20"/>
            <w:highlight w:val="none"/>
            <w:lang w:val="en-US" w:eastAsia="zh-CN"/>
          </w:rPr>
          <w:t>of</w:t>
        </w:r>
      </w:ins>
      <w:ins w:id="617" w:author="Zhiqiang Han" w:date="2021-12-16T14:55:25Z">
        <w:r>
          <w:rPr>
            <w:rFonts w:hint="eastAsia"/>
            <w:b w:val="0"/>
            <w:bCs w:val="0"/>
            <w:sz w:val="20"/>
            <w:highlight w:val="none"/>
            <w:lang w:val="en-US" w:eastAsia="zh-CN"/>
          </w:rPr>
          <w:t xml:space="preserve"> </w:t>
        </w:r>
      </w:ins>
      <w:ins w:id="618" w:author="Zhiqiang Han" w:date="2021-12-16T14:55:38Z">
        <w:r>
          <w:rPr>
            <w:rFonts w:hint="eastAsia"/>
            <w:b w:val="0"/>
            <w:bCs w:val="0"/>
            <w:sz w:val="20"/>
            <w:highlight w:val="none"/>
            <w:lang w:val="en-US" w:eastAsia="zh-CN"/>
          </w:rPr>
          <w:t>TID-To-Link Mapping</w:t>
        </w:r>
      </w:ins>
      <w:ins w:id="619" w:author="Zhiqiang Han" w:date="2021-12-16T14:54:17Z">
        <w:r>
          <w:rPr>
            <w:rFonts w:hint="default"/>
            <w:b w:val="0"/>
            <w:bCs w:val="0"/>
            <w:sz w:val="20"/>
            <w:highlight w:val="none"/>
            <w:lang w:val="en-US" w:eastAsia="zh-CN"/>
          </w:rPr>
          <w:t>.</w:t>
        </w:r>
      </w:ins>
    </w:p>
    <w:p>
      <w:pPr>
        <w:autoSpaceDE w:val="0"/>
        <w:autoSpaceDN w:val="0"/>
        <w:adjustRightInd w:val="0"/>
        <w:ind w:left="0" w:leftChars="0" w:firstLine="0" w:firstLineChars="0"/>
        <w:jc w:val="left"/>
        <w:rPr>
          <w:ins w:id="620" w:author="Zhiqiang Han" w:date="2021-12-16T10:54:48Z"/>
          <w:rFonts w:hint="default"/>
          <w:b/>
          <w:bCs/>
          <w:highlight w:val="none"/>
          <w:lang w:val="en-US" w:eastAsia="zh-CN"/>
        </w:rPr>
      </w:pPr>
    </w:p>
    <w:p>
      <w:pPr>
        <w:autoSpaceDE w:val="0"/>
        <w:autoSpaceDN w:val="0"/>
        <w:adjustRightInd w:val="0"/>
        <w:ind w:left="0" w:leftChars="0" w:firstLine="0" w:firstLineChars="0"/>
        <w:jc w:val="left"/>
        <w:rPr>
          <w:ins w:id="621" w:author="Zhiqiang Han" w:date="2021-12-16T10:55:32Z"/>
          <w:rFonts w:hint="default"/>
          <w:b/>
          <w:bCs/>
          <w:highlight w:val="none"/>
          <w:lang w:val="en-US" w:eastAsia="zh-CN"/>
        </w:rPr>
      </w:pPr>
      <w:ins w:id="622" w:author="Zhiqiang Han" w:date="2021-12-16T10:55:32Z">
        <w:r>
          <w:rPr>
            <w:rFonts w:hint="default"/>
            <w:b/>
            <w:bCs/>
            <w:highlight w:val="none"/>
            <w:lang w:val="en-US" w:eastAsia="zh-CN"/>
          </w:rPr>
          <w:t>6.3.13</w:t>
        </w:r>
      </w:ins>
      <w:ins w:id="623" w:author="Zhiqiang Han" w:date="2021-12-16T10:55:32Z">
        <w:r>
          <w:rPr>
            <w:rFonts w:hint="eastAsia"/>
            <w:b/>
            <w:bCs/>
            <w:highlight w:val="none"/>
            <w:lang w:val="en-US" w:eastAsia="zh-CN"/>
          </w:rPr>
          <w:t>2</w:t>
        </w:r>
      </w:ins>
      <w:ins w:id="624" w:author="Zhiqiang Han" w:date="2021-12-16T10:55:32Z">
        <w:r>
          <w:rPr>
            <w:rFonts w:hint="default"/>
            <w:b/>
            <w:bCs/>
            <w:highlight w:val="none"/>
            <w:lang w:val="en-US" w:eastAsia="zh-CN"/>
          </w:rPr>
          <w:t>.</w:t>
        </w:r>
      </w:ins>
      <w:ins w:id="625" w:author="Zhiqiang Han" w:date="2021-12-16T10:55:47Z">
        <w:r>
          <w:rPr>
            <w:rFonts w:hint="eastAsia"/>
            <w:b/>
            <w:bCs/>
            <w:highlight w:val="none"/>
            <w:lang w:val="en-US" w:eastAsia="zh-CN"/>
          </w:rPr>
          <w:t>5</w:t>
        </w:r>
      </w:ins>
      <w:ins w:id="626" w:author="Zhiqiang Han" w:date="2021-12-16T10:55:32Z">
        <w:r>
          <w:rPr>
            <w:rFonts w:hint="default"/>
            <w:b/>
            <w:bCs/>
            <w:highlight w:val="none"/>
            <w:lang w:val="en-US" w:eastAsia="zh-CN"/>
          </w:rPr>
          <w:t xml:space="preserve"> MLME-</w:t>
        </w:r>
      </w:ins>
      <w:ins w:id="627" w:author="Zhiqiang Han" w:date="2021-12-16T10:55:32Z">
        <w:r>
          <w:rPr>
            <w:rFonts w:hint="eastAsia"/>
            <w:b/>
            <w:bCs/>
            <w:highlight w:val="none"/>
            <w:lang w:val="en-US" w:eastAsia="zh-CN"/>
          </w:rPr>
          <w:t>TIDTOLINKMAPPING</w:t>
        </w:r>
      </w:ins>
      <w:ins w:id="628" w:author="Zhiqiang Han" w:date="2021-12-16T10:55:35Z">
        <w:r>
          <w:rPr>
            <w:rFonts w:hint="eastAsia"/>
            <w:b/>
            <w:bCs/>
            <w:highlight w:val="none"/>
            <w:lang w:val="en-US" w:eastAsia="zh-CN"/>
          </w:rPr>
          <w:t>T</w:t>
        </w:r>
      </w:ins>
      <w:ins w:id="629" w:author="Zhiqiang Han" w:date="2021-12-16T10:55:36Z">
        <w:r>
          <w:rPr>
            <w:rFonts w:hint="eastAsia"/>
            <w:b/>
            <w:bCs/>
            <w:highlight w:val="none"/>
            <w:lang w:val="en-US" w:eastAsia="zh-CN"/>
          </w:rPr>
          <w:t>EARD</w:t>
        </w:r>
      </w:ins>
      <w:ins w:id="630" w:author="Zhiqiang Han" w:date="2021-12-16T10:55:37Z">
        <w:r>
          <w:rPr>
            <w:rFonts w:hint="eastAsia"/>
            <w:b/>
            <w:bCs/>
            <w:highlight w:val="none"/>
            <w:lang w:val="en-US" w:eastAsia="zh-CN"/>
          </w:rPr>
          <w:t>OW</w:t>
        </w:r>
      </w:ins>
      <w:ins w:id="631" w:author="Zhiqiang Han" w:date="2021-12-16T10:55:39Z">
        <w:r>
          <w:rPr>
            <w:rFonts w:hint="eastAsia"/>
            <w:b/>
            <w:bCs/>
            <w:highlight w:val="none"/>
            <w:lang w:val="en-US" w:eastAsia="zh-CN"/>
          </w:rPr>
          <w:t>N</w:t>
        </w:r>
      </w:ins>
      <w:ins w:id="632" w:author="Zhiqiang Han" w:date="2021-12-16T10:55:32Z">
        <w:r>
          <w:rPr>
            <w:rFonts w:hint="default"/>
            <w:b/>
            <w:bCs/>
            <w:highlight w:val="none"/>
            <w:lang w:val="en-US" w:eastAsia="zh-CN"/>
          </w:rPr>
          <w:t>.</w:t>
        </w:r>
      </w:ins>
      <w:ins w:id="633" w:author="Zhiqiang Han" w:date="2021-12-16T10:55:42Z">
        <w:r>
          <w:rPr>
            <w:rFonts w:hint="eastAsia"/>
            <w:b/>
            <w:bCs/>
            <w:highlight w:val="none"/>
            <w:lang w:val="en-US" w:eastAsia="zh-CN"/>
          </w:rPr>
          <w:t>r</w:t>
        </w:r>
      </w:ins>
      <w:ins w:id="634" w:author="Zhiqiang Han" w:date="2021-12-16T10:55:43Z">
        <w:r>
          <w:rPr>
            <w:rFonts w:hint="eastAsia"/>
            <w:b/>
            <w:bCs/>
            <w:highlight w:val="none"/>
            <w:lang w:val="en-US" w:eastAsia="zh-CN"/>
          </w:rPr>
          <w:t>eques</w:t>
        </w:r>
      </w:ins>
      <w:ins w:id="635" w:author="Zhiqiang Han" w:date="2021-12-16T10:55:44Z">
        <w:r>
          <w:rPr>
            <w:rFonts w:hint="eastAsia"/>
            <w:b/>
            <w:bCs/>
            <w:highlight w:val="none"/>
            <w:lang w:val="en-US" w:eastAsia="zh-CN"/>
          </w:rPr>
          <w:t>t</w:t>
        </w:r>
      </w:ins>
    </w:p>
    <w:p>
      <w:pPr>
        <w:autoSpaceDE w:val="0"/>
        <w:autoSpaceDN w:val="0"/>
        <w:adjustRightInd w:val="0"/>
        <w:ind w:left="0" w:leftChars="0" w:firstLine="0" w:firstLineChars="0"/>
        <w:jc w:val="left"/>
        <w:rPr>
          <w:ins w:id="636" w:author="Zhiqiang Han" w:date="2021-12-16T10:55:32Z"/>
          <w:rFonts w:hint="eastAsia"/>
          <w:b/>
          <w:bCs/>
          <w:highlight w:val="none"/>
          <w:lang w:val="en-US" w:eastAsia="zh-CN"/>
        </w:rPr>
      </w:pPr>
    </w:p>
    <w:p>
      <w:pPr>
        <w:autoSpaceDE w:val="0"/>
        <w:autoSpaceDN w:val="0"/>
        <w:adjustRightInd w:val="0"/>
        <w:ind w:left="0" w:leftChars="0" w:firstLine="0" w:firstLineChars="0"/>
        <w:jc w:val="left"/>
        <w:rPr>
          <w:ins w:id="637" w:author="Zhiqiang Han" w:date="2021-12-16T15:00:44Z"/>
          <w:rFonts w:hint="default"/>
          <w:b/>
          <w:bCs/>
          <w:highlight w:val="none"/>
          <w:lang w:val="en-US" w:eastAsia="zh-CN"/>
        </w:rPr>
      </w:pPr>
      <w:ins w:id="638" w:author="Zhiqiang Han" w:date="2021-12-16T10:55:32Z">
        <w:r>
          <w:rPr>
            <w:rFonts w:hint="default"/>
            <w:b/>
            <w:bCs/>
            <w:highlight w:val="none"/>
            <w:lang w:val="en-US" w:eastAsia="zh-CN"/>
          </w:rPr>
          <w:t>6.3.13</w:t>
        </w:r>
      </w:ins>
      <w:ins w:id="639" w:author="Zhiqiang Han" w:date="2021-12-16T10:55:32Z">
        <w:r>
          <w:rPr>
            <w:rFonts w:hint="eastAsia"/>
            <w:b/>
            <w:bCs/>
            <w:highlight w:val="none"/>
            <w:lang w:val="en-US" w:eastAsia="zh-CN"/>
          </w:rPr>
          <w:t>2</w:t>
        </w:r>
      </w:ins>
      <w:ins w:id="640" w:author="Zhiqiang Han" w:date="2021-12-16T10:55:32Z">
        <w:r>
          <w:rPr>
            <w:rFonts w:hint="default"/>
            <w:b/>
            <w:bCs/>
            <w:highlight w:val="none"/>
            <w:lang w:val="en-US" w:eastAsia="zh-CN"/>
          </w:rPr>
          <w:t>.</w:t>
        </w:r>
      </w:ins>
      <w:ins w:id="641" w:author="Zhiqiang Han" w:date="2021-12-16T10:55:49Z">
        <w:r>
          <w:rPr>
            <w:rFonts w:hint="eastAsia"/>
            <w:b/>
            <w:bCs/>
            <w:highlight w:val="none"/>
            <w:lang w:val="en-US" w:eastAsia="zh-CN"/>
          </w:rPr>
          <w:t>5</w:t>
        </w:r>
      </w:ins>
      <w:ins w:id="642" w:author="Zhiqiang Han" w:date="2021-12-16T10:55:32Z">
        <w:r>
          <w:rPr>
            <w:rFonts w:hint="default"/>
            <w:b/>
            <w:bCs/>
            <w:highlight w:val="none"/>
            <w:lang w:val="en-US" w:eastAsia="zh-CN"/>
          </w:rPr>
          <w:t>.1 Function</w:t>
        </w:r>
      </w:ins>
    </w:p>
    <w:p>
      <w:pPr>
        <w:autoSpaceDE w:val="0"/>
        <w:autoSpaceDN w:val="0"/>
        <w:adjustRightInd w:val="0"/>
        <w:ind w:left="0" w:leftChars="0" w:firstLine="0" w:firstLineChars="0"/>
        <w:jc w:val="left"/>
        <w:rPr>
          <w:ins w:id="643" w:author="Zhiqiang Han" w:date="2021-12-16T15:00:46Z"/>
          <w:rFonts w:hint="default"/>
          <w:b/>
          <w:bCs/>
          <w:highlight w:val="none"/>
          <w:lang w:val="en-US" w:eastAsia="zh-CN"/>
        </w:rPr>
      </w:pPr>
    </w:p>
    <w:p>
      <w:pPr>
        <w:autoSpaceDE w:val="0"/>
        <w:autoSpaceDN w:val="0"/>
        <w:adjustRightInd w:val="0"/>
        <w:ind w:left="0" w:leftChars="0" w:firstLine="0" w:firstLineChars="0"/>
        <w:jc w:val="left"/>
        <w:rPr>
          <w:ins w:id="644" w:author="Zhiqiang Han" w:date="2021-12-16T10:55:32Z"/>
          <w:rFonts w:hint="default"/>
          <w:b w:val="0"/>
          <w:bCs w:val="0"/>
          <w:sz w:val="20"/>
          <w:highlight w:val="none"/>
          <w:lang w:val="en-US" w:eastAsia="zh-CN"/>
        </w:rPr>
      </w:pPr>
      <w:ins w:id="645" w:author="Zhiqiang Han" w:date="2021-12-16T15:01:01Z">
        <w:r>
          <w:rPr>
            <w:rFonts w:hint="default"/>
            <w:b w:val="0"/>
            <w:bCs w:val="0"/>
            <w:sz w:val="20"/>
            <w:highlight w:val="none"/>
            <w:lang w:val="en-US" w:eastAsia="zh-CN"/>
          </w:rPr>
          <w:t xml:space="preserve">This primitive instructs a peer MAC entity to tear down </w:t>
        </w:r>
      </w:ins>
      <w:ins w:id="646" w:author="Zhiqiang Han" w:date="2021-12-16T15:01:19Z">
        <w:r>
          <w:rPr>
            <w:rFonts w:hint="eastAsia"/>
            <w:b w:val="0"/>
            <w:bCs w:val="0"/>
            <w:sz w:val="20"/>
            <w:highlight w:val="none"/>
            <w:lang w:val="en-US" w:eastAsia="zh-CN"/>
          </w:rPr>
          <w:t>TID-To-Link Mapping</w:t>
        </w:r>
      </w:ins>
      <w:ins w:id="647" w:author="Zhiqiang Han" w:date="2021-12-16T15:01:01Z">
        <w:r>
          <w:rPr>
            <w:rFonts w:hint="default"/>
            <w:b w:val="0"/>
            <w:bCs w:val="0"/>
            <w:sz w:val="20"/>
            <w:highlight w:val="none"/>
            <w:lang w:val="en-US" w:eastAsia="zh-CN"/>
          </w:rPr>
          <w:t>.</w:t>
        </w:r>
      </w:ins>
    </w:p>
    <w:p>
      <w:pPr>
        <w:autoSpaceDE w:val="0"/>
        <w:autoSpaceDN w:val="0"/>
        <w:adjustRightInd w:val="0"/>
        <w:ind w:left="0" w:leftChars="0" w:firstLine="0" w:firstLineChars="0"/>
        <w:jc w:val="left"/>
        <w:rPr>
          <w:ins w:id="648" w:author="Zhiqiang Han" w:date="2021-12-16T10:55:32Z"/>
          <w:rFonts w:hint="default"/>
          <w:b/>
          <w:bCs/>
          <w:highlight w:val="none"/>
          <w:lang w:val="en-US" w:eastAsia="zh-CN"/>
        </w:rPr>
      </w:pPr>
    </w:p>
    <w:p>
      <w:pPr>
        <w:autoSpaceDE w:val="0"/>
        <w:autoSpaceDN w:val="0"/>
        <w:adjustRightInd w:val="0"/>
        <w:ind w:left="0" w:leftChars="0" w:firstLine="0" w:firstLineChars="0"/>
        <w:jc w:val="left"/>
        <w:rPr>
          <w:ins w:id="649" w:author="Zhiqiang Han" w:date="2021-12-16T15:01:55Z"/>
          <w:rFonts w:hint="default"/>
          <w:b/>
          <w:bCs/>
          <w:highlight w:val="none"/>
          <w:lang w:val="en-US" w:eastAsia="zh-CN"/>
        </w:rPr>
      </w:pPr>
      <w:ins w:id="650" w:author="Zhiqiang Han" w:date="2021-12-16T10:55:32Z">
        <w:r>
          <w:rPr>
            <w:rFonts w:hint="default"/>
            <w:b/>
            <w:bCs/>
            <w:highlight w:val="none"/>
            <w:lang w:val="en-US" w:eastAsia="zh-CN"/>
          </w:rPr>
          <w:t>6.3.13</w:t>
        </w:r>
      </w:ins>
      <w:ins w:id="651" w:author="Zhiqiang Han" w:date="2021-12-16T10:55:32Z">
        <w:r>
          <w:rPr>
            <w:rFonts w:hint="eastAsia"/>
            <w:b/>
            <w:bCs/>
            <w:highlight w:val="none"/>
            <w:lang w:val="en-US" w:eastAsia="zh-CN"/>
          </w:rPr>
          <w:t>2</w:t>
        </w:r>
      </w:ins>
      <w:ins w:id="652" w:author="Zhiqiang Han" w:date="2021-12-16T10:55:32Z">
        <w:r>
          <w:rPr>
            <w:rFonts w:hint="default"/>
            <w:b/>
            <w:bCs/>
            <w:highlight w:val="none"/>
            <w:lang w:val="en-US" w:eastAsia="zh-CN"/>
          </w:rPr>
          <w:t>.</w:t>
        </w:r>
      </w:ins>
      <w:ins w:id="653" w:author="Zhiqiang Han" w:date="2021-12-16T10:55:49Z">
        <w:r>
          <w:rPr>
            <w:rFonts w:hint="eastAsia"/>
            <w:b/>
            <w:bCs/>
            <w:highlight w:val="none"/>
            <w:lang w:val="en-US" w:eastAsia="zh-CN"/>
          </w:rPr>
          <w:t>5</w:t>
        </w:r>
      </w:ins>
      <w:ins w:id="654" w:author="Zhiqiang Han" w:date="2021-12-16T10:55:32Z">
        <w:r>
          <w:rPr>
            <w:rFonts w:hint="default"/>
            <w:b/>
            <w:bCs/>
            <w:highlight w:val="none"/>
            <w:lang w:val="en-US" w:eastAsia="zh-CN"/>
          </w:rPr>
          <w:t>.2 Semantics of the service primitive</w:t>
        </w:r>
      </w:ins>
    </w:p>
    <w:p>
      <w:pPr>
        <w:autoSpaceDE w:val="0"/>
        <w:autoSpaceDN w:val="0"/>
        <w:adjustRightInd w:val="0"/>
        <w:ind w:left="0" w:leftChars="0" w:firstLine="0" w:firstLineChars="0"/>
        <w:jc w:val="left"/>
        <w:rPr>
          <w:ins w:id="655" w:author="Zhiqiang Han" w:date="2021-12-16T15:01:56Z"/>
          <w:rFonts w:hint="default"/>
          <w:b/>
          <w:bCs/>
          <w:highlight w:val="none"/>
          <w:lang w:val="en-US" w:eastAsia="zh-CN"/>
        </w:rPr>
      </w:pPr>
    </w:p>
    <w:p>
      <w:pPr>
        <w:autoSpaceDE w:val="0"/>
        <w:autoSpaceDN w:val="0"/>
        <w:adjustRightInd w:val="0"/>
        <w:ind w:left="0" w:leftChars="0" w:firstLine="0" w:firstLineChars="0"/>
        <w:jc w:val="left"/>
        <w:rPr>
          <w:ins w:id="656" w:author="Zhiqiang Han" w:date="2021-12-16T15:03:48Z"/>
          <w:rFonts w:hint="default"/>
          <w:b w:val="0"/>
          <w:bCs w:val="0"/>
          <w:sz w:val="20"/>
          <w:highlight w:val="none"/>
          <w:lang w:val="en-US" w:eastAsia="zh-CN"/>
        </w:rPr>
      </w:pPr>
      <w:ins w:id="657" w:author="Zhiqiang Han" w:date="2021-12-16T15:02:06Z">
        <w:r>
          <w:rPr>
            <w:rFonts w:hint="default"/>
            <w:b w:val="0"/>
            <w:bCs w:val="0"/>
            <w:sz w:val="20"/>
            <w:highlight w:val="none"/>
            <w:lang w:val="en-US" w:eastAsia="zh-CN"/>
          </w:rPr>
          <w:t>The primitive parameters are as follows:</w:t>
        </w:r>
      </w:ins>
    </w:p>
    <w:p>
      <w:pPr>
        <w:autoSpaceDE w:val="0"/>
        <w:autoSpaceDN w:val="0"/>
        <w:adjustRightInd w:val="0"/>
        <w:ind w:left="0" w:leftChars="0" w:firstLine="0" w:firstLineChars="0"/>
        <w:jc w:val="left"/>
        <w:rPr>
          <w:ins w:id="658" w:author="Zhiqiang Han" w:date="2021-12-16T15:03:49Z"/>
          <w:rFonts w:hint="default"/>
          <w:b w:val="0"/>
          <w:bCs w:val="0"/>
          <w:sz w:val="20"/>
          <w:highlight w:val="none"/>
          <w:lang w:val="en-US" w:eastAsia="zh-CN"/>
        </w:rPr>
      </w:pPr>
    </w:p>
    <w:p>
      <w:pPr>
        <w:autoSpaceDE w:val="0"/>
        <w:autoSpaceDN w:val="0"/>
        <w:adjustRightInd w:val="0"/>
        <w:ind w:left="0" w:leftChars="0" w:firstLine="0" w:firstLineChars="0"/>
        <w:jc w:val="left"/>
        <w:rPr>
          <w:ins w:id="659" w:author="Zhiqiang Han" w:date="2021-12-16T15:04:05Z"/>
          <w:rFonts w:hint="default"/>
          <w:b w:val="0"/>
          <w:bCs w:val="0"/>
          <w:sz w:val="20"/>
          <w:highlight w:val="none"/>
          <w:lang w:val="en-US" w:eastAsia="zh-CN"/>
        </w:rPr>
      </w:pPr>
      <w:ins w:id="660" w:author="Zhiqiang Han" w:date="2021-12-16T15:04:05Z">
        <w:r>
          <w:rPr>
            <w:rFonts w:hint="default"/>
            <w:b w:val="0"/>
            <w:bCs w:val="0"/>
            <w:sz w:val="20"/>
            <w:highlight w:val="none"/>
            <w:lang w:val="en-US" w:eastAsia="zh-CN"/>
          </w:rPr>
          <w:t>MLME-</w:t>
        </w:r>
      </w:ins>
      <w:ins w:id="661" w:author="Zhiqiang Han" w:date="2021-12-16T15:04:23Z">
        <w:r>
          <w:rPr>
            <w:rFonts w:hint="eastAsia"/>
            <w:b w:val="0"/>
            <w:bCs w:val="0"/>
            <w:sz w:val="20"/>
            <w:highlight w:val="none"/>
            <w:lang w:val="en-US" w:eastAsia="zh-CN"/>
          </w:rPr>
          <w:t>TIDTOLINKMAPPINGTEARDOWN</w:t>
        </w:r>
      </w:ins>
      <w:ins w:id="662" w:author="Zhiqiang Han" w:date="2021-12-16T15:04:05Z">
        <w:r>
          <w:rPr>
            <w:rFonts w:hint="default"/>
            <w:b w:val="0"/>
            <w:bCs w:val="0"/>
            <w:sz w:val="20"/>
            <w:highlight w:val="none"/>
            <w:lang w:val="en-US" w:eastAsia="zh-CN"/>
          </w:rPr>
          <w:t>.request(</w:t>
        </w:r>
      </w:ins>
    </w:p>
    <w:p>
      <w:pPr>
        <w:autoSpaceDE w:val="0"/>
        <w:autoSpaceDN w:val="0"/>
        <w:adjustRightInd w:val="0"/>
        <w:ind w:left="0" w:leftChars="0" w:firstLine="4178" w:firstLineChars="2089"/>
        <w:jc w:val="left"/>
        <w:rPr>
          <w:ins w:id="663" w:author="Zhiqiang Han" w:date="2021-12-16T15:04:05Z"/>
          <w:rFonts w:hint="default"/>
          <w:b w:val="0"/>
          <w:bCs w:val="0"/>
          <w:sz w:val="20"/>
          <w:highlight w:val="none"/>
          <w:lang w:val="en-US" w:eastAsia="zh-CN"/>
        </w:rPr>
      </w:pPr>
      <w:ins w:id="664" w:author="Zhiqiang Han" w:date="2021-12-16T15:04:05Z">
        <w:r>
          <w:rPr>
            <w:rFonts w:hint="default"/>
            <w:b w:val="0"/>
            <w:bCs w:val="0"/>
            <w:sz w:val="20"/>
            <w:highlight w:val="none"/>
            <w:lang w:val="en-US" w:eastAsia="zh-CN"/>
          </w:rPr>
          <w:t>PeerSTAAddress</w:t>
        </w:r>
      </w:ins>
    </w:p>
    <w:p>
      <w:pPr>
        <w:autoSpaceDE w:val="0"/>
        <w:autoSpaceDN w:val="0"/>
        <w:adjustRightInd w:val="0"/>
        <w:ind w:left="0" w:leftChars="0" w:firstLine="4178" w:firstLineChars="2089"/>
        <w:jc w:val="left"/>
        <w:rPr>
          <w:ins w:id="665" w:author="Zhiqiang Han" w:date="2021-12-16T15:04:42Z"/>
          <w:rFonts w:hint="default"/>
          <w:b w:val="0"/>
          <w:bCs w:val="0"/>
          <w:sz w:val="20"/>
          <w:highlight w:val="none"/>
          <w:lang w:val="en-US" w:eastAsia="zh-CN"/>
        </w:rPr>
      </w:pPr>
      <w:ins w:id="666" w:author="Zhiqiang Han" w:date="2021-12-16T15:04:05Z">
        <w:r>
          <w:rPr>
            <w:rFonts w:hint="default"/>
            <w:b w:val="0"/>
            <w:bCs w:val="0"/>
            <w:sz w:val="20"/>
            <w:highlight w:val="none"/>
            <w:lang w:val="en-US" w:eastAsia="zh-CN"/>
          </w:rPr>
          <w:t>)</w:t>
        </w:r>
      </w:ins>
    </w:p>
    <w:p>
      <w:pPr>
        <w:autoSpaceDE w:val="0"/>
        <w:autoSpaceDN w:val="0"/>
        <w:adjustRightInd w:val="0"/>
        <w:ind w:left="0" w:leftChars="0" w:firstLine="0" w:firstLineChars="0"/>
        <w:jc w:val="left"/>
        <w:rPr>
          <w:ins w:id="667" w:author="Zhiqiang Han" w:date="2021-12-16T10:55:32Z"/>
          <w:rFonts w:hint="default"/>
          <w:b w:val="0"/>
          <w:bCs w:val="0"/>
          <w:sz w:val="20"/>
          <w:highlight w:val="none"/>
          <w:lang w:val="en-US" w:eastAsia="zh-CN"/>
        </w:rPr>
      </w:pPr>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blPrEx>
          <w:tblCellMar>
            <w:top w:w="60" w:type="dxa"/>
            <w:left w:w="120" w:type="dxa"/>
            <w:bottom w:w="20" w:type="dxa"/>
            <w:right w:w="120" w:type="dxa"/>
          </w:tblCellMar>
        </w:tblPrEx>
        <w:trPr>
          <w:trHeight w:val="19" w:hRule="atLeast"/>
          <w:jc w:val="center"/>
          <w:ins w:id="668" w:author="Zhiqiang Han" w:date="2021-12-16T15:05:04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669" w:author="Zhiqiang Han" w:date="2021-12-16T15:05:04Z"/>
              </w:rPr>
            </w:pPr>
            <w:ins w:id="670" w:author="Zhiqiang Han" w:date="2021-12-16T15:05:04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671" w:author="Zhiqiang Han" w:date="2021-12-16T15:05:04Z"/>
              </w:rPr>
            </w:pPr>
            <w:ins w:id="672" w:author="Zhiqiang Han" w:date="2021-12-16T15:05:04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673" w:author="Zhiqiang Han" w:date="2021-12-16T15:05:04Z"/>
              </w:rPr>
            </w:pPr>
            <w:ins w:id="674" w:author="Zhiqiang Han" w:date="2021-12-16T15:05:04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675" w:author="Zhiqiang Han" w:date="2021-12-16T15:05:04Z"/>
              </w:rPr>
            </w:pPr>
            <w:ins w:id="676" w:author="Zhiqiang Han" w:date="2021-12-16T15:05:04Z">
              <w:r>
                <w:rPr>
                  <w:w w:val="100"/>
                </w:rPr>
                <w:t>Description</w:t>
              </w:r>
            </w:ins>
          </w:p>
        </w:tc>
      </w:tr>
      <w:tr>
        <w:tblPrEx>
          <w:tblCellMar>
            <w:top w:w="60" w:type="dxa"/>
            <w:left w:w="120" w:type="dxa"/>
            <w:bottom w:w="20" w:type="dxa"/>
            <w:right w:w="120" w:type="dxa"/>
          </w:tblCellMar>
        </w:tblPrEx>
        <w:trPr>
          <w:trHeight w:val="19" w:hRule="atLeast"/>
          <w:jc w:val="center"/>
          <w:ins w:id="677" w:author="Zhiqiang Han" w:date="2021-12-16T15:05:04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678" w:author="Zhiqiang Han" w:date="2021-12-16T15:05:04Z"/>
                <w:rFonts w:hint="default" w:eastAsia="宋体"/>
                <w:w w:val="100"/>
                <w:lang w:val="en-US" w:eastAsia="zh-CN"/>
              </w:rPr>
            </w:pPr>
            <w:ins w:id="679" w:author="Zhiqiang Han" w:date="2021-12-16T15:05:04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680" w:author="Zhiqiang Han" w:date="2021-12-16T15:05:04Z"/>
                <w:rFonts w:hint="eastAsia"/>
                <w:b w:val="0"/>
                <w:bCs w:val="0"/>
                <w:w w:val="100"/>
                <w:lang w:eastAsia="zh-CN"/>
              </w:rPr>
            </w:pPr>
            <w:ins w:id="681" w:author="Zhiqiang Han" w:date="2021-12-16T15:05:04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682" w:author="Zhiqiang Han" w:date="2021-12-16T15:05:04Z"/>
                <w:rFonts w:hint="eastAsia"/>
                <w:b w:val="0"/>
                <w:bCs w:val="0"/>
                <w:w w:val="100"/>
                <w:lang w:eastAsia="zh-CN"/>
              </w:rPr>
            </w:pPr>
            <w:ins w:id="683" w:author="Zhiqiang Han" w:date="2021-12-16T15:05:04Z">
              <w:r>
                <w:rPr>
                  <w:rFonts w:hint="eastAsia"/>
                  <w:b w:val="0"/>
                  <w:bCs w:val="0"/>
                  <w:w w:val="100"/>
                  <w:lang w:eastAsia="zh-CN"/>
                </w:rPr>
                <w:t>Any</w:t>
              </w:r>
            </w:ins>
            <w:ins w:id="684" w:author="Zhiqiang Han" w:date="2021-12-16T15:05:04Z">
              <w:r>
                <w:rPr>
                  <w:rFonts w:hint="eastAsia"/>
                  <w:b w:val="0"/>
                  <w:bCs w:val="0"/>
                  <w:w w:val="100"/>
                  <w:lang w:val="en-US" w:eastAsia="zh-CN"/>
                </w:rPr>
                <w:t xml:space="preserve"> </w:t>
              </w:r>
            </w:ins>
            <w:ins w:id="685" w:author="Zhiqiang Han" w:date="2021-12-16T15:05:04Z">
              <w:r>
                <w:rPr>
                  <w:rFonts w:hint="eastAsia"/>
                  <w:b w:val="0"/>
                  <w:bCs w:val="0"/>
                  <w:w w:val="100"/>
                  <w:lang w:eastAsia="zh-CN"/>
                </w:rPr>
                <w:t xml:space="preserve">valid individual </w:t>
              </w:r>
            </w:ins>
          </w:p>
          <w:p>
            <w:pPr>
              <w:pStyle w:val="33"/>
              <w:ind w:firstLine="0" w:firstLineChars="0"/>
              <w:jc w:val="both"/>
              <w:rPr>
                <w:ins w:id="686" w:author="Zhiqiang Han" w:date="2021-12-16T15:05:04Z"/>
                <w:rFonts w:hint="eastAsia"/>
                <w:b w:val="0"/>
                <w:bCs w:val="0"/>
                <w:w w:val="100"/>
                <w:lang w:eastAsia="zh-CN"/>
              </w:rPr>
            </w:pPr>
            <w:ins w:id="687" w:author="Zhiqiang Han" w:date="2021-12-16T15:05:04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688" w:author="Zhiqiang Han" w:date="2021-12-16T15:05:04Z"/>
                <w:rFonts w:hint="eastAsia"/>
                <w:b w:val="0"/>
                <w:bCs w:val="0"/>
                <w:w w:val="100"/>
                <w:lang w:eastAsia="zh-CN"/>
              </w:rPr>
            </w:pPr>
            <w:ins w:id="689" w:author="Zhiqiang Han" w:date="2021-12-16T15:05:04Z">
              <w:r>
                <w:rPr>
                  <w:rFonts w:hint="eastAsia"/>
                  <w:b w:val="0"/>
                  <w:bCs w:val="0"/>
                  <w:w w:val="100"/>
                  <w:lang w:eastAsia="zh-CN"/>
                </w:rPr>
                <w:t xml:space="preserve">Specifies the address of the peer MAC </w:t>
              </w:r>
            </w:ins>
          </w:p>
          <w:p>
            <w:pPr>
              <w:pStyle w:val="33"/>
              <w:jc w:val="both"/>
              <w:rPr>
                <w:ins w:id="690" w:author="Zhiqiang Han" w:date="2021-12-16T15:05:04Z"/>
                <w:rFonts w:hint="eastAsia"/>
                <w:b w:val="0"/>
                <w:bCs w:val="0"/>
                <w:w w:val="100"/>
                <w:lang w:eastAsia="zh-CN"/>
              </w:rPr>
            </w:pPr>
            <w:ins w:id="691" w:author="Zhiqiang Han" w:date="2021-12-16T15:05:04Z">
              <w:r>
                <w:rPr>
                  <w:rFonts w:hint="eastAsia"/>
                  <w:b w:val="0"/>
                  <w:bCs w:val="0"/>
                  <w:w w:val="100"/>
                  <w:lang w:eastAsia="zh-CN"/>
                </w:rPr>
                <w:t xml:space="preserve">entity with which the </w:t>
              </w:r>
            </w:ins>
            <w:ins w:id="692" w:author="Zhiqiang Han" w:date="2021-12-16T15:05:04Z">
              <w:r>
                <w:rPr>
                  <w:rFonts w:hint="eastAsia"/>
                  <w:b w:val="0"/>
                  <w:bCs w:val="0"/>
                  <w:w w:val="100"/>
                  <w:lang w:val="en-US" w:eastAsia="zh-CN"/>
                </w:rPr>
                <w:t>TID-to-link mapping</w:t>
              </w:r>
            </w:ins>
            <w:ins w:id="693" w:author="Zhiqiang Han" w:date="2021-12-16T15:05:04Z">
              <w:r>
                <w:rPr>
                  <w:rFonts w:hint="eastAsia"/>
                  <w:b w:val="0"/>
                  <w:bCs w:val="0"/>
                  <w:w w:val="100"/>
                  <w:lang w:eastAsia="zh-CN"/>
                </w:rPr>
                <w:t xml:space="preserve"> </w:t>
              </w:r>
            </w:ins>
          </w:p>
          <w:p>
            <w:pPr>
              <w:pStyle w:val="33"/>
              <w:jc w:val="both"/>
              <w:rPr>
                <w:ins w:id="694" w:author="Zhiqiang Han" w:date="2021-12-16T15:05:04Z"/>
                <w:w w:val="100"/>
              </w:rPr>
            </w:pPr>
            <w:ins w:id="695" w:author="Zhiqiang Han" w:date="2021-12-16T15:05:04Z">
              <w:r>
                <w:rPr>
                  <w:rFonts w:hint="eastAsia"/>
                  <w:b w:val="0"/>
                  <w:bCs w:val="0"/>
                  <w:w w:val="100"/>
                  <w:lang w:eastAsia="zh-CN"/>
                </w:rPr>
                <w:t>procedure is performed.</w:t>
              </w:r>
            </w:ins>
          </w:p>
        </w:tc>
      </w:tr>
    </w:tbl>
    <w:p>
      <w:pPr>
        <w:autoSpaceDE w:val="0"/>
        <w:autoSpaceDN w:val="0"/>
        <w:adjustRightInd w:val="0"/>
        <w:ind w:left="0" w:leftChars="0" w:firstLine="0" w:firstLineChars="0"/>
        <w:jc w:val="left"/>
        <w:rPr>
          <w:ins w:id="696" w:author="Zhiqiang Han" w:date="2021-12-16T10:55:32Z"/>
          <w:rFonts w:hint="default"/>
          <w:b/>
          <w:bCs/>
          <w:highlight w:val="none"/>
          <w:lang w:val="en-US" w:eastAsia="zh-CN"/>
        </w:rPr>
      </w:pPr>
    </w:p>
    <w:p>
      <w:pPr>
        <w:autoSpaceDE w:val="0"/>
        <w:autoSpaceDN w:val="0"/>
        <w:adjustRightInd w:val="0"/>
        <w:ind w:left="0" w:leftChars="0" w:firstLine="0" w:firstLineChars="0"/>
        <w:jc w:val="left"/>
        <w:rPr>
          <w:ins w:id="697" w:author="Zhiqiang Han" w:date="2021-12-16T15:05:41Z"/>
          <w:rFonts w:hint="default"/>
          <w:b/>
          <w:bCs/>
          <w:highlight w:val="none"/>
          <w:lang w:val="en-US" w:eastAsia="zh-CN"/>
        </w:rPr>
      </w:pPr>
      <w:ins w:id="698" w:author="Zhiqiang Han" w:date="2021-12-16T10:55:32Z">
        <w:r>
          <w:rPr>
            <w:rFonts w:hint="default"/>
            <w:b/>
            <w:bCs/>
            <w:highlight w:val="none"/>
            <w:lang w:val="en-US" w:eastAsia="zh-CN"/>
          </w:rPr>
          <w:t>6.3.13</w:t>
        </w:r>
      </w:ins>
      <w:ins w:id="699" w:author="Zhiqiang Han" w:date="2021-12-16T10:55:32Z">
        <w:r>
          <w:rPr>
            <w:rFonts w:hint="eastAsia"/>
            <w:b/>
            <w:bCs/>
            <w:highlight w:val="none"/>
            <w:lang w:val="en-US" w:eastAsia="zh-CN"/>
          </w:rPr>
          <w:t>2</w:t>
        </w:r>
      </w:ins>
      <w:ins w:id="700" w:author="Zhiqiang Han" w:date="2021-12-16T10:55:32Z">
        <w:r>
          <w:rPr>
            <w:rFonts w:hint="default"/>
            <w:b/>
            <w:bCs/>
            <w:highlight w:val="none"/>
            <w:lang w:val="en-US" w:eastAsia="zh-CN"/>
          </w:rPr>
          <w:t>.</w:t>
        </w:r>
      </w:ins>
      <w:ins w:id="701" w:author="Zhiqiang Han" w:date="2021-12-16T10:55:52Z">
        <w:r>
          <w:rPr>
            <w:rFonts w:hint="eastAsia"/>
            <w:b/>
            <w:bCs/>
            <w:highlight w:val="none"/>
            <w:lang w:val="en-US" w:eastAsia="zh-CN"/>
          </w:rPr>
          <w:t>5</w:t>
        </w:r>
      </w:ins>
      <w:ins w:id="702" w:author="Zhiqiang Han" w:date="2021-12-16T10:55:32Z">
        <w:r>
          <w:rPr>
            <w:rFonts w:hint="default"/>
            <w:b/>
            <w:bCs/>
            <w:highlight w:val="none"/>
            <w:lang w:val="en-US" w:eastAsia="zh-CN"/>
          </w:rPr>
          <w:t>.3 When generated</w:t>
        </w:r>
      </w:ins>
    </w:p>
    <w:p>
      <w:pPr>
        <w:autoSpaceDE w:val="0"/>
        <w:autoSpaceDN w:val="0"/>
        <w:adjustRightInd w:val="0"/>
        <w:ind w:left="0" w:leftChars="0" w:firstLine="0" w:firstLineChars="0"/>
        <w:jc w:val="left"/>
        <w:rPr>
          <w:ins w:id="703" w:author="Zhiqiang Han" w:date="2021-12-16T15:05:42Z"/>
          <w:rFonts w:hint="default"/>
          <w:b/>
          <w:bCs/>
          <w:highlight w:val="none"/>
          <w:lang w:val="en-US" w:eastAsia="zh-CN"/>
        </w:rPr>
      </w:pPr>
    </w:p>
    <w:p>
      <w:pPr>
        <w:autoSpaceDE w:val="0"/>
        <w:autoSpaceDN w:val="0"/>
        <w:adjustRightInd w:val="0"/>
        <w:ind w:left="0" w:leftChars="0" w:firstLine="0" w:firstLineChars="0"/>
        <w:jc w:val="left"/>
        <w:rPr>
          <w:ins w:id="704" w:author="Zhiqiang Han" w:date="2021-12-16T10:55:32Z"/>
          <w:rFonts w:hint="default"/>
          <w:b w:val="0"/>
          <w:bCs w:val="0"/>
          <w:sz w:val="20"/>
          <w:highlight w:val="none"/>
          <w:lang w:val="en-US" w:eastAsia="zh-CN"/>
        </w:rPr>
      </w:pPr>
      <w:ins w:id="705" w:author="Zhiqiang Han" w:date="2021-12-16T15:05:47Z">
        <w:r>
          <w:rPr>
            <w:rFonts w:hint="default"/>
            <w:b w:val="0"/>
            <w:bCs w:val="0"/>
            <w:sz w:val="20"/>
            <w:highlight w:val="none"/>
            <w:lang w:val="en-US" w:eastAsia="zh-CN"/>
          </w:rPr>
          <w:t xml:space="preserve">This primitive is generated by the SME when a STA intends a tear down </w:t>
        </w:r>
      </w:ins>
      <w:ins w:id="706" w:author="Zhiqiang Han" w:date="2021-12-16T15:06:05Z">
        <w:r>
          <w:rPr>
            <w:rFonts w:hint="eastAsia"/>
            <w:b w:val="0"/>
            <w:bCs w:val="0"/>
            <w:sz w:val="20"/>
            <w:highlight w:val="none"/>
            <w:lang w:val="en-US" w:eastAsia="zh-CN"/>
          </w:rPr>
          <w:t>TID-To-Link Mapping</w:t>
        </w:r>
      </w:ins>
      <w:ins w:id="707" w:author="Zhiqiang Han" w:date="2021-12-16T15:05:47Z">
        <w:r>
          <w:rPr>
            <w:rFonts w:hint="default"/>
            <w:b w:val="0"/>
            <w:bCs w:val="0"/>
            <w:sz w:val="20"/>
            <w:highlight w:val="none"/>
            <w:lang w:val="en-US" w:eastAsia="zh-CN"/>
          </w:rPr>
          <w:t>.</w:t>
        </w:r>
      </w:ins>
    </w:p>
    <w:p>
      <w:pPr>
        <w:autoSpaceDE w:val="0"/>
        <w:autoSpaceDN w:val="0"/>
        <w:adjustRightInd w:val="0"/>
        <w:ind w:left="0" w:leftChars="0" w:firstLine="0" w:firstLineChars="0"/>
        <w:jc w:val="left"/>
        <w:rPr>
          <w:ins w:id="708" w:author="Zhiqiang Han" w:date="2021-12-16T10:55:32Z"/>
          <w:rFonts w:hint="default"/>
          <w:b/>
          <w:bCs/>
          <w:highlight w:val="none"/>
          <w:lang w:val="en-US" w:eastAsia="zh-CN"/>
        </w:rPr>
      </w:pPr>
    </w:p>
    <w:p>
      <w:pPr>
        <w:autoSpaceDE w:val="0"/>
        <w:autoSpaceDN w:val="0"/>
        <w:adjustRightInd w:val="0"/>
        <w:ind w:left="0" w:leftChars="0" w:firstLine="0" w:firstLineChars="0"/>
        <w:jc w:val="left"/>
        <w:rPr>
          <w:ins w:id="709" w:author="Zhiqiang Han" w:date="2021-12-16T15:06:08Z"/>
          <w:rFonts w:hint="default"/>
          <w:b/>
          <w:bCs/>
          <w:highlight w:val="none"/>
          <w:lang w:val="en-US" w:eastAsia="zh-CN"/>
        </w:rPr>
      </w:pPr>
      <w:ins w:id="710" w:author="Zhiqiang Han" w:date="2021-12-16T10:55:32Z">
        <w:r>
          <w:rPr>
            <w:rFonts w:hint="default"/>
            <w:b/>
            <w:bCs/>
            <w:highlight w:val="none"/>
            <w:lang w:val="en-US" w:eastAsia="zh-CN"/>
          </w:rPr>
          <w:t>6.3.13</w:t>
        </w:r>
      </w:ins>
      <w:ins w:id="711" w:author="Zhiqiang Han" w:date="2021-12-16T10:55:32Z">
        <w:r>
          <w:rPr>
            <w:rFonts w:hint="eastAsia"/>
            <w:b/>
            <w:bCs/>
            <w:highlight w:val="none"/>
            <w:lang w:val="en-US" w:eastAsia="zh-CN"/>
          </w:rPr>
          <w:t>2</w:t>
        </w:r>
      </w:ins>
      <w:ins w:id="712" w:author="Zhiqiang Han" w:date="2021-12-16T10:55:32Z">
        <w:r>
          <w:rPr>
            <w:rFonts w:hint="default"/>
            <w:b/>
            <w:bCs/>
            <w:highlight w:val="none"/>
            <w:lang w:val="en-US" w:eastAsia="zh-CN"/>
          </w:rPr>
          <w:t>.</w:t>
        </w:r>
      </w:ins>
      <w:ins w:id="713" w:author="Zhiqiang Han" w:date="2021-12-16T10:55:53Z">
        <w:r>
          <w:rPr>
            <w:rFonts w:hint="eastAsia"/>
            <w:b/>
            <w:bCs/>
            <w:highlight w:val="none"/>
            <w:lang w:val="en-US" w:eastAsia="zh-CN"/>
          </w:rPr>
          <w:t>5</w:t>
        </w:r>
      </w:ins>
      <w:ins w:id="714" w:author="Zhiqiang Han" w:date="2021-12-16T10:55:32Z">
        <w:r>
          <w:rPr>
            <w:rFonts w:hint="default"/>
            <w:b/>
            <w:bCs/>
            <w:highlight w:val="none"/>
            <w:lang w:val="en-US" w:eastAsia="zh-CN"/>
          </w:rPr>
          <w:t>.4 Effect of receipt</w:t>
        </w:r>
      </w:ins>
    </w:p>
    <w:p>
      <w:pPr>
        <w:autoSpaceDE w:val="0"/>
        <w:autoSpaceDN w:val="0"/>
        <w:adjustRightInd w:val="0"/>
        <w:ind w:left="0" w:leftChars="0" w:firstLine="0" w:firstLineChars="0"/>
        <w:jc w:val="left"/>
        <w:rPr>
          <w:ins w:id="715" w:author="Zhiqiang Han" w:date="2021-12-16T15:06:09Z"/>
          <w:rFonts w:hint="default"/>
          <w:b/>
          <w:bCs/>
          <w:highlight w:val="none"/>
          <w:lang w:val="en-US" w:eastAsia="zh-CN"/>
        </w:rPr>
      </w:pPr>
    </w:p>
    <w:p>
      <w:pPr>
        <w:autoSpaceDE w:val="0"/>
        <w:autoSpaceDN w:val="0"/>
        <w:adjustRightInd w:val="0"/>
        <w:ind w:left="0" w:leftChars="0" w:firstLine="0" w:firstLineChars="0"/>
        <w:jc w:val="left"/>
        <w:rPr>
          <w:ins w:id="716" w:author="Zhiqiang Han" w:date="2021-12-16T10:55:54Z"/>
          <w:rFonts w:hint="default"/>
          <w:b w:val="0"/>
          <w:bCs w:val="0"/>
          <w:sz w:val="20"/>
          <w:highlight w:val="none"/>
          <w:lang w:val="en-US" w:eastAsia="zh-CN"/>
        </w:rPr>
      </w:pPr>
      <w:ins w:id="717" w:author="Zhiqiang Han" w:date="2021-12-16T15:06:22Z">
        <w:r>
          <w:rPr>
            <w:rFonts w:hint="default"/>
            <w:b w:val="0"/>
            <w:bCs w:val="0"/>
            <w:sz w:val="20"/>
            <w:highlight w:val="none"/>
            <w:lang w:val="en-US" w:eastAsia="zh-CN"/>
          </w:rPr>
          <w:t>This primitive initiates a</w:t>
        </w:r>
      </w:ins>
      <w:ins w:id="718" w:author="Zhiqiang Han" w:date="2021-12-16T15:06:45Z">
        <w:r>
          <w:rPr>
            <w:rFonts w:hint="eastAsia"/>
            <w:b w:val="0"/>
            <w:bCs w:val="0"/>
            <w:sz w:val="20"/>
            <w:highlight w:val="none"/>
            <w:lang w:val="en-US" w:eastAsia="zh-CN"/>
          </w:rPr>
          <w:t xml:space="preserve"> </w:t>
        </w:r>
      </w:ins>
      <w:ins w:id="719" w:author="Zhiqiang Han" w:date="2021-12-16T15:06:46Z">
        <w:r>
          <w:rPr>
            <w:rFonts w:hint="eastAsia"/>
            <w:b w:val="0"/>
            <w:bCs w:val="0"/>
            <w:sz w:val="20"/>
            <w:highlight w:val="none"/>
            <w:lang w:val="en-US" w:eastAsia="zh-CN"/>
          </w:rPr>
          <w:t>TID-To-Link Mapping</w:t>
        </w:r>
      </w:ins>
      <w:ins w:id="720" w:author="Zhiqiang Han" w:date="2021-12-16T15:06:22Z">
        <w:r>
          <w:rPr>
            <w:rFonts w:hint="default"/>
            <w:b w:val="0"/>
            <w:bCs w:val="0"/>
            <w:sz w:val="20"/>
            <w:highlight w:val="none"/>
            <w:lang w:val="en-US" w:eastAsia="zh-CN"/>
          </w:rPr>
          <w:t xml:space="preserve"> teardown procedure.</w:t>
        </w:r>
      </w:ins>
    </w:p>
    <w:p>
      <w:pPr>
        <w:autoSpaceDE w:val="0"/>
        <w:autoSpaceDN w:val="0"/>
        <w:adjustRightInd w:val="0"/>
        <w:ind w:left="0" w:leftChars="0" w:firstLine="0" w:firstLineChars="0"/>
        <w:jc w:val="left"/>
        <w:rPr>
          <w:ins w:id="721" w:author="Zhiqiang Han" w:date="2021-12-16T10:55:54Z"/>
          <w:rFonts w:hint="default"/>
          <w:b/>
          <w:bCs/>
          <w:highlight w:val="none"/>
          <w:lang w:val="en-US" w:eastAsia="zh-CN"/>
        </w:rPr>
      </w:pPr>
    </w:p>
    <w:p>
      <w:pPr>
        <w:autoSpaceDE w:val="0"/>
        <w:autoSpaceDN w:val="0"/>
        <w:adjustRightInd w:val="0"/>
        <w:ind w:left="0" w:leftChars="0" w:firstLine="0" w:firstLineChars="0"/>
        <w:jc w:val="left"/>
        <w:rPr>
          <w:ins w:id="722" w:author="Zhiqiang Han" w:date="2021-12-16T10:55:59Z"/>
          <w:rFonts w:hint="default"/>
          <w:b/>
          <w:bCs/>
          <w:highlight w:val="none"/>
          <w:lang w:val="en-US" w:eastAsia="zh-CN"/>
        </w:rPr>
      </w:pPr>
      <w:ins w:id="723" w:author="Zhiqiang Han" w:date="2021-12-16T10:55:59Z">
        <w:r>
          <w:rPr>
            <w:rFonts w:hint="default"/>
            <w:b/>
            <w:bCs/>
            <w:highlight w:val="none"/>
            <w:lang w:val="en-US" w:eastAsia="zh-CN"/>
          </w:rPr>
          <w:t>6.3.13</w:t>
        </w:r>
      </w:ins>
      <w:ins w:id="724" w:author="Zhiqiang Han" w:date="2021-12-16T10:55:59Z">
        <w:r>
          <w:rPr>
            <w:rFonts w:hint="eastAsia"/>
            <w:b/>
            <w:bCs/>
            <w:highlight w:val="none"/>
            <w:lang w:val="en-US" w:eastAsia="zh-CN"/>
          </w:rPr>
          <w:t>2</w:t>
        </w:r>
      </w:ins>
      <w:ins w:id="725" w:author="Zhiqiang Han" w:date="2021-12-16T10:55:59Z">
        <w:r>
          <w:rPr>
            <w:rFonts w:hint="default"/>
            <w:b/>
            <w:bCs/>
            <w:highlight w:val="none"/>
            <w:lang w:val="en-US" w:eastAsia="zh-CN"/>
          </w:rPr>
          <w:t>.</w:t>
        </w:r>
      </w:ins>
      <w:ins w:id="726" w:author="Zhiqiang Han" w:date="2021-12-16T10:56:11Z">
        <w:r>
          <w:rPr>
            <w:rFonts w:hint="eastAsia"/>
            <w:b/>
            <w:bCs/>
            <w:highlight w:val="none"/>
            <w:lang w:val="en-US" w:eastAsia="zh-CN"/>
          </w:rPr>
          <w:t>6</w:t>
        </w:r>
      </w:ins>
      <w:ins w:id="727" w:author="Zhiqiang Han" w:date="2021-12-16T10:55:59Z">
        <w:r>
          <w:rPr>
            <w:rFonts w:hint="default"/>
            <w:b/>
            <w:bCs/>
            <w:highlight w:val="none"/>
            <w:lang w:val="en-US" w:eastAsia="zh-CN"/>
          </w:rPr>
          <w:t xml:space="preserve"> MLME-</w:t>
        </w:r>
      </w:ins>
      <w:ins w:id="728" w:author="Zhiqiang Han" w:date="2021-12-16T10:55:59Z">
        <w:r>
          <w:rPr>
            <w:rFonts w:hint="eastAsia"/>
            <w:b/>
            <w:bCs/>
            <w:highlight w:val="none"/>
            <w:lang w:val="en-US" w:eastAsia="zh-CN"/>
          </w:rPr>
          <w:t>TIDTOLINKMAPPINGTEARDOWN</w:t>
        </w:r>
      </w:ins>
      <w:ins w:id="729" w:author="Zhiqiang Han" w:date="2021-12-16T10:55:59Z">
        <w:r>
          <w:rPr>
            <w:rFonts w:hint="default"/>
            <w:b/>
            <w:bCs/>
            <w:highlight w:val="none"/>
            <w:lang w:val="en-US" w:eastAsia="zh-CN"/>
          </w:rPr>
          <w:t>.</w:t>
        </w:r>
      </w:ins>
      <w:ins w:id="730" w:author="Zhiqiang Han" w:date="2021-12-16T10:56:05Z">
        <w:r>
          <w:rPr>
            <w:rFonts w:hint="eastAsia"/>
            <w:b/>
            <w:bCs/>
            <w:highlight w:val="none"/>
            <w:lang w:val="en-US" w:eastAsia="zh-CN"/>
          </w:rPr>
          <w:t>ind</w:t>
        </w:r>
      </w:ins>
      <w:ins w:id="731" w:author="Zhiqiang Han" w:date="2021-12-16T10:56:06Z">
        <w:r>
          <w:rPr>
            <w:rFonts w:hint="eastAsia"/>
            <w:b/>
            <w:bCs/>
            <w:highlight w:val="none"/>
            <w:lang w:val="en-US" w:eastAsia="zh-CN"/>
          </w:rPr>
          <w:t>icatio</w:t>
        </w:r>
      </w:ins>
      <w:ins w:id="732" w:author="Zhiqiang Han" w:date="2021-12-16T10:56:07Z">
        <w:r>
          <w:rPr>
            <w:rFonts w:hint="eastAsia"/>
            <w:b/>
            <w:bCs/>
            <w:highlight w:val="none"/>
            <w:lang w:val="en-US" w:eastAsia="zh-CN"/>
          </w:rPr>
          <w:t>n</w:t>
        </w:r>
      </w:ins>
    </w:p>
    <w:p>
      <w:pPr>
        <w:autoSpaceDE w:val="0"/>
        <w:autoSpaceDN w:val="0"/>
        <w:adjustRightInd w:val="0"/>
        <w:ind w:left="0" w:leftChars="0" w:firstLine="0" w:firstLineChars="0"/>
        <w:jc w:val="left"/>
        <w:rPr>
          <w:ins w:id="733" w:author="Zhiqiang Han" w:date="2021-12-16T10:55:59Z"/>
          <w:rFonts w:hint="eastAsia"/>
          <w:b/>
          <w:bCs/>
          <w:highlight w:val="none"/>
          <w:lang w:val="en-US" w:eastAsia="zh-CN"/>
        </w:rPr>
      </w:pPr>
    </w:p>
    <w:p>
      <w:pPr>
        <w:autoSpaceDE w:val="0"/>
        <w:autoSpaceDN w:val="0"/>
        <w:adjustRightInd w:val="0"/>
        <w:ind w:left="0" w:leftChars="0" w:firstLine="0" w:firstLineChars="0"/>
        <w:jc w:val="left"/>
        <w:rPr>
          <w:ins w:id="734" w:author="Zhiqiang Han" w:date="2021-12-16T15:07:04Z"/>
          <w:rFonts w:hint="default"/>
          <w:b/>
          <w:bCs/>
          <w:highlight w:val="none"/>
          <w:lang w:val="en-US" w:eastAsia="zh-CN"/>
        </w:rPr>
      </w:pPr>
      <w:ins w:id="735" w:author="Zhiqiang Han" w:date="2021-12-16T10:55:59Z">
        <w:r>
          <w:rPr>
            <w:rFonts w:hint="default"/>
            <w:b/>
            <w:bCs/>
            <w:highlight w:val="none"/>
            <w:lang w:val="en-US" w:eastAsia="zh-CN"/>
          </w:rPr>
          <w:t>6.3.13</w:t>
        </w:r>
      </w:ins>
      <w:ins w:id="736" w:author="Zhiqiang Han" w:date="2021-12-16T10:55:59Z">
        <w:r>
          <w:rPr>
            <w:rFonts w:hint="eastAsia"/>
            <w:b/>
            <w:bCs/>
            <w:highlight w:val="none"/>
            <w:lang w:val="en-US" w:eastAsia="zh-CN"/>
          </w:rPr>
          <w:t>2</w:t>
        </w:r>
      </w:ins>
      <w:ins w:id="737" w:author="Zhiqiang Han" w:date="2021-12-16T10:55:59Z">
        <w:r>
          <w:rPr>
            <w:rFonts w:hint="default"/>
            <w:b/>
            <w:bCs/>
            <w:highlight w:val="none"/>
            <w:lang w:val="en-US" w:eastAsia="zh-CN"/>
          </w:rPr>
          <w:t>.</w:t>
        </w:r>
      </w:ins>
      <w:ins w:id="738" w:author="Zhiqiang Han" w:date="2021-12-16T10:56:12Z">
        <w:r>
          <w:rPr>
            <w:rFonts w:hint="eastAsia"/>
            <w:b/>
            <w:bCs/>
            <w:highlight w:val="none"/>
            <w:lang w:val="en-US" w:eastAsia="zh-CN"/>
          </w:rPr>
          <w:t>6</w:t>
        </w:r>
      </w:ins>
      <w:ins w:id="739" w:author="Zhiqiang Han" w:date="2021-12-16T10:55:59Z">
        <w:r>
          <w:rPr>
            <w:rFonts w:hint="default"/>
            <w:b/>
            <w:bCs/>
            <w:highlight w:val="none"/>
            <w:lang w:val="en-US" w:eastAsia="zh-CN"/>
          </w:rPr>
          <w:t>.1 Function</w:t>
        </w:r>
      </w:ins>
    </w:p>
    <w:p>
      <w:pPr>
        <w:autoSpaceDE w:val="0"/>
        <w:autoSpaceDN w:val="0"/>
        <w:adjustRightInd w:val="0"/>
        <w:ind w:left="0" w:leftChars="0" w:firstLine="0" w:firstLineChars="0"/>
        <w:jc w:val="left"/>
        <w:rPr>
          <w:ins w:id="740" w:author="Zhiqiang Han" w:date="2021-12-16T15:07:05Z"/>
          <w:rFonts w:hint="default"/>
          <w:b/>
          <w:bCs/>
          <w:highlight w:val="none"/>
          <w:lang w:val="en-US" w:eastAsia="zh-CN"/>
        </w:rPr>
      </w:pPr>
    </w:p>
    <w:p>
      <w:pPr>
        <w:autoSpaceDE w:val="0"/>
        <w:autoSpaceDN w:val="0"/>
        <w:adjustRightInd w:val="0"/>
        <w:ind w:left="0" w:leftChars="0" w:firstLine="0" w:firstLineChars="0"/>
        <w:jc w:val="left"/>
        <w:rPr>
          <w:ins w:id="741" w:author="Zhiqiang Han" w:date="2021-12-16T10:55:59Z"/>
          <w:rFonts w:hint="default"/>
          <w:b w:val="0"/>
          <w:bCs w:val="0"/>
          <w:sz w:val="20"/>
          <w:highlight w:val="none"/>
          <w:lang w:val="en-US" w:eastAsia="zh-CN"/>
        </w:rPr>
      </w:pPr>
      <w:ins w:id="742" w:author="Zhiqiang Han" w:date="2021-12-16T15:09:33Z">
        <w:r>
          <w:rPr>
            <w:rFonts w:hint="default"/>
            <w:b w:val="0"/>
            <w:bCs w:val="0"/>
            <w:sz w:val="20"/>
            <w:highlight w:val="none"/>
            <w:lang w:val="en-US" w:eastAsia="zh-CN"/>
          </w:rPr>
          <w:t xml:space="preserve">This primitive indicates that a peer MAC entity is tearing down </w:t>
        </w:r>
      </w:ins>
      <w:ins w:id="743" w:author="Zhiqiang Han" w:date="2021-12-16T15:09:49Z">
        <w:r>
          <w:rPr>
            <w:rFonts w:hint="eastAsia"/>
            <w:b w:val="0"/>
            <w:bCs w:val="0"/>
            <w:sz w:val="20"/>
            <w:highlight w:val="none"/>
            <w:lang w:val="en-US" w:eastAsia="zh-CN"/>
          </w:rPr>
          <w:t>TID-To-Link Mapping</w:t>
        </w:r>
      </w:ins>
      <w:ins w:id="744" w:author="Zhiqiang Han" w:date="2021-12-16T15:09:33Z">
        <w:r>
          <w:rPr>
            <w:rFonts w:hint="default"/>
            <w:b w:val="0"/>
            <w:bCs w:val="0"/>
            <w:sz w:val="20"/>
            <w:highlight w:val="none"/>
            <w:lang w:val="en-US" w:eastAsia="zh-CN"/>
          </w:rPr>
          <w:t>.</w:t>
        </w:r>
      </w:ins>
    </w:p>
    <w:p>
      <w:pPr>
        <w:autoSpaceDE w:val="0"/>
        <w:autoSpaceDN w:val="0"/>
        <w:adjustRightInd w:val="0"/>
        <w:ind w:left="0" w:leftChars="0" w:firstLine="0" w:firstLineChars="0"/>
        <w:jc w:val="left"/>
        <w:rPr>
          <w:ins w:id="745" w:author="Zhiqiang Han" w:date="2021-12-16T10:55:59Z"/>
          <w:rFonts w:hint="default"/>
          <w:b/>
          <w:bCs/>
          <w:highlight w:val="none"/>
          <w:lang w:val="en-US" w:eastAsia="zh-CN"/>
        </w:rPr>
      </w:pPr>
    </w:p>
    <w:p>
      <w:pPr>
        <w:autoSpaceDE w:val="0"/>
        <w:autoSpaceDN w:val="0"/>
        <w:adjustRightInd w:val="0"/>
        <w:ind w:left="0" w:leftChars="0" w:firstLine="0" w:firstLineChars="0"/>
        <w:jc w:val="left"/>
        <w:rPr>
          <w:ins w:id="746" w:author="Zhiqiang Han" w:date="2021-12-16T15:09:51Z"/>
          <w:rFonts w:hint="default"/>
          <w:b/>
          <w:bCs/>
          <w:highlight w:val="none"/>
          <w:lang w:val="en-US" w:eastAsia="zh-CN"/>
        </w:rPr>
      </w:pPr>
      <w:ins w:id="747" w:author="Zhiqiang Han" w:date="2021-12-16T10:55:59Z">
        <w:r>
          <w:rPr>
            <w:rFonts w:hint="default"/>
            <w:b/>
            <w:bCs/>
            <w:highlight w:val="none"/>
            <w:lang w:val="en-US" w:eastAsia="zh-CN"/>
          </w:rPr>
          <w:t>6.3.13</w:t>
        </w:r>
      </w:ins>
      <w:ins w:id="748" w:author="Zhiqiang Han" w:date="2021-12-16T10:55:59Z">
        <w:r>
          <w:rPr>
            <w:rFonts w:hint="eastAsia"/>
            <w:b/>
            <w:bCs/>
            <w:highlight w:val="none"/>
            <w:lang w:val="en-US" w:eastAsia="zh-CN"/>
          </w:rPr>
          <w:t>2</w:t>
        </w:r>
      </w:ins>
      <w:ins w:id="749" w:author="Zhiqiang Han" w:date="2021-12-16T10:55:59Z">
        <w:r>
          <w:rPr>
            <w:rFonts w:hint="default"/>
            <w:b/>
            <w:bCs/>
            <w:highlight w:val="none"/>
            <w:lang w:val="en-US" w:eastAsia="zh-CN"/>
          </w:rPr>
          <w:t>.</w:t>
        </w:r>
      </w:ins>
      <w:ins w:id="750" w:author="Zhiqiang Han" w:date="2021-12-16T10:56:13Z">
        <w:r>
          <w:rPr>
            <w:rFonts w:hint="eastAsia"/>
            <w:b/>
            <w:bCs/>
            <w:highlight w:val="none"/>
            <w:lang w:val="en-US" w:eastAsia="zh-CN"/>
          </w:rPr>
          <w:t>6</w:t>
        </w:r>
      </w:ins>
      <w:ins w:id="751" w:author="Zhiqiang Han" w:date="2021-12-16T10:55:59Z">
        <w:r>
          <w:rPr>
            <w:rFonts w:hint="default"/>
            <w:b/>
            <w:bCs/>
            <w:highlight w:val="none"/>
            <w:lang w:val="en-US" w:eastAsia="zh-CN"/>
          </w:rPr>
          <w:t>.2 Semantics of the service primitive</w:t>
        </w:r>
      </w:ins>
    </w:p>
    <w:p>
      <w:pPr>
        <w:autoSpaceDE w:val="0"/>
        <w:autoSpaceDN w:val="0"/>
        <w:adjustRightInd w:val="0"/>
        <w:ind w:left="0" w:leftChars="0" w:firstLine="0" w:firstLineChars="0"/>
        <w:jc w:val="left"/>
        <w:rPr>
          <w:ins w:id="752" w:author="Zhiqiang Han" w:date="2021-12-16T10:55:59Z"/>
          <w:rFonts w:hint="default"/>
          <w:b/>
          <w:bCs/>
          <w:highlight w:val="none"/>
          <w:lang w:val="en-US" w:eastAsia="zh-CN"/>
        </w:rPr>
      </w:pPr>
    </w:p>
    <w:p>
      <w:pPr>
        <w:autoSpaceDE w:val="0"/>
        <w:autoSpaceDN w:val="0"/>
        <w:adjustRightInd w:val="0"/>
        <w:ind w:left="0" w:leftChars="0" w:firstLine="0" w:firstLineChars="0"/>
        <w:jc w:val="left"/>
        <w:rPr>
          <w:ins w:id="753" w:author="Zhiqiang Han" w:date="2021-12-16T15:09:59Z"/>
          <w:rFonts w:hint="default"/>
          <w:b w:val="0"/>
          <w:bCs w:val="0"/>
          <w:sz w:val="20"/>
          <w:highlight w:val="none"/>
          <w:lang w:val="en-US" w:eastAsia="zh-CN"/>
        </w:rPr>
      </w:pPr>
      <w:ins w:id="754" w:author="Zhiqiang Han" w:date="2021-12-16T15:09:59Z">
        <w:r>
          <w:rPr>
            <w:rFonts w:hint="default"/>
            <w:b w:val="0"/>
            <w:bCs w:val="0"/>
            <w:sz w:val="20"/>
            <w:highlight w:val="none"/>
            <w:lang w:val="en-US" w:eastAsia="zh-CN"/>
          </w:rPr>
          <w:t>The primitive parameters are as follows:</w:t>
        </w:r>
      </w:ins>
    </w:p>
    <w:p>
      <w:pPr>
        <w:autoSpaceDE w:val="0"/>
        <w:autoSpaceDN w:val="0"/>
        <w:adjustRightInd w:val="0"/>
        <w:ind w:left="0" w:leftChars="0" w:firstLine="0" w:firstLineChars="0"/>
        <w:jc w:val="left"/>
        <w:rPr>
          <w:ins w:id="755" w:author="Zhiqiang Han" w:date="2021-12-16T15:09:59Z"/>
          <w:rFonts w:hint="default"/>
          <w:b w:val="0"/>
          <w:bCs w:val="0"/>
          <w:sz w:val="20"/>
          <w:highlight w:val="none"/>
          <w:lang w:val="en-US" w:eastAsia="zh-CN"/>
        </w:rPr>
      </w:pPr>
    </w:p>
    <w:p>
      <w:pPr>
        <w:autoSpaceDE w:val="0"/>
        <w:autoSpaceDN w:val="0"/>
        <w:adjustRightInd w:val="0"/>
        <w:ind w:left="0" w:leftChars="0" w:firstLine="0" w:firstLineChars="0"/>
        <w:jc w:val="left"/>
        <w:rPr>
          <w:ins w:id="756" w:author="Zhiqiang Han" w:date="2021-12-16T15:09:59Z"/>
          <w:rFonts w:hint="default"/>
          <w:b w:val="0"/>
          <w:bCs w:val="0"/>
          <w:sz w:val="20"/>
          <w:highlight w:val="none"/>
          <w:lang w:val="en-US" w:eastAsia="zh-CN"/>
        </w:rPr>
      </w:pPr>
      <w:ins w:id="757" w:author="Zhiqiang Han" w:date="2021-12-16T15:09:59Z">
        <w:r>
          <w:rPr>
            <w:rFonts w:hint="default"/>
            <w:b w:val="0"/>
            <w:bCs w:val="0"/>
            <w:sz w:val="20"/>
            <w:highlight w:val="none"/>
            <w:lang w:val="en-US" w:eastAsia="zh-CN"/>
          </w:rPr>
          <w:t>MLME-</w:t>
        </w:r>
      </w:ins>
      <w:ins w:id="758" w:author="Zhiqiang Han" w:date="2021-12-16T15:09:59Z">
        <w:r>
          <w:rPr>
            <w:rFonts w:hint="eastAsia"/>
            <w:b w:val="0"/>
            <w:bCs w:val="0"/>
            <w:sz w:val="20"/>
            <w:highlight w:val="none"/>
            <w:lang w:val="en-US" w:eastAsia="zh-CN"/>
          </w:rPr>
          <w:t>TIDTOLINKMAPPINGTEARDOWN</w:t>
        </w:r>
      </w:ins>
      <w:ins w:id="759" w:author="Zhiqiang Han" w:date="2021-12-16T15:09:59Z">
        <w:r>
          <w:rPr>
            <w:rFonts w:hint="default"/>
            <w:b w:val="0"/>
            <w:bCs w:val="0"/>
            <w:sz w:val="20"/>
            <w:highlight w:val="none"/>
            <w:lang w:val="en-US" w:eastAsia="zh-CN"/>
          </w:rPr>
          <w:t>.</w:t>
        </w:r>
      </w:ins>
      <w:ins w:id="760" w:author="Zhiqiang Han" w:date="2021-12-16T15:10:05Z">
        <w:r>
          <w:rPr>
            <w:rFonts w:hint="eastAsia"/>
            <w:b w:val="0"/>
            <w:bCs w:val="0"/>
            <w:sz w:val="20"/>
            <w:highlight w:val="none"/>
            <w:lang w:val="en-US" w:eastAsia="zh-CN"/>
          </w:rPr>
          <w:t>indication</w:t>
        </w:r>
      </w:ins>
      <w:ins w:id="761" w:author="Zhiqiang Han" w:date="2021-12-16T15:09:59Z">
        <w:r>
          <w:rPr>
            <w:rFonts w:hint="default"/>
            <w:b w:val="0"/>
            <w:bCs w:val="0"/>
            <w:sz w:val="20"/>
            <w:highlight w:val="none"/>
            <w:lang w:val="en-US" w:eastAsia="zh-CN"/>
          </w:rPr>
          <w:t>(</w:t>
        </w:r>
      </w:ins>
    </w:p>
    <w:p>
      <w:pPr>
        <w:autoSpaceDE w:val="0"/>
        <w:autoSpaceDN w:val="0"/>
        <w:adjustRightInd w:val="0"/>
        <w:ind w:left="0" w:leftChars="0" w:firstLine="4178" w:firstLineChars="2089"/>
        <w:jc w:val="left"/>
        <w:rPr>
          <w:ins w:id="762" w:author="Zhiqiang Han" w:date="2021-12-16T15:09:59Z"/>
          <w:rFonts w:hint="default"/>
          <w:b w:val="0"/>
          <w:bCs w:val="0"/>
          <w:sz w:val="20"/>
          <w:highlight w:val="none"/>
          <w:lang w:val="en-US" w:eastAsia="zh-CN"/>
        </w:rPr>
      </w:pPr>
      <w:ins w:id="763" w:author="Zhiqiang Han" w:date="2021-12-16T15:09:59Z">
        <w:r>
          <w:rPr>
            <w:rFonts w:hint="default"/>
            <w:b w:val="0"/>
            <w:bCs w:val="0"/>
            <w:sz w:val="20"/>
            <w:highlight w:val="none"/>
            <w:lang w:val="en-US" w:eastAsia="zh-CN"/>
          </w:rPr>
          <w:t>PeerSTAAddress</w:t>
        </w:r>
      </w:ins>
    </w:p>
    <w:p>
      <w:pPr>
        <w:autoSpaceDE w:val="0"/>
        <w:autoSpaceDN w:val="0"/>
        <w:adjustRightInd w:val="0"/>
        <w:ind w:left="0" w:leftChars="0" w:firstLine="4178" w:firstLineChars="2089"/>
        <w:jc w:val="left"/>
        <w:rPr>
          <w:ins w:id="764" w:author="Zhiqiang Han" w:date="2021-12-16T15:10:07Z"/>
          <w:rFonts w:hint="default"/>
          <w:b w:val="0"/>
          <w:bCs w:val="0"/>
          <w:sz w:val="20"/>
          <w:highlight w:val="none"/>
          <w:lang w:val="en-US" w:eastAsia="zh-CN"/>
        </w:rPr>
      </w:pPr>
      <w:ins w:id="765" w:author="Zhiqiang Han" w:date="2021-12-16T15:09:59Z">
        <w:r>
          <w:rPr>
            <w:rFonts w:hint="default"/>
            <w:b w:val="0"/>
            <w:bCs w:val="0"/>
            <w:sz w:val="20"/>
            <w:highlight w:val="none"/>
            <w:lang w:val="en-US" w:eastAsia="zh-CN"/>
          </w:rPr>
          <w:t>)</w:t>
        </w:r>
      </w:ins>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blPrEx>
          <w:tblCellMar>
            <w:top w:w="60" w:type="dxa"/>
            <w:left w:w="120" w:type="dxa"/>
            <w:bottom w:w="20" w:type="dxa"/>
            <w:right w:w="120" w:type="dxa"/>
          </w:tblCellMar>
        </w:tblPrEx>
        <w:trPr>
          <w:trHeight w:val="19" w:hRule="atLeast"/>
          <w:jc w:val="center"/>
          <w:ins w:id="766" w:author="Zhiqiang Han" w:date="2021-12-16T15:10:19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767" w:author="Zhiqiang Han" w:date="2021-12-16T15:10:19Z"/>
              </w:rPr>
            </w:pPr>
            <w:ins w:id="768" w:author="Zhiqiang Han" w:date="2021-12-16T15:10:19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769" w:author="Zhiqiang Han" w:date="2021-12-16T15:10:19Z"/>
              </w:rPr>
            </w:pPr>
            <w:ins w:id="770" w:author="Zhiqiang Han" w:date="2021-12-16T15:10:19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771" w:author="Zhiqiang Han" w:date="2021-12-16T15:10:19Z"/>
              </w:rPr>
            </w:pPr>
            <w:ins w:id="772" w:author="Zhiqiang Han" w:date="2021-12-16T15:10:19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773" w:author="Zhiqiang Han" w:date="2021-12-16T15:10:19Z"/>
              </w:rPr>
            </w:pPr>
            <w:ins w:id="774" w:author="Zhiqiang Han" w:date="2021-12-16T15:10:19Z">
              <w:r>
                <w:rPr>
                  <w:w w:val="100"/>
                </w:rPr>
                <w:t>Description</w:t>
              </w:r>
            </w:ins>
          </w:p>
        </w:tc>
      </w:tr>
      <w:tr>
        <w:tblPrEx>
          <w:tblCellMar>
            <w:top w:w="60" w:type="dxa"/>
            <w:left w:w="120" w:type="dxa"/>
            <w:bottom w:w="20" w:type="dxa"/>
            <w:right w:w="120" w:type="dxa"/>
          </w:tblCellMar>
        </w:tblPrEx>
        <w:trPr>
          <w:trHeight w:val="19" w:hRule="atLeast"/>
          <w:jc w:val="center"/>
          <w:ins w:id="775" w:author="Zhiqiang Han" w:date="2021-12-16T15:10:19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776" w:author="Zhiqiang Han" w:date="2021-12-16T15:10:19Z"/>
                <w:rFonts w:hint="default" w:eastAsia="宋体"/>
                <w:w w:val="100"/>
                <w:lang w:val="en-US" w:eastAsia="zh-CN"/>
              </w:rPr>
            </w:pPr>
            <w:ins w:id="777" w:author="Zhiqiang Han" w:date="2021-12-16T15:10:19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778" w:author="Zhiqiang Han" w:date="2021-12-16T15:10:19Z"/>
                <w:rFonts w:hint="eastAsia"/>
                <w:b w:val="0"/>
                <w:bCs w:val="0"/>
                <w:w w:val="100"/>
                <w:lang w:eastAsia="zh-CN"/>
              </w:rPr>
            </w:pPr>
            <w:ins w:id="779" w:author="Zhiqiang Han" w:date="2021-12-16T15:10:19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780" w:author="Zhiqiang Han" w:date="2021-12-16T15:10:19Z"/>
                <w:rFonts w:hint="eastAsia"/>
                <w:b w:val="0"/>
                <w:bCs w:val="0"/>
                <w:w w:val="100"/>
                <w:lang w:eastAsia="zh-CN"/>
              </w:rPr>
            </w:pPr>
            <w:ins w:id="781" w:author="Zhiqiang Han" w:date="2021-12-16T15:10:19Z">
              <w:r>
                <w:rPr>
                  <w:rFonts w:hint="eastAsia"/>
                  <w:b w:val="0"/>
                  <w:bCs w:val="0"/>
                  <w:w w:val="100"/>
                  <w:lang w:eastAsia="zh-CN"/>
                </w:rPr>
                <w:t>Any</w:t>
              </w:r>
            </w:ins>
            <w:ins w:id="782" w:author="Zhiqiang Han" w:date="2021-12-16T15:10:19Z">
              <w:r>
                <w:rPr>
                  <w:rFonts w:hint="eastAsia"/>
                  <w:b w:val="0"/>
                  <w:bCs w:val="0"/>
                  <w:w w:val="100"/>
                  <w:lang w:val="en-US" w:eastAsia="zh-CN"/>
                </w:rPr>
                <w:t xml:space="preserve"> </w:t>
              </w:r>
            </w:ins>
            <w:ins w:id="783" w:author="Zhiqiang Han" w:date="2021-12-16T15:10:19Z">
              <w:r>
                <w:rPr>
                  <w:rFonts w:hint="eastAsia"/>
                  <w:b w:val="0"/>
                  <w:bCs w:val="0"/>
                  <w:w w:val="100"/>
                  <w:lang w:eastAsia="zh-CN"/>
                </w:rPr>
                <w:t xml:space="preserve">valid individual </w:t>
              </w:r>
            </w:ins>
          </w:p>
          <w:p>
            <w:pPr>
              <w:pStyle w:val="33"/>
              <w:ind w:firstLine="0" w:firstLineChars="0"/>
              <w:jc w:val="both"/>
              <w:rPr>
                <w:ins w:id="784" w:author="Zhiqiang Han" w:date="2021-12-16T15:10:19Z"/>
                <w:rFonts w:hint="eastAsia"/>
                <w:b w:val="0"/>
                <w:bCs w:val="0"/>
                <w:w w:val="100"/>
                <w:lang w:eastAsia="zh-CN"/>
              </w:rPr>
            </w:pPr>
            <w:ins w:id="785" w:author="Zhiqiang Han" w:date="2021-12-16T15:10:19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786" w:author="Zhiqiang Han" w:date="2021-12-16T15:10:19Z"/>
                <w:rFonts w:hint="eastAsia"/>
                <w:b w:val="0"/>
                <w:bCs w:val="0"/>
                <w:w w:val="100"/>
                <w:lang w:eastAsia="zh-CN"/>
              </w:rPr>
            </w:pPr>
            <w:ins w:id="787" w:author="Zhiqiang Han" w:date="2021-12-16T15:10:19Z">
              <w:r>
                <w:rPr>
                  <w:rFonts w:hint="eastAsia"/>
                  <w:b w:val="0"/>
                  <w:bCs w:val="0"/>
                  <w:w w:val="100"/>
                  <w:lang w:eastAsia="zh-CN"/>
                </w:rPr>
                <w:t xml:space="preserve">Specifies the address of the peer MAC </w:t>
              </w:r>
            </w:ins>
          </w:p>
          <w:p>
            <w:pPr>
              <w:pStyle w:val="33"/>
              <w:jc w:val="both"/>
              <w:rPr>
                <w:ins w:id="788" w:author="Zhiqiang Han" w:date="2021-12-16T15:10:19Z"/>
                <w:rFonts w:hint="eastAsia"/>
                <w:b w:val="0"/>
                <w:bCs w:val="0"/>
                <w:w w:val="100"/>
                <w:lang w:eastAsia="zh-CN"/>
              </w:rPr>
            </w:pPr>
            <w:ins w:id="789" w:author="Zhiqiang Han" w:date="2021-12-16T15:10:19Z">
              <w:r>
                <w:rPr>
                  <w:rFonts w:hint="eastAsia"/>
                  <w:b w:val="0"/>
                  <w:bCs w:val="0"/>
                  <w:w w:val="100"/>
                  <w:lang w:eastAsia="zh-CN"/>
                </w:rPr>
                <w:t xml:space="preserve">entity with which the </w:t>
              </w:r>
            </w:ins>
            <w:ins w:id="790" w:author="Zhiqiang Han" w:date="2021-12-16T15:10:19Z">
              <w:r>
                <w:rPr>
                  <w:rFonts w:hint="eastAsia"/>
                  <w:b w:val="0"/>
                  <w:bCs w:val="0"/>
                  <w:w w:val="100"/>
                  <w:lang w:val="en-US" w:eastAsia="zh-CN"/>
                </w:rPr>
                <w:t>TID-to-link mapping</w:t>
              </w:r>
            </w:ins>
            <w:ins w:id="791" w:author="Zhiqiang Han" w:date="2021-12-16T15:10:19Z">
              <w:r>
                <w:rPr>
                  <w:rFonts w:hint="eastAsia"/>
                  <w:b w:val="0"/>
                  <w:bCs w:val="0"/>
                  <w:w w:val="100"/>
                  <w:lang w:eastAsia="zh-CN"/>
                </w:rPr>
                <w:t xml:space="preserve"> </w:t>
              </w:r>
            </w:ins>
          </w:p>
          <w:p>
            <w:pPr>
              <w:pStyle w:val="33"/>
              <w:jc w:val="both"/>
              <w:rPr>
                <w:ins w:id="792" w:author="Zhiqiang Han" w:date="2021-12-16T15:10:19Z"/>
                <w:w w:val="100"/>
              </w:rPr>
            </w:pPr>
            <w:ins w:id="793" w:author="Zhiqiang Han" w:date="2021-12-16T15:10:19Z">
              <w:r>
                <w:rPr>
                  <w:rFonts w:hint="eastAsia"/>
                  <w:b w:val="0"/>
                  <w:bCs w:val="0"/>
                  <w:w w:val="100"/>
                  <w:lang w:eastAsia="zh-CN"/>
                </w:rPr>
                <w:t>procedure is performed.</w:t>
              </w:r>
            </w:ins>
          </w:p>
        </w:tc>
      </w:tr>
    </w:tbl>
    <w:p>
      <w:pPr>
        <w:autoSpaceDE w:val="0"/>
        <w:autoSpaceDN w:val="0"/>
        <w:adjustRightInd w:val="0"/>
        <w:ind w:left="0" w:leftChars="0" w:firstLine="0" w:firstLineChars="0"/>
        <w:jc w:val="left"/>
        <w:rPr>
          <w:ins w:id="794" w:author="Zhiqiang Han" w:date="2021-12-16T15:09:59Z"/>
          <w:rFonts w:hint="default"/>
          <w:b w:val="0"/>
          <w:bCs w:val="0"/>
          <w:sz w:val="20"/>
          <w:highlight w:val="none"/>
          <w:lang w:val="en-US" w:eastAsia="zh-CN"/>
        </w:rPr>
      </w:pPr>
    </w:p>
    <w:p>
      <w:pPr>
        <w:autoSpaceDE w:val="0"/>
        <w:autoSpaceDN w:val="0"/>
        <w:adjustRightInd w:val="0"/>
        <w:ind w:left="0" w:leftChars="0" w:firstLine="0" w:firstLineChars="0"/>
        <w:jc w:val="left"/>
        <w:rPr>
          <w:ins w:id="795" w:author="Zhiqiang Han" w:date="2021-12-16T10:55:59Z"/>
          <w:rFonts w:hint="default"/>
          <w:b/>
          <w:bCs/>
          <w:highlight w:val="none"/>
          <w:lang w:val="en-US" w:eastAsia="zh-CN"/>
        </w:rPr>
      </w:pPr>
    </w:p>
    <w:p>
      <w:pPr>
        <w:autoSpaceDE w:val="0"/>
        <w:autoSpaceDN w:val="0"/>
        <w:adjustRightInd w:val="0"/>
        <w:ind w:left="0" w:leftChars="0" w:firstLine="0" w:firstLineChars="0"/>
        <w:jc w:val="left"/>
        <w:rPr>
          <w:ins w:id="796" w:author="Zhiqiang Han" w:date="2021-12-16T15:10:38Z"/>
          <w:rFonts w:hint="default"/>
          <w:b/>
          <w:bCs/>
          <w:highlight w:val="none"/>
          <w:lang w:val="en-US" w:eastAsia="zh-CN"/>
        </w:rPr>
      </w:pPr>
      <w:ins w:id="797" w:author="Zhiqiang Han" w:date="2021-12-16T10:55:59Z">
        <w:r>
          <w:rPr>
            <w:rFonts w:hint="default"/>
            <w:b/>
            <w:bCs/>
            <w:highlight w:val="none"/>
            <w:lang w:val="en-US" w:eastAsia="zh-CN"/>
          </w:rPr>
          <w:t>6.3.13</w:t>
        </w:r>
      </w:ins>
      <w:ins w:id="798" w:author="Zhiqiang Han" w:date="2021-12-16T10:55:59Z">
        <w:r>
          <w:rPr>
            <w:rFonts w:hint="eastAsia"/>
            <w:b/>
            <w:bCs/>
            <w:highlight w:val="none"/>
            <w:lang w:val="en-US" w:eastAsia="zh-CN"/>
          </w:rPr>
          <w:t>2</w:t>
        </w:r>
      </w:ins>
      <w:ins w:id="799" w:author="Zhiqiang Han" w:date="2021-12-16T10:55:59Z">
        <w:r>
          <w:rPr>
            <w:rFonts w:hint="default"/>
            <w:b/>
            <w:bCs/>
            <w:highlight w:val="none"/>
            <w:lang w:val="en-US" w:eastAsia="zh-CN"/>
          </w:rPr>
          <w:t>.</w:t>
        </w:r>
      </w:ins>
      <w:ins w:id="800" w:author="Zhiqiang Han" w:date="2021-12-16T10:56:14Z">
        <w:r>
          <w:rPr>
            <w:rFonts w:hint="eastAsia"/>
            <w:b/>
            <w:bCs/>
            <w:highlight w:val="none"/>
            <w:lang w:val="en-US" w:eastAsia="zh-CN"/>
          </w:rPr>
          <w:t>6</w:t>
        </w:r>
      </w:ins>
      <w:ins w:id="801" w:author="Zhiqiang Han" w:date="2021-12-16T10:55:59Z">
        <w:r>
          <w:rPr>
            <w:rFonts w:hint="default"/>
            <w:b/>
            <w:bCs/>
            <w:highlight w:val="none"/>
            <w:lang w:val="en-US" w:eastAsia="zh-CN"/>
          </w:rPr>
          <w:t>.3 When generated</w:t>
        </w:r>
      </w:ins>
    </w:p>
    <w:p>
      <w:pPr>
        <w:autoSpaceDE w:val="0"/>
        <w:autoSpaceDN w:val="0"/>
        <w:adjustRightInd w:val="0"/>
        <w:ind w:left="0" w:leftChars="0" w:firstLine="0" w:firstLineChars="0"/>
        <w:jc w:val="left"/>
        <w:rPr>
          <w:ins w:id="802" w:author="Zhiqiang Han" w:date="2021-12-16T15:10:40Z"/>
          <w:rFonts w:hint="default"/>
          <w:b/>
          <w:bCs/>
          <w:highlight w:val="none"/>
          <w:lang w:val="en-US" w:eastAsia="zh-CN"/>
        </w:rPr>
      </w:pPr>
    </w:p>
    <w:p>
      <w:pPr>
        <w:autoSpaceDE w:val="0"/>
        <w:autoSpaceDN w:val="0"/>
        <w:adjustRightInd w:val="0"/>
        <w:ind w:left="0" w:leftChars="0" w:firstLine="0" w:firstLineChars="0"/>
        <w:jc w:val="left"/>
        <w:rPr>
          <w:ins w:id="803" w:author="Zhiqiang Han" w:date="2021-12-16T10:55:59Z"/>
          <w:rFonts w:hint="default"/>
          <w:b w:val="0"/>
          <w:bCs w:val="0"/>
          <w:sz w:val="20"/>
          <w:highlight w:val="none"/>
          <w:lang w:val="en-US" w:eastAsia="zh-CN"/>
        </w:rPr>
      </w:pPr>
      <w:ins w:id="804" w:author="Zhiqiang Han" w:date="2021-12-16T15:10:40Z">
        <w:r>
          <w:rPr>
            <w:rFonts w:hint="default"/>
            <w:b w:val="0"/>
            <w:bCs w:val="0"/>
            <w:sz w:val="20"/>
            <w:highlight w:val="none"/>
            <w:lang w:val="en-US" w:eastAsia="zh-CN"/>
          </w:rPr>
          <w:t>This primitive is generated by the MLME as a result of the receipt of a</w:t>
        </w:r>
      </w:ins>
      <w:ins w:id="805" w:author="Zhiqiang Han" w:date="2021-12-16T15:12:00Z">
        <w:r>
          <w:rPr>
            <w:rFonts w:hint="eastAsia"/>
            <w:b w:val="0"/>
            <w:bCs w:val="0"/>
            <w:sz w:val="20"/>
            <w:highlight w:val="none"/>
            <w:lang w:val="en-US" w:eastAsia="zh-CN"/>
          </w:rPr>
          <w:t xml:space="preserve"> </w:t>
        </w:r>
      </w:ins>
      <w:ins w:id="806" w:author="Zhiqiang Han" w:date="2021-12-16T15:11:07Z">
        <w:r>
          <w:rPr>
            <w:rFonts w:hint="default"/>
            <w:b w:val="0"/>
            <w:bCs w:val="0"/>
            <w:sz w:val="20"/>
            <w:highlight w:val="none"/>
            <w:lang w:val="en-US" w:eastAsia="zh-CN"/>
          </w:rPr>
          <w:t>TID-To-Link Mapping Teardown frame</w:t>
        </w:r>
      </w:ins>
      <w:ins w:id="807" w:author="Zhiqiang Han" w:date="2021-12-16T15:10:40Z">
        <w:r>
          <w:rPr>
            <w:rFonts w:hint="default"/>
            <w:b w:val="0"/>
            <w:bCs w:val="0"/>
            <w:sz w:val="20"/>
            <w:highlight w:val="none"/>
            <w:lang w:val="en-US" w:eastAsia="zh-CN"/>
          </w:rPr>
          <w:t xml:space="preserve"> from a peer MAC entity.</w:t>
        </w:r>
      </w:ins>
    </w:p>
    <w:p>
      <w:pPr>
        <w:autoSpaceDE w:val="0"/>
        <w:autoSpaceDN w:val="0"/>
        <w:adjustRightInd w:val="0"/>
        <w:ind w:left="0" w:leftChars="0" w:firstLine="0" w:firstLineChars="0"/>
        <w:jc w:val="left"/>
        <w:rPr>
          <w:ins w:id="808" w:author="Zhiqiang Han" w:date="2021-12-16T10:55:59Z"/>
          <w:rFonts w:hint="default"/>
          <w:b/>
          <w:bCs/>
          <w:highlight w:val="none"/>
          <w:lang w:val="en-US" w:eastAsia="zh-CN"/>
        </w:rPr>
      </w:pPr>
    </w:p>
    <w:p>
      <w:pPr>
        <w:autoSpaceDE w:val="0"/>
        <w:autoSpaceDN w:val="0"/>
        <w:adjustRightInd w:val="0"/>
        <w:ind w:left="0" w:leftChars="0" w:firstLine="0" w:firstLineChars="0"/>
        <w:jc w:val="left"/>
        <w:rPr>
          <w:ins w:id="809" w:author="Zhiqiang Han" w:date="2021-12-16T15:11:19Z"/>
          <w:rFonts w:hint="default"/>
          <w:b/>
          <w:bCs/>
          <w:highlight w:val="none"/>
          <w:lang w:val="en-US" w:eastAsia="zh-CN"/>
        </w:rPr>
      </w:pPr>
      <w:ins w:id="810" w:author="Zhiqiang Han" w:date="2021-12-16T10:55:59Z">
        <w:r>
          <w:rPr>
            <w:rFonts w:hint="default"/>
            <w:b/>
            <w:bCs/>
            <w:highlight w:val="none"/>
            <w:lang w:val="en-US" w:eastAsia="zh-CN"/>
          </w:rPr>
          <w:t>6.3.13</w:t>
        </w:r>
      </w:ins>
      <w:ins w:id="811" w:author="Zhiqiang Han" w:date="2021-12-16T10:55:59Z">
        <w:r>
          <w:rPr>
            <w:rFonts w:hint="eastAsia"/>
            <w:b/>
            <w:bCs/>
            <w:highlight w:val="none"/>
            <w:lang w:val="en-US" w:eastAsia="zh-CN"/>
          </w:rPr>
          <w:t>2</w:t>
        </w:r>
      </w:ins>
      <w:ins w:id="812" w:author="Zhiqiang Han" w:date="2021-12-16T10:55:59Z">
        <w:r>
          <w:rPr>
            <w:rFonts w:hint="default"/>
            <w:b/>
            <w:bCs/>
            <w:highlight w:val="none"/>
            <w:lang w:val="en-US" w:eastAsia="zh-CN"/>
          </w:rPr>
          <w:t>.</w:t>
        </w:r>
      </w:ins>
      <w:ins w:id="813" w:author="Zhiqiang Han" w:date="2021-12-16T10:56:15Z">
        <w:r>
          <w:rPr>
            <w:rFonts w:hint="eastAsia"/>
            <w:b/>
            <w:bCs/>
            <w:highlight w:val="none"/>
            <w:lang w:val="en-US" w:eastAsia="zh-CN"/>
          </w:rPr>
          <w:t>6</w:t>
        </w:r>
      </w:ins>
      <w:ins w:id="814" w:author="Zhiqiang Han" w:date="2021-12-16T10:55:59Z">
        <w:r>
          <w:rPr>
            <w:rFonts w:hint="default"/>
            <w:b/>
            <w:bCs/>
            <w:highlight w:val="none"/>
            <w:lang w:val="en-US" w:eastAsia="zh-CN"/>
          </w:rPr>
          <w:t>.4 Effect of receipt</w:t>
        </w:r>
      </w:ins>
    </w:p>
    <w:p>
      <w:pPr>
        <w:autoSpaceDE w:val="0"/>
        <w:autoSpaceDN w:val="0"/>
        <w:adjustRightInd w:val="0"/>
        <w:ind w:left="0" w:leftChars="0" w:firstLine="0" w:firstLineChars="0"/>
        <w:jc w:val="left"/>
        <w:rPr>
          <w:ins w:id="815" w:author="Zhiqiang Han" w:date="2021-12-16T15:11:20Z"/>
          <w:rFonts w:hint="default"/>
          <w:b/>
          <w:bCs/>
          <w:highlight w:val="none"/>
          <w:lang w:val="en-US" w:eastAsia="zh-CN"/>
        </w:rPr>
      </w:pPr>
    </w:p>
    <w:p>
      <w:pPr>
        <w:autoSpaceDE w:val="0"/>
        <w:autoSpaceDN w:val="0"/>
        <w:adjustRightInd w:val="0"/>
        <w:ind w:left="0" w:leftChars="0" w:firstLine="0" w:firstLineChars="0"/>
        <w:jc w:val="left"/>
        <w:rPr>
          <w:ins w:id="816" w:author="Zhiqiang Han" w:date="2021-12-16T16:01:31Z"/>
          <w:rFonts w:hint="default"/>
          <w:b w:val="0"/>
          <w:bCs w:val="0"/>
          <w:sz w:val="20"/>
          <w:highlight w:val="none"/>
          <w:lang w:val="en-US" w:eastAsia="zh-CN"/>
        </w:rPr>
      </w:pPr>
      <w:ins w:id="817" w:author="Zhiqiang Han" w:date="2021-12-16T15:11:31Z">
        <w:r>
          <w:rPr>
            <w:rFonts w:hint="default"/>
            <w:b w:val="0"/>
            <w:bCs w:val="0"/>
            <w:sz w:val="20"/>
            <w:highlight w:val="none"/>
            <w:lang w:val="en-US" w:eastAsia="zh-CN"/>
          </w:rPr>
          <w:t xml:space="preserve">The SME is notified of the results of the </w:t>
        </w:r>
      </w:ins>
      <w:ins w:id="818" w:author="Zhiqiang Han" w:date="2021-12-16T15:11:53Z">
        <w:r>
          <w:rPr>
            <w:rFonts w:hint="eastAsia"/>
            <w:b w:val="0"/>
            <w:bCs w:val="0"/>
            <w:w w:val="100"/>
            <w:lang w:val="en-US" w:eastAsia="zh-CN"/>
          </w:rPr>
          <w:t>TID-to-link mapping</w:t>
        </w:r>
      </w:ins>
      <w:ins w:id="819" w:author="Zhiqiang Han" w:date="2021-12-16T15:11:31Z">
        <w:r>
          <w:rPr>
            <w:rFonts w:hint="default"/>
            <w:b w:val="0"/>
            <w:bCs w:val="0"/>
            <w:sz w:val="20"/>
            <w:highlight w:val="none"/>
            <w:lang w:val="en-US" w:eastAsia="zh-CN"/>
          </w:rPr>
          <w:t xml:space="preserve"> procedure.</w:t>
        </w:r>
      </w:ins>
    </w:p>
    <w:p>
      <w:pPr>
        <w:autoSpaceDE w:val="0"/>
        <w:autoSpaceDN w:val="0"/>
        <w:adjustRightInd w:val="0"/>
        <w:ind w:left="0" w:leftChars="0" w:firstLine="0" w:firstLineChars="0"/>
        <w:jc w:val="left"/>
        <w:rPr>
          <w:ins w:id="820" w:author="Zhiqiang Han" w:date="2021-12-16T16:01:06Z"/>
          <w:rFonts w:hint="default"/>
          <w:b w:val="0"/>
          <w:bCs w:val="0"/>
          <w:sz w:val="20"/>
          <w:highlight w:val="none"/>
          <w:lang w:val="en-US" w:eastAsia="zh-CN"/>
        </w:rPr>
      </w:pPr>
    </w:p>
    <w:p>
      <w:pPr>
        <w:autoSpaceDE w:val="0"/>
        <w:autoSpaceDN w:val="0"/>
        <w:adjustRightInd w:val="0"/>
        <w:ind w:left="0" w:leftChars="0" w:firstLine="0" w:firstLineChars="0"/>
        <w:jc w:val="left"/>
        <w:rPr>
          <w:ins w:id="821" w:author="Zhiqiang Han" w:date="2021-12-16T16:01:07Z"/>
          <w:rFonts w:hint="default"/>
          <w:b w:val="0"/>
          <w:bCs w:val="0"/>
          <w:sz w:val="20"/>
          <w:highlight w:val="none"/>
          <w:lang w:val="en-US" w:eastAsia="zh-CN"/>
        </w:rPr>
      </w:pPr>
    </w:p>
    <w:p>
      <w:pPr>
        <w:autoSpaceDE w:val="0"/>
        <w:autoSpaceDN w:val="0"/>
        <w:adjustRightInd w:val="0"/>
        <w:ind w:left="0" w:leftChars="0" w:firstLine="0" w:firstLineChars="0"/>
        <w:jc w:val="left"/>
        <w:rPr>
          <w:rFonts w:hint="default"/>
          <w:highlight w:val="yellow"/>
          <w:lang w:val="en-US" w:eastAsia="zh-CN"/>
        </w:rPr>
      </w:pPr>
      <w:r>
        <w:rPr>
          <w:rFonts w:hint="default"/>
          <w:highlight w:val="yellow"/>
          <w:lang w:val="en-US" w:eastAsia="zh-CN"/>
        </w:rPr>
        <w:t>Insert the following at the end of subclause 6.3 (MLME SAP interface):</w:t>
      </w:r>
    </w:p>
    <w:p>
      <w:pPr>
        <w:autoSpaceDE w:val="0"/>
        <w:autoSpaceDN w:val="0"/>
        <w:adjustRightInd w:val="0"/>
        <w:ind w:left="0" w:leftChars="0" w:firstLine="0" w:firstLineChars="0"/>
        <w:jc w:val="left"/>
        <w:rPr>
          <w:ins w:id="822" w:author="Zhiqiang Han" w:date="2021-12-16T15:17:13Z"/>
          <w:rFonts w:hint="default"/>
          <w:b w:val="0"/>
          <w:bCs w:val="0"/>
          <w:sz w:val="20"/>
          <w:highlight w:val="none"/>
          <w:lang w:val="en-US" w:eastAsia="zh-CN"/>
        </w:rPr>
      </w:pPr>
    </w:p>
    <w:p>
      <w:pPr>
        <w:autoSpaceDE w:val="0"/>
        <w:autoSpaceDN w:val="0"/>
        <w:adjustRightInd w:val="0"/>
        <w:ind w:left="0" w:leftChars="0" w:firstLine="0" w:firstLineChars="0"/>
        <w:jc w:val="left"/>
        <w:rPr>
          <w:ins w:id="823" w:author="Zhiqiang Han" w:date="2021-12-16T10:56:51Z"/>
          <w:rFonts w:hint="default"/>
          <w:b w:val="0"/>
          <w:bCs w:val="0"/>
          <w:sz w:val="20"/>
          <w:highlight w:val="none"/>
          <w:lang w:val="en-US" w:eastAsia="zh-CN"/>
        </w:rPr>
      </w:pPr>
    </w:p>
    <w:p>
      <w:pPr>
        <w:autoSpaceDE w:val="0"/>
        <w:autoSpaceDN w:val="0"/>
        <w:adjustRightInd w:val="0"/>
        <w:ind w:left="0" w:leftChars="0" w:firstLine="0" w:firstLineChars="0"/>
        <w:jc w:val="left"/>
        <w:rPr>
          <w:ins w:id="824" w:author="Zhiqiang Han" w:date="2021-12-16T15:30:32Z"/>
          <w:rFonts w:hint="eastAsia"/>
          <w:b/>
          <w:bCs/>
          <w:highlight w:val="none"/>
          <w:lang w:val="en-US" w:eastAsia="zh-CN"/>
        </w:rPr>
      </w:pPr>
      <w:ins w:id="825" w:author="Zhiqiang Han" w:date="2021-12-16T15:17:46Z">
        <w:r>
          <w:rPr>
            <w:rFonts w:hint="eastAsia"/>
            <w:b/>
            <w:bCs/>
            <w:highlight w:val="none"/>
            <w:lang w:val="en-US" w:eastAsia="zh-CN"/>
          </w:rPr>
          <w:t>6.3.13</w:t>
        </w:r>
      </w:ins>
      <w:ins w:id="826" w:author="Zhiqiang Han" w:date="2021-12-16T15:17:54Z">
        <w:r>
          <w:rPr>
            <w:rFonts w:hint="eastAsia"/>
            <w:b/>
            <w:bCs/>
            <w:highlight w:val="none"/>
            <w:lang w:val="en-US" w:eastAsia="zh-CN"/>
          </w:rPr>
          <w:t>3</w:t>
        </w:r>
      </w:ins>
      <w:ins w:id="827" w:author="Zhiqiang Han" w:date="2021-12-16T15:17:46Z">
        <w:r>
          <w:rPr>
            <w:rFonts w:hint="eastAsia"/>
            <w:b/>
            <w:bCs/>
            <w:highlight w:val="none"/>
            <w:lang w:val="en-US" w:eastAsia="zh-CN"/>
          </w:rPr>
          <w:t xml:space="preserve"> </w:t>
        </w:r>
      </w:ins>
      <w:ins w:id="828" w:author="Zhiqiang Han" w:date="2021-12-16T15:22:07Z">
        <w:r>
          <w:rPr>
            <w:rFonts w:hint="eastAsia"/>
            <w:b/>
            <w:bCs/>
            <w:highlight w:val="none"/>
            <w:lang w:val="en-US" w:eastAsia="zh-CN"/>
          </w:rPr>
          <w:t>EML</w:t>
        </w:r>
      </w:ins>
      <w:ins w:id="829" w:author="Zhiqiang Han" w:date="2021-12-16T15:22:08Z">
        <w:r>
          <w:rPr>
            <w:rFonts w:hint="eastAsia"/>
            <w:b/>
            <w:bCs/>
            <w:highlight w:val="none"/>
            <w:lang w:val="en-US" w:eastAsia="zh-CN"/>
          </w:rPr>
          <w:t xml:space="preserve"> </w:t>
        </w:r>
      </w:ins>
      <w:ins w:id="830" w:author="Zhiqiang Han" w:date="2021-12-16T16:19:20Z">
        <w:r>
          <w:rPr>
            <w:rFonts w:hint="eastAsia"/>
            <w:b/>
            <w:bCs/>
            <w:highlight w:val="none"/>
            <w:lang w:val="en-US" w:eastAsia="zh-CN"/>
          </w:rPr>
          <w:t>o</w:t>
        </w:r>
      </w:ins>
      <w:ins w:id="831" w:author="Zhiqiang Han" w:date="2021-12-16T15:22:21Z">
        <w:r>
          <w:rPr>
            <w:rFonts w:hint="eastAsia"/>
            <w:b/>
            <w:bCs/>
            <w:highlight w:val="none"/>
            <w:lang w:val="en-US" w:eastAsia="zh-CN"/>
          </w:rPr>
          <w:t>per</w:t>
        </w:r>
      </w:ins>
      <w:ins w:id="832" w:author="Zhiqiang Han" w:date="2021-12-16T15:22:22Z">
        <w:r>
          <w:rPr>
            <w:rFonts w:hint="eastAsia"/>
            <w:b/>
            <w:bCs/>
            <w:highlight w:val="none"/>
            <w:lang w:val="en-US" w:eastAsia="zh-CN"/>
          </w:rPr>
          <w:t>at</w:t>
        </w:r>
      </w:ins>
      <w:ins w:id="833" w:author="Zhiqiang Han" w:date="2021-12-16T15:22:28Z">
        <w:r>
          <w:rPr>
            <w:rFonts w:hint="eastAsia"/>
            <w:b/>
            <w:bCs/>
            <w:highlight w:val="none"/>
            <w:lang w:val="en-US" w:eastAsia="zh-CN"/>
          </w:rPr>
          <w:t>in</w:t>
        </w:r>
      </w:ins>
      <w:ins w:id="834" w:author="Zhiqiang Han" w:date="2021-12-16T15:22:29Z">
        <w:r>
          <w:rPr>
            <w:rFonts w:hint="eastAsia"/>
            <w:b/>
            <w:bCs/>
            <w:highlight w:val="none"/>
            <w:lang w:val="en-US" w:eastAsia="zh-CN"/>
          </w:rPr>
          <w:t xml:space="preserve">g </w:t>
        </w:r>
      </w:ins>
      <w:ins w:id="835" w:author="Zhiqiang Han" w:date="2021-12-16T16:19:23Z">
        <w:r>
          <w:rPr>
            <w:rFonts w:hint="eastAsia"/>
            <w:b/>
            <w:bCs/>
            <w:highlight w:val="none"/>
            <w:lang w:val="en-US" w:eastAsia="zh-CN"/>
          </w:rPr>
          <w:t>m</w:t>
        </w:r>
      </w:ins>
      <w:ins w:id="836" w:author="Zhiqiang Han" w:date="2021-12-16T15:22:31Z">
        <w:r>
          <w:rPr>
            <w:rFonts w:hint="eastAsia"/>
            <w:b/>
            <w:bCs/>
            <w:highlight w:val="none"/>
            <w:lang w:val="en-US" w:eastAsia="zh-CN"/>
          </w:rPr>
          <w:t>ode</w:t>
        </w:r>
      </w:ins>
      <w:ins w:id="837" w:author="Zhiqiang Han" w:date="2021-12-16T15:22:32Z">
        <w:r>
          <w:rPr>
            <w:rFonts w:hint="eastAsia"/>
            <w:b/>
            <w:bCs/>
            <w:highlight w:val="none"/>
            <w:lang w:val="en-US" w:eastAsia="zh-CN"/>
          </w:rPr>
          <w:t xml:space="preserve"> </w:t>
        </w:r>
      </w:ins>
      <w:ins w:id="838" w:author="Zhiqiang Han" w:date="2021-12-16T16:19:26Z">
        <w:r>
          <w:rPr>
            <w:rFonts w:hint="eastAsia"/>
            <w:b/>
            <w:bCs/>
            <w:highlight w:val="none"/>
            <w:lang w:val="en-US" w:eastAsia="zh-CN"/>
          </w:rPr>
          <w:t>n</w:t>
        </w:r>
      </w:ins>
      <w:ins w:id="839" w:author="Zhiqiang Han" w:date="2021-12-16T15:22:32Z">
        <w:r>
          <w:rPr>
            <w:rFonts w:hint="eastAsia"/>
            <w:b/>
            <w:bCs/>
            <w:highlight w:val="none"/>
            <w:lang w:val="en-US" w:eastAsia="zh-CN"/>
          </w:rPr>
          <w:t>ot</w:t>
        </w:r>
      </w:ins>
      <w:ins w:id="840" w:author="Zhiqiang Han" w:date="2021-12-16T15:22:33Z">
        <w:r>
          <w:rPr>
            <w:rFonts w:hint="eastAsia"/>
            <w:b/>
            <w:bCs/>
            <w:highlight w:val="none"/>
            <w:lang w:val="en-US" w:eastAsia="zh-CN"/>
          </w:rPr>
          <w:t>i</w:t>
        </w:r>
      </w:ins>
      <w:ins w:id="841" w:author="Zhiqiang Han" w:date="2021-12-16T15:22:34Z">
        <w:r>
          <w:rPr>
            <w:rFonts w:hint="eastAsia"/>
            <w:b/>
            <w:bCs/>
            <w:highlight w:val="none"/>
            <w:lang w:val="en-US" w:eastAsia="zh-CN"/>
          </w:rPr>
          <w:t>ficat</w:t>
        </w:r>
      </w:ins>
      <w:ins w:id="842" w:author="Zhiqiang Han" w:date="2021-12-16T15:22:35Z">
        <w:r>
          <w:rPr>
            <w:rFonts w:hint="eastAsia"/>
            <w:b/>
            <w:bCs/>
            <w:highlight w:val="none"/>
            <w:lang w:val="en-US" w:eastAsia="zh-CN"/>
          </w:rPr>
          <w:t>ion</w:t>
        </w:r>
      </w:ins>
      <w:ins w:id="843" w:author="Zhiqiang Han" w:date="2021-12-16T15:17:46Z">
        <w:r>
          <w:rPr>
            <w:rFonts w:hint="eastAsia"/>
            <w:b/>
            <w:bCs/>
            <w:highlight w:val="none"/>
            <w:lang w:val="en-US" w:eastAsia="zh-CN"/>
          </w:rPr>
          <w:t>(#431</w:t>
        </w:r>
      </w:ins>
      <w:ins w:id="844" w:author="Zhiqiang Han" w:date="2021-12-16T15:17:50Z">
        <w:r>
          <w:rPr>
            <w:rFonts w:hint="eastAsia"/>
            <w:b/>
            <w:bCs/>
            <w:highlight w:val="none"/>
            <w:lang w:val="en-US" w:eastAsia="zh-CN"/>
          </w:rPr>
          <w:t>4</w:t>
        </w:r>
      </w:ins>
      <w:ins w:id="845" w:author="Zhiqiang Han" w:date="2021-12-16T15:17:46Z">
        <w:r>
          <w:rPr>
            <w:rFonts w:hint="eastAsia"/>
            <w:b/>
            <w:bCs/>
            <w:highlight w:val="none"/>
            <w:lang w:val="en-US" w:eastAsia="zh-CN"/>
          </w:rPr>
          <w:t>)</w:t>
        </w:r>
      </w:ins>
    </w:p>
    <w:p>
      <w:pPr>
        <w:autoSpaceDE w:val="0"/>
        <w:autoSpaceDN w:val="0"/>
        <w:adjustRightInd w:val="0"/>
        <w:ind w:left="0" w:leftChars="0" w:firstLine="0" w:firstLineChars="0"/>
        <w:jc w:val="left"/>
        <w:rPr>
          <w:ins w:id="846" w:author="Zhiqiang Han" w:date="2021-12-16T15:30:32Z"/>
          <w:rFonts w:hint="eastAsia"/>
          <w:b/>
          <w:bCs/>
          <w:highlight w:val="none"/>
          <w:lang w:val="en-US" w:eastAsia="zh-CN"/>
        </w:rPr>
      </w:pPr>
    </w:p>
    <w:p>
      <w:pPr>
        <w:autoSpaceDE w:val="0"/>
        <w:autoSpaceDN w:val="0"/>
        <w:adjustRightInd w:val="0"/>
        <w:ind w:left="0" w:leftChars="0" w:firstLine="0" w:firstLineChars="0"/>
        <w:jc w:val="left"/>
        <w:rPr>
          <w:ins w:id="847" w:author="Zhiqiang Han" w:date="2021-12-16T15:30:53Z"/>
          <w:rFonts w:hint="default"/>
          <w:b/>
          <w:bCs/>
          <w:highlight w:val="none"/>
          <w:lang w:val="en-US" w:eastAsia="zh-CN"/>
        </w:rPr>
      </w:pPr>
      <w:ins w:id="848" w:author="Zhiqiang Han" w:date="2021-12-16T15:30:53Z">
        <w:r>
          <w:rPr>
            <w:rFonts w:hint="default"/>
            <w:b/>
            <w:bCs/>
            <w:highlight w:val="none"/>
            <w:lang w:val="en-US" w:eastAsia="zh-CN"/>
          </w:rPr>
          <w:t>6.3.13</w:t>
        </w:r>
      </w:ins>
      <w:ins w:id="849" w:author="Zhiqiang Han" w:date="2021-12-16T15:30:59Z">
        <w:r>
          <w:rPr>
            <w:rFonts w:hint="eastAsia"/>
            <w:b/>
            <w:bCs/>
            <w:highlight w:val="none"/>
            <w:lang w:val="en-US" w:eastAsia="zh-CN"/>
          </w:rPr>
          <w:t>3</w:t>
        </w:r>
      </w:ins>
      <w:ins w:id="850" w:author="Zhiqiang Han" w:date="2021-12-16T15:30:53Z">
        <w:r>
          <w:rPr>
            <w:rFonts w:hint="default"/>
            <w:b/>
            <w:bCs/>
            <w:highlight w:val="none"/>
            <w:lang w:val="en-US" w:eastAsia="zh-CN"/>
          </w:rPr>
          <w:t>.1 Introduction</w:t>
        </w:r>
      </w:ins>
    </w:p>
    <w:p>
      <w:pPr>
        <w:autoSpaceDE w:val="0"/>
        <w:autoSpaceDN w:val="0"/>
        <w:adjustRightInd w:val="0"/>
        <w:ind w:left="0" w:leftChars="0" w:firstLine="0" w:firstLineChars="0"/>
        <w:jc w:val="left"/>
        <w:rPr>
          <w:ins w:id="851" w:author="Zhiqiang Han" w:date="2021-12-16T15:30:53Z"/>
          <w:rFonts w:hint="default"/>
          <w:b/>
          <w:bCs/>
          <w:highlight w:val="none"/>
          <w:lang w:val="en-US" w:eastAsia="zh-CN"/>
        </w:rPr>
      </w:pPr>
    </w:p>
    <w:p>
      <w:pPr>
        <w:autoSpaceDE w:val="0"/>
        <w:autoSpaceDN w:val="0"/>
        <w:adjustRightInd w:val="0"/>
        <w:ind w:left="0" w:leftChars="0" w:firstLine="0" w:firstLineChars="0"/>
        <w:jc w:val="left"/>
        <w:rPr>
          <w:ins w:id="852" w:author="Zhiqiang Han" w:date="2021-12-16T15:31:45Z"/>
          <w:rFonts w:hint="default"/>
          <w:b w:val="0"/>
          <w:bCs w:val="0"/>
          <w:sz w:val="20"/>
          <w:highlight w:val="none"/>
          <w:lang w:val="en-US" w:eastAsia="zh-CN"/>
        </w:rPr>
      </w:pPr>
      <w:ins w:id="853" w:author="Zhiqiang Han" w:date="2021-12-16T15:30:53Z">
        <w:r>
          <w:rPr>
            <w:rFonts w:hint="default"/>
            <w:b w:val="0"/>
            <w:bCs w:val="0"/>
            <w:sz w:val="20"/>
            <w:highlight w:val="none"/>
            <w:lang w:val="en-US" w:eastAsia="zh-CN"/>
          </w:rPr>
          <w:t xml:space="preserve">The following primitives support </w:t>
        </w:r>
      </w:ins>
      <w:ins w:id="854" w:author="Zhiqiang Han" w:date="2021-12-16T15:31:15Z">
        <w:r>
          <w:rPr>
            <w:rFonts w:hint="eastAsia"/>
            <w:b w:val="0"/>
            <w:bCs w:val="0"/>
            <w:sz w:val="20"/>
            <w:highlight w:val="none"/>
            <w:lang w:val="en-US" w:eastAsia="zh-CN"/>
          </w:rPr>
          <w:t>E</w:t>
        </w:r>
      </w:ins>
      <w:ins w:id="855" w:author="Zhiqiang Han" w:date="2021-12-16T15:31:16Z">
        <w:r>
          <w:rPr>
            <w:rFonts w:hint="eastAsia"/>
            <w:b w:val="0"/>
            <w:bCs w:val="0"/>
            <w:sz w:val="20"/>
            <w:highlight w:val="none"/>
            <w:lang w:val="en-US" w:eastAsia="zh-CN"/>
          </w:rPr>
          <w:t xml:space="preserve">ML </w:t>
        </w:r>
      </w:ins>
      <w:ins w:id="856" w:author="Zhiqiang Han" w:date="2021-12-16T15:31:18Z">
        <w:r>
          <w:rPr>
            <w:rFonts w:hint="eastAsia"/>
            <w:b w:val="0"/>
            <w:bCs w:val="0"/>
            <w:sz w:val="20"/>
            <w:highlight w:val="none"/>
            <w:lang w:val="en-US" w:eastAsia="zh-CN"/>
          </w:rPr>
          <w:t>O</w:t>
        </w:r>
      </w:ins>
      <w:ins w:id="857" w:author="Zhiqiang Han" w:date="2021-12-16T15:31:20Z">
        <w:r>
          <w:rPr>
            <w:rFonts w:hint="eastAsia"/>
            <w:b w:val="0"/>
            <w:bCs w:val="0"/>
            <w:sz w:val="20"/>
            <w:highlight w:val="none"/>
            <w:lang w:val="en-US" w:eastAsia="zh-CN"/>
          </w:rPr>
          <w:t xml:space="preserve">peration </w:t>
        </w:r>
      </w:ins>
      <w:ins w:id="858" w:author="Zhiqiang Han" w:date="2021-12-16T15:31:22Z">
        <w:r>
          <w:rPr>
            <w:rFonts w:hint="eastAsia"/>
            <w:b w:val="0"/>
            <w:bCs w:val="0"/>
            <w:sz w:val="20"/>
            <w:highlight w:val="none"/>
            <w:lang w:val="en-US" w:eastAsia="zh-CN"/>
          </w:rPr>
          <w:t>M</w:t>
        </w:r>
      </w:ins>
      <w:ins w:id="859" w:author="Zhiqiang Han" w:date="2021-12-16T15:31:23Z">
        <w:r>
          <w:rPr>
            <w:rFonts w:hint="eastAsia"/>
            <w:b w:val="0"/>
            <w:bCs w:val="0"/>
            <w:sz w:val="20"/>
            <w:highlight w:val="none"/>
            <w:lang w:val="en-US" w:eastAsia="zh-CN"/>
          </w:rPr>
          <w:t>ode</w:t>
        </w:r>
      </w:ins>
      <w:ins w:id="860" w:author="Zhiqiang Han" w:date="2021-12-16T15:31:24Z">
        <w:r>
          <w:rPr>
            <w:rFonts w:hint="eastAsia"/>
            <w:b w:val="0"/>
            <w:bCs w:val="0"/>
            <w:sz w:val="20"/>
            <w:highlight w:val="none"/>
            <w:lang w:val="en-US" w:eastAsia="zh-CN"/>
          </w:rPr>
          <w:t xml:space="preserve"> </w:t>
        </w:r>
      </w:ins>
      <w:ins w:id="861" w:author="Zhiqiang Han" w:date="2021-12-16T15:31:26Z">
        <w:r>
          <w:rPr>
            <w:rFonts w:hint="eastAsia"/>
            <w:b w:val="0"/>
            <w:bCs w:val="0"/>
            <w:sz w:val="20"/>
            <w:highlight w:val="none"/>
            <w:lang w:val="en-US" w:eastAsia="zh-CN"/>
          </w:rPr>
          <w:t>N</w:t>
        </w:r>
      </w:ins>
      <w:ins w:id="862" w:author="Zhiqiang Han" w:date="2021-12-16T15:31:27Z">
        <w:r>
          <w:rPr>
            <w:rFonts w:hint="eastAsia"/>
            <w:b w:val="0"/>
            <w:bCs w:val="0"/>
            <w:sz w:val="20"/>
            <w:highlight w:val="none"/>
            <w:lang w:val="en-US" w:eastAsia="zh-CN"/>
          </w:rPr>
          <w:t>o</w:t>
        </w:r>
      </w:ins>
      <w:ins w:id="863" w:author="Zhiqiang Han" w:date="2021-12-16T15:31:31Z">
        <w:r>
          <w:rPr>
            <w:rFonts w:hint="eastAsia"/>
            <w:b w:val="0"/>
            <w:bCs w:val="0"/>
            <w:sz w:val="20"/>
            <w:highlight w:val="none"/>
            <w:lang w:val="en-US" w:eastAsia="zh-CN"/>
          </w:rPr>
          <w:t>tification</w:t>
        </w:r>
      </w:ins>
      <w:ins w:id="864" w:author="Zhiqiang Han" w:date="2021-12-16T15:30:53Z">
        <w:r>
          <w:rPr>
            <w:rFonts w:hint="default"/>
            <w:b w:val="0"/>
            <w:bCs w:val="0"/>
            <w:sz w:val="20"/>
            <w:highlight w:val="none"/>
            <w:lang w:val="en-US" w:eastAsia="zh-CN"/>
          </w:rPr>
          <w:t xml:space="preserve"> </w:t>
        </w:r>
      </w:ins>
      <w:ins w:id="865" w:author="Zhiqiang Han" w:date="2021-12-16T15:30:53Z">
        <w:r>
          <w:rPr>
            <w:rFonts w:hint="eastAsia"/>
            <w:b w:val="0"/>
            <w:bCs w:val="0"/>
            <w:sz w:val="20"/>
            <w:highlight w:val="none"/>
            <w:lang w:val="en-US" w:eastAsia="zh-CN"/>
          </w:rPr>
          <w:t>operation</w:t>
        </w:r>
      </w:ins>
      <w:ins w:id="866" w:author="Zhiqiang Han" w:date="2021-12-16T15:30:53Z">
        <w:r>
          <w:rPr>
            <w:rFonts w:hint="default"/>
            <w:b w:val="0"/>
            <w:bCs w:val="0"/>
            <w:sz w:val="20"/>
            <w:highlight w:val="none"/>
            <w:lang w:val="en-US" w:eastAsia="zh-CN"/>
          </w:rPr>
          <w:t>.</w:t>
        </w:r>
      </w:ins>
    </w:p>
    <w:p>
      <w:pPr>
        <w:autoSpaceDE w:val="0"/>
        <w:autoSpaceDN w:val="0"/>
        <w:adjustRightInd w:val="0"/>
        <w:ind w:left="0" w:leftChars="0" w:firstLine="0" w:firstLineChars="0"/>
        <w:jc w:val="left"/>
        <w:rPr>
          <w:ins w:id="867" w:author="Zhiqiang Han" w:date="2021-12-16T15:31:46Z"/>
          <w:rFonts w:hint="default"/>
          <w:b w:val="0"/>
          <w:bCs w:val="0"/>
          <w:sz w:val="20"/>
          <w:highlight w:val="none"/>
          <w:lang w:val="en-US" w:eastAsia="zh-CN"/>
        </w:rPr>
      </w:pPr>
    </w:p>
    <w:p>
      <w:pPr>
        <w:autoSpaceDE w:val="0"/>
        <w:autoSpaceDN w:val="0"/>
        <w:adjustRightInd w:val="0"/>
        <w:ind w:left="0" w:leftChars="0" w:firstLine="0" w:firstLineChars="0"/>
        <w:jc w:val="left"/>
        <w:rPr>
          <w:ins w:id="868" w:author="Zhiqiang Han" w:date="2021-12-16T15:59:37Z"/>
          <w:rFonts w:hint="eastAsia"/>
          <w:b/>
          <w:bCs/>
          <w:highlight w:val="none"/>
          <w:lang w:val="en-US" w:eastAsia="zh-CN"/>
        </w:rPr>
      </w:pPr>
      <w:ins w:id="869" w:author="Zhiqiang Han" w:date="2021-12-16T15:58:23Z">
        <w:r>
          <w:rPr>
            <w:rFonts w:hint="default"/>
            <w:b/>
            <w:bCs/>
            <w:highlight w:val="none"/>
            <w:lang w:val="en-US" w:eastAsia="zh-CN"/>
          </w:rPr>
          <w:t>6.3.13</w:t>
        </w:r>
      </w:ins>
      <w:ins w:id="870" w:author="Zhiqiang Han" w:date="2021-12-16T15:58:26Z">
        <w:r>
          <w:rPr>
            <w:rFonts w:hint="eastAsia"/>
            <w:b/>
            <w:bCs/>
            <w:highlight w:val="none"/>
            <w:lang w:val="en-US" w:eastAsia="zh-CN"/>
          </w:rPr>
          <w:t>3</w:t>
        </w:r>
      </w:ins>
      <w:ins w:id="871" w:author="Zhiqiang Han" w:date="2021-12-16T15:58:23Z">
        <w:r>
          <w:rPr>
            <w:rFonts w:hint="default"/>
            <w:b/>
            <w:bCs/>
            <w:highlight w:val="none"/>
            <w:lang w:val="en-US" w:eastAsia="zh-CN"/>
          </w:rPr>
          <w:t>.</w:t>
        </w:r>
      </w:ins>
      <w:ins w:id="872" w:author="Zhiqiang Han" w:date="2021-12-16T15:58:28Z">
        <w:r>
          <w:rPr>
            <w:rFonts w:hint="eastAsia"/>
            <w:b/>
            <w:bCs/>
            <w:highlight w:val="none"/>
            <w:lang w:val="en-US" w:eastAsia="zh-CN"/>
          </w:rPr>
          <w:t>2</w:t>
        </w:r>
      </w:ins>
      <w:ins w:id="873" w:author="Zhiqiang Han" w:date="2021-12-16T15:58:29Z">
        <w:r>
          <w:rPr>
            <w:rFonts w:hint="eastAsia"/>
            <w:b/>
            <w:bCs/>
            <w:highlight w:val="none"/>
            <w:lang w:val="en-US" w:eastAsia="zh-CN"/>
          </w:rPr>
          <w:t xml:space="preserve"> </w:t>
        </w:r>
      </w:ins>
      <w:ins w:id="874" w:author="Zhiqiang Han" w:date="2021-12-16T15:58:23Z">
        <w:r>
          <w:rPr>
            <w:rFonts w:hint="default"/>
            <w:b/>
            <w:bCs/>
            <w:highlight w:val="none"/>
            <w:lang w:val="en-US" w:eastAsia="zh-CN"/>
          </w:rPr>
          <w:t xml:space="preserve"> </w:t>
        </w:r>
      </w:ins>
      <w:ins w:id="875" w:author="Zhiqiang Han" w:date="2021-12-16T15:58:38Z">
        <w:r>
          <w:rPr>
            <w:rFonts w:hint="default"/>
            <w:b/>
            <w:bCs/>
            <w:highlight w:val="none"/>
            <w:lang w:val="en-US" w:eastAsia="zh-CN"/>
          </w:rPr>
          <w:t>MLME-</w:t>
        </w:r>
      </w:ins>
      <w:ins w:id="876" w:author="Zhiqiang Han" w:date="2021-12-16T15:58:46Z">
        <w:r>
          <w:rPr>
            <w:rFonts w:hint="eastAsia"/>
            <w:b/>
            <w:bCs/>
            <w:highlight w:val="none"/>
            <w:lang w:val="en-US" w:eastAsia="zh-CN"/>
          </w:rPr>
          <w:t>EM</w:t>
        </w:r>
      </w:ins>
      <w:ins w:id="877" w:author="Zhiqiang Han" w:date="2021-12-16T15:58:47Z">
        <w:r>
          <w:rPr>
            <w:rFonts w:hint="eastAsia"/>
            <w:b/>
            <w:bCs/>
            <w:highlight w:val="none"/>
            <w:lang w:val="en-US" w:eastAsia="zh-CN"/>
          </w:rPr>
          <w:t>L</w:t>
        </w:r>
      </w:ins>
      <w:ins w:id="878" w:author="Zhiqiang Han" w:date="2021-12-16T15:58:48Z">
        <w:r>
          <w:rPr>
            <w:rFonts w:hint="eastAsia"/>
            <w:b/>
            <w:bCs/>
            <w:highlight w:val="none"/>
            <w:lang w:val="en-US" w:eastAsia="zh-CN"/>
          </w:rPr>
          <w:t>OP</w:t>
        </w:r>
      </w:ins>
      <w:ins w:id="879" w:author="Zhiqiang Han" w:date="2021-12-16T15:58:49Z">
        <w:r>
          <w:rPr>
            <w:rFonts w:hint="eastAsia"/>
            <w:b/>
            <w:bCs/>
            <w:highlight w:val="none"/>
            <w:lang w:val="en-US" w:eastAsia="zh-CN"/>
          </w:rPr>
          <w:t>ER</w:t>
        </w:r>
      </w:ins>
      <w:ins w:id="880" w:author="Zhiqiang Han" w:date="2021-12-16T15:58:51Z">
        <w:r>
          <w:rPr>
            <w:rFonts w:hint="eastAsia"/>
            <w:b/>
            <w:bCs/>
            <w:highlight w:val="none"/>
            <w:lang w:val="en-US" w:eastAsia="zh-CN"/>
          </w:rPr>
          <w:t>A</w:t>
        </w:r>
      </w:ins>
      <w:ins w:id="881" w:author="Zhiqiang Han" w:date="2021-12-16T15:58:52Z">
        <w:r>
          <w:rPr>
            <w:rFonts w:hint="eastAsia"/>
            <w:b/>
            <w:bCs/>
            <w:highlight w:val="none"/>
            <w:lang w:val="en-US" w:eastAsia="zh-CN"/>
          </w:rPr>
          <w:t>TIN</w:t>
        </w:r>
      </w:ins>
      <w:ins w:id="882" w:author="Zhiqiang Han" w:date="2021-12-16T15:58:53Z">
        <w:r>
          <w:rPr>
            <w:rFonts w:hint="eastAsia"/>
            <w:b/>
            <w:bCs/>
            <w:highlight w:val="none"/>
            <w:lang w:val="en-US" w:eastAsia="zh-CN"/>
          </w:rPr>
          <w:t>G</w:t>
        </w:r>
      </w:ins>
      <w:ins w:id="883" w:author="Zhiqiang Han" w:date="2021-12-16T15:58:57Z">
        <w:r>
          <w:rPr>
            <w:rFonts w:hint="eastAsia"/>
            <w:b/>
            <w:bCs/>
            <w:highlight w:val="none"/>
            <w:lang w:val="en-US" w:eastAsia="zh-CN"/>
          </w:rPr>
          <w:t>MO</w:t>
        </w:r>
      </w:ins>
      <w:ins w:id="884" w:author="Zhiqiang Han" w:date="2021-12-16T15:58:58Z">
        <w:r>
          <w:rPr>
            <w:rFonts w:hint="eastAsia"/>
            <w:b/>
            <w:bCs/>
            <w:highlight w:val="none"/>
            <w:lang w:val="en-US" w:eastAsia="zh-CN"/>
          </w:rPr>
          <w:t>DEN</w:t>
        </w:r>
      </w:ins>
      <w:ins w:id="885" w:author="Zhiqiang Han" w:date="2021-12-16T15:58:59Z">
        <w:r>
          <w:rPr>
            <w:rFonts w:hint="eastAsia"/>
            <w:b/>
            <w:bCs/>
            <w:highlight w:val="none"/>
            <w:lang w:val="en-US" w:eastAsia="zh-CN"/>
          </w:rPr>
          <w:t>OTI</w:t>
        </w:r>
      </w:ins>
      <w:ins w:id="886" w:author="Zhiqiang Han" w:date="2021-12-16T15:59:00Z">
        <w:r>
          <w:rPr>
            <w:rFonts w:hint="eastAsia"/>
            <w:b/>
            <w:bCs/>
            <w:highlight w:val="none"/>
            <w:lang w:val="en-US" w:eastAsia="zh-CN"/>
          </w:rPr>
          <w:t>F</w:t>
        </w:r>
      </w:ins>
      <w:ins w:id="887" w:author="Zhiqiang Han" w:date="2021-12-16T15:58:38Z">
        <w:r>
          <w:rPr>
            <w:rFonts w:hint="default"/>
            <w:b/>
            <w:bCs/>
            <w:highlight w:val="none"/>
            <w:lang w:val="en-US" w:eastAsia="zh-CN"/>
          </w:rPr>
          <w:t>.</w:t>
        </w:r>
      </w:ins>
      <w:ins w:id="888" w:author="Zhiqiang Han" w:date="2021-12-16T15:59:05Z">
        <w:r>
          <w:rPr>
            <w:rFonts w:hint="eastAsia"/>
            <w:b/>
            <w:bCs/>
            <w:highlight w:val="none"/>
            <w:lang w:val="en-US" w:eastAsia="zh-CN"/>
          </w:rPr>
          <w:t>reques</w:t>
        </w:r>
      </w:ins>
      <w:ins w:id="889" w:author="Zhiqiang Han" w:date="2021-12-16T15:59:09Z">
        <w:r>
          <w:rPr>
            <w:rFonts w:hint="eastAsia"/>
            <w:b/>
            <w:bCs/>
            <w:highlight w:val="none"/>
            <w:lang w:val="en-US" w:eastAsia="zh-CN"/>
          </w:rPr>
          <w:t>t</w:t>
        </w:r>
      </w:ins>
    </w:p>
    <w:p>
      <w:pPr>
        <w:autoSpaceDE w:val="0"/>
        <w:autoSpaceDN w:val="0"/>
        <w:adjustRightInd w:val="0"/>
        <w:ind w:left="0" w:leftChars="0" w:firstLine="0" w:firstLineChars="0"/>
        <w:jc w:val="left"/>
        <w:rPr>
          <w:ins w:id="890" w:author="Zhiqiang Han" w:date="2021-12-16T15:59:10Z"/>
          <w:rFonts w:hint="eastAsia"/>
          <w:b/>
          <w:bCs/>
          <w:highlight w:val="none"/>
          <w:lang w:val="en-US" w:eastAsia="zh-CN"/>
        </w:rPr>
      </w:pPr>
    </w:p>
    <w:p>
      <w:pPr>
        <w:autoSpaceDE w:val="0"/>
        <w:autoSpaceDN w:val="0"/>
        <w:adjustRightInd w:val="0"/>
        <w:ind w:left="0" w:leftChars="0" w:firstLine="0" w:firstLineChars="0"/>
        <w:jc w:val="left"/>
        <w:rPr>
          <w:ins w:id="891" w:author="Zhiqiang Han" w:date="2021-12-16T16:02:15Z"/>
          <w:rFonts w:hint="default"/>
          <w:b/>
          <w:bCs/>
          <w:highlight w:val="none"/>
          <w:lang w:val="en-US" w:eastAsia="zh-CN"/>
        </w:rPr>
      </w:pPr>
      <w:ins w:id="892" w:author="Zhiqiang Han" w:date="2021-12-16T15:59:49Z">
        <w:r>
          <w:rPr>
            <w:rFonts w:hint="default"/>
            <w:b/>
            <w:bCs/>
            <w:highlight w:val="none"/>
            <w:lang w:val="en-US" w:eastAsia="zh-CN"/>
          </w:rPr>
          <w:t>6.3.13</w:t>
        </w:r>
      </w:ins>
      <w:ins w:id="893" w:author="Zhiqiang Han" w:date="2021-12-16T16:00:26Z">
        <w:r>
          <w:rPr>
            <w:rFonts w:hint="eastAsia"/>
            <w:b/>
            <w:bCs/>
            <w:highlight w:val="none"/>
            <w:lang w:val="en-US" w:eastAsia="zh-CN"/>
          </w:rPr>
          <w:t>3</w:t>
        </w:r>
      </w:ins>
      <w:ins w:id="894" w:author="Zhiqiang Han" w:date="2021-12-16T15:59:49Z">
        <w:r>
          <w:rPr>
            <w:rFonts w:hint="default"/>
            <w:b/>
            <w:bCs/>
            <w:highlight w:val="none"/>
            <w:lang w:val="en-US" w:eastAsia="zh-CN"/>
          </w:rPr>
          <w:t>.</w:t>
        </w:r>
      </w:ins>
      <w:ins w:id="895" w:author="Zhiqiang Han" w:date="2021-12-16T16:00:28Z">
        <w:r>
          <w:rPr>
            <w:rFonts w:hint="eastAsia"/>
            <w:b/>
            <w:bCs/>
            <w:highlight w:val="none"/>
            <w:lang w:val="en-US" w:eastAsia="zh-CN"/>
          </w:rPr>
          <w:t>2</w:t>
        </w:r>
      </w:ins>
      <w:ins w:id="896" w:author="Zhiqiang Han" w:date="2021-12-16T15:59:49Z">
        <w:r>
          <w:rPr>
            <w:rFonts w:hint="default"/>
            <w:b/>
            <w:bCs/>
            <w:highlight w:val="none"/>
            <w:lang w:val="en-US" w:eastAsia="zh-CN"/>
          </w:rPr>
          <w:t>.1 Function</w:t>
        </w:r>
      </w:ins>
    </w:p>
    <w:p>
      <w:pPr>
        <w:autoSpaceDE w:val="0"/>
        <w:autoSpaceDN w:val="0"/>
        <w:adjustRightInd w:val="0"/>
        <w:ind w:left="0" w:leftChars="0" w:firstLine="0" w:firstLineChars="0"/>
        <w:jc w:val="left"/>
        <w:rPr>
          <w:ins w:id="897" w:author="Zhiqiang Han" w:date="2021-12-16T16:02:16Z"/>
          <w:rFonts w:hint="default"/>
          <w:b/>
          <w:bCs/>
          <w:highlight w:val="none"/>
          <w:lang w:val="en-US" w:eastAsia="zh-CN"/>
        </w:rPr>
      </w:pPr>
    </w:p>
    <w:p>
      <w:pPr>
        <w:autoSpaceDE w:val="0"/>
        <w:autoSpaceDN w:val="0"/>
        <w:adjustRightInd w:val="0"/>
        <w:ind w:left="0" w:leftChars="0" w:firstLine="0" w:firstLineChars="0"/>
        <w:jc w:val="left"/>
        <w:rPr>
          <w:ins w:id="898" w:author="Zhiqiang Han" w:date="2021-12-16T15:59:52Z"/>
          <w:rFonts w:hint="default"/>
          <w:b w:val="0"/>
          <w:bCs w:val="0"/>
          <w:sz w:val="20"/>
          <w:highlight w:val="none"/>
          <w:lang w:val="en-US" w:eastAsia="zh-CN"/>
        </w:rPr>
      </w:pPr>
      <w:ins w:id="899" w:author="Zhiqiang Han" w:date="2021-12-16T16:02:34Z">
        <w:r>
          <w:rPr>
            <w:rFonts w:hint="default"/>
            <w:b w:val="0"/>
            <w:bCs w:val="0"/>
            <w:sz w:val="20"/>
            <w:highlight w:val="none"/>
            <w:lang w:val="en-US" w:eastAsia="zh-CN"/>
          </w:rPr>
          <w:t xml:space="preserve">This primitive requests the transmission of </w:t>
        </w:r>
      </w:ins>
      <w:ins w:id="900" w:author="Zhiqiang Han" w:date="2021-12-16T16:03:11Z">
        <w:r>
          <w:rPr>
            <w:rFonts w:hint="default"/>
            <w:b w:val="0"/>
            <w:bCs w:val="0"/>
            <w:sz w:val="20"/>
            <w:highlight w:val="none"/>
            <w:lang w:val="en-US" w:eastAsia="zh-CN"/>
          </w:rPr>
          <w:t xml:space="preserve">EML Operating Mode Notification frame </w:t>
        </w:r>
      </w:ins>
      <w:ins w:id="901" w:author="Zhiqiang Han" w:date="2021-12-16T16:02:34Z">
        <w:r>
          <w:rPr>
            <w:rFonts w:hint="default"/>
            <w:b w:val="0"/>
            <w:bCs w:val="0"/>
            <w:sz w:val="20"/>
            <w:highlight w:val="none"/>
            <w:lang w:val="en-US" w:eastAsia="zh-CN"/>
          </w:rPr>
          <w:t xml:space="preserve">to a peer </w:t>
        </w:r>
      </w:ins>
      <w:ins w:id="902" w:author="Zhiqiang Han" w:date="2021-12-16T16:03:22Z">
        <w:r>
          <w:rPr>
            <w:rFonts w:hint="eastAsia"/>
            <w:b w:val="0"/>
            <w:bCs w:val="0"/>
            <w:sz w:val="20"/>
            <w:highlight w:val="none"/>
            <w:lang w:val="en-US" w:eastAsia="zh-CN"/>
          </w:rPr>
          <w:t>MAC</w:t>
        </w:r>
      </w:ins>
      <w:ins w:id="903" w:author="Zhiqiang Han" w:date="2021-12-16T16:03:23Z">
        <w:r>
          <w:rPr>
            <w:rFonts w:hint="eastAsia"/>
            <w:b w:val="0"/>
            <w:bCs w:val="0"/>
            <w:sz w:val="20"/>
            <w:highlight w:val="none"/>
            <w:lang w:val="en-US" w:eastAsia="zh-CN"/>
          </w:rPr>
          <w:t xml:space="preserve"> </w:t>
        </w:r>
      </w:ins>
      <w:ins w:id="904" w:author="Zhiqiang Han" w:date="2021-12-16T16:02:34Z">
        <w:r>
          <w:rPr>
            <w:rFonts w:hint="default"/>
            <w:b w:val="0"/>
            <w:bCs w:val="0"/>
            <w:sz w:val="20"/>
            <w:highlight w:val="none"/>
            <w:lang w:val="en-US" w:eastAsia="zh-CN"/>
          </w:rPr>
          <w:t>entity.</w:t>
        </w:r>
      </w:ins>
    </w:p>
    <w:p>
      <w:pPr>
        <w:autoSpaceDE w:val="0"/>
        <w:autoSpaceDN w:val="0"/>
        <w:adjustRightInd w:val="0"/>
        <w:ind w:left="0" w:leftChars="0" w:firstLine="0" w:firstLineChars="0"/>
        <w:jc w:val="left"/>
        <w:rPr>
          <w:ins w:id="905" w:author="Zhiqiang Han" w:date="2021-12-16T15:59:53Z"/>
          <w:rFonts w:hint="default"/>
          <w:b/>
          <w:bCs/>
          <w:highlight w:val="none"/>
          <w:lang w:val="en-US" w:eastAsia="zh-CN"/>
        </w:rPr>
      </w:pPr>
    </w:p>
    <w:p>
      <w:pPr>
        <w:autoSpaceDE w:val="0"/>
        <w:autoSpaceDN w:val="0"/>
        <w:adjustRightInd w:val="0"/>
        <w:ind w:left="0" w:leftChars="0" w:firstLine="0" w:firstLineChars="0"/>
        <w:jc w:val="left"/>
        <w:rPr>
          <w:ins w:id="906" w:author="Zhiqiang Han" w:date="2021-12-16T16:03:55Z"/>
          <w:rFonts w:hint="default"/>
          <w:b/>
          <w:bCs/>
          <w:highlight w:val="none"/>
          <w:lang w:val="en-US" w:eastAsia="zh-CN"/>
        </w:rPr>
      </w:pPr>
      <w:ins w:id="907" w:author="Zhiqiang Han" w:date="2021-12-16T16:00:00Z">
        <w:r>
          <w:rPr>
            <w:rFonts w:hint="default"/>
            <w:b/>
            <w:bCs/>
            <w:highlight w:val="none"/>
            <w:lang w:val="en-US" w:eastAsia="zh-CN"/>
          </w:rPr>
          <w:t>6.3.13</w:t>
        </w:r>
      </w:ins>
      <w:ins w:id="908" w:author="Zhiqiang Han" w:date="2021-12-16T16:00:32Z">
        <w:r>
          <w:rPr>
            <w:rFonts w:hint="eastAsia"/>
            <w:b/>
            <w:bCs/>
            <w:highlight w:val="none"/>
            <w:lang w:val="en-US" w:eastAsia="zh-CN"/>
          </w:rPr>
          <w:t>3</w:t>
        </w:r>
      </w:ins>
      <w:ins w:id="909" w:author="Zhiqiang Han" w:date="2021-12-16T16:00:00Z">
        <w:r>
          <w:rPr>
            <w:rFonts w:hint="default"/>
            <w:b/>
            <w:bCs/>
            <w:highlight w:val="none"/>
            <w:lang w:val="en-US" w:eastAsia="zh-CN"/>
          </w:rPr>
          <w:t>.</w:t>
        </w:r>
      </w:ins>
      <w:ins w:id="910" w:author="Zhiqiang Han" w:date="2021-12-16T16:00:30Z">
        <w:r>
          <w:rPr>
            <w:rFonts w:hint="eastAsia"/>
            <w:b/>
            <w:bCs/>
            <w:highlight w:val="none"/>
            <w:lang w:val="en-US" w:eastAsia="zh-CN"/>
          </w:rPr>
          <w:t>2</w:t>
        </w:r>
      </w:ins>
      <w:ins w:id="911" w:author="Zhiqiang Han" w:date="2021-12-16T16:00:00Z">
        <w:r>
          <w:rPr>
            <w:rFonts w:hint="default"/>
            <w:b/>
            <w:bCs/>
            <w:highlight w:val="none"/>
            <w:lang w:val="en-US" w:eastAsia="zh-CN"/>
          </w:rPr>
          <w:t>.2 Semantics of the service primitive</w:t>
        </w:r>
      </w:ins>
    </w:p>
    <w:p>
      <w:pPr>
        <w:autoSpaceDE w:val="0"/>
        <w:autoSpaceDN w:val="0"/>
        <w:adjustRightInd w:val="0"/>
        <w:ind w:left="0" w:leftChars="0" w:firstLine="0" w:firstLineChars="0"/>
        <w:jc w:val="left"/>
        <w:rPr>
          <w:ins w:id="912" w:author="Zhiqiang Han" w:date="2021-12-16T16:03:56Z"/>
          <w:rFonts w:hint="default"/>
          <w:b/>
          <w:bCs/>
          <w:highlight w:val="none"/>
          <w:lang w:val="en-US" w:eastAsia="zh-CN"/>
        </w:rPr>
      </w:pPr>
    </w:p>
    <w:p>
      <w:pPr>
        <w:autoSpaceDE w:val="0"/>
        <w:autoSpaceDN w:val="0"/>
        <w:adjustRightInd w:val="0"/>
        <w:ind w:left="0" w:leftChars="0" w:firstLine="0" w:firstLineChars="0"/>
        <w:jc w:val="left"/>
        <w:rPr>
          <w:ins w:id="913" w:author="Zhiqiang Han" w:date="2021-12-16T16:04:06Z"/>
          <w:rFonts w:hint="default"/>
          <w:b w:val="0"/>
          <w:bCs w:val="0"/>
          <w:sz w:val="20"/>
          <w:highlight w:val="none"/>
          <w:lang w:val="en-US" w:eastAsia="zh-CN"/>
        </w:rPr>
      </w:pPr>
      <w:ins w:id="914" w:author="Zhiqiang Han" w:date="2021-12-16T16:04:06Z">
        <w:r>
          <w:rPr>
            <w:rFonts w:hint="default"/>
            <w:b w:val="0"/>
            <w:bCs w:val="0"/>
            <w:sz w:val="20"/>
            <w:highlight w:val="none"/>
            <w:lang w:val="en-US" w:eastAsia="zh-CN"/>
          </w:rPr>
          <w:t>The primitive parameters are as follows:</w:t>
        </w:r>
      </w:ins>
    </w:p>
    <w:p>
      <w:pPr>
        <w:autoSpaceDE w:val="0"/>
        <w:autoSpaceDN w:val="0"/>
        <w:adjustRightInd w:val="0"/>
        <w:ind w:left="0" w:leftChars="0" w:firstLine="0" w:firstLineChars="0"/>
        <w:jc w:val="left"/>
        <w:rPr>
          <w:ins w:id="915" w:author="Zhiqiang Han" w:date="2021-12-16T16:05:19Z"/>
          <w:rFonts w:hint="default"/>
          <w:b/>
          <w:bCs/>
          <w:highlight w:val="none"/>
          <w:lang w:val="en-US" w:eastAsia="zh-CN"/>
        </w:rPr>
      </w:pPr>
    </w:p>
    <w:p>
      <w:pPr>
        <w:autoSpaceDE w:val="0"/>
        <w:autoSpaceDN w:val="0"/>
        <w:adjustRightInd w:val="0"/>
        <w:ind w:left="0" w:leftChars="0" w:firstLine="0" w:firstLineChars="0"/>
        <w:jc w:val="left"/>
        <w:rPr>
          <w:ins w:id="916" w:author="Zhiqiang Han" w:date="2021-12-16T16:05:51Z"/>
          <w:rFonts w:hint="eastAsia" w:eastAsia="宋体"/>
          <w:b w:val="0"/>
          <w:bCs w:val="0"/>
          <w:sz w:val="20"/>
          <w:highlight w:val="none"/>
          <w:lang w:val="en-US" w:eastAsia="zh-CN"/>
        </w:rPr>
      </w:pPr>
      <w:ins w:id="917" w:author="Zhiqiang Han" w:date="2021-12-16T16:05:22Z">
        <w:r>
          <w:rPr>
            <w:rFonts w:hint="default"/>
            <w:b w:val="0"/>
            <w:bCs w:val="0"/>
            <w:sz w:val="20"/>
            <w:highlight w:val="none"/>
            <w:lang w:val="en-US" w:eastAsia="zh-CN"/>
          </w:rPr>
          <w:t>MLME-EMLOPERATINGMODENOTIF.request</w:t>
        </w:r>
      </w:ins>
      <w:ins w:id="918" w:author="Zhiqiang Han" w:date="2021-12-16T16:05:41Z">
        <w:r>
          <w:rPr>
            <w:rFonts w:hint="eastAsia" w:eastAsia="宋体"/>
            <w:b w:val="0"/>
            <w:bCs w:val="0"/>
            <w:sz w:val="20"/>
            <w:highlight w:val="none"/>
            <w:lang w:val="en-US" w:eastAsia="zh-CN"/>
          </w:rPr>
          <w:t>(</w:t>
        </w:r>
      </w:ins>
    </w:p>
    <w:p>
      <w:pPr>
        <w:autoSpaceDE w:val="0"/>
        <w:autoSpaceDN w:val="0"/>
        <w:adjustRightInd w:val="0"/>
        <w:ind w:left="0" w:leftChars="0" w:firstLine="4178" w:firstLineChars="2089"/>
        <w:jc w:val="left"/>
        <w:rPr>
          <w:ins w:id="919" w:author="Zhiqiang Han" w:date="2021-12-16T16:06:11Z"/>
          <w:rFonts w:hint="eastAsia" w:eastAsia="宋体"/>
          <w:b w:val="0"/>
          <w:bCs w:val="0"/>
          <w:sz w:val="20"/>
          <w:highlight w:val="none"/>
          <w:lang w:val="en-US" w:eastAsia="zh-CN"/>
        </w:rPr>
      </w:pPr>
      <w:ins w:id="920" w:author="Zhiqiang Han" w:date="2021-12-16T16:06:10Z">
        <w:r>
          <w:rPr>
            <w:rFonts w:hint="eastAsia" w:eastAsia="宋体"/>
            <w:b w:val="0"/>
            <w:bCs w:val="0"/>
            <w:sz w:val="20"/>
            <w:highlight w:val="none"/>
            <w:lang w:val="en-US" w:eastAsia="zh-CN"/>
          </w:rPr>
          <w:t>Peer</w:t>
        </w:r>
      </w:ins>
      <w:ins w:id="921" w:author="Zhiqiang Han" w:date="2021-12-16T16:06:21Z">
        <w:r>
          <w:rPr>
            <w:rFonts w:hint="eastAsia" w:eastAsia="宋体"/>
            <w:b w:val="0"/>
            <w:bCs w:val="0"/>
            <w:sz w:val="20"/>
            <w:highlight w:val="none"/>
            <w:lang w:val="en-US" w:eastAsia="zh-CN"/>
          </w:rPr>
          <w:t>STA</w:t>
        </w:r>
      </w:ins>
      <w:ins w:id="922" w:author="Zhiqiang Han" w:date="2021-12-16T16:06:10Z">
        <w:r>
          <w:rPr>
            <w:rFonts w:hint="eastAsia" w:eastAsia="宋体"/>
            <w:b w:val="0"/>
            <w:bCs w:val="0"/>
            <w:sz w:val="20"/>
            <w:highlight w:val="none"/>
            <w:lang w:val="en-US" w:eastAsia="zh-CN"/>
          </w:rPr>
          <w:t>Address,</w:t>
        </w:r>
      </w:ins>
    </w:p>
    <w:p>
      <w:pPr>
        <w:autoSpaceDE w:val="0"/>
        <w:autoSpaceDN w:val="0"/>
        <w:adjustRightInd w:val="0"/>
        <w:ind w:left="0" w:leftChars="0" w:firstLine="4178" w:firstLineChars="2089"/>
        <w:jc w:val="left"/>
        <w:rPr>
          <w:ins w:id="923" w:author="Zhiqiang Han" w:date="2021-12-16T16:16:17Z"/>
          <w:rFonts w:hint="eastAsia" w:eastAsia="宋体"/>
          <w:b w:val="0"/>
          <w:bCs w:val="0"/>
          <w:sz w:val="20"/>
          <w:highlight w:val="none"/>
          <w:lang w:val="en-US" w:eastAsia="zh-CN"/>
        </w:rPr>
      </w:pPr>
      <w:ins w:id="924" w:author="Zhiqiang Han" w:date="2021-12-16T16:16:16Z">
        <w:r>
          <w:rPr>
            <w:rFonts w:hint="eastAsia" w:eastAsia="宋体"/>
            <w:b w:val="0"/>
            <w:bCs w:val="0"/>
            <w:sz w:val="20"/>
            <w:highlight w:val="none"/>
            <w:lang w:val="en-US" w:eastAsia="zh-CN"/>
          </w:rPr>
          <w:t>Dialog Token</w:t>
        </w:r>
      </w:ins>
      <w:ins w:id="925" w:author="Zhiqiang Han" w:date="2021-12-16T16:16:17Z">
        <w:r>
          <w:rPr>
            <w:rFonts w:hint="eastAsia" w:eastAsia="宋体"/>
            <w:b w:val="0"/>
            <w:bCs w:val="0"/>
            <w:sz w:val="20"/>
            <w:highlight w:val="none"/>
            <w:lang w:val="en-US" w:eastAsia="zh-CN"/>
          </w:rPr>
          <w:t>,</w:t>
        </w:r>
      </w:ins>
    </w:p>
    <w:p>
      <w:pPr>
        <w:autoSpaceDE w:val="0"/>
        <w:autoSpaceDN w:val="0"/>
        <w:adjustRightInd w:val="0"/>
        <w:ind w:left="0" w:leftChars="0" w:firstLine="4178" w:firstLineChars="2089"/>
        <w:jc w:val="left"/>
        <w:rPr>
          <w:ins w:id="926" w:author="Zhiqiang Han" w:date="2021-12-16T16:05:41Z"/>
          <w:rFonts w:hint="default" w:eastAsia="宋体"/>
          <w:b w:val="0"/>
          <w:bCs w:val="0"/>
          <w:sz w:val="20"/>
          <w:highlight w:val="none"/>
          <w:lang w:val="en-US" w:eastAsia="zh-CN"/>
        </w:rPr>
      </w:pPr>
      <w:ins w:id="927" w:author="Zhiqiang Han" w:date="2021-12-16T16:16:29Z">
        <w:r>
          <w:rPr>
            <w:rFonts w:hint="default" w:eastAsia="宋体"/>
            <w:b w:val="0"/>
            <w:bCs w:val="0"/>
            <w:sz w:val="20"/>
            <w:highlight w:val="none"/>
            <w:lang w:val="en-US" w:eastAsia="zh-CN"/>
          </w:rPr>
          <w:t>EML Control</w:t>
        </w:r>
      </w:ins>
    </w:p>
    <w:p>
      <w:pPr>
        <w:autoSpaceDE w:val="0"/>
        <w:autoSpaceDN w:val="0"/>
        <w:adjustRightInd w:val="0"/>
        <w:ind w:left="0" w:leftChars="0" w:firstLine="4178" w:firstLineChars="2089"/>
        <w:jc w:val="left"/>
        <w:rPr>
          <w:ins w:id="928" w:author="Zhiqiang Han" w:date="2021-12-16T16:16:31Z"/>
          <w:rFonts w:hint="eastAsia" w:eastAsia="宋体"/>
          <w:b w:val="0"/>
          <w:bCs w:val="0"/>
          <w:sz w:val="20"/>
          <w:highlight w:val="none"/>
          <w:lang w:val="en-US" w:eastAsia="zh-CN"/>
        </w:rPr>
      </w:pPr>
      <w:ins w:id="929" w:author="Zhiqiang Han" w:date="2021-12-16T16:05:48Z">
        <w:r>
          <w:rPr>
            <w:rFonts w:hint="eastAsia" w:eastAsia="宋体"/>
            <w:b w:val="0"/>
            <w:bCs w:val="0"/>
            <w:sz w:val="20"/>
            <w:highlight w:val="none"/>
            <w:lang w:val="en-US" w:eastAsia="zh-CN"/>
          </w:rPr>
          <w:t>)</w:t>
        </w:r>
      </w:ins>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rPr>
          <w:trHeight w:val="19" w:hRule="atLeast"/>
          <w:jc w:val="center"/>
          <w:ins w:id="930" w:author="Zhiqiang Han" w:date="2021-12-16T16:17:01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931" w:author="Zhiqiang Han" w:date="2021-12-16T16:17:01Z"/>
              </w:rPr>
            </w:pPr>
            <w:ins w:id="932" w:author="Zhiqiang Han" w:date="2021-12-16T16:17:01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933" w:author="Zhiqiang Han" w:date="2021-12-16T16:17:01Z"/>
              </w:rPr>
            </w:pPr>
            <w:ins w:id="934" w:author="Zhiqiang Han" w:date="2021-12-16T16:17:01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935" w:author="Zhiqiang Han" w:date="2021-12-16T16:17:01Z"/>
              </w:rPr>
            </w:pPr>
            <w:ins w:id="936" w:author="Zhiqiang Han" w:date="2021-12-16T16:17:01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937" w:author="Zhiqiang Han" w:date="2021-12-16T16:17:01Z"/>
              </w:rPr>
            </w:pPr>
            <w:ins w:id="938" w:author="Zhiqiang Han" w:date="2021-12-16T16:17:01Z">
              <w:r>
                <w:rPr>
                  <w:w w:val="100"/>
                </w:rPr>
                <w:t>Description</w:t>
              </w:r>
            </w:ins>
          </w:p>
        </w:tc>
      </w:tr>
      <w:tr>
        <w:trPr>
          <w:trHeight w:val="19" w:hRule="atLeast"/>
          <w:jc w:val="center"/>
          <w:ins w:id="939" w:author="Zhiqiang Han" w:date="2021-12-16T16:17:01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940" w:author="Zhiqiang Han" w:date="2021-12-16T16:17:01Z"/>
                <w:rFonts w:hint="default" w:eastAsia="宋体"/>
                <w:w w:val="100"/>
                <w:lang w:val="en-US" w:eastAsia="zh-CN"/>
              </w:rPr>
            </w:pPr>
            <w:ins w:id="941" w:author="Zhiqiang Han" w:date="2021-12-16T16:17:01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942" w:author="Zhiqiang Han" w:date="2021-12-16T16:17:01Z"/>
                <w:rFonts w:hint="eastAsia"/>
                <w:b w:val="0"/>
                <w:bCs w:val="0"/>
                <w:w w:val="100"/>
                <w:lang w:eastAsia="zh-CN"/>
              </w:rPr>
            </w:pPr>
            <w:ins w:id="943" w:author="Zhiqiang Han" w:date="2021-12-16T16:17:01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944" w:author="Zhiqiang Han" w:date="2021-12-16T16:17:01Z"/>
                <w:rFonts w:hint="eastAsia"/>
                <w:b w:val="0"/>
                <w:bCs w:val="0"/>
                <w:w w:val="100"/>
                <w:lang w:eastAsia="zh-CN"/>
              </w:rPr>
            </w:pPr>
            <w:ins w:id="945" w:author="Zhiqiang Han" w:date="2021-12-16T16:17:01Z">
              <w:r>
                <w:rPr>
                  <w:rFonts w:hint="eastAsia"/>
                  <w:b w:val="0"/>
                  <w:bCs w:val="0"/>
                  <w:w w:val="100"/>
                  <w:lang w:eastAsia="zh-CN"/>
                </w:rPr>
                <w:t>Any</w:t>
              </w:r>
            </w:ins>
            <w:ins w:id="946" w:author="Zhiqiang Han" w:date="2021-12-16T16:17:01Z">
              <w:r>
                <w:rPr>
                  <w:rFonts w:hint="eastAsia"/>
                  <w:b w:val="0"/>
                  <w:bCs w:val="0"/>
                  <w:w w:val="100"/>
                  <w:lang w:val="en-US" w:eastAsia="zh-CN"/>
                </w:rPr>
                <w:t xml:space="preserve"> </w:t>
              </w:r>
            </w:ins>
            <w:ins w:id="947" w:author="Zhiqiang Han" w:date="2021-12-16T16:17:01Z">
              <w:r>
                <w:rPr>
                  <w:rFonts w:hint="eastAsia"/>
                  <w:b w:val="0"/>
                  <w:bCs w:val="0"/>
                  <w:w w:val="100"/>
                  <w:lang w:eastAsia="zh-CN"/>
                </w:rPr>
                <w:t xml:space="preserve">valid individual </w:t>
              </w:r>
            </w:ins>
          </w:p>
          <w:p>
            <w:pPr>
              <w:pStyle w:val="33"/>
              <w:ind w:firstLine="0" w:firstLineChars="0"/>
              <w:jc w:val="both"/>
              <w:rPr>
                <w:ins w:id="948" w:author="Zhiqiang Han" w:date="2021-12-16T16:17:01Z"/>
                <w:rFonts w:hint="eastAsia"/>
                <w:b w:val="0"/>
                <w:bCs w:val="0"/>
                <w:w w:val="100"/>
                <w:lang w:eastAsia="zh-CN"/>
              </w:rPr>
            </w:pPr>
            <w:ins w:id="949" w:author="Zhiqiang Han" w:date="2021-12-16T16:17:01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950" w:author="Zhiqiang Han" w:date="2021-12-16T16:17:01Z"/>
                <w:rFonts w:hint="eastAsia"/>
                <w:b w:val="0"/>
                <w:bCs w:val="0"/>
                <w:w w:val="100"/>
                <w:lang w:eastAsia="zh-CN"/>
              </w:rPr>
            </w:pPr>
            <w:ins w:id="951" w:author="Zhiqiang Han" w:date="2021-12-16T16:17:01Z">
              <w:r>
                <w:rPr>
                  <w:rFonts w:hint="eastAsia"/>
                  <w:b w:val="0"/>
                  <w:bCs w:val="0"/>
                  <w:w w:val="100"/>
                  <w:lang w:eastAsia="zh-CN"/>
                </w:rPr>
                <w:t xml:space="preserve">Specifies the address of the peer MAC </w:t>
              </w:r>
            </w:ins>
          </w:p>
          <w:p>
            <w:pPr>
              <w:pStyle w:val="33"/>
              <w:jc w:val="both"/>
              <w:rPr>
                <w:ins w:id="952" w:author="Zhiqiang Han" w:date="2021-12-16T16:17:01Z"/>
                <w:w w:val="100"/>
              </w:rPr>
            </w:pPr>
            <w:ins w:id="953" w:author="Zhiqiang Han" w:date="2021-12-16T16:17:01Z">
              <w:r>
                <w:rPr>
                  <w:rFonts w:hint="eastAsia"/>
                  <w:b w:val="0"/>
                  <w:bCs w:val="0"/>
                  <w:w w:val="100"/>
                  <w:lang w:eastAsia="zh-CN"/>
                </w:rPr>
                <w:t xml:space="preserve">entity </w:t>
              </w:r>
            </w:ins>
            <w:ins w:id="954" w:author="Zhiqiang Han" w:date="2021-12-16T16:18:29Z">
              <w:r>
                <w:rPr>
                  <w:rFonts w:hint="eastAsia"/>
                  <w:b w:val="0"/>
                  <w:bCs w:val="0"/>
                  <w:w w:val="100"/>
                  <w:lang w:val="en-US" w:eastAsia="zh-CN"/>
                </w:rPr>
                <w:t>to</w:t>
              </w:r>
            </w:ins>
            <w:ins w:id="955" w:author="Zhiqiang Han" w:date="2021-12-16T16:18:30Z">
              <w:r>
                <w:rPr>
                  <w:rFonts w:hint="eastAsia"/>
                  <w:b w:val="0"/>
                  <w:bCs w:val="0"/>
                  <w:w w:val="100"/>
                  <w:lang w:val="en-US" w:eastAsia="zh-CN"/>
                </w:rPr>
                <w:t xml:space="preserve"> </w:t>
              </w:r>
            </w:ins>
            <w:ins w:id="956" w:author="Zhiqiang Han" w:date="2021-12-16T16:17:01Z">
              <w:r>
                <w:rPr>
                  <w:rFonts w:hint="eastAsia"/>
                  <w:b w:val="0"/>
                  <w:bCs w:val="0"/>
                  <w:w w:val="100"/>
                  <w:lang w:eastAsia="zh-CN"/>
                </w:rPr>
                <w:t xml:space="preserve">which the </w:t>
              </w:r>
            </w:ins>
            <w:ins w:id="957" w:author="Zhiqiang Han" w:date="2021-12-16T16:18:17Z">
              <w:r>
                <w:rPr>
                  <w:rFonts w:hint="default"/>
                  <w:b w:val="0"/>
                  <w:bCs w:val="0"/>
                  <w:sz w:val="20"/>
                  <w:highlight w:val="none"/>
                  <w:lang w:val="en-US" w:eastAsia="zh-CN"/>
                </w:rPr>
                <w:t>EML Operating Mode Notificatio</w:t>
              </w:r>
            </w:ins>
            <w:ins w:id="958" w:author="Zhiqiang Han" w:date="2021-12-16T16:18:19Z">
              <w:r>
                <w:rPr>
                  <w:rFonts w:hint="eastAsia"/>
                  <w:b w:val="0"/>
                  <w:bCs w:val="0"/>
                  <w:sz w:val="20"/>
                  <w:highlight w:val="none"/>
                  <w:lang w:val="en-US" w:eastAsia="zh-CN"/>
                </w:rPr>
                <w:t>n</w:t>
              </w:r>
            </w:ins>
            <w:ins w:id="959" w:author="Zhiqiang Han" w:date="2021-12-16T16:17:01Z">
              <w:r>
                <w:rPr>
                  <w:rFonts w:hint="eastAsia"/>
                  <w:b w:val="0"/>
                  <w:bCs w:val="0"/>
                  <w:w w:val="100"/>
                  <w:lang w:eastAsia="zh-CN"/>
                </w:rPr>
                <w:t xml:space="preserve"> </w:t>
              </w:r>
            </w:ins>
            <w:ins w:id="960" w:author="Zhiqiang Han" w:date="2021-12-16T16:17:50Z">
              <w:r>
                <w:rPr>
                  <w:rFonts w:hint="eastAsia"/>
                  <w:b w:val="0"/>
                  <w:bCs w:val="0"/>
                  <w:w w:val="100"/>
                  <w:lang w:eastAsia="zh-CN"/>
                </w:rPr>
                <w:t>is sent</w:t>
              </w:r>
            </w:ins>
            <w:ins w:id="961" w:author="Zhiqiang Han" w:date="2021-12-16T16:17:01Z">
              <w:r>
                <w:rPr>
                  <w:rFonts w:hint="eastAsia"/>
                  <w:b w:val="0"/>
                  <w:bCs w:val="0"/>
                  <w:w w:val="100"/>
                  <w:lang w:eastAsia="zh-CN"/>
                </w:rPr>
                <w:t>.</w:t>
              </w:r>
            </w:ins>
          </w:p>
        </w:tc>
      </w:tr>
      <w:tr>
        <w:tblPrEx>
          <w:tblCellMar>
            <w:top w:w="60" w:type="dxa"/>
            <w:left w:w="120" w:type="dxa"/>
            <w:bottom w:w="20" w:type="dxa"/>
            <w:right w:w="120" w:type="dxa"/>
          </w:tblCellMar>
        </w:tblPrEx>
        <w:trPr>
          <w:trHeight w:val="19" w:hRule="atLeast"/>
          <w:jc w:val="center"/>
          <w:ins w:id="962" w:author="Zhiqiang Han" w:date="2021-12-16T16:17:01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963" w:author="Zhiqiang Han" w:date="2021-12-16T16:17:01Z"/>
                <w:rFonts w:hint="eastAsia" w:eastAsia="宋体"/>
                <w:w w:val="100"/>
                <w:lang w:val="en-US" w:eastAsia="zh-CN"/>
              </w:rPr>
            </w:pPr>
            <w:ins w:id="964" w:author="Zhiqiang Han" w:date="2021-12-16T16:17:01Z">
              <w:r>
                <w:rPr>
                  <w:rFonts w:hint="eastAsia" w:eastAsia="Malgun Gothic"/>
                  <w:b w:val="0"/>
                  <w:bCs w:val="0"/>
                  <w:w w:val="100"/>
                  <w:lang w:val="en-US" w:eastAsia="zh-CN"/>
                </w:rPr>
                <w:t xml:space="preserve">Dialog Token </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965" w:author="Zhiqiang Han" w:date="2021-12-16T16:17:01Z"/>
                <w:rFonts w:hint="eastAsia" w:eastAsia="宋体"/>
                <w:w w:val="100"/>
                <w:lang w:val="en-US" w:eastAsia="zh-CN"/>
              </w:rPr>
            </w:pPr>
            <w:ins w:id="966" w:author="Zhiqiang Han" w:date="2021-12-16T16:17:01Z">
              <w:r>
                <w:rPr>
                  <w:rFonts w:hint="eastAsia" w:eastAsia="Malgun Gothic"/>
                  <w:b w:val="0"/>
                  <w:bCs w:val="0"/>
                  <w:w w:val="100"/>
                  <w:lang w:val="en-US" w:eastAsia="zh-CN"/>
                </w:rPr>
                <w:t>Integer</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967" w:author="Zhiqiang Han" w:date="2021-12-16T16:17:01Z"/>
                <w:w w:val="100"/>
              </w:rPr>
            </w:pPr>
            <w:ins w:id="968" w:author="Zhiqiang Han" w:date="2021-12-16T16:17:01Z">
              <w:r>
                <w:rPr>
                  <w:rFonts w:hint="eastAsia"/>
                  <w:b w:val="0"/>
                  <w:bCs w:val="0"/>
                  <w:w w:val="100"/>
                  <w:lang w:eastAsia="zh-CN"/>
                </w:rPr>
                <w:t>0–255</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969" w:author="Zhiqiang Han" w:date="2021-12-16T16:17:01Z"/>
                <w:w w:val="100"/>
              </w:rPr>
            </w:pPr>
            <w:ins w:id="970" w:author="Zhiqiang Han" w:date="2021-12-16T16:17:01Z">
              <w:r>
                <w:rPr>
                  <w:rFonts w:hint="eastAsia"/>
                  <w:b w:val="0"/>
                  <w:bCs w:val="0"/>
                  <w:w w:val="100"/>
                  <w:lang w:eastAsia="zh-CN"/>
                </w:rPr>
                <w:t xml:space="preserve">The dialog token to identify the </w:t>
              </w:r>
            </w:ins>
            <w:ins w:id="971" w:author="Zhiqiang Han" w:date="2021-12-16T16:19:03Z">
              <w:r>
                <w:rPr>
                  <w:rFonts w:hint="default"/>
                  <w:b w:val="0"/>
                  <w:bCs w:val="0"/>
                  <w:sz w:val="20"/>
                  <w:highlight w:val="none"/>
                  <w:lang w:val="en-US" w:eastAsia="zh-CN"/>
                </w:rPr>
                <w:t xml:space="preserve">EML </w:t>
              </w:r>
            </w:ins>
            <w:ins w:id="972" w:author="Zhiqiang Han" w:date="2021-12-16T16:19:10Z">
              <w:r>
                <w:rPr>
                  <w:rFonts w:hint="eastAsia"/>
                  <w:b w:val="0"/>
                  <w:bCs w:val="0"/>
                  <w:sz w:val="20"/>
                  <w:highlight w:val="none"/>
                  <w:lang w:val="en-US" w:eastAsia="zh-CN"/>
                </w:rPr>
                <w:t>o</w:t>
              </w:r>
            </w:ins>
            <w:ins w:id="973" w:author="Zhiqiang Han" w:date="2021-12-16T16:19:03Z">
              <w:r>
                <w:rPr>
                  <w:rFonts w:hint="default"/>
                  <w:b w:val="0"/>
                  <w:bCs w:val="0"/>
                  <w:sz w:val="20"/>
                  <w:highlight w:val="none"/>
                  <w:lang w:val="en-US" w:eastAsia="zh-CN"/>
                </w:rPr>
                <w:t xml:space="preserve">perating </w:t>
              </w:r>
            </w:ins>
            <w:ins w:id="974" w:author="Zhiqiang Han" w:date="2021-12-16T16:19:13Z">
              <w:r>
                <w:rPr>
                  <w:rFonts w:hint="eastAsia"/>
                  <w:b w:val="0"/>
                  <w:bCs w:val="0"/>
                  <w:sz w:val="20"/>
                  <w:highlight w:val="none"/>
                  <w:lang w:val="en-US" w:eastAsia="zh-CN"/>
                </w:rPr>
                <w:t>m</w:t>
              </w:r>
            </w:ins>
            <w:ins w:id="975" w:author="Zhiqiang Han" w:date="2021-12-16T16:19:03Z">
              <w:r>
                <w:rPr>
                  <w:rFonts w:hint="default"/>
                  <w:b w:val="0"/>
                  <w:bCs w:val="0"/>
                  <w:sz w:val="20"/>
                  <w:highlight w:val="none"/>
                  <w:lang w:val="en-US" w:eastAsia="zh-CN"/>
                </w:rPr>
                <w:t xml:space="preserve">ode </w:t>
              </w:r>
            </w:ins>
            <w:ins w:id="976" w:author="Zhiqiang Han" w:date="2021-12-16T16:19:06Z">
              <w:r>
                <w:rPr>
                  <w:rFonts w:hint="eastAsia"/>
                  <w:b w:val="0"/>
                  <w:bCs w:val="0"/>
                  <w:sz w:val="20"/>
                  <w:highlight w:val="none"/>
                  <w:lang w:val="en-US" w:eastAsia="zh-CN"/>
                </w:rPr>
                <w:t>n</w:t>
              </w:r>
            </w:ins>
            <w:ins w:id="977" w:author="Zhiqiang Han" w:date="2021-12-16T16:19:03Z">
              <w:r>
                <w:rPr>
                  <w:rFonts w:hint="default"/>
                  <w:b w:val="0"/>
                  <w:bCs w:val="0"/>
                  <w:sz w:val="20"/>
                  <w:highlight w:val="none"/>
                  <w:lang w:val="en-US" w:eastAsia="zh-CN"/>
                </w:rPr>
                <w:t>otificatio</w:t>
              </w:r>
            </w:ins>
            <w:ins w:id="978" w:author="Zhiqiang Han" w:date="2021-12-16T16:19:03Z">
              <w:r>
                <w:rPr>
                  <w:rFonts w:hint="eastAsia"/>
                  <w:b w:val="0"/>
                  <w:bCs w:val="0"/>
                  <w:sz w:val="20"/>
                  <w:highlight w:val="none"/>
                  <w:lang w:val="en-US" w:eastAsia="zh-CN"/>
                </w:rPr>
                <w:t>n</w:t>
              </w:r>
            </w:ins>
            <w:ins w:id="979" w:author="Zhiqiang Han" w:date="2021-12-16T16:19:04Z">
              <w:r>
                <w:rPr>
                  <w:rFonts w:hint="eastAsia"/>
                  <w:b w:val="0"/>
                  <w:bCs w:val="0"/>
                  <w:sz w:val="20"/>
                  <w:highlight w:val="none"/>
                  <w:lang w:val="en-US" w:eastAsia="zh-CN"/>
                </w:rPr>
                <w:t xml:space="preserve"> </w:t>
              </w:r>
            </w:ins>
            <w:ins w:id="980" w:author="Zhiqiang Han" w:date="2021-12-16T16:17:01Z">
              <w:r>
                <w:rPr>
                  <w:rFonts w:hint="eastAsia"/>
                  <w:b w:val="0"/>
                  <w:bCs w:val="0"/>
                  <w:w w:val="100"/>
                  <w:lang w:eastAsia="zh-CN"/>
                </w:rPr>
                <w:t xml:space="preserve"> procedure.</w:t>
              </w:r>
            </w:ins>
          </w:p>
        </w:tc>
      </w:tr>
      <w:tr>
        <w:tblPrEx>
          <w:tblCellMar>
            <w:top w:w="60" w:type="dxa"/>
            <w:left w:w="120" w:type="dxa"/>
            <w:bottom w:w="20" w:type="dxa"/>
            <w:right w:w="120" w:type="dxa"/>
          </w:tblCellMar>
        </w:tblPrEx>
        <w:trPr>
          <w:trHeight w:val="340" w:hRule="atLeast"/>
          <w:jc w:val="center"/>
          <w:ins w:id="981" w:author="Zhiqiang Han" w:date="2021-12-16T16:17:01Z"/>
        </w:trPr>
        <w:tc>
          <w:tcPr>
            <w:tcW w:w="1787" w:type="dxa"/>
            <w:tcBorders>
              <w:top w:val="single" w:color="000000" w:sz="10" w:space="0"/>
              <w:left w:val="single" w:color="000000" w:sz="10"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982" w:author="Zhiqiang Han" w:date="2021-12-16T16:17:01Z"/>
                <w:b w:val="0"/>
                <w:bCs w:val="0"/>
                <w:w w:val="100"/>
              </w:rPr>
            </w:pPr>
            <w:ins w:id="983" w:author="Zhiqiang Han" w:date="2021-12-16T16:19:58Z">
              <w:r>
                <w:rPr>
                  <w:rFonts w:hint="eastAsia"/>
                  <w:b w:val="0"/>
                  <w:bCs w:val="0"/>
                  <w:w w:val="100"/>
                </w:rPr>
                <w:t xml:space="preserve">EML Control </w:t>
              </w:r>
            </w:ins>
          </w:p>
        </w:tc>
        <w:tc>
          <w:tcPr>
            <w:tcW w:w="1743"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984" w:author="Zhiqiang Han" w:date="2021-12-16T16:17:01Z"/>
                <w:b w:val="0"/>
                <w:bCs w:val="0"/>
                <w:w w:val="100"/>
              </w:rPr>
            </w:pPr>
            <w:ins w:id="985" w:author="Zhiqiang Han" w:date="2021-12-16T16:17:01Z">
              <w:r>
                <w:rPr>
                  <w:rFonts w:hint="eastAsia"/>
                  <w:b w:val="0"/>
                  <w:bCs w:val="0"/>
                  <w:w w:val="100"/>
                </w:rPr>
                <w:t xml:space="preserve"> </w:t>
              </w:r>
            </w:ins>
          </w:p>
        </w:tc>
        <w:tc>
          <w:tcPr>
            <w:tcW w:w="1646"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986" w:author="Zhiqiang Han" w:date="2021-12-16T16:17:01Z"/>
                <w:rFonts w:hint="default" w:eastAsia="宋体"/>
                <w:b w:val="0"/>
                <w:bCs w:val="0"/>
                <w:w w:val="100"/>
                <w:lang w:val="en-US" w:eastAsia="zh-CN"/>
              </w:rPr>
            </w:pPr>
            <w:ins w:id="987" w:author="Zhiqiang Han" w:date="2021-12-16T16:20:32Z">
              <w:r>
                <w:rPr>
                  <w:rFonts w:hint="eastAsia"/>
                  <w:b w:val="0"/>
                  <w:bCs w:val="0"/>
                  <w:w w:val="100"/>
                  <w:lang w:eastAsia="zh-CN"/>
                </w:rPr>
                <w:t xml:space="preserve">As defined in </w:t>
              </w:r>
            </w:ins>
            <w:ins w:id="988" w:author="Zhiqiang Han" w:date="2021-12-16T16:20:40Z">
              <w:r>
                <w:rPr>
                  <w:rFonts w:hint="eastAsia"/>
                  <w:b w:val="0"/>
                  <w:bCs w:val="0"/>
                  <w:w w:val="100"/>
                  <w:lang w:eastAsia="zh-CN"/>
                </w:rPr>
                <w:t>9.4.1.74 (EML Control field)</w:t>
              </w:r>
            </w:ins>
          </w:p>
        </w:tc>
        <w:tc>
          <w:tcPr>
            <w:tcW w:w="3524" w:type="dxa"/>
            <w:tcBorders>
              <w:top w:val="single" w:color="000000" w:sz="10" w:space="0"/>
              <w:left w:val="single" w:color="000000" w:sz="2" w:space="0"/>
              <w:bottom w:val="single" w:color="000000" w:sz="10" w:space="0"/>
              <w:right w:val="single" w:color="000000" w:sz="10" w:space="0"/>
            </w:tcBorders>
            <w:tcMar>
              <w:top w:w="100" w:type="dxa"/>
              <w:left w:w="120" w:type="dxa"/>
              <w:bottom w:w="60" w:type="dxa"/>
              <w:right w:w="120" w:type="dxa"/>
            </w:tcMar>
            <w:vAlign w:val="center"/>
          </w:tcPr>
          <w:p>
            <w:pPr>
              <w:pStyle w:val="33"/>
              <w:jc w:val="left"/>
              <w:rPr>
                <w:ins w:id="989" w:author="Zhiqiang Han" w:date="2021-12-16T16:17:01Z"/>
                <w:b w:val="0"/>
                <w:bCs w:val="0"/>
                <w:w w:val="100"/>
              </w:rPr>
            </w:pPr>
          </w:p>
        </w:tc>
      </w:tr>
    </w:tbl>
    <w:p>
      <w:pPr>
        <w:autoSpaceDE w:val="0"/>
        <w:autoSpaceDN w:val="0"/>
        <w:adjustRightInd w:val="0"/>
        <w:ind w:left="0" w:leftChars="0" w:firstLine="0" w:firstLineChars="0"/>
        <w:jc w:val="left"/>
        <w:rPr>
          <w:ins w:id="990" w:author="Zhiqiang Han" w:date="2021-12-16T16:00:07Z"/>
          <w:rFonts w:hint="default"/>
          <w:b/>
          <w:bCs/>
          <w:highlight w:val="none"/>
          <w:lang w:val="en-US" w:eastAsia="zh-CN"/>
        </w:rPr>
      </w:pPr>
    </w:p>
    <w:p>
      <w:pPr>
        <w:autoSpaceDE w:val="0"/>
        <w:autoSpaceDN w:val="0"/>
        <w:adjustRightInd w:val="0"/>
        <w:ind w:left="0" w:leftChars="0" w:firstLine="0" w:firstLineChars="0"/>
        <w:jc w:val="left"/>
        <w:rPr>
          <w:ins w:id="991" w:author="Zhiqiang Han" w:date="2021-12-16T16:00:07Z"/>
          <w:rFonts w:hint="default"/>
          <w:b/>
          <w:bCs/>
          <w:highlight w:val="none"/>
          <w:lang w:val="en-US" w:eastAsia="zh-CN"/>
        </w:rPr>
      </w:pPr>
    </w:p>
    <w:p>
      <w:pPr>
        <w:autoSpaceDE w:val="0"/>
        <w:autoSpaceDN w:val="0"/>
        <w:adjustRightInd w:val="0"/>
        <w:ind w:left="0" w:leftChars="0" w:firstLine="0" w:firstLineChars="0"/>
        <w:jc w:val="left"/>
        <w:rPr>
          <w:ins w:id="992" w:author="Zhiqiang Han" w:date="2021-12-16T16:22:18Z"/>
          <w:rFonts w:hint="default"/>
          <w:b/>
          <w:bCs/>
          <w:highlight w:val="none"/>
          <w:lang w:val="en-US" w:eastAsia="zh-CN"/>
        </w:rPr>
      </w:pPr>
      <w:ins w:id="993" w:author="Zhiqiang Han" w:date="2021-12-16T16:00:07Z">
        <w:r>
          <w:rPr>
            <w:rFonts w:hint="default"/>
            <w:b/>
            <w:bCs/>
            <w:highlight w:val="none"/>
            <w:lang w:val="en-US" w:eastAsia="zh-CN"/>
          </w:rPr>
          <w:t>6.3.13</w:t>
        </w:r>
      </w:ins>
      <w:ins w:id="994" w:author="Zhiqiang Han" w:date="2021-12-16T16:00:35Z">
        <w:r>
          <w:rPr>
            <w:rFonts w:hint="eastAsia"/>
            <w:b/>
            <w:bCs/>
            <w:highlight w:val="none"/>
            <w:lang w:val="en-US" w:eastAsia="zh-CN"/>
          </w:rPr>
          <w:t>3</w:t>
        </w:r>
      </w:ins>
      <w:ins w:id="995" w:author="Zhiqiang Han" w:date="2021-12-16T16:00:07Z">
        <w:r>
          <w:rPr>
            <w:rFonts w:hint="default"/>
            <w:b/>
            <w:bCs/>
            <w:highlight w:val="none"/>
            <w:lang w:val="en-US" w:eastAsia="zh-CN"/>
          </w:rPr>
          <w:t>.</w:t>
        </w:r>
      </w:ins>
      <w:ins w:id="996" w:author="Zhiqiang Han" w:date="2021-12-16T16:00:37Z">
        <w:r>
          <w:rPr>
            <w:rFonts w:hint="eastAsia"/>
            <w:b/>
            <w:bCs/>
            <w:highlight w:val="none"/>
            <w:lang w:val="en-US" w:eastAsia="zh-CN"/>
          </w:rPr>
          <w:t>2</w:t>
        </w:r>
      </w:ins>
      <w:ins w:id="997" w:author="Zhiqiang Han" w:date="2021-12-16T16:00:07Z">
        <w:r>
          <w:rPr>
            <w:rFonts w:hint="default"/>
            <w:b/>
            <w:bCs/>
            <w:highlight w:val="none"/>
            <w:lang w:val="en-US" w:eastAsia="zh-CN"/>
          </w:rPr>
          <w:t>.3 When generated</w:t>
        </w:r>
      </w:ins>
    </w:p>
    <w:p>
      <w:pPr>
        <w:autoSpaceDE w:val="0"/>
        <w:autoSpaceDN w:val="0"/>
        <w:adjustRightInd w:val="0"/>
        <w:ind w:left="0" w:leftChars="0" w:firstLine="0" w:firstLineChars="0"/>
        <w:jc w:val="left"/>
        <w:rPr>
          <w:ins w:id="998" w:author="Zhiqiang Han" w:date="2021-12-16T16:31:52Z"/>
          <w:rFonts w:hint="default"/>
          <w:b/>
          <w:bCs/>
          <w:highlight w:val="none"/>
          <w:lang w:val="en-US" w:eastAsia="zh-CN"/>
        </w:rPr>
      </w:pPr>
    </w:p>
    <w:p>
      <w:pPr>
        <w:autoSpaceDE w:val="0"/>
        <w:autoSpaceDN w:val="0"/>
        <w:adjustRightInd w:val="0"/>
        <w:ind w:left="0" w:leftChars="0" w:firstLine="0" w:firstLineChars="0"/>
        <w:jc w:val="left"/>
        <w:rPr>
          <w:ins w:id="999" w:author="Zhiqiang Han" w:date="2021-12-16T16:00:07Z"/>
          <w:rFonts w:hint="default"/>
          <w:b/>
          <w:bCs/>
          <w:highlight w:val="none"/>
          <w:lang w:val="en-US" w:eastAsia="zh-CN"/>
        </w:rPr>
      </w:pPr>
      <w:ins w:id="1000" w:author="Zhiqiang Han" w:date="2021-12-16T16:32:13Z">
        <w:r>
          <w:rPr>
            <w:rFonts w:hint="default"/>
            <w:b w:val="0"/>
            <w:bCs w:val="0"/>
            <w:sz w:val="20"/>
            <w:highlight w:val="none"/>
            <w:lang w:val="en-US" w:eastAsia="zh-CN"/>
          </w:rPr>
          <w:t>This primitive is generated by the SME to request that a</w:t>
        </w:r>
      </w:ins>
      <w:ins w:id="1001" w:author="Zhiqiang Han" w:date="2021-12-16T16:33:00Z">
        <w:r>
          <w:rPr>
            <w:rFonts w:hint="eastAsia"/>
            <w:b w:val="0"/>
            <w:bCs w:val="0"/>
            <w:sz w:val="20"/>
            <w:highlight w:val="none"/>
            <w:lang w:val="en-US" w:eastAsia="zh-CN"/>
          </w:rPr>
          <w:t>n</w:t>
        </w:r>
      </w:ins>
      <w:ins w:id="1002" w:author="Zhiqiang Han" w:date="2021-12-16T16:32:13Z">
        <w:r>
          <w:rPr>
            <w:rFonts w:hint="default"/>
            <w:b w:val="0"/>
            <w:bCs w:val="0"/>
            <w:sz w:val="20"/>
            <w:highlight w:val="none"/>
            <w:lang w:val="en-US" w:eastAsia="zh-CN"/>
          </w:rPr>
          <w:t xml:space="preserve"> </w:t>
        </w:r>
      </w:ins>
      <w:ins w:id="1003" w:author="Zhiqiang Han" w:date="2021-12-16T16:32:56Z">
        <w:r>
          <w:rPr>
            <w:rFonts w:hint="default"/>
            <w:b w:val="0"/>
            <w:bCs w:val="0"/>
            <w:sz w:val="20"/>
            <w:highlight w:val="none"/>
            <w:lang w:val="en-US" w:eastAsia="zh-CN"/>
          </w:rPr>
          <w:t>EML Operating Mode Notification frame</w:t>
        </w:r>
      </w:ins>
      <w:ins w:id="1004" w:author="Zhiqiang Han" w:date="2021-12-16T16:32:13Z">
        <w:r>
          <w:rPr>
            <w:rFonts w:hint="default"/>
            <w:b w:val="0"/>
            <w:bCs w:val="0"/>
            <w:sz w:val="20"/>
            <w:highlight w:val="none"/>
            <w:lang w:val="en-US" w:eastAsia="zh-CN"/>
          </w:rPr>
          <w:t xml:space="preserve"> be sent to a peer</w:t>
        </w:r>
      </w:ins>
      <w:ins w:id="1005" w:author="Zhiqiang Han" w:date="2021-12-16T16:32:16Z">
        <w:r>
          <w:rPr>
            <w:rFonts w:hint="eastAsia"/>
            <w:b w:val="0"/>
            <w:bCs w:val="0"/>
            <w:sz w:val="20"/>
            <w:highlight w:val="none"/>
            <w:lang w:val="en-US" w:eastAsia="zh-CN"/>
          </w:rPr>
          <w:t xml:space="preserve"> </w:t>
        </w:r>
      </w:ins>
      <w:ins w:id="1006" w:author="Zhiqiang Han" w:date="2021-12-16T16:32:17Z">
        <w:r>
          <w:rPr>
            <w:rFonts w:hint="eastAsia"/>
            <w:b w:val="0"/>
            <w:bCs w:val="0"/>
            <w:sz w:val="20"/>
            <w:highlight w:val="none"/>
            <w:lang w:val="en-US" w:eastAsia="zh-CN"/>
          </w:rPr>
          <w:t>MAC</w:t>
        </w:r>
      </w:ins>
      <w:ins w:id="1007" w:author="Zhiqiang Han" w:date="2021-12-16T16:32:18Z">
        <w:r>
          <w:rPr>
            <w:rFonts w:hint="eastAsia"/>
            <w:b w:val="0"/>
            <w:bCs w:val="0"/>
            <w:sz w:val="20"/>
            <w:highlight w:val="none"/>
            <w:lang w:val="en-US" w:eastAsia="zh-CN"/>
          </w:rPr>
          <w:t xml:space="preserve"> </w:t>
        </w:r>
      </w:ins>
      <w:ins w:id="1008" w:author="Zhiqiang Han" w:date="2021-12-16T16:32:13Z">
        <w:r>
          <w:rPr>
            <w:rFonts w:hint="default"/>
            <w:b w:val="0"/>
            <w:bCs w:val="0"/>
            <w:sz w:val="20"/>
            <w:highlight w:val="none"/>
            <w:lang w:val="en-US" w:eastAsia="zh-CN"/>
          </w:rPr>
          <w:t>entity.</w:t>
        </w:r>
      </w:ins>
    </w:p>
    <w:p>
      <w:pPr>
        <w:autoSpaceDE w:val="0"/>
        <w:autoSpaceDN w:val="0"/>
        <w:adjustRightInd w:val="0"/>
        <w:ind w:left="0" w:leftChars="0" w:firstLine="0" w:firstLineChars="0"/>
        <w:jc w:val="left"/>
        <w:rPr>
          <w:ins w:id="1009" w:author="Zhiqiang Han" w:date="2021-12-16T16:00:09Z"/>
          <w:rFonts w:hint="default"/>
          <w:b/>
          <w:bCs/>
          <w:highlight w:val="none"/>
          <w:lang w:val="en-US" w:eastAsia="zh-CN"/>
        </w:rPr>
      </w:pPr>
    </w:p>
    <w:p>
      <w:pPr>
        <w:autoSpaceDE w:val="0"/>
        <w:autoSpaceDN w:val="0"/>
        <w:adjustRightInd w:val="0"/>
        <w:ind w:left="0" w:leftChars="0" w:firstLine="0" w:firstLineChars="0"/>
        <w:jc w:val="left"/>
        <w:rPr>
          <w:ins w:id="1010" w:author="Zhiqiang Han" w:date="2021-12-16T16:33:30Z"/>
          <w:rFonts w:hint="default"/>
          <w:b/>
          <w:bCs/>
          <w:highlight w:val="none"/>
          <w:lang w:val="en-US" w:eastAsia="zh-CN"/>
        </w:rPr>
      </w:pPr>
      <w:ins w:id="1011" w:author="Zhiqiang Han" w:date="2021-12-16T16:00:13Z">
        <w:r>
          <w:rPr>
            <w:rFonts w:hint="default"/>
            <w:b/>
            <w:bCs/>
            <w:highlight w:val="none"/>
            <w:lang w:val="en-US" w:eastAsia="zh-CN"/>
          </w:rPr>
          <w:t>6.3.13</w:t>
        </w:r>
      </w:ins>
      <w:ins w:id="1012" w:author="Zhiqiang Han" w:date="2021-12-16T16:00:39Z">
        <w:r>
          <w:rPr>
            <w:rFonts w:hint="eastAsia"/>
            <w:b/>
            <w:bCs/>
            <w:highlight w:val="none"/>
            <w:lang w:val="en-US" w:eastAsia="zh-CN"/>
          </w:rPr>
          <w:t>3</w:t>
        </w:r>
      </w:ins>
      <w:ins w:id="1013" w:author="Zhiqiang Han" w:date="2021-12-16T16:00:13Z">
        <w:r>
          <w:rPr>
            <w:rFonts w:hint="default"/>
            <w:b/>
            <w:bCs/>
            <w:highlight w:val="none"/>
            <w:lang w:val="en-US" w:eastAsia="zh-CN"/>
          </w:rPr>
          <w:t>.</w:t>
        </w:r>
      </w:ins>
      <w:ins w:id="1014" w:author="Zhiqiang Han" w:date="2021-12-16T16:00:41Z">
        <w:r>
          <w:rPr>
            <w:rFonts w:hint="eastAsia"/>
            <w:b/>
            <w:bCs/>
            <w:highlight w:val="none"/>
            <w:lang w:val="en-US" w:eastAsia="zh-CN"/>
          </w:rPr>
          <w:t>2</w:t>
        </w:r>
      </w:ins>
      <w:ins w:id="1015" w:author="Zhiqiang Han" w:date="2021-12-16T16:00:13Z">
        <w:r>
          <w:rPr>
            <w:rFonts w:hint="default"/>
            <w:b/>
            <w:bCs/>
            <w:highlight w:val="none"/>
            <w:lang w:val="en-US" w:eastAsia="zh-CN"/>
          </w:rPr>
          <w:t>.4 Effect of receipt</w:t>
        </w:r>
      </w:ins>
    </w:p>
    <w:p>
      <w:pPr>
        <w:autoSpaceDE w:val="0"/>
        <w:autoSpaceDN w:val="0"/>
        <w:adjustRightInd w:val="0"/>
        <w:ind w:left="0" w:leftChars="0" w:firstLine="0" w:firstLineChars="0"/>
        <w:jc w:val="left"/>
        <w:rPr>
          <w:ins w:id="1016" w:author="Zhiqiang Han" w:date="2021-12-16T16:33:31Z"/>
          <w:rFonts w:hint="default"/>
          <w:b/>
          <w:bCs/>
          <w:highlight w:val="none"/>
          <w:lang w:val="en-US" w:eastAsia="zh-CN"/>
        </w:rPr>
      </w:pPr>
    </w:p>
    <w:p>
      <w:pPr>
        <w:autoSpaceDE w:val="0"/>
        <w:autoSpaceDN w:val="0"/>
        <w:adjustRightInd w:val="0"/>
        <w:ind w:left="0" w:leftChars="0" w:firstLine="0" w:firstLineChars="0"/>
        <w:jc w:val="left"/>
        <w:rPr>
          <w:ins w:id="1017" w:author="Zhiqiang Han" w:date="2021-12-16T16:34:13Z"/>
          <w:rFonts w:hint="default"/>
          <w:b w:val="0"/>
          <w:bCs w:val="0"/>
          <w:sz w:val="20"/>
          <w:highlight w:val="none"/>
          <w:lang w:val="en-US" w:eastAsia="zh-CN"/>
        </w:rPr>
      </w:pPr>
      <w:ins w:id="1018" w:author="Zhiqiang Han" w:date="2021-12-16T16:34:13Z">
        <w:r>
          <w:rPr>
            <w:rFonts w:hint="default"/>
            <w:b w:val="0"/>
            <w:bCs w:val="0"/>
            <w:sz w:val="20"/>
            <w:highlight w:val="none"/>
            <w:lang w:val="en-US" w:eastAsia="zh-CN"/>
          </w:rPr>
          <w:t xml:space="preserve">This primitive initiates transmission of </w:t>
        </w:r>
      </w:ins>
      <w:ins w:id="1019" w:author="Zhiqiang Han" w:date="2021-12-16T16:34:26Z">
        <w:r>
          <w:rPr>
            <w:rFonts w:hint="default"/>
            <w:b w:val="0"/>
            <w:bCs w:val="0"/>
            <w:sz w:val="20"/>
            <w:highlight w:val="none"/>
            <w:lang w:val="en-US" w:eastAsia="zh-CN"/>
          </w:rPr>
          <w:t>a</w:t>
        </w:r>
      </w:ins>
      <w:ins w:id="1020" w:author="Zhiqiang Han" w:date="2021-12-16T16:34:26Z">
        <w:r>
          <w:rPr>
            <w:rFonts w:hint="eastAsia"/>
            <w:b w:val="0"/>
            <w:bCs w:val="0"/>
            <w:sz w:val="20"/>
            <w:highlight w:val="none"/>
            <w:lang w:val="en-US" w:eastAsia="zh-CN"/>
          </w:rPr>
          <w:t>n</w:t>
        </w:r>
      </w:ins>
      <w:ins w:id="1021" w:author="Zhiqiang Han" w:date="2021-12-16T16:34:26Z">
        <w:r>
          <w:rPr>
            <w:rFonts w:hint="default"/>
            <w:b w:val="0"/>
            <w:bCs w:val="0"/>
            <w:sz w:val="20"/>
            <w:highlight w:val="none"/>
            <w:lang w:val="en-US" w:eastAsia="zh-CN"/>
          </w:rPr>
          <w:t xml:space="preserve"> EML Operating Mode Notification frame</w:t>
        </w:r>
      </w:ins>
      <w:ins w:id="1022" w:author="Zhiqiang Han" w:date="2021-12-16T16:34:13Z">
        <w:r>
          <w:rPr>
            <w:rFonts w:hint="default"/>
            <w:b w:val="0"/>
            <w:bCs w:val="0"/>
            <w:sz w:val="20"/>
            <w:highlight w:val="none"/>
            <w:lang w:val="en-US" w:eastAsia="zh-CN"/>
          </w:rPr>
          <w:t xml:space="preserve"> to the peer MAC Entity.</w:t>
        </w:r>
      </w:ins>
    </w:p>
    <w:p>
      <w:pPr>
        <w:autoSpaceDE w:val="0"/>
        <w:autoSpaceDN w:val="0"/>
        <w:adjustRightInd w:val="0"/>
        <w:ind w:left="0" w:leftChars="0" w:firstLine="0" w:firstLineChars="0"/>
        <w:jc w:val="left"/>
        <w:rPr>
          <w:ins w:id="1023" w:author="Zhiqiang Han" w:date="2021-12-16T15:59:12Z"/>
          <w:rFonts w:hint="eastAsia"/>
          <w:b/>
          <w:bCs/>
          <w:highlight w:val="none"/>
          <w:lang w:val="en-US" w:eastAsia="zh-CN"/>
        </w:rPr>
      </w:pPr>
    </w:p>
    <w:p>
      <w:pPr>
        <w:autoSpaceDE w:val="0"/>
        <w:autoSpaceDN w:val="0"/>
        <w:adjustRightInd w:val="0"/>
        <w:ind w:left="0" w:leftChars="0" w:firstLine="0" w:firstLineChars="0"/>
        <w:jc w:val="left"/>
        <w:rPr>
          <w:ins w:id="1024" w:author="Zhiqiang Han" w:date="2021-12-16T16:00:43Z"/>
          <w:rFonts w:hint="eastAsia"/>
          <w:b/>
          <w:bCs/>
          <w:highlight w:val="none"/>
          <w:lang w:val="en-US" w:eastAsia="zh-CN"/>
        </w:rPr>
      </w:pPr>
      <w:ins w:id="1025" w:author="Zhiqiang Han" w:date="2021-12-16T15:59:17Z">
        <w:r>
          <w:rPr>
            <w:rFonts w:hint="default"/>
            <w:b/>
            <w:bCs/>
            <w:highlight w:val="none"/>
            <w:lang w:val="en-US" w:eastAsia="zh-CN"/>
          </w:rPr>
          <w:t>6.3.13</w:t>
        </w:r>
      </w:ins>
      <w:ins w:id="1026" w:author="Zhiqiang Han" w:date="2021-12-16T15:59:17Z">
        <w:r>
          <w:rPr>
            <w:rFonts w:hint="eastAsia"/>
            <w:b/>
            <w:bCs/>
            <w:highlight w:val="none"/>
            <w:lang w:val="en-US" w:eastAsia="zh-CN"/>
          </w:rPr>
          <w:t>3</w:t>
        </w:r>
      </w:ins>
      <w:ins w:id="1027" w:author="Zhiqiang Han" w:date="2021-12-16T15:59:17Z">
        <w:r>
          <w:rPr>
            <w:rFonts w:hint="default"/>
            <w:b/>
            <w:bCs/>
            <w:highlight w:val="none"/>
            <w:lang w:val="en-US" w:eastAsia="zh-CN"/>
          </w:rPr>
          <w:t>.</w:t>
        </w:r>
      </w:ins>
      <w:ins w:id="1028" w:author="Zhiqiang Han" w:date="2021-12-16T15:59:20Z">
        <w:r>
          <w:rPr>
            <w:rFonts w:hint="eastAsia"/>
            <w:b/>
            <w:bCs/>
            <w:highlight w:val="none"/>
            <w:lang w:val="en-US" w:eastAsia="zh-CN"/>
          </w:rPr>
          <w:t>3</w:t>
        </w:r>
      </w:ins>
      <w:ins w:id="1029" w:author="Zhiqiang Han" w:date="2021-12-16T15:59:17Z">
        <w:r>
          <w:rPr>
            <w:rFonts w:hint="eastAsia"/>
            <w:b/>
            <w:bCs/>
            <w:highlight w:val="none"/>
            <w:lang w:val="en-US" w:eastAsia="zh-CN"/>
          </w:rPr>
          <w:t xml:space="preserve"> </w:t>
        </w:r>
      </w:ins>
      <w:ins w:id="1030" w:author="Zhiqiang Han" w:date="2021-12-16T15:59:17Z">
        <w:r>
          <w:rPr>
            <w:rFonts w:hint="default"/>
            <w:b/>
            <w:bCs/>
            <w:highlight w:val="none"/>
            <w:lang w:val="en-US" w:eastAsia="zh-CN"/>
          </w:rPr>
          <w:t xml:space="preserve"> MLME-</w:t>
        </w:r>
      </w:ins>
      <w:ins w:id="1031" w:author="Zhiqiang Han" w:date="2021-12-16T15:59:17Z">
        <w:r>
          <w:rPr>
            <w:rFonts w:hint="eastAsia"/>
            <w:b/>
            <w:bCs/>
            <w:highlight w:val="none"/>
            <w:lang w:val="en-US" w:eastAsia="zh-CN"/>
          </w:rPr>
          <w:t>EMLOPERATINGMODENOTIF</w:t>
        </w:r>
      </w:ins>
      <w:ins w:id="1032" w:author="Zhiqiang Han" w:date="2021-12-16T15:59:17Z">
        <w:r>
          <w:rPr>
            <w:rFonts w:hint="default"/>
            <w:b/>
            <w:bCs/>
            <w:highlight w:val="none"/>
            <w:lang w:val="en-US" w:eastAsia="zh-CN"/>
          </w:rPr>
          <w:t>.</w:t>
        </w:r>
      </w:ins>
      <w:ins w:id="1033" w:author="Zhiqiang Han" w:date="2021-12-16T15:59:31Z">
        <w:r>
          <w:rPr>
            <w:rFonts w:hint="eastAsia"/>
            <w:b/>
            <w:bCs/>
            <w:highlight w:val="none"/>
            <w:lang w:val="en-US" w:eastAsia="zh-CN"/>
          </w:rPr>
          <w:t>indication</w:t>
        </w:r>
      </w:ins>
    </w:p>
    <w:p>
      <w:pPr>
        <w:autoSpaceDE w:val="0"/>
        <w:autoSpaceDN w:val="0"/>
        <w:adjustRightInd w:val="0"/>
        <w:ind w:left="0" w:leftChars="0" w:firstLine="0" w:firstLineChars="0"/>
        <w:jc w:val="left"/>
        <w:rPr>
          <w:ins w:id="1034" w:author="Zhiqiang Han" w:date="2021-12-16T16:00:17Z"/>
          <w:rFonts w:hint="eastAsia"/>
          <w:b/>
          <w:bCs/>
          <w:highlight w:val="none"/>
          <w:lang w:val="en-US" w:eastAsia="zh-CN"/>
        </w:rPr>
      </w:pPr>
    </w:p>
    <w:p>
      <w:pPr>
        <w:autoSpaceDE w:val="0"/>
        <w:autoSpaceDN w:val="0"/>
        <w:adjustRightInd w:val="0"/>
        <w:ind w:left="0" w:leftChars="0" w:firstLine="0" w:firstLineChars="0"/>
        <w:jc w:val="left"/>
        <w:rPr>
          <w:ins w:id="1035" w:author="Zhiqiang Han" w:date="2021-12-16T16:34:33Z"/>
          <w:rFonts w:hint="default"/>
          <w:b/>
          <w:bCs/>
          <w:highlight w:val="none"/>
          <w:lang w:val="en-US" w:eastAsia="zh-CN"/>
        </w:rPr>
      </w:pPr>
      <w:ins w:id="1036" w:author="Zhiqiang Han" w:date="2021-12-16T16:00:47Z">
        <w:r>
          <w:rPr>
            <w:rFonts w:hint="default"/>
            <w:b/>
            <w:bCs/>
            <w:highlight w:val="none"/>
            <w:lang w:val="en-US" w:eastAsia="zh-CN"/>
          </w:rPr>
          <w:t>6.3.13</w:t>
        </w:r>
      </w:ins>
      <w:ins w:id="1037" w:author="Zhiqiang Han" w:date="2021-12-16T16:00:47Z">
        <w:r>
          <w:rPr>
            <w:rFonts w:hint="eastAsia"/>
            <w:b/>
            <w:bCs/>
            <w:highlight w:val="none"/>
            <w:lang w:val="en-US" w:eastAsia="zh-CN"/>
          </w:rPr>
          <w:t>3</w:t>
        </w:r>
      </w:ins>
      <w:ins w:id="1038" w:author="Zhiqiang Han" w:date="2021-12-16T16:00:47Z">
        <w:r>
          <w:rPr>
            <w:rFonts w:hint="default"/>
            <w:b/>
            <w:bCs/>
            <w:highlight w:val="none"/>
            <w:lang w:val="en-US" w:eastAsia="zh-CN"/>
          </w:rPr>
          <w:t>.</w:t>
        </w:r>
      </w:ins>
      <w:ins w:id="1039" w:author="Zhiqiang Han" w:date="2021-12-16T16:00:55Z">
        <w:r>
          <w:rPr>
            <w:rFonts w:hint="eastAsia"/>
            <w:b/>
            <w:bCs/>
            <w:highlight w:val="none"/>
            <w:lang w:val="en-US" w:eastAsia="zh-CN"/>
          </w:rPr>
          <w:t>3</w:t>
        </w:r>
      </w:ins>
      <w:ins w:id="1040" w:author="Zhiqiang Han" w:date="2021-12-16T16:00:47Z">
        <w:r>
          <w:rPr>
            <w:rFonts w:hint="default"/>
            <w:b/>
            <w:bCs/>
            <w:highlight w:val="none"/>
            <w:lang w:val="en-US" w:eastAsia="zh-CN"/>
          </w:rPr>
          <w:t>.1 Function</w:t>
        </w:r>
      </w:ins>
    </w:p>
    <w:p>
      <w:pPr>
        <w:autoSpaceDE w:val="0"/>
        <w:autoSpaceDN w:val="0"/>
        <w:adjustRightInd w:val="0"/>
        <w:ind w:left="0" w:leftChars="0" w:firstLine="0" w:firstLineChars="0"/>
        <w:jc w:val="left"/>
        <w:rPr>
          <w:ins w:id="1041" w:author="Zhiqiang Han" w:date="2021-12-16T16:34:34Z"/>
          <w:rFonts w:hint="default"/>
          <w:b/>
          <w:bCs/>
          <w:highlight w:val="none"/>
          <w:lang w:val="en-US" w:eastAsia="zh-CN"/>
        </w:rPr>
      </w:pPr>
    </w:p>
    <w:p>
      <w:pPr>
        <w:autoSpaceDE w:val="0"/>
        <w:autoSpaceDN w:val="0"/>
        <w:adjustRightInd w:val="0"/>
        <w:ind w:left="0" w:leftChars="0" w:firstLine="0" w:firstLineChars="0"/>
        <w:jc w:val="left"/>
        <w:rPr>
          <w:ins w:id="1042" w:author="Zhiqiang Han" w:date="2021-12-16T16:00:47Z"/>
          <w:rFonts w:hint="default"/>
          <w:b w:val="0"/>
          <w:bCs w:val="0"/>
          <w:sz w:val="20"/>
          <w:highlight w:val="none"/>
          <w:lang w:val="en-US" w:eastAsia="zh-CN"/>
        </w:rPr>
      </w:pPr>
      <w:ins w:id="1043" w:author="Zhiqiang Han" w:date="2021-12-16T16:34:44Z">
        <w:r>
          <w:rPr>
            <w:rFonts w:hint="default"/>
            <w:b w:val="0"/>
            <w:bCs w:val="0"/>
            <w:sz w:val="20"/>
            <w:highlight w:val="none"/>
            <w:lang w:val="en-US" w:eastAsia="zh-CN"/>
          </w:rPr>
          <w:t xml:space="preserve">This primitive indicates that </w:t>
        </w:r>
      </w:ins>
      <w:ins w:id="1044" w:author="Zhiqiang Han" w:date="2021-12-16T16:34:59Z">
        <w:r>
          <w:rPr>
            <w:rFonts w:hint="default"/>
            <w:b w:val="0"/>
            <w:bCs w:val="0"/>
            <w:sz w:val="20"/>
            <w:highlight w:val="none"/>
            <w:lang w:val="en-US" w:eastAsia="zh-CN"/>
          </w:rPr>
          <w:t>a</w:t>
        </w:r>
      </w:ins>
      <w:ins w:id="1045" w:author="Zhiqiang Han" w:date="2021-12-16T16:34:59Z">
        <w:r>
          <w:rPr>
            <w:rFonts w:hint="eastAsia"/>
            <w:b w:val="0"/>
            <w:bCs w:val="0"/>
            <w:sz w:val="20"/>
            <w:highlight w:val="none"/>
            <w:lang w:val="en-US" w:eastAsia="zh-CN"/>
          </w:rPr>
          <w:t>n</w:t>
        </w:r>
      </w:ins>
      <w:ins w:id="1046" w:author="Zhiqiang Han" w:date="2021-12-16T16:34:59Z">
        <w:r>
          <w:rPr>
            <w:rFonts w:hint="default"/>
            <w:b w:val="0"/>
            <w:bCs w:val="0"/>
            <w:sz w:val="20"/>
            <w:highlight w:val="none"/>
            <w:lang w:val="en-US" w:eastAsia="zh-CN"/>
          </w:rPr>
          <w:t xml:space="preserve"> EML Operating Mode Notification frame</w:t>
        </w:r>
      </w:ins>
      <w:ins w:id="1047" w:author="Zhiqiang Han" w:date="2021-12-16T16:34:44Z">
        <w:r>
          <w:rPr>
            <w:rFonts w:hint="default"/>
            <w:b w:val="0"/>
            <w:bCs w:val="0"/>
            <w:sz w:val="20"/>
            <w:highlight w:val="none"/>
            <w:lang w:val="en-US" w:eastAsia="zh-CN"/>
          </w:rPr>
          <w:t xml:space="preserve"> has been received.</w:t>
        </w:r>
      </w:ins>
    </w:p>
    <w:p>
      <w:pPr>
        <w:autoSpaceDE w:val="0"/>
        <w:autoSpaceDN w:val="0"/>
        <w:adjustRightInd w:val="0"/>
        <w:ind w:left="0" w:leftChars="0" w:firstLine="0" w:firstLineChars="0"/>
        <w:jc w:val="left"/>
        <w:rPr>
          <w:ins w:id="1048" w:author="Zhiqiang Han" w:date="2021-12-16T16:00:47Z"/>
          <w:rFonts w:hint="default"/>
          <w:b/>
          <w:bCs/>
          <w:highlight w:val="none"/>
          <w:lang w:val="en-US" w:eastAsia="zh-CN"/>
        </w:rPr>
      </w:pPr>
    </w:p>
    <w:p>
      <w:pPr>
        <w:autoSpaceDE w:val="0"/>
        <w:autoSpaceDN w:val="0"/>
        <w:adjustRightInd w:val="0"/>
        <w:ind w:left="0" w:leftChars="0" w:firstLine="0" w:firstLineChars="0"/>
        <w:jc w:val="left"/>
        <w:rPr>
          <w:ins w:id="1049" w:author="Zhiqiang Han" w:date="2021-12-16T16:35:05Z"/>
          <w:rFonts w:hint="default"/>
          <w:b/>
          <w:bCs/>
          <w:highlight w:val="none"/>
          <w:lang w:val="en-US" w:eastAsia="zh-CN"/>
        </w:rPr>
      </w:pPr>
      <w:ins w:id="1050" w:author="Zhiqiang Han" w:date="2021-12-16T16:00:47Z">
        <w:r>
          <w:rPr>
            <w:rFonts w:hint="default"/>
            <w:b/>
            <w:bCs/>
            <w:highlight w:val="none"/>
            <w:lang w:val="en-US" w:eastAsia="zh-CN"/>
          </w:rPr>
          <w:t>6.3.13</w:t>
        </w:r>
      </w:ins>
      <w:ins w:id="1051" w:author="Zhiqiang Han" w:date="2021-12-16T16:00:47Z">
        <w:r>
          <w:rPr>
            <w:rFonts w:hint="eastAsia"/>
            <w:b/>
            <w:bCs/>
            <w:highlight w:val="none"/>
            <w:lang w:val="en-US" w:eastAsia="zh-CN"/>
          </w:rPr>
          <w:t>3</w:t>
        </w:r>
      </w:ins>
      <w:ins w:id="1052" w:author="Zhiqiang Han" w:date="2021-12-16T16:00:47Z">
        <w:r>
          <w:rPr>
            <w:rFonts w:hint="default"/>
            <w:b/>
            <w:bCs/>
            <w:highlight w:val="none"/>
            <w:lang w:val="en-US" w:eastAsia="zh-CN"/>
          </w:rPr>
          <w:t>.</w:t>
        </w:r>
      </w:ins>
      <w:ins w:id="1053" w:author="Zhiqiang Han" w:date="2021-12-16T16:00:56Z">
        <w:r>
          <w:rPr>
            <w:rFonts w:hint="eastAsia"/>
            <w:b/>
            <w:bCs/>
            <w:highlight w:val="none"/>
            <w:lang w:val="en-US" w:eastAsia="zh-CN"/>
          </w:rPr>
          <w:t>3</w:t>
        </w:r>
      </w:ins>
      <w:ins w:id="1054" w:author="Zhiqiang Han" w:date="2021-12-16T16:00:47Z">
        <w:r>
          <w:rPr>
            <w:rFonts w:hint="default"/>
            <w:b/>
            <w:bCs/>
            <w:highlight w:val="none"/>
            <w:lang w:val="en-US" w:eastAsia="zh-CN"/>
          </w:rPr>
          <w:t>.2 Semantics of the service primitive</w:t>
        </w:r>
      </w:ins>
    </w:p>
    <w:p>
      <w:pPr>
        <w:autoSpaceDE w:val="0"/>
        <w:autoSpaceDN w:val="0"/>
        <w:adjustRightInd w:val="0"/>
        <w:ind w:left="0" w:leftChars="0" w:firstLine="0" w:firstLineChars="0"/>
        <w:jc w:val="left"/>
        <w:rPr>
          <w:ins w:id="1055" w:author="Zhiqiang Han" w:date="2021-12-16T16:35:05Z"/>
          <w:rFonts w:hint="default"/>
          <w:b/>
          <w:bCs/>
          <w:highlight w:val="none"/>
          <w:lang w:val="en-US" w:eastAsia="zh-CN"/>
        </w:rPr>
      </w:pPr>
    </w:p>
    <w:p>
      <w:pPr>
        <w:autoSpaceDE w:val="0"/>
        <w:autoSpaceDN w:val="0"/>
        <w:adjustRightInd w:val="0"/>
        <w:ind w:left="0" w:leftChars="0" w:firstLine="0" w:firstLineChars="0"/>
        <w:jc w:val="left"/>
        <w:rPr>
          <w:ins w:id="1056" w:author="Zhiqiang Han" w:date="2021-12-16T16:35:17Z"/>
          <w:rFonts w:hint="eastAsia" w:eastAsia="宋体"/>
          <w:b w:val="0"/>
          <w:bCs w:val="0"/>
          <w:sz w:val="20"/>
          <w:highlight w:val="none"/>
          <w:lang w:val="en-US" w:eastAsia="zh-CN"/>
        </w:rPr>
      </w:pPr>
      <w:ins w:id="1057" w:author="Zhiqiang Han" w:date="2021-12-16T16:35:17Z">
        <w:r>
          <w:rPr>
            <w:rFonts w:hint="default"/>
            <w:b w:val="0"/>
            <w:bCs w:val="0"/>
            <w:sz w:val="20"/>
            <w:highlight w:val="none"/>
            <w:lang w:val="en-US" w:eastAsia="zh-CN"/>
          </w:rPr>
          <w:t>MLME-EMLOPERATINGMODENOTIF.request</w:t>
        </w:r>
      </w:ins>
      <w:ins w:id="1058" w:author="Zhiqiang Han" w:date="2021-12-16T16:35:17Z">
        <w:r>
          <w:rPr>
            <w:rFonts w:hint="eastAsia" w:eastAsia="宋体"/>
            <w:b w:val="0"/>
            <w:bCs w:val="0"/>
            <w:sz w:val="20"/>
            <w:highlight w:val="none"/>
            <w:lang w:val="en-US" w:eastAsia="zh-CN"/>
          </w:rPr>
          <w:t>(</w:t>
        </w:r>
      </w:ins>
    </w:p>
    <w:p>
      <w:pPr>
        <w:autoSpaceDE w:val="0"/>
        <w:autoSpaceDN w:val="0"/>
        <w:adjustRightInd w:val="0"/>
        <w:ind w:left="0" w:leftChars="0" w:firstLine="4178" w:firstLineChars="2089"/>
        <w:jc w:val="left"/>
        <w:rPr>
          <w:ins w:id="1059" w:author="Zhiqiang Han" w:date="2021-12-16T16:35:17Z"/>
          <w:rFonts w:hint="eastAsia" w:eastAsia="宋体"/>
          <w:b w:val="0"/>
          <w:bCs w:val="0"/>
          <w:sz w:val="20"/>
          <w:highlight w:val="none"/>
          <w:lang w:val="en-US" w:eastAsia="zh-CN"/>
        </w:rPr>
      </w:pPr>
      <w:ins w:id="1060" w:author="Zhiqiang Han" w:date="2021-12-16T16:35:17Z">
        <w:r>
          <w:rPr>
            <w:rFonts w:hint="eastAsia" w:eastAsia="宋体"/>
            <w:b w:val="0"/>
            <w:bCs w:val="0"/>
            <w:sz w:val="20"/>
            <w:highlight w:val="none"/>
            <w:lang w:val="en-US" w:eastAsia="zh-CN"/>
          </w:rPr>
          <w:t>PeerSTAAddress,</w:t>
        </w:r>
      </w:ins>
    </w:p>
    <w:p>
      <w:pPr>
        <w:autoSpaceDE w:val="0"/>
        <w:autoSpaceDN w:val="0"/>
        <w:adjustRightInd w:val="0"/>
        <w:ind w:left="0" w:leftChars="0" w:firstLine="4178" w:firstLineChars="2089"/>
        <w:jc w:val="left"/>
        <w:rPr>
          <w:ins w:id="1061" w:author="Zhiqiang Han" w:date="2021-12-16T16:35:17Z"/>
          <w:rFonts w:hint="eastAsia" w:eastAsia="宋体"/>
          <w:b w:val="0"/>
          <w:bCs w:val="0"/>
          <w:sz w:val="20"/>
          <w:highlight w:val="none"/>
          <w:lang w:val="en-US" w:eastAsia="zh-CN"/>
        </w:rPr>
      </w:pPr>
      <w:ins w:id="1062" w:author="Zhiqiang Han" w:date="2021-12-16T16:35:17Z">
        <w:r>
          <w:rPr>
            <w:rFonts w:hint="eastAsia" w:eastAsia="宋体"/>
            <w:b w:val="0"/>
            <w:bCs w:val="0"/>
            <w:sz w:val="20"/>
            <w:highlight w:val="none"/>
            <w:lang w:val="en-US" w:eastAsia="zh-CN"/>
          </w:rPr>
          <w:t>Dialog Token,</w:t>
        </w:r>
      </w:ins>
    </w:p>
    <w:p>
      <w:pPr>
        <w:autoSpaceDE w:val="0"/>
        <w:autoSpaceDN w:val="0"/>
        <w:adjustRightInd w:val="0"/>
        <w:ind w:left="0" w:leftChars="0" w:firstLine="4178" w:firstLineChars="2089"/>
        <w:jc w:val="left"/>
        <w:rPr>
          <w:ins w:id="1063" w:author="Zhiqiang Han" w:date="2021-12-16T16:35:17Z"/>
          <w:rFonts w:hint="default" w:eastAsia="宋体"/>
          <w:b w:val="0"/>
          <w:bCs w:val="0"/>
          <w:sz w:val="20"/>
          <w:highlight w:val="none"/>
          <w:lang w:val="en-US" w:eastAsia="zh-CN"/>
        </w:rPr>
      </w:pPr>
      <w:ins w:id="1064" w:author="Zhiqiang Han" w:date="2021-12-16T16:35:17Z">
        <w:r>
          <w:rPr>
            <w:rFonts w:hint="default" w:eastAsia="宋体"/>
            <w:b w:val="0"/>
            <w:bCs w:val="0"/>
            <w:sz w:val="20"/>
            <w:highlight w:val="none"/>
            <w:lang w:val="en-US" w:eastAsia="zh-CN"/>
          </w:rPr>
          <w:t>EML Control</w:t>
        </w:r>
      </w:ins>
    </w:p>
    <w:p>
      <w:pPr>
        <w:autoSpaceDE w:val="0"/>
        <w:autoSpaceDN w:val="0"/>
        <w:adjustRightInd w:val="0"/>
        <w:ind w:left="0" w:leftChars="0" w:firstLine="4178" w:firstLineChars="2089"/>
        <w:jc w:val="left"/>
        <w:rPr>
          <w:ins w:id="1065" w:author="Zhiqiang Han" w:date="2021-12-16T16:35:17Z"/>
          <w:rFonts w:hint="eastAsia" w:eastAsia="宋体"/>
          <w:b w:val="0"/>
          <w:bCs w:val="0"/>
          <w:sz w:val="20"/>
          <w:highlight w:val="none"/>
          <w:lang w:val="en-US" w:eastAsia="zh-CN"/>
        </w:rPr>
      </w:pPr>
      <w:ins w:id="1066" w:author="Zhiqiang Han" w:date="2021-12-16T16:35:17Z">
        <w:r>
          <w:rPr>
            <w:rFonts w:hint="eastAsia" w:eastAsia="宋体"/>
            <w:b w:val="0"/>
            <w:bCs w:val="0"/>
            <w:sz w:val="20"/>
            <w:highlight w:val="none"/>
            <w:lang w:val="en-US" w:eastAsia="zh-CN"/>
          </w:rPr>
          <w:t>)</w:t>
        </w:r>
      </w:ins>
    </w:p>
    <w:tbl>
      <w:tblPr>
        <w:tblStyle w:val="12"/>
        <w:tblW w:w="0" w:type="auto"/>
        <w:jc w:val="center"/>
        <w:tblLayout w:type="fixed"/>
        <w:tblCellMar>
          <w:top w:w="60" w:type="dxa"/>
          <w:left w:w="120" w:type="dxa"/>
          <w:bottom w:w="20" w:type="dxa"/>
          <w:right w:w="120" w:type="dxa"/>
        </w:tblCellMar>
      </w:tblPr>
      <w:tblGrid>
        <w:gridCol w:w="1787"/>
        <w:gridCol w:w="1743"/>
        <w:gridCol w:w="1646"/>
        <w:gridCol w:w="3524"/>
      </w:tblGrid>
      <w:tr>
        <w:tblPrEx>
          <w:tblCellMar>
            <w:top w:w="60" w:type="dxa"/>
            <w:left w:w="120" w:type="dxa"/>
            <w:bottom w:w="20" w:type="dxa"/>
            <w:right w:w="120" w:type="dxa"/>
          </w:tblCellMar>
        </w:tblPrEx>
        <w:trPr>
          <w:trHeight w:val="19" w:hRule="atLeast"/>
          <w:jc w:val="center"/>
          <w:ins w:id="1067" w:author="Zhiqiang Han" w:date="2021-12-16T16:35:17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rPr>
                <w:ins w:id="1068" w:author="Zhiqiang Han" w:date="2021-12-16T16:35:17Z"/>
              </w:rPr>
            </w:pPr>
            <w:ins w:id="1069" w:author="Zhiqiang Han" w:date="2021-12-16T16:35:17Z">
              <w:r>
                <w:rPr>
                  <w:w w:val="100"/>
                </w:rPr>
                <w:t>Name</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1070" w:author="Zhiqiang Han" w:date="2021-12-16T16:35:17Z"/>
              </w:rPr>
            </w:pPr>
            <w:ins w:id="1071" w:author="Zhiqiang Han" w:date="2021-12-16T16:35:17Z">
              <w:r>
                <w:rPr>
                  <w:w w:val="100"/>
                </w:rPr>
                <w:t>Type</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rPr>
                <w:ins w:id="1072" w:author="Zhiqiang Han" w:date="2021-12-16T16:35:17Z"/>
              </w:rPr>
            </w:pPr>
            <w:ins w:id="1073" w:author="Zhiqiang Han" w:date="2021-12-16T16:35:17Z">
              <w:r>
                <w:rPr>
                  <w:w w:val="100"/>
                </w:rPr>
                <w:t>Valid range</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rPr>
                <w:ins w:id="1074" w:author="Zhiqiang Han" w:date="2021-12-16T16:35:17Z"/>
              </w:rPr>
            </w:pPr>
            <w:ins w:id="1075" w:author="Zhiqiang Han" w:date="2021-12-16T16:35:17Z">
              <w:r>
                <w:rPr>
                  <w:w w:val="100"/>
                </w:rPr>
                <w:t>Description</w:t>
              </w:r>
            </w:ins>
          </w:p>
        </w:tc>
      </w:tr>
      <w:tr>
        <w:tblPrEx>
          <w:tblCellMar>
            <w:top w:w="60" w:type="dxa"/>
            <w:left w:w="120" w:type="dxa"/>
            <w:bottom w:w="20" w:type="dxa"/>
            <w:right w:w="120" w:type="dxa"/>
          </w:tblCellMar>
        </w:tblPrEx>
        <w:trPr>
          <w:trHeight w:val="19" w:hRule="atLeast"/>
          <w:jc w:val="center"/>
          <w:ins w:id="1076" w:author="Zhiqiang Han" w:date="2021-12-16T16:35:17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077" w:author="Zhiqiang Han" w:date="2021-12-16T16:35:17Z"/>
                <w:rFonts w:hint="default" w:eastAsia="宋体"/>
                <w:w w:val="100"/>
                <w:lang w:val="en-US" w:eastAsia="zh-CN"/>
              </w:rPr>
            </w:pPr>
            <w:ins w:id="1078" w:author="Zhiqiang Han" w:date="2021-12-16T16:35:17Z">
              <w:r>
                <w:rPr>
                  <w:rFonts w:hint="eastAsia" w:eastAsia="Malgun Gothic"/>
                  <w:b w:val="0"/>
                  <w:bCs w:val="0"/>
                  <w:w w:val="100"/>
                  <w:lang w:val="en-US" w:eastAsia="zh-CN"/>
                </w:rPr>
                <w:t>PeerSTAAddress</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079" w:author="Zhiqiang Han" w:date="2021-12-16T16:35:17Z"/>
                <w:rFonts w:hint="eastAsia"/>
                <w:b w:val="0"/>
                <w:bCs w:val="0"/>
                <w:w w:val="100"/>
                <w:lang w:eastAsia="zh-CN"/>
              </w:rPr>
            </w:pPr>
            <w:ins w:id="1080" w:author="Zhiqiang Han" w:date="2021-12-16T16:35:17Z">
              <w:r>
                <w:rPr>
                  <w:rFonts w:hint="eastAsia"/>
                  <w:b w:val="0"/>
                  <w:bCs w:val="0"/>
                  <w:w w:val="100"/>
                  <w:lang w:eastAsia="zh-CN"/>
                </w:rPr>
                <w:t>MAC address</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081" w:author="Zhiqiang Han" w:date="2021-12-16T16:35:17Z"/>
                <w:rFonts w:hint="eastAsia"/>
                <w:b w:val="0"/>
                <w:bCs w:val="0"/>
                <w:w w:val="100"/>
                <w:lang w:eastAsia="zh-CN"/>
              </w:rPr>
            </w:pPr>
            <w:ins w:id="1082" w:author="Zhiqiang Han" w:date="2021-12-16T16:35:17Z">
              <w:r>
                <w:rPr>
                  <w:rFonts w:hint="eastAsia"/>
                  <w:b w:val="0"/>
                  <w:bCs w:val="0"/>
                  <w:w w:val="100"/>
                  <w:lang w:eastAsia="zh-CN"/>
                </w:rPr>
                <w:t>Any</w:t>
              </w:r>
            </w:ins>
            <w:ins w:id="1083" w:author="Zhiqiang Han" w:date="2021-12-16T16:35:17Z">
              <w:r>
                <w:rPr>
                  <w:rFonts w:hint="eastAsia"/>
                  <w:b w:val="0"/>
                  <w:bCs w:val="0"/>
                  <w:w w:val="100"/>
                  <w:lang w:val="en-US" w:eastAsia="zh-CN"/>
                </w:rPr>
                <w:t xml:space="preserve"> </w:t>
              </w:r>
            </w:ins>
            <w:ins w:id="1084" w:author="Zhiqiang Han" w:date="2021-12-16T16:35:17Z">
              <w:r>
                <w:rPr>
                  <w:rFonts w:hint="eastAsia"/>
                  <w:b w:val="0"/>
                  <w:bCs w:val="0"/>
                  <w:w w:val="100"/>
                  <w:lang w:eastAsia="zh-CN"/>
                </w:rPr>
                <w:t xml:space="preserve">valid individual </w:t>
              </w:r>
            </w:ins>
          </w:p>
          <w:p>
            <w:pPr>
              <w:pStyle w:val="33"/>
              <w:ind w:firstLine="0" w:firstLineChars="0"/>
              <w:jc w:val="both"/>
              <w:rPr>
                <w:ins w:id="1085" w:author="Zhiqiang Han" w:date="2021-12-16T16:35:17Z"/>
                <w:rFonts w:hint="eastAsia"/>
                <w:b w:val="0"/>
                <w:bCs w:val="0"/>
                <w:w w:val="100"/>
                <w:lang w:eastAsia="zh-CN"/>
              </w:rPr>
            </w:pPr>
            <w:ins w:id="1086" w:author="Zhiqiang Han" w:date="2021-12-16T16:35:17Z">
              <w:r>
                <w:rPr>
                  <w:rFonts w:hint="eastAsia"/>
                  <w:b w:val="0"/>
                  <w:bCs w:val="0"/>
                  <w:w w:val="100"/>
                  <w:lang w:eastAsia="zh-CN"/>
                </w:rPr>
                <w:t>MAC address</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1087" w:author="Zhiqiang Han" w:date="2021-12-16T16:35:17Z"/>
                <w:rFonts w:hint="eastAsia"/>
                <w:b w:val="0"/>
                <w:bCs w:val="0"/>
                <w:w w:val="100"/>
                <w:lang w:eastAsia="zh-CN"/>
              </w:rPr>
            </w:pPr>
            <w:ins w:id="1088" w:author="Zhiqiang Han" w:date="2021-12-16T16:35:17Z">
              <w:r>
                <w:rPr>
                  <w:rFonts w:hint="eastAsia"/>
                  <w:b w:val="0"/>
                  <w:bCs w:val="0"/>
                  <w:w w:val="100"/>
                  <w:lang w:eastAsia="zh-CN"/>
                </w:rPr>
                <w:t xml:space="preserve">Specifies the address of the peer MAC </w:t>
              </w:r>
            </w:ins>
          </w:p>
          <w:p>
            <w:pPr>
              <w:pStyle w:val="33"/>
              <w:jc w:val="both"/>
              <w:rPr>
                <w:ins w:id="1089" w:author="Zhiqiang Han" w:date="2021-12-16T16:35:17Z"/>
                <w:w w:val="100"/>
              </w:rPr>
            </w:pPr>
            <w:ins w:id="1090" w:author="Zhiqiang Han" w:date="2021-12-16T16:35:17Z">
              <w:r>
                <w:rPr>
                  <w:rFonts w:hint="eastAsia"/>
                  <w:b w:val="0"/>
                  <w:bCs w:val="0"/>
                  <w:w w:val="100"/>
                  <w:lang w:eastAsia="zh-CN"/>
                </w:rPr>
                <w:t xml:space="preserve">entity </w:t>
              </w:r>
            </w:ins>
            <w:ins w:id="1091" w:author="Zhiqiang Han" w:date="2021-12-16T16:35:17Z">
              <w:r>
                <w:rPr>
                  <w:rFonts w:hint="eastAsia"/>
                  <w:b w:val="0"/>
                  <w:bCs w:val="0"/>
                  <w:w w:val="100"/>
                  <w:lang w:val="en-US" w:eastAsia="zh-CN"/>
                </w:rPr>
                <w:t xml:space="preserve">to </w:t>
              </w:r>
            </w:ins>
            <w:ins w:id="1092" w:author="Zhiqiang Han" w:date="2021-12-16T16:35:17Z">
              <w:r>
                <w:rPr>
                  <w:rFonts w:hint="eastAsia"/>
                  <w:b w:val="0"/>
                  <w:bCs w:val="0"/>
                  <w:w w:val="100"/>
                  <w:lang w:eastAsia="zh-CN"/>
                </w:rPr>
                <w:t xml:space="preserve">which the </w:t>
              </w:r>
            </w:ins>
            <w:ins w:id="1093" w:author="Zhiqiang Han" w:date="2021-12-16T16:35:17Z">
              <w:r>
                <w:rPr>
                  <w:rFonts w:hint="default"/>
                  <w:b w:val="0"/>
                  <w:bCs w:val="0"/>
                  <w:sz w:val="20"/>
                  <w:highlight w:val="none"/>
                  <w:lang w:val="en-US" w:eastAsia="zh-CN"/>
                </w:rPr>
                <w:t>EML Operating Mode Notificatio</w:t>
              </w:r>
            </w:ins>
            <w:ins w:id="1094" w:author="Zhiqiang Han" w:date="2021-12-16T16:35:17Z">
              <w:r>
                <w:rPr>
                  <w:rFonts w:hint="eastAsia"/>
                  <w:b w:val="0"/>
                  <w:bCs w:val="0"/>
                  <w:sz w:val="20"/>
                  <w:highlight w:val="none"/>
                  <w:lang w:val="en-US" w:eastAsia="zh-CN"/>
                </w:rPr>
                <w:t>n</w:t>
              </w:r>
            </w:ins>
            <w:ins w:id="1095" w:author="Zhiqiang Han" w:date="2021-12-16T16:35:17Z">
              <w:r>
                <w:rPr>
                  <w:rFonts w:hint="eastAsia"/>
                  <w:b w:val="0"/>
                  <w:bCs w:val="0"/>
                  <w:w w:val="100"/>
                  <w:lang w:eastAsia="zh-CN"/>
                </w:rPr>
                <w:t xml:space="preserve"> is sent.</w:t>
              </w:r>
            </w:ins>
          </w:p>
        </w:tc>
      </w:tr>
      <w:tr>
        <w:tblPrEx>
          <w:tblCellMar>
            <w:top w:w="60" w:type="dxa"/>
            <w:left w:w="120" w:type="dxa"/>
            <w:bottom w:w="20" w:type="dxa"/>
            <w:right w:w="120" w:type="dxa"/>
          </w:tblCellMar>
        </w:tblPrEx>
        <w:trPr>
          <w:trHeight w:val="19" w:hRule="atLeast"/>
          <w:jc w:val="center"/>
          <w:ins w:id="1096" w:author="Zhiqiang Han" w:date="2021-12-16T16:35:17Z"/>
        </w:trPr>
        <w:tc>
          <w:tcPr>
            <w:tcW w:w="1787" w:type="dxa"/>
            <w:tcBorders>
              <w:top w:val="single" w:color="000000" w:sz="10" w:space="0"/>
              <w:left w:val="single" w:color="000000" w:sz="10"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097" w:author="Zhiqiang Han" w:date="2021-12-16T16:35:17Z"/>
                <w:rFonts w:hint="eastAsia" w:eastAsia="宋体"/>
                <w:w w:val="100"/>
                <w:lang w:val="en-US" w:eastAsia="zh-CN"/>
              </w:rPr>
            </w:pPr>
            <w:ins w:id="1098" w:author="Zhiqiang Han" w:date="2021-12-16T16:35:17Z">
              <w:r>
                <w:rPr>
                  <w:rFonts w:hint="eastAsia" w:eastAsia="Malgun Gothic"/>
                  <w:b w:val="0"/>
                  <w:bCs w:val="0"/>
                  <w:w w:val="100"/>
                  <w:lang w:val="en-US" w:eastAsia="zh-CN"/>
                </w:rPr>
                <w:t xml:space="preserve">Dialog Token </w:t>
              </w:r>
            </w:ins>
          </w:p>
        </w:tc>
        <w:tc>
          <w:tcPr>
            <w:tcW w:w="1743"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left"/>
              <w:rPr>
                <w:ins w:id="1099" w:author="Zhiqiang Han" w:date="2021-12-16T16:35:17Z"/>
                <w:rFonts w:hint="eastAsia" w:eastAsia="宋体"/>
                <w:w w:val="100"/>
                <w:lang w:val="en-US" w:eastAsia="zh-CN"/>
              </w:rPr>
            </w:pPr>
            <w:ins w:id="1100" w:author="Zhiqiang Han" w:date="2021-12-16T16:35:17Z">
              <w:r>
                <w:rPr>
                  <w:rFonts w:hint="eastAsia" w:eastAsia="Malgun Gothic"/>
                  <w:b w:val="0"/>
                  <w:bCs w:val="0"/>
                  <w:w w:val="100"/>
                  <w:lang w:val="en-US" w:eastAsia="zh-CN"/>
                </w:rPr>
                <w:t>Integer</w:t>
              </w:r>
            </w:ins>
          </w:p>
        </w:tc>
        <w:tc>
          <w:tcPr>
            <w:tcW w:w="1646" w:type="dxa"/>
            <w:tcBorders>
              <w:top w:val="single" w:color="000000" w:sz="10" w:space="0"/>
              <w:left w:val="single" w:color="000000" w:sz="2" w:space="0"/>
              <w:bottom w:val="single" w:color="000000" w:sz="2" w:space="0"/>
              <w:right w:val="single" w:color="000000" w:sz="2" w:space="0"/>
            </w:tcBorders>
            <w:tcMar>
              <w:top w:w="100" w:type="dxa"/>
              <w:left w:w="120" w:type="dxa"/>
              <w:bottom w:w="60" w:type="dxa"/>
              <w:right w:w="120" w:type="dxa"/>
            </w:tcMar>
            <w:vAlign w:val="center"/>
          </w:tcPr>
          <w:p>
            <w:pPr>
              <w:pStyle w:val="33"/>
              <w:jc w:val="both"/>
              <w:rPr>
                <w:ins w:id="1101" w:author="Zhiqiang Han" w:date="2021-12-16T16:35:17Z"/>
                <w:w w:val="100"/>
              </w:rPr>
            </w:pPr>
            <w:ins w:id="1102" w:author="Zhiqiang Han" w:date="2021-12-16T16:35:17Z">
              <w:r>
                <w:rPr>
                  <w:rFonts w:hint="eastAsia"/>
                  <w:b w:val="0"/>
                  <w:bCs w:val="0"/>
                  <w:w w:val="100"/>
                  <w:lang w:eastAsia="zh-CN"/>
                </w:rPr>
                <w:t>0–255</w:t>
              </w:r>
            </w:ins>
          </w:p>
        </w:tc>
        <w:tc>
          <w:tcPr>
            <w:tcW w:w="3524" w:type="dxa"/>
            <w:tcBorders>
              <w:top w:val="single" w:color="000000" w:sz="10" w:space="0"/>
              <w:left w:val="single" w:color="000000" w:sz="2" w:space="0"/>
              <w:bottom w:val="single" w:color="000000" w:sz="2" w:space="0"/>
              <w:right w:val="single" w:color="000000" w:sz="10" w:space="0"/>
            </w:tcBorders>
            <w:tcMar>
              <w:top w:w="100" w:type="dxa"/>
              <w:left w:w="120" w:type="dxa"/>
              <w:bottom w:w="60" w:type="dxa"/>
              <w:right w:w="120" w:type="dxa"/>
            </w:tcMar>
            <w:vAlign w:val="center"/>
          </w:tcPr>
          <w:p>
            <w:pPr>
              <w:pStyle w:val="33"/>
              <w:jc w:val="both"/>
              <w:rPr>
                <w:ins w:id="1103" w:author="Zhiqiang Han" w:date="2021-12-16T16:35:17Z"/>
                <w:w w:val="100"/>
              </w:rPr>
            </w:pPr>
            <w:ins w:id="1104" w:author="Zhiqiang Han" w:date="2021-12-16T16:35:17Z">
              <w:r>
                <w:rPr>
                  <w:rFonts w:hint="eastAsia"/>
                  <w:b w:val="0"/>
                  <w:bCs w:val="0"/>
                  <w:w w:val="100"/>
                  <w:lang w:eastAsia="zh-CN"/>
                </w:rPr>
                <w:t xml:space="preserve">The dialog token to identify the </w:t>
              </w:r>
            </w:ins>
            <w:ins w:id="1105" w:author="Zhiqiang Han" w:date="2021-12-16T16:35:17Z">
              <w:r>
                <w:rPr>
                  <w:rFonts w:hint="default"/>
                  <w:b w:val="0"/>
                  <w:bCs w:val="0"/>
                  <w:sz w:val="20"/>
                  <w:highlight w:val="none"/>
                  <w:lang w:val="en-US" w:eastAsia="zh-CN"/>
                </w:rPr>
                <w:t xml:space="preserve">EML </w:t>
              </w:r>
            </w:ins>
            <w:ins w:id="1106" w:author="Zhiqiang Han" w:date="2021-12-16T16:35:17Z">
              <w:r>
                <w:rPr>
                  <w:rFonts w:hint="eastAsia"/>
                  <w:b w:val="0"/>
                  <w:bCs w:val="0"/>
                  <w:sz w:val="20"/>
                  <w:highlight w:val="none"/>
                  <w:lang w:val="en-US" w:eastAsia="zh-CN"/>
                </w:rPr>
                <w:t>o</w:t>
              </w:r>
            </w:ins>
            <w:ins w:id="1107" w:author="Zhiqiang Han" w:date="2021-12-16T16:35:17Z">
              <w:r>
                <w:rPr>
                  <w:rFonts w:hint="default"/>
                  <w:b w:val="0"/>
                  <w:bCs w:val="0"/>
                  <w:sz w:val="20"/>
                  <w:highlight w:val="none"/>
                  <w:lang w:val="en-US" w:eastAsia="zh-CN"/>
                </w:rPr>
                <w:t xml:space="preserve">perating </w:t>
              </w:r>
            </w:ins>
            <w:ins w:id="1108" w:author="Zhiqiang Han" w:date="2021-12-16T16:35:17Z">
              <w:r>
                <w:rPr>
                  <w:rFonts w:hint="eastAsia"/>
                  <w:b w:val="0"/>
                  <w:bCs w:val="0"/>
                  <w:sz w:val="20"/>
                  <w:highlight w:val="none"/>
                  <w:lang w:val="en-US" w:eastAsia="zh-CN"/>
                </w:rPr>
                <w:t>m</w:t>
              </w:r>
            </w:ins>
            <w:ins w:id="1109" w:author="Zhiqiang Han" w:date="2021-12-16T16:35:17Z">
              <w:r>
                <w:rPr>
                  <w:rFonts w:hint="default"/>
                  <w:b w:val="0"/>
                  <w:bCs w:val="0"/>
                  <w:sz w:val="20"/>
                  <w:highlight w:val="none"/>
                  <w:lang w:val="en-US" w:eastAsia="zh-CN"/>
                </w:rPr>
                <w:t xml:space="preserve">ode </w:t>
              </w:r>
            </w:ins>
            <w:ins w:id="1110" w:author="Zhiqiang Han" w:date="2021-12-16T16:35:17Z">
              <w:r>
                <w:rPr>
                  <w:rFonts w:hint="eastAsia"/>
                  <w:b w:val="0"/>
                  <w:bCs w:val="0"/>
                  <w:sz w:val="20"/>
                  <w:highlight w:val="none"/>
                  <w:lang w:val="en-US" w:eastAsia="zh-CN"/>
                </w:rPr>
                <w:t>n</w:t>
              </w:r>
            </w:ins>
            <w:ins w:id="1111" w:author="Zhiqiang Han" w:date="2021-12-16T16:35:17Z">
              <w:r>
                <w:rPr>
                  <w:rFonts w:hint="default"/>
                  <w:b w:val="0"/>
                  <w:bCs w:val="0"/>
                  <w:sz w:val="20"/>
                  <w:highlight w:val="none"/>
                  <w:lang w:val="en-US" w:eastAsia="zh-CN"/>
                </w:rPr>
                <w:t>otificatio</w:t>
              </w:r>
            </w:ins>
            <w:ins w:id="1112" w:author="Zhiqiang Han" w:date="2021-12-16T16:35:17Z">
              <w:r>
                <w:rPr>
                  <w:rFonts w:hint="eastAsia"/>
                  <w:b w:val="0"/>
                  <w:bCs w:val="0"/>
                  <w:sz w:val="20"/>
                  <w:highlight w:val="none"/>
                  <w:lang w:val="en-US" w:eastAsia="zh-CN"/>
                </w:rPr>
                <w:t xml:space="preserve">n </w:t>
              </w:r>
            </w:ins>
            <w:ins w:id="1113" w:author="Zhiqiang Han" w:date="2021-12-16T16:35:17Z">
              <w:r>
                <w:rPr>
                  <w:rFonts w:hint="eastAsia"/>
                  <w:b w:val="0"/>
                  <w:bCs w:val="0"/>
                  <w:w w:val="100"/>
                  <w:lang w:eastAsia="zh-CN"/>
                </w:rPr>
                <w:t xml:space="preserve"> procedure.</w:t>
              </w:r>
            </w:ins>
          </w:p>
        </w:tc>
      </w:tr>
      <w:tr>
        <w:tblPrEx>
          <w:tblCellMar>
            <w:top w:w="60" w:type="dxa"/>
            <w:left w:w="120" w:type="dxa"/>
            <w:bottom w:w="20" w:type="dxa"/>
            <w:right w:w="120" w:type="dxa"/>
          </w:tblCellMar>
        </w:tblPrEx>
        <w:trPr>
          <w:trHeight w:val="340" w:hRule="atLeast"/>
          <w:jc w:val="center"/>
          <w:ins w:id="1114" w:author="Zhiqiang Han" w:date="2021-12-16T16:35:17Z"/>
        </w:trPr>
        <w:tc>
          <w:tcPr>
            <w:tcW w:w="1787" w:type="dxa"/>
            <w:tcBorders>
              <w:top w:val="single" w:color="000000" w:sz="10" w:space="0"/>
              <w:left w:val="single" w:color="000000" w:sz="10"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1115" w:author="Zhiqiang Han" w:date="2021-12-16T16:35:17Z"/>
                <w:b w:val="0"/>
                <w:bCs w:val="0"/>
                <w:w w:val="100"/>
              </w:rPr>
            </w:pPr>
            <w:ins w:id="1116" w:author="Zhiqiang Han" w:date="2021-12-16T16:35:17Z">
              <w:r>
                <w:rPr>
                  <w:rFonts w:hint="eastAsia"/>
                  <w:b w:val="0"/>
                  <w:bCs w:val="0"/>
                  <w:w w:val="100"/>
                </w:rPr>
                <w:t xml:space="preserve">EML Control </w:t>
              </w:r>
            </w:ins>
          </w:p>
        </w:tc>
        <w:tc>
          <w:tcPr>
            <w:tcW w:w="1743"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1117" w:author="Zhiqiang Han" w:date="2021-12-16T16:35:17Z"/>
                <w:b w:val="0"/>
                <w:bCs w:val="0"/>
                <w:w w:val="100"/>
              </w:rPr>
            </w:pPr>
            <w:ins w:id="1118" w:author="Zhiqiang Han" w:date="2021-12-16T16:35:17Z">
              <w:r>
                <w:rPr>
                  <w:rFonts w:hint="eastAsia"/>
                  <w:b w:val="0"/>
                  <w:bCs w:val="0"/>
                  <w:w w:val="100"/>
                </w:rPr>
                <w:t xml:space="preserve"> </w:t>
              </w:r>
            </w:ins>
          </w:p>
        </w:tc>
        <w:tc>
          <w:tcPr>
            <w:tcW w:w="1646" w:type="dxa"/>
            <w:tcBorders>
              <w:top w:val="single" w:color="000000" w:sz="10" w:space="0"/>
              <w:left w:val="single" w:color="000000" w:sz="2" w:space="0"/>
              <w:bottom w:val="single" w:color="000000" w:sz="10" w:space="0"/>
              <w:right w:val="single" w:color="000000" w:sz="2" w:space="0"/>
            </w:tcBorders>
            <w:tcMar>
              <w:top w:w="100" w:type="dxa"/>
              <w:left w:w="120" w:type="dxa"/>
              <w:bottom w:w="60" w:type="dxa"/>
              <w:right w:w="120" w:type="dxa"/>
            </w:tcMar>
            <w:vAlign w:val="center"/>
          </w:tcPr>
          <w:p>
            <w:pPr>
              <w:pStyle w:val="33"/>
              <w:jc w:val="left"/>
              <w:rPr>
                <w:ins w:id="1119" w:author="Zhiqiang Han" w:date="2021-12-16T16:35:17Z"/>
                <w:rFonts w:hint="default" w:eastAsia="宋体"/>
                <w:b w:val="0"/>
                <w:bCs w:val="0"/>
                <w:w w:val="100"/>
                <w:lang w:val="en-US" w:eastAsia="zh-CN"/>
              </w:rPr>
            </w:pPr>
            <w:ins w:id="1120" w:author="Zhiqiang Han" w:date="2021-12-16T16:35:17Z">
              <w:r>
                <w:rPr>
                  <w:rFonts w:hint="eastAsia"/>
                  <w:b w:val="0"/>
                  <w:bCs w:val="0"/>
                  <w:w w:val="100"/>
                  <w:lang w:eastAsia="zh-CN"/>
                </w:rPr>
                <w:t>As defined in 9.4.1.74 (EML Control field)</w:t>
              </w:r>
            </w:ins>
          </w:p>
        </w:tc>
        <w:tc>
          <w:tcPr>
            <w:tcW w:w="3524" w:type="dxa"/>
            <w:tcBorders>
              <w:top w:val="single" w:color="000000" w:sz="10" w:space="0"/>
              <w:left w:val="single" w:color="000000" w:sz="2" w:space="0"/>
              <w:bottom w:val="single" w:color="000000" w:sz="10" w:space="0"/>
              <w:right w:val="single" w:color="000000" w:sz="10" w:space="0"/>
            </w:tcBorders>
            <w:tcMar>
              <w:top w:w="100" w:type="dxa"/>
              <w:left w:w="120" w:type="dxa"/>
              <w:bottom w:w="60" w:type="dxa"/>
              <w:right w:w="120" w:type="dxa"/>
            </w:tcMar>
            <w:vAlign w:val="center"/>
          </w:tcPr>
          <w:p>
            <w:pPr>
              <w:pStyle w:val="33"/>
              <w:jc w:val="left"/>
              <w:rPr>
                <w:ins w:id="1121" w:author="Zhiqiang Han" w:date="2021-12-16T16:35:17Z"/>
                <w:b w:val="0"/>
                <w:bCs w:val="0"/>
                <w:w w:val="100"/>
              </w:rPr>
            </w:pPr>
          </w:p>
        </w:tc>
      </w:tr>
    </w:tbl>
    <w:p>
      <w:pPr>
        <w:autoSpaceDE w:val="0"/>
        <w:autoSpaceDN w:val="0"/>
        <w:adjustRightInd w:val="0"/>
        <w:ind w:left="0" w:leftChars="0" w:firstLine="0" w:firstLineChars="0"/>
        <w:jc w:val="left"/>
        <w:rPr>
          <w:ins w:id="1122" w:author="Zhiqiang Han" w:date="2021-12-16T16:00:47Z"/>
          <w:rFonts w:hint="default"/>
          <w:b/>
          <w:bCs/>
          <w:highlight w:val="none"/>
          <w:lang w:val="en-US" w:eastAsia="zh-CN"/>
        </w:rPr>
      </w:pPr>
    </w:p>
    <w:p>
      <w:pPr>
        <w:autoSpaceDE w:val="0"/>
        <w:autoSpaceDN w:val="0"/>
        <w:adjustRightInd w:val="0"/>
        <w:ind w:left="0" w:leftChars="0" w:firstLine="0" w:firstLineChars="0"/>
        <w:jc w:val="left"/>
        <w:rPr>
          <w:ins w:id="1123" w:author="Zhiqiang Han" w:date="2021-12-16T16:00:47Z"/>
          <w:rFonts w:hint="default"/>
          <w:b/>
          <w:bCs/>
          <w:highlight w:val="none"/>
          <w:lang w:val="en-US" w:eastAsia="zh-CN"/>
        </w:rPr>
      </w:pPr>
    </w:p>
    <w:p>
      <w:pPr>
        <w:autoSpaceDE w:val="0"/>
        <w:autoSpaceDN w:val="0"/>
        <w:adjustRightInd w:val="0"/>
        <w:ind w:left="0" w:leftChars="0" w:firstLine="0" w:firstLineChars="0"/>
        <w:jc w:val="left"/>
        <w:rPr>
          <w:ins w:id="1124" w:author="Zhiqiang Han" w:date="2021-12-16T16:35:52Z"/>
          <w:rFonts w:hint="default"/>
          <w:b/>
          <w:bCs/>
          <w:highlight w:val="none"/>
          <w:lang w:val="en-US" w:eastAsia="zh-CN"/>
        </w:rPr>
      </w:pPr>
      <w:ins w:id="1125" w:author="Zhiqiang Han" w:date="2021-12-16T16:00:47Z">
        <w:r>
          <w:rPr>
            <w:rFonts w:hint="default"/>
            <w:b/>
            <w:bCs/>
            <w:highlight w:val="none"/>
            <w:lang w:val="en-US" w:eastAsia="zh-CN"/>
          </w:rPr>
          <w:t>6.3.13</w:t>
        </w:r>
      </w:ins>
      <w:ins w:id="1126" w:author="Zhiqiang Han" w:date="2021-12-16T16:00:47Z">
        <w:r>
          <w:rPr>
            <w:rFonts w:hint="eastAsia"/>
            <w:b/>
            <w:bCs/>
            <w:highlight w:val="none"/>
            <w:lang w:val="en-US" w:eastAsia="zh-CN"/>
          </w:rPr>
          <w:t>3</w:t>
        </w:r>
      </w:ins>
      <w:ins w:id="1127" w:author="Zhiqiang Han" w:date="2021-12-16T16:00:47Z">
        <w:r>
          <w:rPr>
            <w:rFonts w:hint="default"/>
            <w:b/>
            <w:bCs/>
            <w:highlight w:val="none"/>
            <w:lang w:val="en-US" w:eastAsia="zh-CN"/>
          </w:rPr>
          <w:t>.</w:t>
        </w:r>
      </w:ins>
      <w:ins w:id="1128" w:author="Zhiqiang Han" w:date="2021-12-16T16:00:57Z">
        <w:r>
          <w:rPr>
            <w:rFonts w:hint="eastAsia"/>
            <w:b/>
            <w:bCs/>
            <w:highlight w:val="none"/>
            <w:lang w:val="en-US" w:eastAsia="zh-CN"/>
          </w:rPr>
          <w:t>3</w:t>
        </w:r>
      </w:ins>
      <w:ins w:id="1129" w:author="Zhiqiang Han" w:date="2021-12-16T16:00:47Z">
        <w:r>
          <w:rPr>
            <w:rFonts w:hint="default"/>
            <w:b/>
            <w:bCs/>
            <w:highlight w:val="none"/>
            <w:lang w:val="en-US" w:eastAsia="zh-CN"/>
          </w:rPr>
          <w:t>.3 When generated</w:t>
        </w:r>
      </w:ins>
    </w:p>
    <w:p>
      <w:pPr>
        <w:autoSpaceDE w:val="0"/>
        <w:autoSpaceDN w:val="0"/>
        <w:adjustRightInd w:val="0"/>
        <w:ind w:left="0" w:leftChars="0" w:firstLine="0" w:firstLineChars="0"/>
        <w:jc w:val="left"/>
        <w:rPr>
          <w:ins w:id="1130" w:author="Zhiqiang Han" w:date="2021-12-16T16:35:39Z"/>
          <w:rFonts w:hint="default"/>
          <w:b w:val="0"/>
          <w:bCs w:val="0"/>
          <w:sz w:val="20"/>
          <w:highlight w:val="none"/>
          <w:lang w:val="en-US" w:eastAsia="zh-CN"/>
        </w:rPr>
      </w:pPr>
    </w:p>
    <w:p>
      <w:pPr>
        <w:autoSpaceDE w:val="0"/>
        <w:autoSpaceDN w:val="0"/>
        <w:adjustRightInd w:val="0"/>
        <w:ind w:left="0" w:leftChars="0" w:firstLine="0" w:firstLineChars="0"/>
        <w:jc w:val="left"/>
        <w:rPr>
          <w:ins w:id="1131" w:author="Zhiqiang Han" w:date="2021-12-16T16:00:47Z"/>
          <w:rFonts w:hint="default"/>
          <w:b w:val="0"/>
          <w:bCs w:val="0"/>
          <w:sz w:val="20"/>
          <w:highlight w:val="none"/>
          <w:lang w:val="en-US" w:eastAsia="zh-CN"/>
        </w:rPr>
      </w:pPr>
      <w:ins w:id="1132" w:author="Zhiqiang Han" w:date="2021-12-16T16:35:50Z">
        <w:r>
          <w:rPr>
            <w:rFonts w:hint="default"/>
            <w:b w:val="0"/>
            <w:bCs w:val="0"/>
            <w:sz w:val="20"/>
            <w:highlight w:val="none"/>
            <w:lang w:val="en-US" w:eastAsia="zh-CN"/>
          </w:rPr>
          <w:t xml:space="preserve">This primitive is generated by the MLME when </w:t>
        </w:r>
      </w:ins>
      <w:ins w:id="1133" w:author="Zhiqiang Han" w:date="2021-12-16T16:36:33Z">
        <w:r>
          <w:rPr>
            <w:rFonts w:hint="default"/>
            <w:b w:val="0"/>
            <w:bCs w:val="0"/>
            <w:sz w:val="20"/>
            <w:highlight w:val="none"/>
            <w:lang w:val="en-US" w:eastAsia="zh-CN"/>
          </w:rPr>
          <w:t>a</w:t>
        </w:r>
      </w:ins>
      <w:ins w:id="1134" w:author="Zhiqiang Han" w:date="2021-12-16T16:36:33Z">
        <w:r>
          <w:rPr>
            <w:rFonts w:hint="eastAsia"/>
            <w:b w:val="0"/>
            <w:bCs w:val="0"/>
            <w:sz w:val="20"/>
            <w:highlight w:val="none"/>
            <w:lang w:val="en-US" w:eastAsia="zh-CN"/>
          </w:rPr>
          <w:t>n</w:t>
        </w:r>
      </w:ins>
      <w:ins w:id="1135" w:author="Zhiqiang Han" w:date="2021-12-16T16:36:33Z">
        <w:r>
          <w:rPr>
            <w:rFonts w:hint="default"/>
            <w:b w:val="0"/>
            <w:bCs w:val="0"/>
            <w:sz w:val="20"/>
            <w:highlight w:val="none"/>
            <w:lang w:val="en-US" w:eastAsia="zh-CN"/>
          </w:rPr>
          <w:t xml:space="preserve"> EML Operating Mode Notification frame</w:t>
        </w:r>
      </w:ins>
      <w:ins w:id="1136" w:author="Zhiqiang Han" w:date="2021-12-16T16:35:50Z">
        <w:r>
          <w:rPr>
            <w:rFonts w:hint="default"/>
            <w:b w:val="0"/>
            <w:bCs w:val="0"/>
            <w:sz w:val="20"/>
            <w:highlight w:val="none"/>
            <w:lang w:val="en-US" w:eastAsia="zh-CN"/>
          </w:rPr>
          <w:t xml:space="preserve"> is received.</w:t>
        </w:r>
      </w:ins>
    </w:p>
    <w:p>
      <w:pPr>
        <w:autoSpaceDE w:val="0"/>
        <w:autoSpaceDN w:val="0"/>
        <w:adjustRightInd w:val="0"/>
        <w:ind w:left="0" w:leftChars="0" w:firstLine="0" w:firstLineChars="0"/>
        <w:jc w:val="left"/>
        <w:rPr>
          <w:ins w:id="1137" w:author="Zhiqiang Han" w:date="2021-12-16T16:00:47Z"/>
          <w:rFonts w:hint="default"/>
          <w:b/>
          <w:bCs/>
          <w:highlight w:val="none"/>
          <w:lang w:val="en-US" w:eastAsia="zh-CN"/>
        </w:rPr>
      </w:pPr>
    </w:p>
    <w:p>
      <w:pPr>
        <w:autoSpaceDE w:val="0"/>
        <w:autoSpaceDN w:val="0"/>
        <w:adjustRightInd w:val="0"/>
        <w:ind w:left="0" w:leftChars="0" w:firstLine="0" w:firstLineChars="0"/>
        <w:jc w:val="left"/>
        <w:rPr>
          <w:ins w:id="1138" w:author="Zhiqiang Han" w:date="2021-12-16T16:36:02Z"/>
          <w:rFonts w:hint="default"/>
          <w:b/>
          <w:bCs/>
          <w:highlight w:val="none"/>
          <w:lang w:val="en-US" w:eastAsia="zh-CN"/>
        </w:rPr>
      </w:pPr>
      <w:ins w:id="1139" w:author="Zhiqiang Han" w:date="2021-12-16T16:00:47Z">
        <w:r>
          <w:rPr>
            <w:rFonts w:hint="default"/>
            <w:b/>
            <w:bCs/>
            <w:highlight w:val="none"/>
            <w:lang w:val="en-US" w:eastAsia="zh-CN"/>
          </w:rPr>
          <w:t>6.3.13</w:t>
        </w:r>
      </w:ins>
      <w:ins w:id="1140" w:author="Zhiqiang Han" w:date="2021-12-16T16:00:47Z">
        <w:r>
          <w:rPr>
            <w:rFonts w:hint="eastAsia"/>
            <w:b/>
            <w:bCs/>
            <w:highlight w:val="none"/>
            <w:lang w:val="en-US" w:eastAsia="zh-CN"/>
          </w:rPr>
          <w:t>3</w:t>
        </w:r>
      </w:ins>
      <w:ins w:id="1141" w:author="Zhiqiang Han" w:date="2021-12-16T16:00:47Z">
        <w:r>
          <w:rPr>
            <w:rFonts w:hint="default"/>
            <w:b/>
            <w:bCs/>
            <w:highlight w:val="none"/>
            <w:lang w:val="en-US" w:eastAsia="zh-CN"/>
          </w:rPr>
          <w:t>.</w:t>
        </w:r>
      </w:ins>
      <w:ins w:id="1142" w:author="Zhiqiang Han" w:date="2021-12-16T16:00:59Z">
        <w:r>
          <w:rPr>
            <w:rFonts w:hint="eastAsia"/>
            <w:b/>
            <w:bCs/>
            <w:highlight w:val="none"/>
            <w:lang w:val="en-US" w:eastAsia="zh-CN"/>
          </w:rPr>
          <w:t>3</w:t>
        </w:r>
      </w:ins>
      <w:ins w:id="1143" w:author="Zhiqiang Han" w:date="2021-12-16T16:00:47Z">
        <w:r>
          <w:rPr>
            <w:rFonts w:hint="default"/>
            <w:b/>
            <w:bCs/>
            <w:highlight w:val="none"/>
            <w:lang w:val="en-US" w:eastAsia="zh-CN"/>
          </w:rPr>
          <w:t>.4 Effect of receipt</w:t>
        </w:r>
      </w:ins>
    </w:p>
    <w:p>
      <w:pPr>
        <w:autoSpaceDE w:val="0"/>
        <w:autoSpaceDN w:val="0"/>
        <w:adjustRightInd w:val="0"/>
        <w:ind w:left="0" w:leftChars="0" w:firstLine="0" w:firstLineChars="0"/>
        <w:jc w:val="left"/>
        <w:rPr>
          <w:ins w:id="1144" w:author="Zhiqiang Han" w:date="2021-12-16T16:36:03Z"/>
          <w:rFonts w:hint="default"/>
          <w:b/>
          <w:bCs/>
          <w:highlight w:val="none"/>
          <w:lang w:val="en-US" w:eastAsia="zh-CN"/>
        </w:rPr>
      </w:pPr>
    </w:p>
    <w:p>
      <w:pPr>
        <w:autoSpaceDE w:val="0"/>
        <w:autoSpaceDN w:val="0"/>
        <w:adjustRightInd w:val="0"/>
        <w:ind w:left="0" w:leftChars="0" w:firstLine="0" w:firstLineChars="0"/>
        <w:jc w:val="left"/>
        <w:rPr>
          <w:ins w:id="1145" w:author="Zhiqiang Han" w:date="2021-12-16T16:00:47Z"/>
          <w:rFonts w:hint="default"/>
          <w:b w:val="0"/>
          <w:bCs w:val="0"/>
          <w:sz w:val="20"/>
          <w:highlight w:val="none"/>
          <w:lang w:val="en-US" w:eastAsia="zh-CN"/>
        </w:rPr>
      </w:pPr>
      <w:ins w:id="1146" w:author="Zhiqiang Han" w:date="2021-12-16T16:36:10Z">
        <w:r>
          <w:rPr>
            <w:rFonts w:hint="default"/>
            <w:b w:val="0"/>
            <w:bCs w:val="0"/>
            <w:sz w:val="20"/>
            <w:highlight w:val="none"/>
            <w:lang w:val="en-US" w:eastAsia="zh-CN"/>
          </w:rPr>
          <w:t>On receipt of this primitive, the SME uses the information contained within the notification.</w:t>
        </w:r>
      </w:ins>
    </w:p>
    <w:p>
      <w:pPr>
        <w:autoSpaceDE w:val="0"/>
        <w:autoSpaceDN w:val="0"/>
        <w:adjustRightInd w:val="0"/>
        <w:ind w:left="0" w:leftChars="0" w:firstLine="0" w:firstLineChars="0"/>
        <w:jc w:val="left"/>
        <w:rPr>
          <w:ins w:id="1147" w:author="Zhiqiang Han" w:date="2021-12-16T15:59:17Z"/>
          <w:rFonts w:hint="default"/>
          <w:b/>
          <w:bCs/>
          <w:highlight w:val="none"/>
          <w:lang w:val="en-US" w:eastAsia="zh-CN"/>
        </w:rPr>
      </w:pPr>
    </w:p>
    <w:p>
      <w:pPr>
        <w:autoSpaceDE w:val="0"/>
        <w:autoSpaceDN w:val="0"/>
        <w:adjustRightInd w:val="0"/>
        <w:ind w:left="0" w:leftChars="0" w:firstLine="0" w:firstLineChars="0"/>
        <w:jc w:val="left"/>
        <w:rPr>
          <w:ins w:id="1148" w:author="Zhiqiang Han" w:date="2021-12-16T15:59:17Z"/>
          <w:rFonts w:hint="eastAsia"/>
          <w:b/>
          <w:bCs/>
          <w:highlight w:val="none"/>
          <w:lang w:val="en-US" w:eastAsia="zh-CN"/>
        </w:rPr>
      </w:pPr>
    </w:p>
    <w:p>
      <w:pPr>
        <w:autoSpaceDE w:val="0"/>
        <w:autoSpaceDN w:val="0"/>
        <w:adjustRightInd w:val="0"/>
        <w:ind w:left="0" w:leftChars="0" w:firstLine="0" w:firstLineChars="0"/>
        <w:jc w:val="left"/>
        <w:rPr>
          <w:ins w:id="1149" w:author="Zhiqiang Han" w:date="2021-12-16T15:30:53Z"/>
          <w:rFonts w:hint="default"/>
          <w:b/>
          <w:bCs/>
          <w:highlight w:val="none"/>
          <w:lang w:val="en-US" w:eastAsia="zh-CN"/>
        </w:rPr>
      </w:pPr>
    </w:p>
    <w:p>
      <w:pPr>
        <w:autoSpaceDE w:val="0"/>
        <w:autoSpaceDN w:val="0"/>
        <w:adjustRightInd w:val="0"/>
        <w:ind w:left="0" w:leftChars="0" w:firstLine="0" w:firstLineChars="0"/>
        <w:jc w:val="left"/>
        <w:rPr>
          <w:ins w:id="1150" w:author="Zhiqiang Han" w:date="2021-12-16T15:26:55Z"/>
          <w:rFonts w:hint="eastAsia"/>
          <w:b/>
          <w:bCs/>
          <w:highlight w:val="none"/>
          <w:lang w:val="en-US" w:eastAsia="zh-CN"/>
        </w:rPr>
      </w:pPr>
    </w:p>
    <w:p>
      <w:pPr>
        <w:autoSpaceDE w:val="0"/>
        <w:autoSpaceDN w:val="0"/>
        <w:adjustRightInd w:val="0"/>
        <w:ind w:left="0" w:leftChars="0" w:firstLine="0" w:firstLineChars="0"/>
        <w:jc w:val="left"/>
        <w:rPr>
          <w:ins w:id="1151" w:author="Zhiqiang Han" w:date="2021-12-16T15:26:56Z"/>
          <w:rFonts w:hint="eastAsia"/>
          <w:b/>
          <w:bCs/>
          <w:highlight w:val="none"/>
          <w:lang w:val="en-US" w:eastAsia="zh-CN"/>
        </w:rPr>
      </w:pPr>
    </w:p>
    <w:p>
      <w:pPr>
        <w:autoSpaceDE w:val="0"/>
        <w:autoSpaceDN w:val="0"/>
        <w:adjustRightInd w:val="0"/>
        <w:ind w:left="0" w:leftChars="0" w:firstLine="0" w:firstLineChars="0"/>
        <w:jc w:val="left"/>
        <w:rPr>
          <w:ins w:id="1152" w:author="Zhiqiang Han" w:date="2021-12-16T15:22:43Z"/>
          <w:rFonts w:hint="eastAsia"/>
          <w:b/>
          <w:bCs/>
          <w:highlight w:val="none"/>
          <w:lang w:val="en-US" w:eastAsia="zh-CN"/>
        </w:rPr>
      </w:pPr>
    </w:p>
    <w:p>
      <w:pPr>
        <w:autoSpaceDE w:val="0"/>
        <w:autoSpaceDN w:val="0"/>
        <w:adjustRightInd w:val="0"/>
        <w:ind w:left="0" w:leftChars="0" w:firstLine="0" w:firstLineChars="0"/>
        <w:jc w:val="left"/>
        <w:rPr>
          <w:ins w:id="1153" w:author="Zhiqiang Han" w:date="2021-12-16T15:22:43Z"/>
          <w:rFonts w:hint="eastAsia"/>
          <w:b/>
          <w:bCs/>
          <w:highlight w:val="none"/>
          <w:lang w:val="en-US" w:eastAsia="zh-CN"/>
        </w:rPr>
      </w:pPr>
    </w:p>
    <w:p>
      <w:pPr>
        <w:autoSpaceDE w:val="0"/>
        <w:autoSpaceDN w:val="0"/>
        <w:adjustRightInd w:val="0"/>
        <w:ind w:left="0" w:leftChars="0" w:firstLine="0" w:firstLineChars="0"/>
        <w:jc w:val="left"/>
        <w:rPr>
          <w:ins w:id="1154" w:author="Zhiqiang Han" w:date="2021-12-16T15:17:46Z"/>
          <w:rFonts w:hint="default"/>
          <w:b/>
          <w:bCs/>
          <w:highlight w:val="none"/>
          <w:lang w:val="en-US" w:eastAsia="zh-CN"/>
        </w:rPr>
      </w:pPr>
    </w:p>
    <w:p>
      <w:pPr>
        <w:autoSpaceDE w:val="0"/>
        <w:autoSpaceDN w:val="0"/>
        <w:adjustRightInd w:val="0"/>
        <w:ind w:left="0" w:leftChars="0" w:firstLine="0" w:firstLineChars="0"/>
        <w:jc w:val="left"/>
        <w:rPr>
          <w:ins w:id="1155" w:author="Zhiqiang Han" w:date="2021-12-16T10:56:51Z"/>
          <w:rFonts w:hint="default"/>
          <w:b/>
          <w:bCs/>
          <w:highlight w:val="none"/>
          <w:lang w:val="en-US" w:eastAsia="zh-CN"/>
        </w:rPr>
      </w:pPr>
    </w:p>
    <w:p>
      <w:pPr>
        <w:autoSpaceDE w:val="0"/>
        <w:autoSpaceDN w:val="0"/>
        <w:adjustRightInd w:val="0"/>
        <w:ind w:left="0" w:leftChars="0" w:firstLine="0" w:firstLineChars="0"/>
        <w:jc w:val="left"/>
        <w:rPr>
          <w:rFonts w:hint="default"/>
          <w:highlight w:val="none"/>
          <w:lang w:val="en-US" w:eastAsia="zh-CN"/>
        </w:rPr>
      </w:pPr>
    </w:p>
    <w:sectPr>
      <w:headerReference r:id="rId3" w:type="default"/>
      <w:footerReference r:id="rId4" w:type="default"/>
      <w:pgSz w:w="12240" w:h="15840"/>
      <w:pgMar w:top="1080" w:right="1080" w:bottom="1080" w:left="1080" w:header="432" w:footer="432" w:gutter="72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Malgun Gothic">
    <w:panose1 w:val="020B0503020000020004"/>
    <w:charset w:val="81"/>
    <w:family w:val="swiss"/>
    <w:pitch w:val="default"/>
    <w:sig w:usb0="900002AF" w:usb1="01D77CFB" w:usb2="00000012" w:usb3="00000000" w:csb0="00080001"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MS Mincho">
    <w:panose1 w:val="02020609040205080304"/>
    <w:charset w:val="80"/>
    <w:family w:val="modern"/>
    <w:pitch w:val="default"/>
    <w:sig w:usb0="E00002FF" w:usb1="6AC7FDFB" w:usb2="00000012" w:usb3="00000000" w:csb0="4002009F" w:csb1="DFD70000"/>
  </w:font>
  <w:font w:name="TimesNewRoman">
    <w:altName w:val="Cambria"/>
    <w:panose1 w:val="00000000000000000000"/>
    <w:charset w:val="00"/>
    <w:family w:val="roman"/>
    <w:pitch w:val="default"/>
    <w:sig w:usb0="00000000" w:usb1="00000000" w:usb2="00000000" w:usb3="00000000" w:csb0="00000001" w:csb1="00000000"/>
  </w:font>
  <w:font w:name="TimesNewRomanPSMT">
    <w:altName w:val="Times New Roman"/>
    <w:panose1 w:val="00000000000000000000"/>
    <w:charset w:val="00"/>
    <w:family w:val="roman"/>
    <w:pitch w:val="default"/>
    <w:sig w:usb0="00000000" w:usb1="00000000" w:usb2="00000010" w:usb3="00000000" w:csb0="00020001" w:csb1="00000000"/>
  </w:font>
  <w:font w:name="TimesNewRomanPS-ItalicMT">
    <w:altName w:val="Times New Roman"/>
    <w:panose1 w:val="00000000000000000000"/>
    <w:charset w:val="00"/>
    <w:family w:val="roman"/>
    <w:pitch w:val="default"/>
    <w:sig w:usb0="00000000" w:usb1="00000000" w:usb2="00000000" w:usb3="00000000" w:csb0="00000000" w:csb1="00000000"/>
  </w:font>
  <w:font w:name="Arial-BoldMT">
    <w:altName w:val="Arial"/>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80"/>
        <w:tab w:val="right" w:pos="9360"/>
        <w:tab w:val="clear" w:pos="6480"/>
      </w:tabs>
    </w:pPr>
    <w:r>
      <w:fldChar w:fldCharType="begin"/>
    </w:r>
    <w:r>
      <w:instrText xml:space="preserve"> SUBJECT  \* MERGEFORMAT </w:instrText>
    </w:r>
    <w:r>
      <w:fldChar w:fldCharType="separate"/>
    </w:r>
    <w:r>
      <w:t>Submission</w:t>
    </w:r>
    <w:r>
      <w:fldChar w:fldCharType="end"/>
    </w:r>
    <w:r>
      <w:tab/>
    </w:r>
    <w:r>
      <w:t xml:space="preserve">page </w:t>
    </w:r>
    <w:r>
      <w:fldChar w:fldCharType="begin"/>
    </w:r>
    <w:r>
      <w:instrText xml:space="preserve">page </w:instrText>
    </w:r>
    <w:r>
      <w:fldChar w:fldCharType="separate"/>
    </w:r>
    <w:r>
      <w:t>5</w:t>
    </w:r>
    <w:r>
      <w:fldChar w:fldCharType="end"/>
    </w:r>
    <w:r>
      <w:tab/>
    </w:r>
    <w:r>
      <w:rPr>
        <w:rFonts w:hint="eastAsia" w:eastAsia="宋体"/>
        <w:lang w:val="en-US" w:eastAsia="zh-CN"/>
      </w:rPr>
      <w:t>Zhiqiang Han</w:t>
    </w:r>
    <w:r>
      <w:t xml:space="preserve">, </w:t>
    </w:r>
    <w:r>
      <w:rPr>
        <w:rFonts w:hint="eastAsia" w:eastAsia="宋体"/>
        <w:lang w:val="en-US" w:eastAsia="zh-CN"/>
      </w:rPr>
      <w:t xml:space="preserve">ZTE </w:t>
    </w:r>
    <w:r>
      <w:t>Corporation</w: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80"/>
        <w:tab w:val="right" w:pos="9360"/>
        <w:tab w:val="clear" w:pos="6480"/>
      </w:tabs>
      <w:rPr>
        <w:rFonts w:hint="eastAsia" w:eastAsia="宋体"/>
        <w:lang w:eastAsia="zh-CN"/>
      </w:rPr>
    </w:pPr>
    <w:r>
      <w:rPr>
        <w:rFonts w:hint="eastAsia" w:eastAsia="宋体"/>
        <w:lang w:val="en-US" w:eastAsia="zh-CN"/>
      </w:rPr>
      <w:t xml:space="preserve">Jan </w:t>
    </w:r>
    <w:r>
      <w:t>202</w:t>
    </w:r>
    <w:r>
      <w:rPr>
        <w:rFonts w:hint="eastAsia" w:eastAsia="宋体"/>
        <w:lang w:val="en-US" w:eastAsia="zh-CN"/>
      </w:rPr>
      <w:t>2</w:t>
    </w:r>
    <w:r>
      <w:tab/>
    </w:r>
    <w:r>
      <w:tab/>
    </w:r>
    <w:r>
      <w:fldChar w:fldCharType="begin"/>
    </w:r>
    <w:r>
      <w:instrText xml:space="preserve"> TITLE  \* MERGEFORMAT </w:instrText>
    </w:r>
    <w:r>
      <w:fldChar w:fldCharType="separate"/>
    </w:r>
    <w:r>
      <w:t>doc.: IEEE 802.11-2</w:t>
    </w:r>
    <w:r>
      <w:rPr>
        <w:rFonts w:hint="eastAsia" w:eastAsia="宋体"/>
        <w:lang w:val="en-US" w:eastAsia="zh-CN"/>
      </w:rPr>
      <w:t>2</w:t>
    </w:r>
    <w:r>
      <w:t>/</w:t>
    </w:r>
    <w:r>
      <w:rPr>
        <w:rFonts w:hint="eastAsia" w:eastAsia="宋体"/>
        <w:lang w:val="en-US" w:eastAsia="zh-CN"/>
      </w:rPr>
      <w:t>0027</w:t>
    </w:r>
    <w:r>
      <w:t>r</w:t>
    </w:r>
    <w:r>
      <w:fldChar w:fldCharType="end"/>
    </w:r>
    <w:r>
      <w:rPr>
        <w:rFonts w:hint="eastAsia" w:eastAsia="宋体"/>
        <w:lang w:val="en-US" w:eastAsia="zh-CN"/>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CD7239"/>
    <w:multiLevelType w:val="multilevel"/>
    <w:tmpl w:val="7DCD7239"/>
    <w:lvl w:ilvl="0" w:tentative="0">
      <w:start w:val="0"/>
      <w:numFmt w:val="bullet"/>
      <w:lvlText w:val="-"/>
      <w:lvlJc w:val="left"/>
      <w:pPr>
        <w:ind w:left="720" w:hanging="360"/>
      </w:pPr>
      <w:rPr>
        <w:rFonts w:hint="default" w:ascii="Times New Roman" w:hAnsi="Times New Roman" w:eastAsia="Malgun Gothic"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iqiang Han">
    <w15:presenceInfo w15:providerId="None" w15:userId="Zhiqiang 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doNotDisplayPageBoundaries w:val="1"/>
  <w:mirrorMargins w:val="1"/>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720"/>
  <w:doNotHyphenateCaps/>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070"/>
    <w:rsid w:val="0000242B"/>
    <w:rsid w:val="000045FA"/>
    <w:rsid w:val="000061A9"/>
    <w:rsid w:val="00006DBB"/>
    <w:rsid w:val="00006F5B"/>
    <w:rsid w:val="0000743C"/>
    <w:rsid w:val="000101D6"/>
    <w:rsid w:val="00010923"/>
    <w:rsid w:val="00010A8B"/>
    <w:rsid w:val="00010BCE"/>
    <w:rsid w:val="00011675"/>
    <w:rsid w:val="00011DDD"/>
    <w:rsid w:val="0001263A"/>
    <w:rsid w:val="00013F87"/>
    <w:rsid w:val="00014E17"/>
    <w:rsid w:val="000157CC"/>
    <w:rsid w:val="0001607B"/>
    <w:rsid w:val="00016862"/>
    <w:rsid w:val="00017D25"/>
    <w:rsid w:val="0002184C"/>
    <w:rsid w:val="00022A0F"/>
    <w:rsid w:val="000230FB"/>
    <w:rsid w:val="00024344"/>
    <w:rsid w:val="00024487"/>
    <w:rsid w:val="00025718"/>
    <w:rsid w:val="00027D05"/>
    <w:rsid w:val="00030CF7"/>
    <w:rsid w:val="000348B1"/>
    <w:rsid w:val="00035702"/>
    <w:rsid w:val="000359F2"/>
    <w:rsid w:val="000368C8"/>
    <w:rsid w:val="00037D1D"/>
    <w:rsid w:val="000405C4"/>
    <w:rsid w:val="00041260"/>
    <w:rsid w:val="00041937"/>
    <w:rsid w:val="00041F7D"/>
    <w:rsid w:val="00042BF7"/>
    <w:rsid w:val="000437A5"/>
    <w:rsid w:val="000442DA"/>
    <w:rsid w:val="00045EE9"/>
    <w:rsid w:val="00046AD7"/>
    <w:rsid w:val="0004715B"/>
    <w:rsid w:val="00047A89"/>
    <w:rsid w:val="00052123"/>
    <w:rsid w:val="00057F32"/>
    <w:rsid w:val="0006026B"/>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6885"/>
    <w:rsid w:val="00077748"/>
    <w:rsid w:val="00080ACC"/>
    <w:rsid w:val="000812BB"/>
    <w:rsid w:val="000815C7"/>
    <w:rsid w:val="00081C1A"/>
    <w:rsid w:val="00081E62"/>
    <w:rsid w:val="000823C8"/>
    <w:rsid w:val="000824E4"/>
    <w:rsid w:val="00082652"/>
    <w:rsid w:val="000829FF"/>
    <w:rsid w:val="00082C7C"/>
    <w:rsid w:val="0008302D"/>
    <w:rsid w:val="00086564"/>
    <w:rsid w:val="000865AA"/>
    <w:rsid w:val="00086780"/>
    <w:rsid w:val="00090640"/>
    <w:rsid w:val="00092AC6"/>
    <w:rsid w:val="000937D9"/>
    <w:rsid w:val="00094FFA"/>
    <w:rsid w:val="000958C9"/>
    <w:rsid w:val="000975D0"/>
    <w:rsid w:val="000977B2"/>
    <w:rsid w:val="000A2C67"/>
    <w:rsid w:val="000A6402"/>
    <w:rsid w:val="000A7F37"/>
    <w:rsid w:val="000B0557"/>
    <w:rsid w:val="000B5BCB"/>
    <w:rsid w:val="000C0D91"/>
    <w:rsid w:val="000C4073"/>
    <w:rsid w:val="000D11DB"/>
    <w:rsid w:val="000D1435"/>
    <w:rsid w:val="000D174A"/>
    <w:rsid w:val="000D229B"/>
    <w:rsid w:val="000D276A"/>
    <w:rsid w:val="000D2F1B"/>
    <w:rsid w:val="000D5187"/>
    <w:rsid w:val="000D5EBD"/>
    <w:rsid w:val="000D674F"/>
    <w:rsid w:val="000D6CF7"/>
    <w:rsid w:val="000D6DF4"/>
    <w:rsid w:val="000E0494"/>
    <w:rsid w:val="000E1C37"/>
    <w:rsid w:val="000E1D7B"/>
    <w:rsid w:val="000E42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C42"/>
    <w:rsid w:val="00100B30"/>
    <w:rsid w:val="001014FA"/>
    <w:rsid w:val="001015F8"/>
    <w:rsid w:val="00103762"/>
    <w:rsid w:val="00104636"/>
    <w:rsid w:val="00105918"/>
    <w:rsid w:val="00106A7F"/>
    <w:rsid w:val="001101C2"/>
    <w:rsid w:val="001109AA"/>
    <w:rsid w:val="00112C6A"/>
    <w:rsid w:val="00114763"/>
    <w:rsid w:val="00115A75"/>
    <w:rsid w:val="00120298"/>
    <w:rsid w:val="001215C0"/>
    <w:rsid w:val="00121AB9"/>
    <w:rsid w:val="00122D51"/>
    <w:rsid w:val="001230AA"/>
    <w:rsid w:val="00123AE2"/>
    <w:rsid w:val="00124564"/>
    <w:rsid w:val="00124AB7"/>
    <w:rsid w:val="00125757"/>
    <w:rsid w:val="001275D7"/>
    <w:rsid w:val="00131357"/>
    <w:rsid w:val="00134114"/>
    <w:rsid w:val="001343A8"/>
    <w:rsid w:val="00136A8C"/>
    <w:rsid w:val="001376CD"/>
    <w:rsid w:val="00137ADC"/>
    <w:rsid w:val="001408FE"/>
    <w:rsid w:val="00140EC4"/>
    <w:rsid w:val="00141167"/>
    <w:rsid w:val="0014151B"/>
    <w:rsid w:val="0014478E"/>
    <w:rsid w:val="001448D8"/>
    <w:rsid w:val="001450BB"/>
    <w:rsid w:val="001459E7"/>
    <w:rsid w:val="001459F3"/>
    <w:rsid w:val="00146708"/>
    <w:rsid w:val="00146902"/>
    <w:rsid w:val="00146F14"/>
    <w:rsid w:val="00151BBE"/>
    <w:rsid w:val="001523A4"/>
    <w:rsid w:val="0015378F"/>
    <w:rsid w:val="00154B26"/>
    <w:rsid w:val="001559BB"/>
    <w:rsid w:val="001564C6"/>
    <w:rsid w:val="001606C3"/>
    <w:rsid w:val="00160CFE"/>
    <w:rsid w:val="0016120D"/>
    <w:rsid w:val="00161E3C"/>
    <w:rsid w:val="0016434B"/>
    <w:rsid w:val="0016447D"/>
    <w:rsid w:val="00165BE6"/>
    <w:rsid w:val="001677E3"/>
    <w:rsid w:val="00170E8C"/>
    <w:rsid w:val="00172CF4"/>
    <w:rsid w:val="00172DD9"/>
    <w:rsid w:val="00173721"/>
    <w:rsid w:val="001738FD"/>
    <w:rsid w:val="0017425A"/>
    <w:rsid w:val="00175681"/>
    <w:rsid w:val="00175CDF"/>
    <w:rsid w:val="00175DAA"/>
    <w:rsid w:val="001762E3"/>
    <w:rsid w:val="0017659B"/>
    <w:rsid w:val="0017686A"/>
    <w:rsid w:val="001779A5"/>
    <w:rsid w:val="00177F54"/>
    <w:rsid w:val="00180245"/>
    <w:rsid w:val="00180856"/>
    <w:rsid w:val="00180D2B"/>
    <w:rsid w:val="001812B0"/>
    <w:rsid w:val="00181423"/>
    <w:rsid w:val="00181925"/>
    <w:rsid w:val="0018213B"/>
    <w:rsid w:val="00182527"/>
    <w:rsid w:val="00183F4C"/>
    <w:rsid w:val="0018437B"/>
    <w:rsid w:val="001865B0"/>
    <w:rsid w:val="00186D69"/>
    <w:rsid w:val="00187129"/>
    <w:rsid w:val="0019164F"/>
    <w:rsid w:val="001916B2"/>
    <w:rsid w:val="00192C6E"/>
    <w:rsid w:val="00193C39"/>
    <w:rsid w:val="001943F7"/>
    <w:rsid w:val="0019561E"/>
    <w:rsid w:val="00197B96"/>
    <w:rsid w:val="001A0EDB"/>
    <w:rsid w:val="001A14ED"/>
    <w:rsid w:val="001A2240"/>
    <w:rsid w:val="001A2AA8"/>
    <w:rsid w:val="001A4621"/>
    <w:rsid w:val="001A5BA0"/>
    <w:rsid w:val="001A5DCB"/>
    <w:rsid w:val="001A67D9"/>
    <w:rsid w:val="001B0087"/>
    <w:rsid w:val="001B059E"/>
    <w:rsid w:val="001B10F5"/>
    <w:rsid w:val="001B2326"/>
    <w:rsid w:val="001B252D"/>
    <w:rsid w:val="001B285B"/>
    <w:rsid w:val="001B2904"/>
    <w:rsid w:val="001B4F2B"/>
    <w:rsid w:val="001B559D"/>
    <w:rsid w:val="001B63BC"/>
    <w:rsid w:val="001B656F"/>
    <w:rsid w:val="001B68BE"/>
    <w:rsid w:val="001C063D"/>
    <w:rsid w:val="001C0781"/>
    <w:rsid w:val="001C2D5D"/>
    <w:rsid w:val="001C309E"/>
    <w:rsid w:val="001C7CCE"/>
    <w:rsid w:val="001D15ED"/>
    <w:rsid w:val="001D1A42"/>
    <w:rsid w:val="001D2CBA"/>
    <w:rsid w:val="001D328B"/>
    <w:rsid w:val="001D4A93"/>
    <w:rsid w:val="001D7492"/>
    <w:rsid w:val="001D76CA"/>
    <w:rsid w:val="001D7948"/>
    <w:rsid w:val="001E07D7"/>
    <w:rsid w:val="001E0946"/>
    <w:rsid w:val="001E0D99"/>
    <w:rsid w:val="001E20C2"/>
    <w:rsid w:val="001E3A40"/>
    <w:rsid w:val="001E43FF"/>
    <w:rsid w:val="001E7C32"/>
    <w:rsid w:val="001F0210"/>
    <w:rsid w:val="001F0465"/>
    <w:rsid w:val="001F10F7"/>
    <w:rsid w:val="001F13CA"/>
    <w:rsid w:val="001F1BC7"/>
    <w:rsid w:val="001F2632"/>
    <w:rsid w:val="001F3DB9"/>
    <w:rsid w:val="001F491C"/>
    <w:rsid w:val="001F596C"/>
    <w:rsid w:val="001F5C29"/>
    <w:rsid w:val="001F5D16"/>
    <w:rsid w:val="0020013A"/>
    <w:rsid w:val="00200F94"/>
    <w:rsid w:val="00201AAD"/>
    <w:rsid w:val="00202422"/>
    <w:rsid w:val="00202E43"/>
    <w:rsid w:val="00203389"/>
    <w:rsid w:val="0020345F"/>
    <w:rsid w:val="00204122"/>
    <w:rsid w:val="0020462A"/>
    <w:rsid w:val="00205C1E"/>
    <w:rsid w:val="00206D86"/>
    <w:rsid w:val="00210DDD"/>
    <w:rsid w:val="002125EA"/>
    <w:rsid w:val="00214B50"/>
    <w:rsid w:val="00215A82"/>
    <w:rsid w:val="00215E32"/>
    <w:rsid w:val="0021605B"/>
    <w:rsid w:val="00220C31"/>
    <w:rsid w:val="0022139A"/>
    <w:rsid w:val="002237AC"/>
    <w:rsid w:val="002239F2"/>
    <w:rsid w:val="002246AE"/>
    <w:rsid w:val="00224957"/>
    <w:rsid w:val="00225508"/>
    <w:rsid w:val="00225570"/>
    <w:rsid w:val="0022681D"/>
    <w:rsid w:val="00230D4D"/>
    <w:rsid w:val="002323FE"/>
    <w:rsid w:val="0023242B"/>
    <w:rsid w:val="002329AF"/>
    <w:rsid w:val="00232C63"/>
    <w:rsid w:val="00233E91"/>
    <w:rsid w:val="00234C13"/>
    <w:rsid w:val="002369FD"/>
    <w:rsid w:val="00236A7E"/>
    <w:rsid w:val="00236D6B"/>
    <w:rsid w:val="0023760E"/>
    <w:rsid w:val="0023760F"/>
    <w:rsid w:val="00237985"/>
    <w:rsid w:val="00237C69"/>
    <w:rsid w:val="00240895"/>
    <w:rsid w:val="00241AD7"/>
    <w:rsid w:val="00241B97"/>
    <w:rsid w:val="002440B0"/>
    <w:rsid w:val="00246B95"/>
    <w:rsid w:val="002470AC"/>
    <w:rsid w:val="002474B7"/>
    <w:rsid w:val="00251659"/>
    <w:rsid w:val="00252B3D"/>
    <w:rsid w:val="00252D47"/>
    <w:rsid w:val="00255378"/>
    <w:rsid w:val="00255A8B"/>
    <w:rsid w:val="002569BF"/>
    <w:rsid w:val="002617A4"/>
    <w:rsid w:val="00261940"/>
    <w:rsid w:val="00262549"/>
    <w:rsid w:val="0026293A"/>
    <w:rsid w:val="00262C83"/>
    <w:rsid w:val="00263092"/>
    <w:rsid w:val="00263C1F"/>
    <w:rsid w:val="00265210"/>
    <w:rsid w:val="002662A5"/>
    <w:rsid w:val="00267A35"/>
    <w:rsid w:val="00267B57"/>
    <w:rsid w:val="0027263C"/>
    <w:rsid w:val="002731A5"/>
    <w:rsid w:val="00273257"/>
    <w:rsid w:val="002733C3"/>
    <w:rsid w:val="0027438A"/>
    <w:rsid w:val="00274BC1"/>
    <w:rsid w:val="002771CF"/>
    <w:rsid w:val="00277F6F"/>
    <w:rsid w:val="00281A5D"/>
    <w:rsid w:val="00281D56"/>
    <w:rsid w:val="00282053"/>
    <w:rsid w:val="002825B1"/>
    <w:rsid w:val="00283248"/>
    <w:rsid w:val="002840C6"/>
    <w:rsid w:val="00284C5E"/>
    <w:rsid w:val="0028516C"/>
    <w:rsid w:val="0028597E"/>
    <w:rsid w:val="00287E18"/>
    <w:rsid w:val="00290C06"/>
    <w:rsid w:val="00291A10"/>
    <w:rsid w:val="00293394"/>
    <w:rsid w:val="00294B37"/>
    <w:rsid w:val="00295A3B"/>
    <w:rsid w:val="00295E2A"/>
    <w:rsid w:val="002963A4"/>
    <w:rsid w:val="00296543"/>
    <w:rsid w:val="00297E45"/>
    <w:rsid w:val="002A195C"/>
    <w:rsid w:val="002A40FE"/>
    <w:rsid w:val="002A4A61"/>
    <w:rsid w:val="002A648F"/>
    <w:rsid w:val="002B144B"/>
    <w:rsid w:val="002B2026"/>
    <w:rsid w:val="002B3C00"/>
    <w:rsid w:val="002B4CFD"/>
    <w:rsid w:val="002B5622"/>
    <w:rsid w:val="002C0375"/>
    <w:rsid w:val="002C3720"/>
    <w:rsid w:val="002C3CD7"/>
    <w:rsid w:val="002C50BC"/>
    <w:rsid w:val="002C61FC"/>
    <w:rsid w:val="002C66AA"/>
    <w:rsid w:val="002C6B4F"/>
    <w:rsid w:val="002C72E1"/>
    <w:rsid w:val="002D1126"/>
    <w:rsid w:val="002D15A2"/>
    <w:rsid w:val="002D174F"/>
    <w:rsid w:val="002D1D40"/>
    <w:rsid w:val="002D36DC"/>
    <w:rsid w:val="002D4629"/>
    <w:rsid w:val="002D518F"/>
    <w:rsid w:val="002D7ED5"/>
    <w:rsid w:val="002E133B"/>
    <w:rsid w:val="002E15A9"/>
    <w:rsid w:val="002E1B18"/>
    <w:rsid w:val="002E39A2"/>
    <w:rsid w:val="002E46D8"/>
    <w:rsid w:val="002E47A9"/>
    <w:rsid w:val="002E49CB"/>
    <w:rsid w:val="002E6FF6"/>
    <w:rsid w:val="002E7894"/>
    <w:rsid w:val="002F12C4"/>
    <w:rsid w:val="002F23EE"/>
    <w:rsid w:val="002F25B2"/>
    <w:rsid w:val="002F2A4B"/>
    <w:rsid w:val="002F2BC5"/>
    <w:rsid w:val="002F3658"/>
    <w:rsid w:val="002F376B"/>
    <w:rsid w:val="002F5C8C"/>
    <w:rsid w:val="002F7199"/>
    <w:rsid w:val="002F73D9"/>
    <w:rsid w:val="002F7A8D"/>
    <w:rsid w:val="002F7D11"/>
    <w:rsid w:val="00301183"/>
    <w:rsid w:val="003024ED"/>
    <w:rsid w:val="0030464F"/>
    <w:rsid w:val="00305D6E"/>
    <w:rsid w:val="00307690"/>
    <w:rsid w:val="0030782E"/>
    <w:rsid w:val="00307F5F"/>
    <w:rsid w:val="00311D2E"/>
    <w:rsid w:val="003131B6"/>
    <w:rsid w:val="003143A3"/>
    <w:rsid w:val="0031524B"/>
    <w:rsid w:val="00316708"/>
    <w:rsid w:val="0031763A"/>
    <w:rsid w:val="003214E2"/>
    <w:rsid w:val="00321B2A"/>
    <w:rsid w:val="00323774"/>
    <w:rsid w:val="00323827"/>
    <w:rsid w:val="00323B7A"/>
    <w:rsid w:val="00325AB6"/>
    <w:rsid w:val="00326B36"/>
    <w:rsid w:val="0032714D"/>
    <w:rsid w:val="00327479"/>
    <w:rsid w:val="0032775F"/>
    <w:rsid w:val="003308A8"/>
    <w:rsid w:val="00330F15"/>
    <w:rsid w:val="00332B0D"/>
    <w:rsid w:val="00333442"/>
    <w:rsid w:val="00334365"/>
    <w:rsid w:val="00334577"/>
    <w:rsid w:val="003346D1"/>
    <w:rsid w:val="00336337"/>
    <w:rsid w:val="0034133D"/>
    <w:rsid w:val="00341734"/>
    <w:rsid w:val="00343253"/>
    <w:rsid w:val="003449F9"/>
    <w:rsid w:val="00346619"/>
    <w:rsid w:val="00346804"/>
    <w:rsid w:val="003479E4"/>
    <w:rsid w:val="00347C43"/>
    <w:rsid w:val="003546AD"/>
    <w:rsid w:val="00354A2D"/>
    <w:rsid w:val="00355D12"/>
    <w:rsid w:val="00355F5F"/>
    <w:rsid w:val="00356128"/>
    <w:rsid w:val="00360114"/>
    <w:rsid w:val="00360C87"/>
    <w:rsid w:val="00365882"/>
    <w:rsid w:val="00365A95"/>
    <w:rsid w:val="00366AF0"/>
    <w:rsid w:val="00367279"/>
    <w:rsid w:val="0037043B"/>
    <w:rsid w:val="00370808"/>
    <w:rsid w:val="003713CA"/>
    <w:rsid w:val="00371475"/>
    <w:rsid w:val="0037199E"/>
    <w:rsid w:val="003729FC"/>
    <w:rsid w:val="00372FCA"/>
    <w:rsid w:val="00373245"/>
    <w:rsid w:val="00374BE2"/>
    <w:rsid w:val="00375AC1"/>
    <w:rsid w:val="00375BDB"/>
    <w:rsid w:val="003766B9"/>
    <w:rsid w:val="00376F16"/>
    <w:rsid w:val="003803EA"/>
    <w:rsid w:val="003811DB"/>
    <w:rsid w:val="00382C54"/>
    <w:rsid w:val="0038516A"/>
    <w:rsid w:val="00385654"/>
    <w:rsid w:val="0038601E"/>
    <w:rsid w:val="003877D6"/>
    <w:rsid w:val="003906A1"/>
    <w:rsid w:val="00390FB8"/>
    <w:rsid w:val="00391EA2"/>
    <w:rsid w:val="003924F8"/>
    <w:rsid w:val="003929DA"/>
    <w:rsid w:val="003941FC"/>
    <w:rsid w:val="003945E3"/>
    <w:rsid w:val="003956D6"/>
    <w:rsid w:val="00395A50"/>
    <w:rsid w:val="00396DBA"/>
    <w:rsid w:val="0039787F"/>
    <w:rsid w:val="003A10AB"/>
    <w:rsid w:val="003A161F"/>
    <w:rsid w:val="003A1693"/>
    <w:rsid w:val="003A1CC7"/>
    <w:rsid w:val="003A22A6"/>
    <w:rsid w:val="003A3196"/>
    <w:rsid w:val="003A478D"/>
    <w:rsid w:val="003A4FAE"/>
    <w:rsid w:val="003A5BFF"/>
    <w:rsid w:val="003A6155"/>
    <w:rsid w:val="003A65AA"/>
    <w:rsid w:val="003A7FC3"/>
    <w:rsid w:val="003B03CE"/>
    <w:rsid w:val="003B1773"/>
    <w:rsid w:val="003B31B0"/>
    <w:rsid w:val="003B3B7F"/>
    <w:rsid w:val="003B4DAD"/>
    <w:rsid w:val="003B52F2"/>
    <w:rsid w:val="003B76BD"/>
    <w:rsid w:val="003C0D77"/>
    <w:rsid w:val="003C3C80"/>
    <w:rsid w:val="003C47D1"/>
    <w:rsid w:val="003C58AE"/>
    <w:rsid w:val="003C6058"/>
    <w:rsid w:val="003C6265"/>
    <w:rsid w:val="003C6A70"/>
    <w:rsid w:val="003C6BAC"/>
    <w:rsid w:val="003C74FF"/>
    <w:rsid w:val="003C7C08"/>
    <w:rsid w:val="003C7EC8"/>
    <w:rsid w:val="003D1D90"/>
    <w:rsid w:val="003D26A5"/>
    <w:rsid w:val="003D3623"/>
    <w:rsid w:val="003D37F4"/>
    <w:rsid w:val="003D4734"/>
    <w:rsid w:val="003D4990"/>
    <w:rsid w:val="003D5013"/>
    <w:rsid w:val="003D603F"/>
    <w:rsid w:val="003D78F7"/>
    <w:rsid w:val="003D7973"/>
    <w:rsid w:val="003E04BA"/>
    <w:rsid w:val="003E05BC"/>
    <w:rsid w:val="003E066B"/>
    <w:rsid w:val="003E14E0"/>
    <w:rsid w:val="003E1A2F"/>
    <w:rsid w:val="003E5203"/>
    <w:rsid w:val="003E5916"/>
    <w:rsid w:val="003E5CD9"/>
    <w:rsid w:val="003E5DE7"/>
    <w:rsid w:val="003E65C4"/>
    <w:rsid w:val="003E667C"/>
    <w:rsid w:val="003E7414"/>
    <w:rsid w:val="003E74A6"/>
    <w:rsid w:val="003E7F99"/>
    <w:rsid w:val="003E7FCB"/>
    <w:rsid w:val="003F0DA2"/>
    <w:rsid w:val="003F117E"/>
    <w:rsid w:val="003F2D6C"/>
    <w:rsid w:val="003F3ECD"/>
    <w:rsid w:val="003F496B"/>
    <w:rsid w:val="003F57B6"/>
    <w:rsid w:val="003F5F07"/>
    <w:rsid w:val="003F6A6F"/>
    <w:rsid w:val="004012CF"/>
    <w:rsid w:val="004014AE"/>
    <w:rsid w:val="004015E4"/>
    <w:rsid w:val="00403645"/>
    <w:rsid w:val="00404851"/>
    <w:rsid w:val="004051EE"/>
    <w:rsid w:val="00405D4E"/>
    <w:rsid w:val="00407339"/>
    <w:rsid w:val="0040735F"/>
    <w:rsid w:val="00407C5B"/>
    <w:rsid w:val="00413B86"/>
    <w:rsid w:val="00417BE5"/>
    <w:rsid w:val="00421159"/>
    <w:rsid w:val="00424CB8"/>
    <w:rsid w:val="00426A36"/>
    <w:rsid w:val="00430648"/>
    <w:rsid w:val="0043413E"/>
    <w:rsid w:val="0043567D"/>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7E7"/>
    <w:rsid w:val="00450CC0"/>
    <w:rsid w:val="004536A9"/>
    <w:rsid w:val="0045469B"/>
    <w:rsid w:val="00456877"/>
    <w:rsid w:val="00457028"/>
    <w:rsid w:val="00457883"/>
    <w:rsid w:val="00457FA3"/>
    <w:rsid w:val="00461707"/>
    <w:rsid w:val="00462172"/>
    <w:rsid w:val="004624A3"/>
    <w:rsid w:val="0046570A"/>
    <w:rsid w:val="0047132C"/>
    <w:rsid w:val="0047177D"/>
    <w:rsid w:val="0047267B"/>
    <w:rsid w:val="0047339E"/>
    <w:rsid w:val="00473F40"/>
    <w:rsid w:val="0047444A"/>
    <w:rsid w:val="00475A71"/>
    <w:rsid w:val="004765E7"/>
    <w:rsid w:val="00477453"/>
    <w:rsid w:val="00477655"/>
    <w:rsid w:val="00482344"/>
    <w:rsid w:val="00482AD0"/>
    <w:rsid w:val="00482AF6"/>
    <w:rsid w:val="00482CC3"/>
    <w:rsid w:val="00483022"/>
    <w:rsid w:val="00483429"/>
    <w:rsid w:val="0048495C"/>
    <w:rsid w:val="00484A7A"/>
    <w:rsid w:val="004852CC"/>
    <w:rsid w:val="004866E1"/>
    <w:rsid w:val="00486EB3"/>
    <w:rsid w:val="00487A79"/>
    <w:rsid w:val="0049004F"/>
    <w:rsid w:val="0049241A"/>
    <w:rsid w:val="0049468A"/>
    <w:rsid w:val="004950B3"/>
    <w:rsid w:val="004955FF"/>
    <w:rsid w:val="004A0AF4"/>
    <w:rsid w:val="004A2FC2"/>
    <w:rsid w:val="004A3CDA"/>
    <w:rsid w:val="004A3EA8"/>
    <w:rsid w:val="004A43B5"/>
    <w:rsid w:val="004A50C2"/>
    <w:rsid w:val="004B0908"/>
    <w:rsid w:val="004B0E97"/>
    <w:rsid w:val="004B3207"/>
    <w:rsid w:val="004B3824"/>
    <w:rsid w:val="004B493F"/>
    <w:rsid w:val="004B50E4"/>
    <w:rsid w:val="004C0F0A"/>
    <w:rsid w:val="004C12FF"/>
    <w:rsid w:val="004C1A49"/>
    <w:rsid w:val="004C1BC7"/>
    <w:rsid w:val="004C3C2A"/>
    <w:rsid w:val="004C3F6B"/>
    <w:rsid w:val="004C6C43"/>
    <w:rsid w:val="004C6CAE"/>
    <w:rsid w:val="004C7919"/>
    <w:rsid w:val="004C7CE0"/>
    <w:rsid w:val="004D031C"/>
    <w:rsid w:val="004D03A1"/>
    <w:rsid w:val="004D071D"/>
    <w:rsid w:val="004D0F10"/>
    <w:rsid w:val="004D2D75"/>
    <w:rsid w:val="004D34B0"/>
    <w:rsid w:val="004D4065"/>
    <w:rsid w:val="004D4077"/>
    <w:rsid w:val="004D6BE8"/>
    <w:rsid w:val="004D7188"/>
    <w:rsid w:val="004D7442"/>
    <w:rsid w:val="004E2104"/>
    <w:rsid w:val="004E46DF"/>
    <w:rsid w:val="004E5DBC"/>
    <w:rsid w:val="004E62CE"/>
    <w:rsid w:val="004E63E6"/>
    <w:rsid w:val="004E703A"/>
    <w:rsid w:val="004F0CB7"/>
    <w:rsid w:val="004F4564"/>
    <w:rsid w:val="004F4B21"/>
    <w:rsid w:val="004F4C1D"/>
    <w:rsid w:val="004F56DA"/>
    <w:rsid w:val="004F6BD9"/>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10116"/>
    <w:rsid w:val="005104C0"/>
    <w:rsid w:val="00510EDB"/>
    <w:rsid w:val="0051263D"/>
    <w:rsid w:val="00512D7C"/>
    <w:rsid w:val="00515091"/>
    <w:rsid w:val="00517511"/>
    <w:rsid w:val="00517ED6"/>
    <w:rsid w:val="00520957"/>
    <w:rsid w:val="00520B8C"/>
    <w:rsid w:val="0052151C"/>
    <w:rsid w:val="0052379E"/>
    <w:rsid w:val="005243B4"/>
    <w:rsid w:val="00526EC2"/>
    <w:rsid w:val="00527489"/>
    <w:rsid w:val="00527BB3"/>
    <w:rsid w:val="00530CC8"/>
    <w:rsid w:val="00531734"/>
    <w:rsid w:val="00531B1E"/>
    <w:rsid w:val="0053204C"/>
    <w:rsid w:val="0053254A"/>
    <w:rsid w:val="0053295C"/>
    <w:rsid w:val="00533514"/>
    <w:rsid w:val="00533574"/>
    <w:rsid w:val="0053625B"/>
    <w:rsid w:val="00537DC0"/>
    <w:rsid w:val="005400AC"/>
    <w:rsid w:val="005409C5"/>
    <w:rsid w:val="0054235E"/>
    <w:rsid w:val="0054425D"/>
    <w:rsid w:val="00547569"/>
    <w:rsid w:val="00547CC9"/>
    <w:rsid w:val="00551DC3"/>
    <w:rsid w:val="0055459B"/>
    <w:rsid w:val="00554995"/>
    <w:rsid w:val="00554EEF"/>
    <w:rsid w:val="00557272"/>
    <w:rsid w:val="00557508"/>
    <w:rsid w:val="005622D6"/>
    <w:rsid w:val="00562D20"/>
    <w:rsid w:val="00563297"/>
    <w:rsid w:val="00563484"/>
    <w:rsid w:val="005639AB"/>
    <w:rsid w:val="00564AE2"/>
    <w:rsid w:val="005653DA"/>
    <w:rsid w:val="005666C2"/>
    <w:rsid w:val="00567600"/>
    <w:rsid w:val="00567934"/>
    <w:rsid w:val="0057000C"/>
    <w:rsid w:val="005702B6"/>
    <w:rsid w:val="005703A1"/>
    <w:rsid w:val="0057078F"/>
    <w:rsid w:val="00571583"/>
    <w:rsid w:val="00572E7A"/>
    <w:rsid w:val="00573310"/>
    <w:rsid w:val="0057471B"/>
    <w:rsid w:val="00574AD3"/>
    <w:rsid w:val="00574CD7"/>
    <w:rsid w:val="005751D6"/>
    <w:rsid w:val="00577963"/>
    <w:rsid w:val="00583212"/>
    <w:rsid w:val="005845F0"/>
    <w:rsid w:val="00585D8F"/>
    <w:rsid w:val="00586072"/>
    <w:rsid w:val="0058644C"/>
    <w:rsid w:val="00587730"/>
    <w:rsid w:val="00587F10"/>
    <w:rsid w:val="00591351"/>
    <w:rsid w:val="00593F3A"/>
    <w:rsid w:val="00595FED"/>
    <w:rsid w:val="00596413"/>
    <w:rsid w:val="00596B6A"/>
    <w:rsid w:val="005A0EAB"/>
    <w:rsid w:val="005A16CF"/>
    <w:rsid w:val="005A2989"/>
    <w:rsid w:val="005A2ECA"/>
    <w:rsid w:val="005A4504"/>
    <w:rsid w:val="005A5CA8"/>
    <w:rsid w:val="005A685A"/>
    <w:rsid w:val="005B151D"/>
    <w:rsid w:val="005B1573"/>
    <w:rsid w:val="005B15B5"/>
    <w:rsid w:val="005B1F5F"/>
    <w:rsid w:val="005B31EA"/>
    <w:rsid w:val="005B34A6"/>
    <w:rsid w:val="005B4887"/>
    <w:rsid w:val="005B54AE"/>
    <w:rsid w:val="005B5EF1"/>
    <w:rsid w:val="005B67AD"/>
    <w:rsid w:val="005B6C67"/>
    <w:rsid w:val="005C0CBC"/>
    <w:rsid w:val="005C4204"/>
    <w:rsid w:val="005C47AF"/>
    <w:rsid w:val="005C5478"/>
    <w:rsid w:val="005C6823"/>
    <w:rsid w:val="005C7311"/>
    <w:rsid w:val="005C7933"/>
    <w:rsid w:val="005D0933"/>
    <w:rsid w:val="005D1461"/>
    <w:rsid w:val="005D1F7F"/>
    <w:rsid w:val="005D33B5"/>
    <w:rsid w:val="005D4779"/>
    <w:rsid w:val="005D5C6E"/>
    <w:rsid w:val="005D6090"/>
    <w:rsid w:val="005D7951"/>
    <w:rsid w:val="005E00C9"/>
    <w:rsid w:val="005E04F5"/>
    <w:rsid w:val="005E0886"/>
    <w:rsid w:val="005E1700"/>
    <w:rsid w:val="005E17CB"/>
    <w:rsid w:val="005E2779"/>
    <w:rsid w:val="005E33E2"/>
    <w:rsid w:val="005E3E49"/>
    <w:rsid w:val="005E51BB"/>
    <w:rsid w:val="005E5701"/>
    <w:rsid w:val="005E768D"/>
    <w:rsid w:val="005F0164"/>
    <w:rsid w:val="005F01EE"/>
    <w:rsid w:val="005F19DD"/>
    <w:rsid w:val="005F20DC"/>
    <w:rsid w:val="005F2898"/>
    <w:rsid w:val="005F305B"/>
    <w:rsid w:val="005F4612"/>
    <w:rsid w:val="005F4AD8"/>
    <w:rsid w:val="005F5ADA"/>
    <w:rsid w:val="005F5FA5"/>
    <w:rsid w:val="005F695C"/>
    <w:rsid w:val="00600377"/>
    <w:rsid w:val="00600A10"/>
    <w:rsid w:val="0060105F"/>
    <w:rsid w:val="00602FE4"/>
    <w:rsid w:val="00604E5C"/>
    <w:rsid w:val="0060558C"/>
    <w:rsid w:val="00605617"/>
    <w:rsid w:val="00605F40"/>
    <w:rsid w:val="00606477"/>
    <w:rsid w:val="00607192"/>
    <w:rsid w:val="006131ED"/>
    <w:rsid w:val="00614576"/>
    <w:rsid w:val="00615E8C"/>
    <w:rsid w:val="00620352"/>
    <w:rsid w:val="00621286"/>
    <w:rsid w:val="006216A9"/>
    <w:rsid w:val="0062254C"/>
    <w:rsid w:val="0062298E"/>
    <w:rsid w:val="00622EF8"/>
    <w:rsid w:val="0062350A"/>
    <w:rsid w:val="0062440B"/>
    <w:rsid w:val="006254B0"/>
    <w:rsid w:val="00626C73"/>
    <w:rsid w:val="00627B11"/>
    <w:rsid w:val="00627EB2"/>
    <w:rsid w:val="006302F7"/>
    <w:rsid w:val="00631056"/>
    <w:rsid w:val="00631EB7"/>
    <w:rsid w:val="0063254C"/>
    <w:rsid w:val="006336D5"/>
    <w:rsid w:val="00633949"/>
    <w:rsid w:val="00634281"/>
    <w:rsid w:val="0063429D"/>
    <w:rsid w:val="00634726"/>
    <w:rsid w:val="00634F21"/>
    <w:rsid w:val="00635200"/>
    <w:rsid w:val="006362D2"/>
    <w:rsid w:val="00642D02"/>
    <w:rsid w:val="00644E29"/>
    <w:rsid w:val="00645E64"/>
    <w:rsid w:val="00646841"/>
    <w:rsid w:val="006469A1"/>
    <w:rsid w:val="006504A1"/>
    <w:rsid w:val="006511F1"/>
    <w:rsid w:val="00653FEA"/>
    <w:rsid w:val="006548B7"/>
    <w:rsid w:val="00654B3B"/>
    <w:rsid w:val="0065586F"/>
    <w:rsid w:val="00656882"/>
    <w:rsid w:val="00657DBD"/>
    <w:rsid w:val="006607E1"/>
    <w:rsid w:val="006613C9"/>
    <w:rsid w:val="0066149B"/>
    <w:rsid w:val="0066201A"/>
    <w:rsid w:val="00662343"/>
    <w:rsid w:val="0066483B"/>
    <w:rsid w:val="00665927"/>
    <w:rsid w:val="00666709"/>
    <w:rsid w:val="00666ECD"/>
    <w:rsid w:val="0067069C"/>
    <w:rsid w:val="00670D57"/>
    <w:rsid w:val="00671F29"/>
    <w:rsid w:val="006723EF"/>
    <w:rsid w:val="0067299E"/>
    <w:rsid w:val="0067305F"/>
    <w:rsid w:val="00675093"/>
    <w:rsid w:val="006762D5"/>
    <w:rsid w:val="00677427"/>
    <w:rsid w:val="00680308"/>
    <w:rsid w:val="0068167E"/>
    <w:rsid w:val="006839D9"/>
    <w:rsid w:val="0068429C"/>
    <w:rsid w:val="00685379"/>
    <w:rsid w:val="00686866"/>
    <w:rsid w:val="00686A71"/>
    <w:rsid w:val="00687476"/>
    <w:rsid w:val="0069038E"/>
    <w:rsid w:val="006909B2"/>
    <w:rsid w:val="006910BB"/>
    <w:rsid w:val="006926B3"/>
    <w:rsid w:val="00692C95"/>
    <w:rsid w:val="006936F0"/>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F86"/>
    <w:rsid w:val="006B0B7A"/>
    <w:rsid w:val="006B0F7F"/>
    <w:rsid w:val="006B45AA"/>
    <w:rsid w:val="006B4F65"/>
    <w:rsid w:val="006B6558"/>
    <w:rsid w:val="006C0178"/>
    <w:rsid w:val="006C05D0"/>
    <w:rsid w:val="006C063A"/>
    <w:rsid w:val="006C0E55"/>
    <w:rsid w:val="006C1FA8"/>
    <w:rsid w:val="006C2A4D"/>
    <w:rsid w:val="006C2C97"/>
    <w:rsid w:val="006C4205"/>
    <w:rsid w:val="006C4219"/>
    <w:rsid w:val="006C470E"/>
    <w:rsid w:val="006C49C7"/>
    <w:rsid w:val="006C5467"/>
    <w:rsid w:val="006C593D"/>
    <w:rsid w:val="006C707A"/>
    <w:rsid w:val="006C7B6C"/>
    <w:rsid w:val="006D0507"/>
    <w:rsid w:val="006D0996"/>
    <w:rsid w:val="006D12F8"/>
    <w:rsid w:val="006D1CD8"/>
    <w:rsid w:val="006D2BF9"/>
    <w:rsid w:val="006D2C0F"/>
    <w:rsid w:val="006D2C38"/>
    <w:rsid w:val="006D3377"/>
    <w:rsid w:val="006D3E5E"/>
    <w:rsid w:val="006D5362"/>
    <w:rsid w:val="006D6464"/>
    <w:rsid w:val="006D7583"/>
    <w:rsid w:val="006E02DB"/>
    <w:rsid w:val="006E168B"/>
    <w:rsid w:val="006E181A"/>
    <w:rsid w:val="006E21FF"/>
    <w:rsid w:val="006E2D44"/>
    <w:rsid w:val="006E2D48"/>
    <w:rsid w:val="006E48F2"/>
    <w:rsid w:val="006E74B1"/>
    <w:rsid w:val="006E79C1"/>
    <w:rsid w:val="006F38AD"/>
    <w:rsid w:val="006F3DD4"/>
    <w:rsid w:val="006F684B"/>
    <w:rsid w:val="006F6897"/>
    <w:rsid w:val="006F73B0"/>
    <w:rsid w:val="00702926"/>
    <w:rsid w:val="0070331B"/>
    <w:rsid w:val="007038C2"/>
    <w:rsid w:val="007043EB"/>
    <w:rsid w:val="00704B80"/>
    <w:rsid w:val="00705EF0"/>
    <w:rsid w:val="0070629A"/>
    <w:rsid w:val="0070635E"/>
    <w:rsid w:val="00706FBF"/>
    <w:rsid w:val="00707A74"/>
    <w:rsid w:val="00711E05"/>
    <w:rsid w:val="007123BE"/>
    <w:rsid w:val="0071286C"/>
    <w:rsid w:val="00713B33"/>
    <w:rsid w:val="00715DFA"/>
    <w:rsid w:val="007201A3"/>
    <w:rsid w:val="00720650"/>
    <w:rsid w:val="007208DD"/>
    <w:rsid w:val="007220CF"/>
    <w:rsid w:val="0072210F"/>
    <w:rsid w:val="007221A7"/>
    <w:rsid w:val="00722AA8"/>
    <w:rsid w:val="007238EF"/>
    <w:rsid w:val="00724942"/>
    <w:rsid w:val="007264C8"/>
    <w:rsid w:val="00727341"/>
    <w:rsid w:val="0072788D"/>
    <w:rsid w:val="00727901"/>
    <w:rsid w:val="00727FD4"/>
    <w:rsid w:val="0073190E"/>
    <w:rsid w:val="007332FE"/>
    <w:rsid w:val="00733A81"/>
    <w:rsid w:val="00734F1A"/>
    <w:rsid w:val="007350F1"/>
    <w:rsid w:val="00735FB8"/>
    <w:rsid w:val="00736065"/>
    <w:rsid w:val="0074006F"/>
    <w:rsid w:val="00740147"/>
    <w:rsid w:val="00741D75"/>
    <w:rsid w:val="0074264B"/>
    <w:rsid w:val="007426AB"/>
    <w:rsid w:val="0074621F"/>
    <w:rsid w:val="007463FB"/>
    <w:rsid w:val="0074707F"/>
    <w:rsid w:val="007513CD"/>
    <w:rsid w:val="00751B50"/>
    <w:rsid w:val="007537F4"/>
    <w:rsid w:val="00754F3E"/>
    <w:rsid w:val="0075603B"/>
    <w:rsid w:val="0076196C"/>
    <w:rsid w:val="00763833"/>
    <w:rsid w:val="00763C2C"/>
    <w:rsid w:val="00764C3A"/>
    <w:rsid w:val="007651B4"/>
    <w:rsid w:val="007652BB"/>
    <w:rsid w:val="00766B1A"/>
    <w:rsid w:val="00766DFE"/>
    <w:rsid w:val="0077121E"/>
    <w:rsid w:val="00773360"/>
    <w:rsid w:val="00773924"/>
    <w:rsid w:val="00773AD5"/>
    <w:rsid w:val="00775DE1"/>
    <w:rsid w:val="0078235E"/>
    <w:rsid w:val="00782F0D"/>
    <w:rsid w:val="00783B46"/>
    <w:rsid w:val="00785200"/>
    <w:rsid w:val="00786A15"/>
    <w:rsid w:val="007912D7"/>
    <w:rsid w:val="007914E4"/>
    <w:rsid w:val="007914F3"/>
    <w:rsid w:val="007926D8"/>
    <w:rsid w:val="007928EB"/>
    <w:rsid w:val="00792AA3"/>
    <w:rsid w:val="00792D44"/>
    <w:rsid w:val="00792D92"/>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3785"/>
    <w:rsid w:val="007A5765"/>
    <w:rsid w:val="007A5B89"/>
    <w:rsid w:val="007A5DE6"/>
    <w:rsid w:val="007A63E9"/>
    <w:rsid w:val="007A76AD"/>
    <w:rsid w:val="007B10B9"/>
    <w:rsid w:val="007B4D5D"/>
    <w:rsid w:val="007B71C5"/>
    <w:rsid w:val="007B74B2"/>
    <w:rsid w:val="007C0795"/>
    <w:rsid w:val="007C13E3"/>
    <w:rsid w:val="007C14AD"/>
    <w:rsid w:val="007C1532"/>
    <w:rsid w:val="007C2E26"/>
    <w:rsid w:val="007C3484"/>
    <w:rsid w:val="007C4FDA"/>
    <w:rsid w:val="007C51C0"/>
    <w:rsid w:val="007C6130"/>
    <w:rsid w:val="007C6C61"/>
    <w:rsid w:val="007C7152"/>
    <w:rsid w:val="007D02D4"/>
    <w:rsid w:val="007D1DFD"/>
    <w:rsid w:val="007D2BC5"/>
    <w:rsid w:val="007D3C15"/>
    <w:rsid w:val="007D4405"/>
    <w:rsid w:val="007D4D44"/>
    <w:rsid w:val="007D50FF"/>
    <w:rsid w:val="007D6B5D"/>
    <w:rsid w:val="007E0717"/>
    <w:rsid w:val="007E0AC3"/>
    <w:rsid w:val="007E0DF7"/>
    <w:rsid w:val="007E21DF"/>
    <w:rsid w:val="007E2A81"/>
    <w:rsid w:val="007E43A0"/>
    <w:rsid w:val="007E43C6"/>
    <w:rsid w:val="007E4E82"/>
    <w:rsid w:val="007E5479"/>
    <w:rsid w:val="007E58AD"/>
    <w:rsid w:val="007E6A5A"/>
    <w:rsid w:val="007F0D29"/>
    <w:rsid w:val="007F17A7"/>
    <w:rsid w:val="007F215F"/>
    <w:rsid w:val="007F2243"/>
    <w:rsid w:val="007F2366"/>
    <w:rsid w:val="007F3046"/>
    <w:rsid w:val="007F35A8"/>
    <w:rsid w:val="007F598D"/>
    <w:rsid w:val="007F6EC7"/>
    <w:rsid w:val="007F73C5"/>
    <w:rsid w:val="007F75A8"/>
    <w:rsid w:val="007F7740"/>
    <w:rsid w:val="00802FC5"/>
    <w:rsid w:val="00803DA8"/>
    <w:rsid w:val="008042F9"/>
    <w:rsid w:val="0080519B"/>
    <w:rsid w:val="00806722"/>
    <w:rsid w:val="008067A2"/>
    <w:rsid w:val="00806EFB"/>
    <w:rsid w:val="0081078F"/>
    <w:rsid w:val="00811119"/>
    <w:rsid w:val="008138C1"/>
    <w:rsid w:val="00813D90"/>
    <w:rsid w:val="0081432D"/>
    <w:rsid w:val="008144E0"/>
    <w:rsid w:val="008152B1"/>
    <w:rsid w:val="00815552"/>
    <w:rsid w:val="00816B48"/>
    <w:rsid w:val="00817F41"/>
    <w:rsid w:val="008204A2"/>
    <w:rsid w:val="008208CB"/>
    <w:rsid w:val="00820B60"/>
    <w:rsid w:val="00821344"/>
    <w:rsid w:val="008214AE"/>
    <w:rsid w:val="00822070"/>
    <w:rsid w:val="00822142"/>
    <w:rsid w:val="00822EA3"/>
    <w:rsid w:val="008239B4"/>
    <w:rsid w:val="00823AFF"/>
    <w:rsid w:val="0082437A"/>
    <w:rsid w:val="00825735"/>
    <w:rsid w:val="00826557"/>
    <w:rsid w:val="00826D48"/>
    <w:rsid w:val="00827A32"/>
    <w:rsid w:val="00827FBE"/>
    <w:rsid w:val="008307F7"/>
    <w:rsid w:val="008308A8"/>
    <w:rsid w:val="00830936"/>
    <w:rsid w:val="00830ACB"/>
    <w:rsid w:val="00831EDC"/>
    <w:rsid w:val="00832700"/>
    <w:rsid w:val="00832898"/>
    <w:rsid w:val="00832BF2"/>
    <w:rsid w:val="008335BB"/>
    <w:rsid w:val="00833CF6"/>
    <w:rsid w:val="00835A0A"/>
    <w:rsid w:val="008361AD"/>
    <w:rsid w:val="008373CF"/>
    <w:rsid w:val="008377E3"/>
    <w:rsid w:val="008378E7"/>
    <w:rsid w:val="00837BF5"/>
    <w:rsid w:val="00840654"/>
    <w:rsid w:val="00840667"/>
    <w:rsid w:val="00842839"/>
    <w:rsid w:val="008428A3"/>
    <w:rsid w:val="008428E1"/>
    <w:rsid w:val="00847BFE"/>
    <w:rsid w:val="00850566"/>
    <w:rsid w:val="00852B3C"/>
    <w:rsid w:val="008532E6"/>
    <w:rsid w:val="00856D6F"/>
    <w:rsid w:val="00857748"/>
    <w:rsid w:val="0085795D"/>
    <w:rsid w:val="00865DAE"/>
    <w:rsid w:val="00867046"/>
    <w:rsid w:val="0086745D"/>
    <w:rsid w:val="00871315"/>
    <w:rsid w:val="008731D0"/>
    <w:rsid w:val="00873215"/>
    <w:rsid w:val="008739D8"/>
    <w:rsid w:val="00875B51"/>
    <w:rsid w:val="008776B0"/>
    <w:rsid w:val="00877A5F"/>
    <w:rsid w:val="0088012D"/>
    <w:rsid w:val="00881C47"/>
    <w:rsid w:val="008820C7"/>
    <w:rsid w:val="00883FD4"/>
    <w:rsid w:val="00884237"/>
    <w:rsid w:val="008861D2"/>
    <w:rsid w:val="00887542"/>
    <w:rsid w:val="00887583"/>
    <w:rsid w:val="00891445"/>
    <w:rsid w:val="00892AC4"/>
    <w:rsid w:val="00894A3B"/>
    <w:rsid w:val="0089692A"/>
    <w:rsid w:val="00896E40"/>
    <w:rsid w:val="00897183"/>
    <w:rsid w:val="008A1988"/>
    <w:rsid w:val="008A5629"/>
    <w:rsid w:val="008A5AFD"/>
    <w:rsid w:val="008A6024"/>
    <w:rsid w:val="008A65A8"/>
    <w:rsid w:val="008B0153"/>
    <w:rsid w:val="008B05E5"/>
    <w:rsid w:val="008B290E"/>
    <w:rsid w:val="008B3241"/>
    <w:rsid w:val="008B33AC"/>
    <w:rsid w:val="008B44B8"/>
    <w:rsid w:val="008B47B4"/>
    <w:rsid w:val="008B5396"/>
    <w:rsid w:val="008B6C24"/>
    <w:rsid w:val="008B7FF1"/>
    <w:rsid w:val="008C268A"/>
    <w:rsid w:val="008C3A93"/>
    <w:rsid w:val="008C3BCE"/>
    <w:rsid w:val="008C4913"/>
    <w:rsid w:val="008C5478"/>
    <w:rsid w:val="008C57E5"/>
    <w:rsid w:val="008C5AD6"/>
    <w:rsid w:val="008C5D4E"/>
    <w:rsid w:val="008C6783"/>
    <w:rsid w:val="008C7A4B"/>
    <w:rsid w:val="008D0A4D"/>
    <w:rsid w:val="008D0C05"/>
    <w:rsid w:val="008D10DC"/>
    <w:rsid w:val="008D246D"/>
    <w:rsid w:val="008D2683"/>
    <w:rsid w:val="008D3EC0"/>
    <w:rsid w:val="008D44BB"/>
    <w:rsid w:val="008D6174"/>
    <w:rsid w:val="008D6441"/>
    <w:rsid w:val="008D64E4"/>
    <w:rsid w:val="008D71CE"/>
    <w:rsid w:val="008D75ED"/>
    <w:rsid w:val="008E0C7F"/>
    <w:rsid w:val="008E0E94"/>
    <w:rsid w:val="008E1855"/>
    <w:rsid w:val="008E1A19"/>
    <w:rsid w:val="008E2E81"/>
    <w:rsid w:val="008E4011"/>
    <w:rsid w:val="008E444B"/>
    <w:rsid w:val="008E455C"/>
    <w:rsid w:val="008E5807"/>
    <w:rsid w:val="008F039B"/>
    <w:rsid w:val="008F0CD7"/>
    <w:rsid w:val="008F1493"/>
    <w:rsid w:val="008F1C67"/>
    <w:rsid w:val="008F2102"/>
    <w:rsid w:val="008F238D"/>
    <w:rsid w:val="008F3288"/>
    <w:rsid w:val="008F6EA3"/>
    <w:rsid w:val="009010BE"/>
    <w:rsid w:val="009021AC"/>
    <w:rsid w:val="009025C9"/>
    <w:rsid w:val="00904D94"/>
    <w:rsid w:val="00905A7F"/>
    <w:rsid w:val="00906D42"/>
    <w:rsid w:val="009103DF"/>
    <w:rsid w:val="00910DB4"/>
    <w:rsid w:val="00910F8F"/>
    <w:rsid w:val="0091118D"/>
    <w:rsid w:val="00912C30"/>
    <w:rsid w:val="009136AA"/>
    <w:rsid w:val="00913CB3"/>
    <w:rsid w:val="009145CC"/>
    <w:rsid w:val="00915DAB"/>
    <w:rsid w:val="009160BD"/>
    <w:rsid w:val="00917AB8"/>
    <w:rsid w:val="0092168F"/>
    <w:rsid w:val="00921D22"/>
    <w:rsid w:val="009225A7"/>
    <w:rsid w:val="0092341B"/>
    <w:rsid w:val="0092372A"/>
    <w:rsid w:val="00923FBC"/>
    <w:rsid w:val="00925340"/>
    <w:rsid w:val="00925708"/>
    <w:rsid w:val="00927A9D"/>
    <w:rsid w:val="00927FEB"/>
    <w:rsid w:val="009326F9"/>
    <w:rsid w:val="00933947"/>
    <w:rsid w:val="00935990"/>
    <w:rsid w:val="009362E0"/>
    <w:rsid w:val="00936D66"/>
    <w:rsid w:val="00937393"/>
    <w:rsid w:val="0094091B"/>
    <w:rsid w:val="0094316E"/>
    <w:rsid w:val="00943FCE"/>
    <w:rsid w:val="00944591"/>
    <w:rsid w:val="00944CAA"/>
    <w:rsid w:val="00951CE8"/>
    <w:rsid w:val="00952762"/>
    <w:rsid w:val="0095350F"/>
    <w:rsid w:val="00953565"/>
    <w:rsid w:val="00954346"/>
    <w:rsid w:val="00954C90"/>
    <w:rsid w:val="00956C8B"/>
    <w:rsid w:val="0095703C"/>
    <w:rsid w:val="00957C5C"/>
    <w:rsid w:val="00957ED2"/>
    <w:rsid w:val="00962886"/>
    <w:rsid w:val="009636F3"/>
    <w:rsid w:val="0096473C"/>
    <w:rsid w:val="00965464"/>
    <w:rsid w:val="009660F8"/>
    <w:rsid w:val="00966FFC"/>
    <w:rsid w:val="00967966"/>
    <w:rsid w:val="00970D55"/>
    <w:rsid w:val="009723A1"/>
    <w:rsid w:val="009723DF"/>
    <w:rsid w:val="009726AD"/>
    <w:rsid w:val="00973614"/>
    <w:rsid w:val="00973883"/>
    <w:rsid w:val="00974A90"/>
    <w:rsid w:val="0097724C"/>
    <w:rsid w:val="00980866"/>
    <w:rsid w:val="00980D24"/>
    <w:rsid w:val="009810B5"/>
    <w:rsid w:val="00982095"/>
    <w:rsid w:val="00982327"/>
    <w:rsid w:val="009824DF"/>
    <w:rsid w:val="0098272A"/>
    <w:rsid w:val="00982BCE"/>
    <w:rsid w:val="0098405A"/>
    <w:rsid w:val="00984CFE"/>
    <w:rsid w:val="009852CA"/>
    <w:rsid w:val="009853AD"/>
    <w:rsid w:val="009856FB"/>
    <w:rsid w:val="00987463"/>
    <w:rsid w:val="00987980"/>
    <w:rsid w:val="00987BED"/>
    <w:rsid w:val="00991637"/>
    <w:rsid w:val="00991A7C"/>
    <w:rsid w:val="00991A93"/>
    <w:rsid w:val="009926D2"/>
    <w:rsid w:val="009928F1"/>
    <w:rsid w:val="009964D4"/>
    <w:rsid w:val="009A0E5E"/>
    <w:rsid w:val="009A2439"/>
    <w:rsid w:val="009A2E6A"/>
    <w:rsid w:val="009A319B"/>
    <w:rsid w:val="009A33D0"/>
    <w:rsid w:val="009A517C"/>
    <w:rsid w:val="009A59ED"/>
    <w:rsid w:val="009A6FBB"/>
    <w:rsid w:val="009A7177"/>
    <w:rsid w:val="009A7929"/>
    <w:rsid w:val="009B0620"/>
    <w:rsid w:val="009B09CD"/>
    <w:rsid w:val="009B0CB7"/>
    <w:rsid w:val="009B2383"/>
    <w:rsid w:val="009B2605"/>
    <w:rsid w:val="009B3246"/>
    <w:rsid w:val="009B425B"/>
    <w:rsid w:val="009B4356"/>
    <w:rsid w:val="009B451C"/>
    <w:rsid w:val="009B4963"/>
    <w:rsid w:val="009B4C02"/>
    <w:rsid w:val="009B52CA"/>
    <w:rsid w:val="009B57C9"/>
    <w:rsid w:val="009B5DEB"/>
    <w:rsid w:val="009B7F79"/>
    <w:rsid w:val="009C00ED"/>
    <w:rsid w:val="009C30AA"/>
    <w:rsid w:val="009C43D1"/>
    <w:rsid w:val="009C59A6"/>
    <w:rsid w:val="009C6A52"/>
    <w:rsid w:val="009D0AB2"/>
    <w:rsid w:val="009D3043"/>
    <w:rsid w:val="009D3276"/>
    <w:rsid w:val="009D444C"/>
    <w:rsid w:val="009D4525"/>
    <w:rsid w:val="009D4529"/>
    <w:rsid w:val="009D64E5"/>
    <w:rsid w:val="009D6A1F"/>
    <w:rsid w:val="009D6E6E"/>
    <w:rsid w:val="009D7998"/>
    <w:rsid w:val="009E0BF8"/>
    <w:rsid w:val="009E1533"/>
    <w:rsid w:val="009E2496"/>
    <w:rsid w:val="009E2785"/>
    <w:rsid w:val="009E5620"/>
    <w:rsid w:val="009E5CB7"/>
    <w:rsid w:val="009E65D1"/>
    <w:rsid w:val="009F08F6"/>
    <w:rsid w:val="009F1D97"/>
    <w:rsid w:val="009F3D63"/>
    <w:rsid w:val="009F3F07"/>
    <w:rsid w:val="009F4C21"/>
    <w:rsid w:val="009F51D7"/>
    <w:rsid w:val="009F5B8E"/>
    <w:rsid w:val="009F6EF3"/>
    <w:rsid w:val="00A002E3"/>
    <w:rsid w:val="00A00483"/>
    <w:rsid w:val="00A00EE5"/>
    <w:rsid w:val="00A0243D"/>
    <w:rsid w:val="00A0313B"/>
    <w:rsid w:val="00A04134"/>
    <w:rsid w:val="00A04397"/>
    <w:rsid w:val="00A04796"/>
    <w:rsid w:val="00A049E2"/>
    <w:rsid w:val="00A04DC3"/>
    <w:rsid w:val="00A070A0"/>
    <w:rsid w:val="00A07221"/>
    <w:rsid w:val="00A07A6E"/>
    <w:rsid w:val="00A1014B"/>
    <w:rsid w:val="00A11029"/>
    <w:rsid w:val="00A124E4"/>
    <w:rsid w:val="00A1344B"/>
    <w:rsid w:val="00A15E41"/>
    <w:rsid w:val="00A219E7"/>
    <w:rsid w:val="00A21B76"/>
    <w:rsid w:val="00A2417A"/>
    <w:rsid w:val="00A26CD5"/>
    <w:rsid w:val="00A26D8D"/>
    <w:rsid w:val="00A26F47"/>
    <w:rsid w:val="00A30466"/>
    <w:rsid w:val="00A323CF"/>
    <w:rsid w:val="00A33AE4"/>
    <w:rsid w:val="00A3437C"/>
    <w:rsid w:val="00A35180"/>
    <w:rsid w:val="00A356E1"/>
    <w:rsid w:val="00A370E8"/>
    <w:rsid w:val="00A40884"/>
    <w:rsid w:val="00A40B42"/>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703D"/>
    <w:rsid w:val="00A57CE8"/>
    <w:rsid w:val="00A614EA"/>
    <w:rsid w:val="00A61754"/>
    <w:rsid w:val="00A634F4"/>
    <w:rsid w:val="00A639BF"/>
    <w:rsid w:val="00A66CBC"/>
    <w:rsid w:val="00A70990"/>
    <w:rsid w:val="00A71424"/>
    <w:rsid w:val="00A717AE"/>
    <w:rsid w:val="00A74A68"/>
    <w:rsid w:val="00A77AE4"/>
    <w:rsid w:val="00A77C8F"/>
    <w:rsid w:val="00A80E2F"/>
    <w:rsid w:val="00A81DAA"/>
    <w:rsid w:val="00A81E31"/>
    <w:rsid w:val="00A83380"/>
    <w:rsid w:val="00A84351"/>
    <w:rsid w:val="00A844CE"/>
    <w:rsid w:val="00A84B5A"/>
    <w:rsid w:val="00A86CA0"/>
    <w:rsid w:val="00A8749A"/>
    <w:rsid w:val="00A90385"/>
    <w:rsid w:val="00A907E7"/>
    <w:rsid w:val="00A909A2"/>
    <w:rsid w:val="00A91EAA"/>
    <w:rsid w:val="00A9264B"/>
    <w:rsid w:val="00A96B07"/>
    <w:rsid w:val="00A96B1F"/>
    <w:rsid w:val="00A96DCC"/>
    <w:rsid w:val="00AA090B"/>
    <w:rsid w:val="00AA0ADD"/>
    <w:rsid w:val="00AA0EAB"/>
    <w:rsid w:val="00AA188F"/>
    <w:rsid w:val="00AA2BDA"/>
    <w:rsid w:val="00AA3B3A"/>
    <w:rsid w:val="00AA3C3D"/>
    <w:rsid w:val="00AA615F"/>
    <w:rsid w:val="00AA63A9"/>
    <w:rsid w:val="00AA6F19"/>
    <w:rsid w:val="00AA7E07"/>
    <w:rsid w:val="00AB0D1A"/>
    <w:rsid w:val="00AB120D"/>
    <w:rsid w:val="00AB1750"/>
    <w:rsid w:val="00AB17F6"/>
    <w:rsid w:val="00AB2510"/>
    <w:rsid w:val="00AB2979"/>
    <w:rsid w:val="00AB2B6E"/>
    <w:rsid w:val="00AB37A6"/>
    <w:rsid w:val="00AB5566"/>
    <w:rsid w:val="00AC0423"/>
    <w:rsid w:val="00AC0D9B"/>
    <w:rsid w:val="00AC25A6"/>
    <w:rsid w:val="00AC2EDB"/>
    <w:rsid w:val="00AC76C6"/>
    <w:rsid w:val="00AD07A2"/>
    <w:rsid w:val="00AD08F1"/>
    <w:rsid w:val="00AD2629"/>
    <w:rsid w:val="00AD268D"/>
    <w:rsid w:val="00AD3749"/>
    <w:rsid w:val="00AD4C99"/>
    <w:rsid w:val="00AD54D9"/>
    <w:rsid w:val="00AD6723"/>
    <w:rsid w:val="00AD6AE6"/>
    <w:rsid w:val="00AD7CDA"/>
    <w:rsid w:val="00AD7DFB"/>
    <w:rsid w:val="00AD7E54"/>
    <w:rsid w:val="00AE368F"/>
    <w:rsid w:val="00AE426C"/>
    <w:rsid w:val="00AE4377"/>
    <w:rsid w:val="00AE4F65"/>
    <w:rsid w:val="00AE5002"/>
    <w:rsid w:val="00AE68EB"/>
    <w:rsid w:val="00AE7AE3"/>
    <w:rsid w:val="00AF0872"/>
    <w:rsid w:val="00AF1821"/>
    <w:rsid w:val="00AF2103"/>
    <w:rsid w:val="00AF3A9D"/>
    <w:rsid w:val="00AF430E"/>
    <w:rsid w:val="00AF44DB"/>
    <w:rsid w:val="00AF512D"/>
    <w:rsid w:val="00AF55BC"/>
    <w:rsid w:val="00AF5AD8"/>
    <w:rsid w:val="00AF7730"/>
    <w:rsid w:val="00B0051A"/>
    <w:rsid w:val="00B0185C"/>
    <w:rsid w:val="00B01C7E"/>
    <w:rsid w:val="00B02469"/>
    <w:rsid w:val="00B034CE"/>
    <w:rsid w:val="00B03D25"/>
    <w:rsid w:val="00B03DB7"/>
    <w:rsid w:val="00B045D5"/>
    <w:rsid w:val="00B04957"/>
    <w:rsid w:val="00B04CB8"/>
    <w:rsid w:val="00B05E53"/>
    <w:rsid w:val="00B073A3"/>
    <w:rsid w:val="00B07C45"/>
    <w:rsid w:val="00B07C4A"/>
    <w:rsid w:val="00B07E22"/>
    <w:rsid w:val="00B10588"/>
    <w:rsid w:val="00B1068D"/>
    <w:rsid w:val="00B10E62"/>
    <w:rsid w:val="00B11981"/>
    <w:rsid w:val="00B12037"/>
    <w:rsid w:val="00B14841"/>
    <w:rsid w:val="00B16515"/>
    <w:rsid w:val="00B170D8"/>
    <w:rsid w:val="00B171BF"/>
    <w:rsid w:val="00B171DA"/>
    <w:rsid w:val="00B214A3"/>
    <w:rsid w:val="00B2361F"/>
    <w:rsid w:val="00B24182"/>
    <w:rsid w:val="00B26484"/>
    <w:rsid w:val="00B26972"/>
    <w:rsid w:val="00B26E7E"/>
    <w:rsid w:val="00B271AB"/>
    <w:rsid w:val="00B27B4E"/>
    <w:rsid w:val="00B34D6D"/>
    <w:rsid w:val="00B35091"/>
    <w:rsid w:val="00B3753B"/>
    <w:rsid w:val="00B3769C"/>
    <w:rsid w:val="00B37AE7"/>
    <w:rsid w:val="00B40825"/>
    <w:rsid w:val="00B40D7F"/>
    <w:rsid w:val="00B413C0"/>
    <w:rsid w:val="00B42FF1"/>
    <w:rsid w:val="00B447D8"/>
    <w:rsid w:val="00B4552B"/>
    <w:rsid w:val="00B45A5E"/>
    <w:rsid w:val="00B46A00"/>
    <w:rsid w:val="00B5097C"/>
    <w:rsid w:val="00B50FD2"/>
    <w:rsid w:val="00B51194"/>
    <w:rsid w:val="00B51943"/>
    <w:rsid w:val="00B52374"/>
    <w:rsid w:val="00B5351D"/>
    <w:rsid w:val="00B5414F"/>
    <w:rsid w:val="00B5437E"/>
    <w:rsid w:val="00B5499F"/>
    <w:rsid w:val="00B54A81"/>
    <w:rsid w:val="00B54B3D"/>
    <w:rsid w:val="00B54BCB"/>
    <w:rsid w:val="00B5584B"/>
    <w:rsid w:val="00B55AAB"/>
    <w:rsid w:val="00B56B13"/>
    <w:rsid w:val="00B56E42"/>
    <w:rsid w:val="00B57549"/>
    <w:rsid w:val="00B60DD2"/>
    <w:rsid w:val="00B60FDA"/>
    <w:rsid w:val="00B6166F"/>
    <w:rsid w:val="00B634DF"/>
    <w:rsid w:val="00B63C86"/>
    <w:rsid w:val="00B63F1C"/>
    <w:rsid w:val="00B643AC"/>
    <w:rsid w:val="00B64E85"/>
    <w:rsid w:val="00B6607F"/>
    <w:rsid w:val="00B6695B"/>
    <w:rsid w:val="00B6778B"/>
    <w:rsid w:val="00B67ACE"/>
    <w:rsid w:val="00B7006B"/>
    <w:rsid w:val="00B7062A"/>
    <w:rsid w:val="00B70770"/>
    <w:rsid w:val="00B722B7"/>
    <w:rsid w:val="00B72512"/>
    <w:rsid w:val="00B73C63"/>
    <w:rsid w:val="00B7412B"/>
    <w:rsid w:val="00B74E3D"/>
    <w:rsid w:val="00B753D1"/>
    <w:rsid w:val="00B77BB8"/>
    <w:rsid w:val="00B8001F"/>
    <w:rsid w:val="00B80234"/>
    <w:rsid w:val="00B80530"/>
    <w:rsid w:val="00B80B78"/>
    <w:rsid w:val="00B81460"/>
    <w:rsid w:val="00B814CF"/>
    <w:rsid w:val="00B81A67"/>
    <w:rsid w:val="00B82FCA"/>
    <w:rsid w:val="00B83455"/>
    <w:rsid w:val="00B83D97"/>
    <w:rsid w:val="00B83FAD"/>
    <w:rsid w:val="00B8421D"/>
    <w:rsid w:val="00B844E8"/>
    <w:rsid w:val="00B84847"/>
    <w:rsid w:val="00B856F7"/>
    <w:rsid w:val="00B860D0"/>
    <w:rsid w:val="00B86AB4"/>
    <w:rsid w:val="00B879D8"/>
    <w:rsid w:val="00B9032F"/>
    <w:rsid w:val="00B91103"/>
    <w:rsid w:val="00B9272C"/>
    <w:rsid w:val="00B93B68"/>
    <w:rsid w:val="00B93CDD"/>
    <w:rsid w:val="00B94B98"/>
    <w:rsid w:val="00B94CAC"/>
    <w:rsid w:val="00BA06B3"/>
    <w:rsid w:val="00BA27B6"/>
    <w:rsid w:val="00BA3938"/>
    <w:rsid w:val="00BA6B2F"/>
    <w:rsid w:val="00BA7375"/>
    <w:rsid w:val="00BA787B"/>
    <w:rsid w:val="00BA7EB3"/>
    <w:rsid w:val="00BB0AA5"/>
    <w:rsid w:val="00BB20F2"/>
    <w:rsid w:val="00BB5667"/>
    <w:rsid w:val="00BB67AE"/>
    <w:rsid w:val="00BC13C1"/>
    <w:rsid w:val="00BC49C8"/>
    <w:rsid w:val="00BC5869"/>
    <w:rsid w:val="00BC59E6"/>
    <w:rsid w:val="00BC75E6"/>
    <w:rsid w:val="00BD003A"/>
    <w:rsid w:val="00BD0A26"/>
    <w:rsid w:val="00BD0BB1"/>
    <w:rsid w:val="00BD114E"/>
    <w:rsid w:val="00BD1D45"/>
    <w:rsid w:val="00BD2A72"/>
    <w:rsid w:val="00BD3099"/>
    <w:rsid w:val="00BD31A3"/>
    <w:rsid w:val="00BD35BD"/>
    <w:rsid w:val="00BD3BD5"/>
    <w:rsid w:val="00BD3E62"/>
    <w:rsid w:val="00BD4AF5"/>
    <w:rsid w:val="00BD73E6"/>
    <w:rsid w:val="00BE011E"/>
    <w:rsid w:val="00BE0818"/>
    <w:rsid w:val="00BE09CD"/>
    <w:rsid w:val="00BE163E"/>
    <w:rsid w:val="00BE25DF"/>
    <w:rsid w:val="00BE4D5A"/>
    <w:rsid w:val="00BE591A"/>
    <w:rsid w:val="00BE733D"/>
    <w:rsid w:val="00BE7E9D"/>
    <w:rsid w:val="00BF0197"/>
    <w:rsid w:val="00BF06DF"/>
    <w:rsid w:val="00BF0CA8"/>
    <w:rsid w:val="00BF1D62"/>
    <w:rsid w:val="00BF321B"/>
    <w:rsid w:val="00BF3769"/>
    <w:rsid w:val="00BF3773"/>
    <w:rsid w:val="00BF3E14"/>
    <w:rsid w:val="00BF3F85"/>
    <w:rsid w:val="00BF4644"/>
    <w:rsid w:val="00BF4972"/>
    <w:rsid w:val="00BF75F3"/>
    <w:rsid w:val="00C00B42"/>
    <w:rsid w:val="00C00D18"/>
    <w:rsid w:val="00C034CF"/>
    <w:rsid w:val="00C03941"/>
    <w:rsid w:val="00C03A58"/>
    <w:rsid w:val="00C03B8D"/>
    <w:rsid w:val="00C04532"/>
    <w:rsid w:val="00C0456B"/>
    <w:rsid w:val="00C06D1A"/>
    <w:rsid w:val="00C078F3"/>
    <w:rsid w:val="00C07922"/>
    <w:rsid w:val="00C102ED"/>
    <w:rsid w:val="00C1174E"/>
    <w:rsid w:val="00C123AD"/>
    <w:rsid w:val="00C1356B"/>
    <w:rsid w:val="00C14AFC"/>
    <w:rsid w:val="00C151D0"/>
    <w:rsid w:val="00C15735"/>
    <w:rsid w:val="00C16B3B"/>
    <w:rsid w:val="00C16B8D"/>
    <w:rsid w:val="00C16F30"/>
    <w:rsid w:val="00C1770E"/>
    <w:rsid w:val="00C17845"/>
    <w:rsid w:val="00C17A99"/>
    <w:rsid w:val="00C237F5"/>
    <w:rsid w:val="00C23B21"/>
    <w:rsid w:val="00C24241"/>
    <w:rsid w:val="00C247D2"/>
    <w:rsid w:val="00C24A70"/>
    <w:rsid w:val="00C24CC7"/>
    <w:rsid w:val="00C268C1"/>
    <w:rsid w:val="00C31672"/>
    <w:rsid w:val="00C317AA"/>
    <w:rsid w:val="00C31E99"/>
    <w:rsid w:val="00C31F0A"/>
    <w:rsid w:val="00C3239E"/>
    <w:rsid w:val="00C325C5"/>
    <w:rsid w:val="00C33648"/>
    <w:rsid w:val="00C3472E"/>
    <w:rsid w:val="00C34B1A"/>
    <w:rsid w:val="00C34EEE"/>
    <w:rsid w:val="00C35709"/>
    <w:rsid w:val="00C36247"/>
    <w:rsid w:val="00C375F0"/>
    <w:rsid w:val="00C379E9"/>
    <w:rsid w:val="00C4177E"/>
    <w:rsid w:val="00C44226"/>
    <w:rsid w:val="00C45A69"/>
    <w:rsid w:val="00C46AA2"/>
    <w:rsid w:val="00C47480"/>
    <w:rsid w:val="00C520ED"/>
    <w:rsid w:val="00C52C84"/>
    <w:rsid w:val="00C53480"/>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665A"/>
    <w:rsid w:val="00C67159"/>
    <w:rsid w:val="00C67497"/>
    <w:rsid w:val="00C67D6D"/>
    <w:rsid w:val="00C71866"/>
    <w:rsid w:val="00C723BC"/>
    <w:rsid w:val="00C725B1"/>
    <w:rsid w:val="00C735F9"/>
    <w:rsid w:val="00C76501"/>
    <w:rsid w:val="00C80D03"/>
    <w:rsid w:val="00C80D37"/>
    <w:rsid w:val="00C8151A"/>
    <w:rsid w:val="00C81770"/>
    <w:rsid w:val="00C82355"/>
    <w:rsid w:val="00C82609"/>
    <w:rsid w:val="00C83E75"/>
    <w:rsid w:val="00C84320"/>
    <w:rsid w:val="00C8447E"/>
    <w:rsid w:val="00C85C0F"/>
    <w:rsid w:val="00C86024"/>
    <w:rsid w:val="00C8795F"/>
    <w:rsid w:val="00C9004F"/>
    <w:rsid w:val="00C90923"/>
    <w:rsid w:val="00C90B26"/>
    <w:rsid w:val="00C91404"/>
    <w:rsid w:val="00C93421"/>
    <w:rsid w:val="00C9360C"/>
    <w:rsid w:val="00C93F19"/>
    <w:rsid w:val="00C94945"/>
    <w:rsid w:val="00C95FF7"/>
    <w:rsid w:val="00C975ED"/>
    <w:rsid w:val="00CA014A"/>
    <w:rsid w:val="00CA19DD"/>
    <w:rsid w:val="00CA2591"/>
    <w:rsid w:val="00CA4555"/>
    <w:rsid w:val="00CA4BBD"/>
    <w:rsid w:val="00CA54D7"/>
    <w:rsid w:val="00CA5E53"/>
    <w:rsid w:val="00CA5FB3"/>
    <w:rsid w:val="00CB14A1"/>
    <w:rsid w:val="00CB285C"/>
    <w:rsid w:val="00CB32AD"/>
    <w:rsid w:val="00CB44D6"/>
    <w:rsid w:val="00CB7A46"/>
    <w:rsid w:val="00CB7E7E"/>
    <w:rsid w:val="00CC2CD1"/>
    <w:rsid w:val="00CC35AD"/>
    <w:rsid w:val="00CC35B4"/>
    <w:rsid w:val="00CC3806"/>
    <w:rsid w:val="00CC5DC9"/>
    <w:rsid w:val="00CC76CE"/>
    <w:rsid w:val="00CD0810"/>
    <w:rsid w:val="00CD0ABD"/>
    <w:rsid w:val="00CD259C"/>
    <w:rsid w:val="00CD2A6A"/>
    <w:rsid w:val="00CD332C"/>
    <w:rsid w:val="00CD3841"/>
    <w:rsid w:val="00CD4319"/>
    <w:rsid w:val="00CD593A"/>
    <w:rsid w:val="00CD6072"/>
    <w:rsid w:val="00CE102F"/>
    <w:rsid w:val="00CE16B6"/>
    <w:rsid w:val="00CE1B79"/>
    <w:rsid w:val="00CE2128"/>
    <w:rsid w:val="00CE28AE"/>
    <w:rsid w:val="00CE2C6B"/>
    <w:rsid w:val="00CE3DDC"/>
    <w:rsid w:val="00CE40FF"/>
    <w:rsid w:val="00CE63EE"/>
    <w:rsid w:val="00CE6411"/>
    <w:rsid w:val="00CF014F"/>
    <w:rsid w:val="00CF0C85"/>
    <w:rsid w:val="00CF0F52"/>
    <w:rsid w:val="00CF16FB"/>
    <w:rsid w:val="00CF2295"/>
    <w:rsid w:val="00CF2984"/>
    <w:rsid w:val="00CF3BDE"/>
    <w:rsid w:val="00CF48C9"/>
    <w:rsid w:val="00CF5CDA"/>
    <w:rsid w:val="00CF6DA4"/>
    <w:rsid w:val="00CF6EF6"/>
    <w:rsid w:val="00D03068"/>
    <w:rsid w:val="00D04CBD"/>
    <w:rsid w:val="00D05533"/>
    <w:rsid w:val="00D06106"/>
    <w:rsid w:val="00D07ABE"/>
    <w:rsid w:val="00D112B5"/>
    <w:rsid w:val="00D122CF"/>
    <w:rsid w:val="00D14538"/>
    <w:rsid w:val="00D16C90"/>
    <w:rsid w:val="00D22431"/>
    <w:rsid w:val="00D22E7D"/>
    <w:rsid w:val="00D23043"/>
    <w:rsid w:val="00D23B6F"/>
    <w:rsid w:val="00D24B64"/>
    <w:rsid w:val="00D25E5B"/>
    <w:rsid w:val="00D2775B"/>
    <w:rsid w:val="00D307A6"/>
    <w:rsid w:val="00D3257B"/>
    <w:rsid w:val="00D32586"/>
    <w:rsid w:val="00D3379D"/>
    <w:rsid w:val="00D3399A"/>
    <w:rsid w:val="00D36571"/>
    <w:rsid w:val="00D36C35"/>
    <w:rsid w:val="00D409E9"/>
    <w:rsid w:val="00D4197D"/>
    <w:rsid w:val="00D42073"/>
    <w:rsid w:val="00D4400D"/>
    <w:rsid w:val="00D44185"/>
    <w:rsid w:val="00D44851"/>
    <w:rsid w:val="00D471C7"/>
    <w:rsid w:val="00D475F2"/>
    <w:rsid w:val="00D50530"/>
    <w:rsid w:val="00D51A75"/>
    <w:rsid w:val="00D51CD2"/>
    <w:rsid w:val="00D52078"/>
    <w:rsid w:val="00D52876"/>
    <w:rsid w:val="00D52F12"/>
    <w:rsid w:val="00D53325"/>
    <w:rsid w:val="00D5432B"/>
    <w:rsid w:val="00D5494D"/>
    <w:rsid w:val="00D550CF"/>
    <w:rsid w:val="00D5636C"/>
    <w:rsid w:val="00D574CA"/>
    <w:rsid w:val="00D57819"/>
    <w:rsid w:val="00D603CD"/>
    <w:rsid w:val="00D6072C"/>
    <w:rsid w:val="00D60E9B"/>
    <w:rsid w:val="00D61767"/>
    <w:rsid w:val="00D618A3"/>
    <w:rsid w:val="00D62AE0"/>
    <w:rsid w:val="00D642D5"/>
    <w:rsid w:val="00D64B34"/>
    <w:rsid w:val="00D6582C"/>
    <w:rsid w:val="00D72906"/>
    <w:rsid w:val="00D72BC8"/>
    <w:rsid w:val="00D73E07"/>
    <w:rsid w:val="00D7568E"/>
    <w:rsid w:val="00D758DC"/>
    <w:rsid w:val="00D80B8A"/>
    <w:rsid w:val="00D826B4"/>
    <w:rsid w:val="00D83E7F"/>
    <w:rsid w:val="00D84566"/>
    <w:rsid w:val="00D85A7B"/>
    <w:rsid w:val="00D877EE"/>
    <w:rsid w:val="00D87ED5"/>
    <w:rsid w:val="00D925DB"/>
    <w:rsid w:val="00D92951"/>
    <w:rsid w:val="00D9357B"/>
    <w:rsid w:val="00D94B05"/>
    <w:rsid w:val="00D95D3B"/>
    <w:rsid w:val="00D96337"/>
    <w:rsid w:val="00D9667F"/>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B086A"/>
    <w:rsid w:val="00DB17F3"/>
    <w:rsid w:val="00DB189C"/>
    <w:rsid w:val="00DB2364"/>
    <w:rsid w:val="00DB2B10"/>
    <w:rsid w:val="00DB41E1"/>
    <w:rsid w:val="00DB4AC8"/>
    <w:rsid w:val="00DB4BC5"/>
    <w:rsid w:val="00DB50F0"/>
    <w:rsid w:val="00DB5418"/>
    <w:rsid w:val="00DB5542"/>
    <w:rsid w:val="00DB5D63"/>
    <w:rsid w:val="00DB690C"/>
    <w:rsid w:val="00DB6B0C"/>
    <w:rsid w:val="00DB723A"/>
    <w:rsid w:val="00DB73DF"/>
    <w:rsid w:val="00DB7D1B"/>
    <w:rsid w:val="00DC040B"/>
    <w:rsid w:val="00DC0CA2"/>
    <w:rsid w:val="00DC176F"/>
    <w:rsid w:val="00DC26D4"/>
    <w:rsid w:val="00DC2B1D"/>
    <w:rsid w:val="00DC2E54"/>
    <w:rsid w:val="00DC37D6"/>
    <w:rsid w:val="00DC6293"/>
    <w:rsid w:val="00DC77AA"/>
    <w:rsid w:val="00DC7C51"/>
    <w:rsid w:val="00DC7C89"/>
    <w:rsid w:val="00DD1EA4"/>
    <w:rsid w:val="00DD28D4"/>
    <w:rsid w:val="00DD333E"/>
    <w:rsid w:val="00DD3BD5"/>
    <w:rsid w:val="00DD5E1B"/>
    <w:rsid w:val="00DD6EB7"/>
    <w:rsid w:val="00DD714B"/>
    <w:rsid w:val="00DD7506"/>
    <w:rsid w:val="00DE06F3"/>
    <w:rsid w:val="00DE0E45"/>
    <w:rsid w:val="00DE14EA"/>
    <w:rsid w:val="00DE2E19"/>
    <w:rsid w:val="00DE385C"/>
    <w:rsid w:val="00DE3FB5"/>
    <w:rsid w:val="00DE674F"/>
    <w:rsid w:val="00DE6B30"/>
    <w:rsid w:val="00DE7848"/>
    <w:rsid w:val="00DF03EE"/>
    <w:rsid w:val="00DF15D7"/>
    <w:rsid w:val="00DF4A52"/>
    <w:rsid w:val="00DF4C61"/>
    <w:rsid w:val="00DF595E"/>
    <w:rsid w:val="00DF5DF0"/>
    <w:rsid w:val="00DF6004"/>
    <w:rsid w:val="00DF62B1"/>
    <w:rsid w:val="00DF69BA"/>
    <w:rsid w:val="00DF6CC2"/>
    <w:rsid w:val="00DF6E15"/>
    <w:rsid w:val="00DF79F6"/>
    <w:rsid w:val="00E00186"/>
    <w:rsid w:val="00E00207"/>
    <w:rsid w:val="00E006E4"/>
    <w:rsid w:val="00E0273A"/>
    <w:rsid w:val="00E02AAD"/>
    <w:rsid w:val="00E039A2"/>
    <w:rsid w:val="00E05090"/>
    <w:rsid w:val="00E07193"/>
    <w:rsid w:val="00E0769B"/>
    <w:rsid w:val="00E079CD"/>
    <w:rsid w:val="00E07CCB"/>
    <w:rsid w:val="00E07E4A"/>
    <w:rsid w:val="00E11348"/>
    <w:rsid w:val="00E113FB"/>
    <w:rsid w:val="00E11B62"/>
    <w:rsid w:val="00E126EA"/>
    <w:rsid w:val="00E137B0"/>
    <w:rsid w:val="00E15B45"/>
    <w:rsid w:val="00E17258"/>
    <w:rsid w:val="00E20BFB"/>
    <w:rsid w:val="00E226A7"/>
    <w:rsid w:val="00E252EC"/>
    <w:rsid w:val="00E2774F"/>
    <w:rsid w:val="00E27B15"/>
    <w:rsid w:val="00E27EF7"/>
    <w:rsid w:val="00E30F6A"/>
    <w:rsid w:val="00E31786"/>
    <w:rsid w:val="00E3185C"/>
    <w:rsid w:val="00E31B63"/>
    <w:rsid w:val="00E31E48"/>
    <w:rsid w:val="00E31F8A"/>
    <w:rsid w:val="00E333D4"/>
    <w:rsid w:val="00E33B8F"/>
    <w:rsid w:val="00E33F40"/>
    <w:rsid w:val="00E3464F"/>
    <w:rsid w:val="00E3465A"/>
    <w:rsid w:val="00E34D55"/>
    <w:rsid w:val="00E3515E"/>
    <w:rsid w:val="00E3654A"/>
    <w:rsid w:val="00E374CF"/>
    <w:rsid w:val="00E4259E"/>
    <w:rsid w:val="00E42D34"/>
    <w:rsid w:val="00E42DC7"/>
    <w:rsid w:val="00E45053"/>
    <w:rsid w:val="00E45C44"/>
    <w:rsid w:val="00E4679F"/>
    <w:rsid w:val="00E47A97"/>
    <w:rsid w:val="00E51072"/>
    <w:rsid w:val="00E5361C"/>
    <w:rsid w:val="00E53C1B"/>
    <w:rsid w:val="00E546AA"/>
    <w:rsid w:val="00E54D26"/>
    <w:rsid w:val="00E56160"/>
    <w:rsid w:val="00E5708C"/>
    <w:rsid w:val="00E57FDE"/>
    <w:rsid w:val="00E610D6"/>
    <w:rsid w:val="00E636B8"/>
    <w:rsid w:val="00E64659"/>
    <w:rsid w:val="00E649A8"/>
    <w:rsid w:val="00E64F19"/>
    <w:rsid w:val="00E65013"/>
    <w:rsid w:val="00E65D84"/>
    <w:rsid w:val="00E66484"/>
    <w:rsid w:val="00E67031"/>
    <w:rsid w:val="00E6770C"/>
    <w:rsid w:val="00E7088D"/>
    <w:rsid w:val="00E7186B"/>
    <w:rsid w:val="00E71C91"/>
    <w:rsid w:val="00E726E3"/>
    <w:rsid w:val="00E74BB9"/>
    <w:rsid w:val="00E74E87"/>
    <w:rsid w:val="00E756C3"/>
    <w:rsid w:val="00E80182"/>
    <w:rsid w:val="00E8027B"/>
    <w:rsid w:val="00E81437"/>
    <w:rsid w:val="00E821FC"/>
    <w:rsid w:val="00E82485"/>
    <w:rsid w:val="00E83535"/>
    <w:rsid w:val="00E84389"/>
    <w:rsid w:val="00E85922"/>
    <w:rsid w:val="00E85E24"/>
    <w:rsid w:val="00E86231"/>
    <w:rsid w:val="00E8700F"/>
    <w:rsid w:val="00E873C2"/>
    <w:rsid w:val="00E90A54"/>
    <w:rsid w:val="00E90B51"/>
    <w:rsid w:val="00E921D6"/>
    <w:rsid w:val="00E922D0"/>
    <w:rsid w:val="00E94289"/>
    <w:rsid w:val="00E94B2B"/>
    <w:rsid w:val="00E9535F"/>
    <w:rsid w:val="00E96C36"/>
    <w:rsid w:val="00EA018D"/>
    <w:rsid w:val="00EA2CE4"/>
    <w:rsid w:val="00EA44AC"/>
    <w:rsid w:val="00EA48D0"/>
    <w:rsid w:val="00EA58B8"/>
    <w:rsid w:val="00EA64A3"/>
    <w:rsid w:val="00EA6DCB"/>
    <w:rsid w:val="00EB09CE"/>
    <w:rsid w:val="00EB1458"/>
    <w:rsid w:val="00EB1546"/>
    <w:rsid w:val="00EB158A"/>
    <w:rsid w:val="00EB182E"/>
    <w:rsid w:val="00EB2B96"/>
    <w:rsid w:val="00EB4297"/>
    <w:rsid w:val="00EB43AD"/>
    <w:rsid w:val="00EB51AE"/>
    <w:rsid w:val="00EB5ADB"/>
    <w:rsid w:val="00EB6B8E"/>
    <w:rsid w:val="00EC003A"/>
    <w:rsid w:val="00EC1DF8"/>
    <w:rsid w:val="00EC2A19"/>
    <w:rsid w:val="00EC2DC9"/>
    <w:rsid w:val="00EC41AF"/>
    <w:rsid w:val="00EC4322"/>
    <w:rsid w:val="00EC4A69"/>
    <w:rsid w:val="00EC4AC9"/>
    <w:rsid w:val="00EC6521"/>
    <w:rsid w:val="00EC662D"/>
    <w:rsid w:val="00EC700C"/>
    <w:rsid w:val="00ED1BAF"/>
    <w:rsid w:val="00ED3892"/>
    <w:rsid w:val="00ED6FC5"/>
    <w:rsid w:val="00EE0505"/>
    <w:rsid w:val="00EE1625"/>
    <w:rsid w:val="00EE2AF3"/>
    <w:rsid w:val="00EE3B03"/>
    <w:rsid w:val="00EE55B2"/>
    <w:rsid w:val="00EE62A1"/>
    <w:rsid w:val="00EE7898"/>
    <w:rsid w:val="00EE7DA9"/>
    <w:rsid w:val="00EF0C9D"/>
    <w:rsid w:val="00EF1283"/>
    <w:rsid w:val="00EF34D3"/>
    <w:rsid w:val="00EF3E19"/>
    <w:rsid w:val="00EF5DC4"/>
    <w:rsid w:val="00EF6B9E"/>
    <w:rsid w:val="00EF71A8"/>
    <w:rsid w:val="00F0309E"/>
    <w:rsid w:val="00F037F8"/>
    <w:rsid w:val="00F03BFD"/>
    <w:rsid w:val="00F04484"/>
    <w:rsid w:val="00F04FF6"/>
    <w:rsid w:val="00F0588D"/>
    <w:rsid w:val="00F10536"/>
    <w:rsid w:val="00F10977"/>
    <w:rsid w:val="00F109FC"/>
    <w:rsid w:val="00F14289"/>
    <w:rsid w:val="00F1450B"/>
    <w:rsid w:val="00F14EC4"/>
    <w:rsid w:val="00F1711A"/>
    <w:rsid w:val="00F2476E"/>
    <w:rsid w:val="00F2561F"/>
    <w:rsid w:val="00F2637D"/>
    <w:rsid w:val="00F27B54"/>
    <w:rsid w:val="00F31B8B"/>
    <w:rsid w:val="00F31E31"/>
    <w:rsid w:val="00F33101"/>
    <w:rsid w:val="00F3387F"/>
    <w:rsid w:val="00F33A5A"/>
    <w:rsid w:val="00F342FD"/>
    <w:rsid w:val="00F34E9E"/>
    <w:rsid w:val="00F376B4"/>
    <w:rsid w:val="00F40919"/>
    <w:rsid w:val="00F40BB0"/>
    <w:rsid w:val="00F4167F"/>
    <w:rsid w:val="00F41684"/>
    <w:rsid w:val="00F41FB8"/>
    <w:rsid w:val="00F428EE"/>
    <w:rsid w:val="00F42B3F"/>
    <w:rsid w:val="00F42E22"/>
    <w:rsid w:val="00F44755"/>
    <w:rsid w:val="00F4479C"/>
    <w:rsid w:val="00F455E0"/>
    <w:rsid w:val="00F45E7C"/>
    <w:rsid w:val="00F478D0"/>
    <w:rsid w:val="00F47E6A"/>
    <w:rsid w:val="00F524CB"/>
    <w:rsid w:val="00F533DB"/>
    <w:rsid w:val="00F53D60"/>
    <w:rsid w:val="00F5458D"/>
    <w:rsid w:val="00F54F3A"/>
    <w:rsid w:val="00F6012E"/>
    <w:rsid w:val="00F6137E"/>
    <w:rsid w:val="00F61833"/>
    <w:rsid w:val="00F659E1"/>
    <w:rsid w:val="00F6611A"/>
    <w:rsid w:val="00F67EB1"/>
    <w:rsid w:val="00F70630"/>
    <w:rsid w:val="00F70F96"/>
    <w:rsid w:val="00F7179D"/>
    <w:rsid w:val="00F72096"/>
    <w:rsid w:val="00F72B90"/>
    <w:rsid w:val="00F738B7"/>
    <w:rsid w:val="00F7466C"/>
    <w:rsid w:val="00F74DF7"/>
    <w:rsid w:val="00F74EB9"/>
    <w:rsid w:val="00F75FB6"/>
    <w:rsid w:val="00F775E8"/>
    <w:rsid w:val="00F808C5"/>
    <w:rsid w:val="00F81299"/>
    <w:rsid w:val="00F832E1"/>
    <w:rsid w:val="00F84399"/>
    <w:rsid w:val="00F84E8E"/>
    <w:rsid w:val="00F851F5"/>
    <w:rsid w:val="00F85369"/>
    <w:rsid w:val="00F86325"/>
    <w:rsid w:val="00F863CF"/>
    <w:rsid w:val="00F8713D"/>
    <w:rsid w:val="00F92A98"/>
    <w:rsid w:val="00F93CF6"/>
    <w:rsid w:val="00F93DC9"/>
    <w:rsid w:val="00F94872"/>
    <w:rsid w:val="00F9546B"/>
    <w:rsid w:val="00F96316"/>
    <w:rsid w:val="00F967E0"/>
    <w:rsid w:val="00F96A6A"/>
    <w:rsid w:val="00FA17BA"/>
    <w:rsid w:val="00FA453B"/>
    <w:rsid w:val="00FA5D88"/>
    <w:rsid w:val="00FA5DA4"/>
    <w:rsid w:val="00FA6D0A"/>
    <w:rsid w:val="00FA751A"/>
    <w:rsid w:val="00FB0152"/>
    <w:rsid w:val="00FB0C21"/>
    <w:rsid w:val="00FB1482"/>
    <w:rsid w:val="00FB1A63"/>
    <w:rsid w:val="00FB33E4"/>
    <w:rsid w:val="00FB4B25"/>
    <w:rsid w:val="00FB569D"/>
    <w:rsid w:val="00FB6C2B"/>
    <w:rsid w:val="00FB7443"/>
    <w:rsid w:val="00FB75DB"/>
    <w:rsid w:val="00FC0CA5"/>
    <w:rsid w:val="00FC1636"/>
    <w:rsid w:val="00FC18E0"/>
    <w:rsid w:val="00FC20C3"/>
    <w:rsid w:val="00FC29BA"/>
    <w:rsid w:val="00FC64E4"/>
    <w:rsid w:val="00FC67AF"/>
    <w:rsid w:val="00FC6A29"/>
    <w:rsid w:val="00FD02D2"/>
    <w:rsid w:val="00FD030B"/>
    <w:rsid w:val="00FD0F65"/>
    <w:rsid w:val="00FD47CA"/>
    <w:rsid w:val="00FD554D"/>
    <w:rsid w:val="00FD596D"/>
    <w:rsid w:val="00FD5B24"/>
    <w:rsid w:val="00FE0320"/>
    <w:rsid w:val="00FE0B0C"/>
    <w:rsid w:val="00FE22F6"/>
    <w:rsid w:val="00FE2CB4"/>
    <w:rsid w:val="00FE31E9"/>
    <w:rsid w:val="00FE362B"/>
    <w:rsid w:val="00FE37EF"/>
    <w:rsid w:val="00FE4726"/>
    <w:rsid w:val="00FE54BD"/>
    <w:rsid w:val="00FE5C16"/>
    <w:rsid w:val="00FF0807"/>
    <w:rsid w:val="00FF0889"/>
    <w:rsid w:val="00FF0E49"/>
    <w:rsid w:val="00FF328C"/>
    <w:rsid w:val="00FF33C1"/>
    <w:rsid w:val="00FF373C"/>
    <w:rsid w:val="00FF3D9A"/>
    <w:rsid w:val="00FF5D7A"/>
    <w:rsid w:val="00FF767D"/>
    <w:rsid w:val="00FF7E7B"/>
    <w:rsid w:val="00FF7EE7"/>
    <w:rsid w:val="00FF7FE0"/>
    <w:rsid w:val="013E3DF9"/>
    <w:rsid w:val="016F6DEA"/>
    <w:rsid w:val="01762A90"/>
    <w:rsid w:val="01A13A11"/>
    <w:rsid w:val="01EC5BE3"/>
    <w:rsid w:val="02076708"/>
    <w:rsid w:val="023A10C6"/>
    <w:rsid w:val="02727D1C"/>
    <w:rsid w:val="027B7E60"/>
    <w:rsid w:val="031860F5"/>
    <w:rsid w:val="032129CD"/>
    <w:rsid w:val="03EB0762"/>
    <w:rsid w:val="03F25FAB"/>
    <w:rsid w:val="04043954"/>
    <w:rsid w:val="04A41E94"/>
    <w:rsid w:val="04C31160"/>
    <w:rsid w:val="051D65B6"/>
    <w:rsid w:val="052632E5"/>
    <w:rsid w:val="054133E8"/>
    <w:rsid w:val="055634D4"/>
    <w:rsid w:val="05C12587"/>
    <w:rsid w:val="05D3735A"/>
    <w:rsid w:val="0683008A"/>
    <w:rsid w:val="068E1338"/>
    <w:rsid w:val="071056B6"/>
    <w:rsid w:val="07155E2B"/>
    <w:rsid w:val="075172DC"/>
    <w:rsid w:val="07C8625F"/>
    <w:rsid w:val="08426231"/>
    <w:rsid w:val="085B5634"/>
    <w:rsid w:val="09232A9B"/>
    <w:rsid w:val="095010B3"/>
    <w:rsid w:val="096530C8"/>
    <w:rsid w:val="09DB54A0"/>
    <w:rsid w:val="09E83B3D"/>
    <w:rsid w:val="0AE34209"/>
    <w:rsid w:val="0B085522"/>
    <w:rsid w:val="0B655FFD"/>
    <w:rsid w:val="0BB06D6E"/>
    <w:rsid w:val="0BFF6D65"/>
    <w:rsid w:val="0D2510FF"/>
    <w:rsid w:val="0D26154C"/>
    <w:rsid w:val="0DB7540B"/>
    <w:rsid w:val="0E234537"/>
    <w:rsid w:val="0E310CD3"/>
    <w:rsid w:val="0E513651"/>
    <w:rsid w:val="0E5601D5"/>
    <w:rsid w:val="0EC34674"/>
    <w:rsid w:val="0F004CC6"/>
    <w:rsid w:val="0F3E1E10"/>
    <w:rsid w:val="0F5D66C5"/>
    <w:rsid w:val="0F865DA3"/>
    <w:rsid w:val="0F953B64"/>
    <w:rsid w:val="104475AF"/>
    <w:rsid w:val="10552B0D"/>
    <w:rsid w:val="10CC0106"/>
    <w:rsid w:val="10FC4A4E"/>
    <w:rsid w:val="10FF3E4A"/>
    <w:rsid w:val="110F2E38"/>
    <w:rsid w:val="11195ECD"/>
    <w:rsid w:val="11E04C4E"/>
    <w:rsid w:val="1216026C"/>
    <w:rsid w:val="127B5183"/>
    <w:rsid w:val="12811272"/>
    <w:rsid w:val="12A16872"/>
    <w:rsid w:val="13272BCF"/>
    <w:rsid w:val="13EE5613"/>
    <w:rsid w:val="14BC5EB1"/>
    <w:rsid w:val="1526637A"/>
    <w:rsid w:val="15A04A3C"/>
    <w:rsid w:val="15E65EA7"/>
    <w:rsid w:val="165B68D4"/>
    <w:rsid w:val="16B165C2"/>
    <w:rsid w:val="16BA1587"/>
    <w:rsid w:val="16CA4878"/>
    <w:rsid w:val="16E97919"/>
    <w:rsid w:val="17253635"/>
    <w:rsid w:val="179B5F8D"/>
    <w:rsid w:val="18675F33"/>
    <w:rsid w:val="187D2E56"/>
    <w:rsid w:val="188B64F8"/>
    <w:rsid w:val="18AA1EE5"/>
    <w:rsid w:val="18AD3401"/>
    <w:rsid w:val="19355D2C"/>
    <w:rsid w:val="194E4E57"/>
    <w:rsid w:val="1A694295"/>
    <w:rsid w:val="1AEC1241"/>
    <w:rsid w:val="1AFB150C"/>
    <w:rsid w:val="1B1878B5"/>
    <w:rsid w:val="1B7B71FE"/>
    <w:rsid w:val="1BA470D7"/>
    <w:rsid w:val="1BC13400"/>
    <w:rsid w:val="1BEB7E3F"/>
    <w:rsid w:val="1CB94D74"/>
    <w:rsid w:val="1CC770F2"/>
    <w:rsid w:val="1D2D4618"/>
    <w:rsid w:val="1D900842"/>
    <w:rsid w:val="1DEC3CF3"/>
    <w:rsid w:val="1E3868D2"/>
    <w:rsid w:val="1E832522"/>
    <w:rsid w:val="1E985680"/>
    <w:rsid w:val="1EB66CE6"/>
    <w:rsid w:val="1F4F5232"/>
    <w:rsid w:val="1F803A79"/>
    <w:rsid w:val="1FA52A46"/>
    <w:rsid w:val="1FCC0A90"/>
    <w:rsid w:val="1FCE2D34"/>
    <w:rsid w:val="1FE81408"/>
    <w:rsid w:val="212A1596"/>
    <w:rsid w:val="218E7DA3"/>
    <w:rsid w:val="21D22C67"/>
    <w:rsid w:val="222E2B58"/>
    <w:rsid w:val="22690AF4"/>
    <w:rsid w:val="229044B2"/>
    <w:rsid w:val="2303349E"/>
    <w:rsid w:val="230B0A95"/>
    <w:rsid w:val="23691212"/>
    <w:rsid w:val="23B16919"/>
    <w:rsid w:val="24BB02E7"/>
    <w:rsid w:val="259E6F0C"/>
    <w:rsid w:val="25B7115E"/>
    <w:rsid w:val="25BE1590"/>
    <w:rsid w:val="25E9527F"/>
    <w:rsid w:val="2647488A"/>
    <w:rsid w:val="269A7124"/>
    <w:rsid w:val="26A2484C"/>
    <w:rsid w:val="273F48CF"/>
    <w:rsid w:val="27870093"/>
    <w:rsid w:val="287A4F25"/>
    <w:rsid w:val="2A0C5D12"/>
    <w:rsid w:val="2A7C5FED"/>
    <w:rsid w:val="2AD34A69"/>
    <w:rsid w:val="2AE36674"/>
    <w:rsid w:val="2B7A7AFC"/>
    <w:rsid w:val="2BB1239D"/>
    <w:rsid w:val="2BBE25A5"/>
    <w:rsid w:val="2BE92297"/>
    <w:rsid w:val="2C8D5DA6"/>
    <w:rsid w:val="2CE543F6"/>
    <w:rsid w:val="2E272AB3"/>
    <w:rsid w:val="2E3B0035"/>
    <w:rsid w:val="2F3432AA"/>
    <w:rsid w:val="2F966F68"/>
    <w:rsid w:val="2FB12A67"/>
    <w:rsid w:val="2FBB6B80"/>
    <w:rsid w:val="30051DE8"/>
    <w:rsid w:val="307939BC"/>
    <w:rsid w:val="31C23065"/>
    <w:rsid w:val="31E45E5A"/>
    <w:rsid w:val="320E7B35"/>
    <w:rsid w:val="322E6247"/>
    <w:rsid w:val="32467373"/>
    <w:rsid w:val="32BD27E8"/>
    <w:rsid w:val="333E48B9"/>
    <w:rsid w:val="33886CC7"/>
    <w:rsid w:val="33EA6FFB"/>
    <w:rsid w:val="33F03BA2"/>
    <w:rsid w:val="34323CF8"/>
    <w:rsid w:val="343327BB"/>
    <w:rsid w:val="343C54DB"/>
    <w:rsid w:val="3470742B"/>
    <w:rsid w:val="349B5B43"/>
    <w:rsid w:val="34E7508C"/>
    <w:rsid w:val="35245BB6"/>
    <w:rsid w:val="357047AE"/>
    <w:rsid w:val="361779DD"/>
    <w:rsid w:val="369E7EA1"/>
    <w:rsid w:val="37415676"/>
    <w:rsid w:val="378E0B1A"/>
    <w:rsid w:val="37A37ED9"/>
    <w:rsid w:val="389A0CA4"/>
    <w:rsid w:val="38A67619"/>
    <w:rsid w:val="38D10C5B"/>
    <w:rsid w:val="3A6A0E99"/>
    <w:rsid w:val="3A916A1B"/>
    <w:rsid w:val="3AA74DFE"/>
    <w:rsid w:val="3ABD2460"/>
    <w:rsid w:val="3AE72433"/>
    <w:rsid w:val="3B536C01"/>
    <w:rsid w:val="3B6F4959"/>
    <w:rsid w:val="3BDE421A"/>
    <w:rsid w:val="3BE87D91"/>
    <w:rsid w:val="3C4C07D2"/>
    <w:rsid w:val="3CB7680E"/>
    <w:rsid w:val="3D17020A"/>
    <w:rsid w:val="3D546A18"/>
    <w:rsid w:val="3DE76EC9"/>
    <w:rsid w:val="3E5A6B3A"/>
    <w:rsid w:val="3E602360"/>
    <w:rsid w:val="3E7530B4"/>
    <w:rsid w:val="3EA31FB5"/>
    <w:rsid w:val="3F3D1C36"/>
    <w:rsid w:val="3F9B72E1"/>
    <w:rsid w:val="4068326C"/>
    <w:rsid w:val="409F3A72"/>
    <w:rsid w:val="40D40006"/>
    <w:rsid w:val="423716B2"/>
    <w:rsid w:val="42473BFF"/>
    <w:rsid w:val="424F6319"/>
    <w:rsid w:val="432904C9"/>
    <w:rsid w:val="4349586E"/>
    <w:rsid w:val="4378103D"/>
    <w:rsid w:val="43C7167E"/>
    <w:rsid w:val="44611880"/>
    <w:rsid w:val="44B528BE"/>
    <w:rsid w:val="44D0489B"/>
    <w:rsid w:val="44DA15FE"/>
    <w:rsid w:val="45503172"/>
    <w:rsid w:val="46561925"/>
    <w:rsid w:val="465E136B"/>
    <w:rsid w:val="468323AC"/>
    <w:rsid w:val="469B11C5"/>
    <w:rsid w:val="46C5072E"/>
    <w:rsid w:val="47790CE0"/>
    <w:rsid w:val="479D4018"/>
    <w:rsid w:val="480B3F05"/>
    <w:rsid w:val="4826535A"/>
    <w:rsid w:val="48451980"/>
    <w:rsid w:val="48921934"/>
    <w:rsid w:val="48CD5B4C"/>
    <w:rsid w:val="494D6AF1"/>
    <w:rsid w:val="49745395"/>
    <w:rsid w:val="49C94DA3"/>
    <w:rsid w:val="4A082AFC"/>
    <w:rsid w:val="4A4C5E4D"/>
    <w:rsid w:val="4A6870EA"/>
    <w:rsid w:val="4AF775ED"/>
    <w:rsid w:val="4BA644BE"/>
    <w:rsid w:val="4BBB1A3A"/>
    <w:rsid w:val="4CE32868"/>
    <w:rsid w:val="4D151C99"/>
    <w:rsid w:val="4E606231"/>
    <w:rsid w:val="4EDC473E"/>
    <w:rsid w:val="4F54355A"/>
    <w:rsid w:val="4FA84F25"/>
    <w:rsid w:val="4FE93C13"/>
    <w:rsid w:val="51330A85"/>
    <w:rsid w:val="51370D00"/>
    <w:rsid w:val="51AD719B"/>
    <w:rsid w:val="51D51767"/>
    <w:rsid w:val="52156883"/>
    <w:rsid w:val="52BD3B0D"/>
    <w:rsid w:val="52F578CD"/>
    <w:rsid w:val="52F909C8"/>
    <w:rsid w:val="53017DA8"/>
    <w:rsid w:val="53540143"/>
    <w:rsid w:val="54307268"/>
    <w:rsid w:val="546C74EC"/>
    <w:rsid w:val="55783933"/>
    <w:rsid w:val="55AA7B9D"/>
    <w:rsid w:val="55E40A93"/>
    <w:rsid w:val="55E53D6A"/>
    <w:rsid w:val="56276068"/>
    <w:rsid w:val="566A13DB"/>
    <w:rsid w:val="568F78D8"/>
    <w:rsid w:val="56ED79C7"/>
    <w:rsid w:val="571634A9"/>
    <w:rsid w:val="57584486"/>
    <w:rsid w:val="575D323E"/>
    <w:rsid w:val="576053E5"/>
    <w:rsid w:val="57E63BDD"/>
    <w:rsid w:val="57F47A65"/>
    <w:rsid w:val="586277B5"/>
    <w:rsid w:val="58C33F56"/>
    <w:rsid w:val="594367C3"/>
    <w:rsid w:val="5944691A"/>
    <w:rsid w:val="59C3566A"/>
    <w:rsid w:val="59D87B30"/>
    <w:rsid w:val="59ED4EA2"/>
    <w:rsid w:val="5A413D18"/>
    <w:rsid w:val="5A4F3A85"/>
    <w:rsid w:val="5B526E1F"/>
    <w:rsid w:val="5B5B667A"/>
    <w:rsid w:val="5B7811BA"/>
    <w:rsid w:val="5B7835C9"/>
    <w:rsid w:val="5BC62B9A"/>
    <w:rsid w:val="5CDC33DE"/>
    <w:rsid w:val="5D226658"/>
    <w:rsid w:val="5D45475E"/>
    <w:rsid w:val="5D766D8C"/>
    <w:rsid w:val="5DC36C38"/>
    <w:rsid w:val="5DDD795E"/>
    <w:rsid w:val="5DFB5937"/>
    <w:rsid w:val="5E047700"/>
    <w:rsid w:val="5E35346B"/>
    <w:rsid w:val="5EBB53C3"/>
    <w:rsid w:val="5ED03DC4"/>
    <w:rsid w:val="5EF6148E"/>
    <w:rsid w:val="60234723"/>
    <w:rsid w:val="60264324"/>
    <w:rsid w:val="60347EC0"/>
    <w:rsid w:val="60CA7E0D"/>
    <w:rsid w:val="60D6517F"/>
    <w:rsid w:val="60F26C8F"/>
    <w:rsid w:val="610D7EDB"/>
    <w:rsid w:val="61213E6F"/>
    <w:rsid w:val="613447C7"/>
    <w:rsid w:val="617E17BE"/>
    <w:rsid w:val="61C85360"/>
    <w:rsid w:val="61FC0DD0"/>
    <w:rsid w:val="621650BF"/>
    <w:rsid w:val="62E34D4F"/>
    <w:rsid w:val="63750F35"/>
    <w:rsid w:val="639B00FC"/>
    <w:rsid w:val="63B850A1"/>
    <w:rsid w:val="641E495D"/>
    <w:rsid w:val="64FB1B35"/>
    <w:rsid w:val="654D4AA9"/>
    <w:rsid w:val="65B80B00"/>
    <w:rsid w:val="66220D2D"/>
    <w:rsid w:val="66287259"/>
    <w:rsid w:val="6631519E"/>
    <w:rsid w:val="667463DE"/>
    <w:rsid w:val="667831A7"/>
    <w:rsid w:val="66962829"/>
    <w:rsid w:val="677C7D94"/>
    <w:rsid w:val="67ED705E"/>
    <w:rsid w:val="681920C1"/>
    <w:rsid w:val="68B45361"/>
    <w:rsid w:val="69655349"/>
    <w:rsid w:val="6A1A31BA"/>
    <w:rsid w:val="6A614391"/>
    <w:rsid w:val="6A954C2C"/>
    <w:rsid w:val="6B8D402A"/>
    <w:rsid w:val="6B9F64B0"/>
    <w:rsid w:val="6C920C56"/>
    <w:rsid w:val="6D2A73A1"/>
    <w:rsid w:val="6D2B55FA"/>
    <w:rsid w:val="6D934A21"/>
    <w:rsid w:val="6E772AC9"/>
    <w:rsid w:val="6F0E10A5"/>
    <w:rsid w:val="6F1615FA"/>
    <w:rsid w:val="6F3913E0"/>
    <w:rsid w:val="6F4229BF"/>
    <w:rsid w:val="6F426EF9"/>
    <w:rsid w:val="6FC21C05"/>
    <w:rsid w:val="6FCC6390"/>
    <w:rsid w:val="702C15F2"/>
    <w:rsid w:val="70632B63"/>
    <w:rsid w:val="70C96B5D"/>
    <w:rsid w:val="711A63BA"/>
    <w:rsid w:val="71391EF1"/>
    <w:rsid w:val="722C4121"/>
    <w:rsid w:val="72506197"/>
    <w:rsid w:val="73D13C17"/>
    <w:rsid w:val="73E269EF"/>
    <w:rsid w:val="744B1B77"/>
    <w:rsid w:val="747E5FA2"/>
    <w:rsid w:val="74FA40EF"/>
    <w:rsid w:val="75060C03"/>
    <w:rsid w:val="753D483A"/>
    <w:rsid w:val="7565098F"/>
    <w:rsid w:val="75A60567"/>
    <w:rsid w:val="75B15F48"/>
    <w:rsid w:val="75F15202"/>
    <w:rsid w:val="763D33D0"/>
    <w:rsid w:val="76812D79"/>
    <w:rsid w:val="76D74AF2"/>
    <w:rsid w:val="770C7A42"/>
    <w:rsid w:val="77143BC1"/>
    <w:rsid w:val="78064D7D"/>
    <w:rsid w:val="78AD417E"/>
    <w:rsid w:val="78BE7CD9"/>
    <w:rsid w:val="790D6A68"/>
    <w:rsid w:val="79321B92"/>
    <w:rsid w:val="79381A88"/>
    <w:rsid w:val="794D3965"/>
    <w:rsid w:val="796F7D94"/>
    <w:rsid w:val="797A59C8"/>
    <w:rsid w:val="79CB2062"/>
    <w:rsid w:val="79DE0D15"/>
    <w:rsid w:val="79DE4752"/>
    <w:rsid w:val="7A5B5AC7"/>
    <w:rsid w:val="7A6644BF"/>
    <w:rsid w:val="7AB11541"/>
    <w:rsid w:val="7AF20E64"/>
    <w:rsid w:val="7B061B26"/>
    <w:rsid w:val="7B866AAC"/>
    <w:rsid w:val="7BD51D91"/>
    <w:rsid w:val="7C042C3C"/>
    <w:rsid w:val="7C726691"/>
    <w:rsid w:val="7C9903BC"/>
    <w:rsid w:val="7CC53F45"/>
    <w:rsid w:val="7D143125"/>
    <w:rsid w:val="7D5B1A07"/>
    <w:rsid w:val="7D6C5939"/>
    <w:rsid w:val="7DB24B8A"/>
    <w:rsid w:val="7DF85E01"/>
    <w:rsid w:val="7EA024F4"/>
    <w:rsid w:val="7EB4254E"/>
    <w:rsid w:val="7F226768"/>
    <w:rsid w:val="7F3B3848"/>
    <w:rsid w:val="7F6F0073"/>
    <w:rsid w:val="7F9D3F73"/>
    <w:rsid w:val="7FA63467"/>
    <w:rsid w:val="7FB51ED4"/>
    <w:rsid w:val="7FC93FE5"/>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Malgun Gothic" w:cs="Times New Roman"/>
      <w:sz w:val="22"/>
      <w:lang w:val="en-GB" w:eastAsia="en-US" w:bidi="ar-SA"/>
    </w:rPr>
  </w:style>
  <w:style w:type="paragraph" w:styleId="2">
    <w:name w:val="heading 1"/>
    <w:basedOn w:val="1"/>
    <w:next w:val="1"/>
    <w:qFormat/>
    <w:uiPriority w:val="0"/>
    <w:pPr>
      <w:keepNext/>
      <w:keepLines/>
      <w:spacing w:before="320"/>
      <w:outlineLvl w:val="0"/>
    </w:pPr>
    <w:rPr>
      <w:rFonts w:ascii="Arial" w:hAnsi="Arial"/>
      <w:b/>
      <w:sz w:val="32"/>
      <w:u w:val="single"/>
    </w:rPr>
  </w:style>
  <w:style w:type="paragraph" w:styleId="3">
    <w:name w:val="heading 2"/>
    <w:basedOn w:val="1"/>
    <w:next w:val="1"/>
    <w:qFormat/>
    <w:uiPriority w:val="0"/>
    <w:pPr>
      <w:keepNext/>
      <w:keepLines/>
      <w:spacing w:before="280"/>
      <w:outlineLvl w:val="1"/>
    </w:pPr>
    <w:rPr>
      <w:rFonts w:ascii="Arial" w:hAnsi="Arial"/>
      <w:b/>
      <w:sz w:val="28"/>
      <w:u w:val="single"/>
    </w:rPr>
  </w:style>
  <w:style w:type="paragraph" w:styleId="4">
    <w:name w:val="heading 3"/>
    <w:basedOn w:val="1"/>
    <w:next w:val="1"/>
    <w:qFormat/>
    <w:uiPriority w:val="0"/>
    <w:pPr>
      <w:keepNext/>
      <w:keepLines/>
      <w:spacing w:before="240" w:after="60"/>
      <w:outlineLvl w:val="2"/>
    </w:pPr>
    <w:rPr>
      <w:rFonts w:ascii="Arial" w:hAnsi="Arial"/>
      <w:b/>
      <w:sz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6"/>
    <w:unhideWhenUsed/>
    <w:qFormat/>
    <w:uiPriority w:val="99"/>
    <w:pPr>
      <w:spacing w:after="200"/>
    </w:pPr>
    <w:rPr>
      <w:rFonts w:ascii="Calibri" w:hAnsi="Calibri"/>
      <w:sz w:val="20"/>
    </w:rPr>
  </w:style>
  <w:style w:type="paragraph" w:styleId="6">
    <w:name w:val="Body Text Indent"/>
    <w:basedOn w:val="1"/>
    <w:qFormat/>
    <w:uiPriority w:val="0"/>
    <w:pPr>
      <w:ind w:left="720" w:hanging="720"/>
    </w:pPr>
  </w:style>
  <w:style w:type="paragraph" w:styleId="7">
    <w:name w:val="Balloon Text"/>
    <w:basedOn w:val="1"/>
    <w:link w:val="26"/>
    <w:qFormat/>
    <w:uiPriority w:val="0"/>
    <w:rPr>
      <w:rFonts w:ascii="Tahoma" w:hAnsi="Tahoma"/>
      <w:sz w:val="16"/>
      <w:szCs w:val="16"/>
    </w:rPr>
  </w:style>
  <w:style w:type="paragraph" w:styleId="8">
    <w:name w:val="footer"/>
    <w:basedOn w:val="1"/>
    <w:qFormat/>
    <w:uiPriority w:val="0"/>
    <w:pPr>
      <w:pBdr>
        <w:top w:val="single" w:color="auto" w:sz="6" w:space="1"/>
      </w:pBdr>
      <w:tabs>
        <w:tab w:val="center" w:pos="6480"/>
        <w:tab w:val="right" w:pos="12960"/>
      </w:tabs>
    </w:pPr>
    <w:rPr>
      <w:sz w:val="24"/>
    </w:rPr>
  </w:style>
  <w:style w:type="paragraph" w:styleId="9">
    <w:name w:val="header"/>
    <w:basedOn w:val="1"/>
    <w:qFormat/>
    <w:uiPriority w:val="0"/>
    <w:pPr>
      <w:pBdr>
        <w:bottom w:val="single" w:color="auto" w:sz="6" w:space="2"/>
      </w:pBdr>
      <w:tabs>
        <w:tab w:val="center" w:pos="6480"/>
        <w:tab w:val="right" w:pos="12960"/>
      </w:tabs>
    </w:pPr>
    <w:rPr>
      <w:b/>
      <w:sz w:val="28"/>
    </w:rPr>
  </w:style>
  <w:style w:type="paragraph" w:styleId="10">
    <w:name w:val="Normal (Web)"/>
    <w:basedOn w:val="1"/>
    <w:unhideWhenUsed/>
    <w:qFormat/>
    <w:uiPriority w:val="99"/>
    <w:pPr>
      <w:spacing w:before="100" w:beforeAutospacing="1" w:after="100" w:afterAutospacing="1"/>
    </w:pPr>
    <w:rPr>
      <w:sz w:val="24"/>
      <w:szCs w:val="24"/>
      <w:lang w:val="en-US"/>
    </w:rPr>
  </w:style>
  <w:style w:type="paragraph" w:styleId="11">
    <w:name w:val="annotation subject"/>
    <w:basedOn w:val="5"/>
    <w:next w:val="5"/>
    <w:link w:val="37"/>
    <w:qFormat/>
    <w:uiPriority w:val="0"/>
    <w:pPr>
      <w:spacing w:after="0"/>
    </w:pPr>
    <w:rPr>
      <w:b/>
      <w:bCs/>
    </w:r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Hyperlink"/>
    <w:qFormat/>
    <w:uiPriority w:val="0"/>
    <w:rPr>
      <w:color w:val="0000FF"/>
      <w:u w:val="single"/>
    </w:rPr>
  </w:style>
  <w:style w:type="character" w:styleId="16">
    <w:name w:val="annotation reference"/>
    <w:unhideWhenUsed/>
    <w:qFormat/>
    <w:uiPriority w:val="99"/>
    <w:rPr>
      <w:sz w:val="16"/>
      <w:szCs w:val="16"/>
    </w:rPr>
  </w:style>
  <w:style w:type="paragraph" w:customStyle="1" w:styleId="17">
    <w:name w:val="T1"/>
    <w:basedOn w:val="1"/>
    <w:qFormat/>
    <w:uiPriority w:val="0"/>
    <w:pPr>
      <w:jc w:val="center"/>
    </w:pPr>
    <w:rPr>
      <w:b/>
      <w:sz w:val="28"/>
    </w:rPr>
  </w:style>
  <w:style w:type="paragraph" w:customStyle="1" w:styleId="18">
    <w:name w:val="T2"/>
    <w:basedOn w:val="17"/>
    <w:qFormat/>
    <w:uiPriority w:val="0"/>
    <w:pPr>
      <w:spacing w:after="240"/>
      <w:ind w:left="720" w:right="720"/>
    </w:pPr>
  </w:style>
  <w:style w:type="paragraph" w:customStyle="1" w:styleId="19">
    <w:name w:val="T3"/>
    <w:basedOn w:val="17"/>
    <w:qFormat/>
    <w:uiPriority w:val="0"/>
    <w:pPr>
      <w:pBdr>
        <w:bottom w:val="single" w:color="auto" w:sz="6" w:space="1"/>
      </w:pBdr>
      <w:tabs>
        <w:tab w:val="center" w:pos="4680"/>
      </w:tabs>
      <w:spacing w:after="240"/>
      <w:jc w:val="left"/>
    </w:pPr>
    <w:rPr>
      <w:b w:val="0"/>
      <w:sz w:val="24"/>
    </w:rPr>
  </w:style>
  <w:style w:type="paragraph" w:customStyle="1" w:styleId="20">
    <w:name w:val="T"/>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hAnsi="Times New Roman" w:eastAsia="MS Mincho" w:cs="Times New Roman"/>
      <w:color w:val="000000"/>
      <w:w w:val="0"/>
      <w:lang w:val="en-US" w:eastAsia="ja-JP" w:bidi="ar-SA"/>
    </w:rPr>
  </w:style>
  <w:style w:type="paragraph" w:customStyle="1" w:styleId="21">
    <w:name w:val="TableCaption"/>
    <w:qFormat/>
    <w:uiPriority w:val="99"/>
    <w:pPr>
      <w:widowControl w:val="0"/>
      <w:autoSpaceDE w:val="0"/>
      <w:autoSpaceDN w:val="0"/>
      <w:adjustRightInd w:val="0"/>
      <w:spacing w:line="240" w:lineRule="atLeast"/>
      <w:jc w:val="center"/>
    </w:pPr>
    <w:rPr>
      <w:rFonts w:ascii="Times New Roman" w:hAnsi="Times New Roman" w:eastAsia="MS Mincho" w:cs="Times New Roman"/>
      <w:b/>
      <w:bCs/>
      <w:color w:val="000000"/>
      <w:w w:val="0"/>
      <w:lang w:val="en-US" w:eastAsia="ja-JP" w:bidi="ar-SA"/>
    </w:rPr>
  </w:style>
  <w:style w:type="paragraph" w:customStyle="1" w:styleId="22">
    <w:name w:val="TableText"/>
    <w:qFormat/>
    <w:uiPriority w:val="99"/>
    <w:pPr>
      <w:widowControl w:val="0"/>
      <w:autoSpaceDE w:val="0"/>
      <w:autoSpaceDN w:val="0"/>
      <w:adjustRightInd w:val="0"/>
      <w:spacing w:line="200" w:lineRule="atLeast"/>
    </w:pPr>
    <w:rPr>
      <w:rFonts w:ascii="Times New Roman" w:hAnsi="Times New Roman" w:eastAsia="MS Mincho" w:cs="Times New Roman"/>
      <w:color w:val="000000"/>
      <w:w w:val="0"/>
      <w:sz w:val="18"/>
      <w:szCs w:val="18"/>
      <w:lang w:val="en-US" w:eastAsia="ja-JP" w:bidi="ar-SA"/>
    </w:rPr>
  </w:style>
  <w:style w:type="paragraph" w:customStyle="1" w:styleId="23">
    <w:name w:val="Style Caption - Table"/>
    <w:basedOn w:val="1"/>
    <w:qFormat/>
    <w:uiPriority w:val="0"/>
    <w:pPr>
      <w:keepNext/>
      <w:suppressAutoHyphens/>
      <w:spacing w:before="400" w:after="200"/>
      <w:jc w:val="center"/>
    </w:pPr>
    <w:rPr>
      <w:rFonts w:ascii="Arial" w:hAnsi="Arial" w:eastAsia="MS Mincho" w:cs="Arial"/>
      <w:b/>
      <w:sz w:val="20"/>
      <w:lang w:val="en-US" w:eastAsia="ar-SA"/>
    </w:rPr>
  </w:style>
  <w:style w:type="paragraph" w:customStyle="1" w:styleId="24">
    <w:name w:val="IEEEStds Level 4 Header"/>
    <w:basedOn w:val="1"/>
    <w:next w:val="1"/>
    <w:link w:val="25"/>
    <w:qFormat/>
    <w:uiPriority w:val="0"/>
    <w:pPr>
      <w:keepLines/>
      <w:tabs>
        <w:tab w:val="left" w:pos="360"/>
      </w:tabs>
      <w:suppressAutoHyphens/>
      <w:spacing w:before="240" w:after="240"/>
      <w:ind w:left="360" w:hanging="360"/>
      <w:outlineLvl w:val="3"/>
    </w:pPr>
    <w:rPr>
      <w:rFonts w:ascii="Arial" w:hAnsi="Arial" w:eastAsia="MS Mincho"/>
      <w:b/>
      <w:snapToGrid w:val="0"/>
      <w:sz w:val="20"/>
    </w:rPr>
  </w:style>
  <w:style w:type="character" w:customStyle="1" w:styleId="25">
    <w:name w:val="IEEEStds Level 4 Header Char Char"/>
    <w:link w:val="24"/>
    <w:qFormat/>
    <w:uiPriority w:val="0"/>
    <w:rPr>
      <w:rFonts w:ascii="Arial" w:hAnsi="Arial" w:eastAsia="MS Mincho"/>
      <w:b/>
      <w:snapToGrid w:val="0"/>
    </w:rPr>
  </w:style>
  <w:style w:type="character" w:customStyle="1" w:styleId="26">
    <w:name w:val="Balloon Text Char"/>
    <w:link w:val="7"/>
    <w:qFormat/>
    <w:uiPriority w:val="0"/>
    <w:rPr>
      <w:rFonts w:ascii="Tahoma" w:hAnsi="Tahoma" w:cs="Tahoma"/>
      <w:sz w:val="16"/>
      <w:szCs w:val="16"/>
      <w:lang w:val="en-GB"/>
    </w:rPr>
  </w:style>
  <w:style w:type="paragraph" w:customStyle="1" w:styleId="27">
    <w:name w:val="H1"/>
    <w:next w:val="20"/>
    <w:qFormat/>
    <w:uiPriority w:val="99"/>
    <w:pPr>
      <w:keepNext/>
      <w:widowControl w:val="0"/>
      <w:autoSpaceDE w:val="0"/>
      <w:autoSpaceDN w:val="0"/>
      <w:adjustRightInd w:val="0"/>
      <w:spacing w:before="480" w:after="240" w:line="280" w:lineRule="atLeast"/>
    </w:pPr>
    <w:rPr>
      <w:rFonts w:ascii="Arial" w:hAnsi="Arial" w:eastAsia="Malgun Gothic" w:cs="Arial"/>
      <w:b/>
      <w:bCs/>
      <w:color w:val="000000"/>
      <w:w w:val="0"/>
      <w:sz w:val="24"/>
      <w:szCs w:val="24"/>
      <w:lang w:val="en-US" w:eastAsia="en-US" w:bidi="ar-SA"/>
    </w:rPr>
  </w:style>
  <w:style w:type="paragraph" w:customStyle="1" w:styleId="28">
    <w:name w:val="H2"/>
    <w:next w:val="20"/>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eastAsia="Malgun Gothic" w:cs="Arial"/>
      <w:b/>
      <w:bCs/>
      <w:color w:val="000000"/>
      <w:w w:val="0"/>
      <w:sz w:val="22"/>
      <w:szCs w:val="22"/>
      <w:lang w:val="en-US" w:eastAsia="en-US" w:bidi="ar-SA"/>
    </w:rPr>
  </w:style>
  <w:style w:type="paragraph" w:customStyle="1" w:styleId="29">
    <w:name w:val="H3"/>
    <w:next w:val="20"/>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eastAsia="Malgun Gothic" w:cs="Arial"/>
      <w:b/>
      <w:bCs/>
      <w:color w:val="000000"/>
      <w:w w:val="0"/>
      <w:lang w:val="en-US" w:eastAsia="en-US" w:bidi="ar-SA"/>
    </w:rPr>
  </w:style>
  <w:style w:type="paragraph" w:customStyle="1" w:styleId="30">
    <w:name w:val="H4"/>
    <w:next w:val="20"/>
    <w:qFormat/>
    <w:uiPriority w:val="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eastAsia="Malgun Gothic" w:cs="Arial"/>
      <w:b/>
      <w:bCs/>
      <w:color w:val="000000"/>
      <w:w w:val="0"/>
      <w:lang w:val="en-US" w:eastAsia="en-US" w:bidi="ar-SA"/>
    </w:rPr>
  </w:style>
  <w:style w:type="paragraph" w:customStyle="1" w:styleId="31">
    <w:name w:val="Bibliography1"/>
    <w:basedOn w:val="1"/>
    <w:next w:val="1"/>
    <w:unhideWhenUsed/>
    <w:qFormat/>
    <w:uiPriority w:val="37"/>
    <w:pPr>
      <w:spacing w:after="200" w:line="276" w:lineRule="auto"/>
    </w:pPr>
    <w:rPr>
      <w:rFonts w:ascii="Calibri" w:hAnsi="Calibri"/>
      <w:szCs w:val="22"/>
      <w:lang w:val="en-US"/>
    </w:rPr>
  </w:style>
  <w:style w:type="paragraph" w:customStyle="1" w:styleId="32">
    <w:name w:val="CellBody"/>
    <w:qFormat/>
    <w:uiPriority w:val="99"/>
    <w:pPr>
      <w:widowControl w:val="0"/>
      <w:autoSpaceDE w:val="0"/>
      <w:autoSpaceDN w:val="0"/>
      <w:adjustRightInd w:val="0"/>
      <w:spacing w:line="200" w:lineRule="atLeast"/>
    </w:pPr>
    <w:rPr>
      <w:rFonts w:ascii="Times New Roman" w:hAnsi="Times New Roman" w:eastAsia="Malgun Gothic" w:cs="Times New Roman"/>
      <w:color w:val="000000"/>
      <w:w w:val="0"/>
      <w:sz w:val="18"/>
      <w:szCs w:val="18"/>
      <w:lang w:val="en-US" w:eastAsia="en-US" w:bidi="ar-SA"/>
    </w:rPr>
  </w:style>
  <w:style w:type="paragraph" w:customStyle="1" w:styleId="33">
    <w:name w:val="CellHeading"/>
    <w:qFormat/>
    <w:uiPriority w:val="99"/>
    <w:pPr>
      <w:widowControl w:val="0"/>
      <w:suppressAutoHyphens/>
      <w:autoSpaceDE w:val="0"/>
      <w:autoSpaceDN w:val="0"/>
      <w:adjustRightInd w:val="0"/>
      <w:spacing w:line="200" w:lineRule="atLeast"/>
      <w:jc w:val="center"/>
    </w:pPr>
    <w:rPr>
      <w:rFonts w:ascii="Times New Roman" w:hAnsi="Times New Roman" w:eastAsia="Malgun Gothic" w:cs="Times New Roman"/>
      <w:b/>
      <w:bCs/>
      <w:color w:val="000000"/>
      <w:w w:val="0"/>
      <w:sz w:val="18"/>
      <w:szCs w:val="18"/>
      <w:lang w:val="en-US" w:eastAsia="en-US" w:bidi="ar-SA"/>
    </w:rPr>
  </w:style>
  <w:style w:type="paragraph" w:customStyle="1" w:styleId="34">
    <w:name w:val="FigTitle"/>
    <w:qFormat/>
    <w:uiPriority w:val="99"/>
    <w:pPr>
      <w:widowControl w:val="0"/>
      <w:autoSpaceDE w:val="0"/>
      <w:autoSpaceDN w:val="0"/>
      <w:adjustRightInd w:val="0"/>
      <w:spacing w:before="240" w:line="240" w:lineRule="atLeast"/>
      <w:jc w:val="center"/>
    </w:pPr>
    <w:rPr>
      <w:rFonts w:ascii="Arial" w:hAnsi="Arial" w:eastAsia="Malgun Gothic" w:cs="Arial"/>
      <w:b/>
      <w:bCs/>
      <w:color w:val="000000"/>
      <w:w w:val="0"/>
      <w:lang w:val="en-US" w:eastAsia="en-US" w:bidi="ar-SA"/>
    </w:rPr>
  </w:style>
  <w:style w:type="paragraph" w:customStyle="1" w:styleId="35">
    <w:name w:val="TableTitle"/>
    <w:next w:val="21"/>
    <w:qFormat/>
    <w:uiPriority w:val="99"/>
    <w:pPr>
      <w:widowControl w:val="0"/>
      <w:autoSpaceDE w:val="0"/>
      <w:autoSpaceDN w:val="0"/>
      <w:adjustRightInd w:val="0"/>
      <w:spacing w:line="240" w:lineRule="atLeast"/>
      <w:jc w:val="center"/>
    </w:pPr>
    <w:rPr>
      <w:rFonts w:ascii="Arial" w:hAnsi="Arial" w:eastAsia="Malgun Gothic" w:cs="Arial"/>
      <w:b/>
      <w:bCs/>
      <w:color w:val="000000"/>
      <w:w w:val="0"/>
      <w:lang w:val="en-US" w:eastAsia="en-US" w:bidi="ar-SA"/>
    </w:rPr>
  </w:style>
  <w:style w:type="character" w:customStyle="1" w:styleId="36">
    <w:name w:val="Comment Text Char"/>
    <w:link w:val="5"/>
    <w:qFormat/>
    <w:uiPriority w:val="99"/>
    <w:rPr>
      <w:rFonts w:ascii="Calibri" w:hAnsi="Calibri"/>
    </w:rPr>
  </w:style>
  <w:style w:type="character" w:customStyle="1" w:styleId="37">
    <w:name w:val="Comment Subject Char"/>
    <w:link w:val="11"/>
    <w:qFormat/>
    <w:uiPriority w:val="0"/>
    <w:rPr>
      <w:rFonts w:ascii="Calibri" w:hAnsi="Calibri"/>
      <w:b/>
      <w:bCs/>
      <w:lang w:val="en-GB"/>
    </w:rPr>
  </w:style>
  <w:style w:type="paragraph" w:customStyle="1" w:styleId="38">
    <w:name w:val="DL"/>
    <w:qFormat/>
    <w:uiPriority w:val="99"/>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ascii="Times New Roman" w:hAnsi="Times New Roman" w:eastAsia="Malgun Gothic" w:cs="Times New Roman"/>
      <w:color w:val="000000"/>
      <w:w w:val="0"/>
      <w:lang w:val="en-US" w:eastAsia="en-US" w:bidi="ar-SA"/>
    </w:rPr>
  </w:style>
  <w:style w:type="paragraph" w:customStyle="1" w:styleId="39">
    <w:name w:val="Footnote"/>
    <w:qFormat/>
    <w:uiPriority w:val="99"/>
    <w:pPr>
      <w:widowControl w:val="0"/>
      <w:tabs>
        <w:tab w:val="right" w:pos="8640"/>
      </w:tabs>
      <w:suppressAutoHyphens/>
      <w:autoSpaceDE w:val="0"/>
      <w:autoSpaceDN w:val="0"/>
      <w:adjustRightInd w:val="0"/>
      <w:spacing w:after="40" w:line="180" w:lineRule="atLeast"/>
      <w:jc w:val="both"/>
    </w:pPr>
    <w:rPr>
      <w:rFonts w:ascii="Times New Roman" w:hAnsi="Times New Roman" w:eastAsia="Malgun Gothic" w:cs="Times New Roman"/>
      <w:color w:val="000000"/>
      <w:w w:val="0"/>
      <w:sz w:val="16"/>
      <w:szCs w:val="16"/>
      <w:lang w:val="en-US" w:eastAsia="en-US" w:bidi="ar-SA"/>
    </w:rPr>
  </w:style>
  <w:style w:type="paragraph" w:customStyle="1" w:styleId="40">
    <w:name w:val="AH2"/>
    <w:qFormat/>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eastAsia="Malgun Gothic" w:cs="Arial"/>
      <w:b/>
      <w:bCs/>
      <w:color w:val="000000"/>
      <w:sz w:val="22"/>
      <w:szCs w:val="22"/>
      <w:lang w:val="en-US" w:eastAsia="en-US" w:bidi="ar-SA"/>
    </w:rPr>
  </w:style>
  <w:style w:type="paragraph" w:customStyle="1" w:styleId="41">
    <w:name w:val="AH1"/>
    <w:qFormat/>
    <w:uiPriority w:val="99"/>
    <w:pPr>
      <w:keepNext/>
      <w:widowControl w:val="0"/>
      <w:autoSpaceDE w:val="0"/>
      <w:autoSpaceDN w:val="0"/>
      <w:adjustRightInd w:val="0"/>
      <w:spacing w:before="480" w:after="240"/>
    </w:pPr>
    <w:rPr>
      <w:rFonts w:ascii="Arial" w:hAnsi="Arial" w:eastAsia="Malgun Gothic" w:cs="Arial"/>
      <w:b/>
      <w:bCs/>
      <w:color w:val="000000"/>
      <w:sz w:val="24"/>
      <w:szCs w:val="24"/>
      <w:lang w:val="en-US" w:eastAsia="en-US" w:bidi="ar-SA"/>
    </w:rPr>
  </w:style>
  <w:style w:type="paragraph" w:customStyle="1" w:styleId="42">
    <w:name w:val="revision_instructions"/>
    <w:qFormat/>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rFonts w:ascii="Times New Roman" w:hAnsi="Times New Roman" w:eastAsia="Malgun Gothic" w:cs="Times New Roman"/>
      <w:b/>
      <w:bCs/>
      <w:i/>
      <w:iCs/>
      <w:color w:val="000000"/>
      <w:lang w:val="en-US" w:eastAsia="en-US" w:bidi="ar-SA"/>
    </w:rPr>
  </w:style>
  <w:style w:type="paragraph" w:customStyle="1" w:styleId="43">
    <w:name w:val="색상형 음영 - 강조색 11"/>
    <w:hidden/>
    <w:semiHidden/>
    <w:qFormat/>
    <w:uiPriority w:val="99"/>
    <w:rPr>
      <w:rFonts w:ascii="Times New Roman" w:hAnsi="Times New Roman" w:eastAsia="Malgun Gothic" w:cs="Times New Roman"/>
      <w:sz w:val="22"/>
      <w:lang w:val="en-GB" w:eastAsia="en-US" w:bidi="ar-SA"/>
    </w:rPr>
  </w:style>
  <w:style w:type="paragraph" w:customStyle="1" w:styleId="44">
    <w:name w:val="Revision"/>
    <w:hidden/>
    <w:semiHidden/>
    <w:qFormat/>
    <w:uiPriority w:val="99"/>
    <w:rPr>
      <w:rFonts w:ascii="Times New Roman" w:hAnsi="Times New Roman" w:eastAsia="Malgun Gothic" w:cs="Times New Roman"/>
      <w:sz w:val="22"/>
      <w:lang w:val="en-GB" w:eastAsia="en-US" w:bidi="ar-SA"/>
    </w:rPr>
  </w:style>
  <w:style w:type="character" w:customStyle="1" w:styleId="45">
    <w:name w:val="highlight"/>
    <w:basedOn w:val="14"/>
    <w:qFormat/>
    <w:uiPriority w:val="0"/>
  </w:style>
  <w:style w:type="paragraph" w:customStyle="1" w:styleId="46">
    <w:name w:val="FigTitle a"/>
    <w:qFormat/>
    <w:uiPriority w:val="99"/>
    <w:pPr>
      <w:widowControl w:val="0"/>
      <w:autoSpaceDE w:val="0"/>
      <w:autoSpaceDN w:val="0"/>
      <w:adjustRightInd w:val="0"/>
      <w:spacing w:line="240" w:lineRule="atLeast"/>
      <w:jc w:val="center"/>
    </w:pPr>
    <w:rPr>
      <w:rFonts w:ascii="Arial" w:hAnsi="Arial" w:eastAsia="Malgun Gothic" w:cs="Arial"/>
      <w:b/>
      <w:bCs/>
      <w:color w:val="000000"/>
      <w:w w:val="0"/>
      <w:lang w:val="en-US" w:eastAsia="ko-KR" w:bidi="ar-SA"/>
    </w:rPr>
  </w:style>
  <w:style w:type="paragraph" w:customStyle="1" w:styleId="47">
    <w:name w:val="TableTitle a"/>
    <w:next w:val="21"/>
    <w:qFormat/>
    <w:uiPriority w:val="99"/>
    <w:pPr>
      <w:widowControl w:val="0"/>
      <w:autoSpaceDE w:val="0"/>
      <w:autoSpaceDN w:val="0"/>
      <w:adjustRightInd w:val="0"/>
      <w:spacing w:line="240" w:lineRule="atLeast"/>
      <w:jc w:val="center"/>
    </w:pPr>
    <w:rPr>
      <w:rFonts w:ascii="Arial" w:hAnsi="Arial" w:eastAsia="Malgun Gothic" w:cs="Arial"/>
      <w:b/>
      <w:bCs/>
      <w:color w:val="000000"/>
      <w:w w:val="0"/>
      <w:lang w:val="en-US" w:eastAsia="ko-KR" w:bidi="ar-SA"/>
    </w:rPr>
  </w:style>
  <w:style w:type="paragraph" w:customStyle="1" w:styleId="48">
    <w:name w:val="Body"/>
    <w:qFormat/>
    <w:uiPriority w:val="99"/>
    <w:pPr>
      <w:widowControl w:val="0"/>
      <w:autoSpaceDE w:val="0"/>
      <w:autoSpaceDN w:val="0"/>
      <w:adjustRightInd w:val="0"/>
      <w:spacing w:before="240" w:line="240" w:lineRule="atLeast"/>
      <w:jc w:val="both"/>
    </w:pPr>
    <w:rPr>
      <w:rFonts w:ascii="Times New Roman" w:hAnsi="Times New Roman" w:eastAsia="Malgun Gothic" w:cs="Times New Roman"/>
      <w:color w:val="000000"/>
      <w:w w:val="0"/>
      <w:lang w:val="en-US" w:eastAsia="ko-KR" w:bidi="ar-SA"/>
    </w:rPr>
  </w:style>
  <w:style w:type="paragraph" w:customStyle="1" w:styleId="49">
    <w:name w:val="Note"/>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eastAsia="Malgun Gothic" w:cs="Times New Roman"/>
      <w:color w:val="000000"/>
      <w:w w:val="0"/>
      <w:sz w:val="18"/>
      <w:szCs w:val="18"/>
      <w:lang w:val="en-US" w:eastAsia="ko-KR" w:bidi="ar-SA"/>
    </w:rPr>
  </w:style>
  <w:style w:type="paragraph" w:customStyle="1" w:styleId="50">
    <w:name w:val="SP.3.217099"/>
    <w:basedOn w:val="1"/>
    <w:next w:val="1"/>
    <w:qFormat/>
    <w:uiPriority w:val="99"/>
    <w:pPr>
      <w:widowControl w:val="0"/>
      <w:autoSpaceDE w:val="0"/>
      <w:autoSpaceDN w:val="0"/>
      <w:adjustRightInd w:val="0"/>
    </w:pPr>
    <w:rPr>
      <w:rFonts w:ascii="Arial" w:hAnsi="Arial" w:cs="Arial"/>
      <w:sz w:val="24"/>
      <w:szCs w:val="24"/>
      <w:lang w:val="en-US" w:eastAsia="ko-KR"/>
    </w:rPr>
  </w:style>
  <w:style w:type="paragraph" w:customStyle="1" w:styleId="51">
    <w:name w:val="SP.3.217198"/>
    <w:basedOn w:val="1"/>
    <w:next w:val="1"/>
    <w:qFormat/>
    <w:uiPriority w:val="99"/>
    <w:pPr>
      <w:widowControl w:val="0"/>
      <w:autoSpaceDE w:val="0"/>
      <w:autoSpaceDN w:val="0"/>
      <w:adjustRightInd w:val="0"/>
    </w:pPr>
    <w:rPr>
      <w:rFonts w:ascii="Arial" w:hAnsi="Arial" w:cs="Arial"/>
      <w:sz w:val="24"/>
      <w:szCs w:val="24"/>
      <w:lang w:val="en-US" w:eastAsia="ko-KR"/>
    </w:rPr>
  </w:style>
  <w:style w:type="paragraph" w:customStyle="1" w:styleId="52">
    <w:name w:val="SP.3.217144"/>
    <w:basedOn w:val="1"/>
    <w:next w:val="1"/>
    <w:qFormat/>
    <w:uiPriority w:val="99"/>
    <w:pPr>
      <w:widowControl w:val="0"/>
      <w:autoSpaceDE w:val="0"/>
      <w:autoSpaceDN w:val="0"/>
      <w:adjustRightInd w:val="0"/>
    </w:pPr>
    <w:rPr>
      <w:rFonts w:ascii="Arial" w:hAnsi="Arial" w:cs="Arial"/>
      <w:sz w:val="24"/>
      <w:szCs w:val="24"/>
      <w:lang w:val="en-US" w:eastAsia="ko-KR"/>
    </w:rPr>
  </w:style>
  <w:style w:type="character" w:customStyle="1" w:styleId="53">
    <w:name w:val="SC.3.4062"/>
    <w:qFormat/>
    <w:uiPriority w:val="99"/>
    <w:rPr>
      <w:b/>
      <w:bCs/>
      <w:color w:val="000000"/>
      <w:sz w:val="20"/>
      <w:szCs w:val="20"/>
    </w:rPr>
  </w:style>
  <w:style w:type="paragraph" w:customStyle="1" w:styleId="54">
    <w:name w:val="SP.3.172043"/>
    <w:basedOn w:val="1"/>
    <w:next w:val="1"/>
    <w:qFormat/>
    <w:uiPriority w:val="99"/>
    <w:pPr>
      <w:widowControl w:val="0"/>
      <w:autoSpaceDE w:val="0"/>
      <w:autoSpaceDN w:val="0"/>
      <w:adjustRightInd w:val="0"/>
    </w:pPr>
    <w:rPr>
      <w:sz w:val="24"/>
      <w:szCs w:val="24"/>
      <w:lang w:val="en-US" w:eastAsia="ko-KR"/>
    </w:rPr>
  </w:style>
  <w:style w:type="paragraph" w:customStyle="1" w:styleId="55">
    <w:name w:val="SP.3.172142"/>
    <w:basedOn w:val="1"/>
    <w:next w:val="1"/>
    <w:qFormat/>
    <w:uiPriority w:val="99"/>
    <w:pPr>
      <w:widowControl w:val="0"/>
      <w:autoSpaceDE w:val="0"/>
      <w:autoSpaceDN w:val="0"/>
      <w:adjustRightInd w:val="0"/>
    </w:pPr>
    <w:rPr>
      <w:sz w:val="24"/>
      <w:szCs w:val="24"/>
      <w:lang w:val="en-US" w:eastAsia="ko-KR"/>
    </w:rPr>
  </w:style>
  <w:style w:type="paragraph" w:customStyle="1" w:styleId="56">
    <w:name w:val="SP.3.172088"/>
    <w:basedOn w:val="1"/>
    <w:next w:val="1"/>
    <w:qFormat/>
    <w:uiPriority w:val="99"/>
    <w:pPr>
      <w:widowControl w:val="0"/>
      <w:autoSpaceDE w:val="0"/>
      <w:autoSpaceDN w:val="0"/>
      <w:adjustRightInd w:val="0"/>
    </w:pPr>
    <w:rPr>
      <w:sz w:val="24"/>
      <w:szCs w:val="24"/>
      <w:lang w:val="en-US" w:eastAsia="ko-KR"/>
    </w:rPr>
  </w:style>
  <w:style w:type="paragraph" w:customStyle="1" w:styleId="57">
    <w:name w:val="SP.3.278539"/>
    <w:basedOn w:val="1"/>
    <w:next w:val="1"/>
    <w:qFormat/>
    <w:uiPriority w:val="99"/>
    <w:pPr>
      <w:widowControl w:val="0"/>
      <w:autoSpaceDE w:val="0"/>
      <w:autoSpaceDN w:val="0"/>
      <w:adjustRightInd w:val="0"/>
    </w:pPr>
    <w:rPr>
      <w:sz w:val="24"/>
      <w:szCs w:val="24"/>
      <w:lang w:val="en-US" w:eastAsia="ko-KR"/>
    </w:rPr>
  </w:style>
  <w:style w:type="paragraph" w:customStyle="1" w:styleId="58">
    <w:name w:val="SP.3.278638"/>
    <w:basedOn w:val="1"/>
    <w:next w:val="1"/>
    <w:qFormat/>
    <w:uiPriority w:val="99"/>
    <w:pPr>
      <w:widowControl w:val="0"/>
      <w:autoSpaceDE w:val="0"/>
      <w:autoSpaceDN w:val="0"/>
      <w:adjustRightInd w:val="0"/>
    </w:pPr>
    <w:rPr>
      <w:sz w:val="24"/>
      <w:szCs w:val="24"/>
      <w:lang w:val="en-US" w:eastAsia="ko-KR"/>
    </w:rPr>
  </w:style>
  <w:style w:type="paragraph" w:customStyle="1" w:styleId="59">
    <w:name w:val="SP.3.278584"/>
    <w:basedOn w:val="1"/>
    <w:next w:val="1"/>
    <w:qFormat/>
    <w:uiPriority w:val="99"/>
    <w:pPr>
      <w:widowControl w:val="0"/>
      <w:autoSpaceDE w:val="0"/>
      <w:autoSpaceDN w:val="0"/>
      <w:adjustRightInd w:val="0"/>
    </w:pPr>
    <w:rPr>
      <w:sz w:val="24"/>
      <w:szCs w:val="24"/>
      <w:lang w:val="en-US" w:eastAsia="ko-KR"/>
    </w:rPr>
  </w:style>
  <w:style w:type="paragraph" w:customStyle="1" w:styleId="60">
    <w:name w:val="SP.3.278530"/>
    <w:basedOn w:val="1"/>
    <w:next w:val="1"/>
    <w:qFormat/>
    <w:uiPriority w:val="99"/>
    <w:pPr>
      <w:widowControl w:val="0"/>
      <w:autoSpaceDE w:val="0"/>
      <w:autoSpaceDN w:val="0"/>
      <w:adjustRightInd w:val="0"/>
    </w:pPr>
    <w:rPr>
      <w:sz w:val="24"/>
      <w:szCs w:val="24"/>
      <w:lang w:val="en-US" w:eastAsia="ko-KR"/>
    </w:rPr>
  </w:style>
  <w:style w:type="paragraph" w:customStyle="1" w:styleId="61">
    <w:name w:val="SP.3.278616"/>
    <w:basedOn w:val="1"/>
    <w:next w:val="1"/>
    <w:qFormat/>
    <w:uiPriority w:val="99"/>
    <w:pPr>
      <w:widowControl w:val="0"/>
      <w:autoSpaceDE w:val="0"/>
      <w:autoSpaceDN w:val="0"/>
      <w:adjustRightInd w:val="0"/>
    </w:pPr>
    <w:rPr>
      <w:sz w:val="24"/>
      <w:szCs w:val="24"/>
      <w:lang w:val="en-US" w:eastAsia="ko-KR"/>
    </w:rPr>
  </w:style>
  <w:style w:type="paragraph" w:customStyle="1" w:styleId="62">
    <w:name w:val="L2"/>
    <w:qFormat/>
    <w:uiPriority w:val="99"/>
    <w:pPr>
      <w:tabs>
        <w:tab w:val="left" w:pos="640"/>
      </w:tabs>
      <w:autoSpaceDE w:val="0"/>
      <w:autoSpaceDN w:val="0"/>
      <w:adjustRightInd w:val="0"/>
      <w:spacing w:before="60" w:after="60" w:line="240" w:lineRule="atLeast"/>
      <w:ind w:left="640" w:hanging="440"/>
      <w:jc w:val="both"/>
    </w:pPr>
    <w:rPr>
      <w:rFonts w:ascii="Times New Roman" w:hAnsi="Times New Roman" w:eastAsia="Malgun Gothic" w:cs="Times New Roman"/>
      <w:color w:val="000000"/>
      <w:w w:val="0"/>
      <w:lang w:val="en-US" w:eastAsia="ko-KR" w:bidi="ar-SA"/>
    </w:rPr>
  </w:style>
  <w:style w:type="paragraph" w:customStyle="1" w:styleId="63">
    <w:name w:val="Editing instructions"/>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ascii="Times New Roman" w:hAnsi="Times New Roman" w:eastAsia="Malgun Gothic" w:cs="Times New Roman"/>
      <w:b/>
      <w:bCs/>
      <w:i/>
      <w:iCs/>
      <w:color w:val="000000"/>
      <w:w w:val="0"/>
      <w:lang w:val="en-US" w:eastAsia="ko-KR" w:bidi="ar-SA"/>
    </w:rPr>
  </w:style>
  <w:style w:type="character" w:styleId="64">
    <w:name w:val="Placeholder Text"/>
    <w:basedOn w:val="14"/>
    <w:semiHidden/>
    <w:qFormat/>
    <w:uiPriority w:val="99"/>
    <w:rPr>
      <w:color w:val="808080"/>
    </w:rPr>
  </w:style>
  <w:style w:type="paragraph" w:styleId="65">
    <w:name w:val="List Paragraph"/>
    <w:basedOn w:val="1"/>
    <w:qFormat/>
    <w:uiPriority w:val="34"/>
    <w:pPr>
      <w:ind w:left="800" w:leftChars="400"/>
    </w:pPr>
  </w:style>
  <w:style w:type="paragraph" w:customStyle="1" w:styleId="66">
    <w:name w:val="SP.9.200742"/>
    <w:basedOn w:val="1"/>
    <w:next w:val="1"/>
    <w:qFormat/>
    <w:uiPriority w:val="99"/>
    <w:pPr>
      <w:autoSpaceDE w:val="0"/>
      <w:autoSpaceDN w:val="0"/>
      <w:adjustRightInd w:val="0"/>
    </w:pPr>
    <w:rPr>
      <w:rFonts w:ascii="Arial" w:hAnsi="Arial" w:cs="Arial"/>
      <w:sz w:val="24"/>
      <w:szCs w:val="24"/>
      <w:lang w:val="en-US" w:eastAsia="ko-KR"/>
    </w:rPr>
  </w:style>
  <w:style w:type="paragraph" w:customStyle="1" w:styleId="67">
    <w:name w:val="SP.9.200711"/>
    <w:basedOn w:val="1"/>
    <w:next w:val="1"/>
    <w:qFormat/>
    <w:uiPriority w:val="99"/>
    <w:pPr>
      <w:autoSpaceDE w:val="0"/>
      <w:autoSpaceDN w:val="0"/>
      <w:adjustRightInd w:val="0"/>
    </w:pPr>
    <w:rPr>
      <w:rFonts w:ascii="Arial" w:hAnsi="Arial" w:cs="Arial"/>
      <w:sz w:val="24"/>
      <w:szCs w:val="24"/>
      <w:lang w:val="en-US" w:eastAsia="ko-KR"/>
    </w:rPr>
  </w:style>
  <w:style w:type="paragraph" w:customStyle="1" w:styleId="68">
    <w:name w:val="SP.9.200708"/>
    <w:basedOn w:val="1"/>
    <w:next w:val="1"/>
    <w:qFormat/>
    <w:uiPriority w:val="99"/>
    <w:pPr>
      <w:autoSpaceDE w:val="0"/>
      <w:autoSpaceDN w:val="0"/>
      <w:adjustRightInd w:val="0"/>
    </w:pPr>
    <w:rPr>
      <w:rFonts w:ascii="Arial" w:hAnsi="Arial" w:cs="Arial"/>
      <w:sz w:val="24"/>
      <w:szCs w:val="24"/>
      <w:lang w:val="en-US" w:eastAsia="ko-KR"/>
    </w:rPr>
  </w:style>
  <w:style w:type="paragraph" w:customStyle="1" w:styleId="69">
    <w:name w:val="SP.9.200756"/>
    <w:basedOn w:val="1"/>
    <w:next w:val="1"/>
    <w:qFormat/>
    <w:uiPriority w:val="99"/>
    <w:pPr>
      <w:autoSpaceDE w:val="0"/>
      <w:autoSpaceDN w:val="0"/>
      <w:adjustRightInd w:val="0"/>
    </w:pPr>
    <w:rPr>
      <w:rFonts w:ascii="Arial" w:hAnsi="Arial" w:cs="Arial"/>
      <w:sz w:val="24"/>
      <w:szCs w:val="24"/>
      <w:lang w:val="en-US" w:eastAsia="ko-KR"/>
    </w:rPr>
  </w:style>
  <w:style w:type="paragraph" w:customStyle="1" w:styleId="70">
    <w:name w:val="SP.9.200714"/>
    <w:basedOn w:val="1"/>
    <w:next w:val="1"/>
    <w:qFormat/>
    <w:uiPriority w:val="99"/>
    <w:pPr>
      <w:autoSpaceDE w:val="0"/>
      <w:autoSpaceDN w:val="0"/>
      <w:adjustRightInd w:val="0"/>
    </w:pPr>
    <w:rPr>
      <w:rFonts w:ascii="Arial" w:hAnsi="Arial" w:cs="Arial"/>
      <w:sz w:val="24"/>
      <w:szCs w:val="24"/>
      <w:lang w:val="en-US" w:eastAsia="ko-KR"/>
    </w:rPr>
  </w:style>
  <w:style w:type="character" w:customStyle="1" w:styleId="71">
    <w:name w:val="SC.9.192528"/>
    <w:qFormat/>
    <w:uiPriority w:val="99"/>
    <w:rPr>
      <w:b/>
      <w:bCs/>
      <w:color w:val="000000"/>
      <w:sz w:val="20"/>
      <w:szCs w:val="20"/>
    </w:rPr>
  </w:style>
  <w:style w:type="paragraph" w:customStyle="1" w:styleId="72">
    <w:name w:val="SP.9.200716"/>
    <w:basedOn w:val="1"/>
    <w:next w:val="1"/>
    <w:qFormat/>
    <w:uiPriority w:val="99"/>
    <w:pPr>
      <w:autoSpaceDE w:val="0"/>
      <w:autoSpaceDN w:val="0"/>
      <w:adjustRightInd w:val="0"/>
    </w:pPr>
    <w:rPr>
      <w:sz w:val="24"/>
      <w:szCs w:val="24"/>
      <w:lang w:val="en-US" w:eastAsia="ko-KR"/>
    </w:rPr>
  </w:style>
  <w:style w:type="paragraph" w:customStyle="1" w:styleId="73">
    <w:name w:val="SP.10.217127"/>
    <w:basedOn w:val="1"/>
    <w:next w:val="1"/>
    <w:qFormat/>
    <w:uiPriority w:val="99"/>
    <w:pPr>
      <w:autoSpaceDE w:val="0"/>
      <w:autoSpaceDN w:val="0"/>
      <w:adjustRightInd w:val="0"/>
    </w:pPr>
    <w:rPr>
      <w:sz w:val="24"/>
      <w:szCs w:val="24"/>
      <w:lang w:val="en-US" w:eastAsia="ko-KR"/>
    </w:rPr>
  </w:style>
  <w:style w:type="paragraph" w:customStyle="1" w:styleId="74">
    <w:name w:val="SP.10.217095"/>
    <w:basedOn w:val="1"/>
    <w:next w:val="1"/>
    <w:qFormat/>
    <w:uiPriority w:val="99"/>
    <w:pPr>
      <w:autoSpaceDE w:val="0"/>
      <w:autoSpaceDN w:val="0"/>
      <w:adjustRightInd w:val="0"/>
    </w:pPr>
    <w:rPr>
      <w:sz w:val="24"/>
      <w:szCs w:val="24"/>
      <w:lang w:val="en-US" w:eastAsia="ko-KR"/>
    </w:rPr>
  </w:style>
  <w:style w:type="paragraph" w:customStyle="1" w:styleId="75">
    <w:name w:val="SP.10.217128"/>
    <w:basedOn w:val="1"/>
    <w:next w:val="1"/>
    <w:qFormat/>
    <w:uiPriority w:val="99"/>
    <w:pPr>
      <w:autoSpaceDE w:val="0"/>
      <w:autoSpaceDN w:val="0"/>
      <w:adjustRightInd w:val="0"/>
    </w:pPr>
    <w:rPr>
      <w:sz w:val="24"/>
      <w:szCs w:val="24"/>
      <w:lang w:val="en-US" w:eastAsia="ko-KR"/>
    </w:rPr>
  </w:style>
  <w:style w:type="paragraph" w:customStyle="1" w:styleId="76">
    <w:name w:val="SP.10.217098"/>
    <w:basedOn w:val="1"/>
    <w:next w:val="1"/>
    <w:qFormat/>
    <w:uiPriority w:val="99"/>
    <w:pPr>
      <w:autoSpaceDE w:val="0"/>
      <w:autoSpaceDN w:val="0"/>
      <w:adjustRightInd w:val="0"/>
    </w:pPr>
    <w:rPr>
      <w:sz w:val="24"/>
      <w:szCs w:val="24"/>
      <w:lang w:val="en-US" w:eastAsia="ko-KR"/>
    </w:rPr>
  </w:style>
  <w:style w:type="paragraph" w:customStyle="1" w:styleId="77">
    <w:name w:val="SP.10.217100"/>
    <w:basedOn w:val="1"/>
    <w:next w:val="1"/>
    <w:qFormat/>
    <w:uiPriority w:val="99"/>
    <w:pPr>
      <w:autoSpaceDE w:val="0"/>
      <w:autoSpaceDN w:val="0"/>
      <w:adjustRightInd w:val="0"/>
    </w:pPr>
    <w:rPr>
      <w:sz w:val="24"/>
      <w:szCs w:val="24"/>
      <w:lang w:val="en-US" w:eastAsia="ko-KR"/>
    </w:rPr>
  </w:style>
  <w:style w:type="character" w:customStyle="1" w:styleId="78">
    <w:name w:val="SC.10.323600"/>
    <w:qFormat/>
    <w:uiPriority w:val="99"/>
    <w:rPr>
      <w:color w:val="000000"/>
      <w:sz w:val="20"/>
      <w:szCs w:val="20"/>
    </w:rPr>
  </w:style>
  <w:style w:type="character" w:customStyle="1" w:styleId="79">
    <w:name w:val="SC.10.323594"/>
    <w:qFormat/>
    <w:uiPriority w:val="99"/>
    <w:rPr>
      <w:b/>
      <w:bCs/>
      <w:color w:val="000000"/>
      <w:sz w:val="22"/>
      <w:szCs w:val="22"/>
    </w:rPr>
  </w:style>
  <w:style w:type="character" w:customStyle="1" w:styleId="80">
    <w:name w:val="fontstyle01"/>
    <w:basedOn w:val="14"/>
    <w:qFormat/>
    <w:uiPriority w:val="0"/>
    <w:rPr>
      <w:rFonts w:hint="default" w:ascii="TimesNewRoman" w:hAnsi="TimesNewRoman"/>
      <w:color w:val="000000"/>
      <w:sz w:val="20"/>
      <w:szCs w:val="20"/>
    </w:rPr>
  </w:style>
  <w:style w:type="character" w:customStyle="1" w:styleId="81">
    <w:name w:val="fontstyle21"/>
    <w:basedOn w:val="14"/>
    <w:qFormat/>
    <w:uiPriority w:val="0"/>
    <w:rPr>
      <w:rFonts w:hint="default" w:ascii="TimesNewRomanPSMT" w:hAnsi="TimesNewRomanPSMT"/>
      <w:color w:val="000000"/>
      <w:sz w:val="20"/>
      <w:szCs w:val="20"/>
    </w:rPr>
  </w:style>
  <w:style w:type="paragraph" w:customStyle="1" w:styleId="82">
    <w:name w:val="Editiing Instruction"/>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ascii="Times New Roman" w:hAnsi="Times New Roman" w:cs="Times New Roman" w:eastAsiaTheme="minorEastAsia"/>
      <w:b/>
      <w:bCs/>
      <w:i/>
      <w:iCs/>
      <w:color w:val="000000"/>
      <w:w w:val="1"/>
      <w:lang w:val="en-US" w:eastAsia="zh-TW" w:bidi="ar-SA"/>
    </w:rPr>
  </w:style>
  <w:style w:type="paragraph" w:customStyle="1" w:styleId="83">
    <w:name w:val="DL1"/>
    <w:qForma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eastAsiaTheme="minorEastAsia"/>
      <w:color w:val="000000"/>
      <w:w w:val="1"/>
      <w:lang w:val="en-US" w:eastAsia="zh-TW" w:bidi="ar-SA"/>
    </w:rPr>
  </w:style>
  <w:style w:type="paragraph" w:customStyle="1" w:styleId="84">
    <w:name w:val="Ll"/>
    <w:qFormat/>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eastAsiaTheme="minorEastAsia"/>
      <w:color w:val="000000"/>
      <w:w w:val="0"/>
      <w:lang w:val="en-US" w:eastAsia="zh-TW" w:bidi="ar-SA"/>
    </w:rPr>
  </w:style>
  <w:style w:type="paragraph" w:customStyle="1" w:styleId="85">
    <w:name w:val="Lll1"/>
    <w:qFormat/>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eastAsiaTheme="minorEastAsia"/>
      <w:color w:val="000000"/>
      <w:w w:val="0"/>
      <w:lang w:val="en-US" w:eastAsia="zh-TW" w:bidi="ar-SA"/>
    </w:rPr>
  </w:style>
  <w:style w:type="paragraph" w:customStyle="1" w:styleId="86">
    <w:name w:val="VariableList"/>
    <w:qForma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ascii="Times New Roman" w:hAnsi="Times New Roman" w:cs="Times New Roman" w:eastAsiaTheme="minorEastAsia"/>
      <w:color w:val="000000"/>
      <w:w w:val="1"/>
      <w:lang w:val="en-US" w:eastAsia="zh-TW" w:bidi="ar-SA"/>
    </w:rPr>
  </w:style>
  <w:style w:type="character" w:customStyle="1" w:styleId="87">
    <w:name w:val="Subscript"/>
    <w:qFormat/>
    <w:uiPriority w:val="99"/>
    <w:rPr>
      <w:vertAlign w:val="subscript"/>
    </w:rPr>
  </w:style>
  <w:style w:type="paragraph" w:customStyle="1" w:styleId="88">
    <w:name w:val="H5"/>
    <w:next w:val="20"/>
    <w:qForma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eastAsiaTheme="minorEastAsia"/>
      <w:b/>
      <w:bCs/>
      <w:color w:val="000000"/>
      <w:w w:val="0"/>
      <w:lang w:val="en-US" w:eastAsia="zh-TW" w:bidi="ar-SA"/>
    </w:rPr>
  </w:style>
  <w:style w:type="paragraph" w:customStyle="1" w:styleId="89">
    <w:name w:val="figure text"/>
    <w:qFormat/>
    <w:uiPriority w:val="99"/>
    <w:pPr>
      <w:widowControl w:val="0"/>
      <w:suppressAutoHyphens/>
      <w:autoSpaceDE w:val="0"/>
      <w:autoSpaceDN w:val="0"/>
      <w:adjustRightInd w:val="0"/>
      <w:spacing w:line="160" w:lineRule="atLeast"/>
      <w:jc w:val="center"/>
    </w:pPr>
    <w:rPr>
      <w:rFonts w:ascii="Arial" w:hAnsi="Arial" w:cs="Arial" w:eastAsiaTheme="minorEastAsia"/>
      <w:color w:val="000000"/>
      <w:w w:val="0"/>
      <w:sz w:val="16"/>
      <w:szCs w:val="16"/>
      <w:lang w:val="en-US" w:eastAsia="zh-TW" w:bidi="ar-SA"/>
    </w:rPr>
  </w:style>
  <w:style w:type="paragraph" w:customStyle="1" w:styleId="90">
    <w:name w:val="AH4"/>
    <w:next w:val="20"/>
    <w:qForma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eastAsiaTheme="minorEastAsia"/>
      <w:b/>
      <w:bCs/>
      <w:color w:val="000000"/>
      <w:w w:val="0"/>
      <w:lang w:val="en-US" w:eastAsia="zh-TW" w:bidi="ar-SA"/>
    </w:rPr>
  </w:style>
  <w:style w:type="character" w:customStyle="1" w:styleId="91">
    <w:name w:val="dd_visible"/>
    <w:basedOn w:val="14"/>
    <w:qFormat/>
    <w:uiPriority w:val="0"/>
  </w:style>
  <w:style w:type="character" w:customStyle="1" w:styleId="92">
    <w:name w:val="b_hide1"/>
    <w:basedOn w:val="14"/>
    <w:qFormat/>
    <w:uiPriority w:val="0"/>
    <w:rPr>
      <w:vanish/>
    </w:rPr>
  </w:style>
  <w:style w:type="paragraph" w:customStyle="1" w:styleId="93">
    <w:name w:val="Code"/>
    <w:qFormat/>
    <w:uiPriority w:val="99"/>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eastAsiaTheme="minorEastAsia"/>
      <w:color w:val="000000"/>
      <w:w w:val="0"/>
      <w:sz w:val="18"/>
      <w:szCs w:val="18"/>
      <w:lang w:val="en-US" w:eastAsia="zh-TW" w:bidi="ar-SA"/>
    </w:rPr>
  </w:style>
  <w:style w:type="paragraph" w:customStyle="1" w:styleId="94">
    <w:name w:val="AI"/>
    <w:next w:val="1"/>
    <w:qFormat/>
    <w:uiPriority w:val="99"/>
    <w:pPr>
      <w:keepNext/>
      <w:autoSpaceDE w:val="0"/>
      <w:autoSpaceDN w:val="0"/>
      <w:adjustRightInd w:val="0"/>
      <w:spacing w:before="480" w:after="240" w:line="320" w:lineRule="atLeast"/>
    </w:pPr>
    <w:rPr>
      <w:rFonts w:ascii="Arial" w:hAnsi="Arial" w:cs="Arial" w:eastAsiaTheme="minorEastAsia"/>
      <w:b/>
      <w:bCs/>
      <w:color w:val="000000"/>
      <w:w w:val="0"/>
      <w:sz w:val="28"/>
      <w:szCs w:val="28"/>
      <w:lang w:val="en-US" w:eastAsia="zh-TW" w:bidi="ar-SA"/>
    </w:rPr>
  </w:style>
  <w:style w:type="paragraph" w:customStyle="1" w:styleId="95">
    <w:name w:val="AT"/>
    <w:next w:val="20"/>
    <w:qFormat/>
    <w:uiPriority w:val="99"/>
    <w:pPr>
      <w:keepNext/>
      <w:autoSpaceDE w:val="0"/>
      <w:autoSpaceDN w:val="0"/>
      <w:adjustRightInd w:val="0"/>
      <w:spacing w:after="240" w:line="320" w:lineRule="atLeast"/>
    </w:pPr>
    <w:rPr>
      <w:rFonts w:ascii="Arial" w:hAnsi="Arial" w:cs="Arial" w:eastAsiaTheme="minorEastAsia"/>
      <w:b/>
      <w:bCs/>
      <w:color w:val="000000"/>
      <w:w w:val="0"/>
      <w:sz w:val="28"/>
      <w:szCs w:val="28"/>
      <w:lang w:val="en-US" w:eastAsia="zh-TW" w:bidi="ar-SA"/>
    </w:rPr>
  </w:style>
  <w:style w:type="paragraph" w:customStyle="1" w:styleId="96">
    <w:name w:val="Nor"/>
    <w:next w:val="95"/>
    <w:qFormat/>
    <w:uiPriority w:val="99"/>
    <w:pPr>
      <w:keepNext/>
      <w:autoSpaceDE w:val="0"/>
      <w:autoSpaceDN w:val="0"/>
      <w:adjustRightInd w:val="0"/>
      <w:spacing w:before="240" w:after="360" w:line="280" w:lineRule="atLeast"/>
    </w:pPr>
    <w:rPr>
      <w:rFonts w:ascii="Arial" w:hAnsi="Arial" w:cs="Arial" w:eastAsiaTheme="minorEastAsia"/>
      <w:color w:val="000000"/>
      <w:w w:val="0"/>
      <w:sz w:val="24"/>
      <w:szCs w:val="24"/>
      <w:lang w:val="en-US" w:eastAsia="zh-TW" w:bidi="ar-SA"/>
    </w:rPr>
  </w:style>
  <w:style w:type="character" w:customStyle="1" w:styleId="97">
    <w:name w:val="Underline"/>
    <w:qFormat/>
    <w:uiPriority w:val="99"/>
  </w:style>
  <w:style w:type="character" w:customStyle="1" w:styleId="98">
    <w:name w:val="fontstyle31"/>
    <w:basedOn w:val="14"/>
    <w:qFormat/>
    <w:uiPriority w:val="0"/>
    <w:rPr>
      <w:rFonts w:hint="default" w:ascii="TimesNewRomanPS-ItalicMT" w:hAnsi="TimesNewRomanPS-ItalicMT"/>
      <w:i/>
      <w:iCs/>
      <w:color w:val="000000"/>
      <w:sz w:val="20"/>
      <w:szCs w:val="20"/>
    </w:rPr>
  </w:style>
  <w:style w:type="paragraph" w:customStyle="1" w:styleId="99">
    <w:name w:val="EU"/>
    <w:qFormat/>
    <w:uiPriority w:val="99"/>
    <w:pPr>
      <w:suppressAutoHyphens/>
      <w:autoSpaceDE w:val="0"/>
      <w:autoSpaceDN w:val="0"/>
      <w:adjustRightInd w:val="0"/>
      <w:spacing w:before="240" w:after="240" w:line="240" w:lineRule="atLeast"/>
      <w:ind w:firstLine="200"/>
    </w:pPr>
    <w:rPr>
      <w:rFonts w:ascii="Times New Roman" w:hAnsi="Times New Roman" w:cs="Times New Roman" w:eastAsiaTheme="minorEastAsia"/>
      <w:color w:val="000000"/>
      <w:w w:val="0"/>
      <w:lang w:val="en-US" w:eastAsia="zh-TW"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6BC9D1-8DB1-4432-8708-F53D1AC494D0}">
  <ds:schemaRefs/>
</ds:datastoreItem>
</file>

<file path=docProps/app.xml><?xml version="1.0" encoding="utf-8"?>
<Properties xmlns="http://schemas.openxmlformats.org/officeDocument/2006/extended-properties" xmlns:vt="http://schemas.openxmlformats.org/officeDocument/2006/docPropsVTypes">
  <Template>Normal.dotm</Template>
  <Company>Cisco Systems</Company>
  <Pages>9</Pages>
  <Words>3350</Words>
  <Characters>16566</Characters>
  <Lines>138</Lines>
  <Paragraphs>39</Paragraphs>
  <TotalTime>10</TotalTime>
  <ScaleCrop>false</ScaleCrop>
  <LinksUpToDate>false</LinksUpToDate>
  <CharactersWithSpaces>19877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2020-05-20T22:28:00Z</dcterms:created>
  <dc:creator>Alfred Asterjadhi</dc:creator>
  <cp:keywords>January 2014, CTPClassification=CTP_IC:VisualMarkings=, CTPClassification=CTP_IC</cp:keywords>
  <cp:lastModifiedBy>ZTE</cp:lastModifiedBy>
  <cp:lastPrinted>2010-05-04T12:47:00Z</cp:lastPrinted>
  <dcterms:modified xsi:type="dcterms:W3CDTF">2022-01-11T06:22:53Z</dcterms:modified>
  <dc:subject>Submission</dc:subject>
  <dc:title>LB200</dc:title>
  <cp:revision>215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y fmtid="{D5CDD505-2E9C-101B-9397-08002B2CF9AE}" pid="17" name="KSOProductBuildVer">
    <vt:lpwstr>2052-11.8.2.9022</vt:lpwstr>
  </property>
</Properties>
</file>