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A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842"/>
        <w:gridCol w:w="1170"/>
        <w:gridCol w:w="2828"/>
      </w:tblGrid>
      <w:tr w:rsidR="00CA09B2" w:rsidRPr="00FA777D" w14:paraId="75362CFB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2F15DFC4" w14:textId="5BE6D5D7" w:rsidR="00CA09B2" w:rsidRPr="00FA777D" w:rsidRDefault="003A3497" w:rsidP="008762C9">
            <w:pPr>
              <w:pStyle w:val="T2"/>
            </w:pPr>
            <w:r>
              <w:t>Large Bandwidth Support</w:t>
            </w:r>
          </w:p>
        </w:tc>
      </w:tr>
      <w:tr w:rsidR="00CA09B2" w:rsidRPr="00D61EDD" w14:paraId="55A9AC90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A687DAA" w14:textId="0AA2E8AD" w:rsidR="00CA09B2" w:rsidRPr="00D61EDD" w:rsidRDefault="00CA09B2" w:rsidP="003A3497">
            <w:pPr>
              <w:pStyle w:val="T2"/>
              <w:ind w:left="0"/>
              <w:rPr>
                <w:sz w:val="24"/>
              </w:rPr>
            </w:pPr>
            <w:r w:rsidRPr="00D61EDD">
              <w:rPr>
                <w:sz w:val="24"/>
              </w:rPr>
              <w:t>Date:</w:t>
            </w:r>
            <w:r w:rsidR="00B847FE" w:rsidRPr="00D61EDD">
              <w:rPr>
                <w:b w:val="0"/>
                <w:sz w:val="24"/>
              </w:rPr>
              <w:t xml:space="preserve">  20</w:t>
            </w:r>
            <w:r w:rsidR="00435BB2">
              <w:rPr>
                <w:b w:val="0"/>
                <w:sz w:val="24"/>
              </w:rPr>
              <w:t>2</w:t>
            </w:r>
            <w:r w:rsidR="003A3497">
              <w:rPr>
                <w:b w:val="0"/>
                <w:sz w:val="24"/>
              </w:rPr>
              <w:t>2</w:t>
            </w:r>
            <w:r w:rsidR="009635A1" w:rsidRPr="00D61EDD">
              <w:rPr>
                <w:b w:val="0"/>
                <w:sz w:val="24"/>
              </w:rPr>
              <w:t>-</w:t>
            </w:r>
            <w:r w:rsidR="003A3497">
              <w:rPr>
                <w:b w:val="0"/>
                <w:sz w:val="24"/>
              </w:rPr>
              <w:t>1</w:t>
            </w:r>
            <w:r w:rsidR="00421500" w:rsidRPr="00D61EDD">
              <w:rPr>
                <w:b w:val="0"/>
                <w:sz w:val="24"/>
              </w:rPr>
              <w:t>-</w:t>
            </w:r>
            <w:r w:rsidR="003A3497">
              <w:rPr>
                <w:b w:val="0"/>
                <w:sz w:val="24"/>
              </w:rPr>
              <w:t>04</w:t>
            </w:r>
          </w:p>
        </w:tc>
      </w:tr>
      <w:tr w:rsidR="00CA09B2" w:rsidRPr="00D61EDD" w14:paraId="6CA11166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694DE6ED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Author(s):</w:t>
            </w:r>
          </w:p>
        </w:tc>
      </w:tr>
      <w:tr w:rsidR="00CA09B2" w:rsidRPr="00D61EDD" w14:paraId="50025EDA" w14:textId="77777777" w:rsidTr="00FC390A">
        <w:trPr>
          <w:jc w:val="center"/>
        </w:trPr>
        <w:tc>
          <w:tcPr>
            <w:tcW w:w="1711" w:type="dxa"/>
            <w:vAlign w:val="center"/>
          </w:tcPr>
          <w:p w14:paraId="7A256731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Name</w:t>
            </w:r>
          </w:p>
        </w:tc>
        <w:tc>
          <w:tcPr>
            <w:tcW w:w="1472" w:type="dxa"/>
            <w:vAlign w:val="center"/>
          </w:tcPr>
          <w:p w14:paraId="07F4CDCC" w14:textId="77777777" w:rsidR="00CA09B2" w:rsidRPr="00D61EDD" w:rsidRDefault="0062440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Affiliation</w:t>
            </w:r>
          </w:p>
        </w:tc>
        <w:tc>
          <w:tcPr>
            <w:tcW w:w="2842" w:type="dxa"/>
            <w:vAlign w:val="center"/>
          </w:tcPr>
          <w:p w14:paraId="5587BC7C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5356D5C9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Phone</w:t>
            </w:r>
          </w:p>
        </w:tc>
        <w:tc>
          <w:tcPr>
            <w:tcW w:w="2828" w:type="dxa"/>
            <w:vAlign w:val="center"/>
          </w:tcPr>
          <w:p w14:paraId="455459B5" w14:textId="77777777" w:rsidR="00CA09B2" w:rsidRPr="00D61EDD" w:rsidRDefault="00925ED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E</w:t>
            </w:r>
            <w:r w:rsidR="00CA09B2" w:rsidRPr="00D61EDD">
              <w:rPr>
                <w:sz w:val="24"/>
              </w:rPr>
              <w:t>mail</w:t>
            </w:r>
          </w:p>
        </w:tc>
      </w:tr>
      <w:tr w:rsidR="009B0EF0" w:rsidRPr="00D61EDD" w14:paraId="13BD8080" w14:textId="77777777" w:rsidTr="00FC390A">
        <w:trPr>
          <w:jc w:val="center"/>
        </w:trPr>
        <w:tc>
          <w:tcPr>
            <w:tcW w:w="1711" w:type="dxa"/>
            <w:vAlign w:val="center"/>
          </w:tcPr>
          <w:p w14:paraId="05FDB2D5" w14:textId="77777777" w:rsidR="009B0EF0" w:rsidRPr="00730D24" w:rsidRDefault="00C76B29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72" w:type="dxa"/>
            <w:vAlign w:val="center"/>
          </w:tcPr>
          <w:p w14:paraId="70C23C7D" w14:textId="77777777" w:rsidR="009B0EF0" w:rsidRPr="00730D24" w:rsidRDefault="008C202A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842" w:type="dxa"/>
            <w:vAlign w:val="center"/>
          </w:tcPr>
          <w:p w14:paraId="66978091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D2C2FF0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0337EE4C" w14:textId="77777777" w:rsidR="009B0EF0" w:rsidRPr="00730D24" w:rsidRDefault="00C76B29" w:rsidP="008C202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wookbong.lee</w:t>
            </w:r>
            <w:r w:rsidR="008C202A" w:rsidRPr="00730D24">
              <w:rPr>
                <w:b w:val="0"/>
                <w:sz w:val="18"/>
                <w:szCs w:val="18"/>
              </w:rPr>
              <w:t>@samusng.com</w:t>
            </w:r>
          </w:p>
        </w:tc>
      </w:tr>
      <w:tr w:rsidR="00DF0D8D" w:rsidRPr="00D61EDD" w14:paraId="5F0D3512" w14:textId="77777777" w:rsidTr="00FC390A">
        <w:trPr>
          <w:jc w:val="center"/>
        </w:trPr>
        <w:tc>
          <w:tcPr>
            <w:tcW w:w="1711" w:type="dxa"/>
            <w:vAlign w:val="center"/>
          </w:tcPr>
          <w:p w14:paraId="2733C4D1" w14:textId="515750E4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72" w:type="dxa"/>
            <w:vAlign w:val="center"/>
          </w:tcPr>
          <w:p w14:paraId="08125E6B" w14:textId="73EFCB4D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42" w:type="dxa"/>
            <w:vAlign w:val="center"/>
          </w:tcPr>
          <w:p w14:paraId="43BCF634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3DFFBC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3C8896C7" w14:textId="68F757CA" w:rsidR="00DF0D8D" w:rsidRPr="00730D24" w:rsidRDefault="00DF0D8D" w:rsidP="008C202A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18B9D925" w14:textId="77777777" w:rsidR="00EA4F6A" w:rsidRPr="00D61EDD" w:rsidRDefault="00EA4F6A" w:rsidP="004066BE">
      <w:pPr>
        <w:pStyle w:val="Heading5"/>
        <w:rPr>
          <w:sz w:val="24"/>
          <w:szCs w:val="24"/>
        </w:rPr>
      </w:pPr>
    </w:p>
    <w:p w14:paraId="2CCC1F9C" w14:textId="77777777" w:rsidR="00CE2745" w:rsidRDefault="00CE2745" w:rsidP="00CE2745">
      <w:pPr>
        <w:pStyle w:val="T1"/>
        <w:spacing w:after="120"/>
      </w:pPr>
    </w:p>
    <w:p w14:paraId="2DE55BDF" w14:textId="77777777" w:rsidR="00CE2745" w:rsidRDefault="00CE2745" w:rsidP="00CE2745">
      <w:pPr>
        <w:pStyle w:val="T1"/>
        <w:spacing w:after="120"/>
      </w:pPr>
      <w:r>
        <w:t>Abstract</w:t>
      </w:r>
    </w:p>
    <w:p w14:paraId="53023654" w14:textId="2D58F261" w:rsidR="00CE2745" w:rsidRDefault="00CE2745" w:rsidP="00CE274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3A3497">
        <w:rPr>
          <w:lang w:eastAsia="ko-KR"/>
        </w:rPr>
        <w:t>MCS level limitation in downlink large bandwidth support</w:t>
      </w:r>
      <w:r>
        <w:rPr>
          <w:lang w:eastAsia="ko-KR"/>
        </w:rPr>
        <w:t>:</w:t>
      </w:r>
    </w:p>
    <w:p w14:paraId="41170D27" w14:textId="5542E005" w:rsidR="00BA1C96" w:rsidRDefault="008762C9" w:rsidP="00FC26B3">
      <w:pPr>
        <w:pStyle w:val="ListParagraph"/>
        <w:numPr>
          <w:ilvl w:val="0"/>
          <w:numId w:val="3"/>
        </w:numPr>
        <w:jc w:val="both"/>
        <w:rPr>
          <w:lang w:eastAsia="ko-KR"/>
        </w:rPr>
      </w:pPr>
      <w:r>
        <w:rPr>
          <w:lang w:eastAsia="ko-KR"/>
        </w:rPr>
        <w:t xml:space="preserve"> </w:t>
      </w:r>
    </w:p>
    <w:p w14:paraId="64C52646" w14:textId="77777777" w:rsidR="00EF262A" w:rsidRDefault="00EF262A" w:rsidP="00EF262A"/>
    <w:p w14:paraId="293C0D54" w14:textId="583D698C" w:rsidR="00EF262A" w:rsidRPr="00E64C16" w:rsidRDefault="00EF262A" w:rsidP="00EF262A">
      <w:pPr>
        <w:rPr>
          <w:lang w:val="fr-FR"/>
        </w:rPr>
      </w:pPr>
      <w:r w:rsidRPr="00E64C16">
        <w:rPr>
          <w:lang w:val="fr-FR"/>
        </w:rPr>
        <w:t>Baseline documents: TGbe D</w:t>
      </w:r>
      <w:r w:rsidR="00BA1C96" w:rsidRPr="00E64C16">
        <w:rPr>
          <w:lang w:val="fr-FR"/>
        </w:rPr>
        <w:t>1.</w:t>
      </w:r>
      <w:r w:rsidR="003A3497">
        <w:rPr>
          <w:lang w:val="fr-FR"/>
        </w:rPr>
        <w:t>3</w:t>
      </w:r>
      <w:r w:rsidR="00BA1C96" w:rsidRPr="00E64C16">
        <w:rPr>
          <w:lang w:val="fr-FR"/>
        </w:rPr>
        <w:t>1</w:t>
      </w:r>
      <w:r w:rsidRPr="00E64C16">
        <w:rPr>
          <w:lang w:val="fr-FR"/>
        </w:rPr>
        <w:t>.</w:t>
      </w:r>
      <w:r w:rsidR="00224A4D" w:rsidRPr="00E64C16">
        <w:rPr>
          <w:lang w:val="fr-FR"/>
        </w:rPr>
        <w:t xml:space="preserve"> </w:t>
      </w:r>
    </w:p>
    <w:p w14:paraId="07F5BEF9" w14:textId="77777777" w:rsidR="001A3230" w:rsidRPr="00E64C16" w:rsidRDefault="001A3230" w:rsidP="001A3230">
      <w:pPr>
        <w:pStyle w:val="ListParagraph"/>
        <w:ind w:left="360"/>
        <w:rPr>
          <w:lang w:val="fr-FR"/>
        </w:rPr>
      </w:pPr>
    </w:p>
    <w:p w14:paraId="79AC0249" w14:textId="77777777" w:rsidR="00CE2745" w:rsidRPr="00E64C16" w:rsidRDefault="00CE2745" w:rsidP="00CE2745">
      <w:pPr>
        <w:jc w:val="both"/>
        <w:rPr>
          <w:lang w:val="fr-FR"/>
        </w:rPr>
      </w:pPr>
      <w:r w:rsidRPr="00E64C16">
        <w:rPr>
          <w:lang w:val="fr-FR"/>
        </w:rPr>
        <w:t>Revisions:</w:t>
      </w:r>
    </w:p>
    <w:p w14:paraId="56E0B4B0" w14:textId="757A4D99" w:rsidR="00CE2745" w:rsidRDefault="00CE2745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 w:rsidRPr="00856B2A">
        <w:rPr>
          <w:sz w:val="22"/>
          <w:szCs w:val="20"/>
          <w:lang w:val="en-GB"/>
        </w:rPr>
        <w:t xml:space="preserve">Rev 0: Initial version of the document. </w:t>
      </w:r>
      <w:r w:rsidR="0019062F">
        <w:rPr>
          <w:sz w:val="22"/>
          <w:szCs w:val="20"/>
          <w:lang w:val="en-GB"/>
        </w:rPr>
        <w:t>Use D</w:t>
      </w:r>
      <w:r w:rsidR="00BA1C96">
        <w:rPr>
          <w:sz w:val="22"/>
          <w:szCs w:val="20"/>
          <w:lang w:val="en-GB"/>
        </w:rPr>
        <w:t>1.</w:t>
      </w:r>
      <w:r w:rsidR="003A3497">
        <w:rPr>
          <w:sz w:val="22"/>
          <w:szCs w:val="20"/>
          <w:lang w:val="en-GB"/>
        </w:rPr>
        <w:t>3</w:t>
      </w:r>
      <w:r w:rsidR="00BA1C96">
        <w:rPr>
          <w:sz w:val="22"/>
          <w:szCs w:val="20"/>
          <w:lang w:val="en-GB"/>
        </w:rPr>
        <w:t>1</w:t>
      </w:r>
      <w:r w:rsidR="0019062F">
        <w:rPr>
          <w:sz w:val="22"/>
          <w:szCs w:val="20"/>
          <w:lang w:val="en-GB"/>
        </w:rPr>
        <w:t xml:space="preserve"> as baseline spec text. </w:t>
      </w:r>
    </w:p>
    <w:p w14:paraId="31E13096" w14:textId="77777777" w:rsidR="00D61EDD" w:rsidRPr="00435BB2" w:rsidRDefault="00D61EDD" w:rsidP="00CF7849">
      <w:pPr>
        <w:rPr>
          <w:lang w:val="en-GB"/>
        </w:rPr>
      </w:pPr>
    </w:p>
    <w:p w14:paraId="2711C42F" w14:textId="77777777" w:rsidR="00D61EDD" w:rsidRDefault="00D61EDD" w:rsidP="00CF7849"/>
    <w:p w14:paraId="6FA002CF" w14:textId="77777777" w:rsidR="00D61EDD" w:rsidRDefault="00D61EDD" w:rsidP="00CF7849"/>
    <w:p w14:paraId="6898A0D4" w14:textId="77777777" w:rsidR="00D61EDD" w:rsidRDefault="00D61EDD" w:rsidP="00CF7849"/>
    <w:p w14:paraId="425ED8EE" w14:textId="77777777" w:rsidR="00D61EDD" w:rsidRDefault="00D61EDD" w:rsidP="00CF7849"/>
    <w:p w14:paraId="4BB4FC3A" w14:textId="77777777" w:rsidR="00D61EDD" w:rsidRDefault="00D61EDD" w:rsidP="00CF7849"/>
    <w:p w14:paraId="793D07C5" w14:textId="77777777" w:rsidR="00D61EDD" w:rsidRDefault="00D61EDD" w:rsidP="00CF7849"/>
    <w:p w14:paraId="35601471" w14:textId="77777777" w:rsidR="00D61EDD" w:rsidRDefault="00D61EDD" w:rsidP="00CF7849"/>
    <w:p w14:paraId="41FD00E7" w14:textId="77777777" w:rsidR="00D61EDD" w:rsidRDefault="00D61EDD" w:rsidP="00CF7849"/>
    <w:p w14:paraId="22186D32" w14:textId="77777777" w:rsidR="00D61EDD" w:rsidRDefault="00D61EDD" w:rsidP="00CF7849"/>
    <w:p w14:paraId="1E21D163" w14:textId="77777777" w:rsidR="00D61EDD" w:rsidRDefault="00D61EDD" w:rsidP="00CF7849"/>
    <w:p w14:paraId="126A7B9D" w14:textId="77777777" w:rsidR="00D61EDD" w:rsidRDefault="00D61EDD" w:rsidP="00CF7849"/>
    <w:p w14:paraId="1A14F5CD" w14:textId="77777777" w:rsidR="00D61EDD" w:rsidRDefault="00D61EDD" w:rsidP="00CF7849"/>
    <w:p w14:paraId="3126830E" w14:textId="77777777" w:rsidR="00D61EDD" w:rsidRDefault="00D61EDD" w:rsidP="00CF7849"/>
    <w:p w14:paraId="2D7E71CD" w14:textId="77777777" w:rsidR="00D61EDD" w:rsidRDefault="00D61EDD" w:rsidP="00CF7849"/>
    <w:p w14:paraId="66E08469" w14:textId="77777777" w:rsidR="003A3E90" w:rsidRDefault="003A3E90" w:rsidP="00CF7849"/>
    <w:p w14:paraId="4E44A029" w14:textId="77777777" w:rsidR="003A3E90" w:rsidRDefault="003A3E90" w:rsidP="00CF7849"/>
    <w:p w14:paraId="39C133F0" w14:textId="77777777" w:rsidR="00B33C98" w:rsidRPr="0087613D" w:rsidRDefault="00B33C98" w:rsidP="00B33C98">
      <w:pPr>
        <w:rPr>
          <w:sz w:val="18"/>
          <w:szCs w:val="18"/>
        </w:rPr>
      </w:pPr>
      <w:r w:rsidRPr="0087613D">
        <w:rPr>
          <w:sz w:val="18"/>
          <w:szCs w:val="18"/>
        </w:rPr>
        <w:t>Interpretation of a Motion to Adopt</w:t>
      </w:r>
    </w:p>
    <w:p w14:paraId="43F25F5F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4441898A" w14:textId="4DE29203" w:rsidR="00B33C98" w:rsidRPr="0087613D" w:rsidRDefault="00B33C98" w:rsidP="00B33C98">
      <w:pPr>
        <w:rPr>
          <w:sz w:val="18"/>
          <w:szCs w:val="18"/>
          <w:lang w:eastAsia="ko-KR"/>
        </w:rPr>
      </w:pPr>
      <w:r w:rsidRPr="0087613D">
        <w:rPr>
          <w:sz w:val="18"/>
          <w:szCs w:val="18"/>
          <w:lang w:eastAsia="ko-KR"/>
        </w:rPr>
        <w:t>A motion to approve this submission means that the editing instructions and any changed or added material are actioned in the TG</w:t>
      </w:r>
      <w:r w:rsidR="00435BB2">
        <w:rPr>
          <w:sz w:val="18"/>
          <w:szCs w:val="18"/>
          <w:lang w:eastAsia="ko-KR"/>
        </w:rPr>
        <w:t>be</w:t>
      </w:r>
      <w:r w:rsidRPr="0087613D">
        <w:rPr>
          <w:sz w:val="18"/>
          <w:szCs w:val="18"/>
          <w:lang w:eastAsia="ko-KR"/>
        </w:rPr>
        <w:t xml:space="preserve"> Draft.  This introduction is not part of the adopted material.</w:t>
      </w:r>
    </w:p>
    <w:p w14:paraId="21465EA8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23AA1F9C" w14:textId="4B12ADA9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Editing instructions formatted like this are intended to be copied into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 (i.e. they are instructions to the 802.11 editor on how to merge the text with the baseline documents).</w:t>
      </w:r>
    </w:p>
    <w:p w14:paraId="508B6F93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10443452" w14:textId="0B94E715" w:rsidR="00B33C98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lastRenderedPageBreak/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Editor: Editing instructions preceded by “TG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Editor” are instructions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to modify existing material in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  As a result of adopting the changes,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will execute the instructions rather than copy them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</w:t>
      </w:r>
    </w:p>
    <w:p w14:paraId="4393C964" w14:textId="77777777" w:rsidR="003A3497" w:rsidRDefault="003A3497" w:rsidP="00B33C98">
      <w:pPr>
        <w:rPr>
          <w:b/>
          <w:bCs/>
          <w:i/>
          <w:iCs/>
          <w:sz w:val="18"/>
          <w:szCs w:val="18"/>
          <w:lang w:eastAsia="ko-KR"/>
        </w:rPr>
      </w:pPr>
    </w:p>
    <w:p w14:paraId="17A1CF7B" w14:textId="0BE4D9B2" w:rsidR="003A3497" w:rsidRPr="003A3497" w:rsidRDefault="003A3497" w:rsidP="003A3497">
      <w:pPr>
        <w:autoSpaceDE w:val="0"/>
        <w:autoSpaceDN w:val="0"/>
        <w:adjustRightInd w:val="0"/>
        <w:rPr>
          <w:b/>
          <w:i/>
          <w:u w:val="single"/>
        </w:rPr>
      </w:pPr>
      <w:r w:rsidRPr="003A3497">
        <w:rPr>
          <w:b/>
          <w:i/>
          <w:u w:val="single"/>
        </w:rPr>
        <w:t>Discussion</w:t>
      </w:r>
    </w:p>
    <w:p w14:paraId="35A16678" w14:textId="11A648D2" w:rsidR="003A3497" w:rsidRDefault="003A3497" w:rsidP="00B33C98">
      <w:pPr>
        <w:rPr>
          <w:bCs/>
          <w:iCs/>
          <w:sz w:val="18"/>
          <w:szCs w:val="18"/>
          <w:lang w:eastAsia="ko-KR"/>
        </w:rPr>
      </w:pPr>
      <w:r w:rsidRPr="003A3497">
        <w:rPr>
          <w:bCs/>
          <w:iCs/>
          <w:sz w:val="18"/>
          <w:szCs w:val="18"/>
          <w:lang w:eastAsia="ko-KR"/>
        </w:rPr>
        <w:t>Discussion</w:t>
      </w:r>
      <w:r>
        <w:rPr>
          <w:bCs/>
          <w:iCs/>
          <w:sz w:val="18"/>
          <w:szCs w:val="18"/>
          <w:lang w:eastAsia="ko-KR"/>
        </w:rPr>
        <w:t xml:space="preserve"> can be found in [1].</w:t>
      </w:r>
    </w:p>
    <w:p w14:paraId="3A2412BE" w14:textId="77777777" w:rsidR="003A3497" w:rsidRDefault="003A3497" w:rsidP="00B33C98">
      <w:pPr>
        <w:rPr>
          <w:bCs/>
          <w:iCs/>
          <w:sz w:val="18"/>
          <w:szCs w:val="18"/>
          <w:lang w:eastAsia="ko-KR"/>
        </w:rPr>
      </w:pPr>
    </w:p>
    <w:p w14:paraId="2B0C5508" w14:textId="77777777" w:rsidR="000A1254" w:rsidRPr="00D56B02" w:rsidRDefault="00FC26B3" w:rsidP="00FC26B3">
      <w:pPr>
        <w:numPr>
          <w:ilvl w:val="0"/>
          <w:numId w:val="5"/>
        </w:numPr>
        <w:rPr>
          <w:bCs/>
          <w:iCs/>
          <w:sz w:val="18"/>
          <w:szCs w:val="18"/>
          <w:lang w:eastAsia="ko-KR"/>
        </w:rPr>
      </w:pPr>
      <w:r w:rsidRPr="00D56B02">
        <w:rPr>
          <w:b/>
          <w:bCs/>
          <w:iCs/>
          <w:sz w:val="18"/>
          <w:szCs w:val="18"/>
          <w:lang w:eastAsia="ko-KR"/>
        </w:rPr>
        <w:t xml:space="preserve">Option 1: Update EHT-MCS Map(BW = 160/320 MHz) to indicate MCS MAP for 80 MHz non-AP STA receiving 160/320 MHz PPDU. And EHT-MCS Map(BW = 320 MHz) to indicate MCS MAP for 160 MHz non-AP STA receiving 320 MHz. </w:t>
      </w:r>
    </w:p>
    <w:p w14:paraId="54314FF3" w14:textId="77777777" w:rsidR="000A1254" w:rsidRPr="00D56B02" w:rsidRDefault="00FC26B3" w:rsidP="00FC26B3">
      <w:pPr>
        <w:numPr>
          <w:ilvl w:val="0"/>
          <w:numId w:val="5"/>
        </w:numPr>
        <w:rPr>
          <w:bCs/>
          <w:iCs/>
          <w:sz w:val="18"/>
          <w:szCs w:val="18"/>
          <w:lang w:eastAsia="ko-KR"/>
        </w:rPr>
      </w:pPr>
      <w:r w:rsidRPr="00D56B02">
        <w:rPr>
          <w:b/>
          <w:bCs/>
          <w:iCs/>
          <w:sz w:val="18"/>
          <w:szCs w:val="18"/>
          <w:lang w:eastAsia="ko-KR"/>
        </w:rPr>
        <w:t>Option 2: Add another capability which indicates maximum MCS level when receiving larger bandwidth MU PPDU.</w:t>
      </w:r>
    </w:p>
    <w:p w14:paraId="2A988004" w14:textId="67112B4C" w:rsidR="00C64F94" w:rsidRDefault="00C64F94" w:rsidP="00B33C98">
      <w:pPr>
        <w:rPr>
          <w:bCs/>
          <w:iCs/>
          <w:sz w:val="18"/>
          <w:szCs w:val="18"/>
          <w:lang w:eastAsia="ko-KR"/>
        </w:rPr>
      </w:pPr>
    </w:p>
    <w:p w14:paraId="3B7E2E11" w14:textId="77777777" w:rsidR="00FB35A9" w:rsidRPr="003A3497" w:rsidRDefault="00FB35A9" w:rsidP="00B33C98">
      <w:pPr>
        <w:rPr>
          <w:bCs/>
          <w:iCs/>
          <w:sz w:val="18"/>
          <w:szCs w:val="18"/>
          <w:lang w:eastAsia="ko-KR"/>
        </w:rPr>
      </w:pPr>
    </w:p>
    <w:p w14:paraId="5F10AA68" w14:textId="77777777" w:rsidR="003A3497" w:rsidRDefault="003A3497" w:rsidP="00B33C98">
      <w:pPr>
        <w:rPr>
          <w:b/>
          <w:bCs/>
          <w:i/>
          <w:iCs/>
          <w:sz w:val="18"/>
          <w:szCs w:val="18"/>
          <w:lang w:eastAsia="ko-KR"/>
        </w:rPr>
      </w:pPr>
    </w:p>
    <w:p w14:paraId="1FF91B1E" w14:textId="32921E13" w:rsidR="00C64F94" w:rsidRPr="00C64F94" w:rsidRDefault="00C64F94" w:rsidP="00B33C98">
      <w:pPr>
        <w:rPr>
          <w:b/>
          <w:bCs/>
          <w:i/>
          <w:iCs/>
          <w:sz w:val="44"/>
          <w:szCs w:val="18"/>
          <w:lang w:eastAsia="ko-KR"/>
        </w:rPr>
      </w:pPr>
      <w:r w:rsidRPr="00C64F94">
        <w:rPr>
          <w:b/>
          <w:bCs/>
          <w:i/>
          <w:iCs/>
          <w:sz w:val="44"/>
          <w:szCs w:val="18"/>
          <w:lang w:eastAsia="ko-KR"/>
        </w:rPr>
        <w:t xml:space="preserve">Option 2. </w:t>
      </w:r>
    </w:p>
    <w:p w14:paraId="1D66475A" w14:textId="77777777" w:rsidR="003A3497" w:rsidRPr="0087613D" w:rsidRDefault="003A3497" w:rsidP="00B33C98">
      <w:pPr>
        <w:rPr>
          <w:b/>
          <w:bCs/>
          <w:i/>
          <w:iCs/>
          <w:sz w:val="18"/>
          <w:szCs w:val="18"/>
          <w:lang w:eastAsia="ko-KR"/>
        </w:rPr>
      </w:pPr>
    </w:p>
    <w:p w14:paraId="6B98A667" w14:textId="48E8E693" w:rsidR="00012687" w:rsidRPr="00012687" w:rsidRDefault="00012687" w:rsidP="00443D50">
      <w:pPr>
        <w:autoSpaceDE w:val="0"/>
        <w:autoSpaceDN w:val="0"/>
        <w:adjustRightInd w:val="0"/>
        <w:rPr>
          <w:b/>
          <w:i/>
          <w:u w:val="single"/>
        </w:rPr>
      </w:pPr>
      <w:r w:rsidRPr="00012687">
        <w:rPr>
          <w:b/>
          <w:i/>
          <w:highlight w:val="green"/>
          <w:u w:val="single"/>
        </w:rPr>
        <w:t>Proposed Chan</w:t>
      </w:r>
      <w:r w:rsidR="00977F2E">
        <w:rPr>
          <w:b/>
          <w:i/>
          <w:highlight w:val="green"/>
          <w:u w:val="single"/>
        </w:rPr>
        <w:t>g</w:t>
      </w:r>
      <w:r w:rsidRPr="00012687">
        <w:rPr>
          <w:b/>
          <w:i/>
          <w:highlight w:val="green"/>
          <w:u w:val="single"/>
        </w:rPr>
        <w:t>e #1</w:t>
      </w:r>
    </w:p>
    <w:p w14:paraId="7575B14A" w14:textId="2DC7BA47" w:rsidR="006D1649" w:rsidRPr="003A3497" w:rsidRDefault="003A3497" w:rsidP="006D1649">
      <w:pPr>
        <w:autoSpaceDE w:val="0"/>
        <w:autoSpaceDN w:val="0"/>
        <w:adjustRightInd w:val="0"/>
        <w:rPr>
          <w:i/>
          <w:sz w:val="20"/>
          <w:szCs w:val="20"/>
        </w:rPr>
      </w:pPr>
      <w:r w:rsidRPr="00C64F94">
        <w:rPr>
          <w:i/>
          <w:sz w:val="20"/>
          <w:szCs w:val="20"/>
          <w:highlight w:val="yellow"/>
        </w:rPr>
        <w:t>Modify 9.4.2.313.1 as follows</w:t>
      </w:r>
    </w:p>
    <w:p w14:paraId="0CE44F6D" w14:textId="77777777" w:rsidR="003A3497" w:rsidRDefault="003A3497" w:rsidP="006D1649">
      <w:pPr>
        <w:autoSpaceDE w:val="0"/>
        <w:autoSpaceDN w:val="0"/>
        <w:adjustRightInd w:val="0"/>
        <w:rPr>
          <w:b/>
          <w:i/>
          <w:highlight w:val="green"/>
          <w:u w:val="single"/>
        </w:rPr>
      </w:pPr>
    </w:p>
    <w:p w14:paraId="66906798" w14:textId="336B5A77" w:rsidR="003A3497" w:rsidRPr="003A3497" w:rsidRDefault="003A3497" w:rsidP="00FC26B3">
      <w:pPr>
        <w:pStyle w:val="ListParagraph"/>
        <w:widowControl w:val="0"/>
        <w:numPr>
          <w:ilvl w:val="3"/>
          <w:numId w:val="4"/>
        </w:numPr>
        <w:tabs>
          <w:tab w:val="left" w:pos="1890"/>
        </w:tabs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color w:val="208A20"/>
          <w:sz w:val="20"/>
          <w:szCs w:val="20"/>
        </w:rPr>
      </w:pPr>
      <w:r w:rsidRPr="003A3497">
        <w:rPr>
          <w:rFonts w:ascii="Arial" w:hAnsi="Arial" w:cs="Arial"/>
          <w:b/>
          <w:bCs/>
          <w:sz w:val="20"/>
          <w:szCs w:val="20"/>
        </w:rPr>
        <w:t>EHT</w:t>
      </w:r>
      <w:r w:rsidRPr="003A3497">
        <w:rPr>
          <w:rFonts w:ascii="Arial" w:hAnsi="Arial" w:cs="Arial"/>
          <w:b/>
          <w:bCs/>
          <w:spacing w:val="-11"/>
          <w:sz w:val="20"/>
          <w:szCs w:val="20"/>
        </w:rPr>
        <w:t xml:space="preserve"> </w:t>
      </w:r>
      <w:r w:rsidRPr="003A3497">
        <w:rPr>
          <w:rFonts w:ascii="Arial" w:hAnsi="Arial" w:cs="Arial"/>
          <w:b/>
          <w:bCs/>
          <w:sz w:val="20"/>
          <w:szCs w:val="20"/>
        </w:rPr>
        <w:t>Capabilities</w:t>
      </w:r>
      <w:r w:rsidRPr="003A3497"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 w:rsidRPr="003A3497">
        <w:rPr>
          <w:rFonts w:ascii="Arial" w:hAnsi="Arial" w:cs="Arial"/>
          <w:b/>
          <w:bCs/>
          <w:sz w:val="20"/>
          <w:szCs w:val="20"/>
        </w:rPr>
        <w:t>element</w:t>
      </w:r>
    </w:p>
    <w:p w14:paraId="4CE3108E" w14:textId="77777777" w:rsidR="003A3497" w:rsidRDefault="003A3497" w:rsidP="003A3497">
      <w:pPr>
        <w:pStyle w:val="BodyText0"/>
        <w:kinsoku w:val="0"/>
        <w:overflowPunct w:val="0"/>
        <w:spacing w:before="3"/>
        <w:rPr>
          <w:rFonts w:ascii="Arial" w:hAnsi="Arial" w:cs="Arial"/>
          <w:b/>
          <w:bCs/>
          <w:sz w:val="17"/>
          <w:szCs w:val="17"/>
        </w:rPr>
      </w:pPr>
    </w:p>
    <w:p w14:paraId="3DFEE55D" w14:textId="479727F2" w:rsidR="003A3497" w:rsidRPr="003A3497" w:rsidRDefault="003A3497" w:rsidP="00FC26B3">
      <w:pPr>
        <w:pStyle w:val="ListParagraph"/>
        <w:widowControl w:val="0"/>
        <w:numPr>
          <w:ilvl w:val="4"/>
          <w:numId w:val="4"/>
        </w:numPr>
        <w:tabs>
          <w:tab w:val="left" w:pos="2057"/>
        </w:tabs>
        <w:kinsoku w:val="0"/>
        <w:overflowPunct w:val="0"/>
        <w:autoSpaceDE w:val="0"/>
        <w:autoSpaceDN w:val="0"/>
        <w:adjustRightInd w:val="0"/>
        <w:spacing w:before="93"/>
        <w:rPr>
          <w:rFonts w:ascii="Arial" w:hAnsi="Arial" w:cs="Arial"/>
          <w:b/>
          <w:bCs/>
          <w:color w:val="208A20"/>
          <w:sz w:val="20"/>
          <w:szCs w:val="20"/>
        </w:rPr>
      </w:pPr>
      <w:bookmarkStart w:id="1" w:name="9.4.2.313.1_General(#1126)"/>
      <w:bookmarkStart w:id="2" w:name="_bookmark143"/>
      <w:bookmarkEnd w:id="1"/>
      <w:bookmarkEnd w:id="2"/>
      <w:r w:rsidRPr="003A3497">
        <w:rPr>
          <w:rFonts w:ascii="Arial" w:hAnsi="Arial" w:cs="Arial"/>
          <w:b/>
          <w:bCs/>
          <w:sz w:val="20"/>
          <w:szCs w:val="20"/>
        </w:rPr>
        <w:t>General</w:t>
      </w:r>
    </w:p>
    <w:p w14:paraId="76B1E917" w14:textId="77777777" w:rsidR="003A3497" w:rsidRDefault="003A3497" w:rsidP="003A3497">
      <w:pPr>
        <w:pStyle w:val="BodyText0"/>
        <w:kinsoku w:val="0"/>
        <w:overflowPunct w:val="0"/>
        <w:spacing w:before="4"/>
        <w:rPr>
          <w:rFonts w:ascii="Arial" w:hAnsi="Arial" w:cs="Arial"/>
          <w:b/>
          <w:bCs/>
          <w:sz w:val="17"/>
          <w:szCs w:val="17"/>
        </w:rPr>
      </w:pPr>
    </w:p>
    <w:p w14:paraId="2247FC10" w14:textId="77777777" w:rsidR="003A3497" w:rsidRDefault="003A3497" w:rsidP="00723BF2">
      <w:pPr>
        <w:pStyle w:val="BodyText0"/>
        <w:kinsoku w:val="0"/>
        <w:overflowPunct w:val="0"/>
        <w:spacing w:before="91"/>
        <w:jc w:val="both"/>
      </w:pPr>
      <w:r>
        <w:t>A</w:t>
      </w:r>
      <w:r>
        <w:rPr>
          <w:spacing w:val="-2"/>
        </w:rPr>
        <w:t xml:space="preserve"> </w:t>
      </w:r>
      <w:r>
        <w:t>STA</w:t>
      </w:r>
      <w:r>
        <w:rPr>
          <w:spacing w:val="-1"/>
        </w:rPr>
        <w:t xml:space="preserve"> </w:t>
      </w:r>
      <w:r>
        <w:t>declares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EHT</w:t>
      </w:r>
      <w:r>
        <w:rPr>
          <w:spacing w:val="-2"/>
        </w:rPr>
        <w:t xml:space="preserve"> </w:t>
      </w:r>
      <w:r>
        <w:t>STA</w:t>
      </w:r>
      <w:r>
        <w:rPr>
          <w:spacing w:val="-2"/>
        </w:rPr>
        <w:t xml:space="preserve"> </w:t>
      </w:r>
      <w:r>
        <w:t>by transmitting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EHT</w:t>
      </w:r>
      <w:r>
        <w:rPr>
          <w:spacing w:val="-3"/>
        </w:rPr>
        <w:t xml:space="preserve"> </w:t>
      </w:r>
      <w:r>
        <w:t>Capabilities</w:t>
      </w:r>
      <w:r>
        <w:rPr>
          <w:spacing w:val="-2"/>
        </w:rPr>
        <w:t xml:space="preserve"> </w:t>
      </w:r>
      <w:r>
        <w:t>element.</w:t>
      </w:r>
    </w:p>
    <w:p w14:paraId="4192D147" w14:textId="77777777" w:rsidR="003A3497" w:rsidRDefault="003A3497" w:rsidP="00723BF2">
      <w:pPr>
        <w:pStyle w:val="BodyText0"/>
        <w:kinsoku w:val="0"/>
        <w:overflowPunct w:val="0"/>
        <w:spacing w:line="249" w:lineRule="auto"/>
        <w:ind w:right="1013"/>
        <w:jc w:val="both"/>
      </w:pPr>
      <w:r>
        <w:t>The EHT Capabilities element contains a number of fields that are used to advertise the EHT capabilities of</w:t>
      </w:r>
      <w:r>
        <w:rPr>
          <w:spacing w:val="-47"/>
        </w:rPr>
        <w:t xml:space="preserve"> </w:t>
      </w:r>
      <w:r>
        <w:t xml:space="preserve">an EHT STA. The EHT Capabilities element is defined in </w:t>
      </w:r>
      <w:hyperlink w:anchor="bookmark144" w:history="1">
        <w:r>
          <w:t>Figure 9-1002r (EHT Capabilities element for-</w:t>
        </w:r>
      </w:hyperlink>
      <w:r>
        <w:rPr>
          <w:spacing w:val="1"/>
        </w:rPr>
        <w:t xml:space="preserve"> </w:t>
      </w:r>
      <w:hyperlink w:anchor="bookmark144" w:history="1">
        <w:r>
          <w:t>mat)</w:t>
        </w:r>
      </w:hyperlink>
      <w:r>
        <w:t>.</w:t>
      </w:r>
    </w:p>
    <w:p w14:paraId="38736EFB" w14:textId="77777777" w:rsidR="003A3497" w:rsidRDefault="003A3497" w:rsidP="003A3497">
      <w:pPr>
        <w:pStyle w:val="BodyText0"/>
        <w:kinsoku w:val="0"/>
        <w:overflowPunct w:val="0"/>
        <w:spacing w:before="2"/>
        <w:rPr>
          <w:sz w:val="21"/>
          <w:szCs w:val="21"/>
        </w:rPr>
      </w:pPr>
    </w:p>
    <w:tbl>
      <w:tblPr>
        <w:tblW w:w="0" w:type="auto"/>
        <w:tblInd w:w="17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1200"/>
        <w:gridCol w:w="1200"/>
        <w:gridCol w:w="1200"/>
        <w:gridCol w:w="1200"/>
        <w:gridCol w:w="1200"/>
      </w:tblGrid>
      <w:tr w:rsidR="003A3497" w14:paraId="031CD7B5" w14:textId="77777777" w:rsidTr="00A52D90">
        <w:trPr>
          <w:trHeight w:val="710"/>
        </w:trPr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755306" w14:textId="77777777" w:rsidR="003A3497" w:rsidRDefault="003A3497" w:rsidP="00A52D90">
            <w:pPr>
              <w:pStyle w:val="TableParagraph"/>
              <w:kinsoku w:val="0"/>
              <w:overflowPunct w:val="0"/>
              <w:spacing w:before="8"/>
              <w:rPr>
                <w:sz w:val="22"/>
                <w:szCs w:val="22"/>
              </w:rPr>
            </w:pPr>
          </w:p>
          <w:p w14:paraId="12FEDDBB" w14:textId="77777777" w:rsidR="003A3497" w:rsidRDefault="003A3497" w:rsidP="00A52D90">
            <w:pPr>
              <w:pStyle w:val="TableParagraph"/>
              <w:kinsoku w:val="0"/>
              <w:overflowPunct w:val="0"/>
              <w:ind w:left="15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8D0C86" w14:textId="77777777" w:rsidR="003A3497" w:rsidRDefault="003A3497" w:rsidP="00A52D90">
            <w:pPr>
              <w:pStyle w:val="TableParagraph"/>
              <w:kinsoku w:val="0"/>
              <w:overflowPunct w:val="0"/>
              <w:spacing w:before="8"/>
              <w:rPr>
                <w:sz w:val="22"/>
                <w:szCs w:val="22"/>
              </w:rPr>
            </w:pPr>
          </w:p>
          <w:p w14:paraId="7C26565B" w14:textId="77777777" w:rsidR="003A3497" w:rsidRDefault="003A3497" w:rsidP="00A52D90">
            <w:pPr>
              <w:pStyle w:val="TableParagraph"/>
              <w:kinsoku w:val="0"/>
              <w:overflowPunct w:val="0"/>
              <w:ind w:left="2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Length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CBCD8E" w14:textId="77777777" w:rsidR="003A3497" w:rsidRDefault="003A3497" w:rsidP="00A52D90">
            <w:pPr>
              <w:pStyle w:val="TableParagraph"/>
              <w:kinsoku w:val="0"/>
              <w:overflowPunct w:val="0"/>
              <w:spacing w:before="5"/>
              <w:rPr>
                <w:sz w:val="17"/>
                <w:szCs w:val="17"/>
              </w:rPr>
            </w:pPr>
          </w:p>
          <w:p w14:paraId="56999B06" w14:textId="77777777" w:rsidR="003A3497" w:rsidRDefault="003A3497" w:rsidP="00A52D90">
            <w:pPr>
              <w:pStyle w:val="TableParagraph"/>
              <w:kinsoku w:val="0"/>
              <w:overflowPunct w:val="0"/>
              <w:spacing w:line="208" w:lineRule="auto"/>
              <w:ind w:left="245" w:right="166" w:hanging="4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Element </w:t>
            </w:r>
            <w:r>
              <w:rPr>
                <w:rFonts w:ascii="Arial" w:hAnsi="Arial" w:cs="Arial"/>
                <w:sz w:val="16"/>
                <w:szCs w:val="16"/>
              </w:rPr>
              <w:t>ID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Extension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DD183C" w14:textId="77777777" w:rsidR="003A3497" w:rsidRDefault="003A3497" w:rsidP="00A52D90">
            <w:pPr>
              <w:pStyle w:val="TableParagraph"/>
              <w:kinsoku w:val="0"/>
              <w:overflowPunct w:val="0"/>
              <w:spacing w:before="100" w:line="172" w:lineRule="exact"/>
              <w:ind w:left="23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MAC</w:t>
            </w:r>
          </w:p>
          <w:p w14:paraId="05F79496" w14:textId="77777777" w:rsidR="003A3497" w:rsidRDefault="003A3497" w:rsidP="00A52D90">
            <w:pPr>
              <w:pStyle w:val="TableParagraph"/>
              <w:kinsoku w:val="0"/>
              <w:overflowPunct w:val="0"/>
              <w:spacing w:before="8" w:line="208" w:lineRule="auto"/>
              <w:ind w:left="196" w:right="150" w:hanging="1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Capabilities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Information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0BE95B" w14:textId="77777777" w:rsidR="003A3497" w:rsidRDefault="003A3497" w:rsidP="00A52D90">
            <w:pPr>
              <w:pStyle w:val="TableParagraph"/>
              <w:kinsoku w:val="0"/>
              <w:overflowPunct w:val="0"/>
              <w:spacing w:before="100" w:line="172" w:lineRule="exact"/>
              <w:ind w:left="2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PHY</w:t>
            </w:r>
          </w:p>
          <w:p w14:paraId="1203F7A4" w14:textId="77777777" w:rsidR="003A3497" w:rsidRDefault="003A3497" w:rsidP="00A52D90">
            <w:pPr>
              <w:pStyle w:val="TableParagraph"/>
              <w:kinsoku w:val="0"/>
              <w:overflowPunct w:val="0"/>
              <w:spacing w:before="8" w:line="208" w:lineRule="auto"/>
              <w:ind w:left="196" w:right="150" w:hanging="1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Capabilities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Information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400F2B" w14:textId="77777777" w:rsidR="003A3497" w:rsidRDefault="003A3497" w:rsidP="00A52D90">
            <w:pPr>
              <w:pStyle w:val="TableParagraph"/>
              <w:kinsoku w:val="0"/>
              <w:overflowPunct w:val="0"/>
              <w:spacing w:before="120" w:line="208" w:lineRule="auto"/>
              <w:ind w:left="227" w:right="20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Supported</w:t>
            </w:r>
            <w:r>
              <w:rPr>
                <w:rFonts w:ascii="Arial" w:hAnsi="Arial" w:cs="Arial"/>
                <w:spacing w:val="-4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EHT-MCS</w:t>
            </w:r>
          </w:p>
          <w:p w14:paraId="5D92AE20" w14:textId="77777777" w:rsidR="003A3497" w:rsidRDefault="003A3497" w:rsidP="00A52D90">
            <w:pPr>
              <w:pStyle w:val="TableParagraph"/>
              <w:kinsoku w:val="0"/>
              <w:overflowPunct w:val="0"/>
              <w:spacing w:line="165" w:lineRule="exact"/>
              <w:ind w:left="105" w:right="8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NSS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Set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2EE2BB" w14:textId="77777777" w:rsidR="003A3497" w:rsidRDefault="003A3497" w:rsidP="00A52D90">
            <w:pPr>
              <w:pStyle w:val="TableParagraph"/>
              <w:kinsoku w:val="0"/>
              <w:overflowPunct w:val="0"/>
              <w:spacing w:before="100" w:line="172" w:lineRule="exact"/>
              <w:ind w:left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PPE</w:t>
            </w:r>
          </w:p>
          <w:p w14:paraId="24BD095C" w14:textId="77777777" w:rsidR="003A3497" w:rsidRDefault="003A3497" w:rsidP="00A52D90">
            <w:pPr>
              <w:pStyle w:val="TableParagraph"/>
              <w:kinsoku w:val="0"/>
              <w:overflowPunct w:val="0"/>
              <w:spacing w:before="8" w:line="208" w:lineRule="auto"/>
              <w:ind w:left="245" w:right="158" w:hanging="4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Thresholds</w:t>
            </w:r>
            <w:r>
              <w:rPr>
                <w:rFonts w:ascii="Arial" w:hAnsi="Arial" w:cs="Arial"/>
                <w:spacing w:val="-4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(Optional)</w:t>
            </w:r>
          </w:p>
        </w:tc>
      </w:tr>
    </w:tbl>
    <w:p w14:paraId="048BE099" w14:textId="601381BE" w:rsidR="003A3497" w:rsidRDefault="003A3497" w:rsidP="003A3497">
      <w:pPr>
        <w:pStyle w:val="BodyText0"/>
        <w:tabs>
          <w:tab w:val="left" w:pos="2206"/>
          <w:tab w:val="left" w:pos="3106"/>
          <w:tab w:val="left" w:pos="4156"/>
          <w:tab w:val="left" w:pos="5356"/>
          <w:tab w:val="left" w:pos="6556"/>
          <w:tab w:val="left" w:pos="7519"/>
          <w:tab w:val="left" w:pos="8720"/>
        </w:tabs>
        <w:kinsoku w:val="0"/>
        <w:overflowPunct w:val="0"/>
        <w:spacing w:before="98"/>
        <w:ind w:left="11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Octets: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2</w:t>
      </w:r>
      <w:r>
        <w:rPr>
          <w:rFonts w:ascii="Arial" w:hAnsi="Arial" w:cs="Arial"/>
          <w:sz w:val="16"/>
          <w:szCs w:val="16"/>
        </w:rPr>
        <w:tab/>
      </w:r>
      <w:del w:id="3" w:author="Wook Bong Lee" w:date="2021-12-29T12:56:00Z">
        <w:r w:rsidDel="00C64F94">
          <w:rPr>
            <w:rFonts w:ascii="Arial" w:hAnsi="Arial" w:cs="Arial"/>
            <w:sz w:val="16"/>
            <w:szCs w:val="16"/>
          </w:rPr>
          <w:delText>8</w:delText>
        </w:r>
      </w:del>
      <w:ins w:id="4" w:author="Wook Bong Lee" w:date="2021-12-29T12:56:00Z">
        <w:r w:rsidR="00C64F94">
          <w:rPr>
            <w:rFonts w:ascii="Arial" w:hAnsi="Arial" w:cs="Arial"/>
            <w:sz w:val="16"/>
            <w:szCs w:val="16"/>
          </w:rPr>
          <w:t>9</w:t>
        </w:r>
      </w:ins>
      <w:r>
        <w:rPr>
          <w:rFonts w:ascii="Arial" w:hAnsi="Arial" w:cs="Arial"/>
          <w:sz w:val="16"/>
          <w:szCs w:val="16"/>
        </w:rPr>
        <w:tab/>
        <w:t>variable</w:t>
      </w:r>
      <w:r>
        <w:rPr>
          <w:rFonts w:ascii="Arial" w:hAnsi="Arial" w:cs="Arial"/>
          <w:sz w:val="16"/>
          <w:szCs w:val="16"/>
        </w:rPr>
        <w:tab/>
        <w:t>variable</w:t>
      </w:r>
    </w:p>
    <w:p w14:paraId="0533F6A6" w14:textId="77777777" w:rsidR="003A3497" w:rsidRDefault="003A3497" w:rsidP="003A3497">
      <w:pPr>
        <w:pStyle w:val="BodyText0"/>
        <w:kinsoku w:val="0"/>
        <w:overflowPunct w:val="0"/>
        <w:spacing w:before="2"/>
        <w:rPr>
          <w:rFonts w:ascii="Arial" w:hAnsi="Arial" w:cs="Arial"/>
          <w:sz w:val="16"/>
          <w:szCs w:val="16"/>
        </w:rPr>
      </w:pPr>
    </w:p>
    <w:p w14:paraId="3589F718" w14:textId="77777777" w:rsidR="003A3497" w:rsidRDefault="003A3497" w:rsidP="003A3497">
      <w:pPr>
        <w:pStyle w:val="BodyText0"/>
        <w:kinsoku w:val="0"/>
        <w:overflowPunct w:val="0"/>
        <w:ind w:left="996" w:right="1012"/>
        <w:jc w:val="center"/>
        <w:rPr>
          <w:rFonts w:ascii="Arial" w:hAnsi="Arial" w:cs="Arial"/>
          <w:b/>
          <w:bCs/>
        </w:rPr>
      </w:pPr>
      <w:bookmarkStart w:id="5" w:name="_bookmark144"/>
      <w:bookmarkEnd w:id="5"/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9-1002r—EHT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Capabilities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element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format</w:t>
      </w:r>
    </w:p>
    <w:p w14:paraId="08D9122A" w14:textId="77777777" w:rsidR="003A3497" w:rsidRDefault="003A3497" w:rsidP="003A3497">
      <w:pPr>
        <w:pStyle w:val="BodyText0"/>
        <w:kinsoku w:val="0"/>
        <w:overflowPunct w:val="0"/>
        <w:spacing w:before="6"/>
        <w:rPr>
          <w:rFonts w:ascii="Arial" w:hAnsi="Arial" w:cs="Arial"/>
          <w:b/>
          <w:bCs/>
          <w:sz w:val="22"/>
          <w:szCs w:val="22"/>
        </w:rPr>
      </w:pPr>
    </w:p>
    <w:p w14:paraId="0A9A9BEB" w14:textId="77777777" w:rsidR="003A3497" w:rsidRDefault="003A3497" w:rsidP="00723BF2">
      <w:pPr>
        <w:pStyle w:val="BodyText0"/>
        <w:kinsoku w:val="0"/>
        <w:overflowPunct w:val="0"/>
        <w:spacing w:before="91"/>
      </w:pPr>
      <w:r>
        <w:t>The</w:t>
      </w:r>
      <w:r>
        <w:rPr>
          <w:spacing w:val="-3"/>
        </w:rPr>
        <w:t xml:space="preserve"> </w:t>
      </w:r>
      <w:r>
        <w:t>Element</w:t>
      </w:r>
      <w:r>
        <w:rPr>
          <w:spacing w:val="-3"/>
        </w:rPr>
        <w:t xml:space="preserve"> </w:t>
      </w:r>
      <w:r>
        <w:t>ID,</w:t>
      </w:r>
      <w:r>
        <w:rPr>
          <w:spacing w:val="-2"/>
        </w:rPr>
        <w:t xml:space="preserve"> </w:t>
      </w:r>
      <w:r>
        <w:t>Length,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Element</w:t>
      </w:r>
      <w:r>
        <w:rPr>
          <w:spacing w:val="-1"/>
        </w:rPr>
        <w:t xml:space="preserve"> </w:t>
      </w:r>
      <w:r>
        <w:t>ID</w:t>
      </w:r>
      <w:r>
        <w:rPr>
          <w:spacing w:val="-3"/>
        </w:rPr>
        <w:t xml:space="preserve"> </w:t>
      </w:r>
      <w:r>
        <w:t>Extension</w:t>
      </w:r>
      <w:r>
        <w:rPr>
          <w:spacing w:val="-2"/>
        </w:rPr>
        <w:t xml:space="preserve"> </w:t>
      </w:r>
      <w:r>
        <w:t>fields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defined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hyperlink w:anchor="bookmark85" w:history="1">
        <w:r>
          <w:t>9.4.2.1</w:t>
        </w:r>
        <w:r>
          <w:rPr>
            <w:spacing w:val="-2"/>
          </w:rPr>
          <w:t xml:space="preserve"> </w:t>
        </w:r>
        <w:r>
          <w:t>(General)</w:t>
        </w:r>
      </w:hyperlink>
      <w:r>
        <w:t>.</w:t>
      </w:r>
    </w:p>
    <w:p w14:paraId="685C44DC" w14:textId="77777777" w:rsidR="003A3497" w:rsidRDefault="003A3497" w:rsidP="003A3497">
      <w:pPr>
        <w:pStyle w:val="BodyText0"/>
        <w:kinsoku w:val="0"/>
        <w:overflowPunct w:val="0"/>
        <w:spacing w:before="3"/>
        <w:rPr>
          <w:sz w:val="25"/>
          <w:szCs w:val="25"/>
        </w:rPr>
      </w:pPr>
    </w:p>
    <w:p w14:paraId="36CA987E" w14:textId="77777777" w:rsidR="003A3497" w:rsidRDefault="003A3497" w:rsidP="00723BF2">
      <w:pPr>
        <w:pStyle w:val="BodyText0"/>
        <w:kinsoku w:val="0"/>
        <w:overflowPunct w:val="0"/>
        <w:spacing w:before="1" w:line="249" w:lineRule="auto"/>
        <w:ind w:right="1017"/>
      </w:pPr>
      <w:r>
        <w:t>The</w:t>
      </w:r>
      <w:r>
        <w:rPr>
          <w:spacing w:val="14"/>
        </w:rPr>
        <w:t xml:space="preserve"> </w:t>
      </w:r>
      <w:r>
        <w:t>EHT</w:t>
      </w:r>
      <w:r>
        <w:rPr>
          <w:spacing w:val="15"/>
        </w:rPr>
        <w:t xml:space="preserve"> </w:t>
      </w:r>
      <w:r>
        <w:t>MAC</w:t>
      </w:r>
      <w:r>
        <w:rPr>
          <w:spacing w:val="16"/>
        </w:rPr>
        <w:t xml:space="preserve"> </w:t>
      </w:r>
      <w:r>
        <w:t>Capabilities</w:t>
      </w:r>
      <w:r>
        <w:rPr>
          <w:spacing w:val="14"/>
        </w:rPr>
        <w:t xml:space="preserve"> </w:t>
      </w:r>
      <w:r>
        <w:t>Information,</w:t>
      </w:r>
      <w:r>
        <w:rPr>
          <w:spacing w:val="15"/>
        </w:rPr>
        <w:t xml:space="preserve"> </w:t>
      </w:r>
      <w:r>
        <w:t>EHT</w:t>
      </w:r>
      <w:r>
        <w:rPr>
          <w:spacing w:val="15"/>
        </w:rPr>
        <w:t xml:space="preserve"> </w:t>
      </w:r>
      <w:r>
        <w:t>PHY</w:t>
      </w:r>
      <w:r>
        <w:rPr>
          <w:spacing w:val="16"/>
        </w:rPr>
        <w:t xml:space="preserve"> </w:t>
      </w:r>
      <w:r>
        <w:t>Capabilities</w:t>
      </w:r>
      <w:r>
        <w:rPr>
          <w:spacing w:val="14"/>
        </w:rPr>
        <w:t xml:space="preserve"> </w:t>
      </w:r>
      <w:r>
        <w:t>Information,</w:t>
      </w:r>
      <w:r>
        <w:rPr>
          <w:spacing w:val="14"/>
        </w:rPr>
        <w:t xml:space="preserve"> </w:t>
      </w:r>
      <w:r>
        <w:t>Supported</w:t>
      </w:r>
      <w:r>
        <w:rPr>
          <w:spacing w:val="16"/>
        </w:rPr>
        <w:t xml:space="preserve"> </w:t>
      </w:r>
      <w:r>
        <w:t>EHT-MCS</w:t>
      </w:r>
      <w:r>
        <w:rPr>
          <w:spacing w:val="14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NSS</w:t>
      </w:r>
      <w:r>
        <w:rPr>
          <w:spacing w:val="-1"/>
        </w:rPr>
        <w:t xml:space="preserve"> </w:t>
      </w:r>
      <w:r>
        <w:t>Set,</w:t>
      </w:r>
      <w:r>
        <w:rPr>
          <w:spacing w:val="-1"/>
        </w:rPr>
        <w:t xml:space="preserve"> </w:t>
      </w:r>
      <w:r>
        <w:t>and EHT PPE</w:t>
      </w:r>
      <w:r>
        <w:rPr>
          <w:spacing w:val="-2"/>
        </w:rPr>
        <w:t xml:space="preserve"> </w:t>
      </w:r>
      <w:r>
        <w:t>Thresholds</w:t>
      </w:r>
      <w:r>
        <w:rPr>
          <w:spacing w:val="-1"/>
        </w:rPr>
        <w:t xml:space="preserve"> </w:t>
      </w:r>
      <w:r>
        <w:t>fields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defined</w:t>
      </w:r>
      <w:r>
        <w:rPr>
          <w:spacing w:val="-2"/>
        </w:rPr>
        <w:t xml:space="preserve"> </w:t>
      </w:r>
      <w:r>
        <w:t>in the subclauses below.</w:t>
      </w:r>
    </w:p>
    <w:p w14:paraId="18836D90" w14:textId="77777777" w:rsidR="00C64F94" w:rsidRDefault="00C64F94" w:rsidP="00C64F94">
      <w:pPr>
        <w:autoSpaceDE w:val="0"/>
        <w:autoSpaceDN w:val="0"/>
        <w:adjustRightInd w:val="0"/>
        <w:rPr>
          <w:b/>
          <w:i/>
          <w:highlight w:val="green"/>
          <w:u w:val="single"/>
        </w:rPr>
      </w:pPr>
    </w:p>
    <w:p w14:paraId="050EFE50" w14:textId="77777777" w:rsidR="00C64F94" w:rsidRDefault="00C64F94" w:rsidP="00C64F94">
      <w:pPr>
        <w:autoSpaceDE w:val="0"/>
        <w:autoSpaceDN w:val="0"/>
        <w:adjustRightInd w:val="0"/>
        <w:rPr>
          <w:b/>
          <w:i/>
          <w:u w:val="single"/>
        </w:rPr>
      </w:pPr>
      <w:r w:rsidRPr="00012687">
        <w:rPr>
          <w:b/>
          <w:i/>
          <w:highlight w:val="green"/>
          <w:u w:val="single"/>
        </w:rPr>
        <w:t>Proposed Chan</w:t>
      </w:r>
      <w:r>
        <w:rPr>
          <w:b/>
          <w:i/>
          <w:highlight w:val="green"/>
          <w:u w:val="single"/>
        </w:rPr>
        <w:t>g</w:t>
      </w:r>
      <w:r w:rsidRPr="00012687">
        <w:rPr>
          <w:b/>
          <w:i/>
          <w:highlight w:val="green"/>
          <w:u w:val="single"/>
        </w:rPr>
        <w:t>e #</w:t>
      </w:r>
      <w:r w:rsidRPr="006D1649">
        <w:rPr>
          <w:b/>
          <w:i/>
          <w:highlight w:val="green"/>
          <w:u w:val="single"/>
        </w:rPr>
        <w:t>2</w:t>
      </w:r>
    </w:p>
    <w:p w14:paraId="2B3F041A" w14:textId="53ABAE3D" w:rsidR="00C64F94" w:rsidRDefault="00C64F94" w:rsidP="00C64F94">
      <w:pPr>
        <w:autoSpaceDE w:val="0"/>
        <w:autoSpaceDN w:val="0"/>
        <w:adjustRightInd w:val="0"/>
        <w:rPr>
          <w:i/>
          <w:sz w:val="20"/>
          <w:szCs w:val="20"/>
        </w:rPr>
      </w:pPr>
      <w:r w:rsidRPr="00C64F94">
        <w:rPr>
          <w:i/>
          <w:sz w:val="20"/>
          <w:szCs w:val="20"/>
          <w:highlight w:val="yellow"/>
        </w:rPr>
        <w:t>Update Figure 9-1002t as follows:</w:t>
      </w:r>
    </w:p>
    <w:p w14:paraId="20395F75" w14:textId="77777777" w:rsidR="00C64F94" w:rsidRDefault="00C64F94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7BE2F9FE" w14:textId="77777777" w:rsidR="00C64F94" w:rsidRDefault="00C64F94" w:rsidP="00C64F94">
      <w:pPr>
        <w:pStyle w:val="BodyText0"/>
        <w:kinsoku w:val="0"/>
        <w:overflowPunct w:val="0"/>
        <w:spacing w:before="6"/>
        <w:rPr>
          <w:sz w:val="15"/>
          <w:szCs w:val="15"/>
        </w:rPr>
      </w:pPr>
    </w:p>
    <w:p w14:paraId="4D9D83FA" w14:textId="77777777" w:rsidR="00C64F94" w:rsidRDefault="00C64F94" w:rsidP="00C64F94">
      <w:pPr>
        <w:pStyle w:val="BodyText0"/>
        <w:tabs>
          <w:tab w:val="left" w:pos="3061"/>
          <w:tab w:val="left" w:pos="4501"/>
          <w:tab w:val="left" w:pos="5942"/>
          <w:tab w:val="left" w:pos="7382"/>
          <w:tab w:val="left" w:pos="8822"/>
        </w:tabs>
        <w:kinsoku w:val="0"/>
        <w:overflowPunct w:val="0"/>
        <w:spacing w:before="95"/>
        <w:ind w:left="16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B0</w:t>
      </w:r>
      <w:r>
        <w:rPr>
          <w:rFonts w:ascii="Arial" w:hAnsi="Arial" w:cs="Arial"/>
          <w:sz w:val="16"/>
          <w:szCs w:val="16"/>
        </w:rPr>
        <w:tab/>
        <w:t>B1</w:t>
      </w:r>
      <w:r>
        <w:rPr>
          <w:rFonts w:ascii="Arial" w:hAnsi="Arial" w:cs="Arial"/>
          <w:sz w:val="16"/>
          <w:szCs w:val="16"/>
        </w:rPr>
        <w:tab/>
        <w:t>B2</w:t>
      </w:r>
      <w:r>
        <w:rPr>
          <w:rFonts w:ascii="Arial" w:hAnsi="Arial" w:cs="Arial"/>
          <w:sz w:val="16"/>
          <w:szCs w:val="16"/>
        </w:rPr>
        <w:tab/>
        <w:t>B3</w:t>
      </w:r>
      <w:r>
        <w:rPr>
          <w:rFonts w:ascii="Arial" w:hAnsi="Arial" w:cs="Arial"/>
          <w:sz w:val="16"/>
          <w:szCs w:val="16"/>
        </w:rPr>
        <w:tab/>
        <w:t>B4</w:t>
      </w:r>
      <w:r>
        <w:rPr>
          <w:rFonts w:ascii="Arial" w:hAnsi="Arial" w:cs="Arial"/>
          <w:sz w:val="16"/>
          <w:szCs w:val="16"/>
        </w:rPr>
        <w:tab/>
        <w:t>B5</w:t>
      </w:r>
    </w:p>
    <w:p w14:paraId="2EDCEDA8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5227E94C" w14:textId="77777777" w:rsidTr="00A52D90">
        <w:trPr>
          <w:trHeight w:val="87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9605B8" w14:textId="77777777" w:rsidR="00C64F94" w:rsidRDefault="00C64F94" w:rsidP="00A52D9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52664CD1" w14:textId="77777777" w:rsidR="00C64F94" w:rsidRDefault="00C64F94" w:rsidP="00A52D90">
            <w:pPr>
              <w:pStyle w:val="TableParagraph"/>
              <w:kinsoku w:val="0"/>
              <w:overflowPunct w:val="0"/>
              <w:spacing w:before="133"/>
              <w:ind w:left="3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Reserved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DDA33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7"/>
                <w:szCs w:val="17"/>
              </w:rPr>
            </w:pPr>
          </w:p>
          <w:p w14:paraId="77C89C0F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393" w:right="260" w:hanging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Support </w:t>
            </w:r>
            <w:r>
              <w:rPr>
                <w:rFonts w:ascii="Arial" w:hAnsi="Arial" w:cs="Arial"/>
                <w:sz w:val="16"/>
                <w:szCs w:val="16"/>
              </w:rPr>
              <w:t>For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320</w:t>
            </w:r>
            <w:r>
              <w:rPr>
                <w:rFonts w:ascii="Arial" w:hAnsi="Arial" w:cs="Arial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</w:t>
            </w:r>
          </w:p>
          <w:p w14:paraId="6617DADE" w14:textId="77777777" w:rsidR="00C64F94" w:rsidRDefault="00C64F94" w:rsidP="00A52D90">
            <w:pPr>
              <w:pStyle w:val="TableParagraph"/>
              <w:kinsoku w:val="0"/>
              <w:overflowPunct w:val="0"/>
              <w:spacing w:line="164" w:lineRule="exact"/>
              <w:ind w:left="39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GHz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345462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153" w:right="132" w:firstLine="1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Support for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242-tone RU In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BW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Wider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Than</w:t>
            </w:r>
          </w:p>
          <w:p w14:paraId="3E96165C" w14:textId="77777777" w:rsidR="00C64F94" w:rsidRDefault="00C64F94" w:rsidP="00A52D90">
            <w:pPr>
              <w:pStyle w:val="TableParagraph"/>
              <w:kinsoku w:val="0"/>
              <w:overflowPunct w:val="0"/>
              <w:spacing w:line="164" w:lineRule="exact"/>
              <w:ind w:left="4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E48A56" w14:textId="77777777" w:rsidR="00C64F94" w:rsidRDefault="00C64F94" w:rsidP="00A52D90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sz w:val="15"/>
                <w:szCs w:val="15"/>
              </w:rPr>
            </w:pPr>
          </w:p>
          <w:p w14:paraId="409BC096" w14:textId="77777777" w:rsidR="00C64F94" w:rsidRDefault="00C64F94" w:rsidP="00A52D90">
            <w:pPr>
              <w:pStyle w:val="TableParagraph"/>
              <w:kinsoku w:val="0"/>
              <w:overflowPunct w:val="0"/>
              <w:spacing w:line="166" w:lineRule="exact"/>
              <w:ind w:left="104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NDP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With</w:t>
            </w:r>
          </w:p>
          <w:p w14:paraId="32380EF0" w14:textId="77777777" w:rsidR="00C64F94" w:rsidRDefault="00C64F94" w:rsidP="00A52D90">
            <w:pPr>
              <w:pStyle w:val="TableParagraph"/>
              <w:kinsoku w:val="0"/>
              <w:overflowPunct w:val="0"/>
              <w:spacing w:line="166" w:lineRule="exact"/>
              <w:ind w:left="81" w:right="80"/>
              <w:jc w:val="center"/>
              <w:rPr>
                <w:rFonts w:ascii="Arial" w:hAnsi="Arial" w:cs="Arial"/>
                <w:w w:val="95"/>
                <w:sz w:val="16"/>
                <w:szCs w:val="16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4</w:t>
            </w:r>
            <w:r>
              <w:rPr>
                <w:rFonts w:ascii="Symbol" w:hAnsi="Symbol" w:cs="Symbol"/>
                <w:w w:val="95"/>
                <w:sz w:val="16"/>
                <w:szCs w:val="16"/>
              </w:rPr>
              <w:t></w:t>
            </w:r>
            <w:r>
              <w:rPr>
                <w:spacing w:val="30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EHT-LTF</w:t>
            </w:r>
            <w:r>
              <w:rPr>
                <w:rFonts w:ascii="Arial" w:hAnsi="Arial" w:cs="Arial"/>
                <w:spacing w:val="-16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And</w:t>
            </w:r>
          </w:p>
          <w:p w14:paraId="2BA1DBDD" w14:textId="77777777" w:rsidR="00C64F94" w:rsidRDefault="00C64F94" w:rsidP="00A52D90">
            <w:pPr>
              <w:pStyle w:val="TableParagraph"/>
              <w:kinsoku w:val="0"/>
              <w:overflowPunct w:val="0"/>
              <w:spacing w:line="171" w:lineRule="exact"/>
              <w:ind w:left="38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</w:t>
            </w:r>
            <w:r>
              <w:rPr>
                <w:rFonts w:ascii="Arial" w:hAnsi="Arial" w:cs="Arial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µs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GI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7C7C7B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7"/>
                <w:szCs w:val="17"/>
              </w:rPr>
            </w:pPr>
          </w:p>
          <w:p w14:paraId="71C07AA9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223" w:right="198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Partial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Bandwidth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UL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MU-MIMO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2E8887" w14:textId="77777777" w:rsidR="00C64F94" w:rsidRDefault="00C64F94" w:rsidP="00A52D9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14386283" w14:textId="77777777" w:rsidR="00C64F94" w:rsidRDefault="00C64F94" w:rsidP="00A52D90">
            <w:pPr>
              <w:pStyle w:val="TableParagraph"/>
              <w:kinsoku w:val="0"/>
              <w:overflowPunct w:val="0"/>
              <w:spacing w:before="133"/>
              <w:ind w:left="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Beamformer</w:t>
            </w:r>
          </w:p>
        </w:tc>
      </w:tr>
    </w:tbl>
    <w:p w14:paraId="602DE92C" w14:textId="77777777" w:rsidR="00C64F94" w:rsidRDefault="00C64F94" w:rsidP="00C64F94">
      <w:pPr>
        <w:pStyle w:val="BodyText0"/>
        <w:tabs>
          <w:tab w:val="left" w:pos="3115"/>
          <w:tab w:val="left" w:pos="4555"/>
          <w:tab w:val="left" w:pos="5995"/>
          <w:tab w:val="left" w:pos="7435"/>
          <w:tab w:val="right" w:pos="8964"/>
        </w:tabs>
        <w:kinsoku w:val="0"/>
        <w:overflowPunct w:val="0"/>
        <w:spacing w:before="98"/>
        <w:ind w:left="149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Bits: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1</w:t>
      </w:r>
    </w:p>
    <w:p w14:paraId="5C5723DC" w14:textId="77777777" w:rsidR="00C64F94" w:rsidRDefault="00C64F94" w:rsidP="00C64F94">
      <w:pPr>
        <w:pStyle w:val="BodyText0"/>
        <w:tabs>
          <w:tab w:val="left" w:pos="2559"/>
          <w:tab w:val="left" w:pos="3513"/>
          <w:tab w:val="left" w:pos="3999"/>
          <w:tab w:val="left" w:pos="4894"/>
          <w:tab w:val="left" w:pos="5439"/>
          <w:tab w:val="left" w:pos="6323"/>
          <w:tab w:val="left" w:pos="6879"/>
          <w:tab w:val="left" w:pos="7765"/>
          <w:tab w:val="left" w:pos="8319"/>
          <w:tab w:val="left" w:pos="9214"/>
        </w:tabs>
        <w:kinsoku w:val="0"/>
        <w:overflowPunct w:val="0"/>
        <w:spacing w:before="236"/>
        <w:ind w:left="16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B6</w:t>
      </w:r>
      <w:r>
        <w:rPr>
          <w:rFonts w:ascii="Arial" w:hAnsi="Arial" w:cs="Arial"/>
          <w:sz w:val="16"/>
          <w:szCs w:val="16"/>
        </w:rPr>
        <w:tab/>
        <w:t>B7</w:t>
      </w:r>
      <w:r>
        <w:rPr>
          <w:rFonts w:ascii="Arial" w:hAnsi="Arial" w:cs="Arial"/>
          <w:sz w:val="16"/>
          <w:szCs w:val="16"/>
        </w:rPr>
        <w:tab/>
        <w:t>B9</w:t>
      </w:r>
      <w:r>
        <w:rPr>
          <w:rFonts w:ascii="Arial" w:hAnsi="Arial" w:cs="Arial"/>
          <w:sz w:val="16"/>
          <w:szCs w:val="16"/>
        </w:rPr>
        <w:tab/>
        <w:t>B10</w:t>
      </w:r>
      <w:r>
        <w:rPr>
          <w:rFonts w:ascii="Arial" w:hAnsi="Arial" w:cs="Arial"/>
          <w:sz w:val="16"/>
          <w:szCs w:val="16"/>
        </w:rPr>
        <w:tab/>
        <w:t>B12</w:t>
      </w:r>
      <w:r>
        <w:rPr>
          <w:rFonts w:ascii="Arial" w:hAnsi="Arial" w:cs="Arial"/>
          <w:sz w:val="16"/>
          <w:szCs w:val="16"/>
        </w:rPr>
        <w:tab/>
        <w:t>B13</w:t>
      </w:r>
      <w:r>
        <w:rPr>
          <w:rFonts w:ascii="Arial" w:hAnsi="Arial" w:cs="Arial"/>
          <w:sz w:val="16"/>
          <w:szCs w:val="16"/>
        </w:rPr>
        <w:tab/>
        <w:t>B15</w:t>
      </w:r>
      <w:r>
        <w:rPr>
          <w:rFonts w:ascii="Arial" w:hAnsi="Arial" w:cs="Arial"/>
          <w:sz w:val="16"/>
          <w:szCs w:val="16"/>
        </w:rPr>
        <w:tab/>
        <w:t>B16</w:t>
      </w:r>
      <w:r>
        <w:rPr>
          <w:rFonts w:ascii="Arial" w:hAnsi="Arial" w:cs="Arial"/>
          <w:sz w:val="16"/>
          <w:szCs w:val="16"/>
        </w:rPr>
        <w:tab/>
        <w:t>B18</w:t>
      </w:r>
      <w:r>
        <w:rPr>
          <w:rFonts w:ascii="Arial" w:hAnsi="Arial" w:cs="Arial"/>
          <w:sz w:val="16"/>
          <w:szCs w:val="16"/>
        </w:rPr>
        <w:tab/>
        <w:t>B19</w:t>
      </w:r>
      <w:r>
        <w:rPr>
          <w:rFonts w:ascii="Arial" w:hAnsi="Arial" w:cs="Arial"/>
          <w:sz w:val="16"/>
          <w:szCs w:val="16"/>
        </w:rPr>
        <w:tab/>
        <w:t>B21</w:t>
      </w:r>
    </w:p>
    <w:p w14:paraId="160797D3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6CA45E20" w14:textId="77777777" w:rsidTr="00A52D90">
        <w:trPr>
          <w:trHeight w:val="87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583885" w14:textId="77777777" w:rsidR="00C64F94" w:rsidRDefault="00C64F94" w:rsidP="00A52D90">
            <w:pPr>
              <w:pStyle w:val="TableParagraph"/>
              <w:kinsoku w:val="0"/>
              <w:overflowPunct w:val="0"/>
              <w:spacing w:before="340"/>
              <w:ind w:left="12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Beamformee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7D0901" w14:textId="77777777" w:rsidR="00C64F94" w:rsidRDefault="00C64F94" w:rsidP="00A52D90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</w:rPr>
            </w:pPr>
          </w:p>
          <w:p w14:paraId="1ACF382B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322" w:right="99" w:hanging="19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Beamformee</w:t>
            </w:r>
            <w:r>
              <w:rPr>
                <w:rFonts w:ascii="Arial" w:hAnsi="Arial" w:cs="Arial"/>
                <w:spacing w:val="9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SS</w:t>
            </w:r>
            <w:r>
              <w:rPr>
                <w:rFonts w:ascii="Arial" w:hAnsi="Arial" w:cs="Arial"/>
                <w:spacing w:val="-39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(≤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AA8411" w14:textId="77777777" w:rsidR="00C64F94" w:rsidRDefault="00C64F94" w:rsidP="00A52D90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</w:rPr>
            </w:pPr>
          </w:p>
          <w:p w14:paraId="1A994DBB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275" w:right="99" w:hanging="14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Beamformee</w:t>
            </w:r>
            <w:r>
              <w:rPr>
                <w:rFonts w:ascii="Arial" w:hAnsi="Arial" w:cs="Arial"/>
                <w:spacing w:val="10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SS</w:t>
            </w:r>
            <w:r>
              <w:rPr>
                <w:rFonts w:ascii="Arial" w:hAnsi="Arial" w:cs="Arial"/>
                <w:spacing w:val="-40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(=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160 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47B257" w14:textId="77777777" w:rsidR="00C64F94" w:rsidRDefault="00C64F94" w:rsidP="00A52D90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</w:rPr>
            </w:pPr>
          </w:p>
          <w:p w14:paraId="079157F3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275" w:right="99" w:hanging="14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95"/>
                <w:sz w:val="16"/>
                <w:szCs w:val="16"/>
              </w:rPr>
              <w:t>Beamformee</w:t>
            </w:r>
            <w:r>
              <w:rPr>
                <w:rFonts w:ascii="Arial" w:hAnsi="Arial" w:cs="Arial"/>
                <w:spacing w:val="10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w w:val="95"/>
                <w:sz w:val="16"/>
                <w:szCs w:val="16"/>
              </w:rPr>
              <w:t>SS</w:t>
            </w:r>
            <w:r>
              <w:rPr>
                <w:rFonts w:ascii="Arial" w:hAnsi="Arial" w:cs="Arial"/>
                <w:spacing w:val="-40"/>
                <w:w w:val="9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(=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320 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E7BC6C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274" w:right="2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Number Of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Sounding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Dimensions</w:t>
            </w:r>
            <w:r>
              <w:rPr>
                <w:rFonts w:ascii="Arial" w:hAnsi="Arial" w:cs="Arial"/>
                <w:spacing w:val="-4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(≤ 80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346F72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275" w:right="248" w:hanging="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Number Of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Sounding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Dimensions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(=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160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</w:tr>
    </w:tbl>
    <w:p w14:paraId="78BBD93F" w14:textId="77777777" w:rsidR="00C64F94" w:rsidRDefault="00C64F94" w:rsidP="00C64F94">
      <w:pPr>
        <w:pStyle w:val="BodyText0"/>
        <w:kinsoku w:val="0"/>
        <w:overflowPunct w:val="0"/>
        <w:rPr>
          <w:rFonts w:ascii="Arial" w:hAnsi="Arial" w:cs="Arial"/>
          <w:sz w:val="9"/>
          <w:szCs w:val="9"/>
        </w:rPr>
      </w:pPr>
    </w:p>
    <w:tbl>
      <w:tblPr>
        <w:tblW w:w="0" w:type="auto"/>
        <w:tblInd w:w="1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526"/>
        <w:gridCol w:w="680"/>
        <w:gridCol w:w="1221"/>
        <w:gridCol w:w="1440"/>
        <w:gridCol w:w="1440"/>
        <w:gridCol w:w="1440"/>
        <w:gridCol w:w="911"/>
      </w:tblGrid>
      <w:tr w:rsidR="00C64F94" w14:paraId="2904B759" w14:textId="77777777" w:rsidTr="00A52D90">
        <w:trPr>
          <w:trHeight w:val="299"/>
        </w:trPr>
        <w:tc>
          <w:tcPr>
            <w:tcW w:w="38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8A4E2E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E62423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4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Bits: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051BFE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0FD1D7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214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F1F49B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41AD6E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A74DF9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91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670A58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43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</w:tr>
      <w:tr w:rsidR="00C64F94" w14:paraId="61C721F6" w14:textId="77777777" w:rsidTr="00A52D90">
        <w:trPr>
          <w:trHeight w:val="299"/>
        </w:trPr>
        <w:tc>
          <w:tcPr>
            <w:tcW w:w="38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FAA1F5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B22</w:t>
            </w:r>
          </w:p>
        </w:tc>
        <w:tc>
          <w:tcPr>
            <w:tcW w:w="5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23F891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038DDF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3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B24</w:t>
            </w:r>
          </w:p>
        </w:tc>
        <w:tc>
          <w:tcPr>
            <w:tcW w:w="12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666A85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340" w:right="5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B25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11473C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6" w:right="5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B26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E6973F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6" w:right="5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B27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452C8B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7" w:right="5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B28</w:t>
            </w:r>
          </w:p>
        </w:tc>
        <w:tc>
          <w:tcPr>
            <w:tcW w:w="91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CAB67A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right="45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B29</w:t>
            </w:r>
          </w:p>
        </w:tc>
      </w:tr>
    </w:tbl>
    <w:p w14:paraId="2F6ECAB0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4E637B6C" w14:textId="77777777" w:rsidTr="00A52D90">
        <w:trPr>
          <w:trHeight w:val="87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628021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274" w:right="2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Number Of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Sounding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Dimensions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(=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320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DA42B1" w14:textId="77777777" w:rsidR="00C64F94" w:rsidRDefault="00C64F94" w:rsidP="00A52D90">
            <w:pPr>
              <w:pStyle w:val="TableParagraph"/>
              <w:kinsoku w:val="0"/>
              <w:overflowPunct w:val="0"/>
              <w:spacing w:before="7"/>
              <w:rPr>
                <w:rFonts w:ascii="Arial" w:hAnsi="Arial" w:cs="Arial"/>
                <w:sz w:val="22"/>
                <w:szCs w:val="22"/>
              </w:rPr>
            </w:pPr>
          </w:p>
          <w:p w14:paraId="213D2578" w14:textId="77777777" w:rsidR="00C64F94" w:rsidRDefault="00C64F94" w:rsidP="00A52D90">
            <w:pPr>
              <w:pStyle w:val="TableParagraph"/>
              <w:kinsoku w:val="0"/>
              <w:overflowPunct w:val="0"/>
              <w:spacing w:line="172" w:lineRule="exact"/>
              <w:ind w:left="30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Ng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= 16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  <w:p w14:paraId="41D323AB" w14:textId="77777777" w:rsidR="00C64F94" w:rsidRDefault="00C64F94" w:rsidP="00A52D90">
            <w:pPr>
              <w:pStyle w:val="TableParagraph"/>
              <w:kinsoku w:val="0"/>
              <w:overflowPunct w:val="0"/>
              <w:spacing w:line="172" w:lineRule="exact"/>
              <w:ind w:left="36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0C1E00" w14:textId="77777777" w:rsidR="00C64F94" w:rsidRDefault="00C64F94" w:rsidP="00A52D90">
            <w:pPr>
              <w:pStyle w:val="TableParagraph"/>
              <w:kinsoku w:val="0"/>
              <w:overflowPunct w:val="0"/>
              <w:spacing w:before="7"/>
              <w:rPr>
                <w:rFonts w:ascii="Arial" w:hAnsi="Arial" w:cs="Arial"/>
                <w:sz w:val="22"/>
                <w:szCs w:val="22"/>
              </w:rPr>
            </w:pPr>
          </w:p>
          <w:p w14:paraId="57E7DFC2" w14:textId="77777777" w:rsidR="00C64F94" w:rsidRDefault="00C64F94" w:rsidP="00A52D90">
            <w:pPr>
              <w:pStyle w:val="TableParagraph"/>
              <w:kinsoku w:val="0"/>
              <w:overflowPunct w:val="0"/>
              <w:spacing w:line="172" w:lineRule="exact"/>
              <w:ind w:left="28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Ng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= 16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MU</w:t>
            </w:r>
          </w:p>
          <w:p w14:paraId="757FF5AE" w14:textId="77777777" w:rsidR="00C64F94" w:rsidRDefault="00C64F94" w:rsidP="00A52D90">
            <w:pPr>
              <w:pStyle w:val="TableParagraph"/>
              <w:kinsoku w:val="0"/>
              <w:overflowPunct w:val="0"/>
              <w:spacing w:line="172" w:lineRule="exact"/>
              <w:ind w:left="36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011D1B" w14:textId="77777777" w:rsidR="00C64F94" w:rsidRDefault="00C64F94" w:rsidP="00A52D90">
            <w:pPr>
              <w:pStyle w:val="TableParagraph"/>
              <w:kinsoku w:val="0"/>
              <w:overflowPunct w:val="0"/>
              <w:spacing w:before="101"/>
              <w:ind w:left="1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Codebook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Size</w:t>
            </w:r>
          </w:p>
          <w:p w14:paraId="4AC66941" w14:textId="77777777" w:rsidR="00C64F94" w:rsidRDefault="00C64F94" w:rsidP="00A52D90">
            <w:pPr>
              <w:pStyle w:val="TableParagraph"/>
              <w:kinsoku w:val="0"/>
              <w:overflowPunct w:val="0"/>
              <w:spacing w:before="35" w:line="319" w:lineRule="auto"/>
              <w:ind w:left="255" w:hanging="6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</w:t>
            </w:r>
            <w:r>
              <w:rPr>
                <w:rFonts w:ascii="Symbol" w:hAnsi="Symbol" w:cs="Symbol"/>
                <w:sz w:val="16"/>
                <w:szCs w:val="16"/>
              </w:rPr>
              <w:t>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Symbol" w:hAnsi="Symbol" w:cs="Symbol"/>
                <w:sz w:val="16"/>
                <w:szCs w:val="16"/>
              </w:rPr>
              <w:t></w:t>
            </w:r>
            <w:r>
              <w:rPr>
                <w:rFonts w:ascii="Symbol" w:hAnsi="Symbol" w:cs="Symbol"/>
                <w:sz w:val="16"/>
                <w:szCs w:val="16"/>
              </w:rPr>
              <w:t>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=  </w:t>
            </w:r>
            <w:r>
              <w:rPr>
                <w:rFonts w:ascii="Symbol" w:hAnsi="Symbol" w:cs="Symbol"/>
                <w:sz w:val="16"/>
                <w:szCs w:val="16"/>
              </w:rPr>
              <w:t></w:t>
            </w:r>
            <w:r>
              <w:rPr>
                <w:rFonts w:ascii="Arial" w:hAnsi="Arial" w:cs="Arial"/>
                <w:sz w:val="16"/>
                <w:szCs w:val="16"/>
              </w:rPr>
              <w:t>4, 2</w:t>
            </w:r>
            <w:r>
              <w:rPr>
                <w:rFonts w:ascii="Symbol" w:hAnsi="Symbol" w:cs="Symbol"/>
                <w:sz w:val="16"/>
                <w:szCs w:val="16"/>
              </w:rPr>
              <w:t></w:t>
            </w:r>
            <w:r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C0B14A" w14:textId="77777777" w:rsidR="00C64F94" w:rsidRDefault="00C64F94" w:rsidP="00A52D90">
            <w:pPr>
              <w:pStyle w:val="TableParagraph"/>
              <w:kinsoku w:val="0"/>
              <w:overflowPunct w:val="0"/>
              <w:spacing w:before="101"/>
              <w:ind w:left="17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Codebook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Size</w:t>
            </w:r>
          </w:p>
          <w:p w14:paraId="535E3315" w14:textId="77777777" w:rsidR="00C64F94" w:rsidRDefault="00C64F94" w:rsidP="00A52D90">
            <w:pPr>
              <w:pStyle w:val="TableParagraph"/>
              <w:kinsoku w:val="0"/>
              <w:overflowPunct w:val="0"/>
              <w:spacing w:before="35" w:line="319" w:lineRule="auto"/>
              <w:ind w:left="242" w:hanging="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ymbol" w:hAnsi="Symbol" w:cs="Symbol"/>
                <w:sz w:val="16"/>
                <w:szCs w:val="16"/>
              </w:rPr>
              <w:t></w:t>
            </w:r>
            <w:r>
              <w:rPr>
                <w:rFonts w:ascii="Symbol" w:hAnsi="Symbol" w:cs="Symbol"/>
                <w:sz w:val="16"/>
                <w:szCs w:val="16"/>
              </w:rPr>
              <w:t>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Symbol" w:hAnsi="Symbol" w:cs="Symbol"/>
                <w:sz w:val="16"/>
                <w:szCs w:val="16"/>
              </w:rPr>
              <w:t></w:t>
            </w:r>
            <w:r>
              <w:rPr>
                <w:rFonts w:ascii="Symbol" w:hAnsi="Symbol" w:cs="Symbol"/>
                <w:sz w:val="16"/>
                <w:szCs w:val="16"/>
              </w:rPr>
              <w:t>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=  </w:t>
            </w:r>
            <w:r>
              <w:rPr>
                <w:rFonts w:ascii="Symbol" w:hAnsi="Symbol" w:cs="Symbol"/>
                <w:sz w:val="16"/>
                <w:szCs w:val="16"/>
              </w:rPr>
              <w:t></w:t>
            </w:r>
            <w:r>
              <w:rPr>
                <w:rFonts w:ascii="Arial" w:hAnsi="Arial" w:cs="Arial"/>
                <w:sz w:val="16"/>
                <w:szCs w:val="16"/>
              </w:rPr>
              <w:t>7, 5</w:t>
            </w:r>
            <w:r>
              <w:rPr>
                <w:rFonts w:ascii="Symbol" w:hAnsi="Symbol" w:cs="Symbol"/>
                <w:sz w:val="16"/>
                <w:szCs w:val="16"/>
              </w:rPr>
              <w:t></w:t>
            </w:r>
            <w:r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MU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DA863E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7"/>
                <w:szCs w:val="17"/>
              </w:rPr>
            </w:pPr>
          </w:p>
          <w:p w14:paraId="5D5CDBA7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05" w:right="7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Triggered </w:t>
            </w:r>
            <w:r>
              <w:rPr>
                <w:rFonts w:ascii="Arial" w:hAnsi="Arial" w:cs="Arial"/>
                <w:sz w:val="16"/>
                <w:szCs w:val="16"/>
              </w:rPr>
              <w:t>SU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Beamforming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</w:tr>
    </w:tbl>
    <w:p w14:paraId="5982AB56" w14:textId="77777777" w:rsidR="00C64F94" w:rsidRDefault="00C64F94" w:rsidP="00C64F94">
      <w:pPr>
        <w:pStyle w:val="BodyText0"/>
        <w:kinsoku w:val="0"/>
        <w:overflowPunct w:val="0"/>
        <w:rPr>
          <w:rFonts w:ascii="Arial" w:hAnsi="Arial" w:cs="Arial"/>
          <w:sz w:val="9"/>
          <w:szCs w:val="9"/>
        </w:rPr>
      </w:pPr>
    </w:p>
    <w:p w14:paraId="04F3D890" w14:textId="77777777" w:rsidR="00C64F94" w:rsidRDefault="00C64F94" w:rsidP="00C64F94">
      <w:pPr>
        <w:pStyle w:val="BodyText0"/>
        <w:kinsoku w:val="0"/>
        <w:overflowPunct w:val="0"/>
        <w:spacing w:before="7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4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1401"/>
        <w:gridCol w:w="1440"/>
        <w:gridCol w:w="1441"/>
        <w:gridCol w:w="1441"/>
        <w:gridCol w:w="913"/>
      </w:tblGrid>
      <w:tr w:rsidR="00C64F94" w14:paraId="227AF6BF" w14:textId="77777777" w:rsidTr="00A52D90">
        <w:trPr>
          <w:trHeight w:val="299"/>
        </w:trPr>
        <w:tc>
          <w:tcPr>
            <w:tcW w:w="10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C7C962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Bits: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856981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37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2D367B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8FE481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3DD7D8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8E4F09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50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</w:tr>
      <w:tr w:rsidR="00C64F94" w14:paraId="716F11A3" w14:textId="77777777" w:rsidTr="00A52D90">
        <w:trPr>
          <w:trHeight w:val="299"/>
        </w:trPr>
        <w:tc>
          <w:tcPr>
            <w:tcW w:w="10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58B522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1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B30</w:t>
            </w:r>
          </w:p>
        </w:tc>
        <w:tc>
          <w:tcPr>
            <w:tcW w:w="14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29B897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19" w:right="5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B31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9B2729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5" w:right="5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B32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3A3379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8" w:right="5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B33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D5A08B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8" w:right="5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B34</w:t>
            </w:r>
          </w:p>
        </w:tc>
        <w:tc>
          <w:tcPr>
            <w:tcW w:w="9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7CCA6F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right="5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B35</w:t>
            </w:r>
          </w:p>
        </w:tc>
      </w:tr>
    </w:tbl>
    <w:p w14:paraId="4D048A3B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p w14:paraId="4237E88D" w14:textId="77777777" w:rsidR="00C64F94" w:rsidRDefault="00C64F94" w:rsidP="00C64F94">
      <w:pPr>
        <w:pStyle w:val="BodyText0"/>
        <w:kinsoku w:val="0"/>
        <w:overflowPunct w:val="0"/>
        <w:spacing w:before="7"/>
        <w:rPr>
          <w:rFonts w:ascii="Arial" w:hAnsi="Arial" w:cs="Arial"/>
          <w:sz w:val="2"/>
          <w:szCs w:val="2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32C2D5EE" w14:textId="77777777" w:rsidTr="00A52D90">
        <w:trPr>
          <w:trHeight w:val="87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E1515F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105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Triggered </w:t>
            </w:r>
            <w:r>
              <w:rPr>
                <w:rFonts w:ascii="Arial" w:hAnsi="Arial" w:cs="Arial"/>
                <w:sz w:val="16"/>
                <w:szCs w:val="16"/>
              </w:rPr>
              <w:t>MU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Beamforming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Partial BW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FB95C8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</w:rPr>
            </w:pPr>
          </w:p>
          <w:p w14:paraId="51AE05A1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365" w:right="174" w:hanging="15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Triggered </w:t>
            </w:r>
            <w:r>
              <w:rPr>
                <w:rFonts w:ascii="Arial" w:hAnsi="Arial" w:cs="Arial"/>
                <w:sz w:val="16"/>
                <w:szCs w:val="16"/>
              </w:rPr>
              <w:t>CQI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1AC184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7"/>
                <w:szCs w:val="17"/>
              </w:rPr>
            </w:pPr>
          </w:p>
          <w:p w14:paraId="497E9821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224" w:right="197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Partial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Bandwidth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DL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MU-MIMO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9F0627" w14:textId="77777777" w:rsidR="00C64F94" w:rsidRDefault="00C64F94" w:rsidP="00A52D90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sz w:val="15"/>
                <w:szCs w:val="15"/>
              </w:rPr>
            </w:pPr>
          </w:p>
          <w:p w14:paraId="27BBC9AE" w14:textId="77777777" w:rsidR="00C64F94" w:rsidRDefault="00C64F94" w:rsidP="00A52D90">
            <w:pPr>
              <w:pStyle w:val="TableParagraph"/>
              <w:kinsoku w:val="0"/>
              <w:overflowPunct w:val="0"/>
              <w:spacing w:line="172" w:lineRule="exact"/>
              <w:ind w:left="105" w:right="8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208A20"/>
                <w:sz w:val="16"/>
                <w:szCs w:val="16"/>
                <w:u w:val="single"/>
              </w:rPr>
              <w:t>(#5444)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EHT</w:t>
            </w:r>
          </w:p>
          <w:p w14:paraId="6A34E4EF" w14:textId="77777777" w:rsidR="00C64F94" w:rsidRDefault="00C64F94" w:rsidP="00A52D90">
            <w:pPr>
              <w:pStyle w:val="TableParagraph"/>
              <w:kinsoku w:val="0"/>
              <w:overflowPunct w:val="0"/>
              <w:spacing w:before="7" w:line="208" w:lineRule="auto"/>
              <w:ind w:left="105" w:right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PSR-Based </w:t>
            </w:r>
            <w:r>
              <w:rPr>
                <w:rFonts w:ascii="Arial" w:hAnsi="Arial" w:cs="Arial"/>
                <w:sz w:val="16"/>
                <w:szCs w:val="16"/>
              </w:rPr>
              <w:t>SR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Support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3FA508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</w:rPr>
            </w:pPr>
          </w:p>
          <w:p w14:paraId="46AACF37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87" w:right="152" w:firstLine="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Power Boost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Factor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Support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DC4A5F" w14:textId="77777777" w:rsidR="00C64F94" w:rsidRDefault="00C64F94" w:rsidP="00A52D90">
            <w:pPr>
              <w:pStyle w:val="TableParagraph"/>
              <w:kinsoku w:val="0"/>
              <w:overflowPunct w:val="0"/>
              <w:spacing w:before="100" w:line="172" w:lineRule="exact"/>
              <w:ind w:left="103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MU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PPDU</w:t>
            </w:r>
          </w:p>
          <w:p w14:paraId="1B1DECBD" w14:textId="77777777" w:rsidR="00C64F94" w:rsidRDefault="00C64F94" w:rsidP="00A52D90">
            <w:pPr>
              <w:pStyle w:val="TableParagraph"/>
              <w:kinsoku w:val="0"/>
              <w:overflowPunct w:val="0"/>
              <w:spacing w:line="155" w:lineRule="exact"/>
              <w:ind w:left="103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With</w:t>
            </w:r>
          </w:p>
          <w:p w14:paraId="660FDA69" w14:textId="77777777" w:rsidR="00C64F94" w:rsidRDefault="00C64F94" w:rsidP="00A52D90">
            <w:pPr>
              <w:pStyle w:val="TableParagraph"/>
              <w:kinsoku w:val="0"/>
              <w:overflowPunct w:val="0"/>
              <w:spacing w:line="166" w:lineRule="exact"/>
              <w:ind w:left="85" w:right="80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4</w:t>
            </w:r>
            <w:r>
              <w:rPr>
                <w:rFonts w:ascii="Symbol" w:hAnsi="Symbol" w:cs="Symbol"/>
                <w:spacing w:val="-2"/>
                <w:sz w:val="16"/>
                <w:szCs w:val="16"/>
              </w:rPr>
              <w:t>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EHT-LTF</w:t>
            </w:r>
            <w:r>
              <w:rPr>
                <w:rFonts w:ascii="Arial" w:hAnsi="Arial" w:cs="Arial"/>
                <w:spacing w:val="-1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And</w:t>
            </w:r>
          </w:p>
          <w:p w14:paraId="093AE07D" w14:textId="77777777" w:rsidR="00C64F94" w:rsidRDefault="00C64F94" w:rsidP="00A52D90">
            <w:pPr>
              <w:pStyle w:val="TableParagraph"/>
              <w:kinsoku w:val="0"/>
              <w:overflowPunct w:val="0"/>
              <w:spacing w:line="171" w:lineRule="exact"/>
              <w:ind w:left="39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 µs GI</w:t>
            </w:r>
          </w:p>
        </w:tc>
      </w:tr>
    </w:tbl>
    <w:p w14:paraId="7795DFFA" w14:textId="77777777" w:rsidR="00C64F94" w:rsidRDefault="00C64F94" w:rsidP="00C64F94">
      <w:pPr>
        <w:pStyle w:val="BodyText0"/>
        <w:kinsoku w:val="0"/>
        <w:overflowPunct w:val="0"/>
        <w:rPr>
          <w:rFonts w:ascii="Arial" w:hAnsi="Arial" w:cs="Arial"/>
          <w:sz w:val="9"/>
          <w:szCs w:val="9"/>
        </w:rPr>
      </w:pPr>
    </w:p>
    <w:tbl>
      <w:tblPr>
        <w:tblW w:w="0" w:type="auto"/>
        <w:tblInd w:w="1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526"/>
        <w:gridCol w:w="680"/>
        <w:gridCol w:w="1220"/>
        <w:gridCol w:w="1439"/>
        <w:gridCol w:w="1439"/>
        <w:gridCol w:w="1210"/>
        <w:gridCol w:w="767"/>
        <w:gridCol w:w="343"/>
        <w:gridCol w:w="453"/>
      </w:tblGrid>
      <w:tr w:rsidR="00C64F94" w14:paraId="04DC1D96" w14:textId="77777777" w:rsidTr="00A52D90">
        <w:trPr>
          <w:trHeight w:val="299"/>
        </w:trPr>
        <w:tc>
          <w:tcPr>
            <w:tcW w:w="38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BE75D4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BB112B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4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Bits: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8E7F93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C12C41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213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B8B35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4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A8690B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6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21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D276FB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237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2B468F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ED1CF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142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45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03E7AF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</w:tr>
      <w:tr w:rsidR="00C64F94" w14:paraId="5107BA65" w14:textId="77777777" w:rsidTr="00A52D90">
        <w:trPr>
          <w:trHeight w:val="299"/>
        </w:trPr>
        <w:tc>
          <w:tcPr>
            <w:tcW w:w="38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67C462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B36</w:t>
            </w:r>
          </w:p>
        </w:tc>
        <w:tc>
          <w:tcPr>
            <w:tcW w:w="5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E5A29E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9C5805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3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B39</w:t>
            </w:r>
          </w:p>
        </w:tc>
        <w:tc>
          <w:tcPr>
            <w:tcW w:w="122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E9A2BD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340" w:right="5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B40</w:t>
            </w: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150E37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7" w:right="55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B41</w:t>
            </w:r>
          </w:p>
        </w:tc>
        <w:tc>
          <w:tcPr>
            <w:tcW w:w="143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F40DB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8" w:right="55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B42</w:t>
            </w:r>
          </w:p>
        </w:tc>
        <w:tc>
          <w:tcPr>
            <w:tcW w:w="121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7C21D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61" w:right="32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B43</w:t>
            </w:r>
          </w:p>
        </w:tc>
        <w:tc>
          <w:tcPr>
            <w:tcW w:w="7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DEA0FB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35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B44</w:t>
            </w:r>
          </w:p>
        </w:tc>
        <w:tc>
          <w:tcPr>
            <w:tcW w:w="3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D2C434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BDE505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12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B45</w:t>
            </w:r>
          </w:p>
        </w:tc>
      </w:tr>
    </w:tbl>
    <w:p w14:paraId="30869CC5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17ECCB6F" w14:textId="77777777" w:rsidTr="00A52D90">
        <w:trPr>
          <w:trHeight w:val="87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38F082" w14:textId="77777777" w:rsidR="00C64F94" w:rsidRDefault="00C64F94" w:rsidP="00A52D9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1E6F74E2" w14:textId="77777777" w:rsidR="00C64F94" w:rsidRDefault="00C64F94" w:rsidP="00A52D90">
            <w:pPr>
              <w:pStyle w:val="TableParagraph"/>
              <w:kinsoku w:val="0"/>
              <w:overflowPunct w:val="0"/>
              <w:spacing w:before="134"/>
              <w:ind w:left="44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Max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Nc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E3CAC8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</w:rPr>
            </w:pPr>
          </w:p>
          <w:p w14:paraId="21E73BD7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200" w:right="168" w:firstLine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Non-Triggered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CQI</w:t>
            </w:r>
            <w:r>
              <w:rPr>
                <w:rFonts w:ascii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EF7123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165" w:right="140" w:hanging="1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Tx 1024-QAM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4096-QAM</w:t>
            </w:r>
          </w:p>
          <w:p w14:paraId="02D410E1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05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242-tone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RU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Support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982DF4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165" w:right="140" w:hanging="1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Rx 1024-QAM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And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4096-QAM</w:t>
            </w:r>
          </w:p>
          <w:p w14:paraId="1527B58C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05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242-tone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RU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Support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6C866A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</w:rPr>
            </w:pPr>
          </w:p>
          <w:p w14:paraId="716D6014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440" w:right="123" w:hanging="30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PPE Thresholds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0BDBBA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7"/>
                <w:szCs w:val="17"/>
              </w:rPr>
            </w:pPr>
          </w:p>
          <w:p w14:paraId="3DF916CF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57" w:right="133" w:firstLine="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Common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Nominal Packet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Padding</w:t>
            </w:r>
          </w:p>
        </w:tc>
      </w:tr>
    </w:tbl>
    <w:p w14:paraId="724518B2" w14:textId="77777777" w:rsidR="00C64F94" w:rsidRDefault="00C64F94" w:rsidP="00C64F94">
      <w:pPr>
        <w:pStyle w:val="BodyText0"/>
        <w:kinsoku w:val="0"/>
        <w:overflowPunct w:val="0"/>
        <w:rPr>
          <w:rFonts w:ascii="Arial" w:hAnsi="Arial" w:cs="Arial"/>
          <w:sz w:val="9"/>
          <w:szCs w:val="9"/>
        </w:rPr>
      </w:pPr>
    </w:p>
    <w:tbl>
      <w:tblPr>
        <w:tblW w:w="0" w:type="auto"/>
        <w:tblInd w:w="1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531"/>
        <w:gridCol w:w="452"/>
        <w:gridCol w:w="546"/>
        <w:gridCol w:w="346"/>
        <w:gridCol w:w="770"/>
        <w:gridCol w:w="1227"/>
        <w:gridCol w:w="1442"/>
        <w:gridCol w:w="1442"/>
        <w:gridCol w:w="914"/>
      </w:tblGrid>
      <w:tr w:rsidR="00C64F94" w14:paraId="2D2C736E" w14:textId="77777777" w:rsidTr="00A52D90">
        <w:trPr>
          <w:trHeight w:val="299"/>
        </w:trPr>
        <w:tc>
          <w:tcPr>
            <w:tcW w:w="38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D1476B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ADBD4B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4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Bits: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43D5E3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71582F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50BA25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7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020AB1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60D556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219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4FE17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8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F47487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9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270D0D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55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2</w:t>
            </w:r>
          </w:p>
        </w:tc>
      </w:tr>
      <w:tr w:rsidR="00C64F94" w14:paraId="01277263" w14:textId="77777777" w:rsidTr="00A52D90">
        <w:trPr>
          <w:trHeight w:val="299"/>
        </w:trPr>
        <w:tc>
          <w:tcPr>
            <w:tcW w:w="38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551649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B46</w:t>
            </w:r>
          </w:p>
        </w:tc>
        <w:tc>
          <w:tcPr>
            <w:tcW w:w="53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44A165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F08658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4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B50</w:t>
            </w:r>
          </w:p>
        </w:tc>
        <w:tc>
          <w:tcPr>
            <w:tcW w:w="5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5EB1F7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12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B51</w:t>
            </w:r>
          </w:p>
        </w:tc>
        <w:tc>
          <w:tcPr>
            <w:tcW w:w="3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DE1BF5" w14:textId="77777777" w:rsidR="00C64F94" w:rsidRDefault="00C64F94" w:rsidP="00A52D9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E36DEF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11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B54</w:t>
            </w:r>
          </w:p>
        </w:tc>
        <w:tc>
          <w:tcPr>
            <w:tcW w:w="122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FD1AD4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341" w:right="56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B55</w:t>
            </w:r>
          </w:p>
        </w:tc>
        <w:tc>
          <w:tcPr>
            <w:tcW w:w="144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FB08EA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3" w:right="56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B56</w:t>
            </w:r>
          </w:p>
        </w:tc>
        <w:tc>
          <w:tcPr>
            <w:tcW w:w="144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91C0F0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2" w:right="56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B57</w:t>
            </w:r>
          </w:p>
        </w:tc>
        <w:tc>
          <w:tcPr>
            <w:tcW w:w="9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A39F69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B58</w:t>
            </w:r>
          </w:p>
        </w:tc>
      </w:tr>
    </w:tbl>
    <w:p w14:paraId="615C0160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5FCDF9EE" w14:textId="77777777" w:rsidTr="00A52D90">
        <w:trPr>
          <w:trHeight w:val="119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ADAFAC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</w:rPr>
            </w:pPr>
          </w:p>
          <w:p w14:paraId="1F3918BA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325" w:right="300" w:firstLine="4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Maximum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Number </w:t>
            </w:r>
            <w:r>
              <w:rPr>
                <w:rFonts w:ascii="Arial" w:hAnsi="Arial" w:cs="Arial"/>
                <w:sz w:val="16"/>
                <w:szCs w:val="16"/>
              </w:rPr>
              <w:t>Of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Supported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EHT-LTFs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7656BC" w14:textId="77777777" w:rsidR="00C64F94" w:rsidRDefault="00C64F94" w:rsidP="00A52D9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12EA48DC" w14:textId="77777777" w:rsidR="00C64F94" w:rsidRDefault="00C64F94" w:rsidP="00A52D90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40F9DC64" w14:textId="77777777" w:rsidR="00C64F94" w:rsidRDefault="00C64F94" w:rsidP="00A52D90">
            <w:pPr>
              <w:pStyle w:val="TableParagraph"/>
              <w:kinsoku w:val="0"/>
              <w:overflowPunct w:val="0"/>
              <w:spacing w:before="1" w:line="208" w:lineRule="auto"/>
              <w:ind w:left="321" w:right="125" w:hanging="16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208A20"/>
                <w:spacing w:val="-53"/>
                <w:sz w:val="16"/>
                <w:szCs w:val="16"/>
              </w:rPr>
              <w:t>(</w:t>
            </w:r>
            <w:r>
              <w:rPr>
                <w:rFonts w:ascii="Arial" w:hAnsi="Arial" w:cs="Arial"/>
                <w:color w:val="000000"/>
                <w:spacing w:val="14"/>
                <w:sz w:val="16"/>
                <w:szCs w:val="16"/>
                <w:u w:val="single" w:color="208A20"/>
              </w:rPr>
              <w:t xml:space="preserve"> </w:t>
            </w:r>
            <w:r>
              <w:rPr>
                <w:rFonts w:ascii="Arial" w:hAnsi="Arial" w:cs="Arial"/>
                <w:color w:val="208A20"/>
                <w:spacing w:val="-1"/>
                <w:sz w:val="16"/>
                <w:szCs w:val="16"/>
              </w:rPr>
              <w:t>#4968)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Support</w:t>
            </w:r>
            <w:r>
              <w:rPr>
                <w:rFonts w:ascii="Arial" w:hAnsi="Arial" w:cs="Arial"/>
                <w:color w:val="000000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Of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MCS 15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88B235" w14:textId="77777777" w:rsidR="00C64F94" w:rsidRDefault="00C64F94" w:rsidP="00A52D9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</w:rPr>
            </w:pPr>
          </w:p>
          <w:p w14:paraId="332978D7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05" w:right="7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208A20"/>
                <w:spacing w:val="-1"/>
                <w:sz w:val="16"/>
                <w:szCs w:val="16"/>
                <w:u w:val="single"/>
              </w:rPr>
              <w:t>(#5709)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Support</w:t>
            </w:r>
            <w:r>
              <w:rPr>
                <w:rFonts w:ascii="Arial" w:hAnsi="Arial" w:cs="Arial"/>
                <w:color w:val="000000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Of EHT DUP</w:t>
            </w:r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(MCS</w:t>
            </w: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14)</w:t>
            </w: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In</w:t>
            </w:r>
          </w:p>
          <w:p w14:paraId="590DA4EC" w14:textId="77777777" w:rsidR="00C64F94" w:rsidRDefault="00C64F94" w:rsidP="00A52D90">
            <w:pPr>
              <w:pStyle w:val="TableParagraph"/>
              <w:kinsoku w:val="0"/>
              <w:overflowPunct w:val="0"/>
              <w:spacing w:line="164" w:lineRule="exact"/>
              <w:ind w:left="103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GHz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7CE33F" w14:textId="77777777" w:rsidR="00C64F94" w:rsidRDefault="00C64F94" w:rsidP="00A52D90">
            <w:pPr>
              <w:pStyle w:val="TableParagraph"/>
              <w:kinsoku w:val="0"/>
              <w:overflowPunct w:val="0"/>
              <w:spacing w:before="120" w:line="208" w:lineRule="auto"/>
              <w:ind w:left="273" w:right="2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Support </w:t>
            </w:r>
            <w:r>
              <w:rPr>
                <w:rFonts w:ascii="Arial" w:hAnsi="Arial" w:cs="Arial"/>
                <w:sz w:val="16"/>
                <w:szCs w:val="16"/>
              </w:rPr>
              <w:t>For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</w:t>
            </w:r>
          </w:p>
          <w:p w14:paraId="0126EF36" w14:textId="77777777" w:rsidR="00C64F94" w:rsidRDefault="00C64F94" w:rsidP="00A52D90">
            <w:pPr>
              <w:pStyle w:val="TableParagraph"/>
              <w:kinsoku w:val="0"/>
              <w:overflowPunct w:val="0"/>
              <w:spacing w:line="208" w:lineRule="auto"/>
              <w:ind w:left="105" w:right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Operating STA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Receiving </w:t>
            </w:r>
            <w:r>
              <w:rPr>
                <w:rFonts w:ascii="Arial" w:hAnsi="Arial" w:cs="Arial"/>
                <w:sz w:val="16"/>
                <w:szCs w:val="16"/>
              </w:rPr>
              <w:t>NDP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With Wider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Bandwidth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B39FE4" w14:textId="77777777" w:rsidR="00C64F94" w:rsidRDefault="00C64F94" w:rsidP="00A52D9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7F09CD49" w14:textId="77777777" w:rsidR="00C64F94" w:rsidRDefault="00C64F94" w:rsidP="00A52D90">
            <w:pPr>
              <w:pStyle w:val="TableParagraph"/>
              <w:kinsoku w:val="0"/>
              <w:overflowPunct w:val="0"/>
              <w:spacing w:before="153" w:line="208" w:lineRule="auto"/>
              <w:ind w:left="170" w:right="143" w:firstLine="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Non-OFDMA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UL MU-MIMO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(BW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≤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155E8F" w14:textId="77777777" w:rsidR="00C64F94" w:rsidRDefault="00C64F94" w:rsidP="00A52D90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6CD9634C" w14:textId="77777777" w:rsidR="00C64F94" w:rsidRDefault="00C64F94" w:rsidP="00A52D90">
            <w:pPr>
              <w:pStyle w:val="TableParagraph"/>
              <w:kinsoku w:val="0"/>
              <w:overflowPunct w:val="0"/>
              <w:spacing w:before="153" w:line="208" w:lineRule="auto"/>
              <w:ind w:left="223" w:right="198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Non-OFDMA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UL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MU-MIMO</w:t>
            </w:r>
          </w:p>
          <w:p w14:paraId="6AC34228" w14:textId="77777777" w:rsidR="00C64F94" w:rsidRDefault="00C64F94" w:rsidP="00A52D90">
            <w:pPr>
              <w:pStyle w:val="TableParagraph"/>
              <w:kinsoku w:val="0"/>
              <w:overflowPunct w:val="0"/>
              <w:spacing w:line="165" w:lineRule="exact"/>
              <w:ind w:left="104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(BW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160 MHz)</w:t>
            </w:r>
          </w:p>
        </w:tc>
      </w:tr>
    </w:tbl>
    <w:p w14:paraId="7BFA13E5" w14:textId="77777777" w:rsidR="00C64F94" w:rsidRDefault="00C64F94" w:rsidP="00C64F94">
      <w:pPr>
        <w:pStyle w:val="BodyText0"/>
        <w:kinsoku w:val="0"/>
        <w:overflowPunct w:val="0"/>
        <w:spacing w:before="1"/>
        <w:rPr>
          <w:rFonts w:ascii="Arial" w:hAnsi="Arial" w:cs="Arial"/>
          <w:sz w:val="9"/>
          <w:szCs w:val="9"/>
        </w:rPr>
      </w:pPr>
    </w:p>
    <w:p w14:paraId="43DA42BC" w14:textId="77777777" w:rsidR="00C64F94" w:rsidRDefault="00C64F94" w:rsidP="00C64F94">
      <w:pPr>
        <w:pStyle w:val="BodyText0"/>
        <w:kinsoku w:val="0"/>
        <w:overflowPunct w:val="0"/>
        <w:spacing w:before="7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4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1401"/>
        <w:gridCol w:w="1441"/>
        <w:gridCol w:w="1442"/>
        <w:gridCol w:w="1489"/>
        <w:gridCol w:w="1375"/>
      </w:tblGrid>
      <w:tr w:rsidR="00C64F94" w14:paraId="1345F03D" w14:textId="77777777" w:rsidTr="00C64F94">
        <w:trPr>
          <w:trHeight w:val="299"/>
        </w:trPr>
        <w:tc>
          <w:tcPr>
            <w:tcW w:w="10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3EFA98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left="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Bits: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2059F5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37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27E373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D6548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333EF7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49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37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037256" w14:textId="77777777" w:rsidR="00C64F94" w:rsidRDefault="00C64F94" w:rsidP="00C64F94">
            <w:pPr>
              <w:pStyle w:val="TableParagraph"/>
              <w:kinsoku w:val="0"/>
              <w:overflowPunct w:val="0"/>
              <w:spacing w:line="178" w:lineRule="exact"/>
              <w:ind w:right="50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</w:tr>
      <w:tr w:rsidR="00C64F94" w14:paraId="20803D39" w14:textId="77777777" w:rsidTr="00C64F94">
        <w:trPr>
          <w:trHeight w:val="299"/>
        </w:trPr>
        <w:tc>
          <w:tcPr>
            <w:tcW w:w="10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1E00F7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1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B59</w:t>
            </w:r>
          </w:p>
        </w:tc>
        <w:tc>
          <w:tcPr>
            <w:tcW w:w="14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17F567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19" w:right="5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B60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2E12A9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5" w:right="5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B61</w:t>
            </w:r>
          </w:p>
        </w:tc>
        <w:tc>
          <w:tcPr>
            <w:tcW w:w="144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8EB79D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8" w:right="55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B62</w:t>
            </w:r>
          </w:p>
        </w:tc>
        <w:tc>
          <w:tcPr>
            <w:tcW w:w="14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26C0D4" w14:textId="77777777" w:rsidR="00C64F94" w:rsidRDefault="00C64F94" w:rsidP="00A52D90">
            <w:pPr>
              <w:pStyle w:val="TableParagraph"/>
              <w:kinsoku w:val="0"/>
              <w:overflowPunct w:val="0"/>
              <w:spacing w:before="115" w:line="164" w:lineRule="exact"/>
              <w:ind w:left="558" w:right="60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B63</w:t>
            </w:r>
          </w:p>
        </w:tc>
        <w:tc>
          <w:tcPr>
            <w:tcW w:w="137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EC040BC" w14:textId="76A037AB" w:rsidR="00C64F94" w:rsidRDefault="00662AF4" w:rsidP="00C64F94">
            <w:pPr>
              <w:pStyle w:val="TableParagraph"/>
              <w:kinsoku w:val="0"/>
              <w:overflowPunct w:val="0"/>
              <w:spacing w:before="115" w:line="164" w:lineRule="exact"/>
              <w:ind w:left="50"/>
              <w:rPr>
                <w:sz w:val="16"/>
                <w:szCs w:val="16"/>
              </w:rPr>
            </w:pPr>
            <w:ins w:id="6" w:author="Wook Bong Lee" w:date="2021-12-29T13:08:00Z">
              <w:r>
                <w:rPr>
                  <w:rFonts w:ascii="Arial" w:hAnsi="Arial" w:cs="Arial"/>
                  <w:sz w:val="16"/>
                  <w:szCs w:val="16"/>
                </w:rPr>
                <w:t>B64              B65</w:t>
              </w:r>
            </w:ins>
          </w:p>
        </w:tc>
      </w:tr>
    </w:tbl>
    <w:p w14:paraId="2F7EAD17" w14:textId="77777777" w:rsidR="00C64F94" w:rsidRDefault="00C64F94" w:rsidP="00C64F94">
      <w:pPr>
        <w:pStyle w:val="BodyText0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C64F94" w14:paraId="06F55BC8" w14:textId="77777777" w:rsidTr="00C64F94">
        <w:trPr>
          <w:trHeight w:val="119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E88CC" w14:textId="3A4D8A50" w:rsidR="00C64F94" w:rsidRDefault="00C64F94" w:rsidP="00662AF4">
            <w:pPr>
              <w:pStyle w:val="TableParagraph"/>
              <w:kinsoku w:val="0"/>
              <w:overflowPunct w:val="0"/>
              <w:spacing w:line="20" w:lineRule="atLeast"/>
              <w:ind w:right="1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Non-OFDMA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UL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MU-MIMO </w:t>
            </w:r>
            <w:r>
              <w:rPr>
                <w:rFonts w:ascii="Arial" w:hAnsi="Arial" w:cs="Arial"/>
                <w:sz w:val="16"/>
                <w:szCs w:val="16"/>
              </w:rPr>
              <w:t>(BW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320 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B8D580" w14:textId="1AD3F61C" w:rsidR="00C64F94" w:rsidRDefault="00C64F94" w:rsidP="00662AF4">
            <w:pPr>
              <w:pStyle w:val="TableParagraph"/>
              <w:kinsoku w:val="0"/>
              <w:overflowPunct w:val="0"/>
              <w:spacing w:before="1" w:line="20" w:lineRule="atLeast"/>
              <w:ind w:right="12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MU Beamformer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(BW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≤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80EF46" w14:textId="08A00057" w:rsidR="00C64F94" w:rsidRDefault="00C64F94" w:rsidP="00662AF4">
            <w:pPr>
              <w:pStyle w:val="TableParagraph"/>
              <w:kinsoku w:val="0"/>
              <w:overflowPunct w:val="0"/>
              <w:spacing w:line="20" w:lineRule="atLeast"/>
              <w:ind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 Beamformer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(BW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160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D55F30" w14:textId="12D04F07" w:rsidR="00C64F94" w:rsidRDefault="00C64F94" w:rsidP="00662AF4">
            <w:pPr>
              <w:pStyle w:val="TableParagraph"/>
              <w:kinsoku w:val="0"/>
              <w:overflowPunct w:val="0"/>
              <w:spacing w:line="20" w:lineRule="atLeast"/>
              <w:ind w:left="105" w:right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 Beamformer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(BW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320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MHz)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BE0060" w14:textId="77777777" w:rsidR="00C64F94" w:rsidRPr="00C64F94" w:rsidRDefault="00C64F94" w:rsidP="00662AF4">
            <w:pPr>
              <w:pStyle w:val="TableParagraph"/>
              <w:kinsoku w:val="0"/>
              <w:overflowPunct w:val="0"/>
              <w:spacing w:before="7" w:line="20" w:lineRule="atLeast"/>
              <w:ind w:left="105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F94">
              <w:rPr>
                <w:rFonts w:ascii="Arial" w:hAnsi="Arial" w:cs="Arial"/>
                <w:color w:val="208A20"/>
                <w:spacing w:val="-1"/>
                <w:sz w:val="16"/>
                <w:szCs w:val="16"/>
                <w:u w:val="single"/>
              </w:rPr>
              <w:t>(#5770)</w:t>
            </w:r>
            <w:r w:rsidRPr="00C64F94">
              <w:rPr>
                <w:rFonts w:ascii="Arial" w:hAnsi="Arial" w:cs="Arial"/>
                <w:sz w:val="16"/>
                <w:szCs w:val="16"/>
              </w:rPr>
              <w:t>TB</w:t>
            </w:r>
          </w:p>
          <w:p w14:paraId="052FEE80" w14:textId="09215179" w:rsidR="00C64F94" w:rsidRDefault="00C64F94" w:rsidP="00662AF4">
            <w:pPr>
              <w:pStyle w:val="TableParagraph"/>
              <w:kinsoku w:val="0"/>
              <w:overflowPunct w:val="0"/>
              <w:spacing w:before="7" w:line="20" w:lineRule="atLeast"/>
              <w:ind w:left="105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Sounding</w:t>
            </w:r>
            <w:r w:rsidRPr="00C64F9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Feedback</w:t>
            </w:r>
            <w:r w:rsidRPr="00C64F9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Rate</w:t>
            </w:r>
            <w:r w:rsidRPr="00C64F9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Limit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A47A50" w14:textId="4F74E10B" w:rsidR="00C64F94" w:rsidRDefault="00662AF4" w:rsidP="00662AF4">
            <w:pPr>
              <w:pStyle w:val="TableParagraph"/>
              <w:kinsoku w:val="0"/>
              <w:overflowPunct w:val="0"/>
              <w:spacing w:before="153" w:line="2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ins w:id="7" w:author="Wook Bong Lee" w:date="2021-12-29T13:08:00Z">
              <w:r>
                <w:rPr>
                  <w:rFonts w:ascii="Arial" w:hAnsi="Arial" w:cs="Arial"/>
                  <w:sz w:val="16"/>
                  <w:szCs w:val="16"/>
                </w:rPr>
                <w:t>Maximum Modulation Support in Larger Bandwidth</w:t>
              </w:r>
            </w:ins>
          </w:p>
        </w:tc>
      </w:tr>
    </w:tbl>
    <w:p w14:paraId="0DCEBFEE" w14:textId="77777777" w:rsidR="00C64F94" w:rsidRDefault="00C64F94" w:rsidP="00C64F94">
      <w:pPr>
        <w:pStyle w:val="BodyText0"/>
        <w:kinsoku w:val="0"/>
        <w:overflowPunct w:val="0"/>
        <w:spacing w:before="1"/>
        <w:rPr>
          <w:rFonts w:ascii="Arial" w:hAnsi="Arial" w:cs="Arial"/>
          <w:sz w:val="9"/>
          <w:szCs w:val="9"/>
        </w:rPr>
      </w:pPr>
    </w:p>
    <w:p w14:paraId="4FA5D0BF" w14:textId="77777777" w:rsidR="00C64F94" w:rsidRDefault="00C64F94" w:rsidP="00C64F94">
      <w:pPr>
        <w:pStyle w:val="BodyText0"/>
        <w:kinsoku w:val="0"/>
        <w:overflowPunct w:val="0"/>
        <w:spacing w:before="7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9"/>
        <w:gridCol w:w="1401"/>
        <w:gridCol w:w="1440"/>
        <w:gridCol w:w="1441"/>
        <w:gridCol w:w="1489"/>
        <w:gridCol w:w="765"/>
      </w:tblGrid>
      <w:tr w:rsidR="00C64F94" w14:paraId="4EFE97DE" w14:textId="77777777" w:rsidTr="00662AF4">
        <w:trPr>
          <w:trHeight w:val="299"/>
        </w:trPr>
        <w:tc>
          <w:tcPr>
            <w:tcW w:w="13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460D93" w14:textId="430853C6" w:rsidR="00C64F94" w:rsidRDefault="00C64F94" w:rsidP="00662AF4">
            <w:pPr>
              <w:pStyle w:val="TableParagraph"/>
              <w:kinsoku w:val="0"/>
              <w:overflowPunct w:val="0"/>
              <w:spacing w:line="178" w:lineRule="exact"/>
              <w:ind w:left="5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Bits: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83803E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37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DB9B12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D8E57E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E8F874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49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904047" w14:textId="6EE8E16B" w:rsidR="00C64F94" w:rsidRDefault="00662AF4" w:rsidP="00A52D90">
            <w:pPr>
              <w:pStyle w:val="TableParagraph"/>
              <w:kinsoku w:val="0"/>
              <w:overflowPunct w:val="0"/>
              <w:spacing w:line="178" w:lineRule="exact"/>
              <w:ind w:right="50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  <w:ins w:id="8" w:author="Wook Bong Lee" w:date="2021-12-29T13:09:00Z">
              <w:r>
                <w:rPr>
                  <w:rFonts w:ascii="Arial" w:hAnsi="Arial" w:cs="Arial"/>
                  <w:w w:val="99"/>
                  <w:sz w:val="16"/>
                  <w:szCs w:val="16"/>
                </w:rPr>
                <w:t>2</w:t>
              </w:r>
            </w:ins>
          </w:p>
        </w:tc>
      </w:tr>
      <w:tr w:rsidR="00C64F94" w14:paraId="3423F7F8" w14:textId="77777777" w:rsidTr="00662AF4">
        <w:trPr>
          <w:trHeight w:val="299"/>
        </w:trPr>
        <w:tc>
          <w:tcPr>
            <w:tcW w:w="13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E94372" w14:textId="5DF183CD" w:rsidR="00C64F94" w:rsidRDefault="00662AF4" w:rsidP="00662AF4">
            <w:pPr>
              <w:pStyle w:val="TableParagraph"/>
              <w:kinsoku w:val="0"/>
              <w:overflowPunct w:val="0"/>
              <w:spacing w:before="115" w:line="164" w:lineRule="exact"/>
              <w:ind w:left="50"/>
              <w:jc w:val="center"/>
              <w:rPr>
                <w:rFonts w:ascii="Arial" w:hAnsi="Arial" w:cs="Arial"/>
                <w:sz w:val="16"/>
                <w:szCs w:val="16"/>
              </w:rPr>
            </w:pPr>
            <w:ins w:id="9" w:author="Wook Bong Lee" w:date="2021-12-29T13:09:00Z">
              <w:r>
                <w:rPr>
                  <w:rFonts w:ascii="Arial" w:hAnsi="Arial" w:cs="Arial"/>
                  <w:sz w:val="16"/>
                  <w:szCs w:val="16"/>
                </w:rPr>
                <w:t xml:space="preserve">B66            B71  </w:t>
              </w:r>
            </w:ins>
          </w:p>
        </w:tc>
        <w:tc>
          <w:tcPr>
            <w:tcW w:w="14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CD1D7E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37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F143A3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BCAE63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1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7AF4A5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49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0807E7" w14:textId="77777777" w:rsidR="00C64F94" w:rsidRDefault="00C64F94" w:rsidP="00A52D90">
            <w:pPr>
              <w:pStyle w:val="TableParagraph"/>
              <w:kinsoku w:val="0"/>
              <w:overflowPunct w:val="0"/>
              <w:spacing w:line="178" w:lineRule="exact"/>
              <w:ind w:right="50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</w:p>
        </w:tc>
      </w:tr>
    </w:tbl>
    <w:p w14:paraId="4EB53C5D" w14:textId="77777777" w:rsidR="00C64F94" w:rsidRDefault="00C64F94" w:rsidP="00C64F94">
      <w:pPr>
        <w:pStyle w:val="BodyText0"/>
        <w:kinsoku w:val="0"/>
        <w:overflowPunct w:val="0"/>
        <w:spacing w:before="7"/>
        <w:rPr>
          <w:rFonts w:ascii="Arial" w:hAnsi="Arial" w:cs="Arial"/>
          <w:sz w:val="2"/>
          <w:szCs w:val="2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</w:tblGrid>
      <w:tr w:rsidR="00C64F94" w14:paraId="24C93002" w14:textId="77777777" w:rsidTr="00662AF4">
        <w:trPr>
          <w:trHeight w:val="870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D9AA4F" w14:textId="77777777" w:rsidR="00C64F94" w:rsidRDefault="00C64F94" w:rsidP="00662AF4">
            <w:pPr>
              <w:pStyle w:val="TableParagraph"/>
              <w:kinsoku w:val="0"/>
              <w:overflowPunct w:val="0"/>
              <w:spacing w:before="5"/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14:paraId="6B6C5152" w14:textId="10D6C1CB" w:rsidR="00C64F94" w:rsidRDefault="00662AF4" w:rsidP="00662AF4">
            <w:pPr>
              <w:pStyle w:val="TableParagraph"/>
              <w:kinsoku w:val="0"/>
              <w:overflowPunct w:val="0"/>
              <w:spacing w:line="164" w:lineRule="exact"/>
              <w:ind w:left="105" w:right="80"/>
              <w:jc w:val="center"/>
              <w:rPr>
                <w:rFonts w:ascii="Arial" w:hAnsi="Arial" w:cs="Arial"/>
                <w:sz w:val="16"/>
                <w:szCs w:val="16"/>
              </w:rPr>
            </w:pPr>
            <w:ins w:id="10" w:author="Wook Bong Lee" w:date="2021-12-29T13:10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</w:tbl>
    <w:p w14:paraId="55437A77" w14:textId="62CD5F4E" w:rsidR="00C64F94" w:rsidRDefault="00662AF4" w:rsidP="00C64F94">
      <w:pPr>
        <w:pStyle w:val="BodyText0"/>
        <w:tabs>
          <w:tab w:val="left" w:pos="3115"/>
          <w:tab w:val="left" w:pos="4555"/>
          <w:tab w:val="left" w:pos="5995"/>
          <w:tab w:val="left" w:pos="7435"/>
        </w:tabs>
        <w:kinsoku w:val="0"/>
        <w:overflowPunct w:val="0"/>
        <w:spacing w:before="98"/>
        <w:ind w:left="1499"/>
        <w:rPr>
          <w:rFonts w:ascii="Arial" w:hAnsi="Arial" w:cs="Arial"/>
          <w:sz w:val="16"/>
          <w:szCs w:val="16"/>
        </w:rPr>
      </w:pPr>
      <w:ins w:id="11" w:author="Wook Bong Lee" w:date="2021-12-29T13:10:00Z">
        <w:r>
          <w:rPr>
            <w:rFonts w:ascii="Arial" w:hAnsi="Arial" w:cs="Arial"/>
            <w:sz w:val="16"/>
            <w:szCs w:val="16"/>
          </w:rPr>
          <w:t>Bits:</w:t>
        </w:r>
        <w:r>
          <w:rPr>
            <w:rFonts w:ascii="Arial" w:hAnsi="Arial" w:cs="Arial"/>
            <w:spacing w:val="-2"/>
            <w:sz w:val="16"/>
            <w:szCs w:val="16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>6</w:t>
        </w:r>
      </w:ins>
      <w:r w:rsidR="00C64F94">
        <w:rPr>
          <w:rFonts w:ascii="Arial" w:hAnsi="Arial" w:cs="Arial"/>
          <w:sz w:val="16"/>
          <w:szCs w:val="16"/>
        </w:rPr>
        <w:tab/>
      </w:r>
    </w:p>
    <w:p w14:paraId="18BE1AD9" w14:textId="77777777" w:rsidR="00C64F94" w:rsidRDefault="00C64F94" w:rsidP="00C64F94">
      <w:pPr>
        <w:pStyle w:val="BodyText0"/>
        <w:kinsoku w:val="0"/>
        <w:overflowPunct w:val="0"/>
        <w:spacing w:before="1"/>
        <w:rPr>
          <w:rFonts w:ascii="Arial" w:hAnsi="Arial" w:cs="Arial"/>
          <w:sz w:val="16"/>
          <w:szCs w:val="16"/>
        </w:rPr>
      </w:pPr>
    </w:p>
    <w:p w14:paraId="5018B4B9" w14:textId="77777777" w:rsidR="00C64F94" w:rsidRDefault="00C64F94" w:rsidP="00C64F94">
      <w:pPr>
        <w:pStyle w:val="BodyText0"/>
        <w:kinsoku w:val="0"/>
        <w:overflowPunct w:val="0"/>
        <w:ind w:left="996" w:right="1012"/>
        <w:jc w:val="center"/>
        <w:rPr>
          <w:rFonts w:ascii="Arial" w:hAnsi="Arial" w:cs="Arial"/>
          <w:b/>
          <w:bCs/>
        </w:rPr>
      </w:pPr>
      <w:bookmarkStart w:id="12" w:name="_bookmark147"/>
      <w:bookmarkEnd w:id="12"/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9-1002t—EHT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PHY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Capabilities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Information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field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format</w:t>
      </w:r>
    </w:p>
    <w:p w14:paraId="540FC100" w14:textId="77777777" w:rsidR="00C64F94" w:rsidRDefault="00C64F94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33A7C5BE" w14:textId="7B4727CE" w:rsidR="00662AF4" w:rsidRDefault="00662AF4" w:rsidP="00662AF4">
      <w:pPr>
        <w:autoSpaceDE w:val="0"/>
        <w:autoSpaceDN w:val="0"/>
        <w:adjustRightInd w:val="0"/>
        <w:rPr>
          <w:b/>
          <w:i/>
          <w:u w:val="single"/>
        </w:rPr>
      </w:pPr>
      <w:r w:rsidRPr="00012687">
        <w:rPr>
          <w:b/>
          <w:i/>
          <w:highlight w:val="green"/>
          <w:u w:val="single"/>
        </w:rPr>
        <w:t>Proposed Chan</w:t>
      </w:r>
      <w:r>
        <w:rPr>
          <w:b/>
          <w:i/>
          <w:highlight w:val="green"/>
          <w:u w:val="single"/>
        </w:rPr>
        <w:t>g</w:t>
      </w:r>
      <w:r w:rsidRPr="00012687">
        <w:rPr>
          <w:b/>
          <w:i/>
          <w:highlight w:val="green"/>
          <w:u w:val="single"/>
        </w:rPr>
        <w:t>e #</w:t>
      </w:r>
      <w:r>
        <w:rPr>
          <w:b/>
          <w:i/>
          <w:highlight w:val="green"/>
          <w:u w:val="single"/>
        </w:rPr>
        <w:t>3</w:t>
      </w:r>
    </w:p>
    <w:p w14:paraId="4659D0FB" w14:textId="3EBCA3EE" w:rsidR="00662AF4" w:rsidRDefault="0011602B" w:rsidP="00662AF4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  <w:highlight w:val="yellow"/>
        </w:rPr>
        <w:t>Modify</w:t>
      </w:r>
      <w:r w:rsidR="00662AF4" w:rsidRPr="00C64F94">
        <w:rPr>
          <w:i/>
          <w:sz w:val="20"/>
          <w:szCs w:val="20"/>
          <w:highlight w:val="yellow"/>
        </w:rPr>
        <w:t xml:space="preserve"> </w:t>
      </w:r>
      <w:r>
        <w:rPr>
          <w:i/>
          <w:sz w:val="20"/>
          <w:szCs w:val="20"/>
          <w:highlight w:val="yellow"/>
        </w:rPr>
        <w:t>Table</w:t>
      </w:r>
      <w:r w:rsidR="00662AF4" w:rsidRPr="00C64F94">
        <w:rPr>
          <w:i/>
          <w:sz w:val="20"/>
          <w:szCs w:val="20"/>
          <w:highlight w:val="yellow"/>
        </w:rPr>
        <w:t xml:space="preserve"> 9-</w:t>
      </w:r>
      <w:r>
        <w:rPr>
          <w:i/>
          <w:sz w:val="20"/>
          <w:szCs w:val="20"/>
          <w:highlight w:val="yellow"/>
        </w:rPr>
        <w:t>401j as follows</w:t>
      </w:r>
      <w:r w:rsidR="00662AF4" w:rsidRPr="00C64F94">
        <w:rPr>
          <w:i/>
          <w:sz w:val="20"/>
          <w:szCs w:val="20"/>
          <w:highlight w:val="yellow"/>
        </w:rPr>
        <w:t>:</w:t>
      </w:r>
    </w:p>
    <w:p w14:paraId="19D54777" w14:textId="77777777" w:rsidR="00662AF4" w:rsidRDefault="00662AF4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5F98FFB5" w14:textId="77777777" w:rsidR="0011602B" w:rsidRDefault="0011602B" w:rsidP="0011602B">
      <w:pPr>
        <w:pStyle w:val="BodyText0"/>
        <w:kinsoku w:val="0"/>
        <w:overflowPunct w:val="0"/>
        <w:spacing w:before="102"/>
        <w:ind w:left="944" w:right="101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9-401j—Subfield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the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EHT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PHY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Capabilities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Information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field</w:t>
      </w:r>
    </w:p>
    <w:p w14:paraId="0B96BF37" w14:textId="77777777" w:rsidR="0011602B" w:rsidRDefault="0011602B" w:rsidP="0011602B">
      <w:pPr>
        <w:pStyle w:val="BodyText0"/>
        <w:kinsoku w:val="0"/>
        <w:overflowPunct w:val="0"/>
        <w:spacing w:before="10" w:after="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9"/>
        <w:gridCol w:w="3600"/>
        <w:gridCol w:w="3001"/>
      </w:tblGrid>
      <w:tr w:rsidR="0011602B" w14:paraId="448FFB6B" w14:textId="77777777" w:rsidTr="00A52D90">
        <w:trPr>
          <w:trHeight w:val="410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1324925" w14:textId="77777777" w:rsidR="0011602B" w:rsidRDefault="0011602B" w:rsidP="00A52D90">
            <w:pPr>
              <w:pStyle w:val="TableParagraph"/>
              <w:kinsoku w:val="0"/>
              <w:overflowPunct w:val="0"/>
              <w:spacing w:before="97"/>
              <w:ind w:left="57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3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12CD1B4" w14:textId="77777777" w:rsidR="0011602B" w:rsidRDefault="0011602B" w:rsidP="00A52D90">
            <w:pPr>
              <w:pStyle w:val="TableParagraph"/>
              <w:kinsoku w:val="0"/>
              <w:overflowPunct w:val="0"/>
              <w:spacing w:before="97"/>
              <w:ind w:left="1405" w:right="137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Definition</w:t>
            </w:r>
          </w:p>
        </w:tc>
        <w:tc>
          <w:tcPr>
            <w:tcW w:w="3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F75C83F" w14:textId="77777777" w:rsidR="0011602B" w:rsidRDefault="0011602B" w:rsidP="00A52D90">
            <w:pPr>
              <w:pStyle w:val="TableParagraph"/>
              <w:kinsoku w:val="0"/>
              <w:overflowPunct w:val="0"/>
              <w:spacing w:before="97"/>
              <w:ind w:left="1118" w:right="10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Encoding</w:t>
            </w:r>
          </w:p>
        </w:tc>
      </w:tr>
      <w:tr w:rsidR="0011602B" w14:paraId="0FA2945A" w14:textId="77777777" w:rsidTr="0005197E">
        <w:trPr>
          <w:trHeight w:val="542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551210E" w14:textId="77777777" w:rsidR="0011602B" w:rsidRDefault="0011602B" w:rsidP="0011602B">
            <w:pPr>
              <w:pStyle w:val="TableParagraph"/>
              <w:kinsoku w:val="0"/>
              <w:overflowPunct w:val="0"/>
              <w:spacing w:before="56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</w:p>
          <w:p w14:paraId="23BB6E3B" w14:textId="146DC97D" w:rsidR="0011602B" w:rsidRDefault="0011602B" w:rsidP="00953A9B">
            <w:pPr>
              <w:pStyle w:val="TableParagraph"/>
              <w:kinsoku w:val="0"/>
              <w:overflowPunct w:val="0"/>
              <w:spacing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GHz</w:t>
            </w:r>
          </w:p>
        </w:tc>
        <w:tc>
          <w:tcPr>
            <w:tcW w:w="36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0A0C0" w14:textId="61FF91FA" w:rsidR="0011602B" w:rsidRDefault="0011602B" w:rsidP="0005197E">
            <w:pPr>
              <w:pStyle w:val="TableParagraph"/>
              <w:kinsoku w:val="0"/>
              <w:overflowPunct w:val="0"/>
              <w:spacing w:before="61" w:line="232" w:lineRule="auto"/>
              <w:ind w:left="130" w:righ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Indicates support for </w:t>
            </w:r>
            <w:ins w:id="13" w:author="Wook Bong Lee" w:date="2021-12-29T13:30:00Z">
              <w:r w:rsidR="00953A9B">
                <w:rPr>
                  <w:sz w:val="18"/>
                  <w:szCs w:val="18"/>
                </w:rPr>
                <w:t xml:space="preserve">non-OFDMA </w:t>
              </w:r>
            </w:ins>
            <w:r>
              <w:rPr>
                <w:sz w:val="18"/>
                <w:szCs w:val="18"/>
              </w:rPr>
              <w:t xml:space="preserve">320 MHz PPDUs </w:t>
            </w:r>
            <w:r w:rsidR="00953A9B">
              <w:rPr>
                <w:sz w:val="18"/>
                <w:szCs w:val="18"/>
              </w:rPr>
              <w:t xml:space="preserve">when </w:t>
            </w:r>
            <w:r w:rsidR="00953A9B" w:rsidRPr="00953A9B">
              <w:rPr>
                <w:sz w:val="18"/>
                <w:szCs w:val="18"/>
              </w:rPr>
              <w:t>operating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GHz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frequency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band.</w:t>
            </w:r>
          </w:p>
        </w:tc>
        <w:tc>
          <w:tcPr>
            <w:tcW w:w="3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01D0609" w14:textId="77777777" w:rsidR="00953A9B" w:rsidRDefault="0011602B" w:rsidP="0011602B">
            <w:pPr>
              <w:pStyle w:val="TableParagraph"/>
              <w:kinsoku w:val="0"/>
              <w:overflowPunct w:val="0"/>
              <w:spacing w:before="61" w:line="232" w:lineRule="auto"/>
              <w:ind w:left="117" w:right="1066"/>
              <w:jc w:val="center"/>
              <w:rPr>
                <w:spacing w:val="-42"/>
                <w:sz w:val="18"/>
                <w:szCs w:val="18"/>
              </w:rPr>
            </w:pPr>
            <w:r>
              <w:rPr>
                <w:sz w:val="18"/>
                <w:szCs w:val="18"/>
              </w:rPr>
              <w:t>Set to 0 if not supported.</w:t>
            </w:r>
          </w:p>
          <w:p w14:paraId="29A3E55B" w14:textId="047D793E" w:rsidR="0011602B" w:rsidRDefault="0011602B" w:rsidP="00953A9B">
            <w:pPr>
              <w:pStyle w:val="TableParagraph"/>
              <w:kinsoku w:val="0"/>
              <w:overflowPunct w:val="0"/>
              <w:spacing w:before="61" w:line="232" w:lineRule="auto"/>
              <w:ind w:left="117" w:right="10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</w:tc>
      </w:tr>
      <w:tr w:rsidR="0011602B" w14:paraId="0DE0AEC8" w14:textId="77777777" w:rsidTr="00225674">
        <w:trPr>
          <w:trHeight w:val="107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1EE53" w14:textId="55C7E76F" w:rsidR="0011602B" w:rsidRDefault="0011602B" w:rsidP="0011602B">
            <w:pPr>
              <w:pStyle w:val="TableParagraph"/>
              <w:kinsoku w:val="0"/>
              <w:overflowPunct w:val="0"/>
              <w:spacing w:before="74" w:line="232" w:lineRule="auto"/>
              <w:ind w:left="116" w:righ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0D7BF" w14:textId="71066DAE" w:rsidR="0011602B" w:rsidRDefault="0011602B" w:rsidP="0011602B">
            <w:pPr>
              <w:pStyle w:val="TableParagraph"/>
              <w:kinsoku w:val="0"/>
              <w:overflowPunct w:val="0"/>
              <w:spacing w:before="74" w:line="232" w:lineRule="auto"/>
              <w:ind w:left="130" w:right="257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6C8BBFC" w14:textId="1EAA9CAE" w:rsidR="0011602B" w:rsidRDefault="0011602B" w:rsidP="0011602B">
            <w:pPr>
              <w:pStyle w:val="TableParagraph"/>
              <w:kinsoku w:val="0"/>
              <w:overflowPunct w:val="0"/>
              <w:spacing w:before="115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  <w:tr w:rsidR="0011602B" w14:paraId="128704A8" w14:textId="77777777" w:rsidTr="00A52D90">
        <w:trPr>
          <w:trHeight w:val="107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E0193A5" w14:textId="097C862A" w:rsidR="0011602B" w:rsidRPr="0005197E" w:rsidRDefault="0011602B" w:rsidP="0011602B">
            <w:pPr>
              <w:pStyle w:val="TableParagraph"/>
              <w:kinsoku w:val="0"/>
              <w:overflowPunct w:val="0"/>
              <w:spacing w:before="74" w:line="232" w:lineRule="auto"/>
              <w:ind w:left="116" w:right="115"/>
              <w:rPr>
                <w:sz w:val="16"/>
                <w:szCs w:val="16"/>
              </w:rPr>
            </w:pPr>
            <w:ins w:id="14" w:author="Wook Bong Lee" w:date="2021-12-29T13:08:00Z">
              <w:r w:rsidRPr="0005197E">
                <w:rPr>
                  <w:sz w:val="16"/>
                  <w:szCs w:val="16"/>
                </w:rPr>
                <w:t>Maximum Modulation Support in Larger Bandwidth</w:t>
              </w:r>
            </w:ins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B2251" w14:textId="7932615C" w:rsidR="00FB35A9" w:rsidRDefault="00FB35A9" w:rsidP="00FB35A9">
            <w:pPr>
              <w:pStyle w:val="TableParagraph"/>
              <w:kinsoku w:val="0"/>
              <w:overflowPunct w:val="0"/>
              <w:spacing w:before="74" w:line="232" w:lineRule="auto"/>
              <w:ind w:left="130" w:right="257"/>
              <w:jc w:val="both"/>
              <w:rPr>
                <w:ins w:id="15" w:author="Wook Bong Lee" w:date="2021-12-29T13:46:00Z"/>
                <w:color w:val="000000"/>
                <w:sz w:val="18"/>
                <w:szCs w:val="18"/>
              </w:rPr>
            </w:pPr>
            <w:ins w:id="16" w:author="Wook Bong Lee" w:date="2021-12-29T13:44:00Z">
              <w:r>
                <w:rPr>
                  <w:color w:val="000000"/>
                  <w:sz w:val="18"/>
                  <w:szCs w:val="18"/>
                </w:rPr>
                <w:t>For a 20 MHz, 80</w:t>
              </w:r>
            </w:ins>
            <w:ins w:id="17" w:author="Wook Bong Lee" w:date="2021-12-29T13:45:00Z">
              <w:r>
                <w:rPr>
                  <w:color w:val="000000"/>
                  <w:sz w:val="18"/>
                  <w:szCs w:val="18"/>
                </w:rPr>
                <w:t xml:space="preserve"> </w:t>
              </w:r>
            </w:ins>
            <w:ins w:id="18" w:author="Wook Bong Lee" w:date="2021-12-29T13:44:00Z">
              <w:r>
                <w:rPr>
                  <w:color w:val="000000"/>
                  <w:sz w:val="18"/>
                  <w:szCs w:val="18"/>
                </w:rPr>
                <w:t>MHz and 160 M</w:t>
              </w:r>
            </w:ins>
            <w:ins w:id="19" w:author="Wook Bong Lee" w:date="2021-12-29T13:45:00Z">
              <w:r>
                <w:rPr>
                  <w:color w:val="000000"/>
                  <w:sz w:val="18"/>
                  <w:szCs w:val="18"/>
                </w:rPr>
                <w:t>H</w:t>
              </w:r>
            </w:ins>
            <w:ins w:id="20" w:author="Wook Bong Lee" w:date="2021-12-29T13:44:00Z">
              <w:r>
                <w:rPr>
                  <w:color w:val="000000"/>
                  <w:sz w:val="18"/>
                  <w:szCs w:val="18"/>
                </w:rPr>
                <w:t xml:space="preserve">z </w:t>
              </w:r>
            </w:ins>
            <w:ins w:id="21" w:author="Wook Bong Lee" w:date="2021-12-29T13:45:00Z">
              <w:r>
                <w:rPr>
                  <w:color w:val="000000"/>
                  <w:sz w:val="18"/>
                  <w:szCs w:val="18"/>
                </w:rPr>
                <w:t xml:space="preserve">operating </w:t>
              </w:r>
            </w:ins>
            <w:ins w:id="22" w:author="Wook Bong Lee" w:date="2021-12-29T13:44:00Z">
              <w:r>
                <w:rPr>
                  <w:color w:val="000000"/>
                  <w:sz w:val="18"/>
                  <w:szCs w:val="18"/>
                </w:rPr>
                <w:t>non-AP STA, indicates support</w:t>
              </w:r>
            </w:ins>
            <w:ins w:id="23" w:author="Wook Bong Lee" w:date="2021-12-29T13:45:00Z">
              <w:r>
                <w:rPr>
                  <w:color w:val="000000"/>
                  <w:sz w:val="18"/>
                  <w:szCs w:val="18"/>
                </w:rPr>
                <w:t xml:space="preserve"> for the reception of 1024-QAM and 4096-QAM on a PPDU bandwidth larger than the operating bandwidth</w:t>
              </w:r>
            </w:ins>
            <w:ins w:id="24" w:author="Wook Bong Lee" w:date="2021-12-29T13:46:00Z">
              <w:r>
                <w:rPr>
                  <w:color w:val="000000"/>
                  <w:sz w:val="18"/>
                  <w:szCs w:val="18"/>
                </w:rPr>
                <w:t xml:space="preserve"> of the non-AP STA</w:t>
              </w:r>
            </w:ins>
            <w:ins w:id="25" w:author="Wook Bong Lee" w:date="2021-12-29T13:45:00Z">
              <w:r>
                <w:rPr>
                  <w:color w:val="000000"/>
                  <w:sz w:val="18"/>
                  <w:szCs w:val="18"/>
                </w:rPr>
                <w:t>.</w:t>
              </w:r>
            </w:ins>
          </w:p>
          <w:p w14:paraId="062FF764" w14:textId="284A4A85" w:rsidR="00FB35A9" w:rsidRDefault="00FB35A9" w:rsidP="00FB35A9">
            <w:pPr>
              <w:pStyle w:val="TableParagraph"/>
              <w:kinsoku w:val="0"/>
              <w:overflowPunct w:val="0"/>
              <w:spacing w:before="74" w:line="232" w:lineRule="auto"/>
              <w:ind w:left="130" w:right="257"/>
              <w:jc w:val="both"/>
              <w:rPr>
                <w:ins w:id="26" w:author="Wook Bong Lee" w:date="2021-12-29T13:46:00Z"/>
                <w:color w:val="000000"/>
                <w:sz w:val="18"/>
                <w:szCs w:val="18"/>
              </w:rPr>
            </w:pPr>
            <w:ins w:id="27" w:author="Wook Bong Lee" w:date="2021-12-29T13:46:00Z">
              <w:r>
                <w:rPr>
                  <w:color w:val="000000"/>
                  <w:sz w:val="18"/>
                  <w:szCs w:val="18"/>
                </w:rPr>
                <w:t xml:space="preserve">B0 indicates support for </w:t>
              </w:r>
            </w:ins>
            <w:ins w:id="28" w:author="Wook Bong Lee" w:date="2021-12-30T08:39:00Z">
              <w:r w:rsidR="000F2A2C">
                <w:rPr>
                  <w:color w:val="000000"/>
                  <w:sz w:val="18"/>
                  <w:szCs w:val="18"/>
                </w:rPr>
                <w:t xml:space="preserve">the reception of </w:t>
              </w:r>
            </w:ins>
            <w:ins w:id="29" w:author="Wook Bong Lee" w:date="2021-12-29T13:46:00Z">
              <w:r>
                <w:rPr>
                  <w:color w:val="000000"/>
                  <w:sz w:val="18"/>
                  <w:szCs w:val="18"/>
                </w:rPr>
                <w:t>1024-QAM</w:t>
              </w:r>
            </w:ins>
            <w:ins w:id="30" w:author="Wook Bong Lee" w:date="2021-12-30T08:39:00Z">
              <w:r w:rsidR="000F2A2C">
                <w:rPr>
                  <w:color w:val="000000"/>
                  <w:sz w:val="18"/>
                  <w:szCs w:val="18"/>
                </w:rPr>
                <w:t xml:space="preserve"> is the same as indicated in the Rx EHT-MCS Map subfield</w:t>
              </w:r>
            </w:ins>
            <w:ins w:id="31" w:author="Wook Bong Lee" w:date="2021-12-29T13:46:00Z">
              <w:r>
                <w:rPr>
                  <w:color w:val="000000"/>
                  <w:sz w:val="18"/>
                  <w:szCs w:val="18"/>
                </w:rPr>
                <w:t>.</w:t>
              </w:r>
            </w:ins>
          </w:p>
          <w:p w14:paraId="27D4C814" w14:textId="049612B9" w:rsidR="00FB35A9" w:rsidRDefault="00FB35A9" w:rsidP="00FB35A9">
            <w:pPr>
              <w:pStyle w:val="TableParagraph"/>
              <w:kinsoku w:val="0"/>
              <w:overflowPunct w:val="0"/>
              <w:spacing w:before="74" w:line="232" w:lineRule="auto"/>
              <w:ind w:left="130" w:right="257"/>
              <w:jc w:val="both"/>
              <w:rPr>
                <w:ins w:id="32" w:author="Wook Bong Lee" w:date="2021-12-29T13:46:00Z"/>
                <w:color w:val="000000"/>
                <w:sz w:val="18"/>
                <w:szCs w:val="18"/>
              </w:rPr>
            </w:pPr>
            <w:ins w:id="33" w:author="Wook Bong Lee" w:date="2021-12-29T13:46:00Z">
              <w:r>
                <w:rPr>
                  <w:color w:val="000000"/>
                  <w:sz w:val="18"/>
                  <w:szCs w:val="18"/>
                </w:rPr>
                <w:t xml:space="preserve">B1 indicates support for </w:t>
              </w:r>
            </w:ins>
            <w:ins w:id="34" w:author="Wook Bong Lee" w:date="2021-12-30T08:40:00Z">
              <w:r w:rsidR="000F2A2C">
                <w:rPr>
                  <w:color w:val="000000"/>
                  <w:sz w:val="18"/>
                  <w:szCs w:val="18"/>
                </w:rPr>
                <w:t xml:space="preserve">the reception of </w:t>
              </w:r>
            </w:ins>
            <w:ins w:id="35" w:author="Wook Bong Lee" w:date="2021-12-29T13:46:00Z">
              <w:r>
                <w:rPr>
                  <w:color w:val="000000"/>
                  <w:sz w:val="18"/>
                  <w:szCs w:val="18"/>
                </w:rPr>
                <w:t>4096-QAM</w:t>
              </w:r>
            </w:ins>
            <w:ins w:id="36" w:author="Wook Bong Lee" w:date="2021-12-30T08:40:00Z">
              <w:r w:rsidR="000F2A2C">
                <w:rPr>
                  <w:color w:val="000000"/>
                  <w:sz w:val="18"/>
                  <w:szCs w:val="18"/>
                </w:rPr>
                <w:t xml:space="preserve"> is the same as indicated in the Rx EHT-MCS Map subfield</w:t>
              </w:r>
            </w:ins>
            <w:ins w:id="37" w:author="Wook Bong Lee" w:date="2021-12-29T13:46:00Z">
              <w:r>
                <w:rPr>
                  <w:color w:val="000000"/>
                  <w:sz w:val="18"/>
                  <w:szCs w:val="18"/>
                </w:rPr>
                <w:t>.</w:t>
              </w:r>
            </w:ins>
          </w:p>
          <w:p w14:paraId="3D89F4C9" w14:textId="5F60231D" w:rsidR="0011602B" w:rsidRDefault="00FB35A9" w:rsidP="00FB35A9">
            <w:pPr>
              <w:pStyle w:val="TableParagraph"/>
              <w:kinsoku w:val="0"/>
              <w:overflowPunct w:val="0"/>
              <w:spacing w:before="74" w:line="232" w:lineRule="auto"/>
              <w:ind w:left="130" w:right="257"/>
              <w:jc w:val="both"/>
              <w:rPr>
                <w:color w:val="000000"/>
                <w:sz w:val="18"/>
                <w:szCs w:val="18"/>
              </w:rPr>
            </w:pPr>
            <w:ins w:id="38" w:author="Wook Bong Lee" w:date="2021-12-29T13:44:00Z">
              <w:r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D4FEAF" w14:textId="77777777" w:rsidR="0011602B" w:rsidRDefault="0005197E" w:rsidP="0011602B">
            <w:pPr>
              <w:pStyle w:val="TableParagraph"/>
              <w:kinsoku w:val="0"/>
              <w:overflowPunct w:val="0"/>
              <w:spacing w:before="4" w:line="230" w:lineRule="auto"/>
              <w:ind w:right="840"/>
              <w:rPr>
                <w:ins w:id="39" w:author="Wook Bong Lee" w:date="2021-12-29T13:47:00Z"/>
                <w:sz w:val="18"/>
                <w:szCs w:val="18"/>
              </w:rPr>
            </w:pPr>
            <w:ins w:id="40" w:author="Wook Bong Lee" w:date="2021-12-29T13:47:00Z">
              <w:r>
                <w:rPr>
                  <w:sz w:val="18"/>
                  <w:szCs w:val="18"/>
                </w:rPr>
                <w:t xml:space="preserve"> Set to 0 if not supported.</w:t>
              </w:r>
            </w:ins>
          </w:p>
          <w:p w14:paraId="2C791AC3" w14:textId="7FB1B9BA" w:rsidR="0005197E" w:rsidRDefault="0005197E" w:rsidP="0011602B">
            <w:pPr>
              <w:pStyle w:val="TableParagraph"/>
              <w:kinsoku w:val="0"/>
              <w:overflowPunct w:val="0"/>
              <w:spacing w:before="4" w:line="230" w:lineRule="auto"/>
              <w:ind w:right="840"/>
              <w:rPr>
                <w:sz w:val="18"/>
                <w:szCs w:val="18"/>
              </w:rPr>
            </w:pPr>
            <w:ins w:id="41" w:author="Wook Bong Lee" w:date="2021-12-29T13:47:00Z">
              <w:r>
                <w:rPr>
                  <w:sz w:val="18"/>
                  <w:szCs w:val="18"/>
                </w:rPr>
                <w:t xml:space="preserve"> Set to 1 if support of the modulation level is the s</w:t>
              </w:r>
            </w:ins>
            <w:ins w:id="42" w:author="Wook Bong Lee" w:date="2021-12-29T13:54:00Z">
              <w:r>
                <w:rPr>
                  <w:sz w:val="18"/>
                  <w:szCs w:val="18"/>
                </w:rPr>
                <w:t>ame as indicated in the EHT-MCS Map</w:t>
              </w:r>
            </w:ins>
            <w:ins w:id="43" w:author="Wook Bong Lee" w:date="2021-12-29T13:58:00Z">
              <w:r w:rsidR="004F0821">
                <w:rPr>
                  <w:sz w:val="18"/>
                  <w:szCs w:val="18"/>
                </w:rPr>
                <w:t xml:space="preserve"> (20 MHz-Only Non-AP STA)</w:t>
              </w:r>
            </w:ins>
            <w:ins w:id="44" w:author="Wook Bong Lee" w:date="2021-12-29T13:59:00Z">
              <w:r w:rsidR="004F0821">
                <w:rPr>
                  <w:sz w:val="18"/>
                  <w:szCs w:val="18"/>
                </w:rPr>
                <w:t xml:space="preserve"> for </w:t>
              </w:r>
            </w:ins>
            <w:ins w:id="45" w:author="Wook Bong Lee" w:date="2021-12-29T14:01:00Z">
              <w:r w:rsidR="004F0821">
                <w:rPr>
                  <w:sz w:val="18"/>
                  <w:szCs w:val="18"/>
                </w:rPr>
                <w:t xml:space="preserve">a </w:t>
              </w:r>
            </w:ins>
            <w:ins w:id="46" w:author="Wook Bong Lee" w:date="2021-12-29T13:59:00Z">
              <w:r w:rsidR="004F0821">
                <w:rPr>
                  <w:sz w:val="18"/>
                  <w:szCs w:val="18"/>
                </w:rPr>
                <w:t>20 MHz-only non-AP STA</w:t>
              </w:r>
            </w:ins>
            <w:ins w:id="47" w:author="Wook Bong Lee" w:date="2021-12-29T13:58:00Z">
              <w:r w:rsidR="004F0821">
                <w:rPr>
                  <w:sz w:val="18"/>
                  <w:szCs w:val="18"/>
                </w:rPr>
                <w:t>, the EHT-M</w:t>
              </w:r>
            </w:ins>
            <w:ins w:id="48" w:author="Wook Bong Lee" w:date="2021-12-29T14:00:00Z">
              <w:r w:rsidR="004F0821">
                <w:rPr>
                  <w:sz w:val="18"/>
                  <w:szCs w:val="18"/>
                </w:rPr>
                <w:t>CS</w:t>
              </w:r>
            </w:ins>
            <w:ins w:id="49" w:author="Wook Bong Lee" w:date="2021-12-29T13:58:00Z">
              <w:r w:rsidR="004F0821">
                <w:rPr>
                  <w:sz w:val="18"/>
                  <w:szCs w:val="18"/>
                </w:rPr>
                <w:t xml:space="preserve"> Ma</w:t>
              </w:r>
            </w:ins>
            <w:ins w:id="50" w:author="Wook Bong Lee" w:date="2021-12-29T13:59:00Z">
              <w:r w:rsidR="004F0821">
                <w:rPr>
                  <w:sz w:val="18"/>
                  <w:szCs w:val="18"/>
                </w:rPr>
                <w:t xml:space="preserve">p (BW ≤ 80 MHz, Except 20 MHz-Only Non-AP STA) for </w:t>
              </w:r>
            </w:ins>
            <w:ins w:id="51" w:author="Wook Bong Lee" w:date="2021-12-29T14:01:00Z">
              <w:r w:rsidR="004F0821">
                <w:rPr>
                  <w:sz w:val="18"/>
                  <w:szCs w:val="18"/>
                </w:rPr>
                <w:t xml:space="preserve">a </w:t>
              </w:r>
            </w:ins>
            <w:ins w:id="52" w:author="Wook Bong Lee" w:date="2021-12-29T14:00:00Z">
              <w:r w:rsidR="004F0821">
                <w:rPr>
                  <w:sz w:val="18"/>
                  <w:szCs w:val="18"/>
                </w:rPr>
                <w:t xml:space="preserve">20 MHz or </w:t>
              </w:r>
            </w:ins>
            <w:ins w:id="53" w:author="Wook Bong Lee" w:date="2021-12-29T13:59:00Z">
              <w:r w:rsidR="004F0821">
                <w:rPr>
                  <w:sz w:val="18"/>
                  <w:szCs w:val="18"/>
                </w:rPr>
                <w:t xml:space="preserve">80 MHz operating </w:t>
              </w:r>
            </w:ins>
            <w:ins w:id="54" w:author="Wook Bong Lee" w:date="2021-12-29T14:00:00Z">
              <w:r w:rsidR="004F0821">
                <w:rPr>
                  <w:sz w:val="18"/>
                  <w:szCs w:val="18"/>
                </w:rPr>
                <w:t xml:space="preserve">non-AP STA, and the EHT-MCS Map (BW = 160 MHz) for </w:t>
              </w:r>
            </w:ins>
            <w:ins w:id="55" w:author="Wook Bong Lee" w:date="2021-12-29T14:01:00Z">
              <w:r w:rsidR="004F0821">
                <w:rPr>
                  <w:sz w:val="18"/>
                  <w:szCs w:val="18"/>
                </w:rPr>
                <w:t>a 160 MHz operating non-AP STA</w:t>
              </w:r>
            </w:ins>
            <w:ins w:id="56" w:author="Wook Bong Lee" w:date="2021-12-29T13:47:00Z">
              <w:r>
                <w:rPr>
                  <w:sz w:val="18"/>
                  <w:szCs w:val="18"/>
                </w:rPr>
                <w:t>.</w:t>
              </w:r>
            </w:ins>
          </w:p>
          <w:p w14:paraId="263B3F6A" w14:textId="77777777" w:rsidR="0011602B" w:rsidRDefault="0011602B" w:rsidP="0011602B">
            <w:pPr>
              <w:pStyle w:val="TableParagraph"/>
              <w:kinsoku w:val="0"/>
              <w:overflowPunct w:val="0"/>
              <w:spacing w:before="4" w:line="230" w:lineRule="auto"/>
              <w:ind w:right="840"/>
              <w:rPr>
                <w:sz w:val="18"/>
                <w:szCs w:val="18"/>
              </w:rPr>
            </w:pPr>
          </w:p>
          <w:p w14:paraId="257CD7E5" w14:textId="5DA94D7F" w:rsidR="0011602B" w:rsidRDefault="00FB35A9" w:rsidP="0011602B">
            <w:pPr>
              <w:pStyle w:val="TableParagraph"/>
              <w:kinsoku w:val="0"/>
              <w:overflowPunct w:val="0"/>
              <w:spacing w:before="4" w:line="230" w:lineRule="auto"/>
              <w:ind w:right="840"/>
              <w:rPr>
                <w:ins w:id="57" w:author="Wook Bong Lee" w:date="2021-12-29T13:23:00Z"/>
                <w:sz w:val="18"/>
                <w:szCs w:val="18"/>
              </w:rPr>
            </w:pPr>
            <w:ins w:id="58" w:author="Wook Bong Lee" w:date="2021-12-29T13:37:00Z">
              <w:r>
                <w:rPr>
                  <w:sz w:val="18"/>
                  <w:szCs w:val="18"/>
                </w:rPr>
                <w:t xml:space="preserve">  </w:t>
              </w:r>
            </w:ins>
            <w:ins w:id="59" w:author="Wook Bong Lee" w:date="2021-12-29T13:23:00Z">
              <w:r w:rsidR="0011602B">
                <w:rPr>
                  <w:sz w:val="18"/>
                  <w:szCs w:val="18"/>
                </w:rPr>
                <w:t>Reserved for an 320 MHz</w:t>
              </w:r>
            </w:ins>
            <w:ins w:id="60" w:author="Wook Bong Lee" w:date="2021-12-29T13:37:00Z">
              <w:r>
                <w:rPr>
                  <w:sz w:val="18"/>
                  <w:szCs w:val="18"/>
                </w:rPr>
                <w:t xml:space="preserve">   </w:t>
              </w:r>
            </w:ins>
            <w:ins w:id="61" w:author="Wook Bong Lee" w:date="2021-12-29T13:36:00Z">
              <w:r w:rsidR="00953A9B">
                <w:rPr>
                  <w:sz w:val="18"/>
                  <w:szCs w:val="18"/>
                </w:rPr>
                <w:t xml:space="preserve">operating non-AP </w:t>
              </w:r>
            </w:ins>
            <w:ins w:id="62" w:author="Wook Bong Lee" w:date="2021-12-29T13:23:00Z">
              <w:r w:rsidR="0011602B">
                <w:rPr>
                  <w:sz w:val="18"/>
                  <w:szCs w:val="18"/>
                </w:rPr>
                <w:t>STA</w:t>
              </w:r>
            </w:ins>
          </w:p>
          <w:p w14:paraId="7080A6AC" w14:textId="430EF31A" w:rsidR="0011602B" w:rsidRDefault="00FB35A9" w:rsidP="0011602B">
            <w:pPr>
              <w:pStyle w:val="TableParagraph"/>
              <w:kinsoku w:val="0"/>
              <w:overflowPunct w:val="0"/>
              <w:spacing w:before="4" w:line="230" w:lineRule="auto"/>
              <w:ind w:right="840"/>
              <w:rPr>
                <w:sz w:val="18"/>
                <w:szCs w:val="18"/>
              </w:rPr>
            </w:pPr>
            <w:ins w:id="63" w:author="Wook Bong Lee" w:date="2021-12-29T13:37:00Z">
              <w:r>
                <w:rPr>
                  <w:color w:val="000000"/>
                  <w:sz w:val="18"/>
                  <w:szCs w:val="18"/>
                </w:rPr>
                <w:t xml:space="preserve">  </w:t>
              </w:r>
            </w:ins>
            <w:ins w:id="64" w:author="Wook Bong Lee" w:date="2021-12-29T13:23:00Z">
              <w:r w:rsidR="0011602B">
                <w:rPr>
                  <w:color w:val="000000"/>
                  <w:sz w:val="18"/>
                  <w:szCs w:val="18"/>
                </w:rPr>
                <w:t>Reserved</w:t>
              </w:r>
              <w:r w:rsidR="0011602B">
                <w:rPr>
                  <w:color w:val="000000"/>
                  <w:spacing w:val="-5"/>
                  <w:sz w:val="18"/>
                  <w:szCs w:val="18"/>
                </w:rPr>
                <w:t xml:space="preserve"> </w:t>
              </w:r>
              <w:r w:rsidR="0011602B">
                <w:rPr>
                  <w:color w:val="000000"/>
                  <w:sz w:val="18"/>
                  <w:szCs w:val="18"/>
                </w:rPr>
                <w:t>for</w:t>
              </w:r>
              <w:r w:rsidR="0011602B"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 w:rsidR="0011602B">
                <w:rPr>
                  <w:color w:val="000000"/>
                  <w:sz w:val="18"/>
                  <w:szCs w:val="18"/>
                </w:rPr>
                <w:t>an</w:t>
              </w:r>
              <w:r w:rsidR="0011602B">
                <w:rPr>
                  <w:color w:val="000000"/>
                  <w:spacing w:val="-4"/>
                  <w:sz w:val="18"/>
                  <w:szCs w:val="18"/>
                </w:rPr>
                <w:t xml:space="preserve"> </w:t>
              </w:r>
              <w:r w:rsidR="0011602B">
                <w:rPr>
                  <w:color w:val="000000"/>
                  <w:sz w:val="18"/>
                  <w:szCs w:val="18"/>
                </w:rPr>
                <w:t>AP.</w:t>
              </w:r>
            </w:ins>
          </w:p>
        </w:tc>
      </w:tr>
    </w:tbl>
    <w:p w14:paraId="3738D507" w14:textId="3D047146" w:rsidR="0011602B" w:rsidRDefault="0011602B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262354FB" w14:textId="77777777" w:rsidR="00662AF4" w:rsidRDefault="00662AF4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27947647" w14:textId="39A709F5" w:rsidR="0005197E" w:rsidRDefault="0005197E" w:rsidP="0005197E">
      <w:pPr>
        <w:autoSpaceDE w:val="0"/>
        <w:autoSpaceDN w:val="0"/>
        <w:adjustRightInd w:val="0"/>
        <w:rPr>
          <w:b/>
          <w:i/>
          <w:u w:val="single"/>
        </w:rPr>
      </w:pPr>
      <w:r w:rsidRPr="00012687">
        <w:rPr>
          <w:b/>
          <w:i/>
          <w:highlight w:val="green"/>
          <w:u w:val="single"/>
        </w:rPr>
        <w:t>Proposed Chan</w:t>
      </w:r>
      <w:r>
        <w:rPr>
          <w:b/>
          <w:i/>
          <w:highlight w:val="green"/>
          <w:u w:val="single"/>
        </w:rPr>
        <w:t>g</w:t>
      </w:r>
      <w:r w:rsidRPr="00012687">
        <w:rPr>
          <w:b/>
          <w:i/>
          <w:highlight w:val="green"/>
          <w:u w:val="single"/>
        </w:rPr>
        <w:t>e #</w:t>
      </w:r>
      <w:r>
        <w:rPr>
          <w:b/>
          <w:i/>
          <w:highlight w:val="green"/>
          <w:u w:val="single"/>
        </w:rPr>
        <w:t>4</w:t>
      </w:r>
    </w:p>
    <w:p w14:paraId="058A56EA" w14:textId="24D24BB6" w:rsidR="0005197E" w:rsidRDefault="0005197E" w:rsidP="0005197E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  <w:highlight w:val="yellow"/>
        </w:rPr>
        <w:t>Modify</w:t>
      </w:r>
      <w:r w:rsidRPr="00C64F94">
        <w:rPr>
          <w:i/>
          <w:sz w:val="20"/>
          <w:szCs w:val="20"/>
          <w:highlight w:val="yellow"/>
        </w:rPr>
        <w:t xml:space="preserve"> </w:t>
      </w:r>
      <w:r>
        <w:rPr>
          <w:i/>
          <w:sz w:val="20"/>
          <w:szCs w:val="20"/>
          <w:highlight w:val="yellow"/>
        </w:rPr>
        <w:t>Table</w:t>
      </w:r>
      <w:r w:rsidRPr="00C64F94">
        <w:rPr>
          <w:i/>
          <w:sz w:val="20"/>
          <w:szCs w:val="20"/>
          <w:highlight w:val="yellow"/>
        </w:rPr>
        <w:t xml:space="preserve"> 9-</w:t>
      </w:r>
      <w:r>
        <w:rPr>
          <w:i/>
          <w:sz w:val="20"/>
          <w:szCs w:val="20"/>
          <w:highlight w:val="yellow"/>
        </w:rPr>
        <w:t>401k as follows</w:t>
      </w:r>
      <w:r w:rsidRPr="00C64F94">
        <w:rPr>
          <w:i/>
          <w:sz w:val="20"/>
          <w:szCs w:val="20"/>
          <w:highlight w:val="yellow"/>
        </w:rPr>
        <w:t>:</w:t>
      </w:r>
    </w:p>
    <w:p w14:paraId="3116DEB8" w14:textId="77777777" w:rsidR="0005197E" w:rsidRDefault="0005197E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tbl>
      <w:tblPr>
        <w:tblW w:w="0" w:type="auto"/>
        <w:tblInd w:w="10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9"/>
        <w:gridCol w:w="3000"/>
        <w:gridCol w:w="3400"/>
      </w:tblGrid>
      <w:tr w:rsidR="0005197E" w14:paraId="70767AD2" w14:textId="77777777" w:rsidTr="00A52D90">
        <w:trPr>
          <w:trHeight w:val="380"/>
        </w:trPr>
        <w:tc>
          <w:tcPr>
            <w:tcW w:w="2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F83F9D3" w14:textId="77777777" w:rsidR="0005197E" w:rsidRDefault="0005197E" w:rsidP="00A52D90">
            <w:pPr>
              <w:pStyle w:val="TableParagraph"/>
              <w:kinsoku w:val="0"/>
              <w:overflowPunct w:val="0"/>
              <w:spacing w:before="76"/>
              <w:ind w:left="762" w:right="73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35141940" w14:textId="77777777" w:rsidR="0005197E" w:rsidRDefault="0005197E" w:rsidP="00A52D90">
            <w:pPr>
              <w:pStyle w:val="TableParagraph"/>
              <w:kinsoku w:val="0"/>
              <w:overflowPunct w:val="0"/>
              <w:spacing w:before="76"/>
              <w:ind w:left="1102" w:right="107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Definition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F1980FE" w14:textId="77777777" w:rsidR="0005197E" w:rsidRDefault="0005197E" w:rsidP="00A52D90">
            <w:pPr>
              <w:pStyle w:val="TableParagraph"/>
              <w:kinsoku w:val="0"/>
              <w:overflowPunct w:val="0"/>
              <w:spacing w:before="76"/>
              <w:ind w:left="1315" w:right="128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Encoding</w:t>
            </w:r>
          </w:p>
        </w:tc>
      </w:tr>
      <w:tr w:rsidR="0005197E" w14:paraId="2D21FCBD" w14:textId="77777777" w:rsidTr="00A52D90">
        <w:trPr>
          <w:trHeight w:val="2831"/>
        </w:trPr>
        <w:tc>
          <w:tcPr>
            <w:tcW w:w="2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C52AF5F" w14:textId="77777777" w:rsidR="0005197E" w:rsidRDefault="0005197E" w:rsidP="00A52D90">
            <w:pPr>
              <w:pStyle w:val="TableParagraph"/>
              <w:kinsoku w:val="0"/>
              <w:overflowPunct w:val="0"/>
              <w:spacing w:before="36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</w:p>
          <w:p w14:paraId="5B1E8456" w14:textId="602F04D0" w:rsidR="0005197E" w:rsidRDefault="0005197E" w:rsidP="00A52D90">
            <w:pPr>
              <w:pStyle w:val="TableParagraph"/>
              <w:kinsoku w:val="0"/>
              <w:overflowPunct w:val="0"/>
              <w:spacing w:before="1" w:line="232" w:lineRule="auto"/>
              <w:ind w:left="116" w:right="325"/>
              <w:rPr>
                <w:color w:val="208A20"/>
                <w:sz w:val="18"/>
                <w:szCs w:val="18"/>
              </w:rPr>
            </w:pPr>
            <w:r>
              <w:rPr>
                <w:sz w:val="18"/>
                <w:szCs w:val="18"/>
              </w:rPr>
              <w:t>(20 MHz-Only Non-AP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STA)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7B341" w14:textId="4BEC6C8B" w:rsidR="004F0821" w:rsidRDefault="0005197E" w:rsidP="00F7159A">
            <w:pPr>
              <w:pStyle w:val="TableParagraph"/>
              <w:kinsoku w:val="0"/>
              <w:overflowPunct w:val="0"/>
              <w:spacing w:before="57" w:line="208" w:lineRule="auto"/>
              <w:ind w:left="130" w:right="105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For a 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  <w:r>
              <w:rPr>
                <w:color w:val="000000"/>
                <w:sz w:val="18"/>
                <w:szCs w:val="18"/>
              </w:rPr>
              <w:t>, indicates the maximum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number of spatial streams supported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for reception and the maximum num-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ber</w:t>
            </w:r>
            <w:r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of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spatial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streams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that</w:t>
            </w:r>
            <w:r>
              <w:rPr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the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STA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can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transmit, for each MCS value in a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PPDU with a bandwidth of 20 MHz,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40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MHz,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80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MHz, or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160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</w:t>
            </w:r>
            <w:ins w:id="65" w:author="Wook Bong Lee" w:date="2021-12-29T14:12:00Z">
              <w:r w:rsidR="00F7159A">
                <w:rPr>
                  <w:color w:val="000000"/>
                  <w:sz w:val="18"/>
                  <w:szCs w:val="18"/>
                </w:rPr>
                <w:t xml:space="preserve"> </w:t>
              </w:r>
              <w:r w:rsidR="00F7159A">
                <w:rPr>
                  <w:sz w:val="18"/>
                  <w:szCs w:val="18"/>
                </w:rPr>
                <w:t xml:space="preserve">with a restriction as </w:t>
              </w:r>
            </w:ins>
            <w:ins w:id="66" w:author="Wook Bong Lee" w:date="2021-12-29T14:13:00Z">
              <w:r w:rsidR="00F7159A">
                <w:rPr>
                  <w:sz w:val="18"/>
                  <w:szCs w:val="18"/>
                </w:rPr>
                <w:t>follows</w:t>
              </w:r>
            </w:ins>
            <w:r>
              <w:rPr>
                <w:color w:val="000000"/>
                <w:sz w:val="18"/>
                <w:szCs w:val="18"/>
              </w:rPr>
              <w:t>.</w:t>
            </w:r>
            <w:r w:rsidR="00F7159A">
              <w:rPr>
                <w:color w:val="000000"/>
                <w:sz w:val="18"/>
                <w:szCs w:val="18"/>
              </w:rPr>
              <w:t xml:space="preserve"> </w:t>
            </w:r>
            <w:ins w:id="67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Support </w:t>
              </w:r>
            </w:ins>
            <w:ins w:id="68" w:author="Wook Bong Lee" w:date="2021-12-29T14:09:00Z">
              <w:r w:rsidR="00F7159A">
                <w:rPr>
                  <w:color w:val="000000"/>
                  <w:sz w:val="18"/>
                  <w:szCs w:val="18"/>
                </w:rPr>
                <w:t>for the reception of</w:t>
              </w:r>
            </w:ins>
            <w:ins w:id="69" w:author="Wook Bong Lee" w:date="2021-12-29T14:03:00Z">
              <w:r w:rsidR="004F0821">
                <w:rPr>
                  <w:color w:val="000000"/>
                  <w:sz w:val="18"/>
                  <w:szCs w:val="18"/>
                </w:rPr>
                <w:t xml:space="preserve"> 1024</w:t>
              </w:r>
            </w:ins>
            <w:ins w:id="70" w:author="Wook Bong Lee" w:date="2021-12-29T14:04:00Z">
              <w:r w:rsidR="004F0821">
                <w:rPr>
                  <w:color w:val="000000"/>
                  <w:sz w:val="18"/>
                  <w:szCs w:val="18"/>
                </w:rPr>
                <w:t xml:space="preserve">-QAM and 4096-QAM </w:t>
              </w:r>
            </w:ins>
            <w:ins w:id="71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>in a 40 MHz, 80 MHz, or 160 MHz PPDUs are in</w:t>
              </w:r>
            </w:ins>
            <w:ins w:id="72" w:author="Wook Bong Lee" w:date="2021-12-29T14:06:00Z">
              <w:r w:rsidR="004F0821">
                <w:rPr>
                  <w:color w:val="000000"/>
                  <w:sz w:val="18"/>
                  <w:szCs w:val="18"/>
                </w:rPr>
                <w:t xml:space="preserve"> </w:t>
              </w:r>
              <w:r w:rsidR="004F0821" w:rsidRPr="004F0821">
                <w:rPr>
                  <w:color w:val="000000"/>
                  <w:sz w:val="18"/>
                  <w:szCs w:val="18"/>
                </w:rPr>
                <w:t>Maximum Modulation Support in Larger Bandwidth subfield.</w:t>
              </w:r>
            </w:ins>
            <w:ins w:id="73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  </w:t>
              </w:r>
            </w:ins>
          </w:p>
        </w:tc>
        <w:tc>
          <w:tcPr>
            <w:tcW w:w="34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434A08D" w14:textId="77777777" w:rsidR="0005197E" w:rsidRDefault="0005197E" w:rsidP="00A52D90">
            <w:pPr>
              <w:pStyle w:val="TableParagraph"/>
              <w:kinsoku w:val="0"/>
              <w:overflowPunct w:val="0"/>
              <w:spacing w:before="57" w:line="208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02001632" w14:textId="77777777" w:rsidR="0005197E" w:rsidRDefault="0005197E" w:rsidP="00A52D90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58602EE4" w14:textId="77777777" w:rsidR="0005197E" w:rsidRDefault="0005197E" w:rsidP="00A52D90">
            <w:pPr>
              <w:pStyle w:val="TableParagraph"/>
              <w:kinsoku w:val="0"/>
              <w:overflowPunct w:val="0"/>
              <w:spacing w:line="208" w:lineRule="auto"/>
              <w:ind w:left="117" w:right="1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5 GHz, if B1, B2, and B3 of the Sup-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ported Channel Width Set field in the 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PHY Capabilities Information field are all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0, then this field is present; otherwise, it is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  <w:p w14:paraId="7CF3B98B" w14:textId="77777777" w:rsidR="0005197E" w:rsidRDefault="0005197E" w:rsidP="00A52D90">
            <w:pPr>
              <w:pStyle w:val="TableParagraph"/>
              <w:kinsoku w:val="0"/>
              <w:overflowPunct w:val="0"/>
              <w:spacing w:before="179" w:line="208" w:lineRule="auto"/>
              <w:ind w:left="117" w:right="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2.4 GHz, if B0 of the Supported Channel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 Set field in the HE PHY Capabilities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ent;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  <w:tr w:rsidR="0005197E" w14:paraId="08A4D180" w14:textId="77777777" w:rsidTr="0005197E">
        <w:trPr>
          <w:trHeight w:val="3712"/>
        </w:trPr>
        <w:tc>
          <w:tcPr>
            <w:tcW w:w="2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E9A03A" w14:textId="77777777" w:rsidR="0005197E" w:rsidRDefault="0005197E" w:rsidP="00A52D90">
            <w:pPr>
              <w:pStyle w:val="TableParagraph"/>
              <w:kinsoku w:val="0"/>
              <w:overflowPunct w:val="0"/>
              <w:spacing w:before="49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</w:p>
          <w:p w14:paraId="1CB48213" w14:textId="77777777" w:rsidR="0005197E" w:rsidRDefault="0005197E" w:rsidP="00A52D90">
            <w:pPr>
              <w:pStyle w:val="TableParagraph"/>
              <w:kinsoku w:val="0"/>
              <w:overflowPunct w:val="0"/>
              <w:spacing w:before="2" w:line="232" w:lineRule="auto"/>
              <w:ind w:left="116" w:right="322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(BW ≤ 80 MHz, Except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36249" w14:textId="385335FD" w:rsidR="00F7159A" w:rsidRDefault="0005197E" w:rsidP="002C059F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ins w:id="74" w:author="Wook Bong Lee" w:date="2021-12-29T14:11:00Z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Except for a 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  <w:r>
              <w:rPr>
                <w:color w:val="000000"/>
                <w:sz w:val="18"/>
                <w:szCs w:val="18"/>
              </w:rPr>
              <w:t>, indicates the maximum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number of spatial streams supported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for reception and the maximum num-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ber</w:t>
            </w:r>
            <w:r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of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spatial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streams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that</w:t>
            </w:r>
            <w:r>
              <w:rPr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the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STA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can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transmit, for each MCS value, in a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PPDU with a bandwidth of 20 MHz,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40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MHz, or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80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</w:t>
            </w:r>
            <w:ins w:id="75" w:author="Wook Bong Lee" w:date="2021-12-29T14:22:00Z">
              <w:r w:rsidR="002C059F">
                <w:rPr>
                  <w:color w:val="000000"/>
                  <w:sz w:val="18"/>
                  <w:szCs w:val="18"/>
                </w:rPr>
                <w:t xml:space="preserve"> with restrictions as follows</w:t>
              </w:r>
            </w:ins>
            <w:r>
              <w:rPr>
                <w:color w:val="000000"/>
                <w:sz w:val="18"/>
                <w:szCs w:val="18"/>
              </w:rPr>
              <w:t>.</w:t>
            </w:r>
            <w:ins w:id="76" w:author="Wook Bong Lee" w:date="2021-12-29T14:22:00Z">
              <w:r w:rsidR="002C059F">
                <w:rPr>
                  <w:color w:val="000000"/>
                  <w:sz w:val="18"/>
                  <w:szCs w:val="18"/>
                </w:rPr>
                <w:t xml:space="preserve"> </w:t>
              </w:r>
            </w:ins>
            <w:ins w:id="77" w:author="Wook Bong Lee" w:date="2021-12-29T14:11:00Z">
              <w:r w:rsidR="00F7159A">
                <w:rPr>
                  <w:color w:val="000000"/>
                  <w:sz w:val="18"/>
                  <w:szCs w:val="18"/>
                </w:rPr>
                <w:t>Support for the transmission of 1024-QAM and 4096-QAM on a 26-, 52-, and 106-tone RU and on a 52+26-tone and 106+26-tone MRU is indicated in Tx 1024-QAM And 4096-QAM &lt; 242-tone RU support subfield.</w:t>
              </w:r>
            </w:ins>
            <w:r w:rsidR="002C059F">
              <w:rPr>
                <w:color w:val="000000"/>
                <w:sz w:val="18"/>
                <w:szCs w:val="18"/>
              </w:rPr>
              <w:t xml:space="preserve"> </w:t>
            </w:r>
            <w:ins w:id="78" w:author="Wook Bong Lee" w:date="2021-12-29T14:11:00Z">
              <w:r w:rsidR="00F7159A">
                <w:rPr>
                  <w:color w:val="000000"/>
                  <w:sz w:val="18"/>
                  <w:szCs w:val="18"/>
                </w:rPr>
                <w:t>Support for the reception of 1024-QAM and 4096-QAM on a 26-, 52-, and 106-tone RU and on a 52+26-tone and 106+26-tone MRU is indicated in Rx 1024-QAM And 4096-QAM &lt; 242-tone RU support subfield.</w:t>
              </w:r>
            </w:ins>
          </w:p>
          <w:p w14:paraId="2AD1683D" w14:textId="77777777" w:rsidR="00F7159A" w:rsidRDefault="00F7159A" w:rsidP="00F7159A">
            <w:pPr>
              <w:pStyle w:val="TableParagraph"/>
              <w:kinsoku w:val="0"/>
              <w:overflowPunct w:val="0"/>
              <w:spacing w:before="1" w:line="232" w:lineRule="auto"/>
              <w:ind w:left="130" w:right="186"/>
              <w:rPr>
                <w:ins w:id="79" w:author="Wook Bong Lee" w:date="2021-12-29T14:11:00Z"/>
                <w:color w:val="000000"/>
                <w:sz w:val="18"/>
                <w:szCs w:val="18"/>
              </w:rPr>
            </w:pPr>
            <w:ins w:id="80" w:author="Wook Bong Lee" w:date="2021-12-29T14:11:00Z">
              <w:r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14:paraId="6D754BF7" w14:textId="47D23E4D" w:rsidR="004F0821" w:rsidRDefault="0005197E" w:rsidP="004F0821">
            <w:pPr>
              <w:pStyle w:val="TableParagraph"/>
              <w:kinsoku w:val="0"/>
              <w:overflowPunct w:val="0"/>
              <w:spacing w:before="1" w:line="232" w:lineRule="auto"/>
              <w:ind w:left="130" w:right="186"/>
              <w:rPr>
                <w:ins w:id="81" w:author="Wook Bong Lee" w:date="2021-12-29T14:08:00Z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For a 20 MHz or 80 MHz operating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 STA, additionally indicates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maximum number of spatial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streams supported for reception and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maximum number of spatial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streams that the non-AP STA can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transmit, for each MCS value, in a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ins w:id="82" w:author="Wook Bong Lee" w:date="2021-12-29T14:12:00Z">
              <w:r w:rsidR="00F7159A">
                <w:rPr>
                  <w:sz w:val="18"/>
                  <w:szCs w:val="18"/>
                </w:rPr>
                <w:t xml:space="preserve"> with a restriction as </w:t>
              </w:r>
            </w:ins>
            <w:ins w:id="83" w:author="Wook Bong Lee" w:date="2021-12-29T14:13:00Z">
              <w:r w:rsidR="00F7159A">
                <w:rPr>
                  <w:sz w:val="18"/>
                  <w:szCs w:val="18"/>
                </w:rPr>
                <w:t>follows</w:t>
              </w:r>
            </w:ins>
            <w:r>
              <w:rPr>
                <w:sz w:val="18"/>
                <w:szCs w:val="18"/>
              </w:rPr>
              <w:t>.</w:t>
            </w:r>
            <w:r w:rsidR="00F7159A">
              <w:rPr>
                <w:sz w:val="18"/>
                <w:szCs w:val="18"/>
              </w:rPr>
              <w:t xml:space="preserve"> </w:t>
            </w:r>
            <w:ins w:id="84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Support </w:t>
              </w:r>
            </w:ins>
            <w:ins w:id="85" w:author="Wook Bong Lee" w:date="2021-12-29T14:08:00Z">
              <w:r w:rsidR="00F7159A">
                <w:rPr>
                  <w:color w:val="000000"/>
                  <w:sz w:val="18"/>
                  <w:szCs w:val="18"/>
                </w:rPr>
                <w:t>for the reception</w:t>
              </w:r>
            </w:ins>
            <w:ins w:id="86" w:author="Wook Bong Lee" w:date="2021-12-29T14:09:00Z">
              <w:r w:rsidR="00F7159A">
                <w:rPr>
                  <w:color w:val="000000"/>
                  <w:sz w:val="18"/>
                  <w:szCs w:val="18"/>
                </w:rPr>
                <w:t xml:space="preserve"> of</w:t>
              </w:r>
            </w:ins>
            <w:ins w:id="87" w:author="Wook Bong Lee" w:date="2021-12-29T14:03:00Z">
              <w:r w:rsidR="004F0821">
                <w:rPr>
                  <w:color w:val="000000"/>
                  <w:sz w:val="18"/>
                  <w:szCs w:val="18"/>
                </w:rPr>
                <w:t xml:space="preserve"> 1024</w:t>
              </w:r>
            </w:ins>
            <w:ins w:id="88" w:author="Wook Bong Lee" w:date="2021-12-29T14:04:00Z">
              <w:r w:rsidR="004F0821">
                <w:rPr>
                  <w:color w:val="000000"/>
                  <w:sz w:val="18"/>
                  <w:szCs w:val="18"/>
                </w:rPr>
                <w:t xml:space="preserve">-QAM and 4096-QAM </w:t>
              </w:r>
            </w:ins>
            <w:ins w:id="89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in a </w:t>
              </w:r>
            </w:ins>
            <w:ins w:id="90" w:author="Wook Bong Lee" w:date="2021-12-29T14:07:00Z">
              <w:r w:rsidR="004F0821">
                <w:rPr>
                  <w:color w:val="000000"/>
                  <w:sz w:val="18"/>
                  <w:szCs w:val="18"/>
                </w:rPr>
                <w:t>16</w:t>
              </w:r>
            </w:ins>
            <w:ins w:id="91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0 MHz, </w:t>
              </w:r>
            </w:ins>
            <w:ins w:id="92" w:author="Wook Bong Lee" w:date="2021-12-29T14:07:00Z">
              <w:r w:rsidR="004F0821">
                <w:rPr>
                  <w:color w:val="000000"/>
                  <w:sz w:val="18"/>
                  <w:szCs w:val="18"/>
                </w:rPr>
                <w:t>or 32</w:t>
              </w:r>
            </w:ins>
            <w:ins w:id="93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0 MHz PPDUs </w:t>
              </w:r>
            </w:ins>
            <w:ins w:id="94" w:author="Wook Bong Lee" w:date="2021-12-29T14:10:00Z">
              <w:r w:rsidR="00F7159A">
                <w:rPr>
                  <w:color w:val="000000"/>
                  <w:sz w:val="18"/>
                  <w:szCs w:val="18"/>
                </w:rPr>
                <w:t>is</w:t>
              </w:r>
            </w:ins>
            <w:ins w:id="95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 </w:t>
              </w:r>
            </w:ins>
            <w:ins w:id="96" w:author="Wook Bong Lee" w:date="2021-12-29T14:10:00Z">
              <w:r w:rsidR="00F7159A">
                <w:rPr>
                  <w:color w:val="000000"/>
                  <w:sz w:val="18"/>
                  <w:szCs w:val="18"/>
                </w:rPr>
                <w:t xml:space="preserve">indicated </w:t>
              </w:r>
            </w:ins>
            <w:ins w:id="97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>in</w:t>
              </w:r>
            </w:ins>
            <w:ins w:id="98" w:author="Wook Bong Lee" w:date="2021-12-29T14:06:00Z">
              <w:r w:rsidR="004F0821">
                <w:rPr>
                  <w:color w:val="000000"/>
                  <w:sz w:val="18"/>
                  <w:szCs w:val="18"/>
                </w:rPr>
                <w:t xml:space="preserve"> </w:t>
              </w:r>
            </w:ins>
            <w:ins w:id="99" w:author="Wook Bong Lee" w:date="2021-12-29T14:12:00Z">
              <w:r w:rsidR="00F7159A">
                <w:rPr>
                  <w:color w:val="000000"/>
                  <w:sz w:val="18"/>
                  <w:szCs w:val="18"/>
                </w:rPr>
                <w:t xml:space="preserve">the </w:t>
              </w:r>
            </w:ins>
            <w:ins w:id="100" w:author="Wook Bong Lee" w:date="2021-12-29T14:06:00Z">
              <w:r w:rsidR="004F0821" w:rsidRPr="004F0821">
                <w:rPr>
                  <w:color w:val="000000"/>
                  <w:sz w:val="18"/>
                  <w:szCs w:val="18"/>
                </w:rPr>
                <w:t>Maximum Modulation Support in Larger Bandwidth subfield.</w:t>
              </w:r>
            </w:ins>
            <w:ins w:id="101" w:author="Wook Bong Lee" w:date="2021-12-29T14:05:00Z">
              <w:r w:rsidR="004F0821">
                <w:rPr>
                  <w:color w:val="000000"/>
                  <w:sz w:val="18"/>
                  <w:szCs w:val="18"/>
                </w:rPr>
                <w:t xml:space="preserve">  </w:t>
              </w:r>
            </w:ins>
          </w:p>
          <w:p w14:paraId="4FCEDBA5" w14:textId="678F5935" w:rsidR="00F7159A" w:rsidRDefault="00F7159A" w:rsidP="00F7159A">
            <w:pPr>
              <w:pStyle w:val="TableParagraph"/>
              <w:kinsoku w:val="0"/>
              <w:overflowPunct w:val="0"/>
              <w:spacing w:before="1" w:line="232" w:lineRule="auto"/>
              <w:ind w:left="130" w:right="186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DCD15D1" w14:textId="77777777" w:rsidR="0005197E" w:rsidRDefault="0005197E" w:rsidP="00A52D90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4FCADAB3" w14:textId="77777777" w:rsidR="0005197E" w:rsidRDefault="0005197E" w:rsidP="00A52D90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3434F4D2" w14:textId="77777777" w:rsidR="0005197E" w:rsidRDefault="0005197E" w:rsidP="00A52D90">
            <w:pPr>
              <w:pStyle w:val="TableParagraph"/>
              <w:kinsoku w:val="0"/>
              <w:overflowPunct w:val="0"/>
              <w:spacing w:line="232" w:lineRule="auto"/>
              <w:ind w:left="117" w:right="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5 GHz or 6 GHz, if B1 of the Supported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 Width Set field in the HE PHY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Capabilities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present;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  <w:p w14:paraId="6EA0F66D" w14:textId="77777777" w:rsidR="0005197E" w:rsidRDefault="0005197E" w:rsidP="00A52D90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301AA125" w14:textId="77777777" w:rsidR="0005197E" w:rsidRDefault="0005197E" w:rsidP="00A52D90">
            <w:pPr>
              <w:pStyle w:val="TableParagraph"/>
              <w:kinsoku w:val="0"/>
              <w:overflowPunct w:val="0"/>
              <w:spacing w:line="232" w:lineRule="auto"/>
              <w:ind w:left="117" w:right="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2.4 GHz, if B0 of the Supported Channel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 Set field in the HE PHY Capabilities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ent;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 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  <w:tr w:rsidR="0005197E" w14:paraId="6F93A689" w14:textId="77777777" w:rsidTr="0005197E">
        <w:trPr>
          <w:trHeight w:val="3712"/>
        </w:trPr>
        <w:tc>
          <w:tcPr>
            <w:tcW w:w="2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63F90D2" w14:textId="152CD16F" w:rsidR="0005197E" w:rsidRDefault="0005197E" w:rsidP="0005197E">
            <w:pPr>
              <w:pStyle w:val="TableParagraph"/>
              <w:kinsoku w:val="0"/>
              <w:overflowPunct w:val="0"/>
              <w:spacing w:before="49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EHT-MCS Map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CA3E4" w14:textId="77777777" w:rsidR="0005197E" w:rsidRDefault="0005197E" w:rsidP="0005197E">
            <w:pPr>
              <w:pStyle w:val="TableParagraph"/>
              <w:kinsoku w:val="0"/>
              <w:overflowPunct w:val="0"/>
              <w:spacing w:before="41" w:line="232" w:lineRule="auto"/>
              <w:ind w:left="130" w:right="2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operating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greater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than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equal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</w:p>
          <w:p w14:paraId="5E6823FD" w14:textId="77777777" w:rsidR="0005197E" w:rsidRDefault="0005197E" w:rsidP="0005197E">
            <w:pPr>
              <w:pStyle w:val="TableParagraph"/>
              <w:kinsoku w:val="0"/>
              <w:overflowPunct w:val="0"/>
              <w:spacing w:line="232" w:lineRule="auto"/>
              <w:ind w:left="130" w:righ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MHz, indicates the maximum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 of spatial streams supported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reception and the maximum num-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ber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of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spatial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streams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can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transmit, for each MCS value, in a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MHz.</w:t>
            </w:r>
          </w:p>
          <w:p w14:paraId="5C3989A9" w14:textId="77777777" w:rsidR="0005197E" w:rsidRDefault="0005197E" w:rsidP="0005197E">
            <w:pPr>
              <w:pStyle w:val="TableParagraph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2FA3C69F" w14:textId="5B60FF97" w:rsidR="0005197E" w:rsidRDefault="0005197E" w:rsidP="00F7159A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a 160 MHz operating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STA, additionally indicates the maxi-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mum number of spatial streams sup-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ported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for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reception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and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the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maximum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 of spatial streams that 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non-AP STA can transmit, for each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MCS value, in a PPDU with a band-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 320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ins w:id="102" w:author="Wook Bong Lee" w:date="2021-12-29T14:13:00Z">
              <w:r w:rsidR="00F7159A">
                <w:rPr>
                  <w:sz w:val="18"/>
                  <w:szCs w:val="18"/>
                </w:rPr>
                <w:t xml:space="preserve"> with a restriction as follows. </w:t>
              </w:r>
              <w:r w:rsidR="00F7159A">
                <w:rPr>
                  <w:color w:val="000000"/>
                  <w:sz w:val="18"/>
                  <w:szCs w:val="18"/>
                </w:rPr>
                <w:t xml:space="preserve">Support for the reception of 1024-QAM and 4096-QAM in a 320 MHz PPDUs is indicated in the </w:t>
              </w:r>
              <w:r w:rsidR="00F7159A" w:rsidRPr="004F0821">
                <w:rPr>
                  <w:color w:val="000000"/>
                  <w:sz w:val="18"/>
                  <w:szCs w:val="18"/>
                </w:rPr>
                <w:t>Maximum Modulation Support in Larger Bandwidth</w:t>
              </w:r>
              <w:r w:rsidR="00F7159A">
                <w:rPr>
                  <w:color w:val="000000"/>
                  <w:sz w:val="18"/>
                  <w:szCs w:val="18"/>
                </w:rPr>
                <w:t xml:space="preserve"> subfield</w:t>
              </w:r>
            </w:ins>
            <w:r>
              <w:rPr>
                <w:sz w:val="18"/>
                <w:szCs w:val="18"/>
              </w:rPr>
              <w:t>.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91FDDE" w14:textId="77777777" w:rsidR="0005197E" w:rsidRDefault="0005197E" w:rsidP="0005197E">
            <w:pPr>
              <w:pStyle w:val="TableParagraph"/>
              <w:kinsoku w:val="0"/>
              <w:overflowPunct w:val="0"/>
              <w:spacing w:before="41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47C4F9B3" w14:textId="77777777" w:rsidR="0005197E" w:rsidRDefault="0005197E" w:rsidP="0005197E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39077EAE" w14:textId="6AAC2FE0" w:rsidR="0005197E" w:rsidRDefault="0005197E" w:rsidP="0005197E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B2 of the Supported Channel Width Set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 in the HE PHY Capabilities Informa-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tion field is 1, then this field is present; oth-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erwise,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  <w:tr w:rsidR="0005197E" w14:paraId="7041BF1C" w14:textId="77777777" w:rsidTr="003B600C">
        <w:trPr>
          <w:trHeight w:val="2074"/>
        </w:trPr>
        <w:tc>
          <w:tcPr>
            <w:tcW w:w="219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06DA294" w14:textId="6AB59B22" w:rsidR="0005197E" w:rsidRDefault="0005197E" w:rsidP="0005197E">
            <w:pPr>
              <w:pStyle w:val="TableParagraph"/>
              <w:kinsoku w:val="0"/>
              <w:overflowPunct w:val="0"/>
              <w:spacing w:before="49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 Map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902EEF1" w14:textId="540D63BB" w:rsidR="0005197E" w:rsidRDefault="0005197E" w:rsidP="0005197E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the operating channel width of 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 is 320 MHz, indicates the maxi-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mum number of spatial streams sup-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ported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for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reception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and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the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maximum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 of spatial streams that 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 can transmit, for each MCS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value,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MHz.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0B7EADB" w14:textId="77777777" w:rsidR="0005197E" w:rsidRDefault="0005197E" w:rsidP="0005197E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4AB998F1" w14:textId="77777777" w:rsidR="0005197E" w:rsidRDefault="0005197E" w:rsidP="0005197E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309571F6" w14:textId="4D2D3708" w:rsidR="0005197E" w:rsidRDefault="0005197E" w:rsidP="0005197E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the Support For 320 MHz In 6 GHz sub-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field, in the EHT PHY Capabilities Infor-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mation field is 1, then this field is present;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</w:tbl>
    <w:p w14:paraId="32AF4AE0" w14:textId="77777777" w:rsidR="0005197E" w:rsidRDefault="0005197E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09D85157" w14:textId="77777777" w:rsidR="0005197E" w:rsidRDefault="0005197E" w:rsidP="00C64F94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653F77A1" w14:textId="77777777" w:rsidR="00E64C16" w:rsidRDefault="00E64C16" w:rsidP="00E64C16">
      <w:pPr>
        <w:rPr>
          <w:lang w:eastAsia="en-US"/>
        </w:rPr>
      </w:pPr>
    </w:p>
    <w:p w14:paraId="3D248818" w14:textId="2B3A4C95" w:rsidR="005E2040" w:rsidRPr="00C64F94" w:rsidRDefault="005E2040" w:rsidP="005E2040">
      <w:pPr>
        <w:rPr>
          <w:b/>
          <w:bCs/>
          <w:i/>
          <w:iCs/>
          <w:sz w:val="44"/>
          <w:szCs w:val="18"/>
          <w:lang w:eastAsia="ko-KR"/>
        </w:rPr>
      </w:pPr>
      <w:r w:rsidRPr="00C64F94">
        <w:rPr>
          <w:b/>
          <w:bCs/>
          <w:i/>
          <w:iCs/>
          <w:sz w:val="44"/>
          <w:szCs w:val="18"/>
          <w:lang w:eastAsia="ko-KR"/>
        </w:rPr>
        <w:t xml:space="preserve">Option </w:t>
      </w:r>
      <w:r>
        <w:rPr>
          <w:b/>
          <w:bCs/>
          <w:i/>
          <w:iCs/>
          <w:sz w:val="44"/>
          <w:szCs w:val="18"/>
          <w:lang w:eastAsia="ko-KR"/>
        </w:rPr>
        <w:t>1</w:t>
      </w:r>
      <w:r w:rsidRPr="00C64F94">
        <w:rPr>
          <w:b/>
          <w:bCs/>
          <w:i/>
          <w:iCs/>
          <w:sz w:val="44"/>
          <w:szCs w:val="18"/>
          <w:lang w:eastAsia="ko-KR"/>
        </w:rPr>
        <w:t xml:space="preserve">. </w:t>
      </w:r>
    </w:p>
    <w:p w14:paraId="0DA0748E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5FA42B59" w14:textId="2D046E40" w:rsidR="005E2040" w:rsidRDefault="005E2040" w:rsidP="005E2040">
      <w:pPr>
        <w:autoSpaceDE w:val="0"/>
        <w:autoSpaceDN w:val="0"/>
        <w:adjustRightInd w:val="0"/>
        <w:rPr>
          <w:b/>
          <w:i/>
          <w:u w:val="single"/>
        </w:rPr>
      </w:pPr>
      <w:r w:rsidRPr="00012687">
        <w:rPr>
          <w:b/>
          <w:i/>
          <w:highlight w:val="green"/>
          <w:u w:val="single"/>
        </w:rPr>
        <w:t>Proposed Chan</w:t>
      </w:r>
      <w:r>
        <w:rPr>
          <w:b/>
          <w:i/>
          <w:highlight w:val="green"/>
          <w:u w:val="single"/>
        </w:rPr>
        <w:t>g</w:t>
      </w:r>
      <w:r w:rsidRPr="00012687">
        <w:rPr>
          <w:b/>
          <w:i/>
          <w:highlight w:val="green"/>
          <w:u w:val="single"/>
        </w:rPr>
        <w:t>e #</w:t>
      </w:r>
      <w:r>
        <w:rPr>
          <w:b/>
          <w:i/>
          <w:highlight w:val="green"/>
          <w:u w:val="single"/>
        </w:rPr>
        <w:t>1</w:t>
      </w:r>
    </w:p>
    <w:p w14:paraId="381FE547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  <w:highlight w:val="yellow"/>
        </w:rPr>
        <w:t>Modify</w:t>
      </w:r>
      <w:r w:rsidRPr="00C64F94">
        <w:rPr>
          <w:i/>
          <w:sz w:val="20"/>
          <w:szCs w:val="20"/>
          <w:highlight w:val="yellow"/>
        </w:rPr>
        <w:t xml:space="preserve"> </w:t>
      </w:r>
      <w:r>
        <w:rPr>
          <w:i/>
          <w:sz w:val="20"/>
          <w:szCs w:val="20"/>
          <w:highlight w:val="yellow"/>
        </w:rPr>
        <w:t>Table</w:t>
      </w:r>
      <w:r w:rsidRPr="00C64F94">
        <w:rPr>
          <w:i/>
          <w:sz w:val="20"/>
          <w:szCs w:val="20"/>
          <w:highlight w:val="yellow"/>
        </w:rPr>
        <w:t xml:space="preserve"> 9-</w:t>
      </w:r>
      <w:r>
        <w:rPr>
          <w:i/>
          <w:sz w:val="20"/>
          <w:szCs w:val="20"/>
          <w:highlight w:val="yellow"/>
        </w:rPr>
        <w:t>401j as follows</w:t>
      </w:r>
      <w:r w:rsidRPr="00C64F94">
        <w:rPr>
          <w:i/>
          <w:sz w:val="20"/>
          <w:szCs w:val="20"/>
          <w:highlight w:val="yellow"/>
        </w:rPr>
        <w:t>:</w:t>
      </w:r>
    </w:p>
    <w:p w14:paraId="3AAB9681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63B9B82A" w14:textId="77777777" w:rsidR="005E2040" w:rsidRDefault="005E2040" w:rsidP="005E2040">
      <w:pPr>
        <w:pStyle w:val="BodyText0"/>
        <w:kinsoku w:val="0"/>
        <w:overflowPunct w:val="0"/>
        <w:spacing w:before="102"/>
        <w:ind w:left="944" w:right="101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9-401j—Subfield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the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EHT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PHY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Capabilities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Information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field</w:t>
      </w:r>
    </w:p>
    <w:p w14:paraId="66DB1346" w14:textId="77777777" w:rsidR="005E2040" w:rsidRDefault="005E2040" w:rsidP="005E2040">
      <w:pPr>
        <w:pStyle w:val="BodyText0"/>
        <w:kinsoku w:val="0"/>
        <w:overflowPunct w:val="0"/>
        <w:spacing w:before="10" w:after="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9"/>
        <w:gridCol w:w="3600"/>
        <w:gridCol w:w="3001"/>
      </w:tblGrid>
      <w:tr w:rsidR="005E2040" w14:paraId="668DE433" w14:textId="77777777" w:rsidTr="00A52D90">
        <w:trPr>
          <w:trHeight w:val="410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D7F5378" w14:textId="77777777" w:rsidR="005E2040" w:rsidRDefault="005E2040" w:rsidP="00A52D90">
            <w:pPr>
              <w:pStyle w:val="TableParagraph"/>
              <w:kinsoku w:val="0"/>
              <w:overflowPunct w:val="0"/>
              <w:spacing w:before="97"/>
              <w:ind w:left="57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3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8B22A24" w14:textId="77777777" w:rsidR="005E2040" w:rsidRDefault="005E2040" w:rsidP="00A52D90">
            <w:pPr>
              <w:pStyle w:val="TableParagraph"/>
              <w:kinsoku w:val="0"/>
              <w:overflowPunct w:val="0"/>
              <w:spacing w:before="97"/>
              <w:ind w:left="1405" w:right="137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Definition</w:t>
            </w:r>
          </w:p>
        </w:tc>
        <w:tc>
          <w:tcPr>
            <w:tcW w:w="3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6077130" w14:textId="77777777" w:rsidR="005E2040" w:rsidRDefault="005E2040" w:rsidP="00A52D90">
            <w:pPr>
              <w:pStyle w:val="TableParagraph"/>
              <w:kinsoku w:val="0"/>
              <w:overflowPunct w:val="0"/>
              <w:spacing w:before="97"/>
              <w:ind w:left="1118" w:right="10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Encoding</w:t>
            </w:r>
          </w:p>
        </w:tc>
      </w:tr>
      <w:tr w:rsidR="005E2040" w14:paraId="35930C3D" w14:textId="77777777" w:rsidTr="00A52D90">
        <w:trPr>
          <w:trHeight w:val="542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C786758" w14:textId="77777777" w:rsidR="005E2040" w:rsidRDefault="005E2040" w:rsidP="00A52D90">
            <w:pPr>
              <w:pStyle w:val="TableParagraph"/>
              <w:kinsoku w:val="0"/>
              <w:overflowPunct w:val="0"/>
              <w:spacing w:before="56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</w:p>
          <w:p w14:paraId="62218D9B" w14:textId="77777777" w:rsidR="005E2040" w:rsidRDefault="005E2040" w:rsidP="00A52D90">
            <w:pPr>
              <w:pStyle w:val="TableParagraph"/>
              <w:kinsoku w:val="0"/>
              <w:overflowPunct w:val="0"/>
              <w:spacing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GHz</w:t>
            </w:r>
          </w:p>
        </w:tc>
        <w:tc>
          <w:tcPr>
            <w:tcW w:w="36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27037" w14:textId="77777777" w:rsidR="005E2040" w:rsidRDefault="005E2040" w:rsidP="00A52D90">
            <w:pPr>
              <w:pStyle w:val="TableParagraph"/>
              <w:kinsoku w:val="0"/>
              <w:overflowPunct w:val="0"/>
              <w:spacing w:before="61" w:line="232" w:lineRule="auto"/>
              <w:ind w:left="130" w:righ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Indicates support for </w:t>
            </w:r>
            <w:ins w:id="103" w:author="Wook Bong Lee" w:date="2021-12-29T13:30:00Z">
              <w:r>
                <w:rPr>
                  <w:sz w:val="18"/>
                  <w:szCs w:val="18"/>
                </w:rPr>
                <w:t xml:space="preserve">non-OFDMA </w:t>
              </w:r>
            </w:ins>
            <w:r>
              <w:rPr>
                <w:sz w:val="18"/>
                <w:szCs w:val="18"/>
              </w:rPr>
              <w:t xml:space="preserve">320 MHz PPDUs when </w:t>
            </w:r>
            <w:r w:rsidRPr="00953A9B">
              <w:rPr>
                <w:sz w:val="18"/>
                <w:szCs w:val="18"/>
              </w:rPr>
              <w:t xml:space="preserve">operating </w:t>
            </w:r>
            <w:r>
              <w:rPr>
                <w:sz w:val="18"/>
                <w:szCs w:val="18"/>
              </w:rPr>
              <w:t>in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GHz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frequency</w:t>
            </w:r>
            <w:r w:rsidRPr="00953A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band.</w:t>
            </w:r>
          </w:p>
        </w:tc>
        <w:tc>
          <w:tcPr>
            <w:tcW w:w="3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BD7BFF3" w14:textId="77777777" w:rsidR="005E2040" w:rsidRDefault="005E2040" w:rsidP="00A52D90">
            <w:pPr>
              <w:pStyle w:val="TableParagraph"/>
              <w:kinsoku w:val="0"/>
              <w:overflowPunct w:val="0"/>
              <w:spacing w:before="61" w:line="232" w:lineRule="auto"/>
              <w:ind w:left="117" w:right="1066"/>
              <w:jc w:val="center"/>
              <w:rPr>
                <w:spacing w:val="-42"/>
                <w:sz w:val="18"/>
                <w:szCs w:val="18"/>
              </w:rPr>
            </w:pPr>
            <w:r>
              <w:rPr>
                <w:sz w:val="18"/>
                <w:szCs w:val="18"/>
              </w:rPr>
              <w:t>Set to 0 if not supported.</w:t>
            </w:r>
          </w:p>
          <w:p w14:paraId="7EEBC289" w14:textId="77777777" w:rsidR="005E2040" w:rsidRDefault="005E2040" w:rsidP="00A52D90">
            <w:pPr>
              <w:pStyle w:val="TableParagraph"/>
              <w:kinsoku w:val="0"/>
              <w:overflowPunct w:val="0"/>
              <w:spacing w:before="61" w:line="232" w:lineRule="auto"/>
              <w:ind w:left="117" w:right="10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supported.</w:t>
            </w:r>
          </w:p>
        </w:tc>
      </w:tr>
      <w:tr w:rsidR="005E2040" w14:paraId="22D75B8A" w14:textId="77777777" w:rsidTr="00A52D90">
        <w:trPr>
          <w:trHeight w:val="107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94D69" w14:textId="77777777" w:rsidR="005E2040" w:rsidRDefault="005E2040" w:rsidP="00A52D90">
            <w:pPr>
              <w:pStyle w:val="TableParagraph"/>
              <w:kinsoku w:val="0"/>
              <w:overflowPunct w:val="0"/>
              <w:spacing w:before="74" w:line="232" w:lineRule="auto"/>
              <w:ind w:left="116" w:righ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B9966" w14:textId="77777777" w:rsidR="005E2040" w:rsidRDefault="005E2040" w:rsidP="00A52D90">
            <w:pPr>
              <w:pStyle w:val="TableParagraph"/>
              <w:kinsoku w:val="0"/>
              <w:overflowPunct w:val="0"/>
              <w:spacing w:before="74" w:line="232" w:lineRule="auto"/>
              <w:ind w:left="130" w:right="257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BA8B93E" w14:textId="77777777" w:rsidR="005E2040" w:rsidRDefault="005E2040" w:rsidP="00A52D90">
            <w:pPr>
              <w:pStyle w:val="TableParagraph"/>
              <w:kinsoku w:val="0"/>
              <w:overflowPunct w:val="0"/>
              <w:spacing w:before="115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</w:tbl>
    <w:p w14:paraId="3CCBD2C8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72621AB2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38A708EA" w14:textId="62282493" w:rsidR="005E2040" w:rsidRDefault="005E2040" w:rsidP="005E2040">
      <w:pPr>
        <w:autoSpaceDE w:val="0"/>
        <w:autoSpaceDN w:val="0"/>
        <w:adjustRightInd w:val="0"/>
        <w:rPr>
          <w:b/>
          <w:i/>
          <w:u w:val="single"/>
        </w:rPr>
      </w:pPr>
      <w:r w:rsidRPr="00012687">
        <w:rPr>
          <w:b/>
          <w:i/>
          <w:highlight w:val="green"/>
          <w:u w:val="single"/>
        </w:rPr>
        <w:t>Proposed Chan</w:t>
      </w:r>
      <w:r>
        <w:rPr>
          <w:b/>
          <w:i/>
          <w:highlight w:val="green"/>
          <w:u w:val="single"/>
        </w:rPr>
        <w:t>g</w:t>
      </w:r>
      <w:r w:rsidRPr="00012687">
        <w:rPr>
          <w:b/>
          <w:i/>
          <w:highlight w:val="green"/>
          <w:u w:val="single"/>
        </w:rPr>
        <w:t>e #</w:t>
      </w:r>
      <w:r>
        <w:rPr>
          <w:b/>
          <w:i/>
          <w:highlight w:val="green"/>
          <w:u w:val="single"/>
        </w:rPr>
        <w:t>2</w:t>
      </w:r>
    </w:p>
    <w:p w14:paraId="7B0DC25C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  <w:highlight w:val="yellow"/>
        </w:rPr>
        <w:t>Modify</w:t>
      </w:r>
      <w:r w:rsidRPr="00C64F94">
        <w:rPr>
          <w:i/>
          <w:sz w:val="20"/>
          <w:szCs w:val="20"/>
          <w:highlight w:val="yellow"/>
        </w:rPr>
        <w:t xml:space="preserve"> </w:t>
      </w:r>
      <w:r>
        <w:rPr>
          <w:i/>
          <w:sz w:val="20"/>
          <w:szCs w:val="20"/>
          <w:highlight w:val="yellow"/>
        </w:rPr>
        <w:t>Table</w:t>
      </w:r>
      <w:r w:rsidRPr="00C64F94">
        <w:rPr>
          <w:i/>
          <w:sz w:val="20"/>
          <w:szCs w:val="20"/>
          <w:highlight w:val="yellow"/>
        </w:rPr>
        <w:t xml:space="preserve"> 9-</w:t>
      </w:r>
      <w:r>
        <w:rPr>
          <w:i/>
          <w:sz w:val="20"/>
          <w:szCs w:val="20"/>
          <w:highlight w:val="yellow"/>
        </w:rPr>
        <w:t>401k as follows</w:t>
      </w:r>
      <w:r w:rsidRPr="00C64F94">
        <w:rPr>
          <w:i/>
          <w:sz w:val="20"/>
          <w:szCs w:val="20"/>
          <w:highlight w:val="yellow"/>
        </w:rPr>
        <w:t>:</w:t>
      </w:r>
    </w:p>
    <w:p w14:paraId="59E63CF4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tbl>
      <w:tblPr>
        <w:tblW w:w="0" w:type="auto"/>
        <w:tblInd w:w="10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9"/>
        <w:gridCol w:w="3000"/>
        <w:gridCol w:w="3400"/>
      </w:tblGrid>
      <w:tr w:rsidR="005E2040" w14:paraId="273A64A2" w14:textId="77777777" w:rsidTr="00A52D90">
        <w:trPr>
          <w:trHeight w:val="380"/>
        </w:trPr>
        <w:tc>
          <w:tcPr>
            <w:tcW w:w="2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0BD4E74" w14:textId="77777777" w:rsidR="005E2040" w:rsidRDefault="005E2040" w:rsidP="00A52D90">
            <w:pPr>
              <w:pStyle w:val="TableParagraph"/>
              <w:kinsoku w:val="0"/>
              <w:overflowPunct w:val="0"/>
              <w:spacing w:before="76"/>
              <w:ind w:left="762" w:right="73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2977B4F9" w14:textId="77777777" w:rsidR="005E2040" w:rsidRDefault="005E2040" w:rsidP="00A52D90">
            <w:pPr>
              <w:pStyle w:val="TableParagraph"/>
              <w:kinsoku w:val="0"/>
              <w:overflowPunct w:val="0"/>
              <w:spacing w:before="76"/>
              <w:ind w:left="1102" w:right="107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Definition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0667F9C" w14:textId="77777777" w:rsidR="005E2040" w:rsidRDefault="005E2040" w:rsidP="00A52D90">
            <w:pPr>
              <w:pStyle w:val="TableParagraph"/>
              <w:kinsoku w:val="0"/>
              <w:overflowPunct w:val="0"/>
              <w:spacing w:before="76"/>
              <w:ind w:left="1315" w:right="128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Encoding</w:t>
            </w:r>
          </w:p>
        </w:tc>
      </w:tr>
      <w:tr w:rsidR="005E2040" w14:paraId="1439FED5" w14:textId="77777777" w:rsidTr="00A52D90">
        <w:trPr>
          <w:trHeight w:val="2831"/>
        </w:trPr>
        <w:tc>
          <w:tcPr>
            <w:tcW w:w="2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6335021" w14:textId="77777777" w:rsidR="005E2040" w:rsidRDefault="005E2040" w:rsidP="00A52D90">
            <w:pPr>
              <w:pStyle w:val="TableParagraph"/>
              <w:kinsoku w:val="0"/>
              <w:overflowPunct w:val="0"/>
              <w:spacing w:before="36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</w:p>
          <w:p w14:paraId="7995BB15" w14:textId="77777777" w:rsidR="005E2040" w:rsidRDefault="005E2040" w:rsidP="00A52D90">
            <w:pPr>
              <w:pStyle w:val="TableParagraph"/>
              <w:kinsoku w:val="0"/>
              <w:overflowPunct w:val="0"/>
              <w:spacing w:before="1" w:line="232" w:lineRule="auto"/>
              <w:ind w:left="116" w:right="325"/>
              <w:rPr>
                <w:color w:val="208A20"/>
                <w:sz w:val="18"/>
                <w:szCs w:val="18"/>
              </w:rPr>
            </w:pPr>
            <w:r>
              <w:rPr>
                <w:sz w:val="18"/>
                <w:szCs w:val="18"/>
              </w:rPr>
              <w:t>(20 MHz-Only Non-AP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STA)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6FE35" w14:textId="669C7E99" w:rsidR="005E2040" w:rsidRDefault="005E2040" w:rsidP="005E2040">
            <w:pPr>
              <w:pStyle w:val="TableParagraph"/>
              <w:kinsoku w:val="0"/>
              <w:overflowPunct w:val="0"/>
              <w:spacing w:before="57" w:line="208" w:lineRule="auto"/>
              <w:ind w:left="130" w:right="105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For a 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  <w:r>
              <w:rPr>
                <w:color w:val="000000"/>
                <w:sz w:val="18"/>
                <w:szCs w:val="18"/>
              </w:rPr>
              <w:t>, indicates the maximum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number of spatial streams supported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for reception and the maximum num-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ber</w:t>
            </w:r>
            <w:r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of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spatial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streams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that</w:t>
            </w:r>
            <w:r>
              <w:rPr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the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STA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can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transmit, for each MCS value in a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PPDU with a bandwidth of 20 MHz</w:t>
            </w:r>
            <w:del w:id="104" w:author="Wook Bong Lee" w:date="2021-12-29T14:43:00Z">
              <w:r w:rsidDel="005E2040">
                <w:rPr>
                  <w:color w:val="000000"/>
                  <w:sz w:val="18"/>
                  <w:szCs w:val="18"/>
                </w:rPr>
                <w:delText>,</w:delText>
              </w:r>
              <w:r w:rsidDel="005E2040">
                <w:rPr>
                  <w:color w:val="000000"/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color w:val="000000"/>
                  <w:sz w:val="18"/>
                  <w:szCs w:val="18"/>
                </w:rPr>
                <w:delText>40</w:delText>
              </w:r>
              <w:r w:rsidDel="005E2040">
                <w:rPr>
                  <w:color w:val="000000"/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color w:val="000000"/>
                  <w:sz w:val="18"/>
                  <w:szCs w:val="18"/>
                </w:rPr>
                <w:delText>MHz,</w:delText>
              </w:r>
              <w:r w:rsidDel="005E2040">
                <w:rPr>
                  <w:color w:val="000000"/>
                  <w:spacing w:val="-1"/>
                  <w:sz w:val="18"/>
                  <w:szCs w:val="18"/>
                </w:rPr>
                <w:delText xml:space="preserve"> </w:delText>
              </w:r>
              <w:r w:rsidDel="005E2040">
                <w:rPr>
                  <w:color w:val="000000"/>
                  <w:sz w:val="18"/>
                  <w:szCs w:val="18"/>
                </w:rPr>
                <w:delText>80</w:delText>
              </w:r>
              <w:r w:rsidDel="005E2040">
                <w:rPr>
                  <w:color w:val="000000"/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color w:val="000000"/>
                  <w:sz w:val="18"/>
                  <w:szCs w:val="18"/>
                </w:rPr>
                <w:delText>MHz, or</w:delText>
              </w:r>
              <w:r w:rsidDel="005E2040">
                <w:rPr>
                  <w:color w:val="000000"/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color w:val="000000"/>
                  <w:sz w:val="18"/>
                  <w:szCs w:val="18"/>
                </w:rPr>
                <w:delText>160</w:delText>
              </w:r>
              <w:r w:rsidDel="005E2040">
                <w:rPr>
                  <w:color w:val="000000"/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color w:val="000000"/>
                  <w:sz w:val="18"/>
                  <w:szCs w:val="18"/>
                </w:rPr>
                <w:delText>MHz</w:delText>
              </w:r>
            </w:del>
            <w:r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8C2E82E" w14:textId="77777777" w:rsidR="005E2040" w:rsidRDefault="005E2040" w:rsidP="00A52D90">
            <w:pPr>
              <w:pStyle w:val="TableParagraph"/>
              <w:kinsoku w:val="0"/>
              <w:overflowPunct w:val="0"/>
              <w:spacing w:before="57" w:line="208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48521E01" w14:textId="77777777" w:rsidR="005E2040" w:rsidRDefault="005E2040" w:rsidP="00A52D90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1155E6CE" w14:textId="77777777" w:rsidR="005E2040" w:rsidRDefault="005E2040" w:rsidP="00A52D90">
            <w:pPr>
              <w:pStyle w:val="TableParagraph"/>
              <w:kinsoku w:val="0"/>
              <w:overflowPunct w:val="0"/>
              <w:spacing w:line="208" w:lineRule="auto"/>
              <w:ind w:left="117" w:right="1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5 GHz, if B1, B2, and B3 of the Sup-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ported Channel Width Set field in the 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PHY Capabilities Information field are all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0, then this field is present; otherwise, it is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  <w:p w14:paraId="27842988" w14:textId="77777777" w:rsidR="005E2040" w:rsidRDefault="005E2040" w:rsidP="00A52D90">
            <w:pPr>
              <w:pStyle w:val="TableParagraph"/>
              <w:kinsoku w:val="0"/>
              <w:overflowPunct w:val="0"/>
              <w:spacing w:before="179" w:line="208" w:lineRule="auto"/>
              <w:ind w:left="117" w:right="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2.4 GHz, if B0 of the Supported Channel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 Set field in the HE PHY Capabilities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ent;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  <w:tr w:rsidR="005E2040" w14:paraId="18ECDD72" w14:textId="77777777" w:rsidTr="00A52D90">
        <w:trPr>
          <w:trHeight w:val="3712"/>
        </w:trPr>
        <w:tc>
          <w:tcPr>
            <w:tcW w:w="2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FF1DC3E" w14:textId="77777777" w:rsidR="005E2040" w:rsidRDefault="005E2040" w:rsidP="00A52D90">
            <w:pPr>
              <w:pStyle w:val="TableParagraph"/>
              <w:kinsoku w:val="0"/>
              <w:overflowPunct w:val="0"/>
              <w:spacing w:before="49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Map</w:t>
            </w:r>
          </w:p>
          <w:p w14:paraId="4C9AE61A" w14:textId="77777777" w:rsidR="005E2040" w:rsidRDefault="005E2040" w:rsidP="00A52D90">
            <w:pPr>
              <w:pStyle w:val="TableParagraph"/>
              <w:kinsoku w:val="0"/>
              <w:overflowPunct w:val="0"/>
              <w:spacing w:before="2" w:line="232" w:lineRule="auto"/>
              <w:ind w:left="116" w:right="322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(BW ≤ 80 MHz, Except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A5A65" w14:textId="77777777" w:rsidR="005E2040" w:rsidRDefault="005E2040" w:rsidP="00A52D90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ins w:id="105" w:author="Wook Bong Lee" w:date="2021-12-29T14:11:00Z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Except for a 20 MHz-only non-AP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color w:val="208A20"/>
                <w:sz w:val="18"/>
                <w:szCs w:val="18"/>
                <w:u w:val="single"/>
              </w:rPr>
              <w:t>(#5872)</w:t>
            </w:r>
            <w:r>
              <w:rPr>
                <w:color w:val="000000"/>
                <w:sz w:val="18"/>
                <w:szCs w:val="18"/>
              </w:rPr>
              <w:t>, indicates the maximum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number of spatial streams supported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for reception and the maximum num-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ber</w:t>
            </w:r>
            <w:r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of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spatial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streams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that</w:t>
            </w:r>
            <w:r>
              <w:rPr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the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STA</w:t>
            </w:r>
            <w:r>
              <w:rPr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can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transmit, for each MCS value, in a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PPDU with a bandwidth of 20 MHz,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40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MHz, or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80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MHz</w:t>
            </w:r>
            <w:ins w:id="106" w:author="Wook Bong Lee" w:date="2021-12-29T14:22:00Z">
              <w:r>
                <w:rPr>
                  <w:color w:val="000000"/>
                  <w:sz w:val="18"/>
                  <w:szCs w:val="18"/>
                </w:rPr>
                <w:t xml:space="preserve"> with restrictions as follows</w:t>
              </w:r>
            </w:ins>
            <w:r>
              <w:rPr>
                <w:color w:val="000000"/>
                <w:sz w:val="18"/>
                <w:szCs w:val="18"/>
              </w:rPr>
              <w:t>.</w:t>
            </w:r>
            <w:ins w:id="107" w:author="Wook Bong Lee" w:date="2021-12-29T14:22:00Z">
              <w:r>
                <w:rPr>
                  <w:color w:val="000000"/>
                  <w:sz w:val="18"/>
                  <w:szCs w:val="18"/>
                </w:rPr>
                <w:t xml:space="preserve"> </w:t>
              </w:r>
            </w:ins>
            <w:ins w:id="108" w:author="Wook Bong Lee" w:date="2021-12-29T14:11:00Z">
              <w:r>
                <w:rPr>
                  <w:color w:val="000000"/>
                  <w:sz w:val="18"/>
                  <w:szCs w:val="18"/>
                </w:rPr>
                <w:t>Support for the transmission of 1024-QAM and 4096-QAM on a 26-, 52-, and 106-tone RU and on a 52+26-tone and 106+26-tone MRU is indicated in Tx 1024-QAM And 4096-QAM &lt; 242-tone RU support subfield.</w:t>
              </w:r>
            </w:ins>
            <w:r>
              <w:rPr>
                <w:color w:val="000000"/>
                <w:sz w:val="18"/>
                <w:szCs w:val="18"/>
              </w:rPr>
              <w:t xml:space="preserve"> </w:t>
            </w:r>
            <w:ins w:id="109" w:author="Wook Bong Lee" w:date="2021-12-29T14:11:00Z">
              <w:r>
                <w:rPr>
                  <w:color w:val="000000"/>
                  <w:sz w:val="18"/>
                  <w:szCs w:val="18"/>
                </w:rPr>
                <w:t>Support for the reception of 1024-QAM and 4096-QAM on a 26-, 52-, and 106-tone RU and on a 52+26-tone and 106+26-tone MRU is indicated in Rx 1024-QAM And 4096-QAM &lt; 242-tone RU support subfield.</w:t>
              </w:r>
            </w:ins>
          </w:p>
          <w:p w14:paraId="09EAC490" w14:textId="77777777" w:rsidR="005E2040" w:rsidRDefault="005E2040" w:rsidP="00A52D90">
            <w:pPr>
              <w:pStyle w:val="TableParagraph"/>
              <w:kinsoku w:val="0"/>
              <w:overflowPunct w:val="0"/>
              <w:spacing w:before="1" w:line="232" w:lineRule="auto"/>
              <w:ind w:left="130" w:right="186"/>
              <w:rPr>
                <w:ins w:id="110" w:author="Wook Bong Lee" w:date="2021-12-29T14:51:00Z"/>
                <w:color w:val="000000"/>
                <w:sz w:val="18"/>
                <w:szCs w:val="18"/>
              </w:rPr>
            </w:pPr>
            <w:ins w:id="111" w:author="Wook Bong Lee" w:date="2021-12-29T14:11:00Z">
              <w:r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14:paraId="024AC832" w14:textId="5394EA39" w:rsidR="000435A9" w:rsidRDefault="000435A9" w:rsidP="000435A9">
            <w:pPr>
              <w:pStyle w:val="TableParagraph"/>
              <w:kinsoku w:val="0"/>
              <w:overflowPunct w:val="0"/>
              <w:spacing w:line="232" w:lineRule="auto"/>
              <w:ind w:left="130" w:right="135"/>
              <w:rPr>
                <w:ins w:id="112" w:author="Wook Bong Lee" w:date="2021-12-29T14:51:00Z"/>
                <w:sz w:val="18"/>
                <w:szCs w:val="18"/>
              </w:rPr>
            </w:pPr>
            <w:ins w:id="113" w:author="Wook Bong Lee" w:date="2021-12-29T14:51:00Z">
              <w:r w:rsidRPr="000435A9">
                <w:rPr>
                  <w:sz w:val="18"/>
                  <w:szCs w:val="18"/>
                </w:rPr>
                <w:t>For a 20 MHz</w:t>
              </w:r>
            </w:ins>
            <w:ins w:id="114" w:author="Wook Bong Lee" w:date="2021-12-29T14:52:00Z">
              <w:r>
                <w:rPr>
                  <w:sz w:val="18"/>
                  <w:szCs w:val="18"/>
                </w:rPr>
                <w:t xml:space="preserve">-only </w:t>
              </w:r>
            </w:ins>
            <w:ins w:id="115" w:author="Wook Bong Lee" w:date="2021-12-29T14:51:00Z">
              <w:r w:rsidRPr="000435A9">
                <w:rPr>
                  <w:sz w:val="18"/>
                  <w:szCs w:val="18"/>
                </w:rPr>
                <w:t xml:space="preserve">non-AP STA, additionally indicates the maximum number of spatial streams supported for reception and the maximum number of spatial streams that the non-AP STA can transmit, for each MCS value, in a PPDU with a bandwidth of </w:t>
              </w:r>
            </w:ins>
            <w:ins w:id="116" w:author="Wook Bong Lee" w:date="2021-12-29T14:52:00Z">
              <w:r>
                <w:rPr>
                  <w:sz w:val="18"/>
                  <w:szCs w:val="18"/>
                </w:rPr>
                <w:t>40</w:t>
              </w:r>
              <w:r w:rsidR="00C32D2D">
                <w:rPr>
                  <w:sz w:val="18"/>
                  <w:szCs w:val="18"/>
                </w:rPr>
                <w:t xml:space="preserve"> MHz</w:t>
              </w:r>
              <w:r>
                <w:rPr>
                  <w:sz w:val="18"/>
                  <w:szCs w:val="18"/>
                </w:rPr>
                <w:t>,</w:t>
              </w:r>
              <w:r w:rsidR="00C32D2D">
                <w:rPr>
                  <w:sz w:val="18"/>
                  <w:szCs w:val="18"/>
                </w:rPr>
                <w:t xml:space="preserve"> or 80</w:t>
              </w:r>
            </w:ins>
            <w:ins w:id="117" w:author="Wook Bong Lee" w:date="2021-12-29T14:51:00Z">
              <w:r w:rsidRPr="000435A9">
                <w:rPr>
                  <w:sz w:val="18"/>
                  <w:szCs w:val="18"/>
                </w:rPr>
                <w:t xml:space="preserve"> MHz.  </w:t>
              </w:r>
            </w:ins>
          </w:p>
          <w:p w14:paraId="25BDED71" w14:textId="77777777" w:rsidR="000435A9" w:rsidRDefault="000435A9" w:rsidP="00A52D90">
            <w:pPr>
              <w:pStyle w:val="TableParagraph"/>
              <w:kinsoku w:val="0"/>
              <w:overflowPunct w:val="0"/>
              <w:spacing w:before="1" w:line="232" w:lineRule="auto"/>
              <w:ind w:left="130" w:right="186"/>
              <w:rPr>
                <w:ins w:id="118" w:author="Wook Bong Lee" w:date="2021-12-29T14:11:00Z"/>
                <w:color w:val="000000"/>
                <w:sz w:val="18"/>
                <w:szCs w:val="18"/>
              </w:rPr>
            </w:pPr>
          </w:p>
          <w:p w14:paraId="664A7961" w14:textId="4D8F46B5" w:rsidR="005E2040" w:rsidRDefault="005E2040" w:rsidP="005E2040">
            <w:pPr>
              <w:pStyle w:val="TableParagraph"/>
              <w:kinsoku w:val="0"/>
              <w:overflowPunct w:val="0"/>
              <w:spacing w:before="1" w:line="232" w:lineRule="auto"/>
              <w:ind w:left="130" w:right="186"/>
              <w:rPr>
                <w:sz w:val="18"/>
                <w:szCs w:val="18"/>
              </w:rPr>
            </w:pPr>
            <w:del w:id="119" w:author="Wook Bong Lee" w:date="2021-12-29T14:47:00Z">
              <w:r w:rsidDel="005E2040">
                <w:rPr>
                  <w:sz w:val="18"/>
                  <w:szCs w:val="18"/>
                </w:rPr>
                <w:delText>For a 20 MHz or 80 MHz operating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non-AP STA, additionally indicates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the maximum number of spatial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streams supported for reception and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the maximum number of spatial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streams that the non-AP STA can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transmit, for each MCS value, in a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PPDU</w:delText>
              </w:r>
              <w:r w:rsidDel="005E2040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with</w:delText>
              </w:r>
              <w:r w:rsidDel="005E20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a</w:delText>
              </w:r>
              <w:r w:rsidDel="005E20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bandwidth</w:delText>
              </w:r>
              <w:r w:rsidDel="005E20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of</w:delText>
              </w:r>
              <w:r w:rsidDel="005E20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160</w:delText>
              </w:r>
              <w:r w:rsidDel="005E20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MHz</w:delText>
              </w:r>
              <w:r w:rsidDel="005E2040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or</w:delText>
              </w:r>
              <w:r w:rsidDel="005E20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320</w:delText>
              </w:r>
              <w:r w:rsidDel="005E20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 xml:space="preserve">MHz. </w:delText>
              </w:r>
            </w:del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21F69C2" w14:textId="77777777" w:rsidR="005E2040" w:rsidRDefault="005E2040" w:rsidP="00A52D90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1A292A6B" w14:textId="77777777" w:rsidR="005E2040" w:rsidRDefault="005E2040" w:rsidP="00A52D90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0D4CC2DB" w14:textId="77777777" w:rsidR="005E2040" w:rsidRDefault="005E2040" w:rsidP="00A52D90">
            <w:pPr>
              <w:pStyle w:val="TableParagraph"/>
              <w:kinsoku w:val="0"/>
              <w:overflowPunct w:val="0"/>
              <w:spacing w:line="232" w:lineRule="auto"/>
              <w:ind w:left="117" w:right="95"/>
              <w:rPr>
                <w:ins w:id="120" w:author="Wook Bong Lee" w:date="2021-12-29T14:46:00Z"/>
                <w:sz w:val="18"/>
                <w:szCs w:val="18"/>
              </w:rPr>
            </w:pPr>
            <w:ins w:id="121" w:author="Wook Bong Lee" w:date="2021-12-29T14:46:00Z">
              <w:r>
                <w:rPr>
                  <w:sz w:val="18"/>
                  <w:szCs w:val="18"/>
                </w:rPr>
                <w:t>For a non-AP STA, this field is present.</w:t>
              </w:r>
            </w:ins>
          </w:p>
          <w:p w14:paraId="54DC0241" w14:textId="675FA713" w:rsidR="005E2040" w:rsidRDefault="005E2040" w:rsidP="00A52D90">
            <w:pPr>
              <w:pStyle w:val="TableParagraph"/>
              <w:kinsoku w:val="0"/>
              <w:overflowPunct w:val="0"/>
              <w:spacing w:line="232" w:lineRule="auto"/>
              <w:ind w:left="117" w:right="95"/>
              <w:rPr>
                <w:ins w:id="122" w:author="Wook Bong Lee" w:date="2021-12-29T14:46:00Z"/>
                <w:sz w:val="18"/>
                <w:szCs w:val="18"/>
              </w:rPr>
            </w:pPr>
            <w:ins w:id="123" w:author="Wook Bong Lee" w:date="2021-12-29T14:46:00Z">
              <w:r>
                <w:rPr>
                  <w:sz w:val="18"/>
                  <w:szCs w:val="18"/>
                </w:rPr>
                <w:t>For an AP STA</w:t>
              </w:r>
            </w:ins>
            <w:ins w:id="124" w:author="Wook Bong Lee" w:date="2021-12-29T14:49:00Z">
              <w:r w:rsidR="000435A9">
                <w:rPr>
                  <w:sz w:val="18"/>
                  <w:szCs w:val="18"/>
                </w:rPr>
                <w:t>:</w:t>
              </w:r>
            </w:ins>
            <w:ins w:id="125" w:author="Wook Bong Lee" w:date="2021-12-29T14:46:00Z">
              <w:r>
                <w:rPr>
                  <w:sz w:val="18"/>
                  <w:szCs w:val="18"/>
                </w:rPr>
                <w:t xml:space="preserve"> </w:t>
              </w:r>
            </w:ins>
          </w:p>
          <w:p w14:paraId="384D16C6" w14:textId="0BF4B780" w:rsidR="005E2040" w:rsidRDefault="005E2040" w:rsidP="00A52D90">
            <w:pPr>
              <w:pStyle w:val="TableParagraph"/>
              <w:kinsoku w:val="0"/>
              <w:overflowPunct w:val="0"/>
              <w:spacing w:line="232" w:lineRule="auto"/>
              <w:ind w:left="117" w:right="95"/>
              <w:rPr>
                <w:sz w:val="18"/>
                <w:szCs w:val="18"/>
              </w:rPr>
            </w:pPr>
            <w:ins w:id="126" w:author="Wook Bong Lee" w:date="2021-12-29T14:46:00Z">
              <w:r>
                <w:rPr>
                  <w:sz w:val="18"/>
                  <w:szCs w:val="18"/>
                </w:rPr>
                <w:t xml:space="preserve">    </w:t>
              </w:r>
            </w:ins>
            <w:r>
              <w:rPr>
                <w:sz w:val="18"/>
                <w:szCs w:val="18"/>
              </w:rPr>
              <w:t>In 5 GHz or 6 GHz, if B1 of the Supported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 Width Set field in the HE PHY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Capabilities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present;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  <w:p w14:paraId="006F83D9" w14:textId="77777777" w:rsidR="005E2040" w:rsidRDefault="005E2040" w:rsidP="00A52D90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5121CE1C" w14:textId="463050EA" w:rsidR="005E2040" w:rsidRDefault="005E2040" w:rsidP="00A52D90">
            <w:pPr>
              <w:pStyle w:val="TableParagraph"/>
              <w:kinsoku w:val="0"/>
              <w:overflowPunct w:val="0"/>
              <w:spacing w:line="232" w:lineRule="auto"/>
              <w:ind w:left="117" w:right="89"/>
              <w:jc w:val="both"/>
              <w:rPr>
                <w:sz w:val="18"/>
                <w:szCs w:val="18"/>
              </w:rPr>
            </w:pPr>
            <w:ins w:id="127" w:author="Wook Bong Lee" w:date="2021-12-29T14:46:00Z">
              <w:r>
                <w:rPr>
                  <w:sz w:val="18"/>
                  <w:szCs w:val="18"/>
                </w:rPr>
                <w:t xml:space="preserve">    </w:t>
              </w:r>
            </w:ins>
            <w:r>
              <w:rPr>
                <w:sz w:val="18"/>
                <w:szCs w:val="18"/>
              </w:rPr>
              <w:t>In 2.4 GHz, if B0 of the Supported Channel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 Set field in the HE PHY Capabilities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Information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ent;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otherwise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 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  <w:tr w:rsidR="005E2040" w14:paraId="4AAEC15C" w14:textId="77777777" w:rsidTr="00A52D90">
        <w:trPr>
          <w:trHeight w:val="3712"/>
        </w:trPr>
        <w:tc>
          <w:tcPr>
            <w:tcW w:w="2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F8121D" w14:textId="174F6862" w:rsidR="005E2040" w:rsidRDefault="005E2040" w:rsidP="00A52D90">
            <w:pPr>
              <w:pStyle w:val="TableParagraph"/>
              <w:kinsoku w:val="0"/>
              <w:overflowPunct w:val="0"/>
              <w:spacing w:before="49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EHT-MCS Map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BC91D" w14:textId="77777777" w:rsidR="005E2040" w:rsidRDefault="005E2040" w:rsidP="00A52D90">
            <w:pPr>
              <w:pStyle w:val="TableParagraph"/>
              <w:kinsoku w:val="0"/>
              <w:overflowPunct w:val="0"/>
              <w:spacing w:before="41" w:line="232" w:lineRule="auto"/>
              <w:ind w:left="130" w:right="2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operating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width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greater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than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equal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</w:p>
          <w:p w14:paraId="6EBF2A8F" w14:textId="77777777" w:rsidR="005E2040" w:rsidRDefault="005E2040" w:rsidP="00A52D90">
            <w:pPr>
              <w:pStyle w:val="TableParagraph"/>
              <w:kinsoku w:val="0"/>
              <w:overflowPunct w:val="0"/>
              <w:spacing w:line="232" w:lineRule="auto"/>
              <w:ind w:left="130" w:right="135"/>
              <w:rPr>
                <w:ins w:id="128" w:author="Wook Bong Lee" w:date="2021-12-29T14:50:00Z"/>
                <w:sz w:val="18"/>
                <w:szCs w:val="18"/>
              </w:rPr>
            </w:pPr>
            <w:r>
              <w:rPr>
                <w:sz w:val="18"/>
                <w:szCs w:val="18"/>
              </w:rPr>
              <w:t>160 MHz, indicates the maximum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 of spatial streams supported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reception and the maximum num-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ber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of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spatial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streams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can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transmit, for each MCS value, in a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MHz.</w:t>
            </w:r>
          </w:p>
          <w:p w14:paraId="3E477220" w14:textId="77777777" w:rsidR="000435A9" w:rsidRDefault="000435A9" w:rsidP="00A52D90">
            <w:pPr>
              <w:pStyle w:val="TableParagraph"/>
              <w:kinsoku w:val="0"/>
              <w:overflowPunct w:val="0"/>
              <w:spacing w:line="232" w:lineRule="auto"/>
              <w:ind w:left="130" w:right="135"/>
              <w:rPr>
                <w:ins w:id="129" w:author="Wook Bong Lee" w:date="2021-12-29T14:50:00Z"/>
                <w:sz w:val="18"/>
                <w:szCs w:val="18"/>
              </w:rPr>
            </w:pPr>
          </w:p>
          <w:p w14:paraId="55F208CB" w14:textId="40246780" w:rsidR="000435A9" w:rsidRDefault="000435A9" w:rsidP="00A52D90">
            <w:pPr>
              <w:pStyle w:val="TableParagraph"/>
              <w:kinsoku w:val="0"/>
              <w:overflowPunct w:val="0"/>
              <w:spacing w:line="232" w:lineRule="auto"/>
              <w:ind w:left="130" w:right="135"/>
              <w:rPr>
                <w:sz w:val="18"/>
                <w:szCs w:val="18"/>
              </w:rPr>
            </w:pPr>
            <w:ins w:id="130" w:author="Wook Bong Lee" w:date="2021-12-29T14:50:00Z">
              <w:r w:rsidRPr="000435A9">
                <w:rPr>
                  <w:sz w:val="18"/>
                  <w:szCs w:val="18"/>
                </w:rPr>
                <w:t xml:space="preserve">For a 20 MHz or 80 MHz operating non-AP STA, additionally indicates the maximum number of spatial streams supported for reception and the maximum number of spatial streams that the non-AP STA can transmit, for each MCS value, in a PPDU with a bandwidth of 160 MHz.  </w:t>
              </w:r>
            </w:ins>
          </w:p>
          <w:p w14:paraId="36D0A5AA" w14:textId="77777777" w:rsidR="005E2040" w:rsidRDefault="005E2040" w:rsidP="00A52D90">
            <w:pPr>
              <w:pStyle w:val="TableParagraph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7D702C04" w14:textId="2A876A27" w:rsidR="005E2040" w:rsidRDefault="005E2040" w:rsidP="00A52D90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sz w:val="18"/>
                <w:szCs w:val="18"/>
              </w:rPr>
            </w:pPr>
            <w:del w:id="131" w:author="Wook Bong Lee" w:date="2021-12-29T14:47:00Z">
              <w:r w:rsidDel="005E2040">
                <w:rPr>
                  <w:sz w:val="18"/>
                  <w:szCs w:val="18"/>
                </w:rPr>
                <w:delText>For a 160 MHz operating non-AP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STA, additionally indicates the maxi-</w:delText>
              </w:r>
              <w:r w:rsidDel="005E2040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mum number of spatial streams sup-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pacing w:val="-1"/>
                  <w:sz w:val="18"/>
                  <w:szCs w:val="18"/>
                </w:rPr>
                <w:delText>ported</w:delText>
              </w:r>
              <w:r w:rsidDel="005E2040">
                <w:rPr>
                  <w:spacing w:val="-11"/>
                  <w:sz w:val="18"/>
                  <w:szCs w:val="18"/>
                </w:rPr>
                <w:delText xml:space="preserve"> </w:delText>
              </w:r>
              <w:r w:rsidDel="005E2040">
                <w:rPr>
                  <w:spacing w:val="-1"/>
                  <w:sz w:val="18"/>
                  <w:szCs w:val="18"/>
                </w:rPr>
                <w:delText>for</w:delText>
              </w:r>
              <w:r w:rsidDel="005E2040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5E2040">
                <w:rPr>
                  <w:spacing w:val="-1"/>
                  <w:sz w:val="18"/>
                  <w:szCs w:val="18"/>
                </w:rPr>
                <w:delText>reception</w:delText>
              </w:r>
              <w:r w:rsidDel="005E2040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5E2040">
                <w:rPr>
                  <w:spacing w:val="-1"/>
                  <w:sz w:val="18"/>
                  <w:szCs w:val="18"/>
                </w:rPr>
                <w:delText>and</w:delText>
              </w:r>
              <w:r w:rsidDel="005E2040">
                <w:rPr>
                  <w:spacing w:val="-10"/>
                  <w:sz w:val="18"/>
                  <w:szCs w:val="18"/>
                </w:rPr>
                <w:delText xml:space="preserve"> </w:delText>
              </w:r>
              <w:r w:rsidDel="005E2040">
                <w:rPr>
                  <w:spacing w:val="-1"/>
                  <w:sz w:val="18"/>
                  <w:szCs w:val="18"/>
                </w:rPr>
                <w:delText>the</w:delText>
              </w:r>
              <w:r w:rsidDel="005E2040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5E2040">
                <w:rPr>
                  <w:spacing w:val="-1"/>
                  <w:sz w:val="18"/>
                  <w:szCs w:val="18"/>
                </w:rPr>
                <w:delText>maximum</w:delText>
              </w:r>
              <w:r w:rsidDel="005E2040">
                <w:rPr>
                  <w:spacing w:val="-42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number of spatial streams that the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non-AP STA can transmit, for each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MCS value, in a PPDU with a band-</w:delText>
              </w:r>
              <w:r w:rsidDel="005E2040">
                <w:rPr>
                  <w:spacing w:val="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width</w:delText>
              </w:r>
              <w:r w:rsidDel="005E20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of 320</w:delText>
              </w:r>
              <w:r w:rsidDel="005E20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Del="005E2040">
                <w:rPr>
                  <w:sz w:val="18"/>
                  <w:szCs w:val="18"/>
                </w:rPr>
                <w:delText>MHz</w:delText>
              </w:r>
            </w:del>
            <w:r>
              <w:rPr>
                <w:sz w:val="18"/>
                <w:szCs w:val="18"/>
              </w:rPr>
              <w:t>.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3559DAC" w14:textId="77777777" w:rsidR="005E2040" w:rsidRDefault="005E2040" w:rsidP="00A52D90">
            <w:pPr>
              <w:pStyle w:val="TableParagraph"/>
              <w:kinsoku w:val="0"/>
              <w:overflowPunct w:val="0"/>
              <w:spacing w:before="41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168EB205" w14:textId="77777777" w:rsidR="005E2040" w:rsidRDefault="005E2040" w:rsidP="00A52D90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4578EE31" w14:textId="3B9AE826" w:rsidR="000435A9" w:rsidRDefault="000435A9" w:rsidP="00A52D90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ins w:id="132" w:author="Wook Bong Lee" w:date="2021-12-29T14:48:00Z"/>
                <w:sz w:val="18"/>
                <w:szCs w:val="18"/>
              </w:rPr>
            </w:pPr>
            <w:ins w:id="133" w:author="Wook Bong Lee" w:date="2021-12-29T14:48:00Z">
              <w:r>
                <w:rPr>
                  <w:sz w:val="18"/>
                  <w:szCs w:val="18"/>
                </w:rPr>
                <w:t>For a non-AP STA, this field is present.</w:t>
              </w:r>
            </w:ins>
          </w:p>
          <w:p w14:paraId="40C8CF39" w14:textId="69DACA02" w:rsidR="000435A9" w:rsidRDefault="000435A9" w:rsidP="00A52D90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ins w:id="134" w:author="Wook Bong Lee" w:date="2021-12-29T14:48:00Z"/>
                <w:sz w:val="18"/>
                <w:szCs w:val="18"/>
              </w:rPr>
            </w:pPr>
            <w:ins w:id="135" w:author="Wook Bong Lee" w:date="2021-12-29T14:48:00Z">
              <w:r>
                <w:rPr>
                  <w:sz w:val="18"/>
                  <w:szCs w:val="18"/>
                </w:rPr>
                <w:t xml:space="preserve">For an AP STA, </w:t>
              </w:r>
            </w:ins>
            <w:ins w:id="136" w:author="Wook Bong Lee" w:date="2021-12-29T14:49:00Z">
              <w:r>
                <w:rPr>
                  <w:sz w:val="18"/>
                  <w:szCs w:val="18"/>
                </w:rPr>
                <w:t xml:space="preserve">this field is present if </w:t>
              </w:r>
            </w:ins>
          </w:p>
          <w:p w14:paraId="7B5017D2" w14:textId="51300480" w:rsidR="005E2040" w:rsidRDefault="005E2040" w:rsidP="000435A9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del w:id="137" w:author="Wook Bong Lee" w:date="2021-12-29T14:49:00Z">
              <w:r w:rsidDel="000435A9">
                <w:rPr>
                  <w:sz w:val="18"/>
                  <w:szCs w:val="18"/>
                </w:rPr>
                <w:delText xml:space="preserve">If </w:delText>
              </w:r>
            </w:del>
            <w:r>
              <w:rPr>
                <w:sz w:val="18"/>
                <w:szCs w:val="18"/>
              </w:rPr>
              <w:t>B2 of the Supported Channel Width Set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 in the HE PHY Capabilities Information field is 1</w:t>
            </w:r>
            <w:del w:id="138" w:author="Wook Bong Lee" w:date="2021-12-29T14:49:00Z">
              <w:r w:rsidDel="000435A9">
                <w:rPr>
                  <w:sz w:val="18"/>
                  <w:szCs w:val="18"/>
                </w:rPr>
                <w:delText>, then this field is present</w:delText>
              </w:r>
            </w:del>
            <w:r>
              <w:rPr>
                <w:sz w:val="18"/>
                <w:szCs w:val="18"/>
              </w:rPr>
              <w:t>; oth-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erwise,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</w:tr>
      <w:tr w:rsidR="005E2040" w14:paraId="39FAAD14" w14:textId="77777777" w:rsidTr="00A52D90">
        <w:trPr>
          <w:trHeight w:val="2074"/>
        </w:trPr>
        <w:tc>
          <w:tcPr>
            <w:tcW w:w="219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D3CB9D2" w14:textId="72C29A3E" w:rsidR="005E2040" w:rsidRDefault="005E2040" w:rsidP="00A52D90">
            <w:pPr>
              <w:pStyle w:val="TableParagraph"/>
              <w:kinsoku w:val="0"/>
              <w:overflowPunct w:val="0"/>
              <w:spacing w:before="49" w:line="204" w:lineRule="exact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EHT-MCS Map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(BW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=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9660243" w14:textId="77777777" w:rsidR="005E2040" w:rsidRDefault="005E2040" w:rsidP="00A52D90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ins w:id="139" w:author="Wook Bong Lee" w:date="2021-12-29T14:51:00Z"/>
                <w:sz w:val="18"/>
                <w:szCs w:val="18"/>
              </w:rPr>
            </w:pPr>
            <w:r>
              <w:rPr>
                <w:sz w:val="18"/>
                <w:szCs w:val="18"/>
              </w:rPr>
              <w:t>If the operating channel width of 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 is 320 MHz, indicates the maxi-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mum number of spatial streams sup-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ported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for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reception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and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the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maximum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number of spatial streams that 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 can transmit, for each MCS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value,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MHz.</w:t>
            </w:r>
          </w:p>
          <w:p w14:paraId="29717379" w14:textId="77777777" w:rsidR="000435A9" w:rsidRDefault="000435A9" w:rsidP="00A52D90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ins w:id="140" w:author="Wook Bong Lee" w:date="2021-12-29T14:51:00Z"/>
                <w:sz w:val="18"/>
                <w:szCs w:val="18"/>
              </w:rPr>
            </w:pPr>
          </w:p>
          <w:p w14:paraId="0067A61A" w14:textId="1D6779F2" w:rsidR="000435A9" w:rsidRDefault="000435A9" w:rsidP="000435A9">
            <w:pPr>
              <w:pStyle w:val="TableParagraph"/>
              <w:kinsoku w:val="0"/>
              <w:overflowPunct w:val="0"/>
              <w:spacing w:line="232" w:lineRule="auto"/>
              <w:ind w:left="130" w:right="135"/>
              <w:rPr>
                <w:ins w:id="141" w:author="Wook Bong Lee" w:date="2021-12-29T14:51:00Z"/>
                <w:sz w:val="18"/>
                <w:szCs w:val="18"/>
              </w:rPr>
            </w:pPr>
            <w:ins w:id="142" w:author="Wook Bong Lee" w:date="2021-12-29T14:51:00Z">
              <w:r w:rsidRPr="000435A9">
                <w:rPr>
                  <w:sz w:val="18"/>
                  <w:szCs w:val="18"/>
                </w:rPr>
                <w:t xml:space="preserve">For a 80 MHz operating non-AP STA, additionally indicates the maximum number of spatial streams supported for reception and the maximum number of spatial streams that the non-AP STA can transmit, for each MCS value, in a PPDU with a bandwidth of </w:t>
              </w:r>
              <w:r>
                <w:rPr>
                  <w:sz w:val="18"/>
                  <w:szCs w:val="18"/>
                </w:rPr>
                <w:t>32</w:t>
              </w:r>
              <w:r w:rsidRPr="000435A9">
                <w:rPr>
                  <w:sz w:val="18"/>
                  <w:szCs w:val="18"/>
                </w:rPr>
                <w:t xml:space="preserve">0 MHz.  </w:t>
              </w:r>
            </w:ins>
          </w:p>
          <w:p w14:paraId="0DB16723" w14:textId="77777777" w:rsidR="000435A9" w:rsidRDefault="000435A9" w:rsidP="00A52D90">
            <w:pPr>
              <w:pStyle w:val="TableParagraph"/>
              <w:kinsoku w:val="0"/>
              <w:overflowPunct w:val="0"/>
              <w:spacing w:before="54" w:line="232" w:lineRule="auto"/>
              <w:ind w:left="130" w:right="105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9CE65E1" w14:textId="77777777" w:rsidR="005E2040" w:rsidRDefault="005E2040" w:rsidP="00A52D90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format and encoding of this subfield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are defined in </w:t>
            </w:r>
            <w:hyperlink w:anchor="bookmark150" w:history="1">
              <w:r>
                <w:rPr>
                  <w:sz w:val="18"/>
                  <w:szCs w:val="18"/>
                </w:rPr>
                <w:t>Figure 9-1002u (Supported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hyperlink w:anchor="bookmark150" w:history="1">
              <w:r>
                <w:rPr>
                  <w:sz w:val="18"/>
                  <w:szCs w:val="18"/>
                </w:rPr>
                <w:t>EHT-MCS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and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NSS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Set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format)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associated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description.</w:t>
            </w:r>
          </w:p>
          <w:p w14:paraId="2E276379" w14:textId="77777777" w:rsidR="005E2040" w:rsidRDefault="005E2040" w:rsidP="00A52D90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5B9966F5" w14:textId="77777777" w:rsidR="000435A9" w:rsidRDefault="000435A9" w:rsidP="00A52D90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ins w:id="143" w:author="Wook Bong Lee" w:date="2021-12-29T14:49:00Z"/>
                <w:sz w:val="18"/>
                <w:szCs w:val="18"/>
              </w:rPr>
            </w:pPr>
            <w:ins w:id="144" w:author="Wook Bong Lee" w:date="2021-12-29T14:49:00Z">
              <w:r>
                <w:rPr>
                  <w:sz w:val="18"/>
                  <w:szCs w:val="18"/>
                </w:rPr>
                <w:t>For a non-AP STA, this field is present.</w:t>
              </w:r>
            </w:ins>
          </w:p>
          <w:p w14:paraId="381FE0AA" w14:textId="0EFA9589" w:rsidR="005E2040" w:rsidRDefault="000435A9" w:rsidP="000435A9">
            <w:pPr>
              <w:pStyle w:val="TableParagraph"/>
              <w:kinsoku w:val="0"/>
              <w:overflowPunct w:val="0"/>
              <w:spacing w:before="54" w:line="232" w:lineRule="auto"/>
              <w:ind w:left="117" w:right="259"/>
              <w:rPr>
                <w:sz w:val="18"/>
                <w:szCs w:val="18"/>
              </w:rPr>
            </w:pPr>
            <w:ins w:id="145" w:author="Wook Bong Lee" w:date="2021-12-29T14:50:00Z">
              <w:r>
                <w:rPr>
                  <w:sz w:val="18"/>
                  <w:szCs w:val="18"/>
                </w:rPr>
                <w:t xml:space="preserve">For an AP STA, this field is present if </w:t>
              </w:r>
            </w:ins>
            <w:del w:id="146" w:author="Wook Bong Lee" w:date="2021-12-29T14:50:00Z">
              <w:r w:rsidR="005E2040" w:rsidDel="000435A9">
                <w:rPr>
                  <w:sz w:val="18"/>
                  <w:szCs w:val="18"/>
                </w:rPr>
                <w:delText>If</w:delText>
              </w:r>
            </w:del>
            <w:r w:rsidR="005E2040">
              <w:rPr>
                <w:sz w:val="18"/>
                <w:szCs w:val="18"/>
              </w:rPr>
              <w:t xml:space="preserve"> the Support For 320 MHz In 6 GHz sub-</w:t>
            </w:r>
            <w:r w:rsidR="005E2040">
              <w:rPr>
                <w:spacing w:val="-42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field, in the EHT PHY Capabilities Infor-</w:t>
            </w:r>
            <w:r w:rsidR="005E2040">
              <w:rPr>
                <w:spacing w:val="1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mation field is 1</w:t>
            </w:r>
            <w:del w:id="147" w:author="Wook Bong Lee" w:date="2021-12-29T14:50:00Z">
              <w:r w:rsidR="005E2040" w:rsidDel="000435A9">
                <w:rPr>
                  <w:sz w:val="18"/>
                  <w:szCs w:val="18"/>
                </w:rPr>
                <w:delText>, then this field is present</w:delText>
              </w:r>
            </w:del>
            <w:r w:rsidR="005E2040">
              <w:rPr>
                <w:sz w:val="18"/>
                <w:szCs w:val="18"/>
              </w:rPr>
              <w:t>;</w:t>
            </w:r>
            <w:r w:rsidR="005E2040">
              <w:rPr>
                <w:spacing w:val="1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otherwise,</w:t>
            </w:r>
            <w:r w:rsidR="005E2040">
              <w:rPr>
                <w:spacing w:val="-1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it</w:t>
            </w:r>
            <w:r w:rsidR="005E2040">
              <w:rPr>
                <w:spacing w:val="-1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is</w:t>
            </w:r>
            <w:r w:rsidR="005E2040">
              <w:rPr>
                <w:spacing w:val="-1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not</w:t>
            </w:r>
            <w:r w:rsidR="005E2040">
              <w:rPr>
                <w:spacing w:val="-1"/>
                <w:sz w:val="18"/>
                <w:szCs w:val="18"/>
              </w:rPr>
              <w:t xml:space="preserve"> </w:t>
            </w:r>
            <w:r w:rsidR="005E2040">
              <w:rPr>
                <w:sz w:val="18"/>
                <w:szCs w:val="18"/>
              </w:rPr>
              <w:t>present.</w:t>
            </w:r>
          </w:p>
        </w:tc>
      </w:tr>
    </w:tbl>
    <w:p w14:paraId="60CEB181" w14:textId="1E0B4D9C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747C8883" w14:textId="77777777" w:rsidR="005E2040" w:rsidRDefault="005E2040" w:rsidP="005E2040">
      <w:pPr>
        <w:autoSpaceDE w:val="0"/>
        <w:autoSpaceDN w:val="0"/>
        <w:adjustRightInd w:val="0"/>
        <w:rPr>
          <w:i/>
          <w:sz w:val="20"/>
          <w:szCs w:val="20"/>
        </w:rPr>
      </w:pPr>
    </w:p>
    <w:p w14:paraId="481DFD8E" w14:textId="77777777" w:rsidR="005E2040" w:rsidRDefault="005E2040" w:rsidP="00E64C16">
      <w:pPr>
        <w:rPr>
          <w:lang w:eastAsia="en-US"/>
        </w:rPr>
      </w:pPr>
    </w:p>
    <w:p w14:paraId="41950481" w14:textId="77777777" w:rsidR="005E2040" w:rsidRDefault="005E2040" w:rsidP="00E64C16">
      <w:pPr>
        <w:rPr>
          <w:lang w:eastAsia="en-US"/>
        </w:rPr>
      </w:pPr>
    </w:p>
    <w:p w14:paraId="0CDAB37D" w14:textId="77777777" w:rsidR="005E2040" w:rsidRPr="00E64C16" w:rsidRDefault="005E2040" w:rsidP="00E64C16">
      <w:pPr>
        <w:rPr>
          <w:lang w:eastAsia="en-US"/>
        </w:rPr>
      </w:pPr>
    </w:p>
    <w:p w14:paraId="33266FFD" w14:textId="61849E65" w:rsidR="00E64C16" w:rsidRDefault="003A3497" w:rsidP="001603F6">
      <w:pPr>
        <w:autoSpaceDE w:val="0"/>
        <w:autoSpaceDN w:val="0"/>
        <w:adjustRightInd w:val="0"/>
        <w:rPr>
          <w:b/>
          <w:i/>
          <w:u w:val="single"/>
        </w:rPr>
      </w:pPr>
      <w:r w:rsidRPr="003A3497">
        <w:rPr>
          <w:b/>
          <w:i/>
          <w:u w:val="single"/>
        </w:rPr>
        <w:t>Reference</w:t>
      </w:r>
    </w:p>
    <w:p w14:paraId="1D5A54D1" w14:textId="77777777" w:rsidR="003A3497" w:rsidRPr="003A3497" w:rsidRDefault="003A3497" w:rsidP="001603F6">
      <w:pPr>
        <w:autoSpaceDE w:val="0"/>
        <w:autoSpaceDN w:val="0"/>
        <w:adjustRightInd w:val="0"/>
        <w:rPr>
          <w:b/>
          <w:i/>
          <w:u w:val="single"/>
        </w:rPr>
      </w:pPr>
    </w:p>
    <w:p w14:paraId="37BD823A" w14:textId="7C39B65F" w:rsidR="003A3497" w:rsidRDefault="003A3497" w:rsidP="003A3497">
      <w:pPr>
        <w:rPr>
          <w:bCs/>
          <w:iCs/>
          <w:sz w:val="18"/>
          <w:szCs w:val="18"/>
          <w:lang w:eastAsia="ko-KR"/>
        </w:rPr>
      </w:pPr>
      <w:r>
        <w:rPr>
          <w:bCs/>
          <w:iCs/>
          <w:sz w:val="18"/>
          <w:szCs w:val="18"/>
          <w:lang w:eastAsia="ko-KR"/>
        </w:rPr>
        <w:t xml:space="preserve">[1] </w:t>
      </w:r>
      <w:r w:rsidRPr="003A3497">
        <w:rPr>
          <w:bCs/>
          <w:iCs/>
          <w:sz w:val="18"/>
          <w:szCs w:val="18"/>
          <w:lang w:eastAsia="ko-KR"/>
        </w:rPr>
        <w:t>11-21-1943-00-00be-Issue of large BW support</w:t>
      </w:r>
      <w:r>
        <w:rPr>
          <w:bCs/>
          <w:iCs/>
          <w:sz w:val="18"/>
          <w:szCs w:val="18"/>
          <w:lang w:eastAsia="ko-KR"/>
        </w:rPr>
        <w:t>.</w:t>
      </w:r>
    </w:p>
    <w:p w14:paraId="33446287" w14:textId="77777777" w:rsidR="003A3497" w:rsidRDefault="003A3497" w:rsidP="001603F6">
      <w:pPr>
        <w:autoSpaceDE w:val="0"/>
        <w:autoSpaceDN w:val="0"/>
        <w:adjustRightInd w:val="0"/>
        <w:rPr>
          <w:sz w:val="20"/>
          <w:szCs w:val="20"/>
        </w:rPr>
      </w:pPr>
    </w:p>
    <w:sectPr w:rsidR="003A3497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281F7" w14:textId="77777777" w:rsidR="004E58CF" w:rsidRDefault="004E58CF">
      <w:r>
        <w:separator/>
      </w:r>
    </w:p>
  </w:endnote>
  <w:endnote w:type="continuationSeparator" w:id="0">
    <w:p w14:paraId="183A382F" w14:textId="77777777" w:rsidR="004E58CF" w:rsidRDefault="004E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CC0B4" w14:textId="57F87E3B" w:rsidR="004C3D9C" w:rsidRPr="00EF1A28" w:rsidRDefault="004C3D9C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rPr>
        <w:lang w:val="fr-FR"/>
      </w:rPr>
      <w:fldChar w:fldCharType="begin"/>
    </w:r>
    <w:r>
      <w:rPr>
        <w:lang w:val="fr-FR"/>
      </w:rPr>
      <w:instrText xml:space="preserve"> SUBJECT  \* MERGEFORMAT </w:instrText>
    </w:r>
    <w:r>
      <w:rPr>
        <w:lang w:val="fr-FR"/>
      </w:rPr>
      <w:fldChar w:fldCharType="separate"/>
    </w:r>
    <w:r w:rsidRPr="00CB32B9">
      <w:rPr>
        <w:lang w:val="fr-FR"/>
      </w:rPr>
      <w:t>Submission</w:t>
    </w:r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 w:rsidR="00022925">
      <w:rPr>
        <w:noProof/>
        <w:lang w:val="fr-FR"/>
      </w:rPr>
      <w:t>2</w:t>
    </w:r>
    <w:r>
      <w:fldChar w:fldCharType="end"/>
    </w:r>
    <w:r>
      <w:rPr>
        <w:lang w:val="fr-FR"/>
      </w:rPr>
      <w:tab/>
      <w:t xml:space="preserve">  Wookbong Lee(Samsung)</w:t>
    </w:r>
  </w:p>
  <w:p w14:paraId="72996FF0" w14:textId="77777777" w:rsidR="004C3D9C" w:rsidRPr="00EF1A28" w:rsidRDefault="004C3D9C">
    <w:pPr>
      <w:rPr>
        <w:lang w:val="fr-FR"/>
      </w:rPr>
    </w:pPr>
  </w:p>
  <w:p w14:paraId="6B3DA9AE" w14:textId="77777777" w:rsidR="004C3D9C" w:rsidRDefault="004C3D9C"/>
  <w:p w14:paraId="6E931617" w14:textId="77777777" w:rsidR="004C3D9C" w:rsidRDefault="004C3D9C"/>
  <w:p w14:paraId="135BA17E" w14:textId="77777777" w:rsidR="004C3D9C" w:rsidRDefault="004C3D9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072BD" w14:textId="77777777" w:rsidR="004E58CF" w:rsidRDefault="004E58CF">
      <w:r>
        <w:separator/>
      </w:r>
    </w:p>
  </w:footnote>
  <w:footnote w:type="continuationSeparator" w:id="0">
    <w:p w14:paraId="60F0C4A3" w14:textId="77777777" w:rsidR="004E58CF" w:rsidRDefault="004E5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5141" w14:textId="2CF26DA8" w:rsidR="004C3D9C" w:rsidRDefault="009C4F54">
    <w:pPr>
      <w:pStyle w:val="Header"/>
      <w:tabs>
        <w:tab w:val="clear" w:pos="6480"/>
        <w:tab w:val="center" w:pos="4680"/>
        <w:tab w:val="right" w:pos="9360"/>
      </w:tabs>
    </w:pPr>
    <w:r>
      <w:t>January</w:t>
    </w:r>
    <w:r w:rsidR="004C3D9C">
      <w:t xml:space="preserve"> 202</w:t>
    </w:r>
    <w:r>
      <w:t>2</w:t>
    </w:r>
    <w:r w:rsidR="004C3D9C">
      <w:tab/>
    </w:r>
    <w:r w:rsidR="004C3D9C">
      <w:tab/>
    </w:r>
    <w:fldSimple w:instr=" TITLE  \* MERGEFORMAT ">
      <w:r w:rsidR="004C3D9C">
        <w:t>doc.: IEEE 802.11-2</w:t>
      </w:r>
      <w:r w:rsidR="00022925">
        <w:t>2</w:t>
      </w:r>
      <w:r w:rsidR="004C3D9C">
        <w:t>/</w:t>
      </w:r>
    </w:fldSimple>
    <w:r w:rsidR="00022925">
      <w:t>0023</w:t>
    </w:r>
    <w:r w:rsidR="00FB7FF3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658C0"/>
    <w:multiLevelType w:val="hybridMultilevel"/>
    <w:tmpl w:val="F7F04CCC"/>
    <w:lvl w:ilvl="0" w:tplc="87F65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7E871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4A9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E8F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3ED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2F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D42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285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0C7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1426A3"/>
    <w:multiLevelType w:val="hybridMultilevel"/>
    <w:tmpl w:val="4C609278"/>
    <w:lvl w:ilvl="0" w:tplc="9B766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111AD"/>
    <w:multiLevelType w:val="multilevel"/>
    <w:tmpl w:val="AF0E6038"/>
    <w:lvl w:ilvl="0">
      <w:start w:val="9"/>
      <w:numFmt w:val="decimal"/>
      <w:lvlText w:val="%1"/>
      <w:lvlJc w:val="left"/>
      <w:pPr>
        <w:ind w:left="810" w:hanging="81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810" w:hanging="810"/>
      </w:pPr>
      <w:rPr>
        <w:rFonts w:hint="default"/>
        <w:color w:val="auto"/>
      </w:rPr>
    </w:lvl>
    <w:lvl w:ilvl="3">
      <w:start w:val="313"/>
      <w:numFmt w:val="decimal"/>
      <w:lvlText w:val="%1.%2.%3.%4"/>
      <w:lvlJc w:val="left"/>
      <w:pPr>
        <w:ind w:left="810" w:hanging="81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ok Bong Lee">
    <w15:presenceInfo w15:providerId="AD" w15:userId="S-1-5-21-191130273-305881739-1540833222-63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3B7"/>
    <w:rsid w:val="00002C85"/>
    <w:rsid w:val="00002CBF"/>
    <w:rsid w:val="000037DE"/>
    <w:rsid w:val="00003A11"/>
    <w:rsid w:val="000043AC"/>
    <w:rsid w:val="00004661"/>
    <w:rsid w:val="00005029"/>
    <w:rsid w:val="00005CEE"/>
    <w:rsid w:val="000063DB"/>
    <w:rsid w:val="00006837"/>
    <w:rsid w:val="00010B1F"/>
    <w:rsid w:val="0001176B"/>
    <w:rsid w:val="0001194F"/>
    <w:rsid w:val="00011F7A"/>
    <w:rsid w:val="00012687"/>
    <w:rsid w:val="00013824"/>
    <w:rsid w:val="00013966"/>
    <w:rsid w:val="00013A24"/>
    <w:rsid w:val="00013CA2"/>
    <w:rsid w:val="0001410C"/>
    <w:rsid w:val="000141B9"/>
    <w:rsid w:val="0001457C"/>
    <w:rsid w:val="0001483D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925"/>
    <w:rsid w:val="00022C02"/>
    <w:rsid w:val="0002331F"/>
    <w:rsid w:val="00023D4A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651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C66"/>
    <w:rsid w:val="00042DDD"/>
    <w:rsid w:val="0004312D"/>
    <w:rsid w:val="000435A9"/>
    <w:rsid w:val="00043979"/>
    <w:rsid w:val="00044502"/>
    <w:rsid w:val="00044710"/>
    <w:rsid w:val="000448BD"/>
    <w:rsid w:val="00044E54"/>
    <w:rsid w:val="00044F09"/>
    <w:rsid w:val="00044F11"/>
    <w:rsid w:val="0004513C"/>
    <w:rsid w:val="00045247"/>
    <w:rsid w:val="00045B3A"/>
    <w:rsid w:val="00045B9F"/>
    <w:rsid w:val="00045BB6"/>
    <w:rsid w:val="00046082"/>
    <w:rsid w:val="000466A7"/>
    <w:rsid w:val="000469F3"/>
    <w:rsid w:val="00046BC5"/>
    <w:rsid w:val="0004757A"/>
    <w:rsid w:val="000502A8"/>
    <w:rsid w:val="0005071B"/>
    <w:rsid w:val="00050965"/>
    <w:rsid w:val="00050FE7"/>
    <w:rsid w:val="00051257"/>
    <w:rsid w:val="00051747"/>
    <w:rsid w:val="0005177E"/>
    <w:rsid w:val="000519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017"/>
    <w:rsid w:val="0005748E"/>
    <w:rsid w:val="00057784"/>
    <w:rsid w:val="000603ED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11"/>
    <w:rsid w:val="000638A4"/>
    <w:rsid w:val="00063929"/>
    <w:rsid w:val="00063B27"/>
    <w:rsid w:val="0006466A"/>
    <w:rsid w:val="00064682"/>
    <w:rsid w:val="000650C6"/>
    <w:rsid w:val="0006515B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D1"/>
    <w:rsid w:val="000730E5"/>
    <w:rsid w:val="00073B86"/>
    <w:rsid w:val="00073E3C"/>
    <w:rsid w:val="00074624"/>
    <w:rsid w:val="0007492D"/>
    <w:rsid w:val="00074F80"/>
    <w:rsid w:val="00075291"/>
    <w:rsid w:val="000755B3"/>
    <w:rsid w:val="00075764"/>
    <w:rsid w:val="00075DF1"/>
    <w:rsid w:val="00076E9E"/>
    <w:rsid w:val="00077390"/>
    <w:rsid w:val="0007770C"/>
    <w:rsid w:val="0007794A"/>
    <w:rsid w:val="00080027"/>
    <w:rsid w:val="00080061"/>
    <w:rsid w:val="000805EE"/>
    <w:rsid w:val="000805FC"/>
    <w:rsid w:val="00080EC7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04E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976A1"/>
    <w:rsid w:val="000A066C"/>
    <w:rsid w:val="000A095A"/>
    <w:rsid w:val="000A0BAA"/>
    <w:rsid w:val="000A0DA9"/>
    <w:rsid w:val="000A1254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AA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24C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3B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0C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24C"/>
    <w:rsid w:val="000E0353"/>
    <w:rsid w:val="000E0690"/>
    <w:rsid w:val="000E0AF6"/>
    <w:rsid w:val="000E133F"/>
    <w:rsid w:val="000E151D"/>
    <w:rsid w:val="000E222A"/>
    <w:rsid w:val="000E2D26"/>
    <w:rsid w:val="000E333F"/>
    <w:rsid w:val="000E3488"/>
    <w:rsid w:val="000E3714"/>
    <w:rsid w:val="000E4ADE"/>
    <w:rsid w:val="000E576C"/>
    <w:rsid w:val="000E5E9C"/>
    <w:rsid w:val="000E6CDE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A2C"/>
    <w:rsid w:val="000F2F2F"/>
    <w:rsid w:val="000F2FAD"/>
    <w:rsid w:val="000F31E1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7FD"/>
    <w:rsid w:val="00104914"/>
    <w:rsid w:val="00104A6F"/>
    <w:rsid w:val="00104B9F"/>
    <w:rsid w:val="00104FEB"/>
    <w:rsid w:val="0010550A"/>
    <w:rsid w:val="00105C92"/>
    <w:rsid w:val="00105CA0"/>
    <w:rsid w:val="00106115"/>
    <w:rsid w:val="001064DC"/>
    <w:rsid w:val="001068DD"/>
    <w:rsid w:val="00106C0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02B"/>
    <w:rsid w:val="001167E5"/>
    <w:rsid w:val="00117331"/>
    <w:rsid w:val="00117489"/>
    <w:rsid w:val="00117CD6"/>
    <w:rsid w:val="00120262"/>
    <w:rsid w:val="001209C9"/>
    <w:rsid w:val="00120A46"/>
    <w:rsid w:val="00120C93"/>
    <w:rsid w:val="0012192E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13E7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5AE0"/>
    <w:rsid w:val="00136A39"/>
    <w:rsid w:val="00136BC9"/>
    <w:rsid w:val="00137314"/>
    <w:rsid w:val="00137DF5"/>
    <w:rsid w:val="001402E0"/>
    <w:rsid w:val="0014120E"/>
    <w:rsid w:val="00141DB7"/>
    <w:rsid w:val="001429DA"/>
    <w:rsid w:val="00142CD0"/>
    <w:rsid w:val="0014349D"/>
    <w:rsid w:val="00143AC3"/>
    <w:rsid w:val="001441E0"/>
    <w:rsid w:val="001442B2"/>
    <w:rsid w:val="00144D97"/>
    <w:rsid w:val="001451C7"/>
    <w:rsid w:val="00145317"/>
    <w:rsid w:val="00145B54"/>
    <w:rsid w:val="0014669B"/>
    <w:rsid w:val="00146C74"/>
    <w:rsid w:val="00146D88"/>
    <w:rsid w:val="00146F44"/>
    <w:rsid w:val="00146FFF"/>
    <w:rsid w:val="00147178"/>
    <w:rsid w:val="001475CE"/>
    <w:rsid w:val="00147728"/>
    <w:rsid w:val="00147B60"/>
    <w:rsid w:val="00147BE1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3F6"/>
    <w:rsid w:val="001606F2"/>
    <w:rsid w:val="00160AF5"/>
    <w:rsid w:val="00161A57"/>
    <w:rsid w:val="00162566"/>
    <w:rsid w:val="00162E4F"/>
    <w:rsid w:val="00162EA7"/>
    <w:rsid w:val="00162F6C"/>
    <w:rsid w:val="001631E7"/>
    <w:rsid w:val="001634F5"/>
    <w:rsid w:val="00163ABC"/>
    <w:rsid w:val="00163DFB"/>
    <w:rsid w:val="001644D9"/>
    <w:rsid w:val="001646CD"/>
    <w:rsid w:val="001649A6"/>
    <w:rsid w:val="00164A25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C4C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326"/>
    <w:rsid w:val="00177A45"/>
    <w:rsid w:val="00177E8A"/>
    <w:rsid w:val="0018052F"/>
    <w:rsid w:val="001808A0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424"/>
    <w:rsid w:val="0018780C"/>
    <w:rsid w:val="001903D9"/>
    <w:rsid w:val="001905BE"/>
    <w:rsid w:val="0019062F"/>
    <w:rsid w:val="00190D49"/>
    <w:rsid w:val="00190E09"/>
    <w:rsid w:val="00191082"/>
    <w:rsid w:val="0019117B"/>
    <w:rsid w:val="00191B53"/>
    <w:rsid w:val="00192709"/>
    <w:rsid w:val="001932E2"/>
    <w:rsid w:val="00193DAB"/>
    <w:rsid w:val="001944F8"/>
    <w:rsid w:val="00194C1B"/>
    <w:rsid w:val="00194D27"/>
    <w:rsid w:val="00194DBE"/>
    <w:rsid w:val="00195281"/>
    <w:rsid w:val="00195AD5"/>
    <w:rsid w:val="00195EA1"/>
    <w:rsid w:val="0019608A"/>
    <w:rsid w:val="00196541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04"/>
    <w:rsid w:val="001A2438"/>
    <w:rsid w:val="001A2681"/>
    <w:rsid w:val="001A2931"/>
    <w:rsid w:val="001A3230"/>
    <w:rsid w:val="001A32CC"/>
    <w:rsid w:val="001A3576"/>
    <w:rsid w:val="001A40E7"/>
    <w:rsid w:val="001A52CE"/>
    <w:rsid w:val="001A57D0"/>
    <w:rsid w:val="001A6677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B12"/>
    <w:rsid w:val="001B6CFD"/>
    <w:rsid w:val="001B710A"/>
    <w:rsid w:val="001B7142"/>
    <w:rsid w:val="001B7375"/>
    <w:rsid w:val="001B740B"/>
    <w:rsid w:val="001B7E3D"/>
    <w:rsid w:val="001C0059"/>
    <w:rsid w:val="001C0DC0"/>
    <w:rsid w:val="001C1347"/>
    <w:rsid w:val="001C1769"/>
    <w:rsid w:val="001C1E25"/>
    <w:rsid w:val="001C27CE"/>
    <w:rsid w:val="001C2916"/>
    <w:rsid w:val="001C309E"/>
    <w:rsid w:val="001C31F9"/>
    <w:rsid w:val="001C351B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0C"/>
    <w:rsid w:val="001C7F97"/>
    <w:rsid w:val="001D0120"/>
    <w:rsid w:val="001D0193"/>
    <w:rsid w:val="001D0390"/>
    <w:rsid w:val="001D10D7"/>
    <w:rsid w:val="001D23D7"/>
    <w:rsid w:val="001D2AF7"/>
    <w:rsid w:val="001D2C44"/>
    <w:rsid w:val="001D2D5C"/>
    <w:rsid w:val="001D2E10"/>
    <w:rsid w:val="001D35A0"/>
    <w:rsid w:val="001D3631"/>
    <w:rsid w:val="001D376A"/>
    <w:rsid w:val="001D3D0C"/>
    <w:rsid w:val="001D3D8D"/>
    <w:rsid w:val="001D3DC9"/>
    <w:rsid w:val="001D3FE6"/>
    <w:rsid w:val="001D42FE"/>
    <w:rsid w:val="001D4AAC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A42"/>
    <w:rsid w:val="001E4B2B"/>
    <w:rsid w:val="001E55B8"/>
    <w:rsid w:val="001E57E3"/>
    <w:rsid w:val="001E6288"/>
    <w:rsid w:val="001E6627"/>
    <w:rsid w:val="001E7477"/>
    <w:rsid w:val="001E7739"/>
    <w:rsid w:val="001E7D5B"/>
    <w:rsid w:val="001F02F8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352D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5D96"/>
    <w:rsid w:val="002064A2"/>
    <w:rsid w:val="00206C18"/>
    <w:rsid w:val="00206FE9"/>
    <w:rsid w:val="00207453"/>
    <w:rsid w:val="00207786"/>
    <w:rsid w:val="00207937"/>
    <w:rsid w:val="002079B3"/>
    <w:rsid w:val="00207CC0"/>
    <w:rsid w:val="00207D5A"/>
    <w:rsid w:val="00207DDB"/>
    <w:rsid w:val="00207E9B"/>
    <w:rsid w:val="00210203"/>
    <w:rsid w:val="00210BBC"/>
    <w:rsid w:val="00210BE8"/>
    <w:rsid w:val="00210CA6"/>
    <w:rsid w:val="00210EEE"/>
    <w:rsid w:val="002116DE"/>
    <w:rsid w:val="00211916"/>
    <w:rsid w:val="00211D7B"/>
    <w:rsid w:val="00211F1D"/>
    <w:rsid w:val="00212B47"/>
    <w:rsid w:val="00212BF5"/>
    <w:rsid w:val="00213123"/>
    <w:rsid w:val="00215D2B"/>
    <w:rsid w:val="00215F36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4D"/>
    <w:rsid w:val="00224A55"/>
    <w:rsid w:val="00224BB2"/>
    <w:rsid w:val="00224FCE"/>
    <w:rsid w:val="00225812"/>
    <w:rsid w:val="002258C2"/>
    <w:rsid w:val="00225E58"/>
    <w:rsid w:val="002262D9"/>
    <w:rsid w:val="00226A4D"/>
    <w:rsid w:val="00226A93"/>
    <w:rsid w:val="0022714A"/>
    <w:rsid w:val="002273AF"/>
    <w:rsid w:val="00227F77"/>
    <w:rsid w:val="00230CAB"/>
    <w:rsid w:val="00232537"/>
    <w:rsid w:val="002327FD"/>
    <w:rsid w:val="00233784"/>
    <w:rsid w:val="002338D2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72B1"/>
    <w:rsid w:val="002373C4"/>
    <w:rsid w:val="0023765C"/>
    <w:rsid w:val="00237948"/>
    <w:rsid w:val="00237ADA"/>
    <w:rsid w:val="00240245"/>
    <w:rsid w:val="002403F4"/>
    <w:rsid w:val="00240CAB"/>
    <w:rsid w:val="002410DA"/>
    <w:rsid w:val="002418BF"/>
    <w:rsid w:val="00241F30"/>
    <w:rsid w:val="002426D2"/>
    <w:rsid w:val="00242AF5"/>
    <w:rsid w:val="00243D52"/>
    <w:rsid w:val="002446AA"/>
    <w:rsid w:val="0024480F"/>
    <w:rsid w:val="002448B3"/>
    <w:rsid w:val="00244B95"/>
    <w:rsid w:val="00244DC0"/>
    <w:rsid w:val="0024576B"/>
    <w:rsid w:val="00246134"/>
    <w:rsid w:val="00246A3F"/>
    <w:rsid w:val="00247987"/>
    <w:rsid w:val="00250191"/>
    <w:rsid w:val="002501EF"/>
    <w:rsid w:val="00250C08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BFB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340"/>
    <w:rsid w:val="00263788"/>
    <w:rsid w:val="00263B8F"/>
    <w:rsid w:val="0026401E"/>
    <w:rsid w:val="00264347"/>
    <w:rsid w:val="00264B58"/>
    <w:rsid w:val="00264DA5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1CB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32A"/>
    <w:rsid w:val="00293AE3"/>
    <w:rsid w:val="0029400E"/>
    <w:rsid w:val="002943D3"/>
    <w:rsid w:val="002944F3"/>
    <w:rsid w:val="00294C7B"/>
    <w:rsid w:val="002952A8"/>
    <w:rsid w:val="0029543E"/>
    <w:rsid w:val="00295B6D"/>
    <w:rsid w:val="00295FFA"/>
    <w:rsid w:val="0029617A"/>
    <w:rsid w:val="00296246"/>
    <w:rsid w:val="0029638F"/>
    <w:rsid w:val="002963FA"/>
    <w:rsid w:val="002968E8"/>
    <w:rsid w:val="00297ECE"/>
    <w:rsid w:val="002A0D5F"/>
    <w:rsid w:val="002A0E33"/>
    <w:rsid w:val="002A1201"/>
    <w:rsid w:val="002A1535"/>
    <w:rsid w:val="002A1689"/>
    <w:rsid w:val="002A1DA1"/>
    <w:rsid w:val="002A27B1"/>
    <w:rsid w:val="002A2994"/>
    <w:rsid w:val="002A33F4"/>
    <w:rsid w:val="002A34FF"/>
    <w:rsid w:val="002A4000"/>
    <w:rsid w:val="002A4BF5"/>
    <w:rsid w:val="002A4CA5"/>
    <w:rsid w:val="002A5714"/>
    <w:rsid w:val="002A59C3"/>
    <w:rsid w:val="002A64E2"/>
    <w:rsid w:val="002A6914"/>
    <w:rsid w:val="002A7115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8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59F"/>
    <w:rsid w:val="002C0A8C"/>
    <w:rsid w:val="002C101F"/>
    <w:rsid w:val="002C1038"/>
    <w:rsid w:val="002C1120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A98"/>
    <w:rsid w:val="002D4B7C"/>
    <w:rsid w:val="002D4D25"/>
    <w:rsid w:val="002D568A"/>
    <w:rsid w:val="002D58C0"/>
    <w:rsid w:val="002D5DB3"/>
    <w:rsid w:val="002D6063"/>
    <w:rsid w:val="002D6076"/>
    <w:rsid w:val="002D6343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DD5"/>
    <w:rsid w:val="002E6F17"/>
    <w:rsid w:val="002F01A4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2DA6"/>
    <w:rsid w:val="002F3254"/>
    <w:rsid w:val="002F3955"/>
    <w:rsid w:val="002F3F88"/>
    <w:rsid w:val="002F4952"/>
    <w:rsid w:val="002F4DDE"/>
    <w:rsid w:val="002F5D4F"/>
    <w:rsid w:val="002F622D"/>
    <w:rsid w:val="002F7170"/>
    <w:rsid w:val="002F720A"/>
    <w:rsid w:val="002F72DC"/>
    <w:rsid w:val="002F7A25"/>
    <w:rsid w:val="002F7A56"/>
    <w:rsid w:val="00300178"/>
    <w:rsid w:val="0030041E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07B6F"/>
    <w:rsid w:val="0031026E"/>
    <w:rsid w:val="003104C9"/>
    <w:rsid w:val="003105CB"/>
    <w:rsid w:val="00311333"/>
    <w:rsid w:val="00311544"/>
    <w:rsid w:val="0031173C"/>
    <w:rsid w:val="00311A38"/>
    <w:rsid w:val="00311ABA"/>
    <w:rsid w:val="00311D25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17B"/>
    <w:rsid w:val="00316995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46B"/>
    <w:rsid w:val="003236D1"/>
    <w:rsid w:val="00323EEA"/>
    <w:rsid w:val="003247F7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2135"/>
    <w:rsid w:val="003325D1"/>
    <w:rsid w:val="00332AB2"/>
    <w:rsid w:val="003334DC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5BBC"/>
    <w:rsid w:val="003572AA"/>
    <w:rsid w:val="0035780A"/>
    <w:rsid w:val="00360063"/>
    <w:rsid w:val="003600EE"/>
    <w:rsid w:val="0036024A"/>
    <w:rsid w:val="0036047D"/>
    <w:rsid w:val="00360CE1"/>
    <w:rsid w:val="00361291"/>
    <w:rsid w:val="00362511"/>
    <w:rsid w:val="0036364C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27DF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EE3"/>
    <w:rsid w:val="00376FAD"/>
    <w:rsid w:val="0037706D"/>
    <w:rsid w:val="003778A0"/>
    <w:rsid w:val="00377B46"/>
    <w:rsid w:val="00380414"/>
    <w:rsid w:val="003804B0"/>
    <w:rsid w:val="00380811"/>
    <w:rsid w:val="00383EE7"/>
    <w:rsid w:val="00384E93"/>
    <w:rsid w:val="0038564C"/>
    <w:rsid w:val="0038567F"/>
    <w:rsid w:val="00385AF4"/>
    <w:rsid w:val="0038651C"/>
    <w:rsid w:val="00386D2D"/>
    <w:rsid w:val="00386DA0"/>
    <w:rsid w:val="00387A9B"/>
    <w:rsid w:val="00387D67"/>
    <w:rsid w:val="00387E87"/>
    <w:rsid w:val="0039058A"/>
    <w:rsid w:val="00390611"/>
    <w:rsid w:val="00391405"/>
    <w:rsid w:val="00391497"/>
    <w:rsid w:val="0039172E"/>
    <w:rsid w:val="003918A4"/>
    <w:rsid w:val="00391A3B"/>
    <w:rsid w:val="00391BB2"/>
    <w:rsid w:val="00391E5D"/>
    <w:rsid w:val="00393135"/>
    <w:rsid w:val="00393455"/>
    <w:rsid w:val="00393541"/>
    <w:rsid w:val="0039360E"/>
    <w:rsid w:val="003945A2"/>
    <w:rsid w:val="00394777"/>
    <w:rsid w:val="00394992"/>
    <w:rsid w:val="00395E04"/>
    <w:rsid w:val="003961F5"/>
    <w:rsid w:val="00396634"/>
    <w:rsid w:val="0039669D"/>
    <w:rsid w:val="00396B1F"/>
    <w:rsid w:val="00396C98"/>
    <w:rsid w:val="00396FB6"/>
    <w:rsid w:val="003A02FD"/>
    <w:rsid w:val="003A0A19"/>
    <w:rsid w:val="003A0B38"/>
    <w:rsid w:val="003A1046"/>
    <w:rsid w:val="003A20B2"/>
    <w:rsid w:val="003A2233"/>
    <w:rsid w:val="003A28E2"/>
    <w:rsid w:val="003A29FF"/>
    <w:rsid w:val="003A32B2"/>
    <w:rsid w:val="003A3497"/>
    <w:rsid w:val="003A36F3"/>
    <w:rsid w:val="003A399F"/>
    <w:rsid w:val="003A3D26"/>
    <w:rsid w:val="003A3E90"/>
    <w:rsid w:val="003A4357"/>
    <w:rsid w:val="003A43B1"/>
    <w:rsid w:val="003A441C"/>
    <w:rsid w:val="003A4F7F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2ADD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00C"/>
    <w:rsid w:val="003B61DB"/>
    <w:rsid w:val="003B64F0"/>
    <w:rsid w:val="003B6A9F"/>
    <w:rsid w:val="003B6CE1"/>
    <w:rsid w:val="003B6DC6"/>
    <w:rsid w:val="003C00FF"/>
    <w:rsid w:val="003C044F"/>
    <w:rsid w:val="003C13DF"/>
    <w:rsid w:val="003C13F4"/>
    <w:rsid w:val="003C153D"/>
    <w:rsid w:val="003C1570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21A7"/>
    <w:rsid w:val="003D2BE4"/>
    <w:rsid w:val="003D3385"/>
    <w:rsid w:val="003D3573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D7E9F"/>
    <w:rsid w:val="003E0899"/>
    <w:rsid w:val="003E1053"/>
    <w:rsid w:val="003E12C2"/>
    <w:rsid w:val="003E1B51"/>
    <w:rsid w:val="003E1F88"/>
    <w:rsid w:val="003E2624"/>
    <w:rsid w:val="003E3ACB"/>
    <w:rsid w:val="003E427C"/>
    <w:rsid w:val="003E4B8C"/>
    <w:rsid w:val="003E4F3B"/>
    <w:rsid w:val="003E5467"/>
    <w:rsid w:val="003E65B0"/>
    <w:rsid w:val="003E6BF3"/>
    <w:rsid w:val="003E6C13"/>
    <w:rsid w:val="003F0CB1"/>
    <w:rsid w:val="003F0FBE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6787"/>
    <w:rsid w:val="003F6F9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4175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6C2"/>
    <w:rsid w:val="00410DE3"/>
    <w:rsid w:val="00410E49"/>
    <w:rsid w:val="00410E6A"/>
    <w:rsid w:val="004115E5"/>
    <w:rsid w:val="00411C6E"/>
    <w:rsid w:val="0041207D"/>
    <w:rsid w:val="004121AA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D2F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57D"/>
    <w:rsid w:val="004236CC"/>
    <w:rsid w:val="00423B47"/>
    <w:rsid w:val="00424600"/>
    <w:rsid w:val="004248FD"/>
    <w:rsid w:val="00424E49"/>
    <w:rsid w:val="004256CC"/>
    <w:rsid w:val="00425B97"/>
    <w:rsid w:val="00425C54"/>
    <w:rsid w:val="00425D94"/>
    <w:rsid w:val="0042615E"/>
    <w:rsid w:val="0042652A"/>
    <w:rsid w:val="00426537"/>
    <w:rsid w:val="004265C5"/>
    <w:rsid w:val="00426663"/>
    <w:rsid w:val="00426DF5"/>
    <w:rsid w:val="00426E3A"/>
    <w:rsid w:val="00427178"/>
    <w:rsid w:val="004271CD"/>
    <w:rsid w:val="00427325"/>
    <w:rsid w:val="004275E2"/>
    <w:rsid w:val="004279B6"/>
    <w:rsid w:val="0043071F"/>
    <w:rsid w:val="004319E4"/>
    <w:rsid w:val="00431D61"/>
    <w:rsid w:val="00431DFD"/>
    <w:rsid w:val="004320E2"/>
    <w:rsid w:val="00432B92"/>
    <w:rsid w:val="00432BCD"/>
    <w:rsid w:val="00433012"/>
    <w:rsid w:val="004338E6"/>
    <w:rsid w:val="00433F7D"/>
    <w:rsid w:val="00434072"/>
    <w:rsid w:val="00434403"/>
    <w:rsid w:val="004348FE"/>
    <w:rsid w:val="0043491A"/>
    <w:rsid w:val="00434C20"/>
    <w:rsid w:val="00434EBF"/>
    <w:rsid w:val="00435071"/>
    <w:rsid w:val="00435252"/>
    <w:rsid w:val="0043541F"/>
    <w:rsid w:val="00435BB2"/>
    <w:rsid w:val="00435C51"/>
    <w:rsid w:val="004370BF"/>
    <w:rsid w:val="004403A7"/>
    <w:rsid w:val="0044043A"/>
    <w:rsid w:val="00440917"/>
    <w:rsid w:val="004412BB"/>
    <w:rsid w:val="0044196C"/>
    <w:rsid w:val="00441AE9"/>
    <w:rsid w:val="00442037"/>
    <w:rsid w:val="00442084"/>
    <w:rsid w:val="00442473"/>
    <w:rsid w:val="004430D8"/>
    <w:rsid w:val="0044358F"/>
    <w:rsid w:val="004437DB"/>
    <w:rsid w:val="00443D50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7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0B1"/>
    <w:rsid w:val="004662E6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4B47"/>
    <w:rsid w:val="004755BD"/>
    <w:rsid w:val="004756FF"/>
    <w:rsid w:val="00475B41"/>
    <w:rsid w:val="004765CA"/>
    <w:rsid w:val="004765FC"/>
    <w:rsid w:val="00476675"/>
    <w:rsid w:val="004808D1"/>
    <w:rsid w:val="00480A8B"/>
    <w:rsid w:val="0048117F"/>
    <w:rsid w:val="0048189F"/>
    <w:rsid w:val="004819D2"/>
    <w:rsid w:val="00482C1E"/>
    <w:rsid w:val="004832ED"/>
    <w:rsid w:val="00483501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58F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16C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2E0A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3F5"/>
    <w:rsid w:val="004B1480"/>
    <w:rsid w:val="004B18D5"/>
    <w:rsid w:val="004B2F07"/>
    <w:rsid w:val="004B379B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C67"/>
    <w:rsid w:val="004B6F2E"/>
    <w:rsid w:val="004B72C1"/>
    <w:rsid w:val="004B744D"/>
    <w:rsid w:val="004B7870"/>
    <w:rsid w:val="004B7BC9"/>
    <w:rsid w:val="004B7BD0"/>
    <w:rsid w:val="004B7DAF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3D9C"/>
    <w:rsid w:val="004C4629"/>
    <w:rsid w:val="004C47C2"/>
    <w:rsid w:val="004C4974"/>
    <w:rsid w:val="004C5059"/>
    <w:rsid w:val="004C5179"/>
    <w:rsid w:val="004C518B"/>
    <w:rsid w:val="004C53FC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1EED"/>
    <w:rsid w:val="004E2030"/>
    <w:rsid w:val="004E21F3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58CF"/>
    <w:rsid w:val="004E6579"/>
    <w:rsid w:val="004E68D3"/>
    <w:rsid w:val="004E6E72"/>
    <w:rsid w:val="004E70B8"/>
    <w:rsid w:val="004E7C1F"/>
    <w:rsid w:val="004F00BA"/>
    <w:rsid w:val="004F042C"/>
    <w:rsid w:val="004F0639"/>
    <w:rsid w:val="004F0821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268"/>
    <w:rsid w:val="00507A83"/>
    <w:rsid w:val="00507B85"/>
    <w:rsid w:val="00507B90"/>
    <w:rsid w:val="00507C3F"/>
    <w:rsid w:val="00507E00"/>
    <w:rsid w:val="00510076"/>
    <w:rsid w:val="005104FA"/>
    <w:rsid w:val="00510C23"/>
    <w:rsid w:val="005113C1"/>
    <w:rsid w:val="0051159B"/>
    <w:rsid w:val="00511774"/>
    <w:rsid w:val="00511F07"/>
    <w:rsid w:val="005124FC"/>
    <w:rsid w:val="00512774"/>
    <w:rsid w:val="005127A4"/>
    <w:rsid w:val="00512A84"/>
    <w:rsid w:val="005132DC"/>
    <w:rsid w:val="00513EA4"/>
    <w:rsid w:val="0051469F"/>
    <w:rsid w:val="00514A6E"/>
    <w:rsid w:val="00514C60"/>
    <w:rsid w:val="00515666"/>
    <w:rsid w:val="005162AF"/>
    <w:rsid w:val="00516648"/>
    <w:rsid w:val="00516F49"/>
    <w:rsid w:val="00517CD1"/>
    <w:rsid w:val="00517D9A"/>
    <w:rsid w:val="00517EA9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2C4E"/>
    <w:rsid w:val="0052306D"/>
    <w:rsid w:val="00523280"/>
    <w:rsid w:val="005238BB"/>
    <w:rsid w:val="00523A14"/>
    <w:rsid w:val="00523F27"/>
    <w:rsid w:val="005242B9"/>
    <w:rsid w:val="005245E0"/>
    <w:rsid w:val="00524614"/>
    <w:rsid w:val="0052461F"/>
    <w:rsid w:val="00524A7D"/>
    <w:rsid w:val="00524D08"/>
    <w:rsid w:val="00524E69"/>
    <w:rsid w:val="00524F3A"/>
    <w:rsid w:val="0052556E"/>
    <w:rsid w:val="00525B76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360C"/>
    <w:rsid w:val="00533864"/>
    <w:rsid w:val="005347B0"/>
    <w:rsid w:val="005349FD"/>
    <w:rsid w:val="00534CB6"/>
    <w:rsid w:val="00535059"/>
    <w:rsid w:val="00535511"/>
    <w:rsid w:val="00535C0C"/>
    <w:rsid w:val="00536787"/>
    <w:rsid w:val="005367D9"/>
    <w:rsid w:val="00537505"/>
    <w:rsid w:val="00537DFF"/>
    <w:rsid w:val="005406A6"/>
    <w:rsid w:val="00540D5E"/>
    <w:rsid w:val="00540E2D"/>
    <w:rsid w:val="005417A2"/>
    <w:rsid w:val="005417DE"/>
    <w:rsid w:val="00541823"/>
    <w:rsid w:val="005433BD"/>
    <w:rsid w:val="005454BA"/>
    <w:rsid w:val="00545609"/>
    <w:rsid w:val="00545BED"/>
    <w:rsid w:val="00545FA6"/>
    <w:rsid w:val="0054636F"/>
    <w:rsid w:val="005463C6"/>
    <w:rsid w:val="005463E1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CEA"/>
    <w:rsid w:val="00562D8E"/>
    <w:rsid w:val="005630CE"/>
    <w:rsid w:val="00564AFE"/>
    <w:rsid w:val="00564C37"/>
    <w:rsid w:val="00565A8D"/>
    <w:rsid w:val="00567DF3"/>
    <w:rsid w:val="00567E8B"/>
    <w:rsid w:val="005708B4"/>
    <w:rsid w:val="00570A0A"/>
    <w:rsid w:val="00571A3F"/>
    <w:rsid w:val="00571DF3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5CD4"/>
    <w:rsid w:val="00575FC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AD8"/>
    <w:rsid w:val="00581D4B"/>
    <w:rsid w:val="005823FE"/>
    <w:rsid w:val="00583264"/>
    <w:rsid w:val="00583B9B"/>
    <w:rsid w:val="00583F2D"/>
    <w:rsid w:val="0058403E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87FC0"/>
    <w:rsid w:val="005903EF"/>
    <w:rsid w:val="005904CA"/>
    <w:rsid w:val="00590D53"/>
    <w:rsid w:val="0059199A"/>
    <w:rsid w:val="00591B2D"/>
    <w:rsid w:val="00591CE2"/>
    <w:rsid w:val="00592BD9"/>
    <w:rsid w:val="00592F7A"/>
    <w:rsid w:val="00592FF2"/>
    <w:rsid w:val="0059321D"/>
    <w:rsid w:val="0059362E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C1A"/>
    <w:rsid w:val="005B2DBC"/>
    <w:rsid w:val="005B2F64"/>
    <w:rsid w:val="005B3311"/>
    <w:rsid w:val="005B3590"/>
    <w:rsid w:val="005B3662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2E"/>
    <w:rsid w:val="005C4380"/>
    <w:rsid w:val="005C4CDE"/>
    <w:rsid w:val="005C56E6"/>
    <w:rsid w:val="005C5BB8"/>
    <w:rsid w:val="005C60AA"/>
    <w:rsid w:val="005C6178"/>
    <w:rsid w:val="005C6257"/>
    <w:rsid w:val="005C67F0"/>
    <w:rsid w:val="005C76F3"/>
    <w:rsid w:val="005C7AD7"/>
    <w:rsid w:val="005C7C45"/>
    <w:rsid w:val="005C7F17"/>
    <w:rsid w:val="005D0635"/>
    <w:rsid w:val="005D0C32"/>
    <w:rsid w:val="005D1337"/>
    <w:rsid w:val="005D158E"/>
    <w:rsid w:val="005D181D"/>
    <w:rsid w:val="005D1853"/>
    <w:rsid w:val="005D1AAE"/>
    <w:rsid w:val="005D1B1D"/>
    <w:rsid w:val="005D1CAF"/>
    <w:rsid w:val="005D2157"/>
    <w:rsid w:val="005D35C0"/>
    <w:rsid w:val="005D37C8"/>
    <w:rsid w:val="005D42B0"/>
    <w:rsid w:val="005D450E"/>
    <w:rsid w:val="005D4562"/>
    <w:rsid w:val="005D46C0"/>
    <w:rsid w:val="005D47ED"/>
    <w:rsid w:val="005D49D8"/>
    <w:rsid w:val="005D51EB"/>
    <w:rsid w:val="005D5712"/>
    <w:rsid w:val="005D5CCA"/>
    <w:rsid w:val="005D623D"/>
    <w:rsid w:val="005D65B5"/>
    <w:rsid w:val="005D7433"/>
    <w:rsid w:val="005E0653"/>
    <w:rsid w:val="005E0935"/>
    <w:rsid w:val="005E0969"/>
    <w:rsid w:val="005E0DF7"/>
    <w:rsid w:val="005E0FF2"/>
    <w:rsid w:val="005E12AF"/>
    <w:rsid w:val="005E2040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21B1"/>
    <w:rsid w:val="005F2395"/>
    <w:rsid w:val="005F2787"/>
    <w:rsid w:val="005F28E7"/>
    <w:rsid w:val="005F2A7B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346"/>
    <w:rsid w:val="00613CF7"/>
    <w:rsid w:val="006144D2"/>
    <w:rsid w:val="00614654"/>
    <w:rsid w:val="006148F9"/>
    <w:rsid w:val="00615354"/>
    <w:rsid w:val="0061556C"/>
    <w:rsid w:val="006155E7"/>
    <w:rsid w:val="006157B2"/>
    <w:rsid w:val="0061669B"/>
    <w:rsid w:val="00616FD6"/>
    <w:rsid w:val="0061736A"/>
    <w:rsid w:val="00617C9C"/>
    <w:rsid w:val="0062063D"/>
    <w:rsid w:val="00620781"/>
    <w:rsid w:val="00620BC3"/>
    <w:rsid w:val="006216F8"/>
    <w:rsid w:val="00621818"/>
    <w:rsid w:val="006220C9"/>
    <w:rsid w:val="0062215D"/>
    <w:rsid w:val="0062262D"/>
    <w:rsid w:val="00622B4D"/>
    <w:rsid w:val="00622B57"/>
    <w:rsid w:val="00622CA6"/>
    <w:rsid w:val="00623146"/>
    <w:rsid w:val="0062338B"/>
    <w:rsid w:val="006237A8"/>
    <w:rsid w:val="0062440B"/>
    <w:rsid w:val="00624B69"/>
    <w:rsid w:val="00624BA2"/>
    <w:rsid w:val="0062648B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1D5A"/>
    <w:rsid w:val="00632406"/>
    <w:rsid w:val="00632B7A"/>
    <w:rsid w:val="006331AB"/>
    <w:rsid w:val="0063324F"/>
    <w:rsid w:val="0063349B"/>
    <w:rsid w:val="006335B4"/>
    <w:rsid w:val="00634318"/>
    <w:rsid w:val="0063490A"/>
    <w:rsid w:val="00635664"/>
    <w:rsid w:val="006359DB"/>
    <w:rsid w:val="006365FB"/>
    <w:rsid w:val="00636B31"/>
    <w:rsid w:val="00637981"/>
    <w:rsid w:val="00637D3C"/>
    <w:rsid w:val="00637E11"/>
    <w:rsid w:val="00640254"/>
    <w:rsid w:val="006406C0"/>
    <w:rsid w:val="006407BE"/>
    <w:rsid w:val="006415D7"/>
    <w:rsid w:val="00641D0E"/>
    <w:rsid w:val="00641D2E"/>
    <w:rsid w:val="00642104"/>
    <w:rsid w:val="006421EA"/>
    <w:rsid w:val="00642443"/>
    <w:rsid w:val="006424AD"/>
    <w:rsid w:val="0064262C"/>
    <w:rsid w:val="00642821"/>
    <w:rsid w:val="00642ADD"/>
    <w:rsid w:val="00643235"/>
    <w:rsid w:val="0064333C"/>
    <w:rsid w:val="00643414"/>
    <w:rsid w:val="00643724"/>
    <w:rsid w:val="0064387A"/>
    <w:rsid w:val="006439BC"/>
    <w:rsid w:val="00643C98"/>
    <w:rsid w:val="006441A1"/>
    <w:rsid w:val="00645233"/>
    <w:rsid w:val="0064554D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1A"/>
    <w:rsid w:val="0065358A"/>
    <w:rsid w:val="00655240"/>
    <w:rsid w:val="006553C1"/>
    <w:rsid w:val="00655B6F"/>
    <w:rsid w:val="00656166"/>
    <w:rsid w:val="006561AC"/>
    <w:rsid w:val="00656FBE"/>
    <w:rsid w:val="006573C0"/>
    <w:rsid w:val="006575B1"/>
    <w:rsid w:val="0065784F"/>
    <w:rsid w:val="00657A53"/>
    <w:rsid w:val="0066002C"/>
    <w:rsid w:val="00660056"/>
    <w:rsid w:val="00660926"/>
    <w:rsid w:val="00660B5A"/>
    <w:rsid w:val="00660CF4"/>
    <w:rsid w:val="00660E86"/>
    <w:rsid w:val="00661074"/>
    <w:rsid w:val="0066145C"/>
    <w:rsid w:val="00661F3C"/>
    <w:rsid w:val="0066227B"/>
    <w:rsid w:val="0066299C"/>
    <w:rsid w:val="00662AF4"/>
    <w:rsid w:val="0066326D"/>
    <w:rsid w:val="00663284"/>
    <w:rsid w:val="0066331E"/>
    <w:rsid w:val="00664357"/>
    <w:rsid w:val="006647F1"/>
    <w:rsid w:val="00664A03"/>
    <w:rsid w:val="00664DB9"/>
    <w:rsid w:val="00664EDE"/>
    <w:rsid w:val="0066571B"/>
    <w:rsid w:val="00665770"/>
    <w:rsid w:val="0066594F"/>
    <w:rsid w:val="00666609"/>
    <w:rsid w:val="00670061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535A"/>
    <w:rsid w:val="00677061"/>
    <w:rsid w:val="0067719E"/>
    <w:rsid w:val="0067748D"/>
    <w:rsid w:val="00680BCD"/>
    <w:rsid w:val="00680BD3"/>
    <w:rsid w:val="006812BE"/>
    <w:rsid w:val="00681A85"/>
    <w:rsid w:val="00681C1A"/>
    <w:rsid w:val="0068298F"/>
    <w:rsid w:val="006829D2"/>
    <w:rsid w:val="00682FBF"/>
    <w:rsid w:val="0068394D"/>
    <w:rsid w:val="00683BD6"/>
    <w:rsid w:val="00683BF6"/>
    <w:rsid w:val="00683C95"/>
    <w:rsid w:val="006843DA"/>
    <w:rsid w:val="006844A7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BF8"/>
    <w:rsid w:val="00692ECA"/>
    <w:rsid w:val="00692F54"/>
    <w:rsid w:val="00693001"/>
    <w:rsid w:val="006933CA"/>
    <w:rsid w:val="006938E4"/>
    <w:rsid w:val="00693D0A"/>
    <w:rsid w:val="00693FD3"/>
    <w:rsid w:val="00694A88"/>
    <w:rsid w:val="00695A77"/>
    <w:rsid w:val="00695D0E"/>
    <w:rsid w:val="00696140"/>
    <w:rsid w:val="0069634A"/>
    <w:rsid w:val="006964C2"/>
    <w:rsid w:val="00696A33"/>
    <w:rsid w:val="006975A2"/>
    <w:rsid w:val="00697975"/>
    <w:rsid w:val="006A07F1"/>
    <w:rsid w:val="006A09D7"/>
    <w:rsid w:val="006A0B43"/>
    <w:rsid w:val="006A0E82"/>
    <w:rsid w:val="006A0F20"/>
    <w:rsid w:val="006A12F8"/>
    <w:rsid w:val="006A14A4"/>
    <w:rsid w:val="006A16D6"/>
    <w:rsid w:val="006A2169"/>
    <w:rsid w:val="006A22A6"/>
    <w:rsid w:val="006A31A1"/>
    <w:rsid w:val="006A32AE"/>
    <w:rsid w:val="006A32BB"/>
    <w:rsid w:val="006A35AF"/>
    <w:rsid w:val="006A3B99"/>
    <w:rsid w:val="006A3BEC"/>
    <w:rsid w:val="006A3F65"/>
    <w:rsid w:val="006A4266"/>
    <w:rsid w:val="006A5275"/>
    <w:rsid w:val="006A5277"/>
    <w:rsid w:val="006A5713"/>
    <w:rsid w:val="006A63C7"/>
    <w:rsid w:val="006A6520"/>
    <w:rsid w:val="006A6569"/>
    <w:rsid w:val="006A77B4"/>
    <w:rsid w:val="006A7879"/>
    <w:rsid w:val="006A789D"/>
    <w:rsid w:val="006B10C1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255"/>
    <w:rsid w:val="006C1AC8"/>
    <w:rsid w:val="006C1B89"/>
    <w:rsid w:val="006C1F1F"/>
    <w:rsid w:val="006C20A3"/>
    <w:rsid w:val="006C2719"/>
    <w:rsid w:val="006C388D"/>
    <w:rsid w:val="006C3964"/>
    <w:rsid w:val="006C3B55"/>
    <w:rsid w:val="006C3D27"/>
    <w:rsid w:val="006C3DBD"/>
    <w:rsid w:val="006C50B1"/>
    <w:rsid w:val="006C58A7"/>
    <w:rsid w:val="006C5B5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1649"/>
    <w:rsid w:val="006D2234"/>
    <w:rsid w:val="006D2B45"/>
    <w:rsid w:val="006D33B5"/>
    <w:rsid w:val="006D3AB7"/>
    <w:rsid w:val="006D3EA5"/>
    <w:rsid w:val="006D4282"/>
    <w:rsid w:val="006D4FE7"/>
    <w:rsid w:val="006D5783"/>
    <w:rsid w:val="006D5893"/>
    <w:rsid w:val="006D5F4A"/>
    <w:rsid w:val="006D666C"/>
    <w:rsid w:val="006D6F59"/>
    <w:rsid w:val="006D7077"/>
    <w:rsid w:val="006D7C25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79B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A2A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6ED"/>
    <w:rsid w:val="0070484D"/>
    <w:rsid w:val="0070493A"/>
    <w:rsid w:val="007049C1"/>
    <w:rsid w:val="0070594E"/>
    <w:rsid w:val="00705C15"/>
    <w:rsid w:val="00705D60"/>
    <w:rsid w:val="0070674F"/>
    <w:rsid w:val="0070728A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AE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4E"/>
    <w:rsid w:val="0071533E"/>
    <w:rsid w:val="007158BD"/>
    <w:rsid w:val="00715F85"/>
    <w:rsid w:val="007160AB"/>
    <w:rsid w:val="00716605"/>
    <w:rsid w:val="00716748"/>
    <w:rsid w:val="00716912"/>
    <w:rsid w:val="00716AFF"/>
    <w:rsid w:val="00717858"/>
    <w:rsid w:val="00717872"/>
    <w:rsid w:val="00717A02"/>
    <w:rsid w:val="00717B93"/>
    <w:rsid w:val="00720368"/>
    <w:rsid w:val="007205C5"/>
    <w:rsid w:val="00720967"/>
    <w:rsid w:val="007211B6"/>
    <w:rsid w:val="00721B38"/>
    <w:rsid w:val="00721B9A"/>
    <w:rsid w:val="0072301B"/>
    <w:rsid w:val="00723157"/>
    <w:rsid w:val="00723BF2"/>
    <w:rsid w:val="00723D35"/>
    <w:rsid w:val="00723DEF"/>
    <w:rsid w:val="00723F0F"/>
    <w:rsid w:val="0072420E"/>
    <w:rsid w:val="007242B0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950"/>
    <w:rsid w:val="00730B15"/>
    <w:rsid w:val="00730D24"/>
    <w:rsid w:val="00731BC0"/>
    <w:rsid w:val="00732A7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4D"/>
    <w:rsid w:val="00737777"/>
    <w:rsid w:val="00737A81"/>
    <w:rsid w:val="00737D0D"/>
    <w:rsid w:val="00737F06"/>
    <w:rsid w:val="00740117"/>
    <w:rsid w:val="00740DFB"/>
    <w:rsid w:val="007411C5"/>
    <w:rsid w:val="00741AF7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99A"/>
    <w:rsid w:val="00745EBA"/>
    <w:rsid w:val="0074627D"/>
    <w:rsid w:val="007463F8"/>
    <w:rsid w:val="007466B4"/>
    <w:rsid w:val="00746A9B"/>
    <w:rsid w:val="00746AC9"/>
    <w:rsid w:val="00746BEC"/>
    <w:rsid w:val="00746CFC"/>
    <w:rsid w:val="0074783F"/>
    <w:rsid w:val="00747EF0"/>
    <w:rsid w:val="00747F27"/>
    <w:rsid w:val="007505C0"/>
    <w:rsid w:val="007507C3"/>
    <w:rsid w:val="00750824"/>
    <w:rsid w:val="00750E17"/>
    <w:rsid w:val="00750F78"/>
    <w:rsid w:val="00751054"/>
    <w:rsid w:val="0075110E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A99"/>
    <w:rsid w:val="00756CC7"/>
    <w:rsid w:val="00757069"/>
    <w:rsid w:val="00757596"/>
    <w:rsid w:val="00757C93"/>
    <w:rsid w:val="00760003"/>
    <w:rsid w:val="0076093F"/>
    <w:rsid w:val="00761553"/>
    <w:rsid w:val="00761EA5"/>
    <w:rsid w:val="00761F5C"/>
    <w:rsid w:val="00762128"/>
    <w:rsid w:val="00762C25"/>
    <w:rsid w:val="00762E4E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4DA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5C6"/>
    <w:rsid w:val="00772D4E"/>
    <w:rsid w:val="00772E4E"/>
    <w:rsid w:val="00773681"/>
    <w:rsid w:val="00773761"/>
    <w:rsid w:val="00774445"/>
    <w:rsid w:val="00774736"/>
    <w:rsid w:val="00775B06"/>
    <w:rsid w:val="007766BB"/>
    <w:rsid w:val="00777064"/>
    <w:rsid w:val="00777276"/>
    <w:rsid w:val="007772DB"/>
    <w:rsid w:val="00777ABE"/>
    <w:rsid w:val="0078058B"/>
    <w:rsid w:val="007809D5"/>
    <w:rsid w:val="00780BE0"/>
    <w:rsid w:val="00780EBF"/>
    <w:rsid w:val="00780F63"/>
    <w:rsid w:val="00781946"/>
    <w:rsid w:val="00781BF7"/>
    <w:rsid w:val="00782936"/>
    <w:rsid w:val="007829CF"/>
    <w:rsid w:val="007836B3"/>
    <w:rsid w:val="00783C17"/>
    <w:rsid w:val="0078403C"/>
    <w:rsid w:val="007847CE"/>
    <w:rsid w:val="00785469"/>
    <w:rsid w:val="007861DA"/>
    <w:rsid w:val="007865ED"/>
    <w:rsid w:val="00786896"/>
    <w:rsid w:val="0078747A"/>
    <w:rsid w:val="007903E7"/>
    <w:rsid w:val="00790706"/>
    <w:rsid w:val="00790F74"/>
    <w:rsid w:val="00791161"/>
    <w:rsid w:val="00791995"/>
    <w:rsid w:val="00791FDA"/>
    <w:rsid w:val="00791FE4"/>
    <w:rsid w:val="007926F3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A5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553"/>
    <w:rsid w:val="007B3E47"/>
    <w:rsid w:val="007B528B"/>
    <w:rsid w:val="007B52AC"/>
    <w:rsid w:val="007B57AC"/>
    <w:rsid w:val="007B7338"/>
    <w:rsid w:val="007B7630"/>
    <w:rsid w:val="007B7C0C"/>
    <w:rsid w:val="007C1081"/>
    <w:rsid w:val="007C13C7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391F"/>
    <w:rsid w:val="007C3C2A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043"/>
    <w:rsid w:val="007D2825"/>
    <w:rsid w:val="007D2C97"/>
    <w:rsid w:val="007D2FCC"/>
    <w:rsid w:val="007D316A"/>
    <w:rsid w:val="007D3B35"/>
    <w:rsid w:val="007D3C88"/>
    <w:rsid w:val="007D4274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9D4"/>
    <w:rsid w:val="007E0ACF"/>
    <w:rsid w:val="007E0FE8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035"/>
    <w:rsid w:val="007F11D0"/>
    <w:rsid w:val="007F1BCA"/>
    <w:rsid w:val="007F1CFB"/>
    <w:rsid w:val="007F2AF6"/>
    <w:rsid w:val="007F2B41"/>
    <w:rsid w:val="007F318C"/>
    <w:rsid w:val="007F34BA"/>
    <w:rsid w:val="007F37E3"/>
    <w:rsid w:val="007F41F4"/>
    <w:rsid w:val="007F4CBA"/>
    <w:rsid w:val="007F4D8A"/>
    <w:rsid w:val="007F5748"/>
    <w:rsid w:val="007F58D7"/>
    <w:rsid w:val="007F5C71"/>
    <w:rsid w:val="007F6397"/>
    <w:rsid w:val="007F6405"/>
    <w:rsid w:val="007F7C37"/>
    <w:rsid w:val="007F7EEE"/>
    <w:rsid w:val="008000C3"/>
    <w:rsid w:val="00800454"/>
    <w:rsid w:val="008004E3"/>
    <w:rsid w:val="00800EBA"/>
    <w:rsid w:val="00801A90"/>
    <w:rsid w:val="00801F4D"/>
    <w:rsid w:val="008020C5"/>
    <w:rsid w:val="008026DD"/>
    <w:rsid w:val="00802F30"/>
    <w:rsid w:val="00802F76"/>
    <w:rsid w:val="008033D7"/>
    <w:rsid w:val="0080344B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1FB"/>
    <w:rsid w:val="00810F87"/>
    <w:rsid w:val="00811759"/>
    <w:rsid w:val="008121EC"/>
    <w:rsid w:val="008122BB"/>
    <w:rsid w:val="0081232B"/>
    <w:rsid w:val="00812753"/>
    <w:rsid w:val="00812870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2085A"/>
    <w:rsid w:val="00820DD5"/>
    <w:rsid w:val="00820F8F"/>
    <w:rsid w:val="00821034"/>
    <w:rsid w:val="00822D20"/>
    <w:rsid w:val="008239E9"/>
    <w:rsid w:val="00824079"/>
    <w:rsid w:val="0082419F"/>
    <w:rsid w:val="00824694"/>
    <w:rsid w:val="00826152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145"/>
    <w:rsid w:val="008312A9"/>
    <w:rsid w:val="00831981"/>
    <w:rsid w:val="008322B2"/>
    <w:rsid w:val="00832F93"/>
    <w:rsid w:val="008336BA"/>
    <w:rsid w:val="00833B6F"/>
    <w:rsid w:val="00833E75"/>
    <w:rsid w:val="008345E9"/>
    <w:rsid w:val="008346E0"/>
    <w:rsid w:val="0083492D"/>
    <w:rsid w:val="0083541E"/>
    <w:rsid w:val="00835C8E"/>
    <w:rsid w:val="00835CB4"/>
    <w:rsid w:val="00835E81"/>
    <w:rsid w:val="00836621"/>
    <w:rsid w:val="00836C57"/>
    <w:rsid w:val="008371D2"/>
    <w:rsid w:val="008374B4"/>
    <w:rsid w:val="00837636"/>
    <w:rsid w:val="00837890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B64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7E"/>
    <w:rsid w:val="00846AFD"/>
    <w:rsid w:val="00846D26"/>
    <w:rsid w:val="0084702F"/>
    <w:rsid w:val="00847156"/>
    <w:rsid w:val="00847970"/>
    <w:rsid w:val="00847AE7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141F"/>
    <w:rsid w:val="00851428"/>
    <w:rsid w:val="00852A48"/>
    <w:rsid w:val="00854596"/>
    <w:rsid w:val="0085554E"/>
    <w:rsid w:val="00855B73"/>
    <w:rsid w:val="00855FF5"/>
    <w:rsid w:val="00856084"/>
    <w:rsid w:val="0085680C"/>
    <w:rsid w:val="008574DE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9E7"/>
    <w:rsid w:val="00864EA7"/>
    <w:rsid w:val="00865743"/>
    <w:rsid w:val="0086589C"/>
    <w:rsid w:val="00865ED3"/>
    <w:rsid w:val="00866241"/>
    <w:rsid w:val="008662DF"/>
    <w:rsid w:val="00866590"/>
    <w:rsid w:val="00866A91"/>
    <w:rsid w:val="00866F9B"/>
    <w:rsid w:val="00867361"/>
    <w:rsid w:val="00867DCE"/>
    <w:rsid w:val="00870421"/>
    <w:rsid w:val="008726A3"/>
    <w:rsid w:val="008726A6"/>
    <w:rsid w:val="00872C03"/>
    <w:rsid w:val="00872D61"/>
    <w:rsid w:val="0087327A"/>
    <w:rsid w:val="0087374F"/>
    <w:rsid w:val="00873C97"/>
    <w:rsid w:val="00874050"/>
    <w:rsid w:val="00874073"/>
    <w:rsid w:val="00874468"/>
    <w:rsid w:val="0087600F"/>
    <w:rsid w:val="008760DE"/>
    <w:rsid w:val="008762C9"/>
    <w:rsid w:val="00876372"/>
    <w:rsid w:val="00876443"/>
    <w:rsid w:val="00876444"/>
    <w:rsid w:val="008764BC"/>
    <w:rsid w:val="00880006"/>
    <w:rsid w:val="008800D6"/>
    <w:rsid w:val="00880C04"/>
    <w:rsid w:val="00880E41"/>
    <w:rsid w:val="00880E50"/>
    <w:rsid w:val="00880FCD"/>
    <w:rsid w:val="008811D5"/>
    <w:rsid w:val="00881262"/>
    <w:rsid w:val="008815C6"/>
    <w:rsid w:val="008815D9"/>
    <w:rsid w:val="00881A4B"/>
    <w:rsid w:val="00882666"/>
    <w:rsid w:val="00883414"/>
    <w:rsid w:val="00883E3F"/>
    <w:rsid w:val="008845EC"/>
    <w:rsid w:val="00885182"/>
    <w:rsid w:val="008851B8"/>
    <w:rsid w:val="00885256"/>
    <w:rsid w:val="00885638"/>
    <w:rsid w:val="00887124"/>
    <w:rsid w:val="00887149"/>
    <w:rsid w:val="00887283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63A"/>
    <w:rsid w:val="008927AF"/>
    <w:rsid w:val="008928D3"/>
    <w:rsid w:val="00892AA6"/>
    <w:rsid w:val="00892E14"/>
    <w:rsid w:val="0089318D"/>
    <w:rsid w:val="008943D1"/>
    <w:rsid w:val="00894466"/>
    <w:rsid w:val="00894543"/>
    <w:rsid w:val="00894A82"/>
    <w:rsid w:val="00894AE3"/>
    <w:rsid w:val="00895F9C"/>
    <w:rsid w:val="00896FF7"/>
    <w:rsid w:val="00897066"/>
    <w:rsid w:val="008A0ABD"/>
    <w:rsid w:val="008A0AF1"/>
    <w:rsid w:val="008A0FE3"/>
    <w:rsid w:val="008A10D0"/>
    <w:rsid w:val="008A15C3"/>
    <w:rsid w:val="008A16E1"/>
    <w:rsid w:val="008A1B24"/>
    <w:rsid w:val="008A1F2E"/>
    <w:rsid w:val="008A1FBB"/>
    <w:rsid w:val="008A2116"/>
    <w:rsid w:val="008A23C8"/>
    <w:rsid w:val="008A2DC0"/>
    <w:rsid w:val="008A2F6F"/>
    <w:rsid w:val="008A37C8"/>
    <w:rsid w:val="008A4365"/>
    <w:rsid w:val="008A4939"/>
    <w:rsid w:val="008A4D7C"/>
    <w:rsid w:val="008A59A9"/>
    <w:rsid w:val="008A5D64"/>
    <w:rsid w:val="008A6124"/>
    <w:rsid w:val="008A6167"/>
    <w:rsid w:val="008A648E"/>
    <w:rsid w:val="008A7A55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5588"/>
    <w:rsid w:val="008B5C56"/>
    <w:rsid w:val="008B6098"/>
    <w:rsid w:val="008B62C9"/>
    <w:rsid w:val="008B6493"/>
    <w:rsid w:val="008B6BDD"/>
    <w:rsid w:val="008B6E01"/>
    <w:rsid w:val="008B706D"/>
    <w:rsid w:val="008B716F"/>
    <w:rsid w:val="008B735D"/>
    <w:rsid w:val="008B7BFF"/>
    <w:rsid w:val="008B7C84"/>
    <w:rsid w:val="008B7E92"/>
    <w:rsid w:val="008C08CE"/>
    <w:rsid w:val="008C0B11"/>
    <w:rsid w:val="008C0FBF"/>
    <w:rsid w:val="008C1663"/>
    <w:rsid w:val="008C1A89"/>
    <w:rsid w:val="008C202A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558"/>
    <w:rsid w:val="008C6690"/>
    <w:rsid w:val="008C6947"/>
    <w:rsid w:val="008C6CD5"/>
    <w:rsid w:val="008C6D70"/>
    <w:rsid w:val="008C6DC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C2D"/>
    <w:rsid w:val="008E0F8C"/>
    <w:rsid w:val="008E104C"/>
    <w:rsid w:val="008E10E0"/>
    <w:rsid w:val="008E14F1"/>
    <w:rsid w:val="008E17A5"/>
    <w:rsid w:val="008E1C4F"/>
    <w:rsid w:val="008E2467"/>
    <w:rsid w:val="008E2686"/>
    <w:rsid w:val="008E3083"/>
    <w:rsid w:val="008E360A"/>
    <w:rsid w:val="008E3C83"/>
    <w:rsid w:val="008E4ACA"/>
    <w:rsid w:val="008E4FCB"/>
    <w:rsid w:val="008E5213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506"/>
    <w:rsid w:val="008F36DF"/>
    <w:rsid w:val="008F3AB8"/>
    <w:rsid w:val="008F4067"/>
    <w:rsid w:val="008F4248"/>
    <w:rsid w:val="008F4346"/>
    <w:rsid w:val="008F4AE5"/>
    <w:rsid w:val="008F51CB"/>
    <w:rsid w:val="008F59C8"/>
    <w:rsid w:val="008F5B4D"/>
    <w:rsid w:val="008F6808"/>
    <w:rsid w:val="008F70F8"/>
    <w:rsid w:val="008F75B6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6EFD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643"/>
    <w:rsid w:val="00925D14"/>
    <w:rsid w:val="00925EDB"/>
    <w:rsid w:val="00926002"/>
    <w:rsid w:val="0092607C"/>
    <w:rsid w:val="009260D3"/>
    <w:rsid w:val="00926B2E"/>
    <w:rsid w:val="00926B4F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B96"/>
    <w:rsid w:val="00933FF3"/>
    <w:rsid w:val="00934571"/>
    <w:rsid w:val="009345C8"/>
    <w:rsid w:val="00934BE0"/>
    <w:rsid w:val="00934E22"/>
    <w:rsid w:val="00935165"/>
    <w:rsid w:val="009357CA"/>
    <w:rsid w:val="00935A38"/>
    <w:rsid w:val="00935EA9"/>
    <w:rsid w:val="00935F6C"/>
    <w:rsid w:val="00935F74"/>
    <w:rsid w:val="00936649"/>
    <w:rsid w:val="00937B8A"/>
    <w:rsid w:val="00937C7F"/>
    <w:rsid w:val="00940374"/>
    <w:rsid w:val="00940556"/>
    <w:rsid w:val="00940721"/>
    <w:rsid w:val="00940788"/>
    <w:rsid w:val="0094090C"/>
    <w:rsid w:val="00940AF5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6002"/>
    <w:rsid w:val="0094714D"/>
    <w:rsid w:val="00947446"/>
    <w:rsid w:val="00947834"/>
    <w:rsid w:val="00947CFF"/>
    <w:rsid w:val="00947EC6"/>
    <w:rsid w:val="009509FE"/>
    <w:rsid w:val="009518E4"/>
    <w:rsid w:val="009520C5"/>
    <w:rsid w:val="00952286"/>
    <w:rsid w:val="00952832"/>
    <w:rsid w:val="00952D1B"/>
    <w:rsid w:val="00952F78"/>
    <w:rsid w:val="009536BA"/>
    <w:rsid w:val="009539C8"/>
    <w:rsid w:val="00953A9B"/>
    <w:rsid w:val="0095446F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0CFC"/>
    <w:rsid w:val="00971135"/>
    <w:rsid w:val="00971300"/>
    <w:rsid w:val="009715D6"/>
    <w:rsid w:val="00971817"/>
    <w:rsid w:val="00971FD6"/>
    <w:rsid w:val="009723E9"/>
    <w:rsid w:val="00972415"/>
    <w:rsid w:val="00972AB1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C2D"/>
    <w:rsid w:val="00976D21"/>
    <w:rsid w:val="0097713F"/>
    <w:rsid w:val="009779F7"/>
    <w:rsid w:val="00977A50"/>
    <w:rsid w:val="00977B3D"/>
    <w:rsid w:val="00977F2E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4EAE"/>
    <w:rsid w:val="00985288"/>
    <w:rsid w:val="00985623"/>
    <w:rsid w:val="00985732"/>
    <w:rsid w:val="0098576E"/>
    <w:rsid w:val="009859FA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D35"/>
    <w:rsid w:val="00994EEF"/>
    <w:rsid w:val="00995781"/>
    <w:rsid w:val="009958A1"/>
    <w:rsid w:val="00995CD7"/>
    <w:rsid w:val="00996D24"/>
    <w:rsid w:val="00996F80"/>
    <w:rsid w:val="00996FA9"/>
    <w:rsid w:val="00997297"/>
    <w:rsid w:val="00997D90"/>
    <w:rsid w:val="009A0459"/>
    <w:rsid w:val="009A0475"/>
    <w:rsid w:val="009A14DD"/>
    <w:rsid w:val="009A1A47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664"/>
    <w:rsid w:val="009C27D9"/>
    <w:rsid w:val="009C3BE5"/>
    <w:rsid w:val="009C4603"/>
    <w:rsid w:val="009C4F54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577"/>
    <w:rsid w:val="009D4605"/>
    <w:rsid w:val="009D475B"/>
    <w:rsid w:val="009D4D08"/>
    <w:rsid w:val="009D4FD3"/>
    <w:rsid w:val="009D55C6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3A3C"/>
    <w:rsid w:val="009E4408"/>
    <w:rsid w:val="009E4873"/>
    <w:rsid w:val="009E49FB"/>
    <w:rsid w:val="009E4A00"/>
    <w:rsid w:val="009E4BC9"/>
    <w:rsid w:val="009E4D43"/>
    <w:rsid w:val="009E54B1"/>
    <w:rsid w:val="009E54BD"/>
    <w:rsid w:val="009E57E3"/>
    <w:rsid w:val="009E625B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C01"/>
    <w:rsid w:val="009F74C4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37"/>
    <w:rsid w:val="00A02BE7"/>
    <w:rsid w:val="00A02C7A"/>
    <w:rsid w:val="00A03103"/>
    <w:rsid w:val="00A03603"/>
    <w:rsid w:val="00A03AF8"/>
    <w:rsid w:val="00A03ECC"/>
    <w:rsid w:val="00A03F92"/>
    <w:rsid w:val="00A0451D"/>
    <w:rsid w:val="00A04595"/>
    <w:rsid w:val="00A05292"/>
    <w:rsid w:val="00A05933"/>
    <w:rsid w:val="00A05D2C"/>
    <w:rsid w:val="00A05F13"/>
    <w:rsid w:val="00A067B5"/>
    <w:rsid w:val="00A07206"/>
    <w:rsid w:val="00A0730C"/>
    <w:rsid w:val="00A07A24"/>
    <w:rsid w:val="00A07BC4"/>
    <w:rsid w:val="00A07EDB"/>
    <w:rsid w:val="00A1003E"/>
    <w:rsid w:val="00A102F6"/>
    <w:rsid w:val="00A109E6"/>
    <w:rsid w:val="00A10DB1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5CB2"/>
    <w:rsid w:val="00A15D79"/>
    <w:rsid w:val="00A16A0D"/>
    <w:rsid w:val="00A16E86"/>
    <w:rsid w:val="00A175CA"/>
    <w:rsid w:val="00A17B7A"/>
    <w:rsid w:val="00A205B8"/>
    <w:rsid w:val="00A2082C"/>
    <w:rsid w:val="00A2152E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1FC"/>
    <w:rsid w:val="00A262A8"/>
    <w:rsid w:val="00A26AAE"/>
    <w:rsid w:val="00A26CBD"/>
    <w:rsid w:val="00A26E9C"/>
    <w:rsid w:val="00A2702A"/>
    <w:rsid w:val="00A27F91"/>
    <w:rsid w:val="00A30727"/>
    <w:rsid w:val="00A3083E"/>
    <w:rsid w:val="00A308D9"/>
    <w:rsid w:val="00A30E87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9DA"/>
    <w:rsid w:val="00A46B6A"/>
    <w:rsid w:val="00A471CD"/>
    <w:rsid w:val="00A506F1"/>
    <w:rsid w:val="00A50903"/>
    <w:rsid w:val="00A50E26"/>
    <w:rsid w:val="00A50EC6"/>
    <w:rsid w:val="00A50F60"/>
    <w:rsid w:val="00A5149B"/>
    <w:rsid w:val="00A52007"/>
    <w:rsid w:val="00A525E7"/>
    <w:rsid w:val="00A526A1"/>
    <w:rsid w:val="00A529E8"/>
    <w:rsid w:val="00A52AB3"/>
    <w:rsid w:val="00A52B84"/>
    <w:rsid w:val="00A52DB5"/>
    <w:rsid w:val="00A541FA"/>
    <w:rsid w:val="00A54501"/>
    <w:rsid w:val="00A546A0"/>
    <w:rsid w:val="00A549F9"/>
    <w:rsid w:val="00A5509E"/>
    <w:rsid w:val="00A5529D"/>
    <w:rsid w:val="00A5536B"/>
    <w:rsid w:val="00A55C65"/>
    <w:rsid w:val="00A56070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2D50"/>
    <w:rsid w:val="00A63312"/>
    <w:rsid w:val="00A63764"/>
    <w:rsid w:val="00A647B2"/>
    <w:rsid w:val="00A648AB"/>
    <w:rsid w:val="00A653ED"/>
    <w:rsid w:val="00A666F9"/>
    <w:rsid w:val="00A66D20"/>
    <w:rsid w:val="00A67269"/>
    <w:rsid w:val="00A6735B"/>
    <w:rsid w:val="00A67AA5"/>
    <w:rsid w:val="00A67B0C"/>
    <w:rsid w:val="00A70FD4"/>
    <w:rsid w:val="00A71231"/>
    <w:rsid w:val="00A7237B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0E5C"/>
    <w:rsid w:val="00A910EF"/>
    <w:rsid w:val="00A91972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2C4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2194"/>
    <w:rsid w:val="00AA2318"/>
    <w:rsid w:val="00AA2440"/>
    <w:rsid w:val="00AA27E6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A26"/>
    <w:rsid w:val="00AB1DEB"/>
    <w:rsid w:val="00AB1EEF"/>
    <w:rsid w:val="00AB2951"/>
    <w:rsid w:val="00AB302A"/>
    <w:rsid w:val="00AB3D73"/>
    <w:rsid w:val="00AB462F"/>
    <w:rsid w:val="00AB49F4"/>
    <w:rsid w:val="00AB4BF8"/>
    <w:rsid w:val="00AB51D6"/>
    <w:rsid w:val="00AB5FEE"/>
    <w:rsid w:val="00AB6C5A"/>
    <w:rsid w:val="00AB70DB"/>
    <w:rsid w:val="00AB779B"/>
    <w:rsid w:val="00AB7805"/>
    <w:rsid w:val="00AB7B44"/>
    <w:rsid w:val="00AC0043"/>
    <w:rsid w:val="00AC0EEE"/>
    <w:rsid w:val="00AC0FC3"/>
    <w:rsid w:val="00AC11FE"/>
    <w:rsid w:val="00AC1256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6F7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3395"/>
    <w:rsid w:val="00AF42AF"/>
    <w:rsid w:val="00AF4845"/>
    <w:rsid w:val="00AF488E"/>
    <w:rsid w:val="00AF571F"/>
    <w:rsid w:val="00AF5974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1F0"/>
    <w:rsid w:val="00B069D6"/>
    <w:rsid w:val="00B06D3C"/>
    <w:rsid w:val="00B06E2A"/>
    <w:rsid w:val="00B06E92"/>
    <w:rsid w:val="00B07764"/>
    <w:rsid w:val="00B077C5"/>
    <w:rsid w:val="00B10135"/>
    <w:rsid w:val="00B1050F"/>
    <w:rsid w:val="00B10BFC"/>
    <w:rsid w:val="00B11AAB"/>
    <w:rsid w:val="00B11B19"/>
    <w:rsid w:val="00B1257E"/>
    <w:rsid w:val="00B12C3E"/>
    <w:rsid w:val="00B13897"/>
    <w:rsid w:val="00B14291"/>
    <w:rsid w:val="00B1430D"/>
    <w:rsid w:val="00B1444F"/>
    <w:rsid w:val="00B151AE"/>
    <w:rsid w:val="00B154C6"/>
    <w:rsid w:val="00B156B7"/>
    <w:rsid w:val="00B15A70"/>
    <w:rsid w:val="00B1625A"/>
    <w:rsid w:val="00B1776D"/>
    <w:rsid w:val="00B20557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2D13"/>
    <w:rsid w:val="00B23C0E"/>
    <w:rsid w:val="00B23CB8"/>
    <w:rsid w:val="00B23DFC"/>
    <w:rsid w:val="00B24530"/>
    <w:rsid w:val="00B249A1"/>
    <w:rsid w:val="00B24B65"/>
    <w:rsid w:val="00B25915"/>
    <w:rsid w:val="00B25CB1"/>
    <w:rsid w:val="00B3005A"/>
    <w:rsid w:val="00B30295"/>
    <w:rsid w:val="00B304E8"/>
    <w:rsid w:val="00B30F44"/>
    <w:rsid w:val="00B31281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98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1C5"/>
    <w:rsid w:val="00B435F9"/>
    <w:rsid w:val="00B43B0E"/>
    <w:rsid w:val="00B455AB"/>
    <w:rsid w:val="00B46402"/>
    <w:rsid w:val="00B46E88"/>
    <w:rsid w:val="00B4717F"/>
    <w:rsid w:val="00B473DE"/>
    <w:rsid w:val="00B47855"/>
    <w:rsid w:val="00B47C1A"/>
    <w:rsid w:val="00B500E3"/>
    <w:rsid w:val="00B5040D"/>
    <w:rsid w:val="00B50475"/>
    <w:rsid w:val="00B50821"/>
    <w:rsid w:val="00B50AA9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37B"/>
    <w:rsid w:val="00B548F7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1B6A"/>
    <w:rsid w:val="00B620D2"/>
    <w:rsid w:val="00B62C40"/>
    <w:rsid w:val="00B62EAD"/>
    <w:rsid w:val="00B62F75"/>
    <w:rsid w:val="00B63322"/>
    <w:rsid w:val="00B656D8"/>
    <w:rsid w:val="00B65830"/>
    <w:rsid w:val="00B65894"/>
    <w:rsid w:val="00B65973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7F8"/>
    <w:rsid w:val="00B7482D"/>
    <w:rsid w:val="00B74D16"/>
    <w:rsid w:val="00B74E88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780"/>
    <w:rsid w:val="00B77B3E"/>
    <w:rsid w:val="00B77C1B"/>
    <w:rsid w:val="00B8053C"/>
    <w:rsid w:val="00B80674"/>
    <w:rsid w:val="00B8090B"/>
    <w:rsid w:val="00B80916"/>
    <w:rsid w:val="00B81018"/>
    <w:rsid w:val="00B81040"/>
    <w:rsid w:val="00B8118F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224"/>
    <w:rsid w:val="00B8769D"/>
    <w:rsid w:val="00B878C5"/>
    <w:rsid w:val="00B87F65"/>
    <w:rsid w:val="00B9009C"/>
    <w:rsid w:val="00B90313"/>
    <w:rsid w:val="00B90401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4D9"/>
    <w:rsid w:val="00B96962"/>
    <w:rsid w:val="00B9769B"/>
    <w:rsid w:val="00BA1098"/>
    <w:rsid w:val="00BA1C96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F2D"/>
    <w:rsid w:val="00BA6904"/>
    <w:rsid w:val="00BA6D05"/>
    <w:rsid w:val="00BA6DF3"/>
    <w:rsid w:val="00BA76E2"/>
    <w:rsid w:val="00BB017C"/>
    <w:rsid w:val="00BB0BC2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BF2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3E85"/>
    <w:rsid w:val="00BC4764"/>
    <w:rsid w:val="00BC4BA6"/>
    <w:rsid w:val="00BC52F3"/>
    <w:rsid w:val="00BC5578"/>
    <w:rsid w:val="00BC5D4C"/>
    <w:rsid w:val="00BC651D"/>
    <w:rsid w:val="00BC687B"/>
    <w:rsid w:val="00BC6BB6"/>
    <w:rsid w:val="00BC6D01"/>
    <w:rsid w:val="00BC7209"/>
    <w:rsid w:val="00BD0189"/>
    <w:rsid w:val="00BD04C9"/>
    <w:rsid w:val="00BD201E"/>
    <w:rsid w:val="00BD266A"/>
    <w:rsid w:val="00BD2BDF"/>
    <w:rsid w:val="00BD2F3C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48D"/>
    <w:rsid w:val="00BD6B22"/>
    <w:rsid w:val="00BD6CDA"/>
    <w:rsid w:val="00BD7100"/>
    <w:rsid w:val="00BD7437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48B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23C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5B3"/>
    <w:rsid w:val="00C007ED"/>
    <w:rsid w:val="00C011A8"/>
    <w:rsid w:val="00C017B5"/>
    <w:rsid w:val="00C017E8"/>
    <w:rsid w:val="00C01DB6"/>
    <w:rsid w:val="00C031DE"/>
    <w:rsid w:val="00C03D6C"/>
    <w:rsid w:val="00C04224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0680"/>
    <w:rsid w:val="00C1130A"/>
    <w:rsid w:val="00C11C37"/>
    <w:rsid w:val="00C11E7A"/>
    <w:rsid w:val="00C1291D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266"/>
    <w:rsid w:val="00C17454"/>
    <w:rsid w:val="00C204E5"/>
    <w:rsid w:val="00C20D44"/>
    <w:rsid w:val="00C2134F"/>
    <w:rsid w:val="00C22E68"/>
    <w:rsid w:val="00C233D5"/>
    <w:rsid w:val="00C23C8E"/>
    <w:rsid w:val="00C23D66"/>
    <w:rsid w:val="00C23FD0"/>
    <w:rsid w:val="00C244FC"/>
    <w:rsid w:val="00C246EA"/>
    <w:rsid w:val="00C25263"/>
    <w:rsid w:val="00C25D1F"/>
    <w:rsid w:val="00C25FAE"/>
    <w:rsid w:val="00C264BC"/>
    <w:rsid w:val="00C26CF4"/>
    <w:rsid w:val="00C27E13"/>
    <w:rsid w:val="00C30012"/>
    <w:rsid w:val="00C303DF"/>
    <w:rsid w:val="00C30B62"/>
    <w:rsid w:val="00C30F1C"/>
    <w:rsid w:val="00C31921"/>
    <w:rsid w:val="00C3215A"/>
    <w:rsid w:val="00C32291"/>
    <w:rsid w:val="00C32D2D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4DBE"/>
    <w:rsid w:val="00C35176"/>
    <w:rsid w:val="00C35857"/>
    <w:rsid w:val="00C35AA7"/>
    <w:rsid w:val="00C35C0C"/>
    <w:rsid w:val="00C362BA"/>
    <w:rsid w:val="00C3728E"/>
    <w:rsid w:val="00C40204"/>
    <w:rsid w:val="00C40CA8"/>
    <w:rsid w:val="00C40F1C"/>
    <w:rsid w:val="00C4107A"/>
    <w:rsid w:val="00C4142B"/>
    <w:rsid w:val="00C415EE"/>
    <w:rsid w:val="00C419AE"/>
    <w:rsid w:val="00C41C09"/>
    <w:rsid w:val="00C42477"/>
    <w:rsid w:val="00C42B72"/>
    <w:rsid w:val="00C42B76"/>
    <w:rsid w:val="00C4347B"/>
    <w:rsid w:val="00C43549"/>
    <w:rsid w:val="00C438E1"/>
    <w:rsid w:val="00C43B35"/>
    <w:rsid w:val="00C44A8F"/>
    <w:rsid w:val="00C44E4B"/>
    <w:rsid w:val="00C458C6"/>
    <w:rsid w:val="00C45AD0"/>
    <w:rsid w:val="00C45CE2"/>
    <w:rsid w:val="00C45D13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8B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4F94"/>
    <w:rsid w:val="00C65614"/>
    <w:rsid w:val="00C656A5"/>
    <w:rsid w:val="00C664A6"/>
    <w:rsid w:val="00C667D3"/>
    <w:rsid w:val="00C66CA9"/>
    <w:rsid w:val="00C67028"/>
    <w:rsid w:val="00C67985"/>
    <w:rsid w:val="00C70307"/>
    <w:rsid w:val="00C707D9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8DC"/>
    <w:rsid w:val="00C75C09"/>
    <w:rsid w:val="00C75C46"/>
    <w:rsid w:val="00C7613D"/>
    <w:rsid w:val="00C761E9"/>
    <w:rsid w:val="00C76B2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8C2"/>
    <w:rsid w:val="00C8393A"/>
    <w:rsid w:val="00C83C74"/>
    <w:rsid w:val="00C84512"/>
    <w:rsid w:val="00C851B7"/>
    <w:rsid w:val="00C854F2"/>
    <w:rsid w:val="00C855BB"/>
    <w:rsid w:val="00C8566E"/>
    <w:rsid w:val="00C86D92"/>
    <w:rsid w:val="00C870DC"/>
    <w:rsid w:val="00C873A2"/>
    <w:rsid w:val="00C878C0"/>
    <w:rsid w:val="00C87A3E"/>
    <w:rsid w:val="00C90848"/>
    <w:rsid w:val="00C909D5"/>
    <w:rsid w:val="00C91CB9"/>
    <w:rsid w:val="00C929CA"/>
    <w:rsid w:val="00C92BBC"/>
    <w:rsid w:val="00C92E6F"/>
    <w:rsid w:val="00C92F3D"/>
    <w:rsid w:val="00C92F7D"/>
    <w:rsid w:val="00C93672"/>
    <w:rsid w:val="00C954B9"/>
    <w:rsid w:val="00C95C6C"/>
    <w:rsid w:val="00C96659"/>
    <w:rsid w:val="00C96ECB"/>
    <w:rsid w:val="00C97BDF"/>
    <w:rsid w:val="00C97CAB"/>
    <w:rsid w:val="00CA013A"/>
    <w:rsid w:val="00CA0698"/>
    <w:rsid w:val="00CA09B2"/>
    <w:rsid w:val="00CA0EF4"/>
    <w:rsid w:val="00CA14E0"/>
    <w:rsid w:val="00CA17A8"/>
    <w:rsid w:val="00CA1AF0"/>
    <w:rsid w:val="00CA2207"/>
    <w:rsid w:val="00CA2C83"/>
    <w:rsid w:val="00CA2CE5"/>
    <w:rsid w:val="00CA2DDE"/>
    <w:rsid w:val="00CA2EFD"/>
    <w:rsid w:val="00CA3343"/>
    <w:rsid w:val="00CA4ABA"/>
    <w:rsid w:val="00CA51FF"/>
    <w:rsid w:val="00CA52C6"/>
    <w:rsid w:val="00CA53ED"/>
    <w:rsid w:val="00CA5B44"/>
    <w:rsid w:val="00CA632D"/>
    <w:rsid w:val="00CA641C"/>
    <w:rsid w:val="00CA6819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7F0"/>
    <w:rsid w:val="00CB6E24"/>
    <w:rsid w:val="00CB6E72"/>
    <w:rsid w:val="00CB6E7F"/>
    <w:rsid w:val="00CB6EA9"/>
    <w:rsid w:val="00CB6FAE"/>
    <w:rsid w:val="00CB7E23"/>
    <w:rsid w:val="00CC038F"/>
    <w:rsid w:val="00CC03A9"/>
    <w:rsid w:val="00CC07B0"/>
    <w:rsid w:val="00CC1052"/>
    <w:rsid w:val="00CC16DA"/>
    <w:rsid w:val="00CC1730"/>
    <w:rsid w:val="00CC28E4"/>
    <w:rsid w:val="00CC29DF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9BC"/>
    <w:rsid w:val="00CC5FCF"/>
    <w:rsid w:val="00CC667D"/>
    <w:rsid w:val="00CC6740"/>
    <w:rsid w:val="00CC697E"/>
    <w:rsid w:val="00CC6C4C"/>
    <w:rsid w:val="00CC6E3F"/>
    <w:rsid w:val="00CC7674"/>
    <w:rsid w:val="00CC7DBB"/>
    <w:rsid w:val="00CD1E13"/>
    <w:rsid w:val="00CD228D"/>
    <w:rsid w:val="00CD2C4A"/>
    <w:rsid w:val="00CD2CEF"/>
    <w:rsid w:val="00CD2F24"/>
    <w:rsid w:val="00CD2FE8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745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4C87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09B"/>
    <w:rsid w:val="00D052BE"/>
    <w:rsid w:val="00D0539D"/>
    <w:rsid w:val="00D058C8"/>
    <w:rsid w:val="00D059D3"/>
    <w:rsid w:val="00D05A8D"/>
    <w:rsid w:val="00D06220"/>
    <w:rsid w:val="00D0630E"/>
    <w:rsid w:val="00D06424"/>
    <w:rsid w:val="00D06ABB"/>
    <w:rsid w:val="00D079C7"/>
    <w:rsid w:val="00D10227"/>
    <w:rsid w:val="00D109A3"/>
    <w:rsid w:val="00D11EEC"/>
    <w:rsid w:val="00D12757"/>
    <w:rsid w:val="00D13156"/>
    <w:rsid w:val="00D13276"/>
    <w:rsid w:val="00D149C6"/>
    <w:rsid w:val="00D14C20"/>
    <w:rsid w:val="00D1529F"/>
    <w:rsid w:val="00D1563E"/>
    <w:rsid w:val="00D15769"/>
    <w:rsid w:val="00D1642B"/>
    <w:rsid w:val="00D1674F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3155"/>
    <w:rsid w:val="00D338D9"/>
    <w:rsid w:val="00D33A7C"/>
    <w:rsid w:val="00D34001"/>
    <w:rsid w:val="00D34024"/>
    <w:rsid w:val="00D34911"/>
    <w:rsid w:val="00D34E0E"/>
    <w:rsid w:val="00D3530E"/>
    <w:rsid w:val="00D35440"/>
    <w:rsid w:val="00D355FA"/>
    <w:rsid w:val="00D358EE"/>
    <w:rsid w:val="00D35CDC"/>
    <w:rsid w:val="00D37286"/>
    <w:rsid w:val="00D3731F"/>
    <w:rsid w:val="00D37D13"/>
    <w:rsid w:val="00D4112B"/>
    <w:rsid w:val="00D41760"/>
    <w:rsid w:val="00D41DC1"/>
    <w:rsid w:val="00D4215E"/>
    <w:rsid w:val="00D42A0E"/>
    <w:rsid w:val="00D43408"/>
    <w:rsid w:val="00D43661"/>
    <w:rsid w:val="00D43787"/>
    <w:rsid w:val="00D43B24"/>
    <w:rsid w:val="00D43F27"/>
    <w:rsid w:val="00D4410B"/>
    <w:rsid w:val="00D44354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0D14"/>
    <w:rsid w:val="00D51E03"/>
    <w:rsid w:val="00D51F31"/>
    <w:rsid w:val="00D526ED"/>
    <w:rsid w:val="00D5297A"/>
    <w:rsid w:val="00D539D0"/>
    <w:rsid w:val="00D54843"/>
    <w:rsid w:val="00D552B6"/>
    <w:rsid w:val="00D559FE"/>
    <w:rsid w:val="00D55DE8"/>
    <w:rsid w:val="00D55EBE"/>
    <w:rsid w:val="00D55FA3"/>
    <w:rsid w:val="00D568C7"/>
    <w:rsid w:val="00D56B02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912"/>
    <w:rsid w:val="00D61EDD"/>
    <w:rsid w:val="00D620A8"/>
    <w:rsid w:val="00D62EC4"/>
    <w:rsid w:val="00D630ED"/>
    <w:rsid w:val="00D63138"/>
    <w:rsid w:val="00D6332E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63B"/>
    <w:rsid w:val="00D74DB9"/>
    <w:rsid w:val="00D7524F"/>
    <w:rsid w:val="00D7528B"/>
    <w:rsid w:val="00D75474"/>
    <w:rsid w:val="00D756A3"/>
    <w:rsid w:val="00D75FB9"/>
    <w:rsid w:val="00D76384"/>
    <w:rsid w:val="00D7643B"/>
    <w:rsid w:val="00D76DCF"/>
    <w:rsid w:val="00D76FE0"/>
    <w:rsid w:val="00D771F6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254"/>
    <w:rsid w:val="00D84DDC"/>
    <w:rsid w:val="00D85338"/>
    <w:rsid w:val="00D86A90"/>
    <w:rsid w:val="00D86B7E"/>
    <w:rsid w:val="00D86BCA"/>
    <w:rsid w:val="00D871FE"/>
    <w:rsid w:val="00D87E81"/>
    <w:rsid w:val="00D90298"/>
    <w:rsid w:val="00D90369"/>
    <w:rsid w:val="00D9075D"/>
    <w:rsid w:val="00D908B8"/>
    <w:rsid w:val="00D909CC"/>
    <w:rsid w:val="00D90B7D"/>
    <w:rsid w:val="00D9132B"/>
    <w:rsid w:val="00D916EA"/>
    <w:rsid w:val="00D91BBC"/>
    <w:rsid w:val="00D927F8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48F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44E"/>
    <w:rsid w:val="00DB048F"/>
    <w:rsid w:val="00DB06BB"/>
    <w:rsid w:val="00DB0A19"/>
    <w:rsid w:val="00DB0A9F"/>
    <w:rsid w:val="00DB104D"/>
    <w:rsid w:val="00DB1615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11C"/>
    <w:rsid w:val="00DC293C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73E"/>
    <w:rsid w:val="00DD291E"/>
    <w:rsid w:val="00DD2E72"/>
    <w:rsid w:val="00DD31C0"/>
    <w:rsid w:val="00DD39EE"/>
    <w:rsid w:val="00DD3AC0"/>
    <w:rsid w:val="00DD3B49"/>
    <w:rsid w:val="00DD3E1E"/>
    <w:rsid w:val="00DD43DF"/>
    <w:rsid w:val="00DD46EF"/>
    <w:rsid w:val="00DD4B41"/>
    <w:rsid w:val="00DD4EAE"/>
    <w:rsid w:val="00DD6235"/>
    <w:rsid w:val="00DD738A"/>
    <w:rsid w:val="00DD73D8"/>
    <w:rsid w:val="00DD7498"/>
    <w:rsid w:val="00DD7A68"/>
    <w:rsid w:val="00DD7E3F"/>
    <w:rsid w:val="00DE003D"/>
    <w:rsid w:val="00DE0293"/>
    <w:rsid w:val="00DE044E"/>
    <w:rsid w:val="00DE141C"/>
    <w:rsid w:val="00DE1782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3EA5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0A6C"/>
    <w:rsid w:val="00DF0D8D"/>
    <w:rsid w:val="00DF129E"/>
    <w:rsid w:val="00DF15D6"/>
    <w:rsid w:val="00DF2BD8"/>
    <w:rsid w:val="00DF36D5"/>
    <w:rsid w:val="00DF3B1A"/>
    <w:rsid w:val="00DF3CA1"/>
    <w:rsid w:val="00DF4C37"/>
    <w:rsid w:val="00DF4FF8"/>
    <w:rsid w:val="00DF50D0"/>
    <w:rsid w:val="00DF5603"/>
    <w:rsid w:val="00DF5622"/>
    <w:rsid w:val="00DF579E"/>
    <w:rsid w:val="00DF5FE2"/>
    <w:rsid w:val="00DF6186"/>
    <w:rsid w:val="00DF65D7"/>
    <w:rsid w:val="00DF74B9"/>
    <w:rsid w:val="00DF75D1"/>
    <w:rsid w:val="00DF787A"/>
    <w:rsid w:val="00DF7D80"/>
    <w:rsid w:val="00E0004A"/>
    <w:rsid w:val="00E006F5"/>
    <w:rsid w:val="00E029FE"/>
    <w:rsid w:val="00E02D94"/>
    <w:rsid w:val="00E02DA9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728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4ACB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2D70"/>
    <w:rsid w:val="00E432FE"/>
    <w:rsid w:val="00E436A1"/>
    <w:rsid w:val="00E43827"/>
    <w:rsid w:val="00E43BF9"/>
    <w:rsid w:val="00E43CE7"/>
    <w:rsid w:val="00E4401A"/>
    <w:rsid w:val="00E440ED"/>
    <w:rsid w:val="00E44227"/>
    <w:rsid w:val="00E44B86"/>
    <w:rsid w:val="00E4509B"/>
    <w:rsid w:val="00E451E7"/>
    <w:rsid w:val="00E454BC"/>
    <w:rsid w:val="00E458EB"/>
    <w:rsid w:val="00E45D8B"/>
    <w:rsid w:val="00E45FF9"/>
    <w:rsid w:val="00E46A3B"/>
    <w:rsid w:val="00E46F03"/>
    <w:rsid w:val="00E47193"/>
    <w:rsid w:val="00E4738F"/>
    <w:rsid w:val="00E473AE"/>
    <w:rsid w:val="00E47967"/>
    <w:rsid w:val="00E50069"/>
    <w:rsid w:val="00E5047A"/>
    <w:rsid w:val="00E5164D"/>
    <w:rsid w:val="00E51D68"/>
    <w:rsid w:val="00E52828"/>
    <w:rsid w:val="00E5291E"/>
    <w:rsid w:val="00E52D6E"/>
    <w:rsid w:val="00E53099"/>
    <w:rsid w:val="00E53AC8"/>
    <w:rsid w:val="00E53B54"/>
    <w:rsid w:val="00E54160"/>
    <w:rsid w:val="00E54407"/>
    <w:rsid w:val="00E54B38"/>
    <w:rsid w:val="00E56175"/>
    <w:rsid w:val="00E564B8"/>
    <w:rsid w:val="00E57669"/>
    <w:rsid w:val="00E57E55"/>
    <w:rsid w:val="00E60033"/>
    <w:rsid w:val="00E60BDC"/>
    <w:rsid w:val="00E613EA"/>
    <w:rsid w:val="00E618DD"/>
    <w:rsid w:val="00E61C73"/>
    <w:rsid w:val="00E61E53"/>
    <w:rsid w:val="00E62154"/>
    <w:rsid w:val="00E62760"/>
    <w:rsid w:val="00E6353C"/>
    <w:rsid w:val="00E63847"/>
    <w:rsid w:val="00E639E5"/>
    <w:rsid w:val="00E63B18"/>
    <w:rsid w:val="00E647FA"/>
    <w:rsid w:val="00E64B3F"/>
    <w:rsid w:val="00E64C16"/>
    <w:rsid w:val="00E64D24"/>
    <w:rsid w:val="00E64DDF"/>
    <w:rsid w:val="00E64EA9"/>
    <w:rsid w:val="00E65731"/>
    <w:rsid w:val="00E65B03"/>
    <w:rsid w:val="00E66B2A"/>
    <w:rsid w:val="00E66D80"/>
    <w:rsid w:val="00E66D96"/>
    <w:rsid w:val="00E6755B"/>
    <w:rsid w:val="00E67665"/>
    <w:rsid w:val="00E678FA"/>
    <w:rsid w:val="00E67C2F"/>
    <w:rsid w:val="00E707E4"/>
    <w:rsid w:val="00E70FD1"/>
    <w:rsid w:val="00E7158B"/>
    <w:rsid w:val="00E71807"/>
    <w:rsid w:val="00E71B38"/>
    <w:rsid w:val="00E722F9"/>
    <w:rsid w:val="00E72A8F"/>
    <w:rsid w:val="00E730F2"/>
    <w:rsid w:val="00E73744"/>
    <w:rsid w:val="00E73CBF"/>
    <w:rsid w:val="00E74206"/>
    <w:rsid w:val="00E7475B"/>
    <w:rsid w:val="00E75442"/>
    <w:rsid w:val="00E755B9"/>
    <w:rsid w:val="00E76535"/>
    <w:rsid w:val="00E76878"/>
    <w:rsid w:val="00E76D54"/>
    <w:rsid w:val="00E77875"/>
    <w:rsid w:val="00E80093"/>
    <w:rsid w:val="00E8068E"/>
    <w:rsid w:val="00E807BD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397"/>
    <w:rsid w:val="00E87CDC"/>
    <w:rsid w:val="00E87DF1"/>
    <w:rsid w:val="00E902F0"/>
    <w:rsid w:val="00E907B4"/>
    <w:rsid w:val="00E91040"/>
    <w:rsid w:val="00E91073"/>
    <w:rsid w:val="00E91572"/>
    <w:rsid w:val="00E91690"/>
    <w:rsid w:val="00E91CD8"/>
    <w:rsid w:val="00E926AB"/>
    <w:rsid w:val="00E93C21"/>
    <w:rsid w:val="00E9472B"/>
    <w:rsid w:val="00E94816"/>
    <w:rsid w:val="00E94881"/>
    <w:rsid w:val="00E949AC"/>
    <w:rsid w:val="00E94AD1"/>
    <w:rsid w:val="00E9568F"/>
    <w:rsid w:val="00E9584E"/>
    <w:rsid w:val="00E958FD"/>
    <w:rsid w:val="00E95CD7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CB7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98A"/>
    <w:rsid w:val="00EA7B34"/>
    <w:rsid w:val="00EA7D53"/>
    <w:rsid w:val="00EB0AF2"/>
    <w:rsid w:val="00EB1229"/>
    <w:rsid w:val="00EB14A9"/>
    <w:rsid w:val="00EB160D"/>
    <w:rsid w:val="00EB2091"/>
    <w:rsid w:val="00EB2371"/>
    <w:rsid w:val="00EB2A44"/>
    <w:rsid w:val="00EB2CFB"/>
    <w:rsid w:val="00EB3D75"/>
    <w:rsid w:val="00EB4269"/>
    <w:rsid w:val="00EB4599"/>
    <w:rsid w:val="00EB45C7"/>
    <w:rsid w:val="00EB48C7"/>
    <w:rsid w:val="00EB4D0E"/>
    <w:rsid w:val="00EB5527"/>
    <w:rsid w:val="00EB6A9E"/>
    <w:rsid w:val="00EB6D2C"/>
    <w:rsid w:val="00EB71FF"/>
    <w:rsid w:val="00EB74B2"/>
    <w:rsid w:val="00EC080B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5F88"/>
    <w:rsid w:val="00EC60A0"/>
    <w:rsid w:val="00EC61DA"/>
    <w:rsid w:val="00EC64CA"/>
    <w:rsid w:val="00EC658F"/>
    <w:rsid w:val="00EC6BF3"/>
    <w:rsid w:val="00EC6C88"/>
    <w:rsid w:val="00EC7789"/>
    <w:rsid w:val="00EC7A6D"/>
    <w:rsid w:val="00EC7CD1"/>
    <w:rsid w:val="00EC7EC5"/>
    <w:rsid w:val="00ED0142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43"/>
    <w:rsid w:val="00EE7BC9"/>
    <w:rsid w:val="00EF0921"/>
    <w:rsid w:val="00EF0B8C"/>
    <w:rsid w:val="00EF0C3F"/>
    <w:rsid w:val="00EF0D13"/>
    <w:rsid w:val="00EF0DB1"/>
    <w:rsid w:val="00EF0FA7"/>
    <w:rsid w:val="00EF11F0"/>
    <w:rsid w:val="00EF1A28"/>
    <w:rsid w:val="00EF1D1C"/>
    <w:rsid w:val="00EF2295"/>
    <w:rsid w:val="00EF262A"/>
    <w:rsid w:val="00EF2B37"/>
    <w:rsid w:val="00EF2F87"/>
    <w:rsid w:val="00EF322D"/>
    <w:rsid w:val="00EF3A74"/>
    <w:rsid w:val="00EF492D"/>
    <w:rsid w:val="00EF52D1"/>
    <w:rsid w:val="00EF5384"/>
    <w:rsid w:val="00EF58FB"/>
    <w:rsid w:val="00EF5C65"/>
    <w:rsid w:val="00EF5E41"/>
    <w:rsid w:val="00EF61D7"/>
    <w:rsid w:val="00F000FC"/>
    <w:rsid w:val="00F00750"/>
    <w:rsid w:val="00F011A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5C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7EE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5E80"/>
    <w:rsid w:val="00F360CE"/>
    <w:rsid w:val="00F36205"/>
    <w:rsid w:val="00F36AF7"/>
    <w:rsid w:val="00F3757B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261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3CD4"/>
    <w:rsid w:val="00F54C26"/>
    <w:rsid w:val="00F54E9E"/>
    <w:rsid w:val="00F557B0"/>
    <w:rsid w:val="00F55BA2"/>
    <w:rsid w:val="00F5673C"/>
    <w:rsid w:val="00F56923"/>
    <w:rsid w:val="00F56F95"/>
    <w:rsid w:val="00F57335"/>
    <w:rsid w:val="00F578EF"/>
    <w:rsid w:val="00F6028D"/>
    <w:rsid w:val="00F60E39"/>
    <w:rsid w:val="00F614DC"/>
    <w:rsid w:val="00F61775"/>
    <w:rsid w:val="00F61C96"/>
    <w:rsid w:val="00F61D88"/>
    <w:rsid w:val="00F61E33"/>
    <w:rsid w:val="00F622F6"/>
    <w:rsid w:val="00F6266A"/>
    <w:rsid w:val="00F63091"/>
    <w:rsid w:val="00F636AA"/>
    <w:rsid w:val="00F63B32"/>
    <w:rsid w:val="00F64471"/>
    <w:rsid w:val="00F6456F"/>
    <w:rsid w:val="00F649B0"/>
    <w:rsid w:val="00F64CCF"/>
    <w:rsid w:val="00F64DA2"/>
    <w:rsid w:val="00F64E34"/>
    <w:rsid w:val="00F65279"/>
    <w:rsid w:val="00F66020"/>
    <w:rsid w:val="00F66762"/>
    <w:rsid w:val="00F668AE"/>
    <w:rsid w:val="00F66AF3"/>
    <w:rsid w:val="00F67763"/>
    <w:rsid w:val="00F67EE6"/>
    <w:rsid w:val="00F70034"/>
    <w:rsid w:val="00F703EE"/>
    <w:rsid w:val="00F7080D"/>
    <w:rsid w:val="00F708EC"/>
    <w:rsid w:val="00F71132"/>
    <w:rsid w:val="00F7129E"/>
    <w:rsid w:val="00F7159A"/>
    <w:rsid w:val="00F720EB"/>
    <w:rsid w:val="00F72EC5"/>
    <w:rsid w:val="00F72F12"/>
    <w:rsid w:val="00F734CA"/>
    <w:rsid w:val="00F73CFE"/>
    <w:rsid w:val="00F74831"/>
    <w:rsid w:val="00F7576D"/>
    <w:rsid w:val="00F76807"/>
    <w:rsid w:val="00F77A98"/>
    <w:rsid w:val="00F802B4"/>
    <w:rsid w:val="00F805C5"/>
    <w:rsid w:val="00F808FC"/>
    <w:rsid w:val="00F80C8B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877BB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0F5F"/>
    <w:rsid w:val="00FA1AB2"/>
    <w:rsid w:val="00FA2061"/>
    <w:rsid w:val="00FA20FA"/>
    <w:rsid w:val="00FA26E1"/>
    <w:rsid w:val="00FA2AA3"/>
    <w:rsid w:val="00FA3406"/>
    <w:rsid w:val="00FA38BF"/>
    <w:rsid w:val="00FA3A76"/>
    <w:rsid w:val="00FA3CF8"/>
    <w:rsid w:val="00FA44C5"/>
    <w:rsid w:val="00FA44E7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0BD"/>
    <w:rsid w:val="00FA7515"/>
    <w:rsid w:val="00FA777D"/>
    <w:rsid w:val="00FB1642"/>
    <w:rsid w:val="00FB2B66"/>
    <w:rsid w:val="00FB2CA5"/>
    <w:rsid w:val="00FB2FFF"/>
    <w:rsid w:val="00FB3459"/>
    <w:rsid w:val="00FB35A9"/>
    <w:rsid w:val="00FB37B5"/>
    <w:rsid w:val="00FB3921"/>
    <w:rsid w:val="00FB3B36"/>
    <w:rsid w:val="00FB40ED"/>
    <w:rsid w:val="00FB48D0"/>
    <w:rsid w:val="00FB4951"/>
    <w:rsid w:val="00FB637A"/>
    <w:rsid w:val="00FB650F"/>
    <w:rsid w:val="00FB67AC"/>
    <w:rsid w:val="00FB787C"/>
    <w:rsid w:val="00FB794E"/>
    <w:rsid w:val="00FB7978"/>
    <w:rsid w:val="00FB7EE2"/>
    <w:rsid w:val="00FB7FF3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6B3"/>
    <w:rsid w:val="00FC2974"/>
    <w:rsid w:val="00FC2DCE"/>
    <w:rsid w:val="00FC329C"/>
    <w:rsid w:val="00FC33B6"/>
    <w:rsid w:val="00FC390A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0FE0"/>
    <w:rsid w:val="00FD114D"/>
    <w:rsid w:val="00FD1BEC"/>
    <w:rsid w:val="00FD1D01"/>
    <w:rsid w:val="00FD1E0E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0E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15D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6A77"/>
    <w:rsid w:val="00FE75FC"/>
    <w:rsid w:val="00FE76CD"/>
    <w:rsid w:val="00FF007C"/>
    <w:rsid w:val="00FF03A7"/>
    <w:rsid w:val="00FF073D"/>
    <w:rsid w:val="00FF0768"/>
    <w:rsid w:val="00FF11A4"/>
    <w:rsid w:val="00FF1476"/>
    <w:rsid w:val="00FF152A"/>
    <w:rsid w:val="00FF1FBC"/>
    <w:rsid w:val="00FF25C9"/>
    <w:rsid w:val="00FF28E0"/>
    <w:rsid w:val="00FF2C73"/>
    <w:rsid w:val="00FF2DE7"/>
    <w:rsid w:val="00FF3A24"/>
    <w:rsid w:val="00FF3CED"/>
    <w:rsid w:val="00FF4A25"/>
    <w:rsid w:val="00FF56FE"/>
    <w:rsid w:val="00FF607B"/>
    <w:rsid w:val="00FF6970"/>
    <w:rsid w:val="00FF7712"/>
    <w:rsid w:val="00FF786C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5F7D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57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5F5100"/>
    <w:pPr>
      <w:keepNext/>
      <w:keepLines/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80F6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link w:val="HeaderChar"/>
    <w:uiPriority w:val="99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1"/>
    <w:qFormat/>
    <w:rsid w:val="00963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525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Body">
    <w:name w:val="CellBody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CellHeading">
    <w:name w:val="CellHeading"/>
    <w:basedOn w:val="Normal"/>
    <w:uiPriority w:val="99"/>
    <w:rsid w:val="00D61EDD"/>
    <w:pPr>
      <w:autoSpaceDE w:val="0"/>
      <w:autoSpaceDN w:val="0"/>
      <w:spacing w:line="200" w:lineRule="atLeast"/>
      <w:jc w:val="center"/>
    </w:pPr>
    <w:rPr>
      <w:rFonts w:eastAsiaTheme="minorEastAsia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TableTitle">
    <w:name w:val="TableTitle"/>
    <w:basedOn w:val="Normal"/>
    <w:uiPriority w:val="99"/>
    <w:rsid w:val="00D61EDD"/>
    <w:pPr>
      <w:autoSpaceDE w:val="0"/>
      <w:autoSpaceDN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sz w:val="20"/>
    </w:rPr>
  </w:style>
  <w:style w:type="character" w:customStyle="1" w:styleId="gmaildefault">
    <w:name w:val="gmail_default"/>
    <w:basedOn w:val="DefaultParagraphFont"/>
    <w:rsid w:val="00C76B29"/>
  </w:style>
  <w:style w:type="paragraph" w:customStyle="1" w:styleId="FigTitle">
    <w:name w:val="FigTitle"/>
    <w:uiPriority w:val="99"/>
    <w:rsid w:val="00010B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T">
    <w:name w:val="T"/>
    <w:aliases w:val="Text"/>
    <w:link w:val="TChar"/>
    <w:uiPriority w:val="99"/>
    <w:rsid w:val="00010B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styleId="BodyText0">
    <w:name w:val="Body Text"/>
    <w:basedOn w:val="Normal"/>
    <w:link w:val="BodyTextChar"/>
    <w:uiPriority w:val="1"/>
    <w:qFormat/>
    <w:rsid w:val="00780F63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1"/>
    <w:rsid w:val="00780F63"/>
    <w:rPr>
      <w:rFonts w:eastAsia="Times New Roman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780F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  <w:style w:type="paragraph" w:customStyle="1" w:styleId="A1FigTitle">
    <w:name w:val="A1FigTitle"/>
    <w:next w:val="T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3">
    <w:name w:val="H3"/>
    <w:aliases w:val="1.1.1"/>
    <w:next w:val="T"/>
    <w:link w:val="H3Char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780F6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quationVariables">
    <w:name w:val="EquationVariables"/>
    <w:uiPriority w:val="99"/>
    <w:rsid w:val="00780F6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F63"/>
    <w:rPr>
      <w:color w:val="605E5C"/>
      <w:shd w:val="clear" w:color="auto" w:fill="E1DFDD"/>
    </w:rPr>
  </w:style>
  <w:style w:type="paragraph" w:customStyle="1" w:styleId="heading30">
    <w:name w:val="heading3"/>
    <w:basedOn w:val="H3"/>
    <w:link w:val="heading3Char0"/>
    <w:qFormat/>
    <w:rsid w:val="00780F63"/>
    <w:pPr>
      <w:ind w:left="450" w:hanging="360"/>
    </w:pPr>
  </w:style>
  <w:style w:type="paragraph" w:customStyle="1" w:styleId="Style1">
    <w:name w:val="Style1"/>
    <w:basedOn w:val="heading30"/>
    <w:next w:val="Heading3"/>
    <w:autoRedefine/>
    <w:qFormat/>
    <w:rsid w:val="00780F63"/>
    <w:pPr>
      <w:numPr>
        <w:numId w:val="2"/>
      </w:numPr>
      <w:ind w:left="360"/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0">
    <w:name w:val="heading3 Char"/>
    <w:basedOn w:val="H3Char"/>
    <w:link w:val="heading30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">
    <w:name w:val="Heading 3 Char"/>
    <w:basedOn w:val="DefaultParagraphFont"/>
    <w:link w:val="Heading3"/>
    <w:uiPriority w:val="1"/>
    <w:rsid w:val="00780F63"/>
    <w:rPr>
      <w:rFonts w:ascii="Arial" w:eastAsia="Times New Roman" w:hAnsi="Arial"/>
      <w:b/>
      <w:sz w:val="24"/>
      <w:szCs w:val="24"/>
      <w:lang w:eastAsia="zh-CN"/>
    </w:rPr>
  </w:style>
  <w:style w:type="paragraph" w:styleId="NoSpacing">
    <w:name w:val="No Spacing"/>
    <w:uiPriority w:val="1"/>
    <w:qFormat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F6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0F63"/>
    <w:rPr>
      <w:rFonts w:eastAsia="Times New Roman"/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780F63"/>
    <w:rPr>
      <w:rFonts w:eastAsiaTheme="minorEastAsia"/>
      <w:color w:val="000000"/>
      <w:w w:val="0"/>
      <w:lang w:eastAsia="ko-KR"/>
    </w:rPr>
  </w:style>
  <w:style w:type="paragraph" w:customStyle="1" w:styleId="H4">
    <w:name w:val="H4"/>
    <w:aliases w:val="1.1.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H5">
    <w:name w:val="H5"/>
    <w:aliases w:val="1.1.1.1.1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1TableTitle">
    <w:name w:val="A1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b">
    <w:name w:val="Ab"/>
    <w:aliases w:val="Abstract"/>
    <w:uiPriority w:val="99"/>
    <w:rsid w:val="00780F6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FigTitle">
    <w:name w:val="AFigTitle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AH2">
    <w:name w:val="AH2"/>
    <w:aliases w:val="A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AH3">
    <w:name w:val="AH3"/>
    <w:aliases w:val="A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4">
    <w:name w:val="AH4"/>
    <w:aliases w:val="A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5">
    <w:name w:val="AH5"/>
    <w:aliases w:val="A.1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I">
    <w:name w:val="AI"/>
    <w:aliases w:val="Annex"/>
    <w:next w:val="I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">
    <w:name w:val="AN"/>
    <w:aliases w:val="Annex1"/>
    <w:next w:val="Nor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nexes">
    <w:name w:val="Annexes"/>
    <w:next w:val="T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P5">
    <w:name w:val="AP5"/>
    <w:aliases w:val="1.1.1.1.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T">
    <w:name w:val="AT"/>
    <w:aliases w:val="AnnexTitle"/>
    <w:next w:val="T"/>
    <w:uiPriority w:val="99"/>
    <w:rsid w:val="00780F6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TableTitle">
    <w:name w:val="A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U">
    <w:name w:val="AU"/>
    <w:aliases w:val="UnnumbAnnex"/>
    <w:uiPriority w:val="99"/>
    <w:rsid w:val="00780F6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styleId="Bibliography">
    <w:name w:val="Bibliography"/>
    <w:basedOn w:val="Normal"/>
    <w:next w:val="Normal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szCs w:val="20"/>
      <w:lang w:eastAsia="ko-KR"/>
    </w:rPr>
  </w:style>
  <w:style w:type="paragraph" w:customStyle="1" w:styleId="Bulleted">
    <w:name w:val="Bulle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CellBodyCentred">
    <w:name w:val="CellBodyCentred"/>
    <w:uiPriority w:val="99"/>
    <w:rsid w:val="00780F6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Ch">
    <w:name w:val="Ch"/>
    <w:aliases w:val="Chair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ko-KR"/>
    </w:rPr>
  </w:style>
  <w:style w:type="paragraph" w:customStyle="1" w:styleId="Committee">
    <w:name w:val="Committee"/>
    <w:uiPriority w:val="99"/>
    <w:rsid w:val="00780F6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CommitteeList">
    <w:name w:val="CommitteeList"/>
    <w:uiPriority w:val="99"/>
    <w:rsid w:val="00780F6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Contents">
    <w:name w:val="Contents"/>
    <w:uiPriority w:val="99"/>
    <w:rsid w:val="00780F6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contheader">
    <w:name w:val="contheader"/>
    <w:uiPriority w:val="99"/>
    <w:rsid w:val="00780F6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CT">
    <w:name w:val="CT"/>
    <w:aliases w:val="ChapterTitle"/>
    <w:uiPriority w:val="99"/>
    <w:rsid w:val="00780F6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D">
    <w:name w:val="D"/>
    <w:aliases w:val="DashedList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2">
    <w:name w:val="D2"/>
    <w:aliases w:val="Definitions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3">
    <w:name w:val="D3"/>
    <w:aliases w:val="Definitions4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4">
    <w:name w:val="D4"/>
    <w:aliases w:val="Definitions3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5">
    <w:name w:val="D5"/>
    <w:aliases w:val="Definitions2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finitions1">
    <w:name w:val="Definitions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signation">
    <w:name w:val="Designation"/>
    <w:next w:val="Body"/>
    <w:uiPriority w:val="99"/>
    <w:rsid w:val="00780F6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DL">
    <w:name w:val="DL"/>
    <w:aliases w:val="DashedList3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1">
    <w:name w:val="DL1"/>
    <w:aliases w:val="DashedList2"/>
    <w:uiPriority w:val="99"/>
    <w:rsid w:val="00780F6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2">
    <w:name w:val="DL2"/>
    <w:aliases w:val="DashedList1"/>
    <w:uiPriority w:val="99"/>
    <w:rsid w:val="00780F6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EditiingInstruction">
    <w:name w:val="Editiing Instruction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paragraph" w:customStyle="1" w:styleId="EditorNote">
    <w:name w:val="Editor_Note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ko-KR"/>
    </w:rPr>
  </w:style>
  <w:style w:type="paragraph" w:customStyle="1" w:styleId="Equation">
    <w:name w:val="Equation"/>
    <w:uiPriority w:val="99"/>
    <w:rsid w:val="00780F6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EU">
    <w:name w:val="EU"/>
    <w:aliases w:val="EquationUnnumbered"/>
    <w:uiPriority w:val="99"/>
    <w:rsid w:val="00780F6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FigCaption">
    <w:name w:val="FigCaption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FL">
    <w:name w:val="FL"/>
    <w:aliases w:val="FlushLef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ko-KR"/>
    </w:rPr>
  </w:style>
  <w:style w:type="paragraph" w:customStyle="1" w:styleId="Footnote">
    <w:name w:val="Footnote"/>
    <w:uiPriority w:val="99"/>
    <w:rsid w:val="00780F6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ko-KR"/>
    </w:rPr>
  </w:style>
  <w:style w:type="paragraph" w:customStyle="1" w:styleId="Foreword">
    <w:name w:val="Foreword"/>
    <w:next w:val="ForewordDisclaimer"/>
    <w:uiPriority w:val="99"/>
    <w:rsid w:val="00780F6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ForewordDisclaimer">
    <w:name w:val="Foreword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Glossary">
    <w:name w:val="Glossary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">
    <w:name w:val="H"/>
    <w:aliases w:val="HangingIndent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1">
    <w:name w:val="H1"/>
    <w:aliases w:val="1stLevelHead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H2">
    <w:name w:val="H2"/>
    <w:aliases w:val="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Heading10">
    <w:name w:val="Heading1"/>
    <w:next w:val="Body"/>
    <w:uiPriority w:val="99"/>
    <w:rsid w:val="00780F6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ko-KR"/>
    </w:rPr>
  </w:style>
  <w:style w:type="paragraph" w:customStyle="1" w:styleId="Heading20">
    <w:name w:val="Heading2"/>
    <w:next w:val="Body"/>
    <w:uiPriority w:val="99"/>
    <w:rsid w:val="00780F6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eadingRunIn">
    <w:name w:val="HeadingRunIn"/>
    <w:next w:val="Body"/>
    <w:uiPriority w:val="99"/>
    <w:rsid w:val="00780F6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h">
    <w:name w:val="Hh"/>
    <w:aliases w:val="HangingIndent2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last">
    <w:name w:val="Hlast"/>
    <w:aliases w:val="HangingIndentLast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I">
    <w:name w:val="I"/>
    <w:aliases w:val="Inf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Indented">
    <w:name w:val="Inden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INT">
    <w:name w:val="INT"/>
    <w:aliases w:val="Introduction"/>
    <w:uiPriority w:val="99"/>
    <w:rsid w:val="00780F6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Int2">
    <w:name w:val="Int2"/>
    <w:aliases w:val="Intro2nd"/>
    <w:uiPriority w:val="99"/>
    <w:rsid w:val="00780F6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IntDisclaimer">
    <w:name w:val="Int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Introduction1">
    <w:name w:val="Introduction1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L">
    <w:name w:val="L"/>
    <w:aliases w:val="LetteredList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2">
    <w:name w:val="L2"/>
    <w:aliases w:val="NumberedList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">
    <w:name w:val="L1"/>
    <w:aliases w:val="LetteredList1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1">
    <w:name w:val="L11"/>
    <w:aliases w:val="NumberedList1"/>
    <w:next w:val="L2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ast">
    <w:name w:val="Last"/>
    <w:aliases w:val="LetteredListLast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etter">
    <w:name w:val="Lett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">
    <w:name w:val="Ll"/>
    <w:aliases w:val="NumberedList2"/>
    <w:uiPriority w:val="99"/>
    <w:rsid w:val="00780F6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">
    <w:name w:val="Lll"/>
    <w:aliases w:val="NumberedList3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1">
    <w:name w:val="Lll1"/>
    <w:aliases w:val="NumberedList31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l">
    <w:name w:val="Llll"/>
    <w:aliases w:val="NumberedList4"/>
    <w:uiPriority w:val="99"/>
    <w:rsid w:val="00780F6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">
    <w:name w:val="LP"/>
    <w:aliases w:val="ListParagraph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2">
    <w:name w:val="LP2"/>
    <w:aliases w:val="ListParagraph2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3">
    <w:name w:val="LP3"/>
    <w:aliases w:val="ListParagraph3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ageNumber">
    <w:name w:val="L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ko-KR"/>
    </w:rPr>
  </w:style>
  <w:style w:type="paragraph" w:customStyle="1" w:styleId="MappingTableCell">
    <w:name w:val="Mapping Table Cell"/>
    <w:uiPriority w:val="99"/>
    <w:rsid w:val="00780F6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MappingTableTitle">
    <w:name w:val="Mapping Table Title"/>
    <w:uiPriority w:val="99"/>
    <w:rsid w:val="00780F6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NoteNum">
    <w:name w:val="NoteNum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Numbered">
    <w:name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Numbered1">
    <w:name w:val="Numbered1"/>
    <w:next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Prim">
    <w:name w:val="Prim"/>
    <w:aliases w:val="PrimTag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2">
    <w:name w:val="Prim2"/>
    <w:aliases w:val="PrimTag3"/>
    <w:uiPriority w:val="99"/>
    <w:rsid w:val="00780F6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3">
    <w:name w:val="Prim3"/>
    <w:aliases w:val="PrimTag2"/>
    <w:next w:val="H"/>
    <w:uiPriority w:val="99"/>
    <w:rsid w:val="00780F6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4">
    <w:name w:val="Prim4"/>
    <w:aliases w:val="PrimTag1"/>
    <w:next w:val="H"/>
    <w:uiPriority w:val="99"/>
    <w:rsid w:val="00780F6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ferences">
    <w:name w:val="References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visionline">
    <w:name w:val="Revisionline"/>
    <w:uiPriority w:val="99"/>
    <w:rsid w:val="00780F6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RPageNumber">
    <w:name w:val="R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TableCaption">
    <w:name w:val="TableCaption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ko-KR"/>
    </w:rPr>
  </w:style>
  <w:style w:type="paragraph" w:customStyle="1" w:styleId="TableFootnote">
    <w:name w:val="TableFootnote"/>
    <w:uiPriority w:val="99"/>
    <w:rsid w:val="00780F6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styleId="Title">
    <w:name w:val="Title"/>
    <w:basedOn w:val="Normal"/>
    <w:next w:val="Body"/>
    <w:link w:val="TitleChar"/>
    <w:uiPriority w:val="1"/>
    <w:qFormat/>
    <w:rsid w:val="00780F6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character" w:customStyle="1" w:styleId="TitleChar">
    <w:name w:val="Title Char"/>
    <w:basedOn w:val="DefaultParagraphFont"/>
    <w:link w:val="Title"/>
    <w:uiPriority w:val="1"/>
    <w:rsid w:val="00780F63"/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paragraph" w:customStyle="1" w:styleId="TOCline">
    <w:name w:val="TOCline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definition">
    <w:name w:val="definition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780F63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780F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780F63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780F63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780F63"/>
  </w:style>
  <w:style w:type="character" w:customStyle="1" w:styleId="IEEEStdsRegularTableCaptionChar">
    <w:name w:val="IEEEStds Regular Table Caption Char"/>
    <w:uiPriority w:val="99"/>
    <w:rsid w:val="00780F63"/>
  </w:style>
  <w:style w:type="character" w:customStyle="1" w:styleId="P2">
    <w:name w:val="P2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780F63"/>
    <w:rPr>
      <w:vertAlign w:val="subscript"/>
    </w:rPr>
  </w:style>
  <w:style w:type="character" w:customStyle="1" w:styleId="Superscript">
    <w:name w:val="Superscript"/>
    <w:uiPriority w:val="99"/>
    <w:rsid w:val="00780F63"/>
    <w:rPr>
      <w:vertAlign w:val="superscript"/>
    </w:rPr>
  </w:style>
  <w:style w:type="character" w:customStyle="1" w:styleId="Symbol">
    <w:name w:val="Symbol"/>
    <w:uiPriority w:val="99"/>
    <w:rsid w:val="00780F63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780F63"/>
  </w:style>
  <w:style w:type="paragraph" w:styleId="Revision">
    <w:name w:val="Revision"/>
    <w:hidden/>
    <w:uiPriority w:val="99"/>
    <w:semiHidden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1"/>
    <w:rsid w:val="00780F63"/>
    <w:rPr>
      <w:rFonts w:ascii="Arial" w:eastAsia="Times New Roman" w:hAnsi="Arial"/>
      <w:b/>
      <w:sz w:val="28"/>
      <w:szCs w:val="24"/>
      <w:u w:val="single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80F63"/>
    <w:pPr>
      <w:widowControl w:val="0"/>
      <w:autoSpaceDE w:val="0"/>
      <w:autoSpaceDN w:val="0"/>
      <w:adjustRightInd w:val="0"/>
    </w:pPr>
    <w:rPr>
      <w:rFonts w:eastAsiaTheme="minorEastAsia"/>
      <w:lang w:eastAsia="ko-KR"/>
    </w:rPr>
  </w:style>
  <w:style w:type="character" w:customStyle="1" w:styleId="Heading1Char">
    <w:name w:val="Heading 1 Char"/>
    <w:basedOn w:val="DefaultParagraphFont"/>
    <w:link w:val="Heading1"/>
    <w:uiPriority w:val="1"/>
    <w:rsid w:val="00780F63"/>
    <w:rPr>
      <w:rFonts w:ascii="Arial" w:eastAsia="Times New Roman" w:hAnsi="Arial"/>
      <w:b/>
      <w:sz w:val="32"/>
      <w:szCs w:val="24"/>
      <w:u w:val="single"/>
      <w:lang w:eastAsia="zh-CN"/>
    </w:rPr>
  </w:style>
  <w:style w:type="character" w:styleId="FollowedHyperlink">
    <w:name w:val="FollowedHyperlink"/>
    <w:basedOn w:val="DefaultParagraphFont"/>
    <w:rsid w:val="00C30F1C"/>
    <w:rPr>
      <w:color w:val="954F72" w:themeColor="followedHyperlink"/>
      <w:u w:val="single"/>
    </w:rPr>
  </w:style>
  <w:style w:type="paragraph" w:customStyle="1" w:styleId="SP10290946">
    <w:name w:val="SP.10.290946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115">
    <w:name w:val="SP.10.291115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093">
    <w:name w:val="SP.10.291093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0954">
    <w:name w:val="SP.10.290954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01">
    <w:name w:val="SC.10.319501"/>
    <w:uiPriority w:val="99"/>
    <w:rsid w:val="00AC1256"/>
    <w:rPr>
      <w:color w:val="000000"/>
      <w:sz w:val="20"/>
      <w:szCs w:val="20"/>
    </w:rPr>
  </w:style>
  <w:style w:type="paragraph" w:customStyle="1" w:styleId="SP11270381">
    <w:name w:val="SP.11.27038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23">
    <w:name w:val="SP.11.270423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01">
    <w:name w:val="SP.11.27040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00">
    <w:name w:val="SC.11.323600"/>
    <w:uiPriority w:val="99"/>
    <w:rsid w:val="00BD7437"/>
    <w:rPr>
      <w:color w:val="000000"/>
      <w:sz w:val="20"/>
      <w:szCs w:val="20"/>
    </w:rPr>
  </w:style>
  <w:style w:type="character" w:customStyle="1" w:styleId="SC11323639">
    <w:name w:val="SC.11.323639"/>
    <w:uiPriority w:val="99"/>
    <w:rsid w:val="00BD7437"/>
    <w:rPr>
      <w:strike/>
      <w:color w:val="000000"/>
      <w:sz w:val="20"/>
      <w:szCs w:val="20"/>
    </w:rPr>
  </w:style>
  <w:style w:type="character" w:customStyle="1" w:styleId="SC11323612">
    <w:name w:val="SC.11.323612"/>
    <w:uiPriority w:val="99"/>
    <w:rsid w:val="00BD7437"/>
    <w:rPr>
      <w:color w:val="000000"/>
      <w:sz w:val="20"/>
      <w:szCs w:val="20"/>
      <w:u w:val="single"/>
    </w:rPr>
  </w:style>
  <w:style w:type="paragraph" w:customStyle="1" w:styleId="SP17139658">
    <w:name w:val="SP.17.139658"/>
    <w:basedOn w:val="Normal"/>
    <w:next w:val="Normal"/>
    <w:uiPriority w:val="99"/>
    <w:rsid w:val="00831145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7139280">
    <w:name w:val="SP.17.139280"/>
    <w:basedOn w:val="Normal"/>
    <w:next w:val="Normal"/>
    <w:uiPriority w:val="99"/>
    <w:rsid w:val="00831145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7139636">
    <w:name w:val="SP.17.139636"/>
    <w:basedOn w:val="Normal"/>
    <w:next w:val="Normal"/>
    <w:uiPriority w:val="99"/>
    <w:rsid w:val="00831145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7323600">
    <w:name w:val="SC.17.323600"/>
    <w:uiPriority w:val="99"/>
    <w:rsid w:val="00831145"/>
    <w:rPr>
      <w:color w:val="000000"/>
      <w:sz w:val="20"/>
      <w:szCs w:val="20"/>
    </w:rPr>
  </w:style>
  <w:style w:type="paragraph" w:customStyle="1" w:styleId="SP10233602">
    <w:name w:val="SP.10.233602"/>
    <w:basedOn w:val="Normal"/>
    <w:next w:val="Normal"/>
    <w:uiPriority w:val="99"/>
    <w:rsid w:val="00716A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33771">
    <w:name w:val="SP.10.233771"/>
    <w:basedOn w:val="Normal"/>
    <w:next w:val="Normal"/>
    <w:uiPriority w:val="99"/>
    <w:rsid w:val="00716A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33749">
    <w:name w:val="SP.10.233749"/>
    <w:basedOn w:val="Normal"/>
    <w:next w:val="Normal"/>
    <w:uiPriority w:val="99"/>
    <w:rsid w:val="00716A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26">
    <w:name w:val="SC.10.319526"/>
    <w:uiPriority w:val="99"/>
    <w:rsid w:val="00716AFF"/>
    <w:rPr>
      <w:color w:val="000000"/>
      <w:sz w:val="20"/>
      <w:szCs w:val="20"/>
      <w:u w:val="single"/>
    </w:rPr>
  </w:style>
  <w:style w:type="paragraph" w:customStyle="1" w:styleId="SP10209026">
    <w:name w:val="SP.10.209026"/>
    <w:basedOn w:val="Normal"/>
    <w:next w:val="Normal"/>
    <w:uiPriority w:val="99"/>
    <w:rsid w:val="006D1649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09195">
    <w:name w:val="SP.10.209195"/>
    <w:basedOn w:val="Normal"/>
    <w:next w:val="Normal"/>
    <w:uiPriority w:val="99"/>
    <w:rsid w:val="006D1649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09173">
    <w:name w:val="SP.10.209173"/>
    <w:basedOn w:val="Normal"/>
    <w:next w:val="Normal"/>
    <w:uiPriority w:val="99"/>
    <w:rsid w:val="006D1649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09175">
    <w:name w:val="SP.10.209175"/>
    <w:basedOn w:val="Normal"/>
    <w:next w:val="Normal"/>
    <w:uiPriority w:val="99"/>
    <w:rsid w:val="006D1649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09034">
    <w:name w:val="SP.10.209034"/>
    <w:basedOn w:val="Normal"/>
    <w:next w:val="Normal"/>
    <w:uiPriority w:val="99"/>
    <w:rsid w:val="006D1649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658">
    <w:name w:val="SC.10.319658"/>
    <w:uiPriority w:val="99"/>
    <w:rsid w:val="006D1649"/>
    <w:rPr>
      <w:color w:val="000000"/>
      <w:sz w:val="20"/>
      <w:szCs w:val="20"/>
      <w:u w:val="single"/>
    </w:rPr>
  </w:style>
  <w:style w:type="paragraph" w:customStyle="1" w:styleId="SP10233751">
    <w:name w:val="SP.10.233751"/>
    <w:basedOn w:val="Normal"/>
    <w:next w:val="Normal"/>
    <w:uiPriority w:val="99"/>
    <w:rsid w:val="001603F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6127370">
    <w:name w:val="SP.16.127370"/>
    <w:basedOn w:val="Normal"/>
    <w:next w:val="Normal"/>
    <w:uiPriority w:val="99"/>
    <w:rsid w:val="000E6CDE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6127381">
    <w:name w:val="SP.16.127381"/>
    <w:basedOn w:val="Normal"/>
    <w:next w:val="Normal"/>
    <w:uiPriority w:val="99"/>
    <w:rsid w:val="000E6CDE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6126992">
    <w:name w:val="SP.16.126992"/>
    <w:basedOn w:val="Normal"/>
    <w:next w:val="Normal"/>
    <w:uiPriority w:val="99"/>
    <w:rsid w:val="000E6CD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6323589">
    <w:name w:val="SC.16.323589"/>
    <w:uiPriority w:val="99"/>
    <w:rsid w:val="000E6CDE"/>
    <w:rPr>
      <w:color w:val="000000"/>
      <w:sz w:val="20"/>
      <w:szCs w:val="20"/>
    </w:rPr>
  </w:style>
  <w:style w:type="paragraph" w:customStyle="1" w:styleId="SP11139309">
    <w:name w:val="SP.11.139309"/>
    <w:basedOn w:val="Normal"/>
    <w:next w:val="Normal"/>
    <w:uiPriority w:val="99"/>
    <w:rsid w:val="00CC7674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139351">
    <w:name w:val="SP.11.139351"/>
    <w:basedOn w:val="Normal"/>
    <w:next w:val="Normal"/>
    <w:uiPriority w:val="99"/>
    <w:rsid w:val="00CC7674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139329">
    <w:name w:val="SP.11.139329"/>
    <w:basedOn w:val="Normal"/>
    <w:next w:val="Normal"/>
    <w:uiPriority w:val="99"/>
    <w:rsid w:val="00CC7674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82">
    <w:name w:val="SC.11.323682"/>
    <w:uiPriority w:val="99"/>
    <w:rsid w:val="00CC7674"/>
    <w:rPr>
      <w:color w:val="000000"/>
      <w:sz w:val="20"/>
      <w:szCs w:val="20"/>
      <w:u w:val="single"/>
    </w:rPr>
  </w:style>
  <w:style w:type="character" w:customStyle="1" w:styleId="SC11323589">
    <w:name w:val="SC.11.323589"/>
    <w:uiPriority w:val="99"/>
    <w:rsid w:val="007046ED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089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7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548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61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19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699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91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396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6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67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07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5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2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8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57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2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40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2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8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F075648C-8994-4AEA-B360-968C8F6D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8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15871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Wook Bong Lee</cp:lastModifiedBy>
  <cp:revision>2</cp:revision>
  <cp:lastPrinted>2013-12-02T17:26:00Z</cp:lastPrinted>
  <dcterms:created xsi:type="dcterms:W3CDTF">2022-01-04T23:15:00Z</dcterms:created>
  <dcterms:modified xsi:type="dcterms:W3CDTF">2022-01-04T23:15:00Z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C:\Work_TianyuWu\IEEE standards and SIGs\11ax\Comments\11-17-1731-03-00ax-phy-cid-11895-resolution.docx</vt:lpwstr>
  </property>
</Properties>
</file>