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3F539A59"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 xml:space="preserve">CC36 </w:t>
            </w:r>
            <w:r w:rsidR="00C62602" w:rsidRPr="0095147A">
              <w:rPr>
                <w:b w:val="0"/>
                <w:color w:val="000000" w:themeColor="text1"/>
              </w:rPr>
              <w:t xml:space="preserve">Resolution for </w:t>
            </w:r>
            <w:r w:rsidR="003771F9">
              <w:rPr>
                <w:b w:val="0"/>
                <w:color w:val="000000" w:themeColor="text1"/>
              </w:rPr>
              <w:t xml:space="preserve">miscellaneous </w:t>
            </w:r>
            <w:r w:rsidR="00F0171D" w:rsidRPr="0095147A">
              <w:rPr>
                <w:b w:val="0"/>
                <w:color w:val="000000" w:themeColor="text1"/>
              </w:rPr>
              <w:t>CIDs</w:t>
            </w:r>
          </w:p>
        </w:tc>
      </w:tr>
      <w:tr w:rsidR="0095147A" w:rsidRPr="0095147A" w14:paraId="5101EAE9" w14:textId="77777777" w:rsidTr="007836FF">
        <w:trPr>
          <w:trHeight w:val="269"/>
          <w:jc w:val="center"/>
        </w:trPr>
        <w:tc>
          <w:tcPr>
            <w:tcW w:w="9576" w:type="dxa"/>
            <w:gridSpan w:val="5"/>
            <w:vAlign w:val="center"/>
          </w:tcPr>
          <w:p w14:paraId="3704DF93" w14:textId="4D202375"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324BB7">
              <w:rPr>
                <w:b w:val="0"/>
                <w:color w:val="000000" w:themeColor="text1"/>
                <w:sz w:val="20"/>
              </w:rPr>
              <w:t>January</w:t>
            </w:r>
            <w:r w:rsidRPr="0095147A">
              <w:rPr>
                <w:b w:val="0"/>
                <w:color w:val="000000" w:themeColor="text1"/>
                <w:sz w:val="20"/>
              </w:rPr>
              <w:t xml:space="preserve"> </w:t>
            </w:r>
            <w:r w:rsidR="00324BB7">
              <w:rPr>
                <w:b w:val="0"/>
                <w:color w:val="000000" w:themeColor="text1"/>
                <w:sz w:val="20"/>
              </w:rPr>
              <w:t>14</w:t>
            </w:r>
            <w:r w:rsidR="00B23AAA" w:rsidRPr="0095147A">
              <w:rPr>
                <w:b w:val="0"/>
                <w:color w:val="000000" w:themeColor="text1"/>
                <w:sz w:val="20"/>
              </w:rPr>
              <w:t>, 20</w:t>
            </w:r>
            <w:r w:rsidR="00D11553" w:rsidRPr="0095147A">
              <w:rPr>
                <w:b w:val="0"/>
                <w:color w:val="000000" w:themeColor="text1"/>
                <w:sz w:val="20"/>
              </w:rPr>
              <w:t>2</w:t>
            </w:r>
            <w:r w:rsidR="00720ED6">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40F2694"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531DC4">
        <w:rPr>
          <w:rFonts w:cs="Times New Roman"/>
          <w:color w:val="000000" w:themeColor="text1"/>
          <w:sz w:val="18"/>
          <w:szCs w:val="18"/>
          <w:lang w:eastAsia="ko-KR"/>
        </w:rPr>
        <w:t>20</w:t>
      </w:r>
      <w:r w:rsidR="00CD2B05"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 xml:space="preserve">CIDs received for </w:t>
      </w:r>
      <w:proofErr w:type="spellStart"/>
      <w:r w:rsidRPr="0095147A">
        <w:rPr>
          <w:rFonts w:cs="Times New Roman"/>
          <w:color w:val="000000" w:themeColor="text1"/>
          <w:sz w:val="18"/>
          <w:szCs w:val="18"/>
          <w:lang w:eastAsia="ko-KR"/>
        </w:rPr>
        <w:t>TG</w:t>
      </w:r>
      <w:r w:rsidR="00EB5BC1" w:rsidRPr="0095147A">
        <w:rPr>
          <w:rFonts w:cs="Times New Roman"/>
          <w:color w:val="000000" w:themeColor="text1"/>
          <w:sz w:val="18"/>
          <w:szCs w:val="18"/>
          <w:lang w:eastAsia="ko-KR"/>
        </w:rPr>
        <w:t>be</w:t>
      </w:r>
      <w:proofErr w:type="spellEnd"/>
      <w:r w:rsidR="00EB5BC1" w:rsidRPr="0095147A">
        <w:rPr>
          <w:rFonts w:cs="Times New Roman"/>
          <w:color w:val="000000" w:themeColor="text1"/>
          <w:sz w:val="18"/>
          <w:szCs w:val="18"/>
          <w:lang w:eastAsia="ko-KR"/>
        </w:rPr>
        <w:t xml:space="preserve"> CC</w:t>
      </w:r>
      <w:r w:rsidR="00C46986" w:rsidRPr="0095147A">
        <w:rPr>
          <w:rFonts w:cs="Times New Roman"/>
          <w:color w:val="000000" w:themeColor="text1"/>
          <w:sz w:val="18"/>
          <w:szCs w:val="18"/>
          <w:lang w:eastAsia="ko-KR"/>
        </w:rPr>
        <w:t>3</w:t>
      </w:r>
      <w:r w:rsidR="001F142A" w:rsidRPr="0095147A">
        <w:rPr>
          <w:rFonts w:cs="Times New Roman"/>
          <w:color w:val="000000" w:themeColor="text1"/>
          <w:sz w:val="18"/>
          <w:szCs w:val="18"/>
          <w:lang w:eastAsia="ko-KR"/>
        </w:rPr>
        <w:t>6</w:t>
      </w:r>
      <w:r w:rsidRPr="0095147A">
        <w:rPr>
          <w:rFonts w:cs="Times New Roman"/>
          <w:color w:val="000000" w:themeColor="text1"/>
          <w:sz w:val="18"/>
          <w:szCs w:val="18"/>
          <w:lang w:eastAsia="ko-KR"/>
        </w:rPr>
        <w:t>:</w:t>
      </w:r>
    </w:p>
    <w:p w14:paraId="63982A85" w14:textId="106555D2" w:rsidR="002D637B" w:rsidRDefault="00A13074" w:rsidP="00C75F57">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 xml:space="preserve">4047, </w:t>
      </w:r>
      <w:r w:rsidR="00A16EC5">
        <w:rPr>
          <w:rFonts w:ascii="Times New Roman" w:hAnsi="Times New Roman" w:cs="Times New Roman"/>
          <w:color w:val="000000" w:themeColor="text1"/>
          <w:sz w:val="18"/>
          <w:szCs w:val="18"/>
          <w:lang w:eastAsia="ko-KR"/>
        </w:rPr>
        <w:t xml:space="preserve">5076, 5914, 5978, 6751, </w:t>
      </w:r>
      <w:r w:rsidR="00A16EC5" w:rsidRPr="00455392">
        <w:rPr>
          <w:rFonts w:ascii="Times New Roman" w:hAnsi="Times New Roman" w:cs="Times New Roman"/>
          <w:color w:val="000000" w:themeColor="text1"/>
          <w:sz w:val="18"/>
          <w:szCs w:val="18"/>
          <w:highlight w:val="green"/>
          <w:lang w:eastAsia="ko-KR"/>
        </w:rPr>
        <w:t>6198</w:t>
      </w:r>
      <w:r w:rsidR="00A16EC5">
        <w:rPr>
          <w:rFonts w:ascii="Times New Roman" w:hAnsi="Times New Roman" w:cs="Times New Roman"/>
          <w:color w:val="000000" w:themeColor="text1"/>
          <w:sz w:val="18"/>
          <w:szCs w:val="18"/>
          <w:lang w:eastAsia="ko-KR"/>
        </w:rPr>
        <w:t xml:space="preserve">, </w:t>
      </w:r>
      <w:r w:rsidR="00A16EC5" w:rsidRPr="00455392">
        <w:rPr>
          <w:rFonts w:ascii="Times New Roman" w:hAnsi="Times New Roman" w:cs="Times New Roman"/>
          <w:color w:val="000000" w:themeColor="text1"/>
          <w:sz w:val="18"/>
          <w:szCs w:val="18"/>
          <w:highlight w:val="green"/>
          <w:lang w:eastAsia="ko-KR"/>
        </w:rPr>
        <w:t>7456</w:t>
      </w:r>
      <w:r w:rsidR="001F0CDD">
        <w:rPr>
          <w:rFonts w:ascii="Times New Roman" w:hAnsi="Times New Roman" w:cs="Times New Roman"/>
          <w:color w:val="000000" w:themeColor="text1"/>
          <w:sz w:val="18"/>
          <w:szCs w:val="18"/>
          <w:lang w:eastAsia="ko-KR"/>
        </w:rPr>
        <w:t xml:space="preserve">, </w:t>
      </w:r>
      <w:r w:rsidR="009C731A">
        <w:rPr>
          <w:rFonts w:ascii="Times New Roman" w:hAnsi="Times New Roman" w:cs="Times New Roman"/>
          <w:color w:val="000000" w:themeColor="text1"/>
          <w:sz w:val="18"/>
          <w:szCs w:val="18"/>
          <w:lang w:eastAsia="ko-KR"/>
        </w:rPr>
        <w:t>6981</w:t>
      </w:r>
      <w:r w:rsidR="00420303">
        <w:rPr>
          <w:rFonts w:ascii="Times New Roman" w:hAnsi="Times New Roman" w:cs="Times New Roman"/>
          <w:color w:val="000000" w:themeColor="text1"/>
          <w:sz w:val="18"/>
          <w:szCs w:val="18"/>
          <w:lang w:eastAsia="ko-KR"/>
        </w:rPr>
        <w:t xml:space="preserve">, </w:t>
      </w:r>
      <w:r w:rsidR="00420303" w:rsidRPr="00455392">
        <w:rPr>
          <w:rFonts w:ascii="Times New Roman" w:hAnsi="Times New Roman" w:cs="Times New Roman"/>
          <w:color w:val="000000" w:themeColor="text1"/>
          <w:sz w:val="18"/>
          <w:szCs w:val="18"/>
          <w:highlight w:val="green"/>
          <w:lang w:eastAsia="ko-KR"/>
        </w:rPr>
        <w:t>4025</w:t>
      </w:r>
      <w:r w:rsidR="00420303">
        <w:rPr>
          <w:rFonts w:ascii="Times New Roman" w:hAnsi="Times New Roman" w:cs="Times New Roman"/>
          <w:color w:val="000000" w:themeColor="text1"/>
          <w:sz w:val="18"/>
          <w:szCs w:val="18"/>
          <w:lang w:eastAsia="ko-KR"/>
        </w:rPr>
        <w:t xml:space="preserve">, </w:t>
      </w:r>
      <w:r w:rsidR="00420303" w:rsidRPr="00455392">
        <w:rPr>
          <w:rFonts w:ascii="Times New Roman" w:hAnsi="Times New Roman" w:cs="Times New Roman"/>
          <w:color w:val="000000" w:themeColor="text1"/>
          <w:sz w:val="18"/>
          <w:szCs w:val="18"/>
          <w:highlight w:val="green"/>
          <w:lang w:eastAsia="ko-KR"/>
        </w:rPr>
        <w:t>7893</w:t>
      </w:r>
      <w:r w:rsidR="00420303">
        <w:rPr>
          <w:rFonts w:ascii="Times New Roman" w:hAnsi="Times New Roman" w:cs="Times New Roman"/>
          <w:color w:val="000000" w:themeColor="text1"/>
          <w:sz w:val="18"/>
          <w:szCs w:val="18"/>
          <w:lang w:eastAsia="ko-KR"/>
        </w:rPr>
        <w:t xml:space="preserve">, 6011, 5336 </w:t>
      </w:r>
      <w:r w:rsidR="003771F9">
        <w:rPr>
          <w:rFonts w:ascii="Times New Roman" w:hAnsi="Times New Roman" w:cs="Times New Roman"/>
          <w:color w:val="000000" w:themeColor="text1"/>
          <w:sz w:val="18"/>
          <w:szCs w:val="18"/>
          <w:lang w:eastAsia="ko-KR"/>
        </w:rPr>
        <w:t>(</w:t>
      </w:r>
      <w:proofErr w:type="gramStart"/>
      <w:r w:rsidR="003771F9">
        <w:rPr>
          <w:rFonts w:ascii="Times New Roman" w:hAnsi="Times New Roman" w:cs="Times New Roman"/>
          <w:color w:val="000000" w:themeColor="text1"/>
          <w:sz w:val="18"/>
          <w:szCs w:val="18"/>
          <w:lang w:eastAsia="ko-KR"/>
        </w:rPr>
        <w:t>Non-AP MLD</w:t>
      </w:r>
      <w:proofErr w:type="gramEnd"/>
      <w:r w:rsidR="003771F9">
        <w:rPr>
          <w:rFonts w:ascii="Times New Roman" w:hAnsi="Times New Roman" w:cs="Times New Roman"/>
          <w:color w:val="000000" w:themeColor="text1"/>
          <w:sz w:val="18"/>
          <w:szCs w:val="18"/>
          <w:lang w:eastAsia="ko-KR"/>
        </w:rPr>
        <w:t xml:space="preserve"> behavior during discovery</w:t>
      </w:r>
      <w:r w:rsidR="007D0DA2">
        <w:rPr>
          <w:rFonts w:ascii="Times New Roman" w:hAnsi="Times New Roman" w:cs="Times New Roman"/>
          <w:color w:val="000000" w:themeColor="text1"/>
          <w:sz w:val="18"/>
          <w:szCs w:val="18"/>
          <w:lang w:eastAsia="ko-KR"/>
        </w:rPr>
        <w:t xml:space="preserve"> and FILS Discovery</w:t>
      </w:r>
      <w:r w:rsidR="003771F9">
        <w:rPr>
          <w:rFonts w:ascii="Times New Roman" w:hAnsi="Times New Roman" w:cs="Times New Roman"/>
          <w:color w:val="000000" w:themeColor="text1"/>
          <w:sz w:val="18"/>
          <w:szCs w:val="18"/>
          <w:lang w:eastAsia="ko-KR"/>
        </w:rPr>
        <w:t>)</w:t>
      </w:r>
    </w:p>
    <w:p w14:paraId="2BBC339B" w14:textId="0817CC4F" w:rsidR="003771F9" w:rsidRDefault="003F5B8E" w:rsidP="00C75F57">
      <w:pPr>
        <w:suppressAutoHyphens/>
        <w:jc w:val="both"/>
        <w:rPr>
          <w:rFonts w:ascii="Times New Roman" w:hAnsi="Times New Roman" w:cs="Times New Roman"/>
          <w:color w:val="000000" w:themeColor="text1"/>
          <w:sz w:val="18"/>
          <w:szCs w:val="18"/>
          <w:lang w:val="en-GB" w:eastAsia="ko-KR"/>
        </w:rPr>
      </w:pPr>
      <w:r w:rsidRPr="003F5B8E">
        <w:rPr>
          <w:rFonts w:ascii="Times New Roman" w:hAnsi="Times New Roman" w:cs="Times New Roman"/>
          <w:color w:val="000000" w:themeColor="text1"/>
          <w:sz w:val="18"/>
          <w:szCs w:val="18"/>
          <w:lang w:val="en-GB" w:eastAsia="ko-KR"/>
        </w:rPr>
        <w:t xml:space="preserve">5451, 8048, </w:t>
      </w:r>
      <w:r w:rsidRPr="00455392">
        <w:rPr>
          <w:rFonts w:ascii="Times New Roman" w:hAnsi="Times New Roman" w:cs="Times New Roman"/>
          <w:color w:val="000000" w:themeColor="text1"/>
          <w:sz w:val="18"/>
          <w:szCs w:val="18"/>
          <w:highlight w:val="green"/>
          <w:lang w:val="en-GB" w:eastAsia="ko-KR"/>
        </w:rPr>
        <w:t>6324</w:t>
      </w:r>
      <w:r w:rsidRPr="003F5B8E">
        <w:rPr>
          <w:rFonts w:ascii="Times New Roman" w:hAnsi="Times New Roman" w:cs="Times New Roman"/>
          <w:color w:val="000000" w:themeColor="text1"/>
          <w:sz w:val="18"/>
          <w:szCs w:val="18"/>
          <w:lang w:val="en-GB" w:eastAsia="ko-KR"/>
        </w:rPr>
        <w:t xml:space="preserve">, </w:t>
      </w:r>
      <w:r w:rsidRPr="00455392">
        <w:rPr>
          <w:rFonts w:ascii="Times New Roman" w:hAnsi="Times New Roman" w:cs="Times New Roman"/>
          <w:color w:val="000000" w:themeColor="text1"/>
          <w:sz w:val="18"/>
          <w:szCs w:val="18"/>
          <w:highlight w:val="green"/>
          <w:lang w:val="en-GB" w:eastAsia="ko-KR"/>
        </w:rPr>
        <w:t>4421</w:t>
      </w:r>
      <w:r w:rsidRPr="003F5B8E">
        <w:rPr>
          <w:rFonts w:ascii="Times New Roman" w:hAnsi="Times New Roman" w:cs="Times New Roman"/>
          <w:color w:val="000000" w:themeColor="text1"/>
          <w:sz w:val="18"/>
          <w:szCs w:val="18"/>
          <w:lang w:val="en-GB" w:eastAsia="ko-KR"/>
        </w:rPr>
        <w:t xml:space="preserve">, 7467, </w:t>
      </w:r>
      <w:r w:rsidRPr="00455392">
        <w:rPr>
          <w:rFonts w:ascii="Times New Roman" w:hAnsi="Times New Roman" w:cs="Times New Roman"/>
          <w:color w:val="000000" w:themeColor="text1"/>
          <w:sz w:val="18"/>
          <w:szCs w:val="18"/>
          <w:highlight w:val="yellow"/>
          <w:lang w:val="en-GB" w:eastAsia="ko-KR"/>
        </w:rPr>
        <w:t>8356</w:t>
      </w:r>
      <w:r w:rsidRPr="003F5B8E">
        <w:rPr>
          <w:rFonts w:ascii="Times New Roman" w:hAnsi="Times New Roman" w:cs="Times New Roman"/>
          <w:color w:val="000000" w:themeColor="text1"/>
          <w:sz w:val="18"/>
          <w:szCs w:val="18"/>
          <w:lang w:val="en-GB" w:eastAsia="ko-KR"/>
        </w:rPr>
        <w:t xml:space="preserve">, </w:t>
      </w:r>
      <w:r w:rsidRPr="00455392">
        <w:rPr>
          <w:rFonts w:ascii="Times New Roman" w:hAnsi="Times New Roman" w:cs="Times New Roman"/>
          <w:color w:val="000000" w:themeColor="text1"/>
          <w:sz w:val="18"/>
          <w:szCs w:val="18"/>
          <w:highlight w:val="yellow"/>
          <w:lang w:val="en-GB" w:eastAsia="ko-KR"/>
        </w:rPr>
        <w:t>4699, 6069</w:t>
      </w:r>
      <w:r>
        <w:rPr>
          <w:rFonts w:ascii="Times New Roman" w:hAnsi="Times New Roman" w:cs="Times New Roman"/>
          <w:color w:val="000000" w:themeColor="text1"/>
          <w:sz w:val="18"/>
          <w:szCs w:val="18"/>
          <w:lang w:val="en-GB" w:eastAsia="ko-KR"/>
        </w:rPr>
        <w:t xml:space="preserve"> (EMLSR)</w:t>
      </w:r>
    </w:p>
    <w:bookmarkEnd w:id="0"/>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7838625F" w14:textId="5173D1FB"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49287C46" w14:textId="77777777" w:rsidR="00D722E4" w:rsidRDefault="001D4384"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1: Added resolutions for </w:t>
      </w:r>
      <w:r w:rsidR="005F5897">
        <w:rPr>
          <w:rFonts w:ascii="Times New Roman" w:eastAsia="Malgun Gothic" w:hAnsi="Times New Roman" w:cs="Times New Roman"/>
          <w:color w:val="000000" w:themeColor="text1"/>
          <w:sz w:val="18"/>
          <w:szCs w:val="20"/>
          <w:lang w:val="en-GB"/>
        </w:rPr>
        <w:t>CID</w:t>
      </w:r>
      <w:r>
        <w:rPr>
          <w:rFonts w:ascii="Times New Roman" w:eastAsia="Malgun Gothic" w:hAnsi="Times New Roman" w:cs="Times New Roman"/>
          <w:color w:val="000000" w:themeColor="text1"/>
          <w:sz w:val="18"/>
          <w:szCs w:val="20"/>
          <w:lang w:val="en-GB"/>
        </w:rPr>
        <w:t xml:space="preserve"> 6981</w:t>
      </w:r>
    </w:p>
    <w:p w14:paraId="22196945" w14:textId="77777777" w:rsidR="00B91C18" w:rsidRDefault="00D722E4"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2: </w:t>
      </w:r>
      <w:r w:rsidR="007D0DA2">
        <w:rPr>
          <w:rFonts w:ascii="Times New Roman" w:eastAsia="Malgun Gothic" w:hAnsi="Times New Roman" w:cs="Times New Roman"/>
          <w:color w:val="000000" w:themeColor="text1"/>
          <w:sz w:val="18"/>
          <w:szCs w:val="20"/>
          <w:lang w:val="en-GB"/>
        </w:rPr>
        <w:t>Added resolutions for additional CIDs</w:t>
      </w:r>
    </w:p>
    <w:p w14:paraId="7E866147" w14:textId="77777777" w:rsidR="00455392" w:rsidRDefault="00B91C18"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3: Fixed the document revision in the resolution column</w:t>
      </w:r>
    </w:p>
    <w:p w14:paraId="634B7CF9" w14:textId="4E41A17C" w:rsidR="001D4384" w:rsidRPr="0095147A" w:rsidRDefault="00455392"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4: Revised resolutions for </w:t>
      </w:r>
      <w:r w:rsidR="00672842">
        <w:rPr>
          <w:rFonts w:ascii="Times New Roman" w:eastAsia="Malgun Gothic" w:hAnsi="Times New Roman" w:cs="Times New Roman"/>
          <w:color w:val="000000" w:themeColor="text1"/>
          <w:sz w:val="18"/>
          <w:szCs w:val="20"/>
          <w:lang w:val="en-GB"/>
        </w:rPr>
        <w:t xml:space="preserve">deferred </w:t>
      </w:r>
      <w:r>
        <w:rPr>
          <w:rFonts w:ascii="Times New Roman" w:eastAsia="Malgun Gothic" w:hAnsi="Times New Roman" w:cs="Times New Roman"/>
          <w:color w:val="000000" w:themeColor="text1"/>
          <w:sz w:val="18"/>
          <w:szCs w:val="20"/>
          <w:lang w:val="en-GB"/>
        </w:rPr>
        <w:t>CID</w:t>
      </w:r>
      <w:r w:rsidR="00672842">
        <w:rPr>
          <w:rFonts w:ascii="Times New Roman" w:eastAsia="Malgun Gothic" w:hAnsi="Times New Roman" w:cs="Times New Roman"/>
          <w:color w:val="000000" w:themeColor="text1"/>
          <w:sz w:val="18"/>
          <w:szCs w:val="20"/>
          <w:lang w:val="en-GB"/>
        </w:rPr>
        <w:t>s</w:t>
      </w:r>
      <w:r>
        <w:rPr>
          <w:rFonts w:ascii="Times New Roman" w:eastAsia="Malgun Gothic" w:hAnsi="Times New Roman" w:cs="Times New Roman"/>
          <w:color w:val="000000" w:themeColor="text1"/>
          <w:sz w:val="18"/>
          <w:szCs w:val="20"/>
          <w:lang w:val="en-GB"/>
        </w:rPr>
        <w:t xml:space="preserve"> 6198, 7456, 4025, 7893, </w:t>
      </w:r>
      <w:r w:rsidR="00672842">
        <w:rPr>
          <w:rFonts w:ascii="Times New Roman" w:eastAsia="Malgun Gothic" w:hAnsi="Times New Roman" w:cs="Times New Roman"/>
          <w:color w:val="000000" w:themeColor="text1"/>
          <w:sz w:val="18"/>
          <w:szCs w:val="20"/>
          <w:lang w:val="en-GB"/>
        </w:rPr>
        <w:t>6324, 4421 based on offline feedback</w:t>
      </w:r>
      <w:r w:rsidR="007D0DA2">
        <w:rPr>
          <w:rFonts w:ascii="Times New Roman" w:eastAsia="Malgun Gothic" w:hAnsi="Times New Roman" w:cs="Times New Roman"/>
          <w:color w:val="000000" w:themeColor="text1"/>
          <w:sz w:val="18"/>
          <w:szCs w:val="20"/>
          <w:lang w:val="en-GB"/>
        </w:rPr>
        <w:t xml:space="preserve"> </w:t>
      </w:r>
      <w:r w:rsidR="001D4384">
        <w:rPr>
          <w:rFonts w:ascii="Times New Roman" w:eastAsia="Malgun Gothic" w:hAnsi="Times New Roman" w:cs="Times New Roman"/>
          <w:color w:val="000000" w:themeColor="text1"/>
          <w:sz w:val="18"/>
          <w:szCs w:val="20"/>
          <w:lang w:val="en-GB"/>
        </w:rPr>
        <w:t xml:space="preserve"> </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A13074" w:rsidRPr="0095147A" w14:paraId="6F93B5E3" w14:textId="77777777" w:rsidTr="00A97A49">
        <w:trPr>
          <w:trHeight w:val="220"/>
          <w:jc w:val="center"/>
        </w:trPr>
        <w:tc>
          <w:tcPr>
            <w:tcW w:w="625" w:type="dxa"/>
            <w:shd w:val="clear" w:color="auto" w:fill="auto"/>
            <w:noWrap/>
          </w:tcPr>
          <w:p w14:paraId="72BFFDDF" w14:textId="45F39C77"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4047</w:t>
            </w:r>
          </w:p>
        </w:tc>
        <w:tc>
          <w:tcPr>
            <w:tcW w:w="1080" w:type="dxa"/>
          </w:tcPr>
          <w:p w14:paraId="4A7B514B" w14:textId="2DC649B0"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Abhishek Patil</w:t>
            </w:r>
          </w:p>
        </w:tc>
        <w:tc>
          <w:tcPr>
            <w:tcW w:w="1080" w:type="dxa"/>
            <w:shd w:val="clear" w:color="auto" w:fill="auto"/>
            <w:noWrap/>
          </w:tcPr>
          <w:p w14:paraId="77EA78B1" w14:textId="2B05B137"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35.3.4.3</w:t>
            </w:r>
          </w:p>
        </w:tc>
        <w:tc>
          <w:tcPr>
            <w:tcW w:w="720" w:type="dxa"/>
          </w:tcPr>
          <w:p w14:paraId="79252552" w14:textId="146C6160"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253.53</w:t>
            </w:r>
          </w:p>
        </w:tc>
        <w:tc>
          <w:tcPr>
            <w:tcW w:w="2520" w:type="dxa"/>
            <w:shd w:val="clear" w:color="auto" w:fill="auto"/>
            <w:noWrap/>
          </w:tcPr>
          <w:p w14:paraId="2115A0EB" w14:textId="1CE063EA"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 xml:space="preserve">An AP MLD can use the Neighbor Report element and the procedures </w:t>
            </w:r>
            <w:proofErr w:type="gramStart"/>
            <w:r w:rsidRPr="002F77A0">
              <w:rPr>
                <w:rFonts w:ascii="Times New Roman" w:hAnsi="Times New Roman" w:cs="Times New Roman"/>
                <w:sz w:val="18"/>
                <w:szCs w:val="18"/>
              </w:rPr>
              <w:t>similar to</w:t>
            </w:r>
            <w:proofErr w:type="gramEnd"/>
            <w:r w:rsidRPr="002F77A0">
              <w:rPr>
                <w:rFonts w:ascii="Times New Roman" w:hAnsi="Times New Roman" w:cs="Times New Roman"/>
                <w:sz w:val="18"/>
                <w:szCs w:val="18"/>
              </w:rPr>
              <w:t xml:space="preserve"> the ones described in clause 11.21.7 to help perform load balancing between </w:t>
            </w:r>
            <w:proofErr w:type="spellStart"/>
            <w:r w:rsidRPr="002F77A0">
              <w:rPr>
                <w:rFonts w:ascii="Times New Roman" w:hAnsi="Times New Roman" w:cs="Times New Roman"/>
                <w:sz w:val="18"/>
                <w:szCs w:val="18"/>
              </w:rPr>
              <w:t>it</w:t>
            </w:r>
            <w:proofErr w:type="spellEnd"/>
            <w:r w:rsidRPr="002F77A0">
              <w:rPr>
                <w:rFonts w:ascii="Times New Roman" w:hAnsi="Times New Roman" w:cs="Times New Roman"/>
                <w:sz w:val="18"/>
                <w:szCs w:val="18"/>
              </w:rPr>
              <w:t xml:space="preserve"> affiliated APs.</w:t>
            </w:r>
          </w:p>
        </w:tc>
        <w:tc>
          <w:tcPr>
            <w:tcW w:w="1980" w:type="dxa"/>
            <w:shd w:val="clear" w:color="auto" w:fill="auto"/>
            <w:noWrap/>
          </w:tcPr>
          <w:p w14:paraId="55CB2106" w14:textId="6765B8C9" w:rsidR="00A13074" w:rsidRPr="002F77A0" w:rsidRDefault="00A13074" w:rsidP="00A13074">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Commenter will provide a contribution</w:t>
            </w:r>
          </w:p>
        </w:tc>
        <w:tc>
          <w:tcPr>
            <w:tcW w:w="2970" w:type="dxa"/>
            <w:shd w:val="clear" w:color="auto" w:fill="auto"/>
          </w:tcPr>
          <w:p w14:paraId="6567C34F" w14:textId="77777777" w:rsidR="00A13074" w:rsidRDefault="00C26A2F" w:rsidP="00A13074">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5606B381" w14:textId="77777777" w:rsidR="00A4630E" w:rsidRDefault="00A4630E" w:rsidP="00A13074">
            <w:pPr>
              <w:suppressAutoHyphens/>
              <w:spacing w:after="0"/>
              <w:rPr>
                <w:rFonts w:ascii="Times New Roman" w:hAnsi="Times New Roman" w:cs="Times New Roman"/>
                <w:b/>
                <w:color w:val="000000" w:themeColor="text1"/>
                <w:sz w:val="18"/>
                <w:szCs w:val="18"/>
              </w:rPr>
            </w:pPr>
          </w:p>
          <w:p w14:paraId="65C9C4B4" w14:textId="479E5B36" w:rsidR="00A4630E" w:rsidRPr="00B614CA" w:rsidRDefault="00B614CA" w:rsidP="00A13074">
            <w:pPr>
              <w:suppressAutoHyphens/>
              <w:spacing w:after="0"/>
              <w:rPr>
                <w:rFonts w:ascii="Times New Roman" w:hAnsi="Times New Roman" w:cs="Times New Roman"/>
                <w:bCs/>
                <w:color w:val="000000" w:themeColor="text1"/>
                <w:sz w:val="18"/>
                <w:szCs w:val="18"/>
              </w:rPr>
            </w:pPr>
            <w:r w:rsidRPr="00B614CA">
              <w:rPr>
                <w:rFonts w:ascii="Times New Roman" w:hAnsi="Times New Roman" w:cs="Times New Roman"/>
                <w:bCs/>
                <w:color w:val="000000" w:themeColor="text1"/>
                <w:sz w:val="18"/>
                <w:szCs w:val="18"/>
              </w:rPr>
              <w:t>Agr</w:t>
            </w:r>
            <w:r>
              <w:rPr>
                <w:rFonts w:ascii="Times New Roman" w:hAnsi="Times New Roman" w:cs="Times New Roman"/>
                <w:bCs/>
                <w:color w:val="000000" w:themeColor="text1"/>
                <w:sz w:val="18"/>
                <w:szCs w:val="18"/>
              </w:rPr>
              <w:t xml:space="preserve">ee with the commenter. The </w:t>
            </w:r>
            <w:r w:rsidR="00B820E8">
              <w:rPr>
                <w:rFonts w:ascii="Times New Roman" w:hAnsi="Times New Roman" w:cs="Times New Roman"/>
                <w:bCs/>
                <w:color w:val="000000" w:themeColor="text1"/>
                <w:sz w:val="18"/>
                <w:szCs w:val="18"/>
              </w:rPr>
              <w:t xml:space="preserve">changes corresponding to the comment have already been proposed </w:t>
            </w:r>
            <w:r w:rsidR="000E3DFC">
              <w:rPr>
                <w:rFonts w:ascii="Times New Roman" w:hAnsi="Times New Roman" w:cs="Times New Roman"/>
                <w:bCs/>
                <w:color w:val="000000" w:themeColor="text1"/>
                <w:sz w:val="18"/>
                <w:szCs w:val="18"/>
              </w:rPr>
              <w:t xml:space="preserve">and approved </w:t>
            </w:r>
            <w:r w:rsidR="00506B2B">
              <w:rPr>
                <w:rFonts w:ascii="Times New Roman" w:hAnsi="Times New Roman" w:cs="Times New Roman"/>
                <w:bCs/>
                <w:color w:val="000000" w:themeColor="text1"/>
                <w:sz w:val="18"/>
                <w:szCs w:val="18"/>
              </w:rPr>
              <w:t>in document 11-21/1710r</w:t>
            </w:r>
            <w:r w:rsidR="008925E4">
              <w:rPr>
                <w:rFonts w:ascii="Times New Roman" w:hAnsi="Times New Roman" w:cs="Times New Roman"/>
                <w:bCs/>
                <w:color w:val="000000" w:themeColor="text1"/>
                <w:sz w:val="18"/>
                <w:szCs w:val="18"/>
              </w:rPr>
              <w:t xml:space="preserve">5 as a resolution for CID 5322. No </w:t>
            </w:r>
            <w:r w:rsidR="008F2647">
              <w:rPr>
                <w:rFonts w:ascii="Times New Roman" w:hAnsi="Times New Roman" w:cs="Times New Roman"/>
                <w:bCs/>
                <w:color w:val="000000" w:themeColor="text1"/>
                <w:sz w:val="18"/>
                <w:szCs w:val="18"/>
              </w:rPr>
              <w:t xml:space="preserve">technical </w:t>
            </w:r>
            <w:r w:rsidR="008925E4">
              <w:rPr>
                <w:rFonts w:ascii="Times New Roman" w:hAnsi="Times New Roman" w:cs="Times New Roman"/>
                <w:bCs/>
                <w:color w:val="000000" w:themeColor="text1"/>
                <w:sz w:val="18"/>
                <w:szCs w:val="18"/>
              </w:rPr>
              <w:t xml:space="preserve">changes are required </w:t>
            </w:r>
            <w:r w:rsidR="00FD2627">
              <w:rPr>
                <w:rFonts w:ascii="Times New Roman" w:hAnsi="Times New Roman" w:cs="Times New Roman"/>
                <w:bCs/>
                <w:color w:val="000000" w:themeColor="text1"/>
                <w:sz w:val="18"/>
                <w:szCs w:val="18"/>
              </w:rPr>
              <w:t>for the resolution of this comment</w:t>
            </w:r>
            <w:r w:rsidR="008925E4">
              <w:rPr>
                <w:rFonts w:ascii="Times New Roman" w:hAnsi="Times New Roman" w:cs="Times New Roman"/>
                <w:bCs/>
                <w:color w:val="000000" w:themeColor="text1"/>
                <w:sz w:val="18"/>
                <w:szCs w:val="18"/>
              </w:rPr>
              <w:t xml:space="preserve">. </w:t>
            </w:r>
            <w:r w:rsidR="001067C9">
              <w:rPr>
                <w:rFonts w:ascii="Times New Roman" w:hAnsi="Times New Roman" w:cs="Times New Roman"/>
                <w:bCs/>
                <w:color w:val="000000" w:themeColor="text1"/>
                <w:sz w:val="18"/>
                <w:szCs w:val="18"/>
              </w:rPr>
              <w:t>A reference to the subclause added in doc 11-21/1710r5 is added.</w:t>
            </w:r>
          </w:p>
          <w:p w14:paraId="0034A624" w14:textId="77777777" w:rsidR="0041202C" w:rsidRDefault="0041202C" w:rsidP="00A13074">
            <w:pPr>
              <w:suppressAutoHyphens/>
              <w:spacing w:after="0"/>
              <w:rPr>
                <w:rFonts w:ascii="Times New Roman" w:hAnsi="Times New Roman" w:cs="Times New Roman"/>
                <w:b/>
                <w:color w:val="000000" w:themeColor="text1"/>
                <w:sz w:val="18"/>
                <w:szCs w:val="18"/>
              </w:rPr>
            </w:pPr>
          </w:p>
          <w:p w14:paraId="6CBED239" w14:textId="2F325791" w:rsidR="005B6A6F" w:rsidRPr="005B6A6F" w:rsidRDefault="001067C9" w:rsidP="00A13074">
            <w:pPr>
              <w:suppressAutoHyphens/>
              <w:spacing w:after="0"/>
              <w:rPr>
                <w:rFonts w:ascii="Times New Roman" w:hAnsi="Times New Roman" w:cs="Times New Roman"/>
                <w:b/>
                <w:sz w:val="18"/>
                <w:szCs w:val="18"/>
              </w:rPr>
            </w:pPr>
            <w:proofErr w:type="spellStart"/>
            <w:r w:rsidRPr="003F10DA">
              <w:rPr>
                <w:rFonts w:ascii="Times New Roman" w:hAnsi="Times New Roman" w:cs="Times New Roman"/>
                <w:b/>
                <w:color w:val="000000" w:themeColor="text1"/>
                <w:sz w:val="18"/>
                <w:szCs w:val="18"/>
              </w:rPr>
              <w:t>TGbe</w:t>
            </w:r>
            <w:proofErr w:type="spellEnd"/>
            <w:r w:rsidRPr="003F10DA">
              <w:rPr>
                <w:rFonts w:ascii="Times New Roman" w:hAnsi="Times New Roman" w:cs="Times New Roman"/>
                <w:b/>
                <w:color w:val="000000" w:themeColor="text1"/>
                <w:sz w:val="18"/>
                <w:szCs w:val="18"/>
              </w:rPr>
              <w:t xml:space="preserve"> editor: Please implement the changes shown in document </w:t>
            </w:r>
            <w:r w:rsidR="001F0CDD">
              <w:rPr>
                <w:rFonts w:ascii="Times New Roman" w:hAnsi="Times New Roman" w:cs="Times New Roman"/>
                <w:b/>
                <w:color w:val="000000" w:themeColor="text1"/>
                <w:sz w:val="18"/>
                <w:szCs w:val="18"/>
              </w:rPr>
              <w:t>11-21/2027r</w:t>
            </w:r>
            <w:r w:rsidR="00C42AA9">
              <w:rPr>
                <w:rFonts w:ascii="Times New Roman" w:hAnsi="Times New Roman" w:cs="Times New Roman"/>
                <w:b/>
                <w:color w:val="000000" w:themeColor="text1"/>
                <w:sz w:val="18"/>
                <w:szCs w:val="18"/>
              </w:rPr>
              <w:t>3</w:t>
            </w:r>
            <w:r w:rsidRPr="003F10DA">
              <w:rPr>
                <w:rFonts w:ascii="Times New Roman" w:hAnsi="Times New Roman" w:cs="Times New Roman"/>
                <w:b/>
                <w:color w:val="000000" w:themeColor="text1"/>
                <w:sz w:val="18"/>
                <w:szCs w:val="18"/>
              </w:rPr>
              <w:t xml:space="preserve"> tagged as #</w:t>
            </w:r>
            <w:r>
              <w:rPr>
                <w:rFonts w:ascii="Times New Roman" w:hAnsi="Times New Roman" w:cs="Times New Roman"/>
                <w:b/>
                <w:color w:val="000000" w:themeColor="text1"/>
                <w:sz w:val="18"/>
                <w:szCs w:val="18"/>
              </w:rPr>
              <w:t>4047</w:t>
            </w:r>
            <w:r w:rsidRPr="003F10DA">
              <w:rPr>
                <w:rFonts w:ascii="Times New Roman" w:hAnsi="Times New Roman" w:cs="Times New Roman"/>
                <w:b/>
                <w:color w:val="000000" w:themeColor="text1"/>
                <w:sz w:val="18"/>
                <w:szCs w:val="18"/>
              </w:rPr>
              <w:t>.</w:t>
            </w:r>
          </w:p>
        </w:tc>
      </w:tr>
      <w:tr w:rsidR="005B6A6F" w:rsidRPr="0095147A" w14:paraId="592A781C" w14:textId="77777777" w:rsidTr="00A97A49">
        <w:trPr>
          <w:trHeight w:val="220"/>
          <w:jc w:val="center"/>
        </w:trPr>
        <w:tc>
          <w:tcPr>
            <w:tcW w:w="625" w:type="dxa"/>
            <w:shd w:val="clear" w:color="auto" w:fill="auto"/>
            <w:noWrap/>
          </w:tcPr>
          <w:p w14:paraId="3B9F164C" w14:textId="73356483"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5076</w:t>
            </w:r>
          </w:p>
        </w:tc>
        <w:tc>
          <w:tcPr>
            <w:tcW w:w="1080" w:type="dxa"/>
          </w:tcPr>
          <w:p w14:paraId="6127347A" w14:textId="484C8E45"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Gaurav Patwardhan</w:t>
            </w:r>
          </w:p>
        </w:tc>
        <w:tc>
          <w:tcPr>
            <w:tcW w:w="1080" w:type="dxa"/>
            <w:shd w:val="clear" w:color="auto" w:fill="auto"/>
            <w:noWrap/>
          </w:tcPr>
          <w:p w14:paraId="3815287A" w14:textId="2042D1B8"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11.21</w:t>
            </w:r>
          </w:p>
        </w:tc>
        <w:tc>
          <w:tcPr>
            <w:tcW w:w="720" w:type="dxa"/>
          </w:tcPr>
          <w:p w14:paraId="1EBEA956" w14:textId="0FB88ABA"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206.34</w:t>
            </w:r>
          </w:p>
        </w:tc>
        <w:tc>
          <w:tcPr>
            <w:tcW w:w="2520" w:type="dxa"/>
            <w:shd w:val="clear" w:color="auto" w:fill="auto"/>
            <w:noWrap/>
          </w:tcPr>
          <w:p w14:paraId="137319FE" w14:textId="089B5399"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802.11be should describe the usage of BSS Transition Management Query signaling by a non-AP MLD to query suitable neighbor AP MLDs.</w:t>
            </w:r>
          </w:p>
        </w:tc>
        <w:tc>
          <w:tcPr>
            <w:tcW w:w="1980" w:type="dxa"/>
            <w:shd w:val="clear" w:color="auto" w:fill="auto"/>
            <w:noWrap/>
          </w:tcPr>
          <w:p w14:paraId="41B8DF45" w14:textId="1C865499" w:rsidR="005B6A6F" w:rsidRPr="002F77A0" w:rsidRDefault="005B6A6F" w:rsidP="005B6A6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As in comment.</w:t>
            </w:r>
          </w:p>
        </w:tc>
        <w:tc>
          <w:tcPr>
            <w:tcW w:w="2970" w:type="dxa"/>
            <w:shd w:val="clear" w:color="auto" w:fill="auto"/>
          </w:tcPr>
          <w:p w14:paraId="6477A1A9" w14:textId="77777777" w:rsidR="005B6A6F" w:rsidRDefault="005B6A6F" w:rsidP="005B6A6F">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5C81CA14" w14:textId="77777777" w:rsidR="005B6A6F" w:rsidRDefault="005B6A6F" w:rsidP="005B6A6F">
            <w:pPr>
              <w:suppressAutoHyphens/>
              <w:spacing w:after="0"/>
              <w:rPr>
                <w:rFonts w:ascii="Times New Roman" w:hAnsi="Times New Roman" w:cs="Times New Roman"/>
                <w:b/>
                <w:color w:val="000000" w:themeColor="text1"/>
                <w:sz w:val="18"/>
                <w:szCs w:val="18"/>
              </w:rPr>
            </w:pPr>
          </w:p>
          <w:p w14:paraId="7A3245F7" w14:textId="42E88193" w:rsidR="005B6A6F" w:rsidRPr="00B614CA" w:rsidRDefault="005B6A6F" w:rsidP="005B6A6F">
            <w:pPr>
              <w:suppressAutoHyphens/>
              <w:spacing w:after="0"/>
              <w:rPr>
                <w:rFonts w:ascii="Times New Roman" w:hAnsi="Times New Roman" w:cs="Times New Roman"/>
                <w:bCs/>
                <w:color w:val="000000" w:themeColor="text1"/>
                <w:sz w:val="18"/>
                <w:szCs w:val="18"/>
              </w:rPr>
            </w:pPr>
            <w:r w:rsidRPr="00B614CA">
              <w:rPr>
                <w:rFonts w:ascii="Times New Roman" w:hAnsi="Times New Roman" w:cs="Times New Roman"/>
                <w:bCs/>
                <w:color w:val="000000" w:themeColor="text1"/>
                <w:sz w:val="18"/>
                <w:szCs w:val="18"/>
              </w:rPr>
              <w:t>Agr</w:t>
            </w:r>
            <w:r>
              <w:rPr>
                <w:rFonts w:ascii="Times New Roman" w:hAnsi="Times New Roman" w:cs="Times New Roman"/>
                <w:bCs/>
                <w:color w:val="000000" w:themeColor="text1"/>
                <w:sz w:val="18"/>
                <w:szCs w:val="18"/>
              </w:rPr>
              <w:t xml:space="preserve">ee with the commenter. The changes corresponding to the comment have already been proposed </w:t>
            </w:r>
            <w:r w:rsidR="000E3DFC">
              <w:rPr>
                <w:rFonts w:ascii="Times New Roman" w:hAnsi="Times New Roman" w:cs="Times New Roman"/>
                <w:bCs/>
                <w:color w:val="000000" w:themeColor="text1"/>
                <w:sz w:val="18"/>
                <w:szCs w:val="18"/>
              </w:rPr>
              <w:t xml:space="preserve">and approved </w:t>
            </w:r>
            <w:r>
              <w:rPr>
                <w:rFonts w:ascii="Times New Roman" w:hAnsi="Times New Roman" w:cs="Times New Roman"/>
                <w:bCs/>
                <w:color w:val="000000" w:themeColor="text1"/>
                <w:sz w:val="18"/>
                <w:szCs w:val="18"/>
              </w:rPr>
              <w:t xml:space="preserve">in document 11-21/1710r5 as a resolution for CID 5322. </w:t>
            </w:r>
            <w:r w:rsidR="00854F21">
              <w:rPr>
                <w:rFonts w:ascii="Times New Roman" w:hAnsi="Times New Roman" w:cs="Times New Roman"/>
                <w:bCs/>
                <w:color w:val="000000" w:themeColor="text1"/>
                <w:sz w:val="18"/>
                <w:szCs w:val="18"/>
              </w:rPr>
              <w:t xml:space="preserve">The changes in document 11-21/1710r5 expand the BSS Transition Management framework from an AP to </w:t>
            </w:r>
            <w:r w:rsidR="00D10061">
              <w:rPr>
                <w:rFonts w:ascii="Times New Roman" w:hAnsi="Times New Roman" w:cs="Times New Roman"/>
                <w:bCs/>
                <w:color w:val="000000" w:themeColor="text1"/>
                <w:sz w:val="18"/>
                <w:szCs w:val="18"/>
              </w:rPr>
              <w:t xml:space="preserve">an AP MLD. </w:t>
            </w:r>
            <w:r w:rsidR="00C4652F">
              <w:rPr>
                <w:rFonts w:ascii="Times New Roman" w:hAnsi="Times New Roman" w:cs="Times New Roman"/>
                <w:bCs/>
                <w:color w:val="000000" w:themeColor="text1"/>
                <w:sz w:val="18"/>
                <w:szCs w:val="18"/>
              </w:rPr>
              <w:t>Thus, n</w:t>
            </w:r>
            <w:r>
              <w:rPr>
                <w:rFonts w:ascii="Times New Roman" w:hAnsi="Times New Roman" w:cs="Times New Roman"/>
                <w:bCs/>
                <w:color w:val="000000" w:themeColor="text1"/>
                <w:sz w:val="18"/>
                <w:szCs w:val="18"/>
              </w:rPr>
              <w:t xml:space="preserve">o </w:t>
            </w:r>
            <w:r w:rsidR="001067C9">
              <w:rPr>
                <w:rFonts w:ascii="Times New Roman" w:hAnsi="Times New Roman" w:cs="Times New Roman"/>
                <w:bCs/>
                <w:color w:val="000000" w:themeColor="text1"/>
                <w:sz w:val="18"/>
                <w:szCs w:val="18"/>
              </w:rPr>
              <w:t xml:space="preserve">technical </w:t>
            </w:r>
            <w:r>
              <w:rPr>
                <w:rFonts w:ascii="Times New Roman" w:hAnsi="Times New Roman" w:cs="Times New Roman"/>
                <w:bCs/>
                <w:color w:val="000000" w:themeColor="text1"/>
                <w:sz w:val="18"/>
                <w:szCs w:val="18"/>
              </w:rPr>
              <w:t xml:space="preserve">changes are required </w:t>
            </w:r>
            <w:r w:rsidR="00C4652F">
              <w:rPr>
                <w:rFonts w:ascii="Times New Roman" w:hAnsi="Times New Roman" w:cs="Times New Roman"/>
                <w:bCs/>
                <w:color w:val="000000" w:themeColor="text1"/>
                <w:sz w:val="18"/>
                <w:szCs w:val="18"/>
              </w:rPr>
              <w:t>for the resolution of this comment</w:t>
            </w:r>
            <w:r>
              <w:rPr>
                <w:rFonts w:ascii="Times New Roman" w:hAnsi="Times New Roman" w:cs="Times New Roman"/>
                <w:bCs/>
                <w:color w:val="000000" w:themeColor="text1"/>
                <w:sz w:val="18"/>
                <w:szCs w:val="18"/>
              </w:rPr>
              <w:t xml:space="preserve">. </w:t>
            </w:r>
            <w:r w:rsidR="00DE1AAA">
              <w:rPr>
                <w:rFonts w:ascii="Times New Roman" w:hAnsi="Times New Roman" w:cs="Times New Roman"/>
                <w:bCs/>
                <w:color w:val="000000" w:themeColor="text1"/>
                <w:sz w:val="18"/>
                <w:szCs w:val="18"/>
              </w:rPr>
              <w:t>A reference to the subclause added in doc 11-21/1710r5 is added.</w:t>
            </w:r>
          </w:p>
          <w:p w14:paraId="75B319BA" w14:textId="77777777" w:rsidR="005B6A6F" w:rsidRDefault="005B6A6F" w:rsidP="005B6A6F">
            <w:pPr>
              <w:suppressAutoHyphens/>
              <w:spacing w:after="0"/>
              <w:rPr>
                <w:rFonts w:ascii="Times New Roman" w:hAnsi="Times New Roman" w:cs="Times New Roman"/>
                <w:b/>
                <w:color w:val="000000" w:themeColor="text1"/>
                <w:sz w:val="18"/>
                <w:szCs w:val="18"/>
              </w:rPr>
            </w:pPr>
          </w:p>
          <w:p w14:paraId="6C5A242B" w14:textId="392D7ADA" w:rsidR="005B6A6F" w:rsidRPr="00FC7D4A" w:rsidRDefault="001067C9" w:rsidP="005B6A6F">
            <w:pPr>
              <w:suppressAutoHyphens/>
              <w:spacing w:after="0"/>
              <w:rPr>
                <w:rFonts w:ascii="Times New Roman" w:hAnsi="Times New Roman" w:cs="Times New Roman"/>
                <w:b/>
                <w:color w:val="000000" w:themeColor="text1"/>
                <w:sz w:val="18"/>
                <w:szCs w:val="18"/>
              </w:rPr>
            </w:pPr>
            <w:proofErr w:type="spellStart"/>
            <w:r w:rsidRPr="003F10DA">
              <w:rPr>
                <w:rFonts w:ascii="Times New Roman" w:hAnsi="Times New Roman" w:cs="Times New Roman"/>
                <w:b/>
                <w:color w:val="000000" w:themeColor="text1"/>
                <w:sz w:val="18"/>
                <w:szCs w:val="18"/>
              </w:rPr>
              <w:t>TGbe</w:t>
            </w:r>
            <w:proofErr w:type="spellEnd"/>
            <w:r w:rsidRPr="003F10DA">
              <w:rPr>
                <w:rFonts w:ascii="Times New Roman" w:hAnsi="Times New Roman" w:cs="Times New Roman"/>
                <w:b/>
                <w:color w:val="000000" w:themeColor="text1"/>
                <w:sz w:val="18"/>
                <w:szCs w:val="18"/>
              </w:rPr>
              <w:t xml:space="preserve"> editor: Please implement the changes shown in document </w:t>
            </w:r>
            <w:r w:rsidR="001F0CDD">
              <w:rPr>
                <w:rFonts w:ascii="Times New Roman" w:hAnsi="Times New Roman" w:cs="Times New Roman"/>
                <w:b/>
                <w:color w:val="000000" w:themeColor="text1"/>
                <w:sz w:val="18"/>
                <w:szCs w:val="18"/>
              </w:rPr>
              <w:t>11-21/2027r</w:t>
            </w:r>
            <w:r w:rsidR="00C42AA9">
              <w:rPr>
                <w:rFonts w:ascii="Times New Roman" w:hAnsi="Times New Roman" w:cs="Times New Roman"/>
                <w:b/>
                <w:color w:val="000000" w:themeColor="text1"/>
                <w:sz w:val="18"/>
                <w:szCs w:val="18"/>
              </w:rPr>
              <w:t>3</w:t>
            </w:r>
            <w:r w:rsidRPr="003F10DA">
              <w:rPr>
                <w:rFonts w:ascii="Times New Roman" w:hAnsi="Times New Roman" w:cs="Times New Roman"/>
                <w:b/>
                <w:color w:val="000000" w:themeColor="text1"/>
                <w:sz w:val="18"/>
                <w:szCs w:val="18"/>
              </w:rPr>
              <w:t xml:space="preserve"> tagged as #</w:t>
            </w:r>
            <w:r>
              <w:rPr>
                <w:rFonts w:ascii="Times New Roman" w:hAnsi="Times New Roman" w:cs="Times New Roman"/>
                <w:b/>
                <w:color w:val="000000" w:themeColor="text1"/>
                <w:sz w:val="18"/>
                <w:szCs w:val="18"/>
              </w:rPr>
              <w:t>4047</w:t>
            </w:r>
            <w:r w:rsidRPr="003F10DA">
              <w:rPr>
                <w:rFonts w:ascii="Times New Roman" w:hAnsi="Times New Roman" w:cs="Times New Roman"/>
                <w:b/>
                <w:color w:val="000000" w:themeColor="text1"/>
                <w:sz w:val="18"/>
                <w:szCs w:val="18"/>
              </w:rPr>
              <w:t>.</w:t>
            </w:r>
          </w:p>
        </w:tc>
      </w:tr>
      <w:tr w:rsidR="004C5F88" w:rsidRPr="0095147A" w14:paraId="39A6E1F8" w14:textId="77777777" w:rsidTr="00A97A49">
        <w:trPr>
          <w:trHeight w:val="220"/>
          <w:jc w:val="center"/>
        </w:trPr>
        <w:tc>
          <w:tcPr>
            <w:tcW w:w="625" w:type="dxa"/>
            <w:shd w:val="clear" w:color="auto" w:fill="auto"/>
            <w:noWrap/>
          </w:tcPr>
          <w:p w14:paraId="30030C2C" w14:textId="5B921CCD"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5914</w:t>
            </w:r>
          </w:p>
        </w:tc>
        <w:tc>
          <w:tcPr>
            <w:tcW w:w="1080" w:type="dxa"/>
          </w:tcPr>
          <w:p w14:paraId="7FF6B698" w14:textId="1DF38716"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Li-Hsiang Sun</w:t>
            </w:r>
          </w:p>
        </w:tc>
        <w:tc>
          <w:tcPr>
            <w:tcW w:w="1080" w:type="dxa"/>
            <w:shd w:val="clear" w:color="auto" w:fill="auto"/>
            <w:noWrap/>
          </w:tcPr>
          <w:p w14:paraId="36C7D16B" w14:textId="580D0ABD"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35.3.4.3</w:t>
            </w:r>
          </w:p>
        </w:tc>
        <w:tc>
          <w:tcPr>
            <w:tcW w:w="720" w:type="dxa"/>
          </w:tcPr>
          <w:p w14:paraId="2AB9B470" w14:textId="4F8C270A"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253.23</w:t>
            </w:r>
          </w:p>
        </w:tc>
        <w:tc>
          <w:tcPr>
            <w:tcW w:w="2520" w:type="dxa"/>
            <w:shd w:val="clear" w:color="auto" w:fill="auto"/>
            <w:noWrap/>
          </w:tcPr>
          <w:p w14:paraId="314BF9DD" w14:textId="19CAEBD4"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w:t>
            </w:r>
            <w:proofErr w:type="gramStart"/>
            <w:r w:rsidRPr="002F77A0">
              <w:rPr>
                <w:rFonts w:ascii="Times New Roman" w:hAnsi="Times New Roman" w:cs="Times New Roman"/>
                <w:sz w:val="18"/>
                <w:szCs w:val="18"/>
              </w:rPr>
              <w:t>by</w:t>
            </w:r>
            <w:proofErr w:type="gramEnd"/>
            <w:r w:rsidRPr="002F77A0">
              <w:rPr>
                <w:rFonts w:ascii="Times New Roman" w:hAnsi="Times New Roman" w:cs="Times New Roman"/>
                <w:sz w:val="18"/>
                <w:szCs w:val="18"/>
              </w:rPr>
              <w:t xml:space="preserve"> the AP corresponding to the transmitted BSSID in the same multiple BSSID set as at least one of the APs affiliated with the AP MLD"</w:t>
            </w:r>
            <w:r w:rsidRPr="002F77A0">
              <w:rPr>
                <w:rFonts w:ascii="Times New Roman" w:hAnsi="Times New Roman" w:cs="Times New Roman"/>
                <w:sz w:val="18"/>
                <w:szCs w:val="18"/>
              </w:rPr>
              <w:br/>
              <w:t>Can there be 2 APs affiliated with the AP MLD and be the same multi-BSSID set as the transmitted BSSID?</w:t>
            </w:r>
          </w:p>
        </w:tc>
        <w:tc>
          <w:tcPr>
            <w:tcW w:w="1980" w:type="dxa"/>
            <w:shd w:val="clear" w:color="auto" w:fill="auto"/>
            <w:noWrap/>
          </w:tcPr>
          <w:p w14:paraId="4ABD7092" w14:textId="784AB58E" w:rsidR="004C5F88" w:rsidRPr="002F77A0" w:rsidRDefault="004C5F88" w:rsidP="004C5F88">
            <w:pPr>
              <w:suppressAutoHyphens/>
              <w:spacing w:after="0"/>
              <w:rPr>
                <w:rFonts w:ascii="Times New Roman" w:hAnsi="Times New Roman" w:cs="Times New Roman"/>
                <w:color w:val="000000" w:themeColor="text1"/>
                <w:sz w:val="18"/>
                <w:szCs w:val="18"/>
              </w:rPr>
            </w:pPr>
            <w:r w:rsidRPr="002F77A0">
              <w:rPr>
                <w:rFonts w:ascii="Times New Roman" w:hAnsi="Times New Roman" w:cs="Times New Roman"/>
                <w:sz w:val="18"/>
                <w:szCs w:val="18"/>
              </w:rPr>
              <w:t>remove "at least"</w:t>
            </w:r>
          </w:p>
        </w:tc>
        <w:tc>
          <w:tcPr>
            <w:tcW w:w="2970" w:type="dxa"/>
            <w:shd w:val="clear" w:color="auto" w:fill="auto"/>
          </w:tcPr>
          <w:p w14:paraId="56851D23" w14:textId="77777777" w:rsidR="004C5F88" w:rsidRDefault="00C26A2F" w:rsidP="004C5F88">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Rejected</w:t>
            </w:r>
          </w:p>
          <w:p w14:paraId="7C3C67B2" w14:textId="77777777" w:rsidR="00686484" w:rsidRDefault="00686484" w:rsidP="004C5F88">
            <w:pPr>
              <w:suppressAutoHyphens/>
              <w:spacing w:after="0"/>
              <w:rPr>
                <w:rFonts w:ascii="Times New Roman" w:hAnsi="Times New Roman" w:cs="Times New Roman"/>
                <w:b/>
                <w:color w:val="000000" w:themeColor="text1"/>
                <w:sz w:val="18"/>
                <w:szCs w:val="18"/>
              </w:rPr>
            </w:pPr>
          </w:p>
          <w:p w14:paraId="60947059" w14:textId="0BED2D6D" w:rsidR="00686484" w:rsidRPr="00AF0B59" w:rsidRDefault="00AF0B59" w:rsidP="004C5F88">
            <w:pPr>
              <w:suppressAutoHyphens/>
              <w:spacing w:after="0"/>
              <w:rPr>
                <w:rFonts w:ascii="Times New Roman" w:hAnsi="Times New Roman" w:cs="Times New Roman"/>
                <w:bCs/>
                <w:color w:val="000000" w:themeColor="text1"/>
                <w:sz w:val="18"/>
                <w:szCs w:val="18"/>
              </w:rPr>
            </w:pPr>
            <w:r w:rsidRPr="00AF0B59">
              <w:rPr>
                <w:rFonts w:ascii="Times New Roman" w:hAnsi="Times New Roman" w:cs="Times New Roman"/>
                <w:bCs/>
                <w:color w:val="000000" w:themeColor="text1"/>
                <w:sz w:val="18"/>
                <w:szCs w:val="18"/>
              </w:rPr>
              <w:t>The</w:t>
            </w:r>
            <w:r>
              <w:rPr>
                <w:rFonts w:ascii="Times New Roman" w:hAnsi="Times New Roman" w:cs="Times New Roman"/>
                <w:bCs/>
                <w:color w:val="000000" w:themeColor="text1"/>
                <w:sz w:val="18"/>
                <w:szCs w:val="18"/>
              </w:rPr>
              <w:t xml:space="preserve"> statement indicates that the discovery can occur on any link on which an AP affiliated with the AP MLD operates. </w:t>
            </w:r>
            <w:proofErr w:type="gramStart"/>
            <w:r w:rsidR="001D221F">
              <w:rPr>
                <w:rFonts w:ascii="Times New Roman" w:hAnsi="Times New Roman" w:cs="Times New Roman"/>
                <w:bCs/>
                <w:color w:val="000000" w:themeColor="text1"/>
                <w:sz w:val="18"/>
                <w:szCs w:val="18"/>
              </w:rPr>
              <w:t>As long as</w:t>
            </w:r>
            <w:proofErr w:type="gramEnd"/>
            <w:r w:rsidR="001D221F">
              <w:rPr>
                <w:rFonts w:ascii="Times New Roman" w:hAnsi="Times New Roman" w:cs="Times New Roman"/>
                <w:bCs/>
                <w:color w:val="000000" w:themeColor="text1"/>
                <w:sz w:val="18"/>
                <w:szCs w:val="18"/>
              </w:rPr>
              <w:t xml:space="preserve"> a STA affiliated with the non-AP MLD receives </w:t>
            </w:r>
            <w:r w:rsidR="00D13388">
              <w:rPr>
                <w:rFonts w:ascii="Times New Roman" w:hAnsi="Times New Roman" w:cs="Times New Roman"/>
                <w:bCs/>
                <w:color w:val="000000" w:themeColor="text1"/>
                <w:sz w:val="18"/>
                <w:szCs w:val="18"/>
              </w:rPr>
              <w:t xml:space="preserve">a frame carrying the ML element on one of the links, the AP MLD is discovered. </w:t>
            </w:r>
          </w:p>
        </w:tc>
      </w:tr>
      <w:tr w:rsidR="009352CC" w:rsidRPr="0095147A" w14:paraId="143CDE85" w14:textId="77777777" w:rsidTr="00A97A49">
        <w:trPr>
          <w:trHeight w:val="220"/>
          <w:jc w:val="center"/>
        </w:trPr>
        <w:tc>
          <w:tcPr>
            <w:tcW w:w="625" w:type="dxa"/>
            <w:shd w:val="clear" w:color="auto" w:fill="auto"/>
            <w:noWrap/>
          </w:tcPr>
          <w:p w14:paraId="45211A39" w14:textId="46A5758A"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lastRenderedPageBreak/>
              <w:t>5978</w:t>
            </w:r>
          </w:p>
        </w:tc>
        <w:tc>
          <w:tcPr>
            <w:tcW w:w="1080" w:type="dxa"/>
          </w:tcPr>
          <w:p w14:paraId="21F7E755" w14:textId="549B11F6"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Liwen Chu</w:t>
            </w:r>
          </w:p>
        </w:tc>
        <w:tc>
          <w:tcPr>
            <w:tcW w:w="1080" w:type="dxa"/>
            <w:shd w:val="clear" w:color="auto" w:fill="auto"/>
            <w:noWrap/>
          </w:tcPr>
          <w:p w14:paraId="3E726D90" w14:textId="5C0CFA9C"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35.3.4.3</w:t>
            </w:r>
          </w:p>
        </w:tc>
        <w:tc>
          <w:tcPr>
            <w:tcW w:w="720" w:type="dxa"/>
          </w:tcPr>
          <w:p w14:paraId="46E2044E" w14:textId="78F71041"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253.21</w:t>
            </w:r>
          </w:p>
        </w:tc>
        <w:tc>
          <w:tcPr>
            <w:tcW w:w="2520" w:type="dxa"/>
            <w:shd w:val="clear" w:color="auto" w:fill="auto"/>
            <w:noWrap/>
          </w:tcPr>
          <w:p w14:paraId="67CBF9C1" w14:textId="393788CC"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discovering one AP MLD is not always right in the case of transmitted BSSID</w:t>
            </w:r>
          </w:p>
        </w:tc>
        <w:tc>
          <w:tcPr>
            <w:tcW w:w="1980" w:type="dxa"/>
            <w:shd w:val="clear" w:color="auto" w:fill="auto"/>
            <w:noWrap/>
          </w:tcPr>
          <w:p w14:paraId="17393DA7" w14:textId="2287C544" w:rsidR="009352CC" w:rsidRPr="002F77A0" w:rsidRDefault="009352CC" w:rsidP="009352C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As in comment</w:t>
            </w:r>
          </w:p>
        </w:tc>
        <w:tc>
          <w:tcPr>
            <w:tcW w:w="2970" w:type="dxa"/>
            <w:shd w:val="clear" w:color="auto" w:fill="auto"/>
          </w:tcPr>
          <w:p w14:paraId="37D0F416" w14:textId="77777777" w:rsidR="009352CC" w:rsidRDefault="00B3164C" w:rsidP="009352CC">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Rejected</w:t>
            </w:r>
          </w:p>
          <w:p w14:paraId="750A0C99" w14:textId="77777777" w:rsidR="00B3164C" w:rsidRDefault="00B3164C" w:rsidP="009352CC">
            <w:pPr>
              <w:suppressAutoHyphens/>
              <w:spacing w:after="0"/>
              <w:rPr>
                <w:rFonts w:ascii="Times New Roman" w:hAnsi="Times New Roman" w:cs="Times New Roman"/>
                <w:b/>
                <w:color w:val="000000" w:themeColor="text1"/>
                <w:sz w:val="18"/>
                <w:szCs w:val="18"/>
              </w:rPr>
            </w:pPr>
          </w:p>
          <w:p w14:paraId="09FEEFA9" w14:textId="3778276F" w:rsidR="00B3164C" w:rsidRPr="00B3164C" w:rsidRDefault="00343662" w:rsidP="009352CC">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 xml:space="preserve">The statements in the subclause apply for both cases </w:t>
            </w:r>
            <w:r w:rsidR="001D212C">
              <w:rPr>
                <w:rFonts w:ascii="Times New Roman" w:hAnsi="Times New Roman" w:cs="Times New Roman"/>
                <w:bCs/>
                <w:color w:val="000000" w:themeColor="text1"/>
                <w:sz w:val="18"/>
                <w:szCs w:val="18"/>
              </w:rPr>
              <w:t xml:space="preserve">where </w:t>
            </w:r>
            <w:r>
              <w:rPr>
                <w:rFonts w:ascii="Times New Roman" w:hAnsi="Times New Roman" w:cs="Times New Roman"/>
                <w:bCs/>
                <w:color w:val="000000" w:themeColor="text1"/>
                <w:sz w:val="18"/>
                <w:szCs w:val="18"/>
              </w:rPr>
              <w:t xml:space="preserve">– (a) the discovered AP and AP MLD correspond to the transmitted BSSID, and (b) the discovered </w:t>
            </w:r>
            <w:r w:rsidR="001D212C">
              <w:rPr>
                <w:rFonts w:ascii="Times New Roman" w:hAnsi="Times New Roman" w:cs="Times New Roman"/>
                <w:bCs/>
                <w:color w:val="000000" w:themeColor="text1"/>
                <w:sz w:val="18"/>
                <w:szCs w:val="18"/>
              </w:rPr>
              <w:t xml:space="preserve">AP and AP MLD correspond to the </w:t>
            </w:r>
            <w:proofErr w:type="spellStart"/>
            <w:r w:rsidR="001D212C">
              <w:rPr>
                <w:rFonts w:ascii="Times New Roman" w:hAnsi="Times New Roman" w:cs="Times New Roman"/>
                <w:bCs/>
                <w:color w:val="000000" w:themeColor="text1"/>
                <w:sz w:val="18"/>
                <w:szCs w:val="18"/>
              </w:rPr>
              <w:t>nontransmitted</w:t>
            </w:r>
            <w:proofErr w:type="spellEnd"/>
            <w:r w:rsidR="001D212C">
              <w:rPr>
                <w:rFonts w:ascii="Times New Roman" w:hAnsi="Times New Roman" w:cs="Times New Roman"/>
                <w:bCs/>
                <w:color w:val="000000" w:themeColor="text1"/>
                <w:sz w:val="18"/>
                <w:szCs w:val="18"/>
              </w:rPr>
              <w:t xml:space="preserve"> BSSID. </w:t>
            </w:r>
            <w:r w:rsidR="00FA1F30">
              <w:rPr>
                <w:rFonts w:ascii="Times New Roman" w:hAnsi="Times New Roman" w:cs="Times New Roman"/>
                <w:bCs/>
                <w:color w:val="000000" w:themeColor="text1"/>
                <w:sz w:val="18"/>
                <w:szCs w:val="18"/>
              </w:rPr>
              <w:t>For example, in the statement ‘</w:t>
            </w:r>
            <w:r w:rsidR="00FA1F30" w:rsidRPr="00FA1F30">
              <w:rPr>
                <w:rFonts w:ascii="Times New Roman" w:hAnsi="Times New Roman" w:cs="Times New Roman"/>
                <w:bCs/>
                <w:color w:val="000000" w:themeColor="text1"/>
                <w:sz w:val="18"/>
                <w:szCs w:val="18"/>
              </w:rPr>
              <w:t>receives an ML probe response from an AP affiliated with the AP MLD or the AP corresponding to the transmitted BSSID in the same multiple BSSID set as at least one of the APs affiliated with the AP MLD</w:t>
            </w:r>
            <w:r w:rsidR="00FA1F30">
              <w:rPr>
                <w:rFonts w:ascii="Times New Roman" w:hAnsi="Times New Roman" w:cs="Times New Roman"/>
                <w:bCs/>
                <w:color w:val="000000" w:themeColor="text1"/>
                <w:sz w:val="18"/>
                <w:szCs w:val="18"/>
              </w:rPr>
              <w:t>’</w:t>
            </w:r>
            <w:r w:rsidR="00BF3978">
              <w:rPr>
                <w:rFonts w:ascii="Times New Roman" w:hAnsi="Times New Roman" w:cs="Times New Roman"/>
                <w:bCs/>
                <w:color w:val="000000" w:themeColor="text1"/>
                <w:sz w:val="18"/>
                <w:szCs w:val="18"/>
              </w:rPr>
              <w:t xml:space="preserve"> the first part of the statement describes case (a) while the second part describes case (b)</w:t>
            </w:r>
          </w:p>
        </w:tc>
      </w:tr>
      <w:tr w:rsidR="00232C6C" w:rsidRPr="0095147A" w14:paraId="0ABD6315" w14:textId="77777777" w:rsidTr="00A97A49">
        <w:trPr>
          <w:trHeight w:val="220"/>
          <w:jc w:val="center"/>
        </w:trPr>
        <w:tc>
          <w:tcPr>
            <w:tcW w:w="625" w:type="dxa"/>
            <w:shd w:val="clear" w:color="auto" w:fill="auto"/>
            <w:noWrap/>
          </w:tcPr>
          <w:p w14:paraId="00A45045" w14:textId="02B8FBDB"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6751</w:t>
            </w:r>
          </w:p>
        </w:tc>
        <w:tc>
          <w:tcPr>
            <w:tcW w:w="1080" w:type="dxa"/>
          </w:tcPr>
          <w:p w14:paraId="3AA82808" w14:textId="0DA2AD72"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Romain GUIGNARD</w:t>
            </w:r>
          </w:p>
        </w:tc>
        <w:tc>
          <w:tcPr>
            <w:tcW w:w="1080" w:type="dxa"/>
            <w:shd w:val="clear" w:color="auto" w:fill="auto"/>
            <w:noWrap/>
          </w:tcPr>
          <w:p w14:paraId="601480E4" w14:textId="34E49A53"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35.3.4.3</w:t>
            </w:r>
          </w:p>
        </w:tc>
        <w:tc>
          <w:tcPr>
            <w:tcW w:w="720" w:type="dxa"/>
          </w:tcPr>
          <w:p w14:paraId="0DA182CC" w14:textId="41013D91"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0.00</w:t>
            </w:r>
          </w:p>
        </w:tc>
        <w:tc>
          <w:tcPr>
            <w:tcW w:w="2520" w:type="dxa"/>
            <w:shd w:val="clear" w:color="auto" w:fill="auto"/>
            <w:noWrap/>
          </w:tcPr>
          <w:p w14:paraId="08238908" w14:textId="67A3AE3A"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 xml:space="preserve">Why a non-AP MLD shall be able to determine that several Aps are affiliated with the same AP MLD by using the  </w:t>
            </w:r>
            <w:proofErr w:type="spellStart"/>
            <w:r w:rsidRPr="002F77A0">
              <w:rPr>
                <w:rFonts w:ascii="Times New Roman" w:hAnsi="Times New Roman" w:cs="Times New Roman"/>
                <w:sz w:val="18"/>
                <w:szCs w:val="18"/>
              </w:rPr>
              <w:t>the</w:t>
            </w:r>
            <w:proofErr w:type="spellEnd"/>
            <w:r w:rsidRPr="002F77A0">
              <w:rPr>
                <w:rFonts w:ascii="Times New Roman" w:hAnsi="Times New Roman" w:cs="Times New Roman"/>
                <w:sz w:val="18"/>
                <w:szCs w:val="18"/>
              </w:rPr>
              <w:t xml:space="preserve"> MLD MAC address instead of MLD ID which seems dedicated to this purpose.</w:t>
            </w:r>
          </w:p>
        </w:tc>
        <w:tc>
          <w:tcPr>
            <w:tcW w:w="1980" w:type="dxa"/>
            <w:shd w:val="clear" w:color="auto" w:fill="auto"/>
            <w:noWrap/>
          </w:tcPr>
          <w:p w14:paraId="564C9EDE" w14:textId="0D5FDD03" w:rsidR="00232C6C" w:rsidRPr="002F77A0" w:rsidRDefault="00232C6C" w:rsidP="00232C6C">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insert alternative by using MLD ID</w:t>
            </w:r>
          </w:p>
        </w:tc>
        <w:tc>
          <w:tcPr>
            <w:tcW w:w="2970" w:type="dxa"/>
            <w:shd w:val="clear" w:color="auto" w:fill="auto"/>
          </w:tcPr>
          <w:p w14:paraId="7DD41394" w14:textId="77777777" w:rsidR="00EE10E9" w:rsidRPr="00EE10E9" w:rsidRDefault="00EE10E9" w:rsidP="00EE10E9">
            <w:pPr>
              <w:suppressAutoHyphens/>
              <w:spacing w:after="0"/>
              <w:rPr>
                <w:rFonts w:ascii="Times New Roman" w:hAnsi="Times New Roman" w:cs="Times New Roman"/>
                <w:b/>
                <w:color w:val="000000" w:themeColor="text1"/>
                <w:sz w:val="18"/>
                <w:szCs w:val="18"/>
              </w:rPr>
            </w:pPr>
            <w:r w:rsidRPr="00EE10E9">
              <w:rPr>
                <w:rFonts w:ascii="Times New Roman" w:hAnsi="Times New Roman" w:cs="Times New Roman"/>
                <w:b/>
                <w:color w:val="000000" w:themeColor="text1"/>
                <w:sz w:val="18"/>
                <w:szCs w:val="18"/>
              </w:rPr>
              <w:t>Rejected</w:t>
            </w:r>
          </w:p>
          <w:p w14:paraId="4C002155" w14:textId="77777777" w:rsidR="00EE10E9" w:rsidRPr="00EE10E9" w:rsidRDefault="00EE10E9" w:rsidP="00EE10E9">
            <w:pPr>
              <w:suppressAutoHyphens/>
              <w:spacing w:after="0"/>
              <w:rPr>
                <w:rFonts w:ascii="Times New Roman" w:hAnsi="Times New Roman" w:cs="Times New Roman"/>
                <w:bCs/>
                <w:color w:val="000000" w:themeColor="text1"/>
                <w:sz w:val="18"/>
                <w:szCs w:val="18"/>
              </w:rPr>
            </w:pPr>
          </w:p>
          <w:p w14:paraId="547795DF" w14:textId="3C0BA181" w:rsidR="00232C6C" w:rsidRPr="00EE10E9" w:rsidRDefault="00EE10E9" w:rsidP="00EE10E9">
            <w:pPr>
              <w:suppressAutoHyphens/>
              <w:spacing w:after="0"/>
              <w:rPr>
                <w:rFonts w:ascii="Times New Roman" w:hAnsi="Times New Roman" w:cs="Times New Roman"/>
                <w:bCs/>
                <w:color w:val="000000" w:themeColor="text1"/>
                <w:sz w:val="18"/>
                <w:szCs w:val="18"/>
              </w:rPr>
            </w:pPr>
            <w:r w:rsidRPr="00EE10E9">
              <w:rPr>
                <w:rFonts w:ascii="Times New Roman" w:hAnsi="Times New Roman" w:cs="Times New Roman"/>
                <w:bCs/>
                <w:color w:val="000000" w:themeColor="text1"/>
                <w:sz w:val="18"/>
                <w:szCs w:val="18"/>
              </w:rPr>
              <w:t>The MLD ID subfield is used only in the Reduced Neighbor Report element. It is a subfield within the MLD Parameters subfield. The Basic Multi-Link element does not include the MLD ID field and hence cannot be used to identify the MLD with which the reported AP is affiliated.</w:t>
            </w:r>
          </w:p>
        </w:tc>
      </w:tr>
      <w:tr w:rsidR="001D7999" w:rsidRPr="0095147A" w14:paraId="10D831DA" w14:textId="77777777" w:rsidTr="00A97A49">
        <w:trPr>
          <w:trHeight w:val="220"/>
          <w:jc w:val="center"/>
        </w:trPr>
        <w:tc>
          <w:tcPr>
            <w:tcW w:w="625" w:type="dxa"/>
            <w:shd w:val="clear" w:color="auto" w:fill="auto"/>
            <w:noWrap/>
          </w:tcPr>
          <w:p w14:paraId="4F57E10C" w14:textId="5BA2E154" w:rsidR="001D7999" w:rsidRPr="002F77A0" w:rsidRDefault="001D7999" w:rsidP="001D7999">
            <w:pPr>
              <w:suppressAutoHyphens/>
              <w:spacing w:after="0"/>
              <w:rPr>
                <w:rFonts w:ascii="Times New Roman" w:hAnsi="Times New Roman" w:cs="Times New Roman"/>
                <w:sz w:val="18"/>
                <w:szCs w:val="18"/>
              </w:rPr>
            </w:pPr>
            <w:r w:rsidRPr="00AA60C0">
              <w:rPr>
                <w:rFonts w:ascii="Times New Roman" w:hAnsi="Times New Roman" w:cs="Times New Roman"/>
                <w:sz w:val="18"/>
                <w:szCs w:val="18"/>
              </w:rPr>
              <w:t>6981</w:t>
            </w:r>
          </w:p>
        </w:tc>
        <w:tc>
          <w:tcPr>
            <w:tcW w:w="1080" w:type="dxa"/>
          </w:tcPr>
          <w:p w14:paraId="79615C87" w14:textId="12AB38E6" w:rsidR="001D7999" w:rsidRPr="002F77A0" w:rsidRDefault="001D7999" w:rsidP="001D7999">
            <w:pPr>
              <w:suppressAutoHyphens/>
              <w:spacing w:after="0"/>
              <w:rPr>
                <w:rFonts w:ascii="Times New Roman" w:hAnsi="Times New Roman" w:cs="Times New Roman"/>
                <w:sz w:val="18"/>
                <w:szCs w:val="18"/>
              </w:rPr>
            </w:pPr>
            <w:proofErr w:type="spellStart"/>
            <w:r w:rsidRPr="00AA60C0">
              <w:rPr>
                <w:rFonts w:ascii="Times New Roman" w:hAnsi="Times New Roman" w:cs="Times New Roman"/>
                <w:sz w:val="18"/>
                <w:szCs w:val="18"/>
              </w:rPr>
              <w:t>Sanghyun</w:t>
            </w:r>
            <w:proofErr w:type="spellEnd"/>
            <w:r w:rsidRPr="00AA60C0">
              <w:rPr>
                <w:rFonts w:ascii="Times New Roman" w:hAnsi="Times New Roman" w:cs="Times New Roman"/>
                <w:sz w:val="18"/>
                <w:szCs w:val="18"/>
              </w:rPr>
              <w:t xml:space="preserve"> Kim</w:t>
            </w:r>
          </w:p>
        </w:tc>
        <w:tc>
          <w:tcPr>
            <w:tcW w:w="1080" w:type="dxa"/>
            <w:shd w:val="clear" w:color="auto" w:fill="auto"/>
            <w:noWrap/>
          </w:tcPr>
          <w:p w14:paraId="272798B6" w14:textId="4DB279D0" w:rsidR="001D7999" w:rsidRPr="002F77A0" w:rsidRDefault="001D7999" w:rsidP="001D7999">
            <w:pPr>
              <w:suppressAutoHyphens/>
              <w:spacing w:after="0"/>
              <w:rPr>
                <w:rFonts w:ascii="Times New Roman" w:hAnsi="Times New Roman" w:cs="Times New Roman"/>
                <w:sz w:val="18"/>
                <w:szCs w:val="18"/>
              </w:rPr>
            </w:pPr>
            <w:r w:rsidRPr="00AA60C0">
              <w:rPr>
                <w:rFonts w:ascii="Times New Roman" w:hAnsi="Times New Roman" w:cs="Times New Roman"/>
                <w:sz w:val="18"/>
                <w:szCs w:val="18"/>
              </w:rPr>
              <w:t>35.3.4.3</w:t>
            </w:r>
          </w:p>
        </w:tc>
        <w:tc>
          <w:tcPr>
            <w:tcW w:w="720" w:type="dxa"/>
          </w:tcPr>
          <w:p w14:paraId="351A46B9" w14:textId="52F80B7C" w:rsidR="001D7999" w:rsidRPr="002F77A0" w:rsidRDefault="001D7999" w:rsidP="001D7999">
            <w:pPr>
              <w:suppressAutoHyphens/>
              <w:spacing w:after="0"/>
              <w:rPr>
                <w:rFonts w:ascii="Times New Roman" w:hAnsi="Times New Roman" w:cs="Times New Roman"/>
                <w:sz w:val="18"/>
                <w:szCs w:val="18"/>
              </w:rPr>
            </w:pPr>
            <w:r w:rsidRPr="00AA60C0">
              <w:rPr>
                <w:rFonts w:ascii="Times New Roman" w:hAnsi="Times New Roman" w:cs="Times New Roman"/>
                <w:sz w:val="18"/>
                <w:szCs w:val="18"/>
              </w:rPr>
              <w:t>253.41</w:t>
            </w:r>
          </w:p>
        </w:tc>
        <w:tc>
          <w:tcPr>
            <w:tcW w:w="2520" w:type="dxa"/>
            <w:shd w:val="clear" w:color="auto" w:fill="auto"/>
            <w:noWrap/>
          </w:tcPr>
          <w:p w14:paraId="4C18016C" w14:textId="10DD759B" w:rsidR="001D7999" w:rsidRPr="002F77A0" w:rsidRDefault="001D7999" w:rsidP="001D7999">
            <w:pPr>
              <w:suppressAutoHyphens/>
              <w:spacing w:after="0"/>
              <w:rPr>
                <w:rFonts w:ascii="Times New Roman" w:hAnsi="Times New Roman" w:cs="Times New Roman"/>
                <w:sz w:val="18"/>
                <w:szCs w:val="18"/>
              </w:rPr>
            </w:pPr>
            <w:r w:rsidRPr="00AA60C0">
              <w:rPr>
                <w:rFonts w:ascii="Times New Roman" w:hAnsi="Times New Roman" w:cs="Times New Roman"/>
                <w:sz w:val="18"/>
                <w:szCs w:val="18"/>
              </w:rPr>
              <w:t xml:space="preserve">The non-AP MLD shall not try to perform multi-link setup with the Soft AP MLD through the non-primary link of the Soft AP MLD. Because the Soft AP MLD </w:t>
            </w:r>
            <w:proofErr w:type="spellStart"/>
            <w:r w:rsidRPr="00AA60C0">
              <w:rPr>
                <w:rFonts w:ascii="Times New Roman" w:hAnsi="Times New Roman" w:cs="Times New Roman"/>
                <w:sz w:val="18"/>
                <w:szCs w:val="18"/>
              </w:rPr>
              <w:t>can not</w:t>
            </w:r>
            <w:proofErr w:type="spellEnd"/>
            <w:r w:rsidRPr="00AA60C0">
              <w:rPr>
                <w:rFonts w:ascii="Times New Roman" w:hAnsi="Times New Roman" w:cs="Times New Roman"/>
                <w:sz w:val="18"/>
                <w:szCs w:val="18"/>
              </w:rPr>
              <w:t xml:space="preserve"> transmit Probe Response frame on the non-primary link.</w:t>
            </w:r>
          </w:p>
        </w:tc>
        <w:tc>
          <w:tcPr>
            <w:tcW w:w="1980" w:type="dxa"/>
            <w:shd w:val="clear" w:color="auto" w:fill="auto"/>
            <w:noWrap/>
          </w:tcPr>
          <w:p w14:paraId="4FFB5A62" w14:textId="1AF581D2" w:rsidR="001D7999" w:rsidRPr="002F77A0" w:rsidRDefault="001D7999" w:rsidP="001D7999">
            <w:pPr>
              <w:suppressAutoHyphens/>
              <w:spacing w:after="0"/>
              <w:rPr>
                <w:rFonts w:ascii="Times New Roman" w:hAnsi="Times New Roman" w:cs="Times New Roman"/>
                <w:sz w:val="18"/>
                <w:szCs w:val="18"/>
              </w:rPr>
            </w:pPr>
            <w:r w:rsidRPr="00AA60C0">
              <w:rPr>
                <w:rFonts w:ascii="Times New Roman" w:hAnsi="Times New Roman" w:cs="Times New Roman"/>
                <w:sz w:val="18"/>
                <w:szCs w:val="18"/>
              </w:rPr>
              <w:t>Clarify a restriction of the multi-link setup procedure regarding Soft AP MLD.</w:t>
            </w:r>
          </w:p>
        </w:tc>
        <w:tc>
          <w:tcPr>
            <w:tcW w:w="2970" w:type="dxa"/>
            <w:shd w:val="clear" w:color="auto" w:fill="auto"/>
          </w:tcPr>
          <w:p w14:paraId="578205D7" w14:textId="77777777" w:rsidR="001D7999" w:rsidRDefault="001D7999" w:rsidP="001D7999">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3226FDEB" w14:textId="77777777" w:rsidR="001D7999" w:rsidRDefault="001D7999" w:rsidP="001D7999">
            <w:pPr>
              <w:suppressAutoHyphens/>
              <w:spacing w:after="0"/>
              <w:rPr>
                <w:rFonts w:ascii="Times New Roman" w:hAnsi="Times New Roman" w:cs="Times New Roman"/>
                <w:b/>
                <w:color w:val="000000" w:themeColor="text1"/>
                <w:sz w:val="18"/>
                <w:szCs w:val="18"/>
              </w:rPr>
            </w:pPr>
          </w:p>
          <w:p w14:paraId="1CE80108" w14:textId="77777777" w:rsidR="001D7999" w:rsidRDefault="001D7999" w:rsidP="001D7999">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 xml:space="preserve">Agree with the commenter in principle. The non-AP MLD rules for transmitting Association Request frames already exist in D1.4. The behavior for the transmission of Probe Request frames was added in the CR document 11-21/1210r9. </w:t>
            </w:r>
          </w:p>
          <w:p w14:paraId="0B7C4F86" w14:textId="77777777" w:rsidR="001D7999" w:rsidRDefault="001D7999" w:rsidP="001D7999">
            <w:pPr>
              <w:suppressAutoHyphens/>
              <w:spacing w:after="0"/>
              <w:rPr>
                <w:rFonts w:ascii="Times New Roman" w:hAnsi="Times New Roman" w:cs="Times New Roman"/>
                <w:bCs/>
                <w:color w:val="000000" w:themeColor="text1"/>
                <w:sz w:val="18"/>
                <w:szCs w:val="18"/>
              </w:rPr>
            </w:pPr>
          </w:p>
          <w:p w14:paraId="78C74CBF" w14:textId="3B038353" w:rsidR="001D7999" w:rsidRPr="00EE10E9" w:rsidRDefault="001D7999" w:rsidP="001D7999">
            <w:pPr>
              <w:suppressAutoHyphens/>
              <w:spacing w:after="0"/>
              <w:rPr>
                <w:rFonts w:ascii="Times New Roman" w:hAnsi="Times New Roman" w:cs="Times New Roman"/>
                <w:b/>
                <w:color w:val="000000" w:themeColor="text1"/>
                <w:sz w:val="18"/>
                <w:szCs w:val="18"/>
              </w:rPr>
            </w:pPr>
            <w:proofErr w:type="spellStart"/>
            <w:r>
              <w:rPr>
                <w:rFonts w:ascii="Times New Roman" w:hAnsi="Times New Roman" w:cs="Times New Roman"/>
                <w:b/>
                <w:color w:val="000000" w:themeColor="text1"/>
                <w:sz w:val="18"/>
                <w:szCs w:val="18"/>
              </w:rPr>
              <w:t>TGbe</w:t>
            </w:r>
            <w:proofErr w:type="spellEnd"/>
            <w:r>
              <w:rPr>
                <w:rFonts w:ascii="Times New Roman" w:hAnsi="Times New Roman" w:cs="Times New Roman"/>
                <w:b/>
                <w:color w:val="000000" w:themeColor="text1"/>
                <w:sz w:val="18"/>
                <w:szCs w:val="18"/>
              </w:rPr>
              <w:t xml:space="preserve"> editor: No further changes are required for the resolution of this CID</w:t>
            </w:r>
          </w:p>
        </w:tc>
      </w:tr>
      <w:tr w:rsidR="00217C11" w:rsidRPr="0095147A" w14:paraId="5555D10D" w14:textId="77777777" w:rsidTr="00A97A49">
        <w:trPr>
          <w:trHeight w:val="220"/>
          <w:jc w:val="center"/>
        </w:trPr>
        <w:tc>
          <w:tcPr>
            <w:tcW w:w="625" w:type="dxa"/>
            <w:shd w:val="clear" w:color="auto" w:fill="auto"/>
            <w:noWrap/>
          </w:tcPr>
          <w:p w14:paraId="7C9C1326" w14:textId="54717885" w:rsidR="00217C11" w:rsidRPr="002F77A0" w:rsidRDefault="00217C11" w:rsidP="00217C11">
            <w:pPr>
              <w:suppressAutoHyphens/>
              <w:spacing w:after="0"/>
              <w:rPr>
                <w:rFonts w:ascii="Times New Roman" w:hAnsi="Times New Roman" w:cs="Times New Roman"/>
                <w:sz w:val="18"/>
                <w:szCs w:val="18"/>
              </w:rPr>
            </w:pPr>
            <w:r w:rsidRPr="00455392">
              <w:rPr>
                <w:rFonts w:ascii="Times New Roman" w:hAnsi="Times New Roman" w:cs="Times New Roman"/>
                <w:sz w:val="18"/>
                <w:szCs w:val="18"/>
                <w:highlight w:val="green"/>
              </w:rPr>
              <w:t>6198</w:t>
            </w:r>
          </w:p>
        </w:tc>
        <w:tc>
          <w:tcPr>
            <w:tcW w:w="1080" w:type="dxa"/>
          </w:tcPr>
          <w:p w14:paraId="0A979E41" w14:textId="20295C1D" w:rsidR="00217C11" w:rsidRPr="002F77A0" w:rsidRDefault="00217C11" w:rsidP="00217C11">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Michael Montemurro</w:t>
            </w:r>
          </w:p>
        </w:tc>
        <w:tc>
          <w:tcPr>
            <w:tcW w:w="1080" w:type="dxa"/>
            <w:shd w:val="clear" w:color="auto" w:fill="auto"/>
            <w:noWrap/>
          </w:tcPr>
          <w:p w14:paraId="759EEA6B" w14:textId="6DBF772F" w:rsidR="00217C11" w:rsidRPr="002F77A0" w:rsidRDefault="00217C11" w:rsidP="00217C11">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35.3.4.3</w:t>
            </w:r>
          </w:p>
        </w:tc>
        <w:tc>
          <w:tcPr>
            <w:tcW w:w="720" w:type="dxa"/>
          </w:tcPr>
          <w:p w14:paraId="6C93FDA9" w14:textId="654C3E2F" w:rsidR="00217C11" w:rsidRPr="002F77A0" w:rsidRDefault="00217C11" w:rsidP="00217C11">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253.18</w:t>
            </w:r>
          </w:p>
        </w:tc>
        <w:tc>
          <w:tcPr>
            <w:tcW w:w="2520" w:type="dxa"/>
            <w:shd w:val="clear" w:color="auto" w:fill="auto"/>
            <w:noWrap/>
          </w:tcPr>
          <w:p w14:paraId="047720BA" w14:textId="38FA7182" w:rsidR="00217C11" w:rsidRPr="002F77A0" w:rsidRDefault="00217C11" w:rsidP="00217C11">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I'm not sure what behavior this clause is requiring. There is no real requirement to transmit or receive anything.</w:t>
            </w:r>
          </w:p>
        </w:tc>
        <w:tc>
          <w:tcPr>
            <w:tcW w:w="1980" w:type="dxa"/>
            <w:shd w:val="clear" w:color="auto" w:fill="auto"/>
            <w:noWrap/>
          </w:tcPr>
          <w:p w14:paraId="692F3B70" w14:textId="7AE1594C" w:rsidR="00217C11" w:rsidRPr="002F77A0" w:rsidRDefault="00217C11" w:rsidP="00217C11">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This clause should provide some requirements on some specific behavior of the non-AP MLD. At this point, phrases like "shall be able to discover" are too vague to derive any behavior.</w:t>
            </w:r>
          </w:p>
        </w:tc>
        <w:tc>
          <w:tcPr>
            <w:tcW w:w="2970" w:type="dxa"/>
            <w:shd w:val="clear" w:color="auto" w:fill="auto"/>
          </w:tcPr>
          <w:p w14:paraId="0C1C07F3" w14:textId="77777777" w:rsidR="00217C11" w:rsidRDefault="005C0437" w:rsidP="00217C11">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322E2947" w14:textId="77777777" w:rsidR="005C0437" w:rsidRDefault="005C0437" w:rsidP="00217C11">
            <w:pPr>
              <w:suppressAutoHyphens/>
              <w:spacing w:after="0"/>
              <w:rPr>
                <w:rFonts w:ascii="Times New Roman" w:hAnsi="Times New Roman" w:cs="Times New Roman"/>
                <w:b/>
                <w:color w:val="000000" w:themeColor="text1"/>
                <w:sz w:val="18"/>
                <w:szCs w:val="18"/>
              </w:rPr>
            </w:pPr>
          </w:p>
          <w:p w14:paraId="36A8FAF4" w14:textId="77777777" w:rsidR="005C0437" w:rsidRDefault="005C0437" w:rsidP="00217C11">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 xml:space="preserve">The text in the subclause was revised to provide </w:t>
            </w:r>
            <w:r w:rsidR="003F10DA">
              <w:rPr>
                <w:rFonts w:ascii="Times New Roman" w:hAnsi="Times New Roman" w:cs="Times New Roman"/>
                <w:bCs/>
                <w:color w:val="000000" w:themeColor="text1"/>
                <w:sz w:val="18"/>
                <w:szCs w:val="18"/>
              </w:rPr>
              <w:t>clear rules on how a non-AP MLD or its affiliated STA can discover an AP MLD and its affiliated STAs.</w:t>
            </w:r>
          </w:p>
          <w:p w14:paraId="7FBFF260" w14:textId="77777777" w:rsidR="003F10DA" w:rsidRDefault="003F10DA" w:rsidP="00217C11">
            <w:pPr>
              <w:suppressAutoHyphens/>
              <w:spacing w:after="0"/>
              <w:rPr>
                <w:rFonts w:ascii="Times New Roman" w:hAnsi="Times New Roman" w:cs="Times New Roman"/>
                <w:bCs/>
                <w:color w:val="000000" w:themeColor="text1"/>
                <w:sz w:val="18"/>
                <w:szCs w:val="18"/>
              </w:rPr>
            </w:pPr>
          </w:p>
          <w:p w14:paraId="5408168C" w14:textId="4D54DE2F" w:rsidR="003F10DA" w:rsidRPr="003F10DA" w:rsidRDefault="003F10DA" w:rsidP="00217C11">
            <w:pPr>
              <w:suppressAutoHyphens/>
              <w:spacing w:after="0"/>
              <w:rPr>
                <w:rFonts w:ascii="Times New Roman" w:hAnsi="Times New Roman" w:cs="Times New Roman"/>
                <w:b/>
                <w:color w:val="000000" w:themeColor="text1"/>
                <w:sz w:val="18"/>
                <w:szCs w:val="18"/>
              </w:rPr>
            </w:pPr>
            <w:proofErr w:type="spellStart"/>
            <w:r w:rsidRPr="003F10DA">
              <w:rPr>
                <w:rFonts w:ascii="Times New Roman" w:hAnsi="Times New Roman" w:cs="Times New Roman"/>
                <w:b/>
                <w:color w:val="000000" w:themeColor="text1"/>
                <w:sz w:val="18"/>
                <w:szCs w:val="18"/>
              </w:rPr>
              <w:t>TGbe</w:t>
            </w:r>
            <w:proofErr w:type="spellEnd"/>
            <w:r w:rsidRPr="003F10DA">
              <w:rPr>
                <w:rFonts w:ascii="Times New Roman" w:hAnsi="Times New Roman" w:cs="Times New Roman"/>
                <w:b/>
                <w:color w:val="000000" w:themeColor="text1"/>
                <w:sz w:val="18"/>
                <w:szCs w:val="18"/>
              </w:rPr>
              <w:t xml:space="preserve"> editor: Please implement the changes shown in document </w:t>
            </w:r>
            <w:r w:rsidR="001F0CDD" w:rsidRPr="006A4104">
              <w:rPr>
                <w:rFonts w:ascii="Times New Roman" w:hAnsi="Times New Roman" w:cs="Times New Roman"/>
                <w:b/>
                <w:color w:val="000000" w:themeColor="text1"/>
                <w:sz w:val="18"/>
                <w:szCs w:val="18"/>
                <w:highlight w:val="green"/>
              </w:rPr>
              <w:t>11-21/2027r</w:t>
            </w:r>
            <w:r w:rsidR="006A4104" w:rsidRPr="006A4104">
              <w:rPr>
                <w:rFonts w:ascii="Times New Roman" w:hAnsi="Times New Roman" w:cs="Times New Roman"/>
                <w:b/>
                <w:color w:val="000000" w:themeColor="text1"/>
                <w:sz w:val="18"/>
                <w:szCs w:val="18"/>
                <w:highlight w:val="green"/>
              </w:rPr>
              <w:t>4</w:t>
            </w:r>
            <w:r w:rsidRPr="003F10DA">
              <w:rPr>
                <w:rFonts w:ascii="Times New Roman" w:hAnsi="Times New Roman" w:cs="Times New Roman"/>
                <w:b/>
                <w:color w:val="000000" w:themeColor="text1"/>
                <w:sz w:val="18"/>
                <w:szCs w:val="18"/>
              </w:rPr>
              <w:t xml:space="preserve"> tagged as #6198.</w:t>
            </w:r>
          </w:p>
        </w:tc>
      </w:tr>
      <w:tr w:rsidR="00E95F3F" w:rsidRPr="0095147A" w14:paraId="7DA11025" w14:textId="77777777" w:rsidTr="00A97A49">
        <w:trPr>
          <w:trHeight w:val="220"/>
          <w:jc w:val="center"/>
        </w:trPr>
        <w:tc>
          <w:tcPr>
            <w:tcW w:w="625" w:type="dxa"/>
            <w:shd w:val="clear" w:color="auto" w:fill="auto"/>
            <w:noWrap/>
          </w:tcPr>
          <w:p w14:paraId="53A3E5F0" w14:textId="25332194" w:rsidR="00E95F3F" w:rsidRPr="002F77A0" w:rsidRDefault="00E95F3F" w:rsidP="00E95F3F">
            <w:pPr>
              <w:suppressAutoHyphens/>
              <w:spacing w:after="0"/>
              <w:rPr>
                <w:rFonts w:ascii="Times New Roman" w:hAnsi="Times New Roman" w:cs="Times New Roman"/>
                <w:sz w:val="18"/>
                <w:szCs w:val="18"/>
              </w:rPr>
            </w:pPr>
            <w:r w:rsidRPr="00455392">
              <w:rPr>
                <w:rFonts w:ascii="Times New Roman" w:hAnsi="Times New Roman" w:cs="Times New Roman"/>
                <w:sz w:val="18"/>
                <w:szCs w:val="18"/>
                <w:highlight w:val="green"/>
              </w:rPr>
              <w:t>7456</w:t>
            </w:r>
          </w:p>
        </w:tc>
        <w:tc>
          <w:tcPr>
            <w:tcW w:w="1080" w:type="dxa"/>
          </w:tcPr>
          <w:p w14:paraId="51B91402" w14:textId="359C0248" w:rsidR="00E95F3F" w:rsidRPr="002F77A0" w:rsidRDefault="00E95F3F" w:rsidP="00E95F3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 xml:space="preserve">Thomas </w:t>
            </w:r>
            <w:proofErr w:type="spellStart"/>
            <w:r w:rsidRPr="002F77A0">
              <w:rPr>
                <w:rFonts w:ascii="Times New Roman" w:hAnsi="Times New Roman" w:cs="Times New Roman"/>
                <w:sz w:val="18"/>
                <w:szCs w:val="18"/>
              </w:rPr>
              <w:t>Derham</w:t>
            </w:r>
            <w:proofErr w:type="spellEnd"/>
          </w:p>
        </w:tc>
        <w:tc>
          <w:tcPr>
            <w:tcW w:w="1080" w:type="dxa"/>
            <w:shd w:val="clear" w:color="auto" w:fill="auto"/>
            <w:noWrap/>
          </w:tcPr>
          <w:p w14:paraId="4441792D" w14:textId="3D1063FD" w:rsidR="00E95F3F" w:rsidRPr="002F77A0" w:rsidRDefault="00E95F3F" w:rsidP="00E95F3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35.3.4.3</w:t>
            </w:r>
          </w:p>
        </w:tc>
        <w:tc>
          <w:tcPr>
            <w:tcW w:w="720" w:type="dxa"/>
          </w:tcPr>
          <w:p w14:paraId="1ED29522" w14:textId="38D8C6F7" w:rsidR="00E95F3F" w:rsidRPr="002F77A0" w:rsidRDefault="00E95F3F" w:rsidP="00E95F3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0.00</w:t>
            </w:r>
          </w:p>
        </w:tc>
        <w:tc>
          <w:tcPr>
            <w:tcW w:w="2520" w:type="dxa"/>
            <w:shd w:val="clear" w:color="auto" w:fill="auto"/>
            <w:noWrap/>
          </w:tcPr>
          <w:p w14:paraId="0FAFEE67" w14:textId="6F55B457" w:rsidR="00E95F3F" w:rsidRPr="002F77A0" w:rsidRDefault="00E95F3F" w:rsidP="00E95F3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what does it mean to "be able to discover" as a normative requirement? we don't have this language in baseline</w:t>
            </w:r>
          </w:p>
        </w:tc>
        <w:tc>
          <w:tcPr>
            <w:tcW w:w="1980" w:type="dxa"/>
            <w:shd w:val="clear" w:color="auto" w:fill="auto"/>
            <w:noWrap/>
          </w:tcPr>
          <w:p w14:paraId="6B59AFF8" w14:textId="45F459CD" w:rsidR="00E95F3F" w:rsidRPr="002F77A0" w:rsidRDefault="00E95F3F" w:rsidP="00E95F3F">
            <w:pPr>
              <w:suppressAutoHyphens/>
              <w:spacing w:after="0"/>
              <w:rPr>
                <w:rFonts w:ascii="Times New Roman" w:hAnsi="Times New Roman" w:cs="Times New Roman"/>
                <w:sz w:val="18"/>
                <w:szCs w:val="18"/>
              </w:rPr>
            </w:pPr>
            <w:r w:rsidRPr="002F77A0">
              <w:rPr>
                <w:rFonts w:ascii="Times New Roman" w:hAnsi="Times New Roman" w:cs="Times New Roman"/>
                <w:sz w:val="18"/>
                <w:szCs w:val="18"/>
              </w:rPr>
              <w:t>Delete or replace with a meaningful normative requirement</w:t>
            </w:r>
          </w:p>
        </w:tc>
        <w:tc>
          <w:tcPr>
            <w:tcW w:w="2970" w:type="dxa"/>
            <w:shd w:val="clear" w:color="auto" w:fill="auto"/>
          </w:tcPr>
          <w:p w14:paraId="384CE093" w14:textId="77777777" w:rsidR="003F10DA" w:rsidRDefault="003F10DA" w:rsidP="003F10DA">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785049B5" w14:textId="77777777" w:rsidR="003F10DA" w:rsidRDefault="003F10DA" w:rsidP="003F10DA">
            <w:pPr>
              <w:suppressAutoHyphens/>
              <w:spacing w:after="0"/>
              <w:rPr>
                <w:rFonts w:ascii="Times New Roman" w:hAnsi="Times New Roman" w:cs="Times New Roman"/>
                <w:b/>
                <w:color w:val="000000" w:themeColor="text1"/>
                <w:sz w:val="18"/>
                <w:szCs w:val="18"/>
              </w:rPr>
            </w:pPr>
          </w:p>
          <w:p w14:paraId="3B288A95" w14:textId="77777777" w:rsidR="003F10DA" w:rsidRDefault="003F10DA" w:rsidP="003F10DA">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The text in the subclause was revised to provide clear rules on how a non-AP MLD or its affiliated STA can discover an AP MLD and its affiliated STAs.</w:t>
            </w:r>
          </w:p>
          <w:p w14:paraId="1D594A47" w14:textId="77777777" w:rsidR="003F10DA" w:rsidRDefault="003F10DA" w:rsidP="003F10DA">
            <w:pPr>
              <w:suppressAutoHyphens/>
              <w:spacing w:after="0"/>
              <w:rPr>
                <w:rFonts w:ascii="Times New Roman" w:hAnsi="Times New Roman" w:cs="Times New Roman"/>
                <w:bCs/>
                <w:color w:val="000000" w:themeColor="text1"/>
                <w:sz w:val="18"/>
                <w:szCs w:val="18"/>
              </w:rPr>
            </w:pPr>
          </w:p>
          <w:p w14:paraId="6AC0B307" w14:textId="65431644" w:rsidR="00E95F3F" w:rsidRPr="00FC7D4A" w:rsidRDefault="003F10DA" w:rsidP="003F10DA">
            <w:pPr>
              <w:suppressAutoHyphens/>
              <w:spacing w:after="0"/>
              <w:rPr>
                <w:rFonts w:ascii="Times New Roman" w:hAnsi="Times New Roman" w:cs="Times New Roman"/>
                <w:b/>
                <w:color w:val="000000" w:themeColor="text1"/>
                <w:sz w:val="18"/>
                <w:szCs w:val="18"/>
              </w:rPr>
            </w:pPr>
            <w:proofErr w:type="spellStart"/>
            <w:r w:rsidRPr="003F10DA">
              <w:rPr>
                <w:rFonts w:ascii="Times New Roman" w:hAnsi="Times New Roman" w:cs="Times New Roman"/>
                <w:b/>
                <w:color w:val="000000" w:themeColor="text1"/>
                <w:sz w:val="18"/>
                <w:szCs w:val="18"/>
              </w:rPr>
              <w:t>TGbe</w:t>
            </w:r>
            <w:proofErr w:type="spellEnd"/>
            <w:r w:rsidRPr="003F10DA">
              <w:rPr>
                <w:rFonts w:ascii="Times New Roman" w:hAnsi="Times New Roman" w:cs="Times New Roman"/>
                <w:b/>
                <w:color w:val="000000" w:themeColor="text1"/>
                <w:sz w:val="18"/>
                <w:szCs w:val="18"/>
              </w:rPr>
              <w:t xml:space="preserve"> editor: Please implement the changes shown in document </w:t>
            </w:r>
            <w:r w:rsidR="001F0CDD" w:rsidRPr="006A4104">
              <w:rPr>
                <w:rFonts w:ascii="Times New Roman" w:hAnsi="Times New Roman" w:cs="Times New Roman"/>
                <w:b/>
                <w:color w:val="000000" w:themeColor="text1"/>
                <w:sz w:val="18"/>
                <w:szCs w:val="18"/>
                <w:highlight w:val="green"/>
              </w:rPr>
              <w:t>11-21/2027r</w:t>
            </w:r>
            <w:r w:rsidR="006A4104" w:rsidRPr="006A4104">
              <w:rPr>
                <w:rFonts w:ascii="Times New Roman" w:hAnsi="Times New Roman" w:cs="Times New Roman"/>
                <w:b/>
                <w:color w:val="000000" w:themeColor="text1"/>
                <w:sz w:val="18"/>
                <w:szCs w:val="18"/>
                <w:highlight w:val="green"/>
              </w:rPr>
              <w:t>4</w:t>
            </w:r>
            <w:r w:rsidRPr="003F10DA">
              <w:rPr>
                <w:rFonts w:ascii="Times New Roman" w:hAnsi="Times New Roman" w:cs="Times New Roman"/>
                <w:b/>
                <w:color w:val="000000" w:themeColor="text1"/>
                <w:sz w:val="18"/>
                <w:szCs w:val="18"/>
              </w:rPr>
              <w:t xml:space="preserve"> tagged as #6198.</w:t>
            </w:r>
          </w:p>
        </w:tc>
      </w:tr>
      <w:tr w:rsidR="00993F70" w:rsidRPr="0095147A" w14:paraId="599B5DDB" w14:textId="77777777" w:rsidTr="00A97A49">
        <w:trPr>
          <w:trHeight w:val="220"/>
          <w:jc w:val="center"/>
        </w:trPr>
        <w:tc>
          <w:tcPr>
            <w:tcW w:w="625" w:type="dxa"/>
            <w:shd w:val="clear" w:color="auto" w:fill="auto"/>
            <w:noWrap/>
          </w:tcPr>
          <w:p w14:paraId="724C3D08" w14:textId="122C816E" w:rsidR="00993F70" w:rsidRPr="00AA60C0" w:rsidRDefault="00993F70" w:rsidP="00993F70">
            <w:pPr>
              <w:suppressAutoHyphens/>
              <w:spacing w:after="0"/>
              <w:rPr>
                <w:rFonts w:ascii="Times New Roman" w:hAnsi="Times New Roman" w:cs="Times New Roman"/>
                <w:sz w:val="18"/>
                <w:szCs w:val="18"/>
              </w:rPr>
            </w:pPr>
            <w:r w:rsidRPr="00455392">
              <w:rPr>
                <w:rFonts w:ascii="Times New Roman" w:hAnsi="Times New Roman" w:cs="Times New Roman"/>
                <w:sz w:val="18"/>
                <w:szCs w:val="18"/>
                <w:highlight w:val="green"/>
              </w:rPr>
              <w:t>4025</w:t>
            </w:r>
          </w:p>
        </w:tc>
        <w:tc>
          <w:tcPr>
            <w:tcW w:w="1080" w:type="dxa"/>
          </w:tcPr>
          <w:p w14:paraId="71CE5A75" w14:textId="506E271C"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Abhishek Patil</w:t>
            </w:r>
          </w:p>
        </w:tc>
        <w:tc>
          <w:tcPr>
            <w:tcW w:w="1080" w:type="dxa"/>
            <w:shd w:val="clear" w:color="auto" w:fill="auto"/>
            <w:noWrap/>
          </w:tcPr>
          <w:p w14:paraId="147132C4" w14:textId="2CDF4852"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9.6.7.36</w:t>
            </w:r>
          </w:p>
        </w:tc>
        <w:tc>
          <w:tcPr>
            <w:tcW w:w="720" w:type="dxa"/>
          </w:tcPr>
          <w:p w14:paraId="55B55135" w14:textId="0CE641E4"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155.01</w:t>
            </w:r>
          </w:p>
        </w:tc>
        <w:tc>
          <w:tcPr>
            <w:tcW w:w="2520" w:type="dxa"/>
            <w:shd w:val="clear" w:color="auto" w:fill="auto"/>
            <w:noWrap/>
          </w:tcPr>
          <w:p w14:paraId="27F94D73" w14:textId="787A81F8" w:rsidR="00993F70" w:rsidRPr="00AA60C0" w:rsidRDefault="00993F70" w:rsidP="00993F70">
            <w:pPr>
              <w:suppressAutoHyphens/>
              <w:spacing w:after="0"/>
              <w:rPr>
                <w:rFonts w:ascii="Times New Roman" w:hAnsi="Times New Roman" w:cs="Times New Roman"/>
                <w:sz w:val="18"/>
                <w:szCs w:val="18"/>
              </w:rPr>
            </w:pPr>
            <w:proofErr w:type="gramStart"/>
            <w:r w:rsidRPr="00FC7D4A">
              <w:rPr>
                <w:rFonts w:ascii="Times New Roman" w:hAnsi="Times New Roman" w:cs="Times New Roman"/>
                <w:sz w:val="18"/>
                <w:szCs w:val="18"/>
              </w:rPr>
              <w:t>In order to</w:t>
            </w:r>
            <w:proofErr w:type="gramEnd"/>
            <w:r w:rsidRPr="00FC7D4A">
              <w:rPr>
                <w:rFonts w:ascii="Times New Roman" w:hAnsi="Times New Roman" w:cs="Times New Roman"/>
                <w:sz w:val="18"/>
                <w:szCs w:val="18"/>
              </w:rPr>
              <w:t xml:space="preserve"> aid fast discovery of other APs of the AP MLD, RNR IE, when present in a FILS Discovery frame transmitted by an AP affiliated with an AP MLD, must include the other AP(s) affiliated with the reporting AP's AP MLD and operating on other links.</w:t>
            </w:r>
          </w:p>
        </w:tc>
        <w:tc>
          <w:tcPr>
            <w:tcW w:w="1980" w:type="dxa"/>
            <w:shd w:val="clear" w:color="auto" w:fill="auto"/>
            <w:noWrap/>
          </w:tcPr>
          <w:p w14:paraId="221CFD89" w14:textId="0ED90580"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As in comment</w:t>
            </w:r>
          </w:p>
        </w:tc>
        <w:tc>
          <w:tcPr>
            <w:tcW w:w="2970" w:type="dxa"/>
            <w:shd w:val="clear" w:color="auto" w:fill="auto"/>
          </w:tcPr>
          <w:p w14:paraId="36B4C376" w14:textId="77777777" w:rsidR="00993F70" w:rsidRDefault="00993F70" w:rsidP="00993F70">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4FBB560A" w14:textId="77777777" w:rsidR="00993F70" w:rsidRDefault="00993F70" w:rsidP="00993F70">
            <w:pPr>
              <w:suppressAutoHyphens/>
              <w:spacing w:after="0"/>
              <w:rPr>
                <w:rFonts w:ascii="Times New Roman" w:hAnsi="Times New Roman" w:cs="Times New Roman"/>
                <w:b/>
                <w:color w:val="000000" w:themeColor="text1"/>
                <w:sz w:val="18"/>
                <w:szCs w:val="18"/>
              </w:rPr>
            </w:pPr>
          </w:p>
          <w:p w14:paraId="60E0A51B" w14:textId="77777777" w:rsidR="00993F70" w:rsidRDefault="00993F70" w:rsidP="00993F70">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Agree with the commenter. The conditions for the inclusion of the RNR element in the FILS Discovery frame are updated. When the AP transmitting a FILS Discovery frame is affiliated with an AP MLD, the updated rules allow the AP to carry an RNR element with a TBTT Information field corresponding to other AP(s) affiliated with the same AP MLD. The corresponding non-AP MLD behavior is also added.</w:t>
            </w:r>
          </w:p>
          <w:p w14:paraId="252AF718" w14:textId="77777777" w:rsidR="00993F70" w:rsidRDefault="00993F70" w:rsidP="00993F70">
            <w:pPr>
              <w:suppressAutoHyphens/>
              <w:spacing w:after="0"/>
              <w:rPr>
                <w:rFonts w:ascii="Times New Roman" w:hAnsi="Times New Roman" w:cs="Times New Roman"/>
                <w:bCs/>
                <w:color w:val="000000" w:themeColor="text1"/>
                <w:sz w:val="18"/>
                <w:szCs w:val="18"/>
              </w:rPr>
            </w:pPr>
          </w:p>
          <w:p w14:paraId="4D37328E" w14:textId="6D44DC5C" w:rsidR="00993F70" w:rsidRDefault="00993F70" w:rsidP="00993F70">
            <w:pPr>
              <w:suppressAutoHyphens/>
              <w:spacing w:after="0"/>
              <w:rPr>
                <w:rFonts w:ascii="Times New Roman" w:hAnsi="Times New Roman" w:cs="Times New Roman"/>
                <w:b/>
                <w:color w:val="000000" w:themeColor="text1"/>
                <w:sz w:val="18"/>
                <w:szCs w:val="18"/>
              </w:rPr>
            </w:pPr>
            <w:proofErr w:type="spellStart"/>
            <w:r>
              <w:rPr>
                <w:rFonts w:ascii="Times New Roman" w:hAnsi="Times New Roman" w:cs="Times New Roman"/>
                <w:b/>
                <w:color w:val="000000" w:themeColor="text1"/>
                <w:sz w:val="18"/>
                <w:szCs w:val="18"/>
              </w:rPr>
              <w:t>TGbe</w:t>
            </w:r>
            <w:proofErr w:type="spellEnd"/>
            <w:r>
              <w:rPr>
                <w:rFonts w:ascii="Times New Roman" w:hAnsi="Times New Roman" w:cs="Times New Roman"/>
                <w:b/>
                <w:color w:val="000000" w:themeColor="text1"/>
                <w:sz w:val="18"/>
                <w:szCs w:val="18"/>
              </w:rPr>
              <w:t xml:space="preserve"> editor: please implement the changes shown in document </w:t>
            </w:r>
            <w:r w:rsidR="00FC4D72" w:rsidRPr="006A4104">
              <w:rPr>
                <w:rFonts w:ascii="Times New Roman" w:hAnsi="Times New Roman" w:cs="Times New Roman"/>
                <w:b/>
                <w:color w:val="000000" w:themeColor="text1"/>
                <w:sz w:val="18"/>
                <w:szCs w:val="18"/>
                <w:highlight w:val="green"/>
              </w:rPr>
              <w:t>11-21/2027r</w:t>
            </w:r>
            <w:r w:rsidR="006A4104" w:rsidRPr="006A4104">
              <w:rPr>
                <w:rFonts w:ascii="Times New Roman" w:hAnsi="Times New Roman" w:cs="Times New Roman"/>
                <w:b/>
                <w:color w:val="000000" w:themeColor="text1"/>
                <w:sz w:val="18"/>
                <w:szCs w:val="18"/>
                <w:highlight w:val="green"/>
              </w:rPr>
              <w:t>4</w:t>
            </w:r>
            <w:r>
              <w:rPr>
                <w:rFonts w:ascii="Times New Roman" w:hAnsi="Times New Roman" w:cs="Times New Roman"/>
                <w:b/>
                <w:color w:val="000000" w:themeColor="text1"/>
                <w:sz w:val="18"/>
                <w:szCs w:val="18"/>
              </w:rPr>
              <w:t xml:space="preserve"> tagged as #4025.</w:t>
            </w:r>
          </w:p>
        </w:tc>
      </w:tr>
      <w:tr w:rsidR="00993F70" w:rsidRPr="0095147A" w14:paraId="3FA81119" w14:textId="77777777" w:rsidTr="00A97A49">
        <w:trPr>
          <w:trHeight w:val="220"/>
          <w:jc w:val="center"/>
        </w:trPr>
        <w:tc>
          <w:tcPr>
            <w:tcW w:w="625" w:type="dxa"/>
            <w:shd w:val="clear" w:color="auto" w:fill="auto"/>
            <w:noWrap/>
          </w:tcPr>
          <w:p w14:paraId="1A78E7A9" w14:textId="0DE2BDDF" w:rsidR="00993F70" w:rsidRPr="00AA60C0" w:rsidRDefault="00993F70" w:rsidP="00993F70">
            <w:pPr>
              <w:suppressAutoHyphens/>
              <w:spacing w:after="0"/>
              <w:rPr>
                <w:rFonts w:ascii="Times New Roman" w:hAnsi="Times New Roman" w:cs="Times New Roman"/>
                <w:sz w:val="18"/>
                <w:szCs w:val="18"/>
              </w:rPr>
            </w:pPr>
            <w:r w:rsidRPr="00455392">
              <w:rPr>
                <w:rFonts w:ascii="Times New Roman" w:hAnsi="Times New Roman" w:cs="Times New Roman"/>
                <w:sz w:val="18"/>
                <w:szCs w:val="18"/>
                <w:highlight w:val="green"/>
              </w:rPr>
              <w:t>7893</w:t>
            </w:r>
          </w:p>
        </w:tc>
        <w:tc>
          <w:tcPr>
            <w:tcW w:w="1080" w:type="dxa"/>
          </w:tcPr>
          <w:p w14:paraId="2B5C0E0B" w14:textId="4E9AC4CA"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Yongho Seok</w:t>
            </w:r>
          </w:p>
        </w:tc>
        <w:tc>
          <w:tcPr>
            <w:tcW w:w="1080" w:type="dxa"/>
            <w:shd w:val="clear" w:color="auto" w:fill="auto"/>
            <w:noWrap/>
          </w:tcPr>
          <w:p w14:paraId="05939910" w14:textId="227C5CBD"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9.6.7.36</w:t>
            </w:r>
          </w:p>
        </w:tc>
        <w:tc>
          <w:tcPr>
            <w:tcW w:w="720" w:type="dxa"/>
          </w:tcPr>
          <w:p w14:paraId="0A639EDB" w14:textId="17FE92F5"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155.01</w:t>
            </w:r>
          </w:p>
        </w:tc>
        <w:tc>
          <w:tcPr>
            <w:tcW w:w="2520" w:type="dxa"/>
            <w:shd w:val="clear" w:color="auto" w:fill="auto"/>
            <w:noWrap/>
          </w:tcPr>
          <w:p w14:paraId="2AD1F933" w14:textId="1C5881BF"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The FILS Discovery frame should provide the MLO related information.</w:t>
            </w:r>
          </w:p>
        </w:tc>
        <w:tc>
          <w:tcPr>
            <w:tcW w:w="1980" w:type="dxa"/>
            <w:shd w:val="clear" w:color="auto" w:fill="auto"/>
            <w:noWrap/>
          </w:tcPr>
          <w:p w14:paraId="5451D17F" w14:textId="0A762D78"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As in the comment.</w:t>
            </w:r>
          </w:p>
        </w:tc>
        <w:tc>
          <w:tcPr>
            <w:tcW w:w="2970" w:type="dxa"/>
            <w:shd w:val="clear" w:color="auto" w:fill="auto"/>
          </w:tcPr>
          <w:p w14:paraId="72BB0718" w14:textId="77777777" w:rsidR="00993F70" w:rsidRDefault="00993F70" w:rsidP="00993F70">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Revised</w:t>
            </w:r>
          </w:p>
          <w:p w14:paraId="0C0C0DE5" w14:textId="77777777" w:rsidR="00993F70" w:rsidRDefault="00993F70" w:rsidP="00993F70">
            <w:pPr>
              <w:suppressAutoHyphens/>
              <w:spacing w:after="0"/>
              <w:rPr>
                <w:rFonts w:ascii="Times New Roman" w:hAnsi="Times New Roman" w:cs="Times New Roman"/>
                <w:b/>
                <w:color w:val="000000" w:themeColor="text1"/>
                <w:sz w:val="18"/>
                <w:szCs w:val="18"/>
              </w:rPr>
            </w:pPr>
          </w:p>
          <w:p w14:paraId="457DCC81" w14:textId="77777777" w:rsidR="00993F70" w:rsidRDefault="00993F70" w:rsidP="00993F70">
            <w:pPr>
              <w:suppressAutoHyphens/>
              <w:spacing w:after="0"/>
              <w:rPr>
                <w:rFonts w:ascii="Times New Roman" w:hAnsi="Times New Roman" w:cs="Times New Roman"/>
                <w:bCs/>
                <w:color w:val="000000" w:themeColor="text1"/>
                <w:sz w:val="18"/>
                <w:szCs w:val="18"/>
              </w:rPr>
            </w:pPr>
            <w:r>
              <w:rPr>
                <w:rFonts w:ascii="Times New Roman" w:hAnsi="Times New Roman" w:cs="Times New Roman"/>
                <w:bCs/>
                <w:color w:val="000000" w:themeColor="text1"/>
                <w:sz w:val="18"/>
                <w:szCs w:val="18"/>
              </w:rPr>
              <w:t>Agree with the commenter. The conditions for the inclusion of the RNR element in the FILS Discovery frame are updated. When the AP transmitting a FILS Discovery frame is affiliated with an AP MLD, the updated rules allow the AP to carry an RNR element with a TBTT Information field corresponding to other AP(s) affiliated with the same AP MLD. The corresponding non-AP MLD behavior is also added.</w:t>
            </w:r>
          </w:p>
          <w:p w14:paraId="061B4131" w14:textId="77777777" w:rsidR="00993F70" w:rsidRDefault="00993F70" w:rsidP="00993F70">
            <w:pPr>
              <w:suppressAutoHyphens/>
              <w:spacing w:after="0"/>
              <w:rPr>
                <w:rFonts w:ascii="Times New Roman" w:hAnsi="Times New Roman" w:cs="Times New Roman"/>
                <w:bCs/>
                <w:color w:val="000000" w:themeColor="text1"/>
                <w:sz w:val="18"/>
                <w:szCs w:val="18"/>
              </w:rPr>
            </w:pPr>
          </w:p>
          <w:p w14:paraId="61DEE946" w14:textId="3091EB23" w:rsidR="00993F70" w:rsidRDefault="00993F70" w:rsidP="00993F70">
            <w:pPr>
              <w:suppressAutoHyphens/>
              <w:spacing w:after="0"/>
              <w:rPr>
                <w:rFonts w:ascii="Times New Roman" w:hAnsi="Times New Roman" w:cs="Times New Roman"/>
                <w:b/>
                <w:color w:val="000000" w:themeColor="text1"/>
                <w:sz w:val="18"/>
                <w:szCs w:val="18"/>
              </w:rPr>
            </w:pPr>
            <w:proofErr w:type="spellStart"/>
            <w:r>
              <w:rPr>
                <w:rFonts w:ascii="Times New Roman" w:hAnsi="Times New Roman" w:cs="Times New Roman"/>
                <w:b/>
                <w:color w:val="000000" w:themeColor="text1"/>
                <w:sz w:val="18"/>
                <w:szCs w:val="18"/>
              </w:rPr>
              <w:t>TGbe</w:t>
            </w:r>
            <w:proofErr w:type="spellEnd"/>
            <w:r>
              <w:rPr>
                <w:rFonts w:ascii="Times New Roman" w:hAnsi="Times New Roman" w:cs="Times New Roman"/>
                <w:b/>
                <w:color w:val="000000" w:themeColor="text1"/>
                <w:sz w:val="18"/>
                <w:szCs w:val="18"/>
              </w:rPr>
              <w:t xml:space="preserve"> editor: please implement the changes shown in document </w:t>
            </w:r>
            <w:r w:rsidR="00FC4D72" w:rsidRPr="006A4104">
              <w:rPr>
                <w:rFonts w:ascii="Times New Roman" w:hAnsi="Times New Roman" w:cs="Times New Roman"/>
                <w:b/>
                <w:color w:val="000000" w:themeColor="text1"/>
                <w:sz w:val="18"/>
                <w:szCs w:val="18"/>
                <w:highlight w:val="green"/>
              </w:rPr>
              <w:t>11-21/2027r</w:t>
            </w:r>
            <w:r w:rsidR="006A4104" w:rsidRPr="006A4104">
              <w:rPr>
                <w:rFonts w:ascii="Times New Roman" w:hAnsi="Times New Roman" w:cs="Times New Roman"/>
                <w:b/>
                <w:color w:val="000000" w:themeColor="text1"/>
                <w:sz w:val="18"/>
                <w:szCs w:val="18"/>
                <w:highlight w:val="green"/>
              </w:rPr>
              <w:t>4</w:t>
            </w:r>
            <w:r>
              <w:rPr>
                <w:rFonts w:ascii="Times New Roman" w:hAnsi="Times New Roman" w:cs="Times New Roman"/>
                <w:b/>
                <w:color w:val="000000" w:themeColor="text1"/>
                <w:sz w:val="18"/>
                <w:szCs w:val="18"/>
              </w:rPr>
              <w:t xml:space="preserve"> tagged as #4025.</w:t>
            </w:r>
          </w:p>
        </w:tc>
      </w:tr>
      <w:tr w:rsidR="00993F70" w:rsidRPr="0095147A" w14:paraId="528BEE63" w14:textId="77777777" w:rsidTr="00A97A49">
        <w:trPr>
          <w:trHeight w:val="220"/>
          <w:jc w:val="center"/>
        </w:trPr>
        <w:tc>
          <w:tcPr>
            <w:tcW w:w="625" w:type="dxa"/>
            <w:shd w:val="clear" w:color="auto" w:fill="auto"/>
            <w:noWrap/>
          </w:tcPr>
          <w:p w14:paraId="396E65E2" w14:textId="52C69016"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6011</w:t>
            </w:r>
          </w:p>
        </w:tc>
        <w:tc>
          <w:tcPr>
            <w:tcW w:w="1080" w:type="dxa"/>
          </w:tcPr>
          <w:p w14:paraId="5B4754DC" w14:textId="2692875E"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Liwen Chu</w:t>
            </w:r>
          </w:p>
        </w:tc>
        <w:tc>
          <w:tcPr>
            <w:tcW w:w="1080" w:type="dxa"/>
            <w:shd w:val="clear" w:color="auto" w:fill="auto"/>
            <w:noWrap/>
          </w:tcPr>
          <w:p w14:paraId="5A8F59E1" w14:textId="5E5FDFC9"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9.4.2.177</w:t>
            </w:r>
          </w:p>
        </w:tc>
        <w:tc>
          <w:tcPr>
            <w:tcW w:w="720" w:type="dxa"/>
          </w:tcPr>
          <w:p w14:paraId="48780466" w14:textId="1F191C88"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126.13</w:t>
            </w:r>
          </w:p>
        </w:tc>
        <w:tc>
          <w:tcPr>
            <w:tcW w:w="2520" w:type="dxa"/>
            <w:shd w:val="clear" w:color="auto" w:fill="auto"/>
            <w:noWrap/>
          </w:tcPr>
          <w:p w14:paraId="3F4D99F7" w14:textId="21684036"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 xml:space="preserve">FILS </w:t>
            </w:r>
            <w:proofErr w:type="spellStart"/>
            <w:r w:rsidRPr="00BD3727">
              <w:rPr>
                <w:rFonts w:ascii="Times New Roman" w:hAnsi="Times New Roman" w:cs="Times New Roman"/>
                <w:sz w:val="18"/>
                <w:szCs w:val="18"/>
              </w:rPr>
              <w:t>capabille</w:t>
            </w:r>
            <w:proofErr w:type="spellEnd"/>
            <w:r w:rsidRPr="00BD3727">
              <w:rPr>
                <w:rFonts w:ascii="Times New Roman" w:hAnsi="Times New Roman" w:cs="Times New Roman"/>
                <w:sz w:val="18"/>
                <w:szCs w:val="18"/>
              </w:rPr>
              <w:t xml:space="preserve"> should be MLD level feature.</w:t>
            </w:r>
          </w:p>
        </w:tc>
        <w:tc>
          <w:tcPr>
            <w:tcW w:w="1980" w:type="dxa"/>
            <w:shd w:val="clear" w:color="auto" w:fill="auto"/>
            <w:noWrap/>
          </w:tcPr>
          <w:p w14:paraId="1F187B90" w14:textId="377410F0" w:rsidR="00993F70" w:rsidRPr="00AA60C0" w:rsidRDefault="00993F70" w:rsidP="00993F70">
            <w:pPr>
              <w:suppressAutoHyphens/>
              <w:spacing w:after="0"/>
              <w:rPr>
                <w:rFonts w:ascii="Times New Roman" w:hAnsi="Times New Roman" w:cs="Times New Roman"/>
                <w:sz w:val="18"/>
                <w:szCs w:val="18"/>
              </w:rPr>
            </w:pPr>
            <w:r w:rsidRPr="00BD3727">
              <w:rPr>
                <w:rFonts w:ascii="Times New Roman" w:hAnsi="Times New Roman" w:cs="Times New Roman"/>
                <w:sz w:val="18"/>
                <w:szCs w:val="18"/>
              </w:rPr>
              <w:t>As in comment</w:t>
            </w:r>
          </w:p>
        </w:tc>
        <w:tc>
          <w:tcPr>
            <w:tcW w:w="2970" w:type="dxa"/>
            <w:shd w:val="clear" w:color="auto" w:fill="auto"/>
          </w:tcPr>
          <w:p w14:paraId="7ABA9F4D" w14:textId="77777777" w:rsidR="00993F70" w:rsidRPr="009B46A4" w:rsidRDefault="00993F70" w:rsidP="00993F70">
            <w:pPr>
              <w:suppressAutoHyphens/>
              <w:spacing w:after="0"/>
              <w:rPr>
                <w:rFonts w:ascii="Times New Roman" w:hAnsi="Times New Roman" w:cs="Times New Roman"/>
                <w:b/>
                <w:color w:val="000000" w:themeColor="text1"/>
                <w:sz w:val="18"/>
                <w:szCs w:val="18"/>
              </w:rPr>
            </w:pPr>
            <w:r w:rsidRPr="009B46A4">
              <w:rPr>
                <w:rFonts w:ascii="Times New Roman" w:hAnsi="Times New Roman" w:cs="Times New Roman"/>
                <w:b/>
                <w:color w:val="000000" w:themeColor="text1"/>
                <w:sz w:val="18"/>
                <w:szCs w:val="18"/>
              </w:rPr>
              <w:t>Rejected</w:t>
            </w:r>
          </w:p>
          <w:p w14:paraId="647E3E30" w14:textId="77777777" w:rsidR="00993F70" w:rsidRDefault="00993F70" w:rsidP="00993F70">
            <w:pPr>
              <w:suppressAutoHyphens/>
              <w:spacing w:after="0"/>
              <w:rPr>
                <w:rFonts w:ascii="Times New Roman" w:hAnsi="Times New Roman" w:cs="Times New Roman"/>
                <w:b/>
                <w:color w:val="000000" w:themeColor="text1"/>
                <w:sz w:val="18"/>
                <w:szCs w:val="18"/>
              </w:rPr>
            </w:pPr>
          </w:p>
          <w:p w14:paraId="09490D32" w14:textId="5A24A2F5" w:rsidR="00993F70" w:rsidRDefault="00993F70" w:rsidP="00993F70">
            <w:pPr>
              <w:suppressAutoHyphens/>
              <w:spacing w:after="0"/>
              <w:rPr>
                <w:rFonts w:ascii="Times New Roman" w:hAnsi="Times New Roman" w:cs="Times New Roman"/>
                <w:b/>
                <w:color w:val="000000" w:themeColor="text1"/>
                <w:sz w:val="18"/>
                <w:szCs w:val="18"/>
              </w:rPr>
            </w:pPr>
            <w:r>
              <w:rPr>
                <w:rFonts w:ascii="Times New Roman" w:hAnsi="Times New Roman" w:cs="Times New Roman"/>
                <w:bCs/>
                <w:color w:val="000000" w:themeColor="text1"/>
                <w:sz w:val="18"/>
                <w:szCs w:val="18"/>
              </w:rPr>
              <w:t>FILS Discovery provides rules for enhancing the connectivity (for example, reducing the number of probes sent to the AP) at the link level. Therefore, FILS capability should be link-level and not MLD level.</w:t>
            </w:r>
          </w:p>
        </w:tc>
      </w:tr>
      <w:tr w:rsidR="00993F70" w:rsidRPr="0095147A" w14:paraId="15A79B7C" w14:textId="77777777" w:rsidTr="00A97A49">
        <w:trPr>
          <w:trHeight w:val="220"/>
          <w:jc w:val="center"/>
        </w:trPr>
        <w:tc>
          <w:tcPr>
            <w:tcW w:w="625" w:type="dxa"/>
            <w:shd w:val="clear" w:color="auto" w:fill="auto"/>
            <w:noWrap/>
          </w:tcPr>
          <w:p w14:paraId="2582FE65" w14:textId="4A8C83F2"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5336</w:t>
            </w:r>
          </w:p>
        </w:tc>
        <w:tc>
          <w:tcPr>
            <w:tcW w:w="1080" w:type="dxa"/>
          </w:tcPr>
          <w:p w14:paraId="2D661DAB" w14:textId="0BAEA6D2"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Jarkko Kneckt</w:t>
            </w:r>
          </w:p>
        </w:tc>
        <w:tc>
          <w:tcPr>
            <w:tcW w:w="1080" w:type="dxa"/>
            <w:shd w:val="clear" w:color="auto" w:fill="auto"/>
            <w:noWrap/>
          </w:tcPr>
          <w:p w14:paraId="418CECB5" w14:textId="464279D7"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9.6.7.36</w:t>
            </w:r>
          </w:p>
        </w:tc>
        <w:tc>
          <w:tcPr>
            <w:tcW w:w="720" w:type="dxa"/>
          </w:tcPr>
          <w:p w14:paraId="5661AF73" w14:textId="7F4905BE"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155.45</w:t>
            </w:r>
          </w:p>
        </w:tc>
        <w:tc>
          <w:tcPr>
            <w:tcW w:w="2520" w:type="dxa"/>
            <w:shd w:val="clear" w:color="auto" w:fill="auto"/>
            <w:noWrap/>
          </w:tcPr>
          <w:p w14:paraId="7C94A47E" w14:textId="2F6E45A8"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 xml:space="preserve">The FILS Minimum Rate should indicate the rate that is used to transmit the FILS frame. There is no point on signaling the minimum </w:t>
            </w:r>
            <w:proofErr w:type="gramStart"/>
            <w:r w:rsidRPr="00FC7D4A">
              <w:rPr>
                <w:rFonts w:ascii="Times New Roman" w:hAnsi="Times New Roman" w:cs="Times New Roman"/>
                <w:sz w:val="18"/>
                <w:szCs w:val="18"/>
              </w:rPr>
              <w:t>rate, because</w:t>
            </w:r>
            <w:proofErr w:type="gramEnd"/>
            <w:r w:rsidRPr="00FC7D4A">
              <w:rPr>
                <w:rFonts w:ascii="Times New Roman" w:hAnsi="Times New Roman" w:cs="Times New Roman"/>
                <w:sz w:val="18"/>
                <w:szCs w:val="18"/>
              </w:rPr>
              <w:t xml:space="preserve"> information is not accurate. The FILS frame transmission parameters should follow the Beacon frame transmission parameters and the transmission parameters should be signaled in the details.</w:t>
            </w:r>
          </w:p>
        </w:tc>
        <w:tc>
          <w:tcPr>
            <w:tcW w:w="1980" w:type="dxa"/>
            <w:shd w:val="clear" w:color="auto" w:fill="auto"/>
            <w:noWrap/>
          </w:tcPr>
          <w:p w14:paraId="6D776E2E" w14:textId="34730CC8" w:rsidR="00993F70" w:rsidRPr="00AA60C0" w:rsidRDefault="00993F70" w:rsidP="00993F70">
            <w:pPr>
              <w:suppressAutoHyphens/>
              <w:spacing w:after="0"/>
              <w:rPr>
                <w:rFonts w:ascii="Times New Roman" w:hAnsi="Times New Roman" w:cs="Times New Roman"/>
                <w:sz w:val="18"/>
                <w:szCs w:val="18"/>
              </w:rPr>
            </w:pPr>
            <w:r w:rsidRPr="00FC7D4A">
              <w:rPr>
                <w:rFonts w:ascii="Times New Roman" w:hAnsi="Times New Roman" w:cs="Times New Roman"/>
                <w:sz w:val="18"/>
                <w:szCs w:val="18"/>
              </w:rPr>
              <w:t>Please allow AP MLD to signal the exact FILS Discovery frame transmission parameters. Change the rate to be the exact rate that is signaled in the FILS Discovery frame. The other transmission parameters of the FILS Discovery frame should be taken from the signaled Beacon transmission parameters.</w:t>
            </w:r>
          </w:p>
        </w:tc>
        <w:tc>
          <w:tcPr>
            <w:tcW w:w="2970" w:type="dxa"/>
            <w:shd w:val="clear" w:color="auto" w:fill="auto"/>
          </w:tcPr>
          <w:p w14:paraId="3CBE2AD3" w14:textId="77777777" w:rsidR="00993F70" w:rsidRDefault="00993F70" w:rsidP="00993F70">
            <w:pPr>
              <w:suppressAutoHyphens/>
              <w:spacing w:after="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Rejected</w:t>
            </w:r>
          </w:p>
          <w:p w14:paraId="667DB625" w14:textId="77777777" w:rsidR="00993F70" w:rsidRDefault="00993F70" w:rsidP="00993F70">
            <w:pPr>
              <w:suppressAutoHyphens/>
              <w:spacing w:after="0"/>
              <w:rPr>
                <w:rFonts w:ascii="Times New Roman" w:hAnsi="Times New Roman" w:cs="Times New Roman"/>
                <w:b/>
                <w:color w:val="000000" w:themeColor="text1"/>
                <w:sz w:val="18"/>
                <w:szCs w:val="18"/>
              </w:rPr>
            </w:pPr>
          </w:p>
          <w:p w14:paraId="19CAD705" w14:textId="7CE9085F" w:rsidR="00993F70" w:rsidRDefault="00993F70" w:rsidP="00993F70">
            <w:pPr>
              <w:suppressAutoHyphens/>
              <w:spacing w:after="0"/>
              <w:rPr>
                <w:rFonts w:ascii="Times New Roman" w:hAnsi="Times New Roman" w:cs="Times New Roman"/>
                <w:b/>
                <w:color w:val="000000" w:themeColor="text1"/>
                <w:sz w:val="18"/>
                <w:szCs w:val="18"/>
              </w:rPr>
            </w:pPr>
            <w:r>
              <w:rPr>
                <w:rFonts w:ascii="Times New Roman" w:hAnsi="Times New Roman" w:cs="Times New Roman"/>
                <w:bCs/>
                <w:color w:val="000000" w:themeColor="text1"/>
                <w:sz w:val="18"/>
                <w:szCs w:val="18"/>
              </w:rPr>
              <w:t xml:space="preserve">The FILS Minimum Rate subfield indicates the minimum rate at which the FILS </w:t>
            </w:r>
            <w:r w:rsidR="00531DC4">
              <w:rPr>
                <w:rFonts w:ascii="Times New Roman" w:hAnsi="Times New Roman" w:cs="Times New Roman"/>
                <w:bCs/>
                <w:color w:val="000000" w:themeColor="text1"/>
                <w:sz w:val="18"/>
                <w:szCs w:val="18"/>
              </w:rPr>
              <w:t>Discovery</w:t>
            </w:r>
            <w:r>
              <w:rPr>
                <w:rFonts w:ascii="Times New Roman" w:hAnsi="Times New Roman" w:cs="Times New Roman"/>
                <w:bCs/>
                <w:color w:val="000000" w:themeColor="text1"/>
                <w:sz w:val="18"/>
                <w:szCs w:val="18"/>
              </w:rPr>
              <w:t xml:space="preserve"> frame is transmitted by the AP and the minimum rate of subsequent frame exchanges between the AP and the FILS STA. If the meaning of the subfield is revised, legacy FILS STAs will be unaware of the true minimum rate and may cause interoperability issues. </w:t>
            </w:r>
          </w:p>
        </w:tc>
      </w:tr>
    </w:tbl>
    <w:p w14:paraId="139C1F77" w14:textId="18B7DD9A" w:rsidR="00CA0A31" w:rsidRDefault="00900D39" w:rsidP="00900D39">
      <w:pPr>
        <w:pStyle w:val="T"/>
        <w:spacing w:after="0" w:line="240" w:lineRule="auto"/>
        <w:rPr>
          <w:b/>
          <w:i/>
          <w:iCs/>
          <w:color w:val="000000" w:themeColor="text1"/>
          <w:highlight w:val="yellow"/>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Baseline is 11be D</w:t>
      </w:r>
      <w:r w:rsidR="00D502A8" w:rsidRPr="0095147A">
        <w:rPr>
          <w:b/>
          <w:i/>
          <w:iCs/>
          <w:color w:val="000000" w:themeColor="text1"/>
          <w:highlight w:val="yellow"/>
        </w:rPr>
        <w:t>1.</w:t>
      </w:r>
      <w:r w:rsidR="005B16C1">
        <w:rPr>
          <w:b/>
          <w:i/>
          <w:iCs/>
          <w:color w:val="000000" w:themeColor="text1"/>
          <w:highlight w:val="yellow"/>
        </w:rPr>
        <w:t>5</w:t>
      </w:r>
      <w:r w:rsidR="00A139A0">
        <w:rPr>
          <w:b/>
          <w:i/>
          <w:iCs/>
          <w:color w:val="000000" w:themeColor="text1"/>
          <w:highlight w:val="yellow"/>
        </w:rPr>
        <w:t xml:space="preserve"> </w:t>
      </w:r>
    </w:p>
    <w:p w14:paraId="241EBFF8" w14:textId="64286C46" w:rsidR="00D77024" w:rsidRDefault="009B57FC" w:rsidP="00900D39">
      <w:pPr>
        <w:pStyle w:val="T"/>
        <w:spacing w:after="0" w:line="240" w:lineRule="auto"/>
        <w:rPr>
          <w:rFonts w:ascii="Arial" w:hAnsi="Arial" w:cs="Arial"/>
          <w:b/>
          <w:color w:val="000000" w:themeColor="text1"/>
        </w:rPr>
      </w:pPr>
      <w:r>
        <w:rPr>
          <w:rFonts w:ascii="Arial" w:hAnsi="Arial" w:cs="Arial"/>
          <w:b/>
          <w:color w:val="000000" w:themeColor="text1"/>
        </w:rPr>
        <w:t>35.3.4 Discovery of an AP MLD</w:t>
      </w:r>
    </w:p>
    <w:p w14:paraId="13FA2A5E" w14:textId="7BA344D8" w:rsidR="009B57FC" w:rsidRDefault="009B57FC" w:rsidP="00900D39">
      <w:pPr>
        <w:pStyle w:val="T"/>
        <w:spacing w:after="0" w:line="240" w:lineRule="auto"/>
        <w:rPr>
          <w:ins w:id="1" w:author="Gaurang Naik" w:date="2021-10-28T16:03:00Z"/>
          <w:rFonts w:ascii="Arial" w:hAnsi="Arial" w:cs="Arial"/>
          <w:b/>
          <w:color w:val="000000" w:themeColor="text1"/>
        </w:rPr>
      </w:pPr>
      <w:r>
        <w:rPr>
          <w:rFonts w:ascii="Arial" w:hAnsi="Arial" w:cs="Arial"/>
          <w:b/>
          <w:color w:val="000000" w:themeColor="text1"/>
        </w:rPr>
        <w:t>35.3.4.</w:t>
      </w:r>
      <w:r w:rsidR="00DC30BE">
        <w:rPr>
          <w:rFonts w:ascii="Arial" w:hAnsi="Arial" w:cs="Arial"/>
          <w:b/>
          <w:color w:val="000000" w:themeColor="text1"/>
        </w:rPr>
        <w:t>3</w:t>
      </w:r>
      <w:r>
        <w:rPr>
          <w:rFonts w:ascii="Arial" w:hAnsi="Arial" w:cs="Arial"/>
          <w:b/>
          <w:color w:val="000000" w:themeColor="text1"/>
        </w:rPr>
        <w:t xml:space="preserve"> </w:t>
      </w:r>
      <w:proofErr w:type="gramStart"/>
      <w:r w:rsidR="00DC30BE">
        <w:rPr>
          <w:rFonts w:ascii="Arial" w:hAnsi="Arial" w:cs="Arial"/>
          <w:b/>
          <w:color w:val="000000" w:themeColor="text1"/>
        </w:rPr>
        <w:t>Non-</w:t>
      </w:r>
      <w:r>
        <w:rPr>
          <w:rFonts w:ascii="Arial" w:hAnsi="Arial" w:cs="Arial"/>
          <w:b/>
          <w:color w:val="000000" w:themeColor="text1"/>
        </w:rPr>
        <w:t>AP</w:t>
      </w:r>
      <w:r w:rsidR="00DC30BE">
        <w:rPr>
          <w:rFonts w:ascii="Arial" w:hAnsi="Arial" w:cs="Arial"/>
          <w:b/>
          <w:color w:val="000000" w:themeColor="text1"/>
        </w:rPr>
        <w:t xml:space="preserve"> MLD</w:t>
      </w:r>
      <w:proofErr w:type="gramEnd"/>
      <w:r>
        <w:rPr>
          <w:rFonts w:ascii="Arial" w:hAnsi="Arial" w:cs="Arial"/>
          <w:b/>
          <w:color w:val="000000" w:themeColor="text1"/>
        </w:rPr>
        <w:t xml:space="preserve"> behavior</w:t>
      </w:r>
    </w:p>
    <w:p w14:paraId="00962C4B" w14:textId="272018E4" w:rsidR="009B57FC" w:rsidRDefault="003F739B" w:rsidP="00900D39">
      <w:pPr>
        <w:pStyle w:val="T"/>
        <w:spacing w:after="0" w:line="240" w:lineRule="auto"/>
        <w:rPr>
          <w:b/>
          <w:i/>
          <w:iCs/>
          <w:color w:val="000000" w:themeColor="text1"/>
        </w:rPr>
      </w:pPr>
      <w:proofErr w:type="spellStart"/>
      <w:r w:rsidRPr="003F739B">
        <w:rPr>
          <w:b/>
          <w:i/>
          <w:iCs/>
          <w:color w:val="000000" w:themeColor="text1"/>
          <w:highlight w:val="yellow"/>
        </w:rPr>
        <w:t>TGbe</w:t>
      </w:r>
      <w:proofErr w:type="spellEnd"/>
      <w:r w:rsidRPr="003F739B">
        <w:rPr>
          <w:b/>
          <w:i/>
          <w:iCs/>
          <w:color w:val="000000" w:themeColor="text1"/>
          <w:highlight w:val="yellow"/>
        </w:rPr>
        <w:t xml:space="preserve"> editor: Please </w:t>
      </w:r>
      <w:r>
        <w:rPr>
          <w:b/>
          <w:i/>
          <w:iCs/>
          <w:color w:val="000000" w:themeColor="text1"/>
          <w:highlight w:val="yellow"/>
        </w:rPr>
        <w:t>add the following paragraph</w:t>
      </w:r>
      <w:r w:rsidRPr="003F739B">
        <w:rPr>
          <w:b/>
          <w:i/>
          <w:iCs/>
          <w:color w:val="000000" w:themeColor="text1"/>
          <w:highlight w:val="yellow"/>
        </w:rPr>
        <w:t xml:space="preserve"> as shown below</w:t>
      </w:r>
    </w:p>
    <w:p w14:paraId="2ACF31DD" w14:textId="02768F71" w:rsidR="008A63B9" w:rsidRDefault="00A35B89" w:rsidP="00900D39">
      <w:pPr>
        <w:pStyle w:val="T"/>
        <w:spacing w:after="0" w:line="240" w:lineRule="auto"/>
        <w:rPr>
          <w:ins w:id="2" w:author="Gaurang Naik" w:date="2021-12-21T14:58:00Z"/>
          <w:bCs/>
          <w:color w:val="000000" w:themeColor="text1"/>
        </w:rPr>
      </w:pPr>
      <w:r w:rsidRPr="00A35B89">
        <w:rPr>
          <w:bCs/>
          <w:color w:val="000000" w:themeColor="text1"/>
        </w:rPr>
        <w:t xml:space="preserve">A non-AP MLD </w:t>
      </w:r>
      <w:del w:id="3" w:author="Gaurang Naik" w:date="2022-03-25T09:47:00Z">
        <w:r w:rsidRPr="00A35B89" w:rsidDel="00AA6B1A">
          <w:rPr>
            <w:bCs/>
            <w:color w:val="000000" w:themeColor="text1"/>
          </w:rPr>
          <w:delText xml:space="preserve">shall </w:delText>
        </w:r>
      </w:del>
      <w:ins w:id="4" w:author="Gaurang Naik" w:date="2021-12-21T14:58:00Z">
        <w:r w:rsidR="00CE6CD8" w:rsidRPr="00B912F0">
          <w:rPr>
            <w:bCs/>
            <w:color w:val="000000" w:themeColor="text1"/>
            <w:highlight w:val="green"/>
          </w:rPr>
          <w:t>discover</w:t>
        </w:r>
      </w:ins>
      <w:ins w:id="5" w:author="Gaurang Naik" w:date="2022-03-25T09:47:00Z">
        <w:r w:rsidR="00AA6B1A" w:rsidRPr="00B912F0">
          <w:rPr>
            <w:bCs/>
            <w:color w:val="000000" w:themeColor="text1"/>
            <w:highlight w:val="green"/>
          </w:rPr>
          <w:t>s</w:t>
        </w:r>
      </w:ins>
      <w:ins w:id="6" w:author="Gaurang Naik" w:date="2021-12-21T14:58:00Z">
        <w:r w:rsidR="00CE6CD8">
          <w:rPr>
            <w:bCs/>
            <w:color w:val="000000" w:themeColor="text1"/>
          </w:rPr>
          <w:t xml:space="preserve"> an AP MLD</w:t>
        </w:r>
        <w:r w:rsidR="008A63B9">
          <w:rPr>
            <w:bCs/>
            <w:color w:val="000000" w:themeColor="text1"/>
          </w:rPr>
          <w:t xml:space="preserve"> a</w:t>
        </w:r>
      </w:ins>
      <w:ins w:id="7" w:author="Gaurang Naik" w:date="2021-12-21T14:59:00Z">
        <w:r w:rsidR="008A63B9">
          <w:rPr>
            <w:bCs/>
            <w:color w:val="000000" w:themeColor="text1"/>
          </w:rPr>
          <w:t xml:space="preserve">nd </w:t>
        </w:r>
      </w:ins>
      <w:ins w:id="8" w:author="Gaurang Naik" w:date="2022-03-23T12:50:00Z">
        <w:r w:rsidR="00603227">
          <w:rPr>
            <w:bCs/>
            <w:color w:val="000000" w:themeColor="text1"/>
          </w:rPr>
          <w:t>its affiliated APs</w:t>
        </w:r>
      </w:ins>
      <w:ins w:id="9" w:author="Gaurang Naik" w:date="2021-12-22T11:38:00Z">
        <w:r w:rsidR="00E76E7F">
          <w:rPr>
            <w:bCs/>
            <w:color w:val="000000" w:themeColor="text1"/>
          </w:rPr>
          <w:t xml:space="preserve"> </w:t>
        </w:r>
      </w:ins>
      <w:ins w:id="10" w:author="Gaurang Naik" w:date="2022-03-25T09:47:00Z">
        <w:r w:rsidR="00AA6B1A">
          <w:rPr>
            <w:bCs/>
            <w:color w:val="000000" w:themeColor="text1"/>
          </w:rPr>
          <w:t>using one or more of the following</w:t>
        </w:r>
      </w:ins>
      <w:ins w:id="11" w:author="Gaurang Naik" w:date="2021-12-21T14:59:00Z">
        <w:r w:rsidR="009367CD">
          <w:rPr>
            <w:bCs/>
            <w:color w:val="000000" w:themeColor="text1"/>
          </w:rPr>
          <w:t xml:space="preserve">: </w:t>
        </w:r>
      </w:ins>
      <w:del w:id="12" w:author="Gaurang Naik" w:date="2021-12-21T14:58:00Z">
        <w:r w:rsidRPr="00A35B89" w:rsidDel="008A63B9">
          <w:rPr>
            <w:bCs/>
            <w:color w:val="000000" w:themeColor="text1"/>
          </w:rPr>
          <w:delText>be able to discover an AP MLD</w:delText>
        </w:r>
      </w:del>
      <w:ins w:id="13" w:author="Gaurang Naik" w:date="2021-12-21T15:10:00Z">
        <w:r w:rsidR="0071634D">
          <w:rPr>
            <w:bCs/>
            <w:color w:val="000000" w:themeColor="text1"/>
          </w:rPr>
          <w:t xml:space="preserve"> (</w:t>
        </w:r>
      </w:ins>
      <w:ins w:id="14" w:author="Gaurang Naik" w:date="2021-12-21T15:11:00Z">
        <w:r w:rsidR="0071634D">
          <w:rPr>
            <w:bCs/>
            <w:color w:val="000000" w:themeColor="text1"/>
          </w:rPr>
          <w:t>#6198</w:t>
        </w:r>
      </w:ins>
      <w:ins w:id="15" w:author="Gaurang Naik" w:date="2021-12-21T15:10:00Z">
        <w:r w:rsidR="0071634D">
          <w:rPr>
            <w:bCs/>
            <w:color w:val="000000" w:themeColor="text1"/>
          </w:rPr>
          <w:t>)</w:t>
        </w:r>
      </w:ins>
    </w:p>
    <w:p w14:paraId="1567A78A" w14:textId="3A45A5F9" w:rsidR="00CD09EE" w:rsidRDefault="00A35B89" w:rsidP="00970AD0">
      <w:pPr>
        <w:pStyle w:val="T"/>
        <w:numPr>
          <w:ilvl w:val="0"/>
          <w:numId w:val="3"/>
        </w:numPr>
        <w:spacing w:after="0" w:line="240" w:lineRule="auto"/>
        <w:rPr>
          <w:bCs/>
          <w:color w:val="000000" w:themeColor="text1"/>
        </w:rPr>
      </w:pPr>
      <w:r w:rsidRPr="00A35B89">
        <w:rPr>
          <w:bCs/>
          <w:color w:val="000000" w:themeColor="text1"/>
        </w:rPr>
        <w:t xml:space="preserve"> </w:t>
      </w:r>
      <w:del w:id="16" w:author="Gaurang Naik" w:date="2021-12-21T15:03:00Z">
        <w:r w:rsidRPr="00A35B89" w:rsidDel="000A3DA3">
          <w:rPr>
            <w:bCs/>
            <w:color w:val="000000" w:themeColor="text1"/>
          </w:rPr>
          <w:delText>when it</w:delText>
        </w:r>
      </w:del>
      <w:ins w:id="17" w:author="Gaurang Naik" w:date="2021-12-21T15:03:00Z">
        <w:r w:rsidR="000A3DA3">
          <w:rPr>
            <w:bCs/>
            <w:color w:val="000000" w:themeColor="text1"/>
          </w:rPr>
          <w:t>a STA affiliated with the non-AP MLD</w:t>
        </w:r>
      </w:ins>
      <w:ins w:id="18" w:author="Gaurang Naik" w:date="2021-12-21T15:11:00Z">
        <w:r w:rsidR="007A0388">
          <w:rPr>
            <w:bCs/>
            <w:color w:val="000000" w:themeColor="text1"/>
          </w:rPr>
          <w:t xml:space="preserve"> (#6198)</w:t>
        </w:r>
      </w:ins>
      <w:r w:rsidRPr="00A35B89">
        <w:rPr>
          <w:bCs/>
          <w:color w:val="000000" w:themeColor="text1"/>
        </w:rPr>
        <w:t xml:space="preserve"> receives a Basic Multi-Link element carried in a Beacon frame or Probe Response frame, that is not an ML probe response, transmitted by an AP affiliated with the AP MLD or by the AP corresponding to the transmitted BSSID in the same multiple BSSID set as at least one of the APs affiliated with the AP MLD.</w:t>
      </w:r>
    </w:p>
    <w:p w14:paraId="2B7A48F4" w14:textId="6F68D707" w:rsidR="00A35B89" w:rsidRDefault="00326B89" w:rsidP="00970AD0">
      <w:pPr>
        <w:pStyle w:val="T"/>
        <w:numPr>
          <w:ilvl w:val="0"/>
          <w:numId w:val="3"/>
        </w:numPr>
        <w:spacing w:after="0" w:line="240" w:lineRule="auto"/>
        <w:rPr>
          <w:bCs/>
          <w:color w:val="000000" w:themeColor="text1"/>
        </w:rPr>
      </w:pPr>
      <w:del w:id="19" w:author="Gaurang Naik" w:date="2021-12-21T15:04:00Z">
        <w:r w:rsidRPr="00326B89" w:rsidDel="00FF04EF">
          <w:rPr>
            <w:bCs/>
            <w:color w:val="000000" w:themeColor="text1"/>
          </w:rPr>
          <w:delText>A non-AP MLD shall be able to discover an AP MLD and the capabilities and operational parameters of one or more APs affiliated with an AP MLD when its affiliated STA</w:delText>
        </w:r>
      </w:del>
      <w:ins w:id="20" w:author="Gaurang Naik" w:date="2021-12-21T15:04:00Z">
        <w:r w:rsidR="00FF04EF">
          <w:rPr>
            <w:bCs/>
            <w:color w:val="000000" w:themeColor="text1"/>
          </w:rPr>
          <w:t>a STA affiliated with the non-AP MLD</w:t>
        </w:r>
      </w:ins>
      <w:ins w:id="21" w:author="Gaurang Naik" w:date="2021-12-21T15:11:00Z">
        <w:r w:rsidR="007570DE">
          <w:rPr>
            <w:bCs/>
            <w:color w:val="000000" w:themeColor="text1"/>
          </w:rPr>
          <w:t xml:space="preserve"> (#61</w:t>
        </w:r>
        <w:r w:rsidR="00F13714">
          <w:rPr>
            <w:bCs/>
            <w:color w:val="000000" w:themeColor="text1"/>
          </w:rPr>
          <w:t>9</w:t>
        </w:r>
        <w:r w:rsidR="007570DE">
          <w:rPr>
            <w:bCs/>
            <w:color w:val="000000" w:themeColor="text1"/>
          </w:rPr>
          <w:t>8)</w:t>
        </w:r>
      </w:ins>
      <w:r w:rsidRPr="00326B89">
        <w:rPr>
          <w:bCs/>
          <w:color w:val="000000" w:themeColor="text1"/>
        </w:rPr>
        <w:t xml:space="preserve"> receives an ML probe response from an AP affiliated with the AP MLD or the AP corresponding to the transmitted BSSID in the same multiple BSSID set as at least one of the APs affiliated with the AP MLD </w:t>
      </w:r>
      <w:del w:id="22" w:author="Gaurang Naik" w:date="2022-03-25T09:47:00Z">
        <w:r w:rsidRPr="00326B89" w:rsidDel="00DD48B3">
          <w:rPr>
            <w:bCs/>
            <w:color w:val="000000" w:themeColor="text1"/>
          </w:rPr>
          <w:delText>and the ML probe response carries</w:delText>
        </w:r>
      </w:del>
      <w:ins w:id="23" w:author="Gaurang Naik" w:date="2022-03-25T09:47:00Z">
        <w:r w:rsidR="00DD48B3">
          <w:rPr>
            <w:bCs/>
            <w:color w:val="000000" w:themeColor="text1"/>
          </w:rPr>
          <w:t>carryin</w:t>
        </w:r>
      </w:ins>
      <w:ins w:id="24" w:author="Gaurang Naik" w:date="2022-03-25T09:48:00Z">
        <w:r w:rsidR="00DD48B3">
          <w:rPr>
            <w:bCs/>
            <w:color w:val="000000" w:themeColor="text1"/>
          </w:rPr>
          <w:t>g</w:t>
        </w:r>
      </w:ins>
      <w:r w:rsidRPr="00326B89">
        <w:rPr>
          <w:bCs/>
          <w:color w:val="000000" w:themeColor="text1"/>
        </w:rPr>
        <w:t xml:space="preserve"> a Basic Multi-Link element with a complete profile of the reported AP.</w:t>
      </w:r>
    </w:p>
    <w:p w14:paraId="1E4E2CD2" w14:textId="67C1AA72" w:rsidR="00326B89" w:rsidRDefault="00326B89" w:rsidP="009367CD">
      <w:pPr>
        <w:pStyle w:val="T"/>
        <w:numPr>
          <w:ilvl w:val="0"/>
          <w:numId w:val="3"/>
        </w:numPr>
        <w:spacing w:after="0" w:line="240" w:lineRule="auto"/>
        <w:rPr>
          <w:ins w:id="25" w:author="Gaurang Naik" w:date="2021-12-21T15:05:00Z"/>
          <w:bCs/>
          <w:color w:val="000000" w:themeColor="text1"/>
        </w:rPr>
      </w:pPr>
      <w:del w:id="26" w:author="Gaurang Naik" w:date="2021-12-21T15:04:00Z">
        <w:r w:rsidRPr="00326B89" w:rsidDel="005559A9">
          <w:rPr>
            <w:bCs/>
            <w:color w:val="000000" w:themeColor="text1"/>
          </w:rPr>
          <w:delText>A non-AP MLD shall be able to discover an AP (reported AP) as an AP affiliated with an AP MLD when its affiliated STA</w:delText>
        </w:r>
      </w:del>
      <w:ins w:id="27" w:author="Gaurang Naik" w:date="2021-12-21T15:04:00Z">
        <w:r w:rsidR="005559A9">
          <w:rPr>
            <w:bCs/>
            <w:color w:val="000000" w:themeColor="text1"/>
          </w:rPr>
          <w:t>a STA affiliated with a non-AP MLD</w:t>
        </w:r>
      </w:ins>
      <w:ins w:id="28" w:author="Gaurang Naik" w:date="2021-12-21T15:11:00Z">
        <w:r w:rsidR="00F13714">
          <w:rPr>
            <w:bCs/>
            <w:color w:val="000000" w:themeColor="text1"/>
          </w:rPr>
          <w:t xml:space="preserve"> (#6198)</w:t>
        </w:r>
      </w:ins>
      <w:r w:rsidRPr="00326B89">
        <w:rPr>
          <w:bCs/>
          <w:color w:val="000000" w:themeColor="text1"/>
        </w:rPr>
        <w:t xml:space="preserve"> receives a </w:t>
      </w:r>
      <w:proofErr w:type="spellStart"/>
      <w:r w:rsidRPr="00326B89">
        <w:rPr>
          <w:bCs/>
          <w:color w:val="000000" w:themeColor="text1"/>
        </w:rPr>
        <w:t>Beacon</w:t>
      </w:r>
      <w:ins w:id="29" w:author="Gaurang Naik" w:date="2022-03-25T09:49:00Z">
        <w:r w:rsidR="00B946E0">
          <w:rPr>
            <w:bCs/>
            <w:color w:val="000000" w:themeColor="text1"/>
          </w:rPr>
          <w:t>,</w:t>
        </w:r>
      </w:ins>
      <w:del w:id="30" w:author="Gaurang Naik" w:date="2022-03-25T09:49:00Z">
        <w:r w:rsidRPr="00326B89" w:rsidDel="00B946E0">
          <w:rPr>
            <w:bCs/>
            <w:color w:val="000000" w:themeColor="text1"/>
          </w:rPr>
          <w:delText xml:space="preserve"> or </w:delText>
        </w:r>
      </w:del>
      <w:r w:rsidRPr="00326B89">
        <w:rPr>
          <w:bCs/>
          <w:color w:val="000000" w:themeColor="text1"/>
        </w:rPr>
        <w:t>Probe</w:t>
      </w:r>
      <w:proofErr w:type="spellEnd"/>
      <w:r w:rsidRPr="00326B89">
        <w:rPr>
          <w:bCs/>
          <w:color w:val="000000" w:themeColor="text1"/>
        </w:rPr>
        <w:t xml:space="preserve"> Response</w:t>
      </w:r>
      <w:ins w:id="31" w:author="Gaurang Naik" w:date="2022-03-25T09:49:00Z">
        <w:r w:rsidR="00B946E0">
          <w:rPr>
            <w:bCs/>
            <w:color w:val="000000" w:themeColor="text1"/>
          </w:rPr>
          <w:t xml:space="preserve"> </w:t>
        </w:r>
        <w:r w:rsidR="00B946E0" w:rsidRPr="00B912F0">
          <w:rPr>
            <w:bCs/>
            <w:color w:val="000000" w:themeColor="text1"/>
            <w:highlight w:val="green"/>
          </w:rPr>
          <w:t>or FILS Disc</w:t>
        </w:r>
      </w:ins>
      <w:ins w:id="32" w:author="Gaurang Naik" w:date="2022-03-25T09:50:00Z">
        <w:r w:rsidR="00B946E0" w:rsidRPr="00B912F0">
          <w:rPr>
            <w:bCs/>
            <w:color w:val="000000" w:themeColor="text1"/>
            <w:highlight w:val="green"/>
          </w:rPr>
          <w:t>overy frame (#4025</w:t>
        </w:r>
        <w:r w:rsidR="00B946E0">
          <w:rPr>
            <w:bCs/>
            <w:color w:val="000000" w:themeColor="text1"/>
          </w:rPr>
          <w:t>)</w:t>
        </w:r>
      </w:ins>
      <w:r w:rsidRPr="00326B89">
        <w:rPr>
          <w:bCs/>
          <w:color w:val="000000" w:themeColor="text1"/>
        </w:rPr>
        <w:t xml:space="preserve"> frame transmitted by an AP (reporting AP) and the frame carries a Reduced Neighbor Report element that includes the MLD Parameters subfield in the</w:t>
      </w:r>
      <w:r>
        <w:rPr>
          <w:bCs/>
          <w:color w:val="000000" w:themeColor="text1"/>
        </w:rPr>
        <w:t xml:space="preserve"> </w:t>
      </w:r>
      <w:r w:rsidRPr="00326B89">
        <w:rPr>
          <w:bCs/>
          <w:color w:val="000000" w:themeColor="text1"/>
        </w:rPr>
        <w:t xml:space="preserve">TBTT Information field corresponding to the reported AP. A non-AP MLD </w:t>
      </w:r>
      <w:del w:id="33" w:author="Gaurang Naik" w:date="2022-03-25T09:48:00Z">
        <w:r w:rsidRPr="00326B89" w:rsidDel="00DD48B3">
          <w:rPr>
            <w:bCs/>
            <w:color w:val="000000" w:themeColor="text1"/>
          </w:rPr>
          <w:delText xml:space="preserve">shall </w:delText>
        </w:r>
      </w:del>
      <w:del w:id="34" w:author="Gaurang Naik" w:date="2021-12-21T15:10:00Z">
        <w:r w:rsidRPr="00326B89" w:rsidDel="00DC5FE8">
          <w:rPr>
            <w:bCs/>
            <w:color w:val="000000" w:themeColor="text1"/>
          </w:rPr>
          <w:delText xml:space="preserve">be able to </w:delText>
        </w:r>
      </w:del>
      <w:ins w:id="35" w:author="Gaurang Naik" w:date="2021-12-21T15:11:00Z">
        <w:r w:rsidR="00F13714">
          <w:rPr>
            <w:bCs/>
            <w:color w:val="000000" w:themeColor="text1"/>
          </w:rPr>
          <w:t xml:space="preserve"> (#6198)</w:t>
        </w:r>
      </w:ins>
      <w:r w:rsidRPr="00453496">
        <w:rPr>
          <w:bCs/>
          <w:color w:val="000000" w:themeColor="text1"/>
          <w:highlight w:val="green"/>
        </w:rPr>
        <w:t>infer</w:t>
      </w:r>
      <w:ins w:id="36" w:author="Gaurang Naik" w:date="2022-03-25T09:48:00Z">
        <w:r w:rsidR="00DD48B3" w:rsidRPr="00453496">
          <w:rPr>
            <w:bCs/>
            <w:color w:val="000000" w:themeColor="text1"/>
            <w:highlight w:val="green"/>
          </w:rPr>
          <w:t>s</w:t>
        </w:r>
      </w:ins>
      <w:r w:rsidRPr="00326B89">
        <w:rPr>
          <w:bCs/>
          <w:color w:val="000000" w:themeColor="text1"/>
        </w:rPr>
        <w:t xml:space="preserve"> the relationship between the reported AP and the reporting AP by decoding the MLD ID subfield of the MLD Parameters subfield in the Reduced Neighbor Report element and following the rules described in 35.3.4.1 (AP behavior).</w:t>
      </w:r>
    </w:p>
    <w:p w14:paraId="3625B799" w14:textId="6BC669DA" w:rsidR="00640D50" w:rsidRPr="00B946E0" w:rsidRDefault="00517482" w:rsidP="00B946E0">
      <w:pPr>
        <w:pStyle w:val="T"/>
        <w:numPr>
          <w:ilvl w:val="0"/>
          <w:numId w:val="3"/>
        </w:numPr>
        <w:spacing w:after="0" w:line="240" w:lineRule="auto"/>
        <w:rPr>
          <w:bCs/>
          <w:color w:val="000000" w:themeColor="text1"/>
        </w:rPr>
      </w:pPr>
      <w:moveToRangeStart w:id="37" w:author="Gaurang Naik" w:date="2021-12-21T15:07:00Z" w:name="move90991651"/>
      <w:moveTo w:id="38" w:author="Gaurang Naik" w:date="2021-12-21T15:07:00Z">
        <w:del w:id="39" w:author="Gaurang Naik" w:date="2021-12-21T15:07:00Z">
          <w:r w:rsidRPr="00326B89" w:rsidDel="00517482">
            <w:rPr>
              <w:bCs/>
              <w:color w:val="000000" w:themeColor="text1"/>
            </w:rPr>
            <w:delText>A non-AP MLD shall be able to discover an AP MLD when it</w:delText>
          </w:r>
        </w:del>
      </w:moveTo>
      <w:ins w:id="40" w:author="Gaurang Naik" w:date="2021-12-21T15:07:00Z">
        <w:r>
          <w:rPr>
            <w:bCs/>
            <w:color w:val="000000" w:themeColor="text1"/>
          </w:rPr>
          <w:t>a STA affiliated with the non-AP MLD</w:t>
        </w:r>
      </w:ins>
      <w:moveTo w:id="41" w:author="Gaurang Naik" w:date="2021-12-21T15:07:00Z">
        <w:r w:rsidRPr="00326B89">
          <w:rPr>
            <w:bCs/>
            <w:color w:val="000000" w:themeColor="text1"/>
          </w:rPr>
          <w:t xml:space="preserve"> receives a </w:t>
        </w:r>
        <w:del w:id="42" w:author="Gaurang Naik" w:date="2021-12-21T15:07:00Z">
          <w:r w:rsidRPr="00326B89" w:rsidDel="00517482">
            <w:rPr>
              <w:bCs/>
              <w:color w:val="000000" w:themeColor="text1"/>
            </w:rPr>
            <w:delText xml:space="preserve">Neighbor Report element carried in a </w:delText>
          </w:r>
        </w:del>
        <w:r w:rsidRPr="00326B89">
          <w:rPr>
            <w:bCs/>
            <w:color w:val="000000" w:themeColor="text1"/>
          </w:rPr>
          <w:t>Management frame</w:t>
        </w:r>
      </w:moveTo>
      <w:ins w:id="43" w:author="Gaurang Naik" w:date="2021-12-21T15:07:00Z">
        <w:r>
          <w:rPr>
            <w:bCs/>
            <w:color w:val="000000" w:themeColor="text1"/>
          </w:rPr>
          <w:t xml:space="preserve"> and the frame carries a Neighbor Report element</w:t>
        </w:r>
      </w:ins>
      <w:moveTo w:id="44" w:author="Gaurang Naik" w:date="2021-12-21T15:07:00Z">
        <w:r w:rsidRPr="00326B89">
          <w:rPr>
            <w:bCs/>
            <w:color w:val="000000" w:themeColor="text1"/>
          </w:rPr>
          <w:t xml:space="preserve">. </w:t>
        </w:r>
        <w:del w:id="45" w:author="Gaurang Naik" w:date="2021-12-21T15:08:00Z">
          <w:r w:rsidRPr="00326B89" w:rsidDel="00517482">
            <w:rPr>
              <w:bCs/>
              <w:color w:val="000000" w:themeColor="text1"/>
            </w:rPr>
            <w:delText xml:space="preserve">If the Basic Multi-Link element is present in the Neighbor Report element for a reported AP, then the reported AP is affiliated with an AP MLD. </w:delText>
          </w:r>
        </w:del>
        <w:del w:id="46" w:author="Gaurang Naik" w:date="2021-12-22T11:39:00Z">
          <w:r w:rsidRPr="00326B89" w:rsidDel="00BD00D4">
            <w:rPr>
              <w:bCs/>
              <w:color w:val="000000" w:themeColor="text1"/>
            </w:rPr>
            <w:delText>The non-AP MLD shall be able to obtain, based on the contents of the Common Info field of the Basic Multi-Link element, the MLD information for the AP MLD with which the reported AP is affiliated</w:delText>
          </w:r>
        </w:del>
        <w:r w:rsidRPr="00326B89">
          <w:rPr>
            <w:bCs/>
            <w:color w:val="000000" w:themeColor="text1"/>
          </w:rPr>
          <w:t>.</w:t>
        </w:r>
      </w:moveTo>
      <w:moveToRangeEnd w:id="37"/>
      <w:ins w:id="47" w:author="Gaurang Naik" w:date="2021-12-21T15:11:00Z">
        <w:r w:rsidR="00F13714">
          <w:rPr>
            <w:bCs/>
            <w:color w:val="000000" w:themeColor="text1"/>
          </w:rPr>
          <w:t xml:space="preserve"> </w:t>
        </w:r>
      </w:ins>
      <w:moveToRangeStart w:id="48" w:author="Gaurang Naik" w:date="2021-12-22T15:20:00Z" w:name="move91078822"/>
      <w:moveTo w:id="49" w:author="Gaurang Naik" w:date="2021-12-22T15:20:00Z">
        <w:r w:rsidR="00D039C5" w:rsidRPr="00326B89">
          <w:rPr>
            <w:bCs/>
            <w:color w:val="000000" w:themeColor="text1"/>
          </w:rPr>
          <w:t xml:space="preserve">A non-AP MLD </w:t>
        </w:r>
        <w:del w:id="50" w:author="Gaurang Naik" w:date="2022-03-25T09:48:00Z">
          <w:r w:rsidR="00D039C5" w:rsidRPr="00326B89" w:rsidDel="00DD48B3">
            <w:rPr>
              <w:bCs/>
              <w:color w:val="000000" w:themeColor="text1"/>
            </w:rPr>
            <w:delText xml:space="preserve">shall </w:delText>
          </w:r>
        </w:del>
        <w:del w:id="51" w:author="Gaurang Naik" w:date="2021-12-22T15:20:00Z">
          <w:r w:rsidR="00D039C5" w:rsidRPr="00326B89" w:rsidDel="00D039C5">
            <w:rPr>
              <w:bCs/>
              <w:color w:val="000000" w:themeColor="text1"/>
            </w:rPr>
            <w:delText xml:space="preserve">be able to </w:delText>
          </w:r>
        </w:del>
        <w:r w:rsidR="00D039C5" w:rsidRPr="00B912F0">
          <w:rPr>
            <w:bCs/>
            <w:color w:val="000000" w:themeColor="text1"/>
            <w:highlight w:val="green"/>
          </w:rPr>
          <w:t>determine</w:t>
        </w:r>
      </w:moveTo>
      <w:ins w:id="52" w:author="Gaurang Naik" w:date="2022-03-25T09:48:00Z">
        <w:r w:rsidR="00DD48B3" w:rsidRPr="00B912F0">
          <w:rPr>
            <w:bCs/>
            <w:color w:val="000000" w:themeColor="text1"/>
            <w:highlight w:val="green"/>
          </w:rPr>
          <w:t>s</w:t>
        </w:r>
      </w:ins>
      <w:moveTo w:id="53" w:author="Gaurang Naik" w:date="2021-12-22T15:20:00Z">
        <w:r w:rsidR="00D039C5" w:rsidRPr="00326B89">
          <w:rPr>
            <w:bCs/>
            <w:color w:val="000000" w:themeColor="text1"/>
          </w:rPr>
          <w:t xml:space="preserve"> that two or more APs reported in different Neighbor Report elements </w:t>
        </w:r>
        <w:r w:rsidR="00D039C5">
          <w:rPr>
            <w:bCs/>
            <w:color w:val="000000" w:themeColor="text1"/>
          </w:rPr>
          <w:t>t</w:t>
        </w:r>
        <w:r w:rsidR="00D039C5" w:rsidRPr="00326B89">
          <w:rPr>
            <w:bCs/>
            <w:color w:val="000000" w:themeColor="text1"/>
          </w:rPr>
          <w:t xml:space="preserve">hat include the Basic Multi-Link </w:t>
        </w:r>
        <w:proofErr w:type="spellStart"/>
        <w:r w:rsidR="00D039C5" w:rsidRPr="00326B89">
          <w:rPr>
            <w:bCs/>
            <w:color w:val="000000" w:themeColor="text1"/>
          </w:rPr>
          <w:t>subelement</w:t>
        </w:r>
        <w:proofErr w:type="spellEnd"/>
        <w:r w:rsidR="00D039C5" w:rsidRPr="00326B89">
          <w:rPr>
            <w:bCs/>
            <w:color w:val="000000" w:themeColor="text1"/>
          </w:rPr>
          <w:t xml:space="preserve"> are affiliated with the same AP MLD</w:t>
        </w:r>
      </w:moveTo>
      <w:ins w:id="54" w:author="Gaurang Naik" w:date="2022-03-25T09:49:00Z">
        <w:r w:rsidR="00B946E0">
          <w:rPr>
            <w:bCs/>
            <w:color w:val="000000" w:themeColor="text1"/>
          </w:rPr>
          <w:t>. The reported APs are affiliated with the same AP MLD</w:t>
        </w:r>
      </w:ins>
      <w:moveTo w:id="55" w:author="Gaurang Naik" w:date="2021-12-22T15:20:00Z">
        <w:r w:rsidR="00D039C5" w:rsidRPr="00326B89">
          <w:rPr>
            <w:bCs/>
            <w:color w:val="000000" w:themeColor="text1"/>
          </w:rPr>
          <w:t xml:space="preserve"> if the values carried in MLD MAC Address field of the Common Info field of the Basic Multi-Link element of the reported APs are the same.</w:t>
        </w:r>
      </w:moveTo>
      <w:moveToRangeEnd w:id="48"/>
      <w:ins w:id="56" w:author="Gaurang Naik" w:date="2021-12-22T15:20:00Z">
        <w:r w:rsidR="00D039C5">
          <w:rPr>
            <w:bCs/>
            <w:color w:val="000000" w:themeColor="text1"/>
          </w:rPr>
          <w:t xml:space="preserve"> </w:t>
        </w:r>
      </w:ins>
      <w:ins w:id="57" w:author="Gaurang Naik" w:date="2021-12-21T15:11:00Z">
        <w:r w:rsidR="00F13714">
          <w:rPr>
            <w:bCs/>
            <w:color w:val="000000" w:themeColor="text1"/>
          </w:rPr>
          <w:t>(#6198)</w:t>
        </w:r>
      </w:ins>
    </w:p>
    <w:p w14:paraId="7B5C0B94" w14:textId="20C93140" w:rsidR="00326B89" w:rsidRDefault="00326B89" w:rsidP="00900D39">
      <w:pPr>
        <w:pStyle w:val="T"/>
        <w:spacing w:after="0" w:line="240" w:lineRule="auto"/>
        <w:rPr>
          <w:bCs/>
          <w:color w:val="000000" w:themeColor="text1"/>
        </w:rPr>
      </w:pPr>
      <w:r w:rsidRPr="00326B89">
        <w:rPr>
          <w:bCs/>
          <w:color w:val="000000" w:themeColor="text1"/>
        </w:rPr>
        <w:t xml:space="preserve">A non-AP MLD </w:t>
      </w:r>
      <w:del w:id="58" w:author="Gaurang Naik" w:date="2022-03-25T09:50:00Z">
        <w:r w:rsidRPr="00453496" w:rsidDel="00453496">
          <w:rPr>
            <w:bCs/>
            <w:color w:val="000000" w:themeColor="text1"/>
            <w:highlight w:val="green"/>
            <w:rPrChange w:id="59" w:author="Gaurang Naik" w:date="2022-03-25T09:51:00Z">
              <w:rPr>
                <w:bCs/>
                <w:color w:val="000000" w:themeColor="text1"/>
              </w:rPr>
            </w:rPrChange>
          </w:rPr>
          <w:delText xml:space="preserve">may </w:delText>
        </w:r>
      </w:del>
      <w:ins w:id="60" w:author="Gaurang Naik" w:date="2022-03-25T09:50:00Z">
        <w:r w:rsidR="00453496" w:rsidRPr="00453496">
          <w:rPr>
            <w:bCs/>
            <w:color w:val="000000" w:themeColor="text1"/>
            <w:highlight w:val="green"/>
            <w:rPrChange w:id="61" w:author="Gaurang Naik" w:date="2022-03-25T09:51:00Z">
              <w:rPr>
                <w:bCs/>
                <w:color w:val="000000" w:themeColor="text1"/>
              </w:rPr>
            </w:rPrChange>
          </w:rPr>
          <w:t>can</w:t>
        </w:r>
        <w:r w:rsidR="00453496" w:rsidRPr="00326B89">
          <w:rPr>
            <w:bCs/>
            <w:color w:val="000000" w:themeColor="text1"/>
          </w:rPr>
          <w:t xml:space="preserve"> </w:t>
        </w:r>
      </w:ins>
      <w:r w:rsidRPr="00326B89">
        <w:rPr>
          <w:bCs/>
          <w:color w:val="000000" w:themeColor="text1"/>
        </w:rPr>
        <w:t>use the information it gathers from a Reduced Neighbor Report element and a Basic Multi-Link element to decide whether to perform multi-link setup with an AP MLD.</w:t>
      </w:r>
    </w:p>
    <w:p w14:paraId="3765114D" w14:textId="6FFE0816" w:rsidR="00273D95" w:rsidRDefault="00326B89" w:rsidP="00900D39">
      <w:pPr>
        <w:pStyle w:val="T"/>
        <w:spacing w:after="0" w:line="240" w:lineRule="auto"/>
        <w:rPr>
          <w:bCs/>
          <w:color w:val="000000" w:themeColor="text1"/>
        </w:rPr>
      </w:pPr>
      <w:moveFromRangeStart w:id="62" w:author="Gaurang Naik" w:date="2021-12-21T15:07:00Z" w:name="move90991651"/>
      <w:moveFrom w:id="63" w:author="Gaurang Naik" w:date="2021-12-21T15:07:00Z">
        <w:r w:rsidRPr="00326B89" w:rsidDel="00517482">
          <w:rPr>
            <w:bCs/>
            <w:color w:val="000000" w:themeColor="text1"/>
          </w:rPr>
          <w:t xml:space="preserve">A non-AP MLD shall be able to discover an AP MLD when it receives a Neighbor Report element carried in a Management frame. If the Basic Multi-Link element is present in the Neighbor Report element for a reported AP, then the reported AP is affiliated with an AP MLD. The non-AP MLD shall be able to obtain, based on the contents of the Common Info field of the Basic Multi-Link element, the MLD information for the AP MLD with which the reported AP is affiliated. </w:t>
        </w:r>
      </w:moveFrom>
      <w:moveFromRangeEnd w:id="62"/>
      <w:ins w:id="64" w:author="Gaurang Naik" w:date="2021-12-21T15:11:00Z">
        <w:r w:rsidR="00F13714">
          <w:rPr>
            <w:bCs/>
            <w:color w:val="000000" w:themeColor="text1"/>
          </w:rPr>
          <w:t xml:space="preserve">(#6198) </w:t>
        </w:r>
      </w:ins>
      <w:r w:rsidRPr="00326B89">
        <w:rPr>
          <w:bCs/>
          <w:color w:val="000000" w:themeColor="text1"/>
        </w:rPr>
        <w:t xml:space="preserve">A non-AP MLD </w:t>
      </w:r>
      <w:del w:id="65" w:author="Gaurang Naik" w:date="2022-03-25T09:50:00Z">
        <w:r w:rsidRPr="00B912F0" w:rsidDel="00B912F0">
          <w:rPr>
            <w:bCs/>
            <w:color w:val="000000" w:themeColor="text1"/>
            <w:highlight w:val="green"/>
            <w:rPrChange w:id="66" w:author="Gaurang Naik" w:date="2022-03-25T09:50:00Z">
              <w:rPr>
                <w:bCs/>
                <w:color w:val="000000" w:themeColor="text1"/>
              </w:rPr>
            </w:rPrChange>
          </w:rPr>
          <w:delText xml:space="preserve">may </w:delText>
        </w:r>
      </w:del>
      <w:ins w:id="67" w:author="Gaurang Naik" w:date="2022-03-25T09:50:00Z">
        <w:r w:rsidR="00B912F0" w:rsidRPr="00B912F0">
          <w:rPr>
            <w:bCs/>
            <w:color w:val="000000" w:themeColor="text1"/>
            <w:highlight w:val="green"/>
            <w:rPrChange w:id="68" w:author="Gaurang Naik" w:date="2022-03-25T09:50:00Z">
              <w:rPr>
                <w:bCs/>
                <w:color w:val="000000" w:themeColor="text1"/>
              </w:rPr>
            </w:rPrChange>
          </w:rPr>
          <w:t>can</w:t>
        </w:r>
        <w:r w:rsidR="00B912F0" w:rsidRPr="00326B89">
          <w:rPr>
            <w:bCs/>
            <w:color w:val="000000" w:themeColor="text1"/>
          </w:rPr>
          <w:t xml:space="preserve"> </w:t>
        </w:r>
      </w:ins>
      <w:r w:rsidRPr="00326B89">
        <w:rPr>
          <w:bCs/>
          <w:color w:val="000000" w:themeColor="text1"/>
        </w:rPr>
        <w:t>use the information it receives from a Neighbor Report element to make a decision on performing multi-link (re)setup (see 35.3.5 (Multi-link (re)setup)) or BSS transition (see 4.5.3.2 (Mobility types)</w:t>
      </w:r>
      <w:ins w:id="69" w:author="Gaurang Naik" w:date="2021-12-22T15:21:00Z">
        <w:r w:rsidR="00C412A9">
          <w:rPr>
            <w:bCs/>
            <w:color w:val="000000" w:themeColor="text1"/>
          </w:rPr>
          <w:t xml:space="preserve"> and </w:t>
        </w:r>
        <w:r w:rsidR="00705C6A">
          <w:rPr>
            <w:bCs/>
            <w:color w:val="000000" w:themeColor="text1"/>
          </w:rPr>
          <w:t>35.3.</w:t>
        </w:r>
      </w:ins>
      <w:ins w:id="70" w:author="Gaurang Naik" w:date="2022-03-14T14:09:00Z">
        <w:r w:rsidR="00ED64D3">
          <w:rPr>
            <w:bCs/>
            <w:color w:val="000000" w:themeColor="text1"/>
          </w:rPr>
          <w:t>25</w:t>
        </w:r>
      </w:ins>
      <w:ins w:id="71" w:author="Gaurang Naik" w:date="2021-12-22T15:21:00Z">
        <w:r w:rsidR="00705C6A">
          <w:rPr>
            <w:bCs/>
            <w:color w:val="000000" w:themeColor="text1"/>
          </w:rPr>
          <w:t xml:space="preserve"> (BSS transition management for MLDs)</w:t>
        </w:r>
      </w:ins>
      <w:ins w:id="72" w:author="Gaurang Naik" w:date="2021-12-22T15:23:00Z">
        <w:r w:rsidR="001067C9">
          <w:rPr>
            <w:bCs/>
            <w:color w:val="000000" w:themeColor="text1"/>
          </w:rPr>
          <w:t xml:space="preserve"> (#4047)</w:t>
        </w:r>
      </w:ins>
      <w:r w:rsidRPr="00326B89">
        <w:rPr>
          <w:bCs/>
          <w:color w:val="000000" w:themeColor="text1"/>
        </w:rPr>
        <w:t xml:space="preserve">). </w:t>
      </w:r>
      <w:moveFromRangeStart w:id="73" w:author="Gaurang Naik" w:date="2021-12-22T15:20:00Z" w:name="move91078822"/>
      <w:moveFrom w:id="74" w:author="Gaurang Naik" w:date="2021-12-22T15:20:00Z">
        <w:r w:rsidRPr="00326B89" w:rsidDel="00D039C5">
          <w:rPr>
            <w:bCs/>
            <w:color w:val="000000" w:themeColor="text1"/>
          </w:rPr>
          <w:t xml:space="preserve">A non-AP MLD shall be able to determine that two or more APs reported in different Neighbor Report elements </w:t>
        </w:r>
        <w:r w:rsidR="00943E4A" w:rsidDel="00D039C5">
          <w:rPr>
            <w:bCs/>
            <w:color w:val="000000" w:themeColor="text1"/>
          </w:rPr>
          <w:t>t</w:t>
        </w:r>
        <w:r w:rsidRPr="00326B89" w:rsidDel="00D039C5">
          <w:rPr>
            <w:bCs/>
            <w:color w:val="000000" w:themeColor="text1"/>
          </w:rPr>
          <w:t>hat include the Basic Multi-Link subelement are affiliated with the same AP MLD if the values carried in MLD MAC Address field of the Common Info field of the Basic Multi-Link element of the reported APs are the same.</w:t>
        </w:r>
      </w:moveFrom>
      <w:moveFromRangeEnd w:id="73"/>
      <w:ins w:id="75" w:author="Gaurang Naik" w:date="2021-12-22T15:24:00Z">
        <w:r w:rsidR="00BF7C25">
          <w:rPr>
            <w:bCs/>
            <w:color w:val="000000" w:themeColor="text1"/>
          </w:rPr>
          <w:t>(#6198)</w:t>
        </w:r>
      </w:ins>
    </w:p>
    <w:p w14:paraId="7CB8F346" w14:textId="77777777" w:rsidR="00B7162C" w:rsidRDefault="00B7162C" w:rsidP="00B7162C">
      <w:pPr>
        <w:pStyle w:val="T"/>
        <w:spacing w:after="0" w:line="240" w:lineRule="auto"/>
        <w:rPr>
          <w:rFonts w:ascii="Arial" w:hAnsi="Arial" w:cs="Arial"/>
          <w:b/>
          <w:color w:val="000000" w:themeColor="text1"/>
        </w:rPr>
      </w:pPr>
      <w:r w:rsidRPr="00D77024">
        <w:rPr>
          <w:rFonts w:ascii="Arial" w:hAnsi="Arial" w:cs="Arial"/>
          <w:b/>
          <w:color w:val="000000" w:themeColor="text1"/>
        </w:rPr>
        <w:t>9.6.7.36 FILS Discovery frame format</w:t>
      </w:r>
    </w:p>
    <w:p w14:paraId="5E59C9E0" w14:textId="77777777" w:rsidR="00B7162C" w:rsidRDefault="00B7162C" w:rsidP="00B7162C">
      <w:pPr>
        <w:pStyle w:val="T"/>
        <w:spacing w:after="0" w:line="240" w:lineRule="auto"/>
        <w:rPr>
          <w:b/>
          <w:i/>
          <w:iCs/>
          <w:color w:val="000000" w:themeColor="text1"/>
        </w:rPr>
      </w:pPr>
      <w:proofErr w:type="spellStart"/>
      <w:r w:rsidRPr="003F739B">
        <w:rPr>
          <w:b/>
          <w:i/>
          <w:iCs/>
          <w:color w:val="000000" w:themeColor="text1"/>
          <w:highlight w:val="yellow"/>
        </w:rPr>
        <w:t>TGbe</w:t>
      </w:r>
      <w:proofErr w:type="spellEnd"/>
      <w:r w:rsidRPr="003F739B">
        <w:rPr>
          <w:b/>
          <w:i/>
          <w:iCs/>
          <w:color w:val="000000" w:themeColor="text1"/>
          <w:highlight w:val="yellow"/>
        </w:rPr>
        <w:t xml:space="preserve"> editor: Please update Table 9-427 as shown below</w:t>
      </w:r>
    </w:p>
    <w:p w14:paraId="35A2838C" w14:textId="77777777" w:rsidR="00B7162C" w:rsidRPr="003F739B" w:rsidRDefault="00B7162C" w:rsidP="00B7162C">
      <w:pPr>
        <w:pStyle w:val="T"/>
        <w:spacing w:after="0" w:line="240" w:lineRule="auto"/>
        <w:jc w:val="center"/>
        <w:rPr>
          <w:rFonts w:ascii="Arial" w:hAnsi="Arial" w:cs="Arial"/>
          <w:b/>
          <w:color w:val="000000" w:themeColor="text1"/>
        </w:rPr>
      </w:pPr>
      <w:r>
        <w:rPr>
          <w:rFonts w:ascii="Arial" w:hAnsi="Arial" w:cs="Arial"/>
          <w:b/>
          <w:color w:val="000000" w:themeColor="text1"/>
        </w:rPr>
        <w:t>Table 9-427 – FILS Discovery frame format</w:t>
      </w:r>
    </w:p>
    <w:tbl>
      <w:tblPr>
        <w:tblStyle w:val="TableGrid"/>
        <w:tblW w:w="0" w:type="auto"/>
        <w:tblLook w:val="04A0" w:firstRow="1" w:lastRow="0" w:firstColumn="1" w:lastColumn="0" w:noHBand="0" w:noVBand="1"/>
      </w:tblPr>
      <w:tblGrid>
        <w:gridCol w:w="1255"/>
        <w:gridCol w:w="3240"/>
        <w:gridCol w:w="4855"/>
      </w:tblGrid>
      <w:tr w:rsidR="00B7162C" w14:paraId="3D9119CD" w14:textId="77777777" w:rsidTr="00DB6FD0">
        <w:tc>
          <w:tcPr>
            <w:tcW w:w="1255" w:type="dxa"/>
          </w:tcPr>
          <w:p w14:paraId="369D5E4A" w14:textId="77777777" w:rsidR="00B7162C" w:rsidRPr="009B57FC" w:rsidRDefault="00B7162C" w:rsidP="00DB6FD0">
            <w:pPr>
              <w:pStyle w:val="T"/>
              <w:spacing w:after="0" w:line="240" w:lineRule="auto"/>
              <w:jc w:val="center"/>
              <w:rPr>
                <w:b/>
                <w:color w:val="000000" w:themeColor="text1"/>
              </w:rPr>
            </w:pPr>
            <w:r w:rsidRPr="009B57FC">
              <w:rPr>
                <w:b/>
                <w:color w:val="000000" w:themeColor="text1"/>
              </w:rPr>
              <w:t>Order</w:t>
            </w:r>
          </w:p>
        </w:tc>
        <w:tc>
          <w:tcPr>
            <w:tcW w:w="3240" w:type="dxa"/>
          </w:tcPr>
          <w:p w14:paraId="4E36FAD9" w14:textId="77777777" w:rsidR="00B7162C" w:rsidRPr="009B57FC" w:rsidRDefault="00B7162C" w:rsidP="00DB6FD0">
            <w:pPr>
              <w:pStyle w:val="T"/>
              <w:spacing w:after="0" w:line="240" w:lineRule="auto"/>
              <w:jc w:val="center"/>
              <w:rPr>
                <w:b/>
                <w:color w:val="000000" w:themeColor="text1"/>
              </w:rPr>
            </w:pPr>
            <w:r w:rsidRPr="009B57FC">
              <w:rPr>
                <w:b/>
                <w:color w:val="000000" w:themeColor="text1"/>
              </w:rPr>
              <w:t>Information</w:t>
            </w:r>
          </w:p>
        </w:tc>
        <w:tc>
          <w:tcPr>
            <w:tcW w:w="4855" w:type="dxa"/>
          </w:tcPr>
          <w:p w14:paraId="2E4238FD" w14:textId="77777777" w:rsidR="00B7162C" w:rsidRPr="009B57FC" w:rsidRDefault="00B7162C" w:rsidP="00DB6FD0">
            <w:pPr>
              <w:pStyle w:val="T"/>
              <w:spacing w:after="0" w:line="240" w:lineRule="auto"/>
              <w:jc w:val="center"/>
              <w:rPr>
                <w:b/>
                <w:color w:val="000000" w:themeColor="text1"/>
              </w:rPr>
            </w:pPr>
            <w:r w:rsidRPr="009B57FC">
              <w:rPr>
                <w:b/>
                <w:color w:val="000000" w:themeColor="text1"/>
              </w:rPr>
              <w:t>Notes</w:t>
            </w:r>
          </w:p>
        </w:tc>
      </w:tr>
      <w:tr w:rsidR="00B7162C" w14:paraId="71A06DDB" w14:textId="77777777" w:rsidTr="00DB6FD0">
        <w:tc>
          <w:tcPr>
            <w:tcW w:w="1255" w:type="dxa"/>
          </w:tcPr>
          <w:p w14:paraId="0297A9CA" w14:textId="77777777" w:rsidR="00B7162C" w:rsidRPr="009B57FC" w:rsidRDefault="00B7162C" w:rsidP="00DB6FD0">
            <w:pPr>
              <w:pStyle w:val="T"/>
              <w:spacing w:after="0" w:line="240" w:lineRule="auto"/>
              <w:jc w:val="center"/>
              <w:rPr>
                <w:bCs/>
                <w:color w:val="000000" w:themeColor="text1"/>
              </w:rPr>
            </w:pPr>
            <w:r w:rsidRPr="009B57FC">
              <w:rPr>
                <w:bCs/>
                <w:color w:val="000000" w:themeColor="text1"/>
              </w:rPr>
              <w:t>4</w:t>
            </w:r>
          </w:p>
        </w:tc>
        <w:tc>
          <w:tcPr>
            <w:tcW w:w="3240" w:type="dxa"/>
          </w:tcPr>
          <w:p w14:paraId="0F595578" w14:textId="77777777" w:rsidR="00B7162C" w:rsidRPr="009B57FC" w:rsidRDefault="00B7162C" w:rsidP="00DB6FD0">
            <w:pPr>
              <w:pStyle w:val="T"/>
              <w:spacing w:after="0" w:line="240" w:lineRule="auto"/>
              <w:rPr>
                <w:bCs/>
                <w:color w:val="000000" w:themeColor="text1"/>
              </w:rPr>
            </w:pPr>
            <w:r>
              <w:rPr>
                <w:bCs/>
                <w:color w:val="000000" w:themeColor="text1"/>
              </w:rPr>
              <w:t>Reduced Neighbor Report element</w:t>
            </w:r>
          </w:p>
        </w:tc>
        <w:tc>
          <w:tcPr>
            <w:tcW w:w="4855" w:type="dxa"/>
          </w:tcPr>
          <w:p w14:paraId="7130A114" w14:textId="0FA8544E" w:rsidR="00B7162C" w:rsidRPr="009B57FC" w:rsidRDefault="00B7162C" w:rsidP="00DB6FD0">
            <w:pPr>
              <w:pStyle w:val="T"/>
              <w:spacing w:after="0" w:line="240" w:lineRule="auto"/>
              <w:rPr>
                <w:bCs/>
                <w:color w:val="000000" w:themeColor="text1"/>
              </w:rPr>
            </w:pPr>
            <w:r>
              <w:rPr>
                <w:bCs/>
                <w:color w:val="000000" w:themeColor="text1"/>
              </w:rPr>
              <w:t xml:space="preserve">One or more Reduced Neighbor Report elements are optionally present if dot11FILSActivated or dot11ColocatedRNRImplemented </w:t>
            </w:r>
            <w:ins w:id="76" w:author="Gaurang Naik" w:date="2022-03-23T12:48:00Z">
              <w:r>
                <w:rPr>
                  <w:bCs/>
                  <w:color w:val="000000" w:themeColor="text1"/>
                </w:rPr>
                <w:t>or dot11MultiLinkActivated (#4025)</w:t>
              </w:r>
            </w:ins>
            <w:r>
              <w:rPr>
                <w:bCs/>
                <w:color w:val="000000" w:themeColor="text1"/>
              </w:rPr>
              <w:t>is true; otherwise, they are not present.</w:t>
            </w:r>
          </w:p>
        </w:tc>
      </w:tr>
    </w:tbl>
    <w:p w14:paraId="1E4E9D78" w14:textId="77777777" w:rsidR="00B7162C" w:rsidRDefault="00B7162C" w:rsidP="00B7162C">
      <w:pPr>
        <w:pStyle w:val="T"/>
        <w:spacing w:after="0" w:line="240" w:lineRule="auto"/>
        <w:rPr>
          <w:rFonts w:ascii="Arial" w:hAnsi="Arial" w:cs="Arial"/>
          <w:b/>
          <w:color w:val="000000" w:themeColor="text1"/>
        </w:rPr>
      </w:pPr>
      <w:r>
        <w:rPr>
          <w:rFonts w:ascii="Arial" w:hAnsi="Arial" w:cs="Arial"/>
          <w:b/>
          <w:color w:val="000000" w:themeColor="text1"/>
        </w:rPr>
        <w:t>35.3.4 Discovery of an AP MLD</w:t>
      </w:r>
    </w:p>
    <w:p w14:paraId="48FBB73F" w14:textId="77777777" w:rsidR="00B7162C" w:rsidRDefault="00B7162C" w:rsidP="00B7162C">
      <w:pPr>
        <w:pStyle w:val="T"/>
        <w:spacing w:after="0" w:line="240" w:lineRule="auto"/>
        <w:rPr>
          <w:rFonts w:ascii="Arial" w:hAnsi="Arial" w:cs="Arial"/>
          <w:b/>
          <w:color w:val="000000" w:themeColor="text1"/>
        </w:rPr>
      </w:pPr>
      <w:r>
        <w:rPr>
          <w:rFonts w:ascii="Arial" w:hAnsi="Arial" w:cs="Arial"/>
          <w:b/>
          <w:color w:val="000000" w:themeColor="text1"/>
        </w:rPr>
        <w:t>35.3.4.1 AP behavior</w:t>
      </w:r>
    </w:p>
    <w:p w14:paraId="4DA9665E" w14:textId="6F415226" w:rsidR="00E7085E" w:rsidRDefault="00B7162C" w:rsidP="00B7162C">
      <w:pPr>
        <w:pStyle w:val="T"/>
        <w:spacing w:after="0" w:line="240" w:lineRule="auto"/>
        <w:rPr>
          <w:b/>
          <w:i/>
          <w:iCs/>
          <w:color w:val="000000" w:themeColor="text1"/>
        </w:rPr>
      </w:pPr>
      <w:proofErr w:type="spellStart"/>
      <w:r w:rsidRPr="003F739B">
        <w:rPr>
          <w:b/>
          <w:i/>
          <w:iCs/>
          <w:color w:val="000000" w:themeColor="text1"/>
          <w:highlight w:val="yellow"/>
        </w:rPr>
        <w:t>TGbe</w:t>
      </w:r>
      <w:proofErr w:type="spellEnd"/>
      <w:r w:rsidRPr="003F739B">
        <w:rPr>
          <w:b/>
          <w:i/>
          <w:iCs/>
          <w:color w:val="000000" w:themeColor="text1"/>
          <w:highlight w:val="yellow"/>
        </w:rPr>
        <w:t xml:space="preserve"> editor: Please </w:t>
      </w:r>
      <w:r>
        <w:rPr>
          <w:b/>
          <w:i/>
          <w:iCs/>
          <w:color w:val="000000" w:themeColor="text1"/>
          <w:highlight w:val="yellow"/>
        </w:rPr>
        <w:t>revise the following paragraphs</w:t>
      </w:r>
      <w:r w:rsidRPr="003F739B">
        <w:rPr>
          <w:b/>
          <w:i/>
          <w:iCs/>
          <w:color w:val="000000" w:themeColor="text1"/>
          <w:highlight w:val="yellow"/>
        </w:rPr>
        <w:t xml:space="preserve"> as shown below</w:t>
      </w:r>
    </w:p>
    <w:p w14:paraId="79543F98" w14:textId="7C662E27" w:rsidR="00B7162C" w:rsidRDefault="00B7162C" w:rsidP="00B7162C">
      <w:pPr>
        <w:pStyle w:val="T"/>
        <w:spacing w:after="0" w:line="240" w:lineRule="auto"/>
        <w:rPr>
          <w:bCs/>
          <w:color w:val="000000" w:themeColor="text1"/>
        </w:rPr>
      </w:pPr>
      <w:r w:rsidRPr="009E4B0D">
        <w:rPr>
          <w:bCs/>
          <w:color w:val="000000" w:themeColor="text1"/>
        </w:rPr>
        <w:t xml:space="preserve">If an AP is affiliated with an AP MLD and does not correspond to a </w:t>
      </w:r>
      <w:proofErr w:type="spellStart"/>
      <w:r w:rsidRPr="009E4B0D">
        <w:rPr>
          <w:bCs/>
          <w:color w:val="000000" w:themeColor="text1"/>
        </w:rPr>
        <w:t>nontransmitted</w:t>
      </w:r>
      <w:proofErr w:type="spellEnd"/>
      <w:r w:rsidRPr="009E4B0D">
        <w:rPr>
          <w:bCs/>
          <w:color w:val="000000" w:themeColor="text1"/>
        </w:rPr>
        <w:t xml:space="preserve"> BSSID, then the Beacon and Probe Response frames transmitted by the AP shall include a TBTT Information field in a Reduced Neighbor Report element with the Neighbor AP TBTT Offset subfield, the BSSID subfield, the Short-SSID subfield, the BSS Parameters subfield, the 20 MHz PSD subfield, and the MLD Parameters subfield, for each of the other APs affiliated with the same AP MLD.</w:t>
      </w:r>
      <w:r>
        <w:rPr>
          <w:bCs/>
          <w:color w:val="000000" w:themeColor="text1"/>
        </w:rPr>
        <w:t xml:space="preserve"> </w:t>
      </w:r>
      <w:ins w:id="77" w:author="Gaurang Naik" w:date="2022-03-23T12:48:00Z">
        <w:r>
          <w:rPr>
            <w:bCs/>
            <w:color w:val="000000" w:themeColor="text1"/>
          </w:rPr>
          <w:t>A FILS Discovery frame transmitted by the AP may include a Reduced Neighbor Report element with the same information (#4025).</w:t>
        </w:r>
      </w:ins>
    </w:p>
    <w:p w14:paraId="37F9695A" w14:textId="4BC92437" w:rsidR="00B7162C" w:rsidRDefault="00B7162C" w:rsidP="00B7162C">
      <w:pPr>
        <w:pStyle w:val="T"/>
        <w:spacing w:after="0" w:line="240" w:lineRule="auto"/>
        <w:rPr>
          <w:ins w:id="78" w:author="Gaurang Naik" w:date="2022-03-23T12:48:00Z"/>
          <w:bCs/>
          <w:color w:val="000000" w:themeColor="text1"/>
        </w:rPr>
      </w:pPr>
      <w:r w:rsidRPr="002E5E68">
        <w:rPr>
          <w:bCs/>
          <w:color w:val="000000" w:themeColor="text1"/>
        </w:rPr>
        <w:t xml:space="preserve">If an AP (AP 1) is affiliated with an AP MLD (AP MLD 1) and corresponds to a </w:t>
      </w:r>
      <w:proofErr w:type="spellStart"/>
      <w:r w:rsidRPr="002E5E68">
        <w:rPr>
          <w:bCs/>
          <w:color w:val="000000" w:themeColor="text1"/>
        </w:rPr>
        <w:t>nontransmitted</w:t>
      </w:r>
      <w:proofErr w:type="spellEnd"/>
      <w:r w:rsidRPr="002E5E68">
        <w:rPr>
          <w:bCs/>
          <w:color w:val="000000" w:themeColor="text1"/>
        </w:rPr>
        <w:t xml:space="preserve"> BSSID, then the Beacon and Probe Response frames transmitted by the AP (AP 2) corresponding to the transmitted BSSID of the same multiple BSSID set as the AP (AP 1) shall include a</w:t>
      </w:r>
      <w:r>
        <w:rPr>
          <w:bCs/>
          <w:color w:val="000000" w:themeColor="text1"/>
        </w:rPr>
        <w:t xml:space="preserve"> </w:t>
      </w:r>
      <w:r w:rsidRPr="002E5E68">
        <w:rPr>
          <w:bCs/>
          <w:color w:val="000000" w:themeColor="text1"/>
        </w:rPr>
        <w:t>TBTT Information field in a Reduced Neighbor Report element with the Neighbor AP TBTT Offset subfield,</w:t>
      </w:r>
      <w:r>
        <w:rPr>
          <w:bCs/>
          <w:color w:val="000000" w:themeColor="text1"/>
        </w:rPr>
        <w:t xml:space="preserve"> </w:t>
      </w:r>
      <w:r w:rsidRPr="002E5E68">
        <w:rPr>
          <w:bCs/>
          <w:color w:val="000000" w:themeColor="text1"/>
        </w:rPr>
        <w:t>the BSSID subfield, the Short-SSID subfield, the BSS Parameters subfield, the 20 MHz PSD subfield, and the MLD Parameters subfield, for each of the other APs affiliated with the same AP MLD (AP MLD 1)</w:t>
      </w:r>
      <w:r>
        <w:rPr>
          <w:bCs/>
          <w:color w:val="000000" w:themeColor="text1"/>
        </w:rPr>
        <w:t xml:space="preserve">. </w:t>
      </w:r>
      <w:ins w:id="79" w:author="Gaurang Naik" w:date="2022-03-23T12:48:00Z">
        <w:r>
          <w:rPr>
            <w:bCs/>
            <w:color w:val="000000" w:themeColor="text1"/>
          </w:rPr>
          <w:t>A FILS Discovery frame transmitted by the AP (AP 2) may include a Reduced Neighbor Report element with the same information (#4025).</w:t>
        </w:r>
      </w:ins>
    </w:p>
    <w:p w14:paraId="21554B41" w14:textId="77777777" w:rsidR="00C04B20" w:rsidRDefault="00C04B20" w:rsidP="00C04B20">
      <w:pPr>
        <w:pStyle w:val="T"/>
        <w:spacing w:after="0" w:line="240" w:lineRule="auto"/>
        <w:rPr>
          <w:bCs/>
          <w:color w:val="000000" w:themeColor="text1"/>
        </w:rPr>
      </w:pPr>
      <w:r w:rsidRPr="00BB1EF3">
        <w:rPr>
          <w:bCs/>
          <w:color w:val="000000" w:themeColor="text1"/>
        </w:rPr>
        <w:t>If all the following conditions are true:</w:t>
      </w:r>
    </w:p>
    <w:p w14:paraId="6034D075" w14:textId="77777777" w:rsidR="00C04B20" w:rsidRDefault="00C04B20" w:rsidP="00C04B20">
      <w:pPr>
        <w:pStyle w:val="T"/>
        <w:numPr>
          <w:ilvl w:val="0"/>
          <w:numId w:val="5"/>
        </w:numPr>
        <w:spacing w:after="0" w:line="240" w:lineRule="auto"/>
        <w:rPr>
          <w:bCs/>
          <w:color w:val="000000" w:themeColor="text1"/>
        </w:rPr>
      </w:pPr>
      <w:r w:rsidRPr="00BB1EF3">
        <w:rPr>
          <w:bCs/>
          <w:color w:val="000000" w:themeColor="text1"/>
        </w:rPr>
        <w:t>a reporting AP is affiliated with an AP MLD (AP MLD 1) and is in the same co-located AP set as APs affiliated with another AP MLD (AP MLD 2)</w:t>
      </w:r>
    </w:p>
    <w:p w14:paraId="652DFC28" w14:textId="77777777" w:rsidR="00C04B20" w:rsidRDefault="00C04B20" w:rsidP="00C04B20">
      <w:pPr>
        <w:pStyle w:val="T"/>
        <w:numPr>
          <w:ilvl w:val="0"/>
          <w:numId w:val="5"/>
        </w:numPr>
        <w:spacing w:before="0" w:after="0" w:line="240" w:lineRule="auto"/>
        <w:rPr>
          <w:bCs/>
          <w:color w:val="000000" w:themeColor="text1"/>
        </w:rPr>
      </w:pPr>
      <w:r w:rsidRPr="00BB1EF3">
        <w:rPr>
          <w:bCs/>
          <w:color w:val="000000" w:themeColor="text1"/>
        </w:rPr>
        <w:t>the other AP MLD (AP MLD 2) has no affiliated APs operating on the same channel as the reporting AP</w:t>
      </w:r>
    </w:p>
    <w:p w14:paraId="302F7AB3" w14:textId="77777777" w:rsidR="00C04B20" w:rsidRDefault="00C04B20" w:rsidP="00C04B20">
      <w:pPr>
        <w:pStyle w:val="T"/>
        <w:numPr>
          <w:ilvl w:val="0"/>
          <w:numId w:val="5"/>
        </w:numPr>
        <w:spacing w:before="0" w:after="0" w:line="240" w:lineRule="auto"/>
        <w:rPr>
          <w:bCs/>
          <w:color w:val="000000" w:themeColor="text1"/>
        </w:rPr>
      </w:pPr>
      <w:r w:rsidRPr="00BB1EF3">
        <w:rPr>
          <w:bCs/>
          <w:color w:val="000000" w:themeColor="text1"/>
        </w:rPr>
        <w:t>one AP affiliated with the other AP MLD (AP MLD 2) is in the same multiple BSSID set as an AP affiliated with the AP MLD (AP MLD 1) of the reporting AP</w:t>
      </w:r>
    </w:p>
    <w:p w14:paraId="7E7F41EB" w14:textId="6C4B8AF2" w:rsidR="00B7162C" w:rsidRDefault="00C04B20" w:rsidP="00C04B20">
      <w:pPr>
        <w:pStyle w:val="T"/>
        <w:spacing w:after="0" w:line="240" w:lineRule="auto"/>
        <w:rPr>
          <w:bCs/>
          <w:color w:val="000000" w:themeColor="text1"/>
        </w:rPr>
      </w:pPr>
      <w:r w:rsidRPr="004C73C1">
        <w:rPr>
          <w:bCs/>
          <w:color w:val="000000" w:themeColor="text1"/>
        </w:rPr>
        <w:t>then each AP of the other AP MLD (AP MLD 2) shall be reported in a TBTT Information field with the Neighbor AP TBTT Offset subfield, the BSSID subfield, the Short-BSSID subfield, the BSS Parameters subfield, the 20 MHz PSD subfield, and the MLD Parameters subfield in the Reduced Neighbor Report element that is included in the Beacon frames and broadcast Probe Response frames transmitted by the reporting AP</w:t>
      </w:r>
      <w:ins w:id="80" w:author="Gaurang Naik" w:date="2022-03-23T12:49:00Z">
        <w:r w:rsidRPr="00C04B20">
          <w:rPr>
            <w:bCs/>
            <w:color w:val="000000" w:themeColor="text1"/>
          </w:rPr>
          <w:t xml:space="preserve"> </w:t>
        </w:r>
        <w:r>
          <w:rPr>
            <w:bCs/>
            <w:color w:val="000000" w:themeColor="text1"/>
          </w:rPr>
          <w:t>and may be reported in a FILS Discovery frame that includes a Reduced Neighbor Report element transmitted by the reporting AP (#4025)</w:t>
        </w:r>
      </w:ins>
      <w:r w:rsidRPr="004C73C1">
        <w:rPr>
          <w:bCs/>
          <w:color w:val="000000" w:themeColor="text1"/>
        </w:rPr>
        <w:t>, unless the APs of the other AP MLD (AP MLD 2) are already reported in Beacon frames and broadcast Probe Response frames transmitted by an AP in the same co-located AP set as the reporting AP and operating on the same channel as the reporting AP.</w:t>
      </w:r>
    </w:p>
    <w:p w14:paraId="6C5594DA" w14:textId="4D8F5683" w:rsidR="00273D95" w:rsidRPr="00E40B64" w:rsidRDefault="00273D95" w:rsidP="00900D39">
      <w:pPr>
        <w:pStyle w:val="T"/>
        <w:spacing w:after="0" w:line="240" w:lineRule="auto"/>
        <w:rPr>
          <w:b/>
          <w:color w:val="000000" w:themeColor="text1"/>
        </w:rPr>
      </w:pPr>
      <w:r w:rsidRPr="00E40B64">
        <w:rPr>
          <w:b/>
          <w:color w:val="000000" w:themeColor="text1"/>
        </w:rPr>
        <w:t>PART II</w:t>
      </w:r>
      <w:r w:rsidR="003771F9">
        <w:rPr>
          <w:b/>
          <w:color w:val="000000" w:themeColor="text1"/>
        </w:rPr>
        <w:t xml:space="preserve"> – CIDs on EMLSR</w:t>
      </w:r>
    </w:p>
    <w:p w14:paraId="232DA065" w14:textId="77777777" w:rsidR="003D0D18" w:rsidRPr="003D0D18" w:rsidRDefault="003D0D18" w:rsidP="003D0D18">
      <w:pPr>
        <w:suppressAutoHyphens/>
        <w:spacing w:after="120" w:line="240" w:lineRule="auto"/>
        <w:rPr>
          <w:rFonts w:ascii="Times New Roman" w:eastAsia="MS Mincho" w:hAnsi="Times New Roman" w:cs="Times New Roman"/>
          <w:bCs/>
          <w:iCs/>
          <w:color w:val="000000" w:themeColor="text1"/>
          <w:sz w:val="20"/>
          <w:szCs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3D0D18" w:rsidRPr="003D0D18" w14:paraId="5BD8AD0A" w14:textId="77777777" w:rsidTr="00DB6FD0">
        <w:trPr>
          <w:trHeight w:val="220"/>
          <w:jc w:val="center"/>
        </w:trPr>
        <w:tc>
          <w:tcPr>
            <w:tcW w:w="625" w:type="dxa"/>
            <w:shd w:val="clear" w:color="auto" w:fill="BFBFBF" w:themeFill="background1" w:themeFillShade="BF"/>
            <w:noWrap/>
            <w:vAlign w:val="center"/>
            <w:hideMark/>
          </w:tcPr>
          <w:p w14:paraId="286F0B60"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47141CB2"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699DA2B1"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F774BD2"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proofErr w:type="spellStart"/>
            <w:r w:rsidRPr="003D0D18">
              <w:rPr>
                <w:rFonts w:ascii="Times New Roman" w:eastAsia="Times New Roman" w:hAnsi="Times New Roman" w:cs="Times New Roman"/>
                <w:b/>
                <w:bCs/>
                <w:color w:val="000000" w:themeColor="text1"/>
                <w:sz w:val="16"/>
                <w:szCs w:val="16"/>
              </w:rPr>
              <w:t>Pg.Ln</w:t>
            </w:r>
            <w:proofErr w:type="spellEnd"/>
          </w:p>
        </w:tc>
        <w:tc>
          <w:tcPr>
            <w:tcW w:w="2520" w:type="dxa"/>
            <w:shd w:val="clear" w:color="auto" w:fill="BFBFBF" w:themeFill="background1" w:themeFillShade="BF"/>
            <w:noWrap/>
            <w:vAlign w:val="bottom"/>
            <w:hideMark/>
          </w:tcPr>
          <w:p w14:paraId="7EA4AA3A"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0E236557"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7EF36E3A" w14:textId="77777777" w:rsidR="003D0D18" w:rsidRPr="003D0D18" w:rsidRDefault="003D0D18" w:rsidP="003D0D18">
            <w:pPr>
              <w:suppressAutoHyphens/>
              <w:spacing w:after="0"/>
              <w:rPr>
                <w:rFonts w:ascii="Times New Roman" w:eastAsia="Times New Roman" w:hAnsi="Times New Roman" w:cs="Times New Roman"/>
                <w:b/>
                <w:bCs/>
                <w:color w:val="000000" w:themeColor="text1"/>
                <w:sz w:val="16"/>
                <w:szCs w:val="16"/>
              </w:rPr>
            </w:pPr>
            <w:r w:rsidRPr="003D0D18">
              <w:rPr>
                <w:rFonts w:ascii="Times New Roman" w:eastAsia="Times New Roman" w:hAnsi="Times New Roman" w:cs="Times New Roman"/>
                <w:b/>
                <w:bCs/>
                <w:color w:val="000000" w:themeColor="text1"/>
                <w:sz w:val="16"/>
                <w:szCs w:val="16"/>
              </w:rPr>
              <w:t>Resolution</w:t>
            </w:r>
          </w:p>
        </w:tc>
      </w:tr>
      <w:tr w:rsidR="003D0D18" w:rsidRPr="003D0D18" w14:paraId="73B6A007" w14:textId="77777777" w:rsidTr="00DB6FD0">
        <w:trPr>
          <w:trHeight w:val="220"/>
          <w:jc w:val="center"/>
        </w:trPr>
        <w:tc>
          <w:tcPr>
            <w:tcW w:w="625" w:type="dxa"/>
            <w:shd w:val="clear" w:color="auto" w:fill="auto"/>
            <w:noWrap/>
          </w:tcPr>
          <w:p w14:paraId="22735025"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5451</w:t>
            </w:r>
          </w:p>
        </w:tc>
        <w:tc>
          <w:tcPr>
            <w:tcW w:w="1080" w:type="dxa"/>
          </w:tcPr>
          <w:p w14:paraId="3CD66A6B"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Jian Yu</w:t>
            </w:r>
          </w:p>
        </w:tc>
        <w:tc>
          <w:tcPr>
            <w:tcW w:w="1080" w:type="dxa"/>
            <w:shd w:val="clear" w:color="auto" w:fill="auto"/>
            <w:noWrap/>
          </w:tcPr>
          <w:p w14:paraId="08BD4F96"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61A2D042"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281.36</w:t>
            </w:r>
          </w:p>
        </w:tc>
        <w:tc>
          <w:tcPr>
            <w:tcW w:w="2520" w:type="dxa"/>
            <w:shd w:val="clear" w:color="auto" w:fill="auto"/>
            <w:noWrap/>
          </w:tcPr>
          <w:p w14:paraId="3E1C589B"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There is no OFDM PPDU</w:t>
            </w:r>
          </w:p>
        </w:tc>
        <w:tc>
          <w:tcPr>
            <w:tcW w:w="1980" w:type="dxa"/>
            <w:shd w:val="clear" w:color="auto" w:fill="auto"/>
            <w:noWrap/>
          </w:tcPr>
          <w:p w14:paraId="608009F9"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Clarify what does OFDM PPDU mean, non-HT PPDU or something else</w:t>
            </w:r>
          </w:p>
        </w:tc>
        <w:tc>
          <w:tcPr>
            <w:tcW w:w="2970" w:type="dxa"/>
            <w:shd w:val="clear" w:color="auto" w:fill="auto"/>
          </w:tcPr>
          <w:p w14:paraId="2B0B833B"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Revised</w:t>
            </w:r>
          </w:p>
          <w:p w14:paraId="73B625E1"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2DD81277"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 xml:space="preserve">Disagree with the comment. In </w:t>
            </w:r>
            <w:proofErr w:type="spellStart"/>
            <w:r w:rsidRPr="003D0D18">
              <w:rPr>
                <w:rFonts w:ascii="Times New Roman" w:hAnsi="Times New Roman" w:cs="Times New Roman"/>
                <w:bCs/>
                <w:color w:val="000000" w:themeColor="text1"/>
                <w:sz w:val="16"/>
                <w:szCs w:val="16"/>
              </w:rPr>
              <w:t>TGme</w:t>
            </w:r>
            <w:proofErr w:type="spellEnd"/>
            <w:r w:rsidRPr="003D0D18">
              <w:rPr>
                <w:rFonts w:ascii="Times New Roman" w:hAnsi="Times New Roman" w:cs="Times New Roman"/>
                <w:bCs/>
                <w:color w:val="000000" w:themeColor="text1"/>
                <w:sz w:val="16"/>
                <w:szCs w:val="16"/>
              </w:rPr>
              <w:t xml:space="preserve"> D1.0, the OFDM PPDU is defined as follows: “</w:t>
            </w:r>
            <w:r w:rsidRPr="003D0D18">
              <w:rPr>
                <w:rFonts w:ascii="TimesNewRoman" w:hAnsi="TimesNewRoman"/>
                <w:b/>
                <w:bCs/>
                <w:color w:val="000000"/>
                <w:sz w:val="16"/>
                <w:szCs w:val="16"/>
              </w:rPr>
              <w:t>orthogonal frequency division multiplexing (OFDM) physical layer (PHY) protocol data unit (PPDU):</w:t>
            </w:r>
            <w:r w:rsidRPr="003D0D18">
              <w:rPr>
                <w:rFonts w:ascii="TimesNewRoman" w:hAnsi="TimesNewRoman"/>
                <w:b/>
                <w:bCs/>
                <w:color w:val="000000"/>
                <w:sz w:val="16"/>
                <w:szCs w:val="16"/>
              </w:rPr>
              <w:br/>
            </w:r>
            <w:r w:rsidRPr="003D0D18">
              <w:rPr>
                <w:rFonts w:ascii="TimesNewRoman" w:hAnsi="TimesNewRoman"/>
                <w:color w:val="000000"/>
                <w:sz w:val="16"/>
                <w:szCs w:val="16"/>
              </w:rPr>
              <w:t>A Clause 17 (Orthogonal frequency division multiplexing (OFDM) PHY specification) PPDU.”</w:t>
            </w:r>
          </w:p>
          <w:p w14:paraId="55491E18"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However, since the text limits the rates to be 6, 9, 12,and 24 Mbps, we can safely replace OFDM PPDU with non-HT PPDU.</w:t>
            </w:r>
          </w:p>
          <w:p w14:paraId="711467C4"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p w14:paraId="36DDBD5E" w14:textId="782DFCEF" w:rsidR="003D0D18" w:rsidRPr="003D0D18" w:rsidRDefault="003D0D18" w:rsidP="003D0D18">
            <w:pPr>
              <w:suppressAutoHyphens/>
              <w:spacing w:after="0"/>
              <w:rPr>
                <w:rFonts w:ascii="Times New Roman" w:hAnsi="Times New Roman" w:cs="Times New Roman"/>
                <w:b/>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Pr>
                <w:rFonts w:ascii="Times New Roman" w:hAnsi="Times New Roman" w:cs="Times New Roman"/>
                <w:b/>
                <w:color w:val="000000" w:themeColor="text1"/>
                <w:sz w:val="16"/>
                <w:szCs w:val="16"/>
              </w:rPr>
              <w:t>11-21/2027r3</w:t>
            </w:r>
            <w:r w:rsidRPr="003D0D18">
              <w:rPr>
                <w:rFonts w:ascii="Times New Roman" w:hAnsi="Times New Roman" w:cs="Times New Roman"/>
                <w:b/>
                <w:color w:val="000000" w:themeColor="text1"/>
                <w:sz w:val="16"/>
                <w:szCs w:val="16"/>
              </w:rPr>
              <w:t xml:space="preserve"> tagged as #5451</w:t>
            </w:r>
          </w:p>
        </w:tc>
      </w:tr>
      <w:tr w:rsidR="003D0D18" w:rsidRPr="003D0D18" w14:paraId="04392318" w14:textId="77777777" w:rsidTr="00DB6FD0">
        <w:trPr>
          <w:trHeight w:val="220"/>
          <w:jc w:val="center"/>
        </w:trPr>
        <w:tc>
          <w:tcPr>
            <w:tcW w:w="625" w:type="dxa"/>
            <w:shd w:val="clear" w:color="auto" w:fill="auto"/>
            <w:noWrap/>
          </w:tcPr>
          <w:p w14:paraId="4026276D"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8048</w:t>
            </w:r>
          </w:p>
        </w:tc>
        <w:tc>
          <w:tcPr>
            <w:tcW w:w="1080" w:type="dxa"/>
          </w:tcPr>
          <w:p w14:paraId="12C3563E"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Yuchen Guo</w:t>
            </w:r>
          </w:p>
        </w:tc>
        <w:tc>
          <w:tcPr>
            <w:tcW w:w="1080" w:type="dxa"/>
            <w:shd w:val="clear" w:color="auto" w:fill="auto"/>
            <w:noWrap/>
          </w:tcPr>
          <w:p w14:paraId="6AD05399"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552414EF"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281.36</w:t>
            </w:r>
          </w:p>
        </w:tc>
        <w:tc>
          <w:tcPr>
            <w:tcW w:w="2520" w:type="dxa"/>
            <w:shd w:val="clear" w:color="auto" w:fill="auto"/>
            <w:noWrap/>
          </w:tcPr>
          <w:p w14:paraId="6443F481"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xml:space="preserve">"non-HT PPDU" is a better </w:t>
            </w:r>
            <w:proofErr w:type="spellStart"/>
            <w:r w:rsidRPr="003D0D18">
              <w:rPr>
                <w:rFonts w:ascii="Times New Roman" w:hAnsi="Times New Roman" w:cs="Times New Roman"/>
                <w:sz w:val="16"/>
                <w:szCs w:val="16"/>
              </w:rPr>
              <w:t>term</w:t>
            </w:r>
            <w:proofErr w:type="spellEnd"/>
            <w:r w:rsidRPr="003D0D18">
              <w:rPr>
                <w:rFonts w:ascii="Times New Roman" w:hAnsi="Times New Roman" w:cs="Times New Roman"/>
                <w:sz w:val="16"/>
                <w:szCs w:val="16"/>
              </w:rPr>
              <w:t xml:space="preserve"> than "OFDM PPDU" since it's more widely used in the SPEC text</w:t>
            </w:r>
          </w:p>
        </w:tc>
        <w:tc>
          <w:tcPr>
            <w:tcW w:w="1980" w:type="dxa"/>
            <w:shd w:val="clear" w:color="auto" w:fill="auto"/>
            <w:noWrap/>
          </w:tcPr>
          <w:p w14:paraId="1E07F758"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change "OFDM PPDU" to "non-HT PPDU"</w:t>
            </w:r>
          </w:p>
        </w:tc>
        <w:tc>
          <w:tcPr>
            <w:tcW w:w="2970" w:type="dxa"/>
            <w:shd w:val="clear" w:color="auto" w:fill="auto"/>
          </w:tcPr>
          <w:p w14:paraId="32A8B5D3"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Accepted</w:t>
            </w:r>
          </w:p>
          <w:p w14:paraId="0D5424BD"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70122C44"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tc>
      </w:tr>
      <w:tr w:rsidR="003D0D18" w:rsidRPr="003D0D18" w14:paraId="3A14B53D" w14:textId="77777777" w:rsidTr="00DB6FD0">
        <w:trPr>
          <w:trHeight w:val="220"/>
          <w:jc w:val="center"/>
        </w:trPr>
        <w:tc>
          <w:tcPr>
            <w:tcW w:w="625" w:type="dxa"/>
            <w:shd w:val="clear" w:color="auto" w:fill="auto"/>
            <w:noWrap/>
          </w:tcPr>
          <w:p w14:paraId="1F0402E6"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455392">
              <w:rPr>
                <w:rFonts w:ascii="Times New Roman" w:hAnsi="Times New Roman" w:cs="Times New Roman"/>
                <w:sz w:val="16"/>
                <w:szCs w:val="16"/>
                <w:highlight w:val="green"/>
              </w:rPr>
              <w:t>6324</w:t>
            </w:r>
          </w:p>
        </w:tc>
        <w:tc>
          <w:tcPr>
            <w:tcW w:w="1080" w:type="dxa"/>
          </w:tcPr>
          <w:p w14:paraId="77EFE75A"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3D0D18">
              <w:rPr>
                <w:rFonts w:ascii="Times New Roman" w:hAnsi="Times New Roman" w:cs="Times New Roman"/>
                <w:sz w:val="16"/>
                <w:szCs w:val="16"/>
              </w:rPr>
              <w:t>Ming Gan</w:t>
            </w:r>
          </w:p>
        </w:tc>
        <w:tc>
          <w:tcPr>
            <w:tcW w:w="1080" w:type="dxa"/>
            <w:shd w:val="clear" w:color="auto" w:fill="auto"/>
            <w:noWrap/>
          </w:tcPr>
          <w:p w14:paraId="498B5192"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3D0D18">
              <w:rPr>
                <w:rFonts w:ascii="Times New Roman" w:hAnsi="Times New Roman" w:cs="Times New Roman"/>
                <w:sz w:val="16"/>
                <w:szCs w:val="16"/>
              </w:rPr>
              <w:t>35.3.15</w:t>
            </w:r>
          </w:p>
        </w:tc>
        <w:tc>
          <w:tcPr>
            <w:tcW w:w="720" w:type="dxa"/>
          </w:tcPr>
          <w:p w14:paraId="00C51AD8"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3D0D18">
              <w:rPr>
                <w:rFonts w:ascii="Times New Roman" w:hAnsi="Times New Roman" w:cs="Times New Roman"/>
                <w:sz w:val="16"/>
                <w:szCs w:val="16"/>
              </w:rPr>
              <w:t>281.40</w:t>
            </w:r>
          </w:p>
        </w:tc>
        <w:tc>
          <w:tcPr>
            <w:tcW w:w="2520" w:type="dxa"/>
            <w:shd w:val="clear" w:color="auto" w:fill="auto"/>
            <w:noWrap/>
          </w:tcPr>
          <w:p w14:paraId="24A38AEA"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3D0D18">
              <w:rPr>
                <w:rFonts w:ascii="Times New Roman" w:hAnsi="Times New Roman" w:cs="Times New Roman"/>
                <w:sz w:val="16"/>
                <w:szCs w:val="16"/>
              </w:rPr>
              <w:t>Please change "mandatory" to its corresponding normative behavior</w:t>
            </w:r>
          </w:p>
        </w:tc>
        <w:tc>
          <w:tcPr>
            <w:tcW w:w="1980" w:type="dxa"/>
            <w:shd w:val="clear" w:color="auto" w:fill="auto"/>
            <w:noWrap/>
          </w:tcPr>
          <w:p w14:paraId="31150090" w14:textId="77777777" w:rsidR="003D0D18" w:rsidRPr="003D0D18" w:rsidRDefault="003D0D18" w:rsidP="003D0D18">
            <w:pPr>
              <w:suppressAutoHyphens/>
              <w:spacing w:after="0"/>
              <w:rPr>
                <w:rFonts w:ascii="Times New Roman" w:hAnsi="Times New Roman" w:cs="Times New Roman"/>
                <w:color w:val="000000" w:themeColor="text1"/>
                <w:sz w:val="16"/>
                <w:szCs w:val="16"/>
              </w:rPr>
            </w:pPr>
            <w:r w:rsidRPr="003D0D18">
              <w:rPr>
                <w:rFonts w:ascii="Times New Roman" w:hAnsi="Times New Roman" w:cs="Times New Roman"/>
                <w:sz w:val="16"/>
                <w:szCs w:val="16"/>
              </w:rPr>
              <w:t>as in the comment</w:t>
            </w:r>
          </w:p>
        </w:tc>
        <w:tc>
          <w:tcPr>
            <w:tcW w:w="2970" w:type="dxa"/>
            <w:shd w:val="clear" w:color="auto" w:fill="auto"/>
          </w:tcPr>
          <w:p w14:paraId="0DC35338"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Revised</w:t>
            </w:r>
          </w:p>
          <w:p w14:paraId="195C3E56"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02D020CE"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Normative behavior was added in Clause 35.3.16 to indicate that reception of MU-RTS and BSRP is mandatory while the non-AP MLD is in the listening operation of the EMLSR mode.</w:t>
            </w:r>
          </w:p>
          <w:p w14:paraId="05873979"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p w14:paraId="2FB47C63" w14:textId="4E58E22B" w:rsidR="003D0D18" w:rsidRPr="003D0D18" w:rsidRDefault="003D0D18" w:rsidP="003D0D18">
            <w:pPr>
              <w:suppressAutoHyphens/>
              <w:spacing w:after="0"/>
              <w:rPr>
                <w:rFonts w:ascii="Times New Roman" w:hAnsi="Times New Roman" w:cs="Times New Roman"/>
                <w:b/>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sidRPr="006A4104">
              <w:rPr>
                <w:rFonts w:ascii="Times New Roman" w:hAnsi="Times New Roman" w:cs="Times New Roman"/>
                <w:b/>
                <w:color w:val="000000" w:themeColor="text1"/>
                <w:sz w:val="16"/>
                <w:szCs w:val="16"/>
                <w:highlight w:val="green"/>
              </w:rPr>
              <w:t>11-21/2027r</w:t>
            </w:r>
            <w:r w:rsidR="006A4104" w:rsidRPr="006A4104">
              <w:rPr>
                <w:rFonts w:ascii="Times New Roman" w:hAnsi="Times New Roman" w:cs="Times New Roman"/>
                <w:b/>
                <w:color w:val="000000" w:themeColor="text1"/>
                <w:sz w:val="16"/>
                <w:szCs w:val="16"/>
                <w:highlight w:val="green"/>
              </w:rPr>
              <w:t>4</w:t>
            </w:r>
            <w:r w:rsidRPr="003D0D18">
              <w:rPr>
                <w:rFonts w:ascii="Times New Roman" w:hAnsi="Times New Roman" w:cs="Times New Roman"/>
                <w:b/>
                <w:color w:val="000000" w:themeColor="text1"/>
                <w:sz w:val="16"/>
                <w:szCs w:val="16"/>
              </w:rPr>
              <w:t xml:space="preserve"> tagged as #6324</w:t>
            </w:r>
          </w:p>
        </w:tc>
      </w:tr>
      <w:tr w:rsidR="003D0D18" w:rsidRPr="003D0D18" w14:paraId="6BB4A58F" w14:textId="77777777" w:rsidTr="00DB6FD0">
        <w:trPr>
          <w:trHeight w:val="220"/>
          <w:jc w:val="center"/>
        </w:trPr>
        <w:tc>
          <w:tcPr>
            <w:tcW w:w="625" w:type="dxa"/>
            <w:shd w:val="clear" w:color="auto" w:fill="auto"/>
            <w:noWrap/>
          </w:tcPr>
          <w:p w14:paraId="4779BED9" w14:textId="77777777" w:rsidR="003D0D18" w:rsidRPr="003D0D18" w:rsidRDefault="003D0D18" w:rsidP="003D0D18">
            <w:pPr>
              <w:suppressAutoHyphens/>
              <w:spacing w:after="0"/>
              <w:rPr>
                <w:rFonts w:ascii="Times New Roman" w:hAnsi="Times New Roman" w:cs="Times New Roman"/>
                <w:sz w:val="16"/>
                <w:szCs w:val="16"/>
              </w:rPr>
            </w:pPr>
            <w:r w:rsidRPr="00455392">
              <w:rPr>
                <w:rFonts w:ascii="Times New Roman" w:hAnsi="Times New Roman" w:cs="Times New Roman"/>
                <w:sz w:val="16"/>
                <w:szCs w:val="16"/>
                <w:highlight w:val="green"/>
              </w:rPr>
              <w:t>4421</w:t>
            </w:r>
          </w:p>
        </w:tc>
        <w:tc>
          <w:tcPr>
            <w:tcW w:w="1080" w:type="dxa"/>
          </w:tcPr>
          <w:p w14:paraId="249B74EF"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Arik Klein</w:t>
            </w:r>
          </w:p>
        </w:tc>
        <w:tc>
          <w:tcPr>
            <w:tcW w:w="1080" w:type="dxa"/>
            <w:shd w:val="clear" w:color="auto" w:fill="auto"/>
            <w:noWrap/>
          </w:tcPr>
          <w:p w14:paraId="7AE1B017"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3F2D5632"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281.40</w:t>
            </w:r>
          </w:p>
        </w:tc>
        <w:tc>
          <w:tcPr>
            <w:tcW w:w="2520" w:type="dxa"/>
            <w:shd w:val="clear" w:color="auto" w:fill="auto"/>
            <w:noWrap/>
          </w:tcPr>
          <w:p w14:paraId="49508F1C"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The sentence "Reception of MU-RTS and BSRP Trigger frames is mandatory for a non-AP MLD that is in</w:t>
            </w:r>
            <w:r w:rsidRPr="003D0D18">
              <w:rPr>
                <w:rFonts w:ascii="Times New Roman" w:hAnsi="Times New Roman" w:cs="Times New Roman"/>
                <w:sz w:val="16"/>
                <w:szCs w:val="16"/>
              </w:rPr>
              <w:br/>
              <w:t>the EMLSR mode" seems redundant, since all HE STA (and EHT STA) are required to receive MU-RTS and BSRP (which are 2 variants of Trigger frame).</w:t>
            </w:r>
          </w:p>
        </w:tc>
        <w:tc>
          <w:tcPr>
            <w:tcW w:w="1980" w:type="dxa"/>
            <w:shd w:val="clear" w:color="auto" w:fill="auto"/>
            <w:noWrap/>
          </w:tcPr>
          <w:p w14:paraId="328F01EF"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Please remove the sentence "Reception of MU-RTS and BSRP Trigger frames is mandatory for a non-AP MLD that is in</w:t>
            </w:r>
            <w:r w:rsidRPr="003D0D18">
              <w:rPr>
                <w:rFonts w:ascii="Times New Roman" w:hAnsi="Times New Roman" w:cs="Times New Roman"/>
                <w:sz w:val="16"/>
                <w:szCs w:val="16"/>
              </w:rPr>
              <w:br/>
              <w:t>the EMLSR mode"</w:t>
            </w:r>
          </w:p>
        </w:tc>
        <w:tc>
          <w:tcPr>
            <w:tcW w:w="2970" w:type="dxa"/>
            <w:shd w:val="clear" w:color="auto" w:fill="auto"/>
          </w:tcPr>
          <w:p w14:paraId="334A02B8"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 xml:space="preserve">Revised </w:t>
            </w:r>
          </w:p>
          <w:p w14:paraId="39571EF7"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5E4BC691"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 xml:space="preserve">The cited statement refers to the ability of STAs of the non-AP MLD to receive the two frames while the non-AP MLD is in the EMLSR mode and in listening operation. This is different from the </w:t>
            </w:r>
            <w:proofErr w:type="spellStart"/>
            <w:r w:rsidRPr="003D0D18">
              <w:rPr>
                <w:rFonts w:ascii="Times New Roman" w:hAnsi="Times New Roman" w:cs="Times New Roman"/>
                <w:bCs/>
                <w:color w:val="000000" w:themeColor="text1"/>
                <w:sz w:val="16"/>
                <w:szCs w:val="16"/>
              </w:rPr>
              <w:t>STAs’</w:t>
            </w:r>
            <w:proofErr w:type="spellEnd"/>
            <w:r w:rsidRPr="003D0D18">
              <w:rPr>
                <w:rFonts w:ascii="Times New Roman" w:hAnsi="Times New Roman" w:cs="Times New Roman"/>
                <w:bCs/>
                <w:color w:val="000000" w:themeColor="text1"/>
                <w:sz w:val="16"/>
                <w:szCs w:val="16"/>
              </w:rPr>
              <w:t xml:space="preserve"> ability to receive these two frames in other modes. Therefore, the statement is not redundant. The statement was revised to highlight the above.</w:t>
            </w:r>
          </w:p>
          <w:p w14:paraId="1C0D848A"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4DA27022" w14:textId="0F9B4965" w:rsidR="003D0D18" w:rsidRPr="003D0D18" w:rsidRDefault="003D0D18" w:rsidP="003D0D18">
            <w:pPr>
              <w:suppressAutoHyphens/>
              <w:spacing w:after="0"/>
              <w:rPr>
                <w:rFonts w:ascii="Times New Roman" w:hAnsi="Times New Roman" w:cs="Times New Roman"/>
                <w:b/>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sidRPr="006A4104">
              <w:rPr>
                <w:rFonts w:ascii="Times New Roman" w:hAnsi="Times New Roman" w:cs="Times New Roman"/>
                <w:b/>
                <w:color w:val="000000" w:themeColor="text1"/>
                <w:sz w:val="16"/>
                <w:szCs w:val="16"/>
                <w:highlight w:val="green"/>
              </w:rPr>
              <w:t>11-21/2027r</w:t>
            </w:r>
            <w:r w:rsidR="006A4104" w:rsidRPr="006A4104">
              <w:rPr>
                <w:rFonts w:ascii="Times New Roman" w:hAnsi="Times New Roman" w:cs="Times New Roman"/>
                <w:b/>
                <w:color w:val="000000" w:themeColor="text1"/>
                <w:sz w:val="16"/>
                <w:szCs w:val="16"/>
                <w:highlight w:val="green"/>
              </w:rPr>
              <w:t>4</w:t>
            </w:r>
            <w:r w:rsidRPr="003D0D18">
              <w:rPr>
                <w:rFonts w:ascii="Times New Roman" w:hAnsi="Times New Roman" w:cs="Times New Roman"/>
                <w:b/>
                <w:color w:val="000000" w:themeColor="text1"/>
                <w:sz w:val="16"/>
                <w:szCs w:val="16"/>
              </w:rPr>
              <w:t xml:space="preserve"> tagged as #4421</w:t>
            </w:r>
          </w:p>
        </w:tc>
      </w:tr>
      <w:tr w:rsidR="003D0D18" w:rsidRPr="003D0D18" w14:paraId="2CB6B2CB" w14:textId="77777777" w:rsidTr="00DB6FD0">
        <w:trPr>
          <w:trHeight w:val="220"/>
          <w:jc w:val="center"/>
        </w:trPr>
        <w:tc>
          <w:tcPr>
            <w:tcW w:w="625" w:type="dxa"/>
            <w:shd w:val="clear" w:color="auto" w:fill="auto"/>
            <w:noWrap/>
          </w:tcPr>
          <w:p w14:paraId="0C405DA8"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7467</w:t>
            </w:r>
          </w:p>
        </w:tc>
        <w:tc>
          <w:tcPr>
            <w:tcW w:w="1080" w:type="dxa"/>
          </w:tcPr>
          <w:p w14:paraId="1C55AF81"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xml:space="preserve">Thomas </w:t>
            </w:r>
            <w:proofErr w:type="spellStart"/>
            <w:r w:rsidRPr="003D0D18">
              <w:rPr>
                <w:rFonts w:ascii="Times New Roman" w:hAnsi="Times New Roman" w:cs="Times New Roman"/>
                <w:sz w:val="16"/>
                <w:szCs w:val="16"/>
              </w:rPr>
              <w:t>Handte</w:t>
            </w:r>
            <w:proofErr w:type="spellEnd"/>
          </w:p>
        </w:tc>
        <w:tc>
          <w:tcPr>
            <w:tcW w:w="1080" w:type="dxa"/>
            <w:shd w:val="clear" w:color="auto" w:fill="auto"/>
            <w:noWrap/>
          </w:tcPr>
          <w:p w14:paraId="1E3AA78E"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4B3AB532"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281.40</w:t>
            </w:r>
          </w:p>
        </w:tc>
        <w:tc>
          <w:tcPr>
            <w:tcW w:w="2520" w:type="dxa"/>
            <w:shd w:val="clear" w:color="auto" w:fill="auto"/>
            <w:noWrap/>
          </w:tcPr>
          <w:p w14:paraId="26462B5D"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that is in the EMLSR mode" Being in EMLSR mode is different than supporting this mode</w:t>
            </w:r>
          </w:p>
        </w:tc>
        <w:tc>
          <w:tcPr>
            <w:tcW w:w="1980" w:type="dxa"/>
            <w:shd w:val="clear" w:color="auto" w:fill="auto"/>
            <w:noWrap/>
          </w:tcPr>
          <w:p w14:paraId="6CFA4D59"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that supports EMLSR mode"</w:t>
            </w:r>
          </w:p>
        </w:tc>
        <w:tc>
          <w:tcPr>
            <w:tcW w:w="2970" w:type="dxa"/>
            <w:shd w:val="clear" w:color="auto" w:fill="auto"/>
          </w:tcPr>
          <w:p w14:paraId="597642DF"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Rejected</w:t>
            </w:r>
          </w:p>
          <w:p w14:paraId="28F04273"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2431FCA9"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The cited statement refers to the ability of STAs of the non-AP MLD to receive the two frames while the non-AP MLD is in the EMLSR mode and in listening operation, which is applicable only when the non-AP MLD is operating in the EMLSR mode. A non-AP MLD may support the EMLSR mode but may not be operating in the EMLSR mode. The statement does not apply to such cases.</w:t>
            </w:r>
          </w:p>
        </w:tc>
      </w:tr>
      <w:tr w:rsidR="003D0D18" w:rsidRPr="003D0D18" w14:paraId="454AAA54" w14:textId="77777777" w:rsidTr="00DB6FD0">
        <w:trPr>
          <w:trHeight w:val="220"/>
          <w:jc w:val="center"/>
        </w:trPr>
        <w:tc>
          <w:tcPr>
            <w:tcW w:w="625" w:type="dxa"/>
            <w:shd w:val="clear" w:color="auto" w:fill="auto"/>
            <w:noWrap/>
          </w:tcPr>
          <w:p w14:paraId="77F5CF96" w14:textId="77777777" w:rsidR="003D0D18" w:rsidRPr="003D0D18" w:rsidRDefault="003D0D18" w:rsidP="003D0D18">
            <w:pPr>
              <w:suppressAutoHyphens/>
              <w:spacing w:after="0"/>
              <w:rPr>
                <w:rFonts w:ascii="Times New Roman" w:hAnsi="Times New Roman" w:cs="Times New Roman"/>
                <w:sz w:val="16"/>
                <w:szCs w:val="16"/>
              </w:rPr>
            </w:pPr>
            <w:r w:rsidRPr="00455392">
              <w:rPr>
                <w:rFonts w:ascii="Times New Roman" w:hAnsi="Times New Roman" w:cs="Times New Roman"/>
                <w:sz w:val="16"/>
                <w:szCs w:val="16"/>
                <w:highlight w:val="yellow"/>
              </w:rPr>
              <w:t>8356</w:t>
            </w:r>
          </w:p>
        </w:tc>
        <w:tc>
          <w:tcPr>
            <w:tcW w:w="1080" w:type="dxa"/>
          </w:tcPr>
          <w:p w14:paraId="2C29B663" w14:textId="77777777" w:rsidR="003D0D18" w:rsidRPr="003D0D18" w:rsidRDefault="003D0D18" w:rsidP="003D0D18">
            <w:pPr>
              <w:suppressAutoHyphens/>
              <w:spacing w:after="0"/>
              <w:rPr>
                <w:rFonts w:ascii="Times New Roman" w:hAnsi="Times New Roman" w:cs="Times New Roman"/>
                <w:sz w:val="16"/>
                <w:szCs w:val="16"/>
              </w:rPr>
            </w:pPr>
            <w:proofErr w:type="spellStart"/>
            <w:r w:rsidRPr="003D0D18">
              <w:rPr>
                <w:rFonts w:ascii="Times New Roman" w:hAnsi="Times New Roman" w:cs="Times New Roman"/>
                <w:sz w:val="16"/>
                <w:szCs w:val="16"/>
              </w:rPr>
              <w:t>Zhiqiang</w:t>
            </w:r>
            <w:proofErr w:type="spellEnd"/>
            <w:r w:rsidRPr="003D0D18">
              <w:rPr>
                <w:rFonts w:ascii="Times New Roman" w:hAnsi="Times New Roman" w:cs="Times New Roman"/>
                <w:sz w:val="16"/>
                <w:szCs w:val="16"/>
              </w:rPr>
              <w:t xml:space="preserve"> Han</w:t>
            </w:r>
          </w:p>
        </w:tc>
        <w:tc>
          <w:tcPr>
            <w:tcW w:w="1080" w:type="dxa"/>
            <w:shd w:val="clear" w:color="auto" w:fill="auto"/>
            <w:noWrap/>
          </w:tcPr>
          <w:p w14:paraId="5746C868"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518332D2"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281.55</w:t>
            </w:r>
          </w:p>
        </w:tc>
        <w:tc>
          <w:tcPr>
            <w:tcW w:w="2520" w:type="dxa"/>
            <w:shd w:val="clear" w:color="auto" w:fill="auto"/>
            <w:noWrap/>
          </w:tcPr>
          <w:p w14:paraId="3141717D"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w:t>
            </w:r>
            <w:proofErr w:type="gramStart"/>
            <w:r w:rsidRPr="003D0D18">
              <w:rPr>
                <w:rFonts w:ascii="Times New Roman" w:hAnsi="Times New Roman" w:cs="Times New Roman"/>
                <w:sz w:val="16"/>
                <w:szCs w:val="16"/>
              </w:rPr>
              <w:t>its</w:t>
            </w:r>
            <w:proofErr w:type="gramEnd"/>
            <w:r w:rsidRPr="003D0D18">
              <w:rPr>
                <w:rFonts w:ascii="Times New Roman" w:hAnsi="Times New Roman" w:cs="Times New Roman"/>
                <w:sz w:val="16"/>
                <w:szCs w:val="16"/>
              </w:rPr>
              <w:t xml:space="preserve"> spatial stream capabilities " is not clear, it means the total spatial stream capabilities of all links?</w:t>
            </w:r>
          </w:p>
        </w:tc>
        <w:tc>
          <w:tcPr>
            <w:tcW w:w="1980" w:type="dxa"/>
            <w:shd w:val="clear" w:color="auto" w:fill="auto"/>
            <w:noWrap/>
          </w:tcPr>
          <w:p w14:paraId="36ABA206"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Please clarify it</w:t>
            </w:r>
          </w:p>
        </w:tc>
        <w:tc>
          <w:tcPr>
            <w:tcW w:w="2970" w:type="dxa"/>
            <w:shd w:val="clear" w:color="auto" w:fill="auto"/>
          </w:tcPr>
          <w:p w14:paraId="7173A34F"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Revised</w:t>
            </w:r>
          </w:p>
          <w:p w14:paraId="7C4CF373"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2F247665"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 xml:space="preserve">Agree with the commenter in principle. The statement was revised to indicate that the spatial stream capabilities refer to its per-link capabilities. </w:t>
            </w:r>
          </w:p>
          <w:p w14:paraId="24DEBEA9"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p w14:paraId="10451531" w14:textId="127CCD02" w:rsidR="003D0D18" w:rsidRPr="003D0D18" w:rsidRDefault="003D0D18" w:rsidP="003D0D18">
            <w:pPr>
              <w:suppressAutoHyphens/>
              <w:spacing w:after="0"/>
              <w:rPr>
                <w:rFonts w:ascii="Times New Roman" w:hAnsi="Times New Roman" w:cs="Times New Roman"/>
                <w:b/>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Pr>
                <w:rFonts w:ascii="Times New Roman" w:hAnsi="Times New Roman" w:cs="Times New Roman"/>
                <w:b/>
                <w:color w:val="000000" w:themeColor="text1"/>
                <w:sz w:val="16"/>
                <w:szCs w:val="16"/>
              </w:rPr>
              <w:t>11-21/2027r3</w:t>
            </w:r>
            <w:r w:rsidRPr="003D0D18">
              <w:rPr>
                <w:rFonts w:ascii="Times New Roman" w:hAnsi="Times New Roman" w:cs="Times New Roman"/>
                <w:b/>
                <w:color w:val="000000" w:themeColor="text1"/>
                <w:sz w:val="16"/>
                <w:szCs w:val="16"/>
              </w:rPr>
              <w:t xml:space="preserve"> tagged as #8356</w:t>
            </w:r>
          </w:p>
        </w:tc>
      </w:tr>
      <w:tr w:rsidR="003D0D18" w:rsidRPr="003D0D18" w14:paraId="7D24372C" w14:textId="77777777" w:rsidTr="00DB6FD0">
        <w:trPr>
          <w:trHeight w:val="220"/>
          <w:jc w:val="center"/>
        </w:trPr>
        <w:tc>
          <w:tcPr>
            <w:tcW w:w="625" w:type="dxa"/>
            <w:shd w:val="clear" w:color="auto" w:fill="auto"/>
            <w:noWrap/>
          </w:tcPr>
          <w:p w14:paraId="5C7534D3" w14:textId="77777777" w:rsidR="003D0D18" w:rsidRPr="003D0D18" w:rsidRDefault="003D0D18" w:rsidP="003D0D18">
            <w:pPr>
              <w:suppressAutoHyphens/>
              <w:spacing w:after="0"/>
              <w:rPr>
                <w:rFonts w:ascii="Times New Roman" w:hAnsi="Times New Roman" w:cs="Times New Roman"/>
                <w:sz w:val="16"/>
                <w:szCs w:val="16"/>
              </w:rPr>
            </w:pPr>
            <w:r w:rsidRPr="00455392">
              <w:rPr>
                <w:rFonts w:ascii="Times New Roman" w:hAnsi="Times New Roman" w:cs="Times New Roman"/>
                <w:sz w:val="16"/>
                <w:szCs w:val="16"/>
                <w:highlight w:val="yellow"/>
              </w:rPr>
              <w:t>4699</w:t>
            </w:r>
          </w:p>
        </w:tc>
        <w:tc>
          <w:tcPr>
            <w:tcW w:w="1080" w:type="dxa"/>
          </w:tcPr>
          <w:p w14:paraId="17787A77" w14:textId="77777777" w:rsidR="003D0D18" w:rsidRPr="003D0D18" w:rsidRDefault="003D0D18" w:rsidP="003D0D18">
            <w:pPr>
              <w:suppressAutoHyphens/>
              <w:spacing w:after="0"/>
              <w:rPr>
                <w:rFonts w:ascii="Times New Roman" w:hAnsi="Times New Roman" w:cs="Times New Roman"/>
                <w:sz w:val="16"/>
                <w:szCs w:val="16"/>
              </w:rPr>
            </w:pPr>
            <w:proofErr w:type="spellStart"/>
            <w:r w:rsidRPr="003D0D18">
              <w:rPr>
                <w:rFonts w:ascii="Times New Roman" w:hAnsi="Times New Roman" w:cs="Times New Roman"/>
                <w:sz w:val="16"/>
                <w:szCs w:val="16"/>
              </w:rPr>
              <w:t>Chien</w:t>
            </w:r>
            <w:proofErr w:type="spellEnd"/>
            <w:r w:rsidRPr="003D0D18">
              <w:rPr>
                <w:rFonts w:ascii="Times New Roman" w:hAnsi="Times New Roman" w:cs="Times New Roman"/>
                <w:sz w:val="16"/>
                <w:szCs w:val="16"/>
              </w:rPr>
              <w:t>-Fang Hsu</w:t>
            </w:r>
          </w:p>
        </w:tc>
        <w:tc>
          <w:tcPr>
            <w:tcW w:w="1080" w:type="dxa"/>
            <w:shd w:val="clear" w:color="auto" w:fill="auto"/>
            <w:noWrap/>
          </w:tcPr>
          <w:p w14:paraId="03FEEBB8"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65A5A611"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281.56</w:t>
            </w:r>
          </w:p>
        </w:tc>
        <w:tc>
          <w:tcPr>
            <w:tcW w:w="2520" w:type="dxa"/>
            <w:shd w:val="clear" w:color="auto" w:fill="auto"/>
            <w:noWrap/>
          </w:tcPr>
          <w:p w14:paraId="1EE0CB2C"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w:t>
            </w:r>
            <w:proofErr w:type="gramStart"/>
            <w:r w:rsidRPr="003D0D18">
              <w:rPr>
                <w:rFonts w:ascii="Times New Roman" w:hAnsi="Times New Roman" w:cs="Times New Roman"/>
                <w:sz w:val="16"/>
                <w:szCs w:val="16"/>
              </w:rPr>
              <w:t>the</w:t>
            </w:r>
            <w:proofErr w:type="gramEnd"/>
            <w:r w:rsidRPr="003D0D18">
              <w:rPr>
                <w:rFonts w:ascii="Times New Roman" w:hAnsi="Times New Roman" w:cs="Times New Roman"/>
                <w:sz w:val="16"/>
                <w:szCs w:val="16"/>
              </w:rPr>
              <w:t xml:space="preserve"> more than one spatial stream" here is not clear. It should be </w:t>
            </w:r>
            <w:proofErr w:type="spellStart"/>
            <w:r w:rsidRPr="003D0D18">
              <w:rPr>
                <w:rFonts w:ascii="Times New Roman" w:hAnsi="Times New Roman" w:cs="Times New Roman"/>
                <w:sz w:val="16"/>
                <w:szCs w:val="16"/>
              </w:rPr>
              <w:t>specifed</w:t>
            </w:r>
            <w:proofErr w:type="spellEnd"/>
            <w:r w:rsidRPr="003D0D18">
              <w:rPr>
                <w:rFonts w:ascii="Times New Roman" w:hAnsi="Times New Roman" w:cs="Times New Roman"/>
                <w:sz w:val="16"/>
                <w:szCs w:val="16"/>
              </w:rPr>
              <w:t xml:space="preserve"> exactly how many spatial streams can be supported by a capability indication or other information announced in an element. Also, supported spatial streams should apply to all enabled links in EMLSR mode of the non-AP MLD</w:t>
            </w:r>
          </w:p>
        </w:tc>
        <w:tc>
          <w:tcPr>
            <w:tcW w:w="1980" w:type="dxa"/>
            <w:shd w:val="clear" w:color="auto" w:fill="auto"/>
            <w:noWrap/>
          </w:tcPr>
          <w:p w14:paraId="30DF072A"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xml:space="preserve">clarify the number of spatial </w:t>
            </w:r>
            <w:proofErr w:type="gramStart"/>
            <w:r w:rsidRPr="003D0D18">
              <w:rPr>
                <w:rFonts w:ascii="Times New Roman" w:hAnsi="Times New Roman" w:cs="Times New Roman"/>
                <w:sz w:val="16"/>
                <w:szCs w:val="16"/>
              </w:rPr>
              <w:t>stream</w:t>
            </w:r>
            <w:proofErr w:type="gramEnd"/>
            <w:r w:rsidRPr="003D0D18">
              <w:rPr>
                <w:rFonts w:ascii="Times New Roman" w:hAnsi="Times New Roman" w:cs="Times New Roman"/>
                <w:sz w:val="16"/>
                <w:szCs w:val="16"/>
              </w:rPr>
              <w:t xml:space="preserve"> can be supported</w:t>
            </w:r>
          </w:p>
        </w:tc>
        <w:tc>
          <w:tcPr>
            <w:tcW w:w="2970" w:type="dxa"/>
            <w:shd w:val="clear" w:color="auto" w:fill="auto"/>
          </w:tcPr>
          <w:p w14:paraId="7722A83A"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Revised</w:t>
            </w:r>
          </w:p>
          <w:p w14:paraId="079CAE56"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20D8D70F"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The statement was revised to indicate that the per-link spatial stream capabilities and the operating mode as indicated by the non-AP MLD dictate the exact number of spatial streams used by the AP MLD and non-AP MLD during frame exchanges.</w:t>
            </w:r>
          </w:p>
          <w:p w14:paraId="39BF2EAB"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p w14:paraId="766E3640" w14:textId="78E11D84" w:rsidR="003D0D18" w:rsidRPr="003D0D18" w:rsidRDefault="003D0D18" w:rsidP="003D0D18">
            <w:pPr>
              <w:suppressAutoHyphens/>
              <w:spacing w:after="0"/>
              <w:rPr>
                <w:rFonts w:ascii="Times New Roman" w:hAnsi="Times New Roman" w:cs="Times New Roman"/>
                <w:b/>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Pr>
                <w:rFonts w:ascii="Times New Roman" w:hAnsi="Times New Roman" w:cs="Times New Roman"/>
                <w:b/>
                <w:color w:val="000000" w:themeColor="text1"/>
                <w:sz w:val="16"/>
                <w:szCs w:val="16"/>
              </w:rPr>
              <w:t>11-21/2027r3</w:t>
            </w:r>
            <w:r w:rsidRPr="003D0D18">
              <w:rPr>
                <w:rFonts w:ascii="Times New Roman" w:hAnsi="Times New Roman" w:cs="Times New Roman"/>
                <w:b/>
                <w:color w:val="000000" w:themeColor="text1"/>
                <w:sz w:val="16"/>
                <w:szCs w:val="16"/>
              </w:rPr>
              <w:t xml:space="preserve"> tagged as #4699</w:t>
            </w:r>
          </w:p>
        </w:tc>
      </w:tr>
      <w:tr w:rsidR="003D0D18" w:rsidRPr="003D0D18" w14:paraId="0878B9B2" w14:textId="77777777" w:rsidTr="00DB6FD0">
        <w:trPr>
          <w:trHeight w:val="220"/>
          <w:jc w:val="center"/>
        </w:trPr>
        <w:tc>
          <w:tcPr>
            <w:tcW w:w="625" w:type="dxa"/>
            <w:shd w:val="clear" w:color="auto" w:fill="auto"/>
            <w:noWrap/>
          </w:tcPr>
          <w:p w14:paraId="716591FC" w14:textId="77777777" w:rsidR="003D0D18" w:rsidRPr="003D0D18" w:rsidRDefault="003D0D18" w:rsidP="003D0D18">
            <w:pPr>
              <w:suppressAutoHyphens/>
              <w:spacing w:after="0"/>
              <w:rPr>
                <w:rFonts w:ascii="Times New Roman" w:hAnsi="Times New Roman" w:cs="Times New Roman"/>
                <w:sz w:val="16"/>
                <w:szCs w:val="16"/>
              </w:rPr>
            </w:pPr>
            <w:r w:rsidRPr="00455392">
              <w:rPr>
                <w:rFonts w:ascii="Times New Roman" w:hAnsi="Times New Roman" w:cs="Times New Roman"/>
                <w:sz w:val="16"/>
                <w:szCs w:val="16"/>
                <w:highlight w:val="yellow"/>
              </w:rPr>
              <w:t>6069</w:t>
            </w:r>
          </w:p>
        </w:tc>
        <w:tc>
          <w:tcPr>
            <w:tcW w:w="1080" w:type="dxa"/>
          </w:tcPr>
          <w:p w14:paraId="609E6C40"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Liwen Chu</w:t>
            </w:r>
          </w:p>
        </w:tc>
        <w:tc>
          <w:tcPr>
            <w:tcW w:w="1080" w:type="dxa"/>
            <w:shd w:val="clear" w:color="auto" w:fill="auto"/>
            <w:noWrap/>
          </w:tcPr>
          <w:p w14:paraId="38ABCF42"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35.3.15</w:t>
            </w:r>
          </w:p>
        </w:tc>
        <w:tc>
          <w:tcPr>
            <w:tcW w:w="720" w:type="dxa"/>
          </w:tcPr>
          <w:p w14:paraId="323AE20E"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281.17</w:t>
            </w:r>
          </w:p>
        </w:tc>
        <w:tc>
          <w:tcPr>
            <w:tcW w:w="2520" w:type="dxa"/>
            <w:shd w:val="clear" w:color="auto" w:fill="auto"/>
            <w:noWrap/>
          </w:tcPr>
          <w:p w14:paraId="17FF0D14"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xml:space="preserve">It seems that the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of all links under </w:t>
            </w:r>
            <w:proofErr w:type="spellStart"/>
            <w:r w:rsidRPr="003D0D18">
              <w:rPr>
                <w:rFonts w:ascii="Times New Roman" w:hAnsi="Times New Roman" w:cs="Times New Roman"/>
                <w:sz w:val="16"/>
                <w:szCs w:val="16"/>
              </w:rPr>
              <w:t>eMLSR</w:t>
            </w:r>
            <w:proofErr w:type="spellEnd"/>
            <w:r w:rsidRPr="003D0D18">
              <w:rPr>
                <w:rFonts w:ascii="Times New Roman" w:hAnsi="Times New Roman" w:cs="Times New Roman"/>
                <w:sz w:val="16"/>
                <w:szCs w:val="16"/>
              </w:rPr>
              <w:t xml:space="preserve"> should have same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support. </w:t>
            </w:r>
            <w:proofErr w:type="gramStart"/>
            <w:r w:rsidRPr="003D0D18">
              <w:rPr>
                <w:rFonts w:ascii="Times New Roman" w:hAnsi="Times New Roman" w:cs="Times New Roman"/>
                <w:sz w:val="16"/>
                <w:szCs w:val="16"/>
              </w:rPr>
              <w:t>However</w:t>
            </w:r>
            <w:proofErr w:type="gramEnd"/>
            <w:r w:rsidRPr="003D0D18">
              <w:rPr>
                <w:rFonts w:ascii="Times New Roman" w:hAnsi="Times New Roman" w:cs="Times New Roman"/>
                <w:sz w:val="16"/>
                <w:szCs w:val="16"/>
              </w:rPr>
              <w:t xml:space="preserve"> since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is defined in different links and there is no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MCS support in </w:t>
            </w:r>
            <w:proofErr w:type="spellStart"/>
            <w:r w:rsidRPr="003D0D18">
              <w:rPr>
                <w:rFonts w:ascii="Times New Roman" w:hAnsi="Times New Roman" w:cs="Times New Roman"/>
                <w:sz w:val="16"/>
                <w:szCs w:val="16"/>
              </w:rPr>
              <w:t>eMLSR</w:t>
            </w:r>
            <w:proofErr w:type="spellEnd"/>
            <w:r w:rsidRPr="003D0D18">
              <w:rPr>
                <w:rFonts w:ascii="Times New Roman" w:hAnsi="Times New Roman" w:cs="Times New Roman"/>
                <w:sz w:val="16"/>
                <w:szCs w:val="16"/>
              </w:rPr>
              <w:t xml:space="preserve"> MLD level, an </w:t>
            </w:r>
            <w:proofErr w:type="spellStart"/>
            <w:r w:rsidRPr="003D0D18">
              <w:rPr>
                <w:rFonts w:ascii="Times New Roman" w:hAnsi="Times New Roman" w:cs="Times New Roman"/>
                <w:sz w:val="16"/>
                <w:szCs w:val="16"/>
              </w:rPr>
              <w:t>eMLSR</w:t>
            </w:r>
            <w:proofErr w:type="spellEnd"/>
            <w:r w:rsidRPr="003D0D18">
              <w:rPr>
                <w:rFonts w:ascii="Times New Roman" w:hAnsi="Times New Roman" w:cs="Times New Roman"/>
                <w:sz w:val="16"/>
                <w:szCs w:val="16"/>
              </w:rPr>
              <w:t xml:space="preserve"> can announce different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support for different links. This can help the case where different links have different requirement, </w:t>
            </w:r>
            <w:proofErr w:type="gramStart"/>
            <w:r w:rsidRPr="003D0D18">
              <w:rPr>
                <w:rFonts w:ascii="Times New Roman" w:hAnsi="Times New Roman" w:cs="Times New Roman"/>
                <w:sz w:val="16"/>
                <w:szCs w:val="16"/>
              </w:rPr>
              <w:t>e.g.</w:t>
            </w:r>
            <w:proofErr w:type="gramEnd"/>
            <w:r w:rsidRPr="003D0D18">
              <w:rPr>
                <w:rFonts w:ascii="Times New Roman" w:hAnsi="Times New Roman" w:cs="Times New Roman"/>
                <w:sz w:val="16"/>
                <w:szCs w:val="16"/>
              </w:rPr>
              <w:t xml:space="preserve"> avoiding interference of different radios in the device.</w:t>
            </w:r>
          </w:p>
        </w:tc>
        <w:tc>
          <w:tcPr>
            <w:tcW w:w="1980" w:type="dxa"/>
            <w:shd w:val="clear" w:color="auto" w:fill="auto"/>
            <w:noWrap/>
          </w:tcPr>
          <w:p w14:paraId="2EA57183" w14:textId="77777777" w:rsidR="003D0D18" w:rsidRPr="003D0D18" w:rsidRDefault="003D0D18" w:rsidP="003D0D18">
            <w:pPr>
              <w:suppressAutoHyphens/>
              <w:spacing w:after="0"/>
              <w:rPr>
                <w:rFonts w:ascii="Times New Roman" w:hAnsi="Times New Roman" w:cs="Times New Roman"/>
                <w:sz w:val="16"/>
                <w:szCs w:val="16"/>
              </w:rPr>
            </w:pPr>
            <w:r w:rsidRPr="003D0D18">
              <w:rPr>
                <w:rFonts w:ascii="Times New Roman" w:hAnsi="Times New Roman" w:cs="Times New Roman"/>
                <w:sz w:val="16"/>
                <w:szCs w:val="16"/>
              </w:rPr>
              <w:t xml:space="preserve">Make this clear through adding the text that an </w:t>
            </w:r>
            <w:proofErr w:type="spellStart"/>
            <w:r w:rsidRPr="003D0D18">
              <w:rPr>
                <w:rFonts w:ascii="Times New Roman" w:hAnsi="Times New Roman" w:cs="Times New Roman"/>
                <w:sz w:val="16"/>
                <w:szCs w:val="16"/>
              </w:rPr>
              <w:t>eMLSR</w:t>
            </w:r>
            <w:proofErr w:type="spellEnd"/>
            <w:r w:rsidRPr="003D0D18">
              <w:rPr>
                <w:rFonts w:ascii="Times New Roman" w:hAnsi="Times New Roman" w:cs="Times New Roman"/>
                <w:sz w:val="16"/>
                <w:szCs w:val="16"/>
              </w:rPr>
              <w:t xml:space="preserve"> MLD can announce the different </w:t>
            </w:r>
            <w:proofErr w:type="spellStart"/>
            <w:r w:rsidRPr="003D0D18">
              <w:rPr>
                <w:rFonts w:ascii="Times New Roman" w:hAnsi="Times New Roman" w:cs="Times New Roman"/>
                <w:sz w:val="16"/>
                <w:szCs w:val="16"/>
              </w:rPr>
              <w:t>Nss</w:t>
            </w:r>
            <w:proofErr w:type="spellEnd"/>
            <w:r w:rsidRPr="003D0D18">
              <w:rPr>
                <w:rFonts w:ascii="Times New Roman" w:hAnsi="Times New Roman" w:cs="Times New Roman"/>
                <w:sz w:val="16"/>
                <w:szCs w:val="16"/>
              </w:rPr>
              <w:t xml:space="preserve"> for different links.</w:t>
            </w:r>
          </w:p>
        </w:tc>
        <w:tc>
          <w:tcPr>
            <w:tcW w:w="2970" w:type="dxa"/>
            <w:shd w:val="clear" w:color="auto" w:fill="auto"/>
          </w:tcPr>
          <w:p w14:paraId="1C007FBD"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r w:rsidRPr="003D0D18">
              <w:rPr>
                <w:rFonts w:ascii="Times New Roman" w:hAnsi="Times New Roman" w:cs="Times New Roman"/>
                <w:b/>
                <w:color w:val="000000" w:themeColor="text1"/>
                <w:sz w:val="16"/>
                <w:szCs w:val="16"/>
              </w:rPr>
              <w:t>Revised</w:t>
            </w:r>
          </w:p>
          <w:p w14:paraId="5A3144A2" w14:textId="77777777" w:rsidR="003D0D18" w:rsidRPr="003D0D18" w:rsidRDefault="003D0D18" w:rsidP="003D0D18">
            <w:pPr>
              <w:suppressAutoHyphens/>
              <w:spacing w:after="0"/>
              <w:rPr>
                <w:rFonts w:ascii="Times New Roman" w:hAnsi="Times New Roman" w:cs="Times New Roman"/>
                <w:b/>
                <w:color w:val="000000" w:themeColor="text1"/>
                <w:sz w:val="16"/>
                <w:szCs w:val="16"/>
              </w:rPr>
            </w:pPr>
          </w:p>
          <w:p w14:paraId="2F22E5ED"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r w:rsidRPr="003D0D18">
              <w:rPr>
                <w:rFonts w:ascii="Times New Roman" w:hAnsi="Times New Roman" w:cs="Times New Roman"/>
                <w:bCs/>
                <w:color w:val="000000" w:themeColor="text1"/>
                <w:sz w:val="16"/>
                <w:szCs w:val="16"/>
              </w:rPr>
              <w:t>The statement was revised to indicate that the per-link spatial stream capabilities and the operating mode as indicated by the non-AP MLD dictate the exact number of spatial streams used by the AP MLD and non-AP MLD during frame exchanges.</w:t>
            </w:r>
          </w:p>
          <w:p w14:paraId="68DB7E3A" w14:textId="77777777" w:rsidR="003D0D18" w:rsidRPr="003D0D18" w:rsidRDefault="003D0D18" w:rsidP="003D0D18">
            <w:pPr>
              <w:suppressAutoHyphens/>
              <w:spacing w:after="0"/>
              <w:rPr>
                <w:rFonts w:ascii="Times New Roman" w:hAnsi="Times New Roman" w:cs="Times New Roman"/>
                <w:bCs/>
                <w:color w:val="000000" w:themeColor="text1"/>
                <w:sz w:val="16"/>
                <w:szCs w:val="16"/>
              </w:rPr>
            </w:pPr>
          </w:p>
          <w:p w14:paraId="47865BB3" w14:textId="0E05C90C" w:rsidR="003D0D18" w:rsidRPr="003D0D18" w:rsidRDefault="003D0D18" w:rsidP="003D0D18">
            <w:pPr>
              <w:suppressAutoHyphens/>
              <w:spacing w:after="0"/>
              <w:rPr>
                <w:rFonts w:ascii="Times New Roman" w:hAnsi="Times New Roman" w:cs="Times New Roman"/>
                <w:bCs/>
                <w:color w:val="000000" w:themeColor="text1"/>
                <w:sz w:val="16"/>
                <w:szCs w:val="16"/>
              </w:rPr>
            </w:pPr>
            <w:proofErr w:type="spellStart"/>
            <w:r w:rsidRPr="003D0D18">
              <w:rPr>
                <w:rFonts w:ascii="Times New Roman" w:hAnsi="Times New Roman" w:cs="Times New Roman"/>
                <w:b/>
                <w:color w:val="000000" w:themeColor="text1"/>
                <w:sz w:val="16"/>
                <w:szCs w:val="16"/>
              </w:rPr>
              <w:t>TGbe</w:t>
            </w:r>
            <w:proofErr w:type="spellEnd"/>
            <w:r w:rsidRPr="003D0D18">
              <w:rPr>
                <w:rFonts w:ascii="Times New Roman" w:hAnsi="Times New Roman" w:cs="Times New Roman"/>
                <w:b/>
                <w:color w:val="000000" w:themeColor="text1"/>
                <w:sz w:val="16"/>
                <w:szCs w:val="16"/>
              </w:rPr>
              <w:t xml:space="preserve"> editor: Please implement the changes shown in doc </w:t>
            </w:r>
            <w:r w:rsidR="00FC4D72">
              <w:rPr>
                <w:rFonts w:ascii="Times New Roman" w:hAnsi="Times New Roman" w:cs="Times New Roman"/>
                <w:b/>
                <w:color w:val="000000" w:themeColor="text1"/>
                <w:sz w:val="16"/>
                <w:szCs w:val="16"/>
              </w:rPr>
              <w:t>11-21/2027r3</w:t>
            </w:r>
            <w:r w:rsidRPr="003D0D18">
              <w:rPr>
                <w:rFonts w:ascii="Times New Roman" w:hAnsi="Times New Roman" w:cs="Times New Roman"/>
                <w:b/>
                <w:color w:val="000000" w:themeColor="text1"/>
                <w:sz w:val="16"/>
                <w:szCs w:val="16"/>
              </w:rPr>
              <w:t xml:space="preserve"> tagged as #4699</w:t>
            </w:r>
          </w:p>
        </w:tc>
      </w:tr>
    </w:tbl>
    <w:p w14:paraId="0F1ACEF3" w14:textId="761B8917" w:rsidR="003941EF"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uto"/>
        <w:jc w:val="both"/>
        <w:rPr>
          <w:rFonts w:ascii="Times New Roman" w:hAnsi="Times New Roman" w:cs="Times New Roman"/>
          <w:b/>
          <w:i/>
          <w:iCs/>
          <w:color w:val="000000" w:themeColor="text1"/>
          <w:w w:val="0"/>
          <w:sz w:val="20"/>
          <w:szCs w:val="20"/>
        </w:rPr>
      </w:pPr>
      <w:proofErr w:type="spellStart"/>
      <w:r w:rsidRPr="003D0D18">
        <w:rPr>
          <w:rFonts w:ascii="Times New Roman" w:hAnsi="Times New Roman" w:cs="Times New Roman"/>
          <w:b/>
          <w:i/>
          <w:iCs/>
          <w:color w:val="000000" w:themeColor="text1"/>
          <w:w w:val="0"/>
          <w:sz w:val="20"/>
          <w:szCs w:val="20"/>
          <w:highlight w:val="yellow"/>
        </w:rPr>
        <w:t>TGbe</w:t>
      </w:r>
      <w:proofErr w:type="spellEnd"/>
      <w:r w:rsidRPr="003D0D18">
        <w:rPr>
          <w:rFonts w:ascii="Times New Roman" w:hAnsi="Times New Roman" w:cs="Times New Roman"/>
          <w:b/>
          <w:i/>
          <w:iCs/>
          <w:color w:val="000000" w:themeColor="text1"/>
          <w:w w:val="0"/>
          <w:sz w:val="20"/>
          <w:szCs w:val="20"/>
          <w:highlight w:val="yellow"/>
        </w:rPr>
        <w:t xml:space="preserve"> editor: Please note Baseline is 11be D1</w:t>
      </w:r>
      <w:r w:rsidRPr="000C748C">
        <w:rPr>
          <w:rFonts w:ascii="Times New Roman" w:hAnsi="Times New Roman" w:cs="Times New Roman"/>
          <w:b/>
          <w:i/>
          <w:iCs/>
          <w:color w:val="000000" w:themeColor="text1"/>
          <w:w w:val="0"/>
          <w:sz w:val="20"/>
          <w:szCs w:val="20"/>
          <w:highlight w:val="yellow"/>
        </w:rPr>
        <w:t>.</w:t>
      </w:r>
      <w:bookmarkStart w:id="81" w:name="9.4.2.295b.1_General"/>
      <w:bookmarkEnd w:id="81"/>
      <w:r w:rsidR="005F1F13" w:rsidRPr="000C748C">
        <w:rPr>
          <w:rFonts w:ascii="Times New Roman" w:hAnsi="Times New Roman" w:cs="Times New Roman"/>
          <w:b/>
          <w:i/>
          <w:iCs/>
          <w:color w:val="000000" w:themeColor="text1"/>
          <w:w w:val="0"/>
          <w:sz w:val="20"/>
          <w:szCs w:val="20"/>
          <w:highlight w:val="yellow"/>
        </w:rPr>
        <w:t>5</w:t>
      </w:r>
      <w:r w:rsidR="000C748C" w:rsidRPr="000C748C">
        <w:rPr>
          <w:rFonts w:ascii="Times New Roman" w:hAnsi="Times New Roman" w:cs="Times New Roman"/>
          <w:b/>
          <w:i/>
          <w:iCs/>
          <w:color w:val="000000" w:themeColor="text1"/>
          <w:w w:val="0"/>
          <w:sz w:val="20"/>
          <w:szCs w:val="20"/>
          <w:highlight w:val="yellow"/>
        </w:rPr>
        <w:t xml:space="preserve"> </w:t>
      </w:r>
    </w:p>
    <w:p w14:paraId="21FAF55A" w14:textId="77777777" w:rsidR="003D0D18"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uto"/>
        <w:jc w:val="both"/>
        <w:rPr>
          <w:rFonts w:ascii="Arial" w:hAnsi="Arial" w:cs="Arial"/>
          <w:b/>
          <w:color w:val="000000" w:themeColor="text1"/>
          <w:w w:val="0"/>
          <w:sz w:val="20"/>
          <w:szCs w:val="20"/>
        </w:rPr>
      </w:pPr>
      <w:r w:rsidRPr="003D0D18">
        <w:rPr>
          <w:rFonts w:ascii="Arial" w:hAnsi="Arial" w:cs="Arial"/>
          <w:b/>
          <w:color w:val="000000" w:themeColor="text1"/>
          <w:w w:val="0"/>
          <w:sz w:val="20"/>
          <w:szCs w:val="20"/>
        </w:rPr>
        <w:t>35.3.16 Enhanced multi-link single radio operation</w:t>
      </w:r>
    </w:p>
    <w:p w14:paraId="33A3410F" w14:textId="77777777" w:rsidR="003D0D18"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uto"/>
        <w:jc w:val="both"/>
        <w:rPr>
          <w:rFonts w:ascii="Times New Roman" w:hAnsi="Times New Roman" w:cs="Times New Roman"/>
          <w:bCs/>
          <w:color w:val="000000" w:themeColor="text1"/>
          <w:w w:val="0"/>
          <w:sz w:val="20"/>
          <w:szCs w:val="20"/>
        </w:rPr>
      </w:pPr>
      <w:r w:rsidRPr="003D0D18">
        <w:rPr>
          <w:rFonts w:ascii="Times New Roman" w:hAnsi="Times New Roman" w:cs="Times New Roman"/>
          <w:bCs/>
          <w:color w:val="000000" w:themeColor="text1"/>
          <w:w w:val="0"/>
          <w:sz w:val="20"/>
          <w:szCs w:val="20"/>
        </w:rPr>
        <w:t>When a non-AP MLD is operating in the EMLSR mode with an AP MLD supporting the EMLSR mode</w:t>
      </w:r>
      <w:ins w:id="82" w:author="Gaurang Naik" w:date="2021-09-20T18:36:00Z">
        <w:r w:rsidRPr="003D0D18">
          <w:rPr>
            <w:rFonts w:ascii="Times New Roman" w:hAnsi="Times New Roman" w:cs="Times New Roman"/>
            <w:bCs/>
            <w:color w:val="000000" w:themeColor="text1"/>
            <w:w w:val="0"/>
            <w:sz w:val="20"/>
            <w:szCs w:val="20"/>
          </w:rPr>
          <w:t>,</w:t>
        </w:r>
      </w:ins>
      <w:r w:rsidRPr="003D0D18">
        <w:rPr>
          <w:rFonts w:ascii="Times New Roman" w:hAnsi="Times New Roman" w:cs="Times New Roman"/>
          <w:bCs/>
          <w:color w:val="000000" w:themeColor="text1"/>
          <w:w w:val="0"/>
          <w:sz w:val="20"/>
          <w:szCs w:val="20"/>
        </w:rPr>
        <w:t xml:space="preserve"> the following applies:</w:t>
      </w:r>
    </w:p>
    <w:p w14:paraId="19039B3E" w14:textId="77777777" w:rsidR="003D0D18"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left="1080"/>
        <w:jc w:val="both"/>
        <w:rPr>
          <w:rFonts w:ascii="TimesNewRomanPSMT" w:hAnsi="TimesNewRomanPSMT" w:cs="Times New Roman"/>
          <w:bCs/>
          <w:color w:val="000000" w:themeColor="text1"/>
          <w:w w:val="0"/>
          <w:sz w:val="20"/>
          <w:szCs w:val="20"/>
        </w:rPr>
      </w:pPr>
      <w:r w:rsidRPr="003D0D18">
        <w:rPr>
          <w:rFonts w:ascii="TimesNewRomanPSMT" w:hAnsi="TimesNewRomanPSMT" w:cs="Times New Roman"/>
          <w:bCs/>
          <w:color w:val="000000" w:themeColor="text1"/>
          <w:w w:val="0"/>
          <w:sz w:val="20"/>
          <w:szCs w:val="20"/>
        </w:rPr>
        <w:t>…</w:t>
      </w:r>
    </w:p>
    <w:p w14:paraId="3A67553E" w14:textId="77777777" w:rsidR="003D0D18" w:rsidRPr="003D0D18" w:rsidRDefault="003D0D18" w:rsidP="003D0D18">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TimesNewRomanPSMT" w:hAnsi="TimesNewRomanPSMT" w:cs="Times New Roman"/>
          <w:bCs/>
          <w:color w:val="000000" w:themeColor="text1"/>
          <w:w w:val="0"/>
          <w:sz w:val="20"/>
          <w:szCs w:val="20"/>
        </w:rPr>
      </w:pPr>
      <w:r w:rsidRPr="003D0D18">
        <w:rPr>
          <w:rFonts w:ascii="TimesNewRomanPSMT" w:hAnsi="TimesNewRomanPSMT" w:cs="Times New Roman"/>
          <w:bCs/>
          <w:color w:val="000000" w:themeColor="text1"/>
          <w:w w:val="0"/>
          <w:sz w:val="20"/>
          <w:szCs w:val="20"/>
        </w:rPr>
        <w:t xml:space="preserve">The initial Control frame of a frame exchange sequence shall be sent in the </w:t>
      </w:r>
      <w:del w:id="83" w:author="Gaurang Naik" w:date="2022-01-14T11:56:00Z">
        <w:r w:rsidRPr="003D0D18" w:rsidDel="00CB47F0">
          <w:rPr>
            <w:rFonts w:ascii="TimesNewRomanPSMT" w:hAnsi="TimesNewRomanPSMT" w:cs="Times New Roman"/>
            <w:bCs/>
            <w:color w:val="000000" w:themeColor="text1"/>
            <w:w w:val="0"/>
            <w:sz w:val="20"/>
            <w:szCs w:val="20"/>
          </w:rPr>
          <w:delText xml:space="preserve">OFDM </w:delText>
        </w:r>
      </w:del>
      <w:ins w:id="84" w:author="Gaurang Naik" w:date="2022-01-14T11:56:00Z">
        <w:r w:rsidRPr="003D0D18">
          <w:rPr>
            <w:rFonts w:ascii="TimesNewRomanPSMT" w:hAnsi="TimesNewRomanPSMT" w:cs="Times New Roman"/>
            <w:bCs/>
            <w:color w:val="000000" w:themeColor="text1"/>
            <w:w w:val="0"/>
            <w:sz w:val="20"/>
            <w:szCs w:val="20"/>
          </w:rPr>
          <w:t>non-HT (#54</w:t>
        </w:r>
      </w:ins>
      <w:ins w:id="85" w:author="Gaurang Naik" w:date="2022-01-14T11:57:00Z">
        <w:r w:rsidRPr="003D0D18">
          <w:rPr>
            <w:rFonts w:ascii="TimesNewRomanPSMT" w:hAnsi="TimesNewRomanPSMT" w:cs="Times New Roman"/>
            <w:bCs/>
            <w:color w:val="000000" w:themeColor="text1"/>
            <w:w w:val="0"/>
            <w:sz w:val="20"/>
            <w:szCs w:val="20"/>
          </w:rPr>
          <w:t>51</w:t>
        </w:r>
      </w:ins>
      <w:ins w:id="86" w:author="Gaurang Naik" w:date="2022-01-14T11:56:00Z">
        <w:r w:rsidRPr="003D0D18">
          <w:rPr>
            <w:rFonts w:ascii="TimesNewRomanPSMT" w:hAnsi="TimesNewRomanPSMT" w:cs="Times New Roman"/>
            <w:bCs/>
            <w:color w:val="000000" w:themeColor="text1"/>
            <w:w w:val="0"/>
            <w:sz w:val="20"/>
            <w:szCs w:val="20"/>
          </w:rPr>
          <w:t xml:space="preserve">) </w:t>
        </w:r>
      </w:ins>
      <w:r w:rsidRPr="003D0D18">
        <w:rPr>
          <w:rFonts w:ascii="TimesNewRomanPSMT" w:hAnsi="TimesNewRomanPSMT" w:cs="Times New Roman"/>
          <w:bCs/>
          <w:color w:val="000000" w:themeColor="text1"/>
          <w:w w:val="0"/>
          <w:sz w:val="20"/>
          <w:szCs w:val="20"/>
        </w:rPr>
        <w:t xml:space="preserve">PPDU or non-HT duplicate PPDU format using a rate of 6 Mbps, 12 Mbps, or 24 Mbps. </w:t>
      </w:r>
    </w:p>
    <w:p w14:paraId="293DFC73" w14:textId="5A4AB22E" w:rsidR="003D0D18" w:rsidRPr="003D0D18" w:rsidRDefault="003D0D18" w:rsidP="003D0D18">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TimesNewRomanPSMT" w:hAnsi="TimesNewRomanPSMT" w:cs="Times New Roman"/>
          <w:bCs/>
          <w:color w:val="000000" w:themeColor="text1"/>
          <w:w w:val="0"/>
          <w:sz w:val="20"/>
          <w:szCs w:val="20"/>
        </w:rPr>
      </w:pPr>
      <w:r w:rsidRPr="003D0D18">
        <w:rPr>
          <w:rFonts w:ascii="TimesNewRomanPSMT" w:hAnsi="TimesNewRomanPSMT" w:cs="Times New Roman"/>
          <w:color w:val="000000"/>
          <w:w w:val="0"/>
          <w:sz w:val="20"/>
          <w:szCs w:val="20"/>
        </w:rPr>
        <w:t xml:space="preserve">The initial Control frame shall be an MU-RTS Trigger frame or a BSRP Trigger frame. </w:t>
      </w:r>
      <w:del w:id="87" w:author="Gaurang Naik" w:date="2022-01-14T12:08:00Z">
        <w:r w:rsidRPr="003D0D18" w:rsidDel="00F878F8">
          <w:rPr>
            <w:rFonts w:ascii="TimesNewRomanPSMT" w:hAnsi="TimesNewRomanPSMT" w:cs="Times New Roman"/>
            <w:color w:val="000000"/>
            <w:w w:val="0"/>
            <w:sz w:val="20"/>
            <w:szCs w:val="20"/>
          </w:rPr>
          <w:delText>Reception of MU-RTS and BSRP Trigger frames is mandatory for a non-AP MLD that is in the EMLSR mode.</w:delText>
        </w:r>
      </w:del>
      <w:ins w:id="88" w:author="Gaurang Naik" w:date="2022-01-21T14:21:00Z">
        <w:r w:rsidRPr="003D0D18">
          <w:rPr>
            <w:rFonts w:ascii="TimesNewRomanPSMT" w:hAnsi="TimesNewRomanPSMT" w:cs="Times New Roman"/>
            <w:color w:val="000000"/>
            <w:w w:val="0"/>
            <w:sz w:val="20"/>
            <w:szCs w:val="20"/>
          </w:rPr>
          <w:t>A STA affiliated with a</w:t>
        </w:r>
      </w:ins>
      <w:ins w:id="89" w:author="Gaurang Naik" w:date="2022-01-14T12:10:00Z">
        <w:r w:rsidRPr="003D0D18">
          <w:rPr>
            <w:rFonts w:ascii="TimesNewRomanPSMT" w:hAnsi="TimesNewRomanPSMT" w:cs="Times New Roman"/>
            <w:color w:val="000000"/>
            <w:w w:val="0"/>
            <w:sz w:val="20"/>
            <w:szCs w:val="20"/>
          </w:rPr>
          <w:t xml:space="preserve"> non-AP MLD </w:t>
        </w:r>
      </w:ins>
      <w:ins w:id="90" w:author="Gaurang Naik" w:date="2022-01-21T14:21:00Z">
        <w:r w:rsidRPr="003D0D18">
          <w:rPr>
            <w:rFonts w:ascii="TimesNewRomanPSMT" w:hAnsi="TimesNewRomanPSMT" w:cs="Times New Roman"/>
            <w:color w:val="000000"/>
            <w:w w:val="0"/>
            <w:sz w:val="20"/>
            <w:szCs w:val="20"/>
          </w:rPr>
          <w:t xml:space="preserve">that </w:t>
        </w:r>
      </w:ins>
      <w:ins w:id="91" w:author="Gaurang Naik" w:date="2022-01-14T12:10:00Z">
        <w:r w:rsidRPr="003D0D18">
          <w:rPr>
            <w:rFonts w:ascii="TimesNewRomanPSMT" w:hAnsi="TimesNewRomanPSMT" w:cs="Times New Roman"/>
            <w:color w:val="000000"/>
            <w:w w:val="0"/>
            <w:sz w:val="20"/>
            <w:szCs w:val="20"/>
          </w:rPr>
          <w:t xml:space="preserve">is </w:t>
        </w:r>
      </w:ins>
      <w:ins w:id="92" w:author="Gaurang Naik" w:date="2022-01-21T14:23:00Z">
        <w:r w:rsidRPr="003D0D18">
          <w:rPr>
            <w:rFonts w:ascii="TimesNewRomanPSMT" w:hAnsi="TimesNewRomanPSMT" w:cs="Times New Roman"/>
            <w:color w:val="000000"/>
            <w:w w:val="0"/>
            <w:sz w:val="20"/>
            <w:szCs w:val="20"/>
          </w:rPr>
          <w:t xml:space="preserve">in the </w:t>
        </w:r>
      </w:ins>
      <w:ins w:id="93" w:author="Gaurang Naik" w:date="2022-01-14T12:10:00Z">
        <w:r w:rsidRPr="003D0D18">
          <w:rPr>
            <w:rFonts w:ascii="TimesNewRomanPSMT" w:hAnsi="TimesNewRomanPSMT" w:cs="Times New Roman"/>
            <w:color w:val="000000"/>
            <w:w w:val="0"/>
            <w:sz w:val="20"/>
            <w:szCs w:val="20"/>
          </w:rPr>
          <w:t xml:space="preserve">listening </w:t>
        </w:r>
      </w:ins>
      <w:ins w:id="94" w:author="Gaurang Naik" w:date="2022-01-26T18:01:00Z">
        <w:r w:rsidRPr="003D0D18">
          <w:rPr>
            <w:rFonts w:ascii="TimesNewRomanPSMT" w:hAnsi="TimesNewRomanPSMT" w:cs="Times New Roman"/>
            <w:color w:val="000000"/>
            <w:w w:val="0"/>
            <w:sz w:val="20"/>
            <w:szCs w:val="20"/>
          </w:rPr>
          <w:t xml:space="preserve">operation </w:t>
        </w:r>
      </w:ins>
      <w:ins w:id="95" w:author="Gaurang Naik" w:date="2022-01-21T14:21:00Z">
        <w:r w:rsidRPr="003D0D18">
          <w:rPr>
            <w:rFonts w:ascii="TimesNewRomanPSMT" w:hAnsi="TimesNewRomanPSMT" w:cs="Times New Roman"/>
            <w:color w:val="000000"/>
            <w:w w:val="0"/>
            <w:sz w:val="20"/>
            <w:szCs w:val="20"/>
          </w:rPr>
          <w:t xml:space="preserve">and that receives </w:t>
        </w:r>
      </w:ins>
      <w:ins w:id="96" w:author="Gaurang Naik" w:date="2022-01-21T15:33:00Z">
        <w:r w:rsidRPr="003D0D18">
          <w:rPr>
            <w:rFonts w:ascii="TimesNewRomanPSMT" w:hAnsi="TimesNewRomanPSMT" w:cs="Times New Roman"/>
            <w:color w:val="000000"/>
            <w:w w:val="0"/>
            <w:sz w:val="20"/>
            <w:szCs w:val="20"/>
          </w:rPr>
          <w:t xml:space="preserve">an </w:t>
        </w:r>
      </w:ins>
      <w:ins w:id="97" w:author="Gaurang Naik" w:date="2022-01-14T12:08:00Z">
        <w:r w:rsidRPr="003D0D18">
          <w:rPr>
            <w:rFonts w:ascii="TimesNewRomanPSMT" w:hAnsi="TimesNewRomanPSMT" w:cs="Times New Roman"/>
            <w:color w:val="000000"/>
            <w:w w:val="0"/>
            <w:sz w:val="20"/>
            <w:szCs w:val="20"/>
          </w:rPr>
          <w:t xml:space="preserve">MU-RTS </w:t>
        </w:r>
      </w:ins>
      <w:ins w:id="98" w:author="Gaurang Naik" w:date="2022-01-21T15:33:00Z">
        <w:r w:rsidRPr="003D0D18">
          <w:rPr>
            <w:rFonts w:ascii="TimesNewRomanPSMT" w:hAnsi="TimesNewRomanPSMT" w:cs="Times New Roman"/>
            <w:color w:val="000000"/>
            <w:w w:val="0"/>
            <w:sz w:val="20"/>
            <w:szCs w:val="20"/>
          </w:rPr>
          <w:t>Trigger Frame or</w:t>
        </w:r>
      </w:ins>
      <w:ins w:id="99" w:author="Gaurang Naik" w:date="2022-01-14T12:08:00Z">
        <w:r w:rsidRPr="003D0D18">
          <w:rPr>
            <w:rFonts w:ascii="TimesNewRomanPSMT" w:hAnsi="TimesNewRomanPSMT" w:cs="Times New Roman"/>
            <w:color w:val="000000"/>
            <w:w w:val="0"/>
            <w:sz w:val="20"/>
            <w:szCs w:val="20"/>
          </w:rPr>
          <w:t xml:space="preserve"> BSRP Trigger frame </w:t>
        </w:r>
      </w:ins>
      <w:ins w:id="100" w:author="Gaurang Naik" w:date="2022-01-21T14:23:00Z">
        <w:r w:rsidRPr="003D0D18">
          <w:rPr>
            <w:rFonts w:ascii="TimesNewRomanPSMT" w:hAnsi="TimesNewRomanPSMT" w:cs="Times New Roman"/>
            <w:color w:val="000000"/>
            <w:w w:val="0"/>
            <w:sz w:val="20"/>
            <w:szCs w:val="20"/>
          </w:rPr>
          <w:t xml:space="preserve">addressed to it shall respond </w:t>
        </w:r>
      </w:ins>
      <w:ins w:id="101" w:author="Gaurang Naik" w:date="2022-01-21T14:24:00Z">
        <w:r w:rsidRPr="003D0D18">
          <w:rPr>
            <w:rFonts w:ascii="TimesNewRomanPSMT" w:hAnsi="TimesNewRomanPSMT" w:cs="Times New Roman"/>
            <w:color w:val="000000"/>
            <w:w w:val="0"/>
            <w:sz w:val="20"/>
            <w:szCs w:val="20"/>
          </w:rPr>
          <w:t>as defined in 35.</w:t>
        </w:r>
      </w:ins>
      <w:ins w:id="102" w:author="Gaurang Naik" w:date="2022-01-21T14:26:00Z">
        <w:r w:rsidRPr="003D0D18">
          <w:rPr>
            <w:rFonts w:ascii="TimesNewRomanPSMT" w:hAnsi="TimesNewRomanPSMT" w:cs="Times New Roman"/>
            <w:color w:val="000000"/>
            <w:w w:val="0"/>
            <w:sz w:val="20"/>
            <w:szCs w:val="20"/>
          </w:rPr>
          <w:t>4.2.2 (Rules for soliciting UL M</w:t>
        </w:r>
      </w:ins>
      <w:ins w:id="103" w:author="Gaurang Naik" w:date="2022-01-21T14:27:00Z">
        <w:r w:rsidRPr="003D0D18">
          <w:rPr>
            <w:rFonts w:ascii="TimesNewRomanPSMT" w:hAnsi="TimesNewRomanPSMT" w:cs="Times New Roman"/>
            <w:color w:val="000000"/>
            <w:w w:val="0"/>
            <w:sz w:val="20"/>
            <w:szCs w:val="20"/>
          </w:rPr>
          <w:t>U</w:t>
        </w:r>
      </w:ins>
      <w:ins w:id="104" w:author="Gaurang Naik" w:date="2022-01-21T14:26:00Z">
        <w:r w:rsidRPr="003D0D18">
          <w:rPr>
            <w:rFonts w:ascii="TimesNewRomanPSMT" w:hAnsi="TimesNewRomanPSMT" w:cs="Times New Roman"/>
            <w:color w:val="000000"/>
            <w:w w:val="0"/>
            <w:sz w:val="20"/>
            <w:szCs w:val="20"/>
          </w:rPr>
          <w:t xml:space="preserve"> frames)</w:t>
        </w:r>
      </w:ins>
      <w:ins w:id="105" w:author="Park, Minyoung" w:date="2022-01-25T14:43:00Z">
        <w:r w:rsidRPr="003D0D18">
          <w:rPr>
            <w:rFonts w:ascii="TimesNewRomanPSMT" w:hAnsi="TimesNewRomanPSMT" w:cs="Times New Roman"/>
            <w:color w:val="000000"/>
            <w:w w:val="0"/>
            <w:sz w:val="20"/>
            <w:szCs w:val="20"/>
          </w:rPr>
          <w:t xml:space="preserve"> </w:t>
        </w:r>
      </w:ins>
      <w:ins w:id="106" w:author="Gaurang Naik" w:date="2022-01-26T18:01:00Z">
        <w:r w:rsidRPr="003D0D18">
          <w:rPr>
            <w:rFonts w:ascii="TimesNewRomanPSMT" w:hAnsi="TimesNewRomanPSMT" w:cs="Times New Roman"/>
            <w:color w:val="000000"/>
            <w:w w:val="0"/>
            <w:sz w:val="20"/>
            <w:szCs w:val="20"/>
          </w:rPr>
          <w:t xml:space="preserve">except when the frame exchanges initiated by the initial Control frame </w:t>
        </w:r>
      </w:ins>
      <w:ins w:id="107" w:author="Gaurang Naik" w:date="2022-01-26T18:03:00Z">
        <w:r w:rsidRPr="003D0D18">
          <w:rPr>
            <w:rFonts w:ascii="TimesNewRomanPSMT" w:hAnsi="TimesNewRomanPSMT" w:cs="Times New Roman"/>
            <w:color w:val="000000"/>
            <w:w w:val="0"/>
            <w:sz w:val="20"/>
            <w:szCs w:val="20"/>
          </w:rPr>
          <w:t xml:space="preserve">on </w:t>
        </w:r>
      </w:ins>
      <w:ins w:id="108" w:author="Gaurang Naik" w:date="2022-01-26T18:01:00Z">
        <w:r w:rsidRPr="003D0D18">
          <w:rPr>
            <w:rFonts w:ascii="TimesNewRomanPSMT" w:hAnsi="TimesNewRomanPSMT" w:cs="Times New Roman"/>
            <w:color w:val="000000"/>
            <w:w w:val="0"/>
            <w:sz w:val="20"/>
            <w:szCs w:val="20"/>
          </w:rPr>
          <w:t>one of the EMLSR links overlaps with group addressed frame transmissions on the other EMLSR link</w:t>
        </w:r>
      </w:ins>
      <w:ins w:id="109" w:author="Gaurang Naik" w:date="2022-03-24T08:54:00Z">
        <w:r w:rsidR="0075626D">
          <w:rPr>
            <w:rFonts w:ascii="TimesNewRomanPSMT" w:hAnsi="TimesNewRomanPSMT" w:cs="Times New Roman"/>
            <w:color w:val="000000"/>
            <w:w w:val="0"/>
            <w:sz w:val="20"/>
            <w:szCs w:val="20"/>
          </w:rPr>
          <w:t xml:space="preserve"> </w:t>
        </w:r>
      </w:ins>
      <w:ins w:id="110" w:author="Gaurang Naik" w:date="2022-03-25T09:52:00Z">
        <w:r w:rsidR="00453496" w:rsidRPr="00453496">
          <w:rPr>
            <w:rFonts w:ascii="TimesNewRomanPSMT" w:hAnsi="TimesNewRomanPSMT" w:cs="Times New Roman"/>
            <w:color w:val="000000"/>
            <w:w w:val="0"/>
            <w:sz w:val="20"/>
            <w:szCs w:val="20"/>
            <w:highlight w:val="green"/>
          </w:rPr>
          <w:t>where</w:t>
        </w:r>
      </w:ins>
      <w:ins w:id="111" w:author="Gaurang Naik" w:date="2022-03-24T08:54:00Z">
        <w:r w:rsidR="0075626D" w:rsidRPr="00453496">
          <w:rPr>
            <w:rFonts w:ascii="TimesNewRomanPSMT" w:hAnsi="TimesNewRomanPSMT" w:cs="Times New Roman"/>
            <w:color w:val="000000"/>
            <w:w w:val="0"/>
            <w:sz w:val="20"/>
            <w:szCs w:val="20"/>
            <w:highlight w:val="green"/>
          </w:rPr>
          <w:t xml:space="preserve"> the non-AP STA intends to receive the group addressed frame</w:t>
        </w:r>
      </w:ins>
      <w:ins w:id="112" w:author="Gaurang Naik" w:date="2022-03-25T09:52:00Z">
        <w:r w:rsidR="00180C45" w:rsidRPr="00180C45">
          <w:rPr>
            <w:rFonts w:ascii="TimesNewRomanPSMT" w:hAnsi="TimesNewRomanPSMT" w:cs="Times New Roman"/>
            <w:color w:val="000000"/>
            <w:w w:val="0"/>
            <w:sz w:val="20"/>
            <w:szCs w:val="20"/>
            <w:highlight w:val="green"/>
          </w:rPr>
          <w:t>s</w:t>
        </w:r>
      </w:ins>
      <w:ins w:id="113" w:author="Gaurang Naik" w:date="2022-01-26T18:04:00Z">
        <w:r w:rsidRPr="003D0D18">
          <w:rPr>
            <w:rFonts w:ascii="TimesNewRomanPSMT" w:hAnsi="TimesNewRomanPSMT" w:cs="Times New Roman"/>
            <w:color w:val="000000"/>
            <w:w w:val="0"/>
            <w:sz w:val="20"/>
            <w:szCs w:val="20"/>
          </w:rPr>
          <w:t xml:space="preserve"> (#6324)</w:t>
        </w:r>
      </w:ins>
      <w:ins w:id="114" w:author="Gaurang Naik" w:date="2022-01-26T18:01:00Z">
        <w:r w:rsidRPr="003D0D18">
          <w:rPr>
            <w:rFonts w:ascii="TimesNewRomanPSMT" w:hAnsi="TimesNewRomanPSMT" w:cs="Times New Roman"/>
            <w:color w:val="000000"/>
            <w:w w:val="0"/>
            <w:sz w:val="20"/>
            <w:szCs w:val="20"/>
          </w:rPr>
          <w:t>.</w:t>
        </w:r>
      </w:ins>
      <w:r w:rsidRPr="003D0D18">
        <w:rPr>
          <w:rFonts w:ascii="TimesNewRomanPSMT" w:hAnsi="TimesNewRomanPSMT" w:cs="Times New Roman"/>
          <w:color w:val="000000"/>
          <w:w w:val="0"/>
          <w:sz w:val="20"/>
          <w:szCs w:val="20"/>
        </w:rPr>
        <w:t xml:space="preserve"> The number of spatial streams for the response to the BSRP Trigger frame shall be limited to 1.</w:t>
      </w:r>
    </w:p>
    <w:p w14:paraId="4A0A81D9" w14:textId="77777777" w:rsidR="003D0D18" w:rsidRPr="003D0D18" w:rsidRDefault="003D0D18" w:rsidP="003D0D18">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TimesNewRomanPSMT" w:hAnsi="TimesNewRomanPSMT" w:cs="Times New Roman"/>
          <w:bCs/>
          <w:color w:val="000000" w:themeColor="text1"/>
          <w:w w:val="0"/>
          <w:sz w:val="20"/>
          <w:szCs w:val="20"/>
        </w:rPr>
      </w:pPr>
      <w:r w:rsidRPr="003D0D18">
        <w:rPr>
          <w:rFonts w:ascii="TimesNewRomanPSMT" w:hAnsi="TimesNewRomanPSMT" w:cs="Times New Roman"/>
          <w:bCs/>
          <w:color w:val="000000" w:themeColor="text1"/>
          <w:w w:val="0"/>
          <w:sz w:val="20"/>
          <w:szCs w:val="20"/>
        </w:rPr>
        <w:t>…</w:t>
      </w:r>
    </w:p>
    <w:p w14:paraId="102432E8" w14:textId="77777777" w:rsidR="003D0D18" w:rsidRPr="003D0D18" w:rsidRDefault="003D0D18" w:rsidP="003D0D18">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TimesNewRomanPSMT" w:hAnsi="TimesNewRomanPSMT" w:cs="Times New Roman"/>
          <w:bCs/>
          <w:color w:val="000000" w:themeColor="text1"/>
          <w:w w:val="0"/>
          <w:sz w:val="20"/>
          <w:szCs w:val="20"/>
        </w:rPr>
      </w:pPr>
      <w:r w:rsidRPr="003D0D18">
        <w:rPr>
          <w:rFonts w:ascii="TimesNewRomanPSMT" w:hAnsi="TimesNewRomanPSMT" w:cs="Times New Roman"/>
          <w:color w:val="000000"/>
          <w:w w:val="0"/>
          <w:sz w:val="20"/>
          <w:szCs w:val="20"/>
        </w:rPr>
        <w:t xml:space="preserve">After receiving the initial Control frame of a frame exchange sequence, the non-AP MLD shall be able to transmit or receive on the link in which the initial Control frame was received and shall not transmit or receive on the other EMLSR link(s) until the end of the frame exchange sequence, and subject to its </w:t>
      </w:r>
      <w:ins w:id="115" w:author="Gaurang Naik" w:date="2022-01-14T12:14:00Z">
        <w:r w:rsidRPr="003D0D18">
          <w:rPr>
            <w:rFonts w:ascii="TimesNewRomanPSMT" w:hAnsi="TimesNewRomanPSMT" w:cs="Times New Roman"/>
            <w:color w:val="000000"/>
            <w:w w:val="0"/>
            <w:sz w:val="20"/>
            <w:szCs w:val="20"/>
          </w:rPr>
          <w:t>per-link</w:t>
        </w:r>
      </w:ins>
      <w:ins w:id="116" w:author="Gaurang Naik" w:date="2022-01-14T13:04:00Z">
        <w:r w:rsidRPr="003D0D18">
          <w:rPr>
            <w:rFonts w:ascii="TimesNewRomanPSMT" w:hAnsi="TimesNewRomanPSMT" w:cs="Times New Roman"/>
            <w:color w:val="000000"/>
            <w:w w:val="0"/>
            <w:sz w:val="20"/>
            <w:szCs w:val="20"/>
          </w:rPr>
          <w:t xml:space="preserve"> (#8356)</w:t>
        </w:r>
      </w:ins>
      <w:ins w:id="117" w:author="Gaurang Naik" w:date="2022-01-14T12:14:00Z">
        <w:r w:rsidRPr="003D0D18">
          <w:rPr>
            <w:rFonts w:ascii="TimesNewRomanPSMT" w:hAnsi="TimesNewRomanPSMT" w:cs="Times New Roman"/>
            <w:color w:val="000000"/>
            <w:w w:val="0"/>
            <w:sz w:val="20"/>
            <w:szCs w:val="20"/>
          </w:rPr>
          <w:t xml:space="preserve"> </w:t>
        </w:r>
      </w:ins>
      <w:r w:rsidRPr="003D0D18">
        <w:rPr>
          <w:rFonts w:ascii="TimesNewRomanPSMT" w:hAnsi="TimesNewRomanPSMT" w:cs="Times New Roman"/>
          <w:color w:val="000000"/>
          <w:w w:val="0"/>
          <w:sz w:val="20"/>
          <w:szCs w:val="20"/>
        </w:rPr>
        <w:t>spatial stream capabilities</w:t>
      </w:r>
      <w:ins w:id="118" w:author="Gaurang Naik" w:date="2022-01-26T18:02:00Z">
        <w:r w:rsidRPr="003D0D18">
          <w:rPr>
            <w:rFonts w:ascii="TimesNewRomanPSMT" w:hAnsi="TimesNewRomanPSMT" w:cs="Times New Roman"/>
            <w:color w:val="000000"/>
            <w:w w:val="0"/>
            <w:sz w:val="20"/>
            <w:szCs w:val="20"/>
          </w:rPr>
          <w:t xml:space="preserve"> (9.4.2.55.4(Supported MCS Set field), 9.4.2.157.3(Supported VHT-MCS and NSS Set field), 9.4.2.248.4(9.4.2.248.4 Supported HE-MCS And NSS Set field), and 9.4.2.313.4(9.4.2.313.4 Supported EHT-MCS And NSS Set field))</w:t>
        </w:r>
      </w:ins>
      <w:ins w:id="119" w:author="Gaurang Naik" w:date="2022-01-14T12:14:00Z">
        <w:r w:rsidRPr="003D0D18">
          <w:rPr>
            <w:rFonts w:ascii="TimesNewRomanPSMT" w:hAnsi="TimesNewRomanPSMT" w:cs="Times New Roman"/>
            <w:color w:val="000000"/>
            <w:w w:val="0"/>
            <w:sz w:val="20"/>
            <w:szCs w:val="20"/>
          </w:rPr>
          <w:t xml:space="preserve"> and</w:t>
        </w:r>
      </w:ins>
      <w:del w:id="120" w:author="Gaurang Naik" w:date="2022-01-14T12:14:00Z">
        <w:r w:rsidRPr="003D0D18" w:rsidDel="00584455">
          <w:rPr>
            <w:rFonts w:ascii="TimesNewRomanPSMT" w:hAnsi="TimesNewRomanPSMT" w:cs="Times New Roman"/>
            <w:color w:val="000000"/>
            <w:w w:val="0"/>
            <w:sz w:val="20"/>
            <w:szCs w:val="20"/>
          </w:rPr>
          <w:delText>,</w:delText>
        </w:r>
      </w:del>
      <w:r w:rsidRPr="003D0D18">
        <w:rPr>
          <w:rFonts w:ascii="TimesNewRomanPSMT" w:hAnsi="TimesNewRomanPSMT" w:cs="Times New Roman"/>
          <w:color w:val="000000"/>
          <w:w w:val="0"/>
          <w:sz w:val="20"/>
          <w:szCs w:val="20"/>
        </w:rPr>
        <w:t xml:space="preserve"> operation mode</w:t>
      </w:r>
      <w:ins w:id="121" w:author="Gaurang Naik" w:date="2022-01-14T12:15:00Z">
        <w:r w:rsidRPr="003D0D18">
          <w:rPr>
            <w:rFonts w:ascii="TimesNewRomanPSMT" w:hAnsi="TimesNewRomanPSMT" w:cs="Times New Roman"/>
            <w:color w:val="000000"/>
            <w:w w:val="0"/>
            <w:sz w:val="20"/>
            <w:szCs w:val="20"/>
          </w:rPr>
          <w:t xml:space="preserve"> (see 26.9 (Operating mode indication))</w:t>
        </w:r>
      </w:ins>
      <w:ins w:id="122" w:author="Gaurang Naik" w:date="2022-01-14T13:05:00Z">
        <w:r w:rsidRPr="003D0D18">
          <w:rPr>
            <w:rFonts w:ascii="TimesNewRomanPSMT" w:hAnsi="TimesNewRomanPSMT" w:cs="Times New Roman"/>
            <w:color w:val="000000"/>
            <w:w w:val="0"/>
            <w:sz w:val="20"/>
            <w:szCs w:val="20"/>
          </w:rPr>
          <w:t xml:space="preserve"> (#4699)</w:t>
        </w:r>
      </w:ins>
      <w:r w:rsidRPr="003D0D18">
        <w:rPr>
          <w:rFonts w:ascii="TimesNewRomanPSMT" w:hAnsi="TimesNewRomanPSMT" w:cs="Times New Roman"/>
          <w:color w:val="000000"/>
          <w:w w:val="0"/>
          <w:sz w:val="20"/>
          <w:szCs w:val="20"/>
        </w:rPr>
        <w:t xml:space="preserve">, and link switch delay, the non-AP MLD shall be capable of receiving a PPDU that is sent using more than one spatial stream on the link in which the initial Control frame was received a SIFS after the end of its response frame transmission solicited by the initial Control frame. During the frame exchange sequence, the AP MLD shall not transmit frames to the non-AP MLD on the other EMLSR link(s). The non-AP MLD switches back to the listening operation on the enabled links immediately after the end of the frame exchange sequence. </w:t>
      </w:r>
    </w:p>
    <w:p w14:paraId="57C1B649" w14:textId="77777777" w:rsidR="003D0D18"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TimesNewRomanPSMT" w:hAnsi="TimesNewRomanPSMT" w:cs="Times New Roman"/>
          <w:color w:val="000000"/>
          <w:w w:val="0"/>
          <w:sz w:val="20"/>
          <w:szCs w:val="20"/>
        </w:rPr>
      </w:pPr>
    </w:p>
    <w:p w14:paraId="3D7AFDB7" w14:textId="77777777" w:rsidR="003D0D18" w:rsidRPr="003D0D18" w:rsidRDefault="003D0D18" w:rsidP="003D0D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left="1080"/>
        <w:jc w:val="both"/>
        <w:rPr>
          <w:rFonts w:ascii="TimesNewRomanPSMT" w:hAnsi="TimesNewRomanPSMT" w:cs="Times New Roman"/>
          <w:bCs/>
          <w:color w:val="000000" w:themeColor="text1"/>
          <w:w w:val="0"/>
          <w:sz w:val="18"/>
          <w:szCs w:val="18"/>
        </w:rPr>
      </w:pPr>
      <w:ins w:id="123" w:author="Gaurang Naik" w:date="2022-01-26T18:02:00Z">
        <w:r w:rsidRPr="003D0D18">
          <w:rPr>
            <w:rFonts w:ascii="TimesNewRomanPSMT" w:hAnsi="TimesNewRomanPSMT" w:cs="Times New Roman"/>
            <w:color w:val="000000"/>
            <w:w w:val="0"/>
            <w:sz w:val="18"/>
            <w:szCs w:val="18"/>
          </w:rPr>
          <w:t>NOTE – If a</w:t>
        </w:r>
      </w:ins>
      <w:ins w:id="124" w:author="Gaurang Naik" w:date="2022-03-03T15:47:00Z">
        <w:r w:rsidRPr="003D0D18">
          <w:rPr>
            <w:rFonts w:ascii="TimesNewRomanPSMT" w:hAnsi="TimesNewRomanPSMT" w:cs="Times New Roman"/>
            <w:color w:val="000000"/>
            <w:w w:val="0"/>
            <w:sz w:val="18"/>
            <w:szCs w:val="18"/>
          </w:rPr>
          <w:t xml:space="preserve"> STA affiliated with a non-AP </w:t>
        </w:r>
      </w:ins>
      <w:ins w:id="125" w:author="Gaurang Naik" w:date="2022-01-26T18:02:00Z">
        <w:r w:rsidRPr="003D0D18">
          <w:rPr>
            <w:rFonts w:ascii="TimesNewRomanPSMT" w:hAnsi="TimesNewRomanPSMT" w:cs="Times New Roman"/>
            <w:color w:val="000000"/>
            <w:w w:val="0"/>
            <w:sz w:val="18"/>
            <w:szCs w:val="18"/>
          </w:rPr>
          <w:t>MLD updates its operation mode and indicates it only supports one spatial stream, an AP MLD follows the updated operation mode and transmits a PPDU with one spatial stream after receiving an immediate response frame following the initial Control frame</w:t>
        </w:r>
      </w:ins>
      <w:ins w:id="126" w:author="Gaurang Naik" w:date="2022-01-26T18:03:00Z">
        <w:r w:rsidRPr="003D0D18">
          <w:rPr>
            <w:rFonts w:ascii="TimesNewRomanPSMT" w:hAnsi="TimesNewRomanPSMT" w:cs="Times New Roman"/>
            <w:color w:val="000000"/>
            <w:w w:val="0"/>
            <w:sz w:val="18"/>
            <w:szCs w:val="18"/>
          </w:rPr>
          <w:t xml:space="preserve"> (#4699)</w:t>
        </w:r>
      </w:ins>
      <w:ins w:id="127" w:author="Gaurang Naik" w:date="2022-01-26T18:02:00Z">
        <w:r w:rsidRPr="003D0D18">
          <w:rPr>
            <w:rFonts w:ascii="TimesNewRomanPSMT" w:hAnsi="TimesNewRomanPSMT" w:cs="Times New Roman"/>
            <w:color w:val="000000"/>
            <w:w w:val="0"/>
            <w:sz w:val="18"/>
            <w:szCs w:val="18"/>
          </w:rPr>
          <w:t>.</w:t>
        </w:r>
      </w:ins>
    </w:p>
    <w:p w14:paraId="614457F0" w14:textId="77777777" w:rsidR="006D17BA" w:rsidRPr="006D17BA" w:rsidRDefault="006D17BA" w:rsidP="00900D39">
      <w:pPr>
        <w:pStyle w:val="T"/>
        <w:spacing w:after="0" w:line="240" w:lineRule="auto"/>
        <w:rPr>
          <w:b/>
          <w:color w:val="000000" w:themeColor="text1"/>
        </w:rPr>
      </w:pPr>
    </w:p>
    <w:sectPr w:rsidR="006D17BA" w:rsidRPr="006D17BA" w:rsidSect="0031683B">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9B46" w14:textId="77777777" w:rsidR="0020320E" w:rsidRDefault="0020320E">
      <w:pPr>
        <w:spacing w:after="0" w:line="240" w:lineRule="auto"/>
      </w:pPr>
      <w:r>
        <w:separator/>
      </w:r>
    </w:p>
  </w:endnote>
  <w:endnote w:type="continuationSeparator" w:id="0">
    <w:p w14:paraId="71E73A8F" w14:textId="77777777" w:rsidR="0020320E" w:rsidRDefault="0020320E">
      <w:pPr>
        <w:spacing w:after="0" w:line="240" w:lineRule="auto"/>
      </w:pPr>
      <w:r>
        <w:continuationSeparator/>
      </w:r>
    </w:p>
  </w:endnote>
  <w:endnote w:type="continuationNotice" w:id="1">
    <w:p w14:paraId="7BCE9AC7" w14:textId="77777777" w:rsidR="0020320E" w:rsidRDefault="002032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
    <w:altName w:val="Microsoft JhengHei"/>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C13B" w14:textId="77777777" w:rsidR="0020320E" w:rsidRDefault="0020320E">
      <w:pPr>
        <w:spacing w:after="0" w:line="240" w:lineRule="auto"/>
      </w:pPr>
      <w:r>
        <w:separator/>
      </w:r>
    </w:p>
  </w:footnote>
  <w:footnote w:type="continuationSeparator" w:id="0">
    <w:p w14:paraId="494871AA" w14:textId="77777777" w:rsidR="0020320E" w:rsidRDefault="0020320E">
      <w:pPr>
        <w:spacing w:after="0" w:line="240" w:lineRule="auto"/>
      </w:pPr>
      <w:r>
        <w:continuationSeparator/>
      </w:r>
    </w:p>
  </w:footnote>
  <w:footnote w:type="continuationNotice" w:id="1">
    <w:p w14:paraId="7A487AED" w14:textId="77777777" w:rsidR="0020320E" w:rsidRDefault="002032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0CDE3D3" w:rsidR="00886F33" w:rsidRPr="002D636E" w:rsidRDefault="00AE66DA"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December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1F0CDD">
      <w:rPr>
        <w:rFonts w:ascii="Times New Roman" w:eastAsia="Malgun Gothic" w:hAnsi="Times New Roman" w:cs="Times New Roman"/>
        <w:b/>
        <w:sz w:val="28"/>
        <w:szCs w:val="20"/>
        <w:lang w:val="en-GB"/>
      </w:rPr>
      <w:t>802.</w:t>
    </w:r>
    <w:r w:rsidR="00FC4D72">
      <w:rPr>
        <w:rFonts w:ascii="Times New Roman" w:eastAsia="Malgun Gothic" w:hAnsi="Times New Roman" w:cs="Times New Roman"/>
        <w:b/>
        <w:sz w:val="28"/>
        <w:szCs w:val="20"/>
        <w:lang w:val="en-GB"/>
      </w:rPr>
      <w:t>11-21/2027r</w:t>
    </w:r>
    <w:r w:rsidR="0049161A">
      <w:rPr>
        <w:rFonts w:ascii="Times New Roman" w:eastAsia="Malgun Gothic" w:hAnsi="Times New Roman" w:cs="Times New Roman"/>
        <w:b/>
        <w:sz w:val="28"/>
        <w:szCs w:val="20"/>
        <w:lang w:val="en-GB"/>
      </w:rPr>
      <w:t>4</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CD72CE4" w:rsidR="00886F33" w:rsidRPr="00DE6B44" w:rsidRDefault="00AE66DA"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December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1F0CDD">
      <w:rPr>
        <w:rFonts w:ascii="Times New Roman" w:eastAsia="Malgun Gothic" w:hAnsi="Times New Roman" w:cs="Times New Roman"/>
        <w:b/>
        <w:sz w:val="28"/>
        <w:szCs w:val="20"/>
        <w:lang w:val="en-GB"/>
      </w:rPr>
      <w:t>802.</w:t>
    </w:r>
    <w:r w:rsidR="00FC4D72">
      <w:rPr>
        <w:rFonts w:ascii="Times New Roman" w:eastAsia="Malgun Gothic" w:hAnsi="Times New Roman" w:cs="Times New Roman"/>
        <w:b/>
        <w:sz w:val="28"/>
        <w:szCs w:val="20"/>
        <w:lang w:val="en-GB"/>
      </w:rPr>
      <w:t>11-21/2027r</w:t>
    </w:r>
    <w:r w:rsidR="0049161A">
      <w:rPr>
        <w:rFonts w:ascii="Times New Roman" w:eastAsia="Malgun Gothic" w:hAnsi="Times New Roman" w:cs="Times New Roman"/>
        <w:b/>
        <w:sz w:val="28"/>
        <w:szCs w:val="20"/>
        <w:lang w:val="en-GB"/>
      </w:rPr>
      <w:t>4</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3D6C"/>
    <w:multiLevelType w:val="hybridMultilevel"/>
    <w:tmpl w:val="19A67A2C"/>
    <w:lvl w:ilvl="0" w:tplc="F682A32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EB23D5"/>
    <w:multiLevelType w:val="hybridMultilevel"/>
    <w:tmpl w:val="B0BC908C"/>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E8328A"/>
    <w:multiLevelType w:val="hybridMultilevel"/>
    <w:tmpl w:val="C5968D90"/>
    <w:lvl w:ilvl="0" w:tplc="F682A328">
      <w:start w:val="1"/>
      <w:numFmt w:val="bullet"/>
      <w:lvlText w:val="—"/>
      <w:lvlJc w:val="left"/>
      <w:pPr>
        <w:ind w:left="820" w:hanging="360"/>
      </w:pPr>
      <w:rPr>
        <w:rFonts w:ascii="Times New Roman" w:hAnsi="Times New Roman" w:cs="Times New Roman"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837"/>
    <w:rsid w:val="00015B87"/>
    <w:rsid w:val="00015D87"/>
    <w:rsid w:val="00016775"/>
    <w:rsid w:val="000169EF"/>
    <w:rsid w:val="0002066B"/>
    <w:rsid w:val="00020853"/>
    <w:rsid w:val="00020C64"/>
    <w:rsid w:val="00020DC3"/>
    <w:rsid w:val="00020EFB"/>
    <w:rsid w:val="0002104D"/>
    <w:rsid w:val="00021DBE"/>
    <w:rsid w:val="00022026"/>
    <w:rsid w:val="000222F5"/>
    <w:rsid w:val="000222FF"/>
    <w:rsid w:val="00022523"/>
    <w:rsid w:val="00022B10"/>
    <w:rsid w:val="00022C66"/>
    <w:rsid w:val="00022EB4"/>
    <w:rsid w:val="00023039"/>
    <w:rsid w:val="00023245"/>
    <w:rsid w:val="00023289"/>
    <w:rsid w:val="00023D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AA6"/>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E30"/>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4010"/>
    <w:rsid w:val="0009471E"/>
    <w:rsid w:val="00094733"/>
    <w:rsid w:val="00094735"/>
    <w:rsid w:val="000948F5"/>
    <w:rsid w:val="00094914"/>
    <w:rsid w:val="000949F2"/>
    <w:rsid w:val="00094B7C"/>
    <w:rsid w:val="00094B87"/>
    <w:rsid w:val="00094DC0"/>
    <w:rsid w:val="00095363"/>
    <w:rsid w:val="00095CB6"/>
    <w:rsid w:val="000960A4"/>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3DA3"/>
    <w:rsid w:val="000A412F"/>
    <w:rsid w:val="000A41C6"/>
    <w:rsid w:val="000A4286"/>
    <w:rsid w:val="000A4A75"/>
    <w:rsid w:val="000A58BE"/>
    <w:rsid w:val="000A5F1A"/>
    <w:rsid w:val="000A5F98"/>
    <w:rsid w:val="000A66F8"/>
    <w:rsid w:val="000A6854"/>
    <w:rsid w:val="000A6C9F"/>
    <w:rsid w:val="000A6F26"/>
    <w:rsid w:val="000A7151"/>
    <w:rsid w:val="000A74DB"/>
    <w:rsid w:val="000A76C8"/>
    <w:rsid w:val="000A7819"/>
    <w:rsid w:val="000A7C44"/>
    <w:rsid w:val="000B09E3"/>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3D2"/>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48C"/>
    <w:rsid w:val="000C7773"/>
    <w:rsid w:val="000C778B"/>
    <w:rsid w:val="000C78EF"/>
    <w:rsid w:val="000C7B78"/>
    <w:rsid w:val="000C7ED5"/>
    <w:rsid w:val="000D0675"/>
    <w:rsid w:val="000D0D4C"/>
    <w:rsid w:val="000D0EC7"/>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3DFC"/>
    <w:rsid w:val="000E4102"/>
    <w:rsid w:val="000E4154"/>
    <w:rsid w:val="000E45BA"/>
    <w:rsid w:val="000E4625"/>
    <w:rsid w:val="000E50B8"/>
    <w:rsid w:val="000E53AF"/>
    <w:rsid w:val="000E5501"/>
    <w:rsid w:val="000E5E88"/>
    <w:rsid w:val="000E5F88"/>
    <w:rsid w:val="000E6377"/>
    <w:rsid w:val="000E63C8"/>
    <w:rsid w:val="000E671C"/>
    <w:rsid w:val="000E6939"/>
    <w:rsid w:val="000E6CD6"/>
    <w:rsid w:val="000E6F2A"/>
    <w:rsid w:val="000E70D2"/>
    <w:rsid w:val="000F0154"/>
    <w:rsid w:val="000F0260"/>
    <w:rsid w:val="000F0D3F"/>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C91"/>
    <w:rsid w:val="00101EE5"/>
    <w:rsid w:val="001028D0"/>
    <w:rsid w:val="00102E85"/>
    <w:rsid w:val="00102E9A"/>
    <w:rsid w:val="00102FE0"/>
    <w:rsid w:val="0010338B"/>
    <w:rsid w:val="001035A9"/>
    <w:rsid w:val="00103977"/>
    <w:rsid w:val="00103C03"/>
    <w:rsid w:val="00104047"/>
    <w:rsid w:val="0010414C"/>
    <w:rsid w:val="00104208"/>
    <w:rsid w:val="001046A6"/>
    <w:rsid w:val="00104B1D"/>
    <w:rsid w:val="00104C89"/>
    <w:rsid w:val="00104CFA"/>
    <w:rsid w:val="001051FB"/>
    <w:rsid w:val="00105729"/>
    <w:rsid w:val="00105C21"/>
    <w:rsid w:val="00106648"/>
    <w:rsid w:val="0010674F"/>
    <w:rsid w:val="001067C9"/>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6B99"/>
    <w:rsid w:val="001270EB"/>
    <w:rsid w:val="001275B4"/>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59C"/>
    <w:rsid w:val="0015498F"/>
    <w:rsid w:val="00154A6D"/>
    <w:rsid w:val="00155B05"/>
    <w:rsid w:val="001560A7"/>
    <w:rsid w:val="001567AD"/>
    <w:rsid w:val="0015752F"/>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558"/>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83C"/>
    <w:rsid w:val="001809BE"/>
    <w:rsid w:val="00180C11"/>
    <w:rsid w:val="00180C45"/>
    <w:rsid w:val="001812BC"/>
    <w:rsid w:val="00181746"/>
    <w:rsid w:val="00181BA4"/>
    <w:rsid w:val="00182051"/>
    <w:rsid w:val="00182F9F"/>
    <w:rsid w:val="00183119"/>
    <w:rsid w:val="001836C6"/>
    <w:rsid w:val="0018438C"/>
    <w:rsid w:val="0018447B"/>
    <w:rsid w:val="00184927"/>
    <w:rsid w:val="00186074"/>
    <w:rsid w:val="0018612C"/>
    <w:rsid w:val="00186496"/>
    <w:rsid w:val="00186765"/>
    <w:rsid w:val="00187203"/>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5F0"/>
    <w:rsid w:val="001C57B9"/>
    <w:rsid w:val="001C5E51"/>
    <w:rsid w:val="001C6AAE"/>
    <w:rsid w:val="001C6E56"/>
    <w:rsid w:val="001C720C"/>
    <w:rsid w:val="001C7498"/>
    <w:rsid w:val="001C7513"/>
    <w:rsid w:val="001C7B59"/>
    <w:rsid w:val="001D052B"/>
    <w:rsid w:val="001D05BE"/>
    <w:rsid w:val="001D077C"/>
    <w:rsid w:val="001D128D"/>
    <w:rsid w:val="001D1F63"/>
    <w:rsid w:val="001D212C"/>
    <w:rsid w:val="001D2158"/>
    <w:rsid w:val="001D221F"/>
    <w:rsid w:val="001D2A89"/>
    <w:rsid w:val="001D36EE"/>
    <w:rsid w:val="001D39E5"/>
    <w:rsid w:val="001D3AFD"/>
    <w:rsid w:val="001D3C37"/>
    <w:rsid w:val="001D3D6B"/>
    <w:rsid w:val="001D4147"/>
    <w:rsid w:val="001D420A"/>
    <w:rsid w:val="001D4345"/>
    <w:rsid w:val="001D4384"/>
    <w:rsid w:val="001D4BF9"/>
    <w:rsid w:val="001D50B7"/>
    <w:rsid w:val="001D59C6"/>
    <w:rsid w:val="001D5BEE"/>
    <w:rsid w:val="001D5E81"/>
    <w:rsid w:val="001D607E"/>
    <w:rsid w:val="001D671D"/>
    <w:rsid w:val="001D70EC"/>
    <w:rsid w:val="001D7999"/>
    <w:rsid w:val="001D7A5D"/>
    <w:rsid w:val="001D7D4C"/>
    <w:rsid w:val="001D7D4E"/>
    <w:rsid w:val="001E0321"/>
    <w:rsid w:val="001E0914"/>
    <w:rsid w:val="001E0C16"/>
    <w:rsid w:val="001E0EAC"/>
    <w:rsid w:val="001E0FB3"/>
    <w:rsid w:val="001E12CD"/>
    <w:rsid w:val="001E14E8"/>
    <w:rsid w:val="001E14FE"/>
    <w:rsid w:val="001E157E"/>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CDD"/>
    <w:rsid w:val="001F0DFE"/>
    <w:rsid w:val="001F1305"/>
    <w:rsid w:val="001F142A"/>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2F6"/>
    <w:rsid w:val="001F6D13"/>
    <w:rsid w:val="001F6D2B"/>
    <w:rsid w:val="001F6FA0"/>
    <w:rsid w:val="001F74DA"/>
    <w:rsid w:val="001F77DB"/>
    <w:rsid w:val="0020010A"/>
    <w:rsid w:val="00200136"/>
    <w:rsid w:val="00200563"/>
    <w:rsid w:val="002005D5"/>
    <w:rsid w:val="0020091E"/>
    <w:rsid w:val="00201757"/>
    <w:rsid w:val="00201EC4"/>
    <w:rsid w:val="0020320E"/>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17C1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2C6C"/>
    <w:rsid w:val="0023305C"/>
    <w:rsid w:val="002334C3"/>
    <w:rsid w:val="00233623"/>
    <w:rsid w:val="00233974"/>
    <w:rsid w:val="00233CC4"/>
    <w:rsid w:val="00234A1D"/>
    <w:rsid w:val="00234DDA"/>
    <w:rsid w:val="002352AB"/>
    <w:rsid w:val="002353F1"/>
    <w:rsid w:val="00235BD5"/>
    <w:rsid w:val="00236212"/>
    <w:rsid w:val="00236650"/>
    <w:rsid w:val="00236B8D"/>
    <w:rsid w:val="00237234"/>
    <w:rsid w:val="0023744E"/>
    <w:rsid w:val="002374F7"/>
    <w:rsid w:val="00237E6D"/>
    <w:rsid w:val="00240874"/>
    <w:rsid w:val="00240A39"/>
    <w:rsid w:val="00240F91"/>
    <w:rsid w:val="00242233"/>
    <w:rsid w:val="002423FA"/>
    <w:rsid w:val="0024297C"/>
    <w:rsid w:val="00242F87"/>
    <w:rsid w:val="002439E0"/>
    <w:rsid w:val="00243B58"/>
    <w:rsid w:val="0024420D"/>
    <w:rsid w:val="002443A3"/>
    <w:rsid w:val="00244875"/>
    <w:rsid w:val="002451E5"/>
    <w:rsid w:val="00245994"/>
    <w:rsid w:val="00245B81"/>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3D6C"/>
    <w:rsid w:val="0025499A"/>
    <w:rsid w:val="00254ADE"/>
    <w:rsid w:val="00254DE1"/>
    <w:rsid w:val="002550AA"/>
    <w:rsid w:val="0025590B"/>
    <w:rsid w:val="00255BDA"/>
    <w:rsid w:val="00255E20"/>
    <w:rsid w:val="0025657A"/>
    <w:rsid w:val="00256C07"/>
    <w:rsid w:val="00260388"/>
    <w:rsid w:val="00260567"/>
    <w:rsid w:val="00260ADB"/>
    <w:rsid w:val="0026104E"/>
    <w:rsid w:val="0026125D"/>
    <w:rsid w:val="002616E3"/>
    <w:rsid w:val="002638A1"/>
    <w:rsid w:val="00263A7C"/>
    <w:rsid w:val="002642D6"/>
    <w:rsid w:val="002647D5"/>
    <w:rsid w:val="00264A62"/>
    <w:rsid w:val="00265BDA"/>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3D95"/>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0B9E"/>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840"/>
    <w:rsid w:val="00290F59"/>
    <w:rsid w:val="0029126F"/>
    <w:rsid w:val="002915FA"/>
    <w:rsid w:val="00291A58"/>
    <w:rsid w:val="00291D1F"/>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3611"/>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01C"/>
    <w:rsid w:val="002C4387"/>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22E1"/>
    <w:rsid w:val="002D2ED1"/>
    <w:rsid w:val="002D3E6A"/>
    <w:rsid w:val="002D4722"/>
    <w:rsid w:val="002D49C2"/>
    <w:rsid w:val="002D4BA3"/>
    <w:rsid w:val="002D4EFC"/>
    <w:rsid w:val="002D542A"/>
    <w:rsid w:val="002D5882"/>
    <w:rsid w:val="002D5896"/>
    <w:rsid w:val="002D5DA0"/>
    <w:rsid w:val="002D5FCC"/>
    <w:rsid w:val="002D6007"/>
    <w:rsid w:val="002D636E"/>
    <w:rsid w:val="002D637B"/>
    <w:rsid w:val="002D64F1"/>
    <w:rsid w:val="002D6A2A"/>
    <w:rsid w:val="002D6F37"/>
    <w:rsid w:val="002D70CE"/>
    <w:rsid w:val="002D71A7"/>
    <w:rsid w:val="002D7589"/>
    <w:rsid w:val="002D7E4E"/>
    <w:rsid w:val="002E025A"/>
    <w:rsid w:val="002E0338"/>
    <w:rsid w:val="002E047D"/>
    <w:rsid w:val="002E05EF"/>
    <w:rsid w:val="002E0B37"/>
    <w:rsid w:val="002E0D41"/>
    <w:rsid w:val="002E18B1"/>
    <w:rsid w:val="002E2C4F"/>
    <w:rsid w:val="002E2F12"/>
    <w:rsid w:val="002E3731"/>
    <w:rsid w:val="002E382E"/>
    <w:rsid w:val="002E38D6"/>
    <w:rsid w:val="002E3C1B"/>
    <w:rsid w:val="002E3F03"/>
    <w:rsid w:val="002E3FCA"/>
    <w:rsid w:val="002E3FEB"/>
    <w:rsid w:val="002E4555"/>
    <w:rsid w:val="002E474E"/>
    <w:rsid w:val="002E4946"/>
    <w:rsid w:val="002E498D"/>
    <w:rsid w:val="002E50FA"/>
    <w:rsid w:val="002E6794"/>
    <w:rsid w:val="002E6A7B"/>
    <w:rsid w:val="002E6B6A"/>
    <w:rsid w:val="002E72F4"/>
    <w:rsid w:val="002E7653"/>
    <w:rsid w:val="002E79CE"/>
    <w:rsid w:val="002E7F36"/>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7A0"/>
    <w:rsid w:val="002F7918"/>
    <w:rsid w:val="002F7B40"/>
    <w:rsid w:val="002F7D72"/>
    <w:rsid w:val="003000DF"/>
    <w:rsid w:val="0030099C"/>
    <w:rsid w:val="00300C57"/>
    <w:rsid w:val="00300D70"/>
    <w:rsid w:val="00300DDB"/>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69DC"/>
    <w:rsid w:val="003072A0"/>
    <w:rsid w:val="00307E15"/>
    <w:rsid w:val="00310175"/>
    <w:rsid w:val="00310C56"/>
    <w:rsid w:val="00310F55"/>
    <w:rsid w:val="0031217C"/>
    <w:rsid w:val="00312285"/>
    <w:rsid w:val="003122AA"/>
    <w:rsid w:val="00312434"/>
    <w:rsid w:val="00312DCB"/>
    <w:rsid w:val="00313501"/>
    <w:rsid w:val="00313B11"/>
    <w:rsid w:val="00313D6A"/>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0D1"/>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BB7"/>
    <w:rsid w:val="00324C3D"/>
    <w:rsid w:val="00324D17"/>
    <w:rsid w:val="00324F1E"/>
    <w:rsid w:val="003252A3"/>
    <w:rsid w:val="003255FC"/>
    <w:rsid w:val="00325E50"/>
    <w:rsid w:val="003268A1"/>
    <w:rsid w:val="00326B4F"/>
    <w:rsid w:val="00326B89"/>
    <w:rsid w:val="00330142"/>
    <w:rsid w:val="0033052D"/>
    <w:rsid w:val="00330BF4"/>
    <w:rsid w:val="00330C03"/>
    <w:rsid w:val="003310A8"/>
    <w:rsid w:val="003313A1"/>
    <w:rsid w:val="00331DB5"/>
    <w:rsid w:val="00332FAD"/>
    <w:rsid w:val="00333B54"/>
    <w:rsid w:val="00333B8C"/>
    <w:rsid w:val="00334A9C"/>
    <w:rsid w:val="00334C5E"/>
    <w:rsid w:val="00335AD3"/>
    <w:rsid w:val="00335B6C"/>
    <w:rsid w:val="00335F59"/>
    <w:rsid w:val="0033607A"/>
    <w:rsid w:val="00336CA9"/>
    <w:rsid w:val="00336E36"/>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662"/>
    <w:rsid w:val="003439C8"/>
    <w:rsid w:val="00344171"/>
    <w:rsid w:val="003445AA"/>
    <w:rsid w:val="00344935"/>
    <w:rsid w:val="003449CD"/>
    <w:rsid w:val="00345128"/>
    <w:rsid w:val="00345201"/>
    <w:rsid w:val="00345353"/>
    <w:rsid w:val="00345ABB"/>
    <w:rsid w:val="00345BCE"/>
    <w:rsid w:val="003461F1"/>
    <w:rsid w:val="00346384"/>
    <w:rsid w:val="00346576"/>
    <w:rsid w:val="00346614"/>
    <w:rsid w:val="003466B5"/>
    <w:rsid w:val="00346CAD"/>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5179"/>
    <w:rsid w:val="00355202"/>
    <w:rsid w:val="0035584B"/>
    <w:rsid w:val="00355D4F"/>
    <w:rsid w:val="0035656F"/>
    <w:rsid w:val="0035676A"/>
    <w:rsid w:val="00356BEC"/>
    <w:rsid w:val="00357400"/>
    <w:rsid w:val="00357A26"/>
    <w:rsid w:val="00357D04"/>
    <w:rsid w:val="00357D59"/>
    <w:rsid w:val="00357F17"/>
    <w:rsid w:val="0036046E"/>
    <w:rsid w:val="00360554"/>
    <w:rsid w:val="003618E9"/>
    <w:rsid w:val="00361FB5"/>
    <w:rsid w:val="0036220D"/>
    <w:rsid w:val="00362497"/>
    <w:rsid w:val="00362B4B"/>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0C0C"/>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5AFC"/>
    <w:rsid w:val="0037608C"/>
    <w:rsid w:val="003760CF"/>
    <w:rsid w:val="00376672"/>
    <w:rsid w:val="003771F9"/>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1EF"/>
    <w:rsid w:val="00394875"/>
    <w:rsid w:val="00394B8D"/>
    <w:rsid w:val="00394DC9"/>
    <w:rsid w:val="00394FD1"/>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3678"/>
    <w:rsid w:val="003A404E"/>
    <w:rsid w:val="003A4B96"/>
    <w:rsid w:val="003A5224"/>
    <w:rsid w:val="003A5CDB"/>
    <w:rsid w:val="003A60AD"/>
    <w:rsid w:val="003A614B"/>
    <w:rsid w:val="003A665E"/>
    <w:rsid w:val="003A6E1C"/>
    <w:rsid w:val="003A72C1"/>
    <w:rsid w:val="003A7473"/>
    <w:rsid w:val="003A79CF"/>
    <w:rsid w:val="003A7DCB"/>
    <w:rsid w:val="003A7F11"/>
    <w:rsid w:val="003B00A1"/>
    <w:rsid w:val="003B07F6"/>
    <w:rsid w:val="003B092D"/>
    <w:rsid w:val="003B0A1B"/>
    <w:rsid w:val="003B0C3E"/>
    <w:rsid w:val="003B150B"/>
    <w:rsid w:val="003B154C"/>
    <w:rsid w:val="003B1C84"/>
    <w:rsid w:val="003B22C7"/>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18"/>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D31"/>
    <w:rsid w:val="003E0F71"/>
    <w:rsid w:val="003E15F2"/>
    <w:rsid w:val="003E1749"/>
    <w:rsid w:val="003E1871"/>
    <w:rsid w:val="003E195C"/>
    <w:rsid w:val="003E1B46"/>
    <w:rsid w:val="003E1D7F"/>
    <w:rsid w:val="003E2812"/>
    <w:rsid w:val="003E33FC"/>
    <w:rsid w:val="003E389A"/>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09D"/>
    <w:rsid w:val="003F10DA"/>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B8E"/>
    <w:rsid w:val="003F5C4F"/>
    <w:rsid w:val="003F6027"/>
    <w:rsid w:val="003F6116"/>
    <w:rsid w:val="003F6214"/>
    <w:rsid w:val="003F648E"/>
    <w:rsid w:val="003F699F"/>
    <w:rsid w:val="003F6AB7"/>
    <w:rsid w:val="003F6BEC"/>
    <w:rsid w:val="003F7113"/>
    <w:rsid w:val="003F739B"/>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0C03"/>
    <w:rsid w:val="00411765"/>
    <w:rsid w:val="00411992"/>
    <w:rsid w:val="0041202C"/>
    <w:rsid w:val="00412057"/>
    <w:rsid w:val="00412361"/>
    <w:rsid w:val="0041260F"/>
    <w:rsid w:val="00412AE3"/>
    <w:rsid w:val="00412B22"/>
    <w:rsid w:val="004133B2"/>
    <w:rsid w:val="00414904"/>
    <w:rsid w:val="00414938"/>
    <w:rsid w:val="00414DB7"/>
    <w:rsid w:val="00414F13"/>
    <w:rsid w:val="004152B5"/>
    <w:rsid w:val="004152E9"/>
    <w:rsid w:val="00415D62"/>
    <w:rsid w:val="004165DD"/>
    <w:rsid w:val="00416893"/>
    <w:rsid w:val="00416DE2"/>
    <w:rsid w:val="004173C1"/>
    <w:rsid w:val="004173CD"/>
    <w:rsid w:val="00417728"/>
    <w:rsid w:val="00417DAA"/>
    <w:rsid w:val="00420303"/>
    <w:rsid w:val="00420602"/>
    <w:rsid w:val="0042086D"/>
    <w:rsid w:val="00420DA6"/>
    <w:rsid w:val="004219C9"/>
    <w:rsid w:val="00421A64"/>
    <w:rsid w:val="004222B2"/>
    <w:rsid w:val="0042244C"/>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A61"/>
    <w:rsid w:val="00445B53"/>
    <w:rsid w:val="00445DA8"/>
    <w:rsid w:val="00446645"/>
    <w:rsid w:val="00446924"/>
    <w:rsid w:val="00446C74"/>
    <w:rsid w:val="004476F2"/>
    <w:rsid w:val="00447978"/>
    <w:rsid w:val="00447A08"/>
    <w:rsid w:val="004501DD"/>
    <w:rsid w:val="004502D2"/>
    <w:rsid w:val="004506FA"/>
    <w:rsid w:val="004519FA"/>
    <w:rsid w:val="00451CBD"/>
    <w:rsid w:val="00451EB7"/>
    <w:rsid w:val="0045223B"/>
    <w:rsid w:val="00452520"/>
    <w:rsid w:val="004527EC"/>
    <w:rsid w:val="00452BEA"/>
    <w:rsid w:val="00452C66"/>
    <w:rsid w:val="00453496"/>
    <w:rsid w:val="00453613"/>
    <w:rsid w:val="00453FCE"/>
    <w:rsid w:val="004543C2"/>
    <w:rsid w:val="0045475B"/>
    <w:rsid w:val="00454C15"/>
    <w:rsid w:val="00455392"/>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1F4B"/>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61A"/>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C97"/>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BB2"/>
    <w:rsid w:val="004A3F33"/>
    <w:rsid w:val="004A3FA4"/>
    <w:rsid w:val="004A4343"/>
    <w:rsid w:val="004A4510"/>
    <w:rsid w:val="004A4582"/>
    <w:rsid w:val="004A484D"/>
    <w:rsid w:val="004A4F09"/>
    <w:rsid w:val="004A519E"/>
    <w:rsid w:val="004A5E28"/>
    <w:rsid w:val="004A5E8D"/>
    <w:rsid w:val="004A6558"/>
    <w:rsid w:val="004A6830"/>
    <w:rsid w:val="004A69AB"/>
    <w:rsid w:val="004A719C"/>
    <w:rsid w:val="004A72BC"/>
    <w:rsid w:val="004A7382"/>
    <w:rsid w:val="004A7401"/>
    <w:rsid w:val="004A771F"/>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5F88"/>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1CF9"/>
    <w:rsid w:val="004D2260"/>
    <w:rsid w:val="004D232C"/>
    <w:rsid w:val="004D252B"/>
    <w:rsid w:val="004D2654"/>
    <w:rsid w:val="004D29AA"/>
    <w:rsid w:val="004D2A73"/>
    <w:rsid w:val="004D2AA1"/>
    <w:rsid w:val="004D32B8"/>
    <w:rsid w:val="004D4C2E"/>
    <w:rsid w:val="004D5659"/>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29F"/>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0D5"/>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6DE"/>
    <w:rsid w:val="004F52B6"/>
    <w:rsid w:val="004F567D"/>
    <w:rsid w:val="004F5B68"/>
    <w:rsid w:val="004F5B74"/>
    <w:rsid w:val="004F5BF1"/>
    <w:rsid w:val="004F5EDF"/>
    <w:rsid w:val="004F6147"/>
    <w:rsid w:val="004F63BA"/>
    <w:rsid w:val="004F6529"/>
    <w:rsid w:val="004F66A8"/>
    <w:rsid w:val="004F68A2"/>
    <w:rsid w:val="004F69FF"/>
    <w:rsid w:val="004F6BD4"/>
    <w:rsid w:val="004F755B"/>
    <w:rsid w:val="0050010D"/>
    <w:rsid w:val="005003D0"/>
    <w:rsid w:val="005005B8"/>
    <w:rsid w:val="00500815"/>
    <w:rsid w:val="005009E7"/>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4F3"/>
    <w:rsid w:val="00506849"/>
    <w:rsid w:val="00506B2B"/>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482"/>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1DC4"/>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7A1"/>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B58"/>
    <w:rsid w:val="00553CF6"/>
    <w:rsid w:val="00553E26"/>
    <w:rsid w:val="0055452E"/>
    <w:rsid w:val="0055482C"/>
    <w:rsid w:val="00555094"/>
    <w:rsid w:val="00555192"/>
    <w:rsid w:val="0055597C"/>
    <w:rsid w:val="005559A9"/>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A17"/>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6FA2"/>
    <w:rsid w:val="0056726C"/>
    <w:rsid w:val="0056727D"/>
    <w:rsid w:val="0056761C"/>
    <w:rsid w:val="00567740"/>
    <w:rsid w:val="00567A37"/>
    <w:rsid w:val="0057043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8B3"/>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169E"/>
    <w:rsid w:val="005B16C1"/>
    <w:rsid w:val="005B1E64"/>
    <w:rsid w:val="005B2498"/>
    <w:rsid w:val="005B35E3"/>
    <w:rsid w:val="005B38A1"/>
    <w:rsid w:val="005B3A88"/>
    <w:rsid w:val="005B3E73"/>
    <w:rsid w:val="005B4103"/>
    <w:rsid w:val="005B46EB"/>
    <w:rsid w:val="005B4900"/>
    <w:rsid w:val="005B5534"/>
    <w:rsid w:val="005B61DC"/>
    <w:rsid w:val="005B62D7"/>
    <w:rsid w:val="005B6921"/>
    <w:rsid w:val="005B6A6F"/>
    <w:rsid w:val="005B6D62"/>
    <w:rsid w:val="005B6E7B"/>
    <w:rsid w:val="005B6F34"/>
    <w:rsid w:val="005B713B"/>
    <w:rsid w:val="005B7652"/>
    <w:rsid w:val="005B7BC6"/>
    <w:rsid w:val="005C01D0"/>
    <w:rsid w:val="005C0300"/>
    <w:rsid w:val="005C043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28C"/>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13"/>
    <w:rsid w:val="005F1F49"/>
    <w:rsid w:val="005F228E"/>
    <w:rsid w:val="005F296E"/>
    <w:rsid w:val="005F2ED3"/>
    <w:rsid w:val="005F2F60"/>
    <w:rsid w:val="005F369E"/>
    <w:rsid w:val="005F3937"/>
    <w:rsid w:val="005F3B63"/>
    <w:rsid w:val="005F3CA4"/>
    <w:rsid w:val="005F421E"/>
    <w:rsid w:val="005F4449"/>
    <w:rsid w:val="005F4893"/>
    <w:rsid w:val="005F54F6"/>
    <w:rsid w:val="005F5897"/>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227"/>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0D50"/>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326"/>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42"/>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31"/>
    <w:rsid w:val="00684532"/>
    <w:rsid w:val="0068471D"/>
    <w:rsid w:val="00684D38"/>
    <w:rsid w:val="00684F79"/>
    <w:rsid w:val="006850A9"/>
    <w:rsid w:val="00685674"/>
    <w:rsid w:val="00685723"/>
    <w:rsid w:val="0068618D"/>
    <w:rsid w:val="0068628A"/>
    <w:rsid w:val="00686484"/>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B85"/>
    <w:rsid w:val="006970A5"/>
    <w:rsid w:val="00697304"/>
    <w:rsid w:val="006975FF"/>
    <w:rsid w:val="006977E2"/>
    <w:rsid w:val="00697C8D"/>
    <w:rsid w:val="006A05A9"/>
    <w:rsid w:val="006A082B"/>
    <w:rsid w:val="006A087E"/>
    <w:rsid w:val="006A0C84"/>
    <w:rsid w:val="006A158A"/>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104"/>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C83"/>
    <w:rsid w:val="006B3739"/>
    <w:rsid w:val="006B377F"/>
    <w:rsid w:val="006B3C76"/>
    <w:rsid w:val="006B410E"/>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7BA"/>
    <w:rsid w:val="006D1AB3"/>
    <w:rsid w:val="006D206B"/>
    <w:rsid w:val="006D223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F66"/>
    <w:rsid w:val="006E178E"/>
    <w:rsid w:val="006E2126"/>
    <w:rsid w:val="006E2207"/>
    <w:rsid w:val="006E28B4"/>
    <w:rsid w:val="006E293F"/>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2799"/>
    <w:rsid w:val="006F2CFA"/>
    <w:rsid w:val="006F331D"/>
    <w:rsid w:val="006F3918"/>
    <w:rsid w:val="006F393A"/>
    <w:rsid w:val="006F3B74"/>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1F31"/>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5C6A"/>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34D"/>
    <w:rsid w:val="00716656"/>
    <w:rsid w:val="007170FB"/>
    <w:rsid w:val="00717856"/>
    <w:rsid w:val="007202B0"/>
    <w:rsid w:val="00720344"/>
    <w:rsid w:val="007204F7"/>
    <w:rsid w:val="0072090D"/>
    <w:rsid w:val="00720A17"/>
    <w:rsid w:val="00720B8E"/>
    <w:rsid w:val="00720ED6"/>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2AC"/>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3C0F"/>
    <w:rsid w:val="007541F7"/>
    <w:rsid w:val="00754237"/>
    <w:rsid w:val="00755160"/>
    <w:rsid w:val="00755176"/>
    <w:rsid w:val="007552E2"/>
    <w:rsid w:val="00755BEB"/>
    <w:rsid w:val="00755E38"/>
    <w:rsid w:val="00756043"/>
    <w:rsid w:val="0075626D"/>
    <w:rsid w:val="007563E4"/>
    <w:rsid w:val="00756576"/>
    <w:rsid w:val="007565E2"/>
    <w:rsid w:val="00756AE3"/>
    <w:rsid w:val="00756CB7"/>
    <w:rsid w:val="00756D13"/>
    <w:rsid w:val="00756D5B"/>
    <w:rsid w:val="00756F5D"/>
    <w:rsid w:val="007570DE"/>
    <w:rsid w:val="00757D23"/>
    <w:rsid w:val="00757F8A"/>
    <w:rsid w:val="007609EA"/>
    <w:rsid w:val="00760CC1"/>
    <w:rsid w:val="00760DAC"/>
    <w:rsid w:val="0076115F"/>
    <w:rsid w:val="0076122C"/>
    <w:rsid w:val="00761A7A"/>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062"/>
    <w:rsid w:val="00773574"/>
    <w:rsid w:val="007739D1"/>
    <w:rsid w:val="00773A6F"/>
    <w:rsid w:val="00773F94"/>
    <w:rsid w:val="00774359"/>
    <w:rsid w:val="007747F4"/>
    <w:rsid w:val="0077497A"/>
    <w:rsid w:val="00774D5E"/>
    <w:rsid w:val="00775299"/>
    <w:rsid w:val="00775A39"/>
    <w:rsid w:val="00775D1B"/>
    <w:rsid w:val="0077673B"/>
    <w:rsid w:val="007769EF"/>
    <w:rsid w:val="00776E79"/>
    <w:rsid w:val="00776E91"/>
    <w:rsid w:val="007775A4"/>
    <w:rsid w:val="0077775E"/>
    <w:rsid w:val="00777A17"/>
    <w:rsid w:val="00777CE8"/>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885"/>
    <w:rsid w:val="00785B51"/>
    <w:rsid w:val="00785B69"/>
    <w:rsid w:val="007866D9"/>
    <w:rsid w:val="007868B1"/>
    <w:rsid w:val="00786B38"/>
    <w:rsid w:val="00786C25"/>
    <w:rsid w:val="00786D60"/>
    <w:rsid w:val="00787B81"/>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88"/>
    <w:rsid w:val="007A03D7"/>
    <w:rsid w:val="007A0CAB"/>
    <w:rsid w:val="007A12E1"/>
    <w:rsid w:val="007A12ED"/>
    <w:rsid w:val="007A15F5"/>
    <w:rsid w:val="007A188D"/>
    <w:rsid w:val="007A1AEF"/>
    <w:rsid w:val="007A1F0F"/>
    <w:rsid w:val="007A2058"/>
    <w:rsid w:val="007A21E6"/>
    <w:rsid w:val="007A2D90"/>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AB4"/>
    <w:rsid w:val="007B0BEB"/>
    <w:rsid w:val="007B0CDF"/>
    <w:rsid w:val="007B0FEF"/>
    <w:rsid w:val="007B1857"/>
    <w:rsid w:val="007B18A1"/>
    <w:rsid w:val="007B202B"/>
    <w:rsid w:val="007B2411"/>
    <w:rsid w:val="007B2462"/>
    <w:rsid w:val="007B2725"/>
    <w:rsid w:val="007B280C"/>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23"/>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0DA2"/>
    <w:rsid w:val="007D1002"/>
    <w:rsid w:val="007D103F"/>
    <w:rsid w:val="007D16E8"/>
    <w:rsid w:val="007D1914"/>
    <w:rsid w:val="007D19DF"/>
    <w:rsid w:val="007D1B09"/>
    <w:rsid w:val="007D1BBB"/>
    <w:rsid w:val="007D1C84"/>
    <w:rsid w:val="007D2A69"/>
    <w:rsid w:val="007D39E2"/>
    <w:rsid w:val="007D422E"/>
    <w:rsid w:val="007D433A"/>
    <w:rsid w:val="007D487A"/>
    <w:rsid w:val="007D4C13"/>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482"/>
    <w:rsid w:val="007F0E3D"/>
    <w:rsid w:val="007F0F24"/>
    <w:rsid w:val="007F182B"/>
    <w:rsid w:val="007F1833"/>
    <w:rsid w:val="007F1DBB"/>
    <w:rsid w:val="007F230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9B2"/>
    <w:rsid w:val="00813B4D"/>
    <w:rsid w:val="00814039"/>
    <w:rsid w:val="00814540"/>
    <w:rsid w:val="0081512A"/>
    <w:rsid w:val="00815A9B"/>
    <w:rsid w:val="00817053"/>
    <w:rsid w:val="008171BB"/>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1B8"/>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509"/>
    <w:rsid w:val="008546E5"/>
    <w:rsid w:val="008549DD"/>
    <w:rsid w:val="00854AE8"/>
    <w:rsid w:val="00854F21"/>
    <w:rsid w:val="0085520D"/>
    <w:rsid w:val="008552CA"/>
    <w:rsid w:val="0085551A"/>
    <w:rsid w:val="00855A99"/>
    <w:rsid w:val="00856035"/>
    <w:rsid w:val="008564A5"/>
    <w:rsid w:val="00856F9E"/>
    <w:rsid w:val="008576C7"/>
    <w:rsid w:val="00857DC7"/>
    <w:rsid w:val="008602B9"/>
    <w:rsid w:val="00860A4C"/>
    <w:rsid w:val="00861A87"/>
    <w:rsid w:val="00861C19"/>
    <w:rsid w:val="00862B92"/>
    <w:rsid w:val="00862C05"/>
    <w:rsid w:val="00863095"/>
    <w:rsid w:val="008635F7"/>
    <w:rsid w:val="00863A6D"/>
    <w:rsid w:val="0086403A"/>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8BF"/>
    <w:rsid w:val="0087691A"/>
    <w:rsid w:val="00876D75"/>
    <w:rsid w:val="00876F97"/>
    <w:rsid w:val="00877463"/>
    <w:rsid w:val="00877A44"/>
    <w:rsid w:val="008800D3"/>
    <w:rsid w:val="008806CE"/>
    <w:rsid w:val="008808EF"/>
    <w:rsid w:val="00880A21"/>
    <w:rsid w:val="00880AC5"/>
    <w:rsid w:val="00880EE3"/>
    <w:rsid w:val="00881AA1"/>
    <w:rsid w:val="00882142"/>
    <w:rsid w:val="0088242D"/>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70EF"/>
    <w:rsid w:val="00887430"/>
    <w:rsid w:val="0088753C"/>
    <w:rsid w:val="0088756C"/>
    <w:rsid w:val="008875D8"/>
    <w:rsid w:val="00887C01"/>
    <w:rsid w:val="00887C89"/>
    <w:rsid w:val="00887D02"/>
    <w:rsid w:val="00890728"/>
    <w:rsid w:val="00890814"/>
    <w:rsid w:val="00890BD3"/>
    <w:rsid w:val="00890C7D"/>
    <w:rsid w:val="008912ED"/>
    <w:rsid w:val="008917C3"/>
    <w:rsid w:val="008925E4"/>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B26"/>
    <w:rsid w:val="008A2C58"/>
    <w:rsid w:val="008A2F09"/>
    <w:rsid w:val="008A332C"/>
    <w:rsid w:val="008A43C4"/>
    <w:rsid w:val="008A43EE"/>
    <w:rsid w:val="008A4A17"/>
    <w:rsid w:val="008A547C"/>
    <w:rsid w:val="008A5B46"/>
    <w:rsid w:val="008A5D47"/>
    <w:rsid w:val="008A5DB6"/>
    <w:rsid w:val="008A5F35"/>
    <w:rsid w:val="008A63B9"/>
    <w:rsid w:val="008B00A6"/>
    <w:rsid w:val="008B0148"/>
    <w:rsid w:val="008B0293"/>
    <w:rsid w:val="008B037C"/>
    <w:rsid w:val="008B03B1"/>
    <w:rsid w:val="008B073A"/>
    <w:rsid w:val="008B0F9D"/>
    <w:rsid w:val="008B1A98"/>
    <w:rsid w:val="008B1AA6"/>
    <w:rsid w:val="008B1D70"/>
    <w:rsid w:val="008B26E8"/>
    <w:rsid w:val="008B27CF"/>
    <w:rsid w:val="008B2CA8"/>
    <w:rsid w:val="008B30BA"/>
    <w:rsid w:val="008B3512"/>
    <w:rsid w:val="008B4018"/>
    <w:rsid w:val="008B437A"/>
    <w:rsid w:val="008B4F17"/>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174"/>
    <w:rsid w:val="008D3483"/>
    <w:rsid w:val="008D35B5"/>
    <w:rsid w:val="008D38E8"/>
    <w:rsid w:val="008D3A33"/>
    <w:rsid w:val="008D49C6"/>
    <w:rsid w:val="008D4F0F"/>
    <w:rsid w:val="008D4FFE"/>
    <w:rsid w:val="008D5110"/>
    <w:rsid w:val="008D523B"/>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509"/>
    <w:rsid w:val="008E681B"/>
    <w:rsid w:val="008E68CC"/>
    <w:rsid w:val="008E6D5F"/>
    <w:rsid w:val="008E7288"/>
    <w:rsid w:val="008E72EB"/>
    <w:rsid w:val="008E73E7"/>
    <w:rsid w:val="008E75CE"/>
    <w:rsid w:val="008E77E9"/>
    <w:rsid w:val="008E7D13"/>
    <w:rsid w:val="008F0009"/>
    <w:rsid w:val="008F08D1"/>
    <w:rsid w:val="008F08D7"/>
    <w:rsid w:val="008F0BBF"/>
    <w:rsid w:val="008F0F76"/>
    <w:rsid w:val="008F15F3"/>
    <w:rsid w:val="008F185A"/>
    <w:rsid w:val="008F2647"/>
    <w:rsid w:val="008F2775"/>
    <w:rsid w:val="008F2BC4"/>
    <w:rsid w:val="008F2EBD"/>
    <w:rsid w:val="008F315E"/>
    <w:rsid w:val="008F4149"/>
    <w:rsid w:val="008F4379"/>
    <w:rsid w:val="008F45FA"/>
    <w:rsid w:val="008F4C01"/>
    <w:rsid w:val="008F5CDB"/>
    <w:rsid w:val="008F5F22"/>
    <w:rsid w:val="008F679B"/>
    <w:rsid w:val="008F68C7"/>
    <w:rsid w:val="008F6F7A"/>
    <w:rsid w:val="008F723B"/>
    <w:rsid w:val="008F74CC"/>
    <w:rsid w:val="008F74E3"/>
    <w:rsid w:val="008F7819"/>
    <w:rsid w:val="008F7881"/>
    <w:rsid w:val="008F7A28"/>
    <w:rsid w:val="008F7AEC"/>
    <w:rsid w:val="008F7E01"/>
    <w:rsid w:val="008F7E1D"/>
    <w:rsid w:val="009000DF"/>
    <w:rsid w:val="00900408"/>
    <w:rsid w:val="00900C77"/>
    <w:rsid w:val="00900D39"/>
    <w:rsid w:val="0090199A"/>
    <w:rsid w:val="00901DB5"/>
    <w:rsid w:val="0090324C"/>
    <w:rsid w:val="0090327D"/>
    <w:rsid w:val="0090400D"/>
    <w:rsid w:val="0090425E"/>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A72"/>
    <w:rsid w:val="00926C13"/>
    <w:rsid w:val="00926DE8"/>
    <w:rsid w:val="00926FA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588"/>
    <w:rsid w:val="00933DC3"/>
    <w:rsid w:val="00934ED0"/>
    <w:rsid w:val="009352CC"/>
    <w:rsid w:val="009353D7"/>
    <w:rsid w:val="00935749"/>
    <w:rsid w:val="009359C5"/>
    <w:rsid w:val="00935D7F"/>
    <w:rsid w:val="00935DD7"/>
    <w:rsid w:val="00936299"/>
    <w:rsid w:val="009367CD"/>
    <w:rsid w:val="00936CE1"/>
    <w:rsid w:val="00937190"/>
    <w:rsid w:val="00937803"/>
    <w:rsid w:val="00937D4B"/>
    <w:rsid w:val="0094095D"/>
    <w:rsid w:val="009409FF"/>
    <w:rsid w:val="00940A2A"/>
    <w:rsid w:val="00940F3E"/>
    <w:rsid w:val="00941182"/>
    <w:rsid w:val="009417B5"/>
    <w:rsid w:val="00942B81"/>
    <w:rsid w:val="00942D10"/>
    <w:rsid w:val="009431DD"/>
    <w:rsid w:val="00943BED"/>
    <w:rsid w:val="00943E4A"/>
    <w:rsid w:val="009445E4"/>
    <w:rsid w:val="00945169"/>
    <w:rsid w:val="00945378"/>
    <w:rsid w:val="00945917"/>
    <w:rsid w:val="00945A0F"/>
    <w:rsid w:val="009460E4"/>
    <w:rsid w:val="0094619C"/>
    <w:rsid w:val="00947AE6"/>
    <w:rsid w:val="00950077"/>
    <w:rsid w:val="00950102"/>
    <w:rsid w:val="0095046F"/>
    <w:rsid w:val="00950587"/>
    <w:rsid w:val="00950A20"/>
    <w:rsid w:val="0095147A"/>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57F4F"/>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AD0"/>
    <w:rsid w:val="00971013"/>
    <w:rsid w:val="00971372"/>
    <w:rsid w:val="00971B22"/>
    <w:rsid w:val="00971D70"/>
    <w:rsid w:val="00971DF0"/>
    <w:rsid w:val="00971F18"/>
    <w:rsid w:val="009727C3"/>
    <w:rsid w:val="00972BD5"/>
    <w:rsid w:val="00972DAB"/>
    <w:rsid w:val="009734F2"/>
    <w:rsid w:val="00973706"/>
    <w:rsid w:val="00973AE8"/>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5989"/>
    <w:rsid w:val="00987074"/>
    <w:rsid w:val="009871AF"/>
    <w:rsid w:val="00987507"/>
    <w:rsid w:val="009876FE"/>
    <w:rsid w:val="0098785C"/>
    <w:rsid w:val="009878B5"/>
    <w:rsid w:val="00987BA6"/>
    <w:rsid w:val="00987BF4"/>
    <w:rsid w:val="009905AC"/>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3F70"/>
    <w:rsid w:val="009955CA"/>
    <w:rsid w:val="00995788"/>
    <w:rsid w:val="00995BAF"/>
    <w:rsid w:val="00995D58"/>
    <w:rsid w:val="00995FD7"/>
    <w:rsid w:val="0099613A"/>
    <w:rsid w:val="009962C0"/>
    <w:rsid w:val="009964CD"/>
    <w:rsid w:val="00996A96"/>
    <w:rsid w:val="00996B43"/>
    <w:rsid w:val="00996F6F"/>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B98"/>
    <w:rsid w:val="009B1514"/>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53D6"/>
    <w:rsid w:val="009B57FC"/>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6568"/>
    <w:rsid w:val="009C67DE"/>
    <w:rsid w:val="009C725E"/>
    <w:rsid w:val="009C72CE"/>
    <w:rsid w:val="009C731A"/>
    <w:rsid w:val="009C78EC"/>
    <w:rsid w:val="009C7CE8"/>
    <w:rsid w:val="009C7DD2"/>
    <w:rsid w:val="009C7E5E"/>
    <w:rsid w:val="009D05F8"/>
    <w:rsid w:val="009D0919"/>
    <w:rsid w:val="009D0CB6"/>
    <w:rsid w:val="009D0CD6"/>
    <w:rsid w:val="009D104B"/>
    <w:rsid w:val="009D10D5"/>
    <w:rsid w:val="009D10EE"/>
    <w:rsid w:val="009D149D"/>
    <w:rsid w:val="009D190A"/>
    <w:rsid w:val="009D198B"/>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2EF0"/>
    <w:rsid w:val="009F3478"/>
    <w:rsid w:val="009F38A9"/>
    <w:rsid w:val="009F4165"/>
    <w:rsid w:val="009F4326"/>
    <w:rsid w:val="009F46B2"/>
    <w:rsid w:val="009F46ED"/>
    <w:rsid w:val="009F47B5"/>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4E4"/>
    <w:rsid w:val="00A02A87"/>
    <w:rsid w:val="00A02B6B"/>
    <w:rsid w:val="00A02D23"/>
    <w:rsid w:val="00A02E27"/>
    <w:rsid w:val="00A03C1F"/>
    <w:rsid w:val="00A03F3B"/>
    <w:rsid w:val="00A04EAE"/>
    <w:rsid w:val="00A0556B"/>
    <w:rsid w:val="00A0578F"/>
    <w:rsid w:val="00A0596A"/>
    <w:rsid w:val="00A06B4B"/>
    <w:rsid w:val="00A072AA"/>
    <w:rsid w:val="00A07502"/>
    <w:rsid w:val="00A10302"/>
    <w:rsid w:val="00A105A7"/>
    <w:rsid w:val="00A10FB8"/>
    <w:rsid w:val="00A11254"/>
    <w:rsid w:val="00A11914"/>
    <w:rsid w:val="00A121C5"/>
    <w:rsid w:val="00A12886"/>
    <w:rsid w:val="00A13074"/>
    <w:rsid w:val="00A132C2"/>
    <w:rsid w:val="00A139A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6EC5"/>
    <w:rsid w:val="00A175DB"/>
    <w:rsid w:val="00A1790F"/>
    <w:rsid w:val="00A2017C"/>
    <w:rsid w:val="00A20A56"/>
    <w:rsid w:val="00A22378"/>
    <w:rsid w:val="00A2289A"/>
    <w:rsid w:val="00A2363B"/>
    <w:rsid w:val="00A245F2"/>
    <w:rsid w:val="00A24C0D"/>
    <w:rsid w:val="00A24DA4"/>
    <w:rsid w:val="00A25776"/>
    <w:rsid w:val="00A263CA"/>
    <w:rsid w:val="00A2678F"/>
    <w:rsid w:val="00A2680A"/>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FF2"/>
    <w:rsid w:val="00A34AD2"/>
    <w:rsid w:val="00A34E9D"/>
    <w:rsid w:val="00A34F6F"/>
    <w:rsid w:val="00A353B9"/>
    <w:rsid w:val="00A353D7"/>
    <w:rsid w:val="00A35462"/>
    <w:rsid w:val="00A35A43"/>
    <w:rsid w:val="00A35B89"/>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F5B"/>
    <w:rsid w:val="00A44292"/>
    <w:rsid w:val="00A447CF"/>
    <w:rsid w:val="00A44D9B"/>
    <w:rsid w:val="00A450F0"/>
    <w:rsid w:val="00A4523B"/>
    <w:rsid w:val="00A457A2"/>
    <w:rsid w:val="00A458D2"/>
    <w:rsid w:val="00A459C1"/>
    <w:rsid w:val="00A459C6"/>
    <w:rsid w:val="00A46283"/>
    <w:rsid w:val="00A462EA"/>
    <w:rsid w:val="00A4630E"/>
    <w:rsid w:val="00A46879"/>
    <w:rsid w:val="00A46A14"/>
    <w:rsid w:val="00A46E1C"/>
    <w:rsid w:val="00A46EFA"/>
    <w:rsid w:val="00A474F4"/>
    <w:rsid w:val="00A47850"/>
    <w:rsid w:val="00A5072C"/>
    <w:rsid w:val="00A50B76"/>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3F01"/>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18F"/>
    <w:rsid w:val="00A7133C"/>
    <w:rsid w:val="00A71357"/>
    <w:rsid w:val="00A71913"/>
    <w:rsid w:val="00A71F64"/>
    <w:rsid w:val="00A723CD"/>
    <w:rsid w:val="00A72689"/>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D26"/>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C0A"/>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66A"/>
    <w:rsid w:val="00AA4887"/>
    <w:rsid w:val="00AA489F"/>
    <w:rsid w:val="00AA4B80"/>
    <w:rsid w:val="00AA4C92"/>
    <w:rsid w:val="00AA4EE4"/>
    <w:rsid w:val="00AA50E8"/>
    <w:rsid w:val="00AA5173"/>
    <w:rsid w:val="00AA5675"/>
    <w:rsid w:val="00AA582C"/>
    <w:rsid w:val="00AA5A70"/>
    <w:rsid w:val="00AA5C45"/>
    <w:rsid w:val="00AA60C0"/>
    <w:rsid w:val="00AA6168"/>
    <w:rsid w:val="00AA62F9"/>
    <w:rsid w:val="00AA649F"/>
    <w:rsid w:val="00AA6B1A"/>
    <w:rsid w:val="00AA6FC4"/>
    <w:rsid w:val="00AA7175"/>
    <w:rsid w:val="00AA73F8"/>
    <w:rsid w:val="00AA76AD"/>
    <w:rsid w:val="00AB014C"/>
    <w:rsid w:val="00AB024E"/>
    <w:rsid w:val="00AB0878"/>
    <w:rsid w:val="00AB0EBE"/>
    <w:rsid w:val="00AB0F82"/>
    <w:rsid w:val="00AB10F4"/>
    <w:rsid w:val="00AB140C"/>
    <w:rsid w:val="00AB1432"/>
    <w:rsid w:val="00AB1E06"/>
    <w:rsid w:val="00AB31BD"/>
    <w:rsid w:val="00AB32E6"/>
    <w:rsid w:val="00AB34E9"/>
    <w:rsid w:val="00AB3A57"/>
    <w:rsid w:val="00AB3D5B"/>
    <w:rsid w:val="00AB41B9"/>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DC5"/>
    <w:rsid w:val="00AD0EAA"/>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9A0"/>
    <w:rsid w:val="00AD5FD6"/>
    <w:rsid w:val="00AD6B84"/>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6DA"/>
    <w:rsid w:val="00AE6788"/>
    <w:rsid w:val="00AE6AFC"/>
    <w:rsid w:val="00AE72D1"/>
    <w:rsid w:val="00AE741C"/>
    <w:rsid w:val="00AF0B59"/>
    <w:rsid w:val="00AF0FD2"/>
    <w:rsid w:val="00AF17FC"/>
    <w:rsid w:val="00AF1B10"/>
    <w:rsid w:val="00AF1DCF"/>
    <w:rsid w:val="00AF20E1"/>
    <w:rsid w:val="00AF23DC"/>
    <w:rsid w:val="00AF2A7B"/>
    <w:rsid w:val="00AF2C69"/>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579"/>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CB2"/>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4C"/>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22B4"/>
    <w:rsid w:val="00B43918"/>
    <w:rsid w:val="00B4427B"/>
    <w:rsid w:val="00B44FC1"/>
    <w:rsid w:val="00B45343"/>
    <w:rsid w:val="00B46A32"/>
    <w:rsid w:val="00B46F79"/>
    <w:rsid w:val="00B46FD6"/>
    <w:rsid w:val="00B471E7"/>
    <w:rsid w:val="00B47770"/>
    <w:rsid w:val="00B47FC2"/>
    <w:rsid w:val="00B5004F"/>
    <w:rsid w:val="00B515FB"/>
    <w:rsid w:val="00B51738"/>
    <w:rsid w:val="00B5189E"/>
    <w:rsid w:val="00B52078"/>
    <w:rsid w:val="00B522AC"/>
    <w:rsid w:val="00B52684"/>
    <w:rsid w:val="00B532E5"/>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4CA"/>
    <w:rsid w:val="00B6162E"/>
    <w:rsid w:val="00B620A7"/>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C6B"/>
    <w:rsid w:val="00B71008"/>
    <w:rsid w:val="00B7162C"/>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6496"/>
    <w:rsid w:val="00B76AFF"/>
    <w:rsid w:val="00B76C9F"/>
    <w:rsid w:val="00B76E3E"/>
    <w:rsid w:val="00B77333"/>
    <w:rsid w:val="00B7751F"/>
    <w:rsid w:val="00B801E2"/>
    <w:rsid w:val="00B80B80"/>
    <w:rsid w:val="00B80B90"/>
    <w:rsid w:val="00B80CC6"/>
    <w:rsid w:val="00B8103E"/>
    <w:rsid w:val="00B819DB"/>
    <w:rsid w:val="00B81BC4"/>
    <w:rsid w:val="00B81C6D"/>
    <w:rsid w:val="00B81CF9"/>
    <w:rsid w:val="00B820E8"/>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2F0"/>
    <w:rsid w:val="00B9197D"/>
    <w:rsid w:val="00B919B2"/>
    <w:rsid w:val="00B91A46"/>
    <w:rsid w:val="00B91C18"/>
    <w:rsid w:val="00B9231D"/>
    <w:rsid w:val="00B92572"/>
    <w:rsid w:val="00B927A5"/>
    <w:rsid w:val="00B92960"/>
    <w:rsid w:val="00B92EAA"/>
    <w:rsid w:val="00B92F99"/>
    <w:rsid w:val="00B92FBA"/>
    <w:rsid w:val="00B93F51"/>
    <w:rsid w:val="00B946E0"/>
    <w:rsid w:val="00B94933"/>
    <w:rsid w:val="00B94D59"/>
    <w:rsid w:val="00B94EA9"/>
    <w:rsid w:val="00B950C9"/>
    <w:rsid w:val="00B951D8"/>
    <w:rsid w:val="00B953FC"/>
    <w:rsid w:val="00B95648"/>
    <w:rsid w:val="00B956AF"/>
    <w:rsid w:val="00B9596E"/>
    <w:rsid w:val="00B969E3"/>
    <w:rsid w:val="00B97104"/>
    <w:rsid w:val="00B97327"/>
    <w:rsid w:val="00B97D0D"/>
    <w:rsid w:val="00B97DFB"/>
    <w:rsid w:val="00BA00C4"/>
    <w:rsid w:val="00BA03AB"/>
    <w:rsid w:val="00BA08F8"/>
    <w:rsid w:val="00BA0FB9"/>
    <w:rsid w:val="00BA1333"/>
    <w:rsid w:val="00BA152B"/>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49D"/>
    <w:rsid w:val="00BC127C"/>
    <w:rsid w:val="00BC1747"/>
    <w:rsid w:val="00BC1EFA"/>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792"/>
    <w:rsid w:val="00BC7A91"/>
    <w:rsid w:val="00BC7BCF"/>
    <w:rsid w:val="00BC7CEC"/>
    <w:rsid w:val="00BD00D4"/>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38B"/>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A6B"/>
    <w:rsid w:val="00BF1F8C"/>
    <w:rsid w:val="00BF2269"/>
    <w:rsid w:val="00BF2404"/>
    <w:rsid w:val="00BF2BCA"/>
    <w:rsid w:val="00BF2D33"/>
    <w:rsid w:val="00BF302E"/>
    <w:rsid w:val="00BF3978"/>
    <w:rsid w:val="00BF3D23"/>
    <w:rsid w:val="00BF3E83"/>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BF7C25"/>
    <w:rsid w:val="00C005C9"/>
    <w:rsid w:val="00C00754"/>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4B20"/>
    <w:rsid w:val="00C0529F"/>
    <w:rsid w:val="00C054A9"/>
    <w:rsid w:val="00C05E35"/>
    <w:rsid w:val="00C0625D"/>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07A"/>
    <w:rsid w:val="00C13101"/>
    <w:rsid w:val="00C13769"/>
    <w:rsid w:val="00C1387A"/>
    <w:rsid w:val="00C13916"/>
    <w:rsid w:val="00C13963"/>
    <w:rsid w:val="00C13CEF"/>
    <w:rsid w:val="00C1411B"/>
    <w:rsid w:val="00C14165"/>
    <w:rsid w:val="00C14211"/>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616"/>
    <w:rsid w:val="00C23EFF"/>
    <w:rsid w:val="00C24966"/>
    <w:rsid w:val="00C24FDF"/>
    <w:rsid w:val="00C252FB"/>
    <w:rsid w:val="00C256E1"/>
    <w:rsid w:val="00C259CA"/>
    <w:rsid w:val="00C26285"/>
    <w:rsid w:val="00C266A7"/>
    <w:rsid w:val="00C266D7"/>
    <w:rsid w:val="00C2695B"/>
    <w:rsid w:val="00C26A2F"/>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7B8"/>
    <w:rsid w:val="00C34DF0"/>
    <w:rsid w:val="00C354EC"/>
    <w:rsid w:val="00C35A75"/>
    <w:rsid w:val="00C35B88"/>
    <w:rsid w:val="00C35BB6"/>
    <w:rsid w:val="00C36C04"/>
    <w:rsid w:val="00C36C3D"/>
    <w:rsid w:val="00C36F38"/>
    <w:rsid w:val="00C3743C"/>
    <w:rsid w:val="00C3746A"/>
    <w:rsid w:val="00C374A2"/>
    <w:rsid w:val="00C37DE9"/>
    <w:rsid w:val="00C402CF"/>
    <w:rsid w:val="00C405B9"/>
    <w:rsid w:val="00C4074C"/>
    <w:rsid w:val="00C40789"/>
    <w:rsid w:val="00C409C4"/>
    <w:rsid w:val="00C40A33"/>
    <w:rsid w:val="00C412A9"/>
    <w:rsid w:val="00C4143D"/>
    <w:rsid w:val="00C41717"/>
    <w:rsid w:val="00C41740"/>
    <w:rsid w:val="00C418EB"/>
    <w:rsid w:val="00C41A6D"/>
    <w:rsid w:val="00C41E2F"/>
    <w:rsid w:val="00C4250F"/>
    <w:rsid w:val="00C425BC"/>
    <w:rsid w:val="00C4293A"/>
    <w:rsid w:val="00C42AA9"/>
    <w:rsid w:val="00C42AB9"/>
    <w:rsid w:val="00C43608"/>
    <w:rsid w:val="00C43A0D"/>
    <w:rsid w:val="00C43A21"/>
    <w:rsid w:val="00C44169"/>
    <w:rsid w:val="00C447CE"/>
    <w:rsid w:val="00C44CF8"/>
    <w:rsid w:val="00C44D02"/>
    <w:rsid w:val="00C457F6"/>
    <w:rsid w:val="00C45CA9"/>
    <w:rsid w:val="00C46363"/>
    <w:rsid w:val="00C4652F"/>
    <w:rsid w:val="00C46759"/>
    <w:rsid w:val="00C46986"/>
    <w:rsid w:val="00C46B43"/>
    <w:rsid w:val="00C46D8A"/>
    <w:rsid w:val="00C46E25"/>
    <w:rsid w:val="00C47331"/>
    <w:rsid w:val="00C479CF"/>
    <w:rsid w:val="00C47A0F"/>
    <w:rsid w:val="00C47B11"/>
    <w:rsid w:val="00C50814"/>
    <w:rsid w:val="00C508B2"/>
    <w:rsid w:val="00C50E71"/>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29C"/>
    <w:rsid w:val="00C64AB1"/>
    <w:rsid w:val="00C64C2C"/>
    <w:rsid w:val="00C651FF"/>
    <w:rsid w:val="00C65A47"/>
    <w:rsid w:val="00C65A9F"/>
    <w:rsid w:val="00C65B47"/>
    <w:rsid w:val="00C66053"/>
    <w:rsid w:val="00C667D9"/>
    <w:rsid w:val="00C6694A"/>
    <w:rsid w:val="00C669F9"/>
    <w:rsid w:val="00C66CB0"/>
    <w:rsid w:val="00C66ED4"/>
    <w:rsid w:val="00C673FE"/>
    <w:rsid w:val="00C70BB4"/>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4CC"/>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6AD"/>
    <w:rsid w:val="00C96730"/>
    <w:rsid w:val="00C96E80"/>
    <w:rsid w:val="00C96EA7"/>
    <w:rsid w:val="00C96EB0"/>
    <w:rsid w:val="00C96FCE"/>
    <w:rsid w:val="00C9703A"/>
    <w:rsid w:val="00C973BB"/>
    <w:rsid w:val="00C97F70"/>
    <w:rsid w:val="00CA03AF"/>
    <w:rsid w:val="00CA03B6"/>
    <w:rsid w:val="00CA0A31"/>
    <w:rsid w:val="00CA0BAE"/>
    <w:rsid w:val="00CA0CDA"/>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A8C"/>
    <w:rsid w:val="00CC4EEF"/>
    <w:rsid w:val="00CC5BCB"/>
    <w:rsid w:val="00CC5DCB"/>
    <w:rsid w:val="00CC68AF"/>
    <w:rsid w:val="00CC6C56"/>
    <w:rsid w:val="00CC6FC0"/>
    <w:rsid w:val="00CC77CF"/>
    <w:rsid w:val="00CC798B"/>
    <w:rsid w:val="00CC7C8E"/>
    <w:rsid w:val="00CC7CE1"/>
    <w:rsid w:val="00CC7EE8"/>
    <w:rsid w:val="00CD04B4"/>
    <w:rsid w:val="00CD0616"/>
    <w:rsid w:val="00CD09EE"/>
    <w:rsid w:val="00CD1691"/>
    <w:rsid w:val="00CD17D0"/>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CA"/>
    <w:rsid w:val="00CD70AE"/>
    <w:rsid w:val="00CD7175"/>
    <w:rsid w:val="00CD79F5"/>
    <w:rsid w:val="00CD7B15"/>
    <w:rsid w:val="00CE03C6"/>
    <w:rsid w:val="00CE05D8"/>
    <w:rsid w:val="00CE0824"/>
    <w:rsid w:val="00CE0959"/>
    <w:rsid w:val="00CE0D79"/>
    <w:rsid w:val="00CE0FA9"/>
    <w:rsid w:val="00CE102A"/>
    <w:rsid w:val="00CE1CB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6CD8"/>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407"/>
    <w:rsid w:val="00D039C5"/>
    <w:rsid w:val="00D03A80"/>
    <w:rsid w:val="00D03AAB"/>
    <w:rsid w:val="00D03DBC"/>
    <w:rsid w:val="00D0477C"/>
    <w:rsid w:val="00D04B2E"/>
    <w:rsid w:val="00D04D1A"/>
    <w:rsid w:val="00D0574D"/>
    <w:rsid w:val="00D0576A"/>
    <w:rsid w:val="00D05882"/>
    <w:rsid w:val="00D0593B"/>
    <w:rsid w:val="00D060D1"/>
    <w:rsid w:val="00D0643F"/>
    <w:rsid w:val="00D0681D"/>
    <w:rsid w:val="00D07D66"/>
    <w:rsid w:val="00D10041"/>
    <w:rsid w:val="00D1006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388"/>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7FB"/>
    <w:rsid w:val="00D44CED"/>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C20"/>
    <w:rsid w:val="00D53FC5"/>
    <w:rsid w:val="00D541A6"/>
    <w:rsid w:val="00D55531"/>
    <w:rsid w:val="00D55543"/>
    <w:rsid w:val="00D5556C"/>
    <w:rsid w:val="00D55D43"/>
    <w:rsid w:val="00D561AF"/>
    <w:rsid w:val="00D5644B"/>
    <w:rsid w:val="00D56484"/>
    <w:rsid w:val="00D56B1C"/>
    <w:rsid w:val="00D56F91"/>
    <w:rsid w:val="00D574A7"/>
    <w:rsid w:val="00D575C4"/>
    <w:rsid w:val="00D57942"/>
    <w:rsid w:val="00D57AD5"/>
    <w:rsid w:val="00D57D2C"/>
    <w:rsid w:val="00D57D61"/>
    <w:rsid w:val="00D610EA"/>
    <w:rsid w:val="00D613BC"/>
    <w:rsid w:val="00D61596"/>
    <w:rsid w:val="00D6171C"/>
    <w:rsid w:val="00D6182E"/>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228A"/>
    <w:rsid w:val="00D722E4"/>
    <w:rsid w:val="00D7350E"/>
    <w:rsid w:val="00D739F0"/>
    <w:rsid w:val="00D73CF8"/>
    <w:rsid w:val="00D73E8B"/>
    <w:rsid w:val="00D74646"/>
    <w:rsid w:val="00D74ADF"/>
    <w:rsid w:val="00D74C64"/>
    <w:rsid w:val="00D7556E"/>
    <w:rsid w:val="00D7563F"/>
    <w:rsid w:val="00D7579A"/>
    <w:rsid w:val="00D7589C"/>
    <w:rsid w:val="00D75FA0"/>
    <w:rsid w:val="00D76ADD"/>
    <w:rsid w:val="00D76ADF"/>
    <w:rsid w:val="00D76B34"/>
    <w:rsid w:val="00D77024"/>
    <w:rsid w:val="00D77208"/>
    <w:rsid w:val="00D7794B"/>
    <w:rsid w:val="00D77B57"/>
    <w:rsid w:val="00D77BD1"/>
    <w:rsid w:val="00D77EC2"/>
    <w:rsid w:val="00D806F9"/>
    <w:rsid w:val="00D807B6"/>
    <w:rsid w:val="00D807EF"/>
    <w:rsid w:val="00D809E2"/>
    <w:rsid w:val="00D815E5"/>
    <w:rsid w:val="00D81E85"/>
    <w:rsid w:val="00D82006"/>
    <w:rsid w:val="00D825BE"/>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214"/>
    <w:rsid w:val="00DA32F1"/>
    <w:rsid w:val="00DA3B7D"/>
    <w:rsid w:val="00DA3C25"/>
    <w:rsid w:val="00DA46C0"/>
    <w:rsid w:val="00DA4CF3"/>
    <w:rsid w:val="00DA4E67"/>
    <w:rsid w:val="00DA54AB"/>
    <w:rsid w:val="00DA5C3B"/>
    <w:rsid w:val="00DA5C8D"/>
    <w:rsid w:val="00DA6578"/>
    <w:rsid w:val="00DA6B89"/>
    <w:rsid w:val="00DA76A1"/>
    <w:rsid w:val="00DA7BC1"/>
    <w:rsid w:val="00DB03AE"/>
    <w:rsid w:val="00DB0602"/>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ADF"/>
    <w:rsid w:val="00DB5CE8"/>
    <w:rsid w:val="00DB5F88"/>
    <w:rsid w:val="00DB637D"/>
    <w:rsid w:val="00DB6573"/>
    <w:rsid w:val="00DB6C80"/>
    <w:rsid w:val="00DB785E"/>
    <w:rsid w:val="00DB7CD6"/>
    <w:rsid w:val="00DB7DD6"/>
    <w:rsid w:val="00DB7FB9"/>
    <w:rsid w:val="00DC0993"/>
    <w:rsid w:val="00DC24BE"/>
    <w:rsid w:val="00DC2BA9"/>
    <w:rsid w:val="00DC2EF3"/>
    <w:rsid w:val="00DC30BE"/>
    <w:rsid w:val="00DC35D1"/>
    <w:rsid w:val="00DC4074"/>
    <w:rsid w:val="00DC4371"/>
    <w:rsid w:val="00DC443D"/>
    <w:rsid w:val="00DC4463"/>
    <w:rsid w:val="00DC457E"/>
    <w:rsid w:val="00DC4B06"/>
    <w:rsid w:val="00DC554A"/>
    <w:rsid w:val="00DC55D9"/>
    <w:rsid w:val="00DC5A9D"/>
    <w:rsid w:val="00DC5B77"/>
    <w:rsid w:val="00DC5F3A"/>
    <w:rsid w:val="00DC5FE8"/>
    <w:rsid w:val="00DC6048"/>
    <w:rsid w:val="00DC60F8"/>
    <w:rsid w:val="00DC61A5"/>
    <w:rsid w:val="00DC68F2"/>
    <w:rsid w:val="00DC69BF"/>
    <w:rsid w:val="00DC7254"/>
    <w:rsid w:val="00DD0193"/>
    <w:rsid w:val="00DD0D06"/>
    <w:rsid w:val="00DD0E00"/>
    <w:rsid w:val="00DD1271"/>
    <w:rsid w:val="00DD1E3A"/>
    <w:rsid w:val="00DD2B16"/>
    <w:rsid w:val="00DD2C03"/>
    <w:rsid w:val="00DD2C6E"/>
    <w:rsid w:val="00DD2FCE"/>
    <w:rsid w:val="00DD3D89"/>
    <w:rsid w:val="00DD3FBC"/>
    <w:rsid w:val="00DD4221"/>
    <w:rsid w:val="00DD4510"/>
    <w:rsid w:val="00DD48B3"/>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1AAA"/>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3A9"/>
    <w:rsid w:val="00DF148D"/>
    <w:rsid w:val="00DF15E7"/>
    <w:rsid w:val="00DF20CB"/>
    <w:rsid w:val="00DF233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A8B"/>
    <w:rsid w:val="00E20F4F"/>
    <w:rsid w:val="00E21673"/>
    <w:rsid w:val="00E228F7"/>
    <w:rsid w:val="00E22C97"/>
    <w:rsid w:val="00E22CA4"/>
    <w:rsid w:val="00E237F0"/>
    <w:rsid w:val="00E24A11"/>
    <w:rsid w:val="00E2515F"/>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3E99"/>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B64"/>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547"/>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85E"/>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6E7F"/>
    <w:rsid w:val="00E77053"/>
    <w:rsid w:val="00E77565"/>
    <w:rsid w:val="00E80341"/>
    <w:rsid w:val="00E806DA"/>
    <w:rsid w:val="00E80789"/>
    <w:rsid w:val="00E80817"/>
    <w:rsid w:val="00E808EE"/>
    <w:rsid w:val="00E809B0"/>
    <w:rsid w:val="00E80B37"/>
    <w:rsid w:val="00E80CDF"/>
    <w:rsid w:val="00E814DB"/>
    <w:rsid w:val="00E8151A"/>
    <w:rsid w:val="00E81BC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5F3F"/>
    <w:rsid w:val="00E962E5"/>
    <w:rsid w:val="00E96F6B"/>
    <w:rsid w:val="00E978DF"/>
    <w:rsid w:val="00E97930"/>
    <w:rsid w:val="00E97C48"/>
    <w:rsid w:val="00E97CAF"/>
    <w:rsid w:val="00E97F1A"/>
    <w:rsid w:val="00EA06E6"/>
    <w:rsid w:val="00EA08F0"/>
    <w:rsid w:val="00EA0A71"/>
    <w:rsid w:val="00EA10E5"/>
    <w:rsid w:val="00EA14DF"/>
    <w:rsid w:val="00EA1B71"/>
    <w:rsid w:val="00EA1CBD"/>
    <w:rsid w:val="00EA1E7D"/>
    <w:rsid w:val="00EA2544"/>
    <w:rsid w:val="00EA263D"/>
    <w:rsid w:val="00EA2A79"/>
    <w:rsid w:val="00EA2CA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9A"/>
    <w:rsid w:val="00ED64D3"/>
    <w:rsid w:val="00ED693D"/>
    <w:rsid w:val="00ED6E62"/>
    <w:rsid w:val="00ED6E88"/>
    <w:rsid w:val="00ED7097"/>
    <w:rsid w:val="00ED7470"/>
    <w:rsid w:val="00ED75C9"/>
    <w:rsid w:val="00ED793C"/>
    <w:rsid w:val="00ED7E41"/>
    <w:rsid w:val="00EE000D"/>
    <w:rsid w:val="00EE0423"/>
    <w:rsid w:val="00EE04D2"/>
    <w:rsid w:val="00EE0C58"/>
    <w:rsid w:val="00EE0E87"/>
    <w:rsid w:val="00EE10E9"/>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AC6"/>
    <w:rsid w:val="00EE7B27"/>
    <w:rsid w:val="00EF046C"/>
    <w:rsid w:val="00EF0815"/>
    <w:rsid w:val="00EF0959"/>
    <w:rsid w:val="00EF0A04"/>
    <w:rsid w:val="00EF1312"/>
    <w:rsid w:val="00EF1ACE"/>
    <w:rsid w:val="00EF1E58"/>
    <w:rsid w:val="00EF1EFC"/>
    <w:rsid w:val="00EF1F5D"/>
    <w:rsid w:val="00EF2241"/>
    <w:rsid w:val="00EF26B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14"/>
    <w:rsid w:val="00F13765"/>
    <w:rsid w:val="00F13788"/>
    <w:rsid w:val="00F148E6"/>
    <w:rsid w:val="00F14D5E"/>
    <w:rsid w:val="00F14D9D"/>
    <w:rsid w:val="00F15565"/>
    <w:rsid w:val="00F156DD"/>
    <w:rsid w:val="00F15CC7"/>
    <w:rsid w:val="00F162E6"/>
    <w:rsid w:val="00F17840"/>
    <w:rsid w:val="00F1788B"/>
    <w:rsid w:val="00F179AE"/>
    <w:rsid w:val="00F17D71"/>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0BE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0B34"/>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77F96"/>
    <w:rsid w:val="00F80793"/>
    <w:rsid w:val="00F8088F"/>
    <w:rsid w:val="00F80F90"/>
    <w:rsid w:val="00F81111"/>
    <w:rsid w:val="00F814AE"/>
    <w:rsid w:val="00F814D5"/>
    <w:rsid w:val="00F81579"/>
    <w:rsid w:val="00F82017"/>
    <w:rsid w:val="00F82813"/>
    <w:rsid w:val="00F82D34"/>
    <w:rsid w:val="00F83868"/>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7B3"/>
    <w:rsid w:val="00F958D7"/>
    <w:rsid w:val="00F95CD5"/>
    <w:rsid w:val="00F95D95"/>
    <w:rsid w:val="00F95F4A"/>
    <w:rsid w:val="00F96F30"/>
    <w:rsid w:val="00F97188"/>
    <w:rsid w:val="00F979EC"/>
    <w:rsid w:val="00F97D86"/>
    <w:rsid w:val="00F97D96"/>
    <w:rsid w:val="00FA074C"/>
    <w:rsid w:val="00FA082B"/>
    <w:rsid w:val="00FA0831"/>
    <w:rsid w:val="00FA0F6D"/>
    <w:rsid w:val="00FA0F79"/>
    <w:rsid w:val="00FA1B9E"/>
    <w:rsid w:val="00FA1F30"/>
    <w:rsid w:val="00FA2802"/>
    <w:rsid w:val="00FA2CC4"/>
    <w:rsid w:val="00FA3081"/>
    <w:rsid w:val="00FA37FF"/>
    <w:rsid w:val="00FA3872"/>
    <w:rsid w:val="00FA3BA4"/>
    <w:rsid w:val="00FA4131"/>
    <w:rsid w:val="00FA451C"/>
    <w:rsid w:val="00FA5187"/>
    <w:rsid w:val="00FA5A05"/>
    <w:rsid w:val="00FA60E5"/>
    <w:rsid w:val="00FA66BB"/>
    <w:rsid w:val="00FA6BF7"/>
    <w:rsid w:val="00FA6CB3"/>
    <w:rsid w:val="00FA6FC8"/>
    <w:rsid w:val="00FA73A6"/>
    <w:rsid w:val="00FA7421"/>
    <w:rsid w:val="00FA7433"/>
    <w:rsid w:val="00FA7891"/>
    <w:rsid w:val="00FA7D0B"/>
    <w:rsid w:val="00FB00E8"/>
    <w:rsid w:val="00FB0228"/>
    <w:rsid w:val="00FB0405"/>
    <w:rsid w:val="00FB075C"/>
    <w:rsid w:val="00FB0BFF"/>
    <w:rsid w:val="00FB1077"/>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D72"/>
    <w:rsid w:val="00FC4FF1"/>
    <w:rsid w:val="00FC52AB"/>
    <w:rsid w:val="00FC535E"/>
    <w:rsid w:val="00FC58CC"/>
    <w:rsid w:val="00FC6341"/>
    <w:rsid w:val="00FC6658"/>
    <w:rsid w:val="00FC6999"/>
    <w:rsid w:val="00FC6A42"/>
    <w:rsid w:val="00FC6A54"/>
    <w:rsid w:val="00FC6A7A"/>
    <w:rsid w:val="00FC716B"/>
    <w:rsid w:val="00FC7D4A"/>
    <w:rsid w:val="00FC7D9F"/>
    <w:rsid w:val="00FC7E01"/>
    <w:rsid w:val="00FD021B"/>
    <w:rsid w:val="00FD0617"/>
    <w:rsid w:val="00FD0644"/>
    <w:rsid w:val="00FD0D35"/>
    <w:rsid w:val="00FD11C6"/>
    <w:rsid w:val="00FD1500"/>
    <w:rsid w:val="00FD16AE"/>
    <w:rsid w:val="00FD186B"/>
    <w:rsid w:val="00FD1B38"/>
    <w:rsid w:val="00FD1C0D"/>
    <w:rsid w:val="00FD23A5"/>
    <w:rsid w:val="00FD2627"/>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5FCD"/>
    <w:rsid w:val="00FE61B4"/>
    <w:rsid w:val="00FE74D3"/>
    <w:rsid w:val="00FE76F5"/>
    <w:rsid w:val="00FE7827"/>
    <w:rsid w:val="00FE797A"/>
    <w:rsid w:val="00FE7A39"/>
    <w:rsid w:val="00FE7BE1"/>
    <w:rsid w:val="00FE7BE3"/>
    <w:rsid w:val="00FE7E76"/>
    <w:rsid w:val="00FF004D"/>
    <w:rsid w:val="00FF04EF"/>
    <w:rsid w:val="00FF08AF"/>
    <w:rsid w:val="00FF0D68"/>
    <w:rsid w:val="00FF0FA5"/>
    <w:rsid w:val="00FF1A5C"/>
    <w:rsid w:val="00FF1BFB"/>
    <w:rsid w:val="00FF219D"/>
    <w:rsid w:val="00FF2366"/>
    <w:rsid w:val="00FF36A4"/>
    <w:rsid w:val="00FF416B"/>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79481B5-7A06-4440-ABF2-A576B71F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3548</Words>
  <Characters>20225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2</cp:revision>
  <dcterms:created xsi:type="dcterms:W3CDTF">2022-03-25T16:59:00Z</dcterms:created>
  <dcterms:modified xsi:type="dcterms:W3CDTF">2022-03-25T16:59:00Z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