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DBD38" w14:textId="77777777" w:rsidR="009C74BB" w:rsidRPr="009710F0" w:rsidRDefault="009C74BB" w:rsidP="009C74BB">
      <w:pPr>
        <w:pStyle w:val="T1"/>
        <w:pBdr>
          <w:bottom w:val="single" w:sz="6" w:space="0" w:color="auto"/>
        </w:pBdr>
        <w:spacing w:after="240"/>
        <w:rPr>
          <w:sz w:val="24"/>
          <w:szCs w:val="24"/>
        </w:rPr>
      </w:pPr>
      <w:r w:rsidRPr="009710F0">
        <w:rPr>
          <w:sz w:val="24"/>
          <w:szCs w:val="24"/>
        </w:rPr>
        <w:t>IEEE P802.11</w:t>
      </w:r>
      <w:r w:rsidRPr="009710F0">
        <w:rPr>
          <w:sz w:val="24"/>
          <w:szCs w:val="24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440"/>
        <w:gridCol w:w="2160"/>
        <w:gridCol w:w="1080"/>
        <w:gridCol w:w="3011"/>
      </w:tblGrid>
      <w:tr w:rsidR="009C74BB" w:rsidRPr="009710F0" w14:paraId="398F1DCA" w14:textId="77777777" w:rsidTr="00A31553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700ECF4" w14:textId="77777777" w:rsidR="009C74BB" w:rsidRPr="009710F0" w:rsidRDefault="009C74BB" w:rsidP="00A31553">
            <w:pPr>
              <w:pStyle w:val="T2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CRs on Timing-Related Parameters</w:t>
            </w:r>
          </w:p>
        </w:tc>
      </w:tr>
      <w:tr w:rsidR="009C74BB" w:rsidRPr="009710F0" w14:paraId="5B7F9721" w14:textId="77777777" w:rsidTr="00A31553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2769D5B" w14:textId="77777777" w:rsidR="009C74BB" w:rsidRPr="009710F0" w:rsidRDefault="009C74BB" w:rsidP="00A31553">
            <w:pPr>
              <w:pStyle w:val="T2"/>
              <w:ind w:left="0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Date:</w:t>
            </w:r>
            <w:r w:rsidRPr="009710F0">
              <w:rPr>
                <w:b w:val="0"/>
                <w:sz w:val="24"/>
                <w:szCs w:val="24"/>
              </w:rPr>
              <w:t xml:space="preserve">  2021-</w:t>
            </w:r>
            <w:r>
              <w:rPr>
                <w:b w:val="0"/>
                <w:sz w:val="24"/>
                <w:szCs w:val="24"/>
              </w:rPr>
              <w:t>11</w:t>
            </w:r>
            <w:r w:rsidRPr="009710F0">
              <w:rPr>
                <w:b w:val="0"/>
                <w:sz w:val="24"/>
                <w:szCs w:val="24"/>
              </w:rPr>
              <w:t>-</w:t>
            </w:r>
            <w:r>
              <w:rPr>
                <w:b w:val="0"/>
                <w:sz w:val="24"/>
                <w:szCs w:val="24"/>
              </w:rPr>
              <w:t>17</w:t>
            </w:r>
          </w:p>
        </w:tc>
      </w:tr>
      <w:tr w:rsidR="009C74BB" w:rsidRPr="009710F0" w14:paraId="4AAC9F50" w14:textId="77777777" w:rsidTr="00A31553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8D5BC7B" w14:textId="77777777" w:rsidR="009C74BB" w:rsidRPr="009710F0" w:rsidRDefault="009C74BB" w:rsidP="00A31553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Author(s):</w:t>
            </w:r>
          </w:p>
        </w:tc>
      </w:tr>
      <w:tr w:rsidR="009C74BB" w:rsidRPr="009710F0" w14:paraId="5CA47F92" w14:textId="77777777" w:rsidTr="00A31553">
        <w:trPr>
          <w:jc w:val="center"/>
        </w:trPr>
        <w:tc>
          <w:tcPr>
            <w:tcW w:w="1885" w:type="dxa"/>
            <w:vAlign w:val="center"/>
          </w:tcPr>
          <w:p w14:paraId="5B6897BA" w14:textId="77777777" w:rsidR="009C74BB" w:rsidRPr="009710F0" w:rsidRDefault="009C74BB" w:rsidP="00A31553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Name</w:t>
            </w:r>
          </w:p>
        </w:tc>
        <w:tc>
          <w:tcPr>
            <w:tcW w:w="1440" w:type="dxa"/>
            <w:vAlign w:val="center"/>
          </w:tcPr>
          <w:p w14:paraId="5691A857" w14:textId="77777777" w:rsidR="009C74BB" w:rsidRPr="009710F0" w:rsidRDefault="009C74BB" w:rsidP="00A31553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Affiliation</w:t>
            </w:r>
          </w:p>
        </w:tc>
        <w:tc>
          <w:tcPr>
            <w:tcW w:w="2160" w:type="dxa"/>
            <w:vAlign w:val="center"/>
          </w:tcPr>
          <w:p w14:paraId="2CF3EF6B" w14:textId="77777777" w:rsidR="009C74BB" w:rsidRPr="009710F0" w:rsidRDefault="009C74BB" w:rsidP="00A31553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Address</w:t>
            </w:r>
          </w:p>
        </w:tc>
        <w:tc>
          <w:tcPr>
            <w:tcW w:w="1080" w:type="dxa"/>
            <w:vAlign w:val="center"/>
          </w:tcPr>
          <w:p w14:paraId="25349F3C" w14:textId="77777777" w:rsidR="009C74BB" w:rsidRPr="009710F0" w:rsidRDefault="009C74BB" w:rsidP="00A31553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Phone</w:t>
            </w:r>
          </w:p>
        </w:tc>
        <w:tc>
          <w:tcPr>
            <w:tcW w:w="3011" w:type="dxa"/>
            <w:vAlign w:val="center"/>
          </w:tcPr>
          <w:p w14:paraId="6ECD7F96" w14:textId="77777777" w:rsidR="009C74BB" w:rsidRPr="009710F0" w:rsidRDefault="009C74BB" w:rsidP="00A31553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email</w:t>
            </w:r>
          </w:p>
        </w:tc>
      </w:tr>
      <w:tr w:rsidR="009C74BB" w:rsidRPr="009710F0" w14:paraId="3F519372" w14:textId="77777777" w:rsidTr="00A31553">
        <w:trPr>
          <w:jc w:val="center"/>
        </w:trPr>
        <w:tc>
          <w:tcPr>
            <w:tcW w:w="1885" w:type="dxa"/>
            <w:vAlign w:val="center"/>
          </w:tcPr>
          <w:p w14:paraId="2DBEFB67" w14:textId="77777777" w:rsidR="009C74BB" w:rsidRPr="009710F0" w:rsidRDefault="009C74BB" w:rsidP="00A31553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 w:rsidRPr="009710F0">
              <w:rPr>
                <w:kern w:val="24"/>
              </w:rPr>
              <w:t>Lin Yang</w:t>
            </w:r>
          </w:p>
        </w:tc>
        <w:tc>
          <w:tcPr>
            <w:tcW w:w="1440" w:type="dxa"/>
            <w:vAlign w:val="center"/>
          </w:tcPr>
          <w:p w14:paraId="12BF5F75" w14:textId="77777777" w:rsidR="009C74BB" w:rsidRPr="009710F0" w:rsidRDefault="009C74BB" w:rsidP="00A31553">
            <w:pPr>
              <w:pStyle w:val="NormalWeb"/>
              <w:spacing w:before="0" w:beforeAutospacing="0" w:after="0" w:afterAutospacing="0"/>
              <w:jc w:val="both"/>
            </w:pPr>
            <w:r w:rsidRPr="009710F0">
              <w:t>Qualcomm</w:t>
            </w:r>
          </w:p>
        </w:tc>
        <w:tc>
          <w:tcPr>
            <w:tcW w:w="2160" w:type="dxa"/>
            <w:vAlign w:val="center"/>
          </w:tcPr>
          <w:p w14:paraId="52BDD874" w14:textId="77777777" w:rsidR="009C74BB" w:rsidRPr="009710F0" w:rsidRDefault="009C74BB" w:rsidP="00A31553">
            <w:pPr>
              <w:pStyle w:val="NormalWeb"/>
              <w:spacing w:before="0" w:beforeAutospacing="0" w:after="0" w:afterAutospacing="0"/>
              <w:jc w:val="both"/>
            </w:pPr>
          </w:p>
        </w:tc>
        <w:tc>
          <w:tcPr>
            <w:tcW w:w="1080" w:type="dxa"/>
            <w:vAlign w:val="center"/>
          </w:tcPr>
          <w:p w14:paraId="5825C8E2" w14:textId="77777777" w:rsidR="009C74BB" w:rsidRPr="009710F0" w:rsidRDefault="009C74BB" w:rsidP="00A315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3C9871C6" w14:textId="77777777" w:rsidR="009C74BB" w:rsidRPr="009710F0" w:rsidRDefault="009C74BB" w:rsidP="00A31553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 w:rsidRPr="009710F0">
              <w:rPr>
                <w:kern w:val="24"/>
              </w:rPr>
              <w:t>linyang@qti.qualcomm.com</w:t>
            </w:r>
          </w:p>
        </w:tc>
      </w:tr>
      <w:tr w:rsidR="009C74BB" w:rsidRPr="009710F0" w14:paraId="33D76B06" w14:textId="77777777" w:rsidTr="00A31553">
        <w:trPr>
          <w:jc w:val="center"/>
        </w:trPr>
        <w:tc>
          <w:tcPr>
            <w:tcW w:w="1885" w:type="dxa"/>
            <w:vAlign w:val="center"/>
          </w:tcPr>
          <w:p w14:paraId="37924013" w14:textId="77777777" w:rsidR="009C74BB" w:rsidRPr="009710F0" w:rsidRDefault="009C74BB" w:rsidP="00A31553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 w:rsidRPr="009710F0">
              <w:rPr>
                <w:kern w:val="24"/>
              </w:rPr>
              <w:t>Bin Tian</w:t>
            </w:r>
          </w:p>
        </w:tc>
        <w:tc>
          <w:tcPr>
            <w:tcW w:w="1440" w:type="dxa"/>
            <w:vAlign w:val="center"/>
          </w:tcPr>
          <w:p w14:paraId="00B0F392" w14:textId="77777777" w:rsidR="009C74BB" w:rsidRPr="009710F0" w:rsidRDefault="009C74BB" w:rsidP="00A31553">
            <w:pPr>
              <w:pStyle w:val="NormalWeb"/>
              <w:spacing w:before="0" w:beforeAutospacing="0" w:after="0" w:afterAutospacing="0"/>
              <w:jc w:val="both"/>
            </w:pPr>
            <w:r w:rsidRPr="009710F0">
              <w:t>Qualcomm</w:t>
            </w:r>
          </w:p>
        </w:tc>
        <w:tc>
          <w:tcPr>
            <w:tcW w:w="2160" w:type="dxa"/>
            <w:vAlign w:val="center"/>
          </w:tcPr>
          <w:p w14:paraId="1F7CD346" w14:textId="77777777" w:rsidR="009C74BB" w:rsidRPr="009710F0" w:rsidRDefault="009C74BB" w:rsidP="00A31553">
            <w:pPr>
              <w:pStyle w:val="NormalWeb"/>
              <w:spacing w:before="0" w:beforeAutospacing="0" w:after="0" w:afterAutospacing="0"/>
              <w:jc w:val="both"/>
            </w:pPr>
          </w:p>
        </w:tc>
        <w:tc>
          <w:tcPr>
            <w:tcW w:w="1080" w:type="dxa"/>
            <w:vAlign w:val="center"/>
          </w:tcPr>
          <w:p w14:paraId="12C1F6DB" w14:textId="77777777" w:rsidR="009C74BB" w:rsidRPr="009710F0" w:rsidRDefault="009C74BB" w:rsidP="00A315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3627E70B" w14:textId="77777777" w:rsidR="009C74BB" w:rsidRPr="009710F0" w:rsidRDefault="009C74BB" w:rsidP="00A31553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</w:p>
        </w:tc>
      </w:tr>
    </w:tbl>
    <w:p w14:paraId="6A31950D" w14:textId="77777777" w:rsidR="009C74BB" w:rsidRPr="009710F0" w:rsidRDefault="009C74BB" w:rsidP="009C74BB">
      <w:pPr>
        <w:pStyle w:val="T1"/>
        <w:spacing w:after="120"/>
        <w:jc w:val="both"/>
        <w:rPr>
          <w:sz w:val="24"/>
          <w:szCs w:val="24"/>
        </w:rPr>
      </w:pPr>
      <w:r w:rsidRPr="009710F0">
        <w:rPr>
          <w:noProof/>
          <w:sz w:val="24"/>
          <w:szCs w:val="24"/>
          <w:lang w:val="en-US" w:eastAsia="ko-KR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56BB8084" wp14:editId="3702CDC3">
                <wp:simplePos x="0" y="0"/>
                <wp:positionH relativeFrom="column">
                  <wp:posOffset>-406990</wp:posOffset>
                </wp:positionH>
                <wp:positionV relativeFrom="paragraph">
                  <wp:posOffset>201295</wp:posOffset>
                </wp:positionV>
                <wp:extent cx="6743700" cy="4010025"/>
                <wp:effectExtent l="0" t="0" r="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401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989C09" w14:textId="77777777" w:rsidR="009C74BB" w:rsidRDefault="009C74BB" w:rsidP="009C74B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4EA6E58D" w14:textId="77777777" w:rsidR="009C74BB" w:rsidRDefault="009C74BB" w:rsidP="009C74BB">
                            <w:r w:rsidRPr="001A38C2">
                              <w:t xml:space="preserve">This submission contains proposed comment resolutions to comments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on </w:t>
                            </w:r>
                            <w:r>
                              <w:rPr>
                                <w:lang w:eastAsia="zh-CN"/>
                              </w:rPr>
                              <w:t>P802.11be D1.0</w:t>
                            </w:r>
                            <w:r w:rsidRPr="001A38C2">
                              <w:t>.</w:t>
                            </w:r>
                            <w:r>
                              <w:t xml:space="preserve"> The changes are based on P802.11be D1.2</w:t>
                            </w:r>
                            <w:r w:rsidRPr="002A22E4">
                              <w:t>.</w:t>
                            </w:r>
                          </w:p>
                          <w:p w14:paraId="73C13BB8" w14:textId="77777777" w:rsidR="009C74BB" w:rsidRPr="003727F1" w:rsidRDefault="009C74BB" w:rsidP="009C74BB">
                            <w:pPr>
                              <w:ind w:left="360"/>
                            </w:pPr>
                          </w:p>
                          <w:p w14:paraId="571CF874" w14:textId="77777777" w:rsidR="009C74BB" w:rsidRPr="00B505BE" w:rsidRDefault="009C74BB" w:rsidP="009C74BB">
                            <w:pPr>
                              <w:jc w:val="both"/>
                            </w:pPr>
                            <w:r w:rsidRPr="00B505BE">
                              <w:t xml:space="preserve">The submission provides resolutions to </w:t>
                            </w:r>
                            <w:r>
                              <w:t xml:space="preserve">following </w:t>
                            </w:r>
                          </w:p>
                          <w:p w14:paraId="0D7468AA" w14:textId="77777777" w:rsidR="009C74BB" w:rsidRPr="00611DE7" w:rsidRDefault="009C74BB" w:rsidP="00E068B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611DE7">
                              <w:rPr>
                                <w:rFonts w:eastAsia="Times New Roman"/>
                                <w:szCs w:val="22"/>
                                <w:lang w:val="en-US"/>
                              </w:rPr>
                              <w:t>4550, 4657, 4995, 4996, 5813, 5814, 5815, 6822, 6925, 7190, 7191, 7193, 7312, 7658, 7659, 8098, 8100, 8101</w:t>
                            </w:r>
                          </w:p>
                          <w:p w14:paraId="45DFF229" w14:textId="77777777" w:rsidR="009C74BB" w:rsidRDefault="009C74BB" w:rsidP="009C74BB">
                            <w:pPr>
                              <w:pStyle w:val="ListParagraph"/>
                            </w:pPr>
                            <w:r>
                              <w:rPr>
                                <w:rFonts w:eastAsia="Times New Roman"/>
                                <w:szCs w:val="22"/>
                              </w:rPr>
                              <w:t xml:space="preserve"> </w:t>
                            </w:r>
                          </w:p>
                          <w:p w14:paraId="3B59F5C6" w14:textId="77777777" w:rsidR="009C74BB" w:rsidRDefault="009C74BB" w:rsidP="009C74BB"/>
                          <w:p w14:paraId="05366F78" w14:textId="77777777" w:rsidR="009C74BB" w:rsidRDefault="009C74BB" w:rsidP="009C74BB">
                            <w:r>
                              <w:t>Revisions:</w:t>
                            </w:r>
                          </w:p>
                          <w:p w14:paraId="145F0D76" w14:textId="6377E68A" w:rsidR="009C74BB" w:rsidRDefault="009C74BB" w:rsidP="00E068B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Rev 0: Initial version of </w:t>
                            </w:r>
                            <w:r>
                              <w:rPr>
                                <w:lang w:eastAsia="ko-KR"/>
                              </w:rPr>
                              <w:t>the document.</w:t>
                            </w:r>
                          </w:p>
                          <w:p w14:paraId="09D42184" w14:textId="71DB42C6" w:rsidR="004B0AD3" w:rsidRDefault="004B0AD3" w:rsidP="00E068B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Rev 1: Added comments based on </w:t>
                            </w:r>
                            <w:r w:rsidR="00EB3B19">
                              <w:t>11/21-1614r1</w:t>
                            </w:r>
                          </w:p>
                          <w:p w14:paraId="039DA995" w14:textId="0FED5ECB" w:rsidR="006A0403" w:rsidRDefault="006A0403" w:rsidP="00E068B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Rev 2: </w:t>
                            </w:r>
                            <w:r w:rsidRPr="00611DE7">
                              <w:rPr>
                                <w:rFonts w:eastAsia="Times New Roman"/>
                                <w:szCs w:val="22"/>
                                <w:lang w:val="en-US"/>
                              </w:rPr>
                              <w:t>5815,</w:t>
                            </w:r>
                            <w:r>
                              <w:rPr>
                                <w:rFonts w:eastAsia="Times New Roman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611DE7">
                              <w:rPr>
                                <w:rFonts w:eastAsia="Times New Roman"/>
                                <w:szCs w:val="22"/>
                                <w:lang w:val="en-US"/>
                              </w:rPr>
                              <w:t>7658, 7659, 8098</w:t>
                            </w:r>
                          </w:p>
                          <w:p w14:paraId="1D942A8E" w14:textId="77777777" w:rsidR="009C74BB" w:rsidRDefault="009C74BB" w:rsidP="009C74BB">
                            <w:pPr>
                              <w:pStyle w:val="ListParagraph"/>
                            </w:pPr>
                          </w:p>
                          <w:p w14:paraId="58315663" w14:textId="77777777" w:rsidR="009C74BB" w:rsidRDefault="009C74BB" w:rsidP="009C74BB"/>
                          <w:p w14:paraId="77CBF4C5" w14:textId="77777777" w:rsidR="009C74BB" w:rsidRDefault="009C74BB" w:rsidP="009C74BB"/>
                          <w:p w14:paraId="667A1D7A" w14:textId="77777777" w:rsidR="009C74BB" w:rsidRDefault="009C74BB" w:rsidP="009C74BB"/>
                          <w:p w14:paraId="75C9D185" w14:textId="77777777" w:rsidR="009C74BB" w:rsidRDefault="009C74BB" w:rsidP="009C74BB"/>
                          <w:p w14:paraId="5A77D35A" w14:textId="77777777" w:rsidR="009C74BB" w:rsidRDefault="009C74BB" w:rsidP="009C74BB"/>
                          <w:p w14:paraId="41F3FD3C" w14:textId="77777777" w:rsidR="009C74BB" w:rsidRDefault="009C74BB" w:rsidP="009C74BB"/>
                          <w:p w14:paraId="4846C2F5" w14:textId="77777777" w:rsidR="009C74BB" w:rsidRDefault="009C74BB" w:rsidP="009C74BB"/>
                          <w:p w14:paraId="5DB21AE0" w14:textId="77777777" w:rsidR="009C74BB" w:rsidRDefault="009C74BB" w:rsidP="009C74BB"/>
                          <w:p w14:paraId="14BDF678" w14:textId="77777777" w:rsidR="009C74BB" w:rsidRDefault="009C74BB" w:rsidP="009C74BB"/>
                          <w:p w14:paraId="56A50D12" w14:textId="77777777" w:rsidR="009C74BB" w:rsidRDefault="009C74BB" w:rsidP="009C74BB"/>
                          <w:p w14:paraId="14F33D37" w14:textId="77777777" w:rsidR="009C74BB" w:rsidRDefault="009C74BB" w:rsidP="009C74BB"/>
                          <w:p w14:paraId="52801A01" w14:textId="77777777" w:rsidR="009C74BB" w:rsidRDefault="009C74BB" w:rsidP="009C74BB"/>
                          <w:p w14:paraId="17728CF4" w14:textId="77777777" w:rsidR="009C74BB" w:rsidRDefault="009C74BB" w:rsidP="009C74BB"/>
                          <w:p w14:paraId="20963865" w14:textId="77777777" w:rsidR="009C74BB" w:rsidRDefault="009C74BB" w:rsidP="009C74BB"/>
                          <w:p w14:paraId="3DFE46AB" w14:textId="77777777" w:rsidR="009C74BB" w:rsidRDefault="009C74BB" w:rsidP="009C74BB"/>
                          <w:p w14:paraId="5EE9EF00" w14:textId="77777777" w:rsidR="009C74BB" w:rsidRDefault="009C74BB" w:rsidP="009C74BB"/>
                          <w:p w14:paraId="4F82CDE2" w14:textId="77777777" w:rsidR="009C74BB" w:rsidRDefault="009C74BB" w:rsidP="009C74BB"/>
                          <w:p w14:paraId="68212CBE" w14:textId="77777777" w:rsidR="009C74BB" w:rsidRDefault="009C74BB" w:rsidP="009C74BB"/>
                          <w:p w14:paraId="5BBE6677" w14:textId="77777777" w:rsidR="009C74BB" w:rsidRDefault="009C74BB" w:rsidP="009C74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BB808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32.05pt;margin-top:15.85pt;width:531pt;height:315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" o:allowincell="f" stroked="f">
                <v:textbox>
                  <w:txbxContent>
                    <w:p w14:paraId="59989C09" w14:textId="77777777" w:rsidR="009C74BB" w:rsidRDefault="009C74BB" w:rsidP="009C74B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4EA6E58D" w14:textId="77777777" w:rsidR="009C74BB" w:rsidRDefault="009C74BB" w:rsidP="009C74BB">
                      <w:r w:rsidRPr="001A38C2">
                        <w:t xml:space="preserve">This submission contains proposed comment resolutions to comments </w:t>
                      </w:r>
                      <w:r>
                        <w:rPr>
                          <w:rFonts w:hint="eastAsia"/>
                          <w:lang w:eastAsia="zh-CN"/>
                        </w:rPr>
                        <w:t xml:space="preserve">on </w:t>
                      </w:r>
                      <w:r>
                        <w:rPr>
                          <w:lang w:eastAsia="zh-CN"/>
                        </w:rPr>
                        <w:t>P802.11be D1.0</w:t>
                      </w:r>
                      <w:r w:rsidRPr="001A38C2">
                        <w:t>.</w:t>
                      </w:r>
                      <w:r>
                        <w:t xml:space="preserve"> The changes are based on P802.11be D1.2</w:t>
                      </w:r>
                      <w:r w:rsidRPr="002A22E4">
                        <w:t>.</w:t>
                      </w:r>
                    </w:p>
                    <w:p w14:paraId="73C13BB8" w14:textId="77777777" w:rsidR="009C74BB" w:rsidRPr="003727F1" w:rsidRDefault="009C74BB" w:rsidP="009C74BB">
                      <w:pPr>
                        <w:ind w:left="360"/>
                      </w:pPr>
                    </w:p>
                    <w:p w14:paraId="571CF874" w14:textId="77777777" w:rsidR="009C74BB" w:rsidRPr="00B505BE" w:rsidRDefault="009C74BB" w:rsidP="009C74BB">
                      <w:pPr>
                        <w:jc w:val="both"/>
                      </w:pPr>
                      <w:r w:rsidRPr="00B505BE">
                        <w:t xml:space="preserve">The submission provides resolutions to </w:t>
                      </w:r>
                      <w:r>
                        <w:t xml:space="preserve">following </w:t>
                      </w:r>
                    </w:p>
                    <w:p w14:paraId="0D7468AA" w14:textId="77777777" w:rsidR="009C74BB" w:rsidRPr="00611DE7" w:rsidRDefault="009C74BB" w:rsidP="00E068BF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611DE7">
                        <w:rPr>
                          <w:rFonts w:eastAsia="Times New Roman"/>
                          <w:szCs w:val="22"/>
                          <w:lang w:val="en-US"/>
                        </w:rPr>
                        <w:t>4550, 4657, 4995, 4996, 5813, 5814, 5815, 6822, 6925, 7190, 7191, 7193, 7312, 7658, 7659, 8098, 8100, 8101</w:t>
                      </w:r>
                    </w:p>
                    <w:p w14:paraId="45DFF229" w14:textId="77777777" w:rsidR="009C74BB" w:rsidRDefault="009C74BB" w:rsidP="009C74BB">
                      <w:pPr>
                        <w:pStyle w:val="ListParagraph"/>
                      </w:pPr>
                      <w:r>
                        <w:rPr>
                          <w:rFonts w:eastAsia="Times New Roman"/>
                          <w:szCs w:val="22"/>
                        </w:rPr>
                        <w:t xml:space="preserve"> </w:t>
                      </w:r>
                    </w:p>
                    <w:p w14:paraId="3B59F5C6" w14:textId="77777777" w:rsidR="009C74BB" w:rsidRDefault="009C74BB" w:rsidP="009C74BB"/>
                    <w:p w14:paraId="05366F78" w14:textId="77777777" w:rsidR="009C74BB" w:rsidRDefault="009C74BB" w:rsidP="009C74BB">
                      <w:r>
                        <w:t>Revisions:</w:t>
                      </w:r>
                    </w:p>
                    <w:p w14:paraId="145F0D76" w14:textId="6377E68A" w:rsidR="009C74BB" w:rsidRDefault="009C74BB" w:rsidP="00E068BF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Rev 0: Initial version of </w:t>
                      </w:r>
                      <w:r>
                        <w:rPr>
                          <w:lang w:eastAsia="ko-KR"/>
                        </w:rPr>
                        <w:t>the document.</w:t>
                      </w:r>
                    </w:p>
                    <w:p w14:paraId="09D42184" w14:textId="71DB42C6" w:rsidR="004B0AD3" w:rsidRDefault="004B0AD3" w:rsidP="00E068BF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Rev 1: Added comments based on </w:t>
                      </w:r>
                      <w:r w:rsidR="00EB3B19">
                        <w:t>11/21-1614r1</w:t>
                      </w:r>
                    </w:p>
                    <w:p w14:paraId="039DA995" w14:textId="0FED5ECB" w:rsidR="006A0403" w:rsidRDefault="006A0403" w:rsidP="00E068BF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Rev </w:t>
                      </w:r>
                      <w:r>
                        <w:t>2</w:t>
                      </w:r>
                      <w:r>
                        <w:t>:</w:t>
                      </w:r>
                      <w:r>
                        <w:t xml:space="preserve"> </w:t>
                      </w:r>
                      <w:r w:rsidRPr="00611DE7">
                        <w:rPr>
                          <w:rFonts w:eastAsia="Times New Roman"/>
                          <w:szCs w:val="22"/>
                          <w:lang w:val="en-US"/>
                        </w:rPr>
                        <w:t>5815,</w:t>
                      </w:r>
                      <w:r>
                        <w:rPr>
                          <w:rFonts w:eastAsia="Times New Roman"/>
                          <w:szCs w:val="22"/>
                          <w:lang w:val="en-US"/>
                        </w:rPr>
                        <w:t xml:space="preserve"> </w:t>
                      </w:r>
                      <w:r w:rsidRPr="00611DE7">
                        <w:rPr>
                          <w:rFonts w:eastAsia="Times New Roman"/>
                          <w:szCs w:val="22"/>
                          <w:lang w:val="en-US"/>
                        </w:rPr>
                        <w:t>7658, 7659, 8098</w:t>
                      </w:r>
                    </w:p>
                    <w:p w14:paraId="1D942A8E" w14:textId="77777777" w:rsidR="009C74BB" w:rsidRDefault="009C74BB" w:rsidP="009C74BB">
                      <w:pPr>
                        <w:pStyle w:val="ListParagraph"/>
                      </w:pPr>
                    </w:p>
                    <w:p w14:paraId="58315663" w14:textId="77777777" w:rsidR="009C74BB" w:rsidRDefault="009C74BB" w:rsidP="009C74BB"/>
                    <w:p w14:paraId="77CBF4C5" w14:textId="77777777" w:rsidR="009C74BB" w:rsidRDefault="009C74BB" w:rsidP="009C74BB"/>
                    <w:p w14:paraId="667A1D7A" w14:textId="77777777" w:rsidR="009C74BB" w:rsidRDefault="009C74BB" w:rsidP="009C74BB"/>
                    <w:p w14:paraId="75C9D185" w14:textId="77777777" w:rsidR="009C74BB" w:rsidRDefault="009C74BB" w:rsidP="009C74BB"/>
                    <w:p w14:paraId="5A77D35A" w14:textId="77777777" w:rsidR="009C74BB" w:rsidRDefault="009C74BB" w:rsidP="009C74BB"/>
                    <w:p w14:paraId="41F3FD3C" w14:textId="77777777" w:rsidR="009C74BB" w:rsidRDefault="009C74BB" w:rsidP="009C74BB"/>
                    <w:p w14:paraId="4846C2F5" w14:textId="77777777" w:rsidR="009C74BB" w:rsidRDefault="009C74BB" w:rsidP="009C74BB"/>
                    <w:p w14:paraId="5DB21AE0" w14:textId="77777777" w:rsidR="009C74BB" w:rsidRDefault="009C74BB" w:rsidP="009C74BB"/>
                    <w:p w14:paraId="14BDF678" w14:textId="77777777" w:rsidR="009C74BB" w:rsidRDefault="009C74BB" w:rsidP="009C74BB"/>
                    <w:p w14:paraId="56A50D12" w14:textId="77777777" w:rsidR="009C74BB" w:rsidRDefault="009C74BB" w:rsidP="009C74BB"/>
                    <w:p w14:paraId="14F33D37" w14:textId="77777777" w:rsidR="009C74BB" w:rsidRDefault="009C74BB" w:rsidP="009C74BB"/>
                    <w:p w14:paraId="52801A01" w14:textId="77777777" w:rsidR="009C74BB" w:rsidRDefault="009C74BB" w:rsidP="009C74BB"/>
                    <w:p w14:paraId="17728CF4" w14:textId="77777777" w:rsidR="009C74BB" w:rsidRDefault="009C74BB" w:rsidP="009C74BB"/>
                    <w:p w14:paraId="20963865" w14:textId="77777777" w:rsidR="009C74BB" w:rsidRDefault="009C74BB" w:rsidP="009C74BB"/>
                    <w:p w14:paraId="3DFE46AB" w14:textId="77777777" w:rsidR="009C74BB" w:rsidRDefault="009C74BB" w:rsidP="009C74BB"/>
                    <w:p w14:paraId="5EE9EF00" w14:textId="77777777" w:rsidR="009C74BB" w:rsidRDefault="009C74BB" w:rsidP="009C74BB"/>
                    <w:p w14:paraId="4F82CDE2" w14:textId="77777777" w:rsidR="009C74BB" w:rsidRDefault="009C74BB" w:rsidP="009C74BB"/>
                    <w:p w14:paraId="68212CBE" w14:textId="77777777" w:rsidR="009C74BB" w:rsidRDefault="009C74BB" w:rsidP="009C74BB"/>
                    <w:p w14:paraId="5BBE6677" w14:textId="77777777" w:rsidR="009C74BB" w:rsidRDefault="009C74BB" w:rsidP="009C74BB"/>
                  </w:txbxContent>
                </v:textbox>
              </v:shape>
            </w:pict>
          </mc:Fallback>
        </mc:AlternateContent>
      </w:r>
    </w:p>
    <w:p w14:paraId="0B3005B1" w14:textId="77777777" w:rsidR="009C74BB" w:rsidRDefault="009C74BB" w:rsidP="009C74BB">
      <w:pPr>
        <w:jc w:val="both"/>
        <w:rPr>
          <w:sz w:val="24"/>
          <w:szCs w:val="24"/>
        </w:rPr>
      </w:pPr>
    </w:p>
    <w:p w14:paraId="4C571557" w14:textId="77777777" w:rsidR="009C74BB" w:rsidRDefault="009C74BB" w:rsidP="009C74BB">
      <w:pPr>
        <w:jc w:val="both"/>
        <w:rPr>
          <w:sz w:val="24"/>
          <w:szCs w:val="24"/>
        </w:rPr>
      </w:pPr>
    </w:p>
    <w:p w14:paraId="43DA93BB" w14:textId="77777777" w:rsidR="009C74BB" w:rsidRDefault="009C74BB" w:rsidP="009C74BB">
      <w:pPr>
        <w:jc w:val="both"/>
        <w:rPr>
          <w:sz w:val="24"/>
          <w:szCs w:val="24"/>
        </w:rPr>
      </w:pPr>
    </w:p>
    <w:p w14:paraId="336240B4" w14:textId="77777777" w:rsidR="009C74BB" w:rsidRDefault="009C74BB" w:rsidP="009C74BB">
      <w:pPr>
        <w:jc w:val="both"/>
        <w:rPr>
          <w:sz w:val="24"/>
          <w:szCs w:val="24"/>
        </w:rPr>
      </w:pPr>
    </w:p>
    <w:p w14:paraId="5B591613" w14:textId="77777777" w:rsidR="009C74BB" w:rsidRDefault="009C74BB" w:rsidP="009C74BB">
      <w:pPr>
        <w:jc w:val="both"/>
        <w:rPr>
          <w:sz w:val="24"/>
          <w:szCs w:val="24"/>
        </w:rPr>
      </w:pPr>
    </w:p>
    <w:p w14:paraId="03B0CB32" w14:textId="77777777" w:rsidR="009C74BB" w:rsidRDefault="009C74BB" w:rsidP="009C74BB">
      <w:pPr>
        <w:jc w:val="both"/>
        <w:rPr>
          <w:sz w:val="24"/>
          <w:szCs w:val="24"/>
        </w:rPr>
      </w:pPr>
    </w:p>
    <w:p w14:paraId="306FED0B" w14:textId="77777777" w:rsidR="009C74BB" w:rsidRDefault="009C74BB" w:rsidP="009C74BB">
      <w:pPr>
        <w:jc w:val="both"/>
        <w:rPr>
          <w:sz w:val="24"/>
          <w:szCs w:val="24"/>
        </w:rPr>
      </w:pPr>
    </w:p>
    <w:p w14:paraId="50E59B75" w14:textId="77777777" w:rsidR="009C74BB" w:rsidRDefault="009C74BB" w:rsidP="009C74BB">
      <w:pPr>
        <w:jc w:val="both"/>
        <w:rPr>
          <w:sz w:val="24"/>
          <w:szCs w:val="24"/>
        </w:rPr>
      </w:pPr>
    </w:p>
    <w:p w14:paraId="1389B6E4" w14:textId="77777777" w:rsidR="009C74BB" w:rsidRDefault="009C74BB" w:rsidP="009C74BB">
      <w:pPr>
        <w:jc w:val="both"/>
        <w:rPr>
          <w:sz w:val="24"/>
          <w:szCs w:val="24"/>
        </w:rPr>
      </w:pPr>
    </w:p>
    <w:p w14:paraId="253A0513" w14:textId="77777777" w:rsidR="009C74BB" w:rsidRDefault="009C74BB" w:rsidP="009C74BB">
      <w:pPr>
        <w:jc w:val="both"/>
        <w:rPr>
          <w:sz w:val="24"/>
          <w:szCs w:val="24"/>
        </w:rPr>
      </w:pPr>
    </w:p>
    <w:p w14:paraId="3DE15EE1" w14:textId="77777777" w:rsidR="009C74BB" w:rsidRDefault="009C74BB" w:rsidP="009C74BB">
      <w:pPr>
        <w:jc w:val="both"/>
        <w:rPr>
          <w:sz w:val="24"/>
          <w:szCs w:val="24"/>
        </w:rPr>
      </w:pPr>
    </w:p>
    <w:p w14:paraId="0A01A154" w14:textId="77777777" w:rsidR="009C74BB" w:rsidRDefault="009C74BB" w:rsidP="009C74BB">
      <w:pPr>
        <w:jc w:val="both"/>
        <w:rPr>
          <w:sz w:val="24"/>
          <w:szCs w:val="24"/>
        </w:rPr>
      </w:pPr>
    </w:p>
    <w:p w14:paraId="7B96C0D8" w14:textId="77777777" w:rsidR="009C74BB" w:rsidRDefault="009C74BB" w:rsidP="009C74BB">
      <w:pPr>
        <w:jc w:val="both"/>
        <w:rPr>
          <w:sz w:val="24"/>
          <w:szCs w:val="24"/>
        </w:rPr>
      </w:pPr>
    </w:p>
    <w:p w14:paraId="61711A8C" w14:textId="77777777" w:rsidR="009C74BB" w:rsidRDefault="009C74BB" w:rsidP="009C74BB">
      <w:pPr>
        <w:jc w:val="both"/>
        <w:rPr>
          <w:sz w:val="24"/>
          <w:szCs w:val="24"/>
        </w:rPr>
      </w:pPr>
    </w:p>
    <w:p w14:paraId="4B146545" w14:textId="77777777" w:rsidR="009C74BB" w:rsidRDefault="009C74BB" w:rsidP="009C74BB">
      <w:pPr>
        <w:jc w:val="both"/>
        <w:rPr>
          <w:sz w:val="24"/>
          <w:szCs w:val="24"/>
        </w:rPr>
      </w:pPr>
    </w:p>
    <w:p w14:paraId="687DDDEF" w14:textId="77777777" w:rsidR="009C74BB" w:rsidRDefault="009C74BB" w:rsidP="009C74BB">
      <w:pPr>
        <w:jc w:val="both"/>
        <w:rPr>
          <w:sz w:val="24"/>
          <w:szCs w:val="24"/>
        </w:rPr>
      </w:pPr>
    </w:p>
    <w:p w14:paraId="3FB7F9CF" w14:textId="77777777" w:rsidR="009C74BB" w:rsidRDefault="009C74BB" w:rsidP="009C74BB">
      <w:pPr>
        <w:jc w:val="both"/>
        <w:rPr>
          <w:sz w:val="24"/>
          <w:szCs w:val="24"/>
        </w:rPr>
      </w:pPr>
    </w:p>
    <w:p w14:paraId="0FF747D4" w14:textId="77777777" w:rsidR="009C74BB" w:rsidRDefault="009C74BB" w:rsidP="009C74BB">
      <w:pPr>
        <w:jc w:val="both"/>
        <w:rPr>
          <w:sz w:val="24"/>
          <w:szCs w:val="24"/>
        </w:rPr>
      </w:pPr>
    </w:p>
    <w:p w14:paraId="1C8B4A63" w14:textId="77777777" w:rsidR="009C74BB" w:rsidRDefault="009C74BB" w:rsidP="009C74BB">
      <w:pPr>
        <w:jc w:val="both"/>
        <w:rPr>
          <w:sz w:val="24"/>
          <w:szCs w:val="24"/>
        </w:rPr>
      </w:pPr>
    </w:p>
    <w:p w14:paraId="26B17E8D" w14:textId="77777777" w:rsidR="009C74BB" w:rsidRDefault="009C74BB" w:rsidP="009C74BB">
      <w:pPr>
        <w:jc w:val="both"/>
        <w:rPr>
          <w:sz w:val="24"/>
          <w:szCs w:val="24"/>
        </w:rPr>
      </w:pPr>
    </w:p>
    <w:p w14:paraId="02509EC0" w14:textId="77777777" w:rsidR="009C74BB" w:rsidRDefault="009C74BB" w:rsidP="009C74BB">
      <w:pPr>
        <w:jc w:val="both"/>
        <w:rPr>
          <w:sz w:val="24"/>
          <w:szCs w:val="24"/>
        </w:rPr>
      </w:pPr>
    </w:p>
    <w:p w14:paraId="69E6CFB7" w14:textId="77777777" w:rsidR="009C74BB" w:rsidRDefault="009C74BB" w:rsidP="009C74BB">
      <w:pPr>
        <w:jc w:val="both"/>
        <w:rPr>
          <w:sz w:val="24"/>
          <w:szCs w:val="24"/>
        </w:rPr>
      </w:pPr>
    </w:p>
    <w:p w14:paraId="719316B5" w14:textId="7A4C08A6" w:rsidR="002B6E40" w:rsidRDefault="001E4470" w:rsidP="009C2D48">
      <w:pPr>
        <w:rPr>
          <w:lang w:val="en-US"/>
        </w:rPr>
      </w:pPr>
      <w:r>
        <w:rPr>
          <w:lang w:val="en-US"/>
        </w:rPr>
        <w:br/>
      </w:r>
    </w:p>
    <w:p w14:paraId="51F4D34C" w14:textId="385AE25A" w:rsidR="001E4470" w:rsidRDefault="001E4470" w:rsidP="009C2D48">
      <w:pPr>
        <w:rPr>
          <w:lang w:val="en-US"/>
        </w:rPr>
      </w:pPr>
    </w:p>
    <w:p w14:paraId="11AA6513" w14:textId="50F43D3A" w:rsidR="001E4470" w:rsidRDefault="001E4470" w:rsidP="009C2D48">
      <w:pPr>
        <w:rPr>
          <w:lang w:val="en-US"/>
        </w:rPr>
      </w:pPr>
    </w:p>
    <w:p w14:paraId="44DDC42B" w14:textId="0ABB8742" w:rsidR="001E4470" w:rsidRDefault="001E4470" w:rsidP="009C2D48">
      <w:pPr>
        <w:rPr>
          <w:lang w:val="en-US"/>
        </w:rPr>
      </w:pPr>
    </w:p>
    <w:p w14:paraId="57409617" w14:textId="63CAC326" w:rsidR="001E4470" w:rsidRDefault="001E4470" w:rsidP="009C2D48">
      <w:pPr>
        <w:rPr>
          <w:lang w:val="en-US"/>
        </w:rPr>
      </w:pPr>
    </w:p>
    <w:p w14:paraId="74AD7DFD" w14:textId="3EC75669" w:rsidR="001E4470" w:rsidRDefault="001E4470" w:rsidP="009C2D48">
      <w:pPr>
        <w:rPr>
          <w:lang w:val="en-US"/>
        </w:rPr>
      </w:pPr>
    </w:p>
    <w:p w14:paraId="004ACB99" w14:textId="50714AB4" w:rsidR="001E4470" w:rsidRDefault="001E4470" w:rsidP="009C2D48">
      <w:pPr>
        <w:rPr>
          <w:lang w:val="en-US"/>
        </w:rPr>
      </w:pPr>
    </w:p>
    <w:p w14:paraId="254BB5FB" w14:textId="64913732" w:rsidR="001E4470" w:rsidRDefault="001E4470" w:rsidP="009C2D48">
      <w:pPr>
        <w:rPr>
          <w:lang w:val="en-US"/>
        </w:rPr>
      </w:pPr>
    </w:p>
    <w:p w14:paraId="31FF7146" w14:textId="2FA96ACA" w:rsidR="001E4470" w:rsidRDefault="001E4470" w:rsidP="009C2D48">
      <w:pPr>
        <w:rPr>
          <w:lang w:val="en-US"/>
        </w:rPr>
      </w:pPr>
    </w:p>
    <w:p w14:paraId="1172917D" w14:textId="73443489" w:rsidR="001E4470" w:rsidRDefault="001E4470" w:rsidP="009C2D48">
      <w:pPr>
        <w:rPr>
          <w:lang w:val="en-US"/>
        </w:rPr>
      </w:pPr>
    </w:p>
    <w:p w14:paraId="1AA05A97" w14:textId="14C01F36" w:rsidR="001E4470" w:rsidRDefault="001E4470" w:rsidP="009C2D48">
      <w:pPr>
        <w:rPr>
          <w:lang w:val="en-US"/>
        </w:rPr>
      </w:pPr>
    </w:p>
    <w:tbl>
      <w:tblPr>
        <w:tblW w:w="99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900"/>
        <w:gridCol w:w="900"/>
        <w:gridCol w:w="2238"/>
        <w:gridCol w:w="2082"/>
        <w:gridCol w:w="2970"/>
      </w:tblGrid>
      <w:tr w:rsidR="0037792B" w:rsidRPr="001B7D54" w14:paraId="1F70A784" w14:textId="77777777" w:rsidTr="00A5372E">
        <w:trPr>
          <w:trHeight w:val="4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58191" w14:textId="77777777" w:rsidR="0037792B" w:rsidRPr="001B7D54" w:rsidRDefault="0037792B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lastRenderedPageBreak/>
              <w:t>CID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87AE2" w14:textId="77777777" w:rsidR="0037792B" w:rsidRPr="001B7D54" w:rsidRDefault="0037792B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t>Page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EF675" w14:textId="77777777" w:rsidR="0037792B" w:rsidRPr="001B7D54" w:rsidRDefault="0037792B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1D5D9" w14:textId="77777777" w:rsidR="0037792B" w:rsidRPr="001B7D54" w:rsidRDefault="0037792B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5BC86" w14:textId="77777777" w:rsidR="0037792B" w:rsidRPr="001B7D54" w:rsidRDefault="0037792B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E4097" w14:textId="77777777" w:rsidR="0037792B" w:rsidRPr="001B7D54" w:rsidRDefault="0037792B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t>Resolution</w:t>
            </w:r>
          </w:p>
        </w:tc>
      </w:tr>
      <w:tr w:rsidR="00A5372E" w:rsidRPr="001B7D54" w14:paraId="0ED9307F" w14:textId="77777777" w:rsidTr="009E1251">
        <w:trPr>
          <w:trHeight w:val="152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6A5EC" w14:textId="0E305BF4" w:rsidR="00A5372E" w:rsidRPr="002B63E0" w:rsidRDefault="00A5372E" w:rsidP="00A5372E">
            <w:pPr>
              <w:jc w:val="right"/>
              <w:rPr>
                <w:rFonts w:eastAsia="Times New Roman"/>
                <w:sz w:val="20"/>
                <w:lang w:val="en-US"/>
              </w:rPr>
            </w:pPr>
            <w:r w:rsidRPr="000F3C95">
              <w:rPr>
                <w:rFonts w:eastAsia="Times New Roman"/>
                <w:sz w:val="20"/>
                <w:lang w:val="en-US"/>
              </w:rPr>
              <w:t>5815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8250D" w14:textId="70445EA7" w:rsidR="00A5372E" w:rsidRPr="001E29EB" w:rsidRDefault="00A5372E" w:rsidP="00A5372E">
            <w:pPr>
              <w:jc w:val="right"/>
              <w:rPr>
                <w:rFonts w:eastAsia="Times New Roman"/>
                <w:sz w:val="20"/>
                <w:lang w:val="en-US"/>
              </w:rPr>
            </w:pPr>
            <w:r w:rsidRPr="001E29EB">
              <w:rPr>
                <w:rFonts w:eastAsia="Times New Roman"/>
                <w:sz w:val="20"/>
                <w:lang w:val="en-US"/>
              </w:rPr>
              <w:t>390.15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24727" w14:textId="09F023A8" w:rsidR="00A5372E" w:rsidRPr="001E29EB" w:rsidRDefault="00A5372E" w:rsidP="00A5372E">
            <w:pPr>
              <w:rPr>
                <w:rFonts w:eastAsia="Times New Roman"/>
                <w:sz w:val="20"/>
                <w:lang w:val="en-US"/>
              </w:rPr>
            </w:pPr>
            <w:r w:rsidRPr="001E29EB">
              <w:rPr>
                <w:rFonts w:eastAsia="Times New Roman"/>
                <w:sz w:val="20"/>
                <w:lang w:val="en-US"/>
              </w:rPr>
              <w:t>36.3.10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07E6F" w14:textId="5C94A897" w:rsidR="00A5372E" w:rsidRPr="00115904" w:rsidRDefault="00A5372E" w:rsidP="00A5372E">
            <w:pPr>
              <w:rPr>
                <w:sz w:val="20"/>
              </w:rPr>
            </w:pPr>
            <w:r w:rsidRPr="00935610">
              <w:rPr>
                <w:sz w:val="20"/>
              </w:rPr>
              <w:t>EHT PHY has only two PPDU formats. It is better to change "non-TB EHT PPDU" to "EHT MU PPDU".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F24F2" w14:textId="4E148A69" w:rsidR="00A5372E" w:rsidRPr="00A732D8" w:rsidRDefault="00A5372E" w:rsidP="00A5372E">
            <w:pPr>
              <w:rPr>
                <w:sz w:val="20"/>
              </w:rPr>
            </w:pPr>
            <w:r w:rsidRPr="00210D0A">
              <w:rPr>
                <w:sz w:val="20"/>
              </w:rPr>
              <w:t>change "EHT-STF field duration for a non-TB EHT PPDU" to "EHT-STF field duration for an EHT MU PPDU"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ECB05" w14:textId="50E017B7" w:rsidR="00A5372E" w:rsidRPr="00A95079" w:rsidRDefault="002A4C96" w:rsidP="00A5372E">
            <w:pPr>
              <w:rPr>
                <w:sz w:val="20"/>
              </w:rPr>
            </w:pPr>
            <w:r>
              <w:rPr>
                <w:sz w:val="20"/>
              </w:rPr>
              <w:t>A</w:t>
            </w:r>
            <w:r w:rsidR="0098019A">
              <w:rPr>
                <w:sz w:val="20"/>
              </w:rPr>
              <w:t>CCEPTED</w:t>
            </w:r>
          </w:p>
          <w:p w14:paraId="2BA9095E" w14:textId="6BA7177D" w:rsidR="00A5372E" w:rsidRDefault="00A5372E" w:rsidP="00A5372E">
            <w:pPr>
              <w:rPr>
                <w:sz w:val="20"/>
              </w:rPr>
            </w:pPr>
            <w:r w:rsidRPr="00A95079">
              <w:rPr>
                <w:sz w:val="20"/>
              </w:rPr>
              <w:t xml:space="preserve"> </w:t>
            </w:r>
          </w:p>
        </w:tc>
      </w:tr>
    </w:tbl>
    <w:p w14:paraId="5E56B762" w14:textId="77777777" w:rsidR="00973483" w:rsidRDefault="00973483" w:rsidP="0037792B">
      <w:pPr>
        <w:jc w:val="both"/>
        <w:rPr>
          <w:b/>
          <w:bCs/>
          <w:sz w:val="24"/>
          <w:szCs w:val="24"/>
        </w:rPr>
      </w:pPr>
    </w:p>
    <w:p w14:paraId="6D33CB04" w14:textId="15B39319" w:rsidR="009D364B" w:rsidRDefault="009D364B" w:rsidP="0037792B">
      <w:pPr>
        <w:jc w:val="both"/>
        <w:rPr>
          <w:b/>
          <w:bCs/>
          <w:sz w:val="24"/>
          <w:szCs w:val="24"/>
        </w:rPr>
      </w:pPr>
    </w:p>
    <w:tbl>
      <w:tblPr>
        <w:tblW w:w="99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900"/>
        <w:gridCol w:w="900"/>
        <w:gridCol w:w="2238"/>
        <w:gridCol w:w="2082"/>
        <w:gridCol w:w="2970"/>
      </w:tblGrid>
      <w:tr w:rsidR="001E0385" w:rsidRPr="001B7D54" w14:paraId="28D9C3E7" w14:textId="77777777" w:rsidTr="00565DCD">
        <w:trPr>
          <w:trHeight w:val="4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73A29" w14:textId="77777777" w:rsidR="001E0385" w:rsidRPr="001B7D54" w:rsidRDefault="001E0385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t>CID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F1993" w14:textId="77777777" w:rsidR="001E0385" w:rsidRPr="001B7D54" w:rsidRDefault="001E0385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t>Page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4FEB5" w14:textId="77777777" w:rsidR="001E0385" w:rsidRPr="001B7D54" w:rsidRDefault="001E0385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C4B95" w14:textId="77777777" w:rsidR="001E0385" w:rsidRPr="001B7D54" w:rsidRDefault="001E0385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C6746" w14:textId="77777777" w:rsidR="001E0385" w:rsidRPr="001B7D54" w:rsidRDefault="001E0385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2C198" w14:textId="77777777" w:rsidR="001E0385" w:rsidRPr="001B7D54" w:rsidRDefault="001E0385" w:rsidP="00A31553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1B7D54">
              <w:rPr>
                <w:rFonts w:eastAsia="Times New Roman"/>
                <w:b/>
                <w:bCs/>
                <w:sz w:val="20"/>
                <w:lang w:val="en-US"/>
              </w:rPr>
              <w:t>Resolution</w:t>
            </w:r>
          </w:p>
        </w:tc>
      </w:tr>
      <w:tr w:rsidR="001E0385" w:rsidRPr="001B7D54" w14:paraId="32BA15A4" w14:textId="77777777" w:rsidTr="00A31553">
        <w:trPr>
          <w:trHeight w:val="188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D4D09" w14:textId="1D12C22F" w:rsidR="001E0385" w:rsidRPr="001B7D54" w:rsidRDefault="001E0385" w:rsidP="001E0385">
            <w:pPr>
              <w:jc w:val="right"/>
              <w:rPr>
                <w:rFonts w:eastAsia="Times New Roman"/>
                <w:sz w:val="20"/>
                <w:lang w:val="en-US"/>
              </w:rPr>
            </w:pPr>
            <w:r w:rsidRPr="0016012A">
              <w:rPr>
                <w:rFonts w:eastAsia="Times New Roman"/>
                <w:sz w:val="20"/>
                <w:lang w:val="en-US"/>
              </w:rPr>
              <w:t>7658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11D1F" w14:textId="4CAF714A" w:rsidR="001E0385" w:rsidRPr="001B7D54" w:rsidRDefault="001E0385" w:rsidP="001E0385">
            <w:pPr>
              <w:jc w:val="right"/>
              <w:rPr>
                <w:rFonts w:eastAsia="Times New Roman"/>
                <w:sz w:val="20"/>
                <w:lang w:val="en-US"/>
              </w:rPr>
            </w:pPr>
            <w:r w:rsidRPr="00DC0E92">
              <w:rPr>
                <w:rFonts w:eastAsia="Times New Roman"/>
                <w:sz w:val="20"/>
                <w:lang w:val="en-US"/>
              </w:rPr>
              <w:t>391.16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719B6" w14:textId="0A098681" w:rsidR="001E0385" w:rsidRPr="001B7D54" w:rsidRDefault="001E0385" w:rsidP="001E0385">
            <w:pPr>
              <w:rPr>
                <w:rFonts w:eastAsia="Times New Roman"/>
                <w:sz w:val="20"/>
                <w:lang w:val="en-US"/>
              </w:rPr>
            </w:pPr>
            <w:r w:rsidRPr="001E29EB">
              <w:rPr>
                <w:rFonts w:eastAsia="Times New Roman"/>
                <w:sz w:val="20"/>
                <w:lang w:val="en-US"/>
              </w:rPr>
              <w:t>36.3.10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220BA" w14:textId="1CF5A685" w:rsidR="001E0385" w:rsidRPr="001B7D54" w:rsidRDefault="001E0385" w:rsidP="001E0385">
            <w:pPr>
              <w:rPr>
                <w:rFonts w:eastAsia="Times New Roman"/>
                <w:sz w:val="20"/>
                <w:lang w:val="en-US"/>
              </w:rPr>
            </w:pPr>
            <w:r w:rsidRPr="009736C5">
              <w:rPr>
                <w:sz w:val="20"/>
              </w:rPr>
              <w:t xml:space="preserve">In table 36-19, NSD for MCS 14 BW = 80 is 936 while </w:t>
            </w:r>
            <w:proofErr w:type="spellStart"/>
            <w:r w:rsidRPr="009736C5">
              <w:rPr>
                <w:sz w:val="20"/>
              </w:rPr>
              <w:t>NSD,u</w:t>
            </w:r>
            <w:proofErr w:type="spellEnd"/>
            <w:r w:rsidRPr="009736C5">
              <w:rPr>
                <w:sz w:val="20"/>
              </w:rPr>
              <w:t xml:space="preserve"> for MCS 14 BW = 80 is 234 in table 36-86. Please clarify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E4F99" w14:textId="41B090F7" w:rsidR="001E0385" w:rsidRPr="001B7D54" w:rsidRDefault="001E0385" w:rsidP="001E0385">
            <w:pPr>
              <w:rPr>
                <w:rFonts w:eastAsia="Times New Roman"/>
                <w:sz w:val="20"/>
                <w:lang w:val="en-US"/>
              </w:rPr>
            </w:pPr>
            <w:r w:rsidRPr="00842A4D">
              <w:rPr>
                <w:sz w:val="20"/>
              </w:rPr>
              <w:t>See comment.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DF2D5" w14:textId="77777777" w:rsidR="001E0385" w:rsidRPr="001B7D54" w:rsidRDefault="001E0385" w:rsidP="001E0385">
            <w:pPr>
              <w:rPr>
                <w:rFonts w:eastAsia="Times New Roman"/>
                <w:sz w:val="20"/>
                <w:lang w:val="en-US"/>
              </w:rPr>
            </w:pPr>
            <w:r w:rsidRPr="001B7D54">
              <w:rPr>
                <w:rFonts w:eastAsia="Times New Roman"/>
                <w:sz w:val="20"/>
                <w:lang w:val="en-US"/>
              </w:rPr>
              <w:t>REVISED</w:t>
            </w:r>
          </w:p>
          <w:p w14:paraId="2F59B8F6" w14:textId="77777777" w:rsidR="001E0385" w:rsidRPr="001B7D54" w:rsidRDefault="001E0385" w:rsidP="001E0385">
            <w:pPr>
              <w:rPr>
                <w:rFonts w:eastAsia="Times New Roman"/>
                <w:sz w:val="20"/>
                <w:lang w:val="en-US"/>
              </w:rPr>
            </w:pPr>
          </w:p>
          <w:p w14:paraId="20197835" w14:textId="400F1B8B" w:rsidR="001E0385" w:rsidRPr="001B7D54" w:rsidRDefault="001E0385" w:rsidP="001E0385">
            <w:pPr>
              <w:rPr>
                <w:rFonts w:eastAsia="Times New Roman"/>
                <w:sz w:val="20"/>
                <w:lang w:val="en-US"/>
              </w:rPr>
            </w:pPr>
            <w:r w:rsidRPr="001B7D54">
              <w:rPr>
                <w:sz w:val="20"/>
                <w:lang w:eastAsia="zh-CN"/>
              </w:rPr>
              <w:t xml:space="preserve">Agreed </w:t>
            </w:r>
            <w:r>
              <w:rPr>
                <w:sz w:val="20"/>
                <w:lang w:eastAsia="zh-CN"/>
              </w:rPr>
              <w:t xml:space="preserve">that there is ambiguity in using the variable </w:t>
            </w:r>
            <w:proofErr w:type="spellStart"/>
            <w:r>
              <w:rPr>
                <w:sz w:val="20"/>
                <w:lang w:eastAsia="zh-CN"/>
              </w:rPr>
              <w:t>Nsd</w:t>
            </w:r>
            <w:proofErr w:type="spellEnd"/>
            <w:r>
              <w:rPr>
                <w:sz w:val="20"/>
                <w:lang w:eastAsia="zh-CN"/>
              </w:rPr>
              <w:t xml:space="preserve"> with DCM or DUP mode</w:t>
            </w:r>
            <w:r w:rsidRPr="001B7D54">
              <w:rPr>
                <w:sz w:val="20"/>
                <w:lang w:eastAsia="zh-CN"/>
              </w:rPr>
              <w:t xml:space="preserve">. </w:t>
            </w:r>
            <w:r w:rsidR="0087117D">
              <w:rPr>
                <w:sz w:val="20"/>
                <w:lang w:eastAsia="zh-CN"/>
              </w:rPr>
              <w:t xml:space="preserve">Propose to </w:t>
            </w:r>
            <w:r w:rsidR="00544A71">
              <w:rPr>
                <w:sz w:val="20"/>
                <w:lang w:eastAsia="zh-CN"/>
              </w:rPr>
              <w:t>use separate variable</w:t>
            </w:r>
            <w:r w:rsidR="007335D6">
              <w:rPr>
                <w:sz w:val="20"/>
                <w:lang w:eastAsia="zh-CN"/>
              </w:rPr>
              <w:t>s</w:t>
            </w:r>
            <w:r w:rsidR="00544A71">
              <w:rPr>
                <w:sz w:val="20"/>
                <w:lang w:eastAsia="zh-CN"/>
              </w:rPr>
              <w:t xml:space="preserve"> to differentiate t</w:t>
            </w:r>
            <w:r w:rsidR="007335D6">
              <w:rPr>
                <w:sz w:val="20"/>
                <w:lang w:eastAsia="zh-CN"/>
              </w:rPr>
              <w:t xml:space="preserve">he cases with and without </w:t>
            </w:r>
            <w:r w:rsidR="00CC3659">
              <w:rPr>
                <w:sz w:val="20"/>
                <w:lang w:eastAsia="zh-CN"/>
              </w:rPr>
              <w:t>DCM or DUP involved</w:t>
            </w:r>
            <w:r w:rsidR="007335D6">
              <w:rPr>
                <w:sz w:val="20"/>
                <w:lang w:eastAsia="zh-CN"/>
              </w:rPr>
              <w:t xml:space="preserve"> </w:t>
            </w:r>
            <w:r>
              <w:rPr>
                <w:sz w:val="20"/>
                <w:lang w:eastAsia="zh-CN"/>
              </w:rPr>
              <w:t xml:space="preserve"> </w:t>
            </w:r>
          </w:p>
          <w:p w14:paraId="0C253DA2" w14:textId="77777777" w:rsidR="001E0385" w:rsidRPr="001B7D54" w:rsidRDefault="001E0385" w:rsidP="001E0385">
            <w:pPr>
              <w:rPr>
                <w:rFonts w:eastAsia="Times New Roman"/>
                <w:sz w:val="20"/>
                <w:lang w:val="en-US"/>
              </w:rPr>
            </w:pPr>
          </w:p>
          <w:p w14:paraId="0BBA220F" w14:textId="77777777" w:rsidR="001E0385" w:rsidRPr="001B7D54" w:rsidRDefault="001E0385" w:rsidP="001E0385">
            <w:pPr>
              <w:rPr>
                <w:b/>
                <w:sz w:val="20"/>
                <w:highlight w:val="yellow"/>
                <w:lang w:eastAsia="zh-CN"/>
              </w:rPr>
            </w:pPr>
            <w:r w:rsidRPr="001B7D54">
              <w:rPr>
                <w:b/>
                <w:sz w:val="20"/>
                <w:highlight w:val="yellow"/>
                <w:lang w:eastAsia="zh-CN"/>
              </w:rPr>
              <w:t>Instructions to the editor:</w:t>
            </w:r>
          </w:p>
          <w:p w14:paraId="45A053C2" w14:textId="310FB088" w:rsidR="001E0385" w:rsidRPr="001B7D54" w:rsidRDefault="001E0385" w:rsidP="001E0385">
            <w:pPr>
              <w:rPr>
                <w:rFonts w:eastAsia="Times New Roman"/>
                <w:bCs/>
                <w:sz w:val="20"/>
                <w:lang w:val="en-US"/>
              </w:rPr>
            </w:pPr>
            <w:r w:rsidRPr="001B7D54">
              <w:rPr>
                <w:bCs/>
                <w:sz w:val="20"/>
                <w:highlight w:val="yellow"/>
                <w:lang w:eastAsia="zh-CN"/>
              </w:rPr>
              <w:t>Please make the changes as shown in 11/21-</w:t>
            </w:r>
            <w:r w:rsidR="00836869">
              <w:rPr>
                <w:bCs/>
                <w:sz w:val="20"/>
                <w:highlight w:val="yellow"/>
                <w:lang w:eastAsia="zh-CN"/>
              </w:rPr>
              <w:t>1893</w:t>
            </w:r>
            <w:r w:rsidR="00836869" w:rsidRPr="001B7D54">
              <w:rPr>
                <w:bCs/>
                <w:sz w:val="20"/>
                <w:highlight w:val="yellow"/>
                <w:lang w:eastAsia="zh-CN"/>
              </w:rPr>
              <w:t>r</w:t>
            </w:r>
            <w:r w:rsidR="00F13BF0">
              <w:rPr>
                <w:bCs/>
                <w:sz w:val="20"/>
                <w:lang w:eastAsia="zh-CN"/>
              </w:rPr>
              <w:t>2</w:t>
            </w:r>
          </w:p>
        </w:tc>
      </w:tr>
      <w:tr w:rsidR="001E0385" w:rsidRPr="001B7D54" w14:paraId="62818E34" w14:textId="77777777" w:rsidTr="00A31553">
        <w:trPr>
          <w:trHeight w:val="188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FB2AB" w14:textId="240E45B0" w:rsidR="001E0385" w:rsidRPr="002B63E0" w:rsidRDefault="001E0385" w:rsidP="001E0385">
            <w:pPr>
              <w:jc w:val="right"/>
              <w:rPr>
                <w:rFonts w:eastAsia="Times New Roman"/>
                <w:sz w:val="20"/>
                <w:lang w:val="en-US"/>
              </w:rPr>
            </w:pPr>
            <w:r w:rsidRPr="0016012A">
              <w:rPr>
                <w:rFonts w:eastAsia="Times New Roman"/>
                <w:sz w:val="20"/>
                <w:lang w:val="en-US"/>
              </w:rPr>
              <w:t>765</w:t>
            </w:r>
            <w:r>
              <w:rPr>
                <w:rFonts w:eastAsia="Times New Roman"/>
                <w:sz w:val="20"/>
                <w:lang w:val="en-US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61619" w14:textId="529438CB" w:rsidR="001E0385" w:rsidRPr="001E29EB" w:rsidRDefault="001E0385" w:rsidP="001E0385">
            <w:pPr>
              <w:jc w:val="right"/>
              <w:rPr>
                <w:rFonts w:eastAsia="Times New Roman"/>
                <w:sz w:val="20"/>
                <w:lang w:val="en-US"/>
              </w:rPr>
            </w:pPr>
            <w:r w:rsidRPr="00DC0E92">
              <w:rPr>
                <w:rFonts w:eastAsia="Times New Roman"/>
                <w:sz w:val="20"/>
                <w:lang w:val="en-US"/>
              </w:rPr>
              <w:t>391.16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A9DF7" w14:textId="1B53A501" w:rsidR="001E0385" w:rsidRPr="001E29EB" w:rsidRDefault="001E0385" w:rsidP="001E0385">
            <w:pPr>
              <w:rPr>
                <w:rFonts w:eastAsia="Times New Roman"/>
                <w:sz w:val="20"/>
                <w:lang w:val="en-US"/>
              </w:rPr>
            </w:pPr>
            <w:r w:rsidRPr="001E29EB">
              <w:rPr>
                <w:rFonts w:eastAsia="Times New Roman"/>
                <w:sz w:val="20"/>
                <w:lang w:val="en-US"/>
              </w:rPr>
              <w:t>36.3.10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AE13F" w14:textId="72EDE85C" w:rsidR="001E0385" w:rsidRPr="00115904" w:rsidRDefault="001E0385" w:rsidP="001E0385">
            <w:pPr>
              <w:rPr>
                <w:sz w:val="20"/>
              </w:rPr>
            </w:pPr>
            <w:r w:rsidRPr="00842A4D">
              <w:rPr>
                <w:sz w:val="20"/>
              </w:rPr>
              <w:t>NSD in Table 36-19, 20, 21 and 22 are for non-DCM case? Please clarify.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029E4" w14:textId="2BF7F8D3" w:rsidR="001E0385" w:rsidRPr="00A732D8" w:rsidRDefault="001E0385" w:rsidP="001E0385">
            <w:pPr>
              <w:rPr>
                <w:sz w:val="20"/>
              </w:rPr>
            </w:pPr>
            <w:r w:rsidRPr="00842A4D">
              <w:rPr>
                <w:sz w:val="20"/>
              </w:rPr>
              <w:t>See comment.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1839A" w14:textId="77777777" w:rsidR="001E0385" w:rsidRPr="001B7D54" w:rsidRDefault="001E0385" w:rsidP="001E0385">
            <w:pPr>
              <w:rPr>
                <w:rFonts w:eastAsia="Times New Roman"/>
                <w:sz w:val="20"/>
                <w:lang w:val="en-US"/>
              </w:rPr>
            </w:pPr>
            <w:r w:rsidRPr="001B7D54">
              <w:rPr>
                <w:rFonts w:eastAsia="Times New Roman"/>
                <w:sz w:val="20"/>
                <w:lang w:val="en-US"/>
              </w:rPr>
              <w:t>REVISED</w:t>
            </w:r>
          </w:p>
          <w:p w14:paraId="31F299B1" w14:textId="77777777" w:rsidR="001E0385" w:rsidRDefault="001E0385" w:rsidP="001E0385">
            <w:pPr>
              <w:rPr>
                <w:rFonts w:eastAsia="Times New Roman"/>
                <w:sz w:val="20"/>
                <w:lang w:val="en-US"/>
              </w:rPr>
            </w:pPr>
          </w:p>
          <w:p w14:paraId="42FEE09C" w14:textId="77777777" w:rsidR="001E0385" w:rsidRDefault="001E0385" w:rsidP="001E0385">
            <w:pPr>
              <w:rPr>
                <w:rFonts w:eastAsia="Times New Roman"/>
                <w:sz w:val="20"/>
                <w:lang w:val="en-US"/>
              </w:rPr>
            </w:pPr>
            <w:proofErr w:type="spellStart"/>
            <w:r w:rsidRPr="00D266E5">
              <w:rPr>
                <w:rFonts w:eastAsia="Times New Roman"/>
                <w:sz w:val="20"/>
                <w:lang w:val="en-US"/>
              </w:rPr>
              <w:t>N</w:t>
            </w:r>
            <w:r>
              <w:rPr>
                <w:rFonts w:eastAsia="Times New Roman"/>
                <w:sz w:val="20"/>
                <w:lang w:val="en-US"/>
              </w:rPr>
              <w:t>sd</w:t>
            </w:r>
            <w:proofErr w:type="spellEnd"/>
            <w:r w:rsidRPr="00D266E5">
              <w:rPr>
                <w:rFonts w:eastAsia="Times New Roman"/>
                <w:sz w:val="20"/>
                <w:lang w:val="en-US"/>
              </w:rPr>
              <w:t xml:space="preserve"> in Table 36-19, 20, 21 and 22</w:t>
            </w:r>
            <w:r>
              <w:rPr>
                <w:rFonts w:eastAsia="Times New Roman"/>
                <w:sz w:val="20"/>
                <w:lang w:val="en-US"/>
              </w:rPr>
              <w:t xml:space="preserve"> indicates the total number of data subcarriers in the allocated RU/MRU, which is independent of DCM or modulation mode </w:t>
            </w:r>
          </w:p>
          <w:p w14:paraId="3D7D4419" w14:textId="77777777" w:rsidR="001E0385" w:rsidRPr="001B7D54" w:rsidRDefault="001E0385" w:rsidP="001E0385">
            <w:pPr>
              <w:rPr>
                <w:rFonts w:eastAsia="Times New Roman"/>
                <w:sz w:val="20"/>
                <w:lang w:val="en-US"/>
              </w:rPr>
            </w:pPr>
          </w:p>
          <w:p w14:paraId="09AA4DC0" w14:textId="77777777" w:rsidR="001E0385" w:rsidRPr="001B7D54" w:rsidRDefault="001E0385" w:rsidP="001E0385">
            <w:pPr>
              <w:rPr>
                <w:b/>
                <w:sz w:val="20"/>
                <w:highlight w:val="yellow"/>
                <w:lang w:eastAsia="zh-CN"/>
              </w:rPr>
            </w:pPr>
            <w:r w:rsidRPr="001B7D54">
              <w:rPr>
                <w:b/>
                <w:sz w:val="20"/>
                <w:highlight w:val="yellow"/>
                <w:lang w:eastAsia="zh-CN"/>
              </w:rPr>
              <w:t>Instructions to the editor:</w:t>
            </w:r>
          </w:p>
          <w:p w14:paraId="68140144" w14:textId="4CC4BD3C" w:rsidR="001E0385" w:rsidRDefault="001E0385" w:rsidP="001E0385">
            <w:pPr>
              <w:rPr>
                <w:sz w:val="20"/>
              </w:rPr>
            </w:pPr>
            <w:r w:rsidRPr="001B7D54">
              <w:rPr>
                <w:bCs/>
                <w:sz w:val="20"/>
                <w:highlight w:val="yellow"/>
                <w:lang w:eastAsia="zh-CN"/>
              </w:rPr>
              <w:t>Please make the changes as shown in 11/21-</w:t>
            </w:r>
            <w:r w:rsidR="00836869">
              <w:rPr>
                <w:bCs/>
                <w:sz w:val="20"/>
                <w:highlight w:val="yellow"/>
                <w:lang w:eastAsia="zh-CN"/>
              </w:rPr>
              <w:t>1893</w:t>
            </w:r>
            <w:r w:rsidR="00836869" w:rsidRPr="001B7D54">
              <w:rPr>
                <w:bCs/>
                <w:sz w:val="20"/>
                <w:highlight w:val="yellow"/>
                <w:lang w:eastAsia="zh-CN"/>
              </w:rPr>
              <w:t>r</w:t>
            </w:r>
            <w:r w:rsidR="00F13BF0">
              <w:rPr>
                <w:bCs/>
                <w:sz w:val="20"/>
                <w:lang w:eastAsia="zh-CN"/>
              </w:rPr>
              <w:t>2</w:t>
            </w:r>
          </w:p>
        </w:tc>
      </w:tr>
      <w:tr w:rsidR="001E0385" w:rsidRPr="001B7D54" w14:paraId="1EAEBEEE" w14:textId="77777777" w:rsidTr="00A31553">
        <w:trPr>
          <w:trHeight w:val="188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A1D21" w14:textId="646FBAF7" w:rsidR="001E0385" w:rsidRPr="002B63E0" w:rsidRDefault="001E0385" w:rsidP="001E0385">
            <w:pPr>
              <w:jc w:val="right"/>
              <w:rPr>
                <w:rFonts w:eastAsia="Times New Roman"/>
                <w:sz w:val="20"/>
                <w:lang w:val="en-US"/>
              </w:rPr>
            </w:pPr>
            <w:r w:rsidRPr="009736C5">
              <w:rPr>
                <w:rFonts w:eastAsia="Times New Roman"/>
                <w:sz w:val="20"/>
                <w:lang w:val="en-US"/>
              </w:rPr>
              <w:t>8098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C5A87" w14:textId="2D648E71" w:rsidR="001E0385" w:rsidRPr="001E29EB" w:rsidRDefault="001E0385" w:rsidP="001E0385">
            <w:pPr>
              <w:jc w:val="right"/>
              <w:rPr>
                <w:rFonts w:eastAsia="Times New Roman"/>
                <w:sz w:val="20"/>
                <w:lang w:val="en-US"/>
              </w:rPr>
            </w:pPr>
            <w:r w:rsidRPr="00DC0E92">
              <w:rPr>
                <w:rFonts w:eastAsia="Times New Roman"/>
                <w:sz w:val="20"/>
                <w:lang w:val="en-US"/>
              </w:rPr>
              <w:t>391.16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990DB" w14:textId="05B9506F" w:rsidR="001E0385" w:rsidRPr="001E29EB" w:rsidRDefault="001E0385" w:rsidP="001E0385">
            <w:pPr>
              <w:rPr>
                <w:rFonts w:eastAsia="Times New Roman"/>
                <w:sz w:val="20"/>
                <w:lang w:val="en-US"/>
              </w:rPr>
            </w:pPr>
            <w:r w:rsidRPr="001E29EB">
              <w:rPr>
                <w:rFonts w:eastAsia="Times New Roman"/>
                <w:sz w:val="20"/>
                <w:lang w:val="en-US"/>
              </w:rPr>
              <w:t>36.3.10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71B04" w14:textId="314F5B76" w:rsidR="001E0385" w:rsidRPr="00115904" w:rsidRDefault="001E0385" w:rsidP="001E0385">
            <w:pPr>
              <w:rPr>
                <w:sz w:val="20"/>
              </w:rPr>
            </w:pPr>
            <w:r w:rsidRPr="00345903">
              <w:rPr>
                <w:sz w:val="20"/>
              </w:rPr>
              <w:t xml:space="preserve">Given CBW80 (EHT-MCS 14) in Table 36-19, CBW160(EHT-MCS 14) and CBW320(EHT-MCS 14) should be added. A value of N_SD in this table is different from the Table </w:t>
            </w:r>
            <w:proofErr w:type="spellStart"/>
            <w:r w:rsidRPr="00345903">
              <w:rPr>
                <w:sz w:val="20"/>
              </w:rPr>
              <w:t>Table</w:t>
            </w:r>
            <w:proofErr w:type="spellEnd"/>
            <w:r w:rsidRPr="00345903">
              <w:rPr>
                <w:sz w:val="20"/>
              </w:rPr>
              <w:t xml:space="preserve"> 36-86. Make clear the Table 36-19.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4619D" w14:textId="4C748CFE" w:rsidR="001E0385" w:rsidRPr="00A732D8" w:rsidRDefault="001E0385" w:rsidP="001E0385">
            <w:pPr>
              <w:rPr>
                <w:sz w:val="20"/>
              </w:rPr>
            </w:pPr>
            <w:r w:rsidRPr="00700F69">
              <w:rPr>
                <w:sz w:val="20"/>
              </w:rPr>
              <w:t>as in comment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1BEEC" w14:textId="77777777" w:rsidR="001E0385" w:rsidRPr="001B7D54" w:rsidRDefault="001E0385" w:rsidP="001E0385">
            <w:pPr>
              <w:rPr>
                <w:rFonts w:eastAsia="Times New Roman"/>
                <w:sz w:val="20"/>
                <w:lang w:val="en-US"/>
              </w:rPr>
            </w:pPr>
            <w:r w:rsidRPr="001B7D54">
              <w:rPr>
                <w:rFonts w:eastAsia="Times New Roman"/>
                <w:sz w:val="20"/>
                <w:lang w:val="en-US"/>
              </w:rPr>
              <w:t>REVISED</w:t>
            </w:r>
          </w:p>
          <w:p w14:paraId="111624A0" w14:textId="77777777" w:rsidR="001E0385" w:rsidRDefault="001E0385" w:rsidP="001E0385">
            <w:pPr>
              <w:rPr>
                <w:rFonts w:eastAsia="Times New Roman"/>
                <w:sz w:val="20"/>
                <w:lang w:val="en-US"/>
              </w:rPr>
            </w:pPr>
          </w:p>
          <w:p w14:paraId="1987CD24" w14:textId="77777777" w:rsidR="001E0385" w:rsidRDefault="001E0385" w:rsidP="001E0385">
            <w:pPr>
              <w:rPr>
                <w:rFonts w:eastAsia="Times New Roman"/>
                <w:sz w:val="20"/>
                <w:lang w:val="en-US"/>
              </w:rPr>
            </w:pPr>
            <w:r w:rsidRPr="00D266E5">
              <w:rPr>
                <w:rFonts w:eastAsia="Times New Roman"/>
                <w:sz w:val="20"/>
                <w:lang w:val="en-US"/>
              </w:rPr>
              <w:t>Table 36-19, 20, 21 and 22</w:t>
            </w:r>
            <w:r>
              <w:rPr>
                <w:rFonts w:eastAsia="Times New Roman"/>
                <w:sz w:val="20"/>
                <w:lang w:val="en-US"/>
              </w:rPr>
              <w:t xml:space="preserve"> list subcarrier allocation related parameters with different RU/MRU, which is independent of DCM or modulation mode.  </w:t>
            </w:r>
          </w:p>
          <w:p w14:paraId="09D5AEB4" w14:textId="77777777" w:rsidR="001E0385" w:rsidRDefault="001E0385" w:rsidP="001E0385">
            <w:pPr>
              <w:rPr>
                <w:rFonts w:eastAsia="Times New Roman"/>
                <w:sz w:val="20"/>
                <w:lang w:val="en-US"/>
              </w:rPr>
            </w:pPr>
          </w:p>
          <w:p w14:paraId="659BF3F3" w14:textId="77777777" w:rsidR="001E0385" w:rsidRDefault="001E0385" w:rsidP="001E0385">
            <w:pPr>
              <w:rPr>
                <w:sz w:val="20"/>
              </w:rPr>
            </w:pPr>
            <w:r>
              <w:rPr>
                <w:rFonts w:eastAsia="Times New Roman"/>
                <w:sz w:val="20"/>
                <w:lang w:val="en-US"/>
              </w:rPr>
              <w:t xml:space="preserve">Different from </w:t>
            </w:r>
            <w:r w:rsidRPr="00345903">
              <w:rPr>
                <w:sz w:val="20"/>
              </w:rPr>
              <w:t>CBW80 (EHT-MCS 14)</w:t>
            </w:r>
            <w:r>
              <w:rPr>
                <w:sz w:val="20"/>
              </w:rPr>
              <w:t xml:space="preserve">, </w:t>
            </w:r>
            <w:r w:rsidRPr="00345903">
              <w:rPr>
                <w:sz w:val="20"/>
              </w:rPr>
              <w:t>CBW160</w:t>
            </w:r>
            <w:r>
              <w:rPr>
                <w:sz w:val="20"/>
              </w:rPr>
              <w:t xml:space="preserve"> </w:t>
            </w:r>
            <w:r w:rsidRPr="00345903">
              <w:rPr>
                <w:sz w:val="20"/>
              </w:rPr>
              <w:t>and CBW320</w:t>
            </w:r>
            <w:r>
              <w:rPr>
                <w:sz w:val="20"/>
              </w:rPr>
              <w:t xml:space="preserve"> have same tone plan regardless using MCS14 or not, so no need to list them additionally.</w:t>
            </w:r>
          </w:p>
          <w:p w14:paraId="2AEA92D6" w14:textId="77777777" w:rsidR="001E0385" w:rsidRDefault="001E0385" w:rsidP="001E0385">
            <w:pPr>
              <w:rPr>
                <w:rFonts w:eastAsia="Times New Roman"/>
                <w:sz w:val="20"/>
                <w:lang w:val="en-US"/>
              </w:rPr>
            </w:pPr>
          </w:p>
          <w:p w14:paraId="040FE241" w14:textId="0181CF19" w:rsidR="001E0385" w:rsidRPr="001B7D54" w:rsidRDefault="001E0385" w:rsidP="001E0385">
            <w:pPr>
              <w:rPr>
                <w:rFonts w:eastAsia="Times New Roman"/>
                <w:sz w:val="20"/>
                <w:lang w:val="en-US"/>
              </w:rPr>
            </w:pPr>
            <w:r w:rsidRPr="001B7D54">
              <w:rPr>
                <w:sz w:val="20"/>
                <w:lang w:eastAsia="zh-CN"/>
              </w:rPr>
              <w:t xml:space="preserve">Agreed </w:t>
            </w:r>
            <w:r>
              <w:rPr>
                <w:sz w:val="20"/>
                <w:lang w:eastAsia="zh-CN"/>
              </w:rPr>
              <w:t xml:space="preserve">that there is ambiguity in using the variable </w:t>
            </w:r>
            <w:proofErr w:type="spellStart"/>
            <w:r>
              <w:rPr>
                <w:sz w:val="20"/>
                <w:lang w:eastAsia="zh-CN"/>
              </w:rPr>
              <w:t>Nsd</w:t>
            </w:r>
            <w:proofErr w:type="spellEnd"/>
            <w:r>
              <w:rPr>
                <w:sz w:val="20"/>
                <w:lang w:eastAsia="zh-CN"/>
              </w:rPr>
              <w:t xml:space="preserve"> with DCM or DUP mode. </w:t>
            </w:r>
            <w:r w:rsidR="003C13BC">
              <w:rPr>
                <w:sz w:val="20"/>
                <w:lang w:eastAsia="zh-CN"/>
              </w:rPr>
              <w:t xml:space="preserve">Propose to use separate variables to differentiate </w:t>
            </w:r>
            <w:r w:rsidR="003C13BC">
              <w:rPr>
                <w:sz w:val="20"/>
                <w:lang w:eastAsia="zh-CN"/>
              </w:rPr>
              <w:lastRenderedPageBreak/>
              <w:t xml:space="preserve">the cases with and without DCM or DUP involved  </w:t>
            </w:r>
          </w:p>
          <w:p w14:paraId="7067882A" w14:textId="77777777" w:rsidR="001E0385" w:rsidRPr="001B7D54" w:rsidRDefault="001E0385" w:rsidP="001E0385">
            <w:pPr>
              <w:rPr>
                <w:rFonts w:eastAsia="Times New Roman"/>
                <w:sz w:val="20"/>
                <w:lang w:val="en-US"/>
              </w:rPr>
            </w:pPr>
          </w:p>
          <w:p w14:paraId="4EDFA812" w14:textId="77777777" w:rsidR="001E0385" w:rsidRPr="001B7D54" w:rsidRDefault="001E0385" w:rsidP="001E0385">
            <w:pPr>
              <w:rPr>
                <w:b/>
                <w:sz w:val="20"/>
                <w:highlight w:val="yellow"/>
                <w:lang w:eastAsia="zh-CN"/>
              </w:rPr>
            </w:pPr>
            <w:r w:rsidRPr="001B7D54">
              <w:rPr>
                <w:b/>
                <w:sz w:val="20"/>
                <w:highlight w:val="yellow"/>
                <w:lang w:eastAsia="zh-CN"/>
              </w:rPr>
              <w:t>Instructions to the editor:</w:t>
            </w:r>
          </w:p>
          <w:p w14:paraId="704192EF" w14:textId="7135F41F" w:rsidR="001E0385" w:rsidRDefault="001E0385" w:rsidP="001E0385">
            <w:pPr>
              <w:rPr>
                <w:sz w:val="20"/>
              </w:rPr>
            </w:pPr>
            <w:r w:rsidRPr="001B7D54">
              <w:rPr>
                <w:bCs/>
                <w:sz w:val="20"/>
                <w:highlight w:val="yellow"/>
                <w:lang w:eastAsia="zh-CN"/>
              </w:rPr>
              <w:t>Please make the changes as shown in 11/21-</w:t>
            </w:r>
            <w:r w:rsidR="00836869">
              <w:rPr>
                <w:bCs/>
                <w:sz w:val="20"/>
                <w:highlight w:val="yellow"/>
                <w:lang w:eastAsia="zh-CN"/>
              </w:rPr>
              <w:t>1893</w:t>
            </w:r>
            <w:r w:rsidR="00836869" w:rsidRPr="001B7D54">
              <w:rPr>
                <w:bCs/>
                <w:sz w:val="20"/>
                <w:highlight w:val="yellow"/>
                <w:lang w:eastAsia="zh-CN"/>
              </w:rPr>
              <w:t>r</w:t>
            </w:r>
            <w:r w:rsidR="00D63A55">
              <w:rPr>
                <w:bCs/>
                <w:sz w:val="20"/>
                <w:lang w:eastAsia="zh-CN"/>
              </w:rPr>
              <w:t>2</w:t>
            </w:r>
          </w:p>
        </w:tc>
      </w:tr>
    </w:tbl>
    <w:p w14:paraId="251EDE94" w14:textId="2C4DABF5" w:rsidR="009D364B" w:rsidRDefault="009D364B" w:rsidP="0037792B">
      <w:pPr>
        <w:jc w:val="both"/>
        <w:rPr>
          <w:b/>
          <w:bCs/>
          <w:sz w:val="24"/>
          <w:szCs w:val="24"/>
        </w:rPr>
      </w:pPr>
    </w:p>
    <w:p w14:paraId="7584D32A" w14:textId="329C7FBD" w:rsidR="009D364B" w:rsidRDefault="009D364B" w:rsidP="0037792B">
      <w:pPr>
        <w:jc w:val="both"/>
        <w:rPr>
          <w:b/>
          <w:bCs/>
          <w:sz w:val="24"/>
          <w:szCs w:val="24"/>
        </w:rPr>
      </w:pPr>
    </w:p>
    <w:p w14:paraId="38DD4070" w14:textId="1AFDED2B" w:rsidR="00F13BF0" w:rsidRDefault="00F13BF0" w:rsidP="0037792B">
      <w:pPr>
        <w:jc w:val="both"/>
        <w:rPr>
          <w:b/>
          <w:bCs/>
          <w:sz w:val="24"/>
          <w:szCs w:val="24"/>
        </w:rPr>
      </w:pPr>
    </w:p>
    <w:p w14:paraId="1A80545A" w14:textId="4830D058" w:rsidR="00F13BF0" w:rsidRDefault="00F13BF0" w:rsidP="0037792B">
      <w:pPr>
        <w:jc w:val="both"/>
        <w:rPr>
          <w:b/>
          <w:bCs/>
          <w:sz w:val="24"/>
          <w:szCs w:val="24"/>
        </w:rPr>
      </w:pPr>
    </w:p>
    <w:p w14:paraId="0DE196D3" w14:textId="77777777" w:rsidR="000533D8" w:rsidRPr="00A31553" w:rsidRDefault="000533D8" w:rsidP="000533D8">
      <w:pPr>
        <w:jc w:val="both"/>
        <w:rPr>
          <w:b/>
          <w:bCs/>
          <w:i/>
          <w:iCs/>
          <w:sz w:val="24"/>
          <w:szCs w:val="24"/>
        </w:rPr>
      </w:pPr>
      <w:r w:rsidRPr="00A31553">
        <w:rPr>
          <w:b/>
          <w:bCs/>
          <w:i/>
          <w:iCs/>
          <w:sz w:val="24"/>
          <w:szCs w:val="24"/>
        </w:rPr>
        <w:t>Discussion:</w:t>
      </w:r>
    </w:p>
    <w:p w14:paraId="2263DFB7" w14:textId="77777777" w:rsidR="000533D8" w:rsidRDefault="000533D8" w:rsidP="000533D8">
      <w:pPr>
        <w:jc w:val="both"/>
        <w:rPr>
          <w:b/>
          <w:bCs/>
          <w:sz w:val="24"/>
          <w:szCs w:val="24"/>
        </w:rPr>
      </w:pPr>
    </w:p>
    <w:p w14:paraId="6C8A38C2" w14:textId="77777777" w:rsidR="000533D8" w:rsidRPr="00FD43C9" w:rsidRDefault="000533D8" w:rsidP="000533D8">
      <w:pPr>
        <w:jc w:val="both"/>
        <w:rPr>
          <w:sz w:val="24"/>
          <w:szCs w:val="24"/>
        </w:rPr>
      </w:pPr>
      <w:r w:rsidRPr="00FD43C9">
        <w:rPr>
          <w:sz w:val="24"/>
          <w:szCs w:val="24"/>
        </w:rPr>
        <w:t xml:space="preserve">There are two different definitions for </w:t>
      </w:r>
      <w:proofErr w:type="spellStart"/>
      <w:r w:rsidRPr="00FD43C9">
        <w:rPr>
          <w:sz w:val="24"/>
          <w:szCs w:val="24"/>
        </w:rPr>
        <w:t>Nsd</w:t>
      </w:r>
      <w:proofErr w:type="spellEnd"/>
      <w:r w:rsidRPr="00FD43C9">
        <w:rPr>
          <w:sz w:val="24"/>
          <w:szCs w:val="24"/>
        </w:rPr>
        <w:t xml:space="preserve"> in the current 11be and 11ax spec</w:t>
      </w:r>
    </w:p>
    <w:p w14:paraId="7A294854" w14:textId="0143F1FC" w:rsidR="0057573E" w:rsidRDefault="000533D8" w:rsidP="00E068BF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 w:rsidRPr="00FD43C9">
        <w:rPr>
          <w:sz w:val="24"/>
          <w:szCs w:val="24"/>
        </w:rPr>
        <w:t xml:space="preserve">Definition 1: total number of data tones </w:t>
      </w:r>
    </w:p>
    <w:p w14:paraId="48B463D5" w14:textId="152DB28A" w:rsidR="000F0F1E" w:rsidRPr="00DF213C" w:rsidRDefault="000533D8" w:rsidP="0013667F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 w:rsidRPr="00143F36">
        <w:rPr>
          <w:sz w:val="24"/>
          <w:szCs w:val="24"/>
        </w:rPr>
        <w:t xml:space="preserve">e.g., in </w:t>
      </w:r>
      <w:r w:rsidRPr="00143F36">
        <w:rPr>
          <w:rFonts w:eastAsiaTheme="minorEastAsia"/>
          <w:sz w:val="24"/>
          <w:szCs w:val="24"/>
        </w:rPr>
        <w:t>Table 36-1</w:t>
      </w:r>
      <w:r w:rsidR="00B715C4" w:rsidRPr="00143F36">
        <w:rPr>
          <w:rFonts w:eastAsiaTheme="minorEastAsia"/>
          <w:sz w:val="24"/>
          <w:szCs w:val="24"/>
        </w:rPr>
        <w:t>9</w:t>
      </w:r>
    </w:p>
    <w:p w14:paraId="15271727" w14:textId="77777777" w:rsidR="00DF213C" w:rsidRPr="00143F36" w:rsidRDefault="00DF213C" w:rsidP="00DF213C">
      <w:pPr>
        <w:pStyle w:val="ListParagraph"/>
        <w:ind w:left="2880"/>
        <w:jc w:val="both"/>
        <w:rPr>
          <w:sz w:val="24"/>
          <w:szCs w:val="24"/>
        </w:rPr>
      </w:pPr>
    </w:p>
    <w:p w14:paraId="62AB21A7" w14:textId="6A1FAA24" w:rsidR="00016260" w:rsidRDefault="00FA548F" w:rsidP="00016260">
      <w:pPr>
        <w:pStyle w:val="ListParagraph"/>
        <w:jc w:val="both"/>
        <w:rPr>
          <w:sz w:val="24"/>
          <w:szCs w:val="24"/>
        </w:rPr>
      </w:pPr>
      <w:r w:rsidRPr="00FA548F">
        <w:rPr>
          <w:noProof/>
          <w:sz w:val="24"/>
          <w:szCs w:val="24"/>
        </w:rPr>
        <w:drawing>
          <wp:inline distT="0" distB="0" distL="0" distR="0" wp14:anchorId="5FCE1903" wp14:editId="62B2381D">
            <wp:extent cx="5943600" cy="330136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0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CF1FB6" w14:textId="29D05A2E" w:rsidR="00FA548F" w:rsidRDefault="00FA548F" w:rsidP="00016260">
      <w:pPr>
        <w:pStyle w:val="ListParagraph"/>
        <w:jc w:val="both"/>
        <w:rPr>
          <w:sz w:val="24"/>
          <w:szCs w:val="24"/>
        </w:rPr>
      </w:pPr>
    </w:p>
    <w:p w14:paraId="39206BFB" w14:textId="0898D190" w:rsidR="00143F36" w:rsidRDefault="00143F36" w:rsidP="00016260">
      <w:pPr>
        <w:pStyle w:val="ListParagraph"/>
        <w:jc w:val="both"/>
        <w:rPr>
          <w:sz w:val="24"/>
          <w:szCs w:val="24"/>
        </w:rPr>
      </w:pPr>
    </w:p>
    <w:p w14:paraId="69AC43B2" w14:textId="10AE0152" w:rsidR="00855AFB" w:rsidRDefault="00855AFB" w:rsidP="00016260">
      <w:pPr>
        <w:pStyle w:val="ListParagraph"/>
        <w:jc w:val="both"/>
        <w:rPr>
          <w:sz w:val="24"/>
          <w:szCs w:val="24"/>
        </w:rPr>
      </w:pPr>
    </w:p>
    <w:p w14:paraId="7E7571B7" w14:textId="7A986BE5" w:rsidR="00855AFB" w:rsidRDefault="00855AFB" w:rsidP="00016260">
      <w:pPr>
        <w:pStyle w:val="ListParagraph"/>
        <w:jc w:val="both"/>
        <w:rPr>
          <w:sz w:val="24"/>
          <w:szCs w:val="24"/>
        </w:rPr>
      </w:pPr>
    </w:p>
    <w:p w14:paraId="4470181E" w14:textId="1B5A0E58" w:rsidR="00855AFB" w:rsidRDefault="00855AFB" w:rsidP="00016260">
      <w:pPr>
        <w:pStyle w:val="ListParagraph"/>
        <w:jc w:val="both"/>
        <w:rPr>
          <w:sz w:val="24"/>
          <w:szCs w:val="24"/>
        </w:rPr>
      </w:pPr>
    </w:p>
    <w:p w14:paraId="68E4F878" w14:textId="331CFDC5" w:rsidR="00855AFB" w:rsidRDefault="00855AFB" w:rsidP="00016260">
      <w:pPr>
        <w:pStyle w:val="ListParagraph"/>
        <w:jc w:val="both"/>
        <w:rPr>
          <w:sz w:val="24"/>
          <w:szCs w:val="24"/>
        </w:rPr>
      </w:pPr>
    </w:p>
    <w:p w14:paraId="7A4030CD" w14:textId="0B9D1832" w:rsidR="00855AFB" w:rsidRDefault="00855AFB" w:rsidP="00016260">
      <w:pPr>
        <w:pStyle w:val="ListParagraph"/>
        <w:jc w:val="both"/>
        <w:rPr>
          <w:sz w:val="24"/>
          <w:szCs w:val="24"/>
        </w:rPr>
      </w:pPr>
    </w:p>
    <w:p w14:paraId="24B5E30C" w14:textId="70D415A1" w:rsidR="00855AFB" w:rsidRDefault="00855AFB" w:rsidP="00016260">
      <w:pPr>
        <w:pStyle w:val="ListParagraph"/>
        <w:jc w:val="both"/>
        <w:rPr>
          <w:sz w:val="24"/>
          <w:szCs w:val="24"/>
        </w:rPr>
      </w:pPr>
    </w:p>
    <w:p w14:paraId="134EAC44" w14:textId="4C335A09" w:rsidR="00855AFB" w:rsidRDefault="00855AFB" w:rsidP="00016260">
      <w:pPr>
        <w:pStyle w:val="ListParagraph"/>
        <w:jc w:val="both"/>
        <w:rPr>
          <w:sz w:val="24"/>
          <w:szCs w:val="24"/>
        </w:rPr>
      </w:pPr>
    </w:p>
    <w:p w14:paraId="6911E0FC" w14:textId="77777777" w:rsidR="00855AFB" w:rsidRPr="00FD43C9" w:rsidRDefault="00855AFB" w:rsidP="00016260">
      <w:pPr>
        <w:pStyle w:val="ListParagraph"/>
        <w:jc w:val="both"/>
        <w:rPr>
          <w:sz w:val="24"/>
          <w:szCs w:val="24"/>
        </w:rPr>
      </w:pPr>
    </w:p>
    <w:p w14:paraId="717FFE45" w14:textId="6C1076A0" w:rsidR="0057573E" w:rsidRDefault="000533D8" w:rsidP="00E068BF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 w:rsidRPr="00FD43C9">
        <w:rPr>
          <w:sz w:val="24"/>
          <w:szCs w:val="24"/>
        </w:rPr>
        <w:lastRenderedPageBreak/>
        <w:t>Definition 2: effective number of data tones</w:t>
      </w:r>
      <w:r w:rsidR="001E17D9">
        <w:rPr>
          <w:sz w:val="24"/>
          <w:szCs w:val="24"/>
        </w:rPr>
        <w:t xml:space="preserve"> carrying unique data</w:t>
      </w:r>
      <w:r w:rsidR="00DD6971">
        <w:rPr>
          <w:sz w:val="24"/>
          <w:szCs w:val="24"/>
        </w:rPr>
        <w:t xml:space="preserve"> </w:t>
      </w:r>
    </w:p>
    <w:p w14:paraId="078D2133" w14:textId="77777777" w:rsidR="0057573E" w:rsidRDefault="00DD6971" w:rsidP="0057573E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For non-DCM and non</w:t>
      </w:r>
      <w:r w:rsidR="00C244C4">
        <w:rPr>
          <w:sz w:val="24"/>
          <w:szCs w:val="24"/>
        </w:rPr>
        <w:t xml:space="preserve">-DUP cases, it is the same </w:t>
      </w:r>
      <w:r w:rsidR="007F3D13">
        <w:rPr>
          <w:sz w:val="24"/>
          <w:szCs w:val="24"/>
        </w:rPr>
        <w:t xml:space="preserve">number of tones </w:t>
      </w:r>
      <w:r w:rsidR="00C244C4">
        <w:rPr>
          <w:sz w:val="24"/>
          <w:szCs w:val="24"/>
        </w:rPr>
        <w:t xml:space="preserve">as </w:t>
      </w:r>
      <w:r w:rsidR="007F3D13">
        <w:rPr>
          <w:sz w:val="24"/>
          <w:szCs w:val="24"/>
        </w:rPr>
        <w:t>with</w:t>
      </w:r>
      <w:r w:rsidR="0014222F">
        <w:rPr>
          <w:sz w:val="24"/>
          <w:szCs w:val="24"/>
        </w:rPr>
        <w:t xml:space="preserve"> definition 1</w:t>
      </w:r>
      <w:r w:rsidR="007F3D13">
        <w:rPr>
          <w:sz w:val="24"/>
          <w:szCs w:val="24"/>
        </w:rPr>
        <w:t xml:space="preserve">; </w:t>
      </w:r>
    </w:p>
    <w:p w14:paraId="3259D3CF" w14:textId="7E9F97DD" w:rsidR="0057573E" w:rsidRDefault="00C7676B" w:rsidP="0057573E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When</w:t>
      </w:r>
      <w:r w:rsidR="007F3D13">
        <w:rPr>
          <w:sz w:val="24"/>
          <w:szCs w:val="24"/>
        </w:rPr>
        <w:t xml:space="preserve"> MCS</w:t>
      </w:r>
      <w:r w:rsidR="0070369A">
        <w:rPr>
          <w:sz w:val="24"/>
          <w:szCs w:val="24"/>
        </w:rPr>
        <w:t xml:space="preserve">15 (DCM mode), it is </w:t>
      </w:r>
      <w:r w:rsidR="00D62694">
        <w:rPr>
          <w:sz w:val="24"/>
          <w:szCs w:val="24"/>
        </w:rPr>
        <w:t xml:space="preserve">a half number of tones from definition 1; </w:t>
      </w:r>
    </w:p>
    <w:p w14:paraId="3EF0D2A6" w14:textId="031DC65C" w:rsidR="0057573E" w:rsidRPr="00713D4D" w:rsidRDefault="00C7676B" w:rsidP="00713D4D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 w:rsidRPr="00713D4D">
        <w:rPr>
          <w:sz w:val="24"/>
          <w:szCs w:val="24"/>
        </w:rPr>
        <w:t>When MCS14 (D</w:t>
      </w:r>
      <w:r w:rsidR="00BD14F6" w:rsidRPr="00713D4D">
        <w:rPr>
          <w:sz w:val="24"/>
          <w:szCs w:val="24"/>
        </w:rPr>
        <w:t>UP</w:t>
      </w:r>
      <w:r w:rsidRPr="00713D4D">
        <w:rPr>
          <w:sz w:val="24"/>
          <w:szCs w:val="24"/>
        </w:rPr>
        <w:t xml:space="preserve"> mode), it is a </w:t>
      </w:r>
      <w:r w:rsidR="00BD14F6" w:rsidRPr="00713D4D">
        <w:rPr>
          <w:sz w:val="24"/>
          <w:szCs w:val="24"/>
        </w:rPr>
        <w:t>quarter</w:t>
      </w:r>
      <w:r w:rsidRPr="00713D4D">
        <w:rPr>
          <w:sz w:val="24"/>
          <w:szCs w:val="24"/>
        </w:rPr>
        <w:t xml:space="preserve"> number of tones from definition 1; </w:t>
      </w:r>
    </w:p>
    <w:p w14:paraId="05F5788B" w14:textId="3B1F684B" w:rsidR="0003304A" w:rsidRDefault="000533D8" w:rsidP="0057573E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 w:rsidRPr="00FD43C9">
        <w:rPr>
          <w:sz w:val="24"/>
          <w:szCs w:val="24"/>
        </w:rPr>
        <w:t>e.g., in Table 36-86</w:t>
      </w:r>
    </w:p>
    <w:p w14:paraId="5CD71A14" w14:textId="77777777" w:rsidR="00016260" w:rsidRDefault="00016260" w:rsidP="00016260">
      <w:pPr>
        <w:pStyle w:val="ListParagraph"/>
        <w:jc w:val="both"/>
        <w:rPr>
          <w:sz w:val="24"/>
          <w:szCs w:val="24"/>
        </w:rPr>
      </w:pPr>
    </w:p>
    <w:p w14:paraId="41EE3E7F" w14:textId="782A0A6E" w:rsidR="000533D8" w:rsidRPr="00FD43C9" w:rsidRDefault="00EB691A" w:rsidP="0003304A">
      <w:pPr>
        <w:pStyle w:val="ListParagraph"/>
        <w:jc w:val="both"/>
        <w:rPr>
          <w:sz w:val="24"/>
          <w:szCs w:val="24"/>
        </w:rPr>
      </w:pPr>
      <w:r w:rsidRPr="00EB691A">
        <w:rPr>
          <w:noProof/>
          <w:sz w:val="24"/>
          <w:szCs w:val="24"/>
        </w:rPr>
        <w:drawing>
          <wp:inline distT="0" distB="0" distL="0" distR="0" wp14:anchorId="7DC87CBD" wp14:editId="34E18684">
            <wp:extent cx="5943600" cy="19888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8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33D8" w:rsidRPr="00FD43C9">
        <w:rPr>
          <w:sz w:val="24"/>
          <w:szCs w:val="24"/>
        </w:rPr>
        <w:t xml:space="preserve"> </w:t>
      </w:r>
    </w:p>
    <w:p w14:paraId="6BE05D42" w14:textId="77777777" w:rsidR="000533D8" w:rsidRPr="00FD43C9" w:rsidRDefault="000533D8" w:rsidP="000533D8">
      <w:pPr>
        <w:jc w:val="both"/>
        <w:rPr>
          <w:sz w:val="24"/>
          <w:szCs w:val="24"/>
        </w:rPr>
      </w:pPr>
    </w:p>
    <w:p w14:paraId="1966A5FD" w14:textId="77777777" w:rsidR="000533D8" w:rsidRPr="00FD43C9" w:rsidRDefault="000533D8" w:rsidP="000533D8">
      <w:pPr>
        <w:jc w:val="both"/>
        <w:rPr>
          <w:sz w:val="24"/>
          <w:szCs w:val="24"/>
        </w:rPr>
      </w:pPr>
      <w:proofErr w:type="spellStart"/>
      <w:r w:rsidRPr="00FD43C9">
        <w:rPr>
          <w:sz w:val="24"/>
          <w:szCs w:val="24"/>
        </w:rPr>
        <w:t>Nsd</w:t>
      </w:r>
      <w:proofErr w:type="spellEnd"/>
      <w:r w:rsidRPr="00FD43C9">
        <w:rPr>
          <w:sz w:val="24"/>
          <w:szCs w:val="24"/>
        </w:rPr>
        <w:t xml:space="preserve"> with definition 1 is used in the following subclauses in D1.2:</w:t>
      </w:r>
    </w:p>
    <w:p w14:paraId="11FA9BE0" w14:textId="77777777" w:rsidR="000533D8" w:rsidRPr="00FD43C9" w:rsidRDefault="000533D8" w:rsidP="00E068BF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 w:rsidRPr="00FD43C9">
        <w:rPr>
          <w:sz w:val="24"/>
          <w:szCs w:val="24"/>
        </w:rPr>
        <w:t>36.3.10 Timing-related parameters: Table 36-19 to Table 36-22</w:t>
      </w:r>
    </w:p>
    <w:p w14:paraId="563AA65B" w14:textId="77777777" w:rsidR="000533D8" w:rsidRPr="00FD43C9" w:rsidRDefault="000533D8" w:rsidP="00E068BF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 w:rsidRPr="00FD43C9">
        <w:rPr>
          <w:sz w:val="24"/>
          <w:szCs w:val="24"/>
        </w:rPr>
        <w:t>36.3.13.12 OFDM modulation: P601L4</w:t>
      </w:r>
    </w:p>
    <w:p w14:paraId="230CE3ED" w14:textId="77777777" w:rsidR="000533D8" w:rsidRPr="00FD43C9" w:rsidRDefault="000533D8" w:rsidP="00E068BF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 w:rsidRPr="00FD43C9">
        <w:rPr>
          <w:sz w:val="24"/>
          <w:szCs w:val="24"/>
        </w:rPr>
        <w:t>36.3.19.4.4 Transmitter modulation accuracy (EVM) test</w:t>
      </w:r>
    </w:p>
    <w:p w14:paraId="4090C008" w14:textId="77777777" w:rsidR="000533D8" w:rsidRPr="00FD43C9" w:rsidRDefault="000533D8" w:rsidP="000533D8">
      <w:pPr>
        <w:jc w:val="both"/>
        <w:rPr>
          <w:b/>
          <w:bCs/>
          <w:sz w:val="24"/>
          <w:szCs w:val="24"/>
        </w:rPr>
      </w:pPr>
    </w:p>
    <w:p w14:paraId="0C23D0F2" w14:textId="77777777" w:rsidR="000533D8" w:rsidRPr="00FD43C9" w:rsidRDefault="000533D8" w:rsidP="000533D8">
      <w:pPr>
        <w:jc w:val="both"/>
        <w:rPr>
          <w:sz w:val="24"/>
          <w:szCs w:val="24"/>
        </w:rPr>
      </w:pPr>
      <w:proofErr w:type="spellStart"/>
      <w:r w:rsidRPr="00FD43C9">
        <w:rPr>
          <w:sz w:val="24"/>
          <w:szCs w:val="24"/>
        </w:rPr>
        <w:t>Nsd</w:t>
      </w:r>
      <w:proofErr w:type="spellEnd"/>
      <w:r w:rsidRPr="00FD43C9">
        <w:rPr>
          <w:sz w:val="24"/>
          <w:szCs w:val="24"/>
        </w:rPr>
        <w:t xml:space="preserve"> with definition 2 is used in the DCM, MCS14 and MCS15 related subclauses in D1.2: </w:t>
      </w:r>
    </w:p>
    <w:p w14:paraId="5DE0601D" w14:textId="03D413BA" w:rsidR="00FD0ECB" w:rsidRDefault="000533D8" w:rsidP="00E068BF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 w:rsidRPr="00FD43C9">
        <w:rPr>
          <w:sz w:val="24"/>
          <w:szCs w:val="24"/>
        </w:rPr>
        <w:t xml:space="preserve">36.3.13.5 Segment parser </w:t>
      </w:r>
    </w:p>
    <w:p w14:paraId="551385D1" w14:textId="3F7B4C48" w:rsidR="000533D8" w:rsidRPr="00FD43C9" w:rsidRDefault="00FD0ECB" w:rsidP="00FD0ECB">
      <w:pPr>
        <w:pStyle w:val="ListParagraph"/>
        <w:numPr>
          <w:ilvl w:val="1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="00D94844">
        <w:rPr>
          <w:sz w:val="24"/>
          <w:szCs w:val="24"/>
        </w:rPr>
        <w:t xml:space="preserve">ote that </w:t>
      </w:r>
      <w:proofErr w:type="spellStart"/>
      <w:r w:rsidR="000533D8" w:rsidRPr="00FD43C9">
        <w:rPr>
          <w:sz w:val="24"/>
          <w:szCs w:val="24"/>
        </w:rPr>
        <w:t>Nsd,total</w:t>
      </w:r>
      <w:proofErr w:type="spellEnd"/>
      <w:r w:rsidR="000533D8" w:rsidRPr="00FD43C9">
        <w:rPr>
          <w:sz w:val="24"/>
          <w:szCs w:val="24"/>
        </w:rPr>
        <w:t xml:space="preserve"> </w:t>
      </w:r>
      <w:r w:rsidR="00D94844">
        <w:rPr>
          <w:sz w:val="24"/>
          <w:szCs w:val="24"/>
        </w:rPr>
        <w:t xml:space="preserve">used </w:t>
      </w:r>
      <w:r w:rsidR="000533D8" w:rsidRPr="00FD43C9">
        <w:rPr>
          <w:sz w:val="24"/>
          <w:szCs w:val="24"/>
        </w:rPr>
        <w:t>in Table 36-48</w:t>
      </w:r>
      <w:r w:rsidR="00D94844">
        <w:rPr>
          <w:sz w:val="24"/>
          <w:szCs w:val="24"/>
        </w:rPr>
        <w:t xml:space="preserve"> </w:t>
      </w:r>
      <w:r w:rsidR="000533D8" w:rsidRPr="00FD43C9">
        <w:rPr>
          <w:sz w:val="24"/>
          <w:szCs w:val="24"/>
        </w:rPr>
        <w:t>Proportional round robin segment parser parameters</w:t>
      </w:r>
    </w:p>
    <w:p w14:paraId="69017BB7" w14:textId="77777777" w:rsidR="000533D8" w:rsidRPr="00FD43C9" w:rsidRDefault="000533D8" w:rsidP="00E068BF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 w:rsidRPr="00FD43C9">
        <w:rPr>
          <w:sz w:val="24"/>
          <w:szCs w:val="24"/>
        </w:rPr>
        <w:t xml:space="preserve">36.3.13.6 BCC </w:t>
      </w:r>
      <w:proofErr w:type="spellStart"/>
      <w:r w:rsidRPr="00FD43C9">
        <w:rPr>
          <w:sz w:val="24"/>
          <w:szCs w:val="24"/>
        </w:rPr>
        <w:t>interleavers</w:t>
      </w:r>
      <w:proofErr w:type="spellEnd"/>
    </w:p>
    <w:p w14:paraId="78F3FEAF" w14:textId="77777777" w:rsidR="000533D8" w:rsidRPr="00FD43C9" w:rsidRDefault="000533D8" w:rsidP="00E068BF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 w:rsidRPr="00FD43C9">
        <w:rPr>
          <w:sz w:val="24"/>
          <w:szCs w:val="24"/>
        </w:rPr>
        <w:t>36.3.13.7 Constellation mapping</w:t>
      </w:r>
    </w:p>
    <w:p w14:paraId="437E6C4C" w14:textId="77777777" w:rsidR="000533D8" w:rsidRPr="00FD43C9" w:rsidRDefault="000533D8" w:rsidP="00E068BF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 w:rsidRPr="00FD43C9">
        <w:rPr>
          <w:sz w:val="24"/>
          <w:szCs w:val="24"/>
        </w:rPr>
        <w:t>36.3.13.8 LDPC tone mapper</w:t>
      </w:r>
    </w:p>
    <w:p w14:paraId="640D68AA" w14:textId="77777777" w:rsidR="000533D8" w:rsidRPr="00FD43C9" w:rsidRDefault="000533D8" w:rsidP="00E068BF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 w:rsidRPr="00FD43C9">
        <w:rPr>
          <w:sz w:val="24"/>
          <w:szCs w:val="24"/>
        </w:rPr>
        <w:t xml:space="preserve">36.3.13.9 Segment </w:t>
      </w:r>
      <w:proofErr w:type="spellStart"/>
      <w:r w:rsidRPr="00FD43C9">
        <w:rPr>
          <w:sz w:val="24"/>
          <w:szCs w:val="24"/>
        </w:rPr>
        <w:t>deparser</w:t>
      </w:r>
      <w:proofErr w:type="spellEnd"/>
    </w:p>
    <w:p w14:paraId="71751F6A" w14:textId="77777777" w:rsidR="000533D8" w:rsidRPr="00FD43C9" w:rsidRDefault="000533D8" w:rsidP="00E068BF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 w:rsidRPr="00FD43C9">
        <w:rPr>
          <w:sz w:val="24"/>
          <w:szCs w:val="24"/>
        </w:rPr>
        <w:t>36.3.13.10 Frequency domain duplication</w:t>
      </w:r>
    </w:p>
    <w:p w14:paraId="354327A9" w14:textId="77777777" w:rsidR="000533D8" w:rsidRPr="00FD43C9" w:rsidRDefault="000533D8" w:rsidP="00E068BF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 w:rsidRPr="00FD43C9">
        <w:rPr>
          <w:sz w:val="24"/>
          <w:szCs w:val="24"/>
        </w:rPr>
        <w:t>36.5 Parameters for EHT-MCSs</w:t>
      </w:r>
    </w:p>
    <w:p w14:paraId="6C554580" w14:textId="77777777" w:rsidR="000533D8" w:rsidRPr="00FD43C9" w:rsidRDefault="000533D8" w:rsidP="00E068BF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 w:rsidRPr="00FD43C9">
        <w:rPr>
          <w:sz w:val="24"/>
          <w:szCs w:val="24"/>
        </w:rPr>
        <w:t>36.6 Parameters for EHT-SIG-MCSs</w:t>
      </w:r>
    </w:p>
    <w:p w14:paraId="1E5827CD" w14:textId="77777777" w:rsidR="000533D8" w:rsidRPr="00FD43C9" w:rsidRDefault="000533D8" w:rsidP="000533D8">
      <w:pPr>
        <w:jc w:val="both"/>
        <w:rPr>
          <w:sz w:val="24"/>
          <w:szCs w:val="24"/>
        </w:rPr>
      </w:pPr>
    </w:p>
    <w:p w14:paraId="004169FB" w14:textId="7967A47C" w:rsidR="000533D8" w:rsidRDefault="000533D8" w:rsidP="000533D8">
      <w:pPr>
        <w:jc w:val="both"/>
        <w:rPr>
          <w:sz w:val="24"/>
          <w:szCs w:val="24"/>
        </w:rPr>
      </w:pPr>
      <w:r w:rsidRPr="00FD43C9">
        <w:rPr>
          <w:sz w:val="24"/>
          <w:szCs w:val="24"/>
        </w:rPr>
        <w:t xml:space="preserve">To minimize the spec change, propose to change </w:t>
      </w:r>
      <w:proofErr w:type="spellStart"/>
      <w:r w:rsidRPr="00FD43C9">
        <w:rPr>
          <w:sz w:val="24"/>
          <w:szCs w:val="24"/>
        </w:rPr>
        <w:t>Nsd</w:t>
      </w:r>
      <w:proofErr w:type="spellEnd"/>
      <w:r w:rsidRPr="00FD43C9">
        <w:rPr>
          <w:sz w:val="24"/>
          <w:szCs w:val="24"/>
        </w:rPr>
        <w:t xml:space="preserve"> to </w:t>
      </w:r>
      <w:proofErr w:type="spellStart"/>
      <w:r w:rsidRPr="00FD43C9">
        <w:rPr>
          <w:sz w:val="24"/>
          <w:szCs w:val="24"/>
        </w:rPr>
        <w:t>Nsd,total</w:t>
      </w:r>
      <w:proofErr w:type="spellEnd"/>
      <w:r w:rsidRPr="00FD43C9">
        <w:rPr>
          <w:sz w:val="24"/>
          <w:szCs w:val="24"/>
        </w:rPr>
        <w:t xml:space="preserve"> in the locations where </w:t>
      </w:r>
      <w:r>
        <w:rPr>
          <w:sz w:val="24"/>
          <w:szCs w:val="24"/>
        </w:rPr>
        <w:t xml:space="preserve">the </w:t>
      </w:r>
      <w:r w:rsidRPr="00FD43C9">
        <w:rPr>
          <w:sz w:val="24"/>
          <w:szCs w:val="24"/>
        </w:rPr>
        <w:t>definition 1 is assumed</w:t>
      </w:r>
      <w:r>
        <w:rPr>
          <w:sz w:val="24"/>
          <w:szCs w:val="24"/>
        </w:rPr>
        <w:t>; otherwise use “</w:t>
      </w:r>
      <w:proofErr w:type="spellStart"/>
      <w:r>
        <w:rPr>
          <w:sz w:val="24"/>
          <w:szCs w:val="24"/>
        </w:rPr>
        <w:t>Nsd</w:t>
      </w:r>
      <w:proofErr w:type="spellEnd"/>
      <w:r>
        <w:rPr>
          <w:sz w:val="24"/>
          <w:szCs w:val="24"/>
        </w:rPr>
        <w:t>” with definition 2 when applicable</w:t>
      </w:r>
      <w:r w:rsidR="00800C5D">
        <w:rPr>
          <w:sz w:val="24"/>
          <w:szCs w:val="24"/>
        </w:rPr>
        <w:t xml:space="preserve">; add </w:t>
      </w:r>
      <w:r w:rsidR="006F6C6E">
        <w:rPr>
          <w:sz w:val="24"/>
          <w:szCs w:val="24"/>
        </w:rPr>
        <w:t xml:space="preserve">initial </w:t>
      </w:r>
      <w:r w:rsidR="00800C5D">
        <w:rPr>
          <w:sz w:val="24"/>
          <w:szCs w:val="24"/>
        </w:rPr>
        <w:t>definition</w:t>
      </w:r>
      <w:r w:rsidR="00740C5B">
        <w:rPr>
          <w:sz w:val="24"/>
          <w:szCs w:val="24"/>
        </w:rPr>
        <w:t>s</w:t>
      </w:r>
      <w:r w:rsidR="00800C5D">
        <w:rPr>
          <w:sz w:val="24"/>
          <w:szCs w:val="24"/>
        </w:rPr>
        <w:t xml:space="preserve"> </w:t>
      </w:r>
      <w:r w:rsidR="006F6C6E">
        <w:rPr>
          <w:sz w:val="24"/>
          <w:szCs w:val="24"/>
        </w:rPr>
        <w:t>for</w:t>
      </w:r>
      <w:r w:rsidR="00800C5D">
        <w:rPr>
          <w:sz w:val="24"/>
          <w:szCs w:val="24"/>
        </w:rPr>
        <w:t xml:space="preserve"> </w:t>
      </w:r>
      <w:proofErr w:type="spellStart"/>
      <w:r w:rsidR="00800C5D">
        <w:rPr>
          <w:sz w:val="24"/>
          <w:szCs w:val="24"/>
        </w:rPr>
        <w:t>Nsd</w:t>
      </w:r>
      <w:proofErr w:type="spellEnd"/>
      <w:r w:rsidR="00800C5D">
        <w:rPr>
          <w:sz w:val="24"/>
          <w:szCs w:val="24"/>
        </w:rPr>
        <w:t xml:space="preserve">, </w:t>
      </w:r>
      <w:proofErr w:type="spellStart"/>
      <w:r w:rsidR="00800C5D">
        <w:rPr>
          <w:sz w:val="24"/>
          <w:szCs w:val="24"/>
        </w:rPr>
        <w:t>Nsd,u</w:t>
      </w:r>
      <w:proofErr w:type="spellEnd"/>
      <w:r w:rsidR="006F6C6E">
        <w:rPr>
          <w:sz w:val="24"/>
          <w:szCs w:val="24"/>
        </w:rPr>
        <w:t xml:space="preserve"> in </w:t>
      </w:r>
      <w:r w:rsidR="00740C5B" w:rsidRPr="00740C5B">
        <w:rPr>
          <w:sz w:val="24"/>
          <w:szCs w:val="24"/>
        </w:rPr>
        <w:t>Table 36-23—Frequently used parameters</w:t>
      </w:r>
      <w:r w:rsidR="006F6C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0C891BE8" w14:textId="03005AB1" w:rsidR="000533D8" w:rsidRDefault="000533D8" w:rsidP="000533D8">
      <w:pPr>
        <w:jc w:val="both"/>
        <w:rPr>
          <w:sz w:val="24"/>
          <w:szCs w:val="24"/>
        </w:rPr>
      </w:pPr>
    </w:p>
    <w:p w14:paraId="7CAB477B" w14:textId="1E04927C" w:rsidR="000533D8" w:rsidRDefault="000533D8" w:rsidP="000533D8">
      <w:pPr>
        <w:jc w:val="both"/>
        <w:rPr>
          <w:sz w:val="24"/>
          <w:szCs w:val="24"/>
        </w:rPr>
      </w:pPr>
    </w:p>
    <w:p w14:paraId="30746EFF" w14:textId="7DD2FF34" w:rsidR="00A750B9" w:rsidRDefault="00A750B9" w:rsidP="000533D8">
      <w:pPr>
        <w:jc w:val="both"/>
        <w:rPr>
          <w:sz w:val="24"/>
          <w:szCs w:val="24"/>
        </w:rPr>
      </w:pPr>
    </w:p>
    <w:p w14:paraId="2295748A" w14:textId="5AA49558" w:rsidR="00A750B9" w:rsidRDefault="00A750B9" w:rsidP="000533D8">
      <w:pPr>
        <w:jc w:val="both"/>
        <w:rPr>
          <w:sz w:val="24"/>
          <w:szCs w:val="24"/>
        </w:rPr>
      </w:pPr>
    </w:p>
    <w:p w14:paraId="7702282F" w14:textId="28CC7D66" w:rsidR="00A750B9" w:rsidRDefault="00A750B9" w:rsidP="000533D8">
      <w:pPr>
        <w:jc w:val="both"/>
        <w:rPr>
          <w:sz w:val="24"/>
          <w:szCs w:val="24"/>
        </w:rPr>
      </w:pPr>
    </w:p>
    <w:p w14:paraId="47F3824D" w14:textId="77777777" w:rsidR="00A750B9" w:rsidRDefault="00A750B9" w:rsidP="000533D8">
      <w:pPr>
        <w:jc w:val="both"/>
        <w:rPr>
          <w:sz w:val="24"/>
          <w:szCs w:val="24"/>
        </w:rPr>
      </w:pPr>
    </w:p>
    <w:p w14:paraId="5DAB697F" w14:textId="082A46A0" w:rsidR="001F6CE8" w:rsidRDefault="001F6CE8" w:rsidP="001F6CE8">
      <w:pPr>
        <w:jc w:val="both"/>
        <w:rPr>
          <w:b/>
          <w:i/>
          <w:color w:val="FF0000"/>
          <w:sz w:val="24"/>
          <w:szCs w:val="24"/>
        </w:rPr>
      </w:pPr>
      <w:r w:rsidRPr="008E57E6">
        <w:rPr>
          <w:b/>
          <w:i/>
          <w:sz w:val="24"/>
          <w:szCs w:val="24"/>
          <w:highlight w:val="yellow"/>
        </w:rPr>
        <w:lastRenderedPageBreak/>
        <w:t xml:space="preserve">Instructions to the editor: Please make the following changes to </w:t>
      </w:r>
      <w:r w:rsidRPr="008E57E6">
        <w:rPr>
          <w:b/>
          <w:i/>
          <w:iCs/>
          <w:sz w:val="24"/>
          <w:szCs w:val="24"/>
          <w:highlight w:val="yellow"/>
        </w:rPr>
        <w:t>Table 36-19 to Table 36-22 in</w:t>
      </w:r>
      <w:r w:rsidRPr="008E57E6">
        <w:rPr>
          <w:sz w:val="24"/>
          <w:szCs w:val="24"/>
          <w:highlight w:val="yellow"/>
        </w:rPr>
        <w:t xml:space="preserve"> </w:t>
      </w:r>
      <w:r w:rsidRPr="008E57E6">
        <w:rPr>
          <w:b/>
          <w:bCs/>
          <w:i/>
          <w:iCs/>
          <w:sz w:val="24"/>
          <w:szCs w:val="24"/>
          <w:highlight w:val="yellow"/>
        </w:rPr>
        <w:t>36.3.10 Timing-related parameters</w:t>
      </w:r>
      <w:r w:rsidRPr="008E57E6">
        <w:rPr>
          <w:b/>
          <w:i/>
          <w:sz w:val="24"/>
          <w:szCs w:val="24"/>
          <w:highlight w:val="yellow"/>
        </w:rPr>
        <w:t xml:space="preserve"> highlighted in </w:t>
      </w:r>
      <w:r w:rsidRPr="008E57E6">
        <w:rPr>
          <w:b/>
          <w:i/>
          <w:color w:val="FF0000"/>
          <w:sz w:val="24"/>
          <w:szCs w:val="24"/>
          <w:highlight w:val="yellow"/>
        </w:rPr>
        <w:t>red</w:t>
      </w:r>
    </w:p>
    <w:p w14:paraId="58E422F1" w14:textId="77777777" w:rsidR="009118B2" w:rsidRPr="008E57E6" w:rsidRDefault="009118B2" w:rsidP="001F6CE8">
      <w:pPr>
        <w:jc w:val="both"/>
        <w:rPr>
          <w:sz w:val="24"/>
          <w:szCs w:val="24"/>
        </w:rPr>
      </w:pPr>
    </w:p>
    <w:p w14:paraId="13FB0B53" w14:textId="77777777" w:rsidR="001F6CE8" w:rsidRPr="009118B2" w:rsidRDefault="001F6CE8" w:rsidP="001F6CE8">
      <w:pPr>
        <w:pStyle w:val="Heading2"/>
        <w:tabs>
          <w:tab w:val="left" w:pos="774"/>
        </w:tabs>
        <w:kinsoku w:val="0"/>
        <w:overflowPunct w:val="0"/>
        <w:spacing w:line="222" w:lineRule="exact"/>
        <w:ind w:left="256"/>
        <w:rPr>
          <w:rFonts w:ascii="Times New Roman" w:hAnsi="Times New Roman"/>
          <w:sz w:val="24"/>
          <w:szCs w:val="24"/>
          <w:u w:val="none"/>
        </w:rPr>
      </w:pPr>
      <w:r w:rsidRPr="009118B2">
        <w:rPr>
          <w:rFonts w:ascii="Times New Roman" w:hAnsi="Times New Roman"/>
          <w:sz w:val="24"/>
          <w:szCs w:val="24"/>
          <w:u w:val="none"/>
        </w:rPr>
        <w:t>Table</w:t>
      </w:r>
      <w:r w:rsidRPr="009118B2">
        <w:rPr>
          <w:rFonts w:ascii="Times New Roman" w:hAnsi="Times New Roman"/>
          <w:spacing w:val="-5"/>
          <w:sz w:val="24"/>
          <w:szCs w:val="24"/>
          <w:u w:val="none"/>
        </w:rPr>
        <w:t xml:space="preserve"> </w:t>
      </w:r>
      <w:r w:rsidRPr="009118B2">
        <w:rPr>
          <w:rFonts w:ascii="Times New Roman" w:hAnsi="Times New Roman"/>
          <w:sz w:val="24"/>
          <w:szCs w:val="24"/>
          <w:u w:val="none"/>
        </w:rPr>
        <w:t>36-19—Subcarrier</w:t>
      </w:r>
      <w:r w:rsidRPr="009118B2">
        <w:rPr>
          <w:rFonts w:ascii="Times New Roman" w:hAnsi="Times New Roman"/>
          <w:spacing w:val="-4"/>
          <w:sz w:val="24"/>
          <w:szCs w:val="24"/>
          <w:u w:val="none"/>
        </w:rPr>
        <w:t xml:space="preserve"> </w:t>
      </w:r>
      <w:r w:rsidRPr="009118B2">
        <w:rPr>
          <w:rFonts w:ascii="Times New Roman" w:hAnsi="Times New Roman"/>
          <w:sz w:val="24"/>
          <w:szCs w:val="24"/>
          <w:u w:val="none"/>
        </w:rPr>
        <w:t>allocation</w:t>
      </w:r>
      <w:r w:rsidRPr="009118B2">
        <w:rPr>
          <w:rFonts w:ascii="Times New Roman" w:hAnsi="Times New Roman"/>
          <w:spacing w:val="-4"/>
          <w:sz w:val="24"/>
          <w:szCs w:val="24"/>
          <w:u w:val="none"/>
        </w:rPr>
        <w:t xml:space="preserve"> </w:t>
      </w:r>
      <w:r w:rsidRPr="009118B2">
        <w:rPr>
          <w:rFonts w:ascii="Times New Roman" w:hAnsi="Times New Roman"/>
          <w:sz w:val="24"/>
          <w:szCs w:val="24"/>
          <w:u w:val="none"/>
        </w:rPr>
        <w:t>related</w:t>
      </w:r>
      <w:r w:rsidRPr="009118B2">
        <w:rPr>
          <w:rFonts w:ascii="Times New Roman" w:hAnsi="Times New Roman"/>
          <w:spacing w:val="-4"/>
          <w:sz w:val="24"/>
          <w:szCs w:val="24"/>
          <w:u w:val="none"/>
        </w:rPr>
        <w:t xml:space="preserve"> </w:t>
      </w:r>
      <w:r w:rsidRPr="009118B2">
        <w:rPr>
          <w:rFonts w:ascii="Times New Roman" w:hAnsi="Times New Roman"/>
          <w:sz w:val="24"/>
          <w:szCs w:val="24"/>
          <w:u w:val="none"/>
        </w:rPr>
        <w:t>constants</w:t>
      </w:r>
      <w:r w:rsidRPr="009118B2">
        <w:rPr>
          <w:rFonts w:ascii="Times New Roman" w:hAnsi="Times New Roman"/>
          <w:spacing w:val="-4"/>
          <w:sz w:val="24"/>
          <w:szCs w:val="24"/>
          <w:u w:val="none"/>
        </w:rPr>
        <w:t xml:space="preserve"> </w:t>
      </w:r>
      <w:r w:rsidRPr="009118B2">
        <w:rPr>
          <w:rFonts w:ascii="Times New Roman" w:hAnsi="Times New Roman"/>
          <w:sz w:val="24"/>
          <w:szCs w:val="24"/>
          <w:u w:val="none"/>
        </w:rPr>
        <w:t>for</w:t>
      </w:r>
      <w:r w:rsidRPr="009118B2">
        <w:rPr>
          <w:rFonts w:ascii="Times New Roman" w:hAnsi="Times New Roman"/>
          <w:spacing w:val="-4"/>
          <w:sz w:val="24"/>
          <w:szCs w:val="24"/>
          <w:u w:val="none"/>
        </w:rPr>
        <w:t xml:space="preserve"> </w:t>
      </w:r>
      <w:r w:rsidRPr="009118B2">
        <w:rPr>
          <w:rFonts w:ascii="Times New Roman" w:hAnsi="Times New Roman"/>
          <w:sz w:val="24"/>
          <w:szCs w:val="24"/>
          <w:u w:val="none"/>
        </w:rPr>
        <w:t>the</w:t>
      </w:r>
      <w:r w:rsidRPr="009118B2">
        <w:rPr>
          <w:rFonts w:ascii="Times New Roman" w:hAnsi="Times New Roman"/>
          <w:spacing w:val="-5"/>
          <w:sz w:val="24"/>
          <w:szCs w:val="24"/>
          <w:u w:val="none"/>
        </w:rPr>
        <w:t xml:space="preserve"> </w:t>
      </w:r>
      <w:r w:rsidRPr="009118B2">
        <w:rPr>
          <w:rFonts w:ascii="Times New Roman" w:hAnsi="Times New Roman"/>
          <w:sz w:val="24"/>
          <w:szCs w:val="24"/>
          <w:u w:val="none"/>
        </w:rPr>
        <w:t>EHT-modulated</w:t>
      </w:r>
      <w:r w:rsidRPr="009118B2">
        <w:rPr>
          <w:rFonts w:ascii="Times New Roman" w:hAnsi="Times New Roman"/>
          <w:spacing w:val="-4"/>
          <w:sz w:val="24"/>
          <w:szCs w:val="24"/>
          <w:u w:val="none"/>
        </w:rPr>
        <w:t xml:space="preserve"> </w:t>
      </w:r>
      <w:r w:rsidRPr="009118B2">
        <w:rPr>
          <w:rFonts w:ascii="Times New Roman" w:hAnsi="Times New Roman"/>
          <w:sz w:val="24"/>
          <w:szCs w:val="24"/>
          <w:u w:val="none"/>
        </w:rPr>
        <w:t>fields</w:t>
      </w:r>
      <w:r w:rsidRPr="009118B2">
        <w:rPr>
          <w:rFonts w:ascii="Times New Roman" w:hAnsi="Times New Roman"/>
          <w:spacing w:val="-5"/>
          <w:sz w:val="24"/>
          <w:szCs w:val="24"/>
          <w:u w:val="none"/>
        </w:rPr>
        <w:t xml:space="preserve"> </w:t>
      </w:r>
      <w:r w:rsidRPr="009118B2">
        <w:rPr>
          <w:rFonts w:ascii="Times New Roman" w:hAnsi="Times New Roman"/>
          <w:sz w:val="24"/>
          <w:szCs w:val="24"/>
          <w:u w:val="none"/>
        </w:rPr>
        <w:t>in</w:t>
      </w:r>
      <w:r w:rsidRPr="009118B2">
        <w:rPr>
          <w:rFonts w:ascii="Times New Roman" w:hAnsi="Times New Roman"/>
          <w:spacing w:val="-4"/>
          <w:sz w:val="24"/>
          <w:szCs w:val="24"/>
          <w:u w:val="none"/>
        </w:rPr>
        <w:t xml:space="preserve"> </w:t>
      </w:r>
      <w:r w:rsidRPr="009118B2">
        <w:rPr>
          <w:rFonts w:ascii="Times New Roman" w:hAnsi="Times New Roman"/>
          <w:sz w:val="24"/>
          <w:szCs w:val="24"/>
          <w:u w:val="none"/>
        </w:rPr>
        <w:t>a</w:t>
      </w:r>
      <w:r w:rsidRPr="009118B2">
        <w:rPr>
          <w:rFonts w:ascii="Times New Roman" w:hAnsi="Times New Roman"/>
          <w:spacing w:val="-4"/>
          <w:sz w:val="24"/>
          <w:szCs w:val="24"/>
          <w:u w:val="none"/>
        </w:rPr>
        <w:t xml:space="preserve"> </w:t>
      </w:r>
      <w:r w:rsidRPr="009118B2">
        <w:rPr>
          <w:rFonts w:ascii="Times New Roman" w:hAnsi="Times New Roman"/>
          <w:sz w:val="24"/>
          <w:szCs w:val="24"/>
          <w:u w:val="none"/>
        </w:rPr>
        <w:t xml:space="preserve">full </w:t>
      </w:r>
      <w:r w:rsidRPr="009118B2">
        <w:rPr>
          <w:rFonts w:ascii="Times New Roman" w:hAnsi="Times New Roman"/>
          <w:b w:val="0"/>
          <w:bCs/>
          <w:sz w:val="24"/>
          <w:szCs w:val="24"/>
          <w:u w:val="none"/>
        </w:rPr>
        <w:t>b</w:t>
      </w:r>
      <w:r w:rsidRPr="009118B2">
        <w:rPr>
          <w:rFonts w:ascii="Times New Roman" w:hAnsi="Times New Roman"/>
          <w:bCs/>
          <w:sz w:val="24"/>
          <w:szCs w:val="24"/>
          <w:u w:val="none"/>
        </w:rPr>
        <w:t>andwidth</w:t>
      </w:r>
      <w:r w:rsidRPr="009118B2">
        <w:rPr>
          <w:rFonts w:ascii="Times New Roman" w:hAnsi="Times New Roman"/>
          <w:bCs/>
          <w:spacing w:val="-4"/>
          <w:sz w:val="24"/>
          <w:szCs w:val="24"/>
          <w:u w:val="none"/>
        </w:rPr>
        <w:t xml:space="preserve"> </w:t>
      </w:r>
      <w:r w:rsidRPr="009118B2">
        <w:rPr>
          <w:rFonts w:ascii="Times New Roman" w:hAnsi="Times New Roman"/>
          <w:bCs/>
          <w:sz w:val="24"/>
          <w:szCs w:val="24"/>
          <w:u w:val="none"/>
        </w:rPr>
        <w:t>non-OFDMA</w:t>
      </w:r>
      <w:r w:rsidRPr="009118B2">
        <w:rPr>
          <w:rFonts w:ascii="Times New Roman" w:hAnsi="Times New Roman"/>
          <w:bCs/>
          <w:spacing w:val="-4"/>
          <w:sz w:val="24"/>
          <w:szCs w:val="24"/>
          <w:u w:val="none"/>
        </w:rPr>
        <w:t xml:space="preserve"> </w:t>
      </w:r>
      <w:r w:rsidRPr="009118B2">
        <w:rPr>
          <w:rFonts w:ascii="Times New Roman" w:hAnsi="Times New Roman"/>
          <w:bCs/>
          <w:sz w:val="24"/>
          <w:szCs w:val="24"/>
          <w:u w:val="none"/>
        </w:rPr>
        <w:t>EHT</w:t>
      </w:r>
      <w:r w:rsidRPr="009118B2">
        <w:rPr>
          <w:rFonts w:ascii="Times New Roman" w:hAnsi="Times New Roman"/>
          <w:bCs/>
          <w:spacing w:val="-4"/>
          <w:sz w:val="24"/>
          <w:szCs w:val="24"/>
          <w:u w:val="none"/>
        </w:rPr>
        <w:t xml:space="preserve"> </w:t>
      </w:r>
      <w:r w:rsidRPr="009118B2">
        <w:rPr>
          <w:rFonts w:ascii="Times New Roman" w:hAnsi="Times New Roman"/>
          <w:bCs/>
          <w:sz w:val="24"/>
          <w:szCs w:val="24"/>
          <w:u w:val="none"/>
        </w:rPr>
        <w:t>PPDU</w:t>
      </w:r>
    </w:p>
    <w:p w14:paraId="20EE2EFE" w14:textId="77777777" w:rsidR="001F6CE8" w:rsidRDefault="001F6CE8" w:rsidP="001F6CE8">
      <w:pPr>
        <w:pStyle w:val="BodyText0"/>
        <w:kinsoku w:val="0"/>
        <w:overflowPunct w:val="0"/>
        <w:spacing w:line="191" w:lineRule="exact"/>
        <w:ind w:left="256"/>
        <w:rPr>
          <w:sz w:val="18"/>
          <w:szCs w:val="18"/>
        </w:rPr>
      </w:pPr>
    </w:p>
    <w:p w14:paraId="6C8D96D2" w14:textId="77777777" w:rsidR="001F6CE8" w:rsidRDefault="001F6CE8" w:rsidP="001F6CE8">
      <w:pPr>
        <w:pStyle w:val="BodyText0"/>
        <w:kinsoku w:val="0"/>
        <w:overflowPunct w:val="0"/>
        <w:spacing w:line="200" w:lineRule="exact"/>
        <w:ind w:left="166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4E59B09" wp14:editId="25425227">
                <wp:simplePos x="0" y="0"/>
                <wp:positionH relativeFrom="page">
                  <wp:posOffset>1097418</wp:posOffset>
                </wp:positionH>
                <wp:positionV relativeFrom="paragraph">
                  <wp:posOffset>46935</wp:posOffset>
                </wp:positionV>
                <wp:extent cx="5586730" cy="1537224"/>
                <wp:effectExtent l="0" t="0" r="13970" b="635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6730" cy="15372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00"/>
                              <w:gridCol w:w="900"/>
                              <w:gridCol w:w="900"/>
                              <w:gridCol w:w="1099"/>
                              <w:gridCol w:w="1100"/>
                              <w:gridCol w:w="960"/>
                              <w:gridCol w:w="1000"/>
                              <w:gridCol w:w="1701"/>
                            </w:tblGrid>
                            <w:tr w:rsidR="001F6CE8" w14:paraId="4A7744C9" w14:textId="77777777">
                              <w:trPr>
                                <w:trHeight w:val="1010"/>
                              </w:trPr>
                              <w:tc>
                                <w:tcPr>
                                  <w:tcW w:w="11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1F83D157" w14:textId="77777777" w:rsidR="001F6CE8" w:rsidRDefault="001F6CE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F02C8A7" w14:textId="77777777" w:rsidR="001F6CE8" w:rsidRDefault="001F6CE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67"/>
                                    <w:ind w:left="100" w:right="76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Parameter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48D88489" w14:textId="77777777" w:rsidR="001F6CE8" w:rsidRDefault="001F6CE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5615BC1" w14:textId="77777777" w:rsidR="001F6CE8" w:rsidRDefault="001F6CE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67"/>
                                    <w:ind w:left="117" w:right="94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CBW20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7309C8BC" w14:textId="77777777" w:rsidR="001F6CE8" w:rsidRDefault="001F6CE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966DB64" w14:textId="77777777" w:rsidR="001F6CE8" w:rsidRDefault="001F6CE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67"/>
                                    <w:ind w:left="117" w:right="94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CBW40</w:t>
                                  </w:r>
                                </w:p>
                              </w:tc>
                              <w:tc>
                                <w:tcPr>
                                  <w:tcW w:w="1099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59FB7859" w14:textId="77777777" w:rsidR="001F6CE8" w:rsidRDefault="001F6CE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7" w:line="203" w:lineRule="exact"/>
                                    <w:ind w:left="131" w:right="107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CBW80</w:t>
                                  </w:r>
                                </w:p>
                                <w:p w14:paraId="1F44D330" w14:textId="77777777" w:rsidR="001F6CE8" w:rsidRDefault="001F6CE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 w:line="232" w:lineRule="auto"/>
                                    <w:ind w:left="134" w:right="107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(non-EHT-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4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MCS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14)</w:t>
                                  </w:r>
                                </w:p>
                                <w:p w14:paraId="2E669EA6" w14:textId="77777777" w:rsidR="001F6CE8" w:rsidRDefault="001F6CE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01" w:lineRule="exact"/>
                                    <w:ind w:left="131" w:right="107"/>
                                    <w:jc w:val="center"/>
                                    <w:rPr>
                                      <w:color w:val="208A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208A20"/>
                                      <w:sz w:val="18"/>
                                      <w:szCs w:val="18"/>
                                      <w:u w:val="single"/>
                                    </w:rPr>
                                    <w:t>(#1611)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31E10159" w14:textId="77777777" w:rsidR="001F6CE8" w:rsidRDefault="001F6CE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2" w:line="232" w:lineRule="auto"/>
                                    <w:ind w:left="140" w:right="113" w:firstLine="1"/>
                                    <w:jc w:val="center"/>
                                    <w:rPr>
                                      <w:color w:val="208A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CBW80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(EHT-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MCS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8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14)</w:t>
                                  </w:r>
                                  <w:r>
                                    <w:rPr>
                                      <w:color w:val="208A20"/>
                                      <w:sz w:val="18"/>
                                      <w:szCs w:val="18"/>
                                      <w:u w:val="single"/>
                                    </w:rPr>
                                    <w:t>(#</w:t>
                                  </w:r>
                                </w:p>
                                <w:p w14:paraId="1FFD9245" w14:textId="77777777" w:rsidR="001F6CE8" w:rsidRDefault="001F6CE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00" w:lineRule="exact"/>
                                    <w:ind w:left="171" w:right="146"/>
                                    <w:jc w:val="center"/>
                                    <w:rPr>
                                      <w:color w:val="208A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208A20"/>
                                      <w:sz w:val="18"/>
                                      <w:szCs w:val="18"/>
                                      <w:u w:val="single"/>
                                    </w:rPr>
                                    <w:t>1611)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5DE119DC" w14:textId="77777777" w:rsidR="001F6CE8" w:rsidRDefault="001F6CE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FAA00FD" w14:textId="77777777" w:rsidR="001F6CE8" w:rsidRDefault="001F6CE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67"/>
                                    <w:ind w:left="119" w:right="94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CBW160</w:t>
                                  </w:r>
                                </w:p>
                              </w:tc>
                              <w:tc>
                                <w:tcPr>
                                  <w:tcW w:w="10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57F4AB3F" w14:textId="77777777" w:rsidR="001F6CE8" w:rsidRDefault="001F6CE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05A78B6" w14:textId="77777777" w:rsidR="001F6CE8" w:rsidRDefault="001F6CE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67"/>
                                    <w:ind w:left="115" w:right="89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CBW320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09D5BC61" w14:textId="77777777" w:rsidR="001F6CE8" w:rsidRDefault="001F6CE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7A89C0B" w14:textId="77777777" w:rsidR="001F6CE8" w:rsidRDefault="001F6CE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67"/>
                                    <w:ind w:left="403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Description</w:t>
                                  </w:r>
                                </w:p>
                              </w:tc>
                            </w:tr>
                            <w:tr w:rsidR="001F6CE8" w14:paraId="5D3D16AE" w14:textId="77777777">
                              <w:trPr>
                                <w:trHeight w:val="542"/>
                              </w:trPr>
                              <w:tc>
                                <w:tcPr>
                                  <w:tcW w:w="11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96B759" w14:textId="77777777" w:rsidR="001F6CE8" w:rsidRDefault="001F6CE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51"/>
                                    <w:ind w:left="100" w:right="77"/>
                                    <w:jc w:val="center"/>
                                    <w:rPr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 w:rsidRPr="002F0979">
                                    <w:rPr>
                                      <w:i/>
                                      <w:iCs/>
                                      <w:color w:val="C00000"/>
                                      <w:position w:val="5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proofErr w:type="spellStart"/>
                                  <w:r w:rsidRPr="002F0979">
                                    <w:rPr>
                                      <w:i/>
                                      <w:iCs/>
                                      <w:color w:val="C00000"/>
                                      <w:sz w:val="14"/>
                                      <w:szCs w:val="14"/>
                                    </w:rPr>
                                    <w:t>SD,total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04B37E" w14:textId="77777777" w:rsidR="001F6CE8" w:rsidRDefault="001F6CE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56"/>
                                    <w:ind w:left="117" w:right="94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234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669A4D" w14:textId="77777777" w:rsidR="001F6CE8" w:rsidRDefault="001F6CE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56"/>
                                    <w:ind w:left="117" w:right="94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468</w:t>
                                  </w:r>
                                </w:p>
                              </w:tc>
                              <w:tc>
                                <w:tcPr>
                                  <w:tcW w:w="1099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3A5848" w14:textId="77777777" w:rsidR="001F6CE8" w:rsidRDefault="001F6CE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56"/>
                                    <w:ind w:left="131" w:right="107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980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059B9F8" w14:textId="77777777" w:rsidR="001F6CE8" w:rsidRDefault="001F6CE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56"/>
                                    <w:ind w:left="171" w:right="146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936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4023A8" w14:textId="77777777" w:rsidR="001F6CE8" w:rsidRDefault="001F6CE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56"/>
                                    <w:ind w:left="119" w:right="93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960</w:t>
                                  </w:r>
                                </w:p>
                              </w:tc>
                              <w:tc>
                                <w:tcPr>
                                  <w:tcW w:w="10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0A49F3A" w14:textId="77777777" w:rsidR="001F6CE8" w:rsidRDefault="001F6CE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56"/>
                                    <w:ind w:left="115" w:right="9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pacing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920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167D3A95" w14:textId="77777777" w:rsidR="001F6CE8" w:rsidRDefault="001F6CE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1" w:line="232" w:lineRule="auto"/>
                                    <w:ind w:left="117" w:right="187"/>
                                    <w:rPr>
                                      <w:color w:val="208A20"/>
                                      <w:sz w:val="18"/>
                                      <w:szCs w:val="18"/>
                                    </w:rPr>
                                  </w:pPr>
                                  <w:r w:rsidRPr="002F0979">
                                    <w:rPr>
                                      <w:color w:val="C00000"/>
                                      <w:sz w:val="18"/>
                                      <w:szCs w:val="18"/>
                                    </w:rPr>
                                    <w:t>Total n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umber of data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subcarriers</w:t>
                                  </w:r>
                                  <w:r>
                                    <w:rPr>
                                      <w:color w:val="208A20"/>
                                      <w:sz w:val="18"/>
                                      <w:szCs w:val="18"/>
                                      <w:u w:val="single"/>
                                    </w:rPr>
                                    <w:t>(#1257)</w:t>
                                  </w:r>
                                </w:p>
                              </w:tc>
                            </w:tr>
                            <w:tr w:rsidR="001F6CE8" w14:paraId="1F00B978" w14:textId="77777777">
                              <w:trPr>
                                <w:trHeight w:val="554"/>
                              </w:trPr>
                              <w:tc>
                                <w:tcPr>
                                  <w:tcW w:w="1100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B9C0607" w14:textId="77777777" w:rsidR="001F6CE8" w:rsidRDefault="001F6CE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73"/>
                                    <w:ind w:left="99" w:right="77"/>
                                    <w:jc w:val="center"/>
                                    <w:rPr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SP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9FF4D5" w14:textId="77777777" w:rsidR="001F6CE8" w:rsidRDefault="001F6CE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69"/>
                                    <w:ind w:left="23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809BB8" w14:textId="77777777" w:rsidR="001F6CE8" w:rsidRDefault="001F6CE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69"/>
                                    <w:ind w:left="117" w:right="93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09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E2C3EC" w14:textId="77777777" w:rsidR="001F6CE8" w:rsidRDefault="001F6CE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69"/>
                                    <w:ind w:left="132" w:right="107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8832C05" w14:textId="77777777" w:rsidR="001F6CE8" w:rsidRDefault="001F6CE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69"/>
                                    <w:ind w:left="172" w:right="146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3C9C3F" w14:textId="77777777" w:rsidR="001F6CE8" w:rsidRDefault="001F6CE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69"/>
                                    <w:ind w:left="119" w:right="93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10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F431453" w14:textId="77777777" w:rsidR="001F6CE8" w:rsidRDefault="001F6CE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69"/>
                                    <w:ind w:left="115" w:right="89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64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1B6F7C50" w14:textId="77777777" w:rsidR="001F6CE8" w:rsidRDefault="001F6CE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6" w:line="230" w:lineRule="auto"/>
                                    <w:ind w:left="117" w:right="187"/>
                                    <w:rPr>
                                      <w:color w:val="208A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Number of pilot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subcarriers</w:t>
                                  </w:r>
                                  <w:r>
                                    <w:rPr>
                                      <w:color w:val="208A20"/>
                                      <w:sz w:val="18"/>
                                      <w:szCs w:val="18"/>
                                      <w:u w:val="single"/>
                                    </w:rPr>
                                    <w:t>(#1257)</w:t>
                                  </w:r>
                                </w:p>
                              </w:tc>
                            </w:tr>
                          </w:tbl>
                          <w:p w14:paraId="4AB6B0DA" w14:textId="77777777" w:rsidR="001F6CE8" w:rsidRDefault="001F6CE8" w:rsidP="001F6CE8">
                            <w:pPr>
                              <w:pStyle w:val="BodyText0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E59B0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7" type="#_x0000_t202" style="position:absolute;left:0;text-align:left;margin-left:86.4pt;margin-top:3.7pt;width:439.9pt;height:121.0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1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00"/>
                        <w:gridCol w:w="900"/>
                        <w:gridCol w:w="900"/>
                        <w:gridCol w:w="1099"/>
                        <w:gridCol w:w="1100"/>
                        <w:gridCol w:w="960"/>
                        <w:gridCol w:w="1000"/>
                        <w:gridCol w:w="1701"/>
                      </w:tblGrid>
                      <w:tr w:rsidR="001F6CE8" w14:paraId="4A7744C9" w14:textId="77777777">
                        <w:trPr>
                          <w:trHeight w:val="1010"/>
                        </w:trPr>
                        <w:tc>
                          <w:tcPr>
                            <w:tcW w:w="11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1F83D157" w14:textId="77777777" w:rsidR="001F6CE8" w:rsidRDefault="001F6CE8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F02C8A7" w14:textId="77777777" w:rsidR="001F6CE8" w:rsidRDefault="001F6CE8">
                            <w:pPr>
                              <w:pStyle w:val="TableParagraph"/>
                              <w:kinsoku w:val="0"/>
                              <w:overflowPunct w:val="0"/>
                              <w:spacing w:before="167"/>
                              <w:ind w:left="100" w:right="76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Parameter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48D88489" w14:textId="77777777" w:rsidR="001F6CE8" w:rsidRDefault="001F6CE8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5615BC1" w14:textId="77777777" w:rsidR="001F6CE8" w:rsidRDefault="001F6CE8">
                            <w:pPr>
                              <w:pStyle w:val="TableParagraph"/>
                              <w:kinsoku w:val="0"/>
                              <w:overflowPunct w:val="0"/>
                              <w:spacing w:before="167"/>
                              <w:ind w:left="117" w:right="94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CBW20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7309C8BC" w14:textId="77777777" w:rsidR="001F6CE8" w:rsidRDefault="001F6CE8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966DB64" w14:textId="77777777" w:rsidR="001F6CE8" w:rsidRDefault="001F6CE8">
                            <w:pPr>
                              <w:pStyle w:val="TableParagraph"/>
                              <w:kinsoku w:val="0"/>
                              <w:overflowPunct w:val="0"/>
                              <w:spacing w:before="167"/>
                              <w:ind w:left="117" w:right="94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CBW40</w:t>
                            </w:r>
                          </w:p>
                        </w:tc>
                        <w:tc>
                          <w:tcPr>
                            <w:tcW w:w="1099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59FB7859" w14:textId="77777777" w:rsidR="001F6CE8" w:rsidRDefault="001F6CE8">
                            <w:pPr>
                              <w:pStyle w:val="TableParagraph"/>
                              <w:kinsoku w:val="0"/>
                              <w:overflowPunct w:val="0"/>
                              <w:spacing w:before="97" w:line="203" w:lineRule="exact"/>
                              <w:ind w:left="131" w:right="107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CBW80</w:t>
                            </w:r>
                          </w:p>
                          <w:p w14:paraId="1F44D330" w14:textId="77777777" w:rsidR="001F6CE8" w:rsidRDefault="001F6CE8">
                            <w:pPr>
                              <w:pStyle w:val="TableParagraph"/>
                              <w:kinsoku w:val="0"/>
                              <w:overflowPunct w:val="0"/>
                              <w:spacing w:before="1" w:line="232" w:lineRule="auto"/>
                              <w:ind w:left="134" w:right="107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(non-EHT-</w:t>
                            </w:r>
                            <w:r>
                              <w:rPr>
                                <w:b/>
                                <w:bCs/>
                                <w:spacing w:val="-4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MCS</w:t>
                            </w:r>
                            <w:r>
                              <w:rPr>
                                <w:b/>
                                <w:bCs/>
                                <w:spacing w:val="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14)</w:t>
                            </w:r>
                          </w:p>
                          <w:p w14:paraId="2E669EA6" w14:textId="77777777" w:rsidR="001F6CE8" w:rsidRDefault="001F6CE8">
                            <w:pPr>
                              <w:pStyle w:val="TableParagraph"/>
                              <w:kinsoku w:val="0"/>
                              <w:overflowPunct w:val="0"/>
                              <w:spacing w:line="201" w:lineRule="exact"/>
                              <w:ind w:left="131" w:right="107"/>
                              <w:jc w:val="center"/>
                              <w:rPr>
                                <w:color w:val="208A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08A20"/>
                                <w:sz w:val="18"/>
                                <w:szCs w:val="18"/>
                                <w:u w:val="single"/>
                              </w:rPr>
                              <w:t>(#1611)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31E10159" w14:textId="77777777" w:rsidR="001F6CE8" w:rsidRDefault="001F6CE8">
                            <w:pPr>
                              <w:pStyle w:val="TableParagraph"/>
                              <w:kinsoku w:val="0"/>
                              <w:overflowPunct w:val="0"/>
                              <w:spacing w:before="102" w:line="232" w:lineRule="auto"/>
                              <w:ind w:left="140" w:right="113" w:firstLine="1"/>
                              <w:jc w:val="center"/>
                              <w:rPr>
                                <w:color w:val="208A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CBW80</w:t>
                            </w:r>
                            <w:r>
                              <w:rPr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(EHT-</w:t>
                            </w:r>
                            <w:r>
                              <w:rPr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MCS</w:t>
                            </w:r>
                            <w:r>
                              <w:rPr>
                                <w:b/>
                                <w:bCs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14)</w:t>
                            </w:r>
                            <w:r>
                              <w:rPr>
                                <w:color w:val="208A20"/>
                                <w:sz w:val="18"/>
                                <w:szCs w:val="18"/>
                                <w:u w:val="single"/>
                              </w:rPr>
                              <w:t>(#</w:t>
                            </w:r>
                          </w:p>
                          <w:p w14:paraId="1FFD9245" w14:textId="77777777" w:rsidR="001F6CE8" w:rsidRDefault="001F6CE8">
                            <w:pPr>
                              <w:pStyle w:val="TableParagraph"/>
                              <w:kinsoku w:val="0"/>
                              <w:overflowPunct w:val="0"/>
                              <w:spacing w:line="200" w:lineRule="exact"/>
                              <w:ind w:left="171" w:right="146"/>
                              <w:jc w:val="center"/>
                              <w:rPr>
                                <w:color w:val="208A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08A20"/>
                                <w:sz w:val="18"/>
                                <w:szCs w:val="18"/>
                                <w:u w:val="single"/>
                              </w:rPr>
                              <w:t>1611)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5DE119DC" w14:textId="77777777" w:rsidR="001F6CE8" w:rsidRDefault="001F6CE8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FAA00FD" w14:textId="77777777" w:rsidR="001F6CE8" w:rsidRDefault="001F6CE8">
                            <w:pPr>
                              <w:pStyle w:val="TableParagraph"/>
                              <w:kinsoku w:val="0"/>
                              <w:overflowPunct w:val="0"/>
                              <w:spacing w:before="167"/>
                              <w:ind w:left="119" w:right="94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CBW160</w:t>
                            </w:r>
                          </w:p>
                        </w:tc>
                        <w:tc>
                          <w:tcPr>
                            <w:tcW w:w="10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57F4AB3F" w14:textId="77777777" w:rsidR="001F6CE8" w:rsidRDefault="001F6CE8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05A78B6" w14:textId="77777777" w:rsidR="001F6CE8" w:rsidRDefault="001F6CE8">
                            <w:pPr>
                              <w:pStyle w:val="TableParagraph"/>
                              <w:kinsoku w:val="0"/>
                              <w:overflowPunct w:val="0"/>
                              <w:spacing w:before="167"/>
                              <w:ind w:left="115" w:right="89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CBW320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09D5BC61" w14:textId="77777777" w:rsidR="001F6CE8" w:rsidRDefault="001F6CE8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7A89C0B" w14:textId="77777777" w:rsidR="001F6CE8" w:rsidRDefault="001F6CE8">
                            <w:pPr>
                              <w:pStyle w:val="TableParagraph"/>
                              <w:kinsoku w:val="0"/>
                              <w:overflowPunct w:val="0"/>
                              <w:spacing w:before="167"/>
                              <w:ind w:left="403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Description</w:t>
                            </w:r>
                          </w:p>
                        </w:tc>
                      </w:tr>
                      <w:tr w:rsidR="001F6CE8" w14:paraId="5D3D16AE" w14:textId="77777777">
                        <w:trPr>
                          <w:trHeight w:val="542"/>
                        </w:trPr>
                        <w:tc>
                          <w:tcPr>
                            <w:tcW w:w="11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96B759" w14:textId="77777777" w:rsidR="001F6CE8" w:rsidRDefault="001F6CE8">
                            <w:pPr>
                              <w:pStyle w:val="TableParagraph"/>
                              <w:kinsoku w:val="0"/>
                              <w:overflowPunct w:val="0"/>
                              <w:spacing w:before="151"/>
                              <w:ind w:left="100" w:right="77"/>
                              <w:jc w:val="center"/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2F0979">
                              <w:rPr>
                                <w:i/>
                                <w:iCs/>
                                <w:color w:val="C00000"/>
                                <w:position w:val="5"/>
                                <w:sz w:val="18"/>
                                <w:szCs w:val="18"/>
                              </w:rPr>
                              <w:t>N</w:t>
                            </w:r>
                            <w:proofErr w:type="spellStart"/>
                            <w:r w:rsidRPr="002F0979">
                              <w:rPr>
                                <w:i/>
                                <w:iCs/>
                                <w:color w:val="C00000"/>
                                <w:sz w:val="14"/>
                                <w:szCs w:val="14"/>
                              </w:rPr>
                              <w:t>SD,total</w:t>
                            </w:r>
                            <w:proofErr w:type="spellEnd"/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04B37E" w14:textId="77777777" w:rsidR="001F6CE8" w:rsidRDefault="001F6CE8">
                            <w:pPr>
                              <w:pStyle w:val="TableParagraph"/>
                              <w:kinsoku w:val="0"/>
                              <w:overflowPunct w:val="0"/>
                              <w:spacing w:before="156"/>
                              <w:ind w:left="117" w:right="94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234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669A4D" w14:textId="77777777" w:rsidR="001F6CE8" w:rsidRDefault="001F6CE8">
                            <w:pPr>
                              <w:pStyle w:val="TableParagraph"/>
                              <w:kinsoku w:val="0"/>
                              <w:overflowPunct w:val="0"/>
                              <w:spacing w:before="156"/>
                              <w:ind w:left="117" w:right="94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468</w:t>
                            </w:r>
                          </w:p>
                        </w:tc>
                        <w:tc>
                          <w:tcPr>
                            <w:tcW w:w="1099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3A5848" w14:textId="77777777" w:rsidR="001F6CE8" w:rsidRDefault="001F6CE8">
                            <w:pPr>
                              <w:pStyle w:val="TableParagraph"/>
                              <w:kinsoku w:val="0"/>
                              <w:overflowPunct w:val="0"/>
                              <w:spacing w:before="156"/>
                              <w:ind w:left="131" w:right="107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980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059B9F8" w14:textId="77777777" w:rsidR="001F6CE8" w:rsidRDefault="001F6CE8">
                            <w:pPr>
                              <w:pStyle w:val="TableParagraph"/>
                              <w:kinsoku w:val="0"/>
                              <w:overflowPunct w:val="0"/>
                              <w:spacing w:before="156"/>
                              <w:ind w:left="171" w:right="146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936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4023A8" w14:textId="77777777" w:rsidR="001F6CE8" w:rsidRDefault="001F6CE8">
                            <w:pPr>
                              <w:pStyle w:val="TableParagraph"/>
                              <w:kinsoku w:val="0"/>
                              <w:overflowPunct w:val="0"/>
                              <w:spacing w:before="156"/>
                              <w:ind w:left="119" w:right="9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960</w:t>
                            </w:r>
                          </w:p>
                        </w:tc>
                        <w:tc>
                          <w:tcPr>
                            <w:tcW w:w="10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0A49F3A" w14:textId="77777777" w:rsidR="001F6CE8" w:rsidRDefault="001F6CE8">
                            <w:pPr>
                              <w:pStyle w:val="TableParagraph"/>
                              <w:kinsoku w:val="0"/>
                              <w:overflowPunct w:val="0"/>
                              <w:spacing w:before="156"/>
                              <w:ind w:left="115" w:right="9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920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167D3A95" w14:textId="77777777" w:rsidR="001F6CE8" w:rsidRDefault="001F6CE8">
                            <w:pPr>
                              <w:pStyle w:val="TableParagraph"/>
                              <w:kinsoku w:val="0"/>
                              <w:overflowPunct w:val="0"/>
                              <w:spacing w:before="61" w:line="232" w:lineRule="auto"/>
                              <w:ind w:left="117" w:right="187"/>
                              <w:rPr>
                                <w:color w:val="208A20"/>
                                <w:sz w:val="18"/>
                                <w:szCs w:val="18"/>
                              </w:rPr>
                            </w:pPr>
                            <w:r w:rsidRPr="002F0979">
                              <w:rPr>
                                <w:color w:val="C00000"/>
                                <w:sz w:val="18"/>
                                <w:szCs w:val="18"/>
                              </w:rPr>
                              <w:t>Total n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umber of data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subcarriers</w:t>
                            </w:r>
                            <w:r>
                              <w:rPr>
                                <w:color w:val="208A20"/>
                                <w:sz w:val="18"/>
                                <w:szCs w:val="18"/>
                                <w:u w:val="single"/>
                              </w:rPr>
                              <w:t>(#1257)</w:t>
                            </w:r>
                          </w:p>
                        </w:tc>
                      </w:tr>
                      <w:tr w:rsidR="001F6CE8" w14:paraId="1F00B978" w14:textId="77777777">
                        <w:trPr>
                          <w:trHeight w:val="554"/>
                        </w:trPr>
                        <w:tc>
                          <w:tcPr>
                            <w:tcW w:w="1100" w:type="dxa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B9C0607" w14:textId="77777777" w:rsidR="001F6CE8" w:rsidRDefault="001F6CE8">
                            <w:pPr>
                              <w:pStyle w:val="TableParagraph"/>
                              <w:kinsoku w:val="0"/>
                              <w:overflowPunct w:val="0"/>
                              <w:spacing w:before="173"/>
                              <w:ind w:left="99" w:right="77"/>
                              <w:jc w:val="center"/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  <w:t>SP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B9FF4D5" w14:textId="77777777" w:rsidR="001F6CE8" w:rsidRDefault="001F6CE8">
                            <w:pPr>
                              <w:pStyle w:val="TableParagraph"/>
                              <w:kinsoku w:val="0"/>
                              <w:overflowPunct w:val="0"/>
                              <w:spacing w:before="169"/>
                              <w:ind w:left="2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2809BB8" w14:textId="77777777" w:rsidR="001F6CE8" w:rsidRDefault="001F6CE8">
                            <w:pPr>
                              <w:pStyle w:val="TableParagraph"/>
                              <w:kinsoku w:val="0"/>
                              <w:overflowPunct w:val="0"/>
                              <w:spacing w:before="169"/>
                              <w:ind w:left="117" w:right="9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09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E2C3EC" w14:textId="77777777" w:rsidR="001F6CE8" w:rsidRDefault="001F6CE8">
                            <w:pPr>
                              <w:pStyle w:val="TableParagraph"/>
                              <w:kinsoku w:val="0"/>
                              <w:overflowPunct w:val="0"/>
                              <w:spacing w:before="169"/>
                              <w:ind w:left="132" w:right="107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8832C05" w14:textId="77777777" w:rsidR="001F6CE8" w:rsidRDefault="001F6CE8">
                            <w:pPr>
                              <w:pStyle w:val="TableParagraph"/>
                              <w:kinsoku w:val="0"/>
                              <w:overflowPunct w:val="0"/>
                              <w:spacing w:before="169"/>
                              <w:ind w:left="172" w:right="146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3C9C3F" w14:textId="77777777" w:rsidR="001F6CE8" w:rsidRDefault="001F6CE8">
                            <w:pPr>
                              <w:pStyle w:val="TableParagraph"/>
                              <w:kinsoku w:val="0"/>
                              <w:overflowPunct w:val="0"/>
                              <w:spacing w:before="169"/>
                              <w:ind w:left="119" w:right="9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10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F431453" w14:textId="77777777" w:rsidR="001F6CE8" w:rsidRDefault="001F6CE8">
                            <w:pPr>
                              <w:pStyle w:val="TableParagraph"/>
                              <w:kinsoku w:val="0"/>
                              <w:overflowPunct w:val="0"/>
                              <w:spacing w:before="169"/>
                              <w:ind w:left="115" w:right="89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64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1B6F7C50" w14:textId="77777777" w:rsidR="001F6CE8" w:rsidRDefault="001F6CE8">
                            <w:pPr>
                              <w:pStyle w:val="TableParagraph"/>
                              <w:kinsoku w:val="0"/>
                              <w:overflowPunct w:val="0"/>
                              <w:spacing w:before="76" w:line="230" w:lineRule="auto"/>
                              <w:ind w:left="117" w:right="187"/>
                              <w:rPr>
                                <w:color w:val="208A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Number of pilot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subcarriers</w:t>
                            </w:r>
                            <w:r>
                              <w:rPr>
                                <w:color w:val="208A20"/>
                                <w:sz w:val="18"/>
                                <w:szCs w:val="18"/>
                                <w:u w:val="single"/>
                              </w:rPr>
                              <w:t>(#1257)</w:t>
                            </w:r>
                          </w:p>
                        </w:tc>
                      </w:tr>
                    </w:tbl>
                    <w:p w14:paraId="4AB6B0DA" w14:textId="77777777" w:rsidR="001F6CE8" w:rsidRDefault="001F6CE8" w:rsidP="001F6CE8">
                      <w:pPr>
                        <w:pStyle w:val="BodyText0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EDFDA3F" w14:textId="77777777" w:rsidR="001F6CE8" w:rsidRDefault="001F6CE8" w:rsidP="001F6CE8">
      <w:pPr>
        <w:jc w:val="both"/>
        <w:rPr>
          <w:b/>
          <w:bCs/>
          <w:sz w:val="24"/>
          <w:szCs w:val="24"/>
        </w:rPr>
      </w:pPr>
    </w:p>
    <w:p w14:paraId="3CC4625A" w14:textId="77777777" w:rsidR="001F6CE8" w:rsidRDefault="001F6CE8" w:rsidP="001F6CE8">
      <w:pPr>
        <w:jc w:val="both"/>
        <w:rPr>
          <w:b/>
          <w:bCs/>
          <w:sz w:val="24"/>
          <w:szCs w:val="24"/>
        </w:rPr>
      </w:pPr>
    </w:p>
    <w:p w14:paraId="54FDEAC4" w14:textId="77777777" w:rsidR="001F6CE8" w:rsidRDefault="001F6CE8" w:rsidP="001F6CE8">
      <w:pPr>
        <w:jc w:val="both"/>
        <w:rPr>
          <w:b/>
          <w:bCs/>
          <w:sz w:val="24"/>
          <w:szCs w:val="24"/>
        </w:rPr>
      </w:pPr>
    </w:p>
    <w:p w14:paraId="2C243367" w14:textId="77777777" w:rsidR="001F6CE8" w:rsidRDefault="001F6CE8" w:rsidP="001F6CE8">
      <w:pPr>
        <w:jc w:val="both"/>
        <w:rPr>
          <w:b/>
          <w:bCs/>
          <w:sz w:val="24"/>
          <w:szCs w:val="24"/>
        </w:rPr>
      </w:pPr>
    </w:p>
    <w:p w14:paraId="03D4B3DD" w14:textId="77777777" w:rsidR="001F6CE8" w:rsidRDefault="001F6CE8" w:rsidP="001F6CE8">
      <w:pPr>
        <w:jc w:val="both"/>
        <w:rPr>
          <w:b/>
          <w:bCs/>
          <w:sz w:val="24"/>
          <w:szCs w:val="24"/>
        </w:rPr>
      </w:pPr>
    </w:p>
    <w:p w14:paraId="1204D6AB" w14:textId="77777777" w:rsidR="001F6CE8" w:rsidRDefault="001F6CE8" w:rsidP="001F6CE8">
      <w:pPr>
        <w:jc w:val="both"/>
        <w:rPr>
          <w:b/>
          <w:bCs/>
          <w:sz w:val="24"/>
          <w:szCs w:val="24"/>
        </w:rPr>
      </w:pPr>
    </w:p>
    <w:p w14:paraId="5EAC0622" w14:textId="77777777" w:rsidR="001F6CE8" w:rsidRDefault="001F6CE8" w:rsidP="001F6CE8">
      <w:pPr>
        <w:jc w:val="both"/>
        <w:rPr>
          <w:b/>
          <w:bCs/>
          <w:sz w:val="24"/>
          <w:szCs w:val="24"/>
        </w:rPr>
      </w:pPr>
    </w:p>
    <w:p w14:paraId="0874200B" w14:textId="77777777" w:rsidR="001F6CE8" w:rsidRDefault="001F6CE8" w:rsidP="001F6CE8">
      <w:pPr>
        <w:jc w:val="both"/>
        <w:rPr>
          <w:b/>
          <w:bCs/>
          <w:sz w:val="24"/>
          <w:szCs w:val="24"/>
        </w:rPr>
      </w:pPr>
    </w:p>
    <w:p w14:paraId="69FE09BB" w14:textId="14455596" w:rsidR="001F6CE8" w:rsidRDefault="001F6CE8" w:rsidP="001F6CE8">
      <w:pPr>
        <w:jc w:val="both"/>
        <w:rPr>
          <w:b/>
          <w:bCs/>
          <w:sz w:val="24"/>
          <w:szCs w:val="24"/>
        </w:rPr>
      </w:pPr>
    </w:p>
    <w:p w14:paraId="42F105D4" w14:textId="3379618B" w:rsidR="00FC1A54" w:rsidRDefault="00FC1A54" w:rsidP="001F6CE8">
      <w:pPr>
        <w:jc w:val="both"/>
        <w:rPr>
          <w:b/>
          <w:bCs/>
          <w:sz w:val="24"/>
          <w:szCs w:val="24"/>
        </w:rPr>
      </w:pPr>
    </w:p>
    <w:p w14:paraId="529FEEEE" w14:textId="1A81290C" w:rsidR="00FC1A54" w:rsidRDefault="00FC1A54" w:rsidP="001F6CE8">
      <w:pPr>
        <w:jc w:val="both"/>
        <w:rPr>
          <w:b/>
          <w:bCs/>
          <w:sz w:val="24"/>
          <w:szCs w:val="24"/>
        </w:rPr>
      </w:pPr>
    </w:p>
    <w:p w14:paraId="68107518" w14:textId="77777777" w:rsidR="009422CC" w:rsidRDefault="009422CC" w:rsidP="001F6CE8">
      <w:pPr>
        <w:jc w:val="both"/>
        <w:rPr>
          <w:b/>
          <w:bCs/>
          <w:sz w:val="24"/>
          <w:szCs w:val="24"/>
        </w:rPr>
      </w:pPr>
    </w:p>
    <w:p w14:paraId="3680AC26" w14:textId="01590E04" w:rsidR="00FC1A54" w:rsidRDefault="00FC1A54" w:rsidP="001F6CE8">
      <w:pPr>
        <w:jc w:val="both"/>
        <w:rPr>
          <w:b/>
          <w:bCs/>
          <w:sz w:val="24"/>
          <w:szCs w:val="24"/>
        </w:rPr>
      </w:pPr>
    </w:p>
    <w:p w14:paraId="507B6B9F" w14:textId="77777777" w:rsidR="00FC1A54" w:rsidRDefault="00FC1A54" w:rsidP="001F6CE8">
      <w:pPr>
        <w:jc w:val="both"/>
        <w:rPr>
          <w:b/>
          <w:bCs/>
          <w:sz w:val="24"/>
          <w:szCs w:val="24"/>
        </w:rPr>
      </w:pPr>
    </w:p>
    <w:p w14:paraId="36C394A5" w14:textId="77777777" w:rsidR="009118B2" w:rsidRDefault="009118B2" w:rsidP="001F6CE8">
      <w:pPr>
        <w:jc w:val="both"/>
        <w:rPr>
          <w:b/>
          <w:bCs/>
          <w:sz w:val="24"/>
          <w:szCs w:val="24"/>
        </w:rPr>
      </w:pPr>
    </w:p>
    <w:p w14:paraId="72E70A63" w14:textId="77777777" w:rsidR="009422CC" w:rsidRDefault="009422CC" w:rsidP="00164630">
      <w:pPr>
        <w:pStyle w:val="BodyText0"/>
        <w:kinsoku w:val="0"/>
        <w:overflowPunct w:val="0"/>
        <w:spacing w:line="198" w:lineRule="exact"/>
        <w:ind w:left="256"/>
        <w:rPr>
          <w:b/>
          <w:bCs/>
          <w:sz w:val="24"/>
          <w:szCs w:val="24"/>
        </w:rPr>
      </w:pPr>
    </w:p>
    <w:p w14:paraId="2BCF929E" w14:textId="138F1360" w:rsidR="00164630" w:rsidRPr="00196F4D" w:rsidRDefault="00164630" w:rsidP="00164630">
      <w:pPr>
        <w:pStyle w:val="BodyText0"/>
        <w:kinsoku w:val="0"/>
        <w:overflowPunct w:val="0"/>
        <w:spacing w:line="198" w:lineRule="exact"/>
        <w:ind w:left="256"/>
        <w:rPr>
          <w:b/>
          <w:bCs/>
          <w:sz w:val="24"/>
          <w:szCs w:val="24"/>
        </w:rPr>
      </w:pPr>
      <w:r w:rsidRPr="00196F4D">
        <w:rPr>
          <w:b/>
          <w:bCs/>
          <w:sz w:val="24"/>
          <w:szCs w:val="24"/>
        </w:rPr>
        <w:t>Table</w:t>
      </w:r>
      <w:r w:rsidRPr="00196F4D">
        <w:rPr>
          <w:b/>
          <w:bCs/>
          <w:spacing w:val="-5"/>
          <w:sz w:val="24"/>
          <w:szCs w:val="24"/>
        </w:rPr>
        <w:t xml:space="preserve"> </w:t>
      </w:r>
      <w:r w:rsidRPr="00196F4D">
        <w:rPr>
          <w:b/>
          <w:bCs/>
          <w:sz w:val="24"/>
          <w:szCs w:val="24"/>
        </w:rPr>
        <w:t>36-20—Subcarrier</w:t>
      </w:r>
      <w:r w:rsidRPr="00196F4D">
        <w:rPr>
          <w:b/>
          <w:bCs/>
          <w:spacing w:val="-4"/>
          <w:sz w:val="24"/>
          <w:szCs w:val="24"/>
        </w:rPr>
        <w:t xml:space="preserve"> </w:t>
      </w:r>
      <w:r w:rsidRPr="00196F4D">
        <w:rPr>
          <w:b/>
          <w:bCs/>
          <w:sz w:val="24"/>
          <w:szCs w:val="24"/>
        </w:rPr>
        <w:t>allocation</w:t>
      </w:r>
      <w:r w:rsidRPr="00196F4D">
        <w:rPr>
          <w:b/>
          <w:bCs/>
          <w:spacing w:val="-4"/>
          <w:sz w:val="24"/>
          <w:szCs w:val="24"/>
        </w:rPr>
        <w:t xml:space="preserve"> </w:t>
      </w:r>
      <w:r w:rsidRPr="00196F4D">
        <w:rPr>
          <w:b/>
          <w:bCs/>
          <w:sz w:val="24"/>
          <w:szCs w:val="24"/>
        </w:rPr>
        <w:t>related</w:t>
      </w:r>
      <w:r w:rsidRPr="00196F4D">
        <w:rPr>
          <w:b/>
          <w:bCs/>
          <w:spacing w:val="-4"/>
          <w:sz w:val="24"/>
          <w:szCs w:val="24"/>
        </w:rPr>
        <w:t xml:space="preserve"> </w:t>
      </w:r>
      <w:r w:rsidRPr="00196F4D">
        <w:rPr>
          <w:b/>
          <w:bCs/>
          <w:sz w:val="24"/>
          <w:szCs w:val="24"/>
        </w:rPr>
        <w:t>constants</w:t>
      </w:r>
      <w:r w:rsidRPr="00196F4D">
        <w:rPr>
          <w:b/>
          <w:bCs/>
          <w:spacing w:val="-4"/>
          <w:sz w:val="24"/>
          <w:szCs w:val="24"/>
        </w:rPr>
        <w:t xml:space="preserve"> </w:t>
      </w:r>
      <w:r w:rsidRPr="00196F4D">
        <w:rPr>
          <w:b/>
          <w:bCs/>
          <w:sz w:val="24"/>
          <w:szCs w:val="24"/>
        </w:rPr>
        <w:t>for</w:t>
      </w:r>
      <w:r w:rsidRPr="00196F4D">
        <w:rPr>
          <w:b/>
          <w:bCs/>
          <w:spacing w:val="-4"/>
          <w:sz w:val="24"/>
          <w:szCs w:val="24"/>
        </w:rPr>
        <w:t xml:space="preserve"> </w:t>
      </w:r>
      <w:r w:rsidRPr="00196F4D">
        <w:rPr>
          <w:b/>
          <w:bCs/>
          <w:sz w:val="24"/>
          <w:szCs w:val="24"/>
        </w:rPr>
        <w:t>the</w:t>
      </w:r>
      <w:r w:rsidRPr="00196F4D">
        <w:rPr>
          <w:b/>
          <w:bCs/>
          <w:spacing w:val="-4"/>
          <w:sz w:val="24"/>
          <w:szCs w:val="24"/>
        </w:rPr>
        <w:t xml:space="preserve"> </w:t>
      </w:r>
      <w:r w:rsidRPr="00196F4D">
        <w:rPr>
          <w:b/>
          <w:bCs/>
          <w:sz w:val="24"/>
          <w:szCs w:val="24"/>
        </w:rPr>
        <w:t>EHT-modulated</w:t>
      </w:r>
      <w:r w:rsidRPr="00196F4D">
        <w:rPr>
          <w:b/>
          <w:bCs/>
          <w:spacing w:val="-4"/>
          <w:sz w:val="24"/>
          <w:szCs w:val="24"/>
        </w:rPr>
        <w:t xml:space="preserve"> </w:t>
      </w:r>
      <w:r w:rsidRPr="00196F4D">
        <w:rPr>
          <w:b/>
          <w:bCs/>
          <w:sz w:val="24"/>
          <w:szCs w:val="24"/>
        </w:rPr>
        <w:t>fields</w:t>
      </w:r>
      <w:r w:rsidRPr="00196F4D">
        <w:rPr>
          <w:b/>
          <w:bCs/>
          <w:spacing w:val="-4"/>
          <w:sz w:val="24"/>
          <w:szCs w:val="24"/>
        </w:rPr>
        <w:t xml:space="preserve"> </w:t>
      </w:r>
      <w:r w:rsidRPr="00196F4D">
        <w:rPr>
          <w:b/>
          <w:bCs/>
          <w:sz w:val="24"/>
          <w:szCs w:val="24"/>
        </w:rPr>
        <w:t>in</w:t>
      </w:r>
      <w:r w:rsidRPr="00196F4D">
        <w:rPr>
          <w:b/>
          <w:bCs/>
          <w:spacing w:val="-4"/>
          <w:sz w:val="24"/>
          <w:szCs w:val="24"/>
        </w:rPr>
        <w:t xml:space="preserve"> </w:t>
      </w:r>
      <w:r w:rsidRPr="00196F4D">
        <w:rPr>
          <w:b/>
          <w:bCs/>
          <w:sz w:val="24"/>
          <w:szCs w:val="24"/>
        </w:rPr>
        <w:t>a punctured</w:t>
      </w:r>
      <w:r w:rsidRPr="00196F4D">
        <w:rPr>
          <w:b/>
          <w:bCs/>
          <w:spacing w:val="-5"/>
          <w:sz w:val="24"/>
          <w:szCs w:val="24"/>
        </w:rPr>
        <w:t xml:space="preserve"> </w:t>
      </w:r>
      <w:r w:rsidRPr="00196F4D">
        <w:rPr>
          <w:b/>
          <w:bCs/>
          <w:sz w:val="24"/>
          <w:szCs w:val="24"/>
        </w:rPr>
        <w:t>non-OFDMA</w:t>
      </w:r>
      <w:r w:rsidRPr="00196F4D">
        <w:rPr>
          <w:b/>
          <w:bCs/>
          <w:spacing w:val="-4"/>
          <w:sz w:val="24"/>
          <w:szCs w:val="24"/>
        </w:rPr>
        <w:t xml:space="preserve"> </w:t>
      </w:r>
      <w:r w:rsidRPr="00196F4D">
        <w:rPr>
          <w:b/>
          <w:bCs/>
          <w:sz w:val="24"/>
          <w:szCs w:val="24"/>
        </w:rPr>
        <w:t>EHT</w:t>
      </w:r>
      <w:r w:rsidRPr="00196F4D">
        <w:rPr>
          <w:b/>
          <w:bCs/>
          <w:spacing w:val="-4"/>
          <w:sz w:val="24"/>
          <w:szCs w:val="24"/>
        </w:rPr>
        <w:t xml:space="preserve"> </w:t>
      </w:r>
      <w:r w:rsidRPr="00196F4D">
        <w:rPr>
          <w:b/>
          <w:bCs/>
          <w:sz w:val="24"/>
          <w:szCs w:val="24"/>
        </w:rPr>
        <w:t>PPDU</w:t>
      </w:r>
    </w:p>
    <w:p w14:paraId="5538888B" w14:textId="77777777" w:rsidR="00164630" w:rsidRDefault="00164630" w:rsidP="00164630">
      <w:pPr>
        <w:pStyle w:val="BodyText0"/>
        <w:kinsoku w:val="0"/>
        <w:overflowPunct w:val="0"/>
        <w:spacing w:line="200" w:lineRule="exact"/>
        <w:ind w:left="256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42D91818" wp14:editId="0C5F63F0">
                <wp:simplePos x="0" y="0"/>
                <wp:positionH relativeFrom="page">
                  <wp:posOffset>1148522</wp:posOffset>
                </wp:positionH>
                <wp:positionV relativeFrom="paragraph">
                  <wp:posOffset>20734</wp:posOffset>
                </wp:positionV>
                <wp:extent cx="5484495" cy="3034748"/>
                <wp:effectExtent l="0" t="0" r="1905" b="1333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4495" cy="30347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83"/>
                              <w:gridCol w:w="1001"/>
                              <w:gridCol w:w="1000"/>
                              <w:gridCol w:w="1001"/>
                              <w:gridCol w:w="1000"/>
                              <w:gridCol w:w="1000"/>
                              <w:gridCol w:w="1001"/>
                              <w:gridCol w:w="1515"/>
                            </w:tblGrid>
                            <w:tr w:rsidR="00164630" w14:paraId="5AB6EEC5" w14:textId="77777777">
                              <w:trPr>
                                <w:trHeight w:val="2010"/>
                              </w:trPr>
                              <w:tc>
                                <w:tcPr>
                                  <w:tcW w:w="1083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4F77EB8D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69467B3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65B11F2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ECC5B8A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0E082D0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/>
                                    <w:ind w:left="91" w:right="67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Parameter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700762EA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7" w:line="203" w:lineRule="exact"/>
                                    <w:ind w:left="116" w:right="92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CBW80</w:t>
                                  </w:r>
                                </w:p>
                                <w:p w14:paraId="666AA6DD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 w:line="232" w:lineRule="auto"/>
                                    <w:ind w:left="200" w:right="159" w:firstLine="140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with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20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1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MHz</w:t>
                                  </w:r>
                                </w:p>
                                <w:p w14:paraId="24904FDE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 w:line="230" w:lineRule="auto"/>
                                    <w:ind w:left="117" w:right="92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puncturi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bCs/>
                                      <w:spacing w:val="-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ng</w:t>
                                  </w:r>
                                </w:p>
                                <w:p w14:paraId="4F54BA7C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199" w:lineRule="exact"/>
                                    <w:ind w:left="117" w:right="92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484+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242-</w:t>
                                  </w:r>
                                </w:p>
                                <w:p w14:paraId="008301CA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2" w:line="232" w:lineRule="auto"/>
                                    <w:ind w:left="131" w:right="104" w:hanging="1"/>
                                    <w:jc w:val="center"/>
                                    <w:rPr>
                                      <w:color w:val="208A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tone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MRU</w:t>
                                  </w:r>
                                  <w:r>
                                    <w:rPr>
                                      <w:color w:val="208A20"/>
                                      <w:spacing w:val="-1"/>
                                      <w:sz w:val="18"/>
                                      <w:szCs w:val="18"/>
                                      <w:u w:val="single"/>
                                    </w:rPr>
                                    <w:t>(#32</w:t>
                                  </w:r>
                                  <w:r>
                                    <w:rPr>
                                      <w:color w:val="208A20"/>
                                      <w:spacing w:val="-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08A20"/>
                                      <w:sz w:val="18"/>
                                      <w:szCs w:val="18"/>
                                      <w:u w:val="single"/>
                                    </w:rPr>
                                    <w:t>85)</w:t>
                                  </w:r>
                                </w:p>
                              </w:tc>
                              <w:tc>
                                <w:tcPr>
                                  <w:tcW w:w="10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3CE85496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7" w:line="203" w:lineRule="exact"/>
                                    <w:ind w:left="115" w:right="91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CBW160</w:t>
                                  </w:r>
                                </w:p>
                                <w:p w14:paraId="3801CCCB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 w:line="232" w:lineRule="auto"/>
                                    <w:ind w:left="200" w:right="158" w:firstLine="139"/>
                                    <w:rPr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with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40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8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MHz</w:t>
                                  </w:r>
                                </w:p>
                                <w:p w14:paraId="381A65EF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 w:line="230" w:lineRule="auto"/>
                                    <w:ind w:left="115" w:right="88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puncturi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bCs/>
                                      <w:spacing w:val="-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ng</w:t>
                                  </w:r>
                                </w:p>
                                <w:p w14:paraId="67C541A9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199" w:lineRule="exact"/>
                                    <w:ind w:left="115" w:right="91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996+ 484-</w:t>
                                  </w:r>
                                </w:p>
                                <w:p w14:paraId="1574E74F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2" w:line="232" w:lineRule="auto"/>
                                    <w:ind w:left="129" w:right="103" w:hanging="1"/>
                                    <w:jc w:val="center"/>
                                    <w:rPr>
                                      <w:color w:val="208A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tone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MRU</w:t>
                                  </w:r>
                                  <w:r>
                                    <w:rPr>
                                      <w:color w:val="208A20"/>
                                      <w:sz w:val="18"/>
                                      <w:szCs w:val="18"/>
                                      <w:u w:val="single"/>
                                    </w:rPr>
                                    <w:t>(#32</w:t>
                                  </w:r>
                                  <w:r>
                                    <w:rPr>
                                      <w:color w:val="208A20"/>
                                      <w:spacing w:val="-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08A20"/>
                                      <w:sz w:val="18"/>
                                      <w:szCs w:val="18"/>
                                      <w:u w:val="single"/>
                                    </w:rPr>
                                    <w:t>85)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40DA7F4A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7" w:line="203" w:lineRule="exact"/>
                                    <w:ind w:left="115" w:right="92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CBW160</w:t>
                                  </w:r>
                                </w:p>
                                <w:p w14:paraId="19521F90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 w:line="232" w:lineRule="auto"/>
                                    <w:ind w:left="200" w:right="159" w:firstLine="139"/>
                                    <w:rPr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with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20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8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MHz</w:t>
                                  </w:r>
                                </w:p>
                                <w:p w14:paraId="7E919D71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32" w:lineRule="auto"/>
                                    <w:ind w:left="117" w:right="92"/>
                                    <w:jc w:val="center"/>
                                    <w:rPr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puncturi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ng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996+484+</w:t>
                                  </w:r>
                                </w:p>
                                <w:p w14:paraId="3351F8DB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32" w:lineRule="auto"/>
                                    <w:ind w:left="130" w:right="104" w:hanging="2"/>
                                    <w:jc w:val="center"/>
                                    <w:rPr>
                                      <w:color w:val="208A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242-tone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MRU</w:t>
                                  </w:r>
                                  <w:r>
                                    <w:rPr>
                                      <w:color w:val="208A20"/>
                                      <w:sz w:val="18"/>
                                      <w:szCs w:val="18"/>
                                      <w:u w:val="single"/>
                                    </w:rPr>
                                    <w:t>(#32</w:t>
                                  </w:r>
                                  <w:r>
                                    <w:rPr>
                                      <w:color w:val="208A20"/>
                                      <w:spacing w:val="-4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08A20"/>
                                      <w:sz w:val="18"/>
                                      <w:szCs w:val="18"/>
                                      <w:u w:val="single"/>
                                    </w:rPr>
                                    <w:t>85)</w:t>
                                  </w:r>
                                </w:p>
                              </w:tc>
                              <w:tc>
                                <w:tcPr>
                                  <w:tcW w:w="10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6AC4A653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7" w:line="203" w:lineRule="exact"/>
                                    <w:ind w:left="114" w:right="91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CBW320</w:t>
                                  </w:r>
                                </w:p>
                                <w:p w14:paraId="152DA3E8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 w:line="232" w:lineRule="auto"/>
                                    <w:ind w:left="154" w:right="69" w:firstLine="184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with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120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1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MHz</w:t>
                                  </w:r>
                                </w:p>
                                <w:p w14:paraId="12F5C863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4" w:line="225" w:lineRule="auto"/>
                                    <w:ind w:left="172" w:right="149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puncturi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bCs/>
                                      <w:spacing w:val="-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ng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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996+</w:t>
                                  </w:r>
                                </w:p>
                                <w:p w14:paraId="7A152DEA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32" w:lineRule="auto"/>
                                    <w:ind w:left="129" w:right="105" w:firstLine="1"/>
                                    <w:jc w:val="center"/>
                                    <w:rPr>
                                      <w:color w:val="208A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484-tone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MRU</w:t>
                                  </w:r>
                                  <w:r>
                                    <w:rPr>
                                      <w:color w:val="208A20"/>
                                      <w:spacing w:val="-1"/>
                                      <w:sz w:val="18"/>
                                      <w:szCs w:val="18"/>
                                      <w:u w:val="single"/>
                                    </w:rPr>
                                    <w:t>(#32</w:t>
                                  </w:r>
                                  <w:r>
                                    <w:rPr>
                                      <w:color w:val="208A20"/>
                                      <w:spacing w:val="-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08A20"/>
                                      <w:sz w:val="18"/>
                                      <w:szCs w:val="18"/>
                                      <w:u w:val="single"/>
                                    </w:rPr>
                                    <w:t>85)</w:t>
                                  </w:r>
                                </w:p>
                              </w:tc>
                              <w:tc>
                                <w:tcPr>
                                  <w:tcW w:w="10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198F73CE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7" w:line="203" w:lineRule="exact"/>
                                    <w:ind w:left="113" w:right="91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CBW320</w:t>
                                  </w:r>
                                </w:p>
                                <w:p w14:paraId="2F5A5AD0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 w:line="232" w:lineRule="auto"/>
                                    <w:ind w:left="199" w:right="158" w:firstLine="139"/>
                                    <w:rPr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with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80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8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MHz</w:t>
                                  </w:r>
                                </w:p>
                                <w:p w14:paraId="385AA126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4" w:line="225" w:lineRule="auto"/>
                                    <w:ind w:left="174" w:right="149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puncturi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bCs/>
                                      <w:spacing w:val="-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ng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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996-</w:t>
                                  </w:r>
                                </w:p>
                                <w:p w14:paraId="07E50281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32" w:lineRule="auto"/>
                                    <w:ind w:left="128" w:right="104" w:hanging="1"/>
                                    <w:jc w:val="center"/>
                                    <w:rPr>
                                      <w:color w:val="208A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tone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MRU</w:t>
                                  </w:r>
                                  <w:r>
                                    <w:rPr>
                                      <w:color w:val="208A20"/>
                                      <w:sz w:val="18"/>
                                      <w:szCs w:val="18"/>
                                      <w:u w:val="single"/>
                                    </w:rPr>
                                    <w:t>(#32</w:t>
                                  </w:r>
                                  <w:r>
                                    <w:rPr>
                                      <w:color w:val="208A20"/>
                                      <w:spacing w:val="-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08A20"/>
                                      <w:sz w:val="18"/>
                                      <w:szCs w:val="18"/>
                                      <w:u w:val="single"/>
                                    </w:rPr>
                                    <w:t>85)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779DBE37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7" w:line="203" w:lineRule="exact"/>
                                    <w:ind w:left="113" w:right="92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CBW320</w:t>
                                  </w:r>
                                </w:p>
                                <w:p w14:paraId="79973C63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 w:line="232" w:lineRule="auto"/>
                                    <w:ind w:left="199" w:right="159" w:firstLine="139"/>
                                    <w:rPr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with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40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8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MHz</w:t>
                                  </w:r>
                                </w:p>
                                <w:p w14:paraId="39F49E46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4" w:line="225" w:lineRule="auto"/>
                                    <w:ind w:left="174" w:right="151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puncturi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bCs/>
                                      <w:spacing w:val="-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ng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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996+</w:t>
                                  </w:r>
                                </w:p>
                                <w:p w14:paraId="7868A417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32" w:lineRule="auto"/>
                                    <w:ind w:left="129" w:right="104" w:hanging="3"/>
                                    <w:jc w:val="center"/>
                                    <w:rPr>
                                      <w:color w:val="208A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484-tone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MRU</w:t>
                                  </w:r>
                                  <w:r>
                                    <w:rPr>
                                      <w:color w:val="208A20"/>
                                      <w:sz w:val="18"/>
                                      <w:szCs w:val="18"/>
                                      <w:u w:val="single"/>
                                    </w:rPr>
                                    <w:t>(#32</w:t>
                                  </w:r>
                                  <w:r>
                                    <w:rPr>
                                      <w:color w:val="208A20"/>
                                      <w:spacing w:val="-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08A20"/>
                                      <w:sz w:val="18"/>
                                      <w:szCs w:val="18"/>
                                      <w:u w:val="single"/>
                                    </w:rPr>
                                    <w:t>85)</w:t>
                                  </w:r>
                                </w:p>
                              </w:tc>
                              <w:tc>
                                <w:tcPr>
                                  <w:tcW w:w="1515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616BFD31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6DD1DF1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BD2518F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E8FBED3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6B98A9CC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/>
                                    <w:ind w:left="307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Description</w:t>
                                  </w:r>
                                </w:p>
                              </w:tc>
                            </w:tr>
                            <w:tr w:rsidR="00164630" w14:paraId="18BBD2E9" w14:textId="77777777">
                              <w:trPr>
                                <w:trHeight w:val="742"/>
                              </w:trPr>
                              <w:tc>
                                <w:tcPr>
                                  <w:tcW w:w="1083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6F2D88E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1D6A8306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92" w:right="66"/>
                                    <w:jc w:val="center"/>
                                    <w:rPr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 w:rsidRPr="00CE057A">
                                    <w:rPr>
                                      <w:i/>
                                      <w:iCs/>
                                      <w:color w:val="C00000"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proofErr w:type="spellStart"/>
                                  <w:r w:rsidRPr="00CE057A">
                                    <w:rPr>
                                      <w:i/>
                                      <w:iCs/>
                                      <w:color w:val="C00000"/>
                                      <w:sz w:val="14"/>
                                      <w:szCs w:val="14"/>
                                    </w:rPr>
                                    <w:t>SD,total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3142F1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6EE1CF25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17" w:right="9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702</w:t>
                                  </w:r>
                                </w:p>
                              </w:tc>
                              <w:tc>
                                <w:tcPr>
                                  <w:tcW w:w="10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D4B61A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665AE06E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15" w:right="9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spacing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448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760C5C2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668F8F99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15" w:right="92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682</w:t>
                                  </w:r>
                                </w:p>
                              </w:tc>
                              <w:tc>
                                <w:tcPr>
                                  <w:tcW w:w="10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84BE8B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7B8EABCA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14" w:right="9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spacing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428</w:t>
                                  </w:r>
                                </w:p>
                              </w:tc>
                              <w:tc>
                                <w:tcPr>
                                  <w:tcW w:w="10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6167A9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52D27ADC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14" w:right="9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940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C03A29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3C843AD8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13" w:right="92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408</w:t>
                                  </w:r>
                                </w:p>
                              </w:tc>
                              <w:tc>
                                <w:tcPr>
                                  <w:tcW w:w="1515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37D2455D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1" w:line="232" w:lineRule="auto"/>
                                    <w:ind w:left="115" w:right="232"/>
                                    <w:rPr>
                                      <w:color w:val="208A20"/>
                                      <w:sz w:val="18"/>
                                      <w:szCs w:val="18"/>
                                    </w:rPr>
                                  </w:pPr>
                                  <w:r w:rsidRPr="00CE057A">
                                    <w:rPr>
                                      <w:color w:val="C00000"/>
                                      <w:sz w:val="18"/>
                                      <w:szCs w:val="18"/>
                                    </w:rPr>
                                    <w:t>Total n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umber of data</w:t>
                                  </w:r>
                                  <w:r>
                                    <w:rPr>
                                      <w:spacing w:val="-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subcarriers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08A20"/>
                                      <w:sz w:val="18"/>
                                      <w:szCs w:val="18"/>
                                      <w:u w:val="single"/>
                                    </w:rPr>
                                    <w:t>(#1257)</w:t>
                                  </w:r>
                                </w:p>
                              </w:tc>
                            </w:tr>
                            <w:tr w:rsidR="00164630" w14:paraId="655DD217" w14:textId="77777777">
                              <w:trPr>
                                <w:trHeight w:val="754"/>
                              </w:trPr>
                              <w:tc>
                                <w:tcPr>
                                  <w:tcW w:w="1083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896EB1D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1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50C6B9C3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91" w:right="67"/>
                                    <w:jc w:val="center"/>
                                    <w:rPr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position w:val="5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SP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D13BFD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4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14:paraId="5FF7440E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17" w:right="92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0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FAC3B3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4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14:paraId="4E32721C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14" w:right="9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506BFA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4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14:paraId="284AF418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15" w:right="92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10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82FEE1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4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14:paraId="6278F4DF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13" w:right="9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10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5707DF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4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14:paraId="06D5CF54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14" w:right="9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7F90C6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4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14:paraId="5FE1CBCD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13" w:right="92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64</w:t>
                                  </w:r>
                                </w:p>
                              </w:tc>
                              <w:tc>
                                <w:tcPr>
                                  <w:tcW w:w="151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74546970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4" w:line="232" w:lineRule="auto"/>
                                    <w:ind w:left="115" w:right="161"/>
                                    <w:jc w:val="both"/>
                                    <w:rPr>
                                      <w:color w:val="208A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Number of pilot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subcarriers</w:t>
                                  </w:r>
                                  <w:r>
                                    <w:rPr>
                                      <w:color w:val="208A20"/>
                                      <w:sz w:val="18"/>
                                      <w:szCs w:val="18"/>
                                      <w:u w:val="single"/>
                                    </w:rPr>
                                    <w:t>(#125</w:t>
                                  </w:r>
                                  <w:r>
                                    <w:rPr>
                                      <w:color w:val="208A20"/>
                                      <w:spacing w:val="-4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08A20"/>
                                      <w:sz w:val="18"/>
                                      <w:szCs w:val="18"/>
                                      <w:u w:val="single"/>
                                    </w:rPr>
                                    <w:t>7)</w:t>
                                  </w:r>
                                </w:p>
                              </w:tc>
                            </w:tr>
                            <w:tr w:rsidR="00164630" w14:paraId="4E506ED3" w14:textId="77777777">
                              <w:trPr>
                                <w:trHeight w:val="754"/>
                              </w:trPr>
                              <w:tc>
                                <w:tcPr>
                                  <w:tcW w:w="1083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51A57B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14:paraId="66463374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91" w:right="67"/>
                                    <w:jc w:val="center"/>
                                    <w:rPr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ST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30C5D4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14:paraId="202223F1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17" w:right="9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726</w:t>
                                  </w:r>
                                </w:p>
                              </w:tc>
                              <w:tc>
                                <w:tcPr>
                                  <w:tcW w:w="10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C9AACB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14:paraId="4BAA0A35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15" w:right="9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spacing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480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5672A3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14:paraId="7078B9D1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15" w:right="92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722</w:t>
                                  </w:r>
                                </w:p>
                              </w:tc>
                              <w:tc>
                                <w:tcPr>
                                  <w:tcW w:w="10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7D88A0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14:paraId="04EF4C27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14" w:right="9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spacing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476</w:t>
                                  </w:r>
                                </w:p>
                              </w:tc>
                              <w:tc>
                                <w:tcPr>
                                  <w:tcW w:w="10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492877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14:paraId="70A25530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14" w:right="9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988</w:t>
                                  </w:r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EAB0B4D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14:paraId="22DD3C00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13" w:right="92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472</w:t>
                                  </w:r>
                                </w:p>
                              </w:tc>
                              <w:tc>
                                <w:tcPr>
                                  <w:tcW w:w="1515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1C539A3A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4" w:line="232" w:lineRule="auto"/>
                                    <w:ind w:left="115" w:right="152"/>
                                    <w:rPr>
                                      <w:color w:val="208A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Total number of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subcarriers</w:t>
                                  </w:r>
                                  <w:r>
                                    <w:rPr>
                                      <w:color w:val="208A20"/>
                                      <w:sz w:val="18"/>
                                      <w:szCs w:val="18"/>
                                      <w:u w:val="single"/>
                                    </w:rPr>
                                    <w:t>(#125</w:t>
                                  </w:r>
                                  <w:r>
                                    <w:rPr>
                                      <w:color w:val="208A20"/>
                                      <w:spacing w:val="-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08A20"/>
                                      <w:sz w:val="18"/>
                                      <w:szCs w:val="18"/>
                                      <w:u w:val="single"/>
                                    </w:rPr>
                                    <w:t>7)</w:t>
                                  </w:r>
                                </w:p>
                              </w:tc>
                            </w:tr>
                          </w:tbl>
                          <w:p w14:paraId="5E3A66CE" w14:textId="77777777" w:rsidR="00164630" w:rsidRDefault="00164630" w:rsidP="00164630">
                            <w:pPr>
                              <w:pStyle w:val="BodyText0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D91818" id="Text Box 10" o:spid="_x0000_s1028" type="#_x0000_t202" style="position:absolute;left:0;text-align:left;margin-left:90.45pt;margin-top:1.65pt;width:431.85pt;height:238.9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1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83"/>
                        <w:gridCol w:w="1001"/>
                        <w:gridCol w:w="1000"/>
                        <w:gridCol w:w="1001"/>
                        <w:gridCol w:w="1000"/>
                        <w:gridCol w:w="1000"/>
                        <w:gridCol w:w="1001"/>
                        <w:gridCol w:w="1515"/>
                      </w:tblGrid>
                      <w:tr w:rsidR="00164630" w14:paraId="5AB6EEC5" w14:textId="77777777">
                        <w:trPr>
                          <w:trHeight w:val="2010"/>
                        </w:trPr>
                        <w:tc>
                          <w:tcPr>
                            <w:tcW w:w="1083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4F77EB8D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69467B3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65B11F2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ECC5B8A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10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70E082D0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1"/>
                              <w:ind w:left="91" w:right="67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Parameter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700762EA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97" w:line="203" w:lineRule="exact"/>
                              <w:ind w:left="116" w:right="92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CBW80</w:t>
                            </w:r>
                          </w:p>
                          <w:p w14:paraId="666AA6DD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1" w:line="232" w:lineRule="auto"/>
                              <w:ind w:left="200" w:right="159" w:firstLine="140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with</w:t>
                            </w:r>
                            <w:r>
                              <w:rPr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b/>
                                <w:bCs/>
                                <w:spacing w:val="-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MHz</w:t>
                            </w:r>
                          </w:p>
                          <w:p w14:paraId="24904FDE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1" w:line="230" w:lineRule="auto"/>
                              <w:ind w:left="117" w:right="92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puncturi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ng</w:t>
                            </w:r>
                          </w:p>
                          <w:p w14:paraId="4F54BA7C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line="199" w:lineRule="exact"/>
                              <w:ind w:left="117" w:right="92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484+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242-</w:t>
                            </w:r>
                          </w:p>
                          <w:p w14:paraId="008301CA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2" w:line="232" w:lineRule="auto"/>
                              <w:ind w:left="131" w:right="104" w:hanging="1"/>
                              <w:jc w:val="center"/>
                              <w:rPr>
                                <w:color w:val="208A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tone</w:t>
                            </w:r>
                            <w:r>
                              <w:rPr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MRU</w:t>
                            </w:r>
                            <w:r>
                              <w:rPr>
                                <w:color w:val="208A20"/>
                                <w:spacing w:val="-1"/>
                                <w:sz w:val="18"/>
                                <w:szCs w:val="18"/>
                                <w:u w:val="single"/>
                              </w:rPr>
                              <w:t>(#32</w:t>
                            </w:r>
                            <w:r>
                              <w:rPr>
                                <w:color w:val="208A20"/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208A20"/>
                                <w:sz w:val="18"/>
                                <w:szCs w:val="18"/>
                                <w:u w:val="single"/>
                              </w:rPr>
                              <w:t>85)</w:t>
                            </w:r>
                          </w:p>
                        </w:tc>
                        <w:tc>
                          <w:tcPr>
                            <w:tcW w:w="10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3CE85496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97" w:line="203" w:lineRule="exact"/>
                              <w:ind w:left="115" w:right="91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CBW160</w:t>
                            </w:r>
                          </w:p>
                          <w:p w14:paraId="3801CCCB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1" w:line="232" w:lineRule="auto"/>
                              <w:ind w:left="200" w:right="158" w:firstLine="139"/>
                              <w:rPr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with</w:t>
                            </w:r>
                            <w:r>
                              <w:rPr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40</w:t>
                            </w:r>
                            <w:r>
                              <w:rPr>
                                <w:b/>
                                <w:bCs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MHz</w:t>
                            </w:r>
                          </w:p>
                          <w:p w14:paraId="381A65EF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1" w:line="230" w:lineRule="auto"/>
                              <w:ind w:left="115" w:right="88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puncturi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ng</w:t>
                            </w:r>
                          </w:p>
                          <w:p w14:paraId="67C541A9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line="199" w:lineRule="exact"/>
                              <w:ind w:left="115" w:right="91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996+ 484-</w:t>
                            </w:r>
                          </w:p>
                          <w:p w14:paraId="1574E74F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2" w:line="232" w:lineRule="auto"/>
                              <w:ind w:left="129" w:right="103" w:hanging="1"/>
                              <w:jc w:val="center"/>
                              <w:rPr>
                                <w:color w:val="208A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tone</w:t>
                            </w:r>
                            <w:r>
                              <w:rPr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MRU</w:t>
                            </w:r>
                            <w:r>
                              <w:rPr>
                                <w:color w:val="208A20"/>
                                <w:sz w:val="18"/>
                                <w:szCs w:val="18"/>
                                <w:u w:val="single"/>
                              </w:rPr>
                              <w:t>(#32</w:t>
                            </w:r>
                            <w:r>
                              <w:rPr>
                                <w:color w:val="208A20"/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208A20"/>
                                <w:sz w:val="18"/>
                                <w:szCs w:val="18"/>
                                <w:u w:val="single"/>
                              </w:rPr>
                              <w:t>85)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40DA7F4A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97" w:line="203" w:lineRule="exact"/>
                              <w:ind w:left="115" w:right="92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CBW160</w:t>
                            </w:r>
                          </w:p>
                          <w:p w14:paraId="19521F90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1" w:line="232" w:lineRule="auto"/>
                              <w:ind w:left="200" w:right="159" w:firstLine="139"/>
                              <w:rPr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with</w:t>
                            </w:r>
                            <w:r>
                              <w:rPr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b/>
                                <w:bCs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MHz</w:t>
                            </w:r>
                          </w:p>
                          <w:p w14:paraId="7E919D71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line="232" w:lineRule="auto"/>
                              <w:ind w:left="117" w:right="92"/>
                              <w:jc w:val="center"/>
                              <w:rPr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puncturi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ng</w:t>
                            </w:r>
                            <w:r>
                              <w:rPr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996+484+</w:t>
                            </w:r>
                          </w:p>
                          <w:p w14:paraId="3351F8DB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line="232" w:lineRule="auto"/>
                              <w:ind w:left="130" w:right="104" w:hanging="2"/>
                              <w:jc w:val="center"/>
                              <w:rPr>
                                <w:color w:val="208A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242-tone</w:t>
                            </w:r>
                            <w:r>
                              <w:rPr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MRU</w:t>
                            </w:r>
                            <w:r>
                              <w:rPr>
                                <w:color w:val="208A20"/>
                                <w:sz w:val="18"/>
                                <w:szCs w:val="18"/>
                                <w:u w:val="single"/>
                              </w:rPr>
                              <w:t>(#32</w:t>
                            </w:r>
                            <w:r>
                              <w:rPr>
                                <w:color w:val="208A20"/>
                                <w:spacing w:val="-4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208A20"/>
                                <w:sz w:val="18"/>
                                <w:szCs w:val="18"/>
                                <w:u w:val="single"/>
                              </w:rPr>
                              <w:t>85)</w:t>
                            </w:r>
                          </w:p>
                        </w:tc>
                        <w:tc>
                          <w:tcPr>
                            <w:tcW w:w="10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6AC4A653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97" w:line="203" w:lineRule="exact"/>
                              <w:ind w:left="114" w:right="91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CBW320</w:t>
                            </w:r>
                          </w:p>
                          <w:p w14:paraId="152DA3E8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1" w:line="232" w:lineRule="auto"/>
                              <w:ind w:left="154" w:right="69" w:firstLine="184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with</w:t>
                            </w:r>
                            <w:r>
                              <w:rPr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120</w:t>
                            </w:r>
                            <w:r>
                              <w:rPr>
                                <w:b/>
                                <w:bCs/>
                                <w:spacing w:val="-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MHz</w:t>
                            </w:r>
                          </w:p>
                          <w:p w14:paraId="12F5C863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4" w:line="225" w:lineRule="auto"/>
                              <w:ind w:left="172" w:right="149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puncturi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ng</w:t>
                            </w:r>
                            <w:r>
                              <w:rPr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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996+</w:t>
                            </w:r>
                          </w:p>
                          <w:p w14:paraId="7A152DEA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line="232" w:lineRule="auto"/>
                              <w:ind w:left="129" w:right="105" w:firstLine="1"/>
                              <w:jc w:val="center"/>
                              <w:rPr>
                                <w:color w:val="208A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484-tone</w:t>
                            </w:r>
                            <w:r>
                              <w:rPr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MRU</w:t>
                            </w:r>
                            <w:r>
                              <w:rPr>
                                <w:color w:val="208A20"/>
                                <w:spacing w:val="-1"/>
                                <w:sz w:val="18"/>
                                <w:szCs w:val="18"/>
                                <w:u w:val="single"/>
                              </w:rPr>
                              <w:t>(#32</w:t>
                            </w:r>
                            <w:r>
                              <w:rPr>
                                <w:color w:val="208A20"/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208A20"/>
                                <w:sz w:val="18"/>
                                <w:szCs w:val="18"/>
                                <w:u w:val="single"/>
                              </w:rPr>
                              <w:t>85)</w:t>
                            </w:r>
                          </w:p>
                        </w:tc>
                        <w:tc>
                          <w:tcPr>
                            <w:tcW w:w="10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198F73CE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97" w:line="203" w:lineRule="exact"/>
                              <w:ind w:left="113" w:right="91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CBW320</w:t>
                            </w:r>
                          </w:p>
                          <w:p w14:paraId="2F5A5AD0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1" w:line="232" w:lineRule="auto"/>
                              <w:ind w:left="199" w:right="158" w:firstLine="139"/>
                              <w:rPr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with</w:t>
                            </w:r>
                            <w:r>
                              <w:rPr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80</w:t>
                            </w:r>
                            <w:r>
                              <w:rPr>
                                <w:b/>
                                <w:bCs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MHz</w:t>
                            </w:r>
                          </w:p>
                          <w:p w14:paraId="385AA126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4" w:line="225" w:lineRule="auto"/>
                              <w:ind w:left="174" w:right="149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puncturi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ng</w:t>
                            </w:r>
                            <w:r>
                              <w:rPr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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996-</w:t>
                            </w:r>
                          </w:p>
                          <w:p w14:paraId="07E50281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line="232" w:lineRule="auto"/>
                              <w:ind w:left="128" w:right="104" w:hanging="1"/>
                              <w:jc w:val="center"/>
                              <w:rPr>
                                <w:color w:val="208A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tone</w:t>
                            </w:r>
                            <w:r>
                              <w:rPr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MRU</w:t>
                            </w:r>
                            <w:r>
                              <w:rPr>
                                <w:color w:val="208A20"/>
                                <w:sz w:val="18"/>
                                <w:szCs w:val="18"/>
                                <w:u w:val="single"/>
                              </w:rPr>
                              <w:t>(#32</w:t>
                            </w:r>
                            <w:r>
                              <w:rPr>
                                <w:color w:val="208A20"/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208A20"/>
                                <w:sz w:val="18"/>
                                <w:szCs w:val="18"/>
                                <w:u w:val="single"/>
                              </w:rPr>
                              <w:t>85)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779DBE37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97" w:line="203" w:lineRule="exact"/>
                              <w:ind w:left="113" w:right="92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CBW320</w:t>
                            </w:r>
                          </w:p>
                          <w:p w14:paraId="79973C63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1" w:line="232" w:lineRule="auto"/>
                              <w:ind w:left="199" w:right="159" w:firstLine="139"/>
                              <w:rPr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with</w:t>
                            </w:r>
                            <w:r>
                              <w:rPr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40</w:t>
                            </w:r>
                            <w:r>
                              <w:rPr>
                                <w:b/>
                                <w:bCs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MHz</w:t>
                            </w:r>
                          </w:p>
                          <w:p w14:paraId="39F49E46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4" w:line="225" w:lineRule="auto"/>
                              <w:ind w:left="174" w:right="151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puncturi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ng</w:t>
                            </w:r>
                            <w:r>
                              <w:rPr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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996+</w:t>
                            </w:r>
                          </w:p>
                          <w:p w14:paraId="7868A417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line="232" w:lineRule="auto"/>
                              <w:ind w:left="129" w:right="104" w:hanging="3"/>
                              <w:jc w:val="center"/>
                              <w:rPr>
                                <w:color w:val="208A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484-tone</w:t>
                            </w:r>
                            <w:r>
                              <w:rPr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MRU</w:t>
                            </w:r>
                            <w:r>
                              <w:rPr>
                                <w:color w:val="208A20"/>
                                <w:sz w:val="18"/>
                                <w:szCs w:val="18"/>
                                <w:u w:val="single"/>
                              </w:rPr>
                              <w:t>(#32</w:t>
                            </w:r>
                            <w:r>
                              <w:rPr>
                                <w:color w:val="208A20"/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208A20"/>
                                <w:sz w:val="18"/>
                                <w:szCs w:val="18"/>
                                <w:u w:val="single"/>
                              </w:rPr>
                              <w:t>85)</w:t>
                            </w:r>
                          </w:p>
                        </w:tc>
                        <w:tc>
                          <w:tcPr>
                            <w:tcW w:w="1515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616BFD31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6DD1DF1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BD2518F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E8FBED3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10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6B98A9CC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1"/>
                              <w:ind w:left="307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Description</w:t>
                            </w:r>
                          </w:p>
                        </w:tc>
                      </w:tr>
                      <w:tr w:rsidR="00164630" w14:paraId="18BBD2E9" w14:textId="77777777">
                        <w:trPr>
                          <w:trHeight w:val="742"/>
                        </w:trPr>
                        <w:tc>
                          <w:tcPr>
                            <w:tcW w:w="1083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6F2D88E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8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D6A8306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ind w:left="92" w:right="66"/>
                              <w:jc w:val="center"/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CE057A">
                              <w:rPr>
                                <w:i/>
                                <w:iCs/>
                                <w:color w:val="C00000"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proofErr w:type="spellStart"/>
                            <w:r w:rsidRPr="00CE057A">
                              <w:rPr>
                                <w:i/>
                                <w:iCs/>
                                <w:color w:val="C00000"/>
                                <w:sz w:val="14"/>
                                <w:szCs w:val="14"/>
                              </w:rPr>
                              <w:t>SD,total</w:t>
                            </w:r>
                            <w:proofErr w:type="spellEnd"/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3142F1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3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6EE1CF25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ind w:left="117" w:right="9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702</w:t>
                            </w:r>
                          </w:p>
                        </w:tc>
                        <w:tc>
                          <w:tcPr>
                            <w:tcW w:w="10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D4B61A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3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665AE06E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ind w:left="115" w:right="9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448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760C5C2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3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668F8F99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ind w:left="115" w:right="92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682</w:t>
                            </w:r>
                          </w:p>
                        </w:tc>
                        <w:tc>
                          <w:tcPr>
                            <w:tcW w:w="10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84BE8B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3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B8EABCA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ind w:left="114" w:right="9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428</w:t>
                            </w:r>
                          </w:p>
                        </w:tc>
                        <w:tc>
                          <w:tcPr>
                            <w:tcW w:w="10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6167A9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3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2D27ADC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ind w:left="114" w:right="9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940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C03A29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3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3C843AD8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ind w:left="113" w:right="92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408</w:t>
                            </w:r>
                          </w:p>
                        </w:tc>
                        <w:tc>
                          <w:tcPr>
                            <w:tcW w:w="1515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37D2455D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61" w:line="232" w:lineRule="auto"/>
                              <w:ind w:left="115" w:right="232"/>
                              <w:rPr>
                                <w:color w:val="208A20"/>
                                <w:sz w:val="18"/>
                                <w:szCs w:val="18"/>
                              </w:rPr>
                            </w:pPr>
                            <w:r w:rsidRPr="00CE057A">
                              <w:rPr>
                                <w:color w:val="C00000"/>
                                <w:sz w:val="18"/>
                                <w:szCs w:val="18"/>
                              </w:rPr>
                              <w:t>Total n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umber of data</w:t>
                            </w:r>
                            <w:r>
                              <w:rPr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subcarriers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208A20"/>
                                <w:sz w:val="18"/>
                                <w:szCs w:val="18"/>
                                <w:u w:val="single"/>
                              </w:rPr>
                              <w:t>(#1257)</w:t>
                            </w:r>
                          </w:p>
                        </w:tc>
                      </w:tr>
                      <w:tr w:rsidR="00164630" w14:paraId="655DD217" w14:textId="77777777">
                        <w:trPr>
                          <w:trHeight w:val="754"/>
                        </w:trPr>
                        <w:tc>
                          <w:tcPr>
                            <w:tcW w:w="1083" w:type="dxa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896EB1D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11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0C6B9C3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ind w:left="91" w:right="67"/>
                              <w:jc w:val="center"/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i/>
                                <w:iCs/>
                                <w:position w:val="5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  <w:t>SP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D13BFD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4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5FF7440E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ind w:left="117" w:right="92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0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FAC3B3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4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4E32721C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ind w:left="114" w:right="9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506BFA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4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284AF418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ind w:left="115" w:right="92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10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82FEE1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4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6278F4DF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ind w:left="113" w:right="9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10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5707DF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4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06D5CF54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ind w:left="114" w:right="9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7F90C6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4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5FE1CBCD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ind w:left="113" w:right="92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64</w:t>
                            </w:r>
                          </w:p>
                        </w:tc>
                        <w:tc>
                          <w:tcPr>
                            <w:tcW w:w="151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74546970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74" w:line="232" w:lineRule="auto"/>
                              <w:ind w:left="115" w:right="161"/>
                              <w:jc w:val="both"/>
                              <w:rPr>
                                <w:color w:val="208A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Number of pilot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subcarriers</w:t>
                            </w:r>
                            <w:r>
                              <w:rPr>
                                <w:color w:val="208A20"/>
                                <w:sz w:val="18"/>
                                <w:szCs w:val="18"/>
                                <w:u w:val="single"/>
                              </w:rPr>
                              <w:t>(#125</w:t>
                            </w:r>
                            <w:r>
                              <w:rPr>
                                <w:color w:val="208A20"/>
                                <w:spacing w:val="-4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208A20"/>
                                <w:sz w:val="18"/>
                                <w:szCs w:val="18"/>
                                <w:u w:val="single"/>
                              </w:rPr>
                              <w:t>7)</w:t>
                            </w:r>
                          </w:p>
                        </w:tc>
                      </w:tr>
                      <w:tr w:rsidR="00164630" w14:paraId="4E506ED3" w14:textId="77777777">
                        <w:trPr>
                          <w:trHeight w:val="754"/>
                        </w:trPr>
                        <w:tc>
                          <w:tcPr>
                            <w:tcW w:w="1083" w:type="dxa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51A57B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9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66463374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ind w:left="91" w:right="67"/>
                              <w:jc w:val="center"/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  <w:t>ST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30C5D4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5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202223F1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ind w:left="117" w:right="9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726</w:t>
                            </w:r>
                          </w:p>
                        </w:tc>
                        <w:tc>
                          <w:tcPr>
                            <w:tcW w:w="10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C9AACB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5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4BAA0A35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ind w:left="115" w:right="9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480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5672A3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5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7078B9D1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ind w:left="115" w:right="92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722</w:t>
                            </w:r>
                          </w:p>
                        </w:tc>
                        <w:tc>
                          <w:tcPr>
                            <w:tcW w:w="10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7D88A0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5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04EF4C27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ind w:left="114" w:right="9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476</w:t>
                            </w:r>
                          </w:p>
                        </w:tc>
                        <w:tc>
                          <w:tcPr>
                            <w:tcW w:w="10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492877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5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70A25530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ind w:left="114" w:right="9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988</w:t>
                            </w:r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EAB0B4D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5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22DD3C00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ind w:left="113" w:right="92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472</w:t>
                            </w:r>
                          </w:p>
                        </w:tc>
                        <w:tc>
                          <w:tcPr>
                            <w:tcW w:w="1515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1C539A3A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74" w:line="232" w:lineRule="auto"/>
                              <w:ind w:left="115" w:right="152"/>
                              <w:rPr>
                                <w:color w:val="208A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Total number of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subcarriers</w:t>
                            </w:r>
                            <w:r>
                              <w:rPr>
                                <w:color w:val="208A20"/>
                                <w:sz w:val="18"/>
                                <w:szCs w:val="18"/>
                                <w:u w:val="single"/>
                              </w:rPr>
                              <w:t>(#125</w:t>
                            </w:r>
                            <w:r>
                              <w:rPr>
                                <w:color w:val="208A20"/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208A20"/>
                                <w:sz w:val="18"/>
                                <w:szCs w:val="18"/>
                                <w:u w:val="single"/>
                              </w:rPr>
                              <w:t>7)</w:t>
                            </w:r>
                          </w:p>
                        </w:tc>
                      </w:tr>
                    </w:tbl>
                    <w:p w14:paraId="5E3A66CE" w14:textId="77777777" w:rsidR="00164630" w:rsidRDefault="00164630" w:rsidP="00164630">
                      <w:pPr>
                        <w:pStyle w:val="BodyText0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4DB31D5" w14:textId="77777777" w:rsidR="00164630" w:rsidRDefault="00164630" w:rsidP="00164630">
      <w:pPr>
        <w:jc w:val="both"/>
        <w:rPr>
          <w:b/>
          <w:bCs/>
          <w:sz w:val="24"/>
          <w:szCs w:val="24"/>
        </w:rPr>
      </w:pPr>
    </w:p>
    <w:p w14:paraId="1813A374" w14:textId="77777777" w:rsidR="00164630" w:rsidRDefault="00164630" w:rsidP="00164630">
      <w:pPr>
        <w:jc w:val="both"/>
        <w:rPr>
          <w:b/>
          <w:bCs/>
          <w:sz w:val="24"/>
          <w:szCs w:val="24"/>
        </w:rPr>
      </w:pPr>
    </w:p>
    <w:p w14:paraId="44726258" w14:textId="77777777" w:rsidR="00164630" w:rsidRDefault="00164630" w:rsidP="00164630">
      <w:pPr>
        <w:jc w:val="both"/>
        <w:rPr>
          <w:b/>
          <w:bCs/>
          <w:sz w:val="24"/>
          <w:szCs w:val="24"/>
        </w:rPr>
      </w:pPr>
    </w:p>
    <w:p w14:paraId="7333B590" w14:textId="77777777" w:rsidR="00164630" w:rsidRDefault="00164630" w:rsidP="00164630">
      <w:pPr>
        <w:jc w:val="both"/>
        <w:rPr>
          <w:b/>
          <w:bCs/>
          <w:sz w:val="24"/>
          <w:szCs w:val="24"/>
        </w:rPr>
      </w:pPr>
    </w:p>
    <w:p w14:paraId="21C94F39" w14:textId="77777777" w:rsidR="00164630" w:rsidRDefault="00164630" w:rsidP="00164630">
      <w:pPr>
        <w:jc w:val="both"/>
        <w:rPr>
          <w:b/>
          <w:bCs/>
          <w:sz w:val="24"/>
          <w:szCs w:val="24"/>
        </w:rPr>
      </w:pPr>
    </w:p>
    <w:p w14:paraId="42F10590" w14:textId="77777777" w:rsidR="00164630" w:rsidRDefault="00164630" w:rsidP="00164630">
      <w:pPr>
        <w:jc w:val="both"/>
        <w:rPr>
          <w:b/>
          <w:bCs/>
          <w:sz w:val="24"/>
          <w:szCs w:val="24"/>
        </w:rPr>
      </w:pPr>
    </w:p>
    <w:p w14:paraId="336F4692" w14:textId="77777777" w:rsidR="00164630" w:rsidRDefault="00164630" w:rsidP="00164630">
      <w:pPr>
        <w:jc w:val="both"/>
        <w:rPr>
          <w:b/>
          <w:bCs/>
          <w:sz w:val="24"/>
          <w:szCs w:val="24"/>
        </w:rPr>
      </w:pPr>
    </w:p>
    <w:p w14:paraId="4EF32009" w14:textId="77777777" w:rsidR="00164630" w:rsidRDefault="00164630" w:rsidP="00164630">
      <w:pPr>
        <w:jc w:val="both"/>
        <w:rPr>
          <w:b/>
          <w:bCs/>
          <w:sz w:val="24"/>
          <w:szCs w:val="24"/>
        </w:rPr>
      </w:pPr>
    </w:p>
    <w:p w14:paraId="6020E0AB" w14:textId="77777777" w:rsidR="00164630" w:rsidRDefault="00164630" w:rsidP="00164630">
      <w:pPr>
        <w:jc w:val="both"/>
        <w:rPr>
          <w:b/>
          <w:bCs/>
          <w:sz w:val="24"/>
          <w:szCs w:val="24"/>
        </w:rPr>
      </w:pPr>
    </w:p>
    <w:p w14:paraId="6857F36F" w14:textId="77777777" w:rsidR="00164630" w:rsidRDefault="00164630" w:rsidP="00164630">
      <w:pPr>
        <w:jc w:val="both"/>
        <w:rPr>
          <w:b/>
          <w:bCs/>
          <w:sz w:val="24"/>
          <w:szCs w:val="24"/>
        </w:rPr>
      </w:pPr>
    </w:p>
    <w:p w14:paraId="1122D812" w14:textId="77777777" w:rsidR="00164630" w:rsidRDefault="00164630" w:rsidP="00164630">
      <w:pPr>
        <w:jc w:val="both"/>
        <w:rPr>
          <w:b/>
          <w:bCs/>
          <w:sz w:val="24"/>
          <w:szCs w:val="24"/>
        </w:rPr>
      </w:pPr>
    </w:p>
    <w:p w14:paraId="00C7EFDA" w14:textId="77777777" w:rsidR="00164630" w:rsidRDefault="00164630" w:rsidP="00164630">
      <w:pPr>
        <w:jc w:val="both"/>
        <w:rPr>
          <w:b/>
          <w:bCs/>
          <w:sz w:val="24"/>
          <w:szCs w:val="24"/>
        </w:rPr>
      </w:pPr>
    </w:p>
    <w:p w14:paraId="11493259" w14:textId="77777777" w:rsidR="00164630" w:rsidRDefault="00164630" w:rsidP="00164630">
      <w:pPr>
        <w:jc w:val="both"/>
        <w:rPr>
          <w:b/>
          <w:bCs/>
          <w:sz w:val="24"/>
          <w:szCs w:val="24"/>
        </w:rPr>
      </w:pPr>
    </w:p>
    <w:p w14:paraId="401D43FE" w14:textId="77777777" w:rsidR="00164630" w:rsidRDefault="00164630" w:rsidP="00164630">
      <w:pPr>
        <w:jc w:val="both"/>
        <w:rPr>
          <w:b/>
          <w:bCs/>
          <w:sz w:val="24"/>
          <w:szCs w:val="24"/>
        </w:rPr>
      </w:pPr>
    </w:p>
    <w:p w14:paraId="3DC64D70" w14:textId="77777777" w:rsidR="00164630" w:rsidRDefault="00164630" w:rsidP="00164630">
      <w:pPr>
        <w:jc w:val="both"/>
        <w:rPr>
          <w:b/>
          <w:bCs/>
          <w:sz w:val="24"/>
          <w:szCs w:val="24"/>
        </w:rPr>
      </w:pPr>
    </w:p>
    <w:p w14:paraId="7B95A1E4" w14:textId="77777777" w:rsidR="00164630" w:rsidRDefault="00164630" w:rsidP="00164630">
      <w:pPr>
        <w:jc w:val="both"/>
        <w:rPr>
          <w:b/>
          <w:bCs/>
          <w:sz w:val="24"/>
          <w:szCs w:val="24"/>
        </w:rPr>
      </w:pPr>
    </w:p>
    <w:p w14:paraId="4E8268DC" w14:textId="77777777" w:rsidR="009422CC" w:rsidRDefault="009422CC" w:rsidP="00164630">
      <w:pPr>
        <w:pStyle w:val="Heading2"/>
        <w:tabs>
          <w:tab w:val="left" w:pos="940"/>
        </w:tabs>
        <w:kinsoku w:val="0"/>
        <w:overflowPunct w:val="0"/>
        <w:spacing w:line="339" w:lineRule="exact"/>
        <w:ind w:left="256"/>
        <w:rPr>
          <w:rFonts w:ascii="Times New Roman" w:hAnsi="Times New Roman"/>
          <w:sz w:val="24"/>
          <w:szCs w:val="24"/>
          <w:u w:val="none"/>
        </w:rPr>
      </w:pPr>
    </w:p>
    <w:p w14:paraId="0CE50B82" w14:textId="77777777" w:rsidR="009422CC" w:rsidRDefault="009422CC" w:rsidP="00164630">
      <w:pPr>
        <w:pStyle w:val="Heading2"/>
        <w:tabs>
          <w:tab w:val="left" w:pos="940"/>
        </w:tabs>
        <w:kinsoku w:val="0"/>
        <w:overflowPunct w:val="0"/>
        <w:spacing w:line="339" w:lineRule="exact"/>
        <w:ind w:left="256"/>
        <w:rPr>
          <w:rFonts w:ascii="Times New Roman" w:hAnsi="Times New Roman"/>
          <w:sz w:val="24"/>
          <w:szCs w:val="24"/>
          <w:u w:val="none"/>
        </w:rPr>
      </w:pPr>
    </w:p>
    <w:p w14:paraId="737C7321" w14:textId="7595BF9E" w:rsidR="00164630" w:rsidRPr="005D51A9" w:rsidRDefault="00164630" w:rsidP="00164630">
      <w:pPr>
        <w:pStyle w:val="Heading2"/>
        <w:tabs>
          <w:tab w:val="left" w:pos="940"/>
        </w:tabs>
        <w:kinsoku w:val="0"/>
        <w:overflowPunct w:val="0"/>
        <w:spacing w:line="339" w:lineRule="exact"/>
        <w:ind w:left="256"/>
        <w:rPr>
          <w:rFonts w:ascii="Times New Roman" w:hAnsi="Times New Roman"/>
          <w:sz w:val="24"/>
          <w:szCs w:val="24"/>
          <w:u w:val="none"/>
        </w:rPr>
      </w:pPr>
      <w:r w:rsidRPr="005D51A9">
        <w:rPr>
          <w:rFonts w:ascii="Times New Roman" w:hAnsi="Times New Roman"/>
          <w:sz w:val="24"/>
          <w:szCs w:val="24"/>
          <w:u w:val="none"/>
        </w:rPr>
        <w:t>Table</w:t>
      </w:r>
      <w:r w:rsidRPr="005D51A9">
        <w:rPr>
          <w:rFonts w:ascii="Times New Roman" w:hAnsi="Times New Roman"/>
          <w:spacing w:val="-4"/>
          <w:sz w:val="24"/>
          <w:szCs w:val="24"/>
          <w:u w:val="none"/>
        </w:rPr>
        <w:t xml:space="preserve"> </w:t>
      </w:r>
      <w:r w:rsidRPr="005D51A9">
        <w:rPr>
          <w:rFonts w:ascii="Times New Roman" w:hAnsi="Times New Roman"/>
          <w:sz w:val="24"/>
          <w:szCs w:val="24"/>
          <w:u w:val="none"/>
        </w:rPr>
        <w:t>36-21—Subcarrier</w:t>
      </w:r>
      <w:r w:rsidRPr="005D51A9">
        <w:rPr>
          <w:rFonts w:ascii="Times New Roman" w:hAnsi="Times New Roman"/>
          <w:spacing w:val="-3"/>
          <w:sz w:val="24"/>
          <w:szCs w:val="24"/>
          <w:u w:val="none"/>
        </w:rPr>
        <w:t xml:space="preserve"> </w:t>
      </w:r>
      <w:r w:rsidRPr="005D51A9">
        <w:rPr>
          <w:rFonts w:ascii="Times New Roman" w:hAnsi="Times New Roman"/>
          <w:sz w:val="24"/>
          <w:szCs w:val="24"/>
          <w:u w:val="none"/>
        </w:rPr>
        <w:t>allocation</w:t>
      </w:r>
      <w:r w:rsidRPr="005D51A9">
        <w:rPr>
          <w:rFonts w:ascii="Times New Roman" w:hAnsi="Times New Roman"/>
          <w:spacing w:val="-3"/>
          <w:sz w:val="24"/>
          <w:szCs w:val="24"/>
          <w:u w:val="none"/>
        </w:rPr>
        <w:t xml:space="preserve"> </w:t>
      </w:r>
      <w:r w:rsidRPr="005D51A9">
        <w:rPr>
          <w:rFonts w:ascii="Times New Roman" w:hAnsi="Times New Roman"/>
          <w:sz w:val="24"/>
          <w:szCs w:val="24"/>
          <w:u w:val="none"/>
        </w:rPr>
        <w:t>related</w:t>
      </w:r>
      <w:r w:rsidRPr="005D51A9">
        <w:rPr>
          <w:rFonts w:ascii="Times New Roman" w:hAnsi="Times New Roman"/>
          <w:spacing w:val="-4"/>
          <w:sz w:val="24"/>
          <w:szCs w:val="24"/>
          <w:u w:val="none"/>
        </w:rPr>
        <w:t xml:space="preserve"> </w:t>
      </w:r>
      <w:r w:rsidRPr="005D51A9">
        <w:rPr>
          <w:rFonts w:ascii="Times New Roman" w:hAnsi="Times New Roman"/>
          <w:sz w:val="24"/>
          <w:szCs w:val="24"/>
          <w:u w:val="none"/>
        </w:rPr>
        <w:t>constants</w:t>
      </w:r>
      <w:r w:rsidRPr="005D51A9">
        <w:rPr>
          <w:rFonts w:ascii="Times New Roman" w:hAnsi="Times New Roman"/>
          <w:spacing w:val="-3"/>
          <w:sz w:val="24"/>
          <w:szCs w:val="24"/>
          <w:u w:val="none"/>
        </w:rPr>
        <w:t xml:space="preserve"> </w:t>
      </w:r>
      <w:r w:rsidRPr="005D51A9">
        <w:rPr>
          <w:rFonts w:ascii="Times New Roman" w:hAnsi="Times New Roman"/>
          <w:sz w:val="24"/>
          <w:szCs w:val="24"/>
          <w:u w:val="none"/>
        </w:rPr>
        <w:t>for</w:t>
      </w:r>
      <w:r w:rsidRPr="005D51A9">
        <w:rPr>
          <w:rFonts w:ascii="Times New Roman" w:hAnsi="Times New Roman"/>
          <w:spacing w:val="-2"/>
          <w:sz w:val="24"/>
          <w:szCs w:val="24"/>
          <w:u w:val="none"/>
        </w:rPr>
        <w:t xml:space="preserve"> </w:t>
      </w:r>
      <w:r w:rsidRPr="005D51A9">
        <w:rPr>
          <w:rFonts w:ascii="Times New Roman" w:hAnsi="Times New Roman"/>
          <w:sz w:val="24"/>
          <w:szCs w:val="24"/>
          <w:u w:val="none"/>
        </w:rPr>
        <w:t>RUs</w:t>
      </w:r>
      <w:r w:rsidRPr="005D51A9">
        <w:rPr>
          <w:rFonts w:ascii="Times New Roman" w:hAnsi="Times New Roman"/>
          <w:spacing w:val="-4"/>
          <w:sz w:val="24"/>
          <w:szCs w:val="24"/>
          <w:u w:val="none"/>
        </w:rPr>
        <w:t xml:space="preserve"> </w:t>
      </w:r>
      <w:r w:rsidRPr="005D51A9">
        <w:rPr>
          <w:rFonts w:ascii="Times New Roman" w:hAnsi="Times New Roman"/>
          <w:sz w:val="24"/>
          <w:szCs w:val="24"/>
          <w:u w:val="none"/>
        </w:rPr>
        <w:t>in</w:t>
      </w:r>
      <w:r w:rsidRPr="005D51A9">
        <w:rPr>
          <w:rFonts w:ascii="Times New Roman" w:hAnsi="Times New Roman"/>
          <w:spacing w:val="-3"/>
          <w:sz w:val="24"/>
          <w:szCs w:val="24"/>
          <w:u w:val="none"/>
        </w:rPr>
        <w:t xml:space="preserve"> </w:t>
      </w:r>
      <w:r w:rsidRPr="005D51A9">
        <w:rPr>
          <w:rFonts w:ascii="Times New Roman" w:hAnsi="Times New Roman"/>
          <w:sz w:val="24"/>
          <w:szCs w:val="24"/>
          <w:u w:val="none"/>
        </w:rPr>
        <w:t>an</w:t>
      </w:r>
      <w:r w:rsidRPr="005D51A9">
        <w:rPr>
          <w:rFonts w:ascii="Times New Roman" w:hAnsi="Times New Roman"/>
          <w:spacing w:val="-3"/>
          <w:sz w:val="24"/>
          <w:szCs w:val="24"/>
          <w:u w:val="none"/>
        </w:rPr>
        <w:t xml:space="preserve"> </w:t>
      </w:r>
      <w:r w:rsidRPr="005D51A9">
        <w:rPr>
          <w:rFonts w:ascii="Times New Roman" w:hAnsi="Times New Roman"/>
          <w:sz w:val="24"/>
          <w:szCs w:val="24"/>
          <w:u w:val="none"/>
        </w:rPr>
        <w:t>OFDMA</w:t>
      </w:r>
      <w:r w:rsidRPr="005D51A9">
        <w:rPr>
          <w:rFonts w:ascii="Times New Roman" w:hAnsi="Times New Roman"/>
          <w:spacing w:val="-4"/>
          <w:sz w:val="24"/>
          <w:szCs w:val="24"/>
          <w:u w:val="none"/>
        </w:rPr>
        <w:t xml:space="preserve"> </w:t>
      </w:r>
      <w:r w:rsidRPr="005D51A9">
        <w:rPr>
          <w:rFonts w:ascii="Times New Roman" w:hAnsi="Times New Roman"/>
          <w:sz w:val="24"/>
          <w:szCs w:val="24"/>
          <w:u w:val="none"/>
        </w:rPr>
        <w:t>EHT</w:t>
      </w:r>
      <w:r w:rsidRPr="005D51A9">
        <w:rPr>
          <w:rFonts w:ascii="Times New Roman" w:hAnsi="Times New Roman"/>
          <w:spacing w:val="-3"/>
          <w:sz w:val="24"/>
          <w:szCs w:val="24"/>
          <w:u w:val="none"/>
        </w:rPr>
        <w:t xml:space="preserve"> </w:t>
      </w:r>
      <w:r w:rsidRPr="005D51A9">
        <w:rPr>
          <w:rFonts w:ascii="Times New Roman" w:hAnsi="Times New Roman"/>
          <w:sz w:val="24"/>
          <w:szCs w:val="24"/>
          <w:u w:val="none"/>
        </w:rPr>
        <w:t>PPDU</w:t>
      </w:r>
    </w:p>
    <w:p w14:paraId="0859B526" w14:textId="77777777" w:rsidR="00164630" w:rsidRDefault="00164630" w:rsidP="00164630">
      <w:pPr>
        <w:pStyle w:val="BodyText0"/>
        <w:kinsoku w:val="0"/>
        <w:overflowPunct w:val="0"/>
        <w:spacing w:before="56" w:line="203" w:lineRule="exact"/>
        <w:ind w:left="256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C13E30C" wp14:editId="71F9FD5A">
                <wp:simplePos x="0" y="0"/>
                <wp:positionH relativeFrom="page">
                  <wp:posOffset>1343660</wp:posOffset>
                </wp:positionH>
                <wp:positionV relativeFrom="paragraph">
                  <wp:posOffset>160020</wp:posOffset>
                </wp:positionV>
                <wp:extent cx="5094605" cy="2456180"/>
                <wp:effectExtent l="635" t="0" r="635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4605" cy="2456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83"/>
                              <w:gridCol w:w="701"/>
                              <w:gridCol w:w="700"/>
                              <w:gridCol w:w="700"/>
                              <w:gridCol w:w="701"/>
                              <w:gridCol w:w="700"/>
                              <w:gridCol w:w="701"/>
                              <w:gridCol w:w="700"/>
                              <w:gridCol w:w="700"/>
                              <w:gridCol w:w="1302"/>
                            </w:tblGrid>
                            <w:tr w:rsidR="00164630" w14:paraId="1B3DD75D" w14:textId="77777777">
                              <w:trPr>
                                <w:trHeight w:val="329"/>
                              </w:trPr>
                              <w:tc>
                                <w:tcPr>
                                  <w:tcW w:w="1083" w:type="dxa"/>
                                  <w:vMerge w:val="restar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0186C900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/>
                                  </w:pPr>
                                </w:p>
                                <w:p w14:paraId="2AD9C883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30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Parameter</w:t>
                                  </w:r>
                                </w:p>
                              </w:tc>
                              <w:tc>
                                <w:tcPr>
                                  <w:tcW w:w="5603" w:type="dxa"/>
                                  <w:gridSpan w:val="8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</w:tcPr>
                                <w:p w14:paraId="7FEE1650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6"/>
                                    <w:ind w:left="1712"/>
                                    <w:rPr>
                                      <w:color w:val="208A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RU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size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(subcarriers)</w:t>
                                  </w:r>
                                  <w:r>
                                    <w:rPr>
                                      <w:color w:val="208A20"/>
                                      <w:sz w:val="18"/>
                                      <w:szCs w:val="18"/>
                                      <w:u w:val="single"/>
                                    </w:rPr>
                                    <w:t>(#1258)</w:t>
                                  </w:r>
                                </w:p>
                              </w:tc>
                              <w:tc>
                                <w:tcPr>
                                  <w:tcW w:w="1302" w:type="dxa"/>
                                  <w:vMerge w:val="restart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6BDB06C4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/>
                                  </w:pPr>
                                </w:p>
                                <w:p w14:paraId="4C9F6DA3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01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Description</w:t>
                                  </w:r>
                                </w:p>
                              </w:tc>
                            </w:tr>
                            <w:tr w:rsidR="00164630" w14:paraId="60A8F076" w14:textId="77777777">
                              <w:trPr>
                                <w:trHeight w:val="411"/>
                              </w:trPr>
                              <w:tc>
                                <w:tcPr>
                                  <w:tcW w:w="1083" w:type="dxa"/>
                                  <w:vMerge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2E7BD9C3" w14:textId="77777777" w:rsidR="00164630" w:rsidRDefault="0016463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1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605DD28C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7"/>
                                    <w:ind w:left="270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0A63345B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7"/>
                                    <w:ind w:left="270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52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1ADC4554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7"/>
                                    <w:ind w:left="108" w:right="85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106</w:t>
                                  </w:r>
                                </w:p>
                              </w:tc>
                              <w:tc>
                                <w:tcPr>
                                  <w:tcW w:w="701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0F5C58D2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7"/>
                                    <w:ind w:left="204" w:right="180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242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64C837B2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7"/>
                                    <w:ind w:left="108" w:right="86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484</w:t>
                                  </w:r>
                                </w:p>
                              </w:tc>
                              <w:tc>
                                <w:tcPr>
                                  <w:tcW w:w="701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700D8579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7"/>
                                    <w:ind w:left="224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996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51C65CAE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5"/>
                                    <w:ind w:left="107" w:right="87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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996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41DE6470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5"/>
                                    <w:ind w:left="108" w:right="87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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996</w:t>
                                  </w:r>
                                </w:p>
                              </w:tc>
                              <w:tc>
                                <w:tcPr>
                                  <w:tcW w:w="1302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0BC005BE" w14:textId="77777777" w:rsidR="00164630" w:rsidRDefault="0016463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164630" w14:paraId="5F106D0F" w14:textId="77777777">
                              <w:trPr>
                                <w:trHeight w:val="941"/>
                              </w:trPr>
                              <w:tc>
                                <w:tcPr>
                                  <w:tcW w:w="1083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1DBFAD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4"/>
                                    <w:rPr>
                                      <w:sz w:val="31"/>
                                      <w:szCs w:val="31"/>
                                    </w:rPr>
                                  </w:pPr>
                                </w:p>
                                <w:p w14:paraId="2C4F1D66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92" w:right="66"/>
                                    <w:jc w:val="center"/>
                                    <w:rPr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 w:rsidRPr="00BE57B8">
                                    <w:rPr>
                                      <w:i/>
                                      <w:iCs/>
                                      <w:color w:val="C00000"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proofErr w:type="spellStart"/>
                                  <w:r w:rsidRPr="00BE57B8">
                                    <w:rPr>
                                      <w:i/>
                                      <w:iCs/>
                                      <w:color w:val="C00000"/>
                                      <w:sz w:val="14"/>
                                      <w:szCs w:val="14"/>
                                    </w:rPr>
                                    <w:t>SD,total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01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27ABD1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F761FD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26"/>
                                    <w:ind w:left="27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B772ADD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5B40ED0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26"/>
                                    <w:ind w:left="27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A93A0D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224BB32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26"/>
                                    <w:ind w:left="108" w:right="85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102</w:t>
                                  </w:r>
                                </w:p>
                              </w:tc>
                              <w:tc>
                                <w:tcPr>
                                  <w:tcW w:w="701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2E4906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8B45F8C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26"/>
                                    <w:ind w:left="204" w:right="18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234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C234B5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76CDC18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26"/>
                                    <w:ind w:left="108" w:right="86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468</w:t>
                                  </w:r>
                                </w:p>
                              </w:tc>
                              <w:tc>
                                <w:tcPr>
                                  <w:tcW w:w="701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44647A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8CF7B68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26"/>
                                    <w:ind w:left="224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980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ABE0B83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7CC8C6A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26"/>
                                    <w:ind w:left="108" w:right="87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spacing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960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338099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BD92900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26"/>
                                    <w:ind w:left="107" w:right="87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pacing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920</w:t>
                                  </w:r>
                                </w:p>
                              </w:tc>
                              <w:tc>
                                <w:tcPr>
                                  <w:tcW w:w="1302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3506C06A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1" w:line="232" w:lineRule="auto"/>
                                    <w:ind w:left="114" w:right="101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E57B8">
                                    <w:rPr>
                                      <w:color w:val="C00000"/>
                                      <w:sz w:val="18"/>
                                      <w:szCs w:val="18"/>
                                    </w:rPr>
                                    <w:t>Total n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umber of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data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  <w:szCs w:val="18"/>
                                    </w:rPr>
                                    <w:t>subcarriers per</w:t>
                                  </w:r>
                                  <w:r>
                                    <w:rPr>
                                      <w:spacing w:val="-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RU</w:t>
                                  </w:r>
                                </w:p>
                              </w:tc>
                            </w:tr>
                            <w:tr w:rsidR="00164630" w14:paraId="5C09F022" w14:textId="77777777">
                              <w:trPr>
                                <w:trHeight w:val="955"/>
                              </w:trPr>
                              <w:tc>
                                <w:tcPr>
                                  <w:tcW w:w="1083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434CE64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48DE820F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/>
                                    <w:ind w:left="91" w:right="67"/>
                                    <w:jc w:val="center"/>
                                    <w:rPr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SP</w:t>
                                  </w:r>
                                </w:p>
                              </w:tc>
                              <w:tc>
                                <w:tcPr>
                                  <w:tcW w:w="7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B3047FA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6460316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39"/>
                                    <w:ind w:left="316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F11E7C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B2B5D6D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39"/>
                                    <w:ind w:left="314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AC0B64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83DF1A4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39"/>
                                    <w:ind w:left="23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B6BF326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75BD917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39"/>
                                    <w:ind w:left="24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A40A7D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5335407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39"/>
                                    <w:ind w:left="108" w:right="87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7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2B3243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D340424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39"/>
                                    <w:ind w:left="26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8F9DB6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3A237A4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39"/>
                                    <w:ind w:left="107" w:right="87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13D7767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E1A88C1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39"/>
                                    <w:ind w:left="108" w:right="87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64</w:t>
                                  </w:r>
                                </w:p>
                              </w:tc>
                              <w:tc>
                                <w:tcPr>
                                  <w:tcW w:w="13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7AFD21E3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4" w:line="232" w:lineRule="auto"/>
                                    <w:ind w:left="114" w:right="101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Number of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pilot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  <w:szCs w:val="18"/>
                                    </w:rPr>
                                    <w:t>subcarriers per</w:t>
                                  </w:r>
                                  <w:r>
                                    <w:rPr>
                                      <w:spacing w:val="-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RU</w:t>
                                  </w:r>
                                </w:p>
                              </w:tc>
                            </w:tr>
                            <w:tr w:rsidR="00164630" w14:paraId="28794D6C" w14:textId="77777777">
                              <w:trPr>
                                <w:trHeight w:val="742"/>
                              </w:trPr>
                              <w:tc>
                                <w:tcPr>
                                  <w:tcW w:w="1083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044E2D22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14:paraId="46263097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91" w:right="67"/>
                                    <w:jc w:val="center"/>
                                    <w:rPr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ST</w:t>
                                  </w:r>
                                </w:p>
                              </w:tc>
                              <w:tc>
                                <w:tcPr>
                                  <w:tcW w:w="7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4222F662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14:paraId="5252EC29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7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523AC393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14:paraId="336DC0B6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7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52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1486C596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14:paraId="1156B934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08" w:right="85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106</w:t>
                                  </w:r>
                                </w:p>
                              </w:tc>
                              <w:tc>
                                <w:tcPr>
                                  <w:tcW w:w="7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470BABB9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14:paraId="25C7BC03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04" w:right="18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242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7A8496D4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14:paraId="4B9B37C1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08" w:right="86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484</w:t>
                                  </w:r>
                                </w:p>
                              </w:tc>
                              <w:tc>
                                <w:tcPr>
                                  <w:tcW w:w="7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1CB6C0F4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14:paraId="2A152250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24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996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07D23075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14:paraId="2599A05E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08" w:right="87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spacing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992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11AA01E7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14:paraId="4217C6E5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07" w:right="87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pacing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984</w:t>
                                  </w:r>
                                </w:p>
                              </w:tc>
                              <w:tc>
                                <w:tcPr>
                                  <w:tcW w:w="13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25362013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4" w:line="232" w:lineRule="auto"/>
                                    <w:ind w:left="114" w:right="170"/>
                                    <w:jc w:val="both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Total number</w:t>
                                  </w:r>
                                  <w:r>
                                    <w:rPr>
                                      <w:spacing w:val="-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of subcarriers</w:t>
                                  </w:r>
                                  <w:r>
                                    <w:rPr>
                                      <w:spacing w:val="-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per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RU</w:t>
                                  </w:r>
                                </w:p>
                              </w:tc>
                            </w:tr>
                            <w:tr w:rsidR="00164630" w14:paraId="0B676BD2" w14:textId="77777777">
                              <w:trPr>
                                <w:trHeight w:val="330"/>
                              </w:trPr>
                              <w:tc>
                                <w:tcPr>
                                  <w:tcW w:w="7988" w:type="dxa"/>
                                  <w:gridSpan w:val="10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509BFDE0" w14:textId="77777777" w:rsidR="00164630" w:rsidRDefault="0016463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6"/>
                                    <w:ind w:left="116"/>
                                    <w:rPr>
                                      <w:i/>
                                      <w:iCs/>
                                      <w:position w:val="-5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NOTE—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-5"/>
                                      <w:sz w:val="14"/>
                                      <w:szCs w:val="14"/>
                                    </w:rPr>
                                    <w:t>ST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10"/>
                                      <w:position w:val="-5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= </w:t>
                                  </w:r>
                                  <w:r w:rsidRPr="00BE57B8">
                                    <w:rPr>
                                      <w:i/>
                                      <w:iCs/>
                                      <w:color w:val="C00000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proofErr w:type="spellStart"/>
                                  <w:r w:rsidRPr="00BE57B8">
                                    <w:rPr>
                                      <w:i/>
                                      <w:iCs/>
                                      <w:color w:val="C00000"/>
                                      <w:position w:val="-5"/>
                                      <w:sz w:val="14"/>
                                      <w:szCs w:val="14"/>
                                    </w:rPr>
                                    <w:t>SD,total</w:t>
                                  </w:r>
                                  <w:proofErr w:type="spellEnd"/>
                                  <w:r w:rsidRPr="00BE57B8">
                                    <w:rPr>
                                      <w:i/>
                                      <w:iCs/>
                                      <w:color w:val="C00000"/>
                                      <w:spacing w:val="10"/>
                                      <w:position w:val="-5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+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-5"/>
                                      <w:sz w:val="14"/>
                                      <w:szCs w:val="14"/>
                                    </w:rPr>
                                    <w:t>SP</w:t>
                                  </w:r>
                                </w:p>
                              </w:tc>
                            </w:tr>
                          </w:tbl>
                          <w:p w14:paraId="19A00AEB" w14:textId="77777777" w:rsidR="00164630" w:rsidRDefault="00164630" w:rsidP="00164630">
                            <w:pPr>
                              <w:pStyle w:val="BodyText0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13E30C" id="Text Box 12" o:spid="_x0000_s1029" type="#_x0000_t202" style="position:absolute;left:0;text-align:left;margin-left:105.8pt;margin-top:12.6pt;width:401.15pt;height:193.4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1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83"/>
                        <w:gridCol w:w="701"/>
                        <w:gridCol w:w="700"/>
                        <w:gridCol w:w="700"/>
                        <w:gridCol w:w="701"/>
                        <w:gridCol w:w="700"/>
                        <w:gridCol w:w="701"/>
                        <w:gridCol w:w="700"/>
                        <w:gridCol w:w="700"/>
                        <w:gridCol w:w="1302"/>
                      </w:tblGrid>
                      <w:tr w:rsidR="00164630" w14:paraId="1B3DD75D" w14:textId="77777777">
                        <w:trPr>
                          <w:trHeight w:val="329"/>
                        </w:trPr>
                        <w:tc>
                          <w:tcPr>
                            <w:tcW w:w="1083" w:type="dxa"/>
                            <w:vMerge w:val="restart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0186C900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1"/>
                            </w:pPr>
                          </w:p>
                          <w:p w14:paraId="2AD9C883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ind w:left="130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Parameter</w:t>
                            </w:r>
                          </w:p>
                        </w:tc>
                        <w:tc>
                          <w:tcPr>
                            <w:tcW w:w="5603" w:type="dxa"/>
                            <w:gridSpan w:val="8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</w:tcPr>
                          <w:p w14:paraId="7FEE1650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56"/>
                              <w:ind w:left="1712"/>
                              <w:rPr>
                                <w:color w:val="208A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RU</w:t>
                            </w:r>
                            <w:r>
                              <w:rPr>
                                <w:b/>
                                <w:bCs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size</w:t>
                            </w:r>
                            <w:r>
                              <w:rPr>
                                <w:b/>
                                <w:bCs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(subcarriers)</w:t>
                            </w:r>
                            <w:r>
                              <w:rPr>
                                <w:color w:val="208A20"/>
                                <w:sz w:val="18"/>
                                <w:szCs w:val="18"/>
                                <w:u w:val="single"/>
                              </w:rPr>
                              <w:t>(#1258)</w:t>
                            </w:r>
                          </w:p>
                        </w:tc>
                        <w:tc>
                          <w:tcPr>
                            <w:tcW w:w="1302" w:type="dxa"/>
                            <w:vMerge w:val="restart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6BDB06C4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1"/>
                            </w:pPr>
                          </w:p>
                          <w:p w14:paraId="4C9F6DA3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ind w:left="201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Description</w:t>
                            </w:r>
                          </w:p>
                        </w:tc>
                      </w:tr>
                      <w:tr w:rsidR="00164630" w14:paraId="60A8F076" w14:textId="77777777">
                        <w:trPr>
                          <w:trHeight w:val="411"/>
                        </w:trPr>
                        <w:tc>
                          <w:tcPr>
                            <w:tcW w:w="1083" w:type="dxa"/>
                            <w:vMerge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2E7BD9C3" w14:textId="77777777" w:rsidR="00164630" w:rsidRDefault="0016463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01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605DD28C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97"/>
                              <w:ind w:left="270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700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0A63345B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97"/>
                              <w:ind w:left="270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52</w:t>
                            </w:r>
                          </w:p>
                        </w:tc>
                        <w:tc>
                          <w:tcPr>
                            <w:tcW w:w="700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1ADC4554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97"/>
                              <w:ind w:left="108" w:right="85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106</w:t>
                            </w:r>
                          </w:p>
                        </w:tc>
                        <w:tc>
                          <w:tcPr>
                            <w:tcW w:w="701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0F5C58D2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97"/>
                              <w:ind w:left="204" w:right="180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242</w:t>
                            </w:r>
                          </w:p>
                        </w:tc>
                        <w:tc>
                          <w:tcPr>
                            <w:tcW w:w="700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64C837B2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97"/>
                              <w:ind w:left="108" w:right="86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484</w:t>
                            </w:r>
                          </w:p>
                        </w:tc>
                        <w:tc>
                          <w:tcPr>
                            <w:tcW w:w="701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700D8579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97"/>
                              <w:ind w:left="224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996</w:t>
                            </w:r>
                          </w:p>
                        </w:tc>
                        <w:tc>
                          <w:tcPr>
                            <w:tcW w:w="700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51C65CAE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85"/>
                              <w:ind w:left="107" w:right="87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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996</w:t>
                            </w:r>
                          </w:p>
                        </w:tc>
                        <w:tc>
                          <w:tcPr>
                            <w:tcW w:w="700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41DE6470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85"/>
                              <w:ind w:left="108" w:right="87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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996</w:t>
                            </w:r>
                          </w:p>
                        </w:tc>
                        <w:tc>
                          <w:tcPr>
                            <w:tcW w:w="1302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0BC005BE" w14:textId="77777777" w:rsidR="00164630" w:rsidRDefault="0016463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164630" w14:paraId="5F106D0F" w14:textId="77777777">
                        <w:trPr>
                          <w:trHeight w:val="941"/>
                        </w:trPr>
                        <w:tc>
                          <w:tcPr>
                            <w:tcW w:w="1083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1DBFAD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4"/>
                              <w:rPr>
                                <w:sz w:val="31"/>
                                <w:szCs w:val="31"/>
                              </w:rPr>
                            </w:pPr>
                          </w:p>
                          <w:p w14:paraId="2C4F1D66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ind w:left="92" w:right="66"/>
                              <w:jc w:val="center"/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BE57B8">
                              <w:rPr>
                                <w:i/>
                                <w:iCs/>
                                <w:color w:val="C00000"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proofErr w:type="spellStart"/>
                            <w:r w:rsidRPr="00BE57B8">
                              <w:rPr>
                                <w:i/>
                                <w:iCs/>
                                <w:color w:val="C00000"/>
                                <w:sz w:val="14"/>
                                <w:szCs w:val="14"/>
                              </w:rPr>
                              <w:t>SD,total</w:t>
                            </w:r>
                            <w:proofErr w:type="spellEnd"/>
                          </w:p>
                        </w:tc>
                        <w:tc>
                          <w:tcPr>
                            <w:tcW w:w="701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27ABD1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6F761FD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126"/>
                              <w:ind w:left="27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7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B772ADD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5B40ED0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126"/>
                              <w:ind w:left="27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7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A93A0D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224BB32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126"/>
                              <w:ind w:left="108" w:right="8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102</w:t>
                            </w:r>
                          </w:p>
                        </w:tc>
                        <w:tc>
                          <w:tcPr>
                            <w:tcW w:w="701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2E4906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8B45F8C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126"/>
                              <w:ind w:left="204" w:right="18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234</w:t>
                            </w:r>
                          </w:p>
                        </w:tc>
                        <w:tc>
                          <w:tcPr>
                            <w:tcW w:w="7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C234B5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76CDC18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126"/>
                              <w:ind w:left="108" w:right="86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468</w:t>
                            </w:r>
                          </w:p>
                        </w:tc>
                        <w:tc>
                          <w:tcPr>
                            <w:tcW w:w="701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44647A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8CF7B68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126"/>
                              <w:ind w:left="224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980</w:t>
                            </w:r>
                          </w:p>
                        </w:tc>
                        <w:tc>
                          <w:tcPr>
                            <w:tcW w:w="7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ABE0B83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7CC8C6A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126"/>
                              <w:ind w:left="108" w:right="87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960</w:t>
                            </w:r>
                          </w:p>
                        </w:tc>
                        <w:tc>
                          <w:tcPr>
                            <w:tcW w:w="7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338099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BD92900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126"/>
                              <w:ind w:left="107" w:right="87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920</w:t>
                            </w:r>
                          </w:p>
                        </w:tc>
                        <w:tc>
                          <w:tcPr>
                            <w:tcW w:w="1302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3506C06A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61" w:line="232" w:lineRule="auto"/>
                              <w:ind w:left="114" w:right="101"/>
                              <w:rPr>
                                <w:sz w:val="18"/>
                                <w:szCs w:val="18"/>
                              </w:rPr>
                            </w:pPr>
                            <w:r w:rsidRPr="00BE57B8">
                              <w:rPr>
                                <w:color w:val="C00000"/>
                                <w:sz w:val="18"/>
                                <w:szCs w:val="18"/>
                              </w:rPr>
                              <w:t>Total n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umber of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data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18"/>
                                <w:szCs w:val="18"/>
                              </w:rPr>
                              <w:t>subcarriers per</w:t>
                            </w:r>
                            <w:r>
                              <w:rPr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RU</w:t>
                            </w:r>
                          </w:p>
                        </w:tc>
                      </w:tr>
                      <w:tr w:rsidR="00164630" w14:paraId="5C09F022" w14:textId="77777777">
                        <w:trPr>
                          <w:trHeight w:val="955"/>
                        </w:trPr>
                        <w:tc>
                          <w:tcPr>
                            <w:tcW w:w="1083" w:type="dxa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434CE64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5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48DE820F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1"/>
                              <w:ind w:left="91" w:right="67"/>
                              <w:jc w:val="center"/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  <w:t>SP</w:t>
                            </w:r>
                          </w:p>
                        </w:tc>
                        <w:tc>
                          <w:tcPr>
                            <w:tcW w:w="7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B3047FA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6460316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139"/>
                              <w:ind w:left="316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F11E7C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B2B5D6D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139"/>
                              <w:ind w:left="314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AC0B64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83DF1A4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139"/>
                              <w:ind w:left="2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B6BF326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75BD917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139"/>
                              <w:ind w:left="24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7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A40A7D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5335407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139"/>
                              <w:ind w:left="108" w:right="87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7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2B3243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D340424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139"/>
                              <w:ind w:left="26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7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8F9DB6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3A237A4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139"/>
                              <w:ind w:left="107" w:right="87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7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13D7767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E1A88C1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139"/>
                              <w:ind w:left="108" w:right="87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64</w:t>
                            </w:r>
                          </w:p>
                        </w:tc>
                        <w:tc>
                          <w:tcPr>
                            <w:tcW w:w="13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7AFD21E3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74" w:line="232" w:lineRule="auto"/>
                              <w:ind w:left="114" w:right="101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Number of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pilot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18"/>
                                <w:szCs w:val="18"/>
                              </w:rPr>
                              <w:t>subcarriers per</w:t>
                            </w:r>
                            <w:r>
                              <w:rPr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RU</w:t>
                            </w:r>
                          </w:p>
                        </w:tc>
                      </w:tr>
                      <w:tr w:rsidR="00164630" w14:paraId="28794D6C" w14:textId="77777777">
                        <w:trPr>
                          <w:trHeight w:val="742"/>
                        </w:trPr>
                        <w:tc>
                          <w:tcPr>
                            <w:tcW w:w="1083" w:type="dxa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044E2D22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9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46263097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ind w:left="91" w:right="67"/>
                              <w:jc w:val="center"/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  <w:t>ST</w:t>
                            </w:r>
                          </w:p>
                        </w:tc>
                        <w:tc>
                          <w:tcPr>
                            <w:tcW w:w="7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4222F662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5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5252EC29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ind w:left="27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7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523AC393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5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336DC0B6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ind w:left="27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52</w:t>
                            </w:r>
                          </w:p>
                        </w:tc>
                        <w:tc>
                          <w:tcPr>
                            <w:tcW w:w="7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1486C596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5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1156B934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ind w:left="108" w:right="8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106</w:t>
                            </w:r>
                          </w:p>
                        </w:tc>
                        <w:tc>
                          <w:tcPr>
                            <w:tcW w:w="7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470BABB9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5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25C7BC03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ind w:left="204" w:right="18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242</w:t>
                            </w:r>
                          </w:p>
                        </w:tc>
                        <w:tc>
                          <w:tcPr>
                            <w:tcW w:w="7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7A8496D4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5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4B9B37C1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ind w:left="108" w:right="86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484</w:t>
                            </w:r>
                          </w:p>
                        </w:tc>
                        <w:tc>
                          <w:tcPr>
                            <w:tcW w:w="7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1CB6C0F4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5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2A152250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ind w:left="224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996</w:t>
                            </w:r>
                          </w:p>
                        </w:tc>
                        <w:tc>
                          <w:tcPr>
                            <w:tcW w:w="7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07D23075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5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2599A05E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ind w:left="108" w:right="87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992</w:t>
                            </w:r>
                          </w:p>
                        </w:tc>
                        <w:tc>
                          <w:tcPr>
                            <w:tcW w:w="7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11AA01E7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5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4217C6E5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ind w:left="107" w:right="87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984</w:t>
                            </w:r>
                          </w:p>
                        </w:tc>
                        <w:tc>
                          <w:tcPr>
                            <w:tcW w:w="13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25362013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74" w:line="232" w:lineRule="auto"/>
                              <w:ind w:left="114" w:right="170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Total number</w:t>
                            </w:r>
                            <w:r>
                              <w:rPr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of subcarriers</w:t>
                            </w:r>
                            <w:r>
                              <w:rPr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per</w:t>
                            </w:r>
                            <w:r>
                              <w:rPr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RU</w:t>
                            </w:r>
                          </w:p>
                        </w:tc>
                      </w:tr>
                      <w:tr w:rsidR="00164630" w14:paraId="0B676BD2" w14:textId="77777777">
                        <w:trPr>
                          <w:trHeight w:val="330"/>
                        </w:trPr>
                        <w:tc>
                          <w:tcPr>
                            <w:tcW w:w="7988" w:type="dxa"/>
                            <w:gridSpan w:val="10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509BFDE0" w14:textId="77777777" w:rsidR="00164630" w:rsidRDefault="00164630">
                            <w:pPr>
                              <w:pStyle w:val="TableParagraph"/>
                              <w:kinsoku w:val="0"/>
                              <w:overflowPunct w:val="0"/>
                              <w:spacing w:before="56"/>
                              <w:ind w:left="116"/>
                              <w:rPr>
                                <w:i/>
                                <w:iCs/>
                                <w:position w:val="-5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NOTE—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position w:val="-5"/>
                                <w:sz w:val="14"/>
                                <w:szCs w:val="14"/>
                              </w:rPr>
                              <w:t>ST</w:t>
                            </w:r>
                            <w:r>
                              <w:rPr>
                                <w:i/>
                                <w:iCs/>
                                <w:spacing w:val="10"/>
                                <w:position w:val="-5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= </w:t>
                            </w:r>
                            <w:r w:rsidRPr="00BE57B8">
                              <w:rPr>
                                <w:i/>
                                <w:iCs/>
                                <w:color w:val="C00000"/>
                                <w:sz w:val="18"/>
                                <w:szCs w:val="18"/>
                              </w:rPr>
                              <w:t>N</w:t>
                            </w:r>
                            <w:proofErr w:type="spellStart"/>
                            <w:r w:rsidRPr="00BE57B8">
                              <w:rPr>
                                <w:i/>
                                <w:iCs/>
                                <w:color w:val="C00000"/>
                                <w:position w:val="-5"/>
                                <w:sz w:val="14"/>
                                <w:szCs w:val="14"/>
                              </w:rPr>
                              <w:t>SD,total</w:t>
                            </w:r>
                            <w:proofErr w:type="spellEnd"/>
                            <w:r w:rsidRPr="00BE57B8">
                              <w:rPr>
                                <w:i/>
                                <w:iCs/>
                                <w:color w:val="C00000"/>
                                <w:spacing w:val="10"/>
                                <w:position w:val="-5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+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position w:val="-5"/>
                                <w:sz w:val="14"/>
                                <w:szCs w:val="14"/>
                              </w:rPr>
                              <w:t>SP</w:t>
                            </w:r>
                          </w:p>
                        </w:tc>
                      </w:tr>
                    </w:tbl>
                    <w:p w14:paraId="19A00AEB" w14:textId="77777777" w:rsidR="00164630" w:rsidRDefault="00164630" w:rsidP="00164630">
                      <w:pPr>
                        <w:pStyle w:val="BodyText0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4872587" w14:textId="77777777" w:rsidR="00164630" w:rsidRDefault="00164630" w:rsidP="00164630">
      <w:pPr>
        <w:pStyle w:val="BodyText0"/>
        <w:kinsoku w:val="0"/>
        <w:overflowPunct w:val="0"/>
        <w:spacing w:before="56" w:line="203" w:lineRule="exact"/>
        <w:ind w:left="256"/>
        <w:rPr>
          <w:sz w:val="18"/>
          <w:szCs w:val="18"/>
        </w:rPr>
      </w:pPr>
    </w:p>
    <w:p w14:paraId="7FB7AB1E" w14:textId="77777777" w:rsidR="00164630" w:rsidRDefault="00164630" w:rsidP="00164630">
      <w:pPr>
        <w:pStyle w:val="BodyText0"/>
        <w:kinsoku w:val="0"/>
        <w:overflowPunct w:val="0"/>
        <w:spacing w:before="56" w:line="203" w:lineRule="exact"/>
        <w:ind w:left="256"/>
        <w:rPr>
          <w:sz w:val="18"/>
          <w:szCs w:val="18"/>
        </w:rPr>
      </w:pPr>
    </w:p>
    <w:p w14:paraId="442CA080" w14:textId="77777777" w:rsidR="00164630" w:rsidRDefault="00164630" w:rsidP="00164630">
      <w:pPr>
        <w:pStyle w:val="BodyText0"/>
        <w:kinsoku w:val="0"/>
        <w:overflowPunct w:val="0"/>
        <w:spacing w:before="56" w:line="203" w:lineRule="exact"/>
        <w:ind w:left="256"/>
        <w:rPr>
          <w:sz w:val="18"/>
          <w:szCs w:val="18"/>
        </w:rPr>
      </w:pPr>
    </w:p>
    <w:p w14:paraId="7F16190D" w14:textId="77777777" w:rsidR="00164630" w:rsidRDefault="00164630" w:rsidP="00164630">
      <w:pPr>
        <w:pStyle w:val="BodyText0"/>
        <w:kinsoku w:val="0"/>
        <w:overflowPunct w:val="0"/>
        <w:spacing w:before="56" w:line="203" w:lineRule="exact"/>
        <w:ind w:left="256"/>
        <w:rPr>
          <w:sz w:val="18"/>
          <w:szCs w:val="18"/>
        </w:rPr>
      </w:pPr>
    </w:p>
    <w:p w14:paraId="0DCBFDAA" w14:textId="77777777" w:rsidR="00164630" w:rsidRDefault="00164630" w:rsidP="00164630">
      <w:pPr>
        <w:jc w:val="both"/>
        <w:rPr>
          <w:b/>
          <w:bCs/>
          <w:sz w:val="24"/>
          <w:szCs w:val="24"/>
        </w:rPr>
      </w:pPr>
    </w:p>
    <w:p w14:paraId="65CF12A3" w14:textId="77777777" w:rsidR="00164630" w:rsidRDefault="00164630" w:rsidP="00164630">
      <w:pPr>
        <w:jc w:val="both"/>
        <w:rPr>
          <w:b/>
          <w:bCs/>
          <w:sz w:val="24"/>
          <w:szCs w:val="24"/>
        </w:rPr>
      </w:pPr>
    </w:p>
    <w:p w14:paraId="540AD3AD" w14:textId="77777777" w:rsidR="00164630" w:rsidRDefault="00164630" w:rsidP="00164630">
      <w:pPr>
        <w:jc w:val="both"/>
        <w:rPr>
          <w:b/>
          <w:bCs/>
          <w:sz w:val="24"/>
          <w:szCs w:val="24"/>
        </w:rPr>
      </w:pPr>
    </w:p>
    <w:p w14:paraId="3E67733B" w14:textId="77777777" w:rsidR="00164630" w:rsidRDefault="00164630" w:rsidP="00164630">
      <w:pPr>
        <w:jc w:val="both"/>
        <w:rPr>
          <w:b/>
          <w:bCs/>
          <w:sz w:val="24"/>
          <w:szCs w:val="24"/>
        </w:rPr>
      </w:pPr>
    </w:p>
    <w:p w14:paraId="21BC810B" w14:textId="77777777" w:rsidR="00164630" w:rsidRDefault="00164630" w:rsidP="00164630">
      <w:pPr>
        <w:jc w:val="both"/>
        <w:rPr>
          <w:b/>
          <w:bCs/>
          <w:sz w:val="24"/>
          <w:szCs w:val="24"/>
        </w:rPr>
      </w:pPr>
    </w:p>
    <w:p w14:paraId="57AF37F8" w14:textId="77777777" w:rsidR="00164630" w:rsidRDefault="00164630" w:rsidP="00164630">
      <w:pPr>
        <w:jc w:val="both"/>
        <w:rPr>
          <w:b/>
          <w:bCs/>
          <w:sz w:val="24"/>
          <w:szCs w:val="24"/>
        </w:rPr>
      </w:pPr>
    </w:p>
    <w:p w14:paraId="78030F0A" w14:textId="77777777" w:rsidR="00164630" w:rsidRDefault="00164630" w:rsidP="00164630">
      <w:pPr>
        <w:jc w:val="both"/>
        <w:rPr>
          <w:b/>
          <w:bCs/>
          <w:sz w:val="24"/>
          <w:szCs w:val="24"/>
        </w:rPr>
      </w:pPr>
    </w:p>
    <w:p w14:paraId="408B915D" w14:textId="49F73E7C" w:rsidR="005D51A9" w:rsidRDefault="005D51A9" w:rsidP="00E2433B">
      <w:pPr>
        <w:pStyle w:val="Heading2"/>
        <w:tabs>
          <w:tab w:val="left" w:pos="857"/>
        </w:tabs>
        <w:kinsoku w:val="0"/>
        <w:overflowPunct w:val="0"/>
        <w:spacing w:line="227" w:lineRule="exact"/>
      </w:pPr>
    </w:p>
    <w:p w14:paraId="2D250718" w14:textId="008DFAB7" w:rsidR="009422CC" w:rsidRDefault="009422CC" w:rsidP="009422CC"/>
    <w:p w14:paraId="61D7ED89" w14:textId="77777777" w:rsidR="009422CC" w:rsidRPr="009422CC" w:rsidRDefault="009422CC" w:rsidP="009422CC"/>
    <w:p w14:paraId="478ED982" w14:textId="77777777" w:rsidR="00F9770B" w:rsidRDefault="00F9770B" w:rsidP="00326FD0">
      <w:pPr>
        <w:pStyle w:val="Heading2"/>
        <w:tabs>
          <w:tab w:val="left" w:pos="857"/>
        </w:tabs>
        <w:kinsoku w:val="0"/>
        <w:overflowPunct w:val="0"/>
        <w:spacing w:line="227" w:lineRule="exact"/>
        <w:rPr>
          <w:u w:val="none"/>
        </w:rPr>
      </w:pPr>
    </w:p>
    <w:p w14:paraId="35074D03" w14:textId="2825A745" w:rsidR="00E2433B" w:rsidRDefault="00E2433B" w:rsidP="00326FD0">
      <w:pPr>
        <w:pStyle w:val="Heading2"/>
        <w:tabs>
          <w:tab w:val="left" w:pos="857"/>
        </w:tabs>
        <w:kinsoku w:val="0"/>
        <w:overflowPunct w:val="0"/>
        <w:spacing w:line="227" w:lineRule="exact"/>
        <w:rPr>
          <w:sz w:val="18"/>
          <w:szCs w:val="18"/>
        </w:rPr>
      </w:pPr>
      <w:r w:rsidRPr="005D51A9">
        <w:rPr>
          <w:u w:val="none"/>
        </w:rPr>
        <w:t>T</w:t>
      </w:r>
      <w:r w:rsidRPr="005D51A9">
        <w:rPr>
          <w:rFonts w:ascii="Times New Roman" w:hAnsi="Times New Roman"/>
          <w:sz w:val="24"/>
          <w:szCs w:val="24"/>
          <w:u w:val="none"/>
        </w:rPr>
        <w:t>able</w:t>
      </w:r>
      <w:r w:rsidRPr="005D51A9">
        <w:rPr>
          <w:rFonts w:ascii="Times New Roman" w:hAnsi="Times New Roman"/>
          <w:spacing w:val="-4"/>
          <w:sz w:val="24"/>
          <w:szCs w:val="24"/>
          <w:u w:val="none"/>
        </w:rPr>
        <w:t xml:space="preserve"> </w:t>
      </w:r>
      <w:r w:rsidRPr="005D51A9">
        <w:rPr>
          <w:rFonts w:ascii="Times New Roman" w:hAnsi="Times New Roman"/>
          <w:sz w:val="24"/>
          <w:szCs w:val="24"/>
          <w:u w:val="none"/>
        </w:rPr>
        <w:t>36-22—Subcarrier</w:t>
      </w:r>
      <w:r w:rsidRPr="005D51A9">
        <w:rPr>
          <w:rFonts w:ascii="Times New Roman" w:hAnsi="Times New Roman"/>
          <w:spacing w:val="-4"/>
          <w:sz w:val="24"/>
          <w:szCs w:val="24"/>
          <w:u w:val="none"/>
        </w:rPr>
        <w:t xml:space="preserve"> </w:t>
      </w:r>
      <w:r w:rsidRPr="005D51A9">
        <w:rPr>
          <w:rFonts w:ascii="Times New Roman" w:hAnsi="Times New Roman"/>
          <w:sz w:val="24"/>
          <w:szCs w:val="24"/>
          <w:u w:val="none"/>
        </w:rPr>
        <w:t>allocation</w:t>
      </w:r>
      <w:r w:rsidRPr="005D51A9">
        <w:rPr>
          <w:rFonts w:ascii="Times New Roman" w:hAnsi="Times New Roman"/>
          <w:spacing w:val="-3"/>
          <w:sz w:val="24"/>
          <w:szCs w:val="24"/>
          <w:u w:val="none"/>
        </w:rPr>
        <w:t xml:space="preserve"> </w:t>
      </w:r>
      <w:r w:rsidRPr="005D51A9">
        <w:rPr>
          <w:rFonts w:ascii="Times New Roman" w:hAnsi="Times New Roman"/>
          <w:sz w:val="24"/>
          <w:szCs w:val="24"/>
          <w:u w:val="none"/>
        </w:rPr>
        <w:t>related</w:t>
      </w:r>
      <w:r w:rsidRPr="005D51A9">
        <w:rPr>
          <w:rFonts w:ascii="Times New Roman" w:hAnsi="Times New Roman"/>
          <w:spacing w:val="-4"/>
          <w:sz w:val="24"/>
          <w:szCs w:val="24"/>
          <w:u w:val="none"/>
        </w:rPr>
        <w:t xml:space="preserve"> </w:t>
      </w:r>
      <w:r w:rsidRPr="005D51A9">
        <w:rPr>
          <w:rFonts w:ascii="Times New Roman" w:hAnsi="Times New Roman"/>
          <w:sz w:val="24"/>
          <w:szCs w:val="24"/>
          <w:u w:val="none"/>
        </w:rPr>
        <w:t>constants</w:t>
      </w:r>
      <w:r w:rsidRPr="005D51A9">
        <w:rPr>
          <w:rFonts w:ascii="Times New Roman" w:hAnsi="Times New Roman"/>
          <w:spacing w:val="-4"/>
          <w:sz w:val="24"/>
          <w:szCs w:val="24"/>
          <w:u w:val="none"/>
        </w:rPr>
        <w:t xml:space="preserve"> </w:t>
      </w:r>
      <w:r w:rsidRPr="005D51A9">
        <w:rPr>
          <w:rFonts w:ascii="Times New Roman" w:hAnsi="Times New Roman"/>
          <w:sz w:val="24"/>
          <w:szCs w:val="24"/>
          <w:u w:val="none"/>
        </w:rPr>
        <w:t>for</w:t>
      </w:r>
      <w:r w:rsidRPr="005D51A9">
        <w:rPr>
          <w:rFonts w:ascii="Times New Roman" w:hAnsi="Times New Roman"/>
          <w:spacing w:val="-3"/>
          <w:sz w:val="24"/>
          <w:szCs w:val="24"/>
          <w:u w:val="none"/>
        </w:rPr>
        <w:t xml:space="preserve"> </w:t>
      </w:r>
      <w:r w:rsidRPr="005D51A9">
        <w:rPr>
          <w:rFonts w:ascii="Times New Roman" w:hAnsi="Times New Roman"/>
          <w:sz w:val="24"/>
          <w:szCs w:val="24"/>
          <w:u w:val="none"/>
        </w:rPr>
        <w:t>MRUs</w:t>
      </w:r>
      <w:r w:rsidRPr="005D51A9">
        <w:rPr>
          <w:rFonts w:ascii="Times New Roman" w:hAnsi="Times New Roman"/>
          <w:spacing w:val="-5"/>
          <w:sz w:val="24"/>
          <w:szCs w:val="24"/>
          <w:u w:val="none"/>
        </w:rPr>
        <w:t xml:space="preserve"> </w:t>
      </w:r>
      <w:r w:rsidRPr="005D51A9">
        <w:rPr>
          <w:rFonts w:ascii="Times New Roman" w:hAnsi="Times New Roman"/>
          <w:sz w:val="24"/>
          <w:szCs w:val="24"/>
          <w:u w:val="none"/>
        </w:rPr>
        <w:t>in</w:t>
      </w:r>
      <w:r w:rsidRPr="005D51A9">
        <w:rPr>
          <w:rFonts w:ascii="Times New Roman" w:hAnsi="Times New Roman"/>
          <w:spacing w:val="-3"/>
          <w:sz w:val="24"/>
          <w:szCs w:val="24"/>
          <w:u w:val="none"/>
        </w:rPr>
        <w:t xml:space="preserve"> </w:t>
      </w:r>
      <w:r w:rsidRPr="005D51A9">
        <w:rPr>
          <w:rFonts w:ascii="Times New Roman" w:hAnsi="Times New Roman"/>
          <w:sz w:val="24"/>
          <w:szCs w:val="24"/>
          <w:u w:val="none"/>
        </w:rPr>
        <w:t>an</w:t>
      </w:r>
      <w:r w:rsidRPr="005D51A9">
        <w:rPr>
          <w:rFonts w:ascii="Times New Roman" w:hAnsi="Times New Roman"/>
          <w:spacing w:val="-3"/>
          <w:sz w:val="24"/>
          <w:szCs w:val="24"/>
          <w:u w:val="none"/>
        </w:rPr>
        <w:t xml:space="preserve"> </w:t>
      </w:r>
      <w:r w:rsidRPr="005D51A9">
        <w:rPr>
          <w:rFonts w:ascii="Times New Roman" w:hAnsi="Times New Roman"/>
          <w:sz w:val="24"/>
          <w:szCs w:val="24"/>
          <w:u w:val="none"/>
        </w:rPr>
        <w:t>OFDMA</w:t>
      </w:r>
      <w:r w:rsidRPr="005D51A9">
        <w:rPr>
          <w:rFonts w:ascii="Times New Roman" w:hAnsi="Times New Roman"/>
          <w:spacing w:val="-3"/>
          <w:sz w:val="24"/>
          <w:szCs w:val="24"/>
          <w:u w:val="none"/>
        </w:rPr>
        <w:t xml:space="preserve"> </w:t>
      </w:r>
      <w:r w:rsidRPr="005D51A9">
        <w:rPr>
          <w:rFonts w:ascii="Times New Roman" w:hAnsi="Times New Roman"/>
          <w:sz w:val="24"/>
          <w:szCs w:val="24"/>
          <w:u w:val="none"/>
        </w:rPr>
        <w:t>EHT</w:t>
      </w:r>
      <w:r w:rsidRPr="005D51A9">
        <w:rPr>
          <w:rFonts w:ascii="Times New Roman" w:hAnsi="Times New Roman"/>
          <w:spacing w:val="-3"/>
          <w:sz w:val="24"/>
          <w:szCs w:val="24"/>
          <w:u w:val="none"/>
        </w:rPr>
        <w:t xml:space="preserve"> </w:t>
      </w:r>
      <w:r w:rsidRPr="005D51A9">
        <w:rPr>
          <w:rFonts w:ascii="Times New Roman" w:hAnsi="Times New Roman"/>
          <w:sz w:val="24"/>
          <w:szCs w:val="24"/>
          <w:u w:val="none"/>
        </w:rPr>
        <w:t>PPDU</w:t>
      </w:r>
    </w:p>
    <w:p w14:paraId="74223478" w14:textId="77777777" w:rsidR="00E2433B" w:rsidRDefault="00E2433B" w:rsidP="00E2433B">
      <w:pPr>
        <w:pStyle w:val="BodyText0"/>
        <w:kinsoku w:val="0"/>
        <w:overflowPunct w:val="0"/>
        <w:spacing w:line="200" w:lineRule="exact"/>
        <w:ind w:left="166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04887668" wp14:editId="02331894">
                <wp:simplePos x="0" y="0"/>
                <wp:positionH relativeFrom="page">
                  <wp:posOffset>1121410</wp:posOffset>
                </wp:positionH>
                <wp:positionV relativeFrom="paragraph">
                  <wp:posOffset>71755</wp:posOffset>
                </wp:positionV>
                <wp:extent cx="5537835" cy="2633345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7835" cy="2633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83"/>
                              <w:gridCol w:w="900"/>
                              <w:gridCol w:w="900"/>
                              <w:gridCol w:w="900"/>
                              <w:gridCol w:w="900"/>
                              <w:gridCol w:w="900"/>
                              <w:gridCol w:w="900"/>
                              <w:gridCol w:w="900"/>
                              <w:gridCol w:w="1300"/>
                            </w:tblGrid>
                            <w:tr w:rsidR="00E2433B" w14:paraId="02D277DA" w14:textId="77777777">
                              <w:trPr>
                                <w:trHeight w:val="409"/>
                              </w:trPr>
                              <w:tc>
                                <w:tcPr>
                                  <w:tcW w:w="1083" w:type="dxa"/>
                                  <w:vMerge w:val="restar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0B95FC3A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3F9E1DD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2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745A95E0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29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Parameter</w:t>
                                  </w:r>
                                </w:p>
                              </w:tc>
                              <w:tc>
                                <w:tcPr>
                                  <w:tcW w:w="6300" w:type="dxa"/>
                                  <w:gridSpan w:val="7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</w:tcPr>
                                <w:p w14:paraId="5234B43A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6"/>
                                    <w:ind w:left="2244" w:right="2219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MRU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size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(subcarriers)</w:t>
                                  </w:r>
                                </w:p>
                              </w:tc>
                              <w:tc>
                                <w:tcPr>
                                  <w:tcW w:w="1300" w:type="dxa"/>
                                  <w:vMerge w:val="restart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4AF2E6AB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388008A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2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7389A6D7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02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Description</w:t>
                                  </w:r>
                                </w:p>
                              </w:tc>
                            </w:tr>
                            <w:tr w:rsidR="00E2433B" w14:paraId="3E8A82C2" w14:textId="77777777">
                              <w:trPr>
                                <w:trHeight w:val="610"/>
                              </w:trPr>
                              <w:tc>
                                <w:tcPr>
                                  <w:tcW w:w="1083" w:type="dxa"/>
                                  <w:vMerge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5F4C8F7B" w14:textId="77777777" w:rsidR="00E2433B" w:rsidRDefault="00E2433B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17293EC0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245906CC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17" w:right="93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52+26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066678AF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24308A5F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17" w:right="92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106+26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75392C36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2D61FB52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17" w:right="94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484+242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22F33B41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6834E482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17" w:right="94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996+484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502F3C65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3" w:line="217" w:lineRule="exact"/>
                                    <w:ind w:left="230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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996</w:t>
                                  </w:r>
                                </w:p>
                                <w:p w14:paraId="3F2CE17B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03" w:lineRule="exact"/>
                                    <w:ind w:left="274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+484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37D31003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83"/>
                                    <w:ind w:left="117" w:right="92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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996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371A253F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3" w:line="217" w:lineRule="exact"/>
                                    <w:ind w:left="230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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996</w:t>
                                  </w:r>
                                </w:p>
                                <w:p w14:paraId="0113B9C8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03" w:lineRule="exact"/>
                                    <w:ind w:left="274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+484</w:t>
                                  </w:r>
                                </w:p>
                              </w:tc>
                              <w:tc>
                                <w:tcPr>
                                  <w:tcW w:w="1300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6CCAE39A" w14:textId="77777777" w:rsidR="00E2433B" w:rsidRDefault="00E2433B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E2433B" w14:paraId="066B5D3B" w14:textId="77777777">
                              <w:trPr>
                                <w:trHeight w:val="941"/>
                              </w:trPr>
                              <w:tc>
                                <w:tcPr>
                                  <w:tcW w:w="1083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C71C93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"/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  <w:p w14:paraId="0BA013EA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/>
                                    <w:ind w:left="91" w:right="67"/>
                                    <w:jc w:val="center"/>
                                    <w:rPr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 w:rsidRPr="00D975DA">
                                    <w:rPr>
                                      <w:i/>
                                      <w:iCs/>
                                      <w:color w:val="C00000"/>
                                      <w:position w:val="5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proofErr w:type="spellStart"/>
                                  <w:r w:rsidRPr="00D975DA">
                                    <w:rPr>
                                      <w:i/>
                                      <w:iCs/>
                                      <w:color w:val="C00000"/>
                                      <w:sz w:val="14"/>
                                      <w:szCs w:val="14"/>
                                    </w:rPr>
                                    <w:t>SD,total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28A9B0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E0288D3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26"/>
                                    <w:ind w:left="117" w:right="92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72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47CFDC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7FDF027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26"/>
                                    <w:ind w:left="117" w:right="93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126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F30214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CA3810B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26"/>
                                    <w:ind w:left="117" w:right="93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702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9A83A6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DB94C7F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26"/>
                                    <w:ind w:left="117" w:right="94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spacing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448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B89222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BCAEEB4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26"/>
                                    <w:ind w:left="117" w:right="92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428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344CC0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8714807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26"/>
                                    <w:ind w:left="117" w:right="92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940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E50C0F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A0C7B48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26"/>
                                    <w:ind w:left="117" w:right="92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408</w:t>
                                  </w: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0BE25F36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1" w:line="232" w:lineRule="auto"/>
                                    <w:ind w:left="117" w:right="96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975DA">
                                    <w:rPr>
                                      <w:color w:val="C00000"/>
                                      <w:sz w:val="18"/>
                                      <w:szCs w:val="18"/>
                                    </w:rPr>
                                    <w:t>Total n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umber of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data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  <w:szCs w:val="18"/>
                                    </w:rPr>
                                    <w:t>subcarriers per</w:t>
                                  </w:r>
                                  <w:r>
                                    <w:rPr>
                                      <w:spacing w:val="-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MRU</w:t>
                                  </w:r>
                                </w:p>
                              </w:tc>
                            </w:tr>
                            <w:tr w:rsidR="00E2433B" w14:paraId="7D49BB95" w14:textId="77777777">
                              <w:trPr>
                                <w:trHeight w:val="955"/>
                              </w:trPr>
                              <w:tc>
                                <w:tcPr>
                                  <w:tcW w:w="1083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E46644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"/>
                                    <w:rPr>
                                      <w:sz w:val="31"/>
                                      <w:szCs w:val="31"/>
                                    </w:rPr>
                                  </w:pPr>
                                </w:p>
                                <w:p w14:paraId="583423A1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89" w:right="67"/>
                                    <w:jc w:val="center"/>
                                    <w:rPr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position w:val="5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SP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347CB07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444A8D4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39"/>
                                    <w:ind w:left="24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90DAC52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C98C7CA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39"/>
                                    <w:ind w:left="24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356FD8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91074AE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39"/>
                                    <w:ind w:left="117" w:right="92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7590E6E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E8B55EC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39"/>
                                    <w:ind w:left="117" w:right="92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6C0EE8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684C1C3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39"/>
                                    <w:ind w:left="117" w:right="92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0A0365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1312450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39"/>
                                    <w:ind w:left="117" w:right="92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54AFD2F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8DFD209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39"/>
                                    <w:ind w:left="117" w:right="92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64</w:t>
                                  </w: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5D897491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4" w:line="232" w:lineRule="auto"/>
                                    <w:ind w:left="117" w:right="96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Number of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pilot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  <w:szCs w:val="18"/>
                                    </w:rPr>
                                    <w:t>subcarriers per</w:t>
                                  </w:r>
                                  <w:r>
                                    <w:rPr>
                                      <w:spacing w:val="-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MRU</w:t>
                                  </w:r>
                                </w:p>
                              </w:tc>
                            </w:tr>
                            <w:tr w:rsidR="00E2433B" w14:paraId="07F2EE10" w14:textId="77777777">
                              <w:trPr>
                                <w:trHeight w:val="742"/>
                              </w:trPr>
                              <w:tc>
                                <w:tcPr>
                                  <w:tcW w:w="1083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10AE4C53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14:paraId="09B2D61C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91" w:right="67"/>
                                    <w:jc w:val="center"/>
                                    <w:rPr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ST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2CCCAE5D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14:paraId="4349F67C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17" w:right="92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78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0781BE94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14:paraId="1778EAD7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17" w:right="93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132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14D600FE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14:paraId="70F0BD4D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17" w:right="93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726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5E9B398B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14:paraId="03FB6C08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17" w:right="94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spacing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480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5F6C1CE9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14:paraId="519E04B7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17" w:right="92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476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3627B3CD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14:paraId="2C2998B7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17" w:right="92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988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52D464C5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14:paraId="392AAD90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17" w:right="92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472</w:t>
                                  </w: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3551388B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4" w:line="232" w:lineRule="auto"/>
                                    <w:ind w:left="117" w:right="168"/>
                                    <w:jc w:val="both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Total number</w:t>
                                  </w:r>
                                  <w:r>
                                    <w:rPr>
                                      <w:spacing w:val="-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of subcarriers</w:t>
                                  </w:r>
                                  <w:r>
                                    <w:rPr>
                                      <w:spacing w:val="-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per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MRU</w:t>
                                  </w:r>
                                </w:p>
                              </w:tc>
                            </w:tr>
                            <w:tr w:rsidR="00E2433B" w14:paraId="565DFFD2" w14:textId="77777777">
                              <w:trPr>
                                <w:trHeight w:val="330"/>
                              </w:trPr>
                              <w:tc>
                                <w:tcPr>
                                  <w:tcW w:w="8683" w:type="dxa"/>
                                  <w:gridSpan w:val="9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0DA38CD2" w14:textId="77777777" w:rsidR="00E2433B" w:rsidRDefault="00E2433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6"/>
                                    <w:ind w:left="117"/>
                                    <w:rPr>
                                      <w:i/>
                                      <w:iCs/>
                                      <w:position w:val="-5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NOTE—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-5"/>
                                      <w:sz w:val="14"/>
                                      <w:szCs w:val="14"/>
                                    </w:rPr>
                                    <w:t>ST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9"/>
                                      <w:position w:val="-5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= </w:t>
                                  </w:r>
                                  <w:r w:rsidRPr="00D975DA">
                                    <w:rPr>
                                      <w:i/>
                                      <w:iCs/>
                                      <w:color w:val="C00000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proofErr w:type="spellStart"/>
                                  <w:r w:rsidRPr="00D975DA">
                                    <w:rPr>
                                      <w:i/>
                                      <w:iCs/>
                                      <w:color w:val="C00000"/>
                                      <w:position w:val="-5"/>
                                      <w:sz w:val="14"/>
                                      <w:szCs w:val="14"/>
                                    </w:rPr>
                                    <w:t>SD,total</w:t>
                                  </w:r>
                                  <w:proofErr w:type="spellEnd"/>
                                  <w:r w:rsidRPr="00D975DA">
                                    <w:rPr>
                                      <w:i/>
                                      <w:iCs/>
                                      <w:color w:val="C00000"/>
                                      <w:spacing w:val="9"/>
                                      <w:position w:val="-5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+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-5"/>
                                      <w:sz w:val="14"/>
                                      <w:szCs w:val="14"/>
                                    </w:rPr>
                                    <w:t>SP</w:t>
                                  </w:r>
                                </w:p>
                              </w:tc>
                            </w:tr>
                          </w:tbl>
                          <w:p w14:paraId="6F2C0995" w14:textId="77777777" w:rsidR="00E2433B" w:rsidRDefault="00E2433B" w:rsidP="00E2433B">
                            <w:pPr>
                              <w:pStyle w:val="BodyText0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87668" id="Text Box 13" o:spid="_x0000_s1030" type="#_x0000_t202" style="position:absolute;left:0;text-align:left;margin-left:88.3pt;margin-top:5.65pt;width:436.05pt;height:207.3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1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83"/>
                        <w:gridCol w:w="900"/>
                        <w:gridCol w:w="900"/>
                        <w:gridCol w:w="900"/>
                        <w:gridCol w:w="900"/>
                        <w:gridCol w:w="900"/>
                        <w:gridCol w:w="900"/>
                        <w:gridCol w:w="900"/>
                        <w:gridCol w:w="1300"/>
                      </w:tblGrid>
                      <w:tr w:rsidR="00E2433B" w14:paraId="02D277DA" w14:textId="77777777">
                        <w:trPr>
                          <w:trHeight w:val="409"/>
                        </w:trPr>
                        <w:tc>
                          <w:tcPr>
                            <w:tcW w:w="1083" w:type="dxa"/>
                            <w:vMerge w:val="restart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0B95FC3A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3F9E1DD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before="2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45A95E0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ind w:left="129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Parameter</w:t>
                            </w:r>
                          </w:p>
                        </w:tc>
                        <w:tc>
                          <w:tcPr>
                            <w:tcW w:w="6300" w:type="dxa"/>
                            <w:gridSpan w:val="7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</w:tcPr>
                          <w:p w14:paraId="5234B43A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before="96"/>
                              <w:ind w:left="2244" w:right="2219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MRU</w:t>
                            </w:r>
                            <w:r>
                              <w:rPr>
                                <w:b/>
                                <w:bCs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size</w:t>
                            </w:r>
                            <w:r>
                              <w:rPr>
                                <w:b/>
                                <w:bCs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(subcarriers)</w:t>
                            </w:r>
                          </w:p>
                        </w:tc>
                        <w:tc>
                          <w:tcPr>
                            <w:tcW w:w="1300" w:type="dxa"/>
                            <w:vMerge w:val="restart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4AF2E6AB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388008A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before="2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389A6D7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ind w:left="202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Description</w:t>
                            </w:r>
                          </w:p>
                        </w:tc>
                      </w:tr>
                      <w:tr w:rsidR="00E2433B" w14:paraId="3E8A82C2" w14:textId="77777777">
                        <w:trPr>
                          <w:trHeight w:val="610"/>
                        </w:trPr>
                        <w:tc>
                          <w:tcPr>
                            <w:tcW w:w="1083" w:type="dxa"/>
                            <w:vMerge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5F4C8F7B" w14:textId="77777777" w:rsidR="00E2433B" w:rsidRDefault="00E2433B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17293EC0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245906CC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ind w:left="117" w:right="93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52+26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066678AF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24308A5F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ind w:left="117" w:right="92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106+26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75392C36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2D61FB52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ind w:left="117" w:right="94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484+242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22F33B41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6834E482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ind w:left="117" w:right="94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996+484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502F3C65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before="83" w:line="217" w:lineRule="exact"/>
                              <w:ind w:left="230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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996</w:t>
                            </w:r>
                          </w:p>
                          <w:p w14:paraId="3F2CE17B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line="203" w:lineRule="exact"/>
                              <w:ind w:left="274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+484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37D31003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before="183"/>
                              <w:ind w:left="117" w:right="92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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996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371A253F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before="83" w:line="217" w:lineRule="exact"/>
                              <w:ind w:left="230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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996</w:t>
                            </w:r>
                          </w:p>
                          <w:p w14:paraId="0113B9C8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line="203" w:lineRule="exact"/>
                              <w:ind w:left="274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+484</w:t>
                            </w:r>
                          </w:p>
                        </w:tc>
                        <w:tc>
                          <w:tcPr>
                            <w:tcW w:w="1300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6CCAE39A" w14:textId="77777777" w:rsidR="00E2433B" w:rsidRDefault="00E2433B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E2433B" w14:paraId="066B5D3B" w14:textId="77777777">
                        <w:trPr>
                          <w:trHeight w:val="941"/>
                        </w:trPr>
                        <w:tc>
                          <w:tcPr>
                            <w:tcW w:w="1083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C71C93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before="6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0BA013EA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before="1"/>
                              <w:ind w:left="91" w:right="67"/>
                              <w:jc w:val="center"/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D975DA">
                              <w:rPr>
                                <w:i/>
                                <w:iCs/>
                                <w:color w:val="C00000"/>
                                <w:position w:val="5"/>
                                <w:sz w:val="18"/>
                                <w:szCs w:val="18"/>
                              </w:rPr>
                              <w:t>N</w:t>
                            </w:r>
                            <w:proofErr w:type="spellStart"/>
                            <w:r w:rsidRPr="00D975DA">
                              <w:rPr>
                                <w:i/>
                                <w:iCs/>
                                <w:color w:val="C00000"/>
                                <w:sz w:val="14"/>
                                <w:szCs w:val="14"/>
                              </w:rPr>
                              <w:t>SD,total</w:t>
                            </w:r>
                            <w:proofErr w:type="spellEnd"/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28A9B0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E0288D3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before="126"/>
                              <w:ind w:left="117" w:right="92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72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47CFDC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7FDF027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before="126"/>
                              <w:ind w:left="117" w:right="9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126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F30214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CA3810B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before="126"/>
                              <w:ind w:left="117" w:right="9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702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9A83A6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DB94C7F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before="126"/>
                              <w:ind w:left="117" w:right="94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448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B89222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BCAEEB4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before="126"/>
                              <w:ind w:left="117" w:right="92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428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344CC0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8714807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before="126"/>
                              <w:ind w:left="117" w:right="92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940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E50C0F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A0C7B48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before="126"/>
                              <w:ind w:left="117" w:right="92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408</w:t>
                            </w:r>
                          </w:p>
                        </w:tc>
                        <w:tc>
                          <w:tcPr>
                            <w:tcW w:w="13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0BE25F36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before="61" w:line="232" w:lineRule="auto"/>
                              <w:ind w:left="117" w:right="96"/>
                              <w:rPr>
                                <w:sz w:val="18"/>
                                <w:szCs w:val="18"/>
                              </w:rPr>
                            </w:pPr>
                            <w:r w:rsidRPr="00D975DA">
                              <w:rPr>
                                <w:color w:val="C00000"/>
                                <w:sz w:val="18"/>
                                <w:szCs w:val="18"/>
                              </w:rPr>
                              <w:t>Total n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umber of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data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18"/>
                                <w:szCs w:val="18"/>
                              </w:rPr>
                              <w:t>subcarriers per</w:t>
                            </w:r>
                            <w:r>
                              <w:rPr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MRU</w:t>
                            </w:r>
                          </w:p>
                        </w:tc>
                      </w:tr>
                      <w:tr w:rsidR="00E2433B" w14:paraId="7D49BB95" w14:textId="77777777">
                        <w:trPr>
                          <w:trHeight w:val="955"/>
                        </w:trPr>
                        <w:tc>
                          <w:tcPr>
                            <w:tcW w:w="1083" w:type="dxa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E46644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before="8"/>
                              <w:rPr>
                                <w:sz w:val="31"/>
                                <w:szCs w:val="31"/>
                              </w:rPr>
                            </w:pPr>
                          </w:p>
                          <w:p w14:paraId="583423A1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ind w:left="89" w:right="67"/>
                              <w:jc w:val="center"/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i/>
                                <w:iCs/>
                                <w:position w:val="5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  <w:t>SP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347CB07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444A8D4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before="139"/>
                              <w:ind w:left="24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90DAC52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C98C7CA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before="139"/>
                              <w:ind w:left="24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356FD8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91074AE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before="139"/>
                              <w:ind w:left="117" w:right="92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7590E6E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E8B55EC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before="139"/>
                              <w:ind w:left="117" w:right="92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6C0EE8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684C1C3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before="139"/>
                              <w:ind w:left="117" w:right="92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0A0365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1312450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before="139"/>
                              <w:ind w:left="117" w:right="92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54AFD2F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8DFD209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before="139"/>
                              <w:ind w:left="117" w:right="92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64</w:t>
                            </w:r>
                          </w:p>
                        </w:tc>
                        <w:tc>
                          <w:tcPr>
                            <w:tcW w:w="13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5D897491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before="74" w:line="232" w:lineRule="auto"/>
                              <w:ind w:left="117" w:right="96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Number of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pilot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18"/>
                                <w:szCs w:val="18"/>
                              </w:rPr>
                              <w:t>subcarriers per</w:t>
                            </w:r>
                            <w:r>
                              <w:rPr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MRU</w:t>
                            </w:r>
                          </w:p>
                        </w:tc>
                      </w:tr>
                      <w:tr w:rsidR="00E2433B" w14:paraId="07F2EE10" w14:textId="77777777">
                        <w:trPr>
                          <w:trHeight w:val="742"/>
                        </w:trPr>
                        <w:tc>
                          <w:tcPr>
                            <w:tcW w:w="1083" w:type="dxa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10AE4C53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before="9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09B2D61C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ind w:left="91" w:right="67"/>
                              <w:jc w:val="center"/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  <w:t>ST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2CCCAE5D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before="5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4349F67C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ind w:left="117" w:right="92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78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0781BE94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before="5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1778EAD7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ind w:left="117" w:right="9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132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14D600FE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before="5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70F0BD4D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ind w:left="117" w:right="9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726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5E9B398B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before="5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03FB6C08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ind w:left="117" w:right="94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480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5F6C1CE9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before="5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519E04B7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ind w:left="117" w:right="92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476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3627B3CD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before="5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2C2998B7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ind w:left="117" w:right="92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988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52D464C5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before="5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392AAD90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ind w:left="117" w:right="92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472</w:t>
                            </w:r>
                          </w:p>
                        </w:tc>
                        <w:tc>
                          <w:tcPr>
                            <w:tcW w:w="13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3551388B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before="74" w:line="232" w:lineRule="auto"/>
                              <w:ind w:left="117" w:right="168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Total number</w:t>
                            </w:r>
                            <w:r>
                              <w:rPr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of subcarriers</w:t>
                            </w:r>
                            <w:r>
                              <w:rPr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per</w:t>
                            </w:r>
                            <w:r>
                              <w:rPr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MRU</w:t>
                            </w:r>
                          </w:p>
                        </w:tc>
                      </w:tr>
                      <w:tr w:rsidR="00E2433B" w14:paraId="565DFFD2" w14:textId="77777777">
                        <w:trPr>
                          <w:trHeight w:val="330"/>
                        </w:trPr>
                        <w:tc>
                          <w:tcPr>
                            <w:tcW w:w="8683" w:type="dxa"/>
                            <w:gridSpan w:val="9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0DA38CD2" w14:textId="77777777" w:rsidR="00E2433B" w:rsidRDefault="00E2433B">
                            <w:pPr>
                              <w:pStyle w:val="TableParagraph"/>
                              <w:kinsoku w:val="0"/>
                              <w:overflowPunct w:val="0"/>
                              <w:spacing w:before="56"/>
                              <w:ind w:left="117"/>
                              <w:rPr>
                                <w:i/>
                                <w:iCs/>
                                <w:position w:val="-5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NOTE—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position w:val="-5"/>
                                <w:sz w:val="14"/>
                                <w:szCs w:val="14"/>
                              </w:rPr>
                              <w:t>ST</w:t>
                            </w:r>
                            <w:r>
                              <w:rPr>
                                <w:i/>
                                <w:iCs/>
                                <w:spacing w:val="9"/>
                                <w:position w:val="-5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= </w:t>
                            </w:r>
                            <w:r w:rsidRPr="00D975DA">
                              <w:rPr>
                                <w:i/>
                                <w:iCs/>
                                <w:color w:val="C00000"/>
                                <w:sz w:val="18"/>
                                <w:szCs w:val="18"/>
                              </w:rPr>
                              <w:t>N</w:t>
                            </w:r>
                            <w:proofErr w:type="spellStart"/>
                            <w:r w:rsidRPr="00D975DA">
                              <w:rPr>
                                <w:i/>
                                <w:iCs/>
                                <w:color w:val="C00000"/>
                                <w:position w:val="-5"/>
                                <w:sz w:val="14"/>
                                <w:szCs w:val="14"/>
                              </w:rPr>
                              <w:t>SD,total</w:t>
                            </w:r>
                            <w:proofErr w:type="spellEnd"/>
                            <w:r w:rsidRPr="00D975DA">
                              <w:rPr>
                                <w:i/>
                                <w:iCs/>
                                <w:color w:val="C00000"/>
                                <w:spacing w:val="9"/>
                                <w:position w:val="-5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+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position w:val="-5"/>
                                <w:sz w:val="14"/>
                                <w:szCs w:val="14"/>
                              </w:rPr>
                              <w:t>SP</w:t>
                            </w:r>
                          </w:p>
                        </w:tc>
                      </w:tr>
                    </w:tbl>
                    <w:p w14:paraId="6F2C0995" w14:textId="77777777" w:rsidR="00E2433B" w:rsidRDefault="00E2433B" w:rsidP="00E2433B">
                      <w:pPr>
                        <w:pStyle w:val="BodyText0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F43CB44" w14:textId="77777777" w:rsidR="00E2433B" w:rsidRDefault="00E2433B" w:rsidP="00E2433B">
      <w:pPr>
        <w:jc w:val="both"/>
        <w:rPr>
          <w:b/>
          <w:bCs/>
          <w:sz w:val="24"/>
          <w:szCs w:val="24"/>
        </w:rPr>
      </w:pPr>
    </w:p>
    <w:p w14:paraId="46D9CA4B" w14:textId="77777777" w:rsidR="00E2433B" w:rsidRDefault="00E2433B" w:rsidP="00E2433B">
      <w:pPr>
        <w:jc w:val="both"/>
        <w:rPr>
          <w:b/>
          <w:bCs/>
          <w:sz w:val="24"/>
          <w:szCs w:val="24"/>
        </w:rPr>
      </w:pPr>
    </w:p>
    <w:p w14:paraId="2C3269E0" w14:textId="77777777" w:rsidR="00E2433B" w:rsidRDefault="00E2433B" w:rsidP="00E2433B">
      <w:pPr>
        <w:jc w:val="both"/>
        <w:rPr>
          <w:b/>
          <w:bCs/>
          <w:sz w:val="24"/>
          <w:szCs w:val="24"/>
        </w:rPr>
      </w:pPr>
    </w:p>
    <w:p w14:paraId="25148CEB" w14:textId="77777777" w:rsidR="00E2433B" w:rsidRDefault="00E2433B" w:rsidP="00E2433B">
      <w:pPr>
        <w:jc w:val="both"/>
        <w:rPr>
          <w:b/>
          <w:bCs/>
          <w:sz w:val="24"/>
          <w:szCs w:val="24"/>
        </w:rPr>
      </w:pPr>
    </w:p>
    <w:p w14:paraId="206EE558" w14:textId="77777777" w:rsidR="00E2433B" w:rsidRDefault="00E2433B" w:rsidP="00E2433B">
      <w:pPr>
        <w:jc w:val="both"/>
        <w:rPr>
          <w:b/>
          <w:bCs/>
          <w:sz w:val="24"/>
          <w:szCs w:val="24"/>
        </w:rPr>
      </w:pPr>
    </w:p>
    <w:p w14:paraId="59612FDE" w14:textId="77777777" w:rsidR="00E2433B" w:rsidRDefault="00E2433B" w:rsidP="00E2433B">
      <w:pPr>
        <w:jc w:val="both"/>
        <w:rPr>
          <w:b/>
          <w:bCs/>
          <w:sz w:val="24"/>
          <w:szCs w:val="24"/>
        </w:rPr>
      </w:pPr>
    </w:p>
    <w:p w14:paraId="00763BC2" w14:textId="77777777" w:rsidR="00E2433B" w:rsidRDefault="00E2433B" w:rsidP="00E2433B">
      <w:pPr>
        <w:jc w:val="both"/>
        <w:rPr>
          <w:b/>
          <w:bCs/>
          <w:sz w:val="24"/>
          <w:szCs w:val="24"/>
        </w:rPr>
      </w:pPr>
    </w:p>
    <w:p w14:paraId="52DF285D" w14:textId="77777777" w:rsidR="00E2433B" w:rsidRDefault="00E2433B" w:rsidP="00E2433B">
      <w:pPr>
        <w:jc w:val="both"/>
        <w:rPr>
          <w:b/>
          <w:bCs/>
          <w:sz w:val="24"/>
          <w:szCs w:val="24"/>
        </w:rPr>
      </w:pPr>
    </w:p>
    <w:p w14:paraId="561C5C0A" w14:textId="77777777" w:rsidR="00E2433B" w:rsidRDefault="00E2433B" w:rsidP="00E2433B">
      <w:pPr>
        <w:jc w:val="both"/>
        <w:rPr>
          <w:b/>
          <w:bCs/>
          <w:sz w:val="24"/>
          <w:szCs w:val="24"/>
        </w:rPr>
      </w:pPr>
    </w:p>
    <w:p w14:paraId="1903D24A" w14:textId="77777777" w:rsidR="00E2433B" w:rsidRDefault="00E2433B" w:rsidP="00E2433B">
      <w:pPr>
        <w:jc w:val="both"/>
        <w:rPr>
          <w:b/>
          <w:bCs/>
          <w:sz w:val="24"/>
          <w:szCs w:val="24"/>
        </w:rPr>
      </w:pPr>
    </w:p>
    <w:p w14:paraId="42A70E84" w14:textId="77777777" w:rsidR="00E2433B" w:rsidRDefault="00E2433B" w:rsidP="00E2433B">
      <w:pPr>
        <w:jc w:val="both"/>
        <w:rPr>
          <w:b/>
          <w:bCs/>
          <w:sz w:val="24"/>
          <w:szCs w:val="24"/>
        </w:rPr>
      </w:pPr>
    </w:p>
    <w:p w14:paraId="1DE4A92F" w14:textId="77777777" w:rsidR="00E2433B" w:rsidRDefault="00E2433B" w:rsidP="00E2433B">
      <w:pPr>
        <w:jc w:val="both"/>
        <w:rPr>
          <w:b/>
          <w:bCs/>
          <w:sz w:val="24"/>
          <w:szCs w:val="24"/>
        </w:rPr>
      </w:pPr>
    </w:p>
    <w:p w14:paraId="683B31A2" w14:textId="77777777" w:rsidR="00E2433B" w:rsidRDefault="00E2433B" w:rsidP="00E2433B">
      <w:pPr>
        <w:jc w:val="both"/>
        <w:rPr>
          <w:b/>
          <w:bCs/>
          <w:sz w:val="24"/>
          <w:szCs w:val="24"/>
        </w:rPr>
      </w:pPr>
    </w:p>
    <w:p w14:paraId="41EC1195" w14:textId="77777777" w:rsidR="00E2433B" w:rsidRDefault="00E2433B" w:rsidP="00E2433B">
      <w:pPr>
        <w:jc w:val="both"/>
        <w:rPr>
          <w:b/>
          <w:bCs/>
          <w:sz w:val="24"/>
          <w:szCs w:val="24"/>
        </w:rPr>
      </w:pPr>
    </w:p>
    <w:p w14:paraId="186B5307" w14:textId="77777777" w:rsidR="00E2433B" w:rsidRDefault="00E2433B" w:rsidP="00E2433B">
      <w:pPr>
        <w:jc w:val="both"/>
        <w:rPr>
          <w:b/>
          <w:bCs/>
          <w:sz w:val="24"/>
          <w:szCs w:val="24"/>
        </w:rPr>
      </w:pPr>
    </w:p>
    <w:p w14:paraId="685CFB79" w14:textId="22DDA601" w:rsidR="00E2433B" w:rsidRDefault="00E2433B" w:rsidP="00E2433B">
      <w:pPr>
        <w:jc w:val="both"/>
        <w:rPr>
          <w:b/>
          <w:bCs/>
          <w:sz w:val="24"/>
          <w:szCs w:val="24"/>
        </w:rPr>
      </w:pPr>
    </w:p>
    <w:p w14:paraId="2C3648A9" w14:textId="77777777" w:rsidR="00D373C2" w:rsidRDefault="00D373C2" w:rsidP="00E2433B">
      <w:pPr>
        <w:jc w:val="both"/>
        <w:rPr>
          <w:b/>
          <w:bCs/>
          <w:sz w:val="24"/>
          <w:szCs w:val="24"/>
        </w:rPr>
      </w:pPr>
    </w:p>
    <w:p w14:paraId="5228392E" w14:textId="77777777" w:rsidR="00E2433B" w:rsidRDefault="00E2433B" w:rsidP="00E2433B">
      <w:pPr>
        <w:jc w:val="both"/>
        <w:rPr>
          <w:sz w:val="20"/>
        </w:rPr>
      </w:pPr>
      <w:r w:rsidRPr="006E53C5">
        <w:rPr>
          <w:b/>
          <w:i/>
          <w:highlight w:val="yellow"/>
        </w:rPr>
        <w:lastRenderedPageBreak/>
        <w:t xml:space="preserve">Instructions to the editor: Please make the following changes to </w:t>
      </w:r>
      <w:r w:rsidRPr="00FD6F60">
        <w:rPr>
          <w:b/>
          <w:bCs/>
          <w:i/>
          <w:iCs/>
          <w:sz w:val="24"/>
          <w:szCs w:val="24"/>
          <w:highlight w:val="yellow"/>
        </w:rPr>
        <w:t>36.3.13.12 OFDM modulation (P601L4)</w:t>
      </w:r>
      <w:r w:rsidRPr="00FD6F60">
        <w:rPr>
          <w:b/>
          <w:i/>
          <w:highlight w:val="yellow"/>
        </w:rPr>
        <w:t xml:space="preserve"> </w:t>
      </w:r>
      <w:r w:rsidRPr="006E53C5">
        <w:rPr>
          <w:b/>
          <w:i/>
          <w:highlight w:val="yellow"/>
        </w:rPr>
        <w:t xml:space="preserve">highlighted in </w:t>
      </w:r>
      <w:r w:rsidRPr="006E53C5">
        <w:rPr>
          <w:b/>
          <w:i/>
          <w:color w:val="FF0000"/>
          <w:highlight w:val="yellow"/>
        </w:rPr>
        <w:t>red</w:t>
      </w:r>
    </w:p>
    <w:p w14:paraId="6C268CF3" w14:textId="77777777" w:rsidR="00E2433B" w:rsidRDefault="00E2433B" w:rsidP="00E2433B">
      <w:pPr>
        <w:jc w:val="both"/>
        <w:rPr>
          <w:b/>
          <w:bCs/>
          <w:sz w:val="24"/>
          <w:szCs w:val="24"/>
        </w:rPr>
      </w:pPr>
    </w:p>
    <w:p w14:paraId="1DFA2E0E" w14:textId="77777777" w:rsidR="00E2433B" w:rsidRPr="00B8699D" w:rsidRDefault="00E2433B" w:rsidP="00E2433B">
      <w:pPr>
        <w:widowControl w:val="0"/>
        <w:tabs>
          <w:tab w:val="left" w:pos="720"/>
        </w:tabs>
        <w:kinsoku w:val="0"/>
        <w:overflowPunct w:val="0"/>
        <w:autoSpaceDE w:val="0"/>
        <w:autoSpaceDN w:val="0"/>
        <w:adjustRightInd w:val="0"/>
        <w:spacing w:line="200" w:lineRule="exact"/>
        <w:rPr>
          <w:sz w:val="18"/>
          <w:szCs w:val="18"/>
        </w:rPr>
      </w:pPr>
      <w:r w:rsidRPr="00B8699D">
        <w:rPr>
          <w:sz w:val="18"/>
          <w:szCs w:val="18"/>
        </w:rPr>
        <w:t>NOTE—</w:t>
      </w:r>
      <w:r w:rsidRPr="00B8699D">
        <w:rPr>
          <w:spacing w:val="-4"/>
          <w:sz w:val="18"/>
          <w:szCs w:val="18"/>
        </w:rPr>
        <w:t xml:space="preserve"> </w:t>
      </w:r>
      <w:r w:rsidRPr="00B8699D">
        <w:rPr>
          <w:i/>
          <w:iCs/>
          <w:sz w:val="18"/>
          <w:szCs w:val="18"/>
        </w:rPr>
        <w:t>M</w:t>
      </w:r>
      <w:r w:rsidRPr="00B8699D">
        <w:rPr>
          <w:i/>
          <w:iCs/>
          <w:position w:val="-4"/>
          <w:sz w:val="12"/>
          <w:szCs w:val="12"/>
        </w:rPr>
        <w:t>r</w:t>
      </w:r>
      <w:r w:rsidRPr="00B8699D">
        <w:rPr>
          <w:i/>
          <w:iCs/>
          <w:spacing w:val="-17"/>
          <w:position w:val="-4"/>
          <w:sz w:val="12"/>
          <w:szCs w:val="12"/>
        </w:rPr>
        <w:t xml:space="preserve"> </w:t>
      </w:r>
      <w:r w:rsidRPr="00B8699D">
        <w:rPr>
          <w:rFonts w:ascii="Symbol" w:hAnsi="Symbol" w:cs="Symbol"/>
          <w:sz w:val="18"/>
          <w:szCs w:val="18"/>
        </w:rPr>
        <w:t></w:t>
      </w:r>
      <w:r w:rsidRPr="00B8699D">
        <w:rPr>
          <w:i/>
          <w:iCs/>
          <w:sz w:val="18"/>
          <w:szCs w:val="18"/>
        </w:rPr>
        <w:t>k</w:t>
      </w:r>
      <w:r w:rsidRPr="00B8699D">
        <w:rPr>
          <w:rFonts w:ascii="Symbol" w:hAnsi="Symbol" w:cs="Symbol"/>
          <w:sz w:val="18"/>
          <w:szCs w:val="18"/>
        </w:rPr>
        <w:t></w:t>
      </w:r>
      <w:r w:rsidRPr="00B8699D">
        <w:rPr>
          <w:spacing w:val="66"/>
          <w:sz w:val="18"/>
          <w:szCs w:val="18"/>
        </w:rPr>
        <w:t xml:space="preserve"> </w:t>
      </w:r>
      <w:r w:rsidRPr="00B8699D">
        <w:rPr>
          <w:sz w:val="18"/>
          <w:szCs w:val="18"/>
        </w:rPr>
        <w:t>translates</w:t>
      </w:r>
      <w:r w:rsidRPr="00B8699D">
        <w:rPr>
          <w:spacing w:val="4"/>
          <w:sz w:val="18"/>
          <w:szCs w:val="18"/>
        </w:rPr>
        <w:t xml:space="preserve"> </w:t>
      </w:r>
      <w:r w:rsidRPr="00B8699D">
        <w:rPr>
          <w:sz w:val="18"/>
          <w:szCs w:val="18"/>
        </w:rPr>
        <w:t>a</w:t>
      </w:r>
      <w:r w:rsidRPr="00B8699D">
        <w:rPr>
          <w:spacing w:val="4"/>
          <w:sz w:val="18"/>
          <w:szCs w:val="18"/>
        </w:rPr>
        <w:t xml:space="preserve"> </w:t>
      </w:r>
      <w:r w:rsidRPr="00B8699D">
        <w:rPr>
          <w:sz w:val="18"/>
          <w:szCs w:val="18"/>
        </w:rPr>
        <w:t>subcarrier</w:t>
      </w:r>
      <w:r w:rsidRPr="00B8699D">
        <w:rPr>
          <w:spacing w:val="3"/>
          <w:sz w:val="18"/>
          <w:szCs w:val="18"/>
        </w:rPr>
        <w:t xml:space="preserve"> </w:t>
      </w:r>
      <w:r w:rsidRPr="00B8699D">
        <w:rPr>
          <w:sz w:val="18"/>
          <w:szCs w:val="18"/>
        </w:rPr>
        <w:t>index</w:t>
      </w:r>
      <w:r w:rsidRPr="00B8699D">
        <w:rPr>
          <w:spacing w:val="25"/>
          <w:sz w:val="18"/>
          <w:szCs w:val="18"/>
        </w:rPr>
        <w:t xml:space="preserve"> </w:t>
      </w:r>
      <w:r w:rsidRPr="00B8699D">
        <w:rPr>
          <w:rFonts w:ascii="Symbol" w:hAnsi="Symbol" w:cs="Symbol"/>
          <w:sz w:val="18"/>
          <w:szCs w:val="18"/>
        </w:rPr>
        <w:t></w:t>
      </w:r>
      <w:r w:rsidRPr="00B8699D">
        <w:rPr>
          <w:i/>
          <w:iCs/>
          <w:sz w:val="18"/>
          <w:szCs w:val="18"/>
        </w:rPr>
        <w:t>k</w:t>
      </w:r>
      <w:r w:rsidRPr="00B8699D">
        <w:rPr>
          <w:i/>
          <w:iCs/>
          <w:spacing w:val="-1"/>
          <w:sz w:val="18"/>
          <w:szCs w:val="18"/>
        </w:rPr>
        <w:t xml:space="preserve"> </w:t>
      </w:r>
      <w:r w:rsidRPr="00B8699D">
        <w:rPr>
          <w:rFonts w:ascii="Symbol" w:hAnsi="Symbol" w:cs="Symbol"/>
          <w:sz w:val="18"/>
          <w:szCs w:val="18"/>
        </w:rPr>
        <w:t></w:t>
      </w:r>
      <w:r w:rsidRPr="00B8699D">
        <w:rPr>
          <w:sz w:val="18"/>
          <w:szCs w:val="18"/>
        </w:rPr>
        <w:t xml:space="preserve"> </w:t>
      </w:r>
      <w:proofErr w:type="spellStart"/>
      <w:r w:rsidRPr="00B8699D">
        <w:rPr>
          <w:i/>
          <w:iCs/>
          <w:sz w:val="18"/>
          <w:szCs w:val="18"/>
        </w:rPr>
        <w:t>K</w:t>
      </w:r>
      <w:proofErr w:type="spellEnd"/>
      <w:r w:rsidRPr="00B8699D">
        <w:rPr>
          <w:i/>
          <w:iCs/>
          <w:position w:val="-4"/>
          <w:sz w:val="12"/>
          <w:szCs w:val="12"/>
        </w:rPr>
        <w:t>r</w:t>
      </w:r>
      <w:r w:rsidRPr="00B8699D">
        <w:rPr>
          <w:i/>
          <w:iCs/>
          <w:spacing w:val="-15"/>
          <w:position w:val="-4"/>
          <w:sz w:val="12"/>
          <w:szCs w:val="12"/>
        </w:rPr>
        <w:t xml:space="preserve"> </w:t>
      </w:r>
      <w:r w:rsidRPr="00B8699D">
        <w:rPr>
          <w:rFonts w:ascii="Symbol" w:hAnsi="Symbol" w:cs="Symbol"/>
          <w:sz w:val="18"/>
          <w:szCs w:val="18"/>
        </w:rPr>
        <w:t></w:t>
      </w:r>
      <w:r w:rsidRPr="00B8699D">
        <w:rPr>
          <w:spacing w:val="43"/>
          <w:sz w:val="18"/>
          <w:szCs w:val="18"/>
        </w:rPr>
        <w:t xml:space="preserve"> </w:t>
      </w:r>
      <w:r w:rsidRPr="00B8699D">
        <w:rPr>
          <w:sz w:val="18"/>
          <w:szCs w:val="18"/>
        </w:rPr>
        <w:t>into</w:t>
      </w:r>
      <w:r w:rsidRPr="00B8699D">
        <w:rPr>
          <w:spacing w:val="5"/>
          <w:sz w:val="18"/>
          <w:szCs w:val="18"/>
        </w:rPr>
        <w:t xml:space="preserve"> </w:t>
      </w:r>
      <w:r w:rsidRPr="00B8699D">
        <w:rPr>
          <w:sz w:val="18"/>
          <w:szCs w:val="18"/>
        </w:rPr>
        <w:t>the</w:t>
      </w:r>
      <w:r w:rsidRPr="00B8699D">
        <w:rPr>
          <w:spacing w:val="5"/>
          <w:sz w:val="18"/>
          <w:szCs w:val="18"/>
        </w:rPr>
        <w:t xml:space="preserve"> </w:t>
      </w:r>
      <w:r w:rsidRPr="00B8699D">
        <w:rPr>
          <w:sz w:val="18"/>
          <w:szCs w:val="18"/>
        </w:rPr>
        <w:t>index</w:t>
      </w:r>
      <w:r w:rsidRPr="00B8699D">
        <w:rPr>
          <w:spacing w:val="4"/>
          <w:sz w:val="18"/>
          <w:szCs w:val="18"/>
        </w:rPr>
        <w:t xml:space="preserve"> </w:t>
      </w:r>
      <w:r w:rsidRPr="00B8699D">
        <w:rPr>
          <w:sz w:val="18"/>
          <w:szCs w:val="18"/>
        </w:rPr>
        <w:t>of</w:t>
      </w:r>
      <w:r w:rsidRPr="00B8699D">
        <w:rPr>
          <w:spacing w:val="5"/>
          <w:sz w:val="18"/>
          <w:szCs w:val="18"/>
        </w:rPr>
        <w:t xml:space="preserve"> </w:t>
      </w:r>
      <w:r w:rsidRPr="00B8699D">
        <w:rPr>
          <w:sz w:val="18"/>
          <w:szCs w:val="18"/>
        </w:rPr>
        <w:t>data</w:t>
      </w:r>
      <w:r w:rsidRPr="00B8699D">
        <w:rPr>
          <w:spacing w:val="5"/>
          <w:sz w:val="18"/>
          <w:szCs w:val="18"/>
        </w:rPr>
        <w:t xml:space="preserve"> </w:t>
      </w:r>
      <w:r w:rsidRPr="00B8699D">
        <w:rPr>
          <w:sz w:val="18"/>
          <w:szCs w:val="18"/>
        </w:rPr>
        <w:t>symbols</w:t>
      </w:r>
      <w:r w:rsidRPr="00B8699D">
        <w:rPr>
          <w:spacing w:val="4"/>
          <w:sz w:val="18"/>
          <w:szCs w:val="18"/>
        </w:rPr>
        <w:t xml:space="preserve"> </w:t>
      </w:r>
      <w:r w:rsidRPr="00B8699D">
        <w:rPr>
          <w:sz w:val="18"/>
          <w:szCs w:val="18"/>
        </w:rPr>
        <w:t>in</w:t>
      </w:r>
      <w:r w:rsidRPr="00B8699D">
        <w:rPr>
          <w:spacing w:val="5"/>
          <w:sz w:val="18"/>
          <w:szCs w:val="18"/>
        </w:rPr>
        <w:t xml:space="preserve"> </w:t>
      </w:r>
      <w:r w:rsidRPr="00B8699D">
        <w:rPr>
          <w:sz w:val="18"/>
          <w:szCs w:val="18"/>
        </w:rPr>
        <w:t>a</w:t>
      </w:r>
      <w:r w:rsidRPr="00B8699D">
        <w:rPr>
          <w:spacing w:val="4"/>
          <w:sz w:val="18"/>
          <w:szCs w:val="18"/>
        </w:rPr>
        <w:t xml:space="preserve"> </w:t>
      </w:r>
      <w:r w:rsidRPr="00B8699D">
        <w:rPr>
          <w:sz w:val="18"/>
          <w:szCs w:val="18"/>
        </w:rPr>
        <w:t>transmission</w:t>
      </w:r>
      <w:r w:rsidRPr="00B8699D">
        <w:rPr>
          <w:spacing w:val="5"/>
          <w:sz w:val="18"/>
          <w:szCs w:val="18"/>
        </w:rPr>
        <w:t xml:space="preserve"> </w:t>
      </w:r>
      <w:r w:rsidRPr="00B8699D">
        <w:rPr>
          <w:sz w:val="18"/>
          <w:szCs w:val="18"/>
        </w:rPr>
        <w:t>over</w:t>
      </w:r>
      <w:r w:rsidRPr="00B8699D">
        <w:rPr>
          <w:spacing w:val="5"/>
          <w:sz w:val="18"/>
          <w:szCs w:val="18"/>
        </w:rPr>
        <w:t xml:space="preserve"> </w:t>
      </w:r>
      <w:r w:rsidRPr="00B8699D">
        <w:rPr>
          <w:sz w:val="18"/>
          <w:szCs w:val="18"/>
        </w:rPr>
        <w:t>RU/MRU</w:t>
      </w:r>
    </w:p>
    <w:p w14:paraId="21C59898" w14:textId="77777777" w:rsidR="00E2433B" w:rsidRPr="00B8699D" w:rsidRDefault="00E2433B" w:rsidP="00E2433B">
      <w:pPr>
        <w:widowControl w:val="0"/>
        <w:tabs>
          <w:tab w:val="left" w:pos="720"/>
        </w:tabs>
        <w:kinsoku w:val="0"/>
        <w:overflowPunct w:val="0"/>
        <w:autoSpaceDE w:val="0"/>
        <w:autoSpaceDN w:val="0"/>
        <w:adjustRightInd w:val="0"/>
        <w:spacing w:line="220" w:lineRule="exact"/>
        <w:rPr>
          <w:sz w:val="18"/>
          <w:szCs w:val="18"/>
        </w:rPr>
      </w:pPr>
      <w:r w:rsidRPr="00B8699D">
        <w:rPr>
          <w:i/>
          <w:iCs/>
          <w:sz w:val="18"/>
          <w:szCs w:val="18"/>
        </w:rPr>
        <w:t>r</w:t>
      </w:r>
      <w:r w:rsidRPr="00B8699D">
        <w:rPr>
          <w:sz w:val="18"/>
          <w:szCs w:val="18"/>
        </w:rPr>
        <w:t>,</w:t>
      </w:r>
      <w:r w:rsidRPr="00B8699D">
        <w:rPr>
          <w:spacing w:val="32"/>
          <w:sz w:val="18"/>
          <w:szCs w:val="18"/>
        </w:rPr>
        <w:t xml:space="preserve"> </w:t>
      </w:r>
      <w:r w:rsidRPr="00B8699D">
        <w:rPr>
          <w:rFonts w:ascii="Symbol" w:hAnsi="Symbol" w:cs="Symbol"/>
          <w:sz w:val="18"/>
          <w:szCs w:val="18"/>
        </w:rPr>
        <w:t></w:t>
      </w:r>
      <w:r w:rsidRPr="00B8699D">
        <w:rPr>
          <w:sz w:val="18"/>
          <w:szCs w:val="18"/>
        </w:rPr>
        <w:t xml:space="preserve">0 </w:t>
      </w:r>
      <w:r w:rsidRPr="00B8699D">
        <w:rPr>
          <w:rFonts w:ascii="Symbol" w:hAnsi="Symbol" w:cs="Symbol"/>
          <w:sz w:val="18"/>
          <w:szCs w:val="18"/>
        </w:rPr>
        <w:t></w:t>
      </w:r>
      <w:r w:rsidRPr="00B8699D">
        <w:rPr>
          <w:spacing w:val="1"/>
          <w:sz w:val="18"/>
          <w:szCs w:val="18"/>
        </w:rPr>
        <w:t xml:space="preserve"> </w:t>
      </w:r>
      <w:r w:rsidRPr="00B8699D">
        <w:rPr>
          <w:i/>
          <w:iCs/>
          <w:sz w:val="18"/>
          <w:szCs w:val="18"/>
        </w:rPr>
        <w:t>M</w:t>
      </w:r>
      <w:r w:rsidRPr="00B8699D">
        <w:rPr>
          <w:i/>
          <w:iCs/>
          <w:position w:val="-4"/>
          <w:sz w:val="12"/>
          <w:szCs w:val="12"/>
        </w:rPr>
        <w:t>r</w:t>
      </w:r>
      <w:r w:rsidRPr="00B8699D">
        <w:rPr>
          <w:i/>
          <w:iCs/>
          <w:spacing w:val="-20"/>
          <w:position w:val="-4"/>
          <w:sz w:val="12"/>
          <w:szCs w:val="12"/>
        </w:rPr>
        <w:t xml:space="preserve"> </w:t>
      </w:r>
      <w:r w:rsidRPr="00B8699D">
        <w:rPr>
          <w:rFonts w:ascii="Symbol" w:hAnsi="Symbol" w:cs="Symbol"/>
          <w:sz w:val="18"/>
          <w:szCs w:val="18"/>
        </w:rPr>
        <w:t></w:t>
      </w:r>
      <w:r w:rsidRPr="00B8699D">
        <w:rPr>
          <w:i/>
          <w:iCs/>
          <w:sz w:val="18"/>
          <w:szCs w:val="18"/>
        </w:rPr>
        <w:t>k</w:t>
      </w:r>
      <w:r w:rsidRPr="00B8699D">
        <w:rPr>
          <w:rFonts w:ascii="Symbol" w:hAnsi="Symbol" w:cs="Symbol"/>
          <w:sz w:val="18"/>
          <w:szCs w:val="18"/>
        </w:rPr>
        <w:t></w:t>
      </w:r>
      <w:r w:rsidRPr="00B8699D">
        <w:rPr>
          <w:spacing w:val="3"/>
          <w:sz w:val="18"/>
          <w:szCs w:val="18"/>
        </w:rPr>
        <w:t xml:space="preserve"> </w:t>
      </w:r>
      <w:r w:rsidRPr="00B8699D">
        <w:rPr>
          <w:rFonts w:ascii="Symbol" w:hAnsi="Symbol" w:cs="Symbol"/>
          <w:sz w:val="18"/>
          <w:szCs w:val="18"/>
        </w:rPr>
        <w:t></w:t>
      </w:r>
      <w:r w:rsidRPr="00B8699D">
        <w:rPr>
          <w:spacing w:val="-1"/>
          <w:sz w:val="18"/>
          <w:szCs w:val="18"/>
        </w:rPr>
        <w:t xml:space="preserve"> </w:t>
      </w:r>
      <w:r w:rsidRPr="00077F8D">
        <w:rPr>
          <w:i/>
          <w:iCs/>
          <w:color w:val="C00000"/>
          <w:sz w:val="18"/>
          <w:szCs w:val="18"/>
        </w:rPr>
        <w:t>N</w:t>
      </w:r>
      <w:proofErr w:type="spellStart"/>
      <w:r w:rsidRPr="00077F8D">
        <w:rPr>
          <w:i/>
          <w:iCs/>
          <w:color w:val="C00000"/>
          <w:position w:val="-4"/>
          <w:sz w:val="12"/>
          <w:szCs w:val="12"/>
        </w:rPr>
        <w:t>SD,total</w:t>
      </w:r>
      <w:proofErr w:type="spellEnd"/>
      <w:r w:rsidRPr="00077F8D">
        <w:rPr>
          <w:i/>
          <w:iCs/>
          <w:color w:val="C00000"/>
          <w:spacing w:val="-18"/>
          <w:position w:val="-4"/>
          <w:sz w:val="12"/>
          <w:szCs w:val="12"/>
        </w:rPr>
        <w:t xml:space="preserve"> </w:t>
      </w:r>
      <w:r w:rsidRPr="00B8699D">
        <w:rPr>
          <w:rFonts w:ascii="Symbol" w:hAnsi="Symbol" w:cs="Symbol"/>
          <w:sz w:val="18"/>
          <w:szCs w:val="18"/>
        </w:rPr>
        <w:t></w:t>
      </w:r>
      <w:r w:rsidRPr="00B8699D">
        <w:rPr>
          <w:spacing w:val="-6"/>
          <w:sz w:val="18"/>
          <w:szCs w:val="18"/>
        </w:rPr>
        <w:t xml:space="preserve"> </w:t>
      </w:r>
      <w:r w:rsidRPr="00B8699D">
        <w:rPr>
          <w:sz w:val="18"/>
          <w:szCs w:val="18"/>
        </w:rPr>
        <w:t>.</w:t>
      </w:r>
      <w:r w:rsidRPr="00B8699D">
        <w:rPr>
          <w:spacing w:val="12"/>
          <w:sz w:val="18"/>
          <w:szCs w:val="18"/>
        </w:rPr>
        <w:t xml:space="preserve"> </w:t>
      </w:r>
      <w:r w:rsidRPr="00B8699D">
        <w:rPr>
          <w:sz w:val="18"/>
          <w:szCs w:val="18"/>
        </w:rPr>
        <w:t>The</w:t>
      </w:r>
      <w:r w:rsidRPr="00B8699D">
        <w:rPr>
          <w:spacing w:val="10"/>
          <w:sz w:val="18"/>
          <w:szCs w:val="18"/>
        </w:rPr>
        <w:t xml:space="preserve"> </w:t>
      </w:r>
      <w:r w:rsidRPr="00B8699D">
        <w:rPr>
          <w:sz w:val="18"/>
          <w:szCs w:val="18"/>
        </w:rPr>
        <w:t>subcarrier</w:t>
      </w:r>
      <w:r w:rsidRPr="00B8699D">
        <w:rPr>
          <w:spacing w:val="12"/>
          <w:sz w:val="18"/>
          <w:szCs w:val="18"/>
        </w:rPr>
        <w:t xml:space="preserve"> </w:t>
      </w:r>
      <w:r w:rsidRPr="00B8699D">
        <w:rPr>
          <w:sz w:val="18"/>
          <w:szCs w:val="18"/>
        </w:rPr>
        <w:t>index</w:t>
      </w:r>
      <w:r w:rsidRPr="00B8699D">
        <w:rPr>
          <w:spacing w:val="11"/>
          <w:sz w:val="18"/>
          <w:szCs w:val="18"/>
        </w:rPr>
        <w:t xml:space="preserve"> </w:t>
      </w:r>
      <w:r w:rsidRPr="00B8699D">
        <w:rPr>
          <w:i/>
          <w:iCs/>
          <w:sz w:val="18"/>
          <w:szCs w:val="18"/>
        </w:rPr>
        <w:t>k</w:t>
      </w:r>
      <w:r w:rsidRPr="00B8699D">
        <w:rPr>
          <w:i/>
          <w:iCs/>
          <w:spacing w:val="10"/>
          <w:sz w:val="18"/>
          <w:szCs w:val="18"/>
        </w:rPr>
        <w:t xml:space="preserve"> </w:t>
      </w:r>
      <w:r w:rsidRPr="00B8699D">
        <w:rPr>
          <w:sz w:val="18"/>
          <w:szCs w:val="18"/>
        </w:rPr>
        <w:t>for</w:t>
      </w:r>
      <w:r w:rsidRPr="00B8699D">
        <w:rPr>
          <w:spacing w:val="11"/>
          <w:sz w:val="18"/>
          <w:szCs w:val="18"/>
        </w:rPr>
        <w:t xml:space="preserve"> </w:t>
      </w:r>
      <w:r w:rsidRPr="00B8699D">
        <w:rPr>
          <w:sz w:val="18"/>
          <w:szCs w:val="18"/>
        </w:rPr>
        <w:t>the</w:t>
      </w:r>
      <w:r w:rsidRPr="00B8699D">
        <w:rPr>
          <w:spacing w:val="10"/>
          <w:sz w:val="18"/>
          <w:szCs w:val="18"/>
        </w:rPr>
        <w:t xml:space="preserve"> </w:t>
      </w:r>
      <w:r w:rsidRPr="00B8699D">
        <w:rPr>
          <w:sz w:val="18"/>
          <w:szCs w:val="18"/>
        </w:rPr>
        <w:t>data</w:t>
      </w:r>
      <w:r w:rsidRPr="00B8699D">
        <w:rPr>
          <w:spacing w:val="11"/>
          <w:sz w:val="18"/>
          <w:szCs w:val="18"/>
        </w:rPr>
        <w:t xml:space="preserve"> </w:t>
      </w:r>
      <w:r w:rsidRPr="00B8699D">
        <w:rPr>
          <w:sz w:val="18"/>
          <w:szCs w:val="18"/>
        </w:rPr>
        <w:t>subcarrier</w:t>
      </w:r>
      <w:r w:rsidRPr="00B8699D">
        <w:rPr>
          <w:spacing w:val="11"/>
          <w:sz w:val="18"/>
          <w:szCs w:val="18"/>
        </w:rPr>
        <w:t xml:space="preserve"> </w:t>
      </w:r>
      <w:r w:rsidRPr="00B8699D">
        <w:rPr>
          <w:sz w:val="18"/>
          <w:szCs w:val="18"/>
        </w:rPr>
        <w:t>is</w:t>
      </w:r>
      <w:r w:rsidRPr="00B8699D">
        <w:rPr>
          <w:spacing w:val="12"/>
          <w:sz w:val="18"/>
          <w:szCs w:val="18"/>
        </w:rPr>
        <w:t xml:space="preserve"> </w:t>
      </w:r>
      <w:r w:rsidRPr="00B8699D">
        <w:rPr>
          <w:sz w:val="18"/>
          <w:szCs w:val="18"/>
        </w:rPr>
        <w:t>first</w:t>
      </w:r>
      <w:r w:rsidRPr="00B8699D">
        <w:rPr>
          <w:spacing w:val="11"/>
          <w:sz w:val="18"/>
          <w:szCs w:val="18"/>
        </w:rPr>
        <w:t xml:space="preserve"> </w:t>
      </w:r>
      <w:r w:rsidRPr="00B8699D">
        <w:rPr>
          <w:sz w:val="18"/>
          <w:szCs w:val="18"/>
        </w:rPr>
        <w:t>offset</w:t>
      </w:r>
      <w:r w:rsidRPr="00B8699D">
        <w:rPr>
          <w:spacing w:val="12"/>
          <w:sz w:val="18"/>
          <w:szCs w:val="18"/>
        </w:rPr>
        <w:t xml:space="preserve"> </w:t>
      </w:r>
      <w:r w:rsidRPr="00B8699D">
        <w:rPr>
          <w:sz w:val="18"/>
          <w:szCs w:val="18"/>
        </w:rPr>
        <w:t>by</w:t>
      </w:r>
      <w:r w:rsidRPr="00B8699D">
        <w:rPr>
          <w:spacing w:val="10"/>
          <w:sz w:val="18"/>
          <w:szCs w:val="18"/>
        </w:rPr>
        <w:t xml:space="preserve"> </w:t>
      </w:r>
      <w:r w:rsidRPr="00B8699D">
        <w:rPr>
          <w:sz w:val="18"/>
          <w:szCs w:val="18"/>
        </w:rPr>
        <w:t>the</w:t>
      </w:r>
      <w:r w:rsidRPr="00B8699D">
        <w:rPr>
          <w:spacing w:val="11"/>
          <w:sz w:val="18"/>
          <w:szCs w:val="18"/>
        </w:rPr>
        <w:t xml:space="preserve"> </w:t>
      </w:r>
      <w:r w:rsidRPr="00B8699D">
        <w:rPr>
          <w:sz w:val="18"/>
          <w:szCs w:val="18"/>
        </w:rPr>
        <w:t>minimum</w:t>
      </w:r>
      <w:r w:rsidRPr="00B8699D">
        <w:rPr>
          <w:spacing w:val="10"/>
          <w:sz w:val="18"/>
          <w:szCs w:val="18"/>
        </w:rPr>
        <w:t xml:space="preserve"> </w:t>
      </w:r>
      <w:r w:rsidRPr="00B8699D">
        <w:rPr>
          <w:sz w:val="18"/>
          <w:szCs w:val="18"/>
        </w:rPr>
        <w:t>value</w:t>
      </w:r>
      <w:r w:rsidRPr="00B8699D">
        <w:rPr>
          <w:spacing w:val="12"/>
          <w:sz w:val="18"/>
          <w:szCs w:val="18"/>
        </w:rPr>
        <w:t xml:space="preserve"> </w:t>
      </w:r>
      <w:r w:rsidRPr="00B8699D">
        <w:rPr>
          <w:sz w:val="18"/>
          <w:szCs w:val="18"/>
        </w:rPr>
        <w:t>of</w:t>
      </w:r>
      <w:r w:rsidRPr="00B8699D">
        <w:rPr>
          <w:spacing w:val="11"/>
          <w:sz w:val="18"/>
          <w:szCs w:val="18"/>
        </w:rPr>
        <w:t xml:space="preserve"> </w:t>
      </w:r>
      <w:r w:rsidRPr="00B8699D">
        <w:rPr>
          <w:sz w:val="18"/>
          <w:szCs w:val="18"/>
        </w:rPr>
        <w:t>subcarrier</w:t>
      </w:r>
    </w:p>
    <w:p w14:paraId="347BB9F7" w14:textId="77777777" w:rsidR="00E2433B" w:rsidRPr="00B8699D" w:rsidRDefault="00E2433B" w:rsidP="00E2433B">
      <w:pPr>
        <w:widowControl w:val="0"/>
        <w:tabs>
          <w:tab w:val="left" w:pos="720"/>
        </w:tabs>
        <w:kinsoku w:val="0"/>
        <w:overflowPunct w:val="0"/>
        <w:autoSpaceDE w:val="0"/>
        <w:autoSpaceDN w:val="0"/>
        <w:adjustRightInd w:val="0"/>
        <w:spacing w:line="201" w:lineRule="exact"/>
        <w:rPr>
          <w:sz w:val="18"/>
          <w:szCs w:val="18"/>
        </w:rPr>
      </w:pPr>
      <w:r w:rsidRPr="00B8699D">
        <w:rPr>
          <w:sz w:val="18"/>
          <w:szCs w:val="18"/>
        </w:rPr>
        <w:t>index</w:t>
      </w:r>
      <w:r w:rsidRPr="00B8699D">
        <w:rPr>
          <w:spacing w:val="22"/>
          <w:sz w:val="18"/>
          <w:szCs w:val="18"/>
        </w:rPr>
        <w:t xml:space="preserve"> </w:t>
      </w:r>
      <w:r w:rsidRPr="00B8699D">
        <w:rPr>
          <w:i/>
          <w:iCs/>
          <w:sz w:val="18"/>
          <w:szCs w:val="18"/>
        </w:rPr>
        <w:t>K</w:t>
      </w:r>
      <w:r w:rsidRPr="00B8699D">
        <w:rPr>
          <w:i/>
          <w:iCs/>
          <w:position w:val="-4"/>
          <w:sz w:val="12"/>
          <w:szCs w:val="12"/>
        </w:rPr>
        <w:t>r</w:t>
      </w:r>
      <w:r w:rsidRPr="00B8699D">
        <w:rPr>
          <w:rFonts w:ascii="Symbol" w:hAnsi="Symbol" w:cs="Symbol"/>
          <w:position w:val="-4"/>
          <w:sz w:val="12"/>
          <w:szCs w:val="12"/>
        </w:rPr>
        <w:t></w:t>
      </w:r>
      <w:r w:rsidRPr="00B8699D">
        <w:rPr>
          <w:spacing w:val="-1"/>
          <w:position w:val="-4"/>
          <w:sz w:val="12"/>
          <w:szCs w:val="12"/>
        </w:rPr>
        <w:t xml:space="preserve"> </w:t>
      </w:r>
      <w:r w:rsidRPr="00B8699D">
        <w:rPr>
          <w:position w:val="-4"/>
          <w:sz w:val="12"/>
          <w:szCs w:val="12"/>
        </w:rPr>
        <w:t>min</w:t>
      </w:r>
      <w:r w:rsidRPr="00B8699D">
        <w:rPr>
          <w:spacing w:val="55"/>
          <w:position w:val="-4"/>
          <w:sz w:val="12"/>
          <w:szCs w:val="12"/>
        </w:rPr>
        <w:t xml:space="preserve"> </w:t>
      </w:r>
      <w:r w:rsidRPr="00B8699D">
        <w:rPr>
          <w:sz w:val="18"/>
          <w:szCs w:val="18"/>
        </w:rPr>
        <w:t>(for</w:t>
      </w:r>
      <w:r w:rsidRPr="00B8699D">
        <w:rPr>
          <w:spacing w:val="3"/>
          <w:sz w:val="18"/>
          <w:szCs w:val="18"/>
        </w:rPr>
        <w:t xml:space="preserve"> </w:t>
      </w:r>
      <w:r w:rsidRPr="00B8699D">
        <w:rPr>
          <w:sz w:val="18"/>
          <w:szCs w:val="18"/>
        </w:rPr>
        <w:t>the</w:t>
      </w:r>
      <w:r w:rsidRPr="00B8699D">
        <w:rPr>
          <w:spacing w:val="3"/>
          <w:sz w:val="18"/>
          <w:szCs w:val="18"/>
        </w:rPr>
        <w:t xml:space="preserve"> </w:t>
      </w:r>
      <w:r w:rsidRPr="00B8699D">
        <w:rPr>
          <w:sz w:val="18"/>
          <w:szCs w:val="18"/>
        </w:rPr>
        <w:t>lower</w:t>
      </w:r>
      <w:r w:rsidRPr="00B8699D">
        <w:rPr>
          <w:spacing w:val="3"/>
          <w:sz w:val="18"/>
          <w:szCs w:val="18"/>
        </w:rPr>
        <w:t xml:space="preserve"> </w:t>
      </w:r>
      <w:r w:rsidRPr="00B8699D">
        <w:rPr>
          <w:sz w:val="18"/>
          <w:szCs w:val="18"/>
        </w:rPr>
        <w:t>edge</w:t>
      </w:r>
      <w:r w:rsidRPr="00B8699D">
        <w:rPr>
          <w:spacing w:val="4"/>
          <w:sz w:val="18"/>
          <w:szCs w:val="18"/>
        </w:rPr>
        <w:t xml:space="preserve"> </w:t>
      </w:r>
      <w:r w:rsidRPr="00B8699D">
        <w:rPr>
          <w:sz w:val="18"/>
          <w:szCs w:val="18"/>
        </w:rPr>
        <w:t>subcarrier)</w:t>
      </w:r>
      <w:r w:rsidRPr="00B8699D">
        <w:rPr>
          <w:spacing w:val="2"/>
          <w:sz w:val="18"/>
          <w:szCs w:val="18"/>
        </w:rPr>
        <w:t xml:space="preserve"> </w:t>
      </w:r>
      <w:r w:rsidRPr="00B8699D">
        <w:rPr>
          <w:sz w:val="18"/>
          <w:szCs w:val="18"/>
        </w:rPr>
        <w:t>in</w:t>
      </w:r>
      <w:r w:rsidRPr="00B8699D">
        <w:rPr>
          <w:spacing w:val="3"/>
          <w:sz w:val="18"/>
          <w:szCs w:val="18"/>
        </w:rPr>
        <w:t xml:space="preserve"> </w:t>
      </w:r>
      <w:r w:rsidRPr="00B8699D">
        <w:rPr>
          <w:sz w:val="18"/>
          <w:szCs w:val="18"/>
        </w:rPr>
        <w:t>this</w:t>
      </w:r>
      <w:r w:rsidRPr="00B8699D">
        <w:rPr>
          <w:spacing w:val="2"/>
          <w:sz w:val="18"/>
          <w:szCs w:val="18"/>
        </w:rPr>
        <w:t xml:space="preserve"> </w:t>
      </w:r>
      <w:r w:rsidRPr="00B8699D">
        <w:rPr>
          <w:sz w:val="18"/>
          <w:szCs w:val="18"/>
        </w:rPr>
        <w:t>RU/MRU</w:t>
      </w:r>
      <w:r w:rsidRPr="00B8699D">
        <w:rPr>
          <w:spacing w:val="4"/>
          <w:sz w:val="18"/>
          <w:szCs w:val="18"/>
        </w:rPr>
        <w:t xml:space="preserve"> </w:t>
      </w:r>
      <w:r w:rsidRPr="00B8699D">
        <w:rPr>
          <w:sz w:val="18"/>
          <w:szCs w:val="18"/>
        </w:rPr>
        <w:t>and</w:t>
      </w:r>
      <w:r w:rsidRPr="00B8699D">
        <w:rPr>
          <w:spacing w:val="3"/>
          <w:sz w:val="18"/>
          <w:szCs w:val="18"/>
        </w:rPr>
        <w:t xml:space="preserve"> </w:t>
      </w:r>
      <w:r w:rsidRPr="00B8699D">
        <w:rPr>
          <w:sz w:val="18"/>
          <w:szCs w:val="18"/>
        </w:rPr>
        <w:t>number</w:t>
      </w:r>
      <w:r w:rsidRPr="00B8699D">
        <w:rPr>
          <w:spacing w:val="4"/>
          <w:sz w:val="18"/>
          <w:szCs w:val="18"/>
        </w:rPr>
        <w:t xml:space="preserve"> </w:t>
      </w:r>
      <w:r w:rsidRPr="00B8699D">
        <w:rPr>
          <w:sz w:val="18"/>
          <w:szCs w:val="18"/>
        </w:rPr>
        <w:t>of</w:t>
      </w:r>
      <w:r w:rsidRPr="00B8699D">
        <w:rPr>
          <w:spacing w:val="3"/>
          <w:sz w:val="18"/>
          <w:szCs w:val="18"/>
        </w:rPr>
        <w:t xml:space="preserve"> </w:t>
      </w:r>
      <w:r w:rsidRPr="00B8699D">
        <w:rPr>
          <w:sz w:val="18"/>
          <w:szCs w:val="18"/>
        </w:rPr>
        <w:t>the</w:t>
      </w:r>
      <w:r w:rsidRPr="00B8699D">
        <w:rPr>
          <w:spacing w:val="3"/>
          <w:sz w:val="18"/>
          <w:szCs w:val="18"/>
        </w:rPr>
        <w:t xml:space="preserve"> </w:t>
      </w:r>
      <w:r w:rsidRPr="00B8699D">
        <w:rPr>
          <w:sz w:val="18"/>
          <w:szCs w:val="18"/>
        </w:rPr>
        <w:t>unoccupied</w:t>
      </w:r>
      <w:r w:rsidRPr="00B8699D">
        <w:rPr>
          <w:spacing w:val="4"/>
          <w:sz w:val="18"/>
          <w:szCs w:val="18"/>
        </w:rPr>
        <w:t xml:space="preserve"> </w:t>
      </w:r>
      <w:r w:rsidRPr="00B8699D">
        <w:rPr>
          <w:sz w:val="18"/>
          <w:szCs w:val="18"/>
        </w:rPr>
        <w:t>tones,</w:t>
      </w:r>
      <w:r w:rsidRPr="00B8699D">
        <w:rPr>
          <w:spacing w:val="2"/>
          <w:sz w:val="18"/>
          <w:szCs w:val="18"/>
        </w:rPr>
        <w:t xml:space="preserve"> </w:t>
      </w:r>
      <w:r w:rsidRPr="00B8699D">
        <w:rPr>
          <w:sz w:val="18"/>
          <w:szCs w:val="18"/>
        </w:rPr>
        <w:t>and</w:t>
      </w:r>
      <w:r w:rsidRPr="00B8699D">
        <w:rPr>
          <w:spacing w:val="4"/>
          <w:sz w:val="18"/>
          <w:szCs w:val="18"/>
        </w:rPr>
        <w:t xml:space="preserve"> </w:t>
      </w:r>
      <w:r w:rsidRPr="00B8699D">
        <w:rPr>
          <w:sz w:val="18"/>
          <w:szCs w:val="18"/>
        </w:rPr>
        <w:t>then</w:t>
      </w:r>
      <w:r w:rsidRPr="00B8699D">
        <w:rPr>
          <w:spacing w:val="3"/>
          <w:sz w:val="18"/>
          <w:szCs w:val="18"/>
        </w:rPr>
        <w:t xml:space="preserve"> </w:t>
      </w:r>
      <w:r w:rsidRPr="00B8699D">
        <w:rPr>
          <w:sz w:val="18"/>
          <w:szCs w:val="18"/>
        </w:rPr>
        <w:t>subtracted</w:t>
      </w:r>
    </w:p>
    <w:p w14:paraId="0999FBCC" w14:textId="77777777" w:rsidR="00E2433B" w:rsidRDefault="00E2433B" w:rsidP="00E2433B">
      <w:pPr>
        <w:jc w:val="both"/>
        <w:rPr>
          <w:sz w:val="18"/>
          <w:szCs w:val="18"/>
        </w:rPr>
      </w:pPr>
      <w:r>
        <w:rPr>
          <w:sz w:val="18"/>
          <w:szCs w:val="18"/>
        </w:rPr>
        <w:t>by</w:t>
      </w:r>
      <w:r>
        <w:rPr>
          <w:spacing w:val="-5"/>
          <w:sz w:val="18"/>
          <w:szCs w:val="18"/>
        </w:rPr>
        <w:t xml:space="preserve"> </w:t>
      </w:r>
      <w:r>
        <w:rPr>
          <w:sz w:val="18"/>
          <w:szCs w:val="18"/>
        </w:rPr>
        <w:t>the</w:t>
      </w:r>
      <w:r>
        <w:rPr>
          <w:spacing w:val="-3"/>
          <w:sz w:val="18"/>
          <w:szCs w:val="18"/>
        </w:rPr>
        <w:t xml:space="preserve"> </w:t>
      </w:r>
      <w:r>
        <w:rPr>
          <w:sz w:val="18"/>
          <w:szCs w:val="18"/>
        </w:rPr>
        <w:t>number</w:t>
      </w:r>
      <w:r>
        <w:rPr>
          <w:spacing w:val="-3"/>
          <w:sz w:val="18"/>
          <w:szCs w:val="18"/>
        </w:rPr>
        <w:t xml:space="preserve"> </w:t>
      </w:r>
      <w:r>
        <w:rPr>
          <w:sz w:val="18"/>
          <w:szCs w:val="18"/>
        </w:rPr>
        <w:t>of</w:t>
      </w:r>
      <w:r>
        <w:rPr>
          <w:spacing w:val="-5"/>
          <w:sz w:val="18"/>
          <w:szCs w:val="18"/>
        </w:rPr>
        <w:t xml:space="preserve"> </w:t>
      </w:r>
      <w:r>
        <w:rPr>
          <w:sz w:val="18"/>
          <w:szCs w:val="18"/>
        </w:rPr>
        <w:t>pilot</w:t>
      </w:r>
      <w:r>
        <w:rPr>
          <w:spacing w:val="-4"/>
          <w:sz w:val="18"/>
          <w:szCs w:val="18"/>
        </w:rPr>
        <w:t xml:space="preserve"> </w:t>
      </w:r>
      <w:r>
        <w:rPr>
          <w:sz w:val="18"/>
          <w:szCs w:val="18"/>
        </w:rPr>
        <w:t>subcarriers</w:t>
      </w:r>
      <w:r>
        <w:rPr>
          <w:spacing w:val="-3"/>
          <w:sz w:val="18"/>
          <w:szCs w:val="18"/>
        </w:rPr>
        <w:t xml:space="preserve"> </w:t>
      </w:r>
      <w:r>
        <w:rPr>
          <w:sz w:val="18"/>
          <w:szCs w:val="18"/>
        </w:rPr>
        <w:t>falling</w:t>
      </w:r>
      <w:r>
        <w:rPr>
          <w:spacing w:val="-4"/>
          <w:sz w:val="18"/>
          <w:szCs w:val="18"/>
        </w:rPr>
        <w:t xml:space="preserve"> </w:t>
      </w:r>
      <w:r>
        <w:rPr>
          <w:sz w:val="18"/>
          <w:szCs w:val="18"/>
        </w:rPr>
        <w:t>in</w:t>
      </w:r>
      <w:r>
        <w:rPr>
          <w:spacing w:val="-5"/>
          <w:sz w:val="18"/>
          <w:szCs w:val="18"/>
        </w:rPr>
        <w:t xml:space="preserve"> </w:t>
      </w:r>
      <w:r>
        <w:rPr>
          <w:sz w:val="18"/>
          <w:szCs w:val="18"/>
        </w:rPr>
        <w:t>between</w:t>
      </w:r>
      <w:r>
        <w:rPr>
          <w:spacing w:val="-3"/>
          <w:sz w:val="18"/>
          <w:szCs w:val="18"/>
        </w:rPr>
        <w:t xml:space="preserve"> </w:t>
      </w:r>
      <w:r>
        <w:rPr>
          <w:sz w:val="18"/>
          <w:szCs w:val="18"/>
        </w:rPr>
        <w:t>the</w:t>
      </w:r>
      <w:r>
        <w:rPr>
          <w:spacing w:val="-4"/>
          <w:sz w:val="18"/>
          <w:szCs w:val="18"/>
        </w:rPr>
        <w:t xml:space="preserve"> </w:t>
      </w:r>
      <w:r>
        <w:rPr>
          <w:sz w:val="18"/>
          <w:szCs w:val="18"/>
        </w:rPr>
        <w:t>data</w:t>
      </w:r>
      <w:r>
        <w:rPr>
          <w:spacing w:val="-4"/>
          <w:sz w:val="18"/>
          <w:szCs w:val="18"/>
        </w:rPr>
        <w:t xml:space="preserve"> </w:t>
      </w:r>
      <w:r>
        <w:rPr>
          <w:sz w:val="18"/>
          <w:szCs w:val="18"/>
        </w:rPr>
        <w:t>subcarrier</w:t>
      </w:r>
      <w:r>
        <w:rPr>
          <w:spacing w:val="-5"/>
          <w:sz w:val="18"/>
          <w:szCs w:val="18"/>
        </w:rPr>
        <w:t xml:space="preserve"> </w:t>
      </w:r>
      <w:r>
        <w:rPr>
          <w:sz w:val="18"/>
          <w:szCs w:val="18"/>
        </w:rPr>
        <w:t>and</w:t>
      </w:r>
      <w:r>
        <w:rPr>
          <w:spacing w:val="-4"/>
          <w:sz w:val="18"/>
          <w:szCs w:val="18"/>
        </w:rPr>
        <w:t xml:space="preserve"> </w:t>
      </w:r>
      <w:r>
        <w:rPr>
          <w:sz w:val="18"/>
          <w:szCs w:val="18"/>
        </w:rPr>
        <w:t>the</w:t>
      </w:r>
      <w:r>
        <w:rPr>
          <w:spacing w:val="-3"/>
          <w:sz w:val="18"/>
          <w:szCs w:val="18"/>
        </w:rPr>
        <w:t xml:space="preserve"> </w:t>
      </w:r>
      <w:r>
        <w:rPr>
          <w:sz w:val="18"/>
          <w:szCs w:val="18"/>
        </w:rPr>
        <w:t>edge</w:t>
      </w:r>
      <w:r>
        <w:rPr>
          <w:spacing w:val="-4"/>
          <w:sz w:val="18"/>
          <w:szCs w:val="18"/>
        </w:rPr>
        <w:t xml:space="preserve"> </w:t>
      </w:r>
      <w:r>
        <w:rPr>
          <w:sz w:val="18"/>
          <w:szCs w:val="18"/>
        </w:rPr>
        <w:t>subcarrier.</w:t>
      </w:r>
    </w:p>
    <w:p w14:paraId="735D6406" w14:textId="77777777" w:rsidR="00E2433B" w:rsidRDefault="00E2433B" w:rsidP="00E2433B">
      <w:pPr>
        <w:jc w:val="both"/>
        <w:rPr>
          <w:sz w:val="18"/>
          <w:szCs w:val="18"/>
        </w:rPr>
      </w:pPr>
    </w:p>
    <w:p w14:paraId="18B996DF" w14:textId="77777777" w:rsidR="00D373C2" w:rsidRDefault="00D373C2" w:rsidP="00E2433B">
      <w:pPr>
        <w:jc w:val="both"/>
        <w:rPr>
          <w:b/>
          <w:i/>
          <w:highlight w:val="yellow"/>
        </w:rPr>
      </w:pPr>
    </w:p>
    <w:p w14:paraId="60D32CBE" w14:textId="38510F02" w:rsidR="00E2433B" w:rsidRDefault="00E2433B" w:rsidP="00E2433B">
      <w:pPr>
        <w:jc w:val="both"/>
        <w:rPr>
          <w:sz w:val="20"/>
        </w:rPr>
      </w:pPr>
      <w:r w:rsidRPr="006E53C5">
        <w:rPr>
          <w:b/>
          <w:i/>
          <w:highlight w:val="yellow"/>
        </w:rPr>
        <w:t xml:space="preserve">Instructions to the editor: Please make the following changes to </w:t>
      </w:r>
      <w:r w:rsidRPr="00975069">
        <w:rPr>
          <w:b/>
          <w:bCs/>
          <w:i/>
          <w:iCs/>
          <w:sz w:val="24"/>
          <w:szCs w:val="24"/>
          <w:highlight w:val="yellow"/>
        </w:rPr>
        <w:t>36.3.19.4.4 Transmitter modulation accuracy (EVM) test</w:t>
      </w:r>
      <w:r w:rsidRPr="006E53C5">
        <w:rPr>
          <w:b/>
          <w:i/>
          <w:highlight w:val="yellow"/>
        </w:rPr>
        <w:t xml:space="preserve"> highlighted in </w:t>
      </w:r>
      <w:r w:rsidRPr="006E53C5">
        <w:rPr>
          <w:b/>
          <w:i/>
          <w:color w:val="FF0000"/>
          <w:highlight w:val="yellow"/>
        </w:rPr>
        <w:t>red</w:t>
      </w:r>
      <w:r>
        <w:rPr>
          <w:b/>
          <w:i/>
          <w:color w:val="FF0000"/>
        </w:rPr>
        <w:t xml:space="preserve"> </w:t>
      </w:r>
      <w:r w:rsidRPr="002618D2">
        <w:rPr>
          <w:b/>
          <w:i/>
          <w:color w:val="000000" w:themeColor="text1"/>
        </w:rPr>
        <w:t>(P632, P633, and P634)</w:t>
      </w:r>
    </w:p>
    <w:p w14:paraId="20686AE3" w14:textId="77777777" w:rsidR="00E2433B" w:rsidRDefault="00E2433B" w:rsidP="00E2433B">
      <w:pPr>
        <w:jc w:val="both"/>
        <w:rPr>
          <w:b/>
          <w:bCs/>
          <w:sz w:val="24"/>
          <w:szCs w:val="24"/>
        </w:rPr>
      </w:pPr>
    </w:p>
    <w:p w14:paraId="60D95596" w14:textId="77777777" w:rsidR="00E2433B" w:rsidRDefault="00E2433B" w:rsidP="00E2433B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For </w:t>
      </w:r>
      <w:proofErr w:type="spellStart"/>
      <w:r>
        <w:rPr>
          <w:b/>
          <w:bCs/>
          <w:sz w:val="24"/>
          <w:szCs w:val="24"/>
        </w:rPr>
        <w:t>inband</w:t>
      </w:r>
      <w:proofErr w:type="spellEnd"/>
      <w:r>
        <w:rPr>
          <w:b/>
          <w:bCs/>
          <w:sz w:val="24"/>
          <w:szCs w:val="24"/>
        </w:rPr>
        <w:t xml:space="preserve"> EVM measurement</w:t>
      </w:r>
    </w:p>
    <w:p w14:paraId="0CB55481" w14:textId="744FE4B9" w:rsidR="00E2433B" w:rsidRPr="00C2587A" w:rsidRDefault="00E2433B" w:rsidP="00E2433B">
      <w:pPr>
        <w:jc w:val="both"/>
        <w:rPr>
          <w:sz w:val="24"/>
          <w:szCs w:val="24"/>
        </w:rPr>
      </w:pPr>
      <w:r w:rsidRPr="00C2587A">
        <w:rPr>
          <w:sz w:val="24"/>
          <w:szCs w:val="24"/>
        </w:rPr>
        <w:t xml:space="preserve">P632L41 </w:t>
      </w:r>
      <w:r w:rsidR="00C4260E">
        <w:rPr>
          <w:sz w:val="24"/>
          <w:szCs w:val="24"/>
        </w:rPr>
        <w:t xml:space="preserve">in </w:t>
      </w:r>
      <w:r w:rsidRPr="00C2587A">
        <w:rPr>
          <w:sz w:val="24"/>
          <w:szCs w:val="24"/>
        </w:rPr>
        <w:t xml:space="preserve">Eqn. (36-102): </w:t>
      </w:r>
      <w:proofErr w:type="spellStart"/>
      <w:r w:rsidRPr="00C2587A">
        <w:rPr>
          <w:sz w:val="24"/>
          <w:szCs w:val="24"/>
        </w:rPr>
        <w:t>Nsd</w:t>
      </w:r>
      <w:proofErr w:type="spellEnd"/>
      <w:r w:rsidRPr="00C2587A">
        <w:rPr>
          <w:sz w:val="24"/>
          <w:szCs w:val="24"/>
        </w:rPr>
        <w:sym w:font="Wingdings" w:char="F0E0"/>
      </w:r>
      <w:proofErr w:type="spellStart"/>
      <w:r w:rsidRPr="00C2587A">
        <w:rPr>
          <w:color w:val="C00000"/>
          <w:sz w:val="24"/>
          <w:szCs w:val="24"/>
        </w:rPr>
        <w:t>Nsd,total</w:t>
      </w:r>
      <w:proofErr w:type="spellEnd"/>
    </w:p>
    <w:p w14:paraId="237799C1" w14:textId="6D05D89E" w:rsidR="00E2433B" w:rsidRPr="00C2587A" w:rsidRDefault="00E2433B" w:rsidP="00E2433B">
      <w:pPr>
        <w:jc w:val="both"/>
        <w:rPr>
          <w:sz w:val="24"/>
          <w:szCs w:val="24"/>
        </w:rPr>
      </w:pPr>
      <w:r w:rsidRPr="00C2587A">
        <w:rPr>
          <w:sz w:val="24"/>
          <w:szCs w:val="24"/>
        </w:rPr>
        <w:t xml:space="preserve">P632L45 </w:t>
      </w:r>
      <w:r w:rsidR="00C4260E">
        <w:rPr>
          <w:sz w:val="24"/>
          <w:szCs w:val="24"/>
        </w:rPr>
        <w:t xml:space="preserve">in </w:t>
      </w:r>
      <w:r w:rsidRPr="00C2587A">
        <w:rPr>
          <w:sz w:val="24"/>
          <w:szCs w:val="24"/>
        </w:rPr>
        <w:t xml:space="preserve">Eqn. (36-102): </w:t>
      </w:r>
      <w:proofErr w:type="spellStart"/>
      <w:r w:rsidRPr="00C2587A">
        <w:rPr>
          <w:sz w:val="24"/>
          <w:szCs w:val="24"/>
        </w:rPr>
        <w:t>Nsd</w:t>
      </w:r>
      <w:proofErr w:type="spellEnd"/>
      <w:r w:rsidRPr="00C2587A">
        <w:rPr>
          <w:sz w:val="24"/>
          <w:szCs w:val="24"/>
        </w:rPr>
        <w:sym w:font="Wingdings" w:char="F0E0"/>
      </w:r>
      <w:proofErr w:type="spellStart"/>
      <w:r w:rsidRPr="00C2587A">
        <w:rPr>
          <w:color w:val="C00000"/>
          <w:sz w:val="24"/>
          <w:szCs w:val="24"/>
        </w:rPr>
        <w:t>Nsd,total</w:t>
      </w:r>
      <w:proofErr w:type="spellEnd"/>
    </w:p>
    <w:p w14:paraId="3E524021" w14:textId="77777777" w:rsidR="00E2433B" w:rsidRDefault="00E2433B" w:rsidP="00E2433B">
      <w:pPr>
        <w:jc w:val="both"/>
        <w:rPr>
          <w:b/>
          <w:bCs/>
          <w:sz w:val="24"/>
          <w:szCs w:val="24"/>
        </w:rPr>
      </w:pPr>
      <w:r w:rsidRPr="00C2587A">
        <w:rPr>
          <w:sz w:val="24"/>
          <w:szCs w:val="24"/>
        </w:rPr>
        <w:t xml:space="preserve">P632L62 change to: </w:t>
      </w:r>
      <w:proofErr w:type="spellStart"/>
      <w:r w:rsidRPr="00C2587A">
        <w:rPr>
          <w:color w:val="C00000"/>
        </w:rPr>
        <w:t>Nsd</w:t>
      </w:r>
      <w:proofErr w:type="spellEnd"/>
      <w:r w:rsidRPr="00C2587A">
        <w:rPr>
          <w:color w:val="C00000"/>
        </w:rPr>
        <w:t xml:space="preserve">, total </w:t>
      </w:r>
      <w:r w:rsidRPr="00C2587A">
        <w:t xml:space="preserve">    is the </w:t>
      </w:r>
      <w:r w:rsidRPr="00C2587A">
        <w:rPr>
          <w:color w:val="C00000"/>
        </w:rPr>
        <w:t xml:space="preserve">total </w:t>
      </w:r>
      <w:r w:rsidRPr="00C2587A">
        <w:t>number of data tones of the occupied RU</w:t>
      </w:r>
      <w:r>
        <w:t>.</w:t>
      </w:r>
    </w:p>
    <w:p w14:paraId="7473029C" w14:textId="77777777" w:rsidR="00E2433B" w:rsidRDefault="00E2433B" w:rsidP="00E2433B">
      <w:pPr>
        <w:jc w:val="both"/>
        <w:rPr>
          <w:b/>
          <w:bCs/>
          <w:sz w:val="24"/>
          <w:szCs w:val="24"/>
        </w:rPr>
      </w:pPr>
    </w:p>
    <w:p w14:paraId="7B380597" w14:textId="77777777" w:rsidR="00E2433B" w:rsidRDefault="00E2433B" w:rsidP="00E2433B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For unused tone error measurement:</w:t>
      </w:r>
    </w:p>
    <w:p w14:paraId="2F3B79DA" w14:textId="79AAC097" w:rsidR="00E2433B" w:rsidRPr="00C2587A" w:rsidRDefault="00E2433B" w:rsidP="00E2433B">
      <w:pPr>
        <w:jc w:val="both"/>
        <w:rPr>
          <w:sz w:val="24"/>
          <w:szCs w:val="24"/>
        </w:rPr>
      </w:pPr>
      <w:r w:rsidRPr="00C2587A">
        <w:rPr>
          <w:sz w:val="24"/>
          <w:szCs w:val="24"/>
        </w:rPr>
        <w:t>P63</w:t>
      </w:r>
      <w:r>
        <w:rPr>
          <w:sz w:val="24"/>
          <w:szCs w:val="24"/>
        </w:rPr>
        <w:t>3</w:t>
      </w:r>
      <w:r w:rsidRPr="00C2587A">
        <w:rPr>
          <w:sz w:val="24"/>
          <w:szCs w:val="24"/>
        </w:rPr>
        <w:t>L</w:t>
      </w:r>
      <w:r>
        <w:rPr>
          <w:sz w:val="24"/>
          <w:szCs w:val="24"/>
        </w:rPr>
        <w:t>58</w:t>
      </w:r>
      <w:r w:rsidRPr="00C2587A">
        <w:rPr>
          <w:sz w:val="24"/>
          <w:szCs w:val="24"/>
        </w:rPr>
        <w:t xml:space="preserve"> </w:t>
      </w:r>
      <w:r w:rsidR="00C4260E">
        <w:rPr>
          <w:sz w:val="24"/>
          <w:szCs w:val="24"/>
        </w:rPr>
        <w:t xml:space="preserve">in </w:t>
      </w:r>
      <w:r w:rsidRPr="00C2587A">
        <w:rPr>
          <w:sz w:val="24"/>
          <w:szCs w:val="24"/>
        </w:rPr>
        <w:t>Eqn. (36-10</w:t>
      </w:r>
      <w:r>
        <w:rPr>
          <w:sz w:val="24"/>
          <w:szCs w:val="24"/>
        </w:rPr>
        <w:t>4</w:t>
      </w:r>
      <w:r w:rsidRPr="00C2587A">
        <w:rPr>
          <w:sz w:val="24"/>
          <w:szCs w:val="24"/>
        </w:rPr>
        <w:t xml:space="preserve">): </w:t>
      </w:r>
      <w:proofErr w:type="spellStart"/>
      <w:r w:rsidRPr="00C2587A">
        <w:rPr>
          <w:sz w:val="24"/>
          <w:szCs w:val="24"/>
        </w:rPr>
        <w:t>Nsd</w:t>
      </w:r>
      <w:proofErr w:type="spellEnd"/>
      <w:r w:rsidRPr="00C2587A">
        <w:rPr>
          <w:sz w:val="24"/>
          <w:szCs w:val="24"/>
        </w:rPr>
        <w:sym w:font="Wingdings" w:char="F0E0"/>
      </w:r>
      <w:proofErr w:type="spellStart"/>
      <w:r w:rsidRPr="00C2587A">
        <w:rPr>
          <w:color w:val="C00000"/>
          <w:sz w:val="24"/>
          <w:szCs w:val="24"/>
        </w:rPr>
        <w:t>Nsd,total</w:t>
      </w:r>
      <w:proofErr w:type="spellEnd"/>
    </w:p>
    <w:p w14:paraId="17BE6DC0" w14:textId="585AFEF7" w:rsidR="00E2433B" w:rsidRDefault="00E2433B" w:rsidP="00E2433B">
      <w:pPr>
        <w:jc w:val="both"/>
        <w:rPr>
          <w:color w:val="C00000"/>
          <w:sz w:val="24"/>
          <w:szCs w:val="24"/>
        </w:rPr>
      </w:pPr>
      <w:r w:rsidRPr="00C2587A">
        <w:rPr>
          <w:sz w:val="24"/>
          <w:szCs w:val="24"/>
        </w:rPr>
        <w:t>P63</w:t>
      </w:r>
      <w:r>
        <w:rPr>
          <w:sz w:val="24"/>
          <w:szCs w:val="24"/>
        </w:rPr>
        <w:t>3</w:t>
      </w:r>
      <w:r w:rsidRPr="00C2587A">
        <w:rPr>
          <w:sz w:val="24"/>
          <w:szCs w:val="24"/>
        </w:rPr>
        <w:t>L</w:t>
      </w:r>
      <w:r>
        <w:rPr>
          <w:sz w:val="24"/>
          <w:szCs w:val="24"/>
        </w:rPr>
        <w:t>60</w:t>
      </w:r>
      <w:r w:rsidRPr="00C2587A">
        <w:rPr>
          <w:sz w:val="24"/>
          <w:szCs w:val="24"/>
        </w:rPr>
        <w:t xml:space="preserve"> </w:t>
      </w:r>
      <w:r w:rsidR="00C4260E">
        <w:rPr>
          <w:sz w:val="24"/>
          <w:szCs w:val="24"/>
        </w:rPr>
        <w:t xml:space="preserve">in </w:t>
      </w:r>
      <w:r w:rsidRPr="00C2587A">
        <w:rPr>
          <w:sz w:val="24"/>
          <w:szCs w:val="24"/>
        </w:rPr>
        <w:t>Eqn. (36-10</w:t>
      </w:r>
      <w:r>
        <w:rPr>
          <w:sz w:val="24"/>
          <w:szCs w:val="24"/>
        </w:rPr>
        <w:t>4</w:t>
      </w:r>
      <w:r w:rsidRPr="00C2587A">
        <w:rPr>
          <w:sz w:val="24"/>
          <w:szCs w:val="24"/>
        </w:rPr>
        <w:t xml:space="preserve">): </w:t>
      </w:r>
      <w:proofErr w:type="spellStart"/>
      <w:r w:rsidRPr="00C2587A">
        <w:rPr>
          <w:sz w:val="24"/>
          <w:szCs w:val="24"/>
        </w:rPr>
        <w:t>Nsd</w:t>
      </w:r>
      <w:proofErr w:type="spellEnd"/>
      <w:r w:rsidRPr="00C2587A">
        <w:rPr>
          <w:sz w:val="24"/>
          <w:szCs w:val="24"/>
        </w:rPr>
        <w:sym w:font="Wingdings" w:char="F0E0"/>
      </w:r>
      <w:proofErr w:type="spellStart"/>
      <w:r w:rsidRPr="00C2587A">
        <w:rPr>
          <w:color w:val="C00000"/>
          <w:sz w:val="24"/>
          <w:szCs w:val="24"/>
        </w:rPr>
        <w:t>Nsd,total</w:t>
      </w:r>
      <w:proofErr w:type="spellEnd"/>
    </w:p>
    <w:p w14:paraId="7F851226" w14:textId="77777777" w:rsidR="00E2433B" w:rsidRDefault="00E2433B" w:rsidP="00E2433B">
      <w:pPr>
        <w:jc w:val="both"/>
        <w:rPr>
          <w:color w:val="C00000"/>
          <w:sz w:val="24"/>
          <w:szCs w:val="24"/>
        </w:rPr>
      </w:pPr>
    </w:p>
    <w:p w14:paraId="634E182E" w14:textId="09CFAF6C" w:rsidR="00E2433B" w:rsidRDefault="00E2433B" w:rsidP="00C4260E">
      <w:pPr>
        <w:jc w:val="both"/>
        <w:rPr>
          <w:lang w:val="en-US"/>
        </w:rPr>
      </w:pPr>
      <w:r w:rsidRPr="00C2587A">
        <w:rPr>
          <w:sz w:val="24"/>
          <w:szCs w:val="24"/>
        </w:rPr>
        <w:t>P63</w:t>
      </w:r>
      <w:r>
        <w:rPr>
          <w:sz w:val="24"/>
          <w:szCs w:val="24"/>
        </w:rPr>
        <w:t>4</w:t>
      </w:r>
      <w:r w:rsidRPr="00C2587A">
        <w:rPr>
          <w:sz w:val="24"/>
          <w:szCs w:val="24"/>
        </w:rPr>
        <w:t>L</w:t>
      </w:r>
      <w:r>
        <w:rPr>
          <w:sz w:val="24"/>
          <w:szCs w:val="24"/>
        </w:rPr>
        <w:t>3</w:t>
      </w:r>
      <w:r w:rsidRPr="00C2587A">
        <w:rPr>
          <w:sz w:val="24"/>
          <w:szCs w:val="24"/>
        </w:rPr>
        <w:t xml:space="preserve"> change to: </w:t>
      </w:r>
      <w:proofErr w:type="spellStart"/>
      <w:r w:rsidRPr="00C2587A">
        <w:rPr>
          <w:color w:val="C00000"/>
        </w:rPr>
        <w:t>Nsd</w:t>
      </w:r>
      <w:proofErr w:type="spellEnd"/>
      <w:r w:rsidRPr="00C2587A">
        <w:rPr>
          <w:color w:val="C00000"/>
        </w:rPr>
        <w:t xml:space="preserve">, total </w:t>
      </w:r>
      <w:r w:rsidRPr="00C2587A">
        <w:t xml:space="preserve">    is the </w:t>
      </w:r>
      <w:r w:rsidRPr="00C2587A">
        <w:rPr>
          <w:color w:val="C00000"/>
        </w:rPr>
        <w:t xml:space="preserve">total </w:t>
      </w:r>
      <w:r>
        <w:t>number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subcarriers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occupied</w:t>
      </w:r>
      <w:r>
        <w:rPr>
          <w:spacing w:val="-1"/>
        </w:rPr>
        <w:t xml:space="preserve"> </w:t>
      </w:r>
      <w:r>
        <w:t>RU.</w:t>
      </w:r>
    </w:p>
    <w:p w14:paraId="6BA9C16E" w14:textId="6A6E8874" w:rsidR="00E2433B" w:rsidRDefault="00E2433B" w:rsidP="009C2D48">
      <w:pPr>
        <w:rPr>
          <w:lang w:val="en-US"/>
        </w:rPr>
      </w:pPr>
    </w:p>
    <w:p w14:paraId="2D75AEC5" w14:textId="4E3B2917" w:rsidR="00E2433B" w:rsidRDefault="00E2433B" w:rsidP="009C2D48">
      <w:pPr>
        <w:rPr>
          <w:lang w:val="en-US"/>
        </w:rPr>
      </w:pPr>
    </w:p>
    <w:p w14:paraId="4EA44187" w14:textId="77777777" w:rsidR="00F9770B" w:rsidRDefault="00F9770B" w:rsidP="009C2D48">
      <w:pPr>
        <w:rPr>
          <w:lang w:val="en-US"/>
        </w:rPr>
      </w:pPr>
    </w:p>
    <w:p w14:paraId="58ACE71A" w14:textId="01C3AB3B" w:rsidR="00FC5550" w:rsidRDefault="00FC5550" w:rsidP="00FC5550">
      <w:pPr>
        <w:jc w:val="both"/>
        <w:rPr>
          <w:b/>
          <w:i/>
          <w:color w:val="FF0000"/>
        </w:rPr>
      </w:pPr>
      <w:r w:rsidRPr="006E53C5">
        <w:rPr>
          <w:b/>
          <w:i/>
          <w:highlight w:val="yellow"/>
        </w:rPr>
        <w:t xml:space="preserve">Instructions to the editor: Please </w:t>
      </w:r>
      <w:r w:rsidR="00CF518C">
        <w:rPr>
          <w:b/>
          <w:i/>
          <w:highlight w:val="yellow"/>
        </w:rPr>
        <w:t xml:space="preserve">remove the column of </w:t>
      </w:r>
      <w:proofErr w:type="spellStart"/>
      <w:r w:rsidR="001A6028">
        <w:rPr>
          <w:b/>
          <w:i/>
          <w:highlight w:val="yellow"/>
        </w:rPr>
        <w:t>Nsd,total</w:t>
      </w:r>
      <w:proofErr w:type="spellEnd"/>
      <w:r w:rsidR="001A6028">
        <w:rPr>
          <w:b/>
          <w:i/>
          <w:highlight w:val="yellow"/>
        </w:rPr>
        <w:t xml:space="preserve"> in</w:t>
      </w:r>
      <w:r w:rsidRPr="006E53C5">
        <w:rPr>
          <w:b/>
          <w:i/>
          <w:highlight w:val="yellow"/>
        </w:rPr>
        <w:t xml:space="preserve"> </w:t>
      </w:r>
      <w:r w:rsidRPr="006E53C5">
        <w:rPr>
          <w:b/>
          <w:i/>
          <w:iCs/>
          <w:sz w:val="24"/>
          <w:szCs w:val="24"/>
          <w:highlight w:val="yellow"/>
        </w:rPr>
        <w:t>Table 36-</w:t>
      </w:r>
      <w:r>
        <w:rPr>
          <w:b/>
          <w:i/>
          <w:iCs/>
          <w:sz w:val="24"/>
          <w:szCs w:val="24"/>
          <w:highlight w:val="yellow"/>
        </w:rPr>
        <w:t>48</w:t>
      </w:r>
      <w:r w:rsidRPr="006E53C5">
        <w:rPr>
          <w:b/>
          <w:i/>
          <w:iCs/>
          <w:sz w:val="24"/>
          <w:szCs w:val="24"/>
          <w:highlight w:val="yellow"/>
        </w:rPr>
        <w:t xml:space="preserve"> in</w:t>
      </w:r>
      <w:r w:rsidRPr="006E53C5">
        <w:rPr>
          <w:sz w:val="24"/>
          <w:szCs w:val="24"/>
          <w:highlight w:val="yellow"/>
        </w:rPr>
        <w:t xml:space="preserve"> </w:t>
      </w:r>
      <w:r w:rsidRPr="00184280">
        <w:rPr>
          <w:b/>
          <w:bCs/>
          <w:i/>
          <w:iCs/>
          <w:sz w:val="24"/>
          <w:szCs w:val="24"/>
          <w:highlight w:val="yellow"/>
        </w:rPr>
        <w:t>36.3.13.5 Segment parser</w:t>
      </w:r>
      <w:r w:rsidRPr="00184280">
        <w:rPr>
          <w:b/>
          <w:i/>
          <w:highlight w:val="yellow"/>
        </w:rPr>
        <w:t xml:space="preserve"> </w:t>
      </w:r>
      <w:r w:rsidR="00CF518C">
        <w:rPr>
          <w:b/>
          <w:i/>
          <w:highlight w:val="yellow"/>
        </w:rPr>
        <w:t xml:space="preserve">as </w:t>
      </w:r>
      <w:r w:rsidRPr="006E53C5">
        <w:rPr>
          <w:b/>
          <w:i/>
          <w:highlight w:val="yellow"/>
        </w:rPr>
        <w:t xml:space="preserve">highlighted in </w:t>
      </w:r>
      <w:r w:rsidRPr="006E53C5">
        <w:rPr>
          <w:b/>
          <w:i/>
          <w:color w:val="FF0000"/>
          <w:highlight w:val="yellow"/>
        </w:rPr>
        <w:t>red</w:t>
      </w:r>
      <w:r w:rsidR="001A1473" w:rsidRPr="001A1473">
        <w:t xml:space="preserve"> </w:t>
      </w:r>
      <w:r w:rsidR="00B57842" w:rsidRPr="00B57842">
        <w:rPr>
          <w:b/>
          <w:bCs/>
          <w:i/>
          <w:iCs/>
        </w:rPr>
        <w:t>(</w:t>
      </w:r>
      <w:r w:rsidR="001A1473" w:rsidRPr="00B57842">
        <w:rPr>
          <w:b/>
          <w:bCs/>
          <w:i/>
          <w:iCs/>
        </w:rPr>
        <w:t xml:space="preserve">Same as suggested change </w:t>
      </w:r>
      <w:r w:rsidR="00A62406" w:rsidRPr="00B57842">
        <w:rPr>
          <w:b/>
          <w:bCs/>
          <w:i/>
          <w:iCs/>
        </w:rPr>
        <w:t>for</w:t>
      </w:r>
      <w:r w:rsidR="00A62406">
        <w:t xml:space="preserve"> </w:t>
      </w:r>
      <w:r w:rsidR="001A1473" w:rsidRPr="00A62406">
        <w:rPr>
          <w:b/>
          <w:i/>
        </w:rPr>
        <w:t>CID 7293 in 11/21-1614r1</w:t>
      </w:r>
      <w:r w:rsidR="00A62406">
        <w:rPr>
          <w:b/>
          <w:i/>
        </w:rPr>
        <w:t>)</w:t>
      </w:r>
    </w:p>
    <w:p w14:paraId="7C2AA33D" w14:textId="77777777" w:rsidR="00FC5550" w:rsidRPr="00E02314" w:rsidRDefault="00FC5550" w:rsidP="00FC5550">
      <w:pPr>
        <w:pStyle w:val="Heading2"/>
        <w:tabs>
          <w:tab w:val="left" w:pos="1502"/>
        </w:tabs>
        <w:kinsoku w:val="0"/>
        <w:overflowPunct w:val="0"/>
        <w:spacing w:line="212" w:lineRule="exact"/>
        <w:ind w:left="256"/>
        <w:rPr>
          <w:color w:val="208A20"/>
          <w:u w:val="none"/>
        </w:rPr>
      </w:pPr>
      <w:r w:rsidRPr="00E02314">
        <w:rPr>
          <w:u w:val="none"/>
        </w:rPr>
        <w:t>Table</w:t>
      </w:r>
      <w:r w:rsidRPr="00E02314">
        <w:rPr>
          <w:spacing w:val="-6"/>
          <w:u w:val="none"/>
        </w:rPr>
        <w:t xml:space="preserve"> </w:t>
      </w:r>
      <w:r w:rsidRPr="00E02314">
        <w:rPr>
          <w:u w:val="none"/>
        </w:rPr>
        <w:t>36-48—Proportional</w:t>
      </w:r>
      <w:r w:rsidRPr="00E02314">
        <w:rPr>
          <w:spacing w:val="-6"/>
          <w:u w:val="none"/>
        </w:rPr>
        <w:t xml:space="preserve"> </w:t>
      </w:r>
      <w:r w:rsidRPr="00E02314">
        <w:rPr>
          <w:u w:val="none"/>
        </w:rPr>
        <w:t>round</w:t>
      </w:r>
      <w:r w:rsidRPr="00E02314">
        <w:rPr>
          <w:spacing w:val="-6"/>
          <w:u w:val="none"/>
        </w:rPr>
        <w:t xml:space="preserve"> </w:t>
      </w:r>
      <w:r w:rsidRPr="00E02314">
        <w:rPr>
          <w:u w:val="none"/>
        </w:rPr>
        <w:t>robin</w:t>
      </w:r>
      <w:r w:rsidRPr="00E02314">
        <w:rPr>
          <w:spacing w:val="-6"/>
          <w:u w:val="none"/>
        </w:rPr>
        <w:t xml:space="preserve"> </w:t>
      </w:r>
      <w:r w:rsidRPr="00E02314">
        <w:rPr>
          <w:u w:val="none"/>
        </w:rPr>
        <w:t>segment</w:t>
      </w:r>
      <w:r w:rsidRPr="00E02314">
        <w:rPr>
          <w:spacing w:val="-7"/>
          <w:u w:val="none"/>
        </w:rPr>
        <w:t xml:space="preserve"> </w:t>
      </w:r>
      <w:r w:rsidRPr="00E02314">
        <w:rPr>
          <w:u w:val="none"/>
        </w:rPr>
        <w:t>parser</w:t>
      </w:r>
      <w:r w:rsidRPr="00E02314">
        <w:rPr>
          <w:spacing w:val="-6"/>
          <w:u w:val="none"/>
        </w:rPr>
        <w:t xml:space="preserve"> </w:t>
      </w:r>
      <w:r w:rsidRPr="00E02314">
        <w:rPr>
          <w:u w:val="none"/>
        </w:rPr>
        <w:t>parameters</w:t>
      </w:r>
    </w:p>
    <w:p w14:paraId="0AC5505A" w14:textId="77777777" w:rsidR="00FC5550" w:rsidRDefault="00FC5550" w:rsidP="00FC5550">
      <w:pPr>
        <w:pStyle w:val="BodyText0"/>
        <w:kinsoku w:val="0"/>
        <w:overflowPunct w:val="0"/>
        <w:spacing w:line="193" w:lineRule="exact"/>
        <w:ind w:left="256"/>
        <w:rPr>
          <w:sz w:val="18"/>
          <w:szCs w:val="18"/>
        </w:rPr>
      </w:pPr>
    </w:p>
    <w:p w14:paraId="4EA84378" w14:textId="77777777" w:rsidR="00FC5550" w:rsidRDefault="00FC5550" w:rsidP="00FC5550">
      <w:pPr>
        <w:pStyle w:val="BodyText0"/>
        <w:kinsoku w:val="0"/>
        <w:overflowPunct w:val="0"/>
        <w:spacing w:line="200" w:lineRule="exact"/>
        <w:ind w:left="256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17213847" wp14:editId="5C4E8769">
                <wp:simplePos x="0" y="0"/>
                <wp:positionH relativeFrom="page">
                  <wp:posOffset>1114023</wp:posOffset>
                </wp:positionH>
                <wp:positionV relativeFrom="paragraph">
                  <wp:posOffset>43046</wp:posOffset>
                </wp:positionV>
                <wp:extent cx="5548630" cy="2295659"/>
                <wp:effectExtent l="0" t="0" r="13970" b="9525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8630" cy="22956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499"/>
                              <w:gridCol w:w="2100"/>
                              <w:gridCol w:w="900"/>
                              <w:gridCol w:w="900"/>
                              <w:gridCol w:w="1800"/>
                              <w:gridCol w:w="1501"/>
                            </w:tblGrid>
                            <w:tr w:rsidR="00FC5550" w14:paraId="2FD33BEC" w14:textId="77777777">
                              <w:trPr>
                                <w:trHeight w:val="610"/>
                              </w:trPr>
                              <w:tc>
                                <w:tcPr>
                                  <w:tcW w:w="1499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5E3FE648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54723FDB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77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RU/MRU</w:t>
                                  </w:r>
                                </w:p>
                              </w:tc>
                              <w:tc>
                                <w:tcPr>
                                  <w:tcW w:w="21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3E089D62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7" w:line="204" w:lineRule="exact"/>
                                    <w:ind w:left="154" w:right="128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RU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order</w:t>
                                  </w:r>
                                </w:p>
                                <w:p w14:paraId="6B8A96DC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04" w:lineRule="exact"/>
                                    <w:ind w:left="154" w:right="130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(low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to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high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frequency)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3ECA6318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7" w:line="204" w:lineRule="exact"/>
                                    <w:ind w:left="153"/>
                                    <w:rPr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Is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1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DCM</w:t>
                                  </w:r>
                                </w:p>
                                <w:p w14:paraId="75485C38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04" w:lineRule="exact"/>
                                    <w:ind w:left="240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used?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7406BBA3" w14:textId="3C93B9EA" w:rsidR="00FC5550" w:rsidRPr="00B471A2" w:rsidDel="002173B9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"/>
                                    <w:rPr>
                                      <w:del w:id="0" w:author="Lin Yang" w:date="2021-12-13T17:51:00Z"/>
                                      <w:color w:val="FF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4159609D" w14:textId="1C8B8F75" w:rsidR="00FC5550" w:rsidRPr="00B471A2" w:rsidRDefault="00585E2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right="162"/>
                                    <w:jc w:val="right"/>
                                    <w:rPr>
                                      <w:i/>
                                      <w:iCs/>
                                      <w:color w:val="FF0000"/>
                                      <w:sz w:val="12"/>
                                      <w:szCs w:val="12"/>
                                    </w:rPr>
                                  </w:pPr>
                                  <w:del w:id="1" w:author="Lin Yang" w:date="2021-12-13T17:51:00Z">
                                    <w:r w:rsidRPr="00B471A2" w:rsidDel="002173B9">
                                      <w:rPr>
                                        <w:i/>
                                        <w:iCs/>
                                        <w:strike/>
                                        <w:color w:val="FF0000"/>
                                        <w:position w:val="4"/>
                                        <w:sz w:val="18"/>
                                        <w:szCs w:val="18"/>
                                      </w:rPr>
                                      <w:delText>N</w:delText>
                                    </w:r>
                                    <w:r w:rsidRPr="00B471A2" w:rsidDel="002173B9">
                                      <w:rPr>
                                        <w:i/>
                                        <w:iCs/>
                                        <w:strike/>
                                        <w:color w:val="FF0000"/>
                                        <w:sz w:val="12"/>
                                        <w:szCs w:val="12"/>
                                      </w:rPr>
                                      <w:delText>sd</w:delText>
                                    </w:r>
                                    <w:r w:rsidRPr="00B471A2" w:rsidDel="002173B9">
                                      <w:rPr>
                                        <w:rFonts w:ascii="Symbol" w:hAnsi="Symbol" w:cs="Symbol"/>
                                        <w:strike/>
                                        <w:color w:val="FF0000"/>
                                        <w:sz w:val="12"/>
                                        <w:szCs w:val="12"/>
                                      </w:rPr>
                                      <w:delText></w:delText>
                                    </w:r>
                                    <w:r w:rsidRPr="00B471A2" w:rsidDel="002173B9">
                                      <w:rPr>
                                        <w:strike/>
                                        <w:color w:val="FF0000"/>
                                        <w:spacing w:val="16"/>
                                        <w:sz w:val="12"/>
                                        <w:szCs w:val="12"/>
                                      </w:rPr>
                                      <w:delText xml:space="preserve"> </w:delText>
                                    </w:r>
                                    <w:r w:rsidRPr="00B471A2" w:rsidDel="002173B9">
                                      <w:rPr>
                                        <w:i/>
                                        <w:iCs/>
                                        <w:strike/>
                                        <w:color w:val="FF0000"/>
                                        <w:sz w:val="12"/>
                                        <w:szCs w:val="12"/>
                                      </w:rPr>
                                      <w:delText>total</w:delText>
                                    </w:r>
                                    <w:r w:rsidRPr="00B471A2" w:rsidDel="002173B9">
                                      <w:rPr>
                                        <w:i/>
                                        <w:iCs/>
                                        <w:color w:val="FF0000"/>
                                        <w:position w:val="4"/>
                                        <w:sz w:val="18"/>
                                        <w:szCs w:val="18"/>
                                      </w:rPr>
                                      <w:delText xml:space="preserve"> 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1CDC3F61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7" w:line="197" w:lineRule="exact"/>
                                    <w:ind w:left="208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Proportional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ratio</w:t>
                                  </w:r>
                                </w:p>
                                <w:p w14:paraId="487825A2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11" w:lineRule="exact"/>
                                    <w:ind w:left="260"/>
                                    <w:rPr>
                                      <w:rFonts w:ascii="Symbol" w:hAnsi="Symbol" w:cs="Symbol" w:hint="eastAsia"/>
                                      <w:spacing w:val="9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Symbol" w:hAnsi="Symbol" w:cs="Symbol"/>
                                      <w:spacing w:val="9"/>
                                      <w:sz w:val="18"/>
                                      <w:szCs w:val="18"/>
                                    </w:rPr>
                                    <w:t>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9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>
                                    <w:rPr>
                                      <w:spacing w:val="9"/>
                                      <w:sz w:val="18"/>
                                      <w:szCs w:val="18"/>
                                    </w:rPr>
                                    <w:t>0: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9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>
                                    <w:rPr>
                                      <w:spacing w:val="9"/>
                                      <w:sz w:val="18"/>
                                      <w:szCs w:val="18"/>
                                    </w:rPr>
                                    <w:t>1: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9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>
                                    <w:rPr>
                                      <w:spacing w:val="9"/>
                                      <w:sz w:val="18"/>
                                      <w:szCs w:val="18"/>
                                    </w:rPr>
                                    <w:t>2: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9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>
                                    <w:rPr>
                                      <w:spacing w:val="9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Symbol" w:hAnsi="Symbol" w:cs="Symbol"/>
                                      <w:spacing w:val="9"/>
                                      <w:sz w:val="18"/>
                                      <w:szCs w:val="18"/>
                                    </w:rPr>
                                    <w:t></w:t>
                                  </w:r>
                                </w:p>
                              </w:tc>
                              <w:tc>
                                <w:tcPr>
                                  <w:tcW w:w="1501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444896F0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2" w:line="232" w:lineRule="auto"/>
                                    <w:ind w:left="306" w:right="223" w:hanging="51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Leftover bits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(on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RU996)</w:t>
                                  </w:r>
                                </w:p>
                              </w:tc>
                            </w:tr>
                            <w:tr w:rsidR="00FC5550" w14:paraId="1F1C9476" w14:textId="77777777">
                              <w:trPr>
                                <w:trHeight w:val="341"/>
                              </w:trPr>
                              <w:tc>
                                <w:tcPr>
                                  <w:tcW w:w="1499" w:type="dxa"/>
                                  <w:vMerge w:val="restar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5AE9231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52B4A41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8CC5B09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36"/>
                                    <w:ind w:left="116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996+484</w:t>
                                  </w:r>
                                </w:p>
                              </w:tc>
                              <w:tc>
                                <w:tcPr>
                                  <w:tcW w:w="2100" w:type="dxa"/>
                                  <w:vMerge w:val="restart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CD1D52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1EA9D58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719" w:right="694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484+996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0A3088C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6"/>
                                    <w:ind w:left="117" w:right="9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8B9296" w14:textId="7548B0E5" w:rsidR="00FC5550" w:rsidRPr="00B471A2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6"/>
                                    <w:ind w:right="227"/>
                                    <w:jc w:val="right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del w:id="2" w:author="Lin Yang" w:date="2021-12-13T17:51:00Z">
                                    <w:r w:rsidRPr="00B471A2" w:rsidDel="002173B9">
                                      <w:rPr>
                                        <w:color w:val="FF0000"/>
                                        <w:sz w:val="18"/>
                                        <w:szCs w:val="18"/>
                                      </w:rPr>
                                      <w:delText>1</w:delText>
                                    </w:r>
                                    <w:r w:rsidRPr="00B471A2" w:rsidDel="002173B9">
                                      <w:rPr>
                                        <w:color w:val="FF0000"/>
                                        <w:spacing w:val="5"/>
                                        <w:sz w:val="18"/>
                                        <w:szCs w:val="18"/>
                                      </w:rPr>
                                      <w:delText xml:space="preserve"> </w:delText>
                                    </w:r>
                                    <w:r w:rsidRPr="00B471A2" w:rsidDel="002173B9">
                                      <w:rPr>
                                        <w:color w:val="FF0000"/>
                                        <w:sz w:val="18"/>
                                        <w:szCs w:val="18"/>
                                      </w:rPr>
                                      <w:delText>448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1800" w:type="dxa"/>
                                  <w:vMerge w:val="restart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837961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0D465DE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495" w:right="469"/>
                                    <w:jc w:val="center"/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:2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501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6F54B124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45"/>
                                    <w:ind w:left="338"/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position w:val="4"/>
                                      <w:sz w:val="18"/>
                                      <w:szCs w:val="18"/>
                                    </w:rPr>
                                    <w:t>44</w:t>
                                  </w:r>
                                  <w:r>
                                    <w:rPr>
                                      <w:spacing w:val="14"/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Symbol" w:hAnsi="Symbol" w:cs="Symbol"/>
                                      <w:position w:val="4"/>
                                      <w:sz w:val="18"/>
                                      <w:szCs w:val="18"/>
                                    </w:rPr>
                                    <w:t></w:t>
                                  </w:r>
                                  <w:r>
                                    <w:rPr>
                                      <w:spacing w:val="14"/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bpscs</w:t>
                                  </w:r>
                                  <w:proofErr w:type="spellEnd"/>
                                </w:p>
                              </w:tc>
                            </w:tr>
                            <w:tr w:rsidR="00FC5550" w14:paraId="44CCD610" w14:textId="77777777">
                              <w:trPr>
                                <w:trHeight w:val="355"/>
                              </w:trPr>
                              <w:tc>
                                <w:tcPr>
                                  <w:tcW w:w="1499" w:type="dxa"/>
                                  <w:vMerge/>
                                  <w:tcBorders>
                                    <w:top w:val="nil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7844EA" w14:textId="77777777" w:rsidR="00FC5550" w:rsidRDefault="00FC555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F89AE0" w14:textId="77777777" w:rsidR="00FC5550" w:rsidRDefault="00FC555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5A635B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17" w:right="9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0A28E1F" w14:textId="00B74512" w:rsidR="00FC5550" w:rsidRPr="00B471A2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17" w:right="92"/>
                                    <w:jc w:val="center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del w:id="3" w:author="Lin Yang" w:date="2021-12-13T17:51:00Z">
                                    <w:r w:rsidRPr="00B471A2" w:rsidDel="002173B9">
                                      <w:rPr>
                                        <w:color w:val="FF0000"/>
                                        <w:sz w:val="18"/>
                                        <w:szCs w:val="18"/>
                                      </w:rPr>
                                      <w:delText>724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1800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3322F7" w14:textId="77777777" w:rsidR="00FC5550" w:rsidRDefault="00FC555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6FD12030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8"/>
                                    <w:ind w:left="338"/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position w:val="4"/>
                                      <w:sz w:val="18"/>
                                      <w:szCs w:val="18"/>
                                    </w:rPr>
                                    <w:t>22</w:t>
                                  </w:r>
                                  <w:r>
                                    <w:rPr>
                                      <w:spacing w:val="14"/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Symbol" w:hAnsi="Symbol" w:cs="Symbol"/>
                                      <w:position w:val="4"/>
                                      <w:sz w:val="18"/>
                                      <w:szCs w:val="18"/>
                                    </w:rPr>
                                    <w:t></w:t>
                                  </w:r>
                                  <w:r>
                                    <w:rPr>
                                      <w:spacing w:val="14"/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bpscs</w:t>
                                  </w:r>
                                  <w:proofErr w:type="spellEnd"/>
                                </w:p>
                              </w:tc>
                            </w:tr>
                            <w:tr w:rsidR="00FC5550" w14:paraId="7E08AFD9" w14:textId="77777777">
                              <w:trPr>
                                <w:trHeight w:val="355"/>
                              </w:trPr>
                              <w:tc>
                                <w:tcPr>
                                  <w:tcW w:w="1499" w:type="dxa"/>
                                  <w:vMerge/>
                                  <w:tcBorders>
                                    <w:top w:val="nil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3CEAC6" w14:textId="77777777" w:rsidR="00FC5550" w:rsidRDefault="00FC555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0761EF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4B44C38C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/>
                                    <w:ind w:left="719" w:right="694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996+484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0EC045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17" w:right="9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F2D029" w14:textId="48B2D002" w:rsidR="00FC5550" w:rsidRPr="00B471A2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right="227"/>
                                    <w:jc w:val="right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del w:id="4" w:author="Lin Yang" w:date="2021-12-13T17:51:00Z">
                                    <w:r w:rsidRPr="00B471A2" w:rsidDel="002173B9">
                                      <w:rPr>
                                        <w:color w:val="FF0000"/>
                                        <w:sz w:val="18"/>
                                        <w:szCs w:val="18"/>
                                      </w:rPr>
                                      <w:delText>1</w:delText>
                                    </w:r>
                                    <w:r w:rsidRPr="00B471A2" w:rsidDel="002173B9">
                                      <w:rPr>
                                        <w:color w:val="FF0000"/>
                                        <w:spacing w:val="5"/>
                                        <w:sz w:val="18"/>
                                        <w:szCs w:val="18"/>
                                      </w:rPr>
                                      <w:delText xml:space="preserve"> </w:delText>
                                    </w:r>
                                    <w:r w:rsidRPr="00B471A2" w:rsidDel="002173B9">
                                      <w:rPr>
                                        <w:color w:val="FF0000"/>
                                        <w:sz w:val="18"/>
                                        <w:szCs w:val="18"/>
                                      </w:rPr>
                                      <w:delText>448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1800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289E77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0F5438D0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/>
                                    <w:ind w:left="495" w:right="469"/>
                                    <w:jc w:val="center"/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:1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5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2D144786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8"/>
                                    <w:ind w:left="338"/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position w:val="4"/>
                                      <w:sz w:val="18"/>
                                      <w:szCs w:val="18"/>
                                    </w:rPr>
                                    <w:t>44</w:t>
                                  </w:r>
                                  <w:r>
                                    <w:rPr>
                                      <w:spacing w:val="14"/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Symbol" w:hAnsi="Symbol" w:cs="Symbol"/>
                                      <w:position w:val="4"/>
                                      <w:sz w:val="18"/>
                                      <w:szCs w:val="18"/>
                                    </w:rPr>
                                    <w:t></w:t>
                                  </w:r>
                                  <w:r>
                                    <w:rPr>
                                      <w:spacing w:val="14"/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bpscs</w:t>
                                  </w:r>
                                  <w:proofErr w:type="spellEnd"/>
                                </w:p>
                              </w:tc>
                            </w:tr>
                            <w:tr w:rsidR="00FC5550" w14:paraId="66E79024" w14:textId="77777777">
                              <w:trPr>
                                <w:trHeight w:val="355"/>
                              </w:trPr>
                              <w:tc>
                                <w:tcPr>
                                  <w:tcW w:w="1499" w:type="dxa"/>
                                  <w:vMerge/>
                                  <w:tcBorders>
                                    <w:top w:val="nil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4F25AC" w14:textId="77777777" w:rsidR="00FC5550" w:rsidRDefault="00FC555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650B7B" w14:textId="77777777" w:rsidR="00FC5550" w:rsidRDefault="00FC555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87638EA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17" w:right="9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A722A93" w14:textId="0EE2CA63" w:rsidR="00FC5550" w:rsidRPr="00B471A2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17" w:right="92"/>
                                    <w:jc w:val="center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del w:id="5" w:author="Lin Yang" w:date="2021-12-13T17:51:00Z">
                                    <w:r w:rsidRPr="00B471A2" w:rsidDel="002173B9">
                                      <w:rPr>
                                        <w:color w:val="FF0000"/>
                                        <w:sz w:val="18"/>
                                        <w:szCs w:val="18"/>
                                      </w:rPr>
                                      <w:delText>724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1800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8D7FA67" w14:textId="77777777" w:rsidR="00FC5550" w:rsidRDefault="00FC555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70AE39AD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8"/>
                                    <w:ind w:left="338"/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position w:val="4"/>
                                      <w:sz w:val="18"/>
                                      <w:szCs w:val="18"/>
                                    </w:rPr>
                                    <w:t>22</w:t>
                                  </w:r>
                                  <w:r>
                                    <w:rPr>
                                      <w:spacing w:val="14"/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Symbol" w:hAnsi="Symbol" w:cs="Symbol"/>
                                      <w:position w:val="4"/>
                                      <w:sz w:val="18"/>
                                      <w:szCs w:val="18"/>
                                    </w:rPr>
                                    <w:t></w:t>
                                  </w:r>
                                  <w:r>
                                    <w:rPr>
                                      <w:spacing w:val="14"/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bpscs</w:t>
                                  </w:r>
                                  <w:proofErr w:type="spellEnd"/>
                                </w:p>
                              </w:tc>
                            </w:tr>
                            <w:tr w:rsidR="00FC5550" w14:paraId="3E0ABB67" w14:textId="77777777">
                              <w:trPr>
                                <w:trHeight w:val="355"/>
                              </w:trPr>
                              <w:tc>
                                <w:tcPr>
                                  <w:tcW w:w="1499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919D4D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94C8636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7C5AD64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49"/>
                                    <w:ind w:left="116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996+484+242</w:t>
                                  </w:r>
                                </w:p>
                              </w:tc>
                              <w:tc>
                                <w:tcPr>
                                  <w:tcW w:w="2100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599C520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172C1067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/>
                                    <w:ind w:left="495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(242+484)+996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07E069A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17" w:right="9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DD00ADA" w14:textId="75F4BD1E" w:rsidR="00FC5550" w:rsidRPr="00B471A2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right="227"/>
                                    <w:jc w:val="right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del w:id="6" w:author="Lin Yang" w:date="2021-12-13T17:51:00Z">
                                    <w:r w:rsidRPr="00B471A2" w:rsidDel="002173B9">
                                      <w:rPr>
                                        <w:color w:val="FF0000"/>
                                        <w:sz w:val="18"/>
                                        <w:szCs w:val="18"/>
                                      </w:rPr>
                                      <w:delText>1</w:delText>
                                    </w:r>
                                    <w:r w:rsidRPr="00B471A2" w:rsidDel="002173B9">
                                      <w:rPr>
                                        <w:color w:val="FF0000"/>
                                        <w:spacing w:val="5"/>
                                        <w:sz w:val="18"/>
                                        <w:szCs w:val="18"/>
                                      </w:rPr>
                                      <w:delText xml:space="preserve"> </w:delText>
                                    </w:r>
                                    <w:r w:rsidRPr="00B471A2" w:rsidDel="002173B9">
                                      <w:rPr>
                                        <w:color w:val="FF0000"/>
                                        <w:sz w:val="18"/>
                                        <w:szCs w:val="18"/>
                                      </w:rPr>
                                      <w:delText>682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1800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3D1CEB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608B4766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/>
                                    <w:ind w:left="495" w:right="469"/>
                                    <w:jc w:val="center"/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:4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5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5A3F00B3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8"/>
                                    <w:ind w:left="338"/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position w:val="4"/>
                                      <w:sz w:val="18"/>
                                      <w:szCs w:val="18"/>
                                    </w:rPr>
                                    <w:t>44</w:t>
                                  </w:r>
                                  <w:r>
                                    <w:rPr>
                                      <w:spacing w:val="14"/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Symbol" w:hAnsi="Symbol" w:cs="Symbol"/>
                                      <w:position w:val="4"/>
                                      <w:sz w:val="18"/>
                                      <w:szCs w:val="18"/>
                                    </w:rPr>
                                    <w:t></w:t>
                                  </w:r>
                                  <w:r>
                                    <w:rPr>
                                      <w:spacing w:val="14"/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bpscs</w:t>
                                  </w:r>
                                  <w:proofErr w:type="spellEnd"/>
                                </w:p>
                              </w:tc>
                            </w:tr>
                            <w:tr w:rsidR="00FC5550" w14:paraId="1B09E8B4" w14:textId="77777777">
                              <w:trPr>
                                <w:trHeight w:val="355"/>
                              </w:trPr>
                              <w:tc>
                                <w:tcPr>
                                  <w:tcW w:w="1499" w:type="dxa"/>
                                  <w:vMerge/>
                                  <w:tcBorders>
                                    <w:top w:val="nil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C4393B" w14:textId="77777777" w:rsidR="00FC5550" w:rsidRDefault="00FC555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ED46BF7" w14:textId="77777777" w:rsidR="00FC5550" w:rsidRDefault="00FC555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3ED346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17" w:right="9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3BF786" w14:textId="49080F13" w:rsidR="00FC5550" w:rsidRPr="00B471A2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17" w:right="92"/>
                                    <w:jc w:val="center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del w:id="7" w:author="Lin Yang" w:date="2021-12-13T17:51:00Z">
                                    <w:r w:rsidRPr="00B471A2" w:rsidDel="002173B9">
                                      <w:rPr>
                                        <w:color w:val="FF0000"/>
                                        <w:sz w:val="18"/>
                                        <w:szCs w:val="18"/>
                                      </w:rPr>
                                      <w:delText>841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1800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93BA60" w14:textId="77777777" w:rsidR="00FC5550" w:rsidRDefault="00FC555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6461E7E3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8"/>
                                    <w:ind w:left="338"/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position w:val="4"/>
                                      <w:sz w:val="18"/>
                                      <w:szCs w:val="18"/>
                                    </w:rPr>
                                    <w:t>22</w:t>
                                  </w:r>
                                  <w:r>
                                    <w:rPr>
                                      <w:spacing w:val="14"/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Symbol" w:hAnsi="Symbol" w:cs="Symbol"/>
                                      <w:position w:val="4"/>
                                      <w:sz w:val="18"/>
                                      <w:szCs w:val="18"/>
                                    </w:rPr>
                                    <w:t></w:t>
                                  </w:r>
                                  <w:r>
                                    <w:rPr>
                                      <w:spacing w:val="14"/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bpscs</w:t>
                                  </w:r>
                                  <w:proofErr w:type="spellEnd"/>
                                </w:p>
                              </w:tc>
                            </w:tr>
                            <w:tr w:rsidR="00FC5550" w14:paraId="300CB53C" w14:textId="77777777">
                              <w:trPr>
                                <w:trHeight w:val="355"/>
                              </w:trPr>
                              <w:tc>
                                <w:tcPr>
                                  <w:tcW w:w="1499" w:type="dxa"/>
                                  <w:vMerge/>
                                  <w:tcBorders>
                                    <w:top w:val="nil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30F0D1" w14:textId="77777777" w:rsidR="00FC5550" w:rsidRDefault="00FC555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93814D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7BD45F14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/>
                                    <w:ind w:left="495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996+(242+484)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508910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17" w:right="9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5A6FBF6" w14:textId="08CE1A47" w:rsidR="00FC5550" w:rsidRPr="00B471A2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right="227"/>
                                    <w:jc w:val="right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del w:id="8" w:author="Lin Yang" w:date="2021-12-13T17:51:00Z">
                                    <w:r w:rsidRPr="00B471A2" w:rsidDel="002173B9">
                                      <w:rPr>
                                        <w:color w:val="FF0000"/>
                                        <w:sz w:val="18"/>
                                        <w:szCs w:val="18"/>
                                      </w:rPr>
                                      <w:delText>1</w:delText>
                                    </w:r>
                                    <w:r w:rsidRPr="00B471A2" w:rsidDel="002173B9">
                                      <w:rPr>
                                        <w:color w:val="FF0000"/>
                                        <w:spacing w:val="5"/>
                                        <w:sz w:val="18"/>
                                        <w:szCs w:val="18"/>
                                      </w:rPr>
                                      <w:delText xml:space="preserve"> </w:delText>
                                    </w:r>
                                    <w:r w:rsidRPr="00B471A2" w:rsidDel="002173B9">
                                      <w:rPr>
                                        <w:color w:val="FF0000"/>
                                        <w:sz w:val="18"/>
                                        <w:szCs w:val="18"/>
                                      </w:rPr>
                                      <w:delText>682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1800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21CDB57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081783AF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/>
                                    <w:ind w:left="495" w:right="469"/>
                                    <w:jc w:val="center"/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:3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5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09237358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8"/>
                                    <w:ind w:left="338"/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position w:val="4"/>
                                      <w:sz w:val="18"/>
                                      <w:szCs w:val="18"/>
                                    </w:rPr>
                                    <w:t>44</w:t>
                                  </w:r>
                                  <w:r>
                                    <w:rPr>
                                      <w:spacing w:val="14"/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Symbol" w:hAnsi="Symbol" w:cs="Symbol"/>
                                      <w:position w:val="4"/>
                                      <w:sz w:val="18"/>
                                      <w:szCs w:val="18"/>
                                    </w:rPr>
                                    <w:t></w:t>
                                  </w:r>
                                  <w:r>
                                    <w:rPr>
                                      <w:spacing w:val="14"/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bpscs</w:t>
                                  </w:r>
                                  <w:proofErr w:type="spellEnd"/>
                                </w:p>
                              </w:tc>
                            </w:tr>
                            <w:tr w:rsidR="00FC5550" w14:paraId="6E05730D" w14:textId="77777777">
                              <w:trPr>
                                <w:trHeight w:val="355"/>
                              </w:trPr>
                              <w:tc>
                                <w:tcPr>
                                  <w:tcW w:w="1499" w:type="dxa"/>
                                  <w:vMerge/>
                                  <w:tcBorders>
                                    <w:top w:val="nil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919676" w14:textId="77777777" w:rsidR="00FC5550" w:rsidRDefault="00FC555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6461AA3" w14:textId="77777777" w:rsidR="00FC5550" w:rsidRDefault="00FC555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A78BD19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17" w:right="9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FB58C6" w14:textId="65D2D4E1" w:rsidR="00FC5550" w:rsidRPr="00B471A2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17" w:right="92"/>
                                    <w:jc w:val="center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del w:id="9" w:author="Lin Yang" w:date="2021-12-13T17:51:00Z">
                                    <w:r w:rsidRPr="00B471A2" w:rsidDel="002173B9">
                                      <w:rPr>
                                        <w:color w:val="FF0000"/>
                                        <w:sz w:val="18"/>
                                        <w:szCs w:val="18"/>
                                      </w:rPr>
                                      <w:delText>841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1800" w:type="dxa"/>
                                  <w:vMerge/>
                                  <w:tcBorders>
                                    <w:top w:val="nil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8984F7" w14:textId="77777777" w:rsidR="00FC5550" w:rsidRDefault="00FC555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4BBEB3D3" w14:textId="77777777" w:rsidR="00FC5550" w:rsidRDefault="00FC555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8"/>
                                    <w:ind w:left="338"/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position w:val="4"/>
                                      <w:sz w:val="18"/>
                                      <w:szCs w:val="18"/>
                                    </w:rPr>
                                    <w:t>22</w:t>
                                  </w:r>
                                  <w:r>
                                    <w:rPr>
                                      <w:spacing w:val="14"/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Symbol" w:hAnsi="Symbol" w:cs="Symbol"/>
                                      <w:position w:val="4"/>
                                      <w:sz w:val="18"/>
                                      <w:szCs w:val="18"/>
                                    </w:rPr>
                                    <w:t></w:t>
                                  </w:r>
                                  <w:r>
                                    <w:rPr>
                                      <w:spacing w:val="14"/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bpscs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14:paraId="15F7A620" w14:textId="77777777" w:rsidR="00FC5550" w:rsidRDefault="00FC5550" w:rsidP="00FC5550">
                            <w:pPr>
                              <w:pStyle w:val="BodyText0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13847" id="Text Box 39" o:spid="_x0000_s1031" type="#_x0000_t202" style="position:absolute;left:0;text-align:left;margin-left:87.7pt;margin-top:3.4pt;width:436.9pt;height:180.7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1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499"/>
                        <w:gridCol w:w="2100"/>
                        <w:gridCol w:w="900"/>
                        <w:gridCol w:w="900"/>
                        <w:gridCol w:w="1800"/>
                        <w:gridCol w:w="1501"/>
                      </w:tblGrid>
                      <w:tr w:rsidR="00FC5550" w14:paraId="2FD33BEC" w14:textId="77777777">
                        <w:trPr>
                          <w:trHeight w:val="610"/>
                        </w:trPr>
                        <w:tc>
                          <w:tcPr>
                            <w:tcW w:w="1499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5E3FE648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1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54723FDB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ind w:left="377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RU/MRU</w:t>
                            </w:r>
                          </w:p>
                        </w:tc>
                        <w:tc>
                          <w:tcPr>
                            <w:tcW w:w="21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3E089D62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97" w:line="204" w:lineRule="exact"/>
                              <w:ind w:left="154" w:right="128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RU</w:t>
                            </w:r>
                            <w:r>
                              <w:rPr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order</w:t>
                            </w:r>
                          </w:p>
                          <w:p w14:paraId="6B8A96DC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line="204" w:lineRule="exact"/>
                              <w:ind w:left="154" w:right="130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(low</w:t>
                            </w:r>
                            <w:r>
                              <w:rPr>
                                <w:b/>
                                <w:bCs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to</w:t>
                            </w:r>
                            <w:r>
                              <w:rPr>
                                <w:b/>
                                <w:bCs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high</w:t>
                            </w:r>
                            <w:r>
                              <w:rPr>
                                <w:b/>
                                <w:bCs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frequency)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3ECA6318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97" w:line="204" w:lineRule="exact"/>
                              <w:ind w:left="153"/>
                              <w:rPr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Is</w:t>
                            </w:r>
                            <w:r>
                              <w:rPr>
                                <w:b/>
                                <w:bCs/>
                                <w:spacing w:val="-1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DCM</w:t>
                            </w:r>
                          </w:p>
                          <w:p w14:paraId="75485C38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line="204" w:lineRule="exact"/>
                              <w:ind w:left="240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used?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7406BBA3" w14:textId="3C93B9EA" w:rsidR="00FC5550" w:rsidRPr="00B471A2" w:rsidDel="002173B9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3"/>
                              <w:rPr>
                                <w:del w:id="10" w:author="Lin Yang" w:date="2021-12-13T17:51:00Z"/>
                                <w:color w:val="FF0000"/>
                                <w:sz w:val="17"/>
                                <w:szCs w:val="17"/>
                              </w:rPr>
                            </w:pPr>
                          </w:p>
                          <w:p w14:paraId="4159609D" w14:textId="1C8B8F75" w:rsidR="00FC5550" w:rsidRPr="00B471A2" w:rsidRDefault="00585E22">
                            <w:pPr>
                              <w:pStyle w:val="TableParagraph"/>
                              <w:kinsoku w:val="0"/>
                              <w:overflowPunct w:val="0"/>
                              <w:ind w:right="162"/>
                              <w:jc w:val="right"/>
                              <w:rPr>
                                <w:i/>
                                <w:iCs/>
                                <w:color w:val="FF0000"/>
                                <w:sz w:val="12"/>
                                <w:szCs w:val="12"/>
                              </w:rPr>
                            </w:pPr>
                            <w:del w:id="11" w:author="Lin Yang" w:date="2021-12-13T17:51:00Z">
                              <w:r w:rsidRPr="00B471A2" w:rsidDel="002173B9">
                                <w:rPr>
                                  <w:i/>
                                  <w:iCs/>
                                  <w:strike/>
                                  <w:color w:val="FF0000"/>
                                  <w:position w:val="4"/>
                                  <w:sz w:val="18"/>
                                  <w:szCs w:val="18"/>
                                </w:rPr>
                                <w:delText>N</w:delText>
                              </w:r>
                              <w:r w:rsidRPr="00B471A2" w:rsidDel="002173B9">
                                <w:rPr>
                                  <w:i/>
                                  <w:iCs/>
                                  <w:strike/>
                                  <w:color w:val="FF0000"/>
                                  <w:sz w:val="12"/>
                                  <w:szCs w:val="12"/>
                                </w:rPr>
                                <w:delText>sd</w:delText>
                              </w:r>
                              <w:r w:rsidRPr="00B471A2" w:rsidDel="002173B9">
                                <w:rPr>
                                  <w:rFonts w:ascii="Symbol" w:hAnsi="Symbol" w:cs="Symbol"/>
                                  <w:strike/>
                                  <w:color w:val="FF0000"/>
                                  <w:sz w:val="12"/>
                                  <w:szCs w:val="12"/>
                                </w:rPr>
                                <w:delText></w:delText>
                              </w:r>
                              <w:r w:rsidRPr="00B471A2" w:rsidDel="002173B9">
                                <w:rPr>
                                  <w:strike/>
                                  <w:color w:val="FF0000"/>
                                  <w:spacing w:val="16"/>
                                  <w:sz w:val="12"/>
                                  <w:szCs w:val="12"/>
                                </w:rPr>
                                <w:delText xml:space="preserve"> </w:delText>
                              </w:r>
                              <w:r w:rsidRPr="00B471A2" w:rsidDel="002173B9">
                                <w:rPr>
                                  <w:i/>
                                  <w:iCs/>
                                  <w:strike/>
                                  <w:color w:val="FF0000"/>
                                  <w:sz w:val="12"/>
                                  <w:szCs w:val="12"/>
                                </w:rPr>
                                <w:delText>total</w:delText>
                              </w:r>
                              <w:r w:rsidRPr="00B471A2" w:rsidDel="002173B9">
                                <w:rPr>
                                  <w:i/>
                                  <w:iCs/>
                                  <w:color w:val="FF0000"/>
                                  <w:position w:val="4"/>
                                  <w:sz w:val="18"/>
                                  <w:szCs w:val="18"/>
                                </w:rPr>
                                <w:delText xml:space="preserve"> </w:delText>
                              </w:r>
                            </w:del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1CDC3F61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97" w:line="197" w:lineRule="exact"/>
                              <w:ind w:left="208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Proportional</w:t>
                            </w:r>
                            <w:r>
                              <w:rPr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ratio</w:t>
                            </w:r>
                          </w:p>
                          <w:p w14:paraId="487825A2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line="211" w:lineRule="exact"/>
                              <w:ind w:left="260"/>
                              <w:rPr>
                                <w:rFonts w:ascii="Symbol" w:hAnsi="Symbol" w:cs="Symbol" w:hint="eastAsia"/>
                                <w:spacing w:val="9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ymbol" w:hAnsi="Symbol" w:cs="Symbol"/>
                                <w:spacing w:val="9"/>
                                <w:sz w:val="18"/>
                                <w:szCs w:val="18"/>
                              </w:rPr>
                              <w:t></w:t>
                            </w:r>
                            <w:r>
                              <w:rPr>
                                <w:i/>
                                <w:iCs/>
                                <w:spacing w:val="9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spacing w:val="9"/>
                                <w:sz w:val="18"/>
                                <w:szCs w:val="18"/>
                              </w:rPr>
                              <w:t>0:</w:t>
                            </w:r>
                            <w:r>
                              <w:rPr>
                                <w:i/>
                                <w:iCs/>
                                <w:spacing w:val="9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spacing w:val="9"/>
                                <w:sz w:val="18"/>
                                <w:szCs w:val="18"/>
                              </w:rPr>
                              <w:t>1:</w:t>
                            </w:r>
                            <w:r>
                              <w:rPr>
                                <w:i/>
                                <w:iCs/>
                                <w:spacing w:val="9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spacing w:val="9"/>
                                <w:sz w:val="18"/>
                                <w:szCs w:val="18"/>
                              </w:rPr>
                              <w:t>2:</w:t>
                            </w:r>
                            <w:r>
                              <w:rPr>
                                <w:i/>
                                <w:iCs/>
                                <w:spacing w:val="9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spacing w:val="9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ascii="Symbol" w:hAnsi="Symbol" w:cs="Symbol"/>
                                <w:spacing w:val="9"/>
                                <w:sz w:val="18"/>
                                <w:szCs w:val="18"/>
                              </w:rPr>
                              <w:t></w:t>
                            </w:r>
                          </w:p>
                        </w:tc>
                        <w:tc>
                          <w:tcPr>
                            <w:tcW w:w="1501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444896F0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102" w:line="232" w:lineRule="auto"/>
                              <w:ind w:left="306" w:right="223" w:hanging="51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Leftover bits</w:t>
                            </w:r>
                            <w:r>
                              <w:rPr>
                                <w:b/>
                                <w:bCs/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(on</w:t>
                            </w:r>
                            <w:r>
                              <w:rPr>
                                <w:b/>
                                <w:bCs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RU996)</w:t>
                            </w:r>
                          </w:p>
                        </w:tc>
                      </w:tr>
                      <w:tr w:rsidR="00FC5550" w14:paraId="1F1C9476" w14:textId="77777777">
                        <w:trPr>
                          <w:trHeight w:val="341"/>
                        </w:trPr>
                        <w:tc>
                          <w:tcPr>
                            <w:tcW w:w="1499" w:type="dxa"/>
                            <w:vMerge w:val="restart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5AE9231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52B4A41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8CC5B09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136"/>
                              <w:ind w:left="116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996+484</w:t>
                            </w:r>
                          </w:p>
                        </w:tc>
                        <w:tc>
                          <w:tcPr>
                            <w:tcW w:w="2100" w:type="dxa"/>
                            <w:vMerge w:val="restart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CD1D52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6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1EA9D58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ind w:left="719" w:right="694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484+996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0A3088C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56"/>
                              <w:ind w:left="117" w:right="9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No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8B9296" w14:textId="7548B0E5" w:rsidR="00FC5550" w:rsidRPr="00B471A2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56"/>
                              <w:ind w:right="227"/>
                              <w:jc w:val="righ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del w:id="12" w:author="Lin Yang" w:date="2021-12-13T17:51:00Z">
                              <w:r w:rsidRPr="00B471A2" w:rsidDel="002173B9">
                                <w:rPr>
                                  <w:color w:val="FF0000"/>
                                  <w:sz w:val="18"/>
                                  <w:szCs w:val="18"/>
                                </w:rPr>
                                <w:delText>1</w:delText>
                              </w:r>
                              <w:r w:rsidRPr="00B471A2" w:rsidDel="002173B9">
                                <w:rPr>
                                  <w:color w:val="FF0000"/>
                                  <w:spacing w:val="5"/>
                                  <w:sz w:val="18"/>
                                  <w:szCs w:val="18"/>
                                </w:rPr>
                                <w:delText xml:space="preserve"> </w:delText>
                              </w:r>
                              <w:r w:rsidRPr="00B471A2" w:rsidDel="002173B9">
                                <w:rPr>
                                  <w:color w:val="FF0000"/>
                                  <w:sz w:val="18"/>
                                  <w:szCs w:val="18"/>
                                </w:rPr>
                                <w:delText>448</w:delText>
                              </w:r>
                            </w:del>
                          </w:p>
                        </w:tc>
                        <w:tc>
                          <w:tcPr>
                            <w:tcW w:w="1800" w:type="dxa"/>
                            <w:vMerge w:val="restart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837961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6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0D465DE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ind w:left="495" w:right="469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:2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501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6F54B124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45"/>
                              <w:ind w:left="338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position w:val="4"/>
                                <w:sz w:val="18"/>
                                <w:szCs w:val="18"/>
                              </w:rPr>
                              <w:t>44</w:t>
                            </w:r>
                            <w:r>
                              <w:rPr>
                                <w:spacing w:val="14"/>
                                <w:position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Symbol" w:hAnsi="Symbol" w:cs="Symbol"/>
                                <w:position w:val="4"/>
                                <w:sz w:val="18"/>
                                <w:szCs w:val="18"/>
                              </w:rPr>
                              <w:t></w:t>
                            </w:r>
                            <w:r>
                              <w:rPr>
                                <w:spacing w:val="14"/>
                                <w:position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bpscs</w:t>
                            </w:r>
                            <w:proofErr w:type="spellEnd"/>
                          </w:p>
                        </w:tc>
                      </w:tr>
                      <w:tr w:rsidR="00FC5550" w14:paraId="44CCD610" w14:textId="77777777">
                        <w:trPr>
                          <w:trHeight w:val="355"/>
                        </w:trPr>
                        <w:tc>
                          <w:tcPr>
                            <w:tcW w:w="1499" w:type="dxa"/>
                            <w:vMerge/>
                            <w:tcBorders>
                              <w:top w:val="nil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67844EA" w14:textId="77777777" w:rsidR="00FC5550" w:rsidRDefault="00FC555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EF89AE0" w14:textId="77777777" w:rsidR="00FC5550" w:rsidRDefault="00FC555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5A635B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17" w:right="9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0A28E1F" w14:textId="00B74512" w:rsidR="00FC5550" w:rsidRPr="00B471A2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17" w:right="92"/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del w:id="13" w:author="Lin Yang" w:date="2021-12-13T17:51:00Z">
                              <w:r w:rsidRPr="00B471A2" w:rsidDel="002173B9">
                                <w:rPr>
                                  <w:color w:val="FF0000"/>
                                  <w:sz w:val="18"/>
                                  <w:szCs w:val="18"/>
                                </w:rPr>
                                <w:delText>724</w:delText>
                              </w:r>
                            </w:del>
                          </w:p>
                        </w:tc>
                        <w:tc>
                          <w:tcPr>
                            <w:tcW w:w="1800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73322F7" w14:textId="77777777" w:rsidR="00FC5550" w:rsidRDefault="00FC555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6FD12030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58"/>
                              <w:ind w:left="338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position w:val="4"/>
                                <w:sz w:val="18"/>
                                <w:szCs w:val="18"/>
                              </w:rPr>
                              <w:t>22</w:t>
                            </w:r>
                            <w:r>
                              <w:rPr>
                                <w:spacing w:val="14"/>
                                <w:position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Symbol" w:hAnsi="Symbol" w:cs="Symbol"/>
                                <w:position w:val="4"/>
                                <w:sz w:val="18"/>
                                <w:szCs w:val="18"/>
                              </w:rPr>
                              <w:t></w:t>
                            </w:r>
                            <w:r>
                              <w:rPr>
                                <w:spacing w:val="14"/>
                                <w:position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bpscs</w:t>
                            </w:r>
                            <w:proofErr w:type="spellEnd"/>
                          </w:p>
                        </w:tc>
                      </w:tr>
                      <w:tr w:rsidR="00FC5550" w14:paraId="7E08AFD9" w14:textId="77777777">
                        <w:trPr>
                          <w:trHeight w:val="355"/>
                        </w:trPr>
                        <w:tc>
                          <w:tcPr>
                            <w:tcW w:w="1499" w:type="dxa"/>
                            <w:vMerge/>
                            <w:tcBorders>
                              <w:top w:val="nil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3CEAC6" w14:textId="77777777" w:rsidR="00FC5550" w:rsidRDefault="00FC555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0761EF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7"/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4B44C38C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1"/>
                              <w:ind w:left="719" w:right="694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996+484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0EC045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17" w:right="9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No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F2D029" w14:textId="48B2D002" w:rsidR="00FC5550" w:rsidRPr="00B471A2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right="227"/>
                              <w:jc w:val="righ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del w:id="14" w:author="Lin Yang" w:date="2021-12-13T17:51:00Z">
                              <w:r w:rsidRPr="00B471A2" w:rsidDel="002173B9">
                                <w:rPr>
                                  <w:color w:val="FF0000"/>
                                  <w:sz w:val="18"/>
                                  <w:szCs w:val="18"/>
                                </w:rPr>
                                <w:delText>1</w:delText>
                              </w:r>
                              <w:r w:rsidRPr="00B471A2" w:rsidDel="002173B9">
                                <w:rPr>
                                  <w:color w:val="FF0000"/>
                                  <w:spacing w:val="5"/>
                                  <w:sz w:val="18"/>
                                  <w:szCs w:val="18"/>
                                </w:rPr>
                                <w:delText xml:space="preserve"> </w:delText>
                              </w:r>
                              <w:r w:rsidRPr="00B471A2" w:rsidDel="002173B9">
                                <w:rPr>
                                  <w:color w:val="FF0000"/>
                                  <w:sz w:val="18"/>
                                  <w:szCs w:val="18"/>
                                </w:rPr>
                                <w:delText>448</w:delText>
                              </w:r>
                            </w:del>
                          </w:p>
                        </w:tc>
                        <w:tc>
                          <w:tcPr>
                            <w:tcW w:w="1800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289E77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7"/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0F5438D0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1"/>
                              <w:ind w:left="495" w:right="469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:1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5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2D144786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58"/>
                              <w:ind w:left="338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position w:val="4"/>
                                <w:sz w:val="18"/>
                                <w:szCs w:val="18"/>
                              </w:rPr>
                              <w:t>44</w:t>
                            </w:r>
                            <w:r>
                              <w:rPr>
                                <w:spacing w:val="14"/>
                                <w:position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Symbol" w:hAnsi="Symbol" w:cs="Symbol"/>
                                <w:position w:val="4"/>
                                <w:sz w:val="18"/>
                                <w:szCs w:val="18"/>
                              </w:rPr>
                              <w:t></w:t>
                            </w:r>
                            <w:r>
                              <w:rPr>
                                <w:spacing w:val="14"/>
                                <w:position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bpscs</w:t>
                            </w:r>
                            <w:proofErr w:type="spellEnd"/>
                          </w:p>
                        </w:tc>
                      </w:tr>
                      <w:tr w:rsidR="00FC5550" w14:paraId="66E79024" w14:textId="77777777">
                        <w:trPr>
                          <w:trHeight w:val="355"/>
                        </w:trPr>
                        <w:tc>
                          <w:tcPr>
                            <w:tcW w:w="1499" w:type="dxa"/>
                            <w:vMerge/>
                            <w:tcBorders>
                              <w:top w:val="nil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4F25AC" w14:textId="77777777" w:rsidR="00FC5550" w:rsidRDefault="00FC555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650B7B" w14:textId="77777777" w:rsidR="00FC5550" w:rsidRDefault="00FC555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87638EA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17" w:right="9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A722A93" w14:textId="0EE2CA63" w:rsidR="00FC5550" w:rsidRPr="00B471A2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17" w:right="92"/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del w:id="15" w:author="Lin Yang" w:date="2021-12-13T17:51:00Z">
                              <w:r w:rsidRPr="00B471A2" w:rsidDel="002173B9">
                                <w:rPr>
                                  <w:color w:val="FF0000"/>
                                  <w:sz w:val="18"/>
                                  <w:szCs w:val="18"/>
                                </w:rPr>
                                <w:delText>724</w:delText>
                              </w:r>
                            </w:del>
                          </w:p>
                        </w:tc>
                        <w:tc>
                          <w:tcPr>
                            <w:tcW w:w="1800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8D7FA67" w14:textId="77777777" w:rsidR="00FC5550" w:rsidRDefault="00FC555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70AE39AD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58"/>
                              <w:ind w:left="338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position w:val="4"/>
                                <w:sz w:val="18"/>
                                <w:szCs w:val="18"/>
                              </w:rPr>
                              <w:t>22</w:t>
                            </w:r>
                            <w:r>
                              <w:rPr>
                                <w:spacing w:val="14"/>
                                <w:position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Symbol" w:hAnsi="Symbol" w:cs="Symbol"/>
                                <w:position w:val="4"/>
                                <w:sz w:val="18"/>
                                <w:szCs w:val="18"/>
                              </w:rPr>
                              <w:t></w:t>
                            </w:r>
                            <w:r>
                              <w:rPr>
                                <w:spacing w:val="14"/>
                                <w:position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bpscs</w:t>
                            </w:r>
                            <w:proofErr w:type="spellEnd"/>
                          </w:p>
                        </w:tc>
                      </w:tr>
                      <w:tr w:rsidR="00FC5550" w14:paraId="3E0ABB67" w14:textId="77777777">
                        <w:trPr>
                          <w:trHeight w:val="355"/>
                        </w:trPr>
                        <w:tc>
                          <w:tcPr>
                            <w:tcW w:w="1499" w:type="dxa"/>
                            <w:vMerge w:val="restart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919D4D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94C8636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7C5AD64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149"/>
                              <w:ind w:left="116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996+484+242</w:t>
                            </w:r>
                          </w:p>
                        </w:tc>
                        <w:tc>
                          <w:tcPr>
                            <w:tcW w:w="2100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599C520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7"/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172C1067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1"/>
                              <w:ind w:left="495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(242+484)+996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07E069A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17" w:right="9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No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DD00ADA" w14:textId="75F4BD1E" w:rsidR="00FC5550" w:rsidRPr="00B471A2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right="227"/>
                              <w:jc w:val="righ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del w:id="16" w:author="Lin Yang" w:date="2021-12-13T17:51:00Z">
                              <w:r w:rsidRPr="00B471A2" w:rsidDel="002173B9">
                                <w:rPr>
                                  <w:color w:val="FF0000"/>
                                  <w:sz w:val="18"/>
                                  <w:szCs w:val="18"/>
                                </w:rPr>
                                <w:delText>1</w:delText>
                              </w:r>
                              <w:r w:rsidRPr="00B471A2" w:rsidDel="002173B9">
                                <w:rPr>
                                  <w:color w:val="FF0000"/>
                                  <w:spacing w:val="5"/>
                                  <w:sz w:val="18"/>
                                  <w:szCs w:val="18"/>
                                </w:rPr>
                                <w:delText xml:space="preserve"> </w:delText>
                              </w:r>
                              <w:r w:rsidRPr="00B471A2" w:rsidDel="002173B9">
                                <w:rPr>
                                  <w:color w:val="FF0000"/>
                                  <w:sz w:val="18"/>
                                  <w:szCs w:val="18"/>
                                </w:rPr>
                                <w:delText>682</w:delText>
                              </w:r>
                            </w:del>
                          </w:p>
                        </w:tc>
                        <w:tc>
                          <w:tcPr>
                            <w:tcW w:w="1800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13D1CEB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7"/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608B4766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1"/>
                              <w:ind w:left="495" w:right="469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:4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5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5A3F00B3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58"/>
                              <w:ind w:left="338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position w:val="4"/>
                                <w:sz w:val="18"/>
                                <w:szCs w:val="18"/>
                              </w:rPr>
                              <w:t>44</w:t>
                            </w:r>
                            <w:r>
                              <w:rPr>
                                <w:spacing w:val="14"/>
                                <w:position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Symbol" w:hAnsi="Symbol" w:cs="Symbol"/>
                                <w:position w:val="4"/>
                                <w:sz w:val="18"/>
                                <w:szCs w:val="18"/>
                              </w:rPr>
                              <w:t></w:t>
                            </w:r>
                            <w:r>
                              <w:rPr>
                                <w:spacing w:val="14"/>
                                <w:position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bpscs</w:t>
                            </w:r>
                            <w:proofErr w:type="spellEnd"/>
                          </w:p>
                        </w:tc>
                      </w:tr>
                      <w:tr w:rsidR="00FC5550" w14:paraId="1B09E8B4" w14:textId="77777777">
                        <w:trPr>
                          <w:trHeight w:val="355"/>
                        </w:trPr>
                        <w:tc>
                          <w:tcPr>
                            <w:tcW w:w="1499" w:type="dxa"/>
                            <w:vMerge/>
                            <w:tcBorders>
                              <w:top w:val="nil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C4393B" w14:textId="77777777" w:rsidR="00FC5550" w:rsidRDefault="00FC555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ED46BF7" w14:textId="77777777" w:rsidR="00FC5550" w:rsidRDefault="00FC555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3ED346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17" w:right="9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33BF786" w14:textId="49080F13" w:rsidR="00FC5550" w:rsidRPr="00B471A2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17" w:right="92"/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del w:id="17" w:author="Lin Yang" w:date="2021-12-13T17:51:00Z">
                              <w:r w:rsidRPr="00B471A2" w:rsidDel="002173B9">
                                <w:rPr>
                                  <w:color w:val="FF0000"/>
                                  <w:sz w:val="18"/>
                                  <w:szCs w:val="18"/>
                                </w:rPr>
                                <w:delText>841</w:delText>
                              </w:r>
                            </w:del>
                          </w:p>
                        </w:tc>
                        <w:tc>
                          <w:tcPr>
                            <w:tcW w:w="1800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93BA60" w14:textId="77777777" w:rsidR="00FC5550" w:rsidRDefault="00FC555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6461E7E3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58"/>
                              <w:ind w:left="338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position w:val="4"/>
                                <w:sz w:val="18"/>
                                <w:szCs w:val="18"/>
                              </w:rPr>
                              <w:t>22</w:t>
                            </w:r>
                            <w:r>
                              <w:rPr>
                                <w:spacing w:val="14"/>
                                <w:position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Symbol" w:hAnsi="Symbol" w:cs="Symbol"/>
                                <w:position w:val="4"/>
                                <w:sz w:val="18"/>
                                <w:szCs w:val="18"/>
                              </w:rPr>
                              <w:t></w:t>
                            </w:r>
                            <w:r>
                              <w:rPr>
                                <w:spacing w:val="14"/>
                                <w:position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bpscs</w:t>
                            </w:r>
                            <w:proofErr w:type="spellEnd"/>
                          </w:p>
                        </w:tc>
                      </w:tr>
                      <w:tr w:rsidR="00FC5550" w14:paraId="300CB53C" w14:textId="77777777">
                        <w:trPr>
                          <w:trHeight w:val="355"/>
                        </w:trPr>
                        <w:tc>
                          <w:tcPr>
                            <w:tcW w:w="1499" w:type="dxa"/>
                            <w:vMerge/>
                            <w:tcBorders>
                              <w:top w:val="nil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30F0D1" w14:textId="77777777" w:rsidR="00FC5550" w:rsidRDefault="00FC555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E93814D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7"/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7BD45F14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1"/>
                              <w:ind w:left="495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996+(242+484)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508910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17" w:right="9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No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5A6FBF6" w14:textId="08CE1A47" w:rsidR="00FC5550" w:rsidRPr="00B471A2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right="227"/>
                              <w:jc w:val="righ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del w:id="18" w:author="Lin Yang" w:date="2021-12-13T17:51:00Z">
                              <w:r w:rsidRPr="00B471A2" w:rsidDel="002173B9">
                                <w:rPr>
                                  <w:color w:val="FF0000"/>
                                  <w:sz w:val="18"/>
                                  <w:szCs w:val="18"/>
                                </w:rPr>
                                <w:delText>1</w:delText>
                              </w:r>
                              <w:r w:rsidRPr="00B471A2" w:rsidDel="002173B9">
                                <w:rPr>
                                  <w:color w:val="FF0000"/>
                                  <w:spacing w:val="5"/>
                                  <w:sz w:val="18"/>
                                  <w:szCs w:val="18"/>
                                </w:rPr>
                                <w:delText xml:space="preserve"> </w:delText>
                              </w:r>
                              <w:r w:rsidRPr="00B471A2" w:rsidDel="002173B9">
                                <w:rPr>
                                  <w:color w:val="FF0000"/>
                                  <w:sz w:val="18"/>
                                  <w:szCs w:val="18"/>
                                </w:rPr>
                                <w:delText>682</w:delText>
                              </w:r>
                            </w:del>
                          </w:p>
                        </w:tc>
                        <w:tc>
                          <w:tcPr>
                            <w:tcW w:w="1800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21CDB57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7"/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081783AF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1"/>
                              <w:ind w:left="495" w:right="469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:3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5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09237358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58"/>
                              <w:ind w:left="338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position w:val="4"/>
                                <w:sz w:val="18"/>
                                <w:szCs w:val="18"/>
                              </w:rPr>
                              <w:t>44</w:t>
                            </w:r>
                            <w:r>
                              <w:rPr>
                                <w:spacing w:val="14"/>
                                <w:position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Symbol" w:hAnsi="Symbol" w:cs="Symbol"/>
                                <w:position w:val="4"/>
                                <w:sz w:val="18"/>
                                <w:szCs w:val="18"/>
                              </w:rPr>
                              <w:t></w:t>
                            </w:r>
                            <w:r>
                              <w:rPr>
                                <w:spacing w:val="14"/>
                                <w:position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bpscs</w:t>
                            </w:r>
                            <w:proofErr w:type="spellEnd"/>
                          </w:p>
                        </w:tc>
                      </w:tr>
                      <w:tr w:rsidR="00FC5550" w14:paraId="6E05730D" w14:textId="77777777">
                        <w:trPr>
                          <w:trHeight w:val="355"/>
                        </w:trPr>
                        <w:tc>
                          <w:tcPr>
                            <w:tcW w:w="1499" w:type="dxa"/>
                            <w:vMerge/>
                            <w:tcBorders>
                              <w:top w:val="nil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919676" w14:textId="77777777" w:rsidR="00FC5550" w:rsidRDefault="00FC555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6461AA3" w14:textId="77777777" w:rsidR="00FC5550" w:rsidRDefault="00FC555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A78BD19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17" w:right="9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FB58C6" w14:textId="65D2D4E1" w:rsidR="00FC5550" w:rsidRPr="00B471A2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17" w:right="92"/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del w:id="19" w:author="Lin Yang" w:date="2021-12-13T17:51:00Z">
                              <w:r w:rsidRPr="00B471A2" w:rsidDel="002173B9">
                                <w:rPr>
                                  <w:color w:val="FF0000"/>
                                  <w:sz w:val="18"/>
                                  <w:szCs w:val="18"/>
                                </w:rPr>
                                <w:delText>841</w:delText>
                              </w:r>
                            </w:del>
                          </w:p>
                        </w:tc>
                        <w:tc>
                          <w:tcPr>
                            <w:tcW w:w="1800" w:type="dxa"/>
                            <w:vMerge/>
                            <w:tcBorders>
                              <w:top w:val="nil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8984F7" w14:textId="77777777" w:rsidR="00FC5550" w:rsidRDefault="00FC555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4BBEB3D3" w14:textId="77777777" w:rsidR="00FC5550" w:rsidRDefault="00FC5550">
                            <w:pPr>
                              <w:pStyle w:val="TableParagraph"/>
                              <w:kinsoku w:val="0"/>
                              <w:overflowPunct w:val="0"/>
                              <w:spacing w:before="58"/>
                              <w:ind w:left="338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position w:val="4"/>
                                <w:sz w:val="18"/>
                                <w:szCs w:val="18"/>
                              </w:rPr>
                              <w:t>22</w:t>
                            </w:r>
                            <w:r>
                              <w:rPr>
                                <w:spacing w:val="14"/>
                                <w:position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Symbol" w:hAnsi="Symbol" w:cs="Symbol"/>
                                <w:position w:val="4"/>
                                <w:sz w:val="18"/>
                                <w:szCs w:val="18"/>
                              </w:rPr>
                              <w:t></w:t>
                            </w:r>
                            <w:r>
                              <w:rPr>
                                <w:spacing w:val="14"/>
                                <w:position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bpscs</w:t>
                            </w:r>
                            <w:proofErr w:type="spellEnd"/>
                          </w:p>
                        </w:tc>
                      </w:tr>
                    </w:tbl>
                    <w:p w14:paraId="15F7A620" w14:textId="77777777" w:rsidR="00FC5550" w:rsidRDefault="00FC5550" w:rsidP="00FC5550">
                      <w:pPr>
                        <w:pStyle w:val="BodyText0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83123F8" w14:textId="77777777" w:rsidR="00FC5550" w:rsidRDefault="00FC5550" w:rsidP="00FC5550">
      <w:pPr>
        <w:jc w:val="both"/>
        <w:rPr>
          <w:b/>
          <w:bCs/>
          <w:sz w:val="24"/>
          <w:szCs w:val="24"/>
        </w:rPr>
      </w:pPr>
    </w:p>
    <w:p w14:paraId="003D9E9D" w14:textId="77777777" w:rsidR="00FC5550" w:rsidRDefault="00FC5550" w:rsidP="00FC5550">
      <w:pPr>
        <w:jc w:val="both"/>
        <w:rPr>
          <w:b/>
          <w:bCs/>
          <w:sz w:val="24"/>
          <w:szCs w:val="24"/>
        </w:rPr>
      </w:pPr>
    </w:p>
    <w:p w14:paraId="56FAA561" w14:textId="77777777" w:rsidR="00FC5550" w:rsidRDefault="00FC5550" w:rsidP="00FC5550">
      <w:pPr>
        <w:jc w:val="both"/>
        <w:rPr>
          <w:b/>
          <w:bCs/>
          <w:sz w:val="24"/>
          <w:szCs w:val="24"/>
        </w:rPr>
      </w:pPr>
    </w:p>
    <w:p w14:paraId="68A76ADB" w14:textId="77777777" w:rsidR="00FC5550" w:rsidRDefault="00FC5550" w:rsidP="00FC5550">
      <w:pPr>
        <w:jc w:val="both"/>
        <w:rPr>
          <w:b/>
          <w:bCs/>
          <w:sz w:val="24"/>
          <w:szCs w:val="24"/>
          <w:u w:val="single"/>
        </w:rPr>
      </w:pPr>
    </w:p>
    <w:p w14:paraId="79BB3C01" w14:textId="77777777" w:rsidR="00FC5550" w:rsidRDefault="00FC5550" w:rsidP="00FC5550">
      <w:pPr>
        <w:jc w:val="both"/>
        <w:rPr>
          <w:b/>
          <w:bCs/>
          <w:sz w:val="24"/>
          <w:szCs w:val="24"/>
          <w:u w:val="single"/>
        </w:rPr>
      </w:pPr>
    </w:p>
    <w:p w14:paraId="1EF9FA83" w14:textId="77777777" w:rsidR="00FC5550" w:rsidRDefault="00FC5550" w:rsidP="00FC5550">
      <w:pPr>
        <w:jc w:val="both"/>
        <w:rPr>
          <w:b/>
          <w:bCs/>
          <w:sz w:val="24"/>
          <w:szCs w:val="24"/>
          <w:u w:val="single"/>
        </w:rPr>
      </w:pPr>
    </w:p>
    <w:p w14:paraId="770C28B6" w14:textId="77777777" w:rsidR="00FC5550" w:rsidRDefault="00FC5550" w:rsidP="00FC5550">
      <w:pPr>
        <w:jc w:val="both"/>
        <w:rPr>
          <w:b/>
          <w:bCs/>
          <w:sz w:val="24"/>
          <w:szCs w:val="24"/>
          <w:u w:val="single"/>
        </w:rPr>
      </w:pPr>
    </w:p>
    <w:p w14:paraId="2882C601" w14:textId="77777777" w:rsidR="00FC5550" w:rsidRDefault="00FC5550" w:rsidP="00FC5550">
      <w:pPr>
        <w:jc w:val="both"/>
        <w:rPr>
          <w:b/>
          <w:bCs/>
          <w:sz w:val="24"/>
          <w:szCs w:val="24"/>
          <w:u w:val="single"/>
        </w:rPr>
      </w:pPr>
    </w:p>
    <w:p w14:paraId="3BF2DFD1" w14:textId="77777777" w:rsidR="00FC5550" w:rsidRDefault="00FC5550" w:rsidP="00FC5550">
      <w:pPr>
        <w:jc w:val="both"/>
        <w:rPr>
          <w:b/>
          <w:bCs/>
          <w:sz w:val="24"/>
          <w:szCs w:val="24"/>
          <w:u w:val="single"/>
        </w:rPr>
      </w:pPr>
    </w:p>
    <w:p w14:paraId="6F812B64" w14:textId="77777777" w:rsidR="00FC5550" w:rsidRDefault="00FC5550" w:rsidP="00FC5550">
      <w:pPr>
        <w:jc w:val="both"/>
        <w:rPr>
          <w:b/>
          <w:bCs/>
          <w:sz w:val="24"/>
          <w:szCs w:val="24"/>
          <w:u w:val="single"/>
        </w:rPr>
      </w:pPr>
    </w:p>
    <w:p w14:paraId="496A8CB2" w14:textId="77777777" w:rsidR="00FC5550" w:rsidRDefault="00FC5550" w:rsidP="00FC5550">
      <w:pPr>
        <w:jc w:val="both"/>
        <w:rPr>
          <w:b/>
          <w:bCs/>
          <w:sz w:val="24"/>
          <w:szCs w:val="24"/>
          <w:u w:val="single"/>
        </w:rPr>
      </w:pPr>
    </w:p>
    <w:p w14:paraId="17A45BC3" w14:textId="77777777" w:rsidR="00FC5550" w:rsidRDefault="00FC5550" w:rsidP="00FC5550">
      <w:pPr>
        <w:jc w:val="both"/>
        <w:rPr>
          <w:b/>
          <w:bCs/>
          <w:sz w:val="24"/>
          <w:szCs w:val="24"/>
          <w:u w:val="single"/>
        </w:rPr>
      </w:pPr>
    </w:p>
    <w:p w14:paraId="17610C2D" w14:textId="4BADBFB4" w:rsidR="00FC5550" w:rsidRDefault="00FC5550" w:rsidP="00FC5550">
      <w:pPr>
        <w:jc w:val="both"/>
        <w:rPr>
          <w:b/>
          <w:bCs/>
          <w:sz w:val="24"/>
          <w:szCs w:val="24"/>
          <w:u w:val="single"/>
        </w:rPr>
      </w:pPr>
    </w:p>
    <w:p w14:paraId="63A04031" w14:textId="15CB95E8" w:rsidR="00C80CE6" w:rsidRDefault="00C80CE6" w:rsidP="00FC5550">
      <w:pPr>
        <w:jc w:val="both"/>
        <w:rPr>
          <w:b/>
          <w:bCs/>
          <w:sz w:val="24"/>
          <w:szCs w:val="24"/>
          <w:u w:val="single"/>
        </w:rPr>
      </w:pPr>
    </w:p>
    <w:p w14:paraId="3E42B3A8" w14:textId="1FF30DB9" w:rsidR="00C80CE6" w:rsidRDefault="00C80CE6" w:rsidP="00FC5550">
      <w:pPr>
        <w:jc w:val="both"/>
        <w:rPr>
          <w:b/>
          <w:bCs/>
          <w:sz w:val="24"/>
          <w:szCs w:val="24"/>
          <w:u w:val="single"/>
        </w:rPr>
      </w:pPr>
    </w:p>
    <w:p w14:paraId="2305AAAF" w14:textId="438EB1F2" w:rsidR="00065079" w:rsidRDefault="00065079" w:rsidP="00B612F7">
      <w:pPr>
        <w:pStyle w:val="T"/>
        <w:jc w:val="left"/>
      </w:pPr>
      <w:r w:rsidRPr="00843CC8">
        <w:rPr>
          <w:b/>
          <w:i/>
          <w:highlight w:val="yellow"/>
        </w:rPr>
        <w:lastRenderedPageBreak/>
        <w:t xml:space="preserve">Instructions to the editor: Please make the following changes to </w:t>
      </w:r>
      <w:r w:rsidR="00B471A2">
        <w:rPr>
          <w:b/>
          <w:i/>
          <w:highlight w:val="yellow"/>
        </w:rPr>
        <w:t>Table 36-23</w:t>
      </w:r>
      <w:r w:rsidRPr="00843CC8">
        <w:rPr>
          <w:b/>
          <w:i/>
          <w:highlight w:val="yellow"/>
        </w:rPr>
        <w:t xml:space="preserve"> </w:t>
      </w:r>
      <w:r w:rsidR="001A6028">
        <w:rPr>
          <w:b/>
          <w:i/>
          <w:highlight w:val="yellow"/>
        </w:rPr>
        <w:t xml:space="preserve">as </w:t>
      </w:r>
      <w:r w:rsidRPr="00843CC8">
        <w:rPr>
          <w:b/>
          <w:i/>
          <w:highlight w:val="yellow"/>
        </w:rPr>
        <w:t xml:space="preserve">highlighted in </w:t>
      </w:r>
      <w:r w:rsidRPr="00843CC8">
        <w:rPr>
          <w:b/>
          <w:i/>
          <w:color w:val="FF0000"/>
          <w:highlight w:val="yellow"/>
        </w:rPr>
        <w:t xml:space="preserve">red </w:t>
      </w:r>
    </w:p>
    <w:p w14:paraId="0D5D98C0" w14:textId="009A8963" w:rsidR="008C78BD" w:rsidRPr="00227276" w:rsidRDefault="008C78BD" w:rsidP="008C78BD">
      <w:pPr>
        <w:pStyle w:val="Heading2"/>
        <w:tabs>
          <w:tab w:val="left" w:pos="3028"/>
        </w:tabs>
        <w:kinsoku w:val="0"/>
        <w:overflowPunct w:val="0"/>
        <w:spacing w:line="339" w:lineRule="exact"/>
        <w:ind w:left="256"/>
        <w:rPr>
          <w:u w:val="none"/>
        </w:rPr>
      </w:pPr>
      <w:r w:rsidRPr="00227276">
        <w:rPr>
          <w:u w:val="none"/>
        </w:rPr>
        <w:t>Table</w:t>
      </w:r>
      <w:r w:rsidRPr="00227276">
        <w:rPr>
          <w:spacing w:val="-6"/>
          <w:u w:val="none"/>
        </w:rPr>
        <w:t xml:space="preserve"> </w:t>
      </w:r>
      <w:r w:rsidRPr="00227276">
        <w:rPr>
          <w:u w:val="none"/>
        </w:rPr>
        <w:t>36-23—Frequently</w:t>
      </w:r>
      <w:r w:rsidRPr="00227276">
        <w:rPr>
          <w:spacing w:val="-5"/>
          <w:u w:val="none"/>
        </w:rPr>
        <w:t xml:space="preserve"> </w:t>
      </w:r>
      <w:r w:rsidRPr="00227276">
        <w:rPr>
          <w:u w:val="none"/>
        </w:rPr>
        <w:t>used</w:t>
      </w:r>
      <w:r w:rsidRPr="00227276">
        <w:rPr>
          <w:spacing w:val="-6"/>
          <w:u w:val="none"/>
        </w:rPr>
        <w:t xml:space="preserve"> </w:t>
      </w:r>
      <w:r w:rsidRPr="00227276">
        <w:rPr>
          <w:u w:val="none"/>
        </w:rPr>
        <w:t>parameters</w:t>
      </w:r>
    </w:p>
    <w:p w14:paraId="5AB9B69F" w14:textId="59471EA8" w:rsidR="008C78BD" w:rsidRDefault="00227276" w:rsidP="008C78BD">
      <w:pPr>
        <w:pStyle w:val="BodyText0"/>
        <w:kinsoku w:val="0"/>
        <w:overflowPunct w:val="0"/>
        <w:spacing w:before="56" w:line="203" w:lineRule="exact"/>
        <w:ind w:left="256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219FC66F" wp14:editId="31AC80B6">
                <wp:simplePos x="0" y="0"/>
                <wp:positionH relativeFrom="page">
                  <wp:posOffset>1369568</wp:posOffset>
                </wp:positionH>
                <wp:positionV relativeFrom="paragraph">
                  <wp:posOffset>211455</wp:posOffset>
                </wp:positionV>
                <wp:extent cx="5050155" cy="6234176"/>
                <wp:effectExtent l="0" t="0" r="17145" b="1460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0155" cy="62341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43"/>
                              <w:gridCol w:w="6271"/>
                            </w:tblGrid>
                            <w:tr w:rsidR="008C78BD" w14:paraId="2FE020BE" w14:textId="77777777">
                              <w:trPr>
                                <w:trHeight w:val="410"/>
                              </w:trPr>
                              <w:tc>
                                <w:tcPr>
                                  <w:tcW w:w="1643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450ED7A7" w14:textId="77777777" w:rsidR="008C78BD" w:rsidRDefault="008C78B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7"/>
                                    <w:ind w:left="529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Symbol</w:t>
                                  </w:r>
                                </w:p>
                              </w:tc>
                              <w:tc>
                                <w:tcPr>
                                  <w:tcW w:w="6271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65740B3D" w14:textId="77777777" w:rsidR="008C78BD" w:rsidRDefault="008C78B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7"/>
                                    <w:ind w:left="2176" w:right="2150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Explanation</w:t>
                                  </w:r>
                                </w:p>
                              </w:tc>
                            </w:tr>
                            <w:tr w:rsidR="008C78BD" w14:paraId="0A0FD861" w14:textId="77777777">
                              <w:trPr>
                                <w:trHeight w:val="821"/>
                              </w:trPr>
                              <w:tc>
                                <w:tcPr>
                                  <w:tcW w:w="1643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54DCFC" w14:textId="77777777" w:rsidR="008C78BD" w:rsidRDefault="008C78B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4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06AE7FB9" w14:textId="77777777" w:rsidR="008C78BD" w:rsidRDefault="008C78B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/>
                                    <w:ind w:left="137"/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RU</w:t>
                                  </w:r>
                                </w:p>
                              </w:tc>
                              <w:tc>
                                <w:tcPr>
                                  <w:tcW w:w="6271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6F669D51" w14:textId="77777777" w:rsidR="008C78BD" w:rsidRDefault="008C78B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6" w:line="217" w:lineRule="exact"/>
                                    <w:ind w:left="117"/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For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pre-EHT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modulated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fields,</w:t>
                                  </w:r>
                                  <w:r>
                                    <w:rPr>
                                      <w:spacing w:val="18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-4"/>
                                      <w:sz w:val="12"/>
                                      <w:szCs w:val="12"/>
                                    </w:rPr>
                                    <w:t>RU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29"/>
                                      <w:position w:val="-4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  <w:r>
                                    <w:rPr>
                                      <w:spacing w:val="4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7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  <w:p w14:paraId="4EAE26B5" w14:textId="77777777" w:rsidR="008C78BD" w:rsidRDefault="008C78B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" w:line="206" w:lineRule="auto"/>
                                    <w:ind w:left="117" w:right="156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For EHT modulated fields,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-4"/>
                                      <w:sz w:val="12"/>
                                      <w:szCs w:val="12"/>
                                    </w:rPr>
                                    <w:t>RU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1"/>
                                      <w:position w:val="-4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represents the number of occupied RUs or MRUs</w:t>
                                  </w:r>
                                  <w:r>
                                    <w:rPr>
                                      <w:spacing w:val="-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in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transmission.</w:t>
                                  </w:r>
                                </w:p>
                              </w:tc>
                            </w:tr>
                            <w:tr w:rsidR="008C78BD" w14:paraId="5F55E7C4" w14:textId="77777777">
                              <w:trPr>
                                <w:trHeight w:val="835"/>
                              </w:trPr>
                              <w:tc>
                                <w:tcPr>
                                  <w:tcW w:w="1643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ECC6ED" w14:textId="77777777" w:rsidR="008C78BD" w:rsidRDefault="008C78B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429822BA" w14:textId="77777777" w:rsidR="008C78BD" w:rsidRDefault="008C78B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37"/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user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2"/>
                                      <w:szCs w:val="12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9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627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61790EFD" w14:textId="77777777" w:rsidR="008C78BD" w:rsidRDefault="008C78B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9" w:line="217" w:lineRule="exact"/>
                                    <w:ind w:left="117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For pre-EHT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modulated fields,</w:t>
                                  </w:r>
                                  <w:r>
                                    <w:rPr>
                                      <w:spacing w:val="2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-4"/>
                                      <w:sz w:val="12"/>
                                      <w:szCs w:val="12"/>
                                    </w:rPr>
                                    <w:t>user</w:t>
                                  </w:r>
                                  <w:r>
                                    <w:rPr>
                                      <w:rFonts w:ascii="Symbol" w:hAnsi="Symbol" w:cs="Symbol"/>
                                      <w:position w:val="-4"/>
                                      <w:sz w:val="12"/>
                                      <w:szCs w:val="12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1"/>
                                      <w:position w:val="-4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-4"/>
                                      <w:sz w:val="12"/>
                                      <w:szCs w:val="12"/>
                                    </w:rPr>
                                    <w:t>r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31"/>
                                      <w:position w:val="-4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  <w:r>
                                    <w:rPr>
                                      <w:spacing w:val="4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  <w:p w14:paraId="7C40DC71" w14:textId="77777777" w:rsidR="008C78BD" w:rsidRDefault="008C78B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4" w:line="204" w:lineRule="auto"/>
                                    <w:ind w:left="117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For EHT modulated fields,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-4"/>
                                      <w:sz w:val="12"/>
                                      <w:szCs w:val="12"/>
                                    </w:rPr>
                                    <w:t>user</w:t>
                                  </w:r>
                                  <w:r>
                                    <w:rPr>
                                      <w:rFonts w:ascii="Symbol" w:hAnsi="Symbol" w:cs="Symbol"/>
                                      <w:position w:val="-4"/>
                                      <w:sz w:val="12"/>
                                      <w:szCs w:val="12"/>
                                    </w:rPr>
                                    <w:t></w:t>
                                  </w:r>
                                  <w:r>
                                    <w:rPr>
                                      <w:position w:val="-4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-4"/>
                                      <w:sz w:val="12"/>
                                      <w:szCs w:val="12"/>
                                    </w:rPr>
                                    <w:t>r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1"/>
                                      <w:position w:val="-4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represents the total number of users in the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proofErr w:type="spellStart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th</w:t>
                                  </w:r>
                                  <w:proofErr w:type="spellEnd"/>
                                  <w:r>
                                    <w:rPr>
                                      <w:spacing w:val="-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occupied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RU or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MRU of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transmission.</w:t>
                                  </w:r>
                                </w:p>
                              </w:tc>
                            </w:tr>
                            <w:tr w:rsidR="008C78BD" w14:paraId="2ECC15D1" w14:textId="77777777">
                              <w:trPr>
                                <w:trHeight w:val="1058"/>
                              </w:trPr>
                              <w:tc>
                                <w:tcPr>
                                  <w:tcW w:w="1643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DA928D6" w14:textId="77777777" w:rsidR="008C78BD" w:rsidRDefault="008C78B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5D908364" w14:textId="77777777" w:rsidR="008C78BD" w:rsidRDefault="008C78B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64"/>
                                    <w:ind w:left="137"/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user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2"/>
                                      <w:szCs w:val="12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19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627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0C0D71AB" w14:textId="77777777" w:rsidR="008C78BD" w:rsidRDefault="008C78B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9"/>
                                    <w:ind w:left="117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Total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number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users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in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all</w:t>
                                  </w:r>
                                  <w:r>
                                    <w:rPr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occupied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RUs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or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MRUs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an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EHT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transmission,</w:t>
                                  </w:r>
                                  <w:r>
                                    <w:rPr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i.e.,</w:t>
                                  </w:r>
                                </w:p>
                                <w:p w14:paraId="7ACE5488" w14:textId="77777777" w:rsidR="008C78BD" w:rsidRDefault="008C78B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4" w:line="199" w:lineRule="auto"/>
                                    <w:ind w:left="1095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-4"/>
                                      <w:sz w:val="10"/>
                                      <w:szCs w:val="10"/>
                                    </w:rPr>
                                    <w:t>RU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6"/>
                                      <w:position w:val="-4"/>
                                      <w:sz w:val="10"/>
                                      <w:szCs w:val="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4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1</w:t>
                                  </w:r>
                                </w:p>
                                <w:p w14:paraId="588DD413" w14:textId="77777777" w:rsidR="008C78BD" w:rsidRDefault="008C78BD">
                                  <w:pPr>
                                    <w:pStyle w:val="TableParagraph"/>
                                    <w:tabs>
                                      <w:tab w:val="left" w:pos="1213"/>
                                    </w:tabs>
                                    <w:kinsoku w:val="0"/>
                                    <w:overflowPunct w:val="0"/>
                                    <w:spacing w:line="284" w:lineRule="exact"/>
                                    <w:ind w:left="138"/>
                                    <w:rPr>
                                      <w:position w:val="6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position w:val="6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2"/>
                                      <w:sz w:val="12"/>
                                      <w:szCs w:val="12"/>
                                    </w:rPr>
                                    <w:t>user</w:t>
                                  </w:r>
                                  <w:r>
                                    <w:rPr>
                                      <w:rFonts w:ascii="Symbol" w:hAnsi="Symbol" w:cs="Symbol"/>
                                      <w:position w:val="2"/>
                                      <w:sz w:val="12"/>
                                      <w:szCs w:val="12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7"/>
                                      <w:position w:val="2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2"/>
                                      <w:sz w:val="12"/>
                                      <w:szCs w:val="12"/>
                                    </w:rPr>
                                    <w:t xml:space="preserve">total  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18"/>
                                      <w:position w:val="2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6"/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  <w:r>
                                    <w:rPr>
                                      <w:position w:val="6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Symbol" w:hAnsi="Symbol" w:cs="Symbol"/>
                                    </w:rPr>
                                    <w:t></w:t>
                                  </w:r>
                                  <w:r>
                                    <w:rPr>
                                      <w:spacing w:val="8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6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2"/>
                                      <w:sz w:val="12"/>
                                      <w:szCs w:val="12"/>
                                    </w:rPr>
                                    <w:t>user</w:t>
                                  </w:r>
                                  <w:r>
                                    <w:rPr>
                                      <w:rFonts w:ascii="Symbol" w:hAnsi="Symbol" w:cs="Symbol"/>
                                      <w:position w:val="2"/>
                                      <w:sz w:val="12"/>
                                      <w:szCs w:val="12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1"/>
                                      <w:position w:val="2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2"/>
                                      <w:sz w:val="12"/>
                                      <w:szCs w:val="12"/>
                                    </w:rPr>
                                    <w:t>r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15"/>
                                      <w:position w:val="2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6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  <w:p w14:paraId="540DC1AE" w14:textId="77777777" w:rsidR="008C78BD" w:rsidRDefault="008C78B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26"/>
                                    <w:ind w:left="1171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r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10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=</w:t>
                                  </w:r>
                                  <w:r>
                                    <w:rPr>
                                      <w:spacing w:val="9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F958CD" w14:paraId="2F23F942" w14:textId="77777777">
                              <w:trPr>
                                <w:trHeight w:val="447"/>
                              </w:trPr>
                              <w:tc>
                                <w:tcPr>
                                  <w:tcW w:w="1643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7933AB4" w14:textId="0A776E84" w:rsidR="00F958CD" w:rsidRPr="00644653" w:rsidRDefault="00E6253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12"/>
                                    <w:ind w:left="137"/>
                                    <w:rPr>
                                      <w:i/>
                                      <w:iCs/>
                                      <w:color w:val="FF0000"/>
                                      <w:position w:val="4"/>
                                      <w:sz w:val="18"/>
                                      <w:szCs w:val="18"/>
                                    </w:rPr>
                                  </w:pPr>
                                  <w:r w:rsidRPr="00644653">
                                    <w:rPr>
                                      <w:i/>
                                      <w:iCs/>
                                      <w:color w:val="FF0000"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644653">
                                    <w:rPr>
                                      <w:i/>
                                      <w:iCs/>
                                      <w:color w:val="FF0000"/>
                                      <w:sz w:val="12"/>
                                      <w:szCs w:val="12"/>
                                    </w:rPr>
                                    <w:t>SD</w:t>
                                  </w:r>
                                </w:p>
                              </w:tc>
                              <w:tc>
                                <w:tcPr>
                                  <w:tcW w:w="627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163FF844" w14:textId="5B5491E9" w:rsidR="00F958CD" w:rsidRPr="00644653" w:rsidRDefault="00B8731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3"/>
                                    <w:ind w:left="117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644653"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="005045CA" w:rsidRPr="00644653"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  <w:t>ffective number of data tones carrying unique data</w:t>
                                  </w:r>
                                </w:p>
                              </w:tc>
                            </w:tr>
                            <w:tr w:rsidR="00E62532" w14:paraId="10BBF6B8" w14:textId="77777777">
                              <w:trPr>
                                <w:trHeight w:val="447"/>
                              </w:trPr>
                              <w:tc>
                                <w:tcPr>
                                  <w:tcW w:w="1643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3AE967" w14:textId="0AF5358A" w:rsidR="00E62532" w:rsidRPr="00644653" w:rsidRDefault="00E62532" w:rsidP="00E6253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12"/>
                                    <w:ind w:left="137"/>
                                    <w:rPr>
                                      <w:i/>
                                      <w:iCs/>
                                      <w:color w:val="FF0000"/>
                                      <w:position w:val="4"/>
                                      <w:sz w:val="18"/>
                                      <w:szCs w:val="18"/>
                                    </w:rPr>
                                  </w:pPr>
                                  <w:r w:rsidRPr="00644653">
                                    <w:rPr>
                                      <w:i/>
                                      <w:iCs/>
                                      <w:color w:val="FF0000"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644653">
                                    <w:rPr>
                                      <w:i/>
                                      <w:iCs/>
                                      <w:color w:val="FF0000"/>
                                      <w:sz w:val="12"/>
                                      <w:szCs w:val="12"/>
                                    </w:rPr>
                                    <w:t>SD</w:t>
                                  </w:r>
                                  <w:r w:rsidRPr="00644653">
                                    <w:rPr>
                                      <w:rFonts w:ascii="Symbol" w:hAnsi="Symbol" w:cs="Symbol"/>
                                      <w:color w:val="FF0000"/>
                                      <w:sz w:val="12"/>
                                      <w:szCs w:val="12"/>
                                    </w:rPr>
                                    <w:t></w:t>
                                  </w:r>
                                  <w:r w:rsidRPr="00644653">
                                    <w:rPr>
                                      <w:color w:val="FF0000"/>
                                      <w:spacing w:val="9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i/>
                                      <w:iCs/>
                                      <w:color w:val="FF0000"/>
                                      <w:sz w:val="12"/>
                                      <w:szCs w:val="12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627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6118D54E" w14:textId="450D17D2" w:rsidR="00E62532" w:rsidRPr="00644653" w:rsidRDefault="00B8731D" w:rsidP="00E6253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3"/>
                                    <w:ind w:left="117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644653"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  <w:t>Effective number of data tones carrying unique data</w:t>
                                  </w:r>
                                  <w:r w:rsidR="00E62532" w:rsidRPr="00644653">
                                    <w:rPr>
                                      <w:color w:val="FF0000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E62532" w:rsidRPr="00644653"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  <w:t>for</w:t>
                                  </w:r>
                                  <w:r w:rsidR="00E62532" w:rsidRPr="00644653">
                                    <w:rPr>
                                      <w:color w:val="FF0000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E62532" w:rsidRPr="00644653"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  <w:t>user</w:t>
                                  </w:r>
                                  <w:r w:rsidR="00E62532" w:rsidRPr="00644653">
                                    <w:rPr>
                                      <w:color w:val="FF0000"/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E62532" w:rsidRPr="00644653">
                                    <w:rPr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 w:rsidR="00E62532" w:rsidRPr="00644653"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 w:rsidR="00E62532" w:rsidRPr="00644653">
                                    <w:rPr>
                                      <w:color w:val="FF0000"/>
                                      <w:spacing w:val="2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E62532" w:rsidRPr="00644653">
                                    <w:rPr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 w:rsidR="00E62532" w:rsidRPr="00644653">
                                    <w:rPr>
                                      <w:i/>
                                      <w:iCs/>
                                      <w:color w:val="FF0000"/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E62532" w:rsidRPr="00644653"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  <w:r w:rsidR="00E62532" w:rsidRPr="00644653">
                                    <w:rPr>
                                      <w:color w:val="FF0000"/>
                                      <w:spacing w:val="48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E62532" w:rsidRPr="00644653"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="00E62532" w:rsidRPr="00644653">
                                    <w:rPr>
                                      <w:rFonts w:ascii="Symbol" w:hAnsi="Symbol" w:cs="Symbol"/>
                                      <w:color w:val="FF0000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 w:rsidR="00E62532" w:rsidRPr="00644653"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 1</w:t>
                                  </w:r>
                                  <w:r w:rsidR="00E62532" w:rsidRPr="00644653">
                                    <w:rPr>
                                      <w:rFonts w:ascii="Symbol" w:hAnsi="Symbol" w:cs="Symbol"/>
                                      <w:color w:val="FF0000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 w:rsidR="00E62532" w:rsidRPr="00644653">
                                    <w:rPr>
                                      <w:color w:val="FF0000"/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E62532" w:rsidRPr="00644653">
                                    <w:rPr>
                                      <w:rFonts w:ascii="Symbol" w:hAnsi="Symbol" w:cs="Symbol"/>
                                      <w:color w:val="FF0000"/>
                                      <w:sz w:val="18"/>
                                      <w:szCs w:val="18"/>
                                    </w:rPr>
                                    <w:t></w:t>
                                  </w:r>
                                  <w:r w:rsidR="00E62532" w:rsidRPr="00644653">
                                    <w:rPr>
                                      <w:rFonts w:ascii="Symbol" w:hAnsi="Symbol" w:cs="Symbol"/>
                                      <w:color w:val="FF0000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 w:rsidR="00E62532" w:rsidRPr="00644653"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     </w:t>
                                  </w:r>
                                  <w:r w:rsidR="00E62532" w:rsidRPr="00644653">
                                    <w:rPr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="00E62532" w:rsidRPr="00644653">
                                    <w:rPr>
                                      <w:i/>
                                      <w:iCs/>
                                      <w:color w:val="FF0000"/>
                                      <w:position w:val="-4"/>
                                      <w:sz w:val="12"/>
                                      <w:szCs w:val="12"/>
                                    </w:rPr>
                                    <w:t>user</w:t>
                                  </w:r>
                                  <w:r w:rsidR="00E62532" w:rsidRPr="00644653">
                                    <w:rPr>
                                      <w:rFonts w:ascii="Symbol" w:hAnsi="Symbol" w:cs="Symbol"/>
                                      <w:color w:val="FF0000"/>
                                      <w:position w:val="-4"/>
                                      <w:sz w:val="12"/>
                                      <w:szCs w:val="12"/>
                                    </w:rPr>
                                    <w:t></w:t>
                                  </w:r>
                                  <w:r w:rsidR="00E62532" w:rsidRPr="00644653">
                                    <w:rPr>
                                      <w:color w:val="FF0000"/>
                                      <w:spacing w:val="-1"/>
                                      <w:position w:val="-4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 w:rsidR="00E62532" w:rsidRPr="00644653">
                                    <w:rPr>
                                      <w:i/>
                                      <w:iCs/>
                                      <w:color w:val="FF0000"/>
                                      <w:position w:val="-4"/>
                                      <w:sz w:val="12"/>
                                      <w:szCs w:val="12"/>
                                    </w:rPr>
                                    <w:t>total</w:t>
                                  </w:r>
                                  <w:r w:rsidR="00E62532" w:rsidRPr="00644653">
                                    <w:rPr>
                                      <w:i/>
                                      <w:iCs/>
                                      <w:color w:val="FF0000"/>
                                      <w:spacing w:val="12"/>
                                      <w:position w:val="-4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 w:rsidR="00E62532" w:rsidRPr="00644653"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  <w:t>– 1</w:t>
                                  </w:r>
                                  <w:r w:rsidR="00E62532" w:rsidRPr="00644653">
                                    <w:rPr>
                                      <w:color w:val="FF0000"/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E62532" w:rsidRPr="00644653"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8C78BD" w14:paraId="1287C5B1" w14:textId="77777777">
                              <w:trPr>
                                <w:trHeight w:val="447"/>
                              </w:trPr>
                              <w:tc>
                                <w:tcPr>
                                  <w:tcW w:w="1643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6DB217" w14:textId="77777777" w:rsidR="008C78BD" w:rsidRDefault="008C78B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12"/>
                                    <w:ind w:left="137"/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CBPS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2"/>
                                      <w:szCs w:val="12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9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627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1955FAEB" w14:textId="77777777" w:rsidR="008C78BD" w:rsidRDefault="008C78B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3"/>
                                    <w:ind w:left="117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Number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coded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bits</w:t>
                                  </w:r>
                                  <w:r>
                                    <w:rPr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per</w:t>
                                  </w:r>
                                  <w:r>
                                    <w:rPr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OFDM</w:t>
                                  </w:r>
                                  <w:r>
                                    <w:rPr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symbol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for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user</w:t>
                                  </w:r>
                                  <w:r>
                                    <w:rPr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>
                                    <w:rPr>
                                      <w:spacing w:val="2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  <w:r>
                                    <w:rPr>
                                      <w:spacing w:val="48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1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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-4"/>
                                      <w:sz w:val="12"/>
                                      <w:szCs w:val="12"/>
                                    </w:rPr>
                                    <w:t>user</w:t>
                                  </w:r>
                                  <w:r>
                                    <w:rPr>
                                      <w:rFonts w:ascii="Symbol" w:hAnsi="Symbol" w:cs="Symbol"/>
                                      <w:position w:val="-4"/>
                                      <w:sz w:val="12"/>
                                      <w:szCs w:val="12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-1"/>
                                      <w:position w:val="-4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-4"/>
                                      <w:sz w:val="12"/>
                                      <w:szCs w:val="12"/>
                                    </w:rPr>
                                    <w:t>total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12"/>
                                      <w:position w:val="-4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– 1</w:t>
                                  </w:r>
                                  <w:r>
                                    <w:rPr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8C78BD" w14:paraId="4BE6F045" w14:textId="77777777">
                              <w:trPr>
                                <w:trHeight w:val="727"/>
                              </w:trPr>
                              <w:tc>
                                <w:tcPr>
                                  <w:tcW w:w="1643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DB7D33D" w14:textId="77777777" w:rsidR="008C78BD" w:rsidRDefault="008C78B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102FD75B" w14:textId="77777777" w:rsidR="008C78BD" w:rsidRDefault="008C78B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/>
                                    <w:ind w:left="137"/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CBPSS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2"/>
                                      <w:szCs w:val="12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12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627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16656BD8" w14:textId="77777777" w:rsidR="008C78BD" w:rsidRDefault="008C78B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9" w:line="264" w:lineRule="auto"/>
                                    <w:ind w:left="138" w:right="1042" w:hanging="21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Number of coded bits per OFDM symbol per spatial stream for user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>
                                    <w:rPr>
                                      <w:spacing w:val="-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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-4"/>
                                      <w:sz w:val="12"/>
                                      <w:szCs w:val="12"/>
                                    </w:rPr>
                                    <w:t>user</w:t>
                                  </w:r>
                                  <w:r>
                                    <w:rPr>
                                      <w:rFonts w:ascii="Symbol" w:hAnsi="Symbol" w:cs="Symbol"/>
                                      <w:position w:val="-4"/>
                                      <w:sz w:val="12"/>
                                      <w:szCs w:val="12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-1"/>
                                      <w:position w:val="-4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-4"/>
                                      <w:sz w:val="12"/>
                                      <w:szCs w:val="12"/>
                                    </w:rPr>
                                    <w:t>total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10"/>
                                      <w:position w:val="-4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– 1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8C78BD" w14:paraId="0E68CFF3" w14:textId="77777777">
                              <w:trPr>
                                <w:trHeight w:val="727"/>
                              </w:trPr>
                              <w:tc>
                                <w:tcPr>
                                  <w:tcW w:w="1643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59C66BF" w14:textId="77777777" w:rsidR="008C78BD" w:rsidRPr="00644653" w:rsidRDefault="008C78BD" w:rsidP="003136D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0C1EABDF" w14:textId="77777777" w:rsidR="008C78BD" w:rsidRPr="00644653" w:rsidRDefault="008C78BD" w:rsidP="003136D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644653"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 N</w:t>
                                  </w:r>
                                  <w:r w:rsidRPr="00644653"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CBPSS</w:t>
                                  </w:r>
                                  <w:r w:rsidRPr="00644653">
                                    <w:rPr>
                                      <w:rFonts w:ascii="Symbol" w:hAnsi="Symbol" w:cs="Symbol"/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 xml:space="preserve"> </w:t>
                                  </w:r>
                                  <w:proofErr w:type="spellStart"/>
                                  <w:r w:rsidRPr="00644653">
                                    <w:rPr>
                                      <w:i/>
                                      <w:iCs/>
                                      <w:spacing w:val="12"/>
                                      <w:sz w:val="12"/>
                                      <w:szCs w:val="12"/>
                                    </w:rPr>
                                    <w:t>l</w:t>
                                  </w:r>
                                  <w:r w:rsidRPr="00644653">
                                    <w:rPr>
                                      <w:spacing w:val="12"/>
                                      <w:sz w:val="12"/>
                                      <w:szCs w:val="12"/>
                                    </w:rPr>
                                    <w:t>,</w:t>
                                  </w:r>
                                  <w:r w:rsidRPr="00644653"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u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27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0FB42E81" w14:textId="77777777" w:rsidR="008C78BD" w:rsidRPr="00644653" w:rsidRDefault="008C78BD" w:rsidP="009D12CB">
                                  <w:pPr>
                                    <w:widowControl w:val="0"/>
                                    <w:tabs>
                                      <w:tab w:val="left" w:pos="1800"/>
                                    </w:tabs>
                                    <w:kinsoku w:val="0"/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spacing w:line="24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44653">
                                    <w:rPr>
                                      <w:sz w:val="18"/>
                                      <w:szCs w:val="18"/>
                                    </w:rPr>
                                    <w:t xml:space="preserve">Number of coded bits per OFDM symbol per spatial stream for user </w:t>
                                  </w:r>
                                  <w:r w:rsidRPr="00644653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u, u</w:t>
                                  </w:r>
                                  <w:r w:rsidRPr="00644653">
                                    <w:rPr>
                                      <w:i/>
                                      <w:iCs/>
                                      <w:spacing w:val="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  <w:r w:rsidRPr="00644653"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644653"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 w:rsidRPr="00644653">
                                    <w:rPr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644653"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 w:rsidRPr="00644653"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</w:t>
                                  </w:r>
                                  <w:r w:rsidRPr="00644653"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 w:rsidRPr="00644653">
                                    <w:rPr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644653">
                                    <w:rPr>
                                      <w:i/>
                                      <w:iCs/>
                                      <w:position w:val="-4"/>
                                      <w:sz w:val="18"/>
                                      <w:szCs w:val="18"/>
                                    </w:rPr>
                                    <w:t>user</w:t>
                                  </w:r>
                                  <w:r w:rsidRPr="00644653">
                                    <w:rPr>
                                      <w:rFonts w:ascii="Symbol" w:hAnsi="Symbol" w:cs="Symbol"/>
                                      <w:position w:val="-4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 w:rsidRPr="00644653">
                                    <w:rPr>
                                      <w:spacing w:val="-1"/>
                                      <w:position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i/>
                                      <w:iCs/>
                                      <w:position w:val="-4"/>
                                      <w:sz w:val="18"/>
                                      <w:szCs w:val="18"/>
                                    </w:rPr>
                                    <w:t>total</w:t>
                                  </w:r>
                                  <w:r w:rsidRPr="00644653">
                                    <w:rPr>
                                      <w:i/>
                                      <w:iCs/>
                                      <w:spacing w:val="10"/>
                                      <w:position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sz w:val="18"/>
                                      <w:szCs w:val="18"/>
                                    </w:rPr>
                                    <w:t xml:space="preserve">– 1, and in the </w:t>
                                  </w:r>
                                  <w:r w:rsidRPr="00644653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644653">
                                    <w:rPr>
                                      <w:sz w:val="18"/>
                                      <w:szCs w:val="18"/>
                                    </w:rPr>
                                    <w:t xml:space="preserve">th 80MHz frequency subblock, </w:t>
                                  </w:r>
                                  <w:r w:rsidRPr="00644653">
                                    <w:rPr>
                                      <w:spacing w:val="-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l </w:t>
                                  </w:r>
                                  <w:r w:rsidRPr="00644653">
                                    <w:rPr>
                                      <w:i/>
                                      <w:iCs/>
                                      <w:spacing w:val="44"/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  <w:r w:rsidRPr="00644653">
                                    <w:rPr>
                                      <w:sz w:val="18"/>
                                      <w:szCs w:val="18"/>
                                    </w:rPr>
                                    <w:br w:type="column"/>
                                    <w:t>0</w:t>
                                  </w:r>
                                  <w:r w:rsidRPr="00644653"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 w:rsidRPr="00644653">
                                    <w:rPr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644653"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 w:rsidRPr="00644653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</w:t>
                                  </w:r>
                                  <w:r w:rsidRPr="00644653"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 w:rsidRPr="00644653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644653">
                                    <w:rPr>
                                      <w:i/>
                                      <w:iCs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sz w:val="18"/>
                                      <w:szCs w:val="18"/>
                                    </w:rPr>
                                    <w:t>–</w:t>
                                  </w:r>
                                  <w:r w:rsidRPr="00644653">
                                    <w:rPr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sz w:val="18"/>
                                      <w:szCs w:val="18"/>
                                    </w:rPr>
                                    <w:t xml:space="preserve">1. </w:t>
                                  </w:r>
                                  <w:r w:rsidRPr="00644653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644653">
                                    <w:rPr>
                                      <w:sz w:val="18"/>
                                      <w:szCs w:val="18"/>
                                    </w:rPr>
                                    <w:t xml:space="preserve"> is </w:t>
                                  </w:r>
                                  <w:r w:rsidRPr="00644653">
                                    <w:rPr>
                                      <w:position w:val="2"/>
                                      <w:sz w:val="18"/>
                                      <w:szCs w:val="18"/>
                                    </w:rPr>
                                    <w:t>the</w:t>
                                  </w:r>
                                  <w:r w:rsidRPr="00644653">
                                    <w:rPr>
                                      <w:spacing w:val="5"/>
                                      <w:position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position w:val="2"/>
                                      <w:sz w:val="18"/>
                                      <w:szCs w:val="18"/>
                                    </w:rPr>
                                    <w:t>number</w:t>
                                  </w:r>
                                  <w:r w:rsidRPr="00644653">
                                    <w:rPr>
                                      <w:spacing w:val="4"/>
                                      <w:position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position w:val="2"/>
                                      <w:sz w:val="18"/>
                                      <w:szCs w:val="18"/>
                                    </w:rPr>
                                    <w:t>of</w:t>
                                  </w:r>
                                  <w:r w:rsidRPr="00644653">
                                    <w:rPr>
                                      <w:spacing w:val="5"/>
                                      <w:position w:val="2"/>
                                      <w:sz w:val="18"/>
                                      <w:szCs w:val="18"/>
                                    </w:rPr>
                                    <w:t xml:space="preserve"> 80MHz </w:t>
                                  </w:r>
                                  <w:r w:rsidRPr="00644653">
                                    <w:rPr>
                                      <w:position w:val="2"/>
                                      <w:sz w:val="18"/>
                                      <w:szCs w:val="18"/>
                                    </w:rPr>
                                    <w:t>frequency</w:t>
                                  </w:r>
                                  <w:r w:rsidRPr="00644653">
                                    <w:rPr>
                                      <w:spacing w:val="4"/>
                                      <w:position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position w:val="2"/>
                                      <w:sz w:val="18"/>
                                      <w:szCs w:val="18"/>
                                    </w:rPr>
                                    <w:t>subblocks.</w:t>
                                  </w:r>
                                </w:p>
                              </w:tc>
                            </w:tr>
                            <w:tr w:rsidR="008C78BD" w14:paraId="0C205A83" w14:textId="77777777">
                              <w:trPr>
                                <w:trHeight w:val="955"/>
                              </w:trPr>
                              <w:tc>
                                <w:tcPr>
                                  <w:tcW w:w="1643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5FE62E2" w14:textId="77777777" w:rsidR="008C78BD" w:rsidRDefault="008C78B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"/>
                                    <w:rPr>
                                      <w:sz w:val="31"/>
                                      <w:szCs w:val="31"/>
                                    </w:rPr>
                                  </w:pPr>
                                </w:p>
                                <w:p w14:paraId="6B246E7C" w14:textId="77777777" w:rsidR="008C78BD" w:rsidRDefault="008C78B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/>
                                    <w:ind w:left="137"/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DBPS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2"/>
                                      <w:szCs w:val="12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9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627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6FAF8AF2" w14:textId="77777777" w:rsidR="008C78BD" w:rsidRDefault="008C78B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7"/>
                                    <w:ind w:left="117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Number</w:t>
                                  </w:r>
                                  <w:r>
                                    <w:rPr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data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bits</w:t>
                                  </w:r>
                                  <w:r>
                                    <w:rPr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per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OFDM</w:t>
                                  </w:r>
                                  <w:r>
                                    <w:rPr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symbol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for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user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>
                                    <w:rPr>
                                      <w:spacing w:val="2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  <w:r>
                                    <w:rPr>
                                      <w:spacing w:val="48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1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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-4"/>
                                      <w:sz w:val="12"/>
                                      <w:szCs w:val="12"/>
                                    </w:rPr>
                                    <w:t>user</w:t>
                                  </w:r>
                                  <w:r>
                                    <w:rPr>
                                      <w:rFonts w:ascii="Symbol" w:hAnsi="Symbol" w:cs="Symbol"/>
                                      <w:position w:val="-4"/>
                                      <w:sz w:val="12"/>
                                      <w:szCs w:val="12"/>
                                    </w:rPr>
                                    <w:t></w:t>
                                  </w:r>
                                  <w:r>
                                    <w:rPr>
                                      <w:position w:val="-4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-4"/>
                                      <w:sz w:val="12"/>
                                      <w:szCs w:val="12"/>
                                    </w:rPr>
                                    <w:t>total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12"/>
                                      <w:position w:val="-4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  <w:p w14:paraId="3C726884" w14:textId="77777777" w:rsidR="008C78BD" w:rsidRDefault="008C78B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 w:line="232" w:lineRule="auto"/>
                                    <w:ind w:left="117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208A20"/>
                                      <w:sz w:val="18"/>
                                      <w:szCs w:val="18"/>
                                      <w:u w:val="single"/>
                                    </w:rPr>
                                    <w:t>(#1328)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NOTE—For</w:t>
                                  </w:r>
                                  <w:r>
                                    <w:rPr>
                                      <w:color w:val="000000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LDPC coding,</w:t>
                                  </w:r>
                                  <w:r>
                                    <w:rPr>
                                      <w:color w:val="000000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this</w:t>
                                  </w:r>
                                  <w:r>
                                    <w:rPr>
                                      <w:color w:val="000000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is</w:t>
                                  </w:r>
                                  <w:r>
                                    <w:rPr>
                                      <w:color w:val="000000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the nominal</w:t>
                                  </w:r>
                                  <w:r>
                                    <w:rPr>
                                      <w:color w:val="000000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number</w:t>
                                  </w:r>
                                  <w:r>
                                    <w:rPr>
                                      <w:color w:val="000000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of</w:t>
                                  </w:r>
                                  <w:r>
                                    <w:rPr>
                                      <w:color w:val="000000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data bits</w:t>
                                  </w:r>
                                  <w:r>
                                    <w:rPr>
                                      <w:color w:val="000000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per</w:t>
                                  </w:r>
                                  <w:r>
                                    <w:rPr>
                                      <w:color w:val="000000"/>
                                      <w:spacing w:val="-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OFDM</w:t>
                                  </w:r>
                                  <w:r>
                                    <w:rPr>
                                      <w:color w:val="000000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symbol.</w:t>
                                  </w:r>
                                </w:p>
                              </w:tc>
                            </w:tr>
                            <w:tr w:rsidR="008C78BD" w14:paraId="700FBB27" w14:textId="77777777">
                              <w:trPr>
                                <w:trHeight w:val="726"/>
                              </w:trPr>
                              <w:tc>
                                <w:tcPr>
                                  <w:tcW w:w="1643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3CFCCD" w14:textId="77777777" w:rsidR="008C78BD" w:rsidRDefault="008C78B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4EBB1A91" w14:textId="77777777" w:rsidR="008C78BD" w:rsidRDefault="008C78B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/>
                                    <w:ind w:left="137"/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BPSCS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2"/>
                                      <w:szCs w:val="12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12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627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7AF6FB33" w14:textId="77777777" w:rsidR="008C78BD" w:rsidRDefault="008C78B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10" w:line="264" w:lineRule="auto"/>
                                    <w:ind w:left="138" w:right="1418" w:hanging="21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Number of coded bits per subcarrier per spatial stream for user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>
                                    <w:rPr>
                                      <w:spacing w:val="-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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-4"/>
                                      <w:sz w:val="12"/>
                                      <w:szCs w:val="12"/>
                                    </w:rPr>
                                    <w:t>user</w:t>
                                  </w:r>
                                  <w:r>
                                    <w:rPr>
                                      <w:rFonts w:ascii="Symbol" w:hAnsi="Symbol" w:cs="Symbol"/>
                                      <w:position w:val="-4"/>
                                      <w:sz w:val="12"/>
                                      <w:szCs w:val="12"/>
                                    </w:rPr>
                                    <w:t></w:t>
                                  </w:r>
                                  <w:r>
                                    <w:rPr>
                                      <w:spacing w:val="-1"/>
                                      <w:position w:val="-4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-4"/>
                                      <w:sz w:val="12"/>
                                      <w:szCs w:val="12"/>
                                    </w:rPr>
                                    <w:t>total</w:t>
                                  </w:r>
                                  <w:r>
                                    <w:rPr>
                                      <w:i/>
                                      <w:iCs/>
                                      <w:spacing w:val="11"/>
                                      <w:position w:val="-4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– 1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8C78BD" w14:paraId="4BCF306E" w14:textId="77777777">
                              <w:trPr>
                                <w:trHeight w:val="726"/>
                              </w:trPr>
                              <w:tc>
                                <w:tcPr>
                                  <w:tcW w:w="1643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8BA91A" w14:textId="77777777" w:rsidR="008C78BD" w:rsidRPr="00644653" w:rsidRDefault="008C78BD" w:rsidP="00E960DA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56E30D81" w14:textId="77777777" w:rsidR="008C78BD" w:rsidRPr="00644653" w:rsidRDefault="008C78BD" w:rsidP="00E960DA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644653"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644653"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BPSCS</w:t>
                                  </w:r>
                                  <w:r w:rsidRPr="00644653">
                                    <w:rPr>
                                      <w:rFonts w:ascii="Symbol" w:hAnsi="Symbol" w:cs="Symbol"/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</w:t>
                                  </w:r>
                                  <w:r w:rsidRPr="00644653">
                                    <w:rPr>
                                      <w:i/>
                                      <w:iCs/>
                                      <w:spacing w:val="12"/>
                                      <w:sz w:val="12"/>
                                      <w:szCs w:val="12"/>
                                    </w:rPr>
                                    <w:t xml:space="preserve"> l</w:t>
                                  </w:r>
                                  <w:r w:rsidRPr="00644653">
                                    <w:rPr>
                                      <w:spacing w:val="12"/>
                                      <w:sz w:val="12"/>
                                      <w:szCs w:val="12"/>
                                    </w:rPr>
                                    <w:t xml:space="preserve">, </w:t>
                                  </w:r>
                                  <w:r w:rsidRPr="00644653"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627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5F89FD81" w14:textId="77777777" w:rsidR="008C78BD" w:rsidRPr="00644653" w:rsidRDefault="008C78BD" w:rsidP="00E960DA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10" w:line="264" w:lineRule="auto"/>
                                    <w:ind w:left="138" w:right="1418" w:hanging="21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44653">
                                    <w:rPr>
                                      <w:sz w:val="18"/>
                                      <w:szCs w:val="18"/>
                                    </w:rPr>
                                    <w:t xml:space="preserve">Number of coded bits per subcarrier per spatial stream for user </w:t>
                                  </w:r>
                                  <w:r w:rsidRPr="00644653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 w:rsidRPr="00644653">
                                    <w:rPr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 w:rsidRPr="00644653">
                                    <w:rPr>
                                      <w:spacing w:val="2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spacing w:val="-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 w:rsidRPr="00644653">
                                    <w:rPr>
                                      <w:i/>
                                      <w:iCs/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  <w:r w:rsidRPr="00644653"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644653"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 w:rsidRPr="00644653">
                                    <w:rPr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644653"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 w:rsidRPr="00644653">
                                    <w:rPr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</w:t>
                                  </w:r>
                                  <w:r w:rsidRPr="00644653"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 w:rsidRPr="00644653">
                                    <w:rPr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644653">
                                    <w:rPr>
                                      <w:i/>
                                      <w:iCs/>
                                      <w:position w:val="-4"/>
                                      <w:sz w:val="12"/>
                                      <w:szCs w:val="12"/>
                                    </w:rPr>
                                    <w:t>user</w:t>
                                  </w:r>
                                  <w:r w:rsidRPr="00644653">
                                    <w:rPr>
                                      <w:rFonts w:ascii="Symbol" w:hAnsi="Symbol" w:cs="Symbol"/>
                                      <w:position w:val="-4"/>
                                      <w:sz w:val="12"/>
                                      <w:szCs w:val="12"/>
                                    </w:rPr>
                                    <w:t></w:t>
                                  </w:r>
                                  <w:r w:rsidRPr="00644653">
                                    <w:rPr>
                                      <w:spacing w:val="-1"/>
                                      <w:position w:val="-4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i/>
                                      <w:iCs/>
                                      <w:position w:val="-4"/>
                                      <w:sz w:val="12"/>
                                      <w:szCs w:val="12"/>
                                    </w:rPr>
                                    <w:t>total</w:t>
                                  </w:r>
                                  <w:r w:rsidRPr="00644653">
                                    <w:rPr>
                                      <w:i/>
                                      <w:iCs/>
                                      <w:spacing w:val="11"/>
                                      <w:position w:val="-4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sz w:val="18"/>
                                      <w:szCs w:val="18"/>
                                    </w:rPr>
                                    <w:t xml:space="preserve">– 1, and in the </w:t>
                                  </w:r>
                                  <w:r w:rsidRPr="00644653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644653">
                                    <w:rPr>
                                      <w:sz w:val="18"/>
                                      <w:szCs w:val="18"/>
                                    </w:rPr>
                                    <w:t xml:space="preserve">th 80MHz frequency subblock, </w:t>
                                  </w:r>
                                  <w:r w:rsidRPr="00644653">
                                    <w:rPr>
                                      <w:spacing w:val="-4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l </w:t>
                                  </w:r>
                                  <w:r w:rsidRPr="00644653">
                                    <w:rPr>
                                      <w:i/>
                                      <w:iCs/>
                                      <w:spacing w:val="44"/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  <w:r w:rsidRPr="00644653">
                                    <w:rPr>
                                      <w:sz w:val="18"/>
                                      <w:szCs w:val="18"/>
                                    </w:rPr>
                                    <w:br w:type="column"/>
                                    <w:t>0</w:t>
                                  </w:r>
                                  <w:r w:rsidRPr="00644653"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 w:rsidRPr="00644653">
                                    <w:rPr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644653"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 w:rsidRPr="00644653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</w:t>
                                  </w:r>
                                  <w:r w:rsidRPr="00644653"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</w:t>
                                  </w:r>
                                  <w:r w:rsidRPr="00644653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644653">
                                    <w:rPr>
                                      <w:i/>
                                      <w:iCs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sz w:val="18"/>
                                      <w:szCs w:val="18"/>
                                    </w:rPr>
                                    <w:t>–</w:t>
                                  </w:r>
                                  <w:r w:rsidRPr="00644653">
                                    <w:rPr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sz w:val="18"/>
                                      <w:szCs w:val="18"/>
                                    </w:rPr>
                                    <w:t xml:space="preserve">1. </w:t>
                                  </w:r>
                                  <w:r w:rsidRPr="00644653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644653">
                                    <w:rPr>
                                      <w:sz w:val="18"/>
                                      <w:szCs w:val="18"/>
                                    </w:rPr>
                                    <w:t xml:space="preserve"> is </w:t>
                                  </w:r>
                                  <w:r w:rsidRPr="00644653">
                                    <w:rPr>
                                      <w:position w:val="2"/>
                                      <w:sz w:val="18"/>
                                      <w:szCs w:val="18"/>
                                    </w:rPr>
                                    <w:t>the</w:t>
                                  </w:r>
                                  <w:r w:rsidRPr="00644653">
                                    <w:rPr>
                                      <w:spacing w:val="5"/>
                                      <w:position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position w:val="2"/>
                                      <w:sz w:val="18"/>
                                      <w:szCs w:val="18"/>
                                    </w:rPr>
                                    <w:t>number</w:t>
                                  </w:r>
                                  <w:r w:rsidRPr="00644653">
                                    <w:rPr>
                                      <w:spacing w:val="4"/>
                                      <w:position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position w:val="2"/>
                                      <w:sz w:val="18"/>
                                      <w:szCs w:val="18"/>
                                    </w:rPr>
                                    <w:t>of</w:t>
                                  </w:r>
                                  <w:r w:rsidRPr="00644653">
                                    <w:rPr>
                                      <w:spacing w:val="5"/>
                                      <w:position w:val="2"/>
                                      <w:sz w:val="18"/>
                                      <w:szCs w:val="18"/>
                                    </w:rPr>
                                    <w:t xml:space="preserve"> 80MHz </w:t>
                                  </w:r>
                                  <w:r w:rsidRPr="00644653">
                                    <w:rPr>
                                      <w:position w:val="2"/>
                                      <w:sz w:val="18"/>
                                      <w:szCs w:val="18"/>
                                    </w:rPr>
                                    <w:t>frequency</w:t>
                                  </w:r>
                                  <w:r w:rsidRPr="00644653">
                                    <w:rPr>
                                      <w:spacing w:val="4"/>
                                      <w:position w:val="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44653">
                                    <w:rPr>
                                      <w:position w:val="2"/>
                                      <w:sz w:val="18"/>
                                      <w:szCs w:val="18"/>
                                    </w:rPr>
                                    <w:t>subblocks</w:t>
                                  </w:r>
                                  <w:r w:rsidRPr="00644653">
                                    <w:rPr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8C78BD" w14:paraId="5578B507" w14:textId="77777777">
                              <w:trPr>
                                <w:trHeight w:val="447"/>
                              </w:trPr>
                              <w:tc>
                                <w:tcPr>
                                  <w:tcW w:w="1643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81BB62" w14:textId="77777777" w:rsidR="008C78BD" w:rsidRDefault="008C78B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12"/>
                                    <w:ind w:left="137"/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RX</w:t>
                                  </w:r>
                                </w:p>
                              </w:tc>
                              <w:tc>
                                <w:tcPr>
                                  <w:tcW w:w="627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19FE8D20" w14:textId="77777777" w:rsidR="008C78BD" w:rsidRDefault="008C78B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16"/>
                                    <w:ind w:left="117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Number</w:t>
                                  </w:r>
                                  <w:r>
                                    <w:rPr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receive</w:t>
                                  </w:r>
                                  <w:r>
                                    <w:rPr>
                                      <w:spacing w:val="-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chains.</w:t>
                                  </w:r>
                                </w:p>
                              </w:tc>
                            </w:tr>
                          </w:tbl>
                          <w:p w14:paraId="7AA454FE" w14:textId="213E68AA" w:rsidR="008C78BD" w:rsidRDefault="008C78BD" w:rsidP="008C78BD">
                            <w:pPr>
                              <w:pStyle w:val="BodyText0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241FD06" w14:textId="6894C304" w:rsidR="00637105" w:rsidRDefault="00637105" w:rsidP="008C78BD">
                            <w:pPr>
                              <w:pStyle w:val="BodyText0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E0A69C3" w14:textId="60883A99" w:rsidR="00637105" w:rsidRDefault="00637105" w:rsidP="008C78BD">
                            <w:pPr>
                              <w:pStyle w:val="BodyText0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53CFAD6" w14:textId="6F6FDC39" w:rsidR="00637105" w:rsidRDefault="00637105" w:rsidP="008C78BD">
                            <w:pPr>
                              <w:pStyle w:val="BodyText0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16079E8" w14:textId="5D319538" w:rsidR="00637105" w:rsidRDefault="00637105" w:rsidP="008C78BD">
                            <w:pPr>
                              <w:pStyle w:val="BodyText0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2365A50" w14:textId="0A338828" w:rsidR="00637105" w:rsidRDefault="00637105" w:rsidP="008C78BD">
                            <w:pPr>
                              <w:pStyle w:val="BodyText0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5FB18E1" w14:textId="3CF67257" w:rsidR="00637105" w:rsidRDefault="00637105" w:rsidP="008C78BD">
                            <w:pPr>
                              <w:pStyle w:val="BodyText0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58D3E28" w14:textId="26967A78" w:rsidR="00637105" w:rsidRDefault="00637105" w:rsidP="008C78BD">
                            <w:pPr>
                              <w:pStyle w:val="BodyText0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5E523AF" w14:textId="7296E576" w:rsidR="00637105" w:rsidRDefault="00637105" w:rsidP="008C78BD">
                            <w:pPr>
                              <w:pStyle w:val="BodyText0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1EDC77F" w14:textId="3A0B0EB5" w:rsidR="00637105" w:rsidRDefault="00637105" w:rsidP="008C78BD">
                            <w:pPr>
                              <w:pStyle w:val="BodyText0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53FF8BD" w14:textId="12365357" w:rsidR="00637105" w:rsidRDefault="00637105" w:rsidP="008C78BD">
                            <w:pPr>
                              <w:pStyle w:val="BodyText0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927DA91" w14:textId="18F8BBBA" w:rsidR="00637105" w:rsidRDefault="00637105" w:rsidP="008C78BD">
                            <w:pPr>
                              <w:pStyle w:val="BodyText0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9469A40" w14:textId="44984E42" w:rsidR="00637105" w:rsidRDefault="00637105" w:rsidP="008C78BD">
                            <w:pPr>
                              <w:pStyle w:val="BodyText0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1FF1EFB" w14:textId="77777777" w:rsidR="00637105" w:rsidRDefault="00637105" w:rsidP="008C78BD">
                            <w:pPr>
                              <w:pStyle w:val="BodyText0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9FC66F" id="Text Box 7" o:spid="_x0000_s1032" type="#_x0000_t202" style="position:absolute;left:0;text-align:left;margin-left:107.85pt;margin-top:16.65pt;width:397.65pt;height:490.9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1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43"/>
                        <w:gridCol w:w="6271"/>
                      </w:tblGrid>
                      <w:tr w:rsidR="008C78BD" w14:paraId="2FE020BE" w14:textId="77777777">
                        <w:trPr>
                          <w:trHeight w:val="410"/>
                        </w:trPr>
                        <w:tc>
                          <w:tcPr>
                            <w:tcW w:w="1643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450ED7A7" w14:textId="77777777" w:rsidR="008C78BD" w:rsidRDefault="008C78BD">
                            <w:pPr>
                              <w:pStyle w:val="TableParagraph"/>
                              <w:kinsoku w:val="0"/>
                              <w:overflowPunct w:val="0"/>
                              <w:spacing w:before="97"/>
                              <w:ind w:left="529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Symbol</w:t>
                            </w:r>
                          </w:p>
                        </w:tc>
                        <w:tc>
                          <w:tcPr>
                            <w:tcW w:w="6271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65740B3D" w14:textId="77777777" w:rsidR="008C78BD" w:rsidRDefault="008C78BD">
                            <w:pPr>
                              <w:pStyle w:val="TableParagraph"/>
                              <w:kinsoku w:val="0"/>
                              <w:overflowPunct w:val="0"/>
                              <w:spacing w:before="97"/>
                              <w:ind w:left="2176" w:right="2150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Explanation</w:t>
                            </w:r>
                          </w:p>
                        </w:tc>
                      </w:tr>
                      <w:tr w:rsidR="008C78BD" w14:paraId="0A0FD861" w14:textId="77777777">
                        <w:trPr>
                          <w:trHeight w:val="821"/>
                        </w:trPr>
                        <w:tc>
                          <w:tcPr>
                            <w:tcW w:w="1643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54DCFC" w14:textId="77777777" w:rsidR="008C78BD" w:rsidRDefault="008C78BD">
                            <w:pPr>
                              <w:pStyle w:val="TableParagraph"/>
                              <w:kinsoku w:val="0"/>
                              <w:overflowPunct w:val="0"/>
                              <w:spacing w:before="4"/>
                              <w:rPr>
                                <w:sz w:val="25"/>
                                <w:szCs w:val="25"/>
                              </w:rPr>
                            </w:pPr>
                          </w:p>
                          <w:p w14:paraId="06AE7FB9" w14:textId="77777777" w:rsidR="008C78BD" w:rsidRDefault="008C78BD">
                            <w:pPr>
                              <w:pStyle w:val="TableParagraph"/>
                              <w:kinsoku w:val="0"/>
                              <w:overflowPunct w:val="0"/>
                              <w:spacing w:before="1"/>
                              <w:ind w:left="137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RU</w:t>
                            </w:r>
                          </w:p>
                        </w:tc>
                        <w:tc>
                          <w:tcPr>
                            <w:tcW w:w="6271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6F669D51" w14:textId="77777777" w:rsidR="008C78BD" w:rsidRDefault="008C78BD">
                            <w:pPr>
                              <w:pStyle w:val="TableParagraph"/>
                              <w:kinsoku w:val="0"/>
                              <w:overflowPunct w:val="0"/>
                              <w:spacing w:before="96" w:line="217" w:lineRule="exact"/>
                              <w:ind w:left="117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For</w:t>
                            </w:r>
                            <w:r>
                              <w:rPr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pre-EHT</w:t>
                            </w:r>
                            <w:r>
                              <w:rPr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modulated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fields,</w:t>
                            </w:r>
                            <w:r>
                              <w:rPr>
                                <w:spacing w:val="1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position w:val="-4"/>
                                <w:sz w:val="12"/>
                                <w:szCs w:val="12"/>
                              </w:rPr>
                              <w:t>RU</w:t>
                            </w:r>
                            <w:r>
                              <w:rPr>
                                <w:i/>
                                <w:iCs/>
                                <w:spacing w:val="29"/>
                                <w:position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=</w:t>
                            </w:r>
                            <w:r>
                              <w:rPr>
                                <w:spacing w:val="4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4EAE26B5" w14:textId="77777777" w:rsidR="008C78BD" w:rsidRDefault="008C78BD">
                            <w:pPr>
                              <w:pStyle w:val="TableParagraph"/>
                              <w:kinsoku w:val="0"/>
                              <w:overflowPunct w:val="0"/>
                              <w:spacing w:before="3" w:line="206" w:lineRule="auto"/>
                              <w:ind w:left="117" w:right="156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For EHT modulated fields,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position w:val="-4"/>
                                <w:sz w:val="12"/>
                                <w:szCs w:val="12"/>
                              </w:rPr>
                              <w:t>RU</w:t>
                            </w:r>
                            <w:r>
                              <w:rPr>
                                <w:i/>
                                <w:iCs/>
                                <w:spacing w:val="1"/>
                                <w:position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represents the number of occupied RUs or MRUs</w:t>
                            </w:r>
                            <w:r>
                              <w:rPr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in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the</w:t>
                            </w:r>
                            <w:r>
                              <w:rPr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transmission.</w:t>
                            </w:r>
                          </w:p>
                        </w:tc>
                      </w:tr>
                      <w:tr w:rsidR="008C78BD" w14:paraId="5F55E7C4" w14:textId="77777777">
                        <w:trPr>
                          <w:trHeight w:val="835"/>
                        </w:trPr>
                        <w:tc>
                          <w:tcPr>
                            <w:tcW w:w="1643" w:type="dxa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CECC6ED" w14:textId="77777777" w:rsidR="008C78BD" w:rsidRDefault="008C78BD">
                            <w:pPr>
                              <w:pStyle w:val="TableParagraph"/>
                              <w:kinsoku w:val="0"/>
                              <w:overflowPunct w:val="0"/>
                              <w:spacing w:before="6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429822BA" w14:textId="77777777" w:rsidR="008C78BD" w:rsidRDefault="008C78BD">
                            <w:pPr>
                              <w:pStyle w:val="TableParagraph"/>
                              <w:kinsoku w:val="0"/>
                              <w:overflowPunct w:val="0"/>
                              <w:ind w:left="137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user</w:t>
                            </w:r>
                            <w:r>
                              <w:rPr>
                                <w:rFonts w:ascii="Symbol" w:hAnsi="Symbol" w:cs="Symbol"/>
                                <w:sz w:val="12"/>
                                <w:szCs w:val="12"/>
                              </w:rPr>
                              <w:t></w:t>
                            </w:r>
                            <w:r>
                              <w:rPr>
                                <w:spacing w:val="9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627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61790EFD" w14:textId="77777777" w:rsidR="008C78BD" w:rsidRDefault="008C78BD">
                            <w:pPr>
                              <w:pStyle w:val="TableParagraph"/>
                              <w:kinsoku w:val="0"/>
                              <w:overflowPunct w:val="0"/>
                              <w:spacing w:before="109" w:line="217" w:lineRule="exact"/>
                              <w:ind w:left="117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For pre-EHT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modulated fields,</w:t>
                            </w:r>
                            <w:r>
                              <w:rPr>
                                <w:spacing w:val="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position w:val="-4"/>
                                <w:sz w:val="12"/>
                                <w:szCs w:val="12"/>
                              </w:rPr>
                              <w:t>user</w:t>
                            </w:r>
                            <w:r>
                              <w:rPr>
                                <w:rFonts w:ascii="Symbol" w:hAnsi="Symbol" w:cs="Symbol"/>
                                <w:position w:val="-4"/>
                                <w:sz w:val="12"/>
                                <w:szCs w:val="12"/>
                              </w:rPr>
                              <w:t></w:t>
                            </w:r>
                            <w:r>
                              <w:rPr>
                                <w:spacing w:val="1"/>
                                <w:position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-4"/>
                                <w:sz w:val="12"/>
                                <w:szCs w:val="12"/>
                              </w:rPr>
                              <w:t>r</w:t>
                            </w:r>
                            <w:r>
                              <w:rPr>
                                <w:i/>
                                <w:iCs/>
                                <w:spacing w:val="31"/>
                                <w:position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=</w:t>
                            </w:r>
                            <w:r>
                              <w:rPr>
                                <w:spacing w:val="4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7C40DC71" w14:textId="77777777" w:rsidR="008C78BD" w:rsidRDefault="008C78BD">
                            <w:pPr>
                              <w:pStyle w:val="TableParagraph"/>
                              <w:kinsoku w:val="0"/>
                              <w:overflowPunct w:val="0"/>
                              <w:spacing w:before="4" w:line="204" w:lineRule="auto"/>
                              <w:ind w:left="117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For EHT modulated fields,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position w:val="-4"/>
                                <w:sz w:val="12"/>
                                <w:szCs w:val="12"/>
                              </w:rPr>
                              <w:t>user</w:t>
                            </w:r>
                            <w:r>
                              <w:rPr>
                                <w:rFonts w:ascii="Symbol" w:hAnsi="Symbol" w:cs="Symbol"/>
                                <w:position w:val="-4"/>
                                <w:sz w:val="12"/>
                                <w:szCs w:val="12"/>
                              </w:rPr>
                              <w:t></w:t>
                            </w:r>
                            <w:r>
                              <w:rPr>
                                <w:position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-4"/>
                                <w:sz w:val="12"/>
                                <w:szCs w:val="12"/>
                              </w:rPr>
                              <w:t>r</w:t>
                            </w:r>
                            <w:r>
                              <w:rPr>
                                <w:i/>
                                <w:iCs/>
                                <w:spacing w:val="1"/>
                                <w:position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represents the total number of users in the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th</w:t>
                            </w:r>
                            <w:proofErr w:type="spellEnd"/>
                            <w:r>
                              <w:rPr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occupied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RU or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MRU of</w:t>
                            </w:r>
                            <w:r>
                              <w:rPr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the</w:t>
                            </w:r>
                            <w:r>
                              <w:rPr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transmission.</w:t>
                            </w:r>
                          </w:p>
                        </w:tc>
                      </w:tr>
                      <w:tr w:rsidR="008C78BD" w14:paraId="2ECC15D1" w14:textId="77777777">
                        <w:trPr>
                          <w:trHeight w:val="1058"/>
                        </w:trPr>
                        <w:tc>
                          <w:tcPr>
                            <w:tcW w:w="1643" w:type="dxa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DA928D6" w14:textId="77777777" w:rsidR="008C78BD" w:rsidRDefault="008C78BD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D908364" w14:textId="77777777" w:rsidR="008C78BD" w:rsidRDefault="008C78BD">
                            <w:pPr>
                              <w:pStyle w:val="TableParagraph"/>
                              <w:kinsoku w:val="0"/>
                              <w:overflowPunct w:val="0"/>
                              <w:spacing w:before="164"/>
                              <w:ind w:left="137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user</w:t>
                            </w:r>
                            <w:r>
                              <w:rPr>
                                <w:rFonts w:ascii="Symbol" w:hAnsi="Symbol" w:cs="Symbol"/>
                                <w:sz w:val="12"/>
                                <w:szCs w:val="12"/>
                              </w:rPr>
                              <w:t></w:t>
                            </w:r>
                            <w:r>
                              <w:rPr>
                                <w:spacing w:val="19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627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0C0D71AB" w14:textId="77777777" w:rsidR="008C78BD" w:rsidRDefault="008C78BD">
                            <w:pPr>
                              <w:pStyle w:val="TableParagraph"/>
                              <w:kinsoku w:val="0"/>
                              <w:overflowPunct w:val="0"/>
                              <w:spacing w:before="109"/>
                              <w:ind w:left="117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Total</w:t>
                            </w:r>
                            <w:r>
                              <w:rPr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number</w:t>
                            </w:r>
                            <w:r>
                              <w:rPr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of</w:t>
                            </w:r>
                            <w:r>
                              <w:rPr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users</w:t>
                            </w:r>
                            <w:r>
                              <w:rPr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in</w:t>
                            </w:r>
                            <w:r>
                              <w:rPr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all</w:t>
                            </w:r>
                            <w:r>
                              <w:rPr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occupied</w:t>
                            </w:r>
                            <w:r>
                              <w:rPr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RUs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or</w:t>
                            </w:r>
                            <w:r>
                              <w:rPr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MRUs</w:t>
                            </w:r>
                            <w:r>
                              <w:rPr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of</w:t>
                            </w:r>
                            <w:r>
                              <w:rPr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an</w:t>
                            </w:r>
                            <w:r>
                              <w:rPr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EHT</w:t>
                            </w:r>
                            <w:r>
                              <w:rPr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transmission,</w:t>
                            </w:r>
                            <w:r>
                              <w:rPr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i.e.,</w:t>
                            </w:r>
                          </w:p>
                          <w:p w14:paraId="7ACE5488" w14:textId="77777777" w:rsidR="008C78BD" w:rsidRDefault="008C78BD">
                            <w:pPr>
                              <w:pStyle w:val="TableParagraph"/>
                              <w:kinsoku w:val="0"/>
                              <w:overflowPunct w:val="0"/>
                              <w:spacing w:before="54" w:line="199" w:lineRule="auto"/>
                              <w:ind w:left="1095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position w:val="-4"/>
                                <w:sz w:val="10"/>
                                <w:szCs w:val="10"/>
                              </w:rPr>
                              <w:t>RU</w:t>
                            </w:r>
                            <w:r>
                              <w:rPr>
                                <w:i/>
                                <w:iCs/>
                                <w:spacing w:val="6"/>
                                <w:position w:val="-4"/>
                                <w:sz w:val="10"/>
                                <w:szCs w:val="10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–</w:t>
                            </w:r>
                            <w:r>
                              <w:rPr>
                                <w:spacing w:val="4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1</w:t>
                            </w:r>
                          </w:p>
                          <w:p w14:paraId="588DD413" w14:textId="77777777" w:rsidR="008C78BD" w:rsidRDefault="008C78BD">
                            <w:pPr>
                              <w:pStyle w:val="TableParagraph"/>
                              <w:tabs>
                                <w:tab w:val="left" w:pos="1213"/>
                              </w:tabs>
                              <w:kinsoku w:val="0"/>
                              <w:overflowPunct w:val="0"/>
                              <w:spacing w:line="284" w:lineRule="exact"/>
                              <w:ind w:left="138"/>
                              <w:rPr>
                                <w:position w:val="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position w:val="6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position w:val="2"/>
                                <w:sz w:val="12"/>
                                <w:szCs w:val="12"/>
                              </w:rPr>
                              <w:t>user</w:t>
                            </w:r>
                            <w:r>
                              <w:rPr>
                                <w:rFonts w:ascii="Symbol" w:hAnsi="Symbol" w:cs="Symbol"/>
                                <w:position w:val="2"/>
                                <w:sz w:val="12"/>
                                <w:szCs w:val="12"/>
                              </w:rPr>
                              <w:t></w:t>
                            </w:r>
                            <w:r>
                              <w:rPr>
                                <w:spacing w:val="7"/>
                                <w:position w:val="2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2"/>
                                <w:sz w:val="12"/>
                                <w:szCs w:val="12"/>
                              </w:rPr>
                              <w:t xml:space="preserve">total  </w:t>
                            </w:r>
                            <w:r>
                              <w:rPr>
                                <w:i/>
                                <w:iCs/>
                                <w:spacing w:val="18"/>
                                <w:position w:val="2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position w:val="6"/>
                                <w:sz w:val="18"/>
                                <w:szCs w:val="18"/>
                              </w:rPr>
                              <w:t>=</w:t>
                            </w:r>
                            <w:r>
                              <w:rPr>
                                <w:position w:val="6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Symbol" w:hAnsi="Symbol" w:cs="Symbol"/>
                              </w:rPr>
                              <w:t></w:t>
                            </w:r>
                            <w:r>
                              <w:rPr>
                                <w:spacing w:val="89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6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position w:val="2"/>
                                <w:sz w:val="12"/>
                                <w:szCs w:val="12"/>
                              </w:rPr>
                              <w:t>user</w:t>
                            </w:r>
                            <w:r>
                              <w:rPr>
                                <w:rFonts w:ascii="Symbol" w:hAnsi="Symbol" w:cs="Symbol"/>
                                <w:position w:val="2"/>
                                <w:sz w:val="12"/>
                                <w:szCs w:val="12"/>
                              </w:rPr>
                              <w:t></w:t>
                            </w:r>
                            <w:r>
                              <w:rPr>
                                <w:spacing w:val="1"/>
                                <w:position w:val="2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2"/>
                                <w:sz w:val="12"/>
                                <w:szCs w:val="12"/>
                              </w:rPr>
                              <w:t>r</w:t>
                            </w:r>
                            <w:r>
                              <w:rPr>
                                <w:i/>
                                <w:iCs/>
                                <w:spacing w:val="15"/>
                                <w:position w:val="2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position w:val="6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540DC1AE" w14:textId="77777777" w:rsidR="008C78BD" w:rsidRDefault="008C78BD">
                            <w:pPr>
                              <w:pStyle w:val="TableParagraph"/>
                              <w:kinsoku w:val="0"/>
                              <w:overflowPunct w:val="0"/>
                              <w:spacing w:before="26"/>
                              <w:ind w:left="1171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r</w:t>
                            </w:r>
                            <w:r>
                              <w:rPr>
                                <w:i/>
                                <w:iCs/>
                                <w:spacing w:val="10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=</w:t>
                            </w:r>
                            <w:r>
                              <w:rPr>
                                <w:spacing w:val="9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0</w:t>
                            </w:r>
                          </w:p>
                        </w:tc>
                      </w:tr>
                      <w:tr w:rsidR="00F958CD" w14:paraId="2F23F942" w14:textId="77777777">
                        <w:trPr>
                          <w:trHeight w:val="447"/>
                        </w:trPr>
                        <w:tc>
                          <w:tcPr>
                            <w:tcW w:w="1643" w:type="dxa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7933AB4" w14:textId="0A776E84" w:rsidR="00F958CD" w:rsidRPr="00644653" w:rsidRDefault="00E62532">
                            <w:pPr>
                              <w:pStyle w:val="TableParagraph"/>
                              <w:kinsoku w:val="0"/>
                              <w:overflowPunct w:val="0"/>
                              <w:spacing w:before="112"/>
                              <w:ind w:left="137"/>
                              <w:rPr>
                                <w:i/>
                                <w:iCs/>
                                <w:color w:val="FF0000"/>
                                <w:position w:val="4"/>
                                <w:sz w:val="18"/>
                                <w:szCs w:val="18"/>
                              </w:rPr>
                            </w:pPr>
                            <w:r w:rsidRPr="00644653">
                              <w:rPr>
                                <w:i/>
                                <w:iCs/>
                                <w:color w:val="FF0000"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r w:rsidRPr="00644653">
                              <w:rPr>
                                <w:i/>
                                <w:iCs/>
                                <w:color w:val="FF0000"/>
                                <w:sz w:val="12"/>
                                <w:szCs w:val="12"/>
                              </w:rPr>
                              <w:t>SD</w:t>
                            </w:r>
                          </w:p>
                        </w:tc>
                        <w:tc>
                          <w:tcPr>
                            <w:tcW w:w="627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163FF844" w14:textId="5B5491E9" w:rsidR="00F958CD" w:rsidRPr="00644653" w:rsidRDefault="00B8731D">
                            <w:pPr>
                              <w:pStyle w:val="TableParagraph"/>
                              <w:kinsoku w:val="0"/>
                              <w:overflowPunct w:val="0"/>
                              <w:spacing w:before="103"/>
                              <w:ind w:left="117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44653">
                              <w:rPr>
                                <w:color w:val="FF0000"/>
                                <w:sz w:val="18"/>
                                <w:szCs w:val="18"/>
                              </w:rPr>
                              <w:t>E</w:t>
                            </w:r>
                            <w:r w:rsidR="005045CA" w:rsidRPr="00644653">
                              <w:rPr>
                                <w:color w:val="FF0000"/>
                                <w:sz w:val="18"/>
                                <w:szCs w:val="18"/>
                              </w:rPr>
                              <w:t>ffective number of data tones carrying unique data</w:t>
                            </w:r>
                          </w:p>
                        </w:tc>
                      </w:tr>
                      <w:tr w:rsidR="00E62532" w14:paraId="10BBF6B8" w14:textId="77777777">
                        <w:trPr>
                          <w:trHeight w:val="447"/>
                        </w:trPr>
                        <w:tc>
                          <w:tcPr>
                            <w:tcW w:w="1643" w:type="dxa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3AE967" w14:textId="0AF5358A" w:rsidR="00E62532" w:rsidRPr="00644653" w:rsidRDefault="00E62532" w:rsidP="00E62532">
                            <w:pPr>
                              <w:pStyle w:val="TableParagraph"/>
                              <w:kinsoku w:val="0"/>
                              <w:overflowPunct w:val="0"/>
                              <w:spacing w:before="112"/>
                              <w:ind w:left="137"/>
                              <w:rPr>
                                <w:i/>
                                <w:iCs/>
                                <w:color w:val="FF0000"/>
                                <w:position w:val="4"/>
                                <w:sz w:val="18"/>
                                <w:szCs w:val="18"/>
                              </w:rPr>
                            </w:pPr>
                            <w:r w:rsidRPr="00644653">
                              <w:rPr>
                                <w:i/>
                                <w:iCs/>
                                <w:color w:val="FF0000"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r w:rsidRPr="00644653">
                              <w:rPr>
                                <w:i/>
                                <w:iCs/>
                                <w:color w:val="FF0000"/>
                                <w:sz w:val="12"/>
                                <w:szCs w:val="12"/>
                              </w:rPr>
                              <w:t>SD</w:t>
                            </w:r>
                            <w:r w:rsidRPr="00644653">
                              <w:rPr>
                                <w:rFonts w:ascii="Symbol" w:hAnsi="Symbol" w:cs="Symbol"/>
                                <w:color w:val="FF0000"/>
                                <w:sz w:val="12"/>
                                <w:szCs w:val="12"/>
                              </w:rPr>
                              <w:t></w:t>
                            </w:r>
                            <w:r w:rsidRPr="00644653">
                              <w:rPr>
                                <w:color w:val="FF0000"/>
                                <w:spacing w:val="9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44653">
                              <w:rPr>
                                <w:i/>
                                <w:iCs/>
                                <w:color w:val="FF0000"/>
                                <w:sz w:val="12"/>
                                <w:szCs w:val="12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627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6118D54E" w14:textId="450D17D2" w:rsidR="00E62532" w:rsidRPr="00644653" w:rsidRDefault="00B8731D" w:rsidP="00E62532">
                            <w:pPr>
                              <w:pStyle w:val="TableParagraph"/>
                              <w:kinsoku w:val="0"/>
                              <w:overflowPunct w:val="0"/>
                              <w:spacing w:before="103"/>
                              <w:ind w:left="117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44653">
                              <w:rPr>
                                <w:color w:val="FF0000"/>
                                <w:sz w:val="18"/>
                                <w:szCs w:val="18"/>
                              </w:rPr>
                              <w:t>Effective number of data tones carrying unique data</w:t>
                            </w:r>
                            <w:r w:rsidR="00E62532" w:rsidRPr="00644653">
                              <w:rPr>
                                <w:color w:val="FF0000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62532" w:rsidRPr="00644653">
                              <w:rPr>
                                <w:color w:val="FF0000"/>
                                <w:sz w:val="18"/>
                                <w:szCs w:val="18"/>
                              </w:rPr>
                              <w:t>for</w:t>
                            </w:r>
                            <w:r w:rsidR="00E62532" w:rsidRPr="00644653">
                              <w:rPr>
                                <w:color w:val="FF0000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62532" w:rsidRPr="00644653">
                              <w:rPr>
                                <w:color w:val="FF0000"/>
                                <w:sz w:val="18"/>
                                <w:szCs w:val="18"/>
                              </w:rPr>
                              <w:t>user</w:t>
                            </w:r>
                            <w:r w:rsidR="00E62532" w:rsidRPr="00644653">
                              <w:rPr>
                                <w:color w:val="FF0000"/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62532" w:rsidRPr="00644653">
                              <w:rPr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>u</w:t>
                            </w:r>
                            <w:r w:rsidR="00E62532" w:rsidRPr="00644653">
                              <w:rPr>
                                <w:color w:val="FF0000"/>
                                <w:sz w:val="18"/>
                                <w:szCs w:val="18"/>
                              </w:rPr>
                              <w:t>,</w:t>
                            </w:r>
                            <w:r w:rsidR="00E62532" w:rsidRPr="00644653">
                              <w:rPr>
                                <w:color w:val="FF0000"/>
                                <w:spacing w:val="2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62532" w:rsidRPr="00644653">
                              <w:rPr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>u</w:t>
                            </w:r>
                            <w:r w:rsidR="00E62532" w:rsidRPr="00644653">
                              <w:rPr>
                                <w:i/>
                                <w:iCs/>
                                <w:color w:val="FF0000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62532" w:rsidRPr="00644653">
                              <w:rPr>
                                <w:color w:val="FF0000"/>
                                <w:sz w:val="18"/>
                                <w:szCs w:val="18"/>
                              </w:rPr>
                              <w:t>=</w:t>
                            </w:r>
                            <w:r w:rsidR="00E62532" w:rsidRPr="00644653">
                              <w:rPr>
                                <w:color w:val="FF0000"/>
                                <w:spacing w:val="4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62532" w:rsidRPr="00644653">
                              <w:rPr>
                                <w:color w:val="FF0000"/>
                                <w:sz w:val="18"/>
                                <w:szCs w:val="18"/>
                              </w:rPr>
                              <w:t>0</w:t>
                            </w:r>
                            <w:r w:rsidR="00E62532" w:rsidRPr="00644653">
                              <w:rPr>
                                <w:rFonts w:ascii="Symbol" w:hAnsi="Symbol" w:cs="Symbol"/>
                                <w:color w:val="FF0000"/>
                                <w:sz w:val="18"/>
                                <w:szCs w:val="18"/>
                              </w:rPr>
                              <w:t></w:t>
                            </w:r>
                            <w:r w:rsidR="00E62532" w:rsidRPr="00644653">
                              <w:rPr>
                                <w:color w:val="FF0000"/>
                                <w:sz w:val="18"/>
                                <w:szCs w:val="18"/>
                              </w:rPr>
                              <w:t xml:space="preserve"> 1</w:t>
                            </w:r>
                            <w:r w:rsidR="00E62532" w:rsidRPr="00644653">
                              <w:rPr>
                                <w:rFonts w:ascii="Symbol" w:hAnsi="Symbol" w:cs="Symbol"/>
                                <w:color w:val="FF0000"/>
                                <w:sz w:val="18"/>
                                <w:szCs w:val="18"/>
                              </w:rPr>
                              <w:t></w:t>
                            </w:r>
                            <w:r w:rsidR="00E62532" w:rsidRPr="00644653">
                              <w:rPr>
                                <w:color w:val="FF0000"/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62532" w:rsidRPr="00644653">
                              <w:rPr>
                                <w:rFonts w:ascii="Symbol" w:hAnsi="Symbol" w:cs="Symbol"/>
                                <w:color w:val="FF0000"/>
                                <w:sz w:val="18"/>
                                <w:szCs w:val="18"/>
                              </w:rPr>
                              <w:t></w:t>
                            </w:r>
                            <w:r w:rsidR="00E62532" w:rsidRPr="00644653">
                              <w:rPr>
                                <w:rFonts w:ascii="Symbol" w:hAnsi="Symbol" w:cs="Symbol"/>
                                <w:color w:val="FF0000"/>
                                <w:sz w:val="18"/>
                                <w:szCs w:val="18"/>
                              </w:rPr>
                              <w:t></w:t>
                            </w:r>
                            <w:r w:rsidR="00E62532" w:rsidRPr="00644653">
                              <w:rPr>
                                <w:color w:val="FF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4653">
                              <w:rPr>
                                <w:color w:val="FF0000"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="00E62532" w:rsidRPr="00644653">
                              <w:rPr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>N</w:t>
                            </w:r>
                            <w:r w:rsidR="00E62532" w:rsidRPr="00644653">
                              <w:rPr>
                                <w:i/>
                                <w:iCs/>
                                <w:color w:val="FF0000"/>
                                <w:position w:val="-4"/>
                                <w:sz w:val="12"/>
                                <w:szCs w:val="12"/>
                              </w:rPr>
                              <w:t>user</w:t>
                            </w:r>
                            <w:r w:rsidR="00E62532" w:rsidRPr="00644653">
                              <w:rPr>
                                <w:rFonts w:ascii="Symbol" w:hAnsi="Symbol" w:cs="Symbol"/>
                                <w:color w:val="FF0000"/>
                                <w:position w:val="-4"/>
                                <w:sz w:val="12"/>
                                <w:szCs w:val="12"/>
                              </w:rPr>
                              <w:t></w:t>
                            </w:r>
                            <w:r w:rsidR="00E62532" w:rsidRPr="00644653">
                              <w:rPr>
                                <w:color w:val="FF0000"/>
                                <w:spacing w:val="-1"/>
                                <w:position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E62532" w:rsidRPr="00644653">
                              <w:rPr>
                                <w:i/>
                                <w:iCs/>
                                <w:color w:val="FF0000"/>
                                <w:position w:val="-4"/>
                                <w:sz w:val="12"/>
                                <w:szCs w:val="12"/>
                              </w:rPr>
                              <w:t>total</w:t>
                            </w:r>
                            <w:r w:rsidR="00E62532" w:rsidRPr="00644653">
                              <w:rPr>
                                <w:i/>
                                <w:iCs/>
                                <w:color w:val="FF0000"/>
                                <w:spacing w:val="12"/>
                                <w:position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E62532" w:rsidRPr="00644653">
                              <w:rPr>
                                <w:color w:val="FF0000"/>
                                <w:sz w:val="18"/>
                                <w:szCs w:val="18"/>
                              </w:rPr>
                              <w:t>– 1</w:t>
                            </w:r>
                            <w:r w:rsidR="00E62532" w:rsidRPr="00644653">
                              <w:rPr>
                                <w:color w:val="FF0000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62532" w:rsidRPr="00644653">
                              <w:rPr>
                                <w:color w:val="FF000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c>
                      </w:tr>
                      <w:tr w:rsidR="008C78BD" w14:paraId="1287C5B1" w14:textId="77777777">
                        <w:trPr>
                          <w:trHeight w:val="447"/>
                        </w:trPr>
                        <w:tc>
                          <w:tcPr>
                            <w:tcW w:w="1643" w:type="dxa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6DB217" w14:textId="77777777" w:rsidR="008C78BD" w:rsidRDefault="008C78BD">
                            <w:pPr>
                              <w:pStyle w:val="TableParagraph"/>
                              <w:kinsoku w:val="0"/>
                              <w:overflowPunct w:val="0"/>
                              <w:spacing w:before="112"/>
                              <w:ind w:left="137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CBPS</w:t>
                            </w:r>
                            <w:r>
                              <w:rPr>
                                <w:rFonts w:ascii="Symbol" w:hAnsi="Symbol" w:cs="Symbol"/>
                                <w:sz w:val="12"/>
                                <w:szCs w:val="12"/>
                              </w:rPr>
                              <w:t></w:t>
                            </w:r>
                            <w:r>
                              <w:rPr>
                                <w:spacing w:val="9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627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1955FAEB" w14:textId="77777777" w:rsidR="008C78BD" w:rsidRDefault="008C78BD">
                            <w:pPr>
                              <w:pStyle w:val="TableParagraph"/>
                              <w:kinsoku w:val="0"/>
                              <w:overflowPunct w:val="0"/>
                              <w:spacing w:before="103"/>
                              <w:ind w:left="117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Number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of</w:t>
                            </w:r>
                            <w:r>
                              <w:rPr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coded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bits</w:t>
                            </w:r>
                            <w:r>
                              <w:rPr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per</w:t>
                            </w:r>
                            <w:r>
                              <w:rPr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OFDM</w:t>
                            </w:r>
                            <w:r>
                              <w:rPr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symbol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for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user</w:t>
                            </w:r>
                            <w:r>
                              <w:rPr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pacing w:val="2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i/>
                                <w:iCs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=</w:t>
                            </w:r>
                            <w:r>
                              <w:rPr>
                                <w:spacing w:val="4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1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>
                              <w:rPr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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position w:val="-4"/>
                                <w:sz w:val="12"/>
                                <w:szCs w:val="12"/>
                              </w:rPr>
                              <w:t>user</w:t>
                            </w:r>
                            <w:r>
                              <w:rPr>
                                <w:rFonts w:ascii="Symbol" w:hAnsi="Symbol" w:cs="Symbol"/>
                                <w:position w:val="-4"/>
                                <w:sz w:val="12"/>
                                <w:szCs w:val="12"/>
                              </w:rPr>
                              <w:t></w:t>
                            </w:r>
                            <w:r>
                              <w:rPr>
                                <w:spacing w:val="-1"/>
                                <w:position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-4"/>
                                <w:sz w:val="12"/>
                                <w:szCs w:val="12"/>
                              </w:rPr>
                              <w:t>total</w:t>
                            </w:r>
                            <w:r>
                              <w:rPr>
                                <w:i/>
                                <w:iCs/>
                                <w:spacing w:val="12"/>
                                <w:position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– 1</w:t>
                            </w:r>
                            <w:r>
                              <w:rPr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c>
                      </w:tr>
                      <w:tr w:rsidR="008C78BD" w14:paraId="4BE6F045" w14:textId="77777777">
                        <w:trPr>
                          <w:trHeight w:val="727"/>
                        </w:trPr>
                        <w:tc>
                          <w:tcPr>
                            <w:tcW w:w="1643" w:type="dxa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DB7D33D" w14:textId="77777777" w:rsidR="008C78BD" w:rsidRDefault="008C78BD">
                            <w:pPr>
                              <w:pStyle w:val="TableParagraph"/>
                              <w:kinsoku w:val="0"/>
                              <w:overflowPunct w:val="0"/>
                              <w:spacing w:before="9"/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102FD75B" w14:textId="77777777" w:rsidR="008C78BD" w:rsidRDefault="008C78BD">
                            <w:pPr>
                              <w:pStyle w:val="TableParagraph"/>
                              <w:kinsoku w:val="0"/>
                              <w:overflowPunct w:val="0"/>
                              <w:spacing w:before="1"/>
                              <w:ind w:left="137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CBPSS</w:t>
                            </w:r>
                            <w:r>
                              <w:rPr>
                                <w:rFonts w:ascii="Symbol" w:hAnsi="Symbol" w:cs="Symbol"/>
                                <w:sz w:val="12"/>
                                <w:szCs w:val="12"/>
                              </w:rPr>
                              <w:t></w:t>
                            </w:r>
                            <w:r>
                              <w:rPr>
                                <w:spacing w:val="12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627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16656BD8" w14:textId="77777777" w:rsidR="008C78BD" w:rsidRDefault="008C78BD">
                            <w:pPr>
                              <w:pStyle w:val="TableParagraph"/>
                              <w:kinsoku w:val="0"/>
                              <w:overflowPunct w:val="0"/>
                              <w:spacing w:before="109" w:line="264" w:lineRule="auto"/>
                              <w:ind w:left="138" w:right="1042" w:hanging="21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Number of coded bits per OFDM symbol per spatial stream for user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i/>
                                <w:iCs/>
                                <w:spacing w:val="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=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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>
                              <w:rPr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position w:val="-4"/>
                                <w:sz w:val="12"/>
                                <w:szCs w:val="12"/>
                              </w:rPr>
                              <w:t>user</w:t>
                            </w:r>
                            <w:r>
                              <w:rPr>
                                <w:rFonts w:ascii="Symbol" w:hAnsi="Symbol" w:cs="Symbol"/>
                                <w:position w:val="-4"/>
                                <w:sz w:val="12"/>
                                <w:szCs w:val="12"/>
                              </w:rPr>
                              <w:t></w:t>
                            </w:r>
                            <w:r>
                              <w:rPr>
                                <w:spacing w:val="-1"/>
                                <w:position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-4"/>
                                <w:sz w:val="12"/>
                                <w:szCs w:val="12"/>
                              </w:rPr>
                              <w:t>total</w:t>
                            </w:r>
                            <w:r>
                              <w:rPr>
                                <w:i/>
                                <w:iCs/>
                                <w:spacing w:val="10"/>
                                <w:position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– 1</w:t>
                            </w:r>
                            <w:r>
                              <w:rPr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c>
                      </w:tr>
                      <w:tr w:rsidR="008C78BD" w14:paraId="0E68CFF3" w14:textId="77777777">
                        <w:trPr>
                          <w:trHeight w:val="727"/>
                        </w:trPr>
                        <w:tc>
                          <w:tcPr>
                            <w:tcW w:w="1643" w:type="dxa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59C66BF" w14:textId="77777777" w:rsidR="008C78BD" w:rsidRPr="00644653" w:rsidRDefault="008C78BD" w:rsidP="003136D1">
                            <w:pPr>
                              <w:pStyle w:val="TableParagraph"/>
                              <w:kinsoku w:val="0"/>
                              <w:overflowPunct w:val="0"/>
                              <w:spacing w:before="9"/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0C1EABDF" w14:textId="77777777" w:rsidR="008C78BD" w:rsidRPr="00644653" w:rsidRDefault="008C78BD" w:rsidP="003136D1">
                            <w:pPr>
                              <w:pStyle w:val="TableParagraph"/>
                              <w:kinsoku w:val="0"/>
                              <w:overflowPunct w:val="0"/>
                              <w:spacing w:before="9"/>
                              <w:rPr>
                                <w:sz w:val="21"/>
                                <w:szCs w:val="21"/>
                              </w:rPr>
                            </w:pPr>
                            <w:r w:rsidRPr="00644653"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 xml:space="preserve"> N</w:t>
                            </w:r>
                            <w:r w:rsidRPr="00644653"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CBPSS</w:t>
                            </w:r>
                            <w:r w:rsidRPr="00644653">
                              <w:rPr>
                                <w:rFonts w:ascii="Symbol" w:hAnsi="Symbol" w:cs="Symbol"/>
                                <w:i/>
                                <w:iCs/>
                                <w:sz w:val="12"/>
                                <w:szCs w:val="12"/>
                              </w:rPr>
                              <w:t xml:space="preserve"> </w:t>
                            </w:r>
                            <w:proofErr w:type="spellStart"/>
                            <w:r w:rsidRPr="00644653">
                              <w:rPr>
                                <w:i/>
                                <w:iCs/>
                                <w:spacing w:val="12"/>
                                <w:sz w:val="12"/>
                                <w:szCs w:val="12"/>
                              </w:rPr>
                              <w:t>l</w:t>
                            </w:r>
                            <w:r w:rsidRPr="00644653">
                              <w:rPr>
                                <w:spacing w:val="12"/>
                                <w:sz w:val="12"/>
                                <w:szCs w:val="12"/>
                              </w:rPr>
                              <w:t>,</w:t>
                            </w:r>
                            <w:r w:rsidRPr="00644653"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u</w:t>
                            </w:r>
                            <w:proofErr w:type="spellEnd"/>
                          </w:p>
                        </w:tc>
                        <w:tc>
                          <w:tcPr>
                            <w:tcW w:w="627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0FB42E81" w14:textId="77777777" w:rsidR="008C78BD" w:rsidRPr="00644653" w:rsidRDefault="008C78BD" w:rsidP="009D12CB">
                            <w:pPr>
                              <w:widowControl w:val="0"/>
                              <w:tabs>
                                <w:tab w:val="left" w:pos="1800"/>
                              </w:tabs>
                              <w:kinsoku w:val="0"/>
                              <w:overflowPunct w:val="0"/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644653">
                              <w:rPr>
                                <w:sz w:val="18"/>
                                <w:szCs w:val="18"/>
                              </w:rPr>
                              <w:t xml:space="preserve">Number of coded bits per OFDM symbol per spatial stream for user </w:t>
                            </w:r>
                            <w:r w:rsidRPr="00644653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u, u</w:t>
                            </w:r>
                            <w:r w:rsidRPr="00644653">
                              <w:rPr>
                                <w:i/>
                                <w:iCs/>
                                <w:spacing w:val="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4653">
                              <w:rPr>
                                <w:sz w:val="18"/>
                                <w:szCs w:val="18"/>
                              </w:rPr>
                              <w:t>=</w:t>
                            </w:r>
                            <w:r w:rsidRPr="00644653"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4653"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644653"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 w:rsidRPr="00644653">
                              <w:rPr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4653"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 w:rsidRPr="00644653"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 w:rsidRPr="00644653"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4653"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</w:t>
                            </w:r>
                            <w:r w:rsidRPr="00644653"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 w:rsidRPr="00644653">
                              <w:rPr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4653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N</w:t>
                            </w:r>
                            <w:r w:rsidRPr="00644653">
                              <w:rPr>
                                <w:i/>
                                <w:iCs/>
                                <w:position w:val="-4"/>
                                <w:sz w:val="18"/>
                                <w:szCs w:val="18"/>
                              </w:rPr>
                              <w:t>user</w:t>
                            </w:r>
                            <w:r w:rsidRPr="00644653">
                              <w:rPr>
                                <w:rFonts w:ascii="Symbol" w:hAnsi="Symbol" w:cs="Symbol"/>
                                <w:position w:val="-4"/>
                                <w:sz w:val="18"/>
                                <w:szCs w:val="18"/>
                              </w:rPr>
                              <w:t></w:t>
                            </w:r>
                            <w:r w:rsidRPr="00644653">
                              <w:rPr>
                                <w:spacing w:val="-1"/>
                                <w:position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4653">
                              <w:rPr>
                                <w:i/>
                                <w:iCs/>
                                <w:position w:val="-4"/>
                                <w:sz w:val="18"/>
                                <w:szCs w:val="18"/>
                              </w:rPr>
                              <w:t>total</w:t>
                            </w:r>
                            <w:r w:rsidRPr="00644653">
                              <w:rPr>
                                <w:i/>
                                <w:iCs/>
                                <w:spacing w:val="10"/>
                                <w:position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4653">
                              <w:rPr>
                                <w:sz w:val="18"/>
                                <w:szCs w:val="18"/>
                              </w:rPr>
                              <w:t xml:space="preserve">– 1, and in the </w:t>
                            </w:r>
                            <w:r w:rsidRPr="00644653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l</w:t>
                            </w:r>
                            <w:r w:rsidRPr="00644653">
                              <w:rPr>
                                <w:sz w:val="18"/>
                                <w:szCs w:val="18"/>
                              </w:rPr>
                              <w:t xml:space="preserve">th 80MHz frequency subblock, </w:t>
                            </w:r>
                            <w:r w:rsidRPr="00644653">
                              <w:rPr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4653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l </w:t>
                            </w:r>
                            <w:r w:rsidRPr="00644653">
                              <w:rPr>
                                <w:i/>
                                <w:iCs/>
                                <w:spacing w:val="44"/>
                                <w:sz w:val="18"/>
                                <w:szCs w:val="18"/>
                              </w:rPr>
                              <w:t>=</w:t>
                            </w:r>
                            <w:r w:rsidRPr="00644653">
                              <w:rPr>
                                <w:sz w:val="18"/>
                                <w:szCs w:val="18"/>
                              </w:rPr>
                              <w:br w:type="column"/>
                              <w:t>0</w:t>
                            </w:r>
                            <w:r w:rsidRPr="00644653"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 w:rsidRPr="00644653">
                              <w:rPr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4653"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 w:rsidRPr="00644653"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 w:rsidRPr="0064465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4653"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</w:t>
                            </w:r>
                            <w:r w:rsidRPr="00644653"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 w:rsidRPr="0064465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4653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L</w:t>
                            </w:r>
                            <w:r w:rsidRPr="00644653">
                              <w:rPr>
                                <w:i/>
                                <w:iCs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4653">
                              <w:rPr>
                                <w:sz w:val="18"/>
                                <w:szCs w:val="18"/>
                              </w:rPr>
                              <w:t>–</w:t>
                            </w:r>
                            <w:r w:rsidRPr="00644653">
                              <w:rPr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4653">
                              <w:rPr>
                                <w:sz w:val="18"/>
                                <w:szCs w:val="18"/>
                              </w:rPr>
                              <w:t xml:space="preserve">1. </w:t>
                            </w:r>
                            <w:r w:rsidRPr="00644653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L</w:t>
                            </w:r>
                            <w:r w:rsidRPr="00644653">
                              <w:rPr>
                                <w:sz w:val="18"/>
                                <w:szCs w:val="18"/>
                              </w:rPr>
                              <w:t xml:space="preserve"> is </w:t>
                            </w:r>
                            <w:r w:rsidRPr="00644653">
                              <w:rPr>
                                <w:position w:val="2"/>
                                <w:sz w:val="18"/>
                                <w:szCs w:val="18"/>
                              </w:rPr>
                              <w:t>the</w:t>
                            </w:r>
                            <w:r w:rsidRPr="00644653">
                              <w:rPr>
                                <w:spacing w:val="5"/>
                                <w:position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4653">
                              <w:rPr>
                                <w:position w:val="2"/>
                                <w:sz w:val="18"/>
                                <w:szCs w:val="18"/>
                              </w:rPr>
                              <w:t>number</w:t>
                            </w:r>
                            <w:r w:rsidRPr="00644653">
                              <w:rPr>
                                <w:spacing w:val="4"/>
                                <w:position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4653">
                              <w:rPr>
                                <w:position w:val="2"/>
                                <w:sz w:val="18"/>
                                <w:szCs w:val="18"/>
                              </w:rPr>
                              <w:t>of</w:t>
                            </w:r>
                            <w:r w:rsidRPr="00644653">
                              <w:rPr>
                                <w:spacing w:val="5"/>
                                <w:position w:val="2"/>
                                <w:sz w:val="18"/>
                                <w:szCs w:val="18"/>
                              </w:rPr>
                              <w:t xml:space="preserve"> 80MHz </w:t>
                            </w:r>
                            <w:r w:rsidRPr="00644653">
                              <w:rPr>
                                <w:position w:val="2"/>
                                <w:sz w:val="18"/>
                                <w:szCs w:val="18"/>
                              </w:rPr>
                              <w:t>frequency</w:t>
                            </w:r>
                            <w:r w:rsidRPr="00644653">
                              <w:rPr>
                                <w:spacing w:val="4"/>
                                <w:position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4653">
                              <w:rPr>
                                <w:position w:val="2"/>
                                <w:sz w:val="18"/>
                                <w:szCs w:val="18"/>
                              </w:rPr>
                              <w:t>subblocks.</w:t>
                            </w:r>
                          </w:p>
                        </w:tc>
                      </w:tr>
                      <w:tr w:rsidR="008C78BD" w14:paraId="0C205A83" w14:textId="77777777">
                        <w:trPr>
                          <w:trHeight w:val="955"/>
                        </w:trPr>
                        <w:tc>
                          <w:tcPr>
                            <w:tcW w:w="1643" w:type="dxa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5FE62E2" w14:textId="77777777" w:rsidR="008C78BD" w:rsidRDefault="008C78BD">
                            <w:pPr>
                              <w:pStyle w:val="TableParagraph"/>
                              <w:kinsoku w:val="0"/>
                              <w:overflowPunct w:val="0"/>
                              <w:spacing w:before="8"/>
                              <w:rPr>
                                <w:sz w:val="31"/>
                                <w:szCs w:val="31"/>
                              </w:rPr>
                            </w:pPr>
                          </w:p>
                          <w:p w14:paraId="6B246E7C" w14:textId="77777777" w:rsidR="008C78BD" w:rsidRDefault="008C78BD">
                            <w:pPr>
                              <w:pStyle w:val="TableParagraph"/>
                              <w:kinsoku w:val="0"/>
                              <w:overflowPunct w:val="0"/>
                              <w:spacing w:before="1"/>
                              <w:ind w:left="137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DBPS</w:t>
                            </w:r>
                            <w:r>
                              <w:rPr>
                                <w:rFonts w:ascii="Symbol" w:hAnsi="Symbol" w:cs="Symbol"/>
                                <w:sz w:val="12"/>
                                <w:szCs w:val="12"/>
                              </w:rPr>
                              <w:t></w:t>
                            </w:r>
                            <w:r>
                              <w:rPr>
                                <w:spacing w:val="9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627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6FAF8AF2" w14:textId="77777777" w:rsidR="008C78BD" w:rsidRDefault="008C78BD">
                            <w:pPr>
                              <w:pStyle w:val="TableParagraph"/>
                              <w:kinsoku w:val="0"/>
                              <w:overflowPunct w:val="0"/>
                              <w:spacing w:before="97"/>
                              <w:ind w:left="117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Number</w:t>
                            </w:r>
                            <w:r>
                              <w:rPr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of</w:t>
                            </w:r>
                            <w:r>
                              <w:rPr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data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bits</w:t>
                            </w:r>
                            <w:r>
                              <w:rPr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per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OFDM</w:t>
                            </w:r>
                            <w:r>
                              <w:rPr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symbol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for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user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pacing w:val="2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i/>
                                <w:iCs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=</w:t>
                            </w:r>
                            <w:r>
                              <w:rPr>
                                <w:spacing w:val="4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1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>
                              <w:rPr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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position w:val="-4"/>
                                <w:sz w:val="12"/>
                                <w:szCs w:val="12"/>
                              </w:rPr>
                              <w:t>user</w:t>
                            </w:r>
                            <w:r>
                              <w:rPr>
                                <w:rFonts w:ascii="Symbol" w:hAnsi="Symbol" w:cs="Symbol"/>
                                <w:position w:val="-4"/>
                                <w:sz w:val="12"/>
                                <w:szCs w:val="12"/>
                              </w:rPr>
                              <w:t></w:t>
                            </w:r>
                            <w:r>
                              <w:rPr>
                                <w:position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-4"/>
                                <w:sz w:val="12"/>
                                <w:szCs w:val="12"/>
                              </w:rPr>
                              <w:t>total</w:t>
                            </w:r>
                            <w:r>
                              <w:rPr>
                                <w:i/>
                                <w:iCs/>
                                <w:spacing w:val="12"/>
                                <w:position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–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3C726884" w14:textId="77777777" w:rsidR="008C78BD" w:rsidRDefault="008C78BD">
                            <w:pPr>
                              <w:pStyle w:val="TableParagraph"/>
                              <w:kinsoku w:val="0"/>
                              <w:overflowPunct w:val="0"/>
                              <w:spacing w:before="90" w:line="232" w:lineRule="auto"/>
                              <w:ind w:left="117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08A20"/>
                                <w:sz w:val="18"/>
                                <w:szCs w:val="18"/>
                                <w:u w:val="single"/>
                              </w:rPr>
                              <w:t>(#1328)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NOTE—For</w:t>
                            </w:r>
                            <w:r>
                              <w:rPr>
                                <w:color w:val="000000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LDPC coding,</w:t>
                            </w:r>
                            <w:r>
                              <w:rPr>
                                <w:color w:val="000000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this</w:t>
                            </w:r>
                            <w:r>
                              <w:rPr>
                                <w:color w:val="000000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is</w:t>
                            </w:r>
                            <w:r>
                              <w:rPr>
                                <w:color w:val="000000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the nominal</w:t>
                            </w:r>
                            <w:r>
                              <w:rPr>
                                <w:color w:val="000000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number</w:t>
                            </w:r>
                            <w:r>
                              <w:rPr>
                                <w:color w:val="000000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of</w:t>
                            </w:r>
                            <w:r>
                              <w:rPr>
                                <w:color w:val="000000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data bits</w:t>
                            </w:r>
                            <w:r>
                              <w:rPr>
                                <w:color w:val="000000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per</w:t>
                            </w:r>
                            <w:r>
                              <w:rPr>
                                <w:color w:val="000000"/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OFDM</w:t>
                            </w:r>
                            <w:r>
                              <w:rPr>
                                <w:color w:val="000000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symbol.</w:t>
                            </w:r>
                          </w:p>
                        </w:tc>
                      </w:tr>
                      <w:tr w:rsidR="008C78BD" w14:paraId="700FBB27" w14:textId="77777777">
                        <w:trPr>
                          <w:trHeight w:val="726"/>
                        </w:trPr>
                        <w:tc>
                          <w:tcPr>
                            <w:tcW w:w="1643" w:type="dxa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3CFCCD" w14:textId="77777777" w:rsidR="008C78BD" w:rsidRDefault="008C78BD">
                            <w:pPr>
                              <w:pStyle w:val="TableParagraph"/>
                              <w:kinsoku w:val="0"/>
                              <w:overflowPunct w:val="0"/>
                              <w:spacing w:before="9"/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4EBB1A91" w14:textId="77777777" w:rsidR="008C78BD" w:rsidRDefault="008C78BD">
                            <w:pPr>
                              <w:pStyle w:val="TableParagraph"/>
                              <w:kinsoku w:val="0"/>
                              <w:overflowPunct w:val="0"/>
                              <w:spacing w:before="1"/>
                              <w:ind w:left="137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BPSCS</w:t>
                            </w:r>
                            <w:r>
                              <w:rPr>
                                <w:rFonts w:ascii="Symbol" w:hAnsi="Symbol" w:cs="Symbol"/>
                                <w:sz w:val="12"/>
                                <w:szCs w:val="12"/>
                              </w:rPr>
                              <w:t></w:t>
                            </w:r>
                            <w:r>
                              <w:rPr>
                                <w:spacing w:val="12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627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7AF6FB33" w14:textId="77777777" w:rsidR="008C78BD" w:rsidRDefault="008C78BD">
                            <w:pPr>
                              <w:pStyle w:val="TableParagraph"/>
                              <w:kinsoku w:val="0"/>
                              <w:overflowPunct w:val="0"/>
                              <w:spacing w:before="110" w:line="264" w:lineRule="auto"/>
                              <w:ind w:left="138" w:right="1418" w:hanging="21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Number of coded bits per subcarrier per spatial stream for user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i/>
                                <w:iCs/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=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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>
                              <w:rPr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position w:val="-4"/>
                                <w:sz w:val="12"/>
                                <w:szCs w:val="12"/>
                              </w:rPr>
                              <w:t>user</w:t>
                            </w:r>
                            <w:r>
                              <w:rPr>
                                <w:rFonts w:ascii="Symbol" w:hAnsi="Symbol" w:cs="Symbol"/>
                                <w:position w:val="-4"/>
                                <w:sz w:val="12"/>
                                <w:szCs w:val="12"/>
                              </w:rPr>
                              <w:t></w:t>
                            </w:r>
                            <w:r>
                              <w:rPr>
                                <w:spacing w:val="-1"/>
                                <w:position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-4"/>
                                <w:sz w:val="12"/>
                                <w:szCs w:val="12"/>
                              </w:rPr>
                              <w:t>total</w:t>
                            </w:r>
                            <w:r>
                              <w:rPr>
                                <w:i/>
                                <w:iCs/>
                                <w:spacing w:val="11"/>
                                <w:position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– 1</w:t>
                            </w:r>
                            <w:r>
                              <w:rPr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c>
                      </w:tr>
                      <w:tr w:rsidR="008C78BD" w14:paraId="4BCF306E" w14:textId="77777777">
                        <w:trPr>
                          <w:trHeight w:val="726"/>
                        </w:trPr>
                        <w:tc>
                          <w:tcPr>
                            <w:tcW w:w="1643" w:type="dxa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68BA91A" w14:textId="77777777" w:rsidR="008C78BD" w:rsidRPr="00644653" w:rsidRDefault="008C78BD" w:rsidP="00E960DA">
                            <w:pPr>
                              <w:pStyle w:val="TableParagraph"/>
                              <w:kinsoku w:val="0"/>
                              <w:overflowPunct w:val="0"/>
                              <w:spacing w:before="9"/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56E30D81" w14:textId="77777777" w:rsidR="008C78BD" w:rsidRPr="00644653" w:rsidRDefault="008C78BD" w:rsidP="00E960DA">
                            <w:pPr>
                              <w:pStyle w:val="TableParagraph"/>
                              <w:kinsoku w:val="0"/>
                              <w:overflowPunct w:val="0"/>
                              <w:spacing w:before="9"/>
                              <w:rPr>
                                <w:sz w:val="21"/>
                                <w:szCs w:val="21"/>
                              </w:rPr>
                            </w:pPr>
                            <w:r w:rsidRPr="00644653"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r w:rsidRPr="00644653"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BPSCS</w:t>
                            </w:r>
                            <w:r w:rsidRPr="00644653">
                              <w:rPr>
                                <w:rFonts w:ascii="Symbol" w:hAnsi="Symbol" w:cs="Symbol"/>
                                <w:i/>
                                <w:iCs/>
                                <w:sz w:val="12"/>
                                <w:szCs w:val="12"/>
                              </w:rPr>
                              <w:t></w:t>
                            </w:r>
                            <w:r w:rsidRPr="00644653">
                              <w:rPr>
                                <w:i/>
                                <w:iCs/>
                                <w:spacing w:val="12"/>
                                <w:sz w:val="12"/>
                                <w:szCs w:val="12"/>
                              </w:rPr>
                              <w:t xml:space="preserve"> l</w:t>
                            </w:r>
                            <w:r w:rsidRPr="00644653">
                              <w:rPr>
                                <w:spacing w:val="12"/>
                                <w:sz w:val="12"/>
                                <w:szCs w:val="12"/>
                              </w:rPr>
                              <w:t xml:space="preserve">, </w:t>
                            </w:r>
                            <w:r w:rsidRPr="00644653"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627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5F89FD81" w14:textId="77777777" w:rsidR="008C78BD" w:rsidRPr="00644653" w:rsidRDefault="008C78BD" w:rsidP="00E960DA">
                            <w:pPr>
                              <w:pStyle w:val="TableParagraph"/>
                              <w:kinsoku w:val="0"/>
                              <w:overflowPunct w:val="0"/>
                              <w:spacing w:before="110" w:line="264" w:lineRule="auto"/>
                              <w:ind w:left="138" w:right="1418" w:hanging="21"/>
                              <w:rPr>
                                <w:sz w:val="18"/>
                                <w:szCs w:val="18"/>
                              </w:rPr>
                            </w:pPr>
                            <w:r w:rsidRPr="00644653">
                              <w:rPr>
                                <w:sz w:val="18"/>
                                <w:szCs w:val="18"/>
                              </w:rPr>
                              <w:t xml:space="preserve">Number of coded bits per subcarrier per spatial stream for user </w:t>
                            </w:r>
                            <w:r w:rsidRPr="00644653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u</w:t>
                            </w:r>
                            <w:r w:rsidRPr="00644653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Pr="00644653">
                              <w:rPr>
                                <w:spacing w:val="2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4653">
                              <w:rPr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4653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u</w:t>
                            </w:r>
                            <w:r w:rsidRPr="00644653">
                              <w:rPr>
                                <w:i/>
                                <w:iCs/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4653">
                              <w:rPr>
                                <w:sz w:val="18"/>
                                <w:szCs w:val="18"/>
                              </w:rPr>
                              <w:t>=</w:t>
                            </w:r>
                            <w:r w:rsidRPr="00644653"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4653"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644653"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 w:rsidRPr="00644653">
                              <w:rPr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4653"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 w:rsidRPr="00644653"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 w:rsidRPr="00644653"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4653"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</w:t>
                            </w:r>
                            <w:r w:rsidRPr="00644653"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 w:rsidRPr="00644653">
                              <w:rPr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4653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N</w:t>
                            </w:r>
                            <w:r w:rsidRPr="00644653">
                              <w:rPr>
                                <w:i/>
                                <w:iCs/>
                                <w:position w:val="-4"/>
                                <w:sz w:val="12"/>
                                <w:szCs w:val="12"/>
                              </w:rPr>
                              <w:t>user</w:t>
                            </w:r>
                            <w:r w:rsidRPr="00644653">
                              <w:rPr>
                                <w:rFonts w:ascii="Symbol" w:hAnsi="Symbol" w:cs="Symbol"/>
                                <w:position w:val="-4"/>
                                <w:sz w:val="12"/>
                                <w:szCs w:val="12"/>
                              </w:rPr>
                              <w:t></w:t>
                            </w:r>
                            <w:r w:rsidRPr="00644653">
                              <w:rPr>
                                <w:spacing w:val="-1"/>
                                <w:position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44653">
                              <w:rPr>
                                <w:i/>
                                <w:iCs/>
                                <w:position w:val="-4"/>
                                <w:sz w:val="12"/>
                                <w:szCs w:val="12"/>
                              </w:rPr>
                              <w:t>total</w:t>
                            </w:r>
                            <w:r w:rsidRPr="00644653">
                              <w:rPr>
                                <w:i/>
                                <w:iCs/>
                                <w:spacing w:val="11"/>
                                <w:position w:val="-4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44653">
                              <w:rPr>
                                <w:sz w:val="18"/>
                                <w:szCs w:val="18"/>
                              </w:rPr>
                              <w:t xml:space="preserve">– 1, and in the </w:t>
                            </w:r>
                            <w:r w:rsidRPr="00644653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l</w:t>
                            </w:r>
                            <w:r w:rsidRPr="00644653">
                              <w:rPr>
                                <w:sz w:val="18"/>
                                <w:szCs w:val="18"/>
                              </w:rPr>
                              <w:t xml:space="preserve">th 80MHz frequency subblock, </w:t>
                            </w:r>
                            <w:r w:rsidRPr="00644653">
                              <w:rPr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4653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l </w:t>
                            </w:r>
                            <w:r w:rsidRPr="00644653">
                              <w:rPr>
                                <w:i/>
                                <w:iCs/>
                                <w:spacing w:val="44"/>
                                <w:sz w:val="18"/>
                                <w:szCs w:val="18"/>
                              </w:rPr>
                              <w:t>=</w:t>
                            </w:r>
                            <w:r w:rsidRPr="00644653">
                              <w:rPr>
                                <w:sz w:val="18"/>
                                <w:szCs w:val="18"/>
                              </w:rPr>
                              <w:br w:type="column"/>
                              <w:t>0</w:t>
                            </w:r>
                            <w:r w:rsidRPr="00644653"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 w:rsidRPr="00644653">
                              <w:rPr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4653"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 w:rsidRPr="00644653"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 w:rsidRPr="0064465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4653"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</w:t>
                            </w:r>
                            <w:r w:rsidRPr="00644653"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</w:t>
                            </w:r>
                            <w:r w:rsidRPr="0064465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4653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L</w:t>
                            </w:r>
                            <w:r w:rsidRPr="00644653">
                              <w:rPr>
                                <w:i/>
                                <w:iCs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4653">
                              <w:rPr>
                                <w:sz w:val="18"/>
                                <w:szCs w:val="18"/>
                              </w:rPr>
                              <w:t>–</w:t>
                            </w:r>
                            <w:r w:rsidRPr="00644653">
                              <w:rPr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4653">
                              <w:rPr>
                                <w:sz w:val="18"/>
                                <w:szCs w:val="18"/>
                              </w:rPr>
                              <w:t xml:space="preserve">1. </w:t>
                            </w:r>
                            <w:r w:rsidRPr="00644653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L</w:t>
                            </w:r>
                            <w:r w:rsidRPr="00644653">
                              <w:rPr>
                                <w:sz w:val="18"/>
                                <w:szCs w:val="18"/>
                              </w:rPr>
                              <w:t xml:space="preserve"> is </w:t>
                            </w:r>
                            <w:r w:rsidRPr="00644653">
                              <w:rPr>
                                <w:position w:val="2"/>
                                <w:sz w:val="18"/>
                                <w:szCs w:val="18"/>
                              </w:rPr>
                              <w:t>the</w:t>
                            </w:r>
                            <w:r w:rsidRPr="00644653">
                              <w:rPr>
                                <w:spacing w:val="5"/>
                                <w:position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4653">
                              <w:rPr>
                                <w:position w:val="2"/>
                                <w:sz w:val="18"/>
                                <w:szCs w:val="18"/>
                              </w:rPr>
                              <w:t>number</w:t>
                            </w:r>
                            <w:r w:rsidRPr="00644653">
                              <w:rPr>
                                <w:spacing w:val="4"/>
                                <w:position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4653">
                              <w:rPr>
                                <w:position w:val="2"/>
                                <w:sz w:val="18"/>
                                <w:szCs w:val="18"/>
                              </w:rPr>
                              <w:t>of</w:t>
                            </w:r>
                            <w:r w:rsidRPr="00644653">
                              <w:rPr>
                                <w:spacing w:val="5"/>
                                <w:position w:val="2"/>
                                <w:sz w:val="18"/>
                                <w:szCs w:val="18"/>
                              </w:rPr>
                              <w:t xml:space="preserve"> 80MHz </w:t>
                            </w:r>
                            <w:r w:rsidRPr="00644653">
                              <w:rPr>
                                <w:position w:val="2"/>
                                <w:sz w:val="18"/>
                                <w:szCs w:val="18"/>
                              </w:rPr>
                              <w:t>frequency</w:t>
                            </w:r>
                            <w:r w:rsidRPr="00644653">
                              <w:rPr>
                                <w:spacing w:val="4"/>
                                <w:position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4653">
                              <w:rPr>
                                <w:position w:val="2"/>
                                <w:sz w:val="18"/>
                                <w:szCs w:val="18"/>
                              </w:rPr>
                              <w:t>subblocks</w:t>
                            </w:r>
                            <w:r w:rsidRPr="00644653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c>
                      </w:tr>
                      <w:tr w:rsidR="008C78BD" w14:paraId="5578B507" w14:textId="77777777">
                        <w:trPr>
                          <w:trHeight w:val="447"/>
                        </w:trPr>
                        <w:tc>
                          <w:tcPr>
                            <w:tcW w:w="1643" w:type="dxa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81BB62" w14:textId="77777777" w:rsidR="008C78BD" w:rsidRDefault="008C78BD">
                            <w:pPr>
                              <w:pStyle w:val="TableParagraph"/>
                              <w:kinsoku w:val="0"/>
                              <w:overflowPunct w:val="0"/>
                              <w:spacing w:before="112"/>
                              <w:ind w:left="137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RX</w:t>
                            </w:r>
                          </w:p>
                        </w:tc>
                        <w:tc>
                          <w:tcPr>
                            <w:tcW w:w="627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19FE8D20" w14:textId="77777777" w:rsidR="008C78BD" w:rsidRDefault="008C78BD">
                            <w:pPr>
                              <w:pStyle w:val="TableParagraph"/>
                              <w:kinsoku w:val="0"/>
                              <w:overflowPunct w:val="0"/>
                              <w:spacing w:before="116"/>
                              <w:ind w:left="117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Number</w:t>
                            </w:r>
                            <w:r>
                              <w:rPr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of</w:t>
                            </w:r>
                            <w:r>
                              <w:rPr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receive</w:t>
                            </w:r>
                            <w:r>
                              <w:rPr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chains.</w:t>
                            </w:r>
                          </w:p>
                        </w:tc>
                      </w:tr>
                    </w:tbl>
                    <w:p w14:paraId="7AA454FE" w14:textId="213E68AA" w:rsidR="008C78BD" w:rsidRDefault="008C78BD" w:rsidP="008C78BD">
                      <w:pPr>
                        <w:pStyle w:val="BodyText0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7241FD06" w14:textId="6894C304" w:rsidR="00637105" w:rsidRDefault="00637105" w:rsidP="008C78BD">
                      <w:pPr>
                        <w:pStyle w:val="BodyText0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2E0A69C3" w14:textId="60883A99" w:rsidR="00637105" w:rsidRDefault="00637105" w:rsidP="008C78BD">
                      <w:pPr>
                        <w:pStyle w:val="BodyText0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653CFAD6" w14:textId="6F6FDC39" w:rsidR="00637105" w:rsidRDefault="00637105" w:rsidP="008C78BD">
                      <w:pPr>
                        <w:pStyle w:val="BodyText0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316079E8" w14:textId="5D319538" w:rsidR="00637105" w:rsidRDefault="00637105" w:rsidP="008C78BD">
                      <w:pPr>
                        <w:pStyle w:val="BodyText0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52365A50" w14:textId="0A338828" w:rsidR="00637105" w:rsidRDefault="00637105" w:rsidP="008C78BD">
                      <w:pPr>
                        <w:pStyle w:val="BodyText0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75FB18E1" w14:textId="3CF67257" w:rsidR="00637105" w:rsidRDefault="00637105" w:rsidP="008C78BD">
                      <w:pPr>
                        <w:pStyle w:val="BodyText0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558D3E28" w14:textId="26967A78" w:rsidR="00637105" w:rsidRDefault="00637105" w:rsidP="008C78BD">
                      <w:pPr>
                        <w:pStyle w:val="BodyText0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75E523AF" w14:textId="7296E576" w:rsidR="00637105" w:rsidRDefault="00637105" w:rsidP="008C78BD">
                      <w:pPr>
                        <w:pStyle w:val="BodyText0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21EDC77F" w14:textId="3A0B0EB5" w:rsidR="00637105" w:rsidRDefault="00637105" w:rsidP="008C78BD">
                      <w:pPr>
                        <w:pStyle w:val="BodyText0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553FF8BD" w14:textId="12365357" w:rsidR="00637105" w:rsidRDefault="00637105" w:rsidP="008C78BD">
                      <w:pPr>
                        <w:pStyle w:val="BodyText0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4927DA91" w14:textId="18F8BBBA" w:rsidR="00637105" w:rsidRDefault="00637105" w:rsidP="008C78BD">
                      <w:pPr>
                        <w:pStyle w:val="BodyText0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19469A40" w14:textId="44984E42" w:rsidR="00637105" w:rsidRDefault="00637105" w:rsidP="008C78BD">
                      <w:pPr>
                        <w:pStyle w:val="BodyText0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21FF1EFB" w14:textId="77777777" w:rsidR="00637105" w:rsidRDefault="00637105" w:rsidP="008C78BD">
                      <w:pPr>
                        <w:pStyle w:val="BodyText0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CFCCC6D" w14:textId="19AE92EC" w:rsidR="001E4F48" w:rsidRDefault="001E4F48" w:rsidP="009C2D48">
      <w:pPr>
        <w:rPr>
          <w:lang w:val="en-US"/>
        </w:rPr>
      </w:pPr>
    </w:p>
    <w:p w14:paraId="65A70AAE" w14:textId="545194E5" w:rsidR="00637105" w:rsidRDefault="00637105" w:rsidP="009C2D48">
      <w:pPr>
        <w:rPr>
          <w:lang w:val="en-US"/>
        </w:rPr>
      </w:pPr>
    </w:p>
    <w:p w14:paraId="58C9ED4E" w14:textId="55A1BA8D" w:rsidR="00637105" w:rsidRDefault="00637105" w:rsidP="009C2D48">
      <w:pPr>
        <w:rPr>
          <w:lang w:val="en-US"/>
        </w:rPr>
      </w:pPr>
    </w:p>
    <w:p w14:paraId="387E9EAC" w14:textId="6C99F217" w:rsidR="00637105" w:rsidRDefault="00637105" w:rsidP="009C2D48">
      <w:pPr>
        <w:rPr>
          <w:lang w:val="en-US"/>
        </w:rPr>
      </w:pPr>
    </w:p>
    <w:p w14:paraId="68E952BD" w14:textId="5A181C90" w:rsidR="00637105" w:rsidRDefault="00637105" w:rsidP="009C2D48">
      <w:pPr>
        <w:rPr>
          <w:lang w:val="en-US"/>
        </w:rPr>
      </w:pPr>
    </w:p>
    <w:p w14:paraId="6A0C9C79" w14:textId="00DBB7D6" w:rsidR="00637105" w:rsidRDefault="00637105" w:rsidP="009C2D48">
      <w:pPr>
        <w:rPr>
          <w:lang w:val="en-US"/>
        </w:rPr>
      </w:pPr>
    </w:p>
    <w:p w14:paraId="0828331C" w14:textId="093D6CA7" w:rsidR="00637105" w:rsidRDefault="00637105" w:rsidP="009C2D48">
      <w:pPr>
        <w:rPr>
          <w:lang w:val="en-US"/>
        </w:rPr>
      </w:pPr>
    </w:p>
    <w:p w14:paraId="147DF97B" w14:textId="3FD8A55C" w:rsidR="00637105" w:rsidRDefault="00637105" w:rsidP="009C2D48">
      <w:pPr>
        <w:rPr>
          <w:lang w:val="en-US"/>
        </w:rPr>
      </w:pPr>
    </w:p>
    <w:p w14:paraId="754C890E" w14:textId="1432E350" w:rsidR="00637105" w:rsidRDefault="00637105" w:rsidP="009C2D48">
      <w:pPr>
        <w:rPr>
          <w:lang w:val="en-US"/>
        </w:rPr>
      </w:pPr>
    </w:p>
    <w:p w14:paraId="7F472609" w14:textId="678B2D64" w:rsidR="00637105" w:rsidRDefault="00637105" w:rsidP="009C2D48">
      <w:pPr>
        <w:rPr>
          <w:lang w:val="en-US"/>
        </w:rPr>
      </w:pPr>
    </w:p>
    <w:p w14:paraId="6159348F" w14:textId="36424CFB" w:rsidR="00637105" w:rsidRDefault="00637105" w:rsidP="009C2D48">
      <w:pPr>
        <w:rPr>
          <w:lang w:val="en-US"/>
        </w:rPr>
      </w:pPr>
    </w:p>
    <w:p w14:paraId="28901CC4" w14:textId="3BAC4E0A" w:rsidR="00637105" w:rsidRDefault="00637105" w:rsidP="009C2D48">
      <w:pPr>
        <w:rPr>
          <w:lang w:val="en-US"/>
        </w:rPr>
      </w:pPr>
    </w:p>
    <w:p w14:paraId="5C3AB05F" w14:textId="528D0513" w:rsidR="00637105" w:rsidRDefault="00637105" w:rsidP="009C2D48">
      <w:pPr>
        <w:rPr>
          <w:lang w:val="en-US"/>
        </w:rPr>
      </w:pPr>
    </w:p>
    <w:p w14:paraId="07089E92" w14:textId="70B7F365" w:rsidR="00637105" w:rsidRDefault="00637105" w:rsidP="009C2D48">
      <w:pPr>
        <w:rPr>
          <w:lang w:val="en-US"/>
        </w:rPr>
      </w:pPr>
    </w:p>
    <w:p w14:paraId="5C0157E9" w14:textId="3A9666FA" w:rsidR="00637105" w:rsidRDefault="00637105" w:rsidP="009C2D48">
      <w:pPr>
        <w:rPr>
          <w:lang w:val="en-US"/>
        </w:rPr>
      </w:pPr>
    </w:p>
    <w:p w14:paraId="36F95CC9" w14:textId="17696E4D" w:rsidR="00637105" w:rsidRDefault="00637105" w:rsidP="009C2D48">
      <w:pPr>
        <w:rPr>
          <w:lang w:val="en-US"/>
        </w:rPr>
      </w:pPr>
    </w:p>
    <w:p w14:paraId="42B94D4C" w14:textId="59D747D5" w:rsidR="00637105" w:rsidRDefault="00637105" w:rsidP="009C2D48">
      <w:pPr>
        <w:rPr>
          <w:lang w:val="en-US"/>
        </w:rPr>
      </w:pPr>
    </w:p>
    <w:p w14:paraId="32EB8D72" w14:textId="119E2ACE" w:rsidR="00637105" w:rsidRDefault="00637105" w:rsidP="009C2D48">
      <w:pPr>
        <w:rPr>
          <w:lang w:val="en-US"/>
        </w:rPr>
      </w:pPr>
    </w:p>
    <w:p w14:paraId="7BDCD2E2" w14:textId="61933531" w:rsidR="00637105" w:rsidRDefault="00637105" w:rsidP="009C2D48">
      <w:pPr>
        <w:rPr>
          <w:lang w:val="en-US"/>
        </w:rPr>
      </w:pPr>
    </w:p>
    <w:p w14:paraId="676C73D6" w14:textId="46A4CD2E" w:rsidR="00637105" w:rsidRDefault="00637105" w:rsidP="009C2D48">
      <w:pPr>
        <w:rPr>
          <w:lang w:val="en-US"/>
        </w:rPr>
      </w:pPr>
    </w:p>
    <w:p w14:paraId="3B6041E4" w14:textId="76CC9C0B" w:rsidR="00637105" w:rsidRDefault="00637105" w:rsidP="009C2D48">
      <w:pPr>
        <w:rPr>
          <w:lang w:val="en-US"/>
        </w:rPr>
      </w:pPr>
    </w:p>
    <w:p w14:paraId="228B587F" w14:textId="56CEB569" w:rsidR="00637105" w:rsidRDefault="00637105" w:rsidP="009C2D48">
      <w:pPr>
        <w:rPr>
          <w:lang w:val="en-US"/>
        </w:rPr>
      </w:pPr>
    </w:p>
    <w:p w14:paraId="53125C9A" w14:textId="02776986" w:rsidR="00637105" w:rsidRDefault="00637105" w:rsidP="009C2D48">
      <w:pPr>
        <w:rPr>
          <w:lang w:val="en-US"/>
        </w:rPr>
      </w:pPr>
    </w:p>
    <w:p w14:paraId="3A17EA89" w14:textId="428D4DBB" w:rsidR="00637105" w:rsidRDefault="00637105" w:rsidP="009C2D48">
      <w:pPr>
        <w:rPr>
          <w:lang w:val="en-US"/>
        </w:rPr>
      </w:pPr>
    </w:p>
    <w:p w14:paraId="41EBE61C" w14:textId="11E79E96" w:rsidR="00637105" w:rsidRDefault="00637105" w:rsidP="009C2D48">
      <w:pPr>
        <w:rPr>
          <w:lang w:val="en-US"/>
        </w:rPr>
      </w:pPr>
    </w:p>
    <w:p w14:paraId="7DBB8EDF" w14:textId="1F64EB90" w:rsidR="00637105" w:rsidRDefault="00637105" w:rsidP="009C2D48">
      <w:pPr>
        <w:rPr>
          <w:lang w:val="en-US"/>
        </w:rPr>
      </w:pPr>
    </w:p>
    <w:p w14:paraId="7DADB22D" w14:textId="0B995167" w:rsidR="00637105" w:rsidRDefault="00637105" w:rsidP="009C2D48">
      <w:pPr>
        <w:rPr>
          <w:lang w:val="en-US"/>
        </w:rPr>
      </w:pPr>
    </w:p>
    <w:p w14:paraId="13D48302" w14:textId="5AB2AC1B" w:rsidR="00637105" w:rsidRDefault="00637105" w:rsidP="009C2D48">
      <w:pPr>
        <w:rPr>
          <w:lang w:val="en-US"/>
        </w:rPr>
      </w:pPr>
    </w:p>
    <w:p w14:paraId="1381737C" w14:textId="68381032" w:rsidR="00637105" w:rsidRDefault="00637105" w:rsidP="009C2D48">
      <w:pPr>
        <w:rPr>
          <w:lang w:val="en-US"/>
        </w:rPr>
      </w:pPr>
    </w:p>
    <w:p w14:paraId="49D23830" w14:textId="20C2641A" w:rsidR="00637105" w:rsidRDefault="00637105" w:rsidP="009C2D48">
      <w:pPr>
        <w:rPr>
          <w:lang w:val="en-US"/>
        </w:rPr>
      </w:pPr>
    </w:p>
    <w:p w14:paraId="5C870B0A" w14:textId="43BF776B" w:rsidR="00637105" w:rsidRDefault="00637105" w:rsidP="009C2D48">
      <w:pPr>
        <w:rPr>
          <w:lang w:val="en-US"/>
        </w:rPr>
      </w:pPr>
    </w:p>
    <w:p w14:paraId="23551638" w14:textId="12422DBA" w:rsidR="00637105" w:rsidRDefault="00637105" w:rsidP="009C2D48">
      <w:pPr>
        <w:rPr>
          <w:lang w:val="en-US"/>
        </w:rPr>
      </w:pPr>
    </w:p>
    <w:p w14:paraId="0FE0E1B6" w14:textId="413FABE1" w:rsidR="00637105" w:rsidRDefault="00637105" w:rsidP="009C2D48">
      <w:pPr>
        <w:rPr>
          <w:lang w:val="en-US"/>
        </w:rPr>
      </w:pPr>
    </w:p>
    <w:p w14:paraId="42B1A962" w14:textId="7DC49BB4" w:rsidR="00637105" w:rsidRDefault="00637105" w:rsidP="009C2D48">
      <w:pPr>
        <w:rPr>
          <w:lang w:val="en-US"/>
        </w:rPr>
      </w:pPr>
    </w:p>
    <w:p w14:paraId="7A9652EE" w14:textId="73F86F1E" w:rsidR="00C80CE6" w:rsidRDefault="00C80CE6" w:rsidP="009C2D48">
      <w:pPr>
        <w:rPr>
          <w:lang w:val="en-US"/>
        </w:rPr>
      </w:pPr>
    </w:p>
    <w:p w14:paraId="1CCBB914" w14:textId="4E87EC63" w:rsidR="00C80CE6" w:rsidRDefault="00C80CE6" w:rsidP="009C2D48">
      <w:pPr>
        <w:rPr>
          <w:lang w:val="en-US"/>
        </w:rPr>
      </w:pPr>
    </w:p>
    <w:p w14:paraId="4F846DAD" w14:textId="26706C47" w:rsidR="00C80CE6" w:rsidRDefault="00C80CE6" w:rsidP="009C2D48">
      <w:pPr>
        <w:rPr>
          <w:lang w:val="en-US"/>
        </w:rPr>
      </w:pPr>
    </w:p>
    <w:p w14:paraId="41F69EE2" w14:textId="2D3A1BB2" w:rsidR="00C80CE6" w:rsidRDefault="00C80CE6" w:rsidP="009C2D48">
      <w:pPr>
        <w:rPr>
          <w:lang w:val="en-US"/>
        </w:rPr>
      </w:pPr>
    </w:p>
    <w:p w14:paraId="29453C1B" w14:textId="601F9360" w:rsidR="00C80CE6" w:rsidRDefault="00C80CE6" w:rsidP="009C2D48">
      <w:pPr>
        <w:rPr>
          <w:lang w:val="en-US"/>
        </w:rPr>
      </w:pPr>
    </w:p>
    <w:p w14:paraId="3665B33A" w14:textId="76997A61" w:rsidR="00C80CE6" w:rsidRDefault="00C80CE6" w:rsidP="009C2D48">
      <w:pPr>
        <w:rPr>
          <w:lang w:val="en-US"/>
        </w:rPr>
      </w:pPr>
    </w:p>
    <w:p w14:paraId="75CE487E" w14:textId="77777777" w:rsidR="000C60AC" w:rsidRDefault="000C60AC" w:rsidP="00E068BF">
      <w:pPr>
        <w:pStyle w:val="BodyText0"/>
        <w:kinsoku w:val="0"/>
        <w:overflowPunct w:val="0"/>
        <w:spacing w:line="200" w:lineRule="exact"/>
        <w:ind w:left="166"/>
        <w:rPr>
          <w:sz w:val="18"/>
          <w:szCs w:val="18"/>
        </w:rPr>
      </w:pPr>
    </w:p>
    <w:p w14:paraId="6F19735D" w14:textId="77777777" w:rsidR="00E068BF" w:rsidRDefault="00E068BF" w:rsidP="00E068BF">
      <w:pPr>
        <w:pStyle w:val="BodyText0"/>
        <w:kinsoku w:val="0"/>
        <w:overflowPunct w:val="0"/>
        <w:spacing w:line="200" w:lineRule="exact"/>
        <w:ind w:left="166"/>
        <w:rPr>
          <w:sz w:val="18"/>
          <w:szCs w:val="18"/>
        </w:rPr>
      </w:pPr>
    </w:p>
    <w:p w14:paraId="3E6BA8E7" w14:textId="77777777" w:rsidR="00E068BF" w:rsidRDefault="00E068BF" w:rsidP="00E068BF">
      <w:pPr>
        <w:jc w:val="both"/>
        <w:rPr>
          <w:b/>
          <w:i/>
          <w:sz w:val="24"/>
          <w:szCs w:val="24"/>
        </w:rPr>
      </w:pPr>
    </w:p>
    <w:sectPr w:rsidR="00E068BF">
      <w:headerReference w:type="default" r:id="rId13"/>
      <w:footerReference w:type="default" r:id="rId14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1C8DF" w14:textId="77777777" w:rsidR="003017CF" w:rsidRDefault="003017CF">
      <w:r>
        <w:separator/>
      </w:r>
    </w:p>
  </w:endnote>
  <w:endnote w:type="continuationSeparator" w:id="0">
    <w:p w14:paraId="3C03000A" w14:textId="77777777" w:rsidR="003017CF" w:rsidRDefault="003017CF">
      <w:r>
        <w:continuationSeparator/>
      </w:r>
    </w:p>
  </w:endnote>
  <w:endnote w:type="continuationNotice" w:id="1">
    <w:p w14:paraId="65596EF7" w14:textId="77777777" w:rsidR="003017CF" w:rsidRDefault="003017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D311D" w14:textId="07DBCDED" w:rsidR="00D37C99" w:rsidRDefault="003017CF" w:rsidP="00B77760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D37C99">
      <w:t>Submission</w:t>
    </w:r>
    <w:r>
      <w:fldChar w:fldCharType="end"/>
    </w:r>
    <w:r w:rsidR="00D37C99">
      <w:tab/>
      <w:t xml:space="preserve">page </w:t>
    </w:r>
    <w:r w:rsidR="00D37C99">
      <w:fldChar w:fldCharType="begin"/>
    </w:r>
    <w:r w:rsidR="00D37C99">
      <w:instrText xml:space="preserve">page </w:instrText>
    </w:r>
    <w:r w:rsidR="00D37C99">
      <w:fldChar w:fldCharType="separate"/>
    </w:r>
    <w:r w:rsidR="00D37C99">
      <w:rPr>
        <w:noProof/>
      </w:rPr>
      <w:t>2</w:t>
    </w:r>
    <w:r w:rsidR="00D37C99">
      <w:fldChar w:fldCharType="end"/>
    </w:r>
    <w:r w:rsidR="00D37C99">
      <w:tab/>
    </w:r>
    <w:r w:rsidR="001426EB">
      <w:rPr>
        <w:lang w:eastAsia="ko-KR"/>
      </w:rPr>
      <w:t>Lin Yang</w:t>
    </w:r>
    <w:r w:rsidR="00D37C99">
      <w:t>, Qualcomm Inc.</w:t>
    </w:r>
  </w:p>
  <w:p w14:paraId="4DFEA8E5" w14:textId="71282F58" w:rsidR="00D37C99" w:rsidRDefault="00D37C99" w:rsidP="00B77760">
    <w:pPr>
      <w:pStyle w:val="Footer"/>
      <w:tabs>
        <w:tab w:val="clear" w:pos="6480"/>
        <w:tab w:val="center" w:pos="4680"/>
        <w:tab w:val="left" w:pos="7508"/>
        <w:tab w:val="right" w:pos="9360"/>
      </w:tabs>
    </w:pPr>
    <w:r>
      <w:tab/>
    </w:r>
    <w:r>
      <w:fldChar w:fldCharType="begin"/>
    </w:r>
    <w:r>
      <w:instrText xml:space="preserve"> COMMENTS  \* MERGEFORMAT </w:instrText>
    </w:r>
    <w:r>
      <w:fldChar w:fldCharType="end"/>
    </w:r>
  </w:p>
  <w:p w14:paraId="3DA233A1" w14:textId="77777777" w:rsidR="00D37C99" w:rsidRDefault="00D37C99"/>
  <w:p w14:paraId="7E751875" w14:textId="77777777" w:rsidR="008F31B1" w:rsidRDefault="008F31B1"/>
  <w:p w14:paraId="5AD16847" w14:textId="77777777" w:rsidR="008F31B1" w:rsidRDefault="008F31B1"/>
  <w:p w14:paraId="413BE23D" w14:textId="77777777" w:rsidR="008F31B1" w:rsidRDefault="008F31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93383" w14:textId="77777777" w:rsidR="003017CF" w:rsidRDefault="003017CF">
      <w:r>
        <w:separator/>
      </w:r>
    </w:p>
  </w:footnote>
  <w:footnote w:type="continuationSeparator" w:id="0">
    <w:p w14:paraId="658CDB08" w14:textId="77777777" w:rsidR="003017CF" w:rsidRDefault="003017CF">
      <w:r>
        <w:continuationSeparator/>
      </w:r>
    </w:p>
  </w:footnote>
  <w:footnote w:type="continuationNotice" w:id="1">
    <w:p w14:paraId="23E83956" w14:textId="77777777" w:rsidR="003017CF" w:rsidRDefault="003017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0ECA5" w14:textId="21324C36" w:rsidR="00D37C99" w:rsidRDefault="00FC7E3C" w:rsidP="00C74CB3">
    <w:pPr>
      <w:pStyle w:val="Header"/>
      <w:pBdr>
        <w:bottom w:val="single" w:sz="6" w:space="3" w:color="auto"/>
      </w:pBdr>
      <w:tabs>
        <w:tab w:val="clear" w:pos="6480"/>
        <w:tab w:val="center" w:pos="4680"/>
        <w:tab w:val="right" w:pos="9360"/>
      </w:tabs>
    </w:pPr>
    <w:r>
      <w:rPr>
        <w:lang w:eastAsia="ko-KR"/>
      </w:rPr>
      <w:t>November</w:t>
    </w:r>
    <w:r w:rsidR="006A45B3">
      <w:rPr>
        <w:lang w:eastAsia="ko-KR"/>
      </w:rPr>
      <w:t xml:space="preserve"> </w:t>
    </w:r>
    <w:r w:rsidR="00D37C99">
      <w:t>20</w:t>
    </w:r>
    <w:r w:rsidR="006A45B3">
      <w:t>2</w:t>
    </w:r>
    <w:r w:rsidR="00F907ED">
      <w:t>1</w:t>
    </w:r>
    <w:r w:rsidR="00D37C99">
      <w:tab/>
    </w:r>
    <w:r w:rsidR="00D37C99">
      <w:tab/>
      <w:t>doc.: IEEE 802.11-</w:t>
    </w:r>
    <w:r w:rsidR="00736165">
      <w:t>2</w:t>
    </w:r>
    <w:r w:rsidR="00F907ED">
      <w:t>1</w:t>
    </w:r>
    <w:r w:rsidR="00D37C99">
      <w:t>/</w:t>
    </w:r>
    <w:r w:rsidR="00836869">
      <w:t>1893r1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D2259"/>
    <w:multiLevelType w:val="hybridMultilevel"/>
    <w:tmpl w:val="E13A0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90088"/>
    <w:multiLevelType w:val="hybridMultilevel"/>
    <w:tmpl w:val="32484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322526"/>
    <w:multiLevelType w:val="hybridMultilevel"/>
    <w:tmpl w:val="949A7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n Yang">
    <w15:presenceInfo w15:providerId="AD" w15:userId="S::linyang@qti.qualcomm.com::22c9f923-3b96-4280-92a1-bec5296842d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6"/>
  <w:printFractionalCharacterWidth/>
  <w:mirrorMargins/>
  <w:bordersDoNotSurroundHeader/>
  <w:bordersDoNotSurroundFooter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7F6"/>
    <w:rsid w:val="000016C9"/>
    <w:rsid w:val="000026FD"/>
    <w:rsid w:val="000039C4"/>
    <w:rsid w:val="00007109"/>
    <w:rsid w:val="000076F4"/>
    <w:rsid w:val="00011033"/>
    <w:rsid w:val="00011D02"/>
    <w:rsid w:val="00012E25"/>
    <w:rsid w:val="000143A2"/>
    <w:rsid w:val="000144A7"/>
    <w:rsid w:val="00014E36"/>
    <w:rsid w:val="00015958"/>
    <w:rsid w:val="00016260"/>
    <w:rsid w:val="000166D3"/>
    <w:rsid w:val="00017E51"/>
    <w:rsid w:val="00020622"/>
    <w:rsid w:val="00020A50"/>
    <w:rsid w:val="0002143B"/>
    <w:rsid w:val="00022F0C"/>
    <w:rsid w:val="00023A14"/>
    <w:rsid w:val="00025604"/>
    <w:rsid w:val="00025686"/>
    <w:rsid w:val="00025A64"/>
    <w:rsid w:val="000273A1"/>
    <w:rsid w:val="00027CD6"/>
    <w:rsid w:val="0003062E"/>
    <w:rsid w:val="00031E7B"/>
    <w:rsid w:val="00032776"/>
    <w:rsid w:val="0003304A"/>
    <w:rsid w:val="00034158"/>
    <w:rsid w:val="00035366"/>
    <w:rsid w:val="00036B49"/>
    <w:rsid w:val="00037947"/>
    <w:rsid w:val="00037BE2"/>
    <w:rsid w:val="0004049B"/>
    <w:rsid w:val="0004056D"/>
    <w:rsid w:val="00040B6D"/>
    <w:rsid w:val="0004431E"/>
    <w:rsid w:val="00044D12"/>
    <w:rsid w:val="0004596D"/>
    <w:rsid w:val="000460FA"/>
    <w:rsid w:val="00046EF8"/>
    <w:rsid w:val="000476F1"/>
    <w:rsid w:val="0005035C"/>
    <w:rsid w:val="000533D8"/>
    <w:rsid w:val="0005358F"/>
    <w:rsid w:val="00060EDC"/>
    <w:rsid w:val="000627C8"/>
    <w:rsid w:val="00065079"/>
    <w:rsid w:val="00065F38"/>
    <w:rsid w:val="00066195"/>
    <w:rsid w:val="00070343"/>
    <w:rsid w:val="000717BE"/>
    <w:rsid w:val="00074294"/>
    <w:rsid w:val="00076465"/>
    <w:rsid w:val="00076749"/>
    <w:rsid w:val="00077BD4"/>
    <w:rsid w:val="00077C7A"/>
    <w:rsid w:val="000813F5"/>
    <w:rsid w:val="00081BF2"/>
    <w:rsid w:val="00081F27"/>
    <w:rsid w:val="00084D3D"/>
    <w:rsid w:val="0009087D"/>
    <w:rsid w:val="00090F5E"/>
    <w:rsid w:val="00092ACE"/>
    <w:rsid w:val="00092F6B"/>
    <w:rsid w:val="0009356B"/>
    <w:rsid w:val="00093AD8"/>
    <w:rsid w:val="000952B0"/>
    <w:rsid w:val="00097C3B"/>
    <w:rsid w:val="000A09CF"/>
    <w:rsid w:val="000A0C05"/>
    <w:rsid w:val="000A1F52"/>
    <w:rsid w:val="000A3105"/>
    <w:rsid w:val="000A33DD"/>
    <w:rsid w:val="000A37F6"/>
    <w:rsid w:val="000A73AB"/>
    <w:rsid w:val="000B08CA"/>
    <w:rsid w:val="000B2180"/>
    <w:rsid w:val="000B2CDB"/>
    <w:rsid w:val="000B3AD1"/>
    <w:rsid w:val="000B5292"/>
    <w:rsid w:val="000B72A0"/>
    <w:rsid w:val="000B74FE"/>
    <w:rsid w:val="000C0E69"/>
    <w:rsid w:val="000C13F5"/>
    <w:rsid w:val="000C1637"/>
    <w:rsid w:val="000C5543"/>
    <w:rsid w:val="000C5C9E"/>
    <w:rsid w:val="000C5D9A"/>
    <w:rsid w:val="000C60AC"/>
    <w:rsid w:val="000C6CCB"/>
    <w:rsid w:val="000D0015"/>
    <w:rsid w:val="000D1813"/>
    <w:rsid w:val="000D206F"/>
    <w:rsid w:val="000D322B"/>
    <w:rsid w:val="000D43F8"/>
    <w:rsid w:val="000E152B"/>
    <w:rsid w:val="000E1842"/>
    <w:rsid w:val="000E226E"/>
    <w:rsid w:val="000E4005"/>
    <w:rsid w:val="000E4450"/>
    <w:rsid w:val="000E6555"/>
    <w:rsid w:val="000E6874"/>
    <w:rsid w:val="000E74A7"/>
    <w:rsid w:val="000E7883"/>
    <w:rsid w:val="000F0F1E"/>
    <w:rsid w:val="000F11CE"/>
    <w:rsid w:val="000F17B4"/>
    <w:rsid w:val="000F1E72"/>
    <w:rsid w:val="000F564E"/>
    <w:rsid w:val="000F58CD"/>
    <w:rsid w:val="000F72A7"/>
    <w:rsid w:val="000F7B9A"/>
    <w:rsid w:val="000F7BF7"/>
    <w:rsid w:val="001000D3"/>
    <w:rsid w:val="00100816"/>
    <w:rsid w:val="00101230"/>
    <w:rsid w:val="0010131E"/>
    <w:rsid w:val="00102497"/>
    <w:rsid w:val="0010372A"/>
    <w:rsid w:val="00103876"/>
    <w:rsid w:val="0010409F"/>
    <w:rsid w:val="0010418E"/>
    <w:rsid w:val="00104BEB"/>
    <w:rsid w:val="0010501E"/>
    <w:rsid w:val="00107591"/>
    <w:rsid w:val="00107E56"/>
    <w:rsid w:val="00113E8E"/>
    <w:rsid w:val="00116D61"/>
    <w:rsid w:val="00120F51"/>
    <w:rsid w:val="001224E7"/>
    <w:rsid w:val="001245B3"/>
    <w:rsid w:val="00125529"/>
    <w:rsid w:val="00125962"/>
    <w:rsid w:val="001307DD"/>
    <w:rsid w:val="00131526"/>
    <w:rsid w:val="001327FA"/>
    <w:rsid w:val="00133106"/>
    <w:rsid w:val="00133E7A"/>
    <w:rsid w:val="00133FB8"/>
    <w:rsid w:val="001347EE"/>
    <w:rsid w:val="00134F75"/>
    <w:rsid w:val="00135C70"/>
    <w:rsid w:val="00136081"/>
    <w:rsid w:val="00136DDD"/>
    <w:rsid w:val="001376E0"/>
    <w:rsid w:val="00137FE4"/>
    <w:rsid w:val="0014222F"/>
    <w:rsid w:val="001426EB"/>
    <w:rsid w:val="00142D1A"/>
    <w:rsid w:val="0014315E"/>
    <w:rsid w:val="00143692"/>
    <w:rsid w:val="00143F36"/>
    <w:rsid w:val="00144196"/>
    <w:rsid w:val="0014633C"/>
    <w:rsid w:val="00147562"/>
    <w:rsid w:val="00147788"/>
    <w:rsid w:val="00151F5F"/>
    <w:rsid w:val="00152933"/>
    <w:rsid w:val="00154EF9"/>
    <w:rsid w:val="001607E0"/>
    <w:rsid w:val="00160F61"/>
    <w:rsid w:val="00161C61"/>
    <w:rsid w:val="00161F24"/>
    <w:rsid w:val="0016250B"/>
    <w:rsid w:val="00164054"/>
    <w:rsid w:val="00164630"/>
    <w:rsid w:val="00165640"/>
    <w:rsid w:val="00165A35"/>
    <w:rsid w:val="00167887"/>
    <w:rsid w:val="0017065E"/>
    <w:rsid w:val="00170BC1"/>
    <w:rsid w:val="00172178"/>
    <w:rsid w:val="00172233"/>
    <w:rsid w:val="001731C3"/>
    <w:rsid w:val="00175171"/>
    <w:rsid w:val="00175224"/>
    <w:rsid w:val="00180453"/>
    <w:rsid w:val="00180B09"/>
    <w:rsid w:val="00180EE6"/>
    <w:rsid w:val="00181582"/>
    <w:rsid w:val="001832C4"/>
    <w:rsid w:val="00184BF4"/>
    <w:rsid w:val="0018773D"/>
    <w:rsid w:val="00187A66"/>
    <w:rsid w:val="00190018"/>
    <w:rsid w:val="00192BD6"/>
    <w:rsid w:val="00193036"/>
    <w:rsid w:val="00194F71"/>
    <w:rsid w:val="0019545C"/>
    <w:rsid w:val="0019612D"/>
    <w:rsid w:val="00196678"/>
    <w:rsid w:val="00196F58"/>
    <w:rsid w:val="001974B0"/>
    <w:rsid w:val="001A0EF1"/>
    <w:rsid w:val="001A1433"/>
    <w:rsid w:val="001A1473"/>
    <w:rsid w:val="001A488A"/>
    <w:rsid w:val="001A4D55"/>
    <w:rsid w:val="001A550E"/>
    <w:rsid w:val="001A6028"/>
    <w:rsid w:val="001A6541"/>
    <w:rsid w:val="001B0484"/>
    <w:rsid w:val="001B0983"/>
    <w:rsid w:val="001B1ECA"/>
    <w:rsid w:val="001B3210"/>
    <w:rsid w:val="001B43B9"/>
    <w:rsid w:val="001B6067"/>
    <w:rsid w:val="001B609A"/>
    <w:rsid w:val="001B6598"/>
    <w:rsid w:val="001B748C"/>
    <w:rsid w:val="001B7D54"/>
    <w:rsid w:val="001C112D"/>
    <w:rsid w:val="001C3320"/>
    <w:rsid w:val="001C37AB"/>
    <w:rsid w:val="001C3BAE"/>
    <w:rsid w:val="001C61AB"/>
    <w:rsid w:val="001C6661"/>
    <w:rsid w:val="001C732F"/>
    <w:rsid w:val="001D0514"/>
    <w:rsid w:val="001D186E"/>
    <w:rsid w:val="001D494A"/>
    <w:rsid w:val="001D5ACE"/>
    <w:rsid w:val="001D5BBA"/>
    <w:rsid w:val="001D65DF"/>
    <w:rsid w:val="001D723B"/>
    <w:rsid w:val="001D7443"/>
    <w:rsid w:val="001E01B3"/>
    <w:rsid w:val="001E0385"/>
    <w:rsid w:val="001E17D9"/>
    <w:rsid w:val="001E1DFC"/>
    <w:rsid w:val="001E2180"/>
    <w:rsid w:val="001E273F"/>
    <w:rsid w:val="001E2E9F"/>
    <w:rsid w:val="001E2ED5"/>
    <w:rsid w:val="001E4470"/>
    <w:rsid w:val="001E4F48"/>
    <w:rsid w:val="001E634B"/>
    <w:rsid w:val="001E63B3"/>
    <w:rsid w:val="001E79AB"/>
    <w:rsid w:val="001F1276"/>
    <w:rsid w:val="001F12B2"/>
    <w:rsid w:val="001F15F1"/>
    <w:rsid w:val="001F19F9"/>
    <w:rsid w:val="001F1A6C"/>
    <w:rsid w:val="001F20B9"/>
    <w:rsid w:val="001F3B28"/>
    <w:rsid w:val="001F4347"/>
    <w:rsid w:val="001F4747"/>
    <w:rsid w:val="001F4D4C"/>
    <w:rsid w:val="001F6CE8"/>
    <w:rsid w:val="001F7749"/>
    <w:rsid w:val="00203446"/>
    <w:rsid w:val="002034E6"/>
    <w:rsid w:val="002045F5"/>
    <w:rsid w:val="00204C4E"/>
    <w:rsid w:val="002054D2"/>
    <w:rsid w:val="00205920"/>
    <w:rsid w:val="00206AED"/>
    <w:rsid w:val="002077AD"/>
    <w:rsid w:val="0021066D"/>
    <w:rsid w:val="00210DB0"/>
    <w:rsid w:val="00210F7E"/>
    <w:rsid w:val="002114A1"/>
    <w:rsid w:val="00211809"/>
    <w:rsid w:val="00211D6F"/>
    <w:rsid w:val="00213203"/>
    <w:rsid w:val="00214AD1"/>
    <w:rsid w:val="0021565B"/>
    <w:rsid w:val="00216F91"/>
    <w:rsid w:val="002173B9"/>
    <w:rsid w:val="00220653"/>
    <w:rsid w:val="00221103"/>
    <w:rsid w:val="0022119E"/>
    <w:rsid w:val="002228B9"/>
    <w:rsid w:val="00222FEA"/>
    <w:rsid w:val="00224973"/>
    <w:rsid w:val="0022520C"/>
    <w:rsid w:val="002257DB"/>
    <w:rsid w:val="0022637F"/>
    <w:rsid w:val="00226B1A"/>
    <w:rsid w:val="00227276"/>
    <w:rsid w:val="0022746B"/>
    <w:rsid w:val="00227C79"/>
    <w:rsid w:val="00232500"/>
    <w:rsid w:val="002333E8"/>
    <w:rsid w:val="00234AA9"/>
    <w:rsid w:val="00234D48"/>
    <w:rsid w:val="00235619"/>
    <w:rsid w:val="00236426"/>
    <w:rsid w:val="002445DF"/>
    <w:rsid w:val="00244A96"/>
    <w:rsid w:val="002502A4"/>
    <w:rsid w:val="00252B51"/>
    <w:rsid w:val="00253244"/>
    <w:rsid w:val="00253479"/>
    <w:rsid w:val="002539F0"/>
    <w:rsid w:val="00253AD6"/>
    <w:rsid w:val="00254EFB"/>
    <w:rsid w:val="00254FFD"/>
    <w:rsid w:val="0025619A"/>
    <w:rsid w:val="002567CF"/>
    <w:rsid w:val="00257F13"/>
    <w:rsid w:val="00263211"/>
    <w:rsid w:val="00264906"/>
    <w:rsid w:val="002707C7"/>
    <w:rsid w:val="00271C8D"/>
    <w:rsid w:val="0027230C"/>
    <w:rsid w:val="00272938"/>
    <w:rsid w:val="00273039"/>
    <w:rsid w:val="002742BE"/>
    <w:rsid w:val="002744EF"/>
    <w:rsid w:val="00277766"/>
    <w:rsid w:val="00281197"/>
    <w:rsid w:val="00281378"/>
    <w:rsid w:val="00281500"/>
    <w:rsid w:val="00281E99"/>
    <w:rsid w:val="00281F7A"/>
    <w:rsid w:val="00282D64"/>
    <w:rsid w:val="00283B2A"/>
    <w:rsid w:val="002849E4"/>
    <w:rsid w:val="00286EE9"/>
    <w:rsid w:val="0029020B"/>
    <w:rsid w:val="00290BD3"/>
    <w:rsid w:val="00291A23"/>
    <w:rsid w:val="00292966"/>
    <w:rsid w:val="00294A86"/>
    <w:rsid w:val="0029517F"/>
    <w:rsid w:val="00295353"/>
    <w:rsid w:val="00296F3D"/>
    <w:rsid w:val="002A1916"/>
    <w:rsid w:val="002A22E4"/>
    <w:rsid w:val="002A3762"/>
    <w:rsid w:val="002A4C96"/>
    <w:rsid w:val="002A56A0"/>
    <w:rsid w:val="002A6592"/>
    <w:rsid w:val="002A69E4"/>
    <w:rsid w:val="002A7314"/>
    <w:rsid w:val="002B1954"/>
    <w:rsid w:val="002B1D04"/>
    <w:rsid w:val="002B29CB"/>
    <w:rsid w:val="002B491C"/>
    <w:rsid w:val="002B6E40"/>
    <w:rsid w:val="002B74C5"/>
    <w:rsid w:val="002B7F7F"/>
    <w:rsid w:val="002C182F"/>
    <w:rsid w:val="002C27BC"/>
    <w:rsid w:val="002C3CE9"/>
    <w:rsid w:val="002C4F58"/>
    <w:rsid w:val="002C5D8B"/>
    <w:rsid w:val="002C7ED5"/>
    <w:rsid w:val="002D037E"/>
    <w:rsid w:val="002D16F8"/>
    <w:rsid w:val="002D3F54"/>
    <w:rsid w:val="002D44BE"/>
    <w:rsid w:val="002D58EB"/>
    <w:rsid w:val="002D72A6"/>
    <w:rsid w:val="002E003C"/>
    <w:rsid w:val="002E062D"/>
    <w:rsid w:val="002E0959"/>
    <w:rsid w:val="002E20F4"/>
    <w:rsid w:val="002E4985"/>
    <w:rsid w:val="002E4E43"/>
    <w:rsid w:val="002E569E"/>
    <w:rsid w:val="002E584E"/>
    <w:rsid w:val="002F0D8B"/>
    <w:rsid w:val="002F1494"/>
    <w:rsid w:val="002F175E"/>
    <w:rsid w:val="002F19AB"/>
    <w:rsid w:val="002F1C8B"/>
    <w:rsid w:val="002F223D"/>
    <w:rsid w:val="002F40BD"/>
    <w:rsid w:val="002F49AC"/>
    <w:rsid w:val="002F4C6F"/>
    <w:rsid w:val="002F6525"/>
    <w:rsid w:val="002F6E90"/>
    <w:rsid w:val="003000F5"/>
    <w:rsid w:val="003009F5"/>
    <w:rsid w:val="003017CF"/>
    <w:rsid w:val="00301EFA"/>
    <w:rsid w:val="003035A2"/>
    <w:rsid w:val="00303A69"/>
    <w:rsid w:val="00303F3D"/>
    <w:rsid w:val="00306F71"/>
    <w:rsid w:val="00307956"/>
    <w:rsid w:val="00307A9D"/>
    <w:rsid w:val="003104CC"/>
    <w:rsid w:val="00310622"/>
    <w:rsid w:val="00311079"/>
    <w:rsid w:val="003112CA"/>
    <w:rsid w:val="003113A8"/>
    <w:rsid w:val="00311AEB"/>
    <w:rsid w:val="00313534"/>
    <w:rsid w:val="003147AB"/>
    <w:rsid w:val="003207F1"/>
    <w:rsid w:val="0032164B"/>
    <w:rsid w:val="00322473"/>
    <w:rsid w:val="00323FAE"/>
    <w:rsid w:val="003249D3"/>
    <w:rsid w:val="00324A46"/>
    <w:rsid w:val="003251A4"/>
    <w:rsid w:val="0032539C"/>
    <w:rsid w:val="00326FD0"/>
    <w:rsid w:val="0033078C"/>
    <w:rsid w:val="00331126"/>
    <w:rsid w:val="003326BA"/>
    <w:rsid w:val="00332A76"/>
    <w:rsid w:val="00336601"/>
    <w:rsid w:val="00337761"/>
    <w:rsid w:val="00340903"/>
    <w:rsid w:val="00340A4E"/>
    <w:rsid w:val="0034119D"/>
    <w:rsid w:val="00341F8D"/>
    <w:rsid w:val="003437AA"/>
    <w:rsid w:val="00352515"/>
    <w:rsid w:val="00353B16"/>
    <w:rsid w:val="003566AA"/>
    <w:rsid w:val="00356D88"/>
    <w:rsid w:val="00360506"/>
    <w:rsid w:val="00361241"/>
    <w:rsid w:val="00361C5E"/>
    <w:rsid w:val="0036200D"/>
    <w:rsid w:val="003644DC"/>
    <w:rsid w:val="0036486D"/>
    <w:rsid w:val="00364A1B"/>
    <w:rsid w:val="003666AC"/>
    <w:rsid w:val="00366A89"/>
    <w:rsid w:val="00366BE6"/>
    <w:rsid w:val="00366E73"/>
    <w:rsid w:val="00367BEF"/>
    <w:rsid w:val="0037098E"/>
    <w:rsid w:val="00371FF9"/>
    <w:rsid w:val="003727F1"/>
    <w:rsid w:val="00372C14"/>
    <w:rsid w:val="003735A6"/>
    <w:rsid w:val="003738FC"/>
    <w:rsid w:val="00374675"/>
    <w:rsid w:val="003762F0"/>
    <w:rsid w:val="003765A6"/>
    <w:rsid w:val="00376947"/>
    <w:rsid w:val="0037792B"/>
    <w:rsid w:val="00377B13"/>
    <w:rsid w:val="003830A2"/>
    <w:rsid w:val="00383882"/>
    <w:rsid w:val="00385F55"/>
    <w:rsid w:val="00386C11"/>
    <w:rsid w:val="00386E5D"/>
    <w:rsid w:val="00390CCB"/>
    <w:rsid w:val="00390D0B"/>
    <w:rsid w:val="0039158A"/>
    <w:rsid w:val="00394E78"/>
    <w:rsid w:val="0039622F"/>
    <w:rsid w:val="003962D0"/>
    <w:rsid w:val="00397419"/>
    <w:rsid w:val="003A1CCD"/>
    <w:rsid w:val="003A1E14"/>
    <w:rsid w:val="003A3862"/>
    <w:rsid w:val="003A49D3"/>
    <w:rsid w:val="003A77D5"/>
    <w:rsid w:val="003A7EF2"/>
    <w:rsid w:val="003B240F"/>
    <w:rsid w:val="003B2A2C"/>
    <w:rsid w:val="003B2B39"/>
    <w:rsid w:val="003B3827"/>
    <w:rsid w:val="003B4350"/>
    <w:rsid w:val="003B58F9"/>
    <w:rsid w:val="003B5ECB"/>
    <w:rsid w:val="003B618C"/>
    <w:rsid w:val="003B6366"/>
    <w:rsid w:val="003B70D7"/>
    <w:rsid w:val="003B7673"/>
    <w:rsid w:val="003B7A49"/>
    <w:rsid w:val="003C1089"/>
    <w:rsid w:val="003C13BC"/>
    <w:rsid w:val="003C171F"/>
    <w:rsid w:val="003C18BD"/>
    <w:rsid w:val="003C4500"/>
    <w:rsid w:val="003C4750"/>
    <w:rsid w:val="003C66DD"/>
    <w:rsid w:val="003D0341"/>
    <w:rsid w:val="003D2005"/>
    <w:rsid w:val="003D21A2"/>
    <w:rsid w:val="003D29C4"/>
    <w:rsid w:val="003D2AEA"/>
    <w:rsid w:val="003D324B"/>
    <w:rsid w:val="003D386E"/>
    <w:rsid w:val="003D3DDF"/>
    <w:rsid w:val="003D5E97"/>
    <w:rsid w:val="003D6FFB"/>
    <w:rsid w:val="003D7046"/>
    <w:rsid w:val="003D7337"/>
    <w:rsid w:val="003E050C"/>
    <w:rsid w:val="003E21D0"/>
    <w:rsid w:val="003E2DD7"/>
    <w:rsid w:val="003E359B"/>
    <w:rsid w:val="003E49A0"/>
    <w:rsid w:val="003E5111"/>
    <w:rsid w:val="003E556B"/>
    <w:rsid w:val="003E5AA3"/>
    <w:rsid w:val="003E677C"/>
    <w:rsid w:val="003F100E"/>
    <w:rsid w:val="003F178A"/>
    <w:rsid w:val="003F29F6"/>
    <w:rsid w:val="003F2EAC"/>
    <w:rsid w:val="003F3BE1"/>
    <w:rsid w:val="003F4AA6"/>
    <w:rsid w:val="003F4E9F"/>
    <w:rsid w:val="003F554D"/>
    <w:rsid w:val="003F6CF0"/>
    <w:rsid w:val="0040239D"/>
    <w:rsid w:val="0040262F"/>
    <w:rsid w:val="00402E51"/>
    <w:rsid w:val="00404BEA"/>
    <w:rsid w:val="004057D3"/>
    <w:rsid w:val="004101A5"/>
    <w:rsid w:val="004113B6"/>
    <w:rsid w:val="00412FD9"/>
    <w:rsid w:val="00415021"/>
    <w:rsid w:val="0041562B"/>
    <w:rsid w:val="004157D9"/>
    <w:rsid w:val="00415805"/>
    <w:rsid w:val="004178C7"/>
    <w:rsid w:val="00417CB6"/>
    <w:rsid w:val="00420E27"/>
    <w:rsid w:val="00422A88"/>
    <w:rsid w:val="00424659"/>
    <w:rsid w:val="00424B5B"/>
    <w:rsid w:val="0042538F"/>
    <w:rsid w:val="00430452"/>
    <w:rsid w:val="00430F78"/>
    <w:rsid w:val="004343FC"/>
    <w:rsid w:val="0043584D"/>
    <w:rsid w:val="0043714F"/>
    <w:rsid w:val="0043747D"/>
    <w:rsid w:val="00440F9C"/>
    <w:rsid w:val="0044107A"/>
    <w:rsid w:val="00441AED"/>
    <w:rsid w:val="00442037"/>
    <w:rsid w:val="00442E00"/>
    <w:rsid w:val="004502F0"/>
    <w:rsid w:val="00450F35"/>
    <w:rsid w:val="00451979"/>
    <w:rsid w:val="00452563"/>
    <w:rsid w:val="00452594"/>
    <w:rsid w:val="00452FF7"/>
    <w:rsid w:val="004546E3"/>
    <w:rsid w:val="004551BD"/>
    <w:rsid w:val="00457725"/>
    <w:rsid w:val="00460171"/>
    <w:rsid w:val="004606EA"/>
    <w:rsid w:val="00461F55"/>
    <w:rsid w:val="0046227F"/>
    <w:rsid w:val="00464963"/>
    <w:rsid w:val="00466289"/>
    <w:rsid w:val="00466391"/>
    <w:rsid w:val="004670C0"/>
    <w:rsid w:val="0047022C"/>
    <w:rsid w:val="004709E0"/>
    <w:rsid w:val="00471448"/>
    <w:rsid w:val="00471E83"/>
    <w:rsid w:val="004727B1"/>
    <w:rsid w:val="00472CB7"/>
    <w:rsid w:val="00474D53"/>
    <w:rsid w:val="00474D9A"/>
    <w:rsid w:val="00475027"/>
    <w:rsid w:val="00476965"/>
    <w:rsid w:val="0047732A"/>
    <w:rsid w:val="004777DE"/>
    <w:rsid w:val="00480585"/>
    <w:rsid w:val="00480F77"/>
    <w:rsid w:val="0048359F"/>
    <w:rsid w:val="00485E46"/>
    <w:rsid w:val="00486220"/>
    <w:rsid w:val="00486AA7"/>
    <w:rsid w:val="00486E90"/>
    <w:rsid w:val="00493101"/>
    <w:rsid w:val="00494527"/>
    <w:rsid w:val="00494BCE"/>
    <w:rsid w:val="004956A8"/>
    <w:rsid w:val="004957EB"/>
    <w:rsid w:val="00495D02"/>
    <w:rsid w:val="004977AD"/>
    <w:rsid w:val="00497AAA"/>
    <w:rsid w:val="004A06DD"/>
    <w:rsid w:val="004A2FF9"/>
    <w:rsid w:val="004A3873"/>
    <w:rsid w:val="004A4896"/>
    <w:rsid w:val="004B064B"/>
    <w:rsid w:val="004B0AD3"/>
    <w:rsid w:val="004B157A"/>
    <w:rsid w:val="004B48CE"/>
    <w:rsid w:val="004B4A43"/>
    <w:rsid w:val="004B53A3"/>
    <w:rsid w:val="004B5AE5"/>
    <w:rsid w:val="004B5BFD"/>
    <w:rsid w:val="004B6745"/>
    <w:rsid w:val="004C10C2"/>
    <w:rsid w:val="004C22A6"/>
    <w:rsid w:val="004C48DE"/>
    <w:rsid w:val="004C78ED"/>
    <w:rsid w:val="004C7A29"/>
    <w:rsid w:val="004C7F8B"/>
    <w:rsid w:val="004D0B5D"/>
    <w:rsid w:val="004D0FE5"/>
    <w:rsid w:val="004D4399"/>
    <w:rsid w:val="004D51D1"/>
    <w:rsid w:val="004D58A9"/>
    <w:rsid w:val="004D6056"/>
    <w:rsid w:val="004D6E72"/>
    <w:rsid w:val="004D77FD"/>
    <w:rsid w:val="004D7972"/>
    <w:rsid w:val="004E0C00"/>
    <w:rsid w:val="004E34B8"/>
    <w:rsid w:val="004E383A"/>
    <w:rsid w:val="004E41B7"/>
    <w:rsid w:val="004E4303"/>
    <w:rsid w:val="004E53F9"/>
    <w:rsid w:val="004E58F7"/>
    <w:rsid w:val="004E67B1"/>
    <w:rsid w:val="004F0FC1"/>
    <w:rsid w:val="004F16CE"/>
    <w:rsid w:val="004F1B40"/>
    <w:rsid w:val="004F2E51"/>
    <w:rsid w:val="004F2FAB"/>
    <w:rsid w:val="004F3DA6"/>
    <w:rsid w:val="004F5A69"/>
    <w:rsid w:val="004F64A6"/>
    <w:rsid w:val="004F65B7"/>
    <w:rsid w:val="004F6F39"/>
    <w:rsid w:val="004F7C6F"/>
    <w:rsid w:val="00500CAC"/>
    <w:rsid w:val="005017A2"/>
    <w:rsid w:val="00503866"/>
    <w:rsid w:val="00503A04"/>
    <w:rsid w:val="005045CA"/>
    <w:rsid w:val="00504726"/>
    <w:rsid w:val="00506839"/>
    <w:rsid w:val="00511798"/>
    <w:rsid w:val="005121E1"/>
    <w:rsid w:val="005125FC"/>
    <w:rsid w:val="005149CB"/>
    <w:rsid w:val="00514C7A"/>
    <w:rsid w:val="00515958"/>
    <w:rsid w:val="00523189"/>
    <w:rsid w:val="00524000"/>
    <w:rsid w:val="00524C78"/>
    <w:rsid w:val="0052574F"/>
    <w:rsid w:val="00526A53"/>
    <w:rsid w:val="00530234"/>
    <w:rsid w:val="005315E5"/>
    <w:rsid w:val="005318AC"/>
    <w:rsid w:val="00531AE4"/>
    <w:rsid w:val="00532A5F"/>
    <w:rsid w:val="00533785"/>
    <w:rsid w:val="005347A4"/>
    <w:rsid w:val="00534C83"/>
    <w:rsid w:val="00535405"/>
    <w:rsid w:val="00536C8E"/>
    <w:rsid w:val="005400DC"/>
    <w:rsid w:val="0054120B"/>
    <w:rsid w:val="00541314"/>
    <w:rsid w:val="005416BA"/>
    <w:rsid w:val="00541FB8"/>
    <w:rsid w:val="00542008"/>
    <w:rsid w:val="00542B72"/>
    <w:rsid w:val="0054429D"/>
    <w:rsid w:val="00544A71"/>
    <w:rsid w:val="0054540D"/>
    <w:rsid w:val="00546A50"/>
    <w:rsid w:val="00547906"/>
    <w:rsid w:val="00551FC4"/>
    <w:rsid w:val="00552B2B"/>
    <w:rsid w:val="00555A23"/>
    <w:rsid w:val="00557D06"/>
    <w:rsid w:val="005609C8"/>
    <w:rsid w:val="00562E6D"/>
    <w:rsid w:val="005639D4"/>
    <w:rsid w:val="00563E06"/>
    <w:rsid w:val="00565DCD"/>
    <w:rsid w:val="005700B7"/>
    <w:rsid w:val="00570461"/>
    <w:rsid w:val="005704B5"/>
    <w:rsid w:val="00570A1C"/>
    <w:rsid w:val="00570BC3"/>
    <w:rsid w:val="00571C43"/>
    <w:rsid w:val="00572238"/>
    <w:rsid w:val="005729A1"/>
    <w:rsid w:val="005747B1"/>
    <w:rsid w:val="00574DC7"/>
    <w:rsid w:val="0057573E"/>
    <w:rsid w:val="00575784"/>
    <w:rsid w:val="005762BB"/>
    <w:rsid w:val="00577EC8"/>
    <w:rsid w:val="00580557"/>
    <w:rsid w:val="005820C3"/>
    <w:rsid w:val="00582210"/>
    <w:rsid w:val="00583312"/>
    <w:rsid w:val="00583986"/>
    <w:rsid w:val="0058540D"/>
    <w:rsid w:val="00585923"/>
    <w:rsid w:val="00585E22"/>
    <w:rsid w:val="005866B5"/>
    <w:rsid w:val="00586D02"/>
    <w:rsid w:val="005874B0"/>
    <w:rsid w:val="005874BE"/>
    <w:rsid w:val="0058750B"/>
    <w:rsid w:val="00590181"/>
    <w:rsid w:val="0059053A"/>
    <w:rsid w:val="005913EC"/>
    <w:rsid w:val="00591EA0"/>
    <w:rsid w:val="00595232"/>
    <w:rsid w:val="0059556A"/>
    <w:rsid w:val="0059581D"/>
    <w:rsid w:val="00597CB2"/>
    <w:rsid w:val="005A01CD"/>
    <w:rsid w:val="005A2915"/>
    <w:rsid w:val="005A34CC"/>
    <w:rsid w:val="005A3A6D"/>
    <w:rsid w:val="005A4153"/>
    <w:rsid w:val="005A49DD"/>
    <w:rsid w:val="005A56EF"/>
    <w:rsid w:val="005A5A39"/>
    <w:rsid w:val="005A667D"/>
    <w:rsid w:val="005A676C"/>
    <w:rsid w:val="005A79D9"/>
    <w:rsid w:val="005B0800"/>
    <w:rsid w:val="005B478D"/>
    <w:rsid w:val="005B4DA5"/>
    <w:rsid w:val="005B4F34"/>
    <w:rsid w:val="005B7577"/>
    <w:rsid w:val="005B781A"/>
    <w:rsid w:val="005C02CA"/>
    <w:rsid w:val="005C0AAA"/>
    <w:rsid w:val="005C14D4"/>
    <w:rsid w:val="005C28FB"/>
    <w:rsid w:val="005C3021"/>
    <w:rsid w:val="005C61E9"/>
    <w:rsid w:val="005C6ECD"/>
    <w:rsid w:val="005D1B3A"/>
    <w:rsid w:val="005D1CDC"/>
    <w:rsid w:val="005D2FCC"/>
    <w:rsid w:val="005D395C"/>
    <w:rsid w:val="005D41F1"/>
    <w:rsid w:val="005D4369"/>
    <w:rsid w:val="005D51A9"/>
    <w:rsid w:val="005D7DB1"/>
    <w:rsid w:val="005D7F74"/>
    <w:rsid w:val="005E12A3"/>
    <w:rsid w:val="005E624D"/>
    <w:rsid w:val="005E62A3"/>
    <w:rsid w:val="005E6DE2"/>
    <w:rsid w:val="005E7400"/>
    <w:rsid w:val="005E7A6E"/>
    <w:rsid w:val="005F0A42"/>
    <w:rsid w:val="005F4BD8"/>
    <w:rsid w:val="005F4D3F"/>
    <w:rsid w:val="005F7329"/>
    <w:rsid w:val="005F79D4"/>
    <w:rsid w:val="00600A15"/>
    <w:rsid w:val="00601583"/>
    <w:rsid w:val="00601A85"/>
    <w:rsid w:val="00602026"/>
    <w:rsid w:val="0060328A"/>
    <w:rsid w:val="0060354A"/>
    <w:rsid w:val="0060763F"/>
    <w:rsid w:val="00607ED6"/>
    <w:rsid w:val="006101FD"/>
    <w:rsid w:val="00610616"/>
    <w:rsid w:val="00611A02"/>
    <w:rsid w:val="00611D23"/>
    <w:rsid w:val="00612309"/>
    <w:rsid w:val="0061287A"/>
    <w:rsid w:val="0061301A"/>
    <w:rsid w:val="00613069"/>
    <w:rsid w:val="00613182"/>
    <w:rsid w:val="0061449B"/>
    <w:rsid w:val="00615C45"/>
    <w:rsid w:val="0062087C"/>
    <w:rsid w:val="00621872"/>
    <w:rsid w:val="00623369"/>
    <w:rsid w:val="00623C44"/>
    <w:rsid w:val="0062440B"/>
    <w:rsid w:val="006244EB"/>
    <w:rsid w:val="00626380"/>
    <w:rsid w:val="00635134"/>
    <w:rsid w:val="00637105"/>
    <w:rsid w:val="00637632"/>
    <w:rsid w:val="00642B12"/>
    <w:rsid w:val="00644653"/>
    <w:rsid w:val="00647017"/>
    <w:rsid w:val="006478F2"/>
    <w:rsid w:val="0065029D"/>
    <w:rsid w:val="00650E48"/>
    <w:rsid w:val="00652A5F"/>
    <w:rsid w:val="00654B22"/>
    <w:rsid w:val="00661282"/>
    <w:rsid w:val="00670DA0"/>
    <w:rsid w:val="00673A8D"/>
    <w:rsid w:val="00673EF4"/>
    <w:rsid w:val="00674F31"/>
    <w:rsid w:val="006759F7"/>
    <w:rsid w:val="006762D2"/>
    <w:rsid w:val="006801A4"/>
    <w:rsid w:val="006806D3"/>
    <w:rsid w:val="00683037"/>
    <w:rsid w:val="00683EE3"/>
    <w:rsid w:val="00683F4A"/>
    <w:rsid w:val="00686F44"/>
    <w:rsid w:val="00687217"/>
    <w:rsid w:val="00687446"/>
    <w:rsid w:val="0068787B"/>
    <w:rsid w:val="006906F7"/>
    <w:rsid w:val="00691993"/>
    <w:rsid w:val="00691BFD"/>
    <w:rsid w:val="006948DD"/>
    <w:rsid w:val="00695052"/>
    <w:rsid w:val="006951B5"/>
    <w:rsid w:val="00695CBE"/>
    <w:rsid w:val="006961D3"/>
    <w:rsid w:val="0069713D"/>
    <w:rsid w:val="006A0403"/>
    <w:rsid w:val="006A0C57"/>
    <w:rsid w:val="006A134B"/>
    <w:rsid w:val="006A2FD0"/>
    <w:rsid w:val="006A308A"/>
    <w:rsid w:val="006A37DE"/>
    <w:rsid w:val="006A3D74"/>
    <w:rsid w:val="006A45B3"/>
    <w:rsid w:val="006A5540"/>
    <w:rsid w:val="006A631D"/>
    <w:rsid w:val="006A6686"/>
    <w:rsid w:val="006A7D2E"/>
    <w:rsid w:val="006B0F03"/>
    <w:rsid w:val="006B0F47"/>
    <w:rsid w:val="006B2EC1"/>
    <w:rsid w:val="006B47F5"/>
    <w:rsid w:val="006B597C"/>
    <w:rsid w:val="006B5D24"/>
    <w:rsid w:val="006B7585"/>
    <w:rsid w:val="006C0727"/>
    <w:rsid w:val="006C0895"/>
    <w:rsid w:val="006C193E"/>
    <w:rsid w:val="006C33F7"/>
    <w:rsid w:val="006C3DD7"/>
    <w:rsid w:val="006C4954"/>
    <w:rsid w:val="006C5152"/>
    <w:rsid w:val="006C66D4"/>
    <w:rsid w:val="006C76A9"/>
    <w:rsid w:val="006C7FEB"/>
    <w:rsid w:val="006D11A2"/>
    <w:rsid w:val="006D30A5"/>
    <w:rsid w:val="006D31FF"/>
    <w:rsid w:val="006D38B4"/>
    <w:rsid w:val="006D631F"/>
    <w:rsid w:val="006E145F"/>
    <w:rsid w:val="006E1883"/>
    <w:rsid w:val="006E1B92"/>
    <w:rsid w:val="006E1FCD"/>
    <w:rsid w:val="006E4033"/>
    <w:rsid w:val="006E5CAB"/>
    <w:rsid w:val="006E6652"/>
    <w:rsid w:val="006E6DDF"/>
    <w:rsid w:val="006F04B3"/>
    <w:rsid w:val="006F0B12"/>
    <w:rsid w:val="006F1481"/>
    <w:rsid w:val="006F1717"/>
    <w:rsid w:val="006F354E"/>
    <w:rsid w:val="006F3A80"/>
    <w:rsid w:val="006F4729"/>
    <w:rsid w:val="006F4FD1"/>
    <w:rsid w:val="006F6550"/>
    <w:rsid w:val="006F6C6E"/>
    <w:rsid w:val="006F6D5C"/>
    <w:rsid w:val="006F6F4F"/>
    <w:rsid w:val="006F7770"/>
    <w:rsid w:val="00701D27"/>
    <w:rsid w:val="0070369A"/>
    <w:rsid w:val="0070559E"/>
    <w:rsid w:val="00707262"/>
    <w:rsid w:val="0071075B"/>
    <w:rsid w:val="00710DFE"/>
    <w:rsid w:val="00712CB7"/>
    <w:rsid w:val="00713D4D"/>
    <w:rsid w:val="00714EB7"/>
    <w:rsid w:val="00715B65"/>
    <w:rsid w:val="007166BC"/>
    <w:rsid w:val="00716E09"/>
    <w:rsid w:val="0071707E"/>
    <w:rsid w:val="00717A4A"/>
    <w:rsid w:val="00720C11"/>
    <w:rsid w:val="00721F9D"/>
    <w:rsid w:val="00722056"/>
    <w:rsid w:val="00724317"/>
    <w:rsid w:val="00725025"/>
    <w:rsid w:val="0072518D"/>
    <w:rsid w:val="00730877"/>
    <w:rsid w:val="00730C76"/>
    <w:rsid w:val="007310B4"/>
    <w:rsid w:val="007330E9"/>
    <w:rsid w:val="007335D6"/>
    <w:rsid w:val="007360CB"/>
    <w:rsid w:val="00736165"/>
    <w:rsid w:val="00740C5B"/>
    <w:rsid w:val="00740F73"/>
    <w:rsid w:val="0074163A"/>
    <w:rsid w:val="007416FA"/>
    <w:rsid w:val="007418C3"/>
    <w:rsid w:val="00741BC1"/>
    <w:rsid w:val="00744A5D"/>
    <w:rsid w:val="00744A87"/>
    <w:rsid w:val="00745172"/>
    <w:rsid w:val="00745605"/>
    <w:rsid w:val="00745717"/>
    <w:rsid w:val="00745E92"/>
    <w:rsid w:val="0074734D"/>
    <w:rsid w:val="007473C6"/>
    <w:rsid w:val="0074761F"/>
    <w:rsid w:val="00752717"/>
    <w:rsid w:val="00752A54"/>
    <w:rsid w:val="00754E0C"/>
    <w:rsid w:val="00756A36"/>
    <w:rsid w:val="00757497"/>
    <w:rsid w:val="00757C66"/>
    <w:rsid w:val="0076138F"/>
    <w:rsid w:val="00761D12"/>
    <w:rsid w:val="00761E4C"/>
    <w:rsid w:val="00762899"/>
    <w:rsid w:val="00762EF4"/>
    <w:rsid w:val="00764049"/>
    <w:rsid w:val="00764CA1"/>
    <w:rsid w:val="00765083"/>
    <w:rsid w:val="007670EB"/>
    <w:rsid w:val="00767B00"/>
    <w:rsid w:val="007704D6"/>
    <w:rsid w:val="00770572"/>
    <w:rsid w:val="007735CF"/>
    <w:rsid w:val="00774981"/>
    <w:rsid w:val="00775723"/>
    <w:rsid w:val="00780BC0"/>
    <w:rsid w:val="00780E8B"/>
    <w:rsid w:val="0078206B"/>
    <w:rsid w:val="0078255D"/>
    <w:rsid w:val="0078264D"/>
    <w:rsid w:val="00783DC4"/>
    <w:rsid w:val="007841A6"/>
    <w:rsid w:val="00784A3A"/>
    <w:rsid w:val="00787320"/>
    <w:rsid w:val="00792BA8"/>
    <w:rsid w:val="0079433E"/>
    <w:rsid w:val="00794C77"/>
    <w:rsid w:val="00796598"/>
    <w:rsid w:val="007A2620"/>
    <w:rsid w:val="007A3ACE"/>
    <w:rsid w:val="007A44CC"/>
    <w:rsid w:val="007A4BE9"/>
    <w:rsid w:val="007A55B2"/>
    <w:rsid w:val="007A561E"/>
    <w:rsid w:val="007A6219"/>
    <w:rsid w:val="007A64B5"/>
    <w:rsid w:val="007A78F0"/>
    <w:rsid w:val="007B09BB"/>
    <w:rsid w:val="007B3F74"/>
    <w:rsid w:val="007B4319"/>
    <w:rsid w:val="007B50C5"/>
    <w:rsid w:val="007B561B"/>
    <w:rsid w:val="007B6576"/>
    <w:rsid w:val="007B6739"/>
    <w:rsid w:val="007B70F4"/>
    <w:rsid w:val="007B75F9"/>
    <w:rsid w:val="007C1292"/>
    <w:rsid w:val="007C214B"/>
    <w:rsid w:val="007C3731"/>
    <w:rsid w:val="007C400F"/>
    <w:rsid w:val="007C40D4"/>
    <w:rsid w:val="007C4B5E"/>
    <w:rsid w:val="007C4D3F"/>
    <w:rsid w:val="007C5953"/>
    <w:rsid w:val="007D019D"/>
    <w:rsid w:val="007D1431"/>
    <w:rsid w:val="007D19DD"/>
    <w:rsid w:val="007D1E86"/>
    <w:rsid w:val="007D2796"/>
    <w:rsid w:val="007D2AB1"/>
    <w:rsid w:val="007D3C70"/>
    <w:rsid w:val="007E0A15"/>
    <w:rsid w:val="007E26CE"/>
    <w:rsid w:val="007E2770"/>
    <w:rsid w:val="007E2A20"/>
    <w:rsid w:val="007E2A2B"/>
    <w:rsid w:val="007E2B32"/>
    <w:rsid w:val="007E2BCA"/>
    <w:rsid w:val="007E3F19"/>
    <w:rsid w:val="007E44DE"/>
    <w:rsid w:val="007E5030"/>
    <w:rsid w:val="007E6344"/>
    <w:rsid w:val="007E796C"/>
    <w:rsid w:val="007F0210"/>
    <w:rsid w:val="007F2A5F"/>
    <w:rsid w:val="007F3D13"/>
    <w:rsid w:val="007F4160"/>
    <w:rsid w:val="007F5EAC"/>
    <w:rsid w:val="007F6200"/>
    <w:rsid w:val="007F6E4C"/>
    <w:rsid w:val="007F71DA"/>
    <w:rsid w:val="007F7D14"/>
    <w:rsid w:val="00800450"/>
    <w:rsid w:val="00800684"/>
    <w:rsid w:val="00800C5D"/>
    <w:rsid w:val="00800E85"/>
    <w:rsid w:val="00801938"/>
    <w:rsid w:val="00801F27"/>
    <w:rsid w:val="00802789"/>
    <w:rsid w:val="008027B1"/>
    <w:rsid w:val="008032E2"/>
    <w:rsid w:val="00805ABC"/>
    <w:rsid w:val="00806A25"/>
    <w:rsid w:val="008077FA"/>
    <w:rsid w:val="00807D5B"/>
    <w:rsid w:val="00810990"/>
    <w:rsid w:val="008114A4"/>
    <w:rsid w:val="008124B4"/>
    <w:rsid w:val="00813CBA"/>
    <w:rsid w:val="00814A65"/>
    <w:rsid w:val="00815BDF"/>
    <w:rsid w:val="008160E1"/>
    <w:rsid w:val="00817064"/>
    <w:rsid w:val="0082091D"/>
    <w:rsid w:val="0082149E"/>
    <w:rsid w:val="00822111"/>
    <w:rsid w:val="00822EB5"/>
    <w:rsid w:val="008238B9"/>
    <w:rsid w:val="00825E83"/>
    <w:rsid w:val="0082746E"/>
    <w:rsid w:val="00827770"/>
    <w:rsid w:val="0083276A"/>
    <w:rsid w:val="0083384F"/>
    <w:rsid w:val="00836869"/>
    <w:rsid w:val="00836CF2"/>
    <w:rsid w:val="00836F74"/>
    <w:rsid w:val="008373D9"/>
    <w:rsid w:val="00837D76"/>
    <w:rsid w:val="008405AB"/>
    <w:rsid w:val="00842416"/>
    <w:rsid w:val="00843068"/>
    <w:rsid w:val="0084362C"/>
    <w:rsid w:val="00843CC8"/>
    <w:rsid w:val="0084457A"/>
    <w:rsid w:val="00845F46"/>
    <w:rsid w:val="008465EC"/>
    <w:rsid w:val="008469D2"/>
    <w:rsid w:val="008523AC"/>
    <w:rsid w:val="00853077"/>
    <w:rsid w:val="00853224"/>
    <w:rsid w:val="00853AA1"/>
    <w:rsid w:val="0085409C"/>
    <w:rsid w:val="00854A9A"/>
    <w:rsid w:val="00855AFB"/>
    <w:rsid w:val="00861AB1"/>
    <w:rsid w:val="00861EF6"/>
    <w:rsid w:val="0086210A"/>
    <w:rsid w:val="00864B25"/>
    <w:rsid w:val="008665E5"/>
    <w:rsid w:val="00866CF0"/>
    <w:rsid w:val="00867AD4"/>
    <w:rsid w:val="00870746"/>
    <w:rsid w:val="0087117D"/>
    <w:rsid w:val="00871350"/>
    <w:rsid w:val="0087249D"/>
    <w:rsid w:val="00872D5E"/>
    <w:rsid w:val="00873008"/>
    <w:rsid w:val="008739AA"/>
    <w:rsid w:val="0087421E"/>
    <w:rsid w:val="00874CEB"/>
    <w:rsid w:val="00874E2C"/>
    <w:rsid w:val="00875322"/>
    <w:rsid w:val="00877495"/>
    <w:rsid w:val="008813B1"/>
    <w:rsid w:val="00881C4F"/>
    <w:rsid w:val="0088239D"/>
    <w:rsid w:val="008834AC"/>
    <w:rsid w:val="00883A2C"/>
    <w:rsid w:val="00883B5B"/>
    <w:rsid w:val="008842B6"/>
    <w:rsid w:val="0088530A"/>
    <w:rsid w:val="00885621"/>
    <w:rsid w:val="00885CA7"/>
    <w:rsid w:val="008869A3"/>
    <w:rsid w:val="00887C13"/>
    <w:rsid w:val="00891A7E"/>
    <w:rsid w:val="00892355"/>
    <w:rsid w:val="008927F6"/>
    <w:rsid w:val="00893018"/>
    <w:rsid w:val="008931AB"/>
    <w:rsid w:val="008938A7"/>
    <w:rsid w:val="008944A2"/>
    <w:rsid w:val="00896CD3"/>
    <w:rsid w:val="00897431"/>
    <w:rsid w:val="008979CB"/>
    <w:rsid w:val="00897F11"/>
    <w:rsid w:val="008A059D"/>
    <w:rsid w:val="008A07DE"/>
    <w:rsid w:val="008B0396"/>
    <w:rsid w:val="008B063C"/>
    <w:rsid w:val="008B2716"/>
    <w:rsid w:val="008B72BF"/>
    <w:rsid w:val="008B7AA9"/>
    <w:rsid w:val="008B7D0A"/>
    <w:rsid w:val="008C1319"/>
    <w:rsid w:val="008C1A1D"/>
    <w:rsid w:val="008C2330"/>
    <w:rsid w:val="008C26C5"/>
    <w:rsid w:val="008C41C0"/>
    <w:rsid w:val="008C463D"/>
    <w:rsid w:val="008C78BD"/>
    <w:rsid w:val="008D1A16"/>
    <w:rsid w:val="008D2339"/>
    <w:rsid w:val="008D4E72"/>
    <w:rsid w:val="008D5C95"/>
    <w:rsid w:val="008D5ED7"/>
    <w:rsid w:val="008D633F"/>
    <w:rsid w:val="008D668A"/>
    <w:rsid w:val="008D66BE"/>
    <w:rsid w:val="008D7066"/>
    <w:rsid w:val="008D714A"/>
    <w:rsid w:val="008D73F6"/>
    <w:rsid w:val="008E003B"/>
    <w:rsid w:val="008E01E1"/>
    <w:rsid w:val="008E1564"/>
    <w:rsid w:val="008E1766"/>
    <w:rsid w:val="008E200F"/>
    <w:rsid w:val="008E37CF"/>
    <w:rsid w:val="008E3E99"/>
    <w:rsid w:val="008E4E89"/>
    <w:rsid w:val="008E5302"/>
    <w:rsid w:val="008E65B5"/>
    <w:rsid w:val="008E678F"/>
    <w:rsid w:val="008E6B50"/>
    <w:rsid w:val="008F14D1"/>
    <w:rsid w:val="008F1FC1"/>
    <w:rsid w:val="008F2344"/>
    <w:rsid w:val="008F31B1"/>
    <w:rsid w:val="008F52D5"/>
    <w:rsid w:val="00900236"/>
    <w:rsid w:val="00900945"/>
    <w:rsid w:val="00901889"/>
    <w:rsid w:val="00904962"/>
    <w:rsid w:val="00904EF4"/>
    <w:rsid w:val="00905D32"/>
    <w:rsid w:val="009118B2"/>
    <w:rsid w:val="00911D26"/>
    <w:rsid w:val="00911EE2"/>
    <w:rsid w:val="0091309A"/>
    <w:rsid w:val="00914489"/>
    <w:rsid w:val="00914A8C"/>
    <w:rsid w:val="00916442"/>
    <w:rsid w:val="00917DF0"/>
    <w:rsid w:val="00917E0B"/>
    <w:rsid w:val="0092052D"/>
    <w:rsid w:val="00921125"/>
    <w:rsid w:val="0092143F"/>
    <w:rsid w:val="0092219A"/>
    <w:rsid w:val="009222AB"/>
    <w:rsid w:val="00923BC6"/>
    <w:rsid w:val="009249CA"/>
    <w:rsid w:val="00925A52"/>
    <w:rsid w:val="0092605D"/>
    <w:rsid w:val="00926640"/>
    <w:rsid w:val="00926DB4"/>
    <w:rsid w:val="009274E1"/>
    <w:rsid w:val="00927628"/>
    <w:rsid w:val="00927641"/>
    <w:rsid w:val="00927CEA"/>
    <w:rsid w:val="0093254C"/>
    <w:rsid w:val="009339B5"/>
    <w:rsid w:val="00934638"/>
    <w:rsid w:val="009348C0"/>
    <w:rsid w:val="00936729"/>
    <w:rsid w:val="00936F89"/>
    <w:rsid w:val="00937821"/>
    <w:rsid w:val="0093783A"/>
    <w:rsid w:val="00937FD6"/>
    <w:rsid w:val="00940916"/>
    <w:rsid w:val="009422CC"/>
    <w:rsid w:val="0094423B"/>
    <w:rsid w:val="00945980"/>
    <w:rsid w:val="0094703D"/>
    <w:rsid w:val="00947AB2"/>
    <w:rsid w:val="009507FF"/>
    <w:rsid w:val="00950C76"/>
    <w:rsid w:val="009519AC"/>
    <w:rsid w:val="00952704"/>
    <w:rsid w:val="00952EB9"/>
    <w:rsid w:val="00953CA8"/>
    <w:rsid w:val="00956CDE"/>
    <w:rsid w:val="00957953"/>
    <w:rsid w:val="00957A79"/>
    <w:rsid w:val="00957EA1"/>
    <w:rsid w:val="00960F2C"/>
    <w:rsid w:val="009626DA"/>
    <w:rsid w:val="00962C72"/>
    <w:rsid w:val="0096305F"/>
    <w:rsid w:val="009631D5"/>
    <w:rsid w:val="0096361C"/>
    <w:rsid w:val="00963F98"/>
    <w:rsid w:val="00964C0D"/>
    <w:rsid w:val="00964FAC"/>
    <w:rsid w:val="00965463"/>
    <w:rsid w:val="00965D72"/>
    <w:rsid w:val="009664D2"/>
    <w:rsid w:val="00966E7A"/>
    <w:rsid w:val="00967EC8"/>
    <w:rsid w:val="009710F0"/>
    <w:rsid w:val="00971D3E"/>
    <w:rsid w:val="00973483"/>
    <w:rsid w:val="00973E59"/>
    <w:rsid w:val="00973E87"/>
    <w:rsid w:val="00973EE3"/>
    <w:rsid w:val="0097505A"/>
    <w:rsid w:val="0098019A"/>
    <w:rsid w:val="0098048D"/>
    <w:rsid w:val="00981262"/>
    <w:rsid w:val="009824FA"/>
    <w:rsid w:val="00983555"/>
    <w:rsid w:val="00983B53"/>
    <w:rsid w:val="00984823"/>
    <w:rsid w:val="00984B62"/>
    <w:rsid w:val="0098701F"/>
    <w:rsid w:val="0099098B"/>
    <w:rsid w:val="00990ABF"/>
    <w:rsid w:val="00991B88"/>
    <w:rsid w:val="00992637"/>
    <w:rsid w:val="00992BB1"/>
    <w:rsid w:val="009933C3"/>
    <w:rsid w:val="009934C0"/>
    <w:rsid w:val="00993EF7"/>
    <w:rsid w:val="00994DE0"/>
    <w:rsid w:val="00995955"/>
    <w:rsid w:val="00995A8F"/>
    <w:rsid w:val="00997788"/>
    <w:rsid w:val="009A04DE"/>
    <w:rsid w:val="009A08AB"/>
    <w:rsid w:val="009A20D9"/>
    <w:rsid w:val="009A2A20"/>
    <w:rsid w:val="009A2C09"/>
    <w:rsid w:val="009A341D"/>
    <w:rsid w:val="009A67A3"/>
    <w:rsid w:val="009A7673"/>
    <w:rsid w:val="009A7FFA"/>
    <w:rsid w:val="009B01EC"/>
    <w:rsid w:val="009B0936"/>
    <w:rsid w:val="009B3754"/>
    <w:rsid w:val="009B3854"/>
    <w:rsid w:val="009B4D9B"/>
    <w:rsid w:val="009B792D"/>
    <w:rsid w:val="009C05D2"/>
    <w:rsid w:val="009C0C3A"/>
    <w:rsid w:val="009C1334"/>
    <w:rsid w:val="009C25C1"/>
    <w:rsid w:val="009C28C3"/>
    <w:rsid w:val="009C2D48"/>
    <w:rsid w:val="009C4629"/>
    <w:rsid w:val="009C730E"/>
    <w:rsid w:val="009C74BB"/>
    <w:rsid w:val="009C7CDA"/>
    <w:rsid w:val="009D27C4"/>
    <w:rsid w:val="009D364B"/>
    <w:rsid w:val="009D3DFA"/>
    <w:rsid w:val="009D473D"/>
    <w:rsid w:val="009D5D11"/>
    <w:rsid w:val="009D6CB2"/>
    <w:rsid w:val="009D76D8"/>
    <w:rsid w:val="009D787D"/>
    <w:rsid w:val="009E1251"/>
    <w:rsid w:val="009E1347"/>
    <w:rsid w:val="009E2227"/>
    <w:rsid w:val="009E226E"/>
    <w:rsid w:val="009E24C5"/>
    <w:rsid w:val="009E3DA2"/>
    <w:rsid w:val="009E4888"/>
    <w:rsid w:val="009E4E3B"/>
    <w:rsid w:val="009E738B"/>
    <w:rsid w:val="009E7BE7"/>
    <w:rsid w:val="009F1766"/>
    <w:rsid w:val="009F179C"/>
    <w:rsid w:val="009F2A49"/>
    <w:rsid w:val="009F2FBC"/>
    <w:rsid w:val="009F3B34"/>
    <w:rsid w:val="009F413D"/>
    <w:rsid w:val="009F41F1"/>
    <w:rsid w:val="009F7341"/>
    <w:rsid w:val="009F7C17"/>
    <w:rsid w:val="009F7C54"/>
    <w:rsid w:val="009F7C8F"/>
    <w:rsid w:val="00A031EE"/>
    <w:rsid w:val="00A04547"/>
    <w:rsid w:val="00A048B5"/>
    <w:rsid w:val="00A06934"/>
    <w:rsid w:val="00A06BC6"/>
    <w:rsid w:val="00A12E59"/>
    <w:rsid w:val="00A1434B"/>
    <w:rsid w:val="00A149CD"/>
    <w:rsid w:val="00A14F5A"/>
    <w:rsid w:val="00A15947"/>
    <w:rsid w:val="00A162A2"/>
    <w:rsid w:val="00A1793C"/>
    <w:rsid w:val="00A20143"/>
    <w:rsid w:val="00A262E6"/>
    <w:rsid w:val="00A26857"/>
    <w:rsid w:val="00A27C01"/>
    <w:rsid w:val="00A319F2"/>
    <w:rsid w:val="00A330DC"/>
    <w:rsid w:val="00A341F8"/>
    <w:rsid w:val="00A34F2B"/>
    <w:rsid w:val="00A36AB5"/>
    <w:rsid w:val="00A4676B"/>
    <w:rsid w:val="00A47FFC"/>
    <w:rsid w:val="00A501B8"/>
    <w:rsid w:val="00A5112F"/>
    <w:rsid w:val="00A5372E"/>
    <w:rsid w:val="00A554BF"/>
    <w:rsid w:val="00A55B8E"/>
    <w:rsid w:val="00A57E45"/>
    <w:rsid w:val="00A607BE"/>
    <w:rsid w:val="00A60D60"/>
    <w:rsid w:val="00A61A1C"/>
    <w:rsid w:val="00A61CE4"/>
    <w:rsid w:val="00A62406"/>
    <w:rsid w:val="00A62DE6"/>
    <w:rsid w:val="00A63FC1"/>
    <w:rsid w:val="00A64584"/>
    <w:rsid w:val="00A648A7"/>
    <w:rsid w:val="00A64AC2"/>
    <w:rsid w:val="00A665DE"/>
    <w:rsid w:val="00A66CA6"/>
    <w:rsid w:val="00A66E68"/>
    <w:rsid w:val="00A66EAD"/>
    <w:rsid w:val="00A70AFC"/>
    <w:rsid w:val="00A71079"/>
    <w:rsid w:val="00A74923"/>
    <w:rsid w:val="00A750B9"/>
    <w:rsid w:val="00A76A14"/>
    <w:rsid w:val="00A77DCA"/>
    <w:rsid w:val="00A80630"/>
    <w:rsid w:val="00A809CB"/>
    <w:rsid w:val="00A80A20"/>
    <w:rsid w:val="00A8134F"/>
    <w:rsid w:val="00A81F65"/>
    <w:rsid w:val="00A83FC7"/>
    <w:rsid w:val="00A84B73"/>
    <w:rsid w:val="00A860E6"/>
    <w:rsid w:val="00A870B0"/>
    <w:rsid w:val="00A9188A"/>
    <w:rsid w:val="00A927F6"/>
    <w:rsid w:val="00A930DD"/>
    <w:rsid w:val="00A93987"/>
    <w:rsid w:val="00A939F8"/>
    <w:rsid w:val="00A94973"/>
    <w:rsid w:val="00A963F0"/>
    <w:rsid w:val="00A97049"/>
    <w:rsid w:val="00AA0321"/>
    <w:rsid w:val="00AA0B5E"/>
    <w:rsid w:val="00AA0F86"/>
    <w:rsid w:val="00AA1DAE"/>
    <w:rsid w:val="00AA1E06"/>
    <w:rsid w:val="00AA3802"/>
    <w:rsid w:val="00AA3887"/>
    <w:rsid w:val="00AA427C"/>
    <w:rsid w:val="00AA483D"/>
    <w:rsid w:val="00AA5415"/>
    <w:rsid w:val="00AA5521"/>
    <w:rsid w:val="00AA66FD"/>
    <w:rsid w:val="00AB1A08"/>
    <w:rsid w:val="00AB3E9A"/>
    <w:rsid w:val="00AB42BC"/>
    <w:rsid w:val="00AB4B6A"/>
    <w:rsid w:val="00AB5800"/>
    <w:rsid w:val="00AB5AAF"/>
    <w:rsid w:val="00AB66F0"/>
    <w:rsid w:val="00AB7014"/>
    <w:rsid w:val="00AB7434"/>
    <w:rsid w:val="00AB7CE5"/>
    <w:rsid w:val="00AC0664"/>
    <w:rsid w:val="00AC28A2"/>
    <w:rsid w:val="00AC4486"/>
    <w:rsid w:val="00AD170F"/>
    <w:rsid w:val="00AD1CEA"/>
    <w:rsid w:val="00AD3450"/>
    <w:rsid w:val="00AD381D"/>
    <w:rsid w:val="00AE08BE"/>
    <w:rsid w:val="00AE17D8"/>
    <w:rsid w:val="00AE5AEB"/>
    <w:rsid w:val="00AE5FC8"/>
    <w:rsid w:val="00AE7B80"/>
    <w:rsid w:val="00AF0878"/>
    <w:rsid w:val="00AF0BF1"/>
    <w:rsid w:val="00AF3A15"/>
    <w:rsid w:val="00AF463F"/>
    <w:rsid w:val="00AF548F"/>
    <w:rsid w:val="00AF6115"/>
    <w:rsid w:val="00AF73F3"/>
    <w:rsid w:val="00B006C5"/>
    <w:rsid w:val="00B02AD4"/>
    <w:rsid w:val="00B03F14"/>
    <w:rsid w:val="00B04D6B"/>
    <w:rsid w:val="00B05281"/>
    <w:rsid w:val="00B05CA9"/>
    <w:rsid w:val="00B0611B"/>
    <w:rsid w:val="00B06485"/>
    <w:rsid w:val="00B07F52"/>
    <w:rsid w:val="00B11C21"/>
    <w:rsid w:val="00B11D83"/>
    <w:rsid w:val="00B12BC8"/>
    <w:rsid w:val="00B138A3"/>
    <w:rsid w:val="00B2329F"/>
    <w:rsid w:val="00B241A5"/>
    <w:rsid w:val="00B24920"/>
    <w:rsid w:val="00B251E5"/>
    <w:rsid w:val="00B25F6B"/>
    <w:rsid w:val="00B268B1"/>
    <w:rsid w:val="00B26955"/>
    <w:rsid w:val="00B26EDF"/>
    <w:rsid w:val="00B31EB6"/>
    <w:rsid w:val="00B33F6F"/>
    <w:rsid w:val="00B35682"/>
    <w:rsid w:val="00B420A6"/>
    <w:rsid w:val="00B430B3"/>
    <w:rsid w:val="00B430EA"/>
    <w:rsid w:val="00B431C2"/>
    <w:rsid w:val="00B4501F"/>
    <w:rsid w:val="00B46880"/>
    <w:rsid w:val="00B46DFA"/>
    <w:rsid w:val="00B471A2"/>
    <w:rsid w:val="00B50D3C"/>
    <w:rsid w:val="00B5222E"/>
    <w:rsid w:val="00B52478"/>
    <w:rsid w:val="00B5357C"/>
    <w:rsid w:val="00B53C47"/>
    <w:rsid w:val="00B54C31"/>
    <w:rsid w:val="00B56166"/>
    <w:rsid w:val="00B57842"/>
    <w:rsid w:val="00B5786E"/>
    <w:rsid w:val="00B6006D"/>
    <w:rsid w:val="00B612F7"/>
    <w:rsid w:val="00B65688"/>
    <w:rsid w:val="00B657F4"/>
    <w:rsid w:val="00B661F1"/>
    <w:rsid w:val="00B66994"/>
    <w:rsid w:val="00B715C4"/>
    <w:rsid w:val="00B73469"/>
    <w:rsid w:val="00B74CEE"/>
    <w:rsid w:val="00B754B4"/>
    <w:rsid w:val="00B755A8"/>
    <w:rsid w:val="00B759AA"/>
    <w:rsid w:val="00B75D99"/>
    <w:rsid w:val="00B774B5"/>
    <w:rsid w:val="00B77760"/>
    <w:rsid w:val="00B779EE"/>
    <w:rsid w:val="00B8022B"/>
    <w:rsid w:val="00B80693"/>
    <w:rsid w:val="00B80996"/>
    <w:rsid w:val="00B82E0B"/>
    <w:rsid w:val="00B842B4"/>
    <w:rsid w:val="00B84C2A"/>
    <w:rsid w:val="00B8731D"/>
    <w:rsid w:val="00B9058C"/>
    <w:rsid w:val="00B90C68"/>
    <w:rsid w:val="00B92736"/>
    <w:rsid w:val="00B92A5D"/>
    <w:rsid w:val="00B92CB0"/>
    <w:rsid w:val="00B93E2C"/>
    <w:rsid w:val="00B97A2F"/>
    <w:rsid w:val="00BA0364"/>
    <w:rsid w:val="00BA1BDD"/>
    <w:rsid w:val="00BB02FE"/>
    <w:rsid w:val="00BB1E0B"/>
    <w:rsid w:val="00BB26D8"/>
    <w:rsid w:val="00BB4046"/>
    <w:rsid w:val="00BB4A92"/>
    <w:rsid w:val="00BB6E3D"/>
    <w:rsid w:val="00BC0001"/>
    <w:rsid w:val="00BC0A52"/>
    <w:rsid w:val="00BC23AD"/>
    <w:rsid w:val="00BC23CE"/>
    <w:rsid w:val="00BC3AA7"/>
    <w:rsid w:val="00BC4E1F"/>
    <w:rsid w:val="00BC661C"/>
    <w:rsid w:val="00BC6BCB"/>
    <w:rsid w:val="00BC702D"/>
    <w:rsid w:val="00BD018A"/>
    <w:rsid w:val="00BD05F0"/>
    <w:rsid w:val="00BD0A92"/>
    <w:rsid w:val="00BD14F6"/>
    <w:rsid w:val="00BD27D2"/>
    <w:rsid w:val="00BD32E8"/>
    <w:rsid w:val="00BD4F2F"/>
    <w:rsid w:val="00BD696F"/>
    <w:rsid w:val="00BD77C4"/>
    <w:rsid w:val="00BD797D"/>
    <w:rsid w:val="00BE02FB"/>
    <w:rsid w:val="00BE084E"/>
    <w:rsid w:val="00BE208E"/>
    <w:rsid w:val="00BE2C18"/>
    <w:rsid w:val="00BE3455"/>
    <w:rsid w:val="00BE3753"/>
    <w:rsid w:val="00BE45CB"/>
    <w:rsid w:val="00BE5751"/>
    <w:rsid w:val="00BE672E"/>
    <w:rsid w:val="00BE68C2"/>
    <w:rsid w:val="00BE696F"/>
    <w:rsid w:val="00BE74FF"/>
    <w:rsid w:val="00BE7D3C"/>
    <w:rsid w:val="00BF090D"/>
    <w:rsid w:val="00BF3C55"/>
    <w:rsid w:val="00BF463C"/>
    <w:rsid w:val="00BF65D3"/>
    <w:rsid w:val="00BF6BAF"/>
    <w:rsid w:val="00C01710"/>
    <w:rsid w:val="00C02178"/>
    <w:rsid w:val="00C042FD"/>
    <w:rsid w:val="00C046E4"/>
    <w:rsid w:val="00C05043"/>
    <w:rsid w:val="00C06E06"/>
    <w:rsid w:val="00C07608"/>
    <w:rsid w:val="00C07857"/>
    <w:rsid w:val="00C07A29"/>
    <w:rsid w:val="00C07D26"/>
    <w:rsid w:val="00C1444A"/>
    <w:rsid w:val="00C14B06"/>
    <w:rsid w:val="00C16FD9"/>
    <w:rsid w:val="00C20451"/>
    <w:rsid w:val="00C20CB1"/>
    <w:rsid w:val="00C21BD9"/>
    <w:rsid w:val="00C21E19"/>
    <w:rsid w:val="00C223CF"/>
    <w:rsid w:val="00C229C0"/>
    <w:rsid w:val="00C22D97"/>
    <w:rsid w:val="00C244C4"/>
    <w:rsid w:val="00C27323"/>
    <w:rsid w:val="00C30E06"/>
    <w:rsid w:val="00C30F1E"/>
    <w:rsid w:val="00C31C2A"/>
    <w:rsid w:val="00C32884"/>
    <w:rsid w:val="00C333BF"/>
    <w:rsid w:val="00C34A25"/>
    <w:rsid w:val="00C34B49"/>
    <w:rsid w:val="00C3556C"/>
    <w:rsid w:val="00C37011"/>
    <w:rsid w:val="00C400B8"/>
    <w:rsid w:val="00C40960"/>
    <w:rsid w:val="00C4260E"/>
    <w:rsid w:val="00C431E0"/>
    <w:rsid w:val="00C4320B"/>
    <w:rsid w:val="00C4515D"/>
    <w:rsid w:val="00C45927"/>
    <w:rsid w:val="00C463EC"/>
    <w:rsid w:val="00C46C65"/>
    <w:rsid w:val="00C47D32"/>
    <w:rsid w:val="00C513FA"/>
    <w:rsid w:val="00C525DC"/>
    <w:rsid w:val="00C52F25"/>
    <w:rsid w:val="00C5433A"/>
    <w:rsid w:val="00C55F15"/>
    <w:rsid w:val="00C569E4"/>
    <w:rsid w:val="00C56B97"/>
    <w:rsid w:val="00C5711F"/>
    <w:rsid w:val="00C57B94"/>
    <w:rsid w:val="00C60320"/>
    <w:rsid w:val="00C6072F"/>
    <w:rsid w:val="00C627F9"/>
    <w:rsid w:val="00C63222"/>
    <w:rsid w:val="00C64097"/>
    <w:rsid w:val="00C67521"/>
    <w:rsid w:val="00C7040B"/>
    <w:rsid w:val="00C70495"/>
    <w:rsid w:val="00C709BE"/>
    <w:rsid w:val="00C70A97"/>
    <w:rsid w:val="00C70B83"/>
    <w:rsid w:val="00C711D1"/>
    <w:rsid w:val="00C7374F"/>
    <w:rsid w:val="00C741C2"/>
    <w:rsid w:val="00C74CB3"/>
    <w:rsid w:val="00C760CD"/>
    <w:rsid w:val="00C765E6"/>
    <w:rsid w:val="00C7676B"/>
    <w:rsid w:val="00C76DFE"/>
    <w:rsid w:val="00C80CE6"/>
    <w:rsid w:val="00C810E4"/>
    <w:rsid w:val="00C81CF6"/>
    <w:rsid w:val="00C828ED"/>
    <w:rsid w:val="00C82CBC"/>
    <w:rsid w:val="00C86BB9"/>
    <w:rsid w:val="00C903B2"/>
    <w:rsid w:val="00C9098F"/>
    <w:rsid w:val="00C911C3"/>
    <w:rsid w:val="00C92BD4"/>
    <w:rsid w:val="00C937EF"/>
    <w:rsid w:val="00C945AF"/>
    <w:rsid w:val="00C9474B"/>
    <w:rsid w:val="00C94C72"/>
    <w:rsid w:val="00C96D6D"/>
    <w:rsid w:val="00C96FC4"/>
    <w:rsid w:val="00C97B0F"/>
    <w:rsid w:val="00C97FA6"/>
    <w:rsid w:val="00CA09B2"/>
    <w:rsid w:val="00CA1C4F"/>
    <w:rsid w:val="00CA21BC"/>
    <w:rsid w:val="00CA2F15"/>
    <w:rsid w:val="00CA4DC4"/>
    <w:rsid w:val="00CA681B"/>
    <w:rsid w:val="00CA6A2C"/>
    <w:rsid w:val="00CA7EA0"/>
    <w:rsid w:val="00CB00C4"/>
    <w:rsid w:val="00CB0522"/>
    <w:rsid w:val="00CB0597"/>
    <w:rsid w:val="00CB10AD"/>
    <w:rsid w:val="00CB1E4B"/>
    <w:rsid w:val="00CB1FB9"/>
    <w:rsid w:val="00CB2AF9"/>
    <w:rsid w:val="00CB6D5A"/>
    <w:rsid w:val="00CB6F16"/>
    <w:rsid w:val="00CC0B3E"/>
    <w:rsid w:val="00CC14E6"/>
    <w:rsid w:val="00CC22BF"/>
    <w:rsid w:val="00CC3659"/>
    <w:rsid w:val="00CC37CC"/>
    <w:rsid w:val="00CC3AD1"/>
    <w:rsid w:val="00CC4146"/>
    <w:rsid w:val="00CC5A5E"/>
    <w:rsid w:val="00CC5B63"/>
    <w:rsid w:val="00CC5B6E"/>
    <w:rsid w:val="00CC6ACC"/>
    <w:rsid w:val="00CD071C"/>
    <w:rsid w:val="00CD2FFB"/>
    <w:rsid w:val="00CD3E33"/>
    <w:rsid w:val="00CD430E"/>
    <w:rsid w:val="00CD43FE"/>
    <w:rsid w:val="00CD4EB6"/>
    <w:rsid w:val="00CD7970"/>
    <w:rsid w:val="00CE1550"/>
    <w:rsid w:val="00CE25D0"/>
    <w:rsid w:val="00CE36CA"/>
    <w:rsid w:val="00CE3B68"/>
    <w:rsid w:val="00CE5487"/>
    <w:rsid w:val="00CE6F44"/>
    <w:rsid w:val="00CE751B"/>
    <w:rsid w:val="00CE79AF"/>
    <w:rsid w:val="00CF2C30"/>
    <w:rsid w:val="00CF2C8A"/>
    <w:rsid w:val="00CF2E04"/>
    <w:rsid w:val="00CF47F7"/>
    <w:rsid w:val="00CF4E9B"/>
    <w:rsid w:val="00CF4F5E"/>
    <w:rsid w:val="00CF518C"/>
    <w:rsid w:val="00CF5CEF"/>
    <w:rsid w:val="00D00450"/>
    <w:rsid w:val="00D02369"/>
    <w:rsid w:val="00D0325E"/>
    <w:rsid w:val="00D03538"/>
    <w:rsid w:val="00D03A93"/>
    <w:rsid w:val="00D0503C"/>
    <w:rsid w:val="00D0548B"/>
    <w:rsid w:val="00D05799"/>
    <w:rsid w:val="00D061D6"/>
    <w:rsid w:val="00D06769"/>
    <w:rsid w:val="00D06C25"/>
    <w:rsid w:val="00D0758A"/>
    <w:rsid w:val="00D07C38"/>
    <w:rsid w:val="00D11391"/>
    <w:rsid w:val="00D11EA1"/>
    <w:rsid w:val="00D1423D"/>
    <w:rsid w:val="00D15159"/>
    <w:rsid w:val="00D17313"/>
    <w:rsid w:val="00D1736E"/>
    <w:rsid w:val="00D20E28"/>
    <w:rsid w:val="00D228FB"/>
    <w:rsid w:val="00D236F7"/>
    <w:rsid w:val="00D23A18"/>
    <w:rsid w:val="00D2454F"/>
    <w:rsid w:val="00D25628"/>
    <w:rsid w:val="00D32F11"/>
    <w:rsid w:val="00D351B5"/>
    <w:rsid w:val="00D373C2"/>
    <w:rsid w:val="00D37C99"/>
    <w:rsid w:val="00D37F81"/>
    <w:rsid w:val="00D37FE9"/>
    <w:rsid w:val="00D413D2"/>
    <w:rsid w:val="00D41C58"/>
    <w:rsid w:val="00D44F57"/>
    <w:rsid w:val="00D4688B"/>
    <w:rsid w:val="00D4718D"/>
    <w:rsid w:val="00D5138A"/>
    <w:rsid w:val="00D514C5"/>
    <w:rsid w:val="00D53E52"/>
    <w:rsid w:val="00D5404F"/>
    <w:rsid w:val="00D5541C"/>
    <w:rsid w:val="00D55829"/>
    <w:rsid w:val="00D60E78"/>
    <w:rsid w:val="00D62572"/>
    <w:rsid w:val="00D62694"/>
    <w:rsid w:val="00D63A55"/>
    <w:rsid w:val="00D63A99"/>
    <w:rsid w:val="00D63BD4"/>
    <w:rsid w:val="00D63F14"/>
    <w:rsid w:val="00D642B6"/>
    <w:rsid w:val="00D64E9D"/>
    <w:rsid w:val="00D6543C"/>
    <w:rsid w:val="00D65483"/>
    <w:rsid w:val="00D65E5B"/>
    <w:rsid w:val="00D662DF"/>
    <w:rsid w:val="00D673D7"/>
    <w:rsid w:val="00D67A98"/>
    <w:rsid w:val="00D67EDF"/>
    <w:rsid w:val="00D70949"/>
    <w:rsid w:val="00D70A53"/>
    <w:rsid w:val="00D73829"/>
    <w:rsid w:val="00D750DD"/>
    <w:rsid w:val="00D75711"/>
    <w:rsid w:val="00D75DF5"/>
    <w:rsid w:val="00D764B6"/>
    <w:rsid w:val="00D76F7A"/>
    <w:rsid w:val="00D77A95"/>
    <w:rsid w:val="00D81078"/>
    <w:rsid w:val="00D81A36"/>
    <w:rsid w:val="00D81FA4"/>
    <w:rsid w:val="00D82C86"/>
    <w:rsid w:val="00D83789"/>
    <w:rsid w:val="00D83DCF"/>
    <w:rsid w:val="00D8486A"/>
    <w:rsid w:val="00D86840"/>
    <w:rsid w:val="00D86D19"/>
    <w:rsid w:val="00D86EE1"/>
    <w:rsid w:val="00D87430"/>
    <w:rsid w:val="00D9413B"/>
    <w:rsid w:val="00D94844"/>
    <w:rsid w:val="00D94E66"/>
    <w:rsid w:val="00DA0DED"/>
    <w:rsid w:val="00DA1993"/>
    <w:rsid w:val="00DA349D"/>
    <w:rsid w:val="00DA40AE"/>
    <w:rsid w:val="00DA545A"/>
    <w:rsid w:val="00DA6AAA"/>
    <w:rsid w:val="00DA6BB6"/>
    <w:rsid w:val="00DB012E"/>
    <w:rsid w:val="00DB091D"/>
    <w:rsid w:val="00DB1461"/>
    <w:rsid w:val="00DB19B7"/>
    <w:rsid w:val="00DB1DA5"/>
    <w:rsid w:val="00DB231D"/>
    <w:rsid w:val="00DB284A"/>
    <w:rsid w:val="00DB2F47"/>
    <w:rsid w:val="00DB4E07"/>
    <w:rsid w:val="00DB5229"/>
    <w:rsid w:val="00DB5578"/>
    <w:rsid w:val="00DB6D70"/>
    <w:rsid w:val="00DB7930"/>
    <w:rsid w:val="00DC01F0"/>
    <w:rsid w:val="00DC25E3"/>
    <w:rsid w:val="00DC311A"/>
    <w:rsid w:val="00DC32C0"/>
    <w:rsid w:val="00DC4A42"/>
    <w:rsid w:val="00DC528B"/>
    <w:rsid w:val="00DC5916"/>
    <w:rsid w:val="00DC5A7B"/>
    <w:rsid w:val="00DC5FB9"/>
    <w:rsid w:val="00DC63E3"/>
    <w:rsid w:val="00DD0D38"/>
    <w:rsid w:val="00DD3D0C"/>
    <w:rsid w:val="00DD4B10"/>
    <w:rsid w:val="00DD4EA4"/>
    <w:rsid w:val="00DD55CA"/>
    <w:rsid w:val="00DD6971"/>
    <w:rsid w:val="00DD7139"/>
    <w:rsid w:val="00DD73FC"/>
    <w:rsid w:val="00DD7D79"/>
    <w:rsid w:val="00DE0445"/>
    <w:rsid w:val="00DE04FC"/>
    <w:rsid w:val="00DE0C2D"/>
    <w:rsid w:val="00DE1955"/>
    <w:rsid w:val="00DE2182"/>
    <w:rsid w:val="00DE38AB"/>
    <w:rsid w:val="00DE5F85"/>
    <w:rsid w:val="00DE739D"/>
    <w:rsid w:val="00DE760B"/>
    <w:rsid w:val="00DE7B04"/>
    <w:rsid w:val="00DE7F45"/>
    <w:rsid w:val="00DF1E29"/>
    <w:rsid w:val="00DF213C"/>
    <w:rsid w:val="00DF359C"/>
    <w:rsid w:val="00DF6326"/>
    <w:rsid w:val="00DF655E"/>
    <w:rsid w:val="00DF71E8"/>
    <w:rsid w:val="00DF7463"/>
    <w:rsid w:val="00DF7E2D"/>
    <w:rsid w:val="00E0203A"/>
    <w:rsid w:val="00E02314"/>
    <w:rsid w:val="00E0323E"/>
    <w:rsid w:val="00E05C2A"/>
    <w:rsid w:val="00E06813"/>
    <w:rsid w:val="00E068BF"/>
    <w:rsid w:val="00E07207"/>
    <w:rsid w:val="00E078B2"/>
    <w:rsid w:val="00E07D61"/>
    <w:rsid w:val="00E1133F"/>
    <w:rsid w:val="00E1218A"/>
    <w:rsid w:val="00E14418"/>
    <w:rsid w:val="00E158BB"/>
    <w:rsid w:val="00E15E0B"/>
    <w:rsid w:val="00E16E92"/>
    <w:rsid w:val="00E17244"/>
    <w:rsid w:val="00E173A2"/>
    <w:rsid w:val="00E22407"/>
    <w:rsid w:val="00E2433B"/>
    <w:rsid w:val="00E2618C"/>
    <w:rsid w:val="00E26193"/>
    <w:rsid w:val="00E270B0"/>
    <w:rsid w:val="00E30275"/>
    <w:rsid w:val="00E30D58"/>
    <w:rsid w:val="00E31E3A"/>
    <w:rsid w:val="00E32971"/>
    <w:rsid w:val="00E33224"/>
    <w:rsid w:val="00E3346B"/>
    <w:rsid w:val="00E33473"/>
    <w:rsid w:val="00E344FB"/>
    <w:rsid w:val="00E34CD2"/>
    <w:rsid w:val="00E36E20"/>
    <w:rsid w:val="00E36F3B"/>
    <w:rsid w:val="00E37C0C"/>
    <w:rsid w:val="00E4002E"/>
    <w:rsid w:val="00E400BC"/>
    <w:rsid w:val="00E41380"/>
    <w:rsid w:val="00E4147D"/>
    <w:rsid w:val="00E4262E"/>
    <w:rsid w:val="00E4407D"/>
    <w:rsid w:val="00E45757"/>
    <w:rsid w:val="00E46828"/>
    <w:rsid w:val="00E472D4"/>
    <w:rsid w:val="00E5143A"/>
    <w:rsid w:val="00E52C6A"/>
    <w:rsid w:val="00E53F76"/>
    <w:rsid w:val="00E565EA"/>
    <w:rsid w:val="00E56617"/>
    <w:rsid w:val="00E56B52"/>
    <w:rsid w:val="00E56BDE"/>
    <w:rsid w:val="00E57549"/>
    <w:rsid w:val="00E6024B"/>
    <w:rsid w:val="00E6081B"/>
    <w:rsid w:val="00E608FA"/>
    <w:rsid w:val="00E60BF8"/>
    <w:rsid w:val="00E61001"/>
    <w:rsid w:val="00E62153"/>
    <w:rsid w:val="00E624A6"/>
    <w:rsid w:val="00E62532"/>
    <w:rsid w:val="00E62858"/>
    <w:rsid w:val="00E640B7"/>
    <w:rsid w:val="00E64C60"/>
    <w:rsid w:val="00E65138"/>
    <w:rsid w:val="00E66F91"/>
    <w:rsid w:val="00E67001"/>
    <w:rsid w:val="00E67354"/>
    <w:rsid w:val="00E703C4"/>
    <w:rsid w:val="00E711B8"/>
    <w:rsid w:val="00E73A22"/>
    <w:rsid w:val="00E740A2"/>
    <w:rsid w:val="00E7411B"/>
    <w:rsid w:val="00E747CC"/>
    <w:rsid w:val="00E74FA7"/>
    <w:rsid w:val="00E77103"/>
    <w:rsid w:val="00E81DE3"/>
    <w:rsid w:val="00E82150"/>
    <w:rsid w:val="00E83E06"/>
    <w:rsid w:val="00E87330"/>
    <w:rsid w:val="00E909C5"/>
    <w:rsid w:val="00E91FAC"/>
    <w:rsid w:val="00E92223"/>
    <w:rsid w:val="00E93EFF"/>
    <w:rsid w:val="00E94480"/>
    <w:rsid w:val="00E94DD7"/>
    <w:rsid w:val="00E95EDC"/>
    <w:rsid w:val="00E95FF4"/>
    <w:rsid w:val="00EA0ACB"/>
    <w:rsid w:val="00EA18DD"/>
    <w:rsid w:val="00EA1ECA"/>
    <w:rsid w:val="00EA37D1"/>
    <w:rsid w:val="00EA4CE5"/>
    <w:rsid w:val="00EA6CC7"/>
    <w:rsid w:val="00EA72E7"/>
    <w:rsid w:val="00EA7959"/>
    <w:rsid w:val="00EB020D"/>
    <w:rsid w:val="00EB115C"/>
    <w:rsid w:val="00EB1163"/>
    <w:rsid w:val="00EB1C87"/>
    <w:rsid w:val="00EB2AAC"/>
    <w:rsid w:val="00EB3B19"/>
    <w:rsid w:val="00EB3D2C"/>
    <w:rsid w:val="00EB691A"/>
    <w:rsid w:val="00EC0806"/>
    <w:rsid w:val="00EC08A3"/>
    <w:rsid w:val="00EC0D1B"/>
    <w:rsid w:val="00EC1654"/>
    <w:rsid w:val="00EC25D1"/>
    <w:rsid w:val="00EC3CB1"/>
    <w:rsid w:val="00EC5678"/>
    <w:rsid w:val="00EC56D8"/>
    <w:rsid w:val="00EC5BA3"/>
    <w:rsid w:val="00ED00BB"/>
    <w:rsid w:val="00ED223D"/>
    <w:rsid w:val="00ED2FC3"/>
    <w:rsid w:val="00ED5B3A"/>
    <w:rsid w:val="00ED6FCE"/>
    <w:rsid w:val="00ED78AE"/>
    <w:rsid w:val="00ED7A3B"/>
    <w:rsid w:val="00EE23E1"/>
    <w:rsid w:val="00EE2487"/>
    <w:rsid w:val="00EE2DB8"/>
    <w:rsid w:val="00EE33B9"/>
    <w:rsid w:val="00EE3A93"/>
    <w:rsid w:val="00EE71D3"/>
    <w:rsid w:val="00EF0544"/>
    <w:rsid w:val="00EF0D30"/>
    <w:rsid w:val="00EF1728"/>
    <w:rsid w:val="00EF17E9"/>
    <w:rsid w:val="00EF1A6D"/>
    <w:rsid w:val="00EF2726"/>
    <w:rsid w:val="00EF3807"/>
    <w:rsid w:val="00EF42BA"/>
    <w:rsid w:val="00EF6391"/>
    <w:rsid w:val="00EF7DB6"/>
    <w:rsid w:val="00F00818"/>
    <w:rsid w:val="00F00F7F"/>
    <w:rsid w:val="00F01211"/>
    <w:rsid w:val="00F01C2C"/>
    <w:rsid w:val="00F01ECC"/>
    <w:rsid w:val="00F04350"/>
    <w:rsid w:val="00F04948"/>
    <w:rsid w:val="00F0659F"/>
    <w:rsid w:val="00F06A9E"/>
    <w:rsid w:val="00F06D55"/>
    <w:rsid w:val="00F072AF"/>
    <w:rsid w:val="00F104E9"/>
    <w:rsid w:val="00F10C9C"/>
    <w:rsid w:val="00F1283B"/>
    <w:rsid w:val="00F13BF0"/>
    <w:rsid w:val="00F1585E"/>
    <w:rsid w:val="00F206A6"/>
    <w:rsid w:val="00F2142E"/>
    <w:rsid w:val="00F23EB9"/>
    <w:rsid w:val="00F24E18"/>
    <w:rsid w:val="00F259CD"/>
    <w:rsid w:val="00F26BD5"/>
    <w:rsid w:val="00F27379"/>
    <w:rsid w:val="00F2795F"/>
    <w:rsid w:val="00F3248A"/>
    <w:rsid w:val="00F32C31"/>
    <w:rsid w:val="00F33644"/>
    <w:rsid w:val="00F3473C"/>
    <w:rsid w:val="00F413E2"/>
    <w:rsid w:val="00F415E3"/>
    <w:rsid w:val="00F428A9"/>
    <w:rsid w:val="00F4341C"/>
    <w:rsid w:val="00F4408B"/>
    <w:rsid w:val="00F44FF9"/>
    <w:rsid w:val="00F45AF5"/>
    <w:rsid w:val="00F504EF"/>
    <w:rsid w:val="00F5057D"/>
    <w:rsid w:val="00F511B4"/>
    <w:rsid w:val="00F512F3"/>
    <w:rsid w:val="00F52DF7"/>
    <w:rsid w:val="00F5382C"/>
    <w:rsid w:val="00F53DAA"/>
    <w:rsid w:val="00F54C47"/>
    <w:rsid w:val="00F55CC0"/>
    <w:rsid w:val="00F56507"/>
    <w:rsid w:val="00F567FF"/>
    <w:rsid w:val="00F56AC0"/>
    <w:rsid w:val="00F56DD2"/>
    <w:rsid w:val="00F57392"/>
    <w:rsid w:val="00F575F3"/>
    <w:rsid w:val="00F60063"/>
    <w:rsid w:val="00F60126"/>
    <w:rsid w:val="00F61242"/>
    <w:rsid w:val="00F622F2"/>
    <w:rsid w:val="00F6266B"/>
    <w:rsid w:val="00F64609"/>
    <w:rsid w:val="00F65CBB"/>
    <w:rsid w:val="00F66A96"/>
    <w:rsid w:val="00F6732F"/>
    <w:rsid w:val="00F67A40"/>
    <w:rsid w:val="00F7217C"/>
    <w:rsid w:val="00F74332"/>
    <w:rsid w:val="00F74CB7"/>
    <w:rsid w:val="00F76D2B"/>
    <w:rsid w:val="00F80009"/>
    <w:rsid w:val="00F80F13"/>
    <w:rsid w:val="00F83A07"/>
    <w:rsid w:val="00F847C3"/>
    <w:rsid w:val="00F85587"/>
    <w:rsid w:val="00F860D7"/>
    <w:rsid w:val="00F864E5"/>
    <w:rsid w:val="00F868BF"/>
    <w:rsid w:val="00F907ED"/>
    <w:rsid w:val="00F91079"/>
    <w:rsid w:val="00F92CFD"/>
    <w:rsid w:val="00F94855"/>
    <w:rsid w:val="00F95632"/>
    <w:rsid w:val="00F958CD"/>
    <w:rsid w:val="00F9625B"/>
    <w:rsid w:val="00F9681D"/>
    <w:rsid w:val="00F96B2B"/>
    <w:rsid w:val="00F9770B"/>
    <w:rsid w:val="00FA0584"/>
    <w:rsid w:val="00FA3864"/>
    <w:rsid w:val="00FA4573"/>
    <w:rsid w:val="00FA548F"/>
    <w:rsid w:val="00FA6C2B"/>
    <w:rsid w:val="00FA751A"/>
    <w:rsid w:val="00FA7D2A"/>
    <w:rsid w:val="00FB0CA2"/>
    <w:rsid w:val="00FB2136"/>
    <w:rsid w:val="00FB2CC1"/>
    <w:rsid w:val="00FB3323"/>
    <w:rsid w:val="00FB4407"/>
    <w:rsid w:val="00FB4540"/>
    <w:rsid w:val="00FB5FF5"/>
    <w:rsid w:val="00FB78A5"/>
    <w:rsid w:val="00FC0063"/>
    <w:rsid w:val="00FC02B8"/>
    <w:rsid w:val="00FC1A54"/>
    <w:rsid w:val="00FC21BB"/>
    <w:rsid w:val="00FC4377"/>
    <w:rsid w:val="00FC4CF1"/>
    <w:rsid w:val="00FC4E17"/>
    <w:rsid w:val="00FC5550"/>
    <w:rsid w:val="00FC55CE"/>
    <w:rsid w:val="00FC6835"/>
    <w:rsid w:val="00FC7E3C"/>
    <w:rsid w:val="00FD0ECB"/>
    <w:rsid w:val="00FD254F"/>
    <w:rsid w:val="00FD34AC"/>
    <w:rsid w:val="00FD34BD"/>
    <w:rsid w:val="00FD67D9"/>
    <w:rsid w:val="00FD7C52"/>
    <w:rsid w:val="00FE1EFD"/>
    <w:rsid w:val="00FE45A1"/>
    <w:rsid w:val="00FE4834"/>
    <w:rsid w:val="00FE4EE7"/>
    <w:rsid w:val="00FE5027"/>
    <w:rsid w:val="00FE5142"/>
    <w:rsid w:val="00FE7085"/>
    <w:rsid w:val="00FE7766"/>
    <w:rsid w:val="00FE7CB3"/>
    <w:rsid w:val="00FF0B62"/>
    <w:rsid w:val="00FF2382"/>
    <w:rsid w:val="00FF3B47"/>
    <w:rsid w:val="00FF3E4F"/>
    <w:rsid w:val="00FF5853"/>
    <w:rsid w:val="00FF6659"/>
    <w:rsid w:val="00FF6AE1"/>
    <w:rsid w:val="00FF6BEC"/>
    <w:rsid w:val="00FF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ACAD8"/>
  <w15:chartTrackingRefBased/>
  <w15:docId w15:val="{9D16A531-D04F-4B39-B6F0-B6FC354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Title" w:uiPriority="99" w:qFormat="1"/>
    <w:lsdException w:name="Default Paragraph Font" w:uiPriority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2C14"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customStyle="1" w:styleId="H3">
    <w:name w:val="H3"/>
    <w:aliases w:val="1.1.1"/>
    <w:next w:val="Normal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NormalWeb">
    <w:name w:val="Normal (Web)"/>
    <w:basedOn w:val="Normal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CommentReference">
    <w:name w:val="annotation reference"/>
    <w:basedOn w:val="DefaultParagraphFont"/>
    <w:rsid w:val="00311A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311AE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311AEB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11A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11AEB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311A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Normal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TableGrid">
    <w:name w:val="Table Grid"/>
    <w:basedOn w:val="TableNormal"/>
    <w:uiPriority w:val="5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Normal"/>
    <w:qFormat/>
    <w:rsid w:val="00486AA7"/>
    <w:rPr>
      <w:sz w:val="18"/>
      <w:lang w:val="en-US" w:eastAsia="ko-KR"/>
    </w:rPr>
  </w:style>
  <w:style w:type="paragraph" w:styleId="ListParagraph">
    <w:name w:val="List Paragraph"/>
    <w:basedOn w:val="Normal"/>
    <w:uiPriority w:val="1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Revision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Bibliography">
    <w:name w:val="Bibliography"/>
    <w:basedOn w:val="Normal"/>
    <w:next w:val="Normal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,1.1.1.1.1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HeaderChar">
    <w:name w:val="Header Char"/>
    <w:basedOn w:val="DefaultParagraphFont"/>
    <w:link w:val="Header"/>
    <w:uiPriority w:val="99"/>
    <w:rsid w:val="000E6555"/>
    <w:rPr>
      <w:b/>
      <w:sz w:val="28"/>
      <w:lang w:val="en-GB" w:eastAsia="en-US"/>
    </w:rPr>
  </w:style>
  <w:style w:type="paragraph" w:customStyle="1" w:styleId="Heading10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0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Title">
    <w:name w:val="Title"/>
    <w:basedOn w:val="Normal"/>
    <w:next w:val="Body"/>
    <w:link w:val="TitleChar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">
    <w:name w:val="Åí"/>
    <w:uiPriority w:val="99"/>
    <w:rsid w:val="000E6555"/>
  </w:style>
  <w:style w:type="paragraph" w:customStyle="1" w:styleId="AH5">
    <w:name w:val="AH5"/>
    <w:aliases w:val="A.1.1.1.1.1"/>
    <w:next w:val="T"/>
    <w:uiPriority w:val="99"/>
    <w:rsid w:val="00B82E0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E078B2"/>
    <w:rPr>
      <w:color w:val="808080"/>
    </w:rPr>
  </w:style>
  <w:style w:type="character" w:styleId="Strong">
    <w:name w:val="Strong"/>
    <w:basedOn w:val="DefaultParagraphFont"/>
    <w:qFormat/>
    <w:rsid w:val="004546E3"/>
    <w:rPr>
      <w:b/>
      <w:bCs/>
    </w:rPr>
  </w:style>
  <w:style w:type="paragraph" w:styleId="BodyText0">
    <w:name w:val="Body Text"/>
    <w:basedOn w:val="Normal"/>
    <w:link w:val="BodyTextChar"/>
    <w:rsid w:val="00C76DFE"/>
    <w:pPr>
      <w:spacing w:after="120"/>
    </w:pPr>
  </w:style>
  <w:style w:type="character" w:customStyle="1" w:styleId="BodyTextChar">
    <w:name w:val="Body Text Char"/>
    <w:basedOn w:val="DefaultParagraphFont"/>
    <w:link w:val="BodyText0"/>
    <w:rsid w:val="00C76DFE"/>
    <w:rPr>
      <w:sz w:val="22"/>
      <w:lang w:val="en-GB" w:eastAsia="en-US"/>
    </w:rPr>
  </w:style>
  <w:style w:type="paragraph" w:customStyle="1" w:styleId="TableParagraph">
    <w:name w:val="Table Paragraph"/>
    <w:basedOn w:val="Normal"/>
    <w:uiPriority w:val="1"/>
    <w:qFormat/>
    <w:rsid w:val="00BE7D3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SP1798698">
    <w:name w:val="SP.17.98698"/>
    <w:basedOn w:val="Default"/>
    <w:next w:val="Default"/>
    <w:uiPriority w:val="99"/>
    <w:rsid w:val="00DB1DA5"/>
    <w:rPr>
      <w:color w:val="auto"/>
    </w:rPr>
  </w:style>
  <w:style w:type="paragraph" w:customStyle="1" w:styleId="SP1798709">
    <w:name w:val="SP.17.98709"/>
    <w:basedOn w:val="Default"/>
    <w:next w:val="Default"/>
    <w:uiPriority w:val="99"/>
    <w:rsid w:val="00DB1DA5"/>
    <w:rPr>
      <w:color w:val="auto"/>
    </w:rPr>
  </w:style>
  <w:style w:type="paragraph" w:customStyle="1" w:styleId="SP1798320">
    <w:name w:val="SP.17.98320"/>
    <w:basedOn w:val="Default"/>
    <w:next w:val="Default"/>
    <w:uiPriority w:val="99"/>
    <w:rsid w:val="00DB1DA5"/>
    <w:rPr>
      <w:color w:val="auto"/>
    </w:rPr>
  </w:style>
  <w:style w:type="paragraph" w:customStyle="1" w:styleId="SP1798669">
    <w:name w:val="SP.17.98669"/>
    <w:basedOn w:val="Default"/>
    <w:next w:val="Default"/>
    <w:uiPriority w:val="99"/>
    <w:rsid w:val="00DB1DA5"/>
    <w:rPr>
      <w:color w:val="auto"/>
    </w:rPr>
  </w:style>
  <w:style w:type="character" w:customStyle="1" w:styleId="SC17323592">
    <w:name w:val="SC.17.323592"/>
    <w:uiPriority w:val="99"/>
    <w:rsid w:val="00DB1DA5"/>
    <w:rPr>
      <w:b/>
      <w:bCs/>
      <w:color w:val="000000"/>
      <w:sz w:val="18"/>
      <w:szCs w:val="18"/>
    </w:rPr>
  </w:style>
  <w:style w:type="character" w:customStyle="1" w:styleId="SC17323795">
    <w:name w:val="SC.17.323795"/>
    <w:uiPriority w:val="99"/>
    <w:rsid w:val="00DB1DA5"/>
    <w:rPr>
      <w:color w:val="000000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</b:Sourc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8163D68FE8E4D9361964FDD814FC4" ma:contentTypeVersion="10" ma:contentTypeDescription="Create a new document." ma:contentTypeScope="" ma:versionID="71dc698b48675b0a151432ed1de35fc5">
  <xsd:schema xmlns:xsd="http://www.w3.org/2001/XMLSchema" xmlns:xs="http://www.w3.org/2001/XMLSchema" xmlns:p="http://schemas.microsoft.com/office/2006/metadata/properties" xmlns:ns3="cc9c437c-ae0c-4066-8d90-a0f7de786127" targetNamespace="http://schemas.microsoft.com/office/2006/metadata/properties" ma:root="true" ma:fieldsID="adf60fb58001da84b015160a85c22507" ns3:_="">
    <xsd:import namespace="cc9c437c-ae0c-4066-8d90-a0f7de78612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c437c-ae0c-4066-8d90-a0f7de786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E46B06-1925-4A61-A27E-C41BCB38E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546552-23E6-438A-BF51-876D0DF922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FBA7A3-4971-41FC-AA4B-0CD8EE42EC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5A5405-8CC4-41C4-B589-E879CCDB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c437c-ae0c-4066-8d90-a0f7de7861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85</TotalTime>
  <Pages>8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802.11-18/1459r0</vt:lpstr>
    </vt:vector>
  </TitlesOfParts>
  <Company>Some Company</Company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802.11-18/1459r0</dc:title>
  <dc:subject>Submission</dc:subject>
  <dc:creator>lverma@qti.qualcomm.com</dc:creator>
  <cp:keywords>Sep 2018</cp:keywords>
  <dc:description/>
  <cp:lastModifiedBy>Lin Yang</cp:lastModifiedBy>
  <cp:revision>35</cp:revision>
  <cp:lastPrinted>2017-12-28T17:14:00Z</cp:lastPrinted>
  <dcterms:created xsi:type="dcterms:W3CDTF">2021-12-14T01:31:00Z</dcterms:created>
  <dcterms:modified xsi:type="dcterms:W3CDTF">2021-12-14T02:16:00Z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0x010100EB28163D68FE8E4D9361964FDD814FC4</vt:lpwstr>
  </property>
</Properties>
</file>