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1ADD44" w14:textId="77777777" w:rsidR="00CA09B2" w:rsidRPr="00E60BB6" w:rsidRDefault="00CA09B2">
      <w:pPr>
        <w:pStyle w:val="T1"/>
        <w:pBdr>
          <w:bottom w:val="single" w:sz="6" w:space="0" w:color="auto"/>
        </w:pBdr>
        <w:spacing w:after="240"/>
      </w:pPr>
      <w:r w:rsidRPr="00E60BB6">
        <w:t>IEEE P802.11</w:t>
      </w:r>
      <w:r w:rsidRPr="00E60BB6">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1905"/>
        <w:gridCol w:w="1350"/>
        <w:gridCol w:w="2921"/>
      </w:tblGrid>
      <w:tr w:rsidR="00CA09B2" w:rsidRPr="00E60BB6" w14:paraId="54F51BE9" w14:textId="77777777" w:rsidTr="006B0AA0">
        <w:trPr>
          <w:trHeight w:val="485"/>
          <w:jc w:val="center"/>
        </w:trPr>
        <w:tc>
          <w:tcPr>
            <w:tcW w:w="9576" w:type="dxa"/>
            <w:gridSpan w:val="5"/>
            <w:vAlign w:val="center"/>
          </w:tcPr>
          <w:p w14:paraId="48A74B00" w14:textId="2DAF13A9" w:rsidR="00CA09B2" w:rsidRPr="00E60BB6" w:rsidRDefault="00486505" w:rsidP="00E25A13">
            <w:pPr>
              <w:pStyle w:val="T2"/>
            </w:pPr>
            <w:r>
              <w:t>ID Query analysis</w:t>
            </w:r>
          </w:p>
        </w:tc>
      </w:tr>
      <w:tr w:rsidR="00CA09B2" w:rsidRPr="00E60BB6" w14:paraId="624BBE33" w14:textId="77777777" w:rsidTr="006B0AA0">
        <w:trPr>
          <w:trHeight w:val="359"/>
          <w:jc w:val="center"/>
        </w:trPr>
        <w:tc>
          <w:tcPr>
            <w:tcW w:w="9576" w:type="dxa"/>
            <w:gridSpan w:val="5"/>
            <w:vAlign w:val="center"/>
          </w:tcPr>
          <w:p w14:paraId="5A3C9C79" w14:textId="12A4E101" w:rsidR="00CA09B2" w:rsidRPr="00E60BB6" w:rsidRDefault="00CA09B2" w:rsidP="00AC7090">
            <w:pPr>
              <w:pStyle w:val="T2"/>
              <w:ind w:left="0"/>
              <w:rPr>
                <w:sz w:val="20"/>
              </w:rPr>
            </w:pPr>
            <w:r w:rsidRPr="00E60BB6">
              <w:rPr>
                <w:sz w:val="20"/>
              </w:rPr>
              <w:t>Date:</w:t>
            </w:r>
            <w:r w:rsidRPr="00E60BB6">
              <w:rPr>
                <w:b w:val="0"/>
                <w:sz w:val="20"/>
              </w:rPr>
              <w:t xml:space="preserve">  </w:t>
            </w:r>
            <w:del w:id="0" w:author="Hamilton, Mark" w:date="2022-01-08T16:16:00Z">
              <w:r w:rsidR="006B0AA0" w:rsidDel="00BC371E">
                <w:rPr>
                  <w:b w:val="0"/>
                  <w:sz w:val="20"/>
                </w:rPr>
                <w:delText>2021-</w:delText>
              </w:r>
              <w:r w:rsidR="00E032B1" w:rsidDel="00BC371E">
                <w:rPr>
                  <w:b w:val="0"/>
                  <w:sz w:val="20"/>
                </w:rPr>
                <w:delText>11</w:delText>
              </w:r>
              <w:r w:rsidR="00BA4FEA" w:rsidDel="00BC371E">
                <w:rPr>
                  <w:b w:val="0"/>
                  <w:sz w:val="20"/>
                </w:rPr>
                <w:delText>-</w:delText>
              </w:r>
              <w:r w:rsidR="00486505" w:rsidDel="00BC371E">
                <w:rPr>
                  <w:b w:val="0"/>
                  <w:sz w:val="20"/>
                </w:rPr>
                <w:delText>11</w:delText>
              </w:r>
            </w:del>
            <w:ins w:id="1" w:author="Hamilton, Mark" w:date="2022-01-08T16:16:00Z">
              <w:r w:rsidR="00BC371E">
                <w:rPr>
                  <w:b w:val="0"/>
                  <w:sz w:val="20"/>
                </w:rPr>
                <w:t>2022-01-</w:t>
              </w:r>
            </w:ins>
            <w:ins w:id="2" w:author="Hamilton, Mark" w:date="2022-01-14T12:22:00Z">
              <w:r w:rsidR="00BE6323">
                <w:rPr>
                  <w:b w:val="0"/>
                  <w:sz w:val="20"/>
                </w:rPr>
                <w:t>14</w:t>
              </w:r>
            </w:ins>
          </w:p>
        </w:tc>
      </w:tr>
      <w:tr w:rsidR="00CA09B2" w:rsidRPr="00E60BB6" w14:paraId="578E955A" w14:textId="77777777" w:rsidTr="006B0AA0">
        <w:trPr>
          <w:cantSplit/>
          <w:jc w:val="center"/>
        </w:trPr>
        <w:tc>
          <w:tcPr>
            <w:tcW w:w="9576" w:type="dxa"/>
            <w:gridSpan w:val="5"/>
            <w:vAlign w:val="center"/>
          </w:tcPr>
          <w:p w14:paraId="0ECC881E" w14:textId="77777777" w:rsidR="00CA09B2" w:rsidRPr="00E60BB6" w:rsidRDefault="00CA09B2">
            <w:pPr>
              <w:pStyle w:val="T2"/>
              <w:spacing w:after="0"/>
              <w:ind w:left="0" w:right="0"/>
              <w:jc w:val="left"/>
              <w:rPr>
                <w:sz w:val="20"/>
              </w:rPr>
            </w:pPr>
            <w:r w:rsidRPr="00E60BB6">
              <w:rPr>
                <w:sz w:val="20"/>
              </w:rPr>
              <w:t>Author(s):</w:t>
            </w:r>
          </w:p>
        </w:tc>
      </w:tr>
      <w:tr w:rsidR="00CA09B2" w:rsidRPr="00E60BB6" w14:paraId="139FD146" w14:textId="77777777" w:rsidTr="006B0AA0">
        <w:trPr>
          <w:jc w:val="center"/>
        </w:trPr>
        <w:tc>
          <w:tcPr>
            <w:tcW w:w="1336" w:type="dxa"/>
            <w:vAlign w:val="center"/>
          </w:tcPr>
          <w:p w14:paraId="14048F37" w14:textId="77777777" w:rsidR="00CA09B2" w:rsidRPr="00E60BB6" w:rsidRDefault="00CA09B2">
            <w:pPr>
              <w:pStyle w:val="T2"/>
              <w:spacing w:after="0"/>
              <w:ind w:left="0" w:right="0"/>
              <w:jc w:val="left"/>
              <w:rPr>
                <w:sz w:val="20"/>
              </w:rPr>
            </w:pPr>
            <w:r w:rsidRPr="00E60BB6">
              <w:rPr>
                <w:sz w:val="20"/>
              </w:rPr>
              <w:t>Name</w:t>
            </w:r>
          </w:p>
        </w:tc>
        <w:tc>
          <w:tcPr>
            <w:tcW w:w="2064" w:type="dxa"/>
            <w:vAlign w:val="center"/>
          </w:tcPr>
          <w:p w14:paraId="0DF6EB94" w14:textId="77777777" w:rsidR="00CA09B2" w:rsidRPr="00E60BB6" w:rsidRDefault="00CA09B2">
            <w:pPr>
              <w:pStyle w:val="T2"/>
              <w:spacing w:after="0"/>
              <w:ind w:left="0" w:right="0"/>
              <w:jc w:val="left"/>
              <w:rPr>
                <w:sz w:val="20"/>
              </w:rPr>
            </w:pPr>
            <w:r w:rsidRPr="00E60BB6">
              <w:rPr>
                <w:sz w:val="20"/>
              </w:rPr>
              <w:t>Company</w:t>
            </w:r>
          </w:p>
        </w:tc>
        <w:tc>
          <w:tcPr>
            <w:tcW w:w="1905" w:type="dxa"/>
            <w:vAlign w:val="center"/>
          </w:tcPr>
          <w:p w14:paraId="54B841E4" w14:textId="77777777" w:rsidR="00CA09B2" w:rsidRPr="00E60BB6" w:rsidRDefault="00CA09B2">
            <w:pPr>
              <w:pStyle w:val="T2"/>
              <w:spacing w:after="0"/>
              <w:ind w:left="0" w:right="0"/>
              <w:jc w:val="left"/>
              <w:rPr>
                <w:sz w:val="20"/>
              </w:rPr>
            </w:pPr>
            <w:r w:rsidRPr="00E60BB6">
              <w:rPr>
                <w:sz w:val="20"/>
              </w:rPr>
              <w:t>Address</w:t>
            </w:r>
          </w:p>
        </w:tc>
        <w:tc>
          <w:tcPr>
            <w:tcW w:w="1350" w:type="dxa"/>
            <w:vAlign w:val="center"/>
          </w:tcPr>
          <w:p w14:paraId="3BC4995A" w14:textId="77777777" w:rsidR="00CA09B2" w:rsidRPr="00E60BB6" w:rsidRDefault="00CA09B2">
            <w:pPr>
              <w:pStyle w:val="T2"/>
              <w:spacing w:after="0"/>
              <w:ind w:left="0" w:right="0"/>
              <w:jc w:val="left"/>
              <w:rPr>
                <w:sz w:val="20"/>
              </w:rPr>
            </w:pPr>
            <w:r w:rsidRPr="00E60BB6">
              <w:rPr>
                <w:sz w:val="20"/>
              </w:rPr>
              <w:t>Phone</w:t>
            </w:r>
          </w:p>
        </w:tc>
        <w:tc>
          <w:tcPr>
            <w:tcW w:w="2921" w:type="dxa"/>
            <w:vAlign w:val="center"/>
          </w:tcPr>
          <w:p w14:paraId="003BDD27" w14:textId="77777777" w:rsidR="00CA09B2" w:rsidRPr="00E60BB6" w:rsidRDefault="00CA09B2">
            <w:pPr>
              <w:pStyle w:val="T2"/>
              <w:spacing w:after="0"/>
              <w:ind w:left="0" w:right="0"/>
              <w:jc w:val="left"/>
              <w:rPr>
                <w:sz w:val="20"/>
              </w:rPr>
            </w:pPr>
            <w:r w:rsidRPr="00E60BB6">
              <w:rPr>
                <w:sz w:val="20"/>
              </w:rPr>
              <w:t>email</w:t>
            </w:r>
          </w:p>
        </w:tc>
      </w:tr>
      <w:tr w:rsidR="00CA09B2" w:rsidRPr="00E60BB6" w14:paraId="194BCF13" w14:textId="77777777" w:rsidTr="006B0AA0">
        <w:trPr>
          <w:jc w:val="center"/>
        </w:trPr>
        <w:tc>
          <w:tcPr>
            <w:tcW w:w="1336" w:type="dxa"/>
            <w:vAlign w:val="center"/>
          </w:tcPr>
          <w:p w14:paraId="752C356E" w14:textId="77777777" w:rsidR="00CA09B2" w:rsidRPr="00E60BB6" w:rsidRDefault="00FB3F58">
            <w:pPr>
              <w:pStyle w:val="T2"/>
              <w:spacing w:after="0"/>
              <w:ind w:left="0" w:right="0"/>
              <w:rPr>
                <w:b w:val="0"/>
                <w:sz w:val="20"/>
              </w:rPr>
            </w:pPr>
            <w:r w:rsidRPr="00E60BB6">
              <w:rPr>
                <w:b w:val="0"/>
                <w:sz w:val="20"/>
              </w:rPr>
              <w:t>Mark Hamilton</w:t>
            </w:r>
          </w:p>
        </w:tc>
        <w:tc>
          <w:tcPr>
            <w:tcW w:w="2064" w:type="dxa"/>
            <w:vAlign w:val="center"/>
          </w:tcPr>
          <w:p w14:paraId="3C0AC4B6" w14:textId="5EDE4E6E" w:rsidR="00CA09B2" w:rsidRPr="00E60BB6" w:rsidRDefault="004C4E5B">
            <w:pPr>
              <w:pStyle w:val="T2"/>
              <w:spacing w:after="0"/>
              <w:ind w:left="0" w:right="0"/>
              <w:rPr>
                <w:b w:val="0"/>
                <w:sz w:val="20"/>
              </w:rPr>
            </w:pPr>
            <w:r w:rsidRPr="00E60BB6">
              <w:rPr>
                <w:b w:val="0"/>
                <w:sz w:val="20"/>
              </w:rPr>
              <w:t>Ruckus</w:t>
            </w:r>
            <w:r w:rsidR="0022413C" w:rsidRPr="00E60BB6">
              <w:rPr>
                <w:b w:val="0"/>
                <w:sz w:val="20"/>
              </w:rPr>
              <w:t>/</w:t>
            </w:r>
            <w:r w:rsidR="006B0AA0">
              <w:rPr>
                <w:b w:val="0"/>
                <w:sz w:val="20"/>
              </w:rPr>
              <w:t>CommScope</w:t>
            </w:r>
          </w:p>
        </w:tc>
        <w:tc>
          <w:tcPr>
            <w:tcW w:w="1905" w:type="dxa"/>
            <w:vAlign w:val="center"/>
          </w:tcPr>
          <w:p w14:paraId="042960FF" w14:textId="77777777" w:rsidR="00FB3F58" w:rsidRPr="00E60BB6" w:rsidRDefault="004C4E5B">
            <w:pPr>
              <w:pStyle w:val="T2"/>
              <w:spacing w:after="0"/>
              <w:ind w:left="0" w:right="0"/>
              <w:rPr>
                <w:b w:val="0"/>
                <w:sz w:val="20"/>
              </w:rPr>
            </w:pPr>
            <w:r w:rsidRPr="00E60BB6">
              <w:rPr>
                <w:b w:val="0"/>
                <w:sz w:val="20"/>
              </w:rPr>
              <w:t>350 W. Java Dr</w:t>
            </w:r>
          </w:p>
          <w:p w14:paraId="427AD92C" w14:textId="77777777" w:rsidR="004C4E5B" w:rsidRPr="00E60BB6" w:rsidRDefault="004C4E5B">
            <w:pPr>
              <w:pStyle w:val="T2"/>
              <w:spacing w:after="0"/>
              <w:ind w:left="0" w:right="0"/>
              <w:rPr>
                <w:b w:val="0"/>
                <w:sz w:val="20"/>
              </w:rPr>
            </w:pPr>
            <w:r w:rsidRPr="00E60BB6">
              <w:rPr>
                <w:b w:val="0"/>
                <w:sz w:val="20"/>
              </w:rPr>
              <w:t>Sunnyvale, CA</w:t>
            </w:r>
          </w:p>
        </w:tc>
        <w:tc>
          <w:tcPr>
            <w:tcW w:w="1350" w:type="dxa"/>
            <w:vAlign w:val="center"/>
          </w:tcPr>
          <w:p w14:paraId="7DEA5236" w14:textId="77777777" w:rsidR="00CA09B2" w:rsidRPr="00E60BB6" w:rsidRDefault="004C4E5B">
            <w:pPr>
              <w:pStyle w:val="T2"/>
              <w:spacing w:after="0"/>
              <w:ind w:left="0" w:right="0"/>
              <w:rPr>
                <w:b w:val="0"/>
                <w:sz w:val="20"/>
              </w:rPr>
            </w:pPr>
            <w:r w:rsidRPr="00E60BB6">
              <w:rPr>
                <w:b w:val="0"/>
                <w:sz w:val="20"/>
              </w:rPr>
              <w:t>+1 303 818 8472</w:t>
            </w:r>
          </w:p>
        </w:tc>
        <w:tc>
          <w:tcPr>
            <w:tcW w:w="2921" w:type="dxa"/>
            <w:vAlign w:val="center"/>
          </w:tcPr>
          <w:p w14:paraId="2160CAAB" w14:textId="30FF3AF3" w:rsidR="00CA09B2" w:rsidRPr="006B0AA0" w:rsidRDefault="00EB1483" w:rsidP="004C4E5B">
            <w:pPr>
              <w:pStyle w:val="T2"/>
              <w:spacing w:after="0"/>
              <w:ind w:left="0" w:right="0"/>
              <w:rPr>
                <w:b w:val="0"/>
                <w:bCs/>
                <w:sz w:val="16"/>
              </w:rPr>
            </w:pPr>
            <w:hyperlink r:id="rId8" w:history="1">
              <w:r w:rsidR="00FB1501" w:rsidRPr="006B0AA0">
                <w:rPr>
                  <w:rStyle w:val="Hyperlink"/>
                  <w:b w:val="0"/>
                  <w:bCs/>
                  <w:sz w:val="20"/>
                </w:rPr>
                <w:t>mark.hamilton2152@gmail.com</w:t>
              </w:r>
            </w:hyperlink>
            <w:r w:rsidR="00FB1501" w:rsidRPr="006B0AA0">
              <w:rPr>
                <w:b w:val="0"/>
                <w:bCs/>
                <w:sz w:val="20"/>
              </w:rPr>
              <w:t xml:space="preserve"> </w:t>
            </w:r>
          </w:p>
        </w:tc>
      </w:tr>
      <w:tr w:rsidR="009C34C8" w:rsidRPr="00E60BB6" w14:paraId="63D048B3" w14:textId="77777777" w:rsidTr="006B0AA0">
        <w:trPr>
          <w:jc w:val="center"/>
        </w:trPr>
        <w:tc>
          <w:tcPr>
            <w:tcW w:w="1336" w:type="dxa"/>
            <w:vAlign w:val="center"/>
          </w:tcPr>
          <w:p w14:paraId="0C53D449" w14:textId="77777777" w:rsidR="009C34C8" w:rsidRPr="00E60BB6" w:rsidRDefault="009C34C8" w:rsidP="00537C16">
            <w:pPr>
              <w:pStyle w:val="T2"/>
              <w:spacing w:after="0"/>
              <w:ind w:left="0" w:right="0"/>
              <w:rPr>
                <w:b w:val="0"/>
                <w:sz w:val="20"/>
              </w:rPr>
            </w:pPr>
          </w:p>
        </w:tc>
        <w:tc>
          <w:tcPr>
            <w:tcW w:w="2064" w:type="dxa"/>
            <w:vAlign w:val="center"/>
          </w:tcPr>
          <w:p w14:paraId="0703B9D5" w14:textId="77777777" w:rsidR="009C34C8" w:rsidRPr="00E60BB6" w:rsidRDefault="009C34C8" w:rsidP="00537C16">
            <w:pPr>
              <w:pStyle w:val="T2"/>
              <w:spacing w:after="0"/>
              <w:ind w:left="0" w:right="0"/>
              <w:rPr>
                <w:b w:val="0"/>
                <w:sz w:val="20"/>
              </w:rPr>
            </w:pPr>
          </w:p>
        </w:tc>
        <w:tc>
          <w:tcPr>
            <w:tcW w:w="1905" w:type="dxa"/>
            <w:vAlign w:val="center"/>
          </w:tcPr>
          <w:p w14:paraId="34FCD488" w14:textId="77777777" w:rsidR="009C34C8" w:rsidRPr="00E60BB6" w:rsidRDefault="009C34C8" w:rsidP="00537C16">
            <w:pPr>
              <w:pStyle w:val="T2"/>
              <w:spacing w:after="0"/>
              <w:ind w:left="0" w:right="0"/>
              <w:rPr>
                <w:b w:val="0"/>
                <w:bCs/>
                <w:sz w:val="20"/>
                <w:lang w:val="it-IT"/>
              </w:rPr>
            </w:pPr>
          </w:p>
        </w:tc>
        <w:tc>
          <w:tcPr>
            <w:tcW w:w="1350" w:type="dxa"/>
            <w:vAlign w:val="center"/>
          </w:tcPr>
          <w:p w14:paraId="62722911" w14:textId="77777777" w:rsidR="009C34C8" w:rsidRPr="00E60BB6" w:rsidRDefault="009C34C8" w:rsidP="00537C16">
            <w:pPr>
              <w:pStyle w:val="T2"/>
              <w:spacing w:after="0"/>
              <w:ind w:left="0" w:right="0"/>
              <w:rPr>
                <w:b w:val="0"/>
                <w:sz w:val="18"/>
                <w:szCs w:val="18"/>
              </w:rPr>
            </w:pPr>
          </w:p>
        </w:tc>
        <w:tc>
          <w:tcPr>
            <w:tcW w:w="2921" w:type="dxa"/>
            <w:vAlign w:val="center"/>
          </w:tcPr>
          <w:p w14:paraId="509E4BD7" w14:textId="77777777" w:rsidR="009C34C8" w:rsidRPr="00E60BB6" w:rsidRDefault="009C34C8" w:rsidP="00537C16">
            <w:pPr>
              <w:pStyle w:val="T2"/>
              <w:spacing w:after="0"/>
              <w:ind w:left="0" w:right="0"/>
              <w:rPr>
                <w:b w:val="0"/>
                <w:sz w:val="16"/>
                <w:lang w:val="en-US"/>
              </w:rPr>
            </w:pPr>
          </w:p>
        </w:tc>
      </w:tr>
    </w:tbl>
    <w:p w14:paraId="4881F3D0" w14:textId="77777777" w:rsidR="00CA09B2" w:rsidRPr="00E60BB6" w:rsidRDefault="00194EEA">
      <w:pPr>
        <w:pStyle w:val="T1"/>
        <w:spacing w:after="120"/>
        <w:rPr>
          <w:sz w:val="22"/>
        </w:rPr>
      </w:pPr>
      <w:r w:rsidRPr="00E60BB6">
        <w:rPr>
          <w:noProof/>
          <w:lang w:val="en-US"/>
        </w:rPr>
        <mc:AlternateContent>
          <mc:Choice Requires="wps">
            <w:drawing>
              <wp:anchor distT="0" distB="0" distL="114300" distR="114300" simplePos="0" relativeHeight="251655680" behindDoc="0" locked="0" layoutInCell="0" allowOverlap="1" wp14:anchorId="3C2E80DA" wp14:editId="51B320A9">
                <wp:simplePos x="0" y="0"/>
                <wp:positionH relativeFrom="column">
                  <wp:posOffset>-54864</wp:posOffset>
                </wp:positionH>
                <wp:positionV relativeFrom="paragraph">
                  <wp:posOffset>85344</wp:posOffset>
                </wp:positionV>
                <wp:extent cx="6029325" cy="6844284"/>
                <wp:effectExtent l="0" t="0" r="952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6844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FC9F81" w14:textId="77777777" w:rsidR="002C1464" w:rsidRPr="00686EFB" w:rsidRDefault="002C1464">
                            <w:pPr>
                              <w:pStyle w:val="T1"/>
                              <w:spacing w:after="120"/>
                              <w:rPr>
                                <w:sz w:val="24"/>
                                <w:szCs w:val="18"/>
                              </w:rPr>
                            </w:pPr>
                            <w:r w:rsidRPr="00686EFB">
                              <w:rPr>
                                <w:sz w:val="24"/>
                                <w:szCs w:val="18"/>
                              </w:rPr>
                              <w:t>Abstract</w:t>
                            </w:r>
                          </w:p>
                          <w:p w14:paraId="25800D0E" w14:textId="754FCA4D" w:rsidR="002C1464" w:rsidRPr="00686EFB" w:rsidRDefault="00486505" w:rsidP="005A65B0">
                            <w:pPr>
                              <w:rPr>
                                <w:sz w:val="20"/>
                                <w:szCs w:val="18"/>
                              </w:rPr>
                            </w:pPr>
                            <w:r>
                              <w:rPr>
                                <w:sz w:val="20"/>
                                <w:szCs w:val="18"/>
                              </w:rPr>
                              <w:t>Analysis of the ID Query solution concept for TGbh, considering use cases and desired attributes.</w:t>
                            </w:r>
                          </w:p>
                          <w:p w14:paraId="3C8188DC" w14:textId="77777777" w:rsidR="002C1464" w:rsidRPr="00686EFB" w:rsidRDefault="002C1464" w:rsidP="005A65B0">
                            <w:pPr>
                              <w:rPr>
                                <w:sz w:val="20"/>
                                <w:szCs w:val="18"/>
                              </w:rPr>
                            </w:pPr>
                          </w:p>
                          <w:p w14:paraId="506C314B" w14:textId="77777777" w:rsidR="002C1464" w:rsidRPr="00686EFB" w:rsidRDefault="002C1464" w:rsidP="006F4DED">
                            <w:pPr>
                              <w:rPr>
                                <w:sz w:val="20"/>
                                <w:szCs w:val="18"/>
                              </w:rPr>
                            </w:pPr>
                            <w:r w:rsidRPr="00686EFB">
                              <w:rPr>
                                <w:sz w:val="20"/>
                                <w:szCs w:val="18"/>
                              </w:rPr>
                              <w:t>R0 – Initial discussion document.</w:t>
                            </w:r>
                          </w:p>
                          <w:p w14:paraId="3692A19E" w14:textId="5A589C75" w:rsidR="002C1464" w:rsidRDefault="002C1464" w:rsidP="00486505">
                            <w:pPr>
                              <w:rPr>
                                <w:ins w:id="3" w:author="Hamilton, Mark" w:date="2022-01-14T12:22:00Z"/>
                                <w:sz w:val="20"/>
                                <w:szCs w:val="18"/>
                              </w:rPr>
                            </w:pPr>
                            <w:r w:rsidRPr="00686EFB">
                              <w:rPr>
                                <w:sz w:val="20"/>
                                <w:szCs w:val="18"/>
                              </w:rPr>
                              <w:t xml:space="preserve">R1 – </w:t>
                            </w:r>
                            <w:ins w:id="4" w:author="Hamilton, Mark" w:date="2022-01-08T16:16:00Z">
                              <w:r w:rsidR="00BC371E">
                                <w:rPr>
                                  <w:sz w:val="20"/>
                                  <w:szCs w:val="18"/>
                                </w:rPr>
                                <w:t>Updated, to match Issues Tracking 11-21/0332r29</w:t>
                              </w:r>
                            </w:ins>
                          </w:p>
                          <w:p w14:paraId="14771E15" w14:textId="30342170" w:rsidR="00BE6323" w:rsidRPr="004B61D7" w:rsidRDefault="00BE6323" w:rsidP="00486505">
                            <w:pPr>
                              <w:rPr>
                                <w:sz w:val="20"/>
                                <w:szCs w:val="18"/>
                              </w:rPr>
                            </w:pPr>
                            <w:ins w:id="5" w:author="Hamilton, Mark" w:date="2022-01-14T12:22:00Z">
                              <w:r>
                                <w:rPr>
                                  <w:sz w:val="20"/>
                                  <w:szCs w:val="18"/>
                                </w:rPr>
                                <w:t xml:space="preserve">R2 </w:t>
                              </w:r>
                            </w:ins>
                            <w:ins w:id="6" w:author="Hamilton, Mark" w:date="2022-01-14T12:23:00Z">
                              <w:r>
                                <w:rPr>
                                  <w:sz w:val="20"/>
                                  <w:szCs w:val="18"/>
                                </w:rPr>
                                <w:t>–</w:t>
                              </w:r>
                            </w:ins>
                            <w:ins w:id="7" w:author="Hamilton, Mark" w:date="2022-01-14T12:22:00Z">
                              <w:r>
                                <w:rPr>
                                  <w:sz w:val="20"/>
                                  <w:szCs w:val="18"/>
                                </w:rPr>
                                <w:t xml:space="preserve"> Co</w:t>
                              </w:r>
                            </w:ins>
                            <w:ins w:id="8" w:author="Hamilton, Mark" w:date="2022-01-14T12:23:00Z">
                              <w:r>
                                <w:rPr>
                                  <w:sz w:val="20"/>
                                  <w:szCs w:val="18"/>
                                </w:rPr>
                                <w:t>rrected analysis against criteria 15 and 17, per comments on Jan 11 teleconference.</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2E80DA" id="_x0000_t202" coordsize="21600,21600" o:spt="202" path="m,l,21600r21600,l21600,xe">
                <v:stroke joinstyle="miter"/>
                <v:path gradientshapeok="t" o:connecttype="rect"/>
              </v:shapetype>
              <v:shape id="Text Box 3" o:spid="_x0000_s1026" type="#_x0000_t202" style="position:absolute;left:0;text-align:left;margin-left:-4.3pt;margin-top:6.7pt;width:474.75pt;height:538.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" o:allowincell="f" stroked="f">
                <v:textbox>
                  <w:txbxContent>
                    <w:p w14:paraId="7BFC9F81" w14:textId="77777777" w:rsidR="002C1464" w:rsidRPr="00686EFB" w:rsidRDefault="002C1464">
                      <w:pPr>
                        <w:pStyle w:val="T1"/>
                        <w:spacing w:after="120"/>
                        <w:rPr>
                          <w:sz w:val="24"/>
                          <w:szCs w:val="18"/>
                        </w:rPr>
                      </w:pPr>
                      <w:r w:rsidRPr="00686EFB">
                        <w:rPr>
                          <w:sz w:val="24"/>
                          <w:szCs w:val="18"/>
                        </w:rPr>
                        <w:t>Abstract</w:t>
                      </w:r>
                    </w:p>
                    <w:p w14:paraId="25800D0E" w14:textId="754FCA4D" w:rsidR="002C1464" w:rsidRPr="00686EFB" w:rsidRDefault="00486505" w:rsidP="005A65B0">
                      <w:pPr>
                        <w:rPr>
                          <w:sz w:val="20"/>
                          <w:szCs w:val="18"/>
                        </w:rPr>
                      </w:pPr>
                      <w:r>
                        <w:rPr>
                          <w:sz w:val="20"/>
                          <w:szCs w:val="18"/>
                        </w:rPr>
                        <w:t>Analysis of the ID Query solution concept for TGbh, considering use cases and desired attributes.</w:t>
                      </w:r>
                    </w:p>
                    <w:p w14:paraId="3C8188DC" w14:textId="77777777" w:rsidR="002C1464" w:rsidRPr="00686EFB" w:rsidRDefault="002C1464" w:rsidP="005A65B0">
                      <w:pPr>
                        <w:rPr>
                          <w:sz w:val="20"/>
                          <w:szCs w:val="18"/>
                        </w:rPr>
                      </w:pPr>
                    </w:p>
                    <w:p w14:paraId="506C314B" w14:textId="77777777" w:rsidR="002C1464" w:rsidRPr="00686EFB" w:rsidRDefault="002C1464" w:rsidP="006F4DED">
                      <w:pPr>
                        <w:rPr>
                          <w:sz w:val="20"/>
                          <w:szCs w:val="18"/>
                        </w:rPr>
                      </w:pPr>
                      <w:r w:rsidRPr="00686EFB">
                        <w:rPr>
                          <w:sz w:val="20"/>
                          <w:szCs w:val="18"/>
                        </w:rPr>
                        <w:t>R0 – Initial discussion document.</w:t>
                      </w:r>
                    </w:p>
                    <w:p w14:paraId="3692A19E" w14:textId="5A589C75" w:rsidR="002C1464" w:rsidRDefault="002C1464" w:rsidP="00486505">
                      <w:pPr>
                        <w:rPr>
                          <w:ins w:id="9" w:author="Hamilton, Mark" w:date="2022-01-14T12:22:00Z"/>
                          <w:sz w:val="20"/>
                          <w:szCs w:val="18"/>
                        </w:rPr>
                      </w:pPr>
                      <w:r w:rsidRPr="00686EFB">
                        <w:rPr>
                          <w:sz w:val="20"/>
                          <w:szCs w:val="18"/>
                        </w:rPr>
                        <w:t xml:space="preserve">R1 – </w:t>
                      </w:r>
                      <w:ins w:id="10" w:author="Hamilton, Mark" w:date="2022-01-08T16:16:00Z">
                        <w:r w:rsidR="00BC371E">
                          <w:rPr>
                            <w:sz w:val="20"/>
                            <w:szCs w:val="18"/>
                          </w:rPr>
                          <w:t>Updated, to match Issues Tracking 11-21/0332r29</w:t>
                        </w:r>
                      </w:ins>
                    </w:p>
                    <w:p w14:paraId="14771E15" w14:textId="30342170" w:rsidR="00BE6323" w:rsidRPr="004B61D7" w:rsidRDefault="00BE6323" w:rsidP="00486505">
                      <w:pPr>
                        <w:rPr>
                          <w:sz w:val="20"/>
                          <w:szCs w:val="18"/>
                        </w:rPr>
                      </w:pPr>
                      <w:ins w:id="11" w:author="Hamilton, Mark" w:date="2022-01-14T12:22:00Z">
                        <w:r>
                          <w:rPr>
                            <w:sz w:val="20"/>
                            <w:szCs w:val="18"/>
                          </w:rPr>
                          <w:t xml:space="preserve">R2 </w:t>
                        </w:r>
                      </w:ins>
                      <w:ins w:id="12" w:author="Hamilton, Mark" w:date="2022-01-14T12:23:00Z">
                        <w:r>
                          <w:rPr>
                            <w:sz w:val="20"/>
                            <w:szCs w:val="18"/>
                          </w:rPr>
                          <w:t>–</w:t>
                        </w:r>
                      </w:ins>
                      <w:ins w:id="13" w:author="Hamilton, Mark" w:date="2022-01-14T12:22:00Z">
                        <w:r>
                          <w:rPr>
                            <w:sz w:val="20"/>
                            <w:szCs w:val="18"/>
                          </w:rPr>
                          <w:t xml:space="preserve"> Co</w:t>
                        </w:r>
                      </w:ins>
                      <w:ins w:id="14" w:author="Hamilton, Mark" w:date="2022-01-14T12:23:00Z">
                        <w:r>
                          <w:rPr>
                            <w:sz w:val="20"/>
                            <w:szCs w:val="18"/>
                          </w:rPr>
                          <w:t>rrected analysis against criteria 15 and 17, per comments on Jan 11 teleconference.</w:t>
                        </w:r>
                      </w:ins>
                    </w:p>
                  </w:txbxContent>
                </v:textbox>
              </v:shape>
            </w:pict>
          </mc:Fallback>
        </mc:AlternateContent>
      </w:r>
    </w:p>
    <w:p w14:paraId="3C7344E9" w14:textId="77777777" w:rsidR="00D6371D" w:rsidRPr="00E60BB6" w:rsidRDefault="00CA09B2" w:rsidP="00E60117">
      <w:pPr>
        <w:pStyle w:val="Heading1"/>
        <w:numPr>
          <w:ilvl w:val="0"/>
          <w:numId w:val="0"/>
        </w:numPr>
        <w:ind w:left="432"/>
      </w:pPr>
      <w:r w:rsidRPr="00E60BB6">
        <w:br w:type="page"/>
      </w:r>
    </w:p>
    <w:p w14:paraId="2D276A06" w14:textId="4A1C30CB" w:rsidR="00D6371D" w:rsidRDefault="00E25A13" w:rsidP="00E60117">
      <w:pPr>
        <w:pStyle w:val="Heading1"/>
      </w:pPr>
      <w:bookmarkStart w:id="15" w:name="_Ref65165667"/>
      <w:bookmarkStart w:id="16" w:name="_Toc86063720"/>
      <w:r w:rsidRPr="00E60BB6">
        <w:lastRenderedPageBreak/>
        <w:t>Introduction</w:t>
      </w:r>
      <w:bookmarkEnd w:id="15"/>
      <w:bookmarkEnd w:id="16"/>
      <w:r w:rsidRPr="00E60BB6">
        <w:t xml:space="preserve"> </w:t>
      </w:r>
    </w:p>
    <w:p w14:paraId="3688B62F" w14:textId="176258AB" w:rsidR="00486505" w:rsidRPr="00486505" w:rsidRDefault="00486505" w:rsidP="00486505">
      <w:pPr>
        <w:rPr>
          <w:lang w:val="en-US"/>
        </w:rPr>
      </w:pPr>
      <w:r>
        <w:rPr>
          <w:lang w:val="en-US"/>
        </w:rPr>
        <w:t>This document evaluates the ID Query concept, being proposed in TGbh as one possible solution, discussing the applicability of the solution for the identified use cases as well as desirable attributes for a solution, per the 11-21/0332 (Issues Tracking) document.</w:t>
      </w:r>
    </w:p>
    <w:p w14:paraId="0F20A934" w14:textId="4ADAB682" w:rsidR="00126E94" w:rsidRDefault="00486505" w:rsidP="003C72BF">
      <w:pPr>
        <w:pStyle w:val="Heading1"/>
        <w:keepNext w:val="0"/>
      </w:pPr>
      <w:r>
        <w:t>Solution analysis</w:t>
      </w:r>
    </w:p>
    <w:p w14:paraId="65B1333D" w14:textId="4EA30624" w:rsidR="00BC53BF" w:rsidRDefault="00486505" w:rsidP="00BC53BF">
      <w:pPr>
        <w:pStyle w:val="Heading2"/>
      </w:pPr>
      <w:r>
        <w:t>Applicability to Use Cases</w:t>
      </w:r>
    </w:p>
    <w:p w14:paraId="7AB47AFA" w14:textId="40C3B4AC" w:rsidR="00D35879" w:rsidRDefault="00DA433F" w:rsidP="00BC53BF">
      <w:r>
        <w:t>The following analysis compares the ID Query proposal to those use cases that are agreed to be in scope, or possibly could be “nice to have” (but not required to be solved), per Issues Tracking document discussion.</w:t>
      </w:r>
    </w:p>
    <w:p w14:paraId="2EF6F663" w14:textId="53570DE1" w:rsidR="00475D9E" w:rsidRDefault="00475D9E" w:rsidP="00BC53BF"/>
    <w:p w14:paraId="4DBC4961" w14:textId="605FE02A" w:rsidR="00475D9E" w:rsidRDefault="00475D9E" w:rsidP="00BC53BF">
      <w:r>
        <w:t>Use cases that were agreed to result in “recommendations only” are not considered.</w:t>
      </w:r>
    </w:p>
    <w:p w14:paraId="084E3842" w14:textId="75593143" w:rsidR="004E2BD1" w:rsidRDefault="004E2BD1" w:rsidP="00BC53BF"/>
    <w:p w14:paraId="2EF9E175" w14:textId="2991F248" w:rsidR="002C1464" w:rsidRPr="002C1464" w:rsidRDefault="002C1464" w:rsidP="002C1464">
      <w:pPr>
        <w:jc w:val="center"/>
        <w:rPr>
          <w:b/>
          <w:bCs/>
          <w:sz w:val="28"/>
          <w:szCs w:val="24"/>
        </w:rPr>
      </w:pPr>
      <w:r w:rsidRPr="002C1464">
        <w:rPr>
          <w:b/>
          <w:bCs/>
          <w:sz w:val="28"/>
          <w:szCs w:val="24"/>
        </w:rPr>
        <w:t>Table 1 – Analysis against Use Cases</w:t>
      </w:r>
    </w:p>
    <w:p w14:paraId="5F08854D" w14:textId="77777777" w:rsidR="002C1464" w:rsidRDefault="002C1464" w:rsidP="002C1464"/>
    <w:tbl>
      <w:tblPr>
        <w:tblStyle w:val="GridTable4"/>
        <w:tblW w:w="0" w:type="auto"/>
        <w:tblCellMar>
          <w:top w:w="144" w:type="dxa"/>
          <w:bottom w:w="144" w:type="dxa"/>
        </w:tblCellMar>
        <w:tblLook w:val="04A0" w:firstRow="1" w:lastRow="0" w:firstColumn="1" w:lastColumn="0" w:noHBand="0" w:noVBand="1"/>
      </w:tblPr>
      <w:tblGrid>
        <w:gridCol w:w="2271"/>
        <w:gridCol w:w="2944"/>
        <w:gridCol w:w="4135"/>
      </w:tblGrid>
      <w:tr w:rsidR="004E2BD1" w14:paraId="5CF720D9" w14:textId="6397E845" w:rsidTr="007610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1" w:type="dxa"/>
          </w:tcPr>
          <w:p w14:paraId="1518EC16" w14:textId="21439901" w:rsidR="004E2BD1" w:rsidRDefault="004E2BD1" w:rsidP="00BC53BF">
            <w:pPr>
              <w:rPr>
                <w:lang w:val="en-US"/>
              </w:rPr>
            </w:pPr>
            <w:r>
              <w:rPr>
                <w:lang w:val="en-US"/>
              </w:rPr>
              <w:t>Use Case</w:t>
            </w:r>
            <w:r w:rsidR="007D4F35">
              <w:rPr>
                <w:lang w:val="en-US"/>
              </w:rPr>
              <w:t>(s)</w:t>
            </w:r>
          </w:p>
        </w:tc>
        <w:tc>
          <w:tcPr>
            <w:tcW w:w="2944" w:type="dxa"/>
            <w:vAlign w:val="center"/>
          </w:tcPr>
          <w:p w14:paraId="295293AB" w14:textId="3E8E826A" w:rsidR="004E2BD1" w:rsidRDefault="004E2BD1" w:rsidP="007610F7">
            <w:pPr>
              <w:jc w:val="center"/>
              <w:cnfStyle w:val="100000000000" w:firstRow="1" w:lastRow="0" w:firstColumn="0" w:lastColumn="0" w:oddVBand="0" w:evenVBand="0" w:oddHBand="0" w:evenHBand="0" w:firstRowFirstColumn="0" w:firstRowLastColumn="0" w:lastRowFirstColumn="0" w:lastRowLastColumn="0"/>
              <w:rPr>
                <w:lang w:val="en-US"/>
              </w:rPr>
            </w:pPr>
            <w:r>
              <w:rPr>
                <w:lang w:val="en-US"/>
              </w:rPr>
              <w:t>In scope</w:t>
            </w:r>
            <w:r w:rsidR="007610F7">
              <w:rPr>
                <w:lang w:val="en-US"/>
              </w:rPr>
              <w:t>/description</w:t>
            </w:r>
            <w:r w:rsidR="00BC371E">
              <w:rPr>
                <w:lang w:val="en-US"/>
              </w:rPr>
              <w:t xml:space="preserve"> (per Table 1</w:t>
            </w:r>
            <w:r w:rsidR="005426A7">
              <w:rPr>
                <w:lang w:val="en-US"/>
              </w:rPr>
              <w:t xml:space="preserve"> of Issues Tracking</w:t>
            </w:r>
            <w:r w:rsidR="00BC371E">
              <w:rPr>
                <w:lang w:val="en-US"/>
              </w:rPr>
              <w:t>)</w:t>
            </w:r>
            <w:r>
              <w:rPr>
                <w:lang w:val="en-US"/>
              </w:rPr>
              <w:t>?</w:t>
            </w:r>
          </w:p>
        </w:tc>
        <w:tc>
          <w:tcPr>
            <w:tcW w:w="4135" w:type="dxa"/>
          </w:tcPr>
          <w:p w14:paraId="55B69D9F" w14:textId="455950F1" w:rsidR="004E2BD1" w:rsidRDefault="004E2BD1" w:rsidP="00BC53BF">
            <w:pPr>
              <w:cnfStyle w:val="100000000000" w:firstRow="1" w:lastRow="0" w:firstColumn="0" w:lastColumn="0" w:oddVBand="0" w:evenVBand="0" w:oddHBand="0" w:evenHBand="0" w:firstRowFirstColumn="0" w:firstRowLastColumn="0" w:lastRowFirstColumn="0" w:lastRowLastColumn="0"/>
              <w:rPr>
                <w:lang w:val="en-US"/>
              </w:rPr>
            </w:pPr>
            <w:r>
              <w:rPr>
                <w:lang w:val="en-US"/>
              </w:rPr>
              <w:t>Client ID query</w:t>
            </w:r>
            <w:r w:rsidR="007610F7">
              <w:rPr>
                <w:lang w:val="en-US"/>
              </w:rPr>
              <w:t xml:space="preserve"> analysis</w:t>
            </w:r>
          </w:p>
        </w:tc>
      </w:tr>
      <w:tr w:rsidR="004E2BD1" w14:paraId="55FDAB54" w14:textId="59C9AE95" w:rsidTr="007610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1" w:type="dxa"/>
          </w:tcPr>
          <w:p w14:paraId="6CB48335" w14:textId="77777777" w:rsidR="007D4F35" w:rsidRDefault="004E2BD1" w:rsidP="00BC53BF">
            <w:pPr>
              <w:rPr>
                <w:b w:val="0"/>
                <w:bCs w:val="0"/>
                <w:lang w:val="en-US"/>
              </w:rPr>
            </w:pPr>
            <w:r>
              <w:rPr>
                <w:lang w:val="en-US"/>
              </w:rPr>
              <w:fldChar w:fldCharType="begin"/>
            </w:r>
            <w:r>
              <w:rPr>
                <w:lang w:val="en-US"/>
              </w:rPr>
              <w:instrText xml:space="preserve"> REF _Ref86220375 \r \h </w:instrText>
            </w:r>
            <w:r>
              <w:rPr>
                <w:lang w:val="en-US"/>
              </w:rPr>
            </w:r>
            <w:r>
              <w:rPr>
                <w:lang w:val="en-US"/>
              </w:rPr>
              <w:fldChar w:fldCharType="separate"/>
            </w:r>
            <w:r>
              <w:rPr>
                <w:lang w:val="en-US"/>
              </w:rPr>
              <w:t>4.1</w:t>
            </w:r>
            <w:r>
              <w:rPr>
                <w:lang w:val="en-US"/>
              </w:rPr>
              <w:fldChar w:fldCharType="end"/>
            </w:r>
            <w:r w:rsidR="007D4F35">
              <w:rPr>
                <w:lang w:val="en-US"/>
              </w:rPr>
              <w:t xml:space="preserve"> - </w:t>
            </w:r>
            <w:r w:rsidR="007D4F35" w:rsidRPr="007D4F35">
              <w:rPr>
                <w:lang w:val="en-US"/>
              </w:rPr>
              <w:t xml:space="preserve">Pre-association client steering </w:t>
            </w:r>
          </w:p>
          <w:p w14:paraId="1BF488E1" w14:textId="5DA1F15E" w:rsidR="004E2BD1" w:rsidRDefault="004E2BD1" w:rsidP="00BC53BF">
            <w:pPr>
              <w:rPr>
                <w:lang w:val="en-US"/>
              </w:rPr>
            </w:pPr>
          </w:p>
        </w:tc>
        <w:tc>
          <w:tcPr>
            <w:tcW w:w="2944" w:type="dxa"/>
          </w:tcPr>
          <w:p w14:paraId="3FAF9AE1" w14:textId="28B58BE6" w:rsidR="004E2BD1" w:rsidRDefault="00BC371E" w:rsidP="00BC53BF">
            <w:pPr>
              <w:cnfStyle w:val="000000100000" w:firstRow="0" w:lastRow="0" w:firstColumn="0" w:lastColumn="0" w:oddVBand="0" w:evenVBand="0" w:oddHBand="1" w:evenHBand="0" w:firstRowFirstColumn="0" w:firstRowLastColumn="0" w:lastRowFirstColumn="0" w:lastRowLastColumn="0"/>
              <w:rPr>
                <w:lang w:val="en-US"/>
              </w:rPr>
            </w:pPr>
            <w:r>
              <w:t>“Nice to have”, if can find sufficient privacy controls (opt-in, etc.) – maybe as a recommendation?  Maybe if a solution to another problem happens to solve this?</w:t>
            </w:r>
          </w:p>
        </w:tc>
        <w:tc>
          <w:tcPr>
            <w:tcW w:w="4135" w:type="dxa"/>
          </w:tcPr>
          <w:p w14:paraId="293B7175" w14:textId="4DA07A6D" w:rsidR="004E2BD1" w:rsidRDefault="007D4F35" w:rsidP="00BC53BF">
            <w:pPr>
              <w:cnfStyle w:val="000000100000" w:firstRow="0" w:lastRow="0" w:firstColumn="0" w:lastColumn="0" w:oddVBand="0" w:evenVBand="0" w:oddHBand="1" w:evenHBand="0" w:firstRowFirstColumn="0" w:firstRowLastColumn="0" w:lastRowFirstColumn="0" w:lastRowLastColumn="0"/>
              <w:rPr>
                <w:lang w:val="en-US"/>
              </w:rPr>
            </w:pPr>
            <w:r>
              <w:rPr>
                <w:lang w:val="en-US"/>
              </w:rPr>
              <w:t>Yes, when returning to a network that has previously been visited, and using PASN</w:t>
            </w:r>
            <w:r w:rsidR="00570006">
              <w:rPr>
                <w:lang w:val="en-US"/>
              </w:rPr>
              <w:t xml:space="preserve"> with authentication</w:t>
            </w:r>
            <w:r>
              <w:rPr>
                <w:lang w:val="en-US"/>
              </w:rPr>
              <w:t>.</w:t>
            </w:r>
          </w:p>
        </w:tc>
      </w:tr>
      <w:tr w:rsidR="004E2BD1" w14:paraId="31C8F1A9" w14:textId="687C5B7C" w:rsidTr="007610F7">
        <w:tc>
          <w:tcPr>
            <w:cnfStyle w:val="001000000000" w:firstRow="0" w:lastRow="0" w:firstColumn="1" w:lastColumn="0" w:oddVBand="0" w:evenVBand="0" w:oddHBand="0" w:evenHBand="0" w:firstRowFirstColumn="0" w:firstRowLastColumn="0" w:lastRowFirstColumn="0" w:lastRowLastColumn="0"/>
            <w:tcW w:w="2271" w:type="dxa"/>
          </w:tcPr>
          <w:p w14:paraId="1AD6B842" w14:textId="5ED9E5D4" w:rsidR="004E2BD1" w:rsidRPr="00DA433F" w:rsidRDefault="004E2BD1" w:rsidP="00BC53BF">
            <w:pPr>
              <w:rPr>
                <w:b w:val="0"/>
                <w:bCs w:val="0"/>
                <w:lang w:val="en-US"/>
              </w:rPr>
            </w:pPr>
            <w:r>
              <w:rPr>
                <w:lang w:val="en-US"/>
              </w:rPr>
              <w:fldChar w:fldCharType="begin"/>
            </w:r>
            <w:r>
              <w:rPr>
                <w:lang w:val="en-US"/>
              </w:rPr>
              <w:instrText xml:space="preserve"> REF _Ref86220643 \r \h </w:instrText>
            </w:r>
            <w:r>
              <w:rPr>
                <w:lang w:val="en-US"/>
              </w:rPr>
            </w:r>
            <w:r>
              <w:rPr>
                <w:lang w:val="en-US"/>
              </w:rPr>
              <w:fldChar w:fldCharType="separate"/>
            </w:r>
            <w:r>
              <w:rPr>
                <w:lang w:val="en-US"/>
              </w:rPr>
              <w:t>4.2</w:t>
            </w:r>
            <w:r>
              <w:rPr>
                <w:lang w:val="en-US"/>
              </w:rPr>
              <w:fldChar w:fldCharType="end"/>
            </w:r>
            <w:r w:rsidR="007D4F35">
              <w:rPr>
                <w:lang w:val="en-US"/>
              </w:rPr>
              <w:t xml:space="preserve"> - </w:t>
            </w:r>
            <w:r w:rsidR="00BC371E">
              <w:t>Post-association (returning device) device identification</w:t>
            </w:r>
            <w:r w:rsidR="00BC371E" w:rsidRPr="007D4F35" w:rsidDel="00BC371E">
              <w:rPr>
                <w:lang w:val="en-US"/>
              </w:rPr>
              <w:t xml:space="preserve"> </w:t>
            </w:r>
          </w:p>
        </w:tc>
        <w:tc>
          <w:tcPr>
            <w:tcW w:w="2944" w:type="dxa"/>
          </w:tcPr>
          <w:p w14:paraId="72789BAA" w14:textId="079CE5A7" w:rsidR="004E2BD1" w:rsidRDefault="004E2BD1" w:rsidP="00BC53BF">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r w:rsidR="00BC371E">
              <w:rPr>
                <w:lang w:val="en-US"/>
              </w:rPr>
              <w:t xml:space="preserve">.  </w:t>
            </w:r>
            <w:r w:rsidR="00BC371E">
              <w:t>Focus on a “returning device” needing identification on per network/SSID basis.</w:t>
            </w:r>
          </w:p>
        </w:tc>
        <w:tc>
          <w:tcPr>
            <w:tcW w:w="4135" w:type="dxa"/>
          </w:tcPr>
          <w:p w14:paraId="05CE96EA" w14:textId="6852D10D" w:rsidR="004E2BD1" w:rsidRDefault="007D4F35" w:rsidP="00BC53BF">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Yes.  Provides, if the user does opt-in, a “user-friendly” or network assigned/understood identifier for the device, that can be used by </w:t>
            </w:r>
            <w:r w:rsidR="00BC371E">
              <w:rPr>
                <w:lang w:val="en-US"/>
              </w:rPr>
              <w:t xml:space="preserve">various </w:t>
            </w:r>
            <w:r>
              <w:rPr>
                <w:lang w:val="en-US"/>
              </w:rPr>
              <w:t>detection systems, etc. (to the same level of trust as currently for a MAC address).</w:t>
            </w:r>
          </w:p>
        </w:tc>
      </w:tr>
      <w:tr w:rsidR="004E2BD1" w14:paraId="138B736A" w14:textId="77777777" w:rsidTr="007610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1" w:type="dxa"/>
          </w:tcPr>
          <w:p w14:paraId="4AE58E68" w14:textId="4C2AD429" w:rsidR="004E2BD1" w:rsidRDefault="004E2BD1" w:rsidP="00BC53BF">
            <w:pPr>
              <w:rPr>
                <w:lang w:val="en-US"/>
              </w:rPr>
            </w:pPr>
            <w:r>
              <w:rPr>
                <w:lang w:val="en-US"/>
              </w:rPr>
              <w:fldChar w:fldCharType="begin"/>
            </w:r>
            <w:r>
              <w:rPr>
                <w:lang w:val="en-US"/>
              </w:rPr>
              <w:instrText xml:space="preserve"> REF _Ref86220680 \r \h </w:instrText>
            </w:r>
            <w:r>
              <w:rPr>
                <w:lang w:val="en-US"/>
              </w:rPr>
            </w:r>
            <w:r>
              <w:rPr>
                <w:lang w:val="en-US"/>
              </w:rPr>
              <w:fldChar w:fldCharType="separate"/>
            </w:r>
            <w:r>
              <w:rPr>
                <w:lang w:val="en-US"/>
              </w:rPr>
              <w:t>4.3</w:t>
            </w:r>
            <w:r>
              <w:rPr>
                <w:lang w:val="en-US"/>
              </w:rPr>
              <w:fldChar w:fldCharType="end"/>
            </w:r>
            <w:r w:rsidR="007D4F35">
              <w:rPr>
                <w:lang w:val="en-US"/>
              </w:rPr>
              <w:t xml:space="preserve"> - </w:t>
            </w:r>
            <w:r w:rsidR="00BC371E">
              <w:t>Post-association home automation/arrival detection</w:t>
            </w:r>
          </w:p>
        </w:tc>
        <w:tc>
          <w:tcPr>
            <w:tcW w:w="2944" w:type="dxa"/>
          </w:tcPr>
          <w:p w14:paraId="3CD54777" w14:textId="3A9E30B7" w:rsidR="004E2BD1" w:rsidRDefault="007D4F35" w:rsidP="00BC53BF">
            <w:pPr>
              <w:cnfStyle w:val="000000100000" w:firstRow="0" w:lastRow="0" w:firstColumn="0" w:lastColumn="0" w:oddVBand="0" w:evenVBand="0" w:oddHBand="1" w:evenHBand="0" w:firstRowFirstColumn="0" w:firstRowLastColumn="0" w:lastRowFirstColumn="0" w:lastRowLastColumn="0"/>
              <w:rPr>
                <w:lang w:val="en-US"/>
              </w:rPr>
            </w:pPr>
            <w:r>
              <w:rPr>
                <w:lang w:val="en-US"/>
              </w:rPr>
              <w:t>Yes</w:t>
            </w:r>
          </w:p>
        </w:tc>
        <w:tc>
          <w:tcPr>
            <w:tcW w:w="4135" w:type="dxa"/>
          </w:tcPr>
          <w:p w14:paraId="2FC0D3D6" w14:textId="0301BD4B" w:rsidR="004E2BD1" w:rsidRDefault="00876259" w:rsidP="00BC53BF">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Yes.  </w:t>
            </w:r>
            <w:r w:rsidR="00DA433F">
              <w:rPr>
                <w:lang w:val="en-US"/>
              </w:rPr>
              <w:t>Same analysis as for use case 4.2.</w:t>
            </w:r>
          </w:p>
        </w:tc>
      </w:tr>
      <w:tr w:rsidR="004E2BD1" w14:paraId="4E727F42" w14:textId="77777777" w:rsidTr="007610F7">
        <w:tc>
          <w:tcPr>
            <w:cnfStyle w:val="001000000000" w:firstRow="0" w:lastRow="0" w:firstColumn="1" w:lastColumn="0" w:oddVBand="0" w:evenVBand="0" w:oddHBand="0" w:evenHBand="0" w:firstRowFirstColumn="0" w:firstRowLastColumn="0" w:lastRowFirstColumn="0" w:lastRowLastColumn="0"/>
            <w:tcW w:w="2271" w:type="dxa"/>
          </w:tcPr>
          <w:p w14:paraId="6657403C" w14:textId="409EFD2F" w:rsidR="004E2BD1" w:rsidRDefault="004E2BD1" w:rsidP="00BC53BF">
            <w:pPr>
              <w:rPr>
                <w:lang w:val="en-US"/>
              </w:rPr>
            </w:pPr>
            <w:r>
              <w:rPr>
                <w:lang w:val="en-US"/>
              </w:rPr>
              <w:fldChar w:fldCharType="begin"/>
            </w:r>
            <w:r>
              <w:rPr>
                <w:lang w:val="en-US"/>
              </w:rPr>
              <w:instrText xml:space="preserve"> REF _Ref86220688 \r \h </w:instrText>
            </w:r>
            <w:r>
              <w:rPr>
                <w:lang w:val="en-US"/>
              </w:rPr>
            </w:r>
            <w:r>
              <w:rPr>
                <w:lang w:val="en-US"/>
              </w:rPr>
              <w:fldChar w:fldCharType="separate"/>
            </w:r>
            <w:r>
              <w:rPr>
                <w:lang w:val="en-US"/>
              </w:rPr>
              <w:t>4.6</w:t>
            </w:r>
            <w:r>
              <w:rPr>
                <w:lang w:val="en-US"/>
              </w:rPr>
              <w:fldChar w:fldCharType="end"/>
            </w:r>
            <w:r w:rsidR="00475D9E">
              <w:rPr>
                <w:lang w:val="en-US"/>
              </w:rPr>
              <w:t xml:space="preserve"> - </w:t>
            </w:r>
            <w:r w:rsidR="00475D9E" w:rsidRPr="00475D9E">
              <w:rPr>
                <w:lang w:val="en-US"/>
              </w:rPr>
              <w:t>Grocery store frequent shopper notifications</w:t>
            </w:r>
          </w:p>
        </w:tc>
        <w:tc>
          <w:tcPr>
            <w:tcW w:w="2944" w:type="dxa"/>
          </w:tcPr>
          <w:p w14:paraId="32EF8EA8" w14:textId="2AE96541" w:rsidR="00DA433F" w:rsidRDefault="00BC371E" w:rsidP="00BC53BF">
            <w:pPr>
              <w:cnfStyle w:val="000000000000" w:firstRow="0" w:lastRow="0" w:firstColumn="0" w:lastColumn="0" w:oddVBand="0" w:evenVBand="0" w:oddHBand="0" w:evenHBand="0" w:firstRowFirstColumn="0" w:firstRowLastColumn="0" w:lastRowFirstColumn="0" w:lastRowLastColumn="0"/>
              <w:rPr>
                <w:lang w:val="en-US"/>
              </w:rPr>
            </w:pPr>
            <w:r>
              <w:t>Only in scope if criteria in Table 2 are not compromised</w:t>
            </w:r>
            <w:r w:rsidDel="00BC371E">
              <w:rPr>
                <w:lang w:val="en-US"/>
              </w:rPr>
              <w:t xml:space="preserve"> </w:t>
            </w:r>
          </w:p>
        </w:tc>
        <w:tc>
          <w:tcPr>
            <w:tcW w:w="4135" w:type="dxa"/>
          </w:tcPr>
          <w:p w14:paraId="56EC9DE7" w14:textId="771AB05B" w:rsidR="004E2BD1" w:rsidRDefault="00DA433F" w:rsidP="00BC53BF">
            <w:pPr>
              <w:cnfStyle w:val="000000000000" w:firstRow="0" w:lastRow="0" w:firstColumn="0" w:lastColumn="0" w:oddVBand="0" w:evenVBand="0" w:oddHBand="0" w:evenHBand="0" w:firstRowFirstColumn="0" w:firstRowLastColumn="0" w:lastRowFirstColumn="0" w:lastRowLastColumn="0"/>
              <w:rPr>
                <w:lang w:val="en-US"/>
              </w:rPr>
            </w:pPr>
            <w:r>
              <w:rPr>
                <w:lang w:val="en-US"/>
              </w:rPr>
              <w:t>Yes.  Same analysis for use case 4.2, or 4.1.</w:t>
            </w:r>
          </w:p>
        </w:tc>
      </w:tr>
      <w:tr w:rsidR="00BC371E" w14:paraId="5F44E0CA" w14:textId="77777777" w:rsidTr="007610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1" w:type="dxa"/>
          </w:tcPr>
          <w:p w14:paraId="022C4077" w14:textId="289187BE" w:rsidR="00BC371E" w:rsidRDefault="00BC371E" w:rsidP="00BC53BF">
            <w:pPr>
              <w:rPr>
                <w:lang w:val="en-US"/>
              </w:rPr>
            </w:pPr>
            <w:r>
              <w:rPr>
                <w:lang w:val="en-US"/>
              </w:rPr>
              <w:t>4.10 – Approved client in secured environment.</w:t>
            </w:r>
          </w:p>
        </w:tc>
        <w:tc>
          <w:tcPr>
            <w:tcW w:w="2944" w:type="dxa"/>
          </w:tcPr>
          <w:p w14:paraId="76B1CE53" w14:textId="55C305B5" w:rsidR="00BC371E" w:rsidRDefault="00BC371E" w:rsidP="00BC53BF">
            <w:pPr>
              <w:cnfStyle w:val="000000100000" w:firstRow="0" w:lastRow="0" w:firstColumn="0" w:lastColumn="0" w:oddVBand="0" w:evenVBand="0" w:oddHBand="1" w:evenHBand="0" w:firstRowFirstColumn="0" w:firstRowLastColumn="0" w:lastRowFirstColumn="0" w:lastRowLastColumn="0"/>
            </w:pPr>
            <w:r>
              <w:t>Similar to 4.1 and 4.2, for pre-association and post-association situations, respectively.</w:t>
            </w:r>
          </w:p>
        </w:tc>
        <w:tc>
          <w:tcPr>
            <w:tcW w:w="4135" w:type="dxa"/>
          </w:tcPr>
          <w:p w14:paraId="1E452FBB" w14:textId="2DF4C36F" w:rsidR="00BC371E" w:rsidRDefault="00BC371E" w:rsidP="00BC53BF">
            <w:pPr>
              <w:cnfStyle w:val="000000100000" w:firstRow="0" w:lastRow="0" w:firstColumn="0" w:lastColumn="0" w:oddVBand="0" w:evenVBand="0" w:oddHBand="1" w:evenHBand="0" w:firstRowFirstColumn="0" w:firstRowLastColumn="0" w:lastRowFirstColumn="0" w:lastRowLastColumn="0"/>
              <w:rPr>
                <w:lang w:val="en-US"/>
              </w:rPr>
            </w:pPr>
            <w:r>
              <w:rPr>
                <w:lang w:val="en-US"/>
              </w:rPr>
              <w:t>Yes.  Same analysis for use cases 4.1 and 4.2.</w:t>
            </w:r>
          </w:p>
        </w:tc>
      </w:tr>
      <w:tr w:rsidR="00475D9E" w14:paraId="28CE4B33" w14:textId="77777777" w:rsidTr="007610F7">
        <w:tc>
          <w:tcPr>
            <w:cnfStyle w:val="001000000000" w:firstRow="0" w:lastRow="0" w:firstColumn="1" w:lastColumn="0" w:oddVBand="0" w:evenVBand="0" w:oddHBand="0" w:evenHBand="0" w:firstRowFirstColumn="0" w:firstRowLastColumn="0" w:lastRowFirstColumn="0" w:lastRowLastColumn="0"/>
            <w:tcW w:w="2271" w:type="dxa"/>
          </w:tcPr>
          <w:p w14:paraId="1DCDB09D" w14:textId="2F45DD8B" w:rsidR="00475D9E" w:rsidRDefault="00475D9E" w:rsidP="00BC53BF">
            <w:pPr>
              <w:rPr>
                <w:lang w:val="en-US"/>
              </w:rPr>
            </w:pPr>
            <w:r>
              <w:rPr>
                <w:lang w:val="en-US"/>
              </w:rPr>
              <w:t>4.1</w:t>
            </w:r>
            <w:r w:rsidR="00BC371E">
              <w:rPr>
                <w:lang w:val="en-US"/>
              </w:rPr>
              <w:t>3</w:t>
            </w:r>
            <w:r>
              <w:rPr>
                <w:lang w:val="en-US"/>
              </w:rPr>
              <w:t xml:space="preserve"> </w:t>
            </w:r>
            <w:r w:rsidR="00BC371E">
              <w:rPr>
                <w:lang w:val="en-US"/>
              </w:rPr>
              <w:t>–</w:t>
            </w:r>
            <w:r>
              <w:rPr>
                <w:lang w:val="en-US"/>
              </w:rPr>
              <w:t xml:space="preserve"> </w:t>
            </w:r>
            <w:r w:rsidR="00BC371E">
              <w:rPr>
                <w:lang w:val="en-US"/>
              </w:rPr>
              <w:t>Mobile AP</w:t>
            </w:r>
          </w:p>
        </w:tc>
        <w:tc>
          <w:tcPr>
            <w:tcW w:w="2944" w:type="dxa"/>
          </w:tcPr>
          <w:p w14:paraId="76FD2CFB" w14:textId="5B656310" w:rsidR="00475D9E" w:rsidRDefault="00BC371E" w:rsidP="00BC53BF">
            <w:pPr>
              <w:cnfStyle w:val="000000000000" w:firstRow="0" w:lastRow="0" w:firstColumn="0" w:lastColumn="0" w:oddVBand="0" w:evenVBand="0" w:oddHBand="0" w:evenHBand="0" w:firstRowFirstColumn="0" w:firstRowLastColumn="0" w:lastRowFirstColumn="0" w:lastRowLastColumn="0"/>
              <w:rPr>
                <w:lang w:val="en-US"/>
              </w:rPr>
            </w:pPr>
            <w:r>
              <w:t xml:space="preserve">Might add some recommendations? (But, might consider a solution, if </w:t>
            </w:r>
            <w:r>
              <w:lastRenderedPageBreak/>
              <w:t>one presented – would need to address the lack of this terminology in 802.11)</w:t>
            </w:r>
          </w:p>
        </w:tc>
        <w:tc>
          <w:tcPr>
            <w:tcW w:w="4135" w:type="dxa"/>
          </w:tcPr>
          <w:p w14:paraId="69B390FE" w14:textId="058FA56B" w:rsidR="00475D9E" w:rsidRDefault="00BC371E" w:rsidP="00BC53BF">
            <w:pPr>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Not addressed by this proposal, but could be extended (in “reverse direction”) </w:t>
            </w:r>
            <w:r w:rsidR="005426A7">
              <w:rPr>
                <w:lang w:val="en-US"/>
              </w:rPr>
              <w:t>if identification of the Mobile AP is desired.</w:t>
            </w:r>
          </w:p>
        </w:tc>
      </w:tr>
      <w:tr w:rsidR="00475D9E" w14:paraId="123AED0C" w14:textId="77777777" w:rsidTr="007610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1" w:type="dxa"/>
          </w:tcPr>
          <w:p w14:paraId="19E49135" w14:textId="19DC2D2C" w:rsidR="00475D9E" w:rsidRDefault="00475D9E" w:rsidP="00BC53BF">
            <w:pPr>
              <w:rPr>
                <w:lang w:val="en-US"/>
              </w:rPr>
            </w:pPr>
            <w:r>
              <w:rPr>
                <w:lang w:val="en-US"/>
              </w:rPr>
              <w:t xml:space="preserve">4.15 - </w:t>
            </w:r>
            <w:bookmarkStart w:id="17" w:name="_Ref86220244"/>
            <w:bookmarkStart w:id="18" w:name="_Toc87507272"/>
            <w:r>
              <w:t>Customer Support and Troubleshooting</w:t>
            </w:r>
            <w:bookmarkEnd w:id="17"/>
            <w:bookmarkEnd w:id="18"/>
          </w:p>
        </w:tc>
        <w:tc>
          <w:tcPr>
            <w:tcW w:w="2944" w:type="dxa"/>
          </w:tcPr>
          <w:p w14:paraId="70A35E9D" w14:textId="784F91E0" w:rsidR="00475D9E" w:rsidRDefault="005426A7" w:rsidP="00BC53BF">
            <w:pPr>
              <w:cnfStyle w:val="000000100000" w:firstRow="0" w:lastRow="0" w:firstColumn="0" w:lastColumn="0" w:oddVBand="0" w:evenVBand="0" w:oddHBand="1" w:evenHBand="0" w:firstRowFirstColumn="0" w:firstRowLastColumn="0" w:lastRowFirstColumn="0" w:lastRowLastColumn="0"/>
              <w:rPr>
                <w:lang w:val="en-US"/>
              </w:rPr>
            </w:pPr>
            <w:r>
              <w:t>Aspects are within our scope, might be alternative interface(s) to access and/or control the MAC address behavior.</w:t>
            </w:r>
          </w:p>
        </w:tc>
        <w:tc>
          <w:tcPr>
            <w:tcW w:w="4135" w:type="dxa"/>
          </w:tcPr>
          <w:p w14:paraId="4671AE5D" w14:textId="48337DFA" w:rsidR="00475D9E" w:rsidRDefault="00475D9E" w:rsidP="00BC53BF">
            <w:pPr>
              <w:cnfStyle w:val="000000100000" w:firstRow="0" w:lastRow="0" w:firstColumn="0" w:lastColumn="0" w:oddVBand="0" w:evenVBand="0" w:oddHBand="1" w:evenHBand="0" w:firstRowFirstColumn="0" w:firstRowLastColumn="0" w:lastRowFirstColumn="0" w:lastRowLastColumn="0"/>
              <w:rPr>
                <w:lang w:val="en-US"/>
              </w:rPr>
            </w:pPr>
            <w:r>
              <w:rPr>
                <w:lang w:val="en-US"/>
              </w:rPr>
              <w:t>Yes, with user “opt in”, assuming the issue is not “my device will not connect at all, ever.”  Good for the long-term troubleshooting</w:t>
            </w:r>
            <w:r w:rsidR="005426A7">
              <w:rPr>
                <w:lang w:val="en-US"/>
              </w:rPr>
              <w:t xml:space="preserve"> needed by many common support cases</w:t>
            </w:r>
            <w:r>
              <w:rPr>
                <w:lang w:val="en-US"/>
              </w:rPr>
              <w:t>.</w:t>
            </w:r>
          </w:p>
        </w:tc>
      </w:tr>
    </w:tbl>
    <w:p w14:paraId="266C856B" w14:textId="7E00F5FC" w:rsidR="00BC53BF" w:rsidRDefault="00BC53BF" w:rsidP="00BC53BF">
      <w:pPr>
        <w:rPr>
          <w:lang w:val="en-US"/>
        </w:rPr>
      </w:pPr>
    </w:p>
    <w:p w14:paraId="152667F6" w14:textId="70181797" w:rsidR="00F257AD" w:rsidRDefault="00F257AD" w:rsidP="00F257AD">
      <w:pPr>
        <w:pStyle w:val="Heading2"/>
      </w:pPr>
      <w:r>
        <w:t>Applicability to attributes/criteria</w:t>
      </w:r>
    </w:p>
    <w:p w14:paraId="671F6100" w14:textId="77777777" w:rsidR="00A156AE" w:rsidRDefault="00A156AE" w:rsidP="00A156AE"/>
    <w:p w14:paraId="4DF60B0F" w14:textId="0528C15C" w:rsidR="009A0E2C" w:rsidRDefault="009A0E2C" w:rsidP="009A0E2C">
      <w:r>
        <w:t>The following analysis compares the ID Query proposal to the attribute</w:t>
      </w:r>
      <w:r w:rsidR="00F257AD">
        <w:t>s</w:t>
      </w:r>
      <w:r>
        <w:t>/criteria current</w:t>
      </w:r>
      <w:r w:rsidR="00F257AD">
        <w:t>ly</w:t>
      </w:r>
      <w:r>
        <w:t xml:space="preserve"> agreed to be useful, per Issues Tracking document</w:t>
      </w:r>
      <w:r w:rsidR="00876259">
        <w:t>’s Table 2</w:t>
      </w:r>
      <w:r>
        <w:t xml:space="preserve"> discussion.</w:t>
      </w:r>
    </w:p>
    <w:p w14:paraId="632023C6" w14:textId="3E7C6872" w:rsidR="00A156AE" w:rsidRDefault="00A156AE" w:rsidP="00A156AE"/>
    <w:p w14:paraId="45BFB515" w14:textId="65932333" w:rsidR="002C1464" w:rsidRPr="002C1464" w:rsidRDefault="002C1464" w:rsidP="002C1464">
      <w:pPr>
        <w:jc w:val="center"/>
        <w:rPr>
          <w:b/>
          <w:bCs/>
          <w:sz w:val="28"/>
          <w:szCs w:val="24"/>
        </w:rPr>
      </w:pPr>
      <w:r w:rsidRPr="002C1464">
        <w:rPr>
          <w:b/>
          <w:bCs/>
          <w:sz w:val="28"/>
          <w:szCs w:val="24"/>
        </w:rPr>
        <w:t>Table 2 – Analysis against features/attributes</w:t>
      </w:r>
      <w:r w:rsidR="00952215">
        <w:rPr>
          <w:b/>
          <w:bCs/>
          <w:sz w:val="28"/>
          <w:szCs w:val="24"/>
        </w:rPr>
        <w:t>/criteria</w:t>
      </w:r>
    </w:p>
    <w:p w14:paraId="0DFBF944" w14:textId="77777777" w:rsidR="002C1464" w:rsidRDefault="002C1464" w:rsidP="00A156AE"/>
    <w:tbl>
      <w:tblPr>
        <w:tblStyle w:val="GridTable4"/>
        <w:tblW w:w="0" w:type="auto"/>
        <w:tblCellMar>
          <w:top w:w="144" w:type="dxa"/>
          <w:bottom w:w="144" w:type="dxa"/>
        </w:tblCellMar>
        <w:tblLook w:val="04A0" w:firstRow="1" w:lastRow="0" w:firstColumn="1" w:lastColumn="0" w:noHBand="0" w:noVBand="1"/>
      </w:tblPr>
      <w:tblGrid>
        <w:gridCol w:w="2854"/>
        <w:gridCol w:w="6411"/>
      </w:tblGrid>
      <w:tr w:rsidR="009A0E2C" w14:paraId="6B8DC9D0" w14:textId="77777777" w:rsidTr="009A0E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4" w:type="dxa"/>
          </w:tcPr>
          <w:p w14:paraId="63094D7A" w14:textId="5CB7C94F" w:rsidR="009A0E2C" w:rsidRDefault="009A0E2C" w:rsidP="00E01F31">
            <w:pPr>
              <w:rPr>
                <w:lang w:val="en-US"/>
              </w:rPr>
            </w:pPr>
            <w:r>
              <w:rPr>
                <w:lang w:val="en-US"/>
              </w:rPr>
              <w:t>Attribute/criteria</w:t>
            </w:r>
          </w:p>
        </w:tc>
        <w:tc>
          <w:tcPr>
            <w:tcW w:w="6411" w:type="dxa"/>
          </w:tcPr>
          <w:p w14:paraId="2EAE30AB" w14:textId="77777777" w:rsidR="009A0E2C" w:rsidRDefault="009A0E2C" w:rsidP="00E01F31">
            <w:pPr>
              <w:cnfStyle w:val="100000000000" w:firstRow="1" w:lastRow="0" w:firstColumn="0" w:lastColumn="0" w:oddVBand="0" w:evenVBand="0" w:oddHBand="0" w:evenHBand="0" w:firstRowFirstColumn="0" w:firstRowLastColumn="0" w:lastRowFirstColumn="0" w:lastRowLastColumn="0"/>
              <w:rPr>
                <w:lang w:val="en-US"/>
              </w:rPr>
            </w:pPr>
            <w:r>
              <w:rPr>
                <w:lang w:val="en-US"/>
              </w:rPr>
              <w:t>Client ID query</w:t>
            </w:r>
          </w:p>
        </w:tc>
      </w:tr>
      <w:tr w:rsidR="009A0E2C" w14:paraId="52B06716" w14:textId="77777777" w:rsidTr="009A0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4" w:type="dxa"/>
          </w:tcPr>
          <w:p w14:paraId="39842B85" w14:textId="09E17C12" w:rsidR="009A0E2C" w:rsidRPr="00876259" w:rsidRDefault="00876259" w:rsidP="00876259">
            <w:r w:rsidRPr="00876259">
              <w:t>1.</w:t>
            </w:r>
            <w:r>
              <w:t xml:space="preserve"> </w:t>
            </w:r>
            <w:r w:rsidR="009A0E2C" w:rsidRPr="00876259">
              <w:t>User opt-in</w:t>
            </w:r>
            <w:r w:rsidRPr="00876259">
              <w:t>, per network</w:t>
            </w:r>
          </w:p>
        </w:tc>
        <w:tc>
          <w:tcPr>
            <w:tcW w:w="6411" w:type="dxa"/>
          </w:tcPr>
          <w:p w14:paraId="24CFCB21" w14:textId="4633A29E" w:rsidR="009A0E2C" w:rsidRDefault="009A0E2C" w:rsidP="00E01F31">
            <w:pPr>
              <w:cnfStyle w:val="000000100000" w:firstRow="0" w:lastRow="0" w:firstColumn="0" w:lastColumn="0" w:oddVBand="0" w:evenVBand="0" w:oddHBand="1" w:evenHBand="0" w:firstRowFirstColumn="0" w:firstRowLastColumn="0" w:lastRowFirstColumn="0" w:lastRowLastColumn="0"/>
              <w:rPr>
                <w:lang w:val="en-US"/>
              </w:rPr>
            </w:pPr>
            <w:r>
              <w:rPr>
                <w:lang w:val="en-US"/>
              </w:rPr>
              <w:t>Yes.  Includes recommendations for user configuration.</w:t>
            </w:r>
          </w:p>
        </w:tc>
      </w:tr>
      <w:tr w:rsidR="009A0E2C" w14:paraId="5A4D80E6" w14:textId="77777777" w:rsidTr="009A0E2C">
        <w:tc>
          <w:tcPr>
            <w:cnfStyle w:val="001000000000" w:firstRow="0" w:lastRow="0" w:firstColumn="1" w:lastColumn="0" w:oddVBand="0" w:evenVBand="0" w:oddHBand="0" w:evenHBand="0" w:firstRowFirstColumn="0" w:firstRowLastColumn="0" w:lastRowFirstColumn="0" w:lastRowLastColumn="0"/>
            <w:tcW w:w="2854" w:type="dxa"/>
          </w:tcPr>
          <w:p w14:paraId="546F9660" w14:textId="2BC7E664" w:rsidR="009A0E2C" w:rsidRDefault="00876259" w:rsidP="00E01F31">
            <w:pPr>
              <w:rPr>
                <w:lang w:val="en-US"/>
              </w:rPr>
            </w:pPr>
            <w:r>
              <w:rPr>
                <w:lang w:val="en-US"/>
              </w:rPr>
              <w:t xml:space="preserve">2. </w:t>
            </w:r>
            <w:r w:rsidR="009A0E2C">
              <w:rPr>
                <w:lang w:val="en-US"/>
              </w:rPr>
              <w:t>Third-party can’t track – device can use a different address when returning/over time</w:t>
            </w:r>
          </w:p>
        </w:tc>
        <w:tc>
          <w:tcPr>
            <w:tcW w:w="6411" w:type="dxa"/>
          </w:tcPr>
          <w:p w14:paraId="751FA6C3" w14:textId="2823897D" w:rsidR="009A0E2C" w:rsidRDefault="009A0E2C" w:rsidP="00E01F31">
            <w:pPr>
              <w:cnfStyle w:val="000000000000" w:firstRow="0" w:lastRow="0" w:firstColumn="0" w:lastColumn="0" w:oddVBand="0" w:evenVBand="0" w:oddHBand="0" w:evenHBand="0" w:firstRowFirstColumn="0" w:firstRowLastColumn="0" w:lastRowFirstColumn="0" w:lastRowLastColumn="0"/>
              <w:rPr>
                <w:lang w:val="en-US"/>
              </w:rPr>
            </w:pPr>
            <w:r>
              <w:rPr>
                <w:lang w:val="en-US"/>
              </w:rPr>
              <w:t>Yes.  Client ID and MAC address being used are completely de-coupled, so any MAC randomization scheme can be used</w:t>
            </w:r>
            <w:r w:rsidR="00876259">
              <w:rPr>
                <w:lang w:val="en-US"/>
              </w:rPr>
              <w:t xml:space="preserve"> to stop tracking</w:t>
            </w:r>
            <w:r>
              <w:rPr>
                <w:lang w:val="en-US"/>
              </w:rPr>
              <w:t>.</w:t>
            </w:r>
            <w:r w:rsidR="00876259">
              <w:rPr>
                <w:lang w:val="en-US"/>
              </w:rPr>
              <w:t xml:space="preserve">  Client ID is entirely within the secured link.</w:t>
            </w:r>
          </w:p>
        </w:tc>
      </w:tr>
      <w:tr w:rsidR="009A0E2C" w14:paraId="0D656CC8" w14:textId="77777777" w:rsidTr="009A0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4" w:type="dxa"/>
          </w:tcPr>
          <w:p w14:paraId="702234D8" w14:textId="5217B1AD" w:rsidR="009A0E2C" w:rsidRDefault="00876259" w:rsidP="00E01F31">
            <w:pPr>
              <w:rPr>
                <w:lang w:val="en-US"/>
              </w:rPr>
            </w:pPr>
            <w:r>
              <w:rPr>
                <w:lang w:val="en-US"/>
              </w:rPr>
              <w:t xml:space="preserve">3. </w:t>
            </w:r>
            <w:r w:rsidR="009A0E2C" w:rsidRPr="00874BF8">
              <w:rPr>
                <w:lang w:val="en-US"/>
              </w:rPr>
              <w:t>No exposure of PII that had been hidden by RCM?</w:t>
            </w:r>
          </w:p>
        </w:tc>
        <w:tc>
          <w:tcPr>
            <w:tcW w:w="6411" w:type="dxa"/>
          </w:tcPr>
          <w:p w14:paraId="4DCEB0E7" w14:textId="4CC7CDC9" w:rsidR="009A0E2C" w:rsidRDefault="009A0E2C" w:rsidP="00E01F31">
            <w:pPr>
              <w:cnfStyle w:val="000000100000" w:firstRow="0" w:lastRow="0" w:firstColumn="0" w:lastColumn="0" w:oddVBand="0" w:evenVBand="0" w:oddHBand="1" w:evenHBand="0" w:firstRowFirstColumn="0" w:firstRowLastColumn="0" w:lastRowFirstColumn="0" w:lastRowLastColumn="0"/>
              <w:rPr>
                <w:lang w:val="en-US"/>
              </w:rPr>
            </w:pPr>
            <w:r>
              <w:rPr>
                <w:lang w:val="en-US"/>
              </w:rPr>
              <w:t>Yes.  All PII is within security context (so just as safe as all the other user data).</w:t>
            </w:r>
          </w:p>
        </w:tc>
      </w:tr>
      <w:tr w:rsidR="009A0E2C" w14:paraId="50A7773A" w14:textId="77777777" w:rsidTr="009A0E2C">
        <w:tc>
          <w:tcPr>
            <w:cnfStyle w:val="001000000000" w:firstRow="0" w:lastRow="0" w:firstColumn="1" w:lastColumn="0" w:oddVBand="0" w:evenVBand="0" w:oddHBand="0" w:evenHBand="0" w:firstRowFirstColumn="0" w:firstRowLastColumn="0" w:lastRowFirstColumn="0" w:lastRowLastColumn="0"/>
            <w:tcW w:w="2854" w:type="dxa"/>
          </w:tcPr>
          <w:p w14:paraId="6A56CD58" w14:textId="691F2566" w:rsidR="009A0E2C" w:rsidRDefault="00876259" w:rsidP="00E01F31">
            <w:pPr>
              <w:rPr>
                <w:lang w:val="en-US"/>
              </w:rPr>
            </w:pPr>
            <w:r>
              <w:rPr>
                <w:lang w:val="en-US"/>
              </w:rPr>
              <w:t xml:space="preserve">4. </w:t>
            </w:r>
            <w:r w:rsidR="009A0E2C">
              <w:rPr>
                <w:lang w:val="en-US"/>
              </w:rPr>
              <w:t>Network can provide user services (automation, access control, etc.) – device can return to same ESS</w:t>
            </w:r>
          </w:p>
        </w:tc>
        <w:tc>
          <w:tcPr>
            <w:tcW w:w="6411" w:type="dxa"/>
          </w:tcPr>
          <w:p w14:paraId="5D9C4F9F" w14:textId="52267CDB" w:rsidR="009A0E2C" w:rsidRDefault="009A0E2C" w:rsidP="00E01F31">
            <w:pPr>
              <w:cnfStyle w:val="000000000000" w:firstRow="0" w:lastRow="0" w:firstColumn="0" w:lastColumn="0" w:oddVBand="0" w:evenVBand="0" w:oddHBand="0" w:evenHBand="0" w:firstRowFirstColumn="0" w:firstRowLastColumn="0" w:lastRowFirstColumn="0" w:lastRowLastColumn="0"/>
              <w:rPr>
                <w:lang w:val="en-US"/>
              </w:rPr>
            </w:pPr>
            <w:r>
              <w:rPr>
                <w:lang w:val="en-US"/>
              </w:rPr>
              <w:t>Yes, with same level of trust as previous MAC address-based schemes.  Does not add any new/better security of user identification.</w:t>
            </w:r>
          </w:p>
        </w:tc>
      </w:tr>
      <w:tr w:rsidR="009A0E2C" w14:paraId="1E906953" w14:textId="77777777" w:rsidTr="009A0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4" w:type="dxa"/>
          </w:tcPr>
          <w:p w14:paraId="4395DE90" w14:textId="2DF6C0AD" w:rsidR="009A0E2C" w:rsidRDefault="00AB50BA" w:rsidP="00E01F31">
            <w:pPr>
              <w:rPr>
                <w:lang w:val="en-US"/>
              </w:rPr>
            </w:pPr>
            <w:r>
              <w:rPr>
                <w:lang w:val="en-US"/>
              </w:rPr>
              <w:t xml:space="preserve">5. </w:t>
            </w:r>
            <w:r w:rsidR="009A0E2C">
              <w:rPr>
                <w:lang w:val="en-US"/>
              </w:rPr>
              <w:t>Network can use for troubleshooting</w:t>
            </w:r>
          </w:p>
        </w:tc>
        <w:tc>
          <w:tcPr>
            <w:tcW w:w="6411" w:type="dxa"/>
          </w:tcPr>
          <w:p w14:paraId="72D633DC" w14:textId="6E5C5045" w:rsidR="009A0E2C" w:rsidRDefault="009A0E2C" w:rsidP="00E01F31">
            <w:pPr>
              <w:cnfStyle w:val="000000100000" w:firstRow="0" w:lastRow="0" w:firstColumn="0" w:lastColumn="0" w:oddVBand="0" w:evenVBand="0" w:oddHBand="1" w:evenHBand="0" w:firstRowFirstColumn="0" w:firstRowLastColumn="0" w:lastRowFirstColumn="0" w:lastRowLastColumn="0"/>
              <w:rPr>
                <w:lang w:val="en-US"/>
              </w:rPr>
            </w:pPr>
            <w:r>
              <w:rPr>
                <w:lang w:val="en-US"/>
              </w:rPr>
              <w:t>Yes, other than the “My device won’t connect to the network at all, ever” scenario.</w:t>
            </w:r>
          </w:p>
        </w:tc>
      </w:tr>
      <w:tr w:rsidR="009A0E2C" w14:paraId="01FF17DC" w14:textId="77777777" w:rsidTr="009A0E2C">
        <w:tc>
          <w:tcPr>
            <w:cnfStyle w:val="001000000000" w:firstRow="0" w:lastRow="0" w:firstColumn="1" w:lastColumn="0" w:oddVBand="0" w:evenVBand="0" w:oddHBand="0" w:evenHBand="0" w:firstRowFirstColumn="0" w:firstRowLastColumn="0" w:lastRowFirstColumn="0" w:lastRowLastColumn="0"/>
            <w:tcW w:w="2854" w:type="dxa"/>
          </w:tcPr>
          <w:p w14:paraId="252545EF" w14:textId="12965485" w:rsidR="009A0E2C" w:rsidRDefault="00AB50BA" w:rsidP="00E01F31">
            <w:pPr>
              <w:rPr>
                <w:lang w:val="en-US"/>
              </w:rPr>
            </w:pPr>
            <w:r>
              <w:rPr>
                <w:lang w:val="en-US"/>
              </w:rPr>
              <w:t xml:space="preserve">6. </w:t>
            </w:r>
            <w:r w:rsidR="009A0E2C">
              <w:rPr>
                <w:lang w:val="en-US"/>
              </w:rPr>
              <w:t>Network can provide QoS, DHCP, services</w:t>
            </w:r>
          </w:p>
        </w:tc>
        <w:tc>
          <w:tcPr>
            <w:tcW w:w="6411" w:type="dxa"/>
          </w:tcPr>
          <w:p w14:paraId="229D2772" w14:textId="5497BE3D" w:rsidR="009A0E2C" w:rsidRDefault="009A0E2C" w:rsidP="00E01F31">
            <w:pPr>
              <w:cnfStyle w:val="000000000000" w:firstRow="0" w:lastRow="0" w:firstColumn="0" w:lastColumn="0" w:oddVBand="0" w:evenVBand="0" w:oddHBand="0" w:evenHBand="0" w:firstRowFirstColumn="0" w:firstRowLastColumn="0" w:lastRowFirstColumn="0" w:lastRowLastColumn="0"/>
              <w:rPr>
                <w:lang w:val="en-US"/>
              </w:rPr>
            </w:pPr>
            <w:r>
              <w:rPr>
                <w:lang w:val="en-US"/>
              </w:rPr>
              <w:t>QoS, yes.  DHCP depends on tight coupling between AP and DHCP server (not likely in practice), or just recommendations on identifier use.</w:t>
            </w:r>
          </w:p>
        </w:tc>
      </w:tr>
      <w:tr w:rsidR="009A0E2C" w14:paraId="18A59EC3" w14:textId="77777777" w:rsidTr="009A0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4" w:type="dxa"/>
          </w:tcPr>
          <w:p w14:paraId="3243056D" w14:textId="5D8FEF72" w:rsidR="009A0E2C" w:rsidRDefault="00AB50BA" w:rsidP="00E01F31">
            <w:pPr>
              <w:rPr>
                <w:lang w:val="en-US"/>
              </w:rPr>
            </w:pPr>
            <w:r>
              <w:rPr>
                <w:lang w:val="en-US"/>
              </w:rPr>
              <w:t xml:space="preserve">7. </w:t>
            </w:r>
            <w:r w:rsidR="009A0E2C">
              <w:rPr>
                <w:lang w:val="en-US"/>
              </w:rPr>
              <w:t>Pre-association client identification is possible (nice-to-have)</w:t>
            </w:r>
          </w:p>
        </w:tc>
        <w:tc>
          <w:tcPr>
            <w:tcW w:w="6411" w:type="dxa"/>
          </w:tcPr>
          <w:p w14:paraId="15207142" w14:textId="115208C4" w:rsidR="009A0E2C" w:rsidRDefault="009A0E2C" w:rsidP="00E01F31">
            <w:pPr>
              <w:cnfStyle w:val="000000100000" w:firstRow="0" w:lastRow="0" w:firstColumn="0" w:lastColumn="0" w:oddVBand="0" w:evenVBand="0" w:oddHBand="1" w:evenHBand="0" w:firstRowFirstColumn="0" w:firstRowLastColumn="0" w:lastRowFirstColumn="0" w:lastRowLastColumn="0"/>
              <w:rPr>
                <w:lang w:val="en-US"/>
              </w:rPr>
            </w:pPr>
            <w:r>
              <w:rPr>
                <w:lang w:val="en-US"/>
              </w:rPr>
              <w:t>Yes, when PASN can be used.</w:t>
            </w:r>
          </w:p>
        </w:tc>
      </w:tr>
      <w:tr w:rsidR="009A0E2C" w14:paraId="0FF68782" w14:textId="77777777" w:rsidTr="009A0E2C">
        <w:tc>
          <w:tcPr>
            <w:cnfStyle w:val="001000000000" w:firstRow="0" w:lastRow="0" w:firstColumn="1" w:lastColumn="0" w:oddVBand="0" w:evenVBand="0" w:oddHBand="0" w:evenHBand="0" w:firstRowFirstColumn="0" w:firstRowLastColumn="0" w:lastRowFirstColumn="0" w:lastRowLastColumn="0"/>
            <w:tcW w:w="2854" w:type="dxa"/>
          </w:tcPr>
          <w:p w14:paraId="24C851A5" w14:textId="7319CDDF" w:rsidR="009A0E2C" w:rsidRDefault="00AB50BA" w:rsidP="00E01F31">
            <w:pPr>
              <w:rPr>
                <w:lang w:val="en-US"/>
              </w:rPr>
            </w:pPr>
            <w:r>
              <w:rPr>
                <w:lang w:val="en-US"/>
              </w:rPr>
              <w:t xml:space="preserve">8. </w:t>
            </w:r>
            <w:r w:rsidR="009A0E2C">
              <w:rPr>
                <w:lang w:val="en-US"/>
              </w:rPr>
              <w:t>Is it “Extensible”?  (Nice-to-have?)</w:t>
            </w:r>
          </w:p>
        </w:tc>
        <w:tc>
          <w:tcPr>
            <w:tcW w:w="6411" w:type="dxa"/>
          </w:tcPr>
          <w:p w14:paraId="157A4D5C" w14:textId="7679012C" w:rsidR="009A0E2C" w:rsidRDefault="009A0E2C" w:rsidP="00E01F31">
            <w:pPr>
              <w:cnfStyle w:val="000000000000" w:firstRow="0" w:lastRow="0" w:firstColumn="0" w:lastColumn="0" w:oddVBand="0" w:evenVBand="0" w:oddHBand="0" w:evenHBand="0" w:firstRowFirstColumn="0" w:firstRowLastColumn="0" w:lastRowFirstColumn="0" w:lastRowLastColumn="0"/>
              <w:rPr>
                <w:lang w:val="en-US"/>
              </w:rPr>
            </w:pPr>
            <w:r>
              <w:rPr>
                <w:lang w:val="en-US"/>
              </w:rPr>
              <w:t>Maybe</w:t>
            </w:r>
            <w:r w:rsidR="00AB50BA">
              <w:rPr>
                <w:lang w:val="en-US"/>
              </w:rPr>
              <w:t>/probably</w:t>
            </w:r>
            <w:r>
              <w:rPr>
                <w:lang w:val="en-US"/>
              </w:rPr>
              <w:t>.  This metric is not well defined, yet.</w:t>
            </w:r>
          </w:p>
        </w:tc>
      </w:tr>
      <w:tr w:rsidR="009A0E2C" w14:paraId="0B4814B9" w14:textId="77777777" w:rsidTr="009A0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4" w:type="dxa"/>
          </w:tcPr>
          <w:p w14:paraId="7E16BE93" w14:textId="09A2657E" w:rsidR="009A0E2C" w:rsidRDefault="00AB50BA" w:rsidP="00E01F31">
            <w:pPr>
              <w:rPr>
                <w:lang w:val="en-US"/>
              </w:rPr>
            </w:pPr>
            <w:r>
              <w:rPr>
                <w:lang w:val="en-US"/>
              </w:rPr>
              <w:lastRenderedPageBreak/>
              <w:t xml:space="preserve">9. </w:t>
            </w:r>
            <w:r w:rsidR="009A0E2C">
              <w:rPr>
                <w:lang w:val="en-US"/>
              </w:rPr>
              <w:t>Processing required on AP one-time/infrequent</w:t>
            </w:r>
          </w:p>
        </w:tc>
        <w:tc>
          <w:tcPr>
            <w:tcW w:w="6411" w:type="dxa"/>
          </w:tcPr>
          <w:p w14:paraId="526BC3EC" w14:textId="3A650C4F" w:rsidR="009A0E2C" w:rsidRDefault="00D53267" w:rsidP="00E01F31">
            <w:pPr>
              <w:cnfStyle w:val="000000100000" w:firstRow="0" w:lastRow="0" w:firstColumn="0" w:lastColumn="0" w:oddVBand="0" w:evenVBand="0" w:oddHBand="1" w:evenHBand="0" w:firstRowFirstColumn="0" w:firstRowLastColumn="0" w:lastRowFirstColumn="0" w:lastRowLastColumn="0"/>
              <w:rPr>
                <w:lang w:val="en-US"/>
              </w:rPr>
            </w:pPr>
            <w:r>
              <w:rPr>
                <w:lang w:val="en-US"/>
              </w:rPr>
              <w:t>Zero.</w:t>
            </w:r>
          </w:p>
        </w:tc>
      </w:tr>
      <w:tr w:rsidR="009A0E2C" w14:paraId="2160095A" w14:textId="77777777" w:rsidTr="009A0E2C">
        <w:tc>
          <w:tcPr>
            <w:cnfStyle w:val="001000000000" w:firstRow="0" w:lastRow="0" w:firstColumn="1" w:lastColumn="0" w:oddVBand="0" w:evenVBand="0" w:oddHBand="0" w:evenHBand="0" w:firstRowFirstColumn="0" w:firstRowLastColumn="0" w:lastRowFirstColumn="0" w:lastRowLastColumn="0"/>
            <w:tcW w:w="2854" w:type="dxa"/>
          </w:tcPr>
          <w:p w14:paraId="6193DB72" w14:textId="2A18128F" w:rsidR="009A0E2C" w:rsidRDefault="00AB50BA" w:rsidP="00E01F31">
            <w:pPr>
              <w:rPr>
                <w:lang w:val="en-US"/>
              </w:rPr>
            </w:pPr>
            <w:r>
              <w:rPr>
                <w:lang w:val="en-US"/>
              </w:rPr>
              <w:t xml:space="preserve">10. </w:t>
            </w:r>
            <w:r w:rsidR="009A0E2C">
              <w:rPr>
                <w:lang w:val="en-US"/>
              </w:rPr>
              <w:t>Processing required on AP each association</w:t>
            </w:r>
          </w:p>
        </w:tc>
        <w:tc>
          <w:tcPr>
            <w:tcW w:w="6411" w:type="dxa"/>
          </w:tcPr>
          <w:p w14:paraId="1AD2BB16" w14:textId="6ACE4864" w:rsidR="009A0E2C" w:rsidRDefault="00D53267" w:rsidP="00E01F31">
            <w:pPr>
              <w:cnfStyle w:val="000000000000" w:firstRow="0" w:lastRow="0" w:firstColumn="0" w:lastColumn="0" w:oddVBand="0" w:evenVBand="0" w:oddHBand="0" w:evenHBand="0" w:firstRowFirstColumn="0" w:firstRowLastColumn="0" w:lastRowFirstColumn="0" w:lastRowLastColumn="0"/>
              <w:rPr>
                <w:lang w:val="en-US"/>
              </w:rPr>
            </w:pPr>
            <w:r>
              <w:rPr>
                <w:lang w:val="en-US"/>
              </w:rPr>
              <w:t>Virtually zero.  One simple message exchange.  No computation required.</w:t>
            </w:r>
          </w:p>
        </w:tc>
      </w:tr>
      <w:tr w:rsidR="009A0E2C" w14:paraId="65721AA1" w14:textId="77777777" w:rsidTr="009A0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4" w:type="dxa"/>
          </w:tcPr>
          <w:p w14:paraId="2918BC85" w14:textId="4C0FB0E5" w:rsidR="009A0E2C" w:rsidRDefault="00AB50BA" w:rsidP="00E01F31">
            <w:pPr>
              <w:rPr>
                <w:lang w:val="en-US"/>
              </w:rPr>
            </w:pPr>
            <w:r>
              <w:rPr>
                <w:lang w:val="en-US"/>
              </w:rPr>
              <w:t xml:space="preserve">11. </w:t>
            </w:r>
            <w:r w:rsidR="009A0E2C">
              <w:rPr>
                <w:lang w:val="en-US"/>
              </w:rPr>
              <w:t>Processing required on non-AP STA one-time/infrequent</w:t>
            </w:r>
          </w:p>
        </w:tc>
        <w:tc>
          <w:tcPr>
            <w:tcW w:w="6411" w:type="dxa"/>
          </w:tcPr>
          <w:p w14:paraId="59EC9DE4" w14:textId="05D2507A" w:rsidR="009A0E2C" w:rsidRDefault="004E5DF2" w:rsidP="00E01F31">
            <w:pPr>
              <w:cnfStyle w:val="000000100000" w:firstRow="0" w:lastRow="0" w:firstColumn="0" w:lastColumn="0" w:oddVBand="0" w:evenVBand="0" w:oddHBand="1" w:evenHBand="0" w:firstRowFirstColumn="0" w:firstRowLastColumn="0" w:lastRowFirstColumn="0" w:lastRowLastColumn="0"/>
              <w:rPr>
                <w:lang w:val="en-US"/>
              </w:rPr>
            </w:pPr>
            <w:r>
              <w:rPr>
                <w:lang w:val="en-US"/>
              </w:rPr>
              <w:t>Zero.</w:t>
            </w:r>
          </w:p>
        </w:tc>
      </w:tr>
      <w:tr w:rsidR="009A0E2C" w14:paraId="140EB76C" w14:textId="77777777" w:rsidTr="009A0E2C">
        <w:tc>
          <w:tcPr>
            <w:cnfStyle w:val="001000000000" w:firstRow="0" w:lastRow="0" w:firstColumn="1" w:lastColumn="0" w:oddVBand="0" w:evenVBand="0" w:oddHBand="0" w:evenHBand="0" w:firstRowFirstColumn="0" w:firstRowLastColumn="0" w:lastRowFirstColumn="0" w:lastRowLastColumn="0"/>
            <w:tcW w:w="2854" w:type="dxa"/>
          </w:tcPr>
          <w:p w14:paraId="2C516721" w14:textId="163D0C7E" w:rsidR="009A0E2C" w:rsidRDefault="00AB50BA" w:rsidP="00E01F31">
            <w:pPr>
              <w:rPr>
                <w:lang w:val="en-US"/>
              </w:rPr>
            </w:pPr>
            <w:r>
              <w:rPr>
                <w:lang w:val="en-US"/>
              </w:rPr>
              <w:t xml:space="preserve">12. </w:t>
            </w:r>
            <w:r w:rsidR="009A0E2C">
              <w:rPr>
                <w:lang w:val="en-US"/>
              </w:rPr>
              <w:t>Processing required on non-AP STA each association</w:t>
            </w:r>
          </w:p>
        </w:tc>
        <w:tc>
          <w:tcPr>
            <w:tcW w:w="6411" w:type="dxa"/>
          </w:tcPr>
          <w:p w14:paraId="6287EFFD" w14:textId="2DE87498" w:rsidR="009A0E2C" w:rsidRDefault="00D53267" w:rsidP="00E01F31">
            <w:pPr>
              <w:cnfStyle w:val="000000000000" w:firstRow="0" w:lastRow="0" w:firstColumn="0" w:lastColumn="0" w:oddVBand="0" w:evenVBand="0" w:oddHBand="0" w:evenHBand="0" w:firstRowFirstColumn="0" w:firstRowLastColumn="0" w:lastRowFirstColumn="0" w:lastRowLastColumn="0"/>
              <w:rPr>
                <w:lang w:val="en-US"/>
              </w:rPr>
            </w:pPr>
            <w:r>
              <w:rPr>
                <w:lang w:val="en-US"/>
              </w:rPr>
              <w:t>Virtually zero.  One simple message exchange.  No computation required.</w:t>
            </w:r>
          </w:p>
        </w:tc>
      </w:tr>
      <w:tr w:rsidR="009A0E2C" w14:paraId="2FBCFD0C" w14:textId="77777777" w:rsidTr="009A0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4" w:type="dxa"/>
          </w:tcPr>
          <w:p w14:paraId="58A4B372" w14:textId="4464495F" w:rsidR="009A0E2C" w:rsidRDefault="00AB50BA" w:rsidP="00E01F31">
            <w:pPr>
              <w:rPr>
                <w:lang w:val="en-US"/>
              </w:rPr>
            </w:pPr>
            <w:r>
              <w:rPr>
                <w:lang w:val="en-US"/>
              </w:rPr>
              <w:t xml:space="preserve">13. </w:t>
            </w:r>
            <w:r w:rsidR="009A0E2C">
              <w:rPr>
                <w:lang w:val="en-US"/>
              </w:rPr>
              <w:t>Setup complexity for AP administrator</w:t>
            </w:r>
          </w:p>
        </w:tc>
        <w:tc>
          <w:tcPr>
            <w:tcW w:w="6411" w:type="dxa"/>
          </w:tcPr>
          <w:p w14:paraId="09BCEC2C" w14:textId="1F299B6D" w:rsidR="009A0E2C" w:rsidRDefault="004E5DF2" w:rsidP="00E01F31">
            <w:pPr>
              <w:cnfStyle w:val="000000100000" w:firstRow="0" w:lastRow="0" w:firstColumn="0" w:lastColumn="0" w:oddVBand="0" w:evenVBand="0" w:oddHBand="1" w:evenHBand="0" w:firstRowFirstColumn="0" w:firstRowLastColumn="0" w:lastRowFirstColumn="0" w:lastRowLastColumn="0"/>
              <w:rPr>
                <w:lang w:val="en-US"/>
              </w:rPr>
            </w:pPr>
            <w:r>
              <w:rPr>
                <w:lang w:val="en-US"/>
              </w:rPr>
              <w:t>Zero.</w:t>
            </w:r>
          </w:p>
        </w:tc>
      </w:tr>
      <w:tr w:rsidR="009A0E2C" w14:paraId="70B577AD" w14:textId="77777777" w:rsidTr="009A0E2C">
        <w:tc>
          <w:tcPr>
            <w:cnfStyle w:val="001000000000" w:firstRow="0" w:lastRow="0" w:firstColumn="1" w:lastColumn="0" w:oddVBand="0" w:evenVBand="0" w:oddHBand="0" w:evenHBand="0" w:firstRowFirstColumn="0" w:firstRowLastColumn="0" w:lastRowFirstColumn="0" w:lastRowLastColumn="0"/>
            <w:tcW w:w="2854" w:type="dxa"/>
          </w:tcPr>
          <w:p w14:paraId="13568672" w14:textId="603512BC" w:rsidR="009A0E2C" w:rsidRDefault="00AB50BA" w:rsidP="00E01F31">
            <w:pPr>
              <w:rPr>
                <w:lang w:val="en-US"/>
              </w:rPr>
            </w:pPr>
            <w:r>
              <w:rPr>
                <w:lang w:val="en-US"/>
              </w:rPr>
              <w:t xml:space="preserve">14. </w:t>
            </w:r>
            <w:r w:rsidR="009A0E2C">
              <w:rPr>
                <w:lang w:val="en-US"/>
              </w:rPr>
              <w:t>Setup complexity to configure non-AP STA</w:t>
            </w:r>
          </w:p>
        </w:tc>
        <w:tc>
          <w:tcPr>
            <w:tcW w:w="6411" w:type="dxa"/>
          </w:tcPr>
          <w:p w14:paraId="2B22CA3E" w14:textId="71E01BC9" w:rsidR="009A0E2C" w:rsidRDefault="004E5DF2" w:rsidP="00E01F31">
            <w:pPr>
              <w:cnfStyle w:val="000000000000" w:firstRow="0" w:lastRow="0" w:firstColumn="0" w:lastColumn="0" w:oddVBand="0" w:evenVBand="0" w:oddHBand="0" w:evenHBand="0" w:firstRowFirstColumn="0" w:firstRowLastColumn="0" w:lastRowFirstColumn="0" w:lastRowLastColumn="0"/>
              <w:rPr>
                <w:lang w:val="en-US"/>
              </w:rPr>
            </w:pPr>
            <w:r>
              <w:rPr>
                <w:lang w:val="en-US"/>
              </w:rPr>
              <w:t>Only user configuration of desired identifier to share with each network.</w:t>
            </w:r>
          </w:p>
        </w:tc>
      </w:tr>
      <w:tr w:rsidR="009A0E2C" w14:paraId="63E92E0F" w14:textId="77777777" w:rsidTr="009A0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4" w:type="dxa"/>
          </w:tcPr>
          <w:p w14:paraId="1928B741" w14:textId="2F410A26" w:rsidR="009A0E2C" w:rsidRDefault="00AB50BA" w:rsidP="00E01F31">
            <w:pPr>
              <w:rPr>
                <w:lang w:val="en-US"/>
              </w:rPr>
            </w:pPr>
            <w:r>
              <w:rPr>
                <w:lang w:val="en-US"/>
              </w:rPr>
              <w:t xml:space="preserve">15. </w:t>
            </w:r>
            <w:r w:rsidR="009A0E2C">
              <w:rPr>
                <w:lang w:val="en-US"/>
              </w:rPr>
              <w:t>Memory/storage requirements on AP (consider large # of clients)</w:t>
            </w:r>
          </w:p>
        </w:tc>
        <w:tc>
          <w:tcPr>
            <w:tcW w:w="6411" w:type="dxa"/>
          </w:tcPr>
          <w:p w14:paraId="61931DC0" w14:textId="681F9C1C" w:rsidR="009A0E2C" w:rsidRDefault="00876259" w:rsidP="00E01F31">
            <w:pPr>
              <w:cnfStyle w:val="000000100000" w:firstRow="0" w:lastRow="0" w:firstColumn="0" w:lastColumn="0" w:oddVBand="0" w:evenVBand="0" w:oddHBand="1" w:evenHBand="0" w:firstRowFirstColumn="0" w:firstRowLastColumn="0" w:lastRowFirstColumn="0" w:lastRowLastColumn="0"/>
              <w:rPr>
                <w:lang w:val="en-US"/>
              </w:rPr>
            </w:pPr>
            <w:r>
              <w:rPr>
                <w:lang w:val="en-US"/>
              </w:rPr>
              <w:t>Storage of identifier, only for associated clients.  No history required</w:t>
            </w:r>
            <w:ins w:id="19" w:author="Hamilton, Mark" w:date="2022-01-14T12:17:00Z">
              <w:r w:rsidR="00A33930">
                <w:rPr>
                  <w:lang w:val="en-US"/>
                </w:rPr>
                <w:t>, beyond replacement of any prior storage of a MAC address replaced with storage of the identifier instead</w:t>
              </w:r>
            </w:ins>
            <w:r>
              <w:rPr>
                <w:lang w:val="en-US"/>
              </w:rPr>
              <w:t>.</w:t>
            </w:r>
          </w:p>
        </w:tc>
      </w:tr>
      <w:tr w:rsidR="009A0E2C" w14:paraId="14C205E3" w14:textId="77777777" w:rsidTr="009A0E2C">
        <w:tc>
          <w:tcPr>
            <w:cnfStyle w:val="001000000000" w:firstRow="0" w:lastRow="0" w:firstColumn="1" w:lastColumn="0" w:oddVBand="0" w:evenVBand="0" w:oddHBand="0" w:evenHBand="0" w:firstRowFirstColumn="0" w:firstRowLastColumn="0" w:lastRowFirstColumn="0" w:lastRowLastColumn="0"/>
            <w:tcW w:w="2854" w:type="dxa"/>
          </w:tcPr>
          <w:p w14:paraId="50AC9A9E" w14:textId="249250A3" w:rsidR="009A0E2C" w:rsidRDefault="00AB50BA" w:rsidP="0056045A">
            <w:pPr>
              <w:rPr>
                <w:lang w:val="en-US"/>
              </w:rPr>
            </w:pPr>
            <w:r>
              <w:rPr>
                <w:lang w:val="en-US"/>
              </w:rPr>
              <w:t xml:space="preserve">16. </w:t>
            </w:r>
            <w:r w:rsidR="009A0E2C">
              <w:rPr>
                <w:lang w:val="en-US"/>
              </w:rPr>
              <w:t>Memory/storage requirements on non-AP STA</w:t>
            </w:r>
          </w:p>
        </w:tc>
        <w:tc>
          <w:tcPr>
            <w:tcW w:w="6411" w:type="dxa"/>
          </w:tcPr>
          <w:p w14:paraId="3B82674F" w14:textId="7DCAF74D" w:rsidR="009A0E2C" w:rsidRDefault="004E5DF2" w:rsidP="0056045A">
            <w:pPr>
              <w:cnfStyle w:val="000000000000" w:firstRow="0" w:lastRow="0" w:firstColumn="0" w:lastColumn="0" w:oddVBand="0" w:evenVBand="0" w:oddHBand="0" w:evenHBand="0" w:firstRowFirstColumn="0" w:firstRowLastColumn="0" w:lastRowFirstColumn="0" w:lastRowLastColumn="0"/>
              <w:rPr>
                <w:lang w:val="en-US"/>
              </w:rPr>
            </w:pPr>
            <w:r>
              <w:rPr>
                <w:lang w:val="en-US"/>
              </w:rPr>
              <w:t>Storage of identifier as part of “network profile” (when user does opt in).</w:t>
            </w:r>
          </w:p>
        </w:tc>
      </w:tr>
      <w:tr w:rsidR="009A0E2C" w14:paraId="7A978D73" w14:textId="77777777" w:rsidTr="009A0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4" w:type="dxa"/>
          </w:tcPr>
          <w:p w14:paraId="706B7D82" w14:textId="0FA9026A" w:rsidR="009A0E2C" w:rsidRDefault="00AB50BA" w:rsidP="0056045A">
            <w:pPr>
              <w:rPr>
                <w:lang w:val="en-US"/>
              </w:rPr>
            </w:pPr>
            <w:r>
              <w:rPr>
                <w:lang w:val="en-US"/>
              </w:rPr>
              <w:t xml:space="preserve">17. </w:t>
            </w:r>
            <w:r w:rsidR="009A0E2C">
              <w:rPr>
                <w:lang w:val="en-US"/>
              </w:rPr>
              <w:t>Third-party can determine if non-AP STA is using the solution?</w:t>
            </w:r>
          </w:p>
        </w:tc>
        <w:tc>
          <w:tcPr>
            <w:tcW w:w="6411" w:type="dxa"/>
          </w:tcPr>
          <w:p w14:paraId="720D12CF" w14:textId="626FF942" w:rsidR="009A0E2C" w:rsidRDefault="004E5DF2" w:rsidP="0056045A">
            <w:pPr>
              <w:cnfStyle w:val="000000100000" w:firstRow="0" w:lastRow="0" w:firstColumn="0" w:lastColumn="0" w:oddVBand="0" w:evenVBand="0" w:oddHBand="1" w:evenHBand="0" w:firstRowFirstColumn="0" w:firstRowLastColumn="0" w:lastRowFirstColumn="0" w:lastRowLastColumn="0"/>
              <w:rPr>
                <w:lang w:val="en-US"/>
              </w:rPr>
            </w:pPr>
            <w:del w:id="20" w:author="Hamilton, Mark" w:date="2022-01-14T12:19:00Z">
              <w:r w:rsidDel="00CE122A">
                <w:rPr>
                  <w:lang w:val="en-US"/>
                </w:rPr>
                <w:delText xml:space="preserve">No.  All exchanges are </w:delText>
              </w:r>
            </w:del>
            <w:ins w:id="21" w:author="Hamilton, Mark" w:date="2022-01-14T12:20:00Z">
              <w:r w:rsidR="00CE122A">
                <w:rPr>
                  <w:lang w:val="en-US"/>
                </w:rPr>
                <w:t>ID Query Capability is indicated in Extended Capabilities</w:t>
              </w:r>
            </w:ins>
            <w:r>
              <w:rPr>
                <w:lang w:val="en-US"/>
              </w:rPr>
              <w:t>.</w:t>
            </w:r>
            <w:ins w:id="22" w:author="Hamilton, Mark" w:date="2022-01-14T12:20:00Z">
              <w:r w:rsidR="00CE122A">
                <w:rPr>
                  <w:lang w:val="en-US"/>
                </w:rPr>
                <w:t xml:space="preserve">  </w:t>
              </w:r>
            </w:ins>
            <w:ins w:id="23" w:author="Hamilton, Mark" w:date="2022-01-14T12:22:00Z">
              <w:r w:rsidR="00CE122A">
                <w:rPr>
                  <w:lang w:val="en-US"/>
                </w:rPr>
                <w:t>E</w:t>
              </w:r>
            </w:ins>
            <w:ins w:id="24" w:author="Hamilton, Mark" w:date="2022-01-14T12:20:00Z">
              <w:r w:rsidR="00CE122A">
                <w:rPr>
                  <w:lang w:val="en-US"/>
                </w:rPr>
                <w:t>xchanges of ID Query information, and whether an identifier is provided or refused, are all within</w:t>
              </w:r>
            </w:ins>
            <w:ins w:id="25" w:author="Hamilton, Mark" w:date="2022-01-14T12:21:00Z">
              <w:r w:rsidR="00CE122A">
                <w:rPr>
                  <w:lang w:val="en-US"/>
                </w:rPr>
                <w:t xml:space="preserve"> the secure link, and no more trackable than any other user data.</w:t>
              </w:r>
            </w:ins>
          </w:p>
        </w:tc>
      </w:tr>
      <w:tr w:rsidR="009A0E2C" w14:paraId="265A2618" w14:textId="77777777" w:rsidTr="009A0E2C">
        <w:tc>
          <w:tcPr>
            <w:cnfStyle w:val="001000000000" w:firstRow="0" w:lastRow="0" w:firstColumn="1" w:lastColumn="0" w:oddVBand="0" w:evenVBand="0" w:oddHBand="0" w:evenHBand="0" w:firstRowFirstColumn="0" w:firstRowLastColumn="0" w:lastRowFirstColumn="0" w:lastRowLastColumn="0"/>
            <w:tcW w:w="2854" w:type="dxa"/>
          </w:tcPr>
          <w:p w14:paraId="2509F6A7" w14:textId="69849E9E" w:rsidR="009A0E2C" w:rsidRDefault="00AB50BA" w:rsidP="0056045A">
            <w:pPr>
              <w:rPr>
                <w:lang w:val="en-US"/>
              </w:rPr>
            </w:pPr>
            <w:r>
              <w:rPr>
                <w:lang w:val="en-US"/>
              </w:rPr>
              <w:t xml:space="preserve">18. </w:t>
            </w:r>
            <w:r w:rsidR="009A0E2C">
              <w:rPr>
                <w:lang w:val="en-US"/>
              </w:rPr>
              <w:t>Solution depends on an encrypted link?  (Nice to have if ‘no’?)</w:t>
            </w:r>
          </w:p>
        </w:tc>
        <w:tc>
          <w:tcPr>
            <w:tcW w:w="6411" w:type="dxa"/>
          </w:tcPr>
          <w:p w14:paraId="1B870867" w14:textId="750FAD28" w:rsidR="009A0E2C" w:rsidRDefault="004E5DF2" w:rsidP="0056045A">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9A0E2C" w14:paraId="1E270868" w14:textId="77777777" w:rsidTr="009A0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4" w:type="dxa"/>
          </w:tcPr>
          <w:p w14:paraId="255309E8" w14:textId="47F9B9B3" w:rsidR="009A0E2C" w:rsidRDefault="00AB50BA" w:rsidP="0056045A">
            <w:pPr>
              <w:rPr>
                <w:lang w:val="en-US"/>
              </w:rPr>
            </w:pPr>
            <w:r>
              <w:rPr>
                <w:lang w:val="en-US"/>
              </w:rPr>
              <w:t xml:space="preserve">19. </w:t>
            </w:r>
            <w:r w:rsidR="009A0E2C" w:rsidRPr="0056045A">
              <w:rPr>
                <w:lang w:val="en-US"/>
              </w:rPr>
              <w:t>How strongly is the ID bound to a user, and giving the user access/capabilities/etc.?</w:t>
            </w:r>
          </w:p>
        </w:tc>
        <w:tc>
          <w:tcPr>
            <w:tcW w:w="6411" w:type="dxa"/>
          </w:tcPr>
          <w:p w14:paraId="02F8CEED" w14:textId="4BA1000A" w:rsidR="009A0E2C" w:rsidRDefault="004E5DF2" w:rsidP="0056045A">
            <w:pPr>
              <w:cnfStyle w:val="000000100000" w:firstRow="0" w:lastRow="0" w:firstColumn="0" w:lastColumn="0" w:oddVBand="0" w:evenVBand="0" w:oddHBand="1" w:evenHBand="0" w:firstRowFirstColumn="0" w:firstRowLastColumn="0" w:lastRowFirstColumn="0" w:lastRowLastColumn="0"/>
              <w:rPr>
                <w:lang w:val="en-US"/>
              </w:rPr>
            </w:pPr>
            <w:r>
              <w:rPr>
                <w:lang w:val="en-US"/>
              </w:rPr>
              <w:t>Entirely up to the user, to choose the identifier to share with each network.  The ID can only be trusted to the same level a MAC address was trusted in the past.</w:t>
            </w:r>
          </w:p>
        </w:tc>
      </w:tr>
      <w:tr w:rsidR="009A0E2C" w14:paraId="14A6AC22" w14:textId="77777777" w:rsidTr="009A0E2C">
        <w:tc>
          <w:tcPr>
            <w:cnfStyle w:val="001000000000" w:firstRow="0" w:lastRow="0" w:firstColumn="1" w:lastColumn="0" w:oddVBand="0" w:evenVBand="0" w:oddHBand="0" w:evenHBand="0" w:firstRowFirstColumn="0" w:firstRowLastColumn="0" w:lastRowFirstColumn="0" w:lastRowLastColumn="0"/>
            <w:tcW w:w="2854" w:type="dxa"/>
          </w:tcPr>
          <w:p w14:paraId="45EAAC28" w14:textId="46CADD3E" w:rsidR="009A0E2C" w:rsidRPr="0056045A" w:rsidRDefault="00AB50BA" w:rsidP="0056045A">
            <w:pPr>
              <w:rPr>
                <w:lang w:val="en-US"/>
              </w:rPr>
            </w:pPr>
            <w:r>
              <w:rPr>
                <w:lang w:val="en-US"/>
              </w:rPr>
              <w:t xml:space="preserve">20. </w:t>
            </w:r>
            <w:r w:rsidR="009A0E2C" w:rsidRPr="00874BF8">
              <w:rPr>
                <w:lang w:val="en-US"/>
              </w:rPr>
              <w:t>Is it important/critical that the AP is trusted?</w:t>
            </w:r>
          </w:p>
        </w:tc>
        <w:tc>
          <w:tcPr>
            <w:tcW w:w="6411" w:type="dxa"/>
          </w:tcPr>
          <w:p w14:paraId="6C3DA9C4" w14:textId="318BBD00" w:rsidR="009A0E2C" w:rsidRDefault="004E5DF2" w:rsidP="0056045A">
            <w:pPr>
              <w:cnfStyle w:val="000000000000" w:firstRow="0" w:lastRow="0" w:firstColumn="0" w:lastColumn="0" w:oddVBand="0" w:evenVBand="0" w:oddHBand="0" w:evenHBand="0" w:firstRowFirstColumn="0" w:firstRowLastColumn="0" w:lastRowFirstColumn="0" w:lastRowLastColumn="0"/>
              <w:rPr>
                <w:lang w:val="en-US"/>
              </w:rPr>
            </w:pPr>
            <w:r>
              <w:rPr>
                <w:lang w:val="en-US"/>
              </w:rPr>
              <w:t>Entirely up to the user.  Choice of an identifier that exposes PII can be controlled to be only on networks that have strong(er) trust.</w:t>
            </w:r>
          </w:p>
        </w:tc>
      </w:tr>
      <w:tr w:rsidR="009A0E2C" w14:paraId="4A71FD12" w14:textId="77777777" w:rsidTr="009A0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4" w:type="dxa"/>
          </w:tcPr>
          <w:p w14:paraId="04C2E651" w14:textId="763975B7" w:rsidR="009A0E2C" w:rsidRPr="00874BF8" w:rsidRDefault="00AB50BA" w:rsidP="0056045A">
            <w:pPr>
              <w:rPr>
                <w:lang w:val="en-US"/>
              </w:rPr>
            </w:pPr>
            <w:r>
              <w:rPr>
                <w:lang w:val="en-US"/>
              </w:rPr>
              <w:t xml:space="preserve">21. </w:t>
            </w:r>
            <w:r w:rsidR="009A0E2C" w:rsidRPr="00874BF8">
              <w:rPr>
                <w:lang w:val="en-US"/>
              </w:rPr>
              <w:t>How “real” is the ID, in terms of getting to actual end-user identification versus a throwaway?</w:t>
            </w:r>
          </w:p>
        </w:tc>
        <w:tc>
          <w:tcPr>
            <w:tcW w:w="6411" w:type="dxa"/>
          </w:tcPr>
          <w:p w14:paraId="4A055A9C" w14:textId="1DFFC8B3" w:rsidR="009A0E2C" w:rsidRDefault="004E5DF2" w:rsidP="0056045A">
            <w:pPr>
              <w:cnfStyle w:val="000000100000" w:firstRow="0" w:lastRow="0" w:firstColumn="0" w:lastColumn="0" w:oddVBand="0" w:evenVBand="0" w:oddHBand="1" w:evenHBand="0" w:firstRowFirstColumn="0" w:firstRowLastColumn="0" w:lastRowFirstColumn="0" w:lastRowLastColumn="0"/>
              <w:rPr>
                <w:lang w:val="en-US"/>
              </w:rPr>
            </w:pPr>
            <w:r>
              <w:rPr>
                <w:lang w:val="en-US"/>
              </w:rPr>
              <w:t>Entirely up to the user.</w:t>
            </w:r>
          </w:p>
        </w:tc>
      </w:tr>
      <w:tr w:rsidR="009A0E2C" w14:paraId="4E977047" w14:textId="77777777" w:rsidTr="009A0E2C">
        <w:tc>
          <w:tcPr>
            <w:cnfStyle w:val="001000000000" w:firstRow="0" w:lastRow="0" w:firstColumn="1" w:lastColumn="0" w:oddVBand="0" w:evenVBand="0" w:oddHBand="0" w:evenHBand="0" w:firstRowFirstColumn="0" w:firstRowLastColumn="0" w:lastRowFirstColumn="0" w:lastRowLastColumn="0"/>
            <w:tcW w:w="2854" w:type="dxa"/>
          </w:tcPr>
          <w:p w14:paraId="109AB0AA" w14:textId="1AB232D8" w:rsidR="009A0E2C" w:rsidRPr="00874BF8" w:rsidRDefault="00AB50BA" w:rsidP="0056045A">
            <w:pPr>
              <w:rPr>
                <w:lang w:val="en-US"/>
              </w:rPr>
            </w:pPr>
            <w:r>
              <w:rPr>
                <w:lang w:val="en-US"/>
              </w:rPr>
              <w:lastRenderedPageBreak/>
              <w:t xml:space="preserve">22. </w:t>
            </w:r>
            <w:r w:rsidR="009A0E2C" w:rsidRPr="00874BF8">
              <w:rPr>
                <w:lang w:val="en-US"/>
              </w:rPr>
              <w:t>How much the network can trust the ID, to re-establish context from last time?</w:t>
            </w:r>
          </w:p>
        </w:tc>
        <w:tc>
          <w:tcPr>
            <w:tcW w:w="6411" w:type="dxa"/>
          </w:tcPr>
          <w:p w14:paraId="6162A729" w14:textId="77777777" w:rsidR="009A0E2C" w:rsidRPr="004E5DF2" w:rsidRDefault="004E5DF2" w:rsidP="004E5DF2">
            <w:pPr>
              <w:pStyle w:val="ListParagraph"/>
              <w:numPr>
                <w:ilvl w:val="0"/>
                <w:numId w:val="39"/>
              </w:numPr>
              <w:cnfStyle w:val="000000000000" w:firstRow="0" w:lastRow="0" w:firstColumn="0" w:lastColumn="0" w:oddVBand="0" w:evenVBand="0" w:oddHBand="0" w:evenHBand="0" w:firstRowFirstColumn="0" w:firstRowLastColumn="0" w:lastRowFirstColumn="0" w:lastRowLastColumn="0"/>
              <w:rPr>
                <w:sz w:val="22"/>
                <w:szCs w:val="22"/>
              </w:rPr>
            </w:pPr>
            <w:r w:rsidRPr="004E5DF2">
              <w:rPr>
                <w:sz w:val="22"/>
                <w:szCs w:val="22"/>
              </w:rPr>
              <w:t>As much as it could have trusted MAC address in past</w:t>
            </w:r>
          </w:p>
          <w:p w14:paraId="48B4791F" w14:textId="01CCA08A" w:rsidR="004E5DF2" w:rsidRPr="004E5DF2" w:rsidRDefault="004E5DF2" w:rsidP="004E5DF2">
            <w:pPr>
              <w:pStyle w:val="ListParagraph"/>
              <w:numPr>
                <w:ilvl w:val="0"/>
                <w:numId w:val="39"/>
              </w:numPr>
              <w:cnfStyle w:val="000000000000" w:firstRow="0" w:lastRow="0" w:firstColumn="0" w:lastColumn="0" w:oddVBand="0" w:evenVBand="0" w:oddHBand="0" w:evenHBand="0" w:firstRowFirstColumn="0" w:firstRowLastColumn="0" w:lastRowFirstColumn="0" w:lastRowLastColumn="0"/>
            </w:pPr>
            <w:r w:rsidRPr="004E5DF2">
              <w:rPr>
                <w:sz w:val="22"/>
                <w:szCs w:val="22"/>
              </w:rPr>
              <w:t>The network can control this, depending on the level of client device authentication used to establish the secure link.  Although, with high trust in the device authentication, a client identifier is probably not needed, anyway.</w:t>
            </w:r>
          </w:p>
        </w:tc>
      </w:tr>
      <w:tr w:rsidR="009A0E2C" w14:paraId="6BE969CE" w14:textId="77777777" w:rsidTr="009A0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4" w:type="dxa"/>
          </w:tcPr>
          <w:p w14:paraId="11F063C4" w14:textId="6D55CDD8" w:rsidR="009A0E2C" w:rsidRPr="00874BF8" w:rsidRDefault="00AB50BA" w:rsidP="0056045A">
            <w:pPr>
              <w:rPr>
                <w:lang w:val="en-US"/>
              </w:rPr>
            </w:pPr>
            <w:r>
              <w:rPr>
                <w:lang w:val="en-US"/>
              </w:rPr>
              <w:t>23. How does client know level of trust of the network (trust of AP/infrastructure/back-end entities)?</w:t>
            </w:r>
          </w:p>
        </w:tc>
        <w:tc>
          <w:tcPr>
            <w:tcW w:w="6411" w:type="dxa"/>
          </w:tcPr>
          <w:p w14:paraId="21F26A6C" w14:textId="24DFC608" w:rsidR="009A0E2C" w:rsidRDefault="00F03C58" w:rsidP="0056045A">
            <w:pPr>
              <w:cnfStyle w:val="000000100000" w:firstRow="0" w:lastRow="0" w:firstColumn="0" w:lastColumn="0" w:oddVBand="0" w:evenVBand="0" w:oddHBand="1" w:evenHBand="0" w:firstRowFirstColumn="0" w:firstRowLastColumn="0" w:lastRowFirstColumn="0" w:lastRowLastColumn="0"/>
              <w:rPr>
                <w:lang w:val="en-US"/>
              </w:rPr>
            </w:pPr>
            <w:r>
              <w:rPr>
                <w:lang w:val="en-US"/>
              </w:rPr>
              <w:t>Up to the implementation and the user.  The ID could be provided only on networks that have been validated.  Or, the user can indicate that the ID is not “sensitive” and provide it more freely, for example based just on the SSID, if there is no significant concern of exposure to a spoof (for example, the grocery store case).</w:t>
            </w:r>
          </w:p>
        </w:tc>
      </w:tr>
      <w:tr w:rsidR="00F03C58" w14:paraId="30D7C3E0" w14:textId="77777777" w:rsidTr="009A0E2C">
        <w:tc>
          <w:tcPr>
            <w:cnfStyle w:val="001000000000" w:firstRow="0" w:lastRow="0" w:firstColumn="1" w:lastColumn="0" w:oddVBand="0" w:evenVBand="0" w:oddHBand="0" w:evenHBand="0" w:firstRowFirstColumn="0" w:firstRowLastColumn="0" w:lastRowFirstColumn="0" w:lastRowLastColumn="0"/>
            <w:tcW w:w="2854" w:type="dxa"/>
          </w:tcPr>
          <w:p w14:paraId="6E901E7A" w14:textId="541D4611" w:rsidR="00F03C58" w:rsidRDefault="00F03C58" w:rsidP="0056045A">
            <w:pPr>
              <w:rPr>
                <w:lang w:val="en-US"/>
              </w:rPr>
            </w:pPr>
            <w:r>
              <w:rPr>
                <w:lang w:val="en-US"/>
              </w:rPr>
              <w:t>24. Consider operation of the solution on networks that are “Open”, or PSK and could be exposed.  (Note that protection of (post-association/SA) identifier is no higher than protection of the data exchange.  Not a new problem caused by RCM.)</w:t>
            </w:r>
          </w:p>
        </w:tc>
        <w:tc>
          <w:tcPr>
            <w:tcW w:w="6411" w:type="dxa"/>
          </w:tcPr>
          <w:p w14:paraId="29EE2A41" w14:textId="54D714AE" w:rsidR="00F03C58" w:rsidRDefault="00F03C58" w:rsidP="0056045A">
            <w:pPr>
              <w:cnfStyle w:val="000000000000" w:firstRow="0" w:lastRow="0" w:firstColumn="0" w:lastColumn="0" w:oddVBand="0" w:evenVBand="0" w:oddHBand="0" w:evenHBand="0" w:firstRowFirstColumn="0" w:firstRowLastColumn="0" w:lastRowFirstColumn="0" w:lastRowLastColumn="0"/>
              <w:rPr>
                <w:lang w:val="en-US"/>
              </w:rPr>
            </w:pPr>
            <w:r>
              <w:rPr>
                <w:lang w:val="en-US"/>
              </w:rPr>
              <w:t>Similar to just above, the user can indicate which identifiers are sensitive, and which are not (or less so).  Less sensitive identifiers can be used on Open or PSK networks, where the concern of exposure is low.  Note: It should be a recommendation that the identifier is only shared over Enhanced Open (OWE) networks, and not truly Open networks, to avoid third-party tracking.</w:t>
            </w:r>
          </w:p>
        </w:tc>
      </w:tr>
      <w:tr w:rsidR="00F03C58" w14:paraId="061B5FFA" w14:textId="77777777" w:rsidTr="009A0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4" w:type="dxa"/>
          </w:tcPr>
          <w:p w14:paraId="3FE57968" w14:textId="1222B4AC" w:rsidR="00F03C58" w:rsidRDefault="00F03C58" w:rsidP="0056045A">
            <w:pPr>
              <w:rPr>
                <w:lang w:val="en-US"/>
              </w:rPr>
            </w:pPr>
            <w:r>
              <w:rPr>
                <w:lang w:val="en-US"/>
              </w:rPr>
              <w:t>25. Control over lifetime of the identifier?  User control and/or network control?</w:t>
            </w:r>
          </w:p>
        </w:tc>
        <w:tc>
          <w:tcPr>
            <w:tcW w:w="6411" w:type="dxa"/>
          </w:tcPr>
          <w:p w14:paraId="616F4E4A" w14:textId="090F061E" w:rsidR="00F03C58" w:rsidRDefault="00F03C58" w:rsidP="0056045A">
            <w:pPr>
              <w:cnfStyle w:val="000000100000" w:firstRow="0" w:lastRow="0" w:firstColumn="0" w:lastColumn="0" w:oddVBand="0" w:evenVBand="0" w:oddHBand="1" w:evenHBand="0" w:firstRowFirstColumn="0" w:firstRowLastColumn="0" w:lastRowFirstColumn="0" w:lastRowLastColumn="0"/>
              <w:rPr>
                <w:lang w:val="en-US"/>
              </w:rPr>
            </w:pPr>
            <w:r>
              <w:rPr>
                <w:lang w:val="en-US"/>
              </w:rPr>
              <w:t>Entirely at user control.</w:t>
            </w:r>
          </w:p>
        </w:tc>
      </w:tr>
      <w:tr w:rsidR="00F03C58" w14:paraId="5197F1D4" w14:textId="77777777" w:rsidTr="009A0E2C">
        <w:tc>
          <w:tcPr>
            <w:cnfStyle w:val="001000000000" w:firstRow="0" w:lastRow="0" w:firstColumn="1" w:lastColumn="0" w:oddVBand="0" w:evenVBand="0" w:oddHBand="0" w:evenHBand="0" w:firstRowFirstColumn="0" w:firstRowLastColumn="0" w:lastRowFirstColumn="0" w:lastRowLastColumn="0"/>
            <w:tcW w:w="2854" w:type="dxa"/>
          </w:tcPr>
          <w:p w14:paraId="47B24A52" w14:textId="5D816F96" w:rsidR="00F03C58" w:rsidRDefault="00F03C58" w:rsidP="0056045A">
            <w:pPr>
              <w:rPr>
                <w:lang w:val="en-US"/>
              </w:rPr>
            </w:pPr>
            <w:r>
              <w:rPr>
                <w:lang w:val="en-US"/>
              </w:rPr>
              <w:t>26. Consider whether solution offers identifier per device, user or group.</w:t>
            </w:r>
          </w:p>
        </w:tc>
        <w:tc>
          <w:tcPr>
            <w:tcW w:w="6411" w:type="dxa"/>
          </w:tcPr>
          <w:p w14:paraId="1DDA0FAC" w14:textId="4047D712" w:rsidR="00F03C58" w:rsidRDefault="00F03C58" w:rsidP="0056045A">
            <w:pPr>
              <w:cnfStyle w:val="000000000000" w:firstRow="0" w:lastRow="0" w:firstColumn="0" w:lastColumn="0" w:oddVBand="0" w:evenVBand="0" w:oddHBand="0" w:evenHBand="0" w:firstRowFirstColumn="0" w:firstRowLastColumn="0" w:lastRowFirstColumn="0" w:lastRowLastColumn="0"/>
              <w:rPr>
                <w:lang w:val="en-US"/>
              </w:rPr>
            </w:pPr>
            <w:r>
              <w:rPr>
                <w:lang w:val="en-US"/>
              </w:rPr>
              <w:t>The user can completely control the scope of the identifier, using a unique identifier per-device, or a shared identifier across all devices that user operates, or even more broadly shared if that’s appropriate to the use case.</w:t>
            </w:r>
          </w:p>
        </w:tc>
      </w:tr>
      <w:tr w:rsidR="00F03C58" w14:paraId="33588EC8" w14:textId="77777777" w:rsidTr="009A0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4" w:type="dxa"/>
          </w:tcPr>
          <w:p w14:paraId="6E8D6C45" w14:textId="5BC371EB" w:rsidR="00F03C58" w:rsidRDefault="00F03C58" w:rsidP="0056045A">
            <w:pPr>
              <w:rPr>
                <w:lang w:val="en-US"/>
              </w:rPr>
            </w:pPr>
            <w:r>
              <w:rPr>
                <w:lang w:val="en-US"/>
              </w:rPr>
              <w:t>27. Network being spoofed can gain access to client identifier?</w:t>
            </w:r>
          </w:p>
        </w:tc>
        <w:tc>
          <w:tcPr>
            <w:tcW w:w="6411" w:type="dxa"/>
          </w:tcPr>
          <w:p w14:paraId="427F93DE" w14:textId="116AB8B0" w:rsidR="00F03C58" w:rsidRDefault="00F03C58" w:rsidP="0056045A">
            <w:pPr>
              <w:cnfStyle w:val="000000100000" w:firstRow="0" w:lastRow="0" w:firstColumn="0" w:lastColumn="0" w:oddVBand="0" w:evenVBand="0" w:oddHBand="1" w:evenHBand="0" w:firstRowFirstColumn="0" w:firstRowLastColumn="0" w:lastRowFirstColumn="0" w:lastRowLastColumn="0"/>
              <w:rPr>
                <w:lang w:val="en-US"/>
              </w:rPr>
            </w:pPr>
            <w:r>
              <w:rPr>
                <w:lang w:val="en-US"/>
              </w:rPr>
              <w:t>This is under user control, to decide the level of trust and verification needed from the network before the identifier is shared.  Some identifiers might be very sensitive PII, and a high level of network validation can be required before proving the identifier (security and authentication context established).  Or, an identifier might be “throw-away”/generally known/not sensitive, and can be shared more freely.</w:t>
            </w:r>
          </w:p>
        </w:tc>
      </w:tr>
    </w:tbl>
    <w:p w14:paraId="02AC484E" w14:textId="77777777" w:rsidR="00A156AE" w:rsidRDefault="00A156AE" w:rsidP="00A156AE">
      <w:pPr>
        <w:rPr>
          <w:lang w:val="en-US"/>
        </w:rPr>
      </w:pPr>
    </w:p>
    <w:p w14:paraId="265E8CA3" w14:textId="77777777" w:rsidR="00A156AE" w:rsidRPr="003C44CC" w:rsidRDefault="00A156AE" w:rsidP="00A156AE">
      <w:pPr>
        <w:rPr>
          <w:lang w:val="en-US"/>
        </w:rPr>
      </w:pPr>
    </w:p>
    <w:p w14:paraId="05E9CA99" w14:textId="77777777" w:rsidR="00BC53BF" w:rsidRPr="003C44CC" w:rsidRDefault="00BC53BF" w:rsidP="003C44CC">
      <w:pPr>
        <w:rPr>
          <w:lang w:val="en-US"/>
        </w:rPr>
      </w:pPr>
    </w:p>
    <w:sectPr w:rsidR="00BC53BF" w:rsidRPr="003C44CC" w:rsidSect="00C5682A">
      <w:headerReference w:type="default" r:id="rId9"/>
      <w:footerReference w:type="default" r:id="rId10"/>
      <w:pgSz w:w="12240" w:h="15840" w:code="1"/>
      <w:pgMar w:top="720" w:right="1440" w:bottom="720" w:left="720" w:header="432" w:footer="432" w:gutter="72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F23764" w14:textId="77777777" w:rsidR="00EB1483" w:rsidRDefault="00EB1483">
      <w:r>
        <w:separator/>
      </w:r>
    </w:p>
  </w:endnote>
  <w:endnote w:type="continuationSeparator" w:id="0">
    <w:p w14:paraId="24734E78" w14:textId="77777777" w:rsidR="00EB1483" w:rsidRDefault="00EB1483">
      <w:r>
        <w:continuationSeparator/>
      </w:r>
    </w:p>
  </w:endnote>
  <w:endnote w:type="continuationNotice" w:id="1">
    <w:p w14:paraId="761660A5" w14:textId="77777777" w:rsidR="00EB1483" w:rsidRDefault="00EB14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NewPSMT">
    <w:altName w:val="Courier New"/>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85794" w14:textId="28B174B0" w:rsidR="002C1464" w:rsidRDefault="007654D8">
    <w:pPr>
      <w:pStyle w:val="Footer"/>
      <w:tabs>
        <w:tab w:val="clear" w:pos="6480"/>
        <w:tab w:val="center" w:pos="4680"/>
        <w:tab w:val="right" w:pos="9360"/>
      </w:tabs>
    </w:pPr>
    <w:fldSimple w:instr=" SUBJECT  \* MERGEFORMAT ">
      <w:r w:rsidR="002C1464">
        <w:t>Submission</w:t>
      </w:r>
    </w:fldSimple>
    <w:r w:rsidR="002C1464">
      <w:tab/>
      <w:t xml:space="preserve">page </w:t>
    </w:r>
    <w:r w:rsidR="002C1464">
      <w:fldChar w:fldCharType="begin"/>
    </w:r>
    <w:r w:rsidR="002C1464">
      <w:instrText xml:space="preserve">page </w:instrText>
    </w:r>
    <w:r w:rsidR="002C1464">
      <w:fldChar w:fldCharType="separate"/>
    </w:r>
    <w:r w:rsidR="002C1464">
      <w:rPr>
        <w:noProof/>
      </w:rPr>
      <w:t>2</w:t>
    </w:r>
    <w:r w:rsidR="002C1464">
      <w:fldChar w:fldCharType="end"/>
    </w:r>
    <w:r w:rsidR="002C1464">
      <w:tab/>
      <w:t>Mark Hamilton, Ruckus/CommScope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4AAFB4" w14:textId="77777777" w:rsidR="00EB1483" w:rsidRDefault="00EB1483">
      <w:r>
        <w:separator/>
      </w:r>
    </w:p>
  </w:footnote>
  <w:footnote w:type="continuationSeparator" w:id="0">
    <w:p w14:paraId="4B4C09EE" w14:textId="77777777" w:rsidR="00EB1483" w:rsidRDefault="00EB1483">
      <w:r>
        <w:continuationSeparator/>
      </w:r>
    </w:p>
  </w:footnote>
  <w:footnote w:type="continuationNotice" w:id="1">
    <w:p w14:paraId="28D63311" w14:textId="77777777" w:rsidR="00EB1483" w:rsidRDefault="00EB14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00D1" w14:textId="0CFB5346" w:rsidR="002C1464" w:rsidRDefault="002C1464" w:rsidP="006B0AA0">
    <w:pPr>
      <w:pStyle w:val="Header"/>
      <w:tabs>
        <w:tab w:val="clear" w:pos="6480"/>
        <w:tab w:val="center" w:pos="4680"/>
        <w:tab w:val="right" w:pos="9360"/>
      </w:tabs>
      <w:spacing w:after="240"/>
    </w:pPr>
    <w:del w:id="26" w:author="Hamilton, Mark" w:date="2022-01-08T16:17:00Z">
      <w:r w:rsidDel="00BC371E">
        <w:delText>November 2021</w:delText>
      </w:r>
    </w:del>
    <w:ins w:id="27" w:author="Hamilton, Mark" w:date="2022-01-08T16:17:00Z">
      <w:r w:rsidR="00BC371E">
        <w:t>January 2022</w:t>
      </w:r>
    </w:ins>
    <w:r>
      <w:tab/>
    </w:r>
    <w:r>
      <w:tab/>
    </w:r>
    <w:fldSimple w:instr=" TITLE  \* MERGEFORMAT ">
      <w:r w:rsidR="00F257AD">
        <w:t>doc.: IEEE 802.11-21/1853</w:t>
      </w:r>
    </w:fldSimple>
    <w:r>
      <w:t>r</w:t>
    </w:r>
    <w:ins w:id="28" w:author="Hamilton, Mark" w:date="2022-01-14T12:22:00Z">
      <w:r w:rsidR="00BE6323">
        <w:t>2</w:t>
      </w:r>
    </w:ins>
    <w:del w:id="29" w:author="Hamilton, Mark" w:date="2022-01-08T16:16:00Z">
      <w:r w:rsidR="00F257AD" w:rsidDel="00BC371E">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7EC5BDE"/>
    <w:lvl w:ilvl="0">
      <w:numFmt w:val="bullet"/>
      <w:lvlText w:val="*"/>
      <w:lvlJc w:val="left"/>
    </w:lvl>
  </w:abstractNum>
  <w:abstractNum w:abstractNumId="1" w15:restartNumberingAfterBreak="0">
    <w:nsid w:val="045440F6"/>
    <w:multiLevelType w:val="hybridMultilevel"/>
    <w:tmpl w:val="5C3AB930"/>
    <w:lvl w:ilvl="0" w:tplc="04090001">
      <w:start w:val="1"/>
      <w:numFmt w:val="bullet"/>
      <w:lvlText w:val=""/>
      <w:lvlJc w:val="left"/>
      <w:pPr>
        <w:ind w:left="720" w:hanging="360"/>
      </w:pPr>
      <w:rPr>
        <w:rFonts w:ascii="Symbol" w:hAnsi="Symbol" w:hint="default"/>
      </w:rPr>
    </w:lvl>
    <w:lvl w:ilvl="1" w:tplc="1FCE73CA">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385AF2"/>
    <w:multiLevelType w:val="hybridMultilevel"/>
    <w:tmpl w:val="8058376A"/>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8FE04C1"/>
    <w:multiLevelType w:val="hybridMultilevel"/>
    <w:tmpl w:val="33907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8A4CC7"/>
    <w:multiLevelType w:val="hybridMultilevel"/>
    <w:tmpl w:val="6BF02FEE"/>
    <w:lvl w:ilvl="0" w:tplc="450C32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2E284F"/>
    <w:multiLevelType w:val="hybridMultilevel"/>
    <w:tmpl w:val="139CA3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561A37"/>
    <w:multiLevelType w:val="hybridMultilevel"/>
    <w:tmpl w:val="D0886870"/>
    <w:lvl w:ilvl="0" w:tplc="E9CAA7A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01C2A"/>
    <w:multiLevelType w:val="hybridMultilevel"/>
    <w:tmpl w:val="468AA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7C7063"/>
    <w:multiLevelType w:val="hybridMultilevel"/>
    <w:tmpl w:val="B3101A58"/>
    <w:lvl w:ilvl="0" w:tplc="450C32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0A2849"/>
    <w:multiLevelType w:val="hybridMultilevel"/>
    <w:tmpl w:val="59FA598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764C05"/>
    <w:multiLevelType w:val="hybridMultilevel"/>
    <w:tmpl w:val="1ECA9ACA"/>
    <w:lvl w:ilvl="0" w:tplc="450C32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E04748"/>
    <w:multiLevelType w:val="hybridMultilevel"/>
    <w:tmpl w:val="74B8557C"/>
    <w:lvl w:ilvl="0" w:tplc="213C698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453855"/>
    <w:multiLevelType w:val="hybridMultilevel"/>
    <w:tmpl w:val="5DF0273E"/>
    <w:lvl w:ilvl="0" w:tplc="E9CAA7A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580F3C"/>
    <w:multiLevelType w:val="hybridMultilevel"/>
    <w:tmpl w:val="529A6A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220D1F"/>
    <w:multiLevelType w:val="hybridMultilevel"/>
    <w:tmpl w:val="61DE018C"/>
    <w:lvl w:ilvl="0" w:tplc="EF427C98">
      <w:numFmt w:val="bullet"/>
      <w:lvlText w:val="-"/>
      <w:lvlJc w:val="left"/>
      <w:pPr>
        <w:ind w:left="1130" w:hanging="360"/>
      </w:pPr>
      <w:rPr>
        <w:rFonts w:ascii="CourierNewPSMT" w:eastAsia="Times New Roman" w:hAnsi="CourierNewPSMT" w:cs="CourierNewPSMT" w:hint="default"/>
      </w:rPr>
    </w:lvl>
    <w:lvl w:ilvl="1" w:tplc="04090003" w:tentative="1">
      <w:start w:val="1"/>
      <w:numFmt w:val="bullet"/>
      <w:lvlText w:val="o"/>
      <w:lvlJc w:val="left"/>
      <w:pPr>
        <w:ind w:left="1850" w:hanging="360"/>
      </w:pPr>
      <w:rPr>
        <w:rFonts w:ascii="Courier New" w:hAnsi="Courier New" w:cs="Courier New" w:hint="default"/>
      </w:rPr>
    </w:lvl>
    <w:lvl w:ilvl="2" w:tplc="04090005" w:tentative="1">
      <w:start w:val="1"/>
      <w:numFmt w:val="bullet"/>
      <w:lvlText w:val=""/>
      <w:lvlJc w:val="left"/>
      <w:pPr>
        <w:ind w:left="2570" w:hanging="360"/>
      </w:pPr>
      <w:rPr>
        <w:rFonts w:ascii="Wingdings" w:hAnsi="Wingdings" w:hint="default"/>
      </w:rPr>
    </w:lvl>
    <w:lvl w:ilvl="3" w:tplc="04090001" w:tentative="1">
      <w:start w:val="1"/>
      <w:numFmt w:val="bullet"/>
      <w:lvlText w:val=""/>
      <w:lvlJc w:val="left"/>
      <w:pPr>
        <w:ind w:left="3290" w:hanging="360"/>
      </w:pPr>
      <w:rPr>
        <w:rFonts w:ascii="Symbol" w:hAnsi="Symbol" w:hint="default"/>
      </w:rPr>
    </w:lvl>
    <w:lvl w:ilvl="4" w:tplc="04090003" w:tentative="1">
      <w:start w:val="1"/>
      <w:numFmt w:val="bullet"/>
      <w:lvlText w:val="o"/>
      <w:lvlJc w:val="left"/>
      <w:pPr>
        <w:ind w:left="4010" w:hanging="360"/>
      </w:pPr>
      <w:rPr>
        <w:rFonts w:ascii="Courier New" w:hAnsi="Courier New" w:cs="Courier New" w:hint="default"/>
      </w:rPr>
    </w:lvl>
    <w:lvl w:ilvl="5" w:tplc="04090005" w:tentative="1">
      <w:start w:val="1"/>
      <w:numFmt w:val="bullet"/>
      <w:lvlText w:val=""/>
      <w:lvlJc w:val="left"/>
      <w:pPr>
        <w:ind w:left="4730" w:hanging="360"/>
      </w:pPr>
      <w:rPr>
        <w:rFonts w:ascii="Wingdings" w:hAnsi="Wingdings" w:hint="default"/>
      </w:rPr>
    </w:lvl>
    <w:lvl w:ilvl="6" w:tplc="04090001" w:tentative="1">
      <w:start w:val="1"/>
      <w:numFmt w:val="bullet"/>
      <w:lvlText w:val=""/>
      <w:lvlJc w:val="left"/>
      <w:pPr>
        <w:ind w:left="5450" w:hanging="360"/>
      </w:pPr>
      <w:rPr>
        <w:rFonts w:ascii="Symbol" w:hAnsi="Symbol" w:hint="default"/>
      </w:rPr>
    </w:lvl>
    <w:lvl w:ilvl="7" w:tplc="04090003" w:tentative="1">
      <w:start w:val="1"/>
      <w:numFmt w:val="bullet"/>
      <w:lvlText w:val="o"/>
      <w:lvlJc w:val="left"/>
      <w:pPr>
        <w:ind w:left="6170" w:hanging="360"/>
      </w:pPr>
      <w:rPr>
        <w:rFonts w:ascii="Courier New" w:hAnsi="Courier New" w:cs="Courier New" w:hint="default"/>
      </w:rPr>
    </w:lvl>
    <w:lvl w:ilvl="8" w:tplc="04090005" w:tentative="1">
      <w:start w:val="1"/>
      <w:numFmt w:val="bullet"/>
      <w:lvlText w:val=""/>
      <w:lvlJc w:val="left"/>
      <w:pPr>
        <w:ind w:left="6890" w:hanging="360"/>
      </w:pPr>
      <w:rPr>
        <w:rFonts w:ascii="Wingdings" w:hAnsi="Wingdings" w:hint="default"/>
      </w:rPr>
    </w:lvl>
  </w:abstractNum>
  <w:abstractNum w:abstractNumId="15" w15:restartNumberingAfterBreak="0">
    <w:nsid w:val="394B3B97"/>
    <w:multiLevelType w:val="hybridMultilevel"/>
    <w:tmpl w:val="9E2EE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A9B7AFD"/>
    <w:multiLevelType w:val="hybridMultilevel"/>
    <w:tmpl w:val="1252382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FAF4EB3"/>
    <w:multiLevelType w:val="hybridMultilevel"/>
    <w:tmpl w:val="C3485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C70992"/>
    <w:multiLevelType w:val="multilevel"/>
    <w:tmpl w:val="F28ED31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47CE6D9E"/>
    <w:multiLevelType w:val="hybridMultilevel"/>
    <w:tmpl w:val="10363DFA"/>
    <w:lvl w:ilvl="0" w:tplc="E9CAA7A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71059"/>
    <w:multiLevelType w:val="hybridMultilevel"/>
    <w:tmpl w:val="A470FF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963E6E"/>
    <w:multiLevelType w:val="hybridMultilevel"/>
    <w:tmpl w:val="6D888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0E40BB"/>
    <w:multiLevelType w:val="hybridMultilevel"/>
    <w:tmpl w:val="17AA3E9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E334E16"/>
    <w:multiLevelType w:val="hybridMultilevel"/>
    <w:tmpl w:val="A7A4E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BA0982"/>
    <w:multiLevelType w:val="hybridMultilevel"/>
    <w:tmpl w:val="E99A45B2"/>
    <w:lvl w:ilvl="0" w:tplc="75583140">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0D6BCB"/>
    <w:multiLevelType w:val="hybridMultilevel"/>
    <w:tmpl w:val="1A1AA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56680E"/>
    <w:multiLevelType w:val="hybridMultilevel"/>
    <w:tmpl w:val="B74EB022"/>
    <w:lvl w:ilvl="0" w:tplc="67580414">
      <w:start w:val="8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725990"/>
    <w:multiLevelType w:val="hybridMultilevel"/>
    <w:tmpl w:val="6526F9A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67741D80"/>
    <w:multiLevelType w:val="hybridMultilevel"/>
    <w:tmpl w:val="EA7ADCE8"/>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7A31C1E"/>
    <w:multiLevelType w:val="hybridMultilevel"/>
    <w:tmpl w:val="DB70E348"/>
    <w:lvl w:ilvl="0" w:tplc="FA2634CC">
      <w:start w:val="1"/>
      <w:numFmt w:val="bullet"/>
      <w:lvlText w:val="•"/>
      <w:lvlJc w:val="left"/>
      <w:pPr>
        <w:tabs>
          <w:tab w:val="num" w:pos="720"/>
        </w:tabs>
        <w:ind w:left="720" w:hanging="360"/>
      </w:pPr>
      <w:rPr>
        <w:rFonts w:ascii="Times New Roman" w:hAnsi="Times New Roman" w:hint="default"/>
      </w:rPr>
    </w:lvl>
    <w:lvl w:ilvl="1" w:tplc="D4568164" w:tentative="1">
      <w:start w:val="1"/>
      <w:numFmt w:val="bullet"/>
      <w:lvlText w:val="•"/>
      <w:lvlJc w:val="left"/>
      <w:pPr>
        <w:tabs>
          <w:tab w:val="num" w:pos="1440"/>
        </w:tabs>
        <w:ind w:left="1440" w:hanging="360"/>
      </w:pPr>
      <w:rPr>
        <w:rFonts w:ascii="Times New Roman" w:hAnsi="Times New Roman" w:hint="default"/>
      </w:rPr>
    </w:lvl>
    <w:lvl w:ilvl="2" w:tplc="41501E64" w:tentative="1">
      <w:start w:val="1"/>
      <w:numFmt w:val="bullet"/>
      <w:lvlText w:val="•"/>
      <w:lvlJc w:val="left"/>
      <w:pPr>
        <w:tabs>
          <w:tab w:val="num" w:pos="2160"/>
        </w:tabs>
        <w:ind w:left="2160" w:hanging="360"/>
      </w:pPr>
      <w:rPr>
        <w:rFonts w:ascii="Times New Roman" w:hAnsi="Times New Roman" w:hint="default"/>
      </w:rPr>
    </w:lvl>
    <w:lvl w:ilvl="3" w:tplc="21DE953C" w:tentative="1">
      <w:start w:val="1"/>
      <w:numFmt w:val="bullet"/>
      <w:lvlText w:val="•"/>
      <w:lvlJc w:val="left"/>
      <w:pPr>
        <w:tabs>
          <w:tab w:val="num" w:pos="2880"/>
        </w:tabs>
        <w:ind w:left="2880" w:hanging="360"/>
      </w:pPr>
      <w:rPr>
        <w:rFonts w:ascii="Times New Roman" w:hAnsi="Times New Roman" w:hint="default"/>
      </w:rPr>
    </w:lvl>
    <w:lvl w:ilvl="4" w:tplc="C3EA8474" w:tentative="1">
      <w:start w:val="1"/>
      <w:numFmt w:val="bullet"/>
      <w:lvlText w:val="•"/>
      <w:lvlJc w:val="left"/>
      <w:pPr>
        <w:tabs>
          <w:tab w:val="num" w:pos="3600"/>
        </w:tabs>
        <w:ind w:left="3600" w:hanging="360"/>
      </w:pPr>
      <w:rPr>
        <w:rFonts w:ascii="Times New Roman" w:hAnsi="Times New Roman" w:hint="default"/>
      </w:rPr>
    </w:lvl>
    <w:lvl w:ilvl="5" w:tplc="E5C65AC4" w:tentative="1">
      <w:start w:val="1"/>
      <w:numFmt w:val="bullet"/>
      <w:lvlText w:val="•"/>
      <w:lvlJc w:val="left"/>
      <w:pPr>
        <w:tabs>
          <w:tab w:val="num" w:pos="4320"/>
        </w:tabs>
        <w:ind w:left="4320" w:hanging="360"/>
      </w:pPr>
      <w:rPr>
        <w:rFonts w:ascii="Times New Roman" w:hAnsi="Times New Roman" w:hint="default"/>
      </w:rPr>
    </w:lvl>
    <w:lvl w:ilvl="6" w:tplc="9B22FE64" w:tentative="1">
      <w:start w:val="1"/>
      <w:numFmt w:val="bullet"/>
      <w:lvlText w:val="•"/>
      <w:lvlJc w:val="left"/>
      <w:pPr>
        <w:tabs>
          <w:tab w:val="num" w:pos="5040"/>
        </w:tabs>
        <w:ind w:left="5040" w:hanging="360"/>
      </w:pPr>
      <w:rPr>
        <w:rFonts w:ascii="Times New Roman" w:hAnsi="Times New Roman" w:hint="default"/>
      </w:rPr>
    </w:lvl>
    <w:lvl w:ilvl="7" w:tplc="C5549F70" w:tentative="1">
      <w:start w:val="1"/>
      <w:numFmt w:val="bullet"/>
      <w:lvlText w:val="•"/>
      <w:lvlJc w:val="left"/>
      <w:pPr>
        <w:tabs>
          <w:tab w:val="num" w:pos="5760"/>
        </w:tabs>
        <w:ind w:left="5760" w:hanging="360"/>
      </w:pPr>
      <w:rPr>
        <w:rFonts w:ascii="Times New Roman" w:hAnsi="Times New Roman" w:hint="default"/>
      </w:rPr>
    </w:lvl>
    <w:lvl w:ilvl="8" w:tplc="2E000C2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67F039FE"/>
    <w:multiLevelType w:val="hybridMultilevel"/>
    <w:tmpl w:val="27CC3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0F75FD"/>
    <w:multiLevelType w:val="hybridMultilevel"/>
    <w:tmpl w:val="BDA60A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435FE0"/>
    <w:multiLevelType w:val="hybridMultilevel"/>
    <w:tmpl w:val="AADAD6D0"/>
    <w:lvl w:ilvl="0" w:tplc="908CCC8C">
      <w:start w:val="1"/>
      <w:numFmt w:val="bullet"/>
      <w:lvlText w:val="•"/>
      <w:lvlJc w:val="left"/>
      <w:pPr>
        <w:tabs>
          <w:tab w:val="num" w:pos="720"/>
        </w:tabs>
        <w:ind w:left="720" w:hanging="360"/>
      </w:pPr>
      <w:rPr>
        <w:rFonts w:ascii="Times New Roman" w:hAnsi="Times New Roman" w:hint="default"/>
      </w:rPr>
    </w:lvl>
    <w:lvl w:ilvl="1" w:tplc="AD589A5A" w:tentative="1">
      <w:start w:val="1"/>
      <w:numFmt w:val="bullet"/>
      <w:lvlText w:val="•"/>
      <w:lvlJc w:val="left"/>
      <w:pPr>
        <w:tabs>
          <w:tab w:val="num" w:pos="1440"/>
        </w:tabs>
        <w:ind w:left="1440" w:hanging="360"/>
      </w:pPr>
      <w:rPr>
        <w:rFonts w:ascii="Times New Roman" w:hAnsi="Times New Roman" w:hint="default"/>
      </w:rPr>
    </w:lvl>
    <w:lvl w:ilvl="2" w:tplc="0AD84CA8" w:tentative="1">
      <w:start w:val="1"/>
      <w:numFmt w:val="bullet"/>
      <w:lvlText w:val="•"/>
      <w:lvlJc w:val="left"/>
      <w:pPr>
        <w:tabs>
          <w:tab w:val="num" w:pos="2160"/>
        </w:tabs>
        <w:ind w:left="2160" w:hanging="360"/>
      </w:pPr>
      <w:rPr>
        <w:rFonts w:ascii="Times New Roman" w:hAnsi="Times New Roman" w:hint="default"/>
      </w:rPr>
    </w:lvl>
    <w:lvl w:ilvl="3" w:tplc="621A1544" w:tentative="1">
      <w:start w:val="1"/>
      <w:numFmt w:val="bullet"/>
      <w:lvlText w:val="•"/>
      <w:lvlJc w:val="left"/>
      <w:pPr>
        <w:tabs>
          <w:tab w:val="num" w:pos="2880"/>
        </w:tabs>
        <w:ind w:left="2880" w:hanging="360"/>
      </w:pPr>
      <w:rPr>
        <w:rFonts w:ascii="Times New Roman" w:hAnsi="Times New Roman" w:hint="default"/>
      </w:rPr>
    </w:lvl>
    <w:lvl w:ilvl="4" w:tplc="287A51DA" w:tentative="1">
      <w:start w:val="1"/>
      <w:numFmt w:val="bullet"/>
      <w:lvlText w:val="•"/>
      <w:lvlJc w:val="left"/>
      <w:pPr>
        <w:tabs>
          <w:tab w:val="num" w:pos="3600"/>
        </w:tabs>
        <w:ind w:left="3600" w:hanging="360"/>
      </w:pPr>
      <w:rPr>
        <w:rFonts w:ascii="Times New Roman" w:hAnsi="Times New Roman" w:hint="default"/>
      </w:rPr>
    </w:lvl>
    <w:lvl w:ilvl="5" w:tplc="6F2C786C" w:tentative="1">
      <w:start w:val="1"/>
      <w:numFmt w:val="bullet"/>
      <w:lvlText w:val="•"/>
      <w:lvlJc w:val="left"/>
      <w:pPr>
        <w:tabs>
          <w:tab w:val="num" w:pos="4320"/>
        </w:tabs>
        <w:ind w:left="4320" w:hanging="360"/>
      </w:pPr>
      <w:rPr>
        <w:rFonts w:ascii="Times New Roman" w:hAnsi="Times New Roman" w:hint="default"/>
      </w:rPr>
    </w:lvl>
    <w:lvl w:ilvl="6" w:tplc="4CBAD24A" w:tentative="1">
      <w:start w:val="1"/>
      <w:numFmt w:val="bullet"/>
      <w:lvlText w:val="•"/>
      <w:lvlJc w:val="left"/>
      <w:pPr>
        <w:tabs>
          <w:tab w:val="num" w:pos="5040"/>
        </w:tabs>
        <w:ind w:left="5040" w:hanging="360"/>
      </w:pPr>
      <w:rPr>
        <w:rFonts w:ascii="Times New Roman" w:hAnsi="Times New Roman" w:hint="default"/>
      </w:rPr>
    </w:lvl>
    <w:lvl w:ilvl="7" w:tplc="056E9DBE" w:tentative="1">
      <w:start w:val="1"/>
      <w:numFmt w:val="bullet"/>
      <w:lvlText w:val="•"/>
      <w:lvlJc w:val="left"/>
      <w:pPr>
        <w:tabs>
          <w:tab w:val="num" w:pos="5760"/>
        </w:tabs>
        <w:ind w:left="5760" w:hanging="360"/>
      </w:pPr>
      <w:rPr>
        <w:rFonts w:ascii="Times New Roman" w:hAnsi="Times New Roman" w:hint="default"/>
      </w:rPr>
    </w:lvl>
    <w:lvl w:ilvl="8" w:tplc="2A9293C6"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7B7759B0"/>
    <w:multiLevelType w:val="multilevel"/>
    <w:tmpl w:val="022A40EA"/>
    <w:styleLink w:val="WWNum2"/>
    <w:lvl w:ilvl="0">
      <w:start w:val="1"/>
      <w:numFmt w:val="decimal"/>
      <w:lvlText w:val="%1"/>
      <w:lvlJc w:val="left"/>
      <w:pPr>
        <w:ind w:left="792" w:hanging="432"/>
      </w:pPr>
      <w:rPr>
        <w:lang w:val="en-US"/>
      </w:rPr>
    </w:lvl>
    <w:lvl w:ilvl="1">
      <w:start w:val="1"/>
      <w:numFmt w:val="decimal"/>
      <w:lvlText w:val="%1.%2"/>
      <w:lvlJc w:val="left"/>
      <w:pPr>
        <w:ind w:left="936" w:hanging="576"/>
      </w:pPr>
      <w:rPr>
        <w:b w:val="0"/>
        <w:bCs w:val="0"/>
        <w:i w:val="0"/>
        <w:iCs w:val="0"/>
        <w:caps w:val="0"/>
        <w:smallCaps w:val="0"/>
        <w:strike w:val="0"/>
        <w:dstrike w:val="0"/>
        <w:outline w:val="0"/>
        <w:emboss w:val="0"/>
        <w:imprint w:val="0"/>
        <w:vanish w:val="0"/>
        <w:spacing w:val="0"/>
        <w:kern w:val="0"/>
        <w:position w:val="0"/>
        <w:sz w:val="22"/>
        <w:u w:val="none"/>
        <w:vertAlign w:val="baseline"/>
        <w:em w:val="none"/>
      </w:rPr>
    </w:lvl>
    <w:lvl w:ilvl="2">
      <w:start w:val="1"/>
      <w:numFmt w:val="decimal"/>
      <w:lvlText w:val="%1.%2.%3"/>
      <w:lvlJc w:val="left"/>
      <w:pPr>
        <w:ind w:left="791" w:hanging="431"/>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num w:numId="1">
    <w:abstractNumId w:val="20"/>
  </w:num>
  <w:num w:numId="2">
    <w:abstractNumId w:val="5"/>
  </w:num>
  <w:num w:numId="3">
    <w:abstractNumId w:val="28"/>
  </w:num>
  <w:num w:numId="4">
    <w:abstractNumId w:val="9"/>
  </w:num>
  <w:num w:numId="5">
    <w:abstractNumId w:val="13"/>
  </w:num>
  <w:num w:numId="6">
    <w:abstractNumId w:val="27"/>
  </w:num>
  <w:num w:numId="7">
    <w:abstractNumId w:val="18"/>
  </w:num>
  <w:num w:numId="8">
    <w:abstractNumId w:val="17"/>
  </w:num>
  <w:num w:numId="9">
    <w:abstractNumId w:val="7"/>
  </w:num>
  <w:num w:numId="10">
    <w:abstractNumId w:val="16"/>
  </w:num>
  <w:num w:numId="11">
    <w:abstractNumId w:val="15"/>
  </w:num>
  <w:num w:numId="12">
    <w:abstractNumId w:val="22"/>
  </w:num>
  <w:num w:numId="13">
    <w:abstractNumId w:val="18"/>
  </w:num>
  <w:num w:numId="14">
    <w:abstractNumId w:val="25"/>
  </w:num>
  <w:num w:numId="15">
    <w:abstractNumId w:val="8"/>
  </w:num>
  <w:num w:numId="16">
    <w:abstractNumId w:val="0"/>
    <w:lvlOverride w:ilvl="0">
      <w:lvl w:ilvl="0">
        <w:start w:val="1"/>
        <w:numFmt w:val="bullet"/>
        <w:lvlText w:val="Table 8-53—"/>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8-52—"/>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4"/>
  </w:num>
  <w:num w:numId="19">
    <w:abstractNumId w:val="10"/>
  </w:num>
  <w:num w:numId="20">
    <w:abstractNumId w:val="21"/>
  </w:num>
  <w:num w:numId="21">
    <w:abstractNumId w:val="12"/>
  </w:num>
  <w:num w:numId="22">
    <w:abstractNumId w:val="6"/>
  </w:num>
  <w:num w:numId="23">
    <w:abstractNumId w:val="19"/>
  </w:num>
  <w:num w:numId="24">
    <w:abstractNumId w:val="30"/>
  </w:num>
  <w:num w:numId="25">
    <w:abstractNumId w:val="18"/>
  </w:num>
  <w:num w:numId="26">
    <w:abstractNumId w:val="14"/>
  </w:num>
  <w:num w:numId="27">
    <w:abstractNumId w:val="3"/>
  </w:num>
  <w:num w:numId="28">
    <w:abstractNumId w:val="1"/>
  </w:num>
  <w:num w:numId="29">
    <w:abstractNumId w:val="26"/>
  </w:num>
  <w:num w:numId="30">
    <w:abstractNumId w:val="11"/>
  </w:num>
  <w:num w:numId="31">
    <w:abstractNumId w:val="2"/>
  </w:num>
  <w:num w:numId="32">
    <w:abstractNumId w:val="24"/>
  </w:num>
  <w:num w:numId="33">
    <w:abstractNumId w:val="18"/>
  </w:num>
  <w:num w:numId="34">
    <w:abstractNumId w:val="33"/>
  </w:num>
  <w:num w:numId="35">
    <w:abstractNumId w:val="18"/>
  </w:num>
  <w:num w:numId="36">
    <w:abstractNumId w:val="18"/>
  </w:num>
  <w:num w:numId="37">
    <w:abstractNumId w:val="32"/>
  </w:num>
  <w:num w:numId="38">
    <w:abstractNumId w:val="29"/>
  </w:num>
  <w:num w:numId="39">
    <w:abstractNumId w:val="31"/>
  </w:num>
  <w:num w:numId="40">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amilton, Mark">
    <w15:presenceInfo w15:providerId="AD" w15:userId="S::mark.hamilton@commscope.com::7a57ae76-fe50-4fda-9ae1-991be789b0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8"/>
  <w:printFractionalCharacterWidth/>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EA1"/>
    <w:rsid w:val="00000706"/>
    <w:rsid w:val="000100AC"/>
    <w:rsid w:val="00013670"/>
    <w:rsid w:val="00015D67"/>
    <w:rsid w:val="0001615B"/>
    <w:rsid w:val="00020436"/>
    <w:rsid w:val="0002379D"/>
    <w:rsid w:val="000247B1"/>
    <w:rsid w:val="000265A2"/>
    <w:rsid w:val="00027771"/>
    <w:rsid w:val="000279C6"/>
    <w:rsid w:val="00027ABF"/>
    <w:rsid w:val="00036039"/>
    <w:rsid w:val="000371DD"/>
    <w:rsid w:val="000375BA"/>
    <w:rsid w:val="00040157"/>
    <w:rsid w:val="00040997"/>
    <w:rsid w:val="000438CD"/>
    <w:rsid w:val="0004412A"/>
    <w:rsid w:val="00045083"/>
    <w:rsid w:val="0005109A"/>
    <w:rsid w:val="00051C68"/>
    <w:rsid w:val="00055A5B"/>
    <w:rsid w:val="00057DDD"/>
    <w:rsid w:val="00060618"/>
    <w:rsid w:val="00064C80"/>
    <w:rsid w:val="0007094B"/>
    <w:rsid w:val="00072783"/>
    <w:rsid w:val="00072AEB"/>
    <w:rsid w:val="00075140"/>
    <w:rsid w:val="000761F3"/>
    <w:rsid w:val="00076DC6"/>
    <w:rsid w:val="00077224"/>
    <w:rsid w:val="00077C5E"/>
    <w:rsid w:val="000809F3"/>
    <w:rsid w:val="000817C1"/>
    <w:rsid w:val="000822C0"/>
    <w:rsid w:val="0009537C"/>
    <w:rsid w:val="000A2050"/>
    <w:rsid w:val="000A30E4"/>
    <w:rsid w:val="000A31AD"/>
    <w:rsid w:val="000A736B"/>
    <w:rsid w:val="000B4A16"/>
    <w:rsid w:val="000B7BA4"/>
    <w:rsid w:val="000C0FD2"/>
    <w:rsid w:val="000C330E"/>
    <w:rsid w:val="000C3329"/>
    <w:rsid w:val="000C63F9"/>
    <w:rsid w:val="000D1A14"/>
    <w:rsid w:val="000D1A54"/>
    <w:rsid w:val="000E0CE8"/>
    <w:rsid w:val="000E2503"/>
    <w:rsid w:val="000E7D63"/>
    <w:rsid w:val="000F0ACB"/>
    <w:rsid w:val="000F25DA"/>
    <w:rsid w:val="000F3DCA"/>
    <w:rsid w:val="000F411E"/>
    <w:rsid w:val="00100A3A"/>
    <w:rsid w:val="00100EB6"/>
    <w:rsid w:val="00103A21"/>
    <w:rsid w:val="0010464D"/>
    <w:rsid w:val="00105325"/>
    <w:rsid w:val="00105939"/>
    <w:rsid w:val="0010612F"/>
    <w:rsid w:val="00106FF1"/>
    <w:rsid w:val="001105DF"/>
    <w:rsid w:val="00111EA1"/>
    <w:rsid w:val="00114AAC"/>
    <w:rsid w:val="0011579E"/>
    <w:rsid w:val="00116E2C"/>
    <w:rsid w:val="00122AF6"/>
    <w:rsid w:val="00125641"/>
    <w:rsid w:val="0012618F"/>
    <w:rsid w:val="00126E94"/>
    <w:rsid w:val="00127AE3"/>
    <w:rsid w:val="00131945"/>
    <w:rsid w:val="00133D8E"/>
    <w:rsid w:val="00134827"/>
    <w:rsid w:val="0014214A"/>
    <w:rsid w:val="0014292F"/>
    <w:rsid w:val="0014365D"/>
    <w:rsid w:val="00157B05"/>
    <w:rsid w:val="001601ED"/>
    <w:rsid w:val="00161AD9"/>
    <w:rsid w:val="00164BD7"/>
    <w:rsid w:val="001673AF"/>
    <w:rsid w:val="00167F24"/>
    <w:rsid w:val="00170B1A"/>
    <w:rsid w:val="00170B6D"/>
    <w:rsid w:val="00170DD4"/>
    <w:rsid w:val="00172ED4"/>
    <w:rsid w:val="001732ED"/>
    <w:rsid w:val="00173FB9"/>
    <w:rsid w:val="00175FC8"/>
    <w:rsid w:val="00176A38"/>
    <w:rsid w:val="00176EBC"/>
    <w:rsid w:val="00177E54"/>
    <w:rsid w:val="00186DA4"/>
    <w:rsid w:val="00192F8C"/>
    <w:rsid w:val="00194EEA"/>
    <w:rsid w:val="001B054B"/>
    <w:rsid w:val="001B4EBF"/>
    <w:rsid w:val="001B6296"/>
    <w:rsid w:val="001B71C1"/>
    <w:rsid w:val="001C024B"/>
    <w:rsid w:val="001C354A"/>
    <w:rsid w:val="001C58A7"/>
    <w:rsid w:val="001C7E2A"/>
    <w:rsid w:val="001D2606"/>
    <w:rsid w:val="001D563D"/>
    <w:rsid w:val="001D7A9E"/>
    <w:rsid w:val="001E0E3C"/>
    <w:rsid w:val="001E2A9F"/>
    <w:rsid w:val="001E43BE"/>
    <w:rsid w:val="001E5B12"/>
    <w:rsid w:val="001E73D2"/>
    <w:rsid w:val="001E7CD4"/>
    <w:rsid w:val="002002B4"/>
    <w:rsid w:val="00202CDF"/>
    <w:rsid w:val="00204E2D"/>
    <w:rsid w:val="002100EA"/>
    <w:rsid w:val="00211350"/>
    <w:rsid w:val="00212FDF"/>
    <w:rsid w:val="002139CB"/>
    <w:rsid w:val="002211C8"/>
    <w:rsid w:val="002219D3"/>
    <w:rsid w:val="00222720"/>
    <w:rsid w:val="0022413C"/>
    <w:rsid w:val="002241F9"/>
    <w:rsid w:val="0022631A"/>
    <w:rsid w:val="00226AF8"/>
    <w:rsid w:val="00227892"/>
    <w:rsid w:val="0023154F"/>
    <w:rsid w:val="00232923"/>
    <w:rsid w:val="00234690"/>
    <w:rsid w:val="00234CDC"/>
    <w:rsid w:val="00236DE5"/>
    <w:rsid w:val="00236FCF"/>
    <w:rsid w:val="00237899"/>
    <w:rsid w:val="0024107D"/>
    <w:rsid w:val="002421CD"/>
    <w:rsid w:val="002470C4"/>
    <w:rsid w:val="00257C0C"/>
    <w:rsid w:val="002627EC"/>
    <w:rsid w:val="0026508F"/>
    <w:rsid w:val="00270AD8"/>
    <w:rsid w:val="00270BB8"/>
    <w:rsid w:val="0027369E"/>
    <w:rsid w:val="002743A1"/>
    <w:rsid w:val="0027450E"/>
    <w:rsid w:val="00274C8E"/>
    <w:rsid w:val="00276C43"/>
    <w:rsid w:val="00281905"/>
    <w:rsid w:val="00287A1A"/>
    <w:rsid w:val="00287B6B"/>
    <w:rsid w:val="00292356"/>
    <w:rsid w:val="00292F18"/>
    <w:rsid w:val="00294A13"/>
    <w:rsid w:val="00296D0A"/>
    <w:rsid w:val="002A0FE2"/>
    <w:rsid w:val="002A5517"/>
    <w:rsid w:val="002A60AD"/>
    <w:rsid w:val="002B220D"/>
    <w:rsid w:val="002C1464"/>
    <w:rsid w:val="002C6742"/>
    <w:rsid w:val="002C6EC0"/>
    <w:rsid w:val="002D051C"/>
    <w:rsid w:val="002D13D8"/>
    <w:rsid w:val="002D17BC"/>
    <w:rsid w:val="002D2FD2"/>
    <w:rsid w:val="002D5D1C"/>
    <w:rsid w:val="002D66FD"/>
    <w:rsid w:val="002E1EB3"/>
    <w:rsid w:val="002E43C6"/>
    <w:rsid w:val="002E7436"/>
    <w:rsid w:val="002E7516"/>
    <w:rsid w:val="002F27A9"/>
    <w:rsid w:val="002F284C"/>
    <w:rsid w:val="002F5F7E"/>
    <w:rsid w:val="002F7666"/>
    <w:rsid w:val="002F7758"/>
    <w:rsid w:val="003001E2"/>
    <w:rsid w:val="003003ED"/>
    <w:rsid w:val="00301290"/>
    <w:rsid w:val="0031301F"/>
    <w:rsid w:val="00315191"/>
    <w:rsid w:val="003157A4"/>
    <w:rsid w:val="003163E4"/>
    <w:rsid w:val="00316C8B"/>
    <w:rsid w:val="00322385"/>
    <w:rsid w:val="0032268A"/>
    <w:rsid w:val="0032525E"/>
    <w:rsid w:val="003257AB"/>
    <w:rsid w:val="00325A9D"/>
    <w:rsid w:val="00327DCE"/>
    <w:rsid w:val="003328A5"/>
    <w:rsid w:val="00333EEA"/>
    <w:rsid w:val="00337369"/>
    <w:rsid w:val="0034181E"/>
    <w:rsid w:val="00341D2F"/>
    <w:rsid w:val="00342410"/>
    <w:rsid w:val="00342AE5"/>
    <w:rsid w:val="00342CCE"/>
    <w:rsid w:val="003449CA"/>
    <w:rsid w:val="003456F2"/>
    <w:rsid w:val="00346D30"/>
    <w:rsid w:val="00350A21"/>
    <w:rsid w:val="00351EF0"/>
    <w:rsid w:val="00352457"/>
    <w:rsid w:val="00352B78"/>
    <w:rsid w:val="0035428A"/>
    <w:rsid w:val="003542BD"/>
    <w:rsid w:val="00355B45"/>
    <w:rsid w:val="0035666F"/>
    <w:rsid w:val="003578AC"/>
    <w:rsid w:val="00361508"/>
    <w:rsid w:val="00365D2E"/>
    <w:rsid w:val="0036658A"/>
    <w:rsid w:val="00370B6E"/>
    <w:rsid w:val="003736F3"/>
    <w:rsid w:val="00373DE9"/>
    <w:rsid w:val="003763FC"/>
    <w:rsid w:val="00381BDF"/>
    <w:rsid w:val="00382A85"/>
    <w:rsid w:val="00383914"/>
    <w:rsid w:val="00384AF7"/>
    <w:rsid w:val="00385ADD"/>
    <w:rsid w:val="003877ED"/>
    <w:rsid w:val="00390356"/>
    <w:rsid w:val="00393E80"/>
    <w:rsid w:val="003A0938"/>
    <w:rsid w:val="003A0B9A"/>
    <w:rsid w:val="003A19AD"/>
    <w:rsid w:val="003A41B2"/>
    <w:rsid w:val="003A7EDF"/>
    <w:rsid w:val="003B1F32"/>
    <w:rsid w:val="003B4102"/>
    <w:rsid w:val="003B57C5"/>
    <w:rsid w:val="003B5A6D"/>
    <w:rsid w:val="003C434C"/>
    <w:rsid w:val="003C44CC"/>
    <w:rsid w:val="003C52CA"/>
    <w:rsid w:val="003C53E3"/>
    <w:rsid w:val="003C5A5D"/>
    <w:rsid w:val="003C72BF"/>
    <w:rsid w:val="003E2991"/>
    <w:rsid w:val="003E56EE"/>
    <w:rsid w:val="003E78D0"/>
    <w:rsid w:val="003F1854"/>
    <w:rsid w:val="003F296A"/>
    <w:rsid w:val="003F5624"/>
    <w:rsid w:val="003F6FFA"/>
    <w:rsid w:val="00401720"/>
    <w:rsid w:val="004029C3"/>
    <w:rsid w:val="00404AAA"/>
    <w:rsid w:val="00406C2A"/>
    <w:rsid w:val="00410652"/>
    <w:rsid w:val="004135FC"/>
    <w:rsid w:val="004141CF"/>
    <w:rsid w:val="00415423"/>
    <w:rsid w:val="00423B77"/>
    <w:rsid w:val="00433BE0"/>
    <w:rsid w:val="004345C3"/>
    <w:rsid w:val="00434918"/>
    <w:rsid w:val="00435F14"/>
    <w:rsid w:val="00442037"/>
    <w:rsid w:val="00442E7A"/>
    <w:rsid w:val="00447984"/>
    <w:rsid w:val="0045452F"/>
    <w:rsid w:val="0046215F"/>
    <w:rsid w:val="004623F3"/>
    <w:rsid w:val="00464F22"/>
    <w:rsid w:val="0046520C"/>
    <w:rsid w:val="00466D5F"/>
    <w:rsid w:val="00470894"/>
    <w:rsid w:val="00474A83"/>
    <w:rsid w:val="00475D9E"/>
    <w:rsid w:val="00482E33"/>
    <w:rsid w:val="00482EC1"/>
    <w:rsid w:val="00486505"/>
    <w:rsid w:val="004911C8"/>
    <w:rsid w:val="004925DB"/>
    <w:rsid w:val="00492794"/>
    <w:rsid w:val="0049429A"/>
    <w:rsid w:val="004949F6"/>
    <w:rsid w:val="004A7EA4"/>
    <w:rsid w:val="004B60EC"/>
    <w:rsid w:val="004B61D7"/>
    <w:rsid w:val="004C0C33"/>
    <w:rsid w:val="004C2581"/>
    <w:rsid w:val="004C4236"/>
    <w:rsid w:val="004C4E5B"/>
    <w:rsid w:val="004C5299"/>
    <w:rsid w:val="004D511D"/>
    <w:rsid w:val="004E2BD1"/>
    <w:rsid w:val="004E5DF2"/>
    <w:rsid w:val="004F02E9"/>
    <w:rsid w:val="004F0BEF"/>
    <w:rsid w:val="004F455C"/>
    <w:rsid w:val="004F51AC"/>
    <w:rsid w:val="00500CE4"/>
    <w:rsid w:val="00502527"/>
    <w:rsid w:val="00504CBA"/>
    <w:rsid w:val="005114B3"/>
    <w:rsid w:val="005138D9"/>
    <w:rsid w:val="0051696C"/>
    <w:rsid w:val="0051760A"/>
    <w:rsid w:val="00522268"/>
    <w:rsid w:val="005259E9"/>
    <w:rsid w:val="00525FC4"/>
    <w:rsid w:val="005303F2"/>
    <w:rsid w:val="00532CB3"/>
    <w:rsid w:val="00533284"/>
    <w:rsid w:val="0053485B"/>
    <w:rsid w:val="0053688C"/>
    <w:rsid w:val="00537C16"/>
    <w:rsid w:val="00537EC7"/>
    <w:rsid w:val="005426A7"/>
    <w:rsid w:val="005435FA"/>
    <w:rsid w:val="00543ACC"/>
    <w:rsid w:val="00544790"/>
    <w:rsid w:val="00546CB6"/>
    <w:rsid w:val="00547287"/>
    <w:rsid w:val="00554323"/>
    <w:rsid w:val="00555744"/>
    <w:rsid w:val="0056045A"/>
    <w:rsid w:val="0056147D"/>
    <w:rsid w:val="005627B3"/>
    <w:rsid w:val="005639DD"/>
    <w:rsid w:val="00567999"/>
    <w:rsid w:val="00570006"/>
    <w:rsid w:val="00571D9D"/>
    <w:rsid w:val="005723D3"/>
    <w:rsid w:val="00576707"/>
    <w:rsid w:val="00576F6E"/>
    <w:rsid w:val="005852E8"/>
    <w:rsid w:val="005865FF"/>
    <w:rsid w:val="00590481"/>
    <w:rsid w:val="00597098"/>
    <w:rsid w:val="005A02A1"/>
    <w:rsid w:val="005A5C9B"/>
    <w:rsid w:val="005A65B0"/>
    <w:rsid w:val="005A7B65"/>
    <w:rsid w:val="005B14C9"/>
    <w:rsid w:val="005B2062"/>
    <w:rsid w:val="005C112D"/>
    <w:rsid w:val="005C599C"/>
    <w:rsid w:val="005D2129"/>
    <w:rsid w:val="005D3CD9"/>
    <w:rsid w:val="005D4C1A"/>
    <w:rsid w:val="005D4CEB"/>
    <w:rsid w:val="005D742B"/>
    <w:rsid w:val="005D76CC"/>
    <w:rsid w:val="005E11C4"/>
    <w:rsid w:val="005F15D3"/>
    <w:rsid w:val="005F1D1B"/>
    <w:rsid w:val="005F1E4F"/>
    <w:rsid w:val="005F1F9D"/>
    <w:rsid w:val="0060601C"/>
    <w:rsid w:val="00607006"/>
    <w:rsid w:val="0060739E"/>
    <w:rsid w:val="0061039F"/>
    <w:rsid w:val="00611171"/>
    <w:rsid w:val="006156A3"/>
    <w:rsid w:val="00617E3D"/>
    <w:rsid w:val="00621766"/>
    <w:rsid w:val="00622D05"/>
    <w:rsid w:val="006230FD"/>
    <w:rsid w:val="0062426D"/>
    <w:rsid w:val="0062716A"/>
    <w:rsid w:val="006301B0"/>
    <w:rsid w:val="00630918"/>
    <w:rsid w:val="0063097A"/>
    <w:rsid w:val="006376C8"/>
    <w:rsid w:val="006378FA"/>
    <w:rsid w:val="006379C1"/>
    <w:rsid w:val="00643903"/>
    <w:rsid w:val="00643CB3"/>
    <w:rsid w:val="00644394"/>
    <w:rsid w:val="00644891"/>
    <w:rsid w:val="006470C1"/>
    <w:rsid w:val="00654D0B"/>
    <w:rsid w:val="00656DD8"/>
    <w:rsid w:val="0066170D"/>
    <w:rsid w:val="00661F99"/>
    <w:rsid w:val="00662AF5"/>
    <w:rsid w:val="006650F4"/>
    <w:rsid w:val="00665F82"/>
    <w:rsid w:val="0066767B"/>
    <w:rsid w:val="00670E47"/>
    <w:rsid w:val="00670E68"/>
    <w:rsid w:val="00672498"/>
    <w:rsid w:val="00673716"/>
    <w:rsid w:val="00677A86"/>
    <w:rsid w:val="006802B0"/>
    <w:rsid w:val="00681F17"/>
    <w:rsid w:val="006821EC"/>
    <w:rsid w:val="00682AD0"/>
    <w:rsid w:val="0068300B"/>
    <w:rsid w:val="0068545F"/>
    <w:rsid w:val="00686EFB"/>
    <w:rsid w:val="00687C52"/>
    <w:rsid w:val="00692EBC"/>
    <w:rsid w:val="00695A44"/>
    <w:rsid w:val="006977B4"/>
    <w:rsid w:val="006A4F00"/>
    <w:rsid w:val="006A53C2"/>
    <w:rsid w:val="006B0AA0"/>
    <w:rsid w:val="006B1B7C"/>
    <w:rsid w:val="006B2230"/>
    <w:rsid w:val="006B3995"/>
    <w:rsid w:val="006B4E5D"/>
    <w:rsid w:val="006B5166"/>
    <w:rsid w:val="006B5BD8"/>
    <w:rsid w:val="006B6CC7"/>
    <w:rsid w:val="006C098B"/>
    <w:rsid w:val="006C36B8"/>
    <w:rsid w:val="006D6CF5"/>
    <w:rsid w:val="006D7458"/>
    <w:rsid w:val="006D749E"/>
    <w:rsid w:val="006D772D"/>
    <w:rsid w:val="006E0F76"/>
    <w:rsid w:val="006E145F"/>
    <w:rsid w:val="006E3F6D"/>
    <w:rsid w:val="006E4A8D"/>
    <w:rsid w:val="006E72BA"/>
    <w:rsid w:val="006F08DE"/>
    <w:rsid w:val="006F2EDB"/>
    <w:rsid w:val="006F4C25"/>
    <w:rsid w:val="006F4DD2"/>
    <w:rsid w:val="006F4DED"/>
    <w:rsid w:val="006F564E"/>
    <w:rsid w:val="006F5E04"/>
    <w:rsid w:val="006F73EA"/>
    <w:rsid w:val="007024B0"/>
    <w:rsid w:val="00702D53"/>
    <w:rsid w:val="0070615C"/>
    <w:rsid w:val="00706A73"/>
    <w:rsid w:val="007078C7"/>
    <w:rsid w:val="007118D5"/>
    <w:rsid w:val="0071256E"/>
    <w:rsid w:val="00715E92"/>
    <w:rsid w:val="0071694E"/>
    <w:rsid w:val="00717ACC"/>
    <w:rsid w:val="00725F9A"/>
    <w:rsid w:val="0072684A"/>
    <w:rsid w:val="00727834"/>
    <w:rsid w:val="00733AA1"/>
    <w:rsid w:val="00736C38"/>
    <w:rsid w:val="00737739"/>
    <w:rsid w:val="00741248"/>
    <w:rsid w:val="00744503"/>
    <w:rsid w:val="00744D81"/>
    <w:rsid w:val="00745743"/>
    <w:rsid w:val="00746326"/>
    <w:rsid w:val="00751EED"/>
    <w:rsid w:val="007526E5"/>
    <w:rsid w:val="00757910"/>
    <w:rsid w:val="007610F7"/>
    <w:rsid w:val="00762827"/>
    <w:rsid w:val="0076477D"/>
    <w:rsid w:val="00764DEB"/>
    <w:rsid w:val="00765168"/>
    <w:rsid w:val="007654D8"/>
    <w:rsid w:val="007660AF"/>
    <w:rsid w:val="007668A0"/>
    <w:rsid w:val="00767CAD"/>
    <w:rsid w:val="00770572"/>
    <w:rsid w:val="007720FF"/>
    <w:rsid w:val="00772B68"/>
    <w:rsid w:val="00772DD4"/>
    <w:rsid w:val="00773D4E"/>
    <w:rsid w:val="00776627"/>
    <w:rsid w:val="00776866"/>
    <w:rsid w:val="007774C4"/>
    <w:rsid w:val="00780B63"/>
    <w:rsid w:val="00781658"/>
    <w:rsid w:val="00783441"/>
    <w:rsid w:val="0078736F"/>
    <w:rsid w:val="0078742A"/>
    <w:rsid w:val="0079104C"/>
    <w:rsid w:val="00792251"/>
    <w:rsid w:val="00793D0A"/>
    <w:rsid w:val="007952A3"/>
    <w:rsid w:val="007960EB"/>
    <w:rsid w:val="007A341D"/>
    <w:rsid w:val="007A3F03"/>
    <w:rsid w:val="007A5F7C"/>
    <w:rsid w:val="007B02B8"/>
    <w:rsid w:val="007B1483"/>
    <w:rsid w:val="007B1E85"/>
    <w:rsid w:val="007B49E5"/>
    <w:rsid w:val="007B579C"/>
    <w:rsid w:val="007C0F19"/>
    <w:rsid w:val="007C727B"/>
    <w:rsid w:val="007D2AE0"/>
    <w:rsid w:val="007D4083"/>
    <w:rsid w:val="007D4F35"/>
    <w:rsid w:val="007D564C"/>
    <w:rsid w:val="007E241C"/>
    <w:rsid w:val="007E4596"/>
    <w:rsid w:val="007E4B73"/>
    <w:rsid w:val="007E622B"/>
    <w:rsid w:val="007F08B6"/>
    <w:rsid w:val="007F1B47"/>
    <w:rsid w:val="007F1C65"/>
    <w:rsid w:val="007F259A"/>
    <w:rsid w:val="007F2B18"/>
    <w:rsid w:val="007F46DF"/>
    <w:rsid w:val="007F5BA3"/>
    <w:rsid w:val="007F5C49"/>
    <w:rsid w:val="007F5C58"/>
    <w:rsid w:val="007F7D6B"/>
    <w:rsid w:val="0080202B"/>
    <w:rsid w:val="00804827"/>
    <w:rsid w:val="008051E0"/>
    <w:rsid w:val="008100B7"/>
    <w:rsid w:val="00810E6C"/>
    <w:rsid w:val="0081427B"/>
    <w:rsid w:val="008157C7"/>
    <w:rsid w:val="00821B23"/>
    <w:rsid w:val="00824B9F"/>
    <w:rsid w:val="00825B5D"/>
    <w:rsid w:val="008265CE"/>
    <w:rsid w:val="008307B9"/>
    <w:rsid w:val="00832366"/>
    <w:rsid w:val="0083381D"/>
    <w:rsid w:val="00834F5F"/>
    <w:rsid w:val="00840392"/>
    <w:rsid w:val="0084078A"/>
    <w:rsid w:val="00840D4D"/>
    <w:rsid w:val="00842853"/>
    <w:rsid w:val="0084420C"/>
    <w:rsid w:val="008454F7"/>
    <w:rsid w:val="008460CE"/>
    <w:rsid w:val="00853314"/>
    <w:rsid w:val="00854E19"/>
    <w:rsid w:val="00860233"/>
    <w:rsid w:val="00862862"/>
    <w:rsid w:val="00862B81"/>
    <w:rsid w:val="00874BF8"/>
    <w:rsid w:val="00875E18"/>
    <w:rsid w:val="00876259"/>
    <w:rsid w:val="00880E39"/>
    <w:rsid w:val="00880EB5"/>
    <w:rsid w:val="00883654"/>
    <w:rsid w:val="00883C57"/>
    <w:rsid w:val="00885555"/>
    <w:rsid w:val="008924C2"/>
    <w:rsid w:val="008968BF"/>
    <w:rsid w:val="008A18F0"/>
    <w:rsid w:val="008A19AC"/>
    <w:rsid w:val="008A78B1"/>
    <w:rsid w:val="008B5C81"/>
    <w:rsid w:val="008C025B"/>
    <w:rsid w:val="008C1E45"/>
    <w:rsid w:val="008C2017"/>
    <w:rsid w:val="008C2355"/>
    <w:rsid w:val="008C25F2"/>
    <w:rsid w:val="008C333B"/>
    <w:rsid w:val="008C422C"/>
    <w:rsid w:val="008C6190"/>
    <w:rsid w:val="008C65F3"/>
    <w:rsid w:val="008D2797"/>
    <w:rsid w:val="008D349E"/>
    <w:rsid w:val="008D6A17"/>
    <w:rsid w:val="008D78E6"/>
    <w:rsid w:val="008E0CB9"/>
    <w:rsid w:val="008E11CE"/>
    <w:rsid w:val="008E2CE0"/>
    <w:rsid w:val="008E33AB"/>
    <w:rsid w:val="008E4AE5"/>
    <w:rsid w:val="008E7A85"/>
    <w:rsid w:val="008F3E49"/>
    <w:rsid w:val="00907625"/>
    <w:rsid w:val="00910C04"/>
    <w:rsid w:val="009153A7"/>
    <w:rsid w:val="009158E4"/>
    <w:rsid w:val="009161A4"/>
    <w:rsid w:val="009216AD"/>
    <w:rsid w:val="00921AD6"/>
    <w:rsid w:val="0092365C"/>
    <w:rsid w:val="00927E17"/>
    <w:rsid w:val="0093103D"/>
    <w:rsid w:val="00932435"/>
    <w:rsid w:val="0093430C"/>
    <w:rsid w:val="00936B1B"/>
    <w:rsid w:val="0094126D"/>
    <w:rsid w:val="00942C2F"/>
    <w:rsid w:val="00943321"/>
    <w:rsid w:val="00945B3F"/>
    <w:rsid w:val="00946053"/>
    <w:rsid w:val="00952215"/>
    <w:rsid w:val="00952763"/>
    <w:rsid w:val="00952DAA"/>
    <w:rsid w:val="00955B10"/>
    <w:rsid w:val="00964493"/>
    <w:rsid w:val="009647C1"/>
    <w:rsid w:val="009647D9"/>
    <w:rsid w:val="0096609F"/>
    <w:rsid w:val="00966810"/>
    <w:rsid w:val="00971743"/>
    <w:rsid w:val="009719D2"/>
    <w:rsid w:val="00973E6C"/>
    <w:rsid w:val="00974FB8"/>
    <w:rsid w:val="009756B8"/>
    <w:rsid w:val="00975E7E"/>
    <w:rsid w:val="00982B02"/>
    <w:rsid w:val="00982B72"/>
    <w:rsid w:val="00990C9F"/>
    <w:rsid w:val="009915B3"/>
    <w:rsid w:val="009926FA"/>
    <w:rsid w:val="00996B7C"/>
    <w:rsid w:val="009A0E2C"/>
    <w:rsid w:val="009A1D26"/>
    <w:rsid w:val="009A6AF8"/>
    <w:rsid w:val="009A74B4"/>
    <w:rsid w:val="009B1D7A"/>
    <w:rsid w:val="009B2546"/>
    <w:rsid w:val="009B46AB"/>
    <w:rsid w:val="009B5E1A"/>
    <w:rsid w:val="009B5E25"/>
    <w:rsid w:val="009C26E4"/>
    <w:rsid w:val="009C34C8"/>
    <w:rsid w:val="009C3F40"/>
    <w:rsid w:val="009C4250"/>
    <w:rsid w:val="009C6AEF"/>
    <w:rsid w:val="009C7903"/>
    <w:rsid w:val="009D280E"/>
    <w:rsid w:val="009D41CB"/>
    <w:rsid w:val="009D45BF"/>
    <w:rsid w:val="009D52A1"/>
    <w:rsid w:val="009D614F"/>
    <w:rsid w:val="009D6860"/>
    <w:rsid w:val="009E524C"/>
    <w:rsid w:val="009E6797"/>
    <w:rsid w:val="009E6DE5"/>
    <w:rsid w:val="009F0CFC"/>
    <w:rsid w:val="009F19B5"/>
    <w:rsid w:val="009F491B"/>
    <w:rsid w:val="009F7DAB"/>
    <w:rsid w:val="00A003F8"/>
    <w:rsid w:val="00A00CE3"/>
    <w:rsid w:val="00A01858"/>
    <w:rsid w:val="00A04A5A"/>
    <w:rsid w:val="00A13421"/>
    <w:rsid w:val="00A13A24"/>
    <w:rsid w:val="00A152F6"/>
    <w:rsid w:val="00A156AE"/>
    <w:rsid w:val="00A17E52"/>
    <w:rsid w:val="00A22A33"/>
    <w:rsid w:val="00A234F1"/>
    <w:rsid w:val="00A23DE8"/>
    <w:rsid w:val="00A30943"/>
    <w:rsid w:val="00A3122E"/>
    <w:rsid w:val="00A33930"/>
    <w:rsid w:val="00A35E39"/>
    <w:rsid w:val="00A428E0"/>
    <w:rsid w:val="00A4382F"/>
    <w:rsid w:val="00A452A4"/>
    <w:rsid w:val="00A52CB6"/>
    <w:rsid w:val="00A5352D"/>
    <w:rsid w:val="00A55879"/>
    <w:rsid w:val="00A61498"/>
    <w:rsid w:val="00A62AED"/>
    <w:rsid w:val="00A678D8"/>
    <w:rsid w:val="00A704DF"/>
    <w:rsid w:val="00A76D0A"/>
    <w:rsid w:val="00A76F1E"/>
    <w:rsid w:val="00A801C9"/>
    <w:rsid w:val="00A86683"/>
    <w:rsid w:val="00A92222"/>
    <w:rsid w:val="00A933A3"/>
    <w:rsid w:val="00A95C51"/>
    <w:rsid w:val="00A95D87"/>
    <w:rsid w:val="00A97353"/>
    <w:rsid w:val="00AA11DA"/>
    <w:rsid w:val="00AA16B1"/>
    <w:rsid w:val="00AA1FEB"/>
    <w:rsid w:val="00AA223D"/>
    <w:rsid w:val="00AA427C"/>
    <w:rsid w:val="00AA45C7"/>
    <w:rsid w:val="00AA50BF"/>
    <w:rsid w:val="00AA7201"/>
    <w:rsid w:val="00AA77EC"/>
    <w:rsid w:val="00AB221D"/>
    <w:rsid w:val="00AB2F6D"/>
    <w:rsid w:val="00AB50BA"/>
    <w:rsid w:val="00AC5FF6"/>
    <w:rsid w:val="00AC7090"/>
    <w:rsid w:val="00AC75BB"/>
    <w:rsid w:val="00AD04DD"/>
    <w:rsid w:val="00AD09FF"/>
    <w:rsid w:val="00AD3B3D"/>
    <w:rsid w:val="00AD455A"/>
    <w:rsid w:val="00AD479C"/>
    <w:rsid w:val="00AD59FE"/>
    <w:rsid w:val="00AE0EBF"/>
    <w:rsid w:val="00AE5179"/>
    <w:rsid w:val="00AE5266"/>
    <w:rsid w:val="00AF5691"/>
    <w:rsid w:val="00AF7083"/>
    <w:rsid w:val="00AF72BF"/>
    <w:rsid w:val="00AF78F1"/>
    <w:rsid w:val="00B038F0"/>
    <w:rsid w:val="00B07CE5"/>
    <w:rsid w:val="00B10833"/>
    <w:rsid w:val="00B129E2"/>
    <w:rsid w:val="00B25EAD"/>
    <w:rsid w:val="00B27D0F"/>
    <w:rsid w:val="00B30FC8"/>
    <w:rsid w:val="00B33DAC"/>
    <w:rsid w:val="00B35807"/>
    <w:rsid w:val="00B442D0"/>
    <w:rsid w:val="00B44A5C"/>
    <w:rsid w:val="00B47CD0"/>
    <w:rsid w:val="00B56DAF"/>
    <w:rsid w:val="00B60A22"/>
    <w:rsid w:val="00B63324"/>
    <w:rsid w:val="00B64BAD"/>
    <w:rsid w:val="00B64DD7"/>
    <w:rsid w:val="00B66B09"/>
    <w:rsid w:val="00B710F8"/>
    <w:rsid w:val="00B71562"/>
    <w:rsid w:val="00B715FB"/>
    <w:rsid w:val="00B719F4"/>
    <w:rsid w:val="00B74ADE"/>
    <w:rsid w:val="00B8063C"/>
    <w:rsid w:val="00B813A4"/>
    <w:rsid w:val="00B848A1"/>
    <w:rsid w:val="00B87E51"/>
    <w:rsid w:val="00B9076C"/>
    <w:rsid w:val="00B96689"/>
    <w:rsid w:val="00BA12F5"/>
    <w:rsid w:val="00BA19C0"/>
    <w:rsid w:val="00BA2910"/>
    <w:rsid w:val="00BA42F3"/>
    <w:rsid w:val="00BA4DE9"/>
    <w:rsid w:val="00BA4FEA"/>
    <w:rsid w:val="00BA5871"/>
    <w:rsid w:val="00BA5BE1"/>
    <w:rsid w:val="00BA7C81"/>
    <w:rsid w:val="00BB0933"/>
    <w:rsid w:val="00BB2E22"/>
    <w:rsid w:val="00BB2FD7"/>
    <w:rsid w:val="00BB3C30"/>
    <w:rsid w:val="00BB4C85"/>
    <w:rsid w:val="00BC2EBB"/>
    <w:rsid w:val="00BC371E"/>
    <w:rsid w:val="00BC3F79"/>
    <w:rsid w:val="00BC53BF"/>
    <w:rsid w:val="00BC5B2D"/>
    <w:rsid w:val="00BD3C8E"/>
    <w:rsid w:val="00BD476B"/>
    <w:rsid w:val="00BD4F35"/>
    <w:rsid w:val="00BD5C1E"/>
    <w:rsid w:val="00BE22BE"/>
    <w:rsid w:val="00BE242A"/>
    <w:rsid w:val="00BE6323"/>
    <w:rsid w:val="00BE68C2"/>
    <w:rsid w:val="00BE702C"/>
    <w:rsid w:val="00BE726D"/>
    <w:rsid w:val="00BE75AE"/>
    <w:rsid w:val="00BE7D24"/>
    <w:rsid w:val="00BF3EFA"/>
    <w:rsid w:val="00BF52FB"/>
    <w:rsid w:val="00BF641D"/>
    <w:rsid w:val="00BF6DDE"/>
    <w:rsid w:val="00C00DED"/>
    <w:rsid w:val="00C0350D"/>
    <w:rsid w:val="00C05063"/>
    <w:rsid w:val="00C054A6"/>
    <w:rsid w:val="00C15824"/>
    <w:rsid w:val="00C21571"/>
    <w:rsid w:val="00C2157D"/>
    <w:rsid w:val="00C220DE"/>
    <w:rsid w:val="00C26520"/>
    <w:rsid w:val="00C309EB"/>
    <w:rsid w:val="00C31E96"/>
    <w:rsid w:val="00C326A0"/>
    <w:rsid w:val="00C33079"/>
    <w:rsid w:val="00C3389F"/>
    <w:rsid w:val="00C4035F"/>
    <w:rsid w:val="00C4125D"/>
    <w:rsid w:val="00C42A8A"/>
    <w:rsid w:val="00C5001E"/>
    <w:rsid w:val="00C5146B"/>
    <w:rsid w:val="00C52F95"/>
    <w:rsid w:val="00C54300"/>
    <w:rsid w:val="00C5656E"/>
    <w:rsid w:val="00C5682A"/>
    <w:rsid w:val="00C56F2C"/>
    <w:rsid w:val="00C57A4C"/>
    <w:rsid w:val="00C60558"/>
    <w:rsid w:val="00C60868"/>
    <w:rsid w:val="00C609E0"/>
    <w:rsid w:val="00C609E7"/>
    <w:rsid w:val="00C703E7"/>
    <w:rsid w:val="00C7172E"/>
    <w:rsid w:val="00C71DD0"/>
    <w:rsid w:val="00C72009"/>
    <w:rsid w:val="00C740ED"/>
    <w:rsid w:val="00C7456B"/>
    <w:rsid w:val="00C74DC6"/>
    <w:rsid w:val="00C869F8"/>
    <w:rsid w:val="00C912FB"/>
    <w:rsid w:val="00C945A9"/>
    <w:rsid w:val="00C94B20"/>
    <w:rsid w:val="00C9628B"/>
    <w:rsid w:val="00C971AA"/>
    <w:rsid w:val="00C97272"/>
    <w:rsid w:val="00C973B5"/>
    <w:rsid w:val="00CA09B2"/>
    <w:rsid w:val="00CA2122"/>
    <w:rsid w:val="00CA46DE"/>
    <w:rsid w:val="00CA7D0D"/>
    <w:rsid w:val="00CB11D8"/>
    <w:rsid w:val="00CB54CA"/>
    <w:rsid w:val="00CB575D"/>
    <w:rsid w:val="00CB6E65"/>
    <w:rsid w:val="00CC068C"/>
    <w:rsid w:val="00CC0821"/>
    <w:rsid w:val="00CC0CA0"/>
    <w:rsid w:val="00CC2106"/>
    <w:rsid w:val="00CD1379"/>
    <w:rsid w:val="00CD21A4"/>
    <w:rsid w:val="00CD3221"/>
    <w:rsid w:val="00CD70BD"/>
    <w:rsid w:val="00CE0906"/>
    <w:rsid w:val="00CE122A"/>
    <w:rsid w:val="00CE4626"/>
    <w:rsid w:val="00CF3E60"/>
    <w:rsid w:val="00CF3F25"/>
    <w:rsid w:val="00D02BCC"/>
    <w:rsid w:val="00D1152F"/>
    <w:rsid w:val="00D14510"/>
    <w:rsid w:val="00D147EF"/>
    <w:rsid w:val="00D14E18"/>
    <w:rsid w:val="00D17B8A"/>
    <w:rsid w:val="00D20DF8"/>
    <w:rsid w:val="00D231D3"/>
    <w:rsid w:val="00D23D3E"/>
    <w:rsid w:val="00D25157"/>
    <w:rsid w:val="00D27BCE"/>
    <w:rsid w:val="00D3239A"/>
    <w:rsid w:val="00D3269C"/>
    <w:rsid w:val="00D3323D"/>
    <w:rsid w:val="00D35879"/>
    <w:rsid w:val="00D36128"/>
    <w:rsid w:val="00D375CB"/>
    <w:rsid w:val="00D40F81"/>
    <w:rsid w:val="00D41522"/>
    <w:rsid w:val="00D43BF6"/>
    <w:rsid w:val="00D445D3"/>
    <w:rsid w:val="00D44733"/>
    <w:rsid w:val="00D524CD"/>
    <w:rsid w:val="00D53267"/>
    <w:rsid w:val="00D536CF"/>
    <w:rsid w:val="00D539B3"/>
    <w:rsid w:val="00D55543"/>
    <w:rsid w:val="00D57775"/>
    <w:rsid w:val="00D60504"/>
    <w:rsid w:val="00D6060A"/>
    <w:rsid w:val="00D630A5"/>
    <w:rsid w:val="00D6371D"/>
    <w:rsid w:val="00D6376E"/>
    <w:rsid w:val="00D64D9A"/>
    <w:rsid w:val="00D75BAB"/>
    <w:rsid w:val="00D82A2B"/>
    <w:rsid w:val="00D836DA"/>
    <w:rsid w:val="00D83B09"/>
    <w:rsid w:val="00D83D4E"/>
    <w:rsid w:val="00D84818"/>
    <w:rsid w:val="00D84BA7"/>
    <w:rsid w:val="00D84E12"/>
    <w:rsid w:val="00D91C41"/>
    <w:rsid w:val="00D926DC"/>
    <w:rsid w:val="00D937C6"/>
    <w:rsid w:val="00D9397A"/>
    <w:rsid w:val="00D94DC3"/>
    <w:rsid w:val="00D96B1C"/>
    <w:rsid w:val="00D972E5"/>
    <w:rsid w:val="00DA433F"/>
    <w:rsid w:val="00DA6F66"/>
    <w:rsid w:val="00DB2102"/>
    <w:rsid w:val="00DB241B"/>
    <w:rsid w:val="00DB2FB0"/>
    <w:rsid w:val="00DB3D8F"/>
    <w:rsid w:val="00DC06E3"/>
    <w:rsid w:val="00DC2F93"/>
    <w:rsid w:val="00DC2FE5"/>
    <w:rsid w:val="00DC51F1"/>
    <w:rsid w:val="00DC5B7E"/>
    <w:rsid w:val="00DC6858"/>
    <w:rsid w:val="00DD0455"/>
    <w:rsid w:val="00DD5293"/>
    <w:rsid w:val="00DE3018"/>
    <w:rsid w:val="00DE36E5"/>
    <w:rsid w:val="00DE3E36"/>
    <w:rsid w:val="00DF1AEF"/>
    <w:rsid w:val="00DF4355"/>
    <w:rsid w:val="00DF7248"/>
    <w:rsid w:val="00E01F31"/>
    <w:rsid w:val="00E0277D"/>
    <w:rsid w:val="00E030A5"/>
    <w:rsid w:val="00E032B1"/>
    <w:rsid w:val="00E04933"/>
    <w:rsid w:val="00E06D63"/>
    <w:rsid w:val="00E07E3D"/>
    <w:rsid w:val="00E13F6B"/>
    <w:rsid w:val="00E22780"/>
    <w:rsid w:val="00E249DE"/>
    <w:rsid w:val="00E25A13"/>
    <w:rsid w:val="00E345CC"/>
    <w:rsid w:val="00E359EA"/>
    <w:rsid w:val="00E35B1F"/>
    <w:rsid w:val="00E44493"/>
    <w:rsid w:val="00E46E13"/>
    <w:rsid w:val="00E47E34"/>
    <w:rsid w:val="00E5182D"/>
    <w:rsid w:val="00E51BD7"/>
    <w:rsid w:val="00E524E5"/>
    <w:rsid w:val="00E5396F"/>
    <w:rsid w:val="00E60117"/>
    <w:rsid w:val="00E60BB6"/>
    <w:rsid w:val="00E6340A"/>
    <w:rsid w:val="00E641CE"/>
    <w:rsid w:val="00E72C80"/>
    <w:rsid w:val="00E80572"/>
    <w:rsid w:val="00E827EC"/>
    <w:rsid w:val="00E82ECE"/>
    <w:rsid w:val="00E86E8D"/>
    <w:rsid w:val="00E96606"/>
    <w:rsid w:val="00E97387"/>
    <w:rsid w:val="00EA06F3"/>
    <w:rsid w:val="00EA2215"/>
    <w:rsid w:val="00EA40DC"/>
    <w:rsid w:val="00EA54E9"/>
    <w:rsid w:val="00EA74C7"/>
    <w:rsid w:val="00EA751B"/>
    <w:rsid w:val="00EB0AF1"/>
    <w:rsid w:val="00EB0C53"/>
    <w:rsid w:val="00EB1483"/>
    <w:rsid w:val="00EB21C6"/>
    <w:rsid w:val="00EB29EC"/>
    <w:rsid w:val="00EB4E98"/>
    <w:rsid w:val="00EB65F7"/>
    <w:rsid w:val="00EB69E7"/>
    <w:rsid w:val="00EB77BC"/>
    <w:rsid w:val="00EB77E0"/>
    <w:rsid w:val="00EC080F"/>
    <w:rsid w:val="00EC5352"/>
    <w:rsid w:val="00EC5BDB"/>
    <w:rsid w:val="00EC63E0"/>
    <w:rsid w:val="00EC6ABC"/>
    <w:rsid w:val="00ED3037"/>
    <w:rsid w:val="00ED64B0"/>
    <w:rsid w:val="00ED7E21"/>
    <w:rsid w:val="00EE14BF"/>
    <w:rsid w:val="00EE4AD3"/>
    <w:rsid w:val="00EE5665"/>
    <w:rsid w:val="00EE5B7C"/>
    <w:rsid w:val="00EE74D5"/>
    <w:rsid w:val="00EF4947"/>
    <w:rsid w:val="00EF4CBD"/>
    <w:rsid w:val="00EF707C"/>
    <w:rsid w:val="00F018C8"/>
    <w:rsid w:val="00F0226D"/>
    <w:rsid w:val="00F03C58"/>
    <w:rsid w:val="00F051D3"/>
    <w:rsid w:val="00F06251"/>
    <w:rsid w:val="00F065AF"/>
    <w:rsid w:val="00F107BB"/>
    <w:rsid w:val="00F13203"/>
    <w:rsid w:val="00F14DAB"/>
    <w:rsid w:val="00F172C0"/>
    <w:rsid w:val="00F215C4"/>
    <w:rsid w:val="00F220F5"/>
    <w:rsid w:val="00F257AD"/>
    <w:rsid w:val="00F306AA"/>
    <w:rsid w:val="00F34DC9"/>
    <w:rsid w:val="00F35E89"/>
    <w:rsid w:val="00F42150"/>
    <w:rsid w:val="00F44A4C"/>
    <w:rsid w:val="00F51AF0"/>
    <w:rsid w:val="00F52A08"/>
    <w:rsid w:val="00F53074"/>
    <w:rsid w:val="00F54BF2"/>
    <w:rsid w:val="00F55859"/>
    <w:rsid w:val="00F570CA"/>
    <w:rsid w:val="00F620F2"/>
    <w:rsid w:val="00F6345E"/>
    <w:rsid w:val="00F6408D"/>
    <w:rsid w:val="00F67534"/>
    <w:rsid w:val="00F72B90"/>
    <w:rsid w:val="00F72F88"/>
    <w:rsid w:val="00F74321"/>
    <w:rsid w:val="00F74834"/>
    <w:rsid w:val="00F8258F"/>
    <w:rsid w:val="00F832F6"/>
    <w:rsid w:val="00F92A91"/>
    <w:rsid w:val="00F94C50"/>
    <w:rsid w:val="00F95737"/>
    <w:rsid w:val="00F96352"/>
    <w:rsid w:val="00F97A21"/>
    <w:rsid w:val="00FA29C5"/>
    <w:rsid w:val="00FA516E"/>
    <w:rsid w:val="00FA7758"/>
    <w:rsid w:val="00FB1501"/>
    <w:rsid w:val="00FB3F58"/>
    <w:rsid w:val="00FC12DA"/>
    <w:rsid w:val="00FD270A"/>
    <w:rsid w:val="00FE3D5E"/>
    <w:rsid w:val="00FE451D"/>
    <w:rsid w:val="00FE4AA5"/>
    <w:rsid w:val="00FF13B6"/>
    <w:rsid w:val="00FF2649"/>
    <w:rsid w:val="00FF2FBA"/>
    <w:rsid w:val="00FF5097"/>
    <w:rsid w:val="00FF6104"/>
    <w:rsid w:val="00FF7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38C317"/>
  <w15:docId w15:val="{CBC68190-D5E0-4758-A33A-AAE9A8FAA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link w:val="Heading1Char"/>
    <w:qFormat/>
    <w:rsid w:val="00E60117"/>
    <w:pPr>
      <w:keepNext/>
      <w:keepLines/>
      <w:numPr>
        <w:numId w:val="7"/>
      </w:numPr>
      <w:spacing w:before="320" w:after="120"/>
      <w:outlineLvl w:val="0"/>
    </w:pPr>
    <w:rPr>
      <w:rFonts w:ascii="Arial" w:hAnsi="Arial"/>
      <w:b/>
      <w:sz w:val="32"/>
      <w:u w:val="single"/>
      <w:lang w:val="en-US"/>
    </w:rPr>
  </w:style>
  <w:style w:type="paragraph" w:styleId="Heading2">
    <w:name w:val="heading 2"/>
    <w:basedOn w:val="Normal"/>
    <w:next w:val="Normal"/>
    <w:qFormat/>
    <w:rsid w:val="00E60117"/>
    <w:pPr>
      <w:keepNext/>
      <w:keepLines/>
      <w:numPr>
        <w:ilvl w:val="1"/>
        <w:numId w:val="7"/>
      </w:numPr>
      <w:spacing w:before="280" w:after="120"/>
      <w:outlineLvl w:val="1"/>
    </w:pPr>
    <w:rPr>
      <w:rFonts w:ascii="Arial" w:hAnsi="Arial"/>
      <w:b/>
      <w:sz w:val="28"/>
      <w:u w:val="single"/>
      <w:lang w:val="en-US"/>
    </w:rPr>
  </w:style>
  <w:style w:type="paragraph" w:styleId="Heading3">
    <w:name w:val="heading 3"/>
    <w:basedOn w:val="Normal"/>
    <w:next w:val="Normal"/>
    <w:qFormat/>
    <w:rsid w:val="00E60117"/>
    <w:pPr>
      <w:keepNext/>
      <w:keepLines/>
      <w:numPr>
        <w:ilvl w:val="2"/>
        <w:numId w:val="7"/>
      </w:numPr>
      <w:spacing w:before="240" w:after="120"/>
      <w:outlineLvl w:val="2"/>
    </w:pPr>
    <w:rPr>
      <w:rFonts w:ascii="Arial" w:hAnsi="Arial"/>
      <w:b/>
      <w:sz w:val="24"/>
      <w:lang w:val="en-US"/>
    </w:rPr>
  </w:style>
  <w:style w:type="paragraph" w:styleId="Heading4">
    <w:name w:val="heading 4"/>
    <w:basedOn w:val="Normal"/>
    <w:qFormat/>
    <w:rsid w:val="00677A86"/>
    <w:pPr>
      <w:numPr>
        <w:ilvl w:val="3"/>
        <w:numId w:val="7"/>
      </w:numPr>
      <w:spacing w:before="100" w:beforeAutospacing="1" w:after="100" w:afterAutospacing="1"/>
      <w:outlineLvl w:val="3"/>
    </w:pPr>
    <w:rPr>
      <w:b/>
      <w:bCs/>
      <w:sz w:val="24"/>
      <w:szCs w:val="24"/>
      <w:lang w:eastAsia="en-GB"/>
    </w:rPr>
  </w:style>
  <w:style w:type="paragraph" w:styleId="Heading5">
    <w:name w:val="heading 5"/>
    <w:basedOn w:val="Normal"/>
    <w:next w:val="Normal"/>
    <w:link w:val="Heading5Char"/>
    <w:semiHidden/>
    <w:unhideWhenUsed/>
    <w:qFormat/>
    <w:rsid w:val="00AA77EC"/>
    <w:pPr>
      <w:numPr>
        <w:ilvl w:val="4"/>
        <w:numId w:val="7"/>
      </w:numPr>
      <w:spacing w:before="240" w:after="60"/>
      <w:outlineLvl w:val="4"/>
    </w:pPr>
    <w:rPr>
      <w:rFonts w:ascii="Calibri" w:hAnsi="Calibri"/>
      <w:b/>
      <w:bCs/>
      <w:i/>
      <w:iCs/>
      <w:sz w:val="26"/>
      <w:szCs w:val="26"/>
      <w:lang w:val="x-none"/>
    </w:rPr>
  </w:style>
  <w:style w:type="paragraph" w:styleId="Heading6">
    <w:name w:val="heading 6"/>
    <w:basedOn w:val="Normal"/>
    <w:next w:val="Normal"/>
    <w:link w:val="Heading6Char"/>
    <w:semiHidden/>
    <w:unhideWhenUsed/>
    <w:qFormat/>
    <w:rsid w:val="00AA77EC"/>
    <w:pPr>
      <w:numPr>
        <w:ilvl w:val="5"/>
        <w:numId w:val="7"/>
      </w:numPr>
      <w:spacing w:before="240" w:after="60"/>
      <w:outlineLvl w:val="5"/>
    </w:pPr>
    <w:rPr>
      <w:rFonts w:ascii="Calibri" w:hAnsi="Calibri"/>
      <w:b/>
      <w:bCs/>
      <w:szCs w:val="22"/>
      <w:lang w:val="x-none"/>
    </w:rPr>
  </w:style>
  <w:style w:type="paragraph" w:styleId="Heading7">
    <w:name w:val="heading 7"/>
    <w:basedOn w:val="Normal"/>
    <w:next w:val="Normal"/>
    <w:link w:val="Heading7Char"/>
    <w:semiHidden/>
    <w:unhideWhenUsed/>
    <w:qFormat/>
    <w:rsid w:val="00AA77EC"/>
    <w:pPr>
      <w:numPr>
        <w:ilvl w:val="6"/>
        <w:numId w:val="7"/>
      </w:numPr>
      <w:spacing w:before="240" w:after="60"/>
      <w:outlineLvl w:val="6"/>
    </w:pPr>
    <w:rPr>
      <w:rFonts w:ascii="Calibri" w:hAnsi="Calibri"/>
      <w:sz w:val="24"/>
      <w:szCs w:val="24"/>
      <w:lang w:val="x-none"/>
    </w:rPr>
  </w:style>
  <w:style w:type="paragraph" w:styleId="Heading8">
    <w:name w:val="heading 8"/>
    <w:basedOn w:val="Normal"/>
    <w:next w:val="Normal"/>
    <w:link w:val="Heading8Char"/>
    <w:semiHidden/>
    <w:unhideWhenUsed/>
    <w:qFormat/>
    <w:rsid w:val="00AA77EC"/>
    <w:pPr>
      <w:numPr>
        <w:ilvl w:val="7"/>
        <w:numId w:val="7"/>
      </w:numPr>
      <w:spacing w:before="240" w:after="60"/>
      <w:outlineLvl w:val="7"/>
    </w:pPr>
    <w:rPr>
      <w:rFonts w:ascii="Calibri" w:hAnsi="Calibri"/>
      <w:i/>
      <w:iCs/>
      <w:sz w:val="24"/>
      <w:szCs w:val="24"/>
      <w:lang w:val="x-none"/>
    </w:rPr>
  </w:style>
  <w:style w:type="paragraph" w:styleId="Heading9">
    <w:name w:val="heading 9"/>
    <w:basedOn w:val="Normal"/>
    <w:next w:val="Normal"/>
    <w:link w:val="Heading9Char"/>
    <w:semiHidden/>
    <w:unhideWhenUsed/>
    <w:qFormat/>
    <w:rsid w:val="00AA77EC"/>
    <w:pPr>
      <w:numPr>
        <w:ilvl w:val="8"/>
        <w:numId w:val="7"/>
      </w:numPr>
      <w:spacing w:before="240" w:after="60"/>
      <w:outlineLvl w:val="8"/>
    </w:pPr>
    <w:rPr>
      <w:rFonts w:ascii="Cambria" w:hAnsi="Cambria"/>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BalloonText">
    <w:name w:val="Balloon Text"/>
    <w:basedOn w:val="Normal"/>
    <w:semiHidden/>
    <w:rsid w:val="00695A44"/>
    <w:rPr>
      <w:rFonts w:ascii="Tahoma" w:hAnsi="Tahoma" w:cs="Tahoma"/>
      <w:sz w:val="16"/>
      <w:szCs w:val="16"/>
    </w:rPr>
  </w:style>
  <w:style w:type="table" w:styleId="TableGrid">
    <w:name w:val="Table Grid"/>
    <w:basedOn w:val="TableNormal"/>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E60117"/>
    <w:rPr>
      <w:rFonts w:ascii="Arial" w:hAnsi="Arial"/>
      <w:b/>
      <w:sz w:val="32"/>
      <w:u w:val="single"/>
    </w:rPr>
  </w:style>
  <w:style w:type="paragraph" w:styleId="z-TopofForm">
    <w:name w:val="HTML Top of Form"/>
    <w:basedOn w:val="Normal"/>
    <w:next w:val="Normal"/>
    <w:hidden/>
    <w:rsid w:val="00677A86"/>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rsid w:val="00677A86"/>
    <w:pPr>
      <w:pBdr>
        <w:top w:val="single" w:sz="6" w:space="1" w:color="auto"/>
      </w:pBdr>
      <w:jc w:val="center"/>
    </w:pPr>
    <w:rPr>
      <w:rFonts w:ascii="Arial" w:hAnsi="Arial" w:cs="Arial"/>
      <w:vanish/>
      <w:sz w:val="16"/>
      <w:szCs w:val="16"/>
      <w:lang w:eastAsia="en-GB"/>
    </w:rPr>
  </w:style>
  <w:style w:type="character" w:customStyle="1" w:styleId="Heading5Char">
    <w:name w:val="Heading 5 Char"/>
    <w:link w:val="Heading5"/>
    <w:semiHidden/>
    <w:rsid w:val="00AA77EC"/>
    <w:rPr>
      <w:rFonts w:ascii="Calibri" w:eastAsia="Times New Roman" w:hAnsi="Calibri" w:cs="Times New Roman"/>
      <w:b/>
      <w:bCs/>
      <w:i/>
      <w:iCs/>
      <w:sz w:val="26"/>
      <w:szCs w:val="26"/>
      <w:lang w:eastAsia="en-US"/>
    </w:rPr>
  </w:style>
  <w:style w:type="character" w:customStyle="1" w:styleId="Heading6Char">
    <w:name w:val="Heading 6 Char"/>
    <w:link w:val="Heading6"/>
    <w:semiHidden/>
    <w:rsid w:val="00AA77EC"/>
    <w:rPr>
      <w:rFonts w:ascii="Calibri" w:eastAsia="Times New Roman" w:hAnsi="Calibri" w:cs="Times New Roman"/>
      <w:b/>
      <w:bCs/>
      <w:sz w:val="22"/>
      <w:szCs w:val="22"/>
      <w:lang w:eastAsia="en-US"/>
    </w:rPr>
  </w:style>
  <w:style w:type="character" w:customStyle="1" w:styleId="Heading7Char">
    <w:name w:val="Heading 7 Char"/>
    <w:link w:val="Heading7"/>
    <w:semiHidden/>
    <w:rsid w:val="00AA77EC"/>
    <w:rPr>
      <w:rFonts w:ascii="Calibri" w:eastAsia="Times New Roman" w:hAnsi="Calibri" w:cs="Times New Roman"/>
      <w:sz w:val="24"/>
      <w:szCs w:val="24"/>
      <w:lang w:eastAsia="en-US"/>
    </w:rPr>
  </w:style>
  <w:style w:type="character" w:customStyle="1" w:styleId="Heading8Char">
    <w:name w:val="Heading 8 Char"/>
    <w:link w:val="Heading8"/>
    <w:semiHidden/>
    <w:rsid w:val="00AA77EC"/>
    <w:rPr>
      <w:rFonts w:ascii="Calibri" w:eastAsia="Times New Roman" w:hAnsi="Calibri" w:cs="Times New Roman"/>
      <w:i/>
      <w:iCs/>
      <w:sz w:val="24"/>
      <w:szCs w:val="24"/>
      <w:lang w:eastAsia="en-US"/>
    </w:rPr>
  </w:style>
  <w:style w:type="character" w:customStyle="1" w:styleId="Heading9Char">
    <w:name w:val="Heading 9 Char"/>
    <w:link w:val="Heading9"/>
    <w:semiHidden/>
    <w:rsid w:val="00AA77EC"/>
    <w:rPr>
      <w:rFonts w:ascii="Cambria" w:eastAsia="Times New Roman" w:hAnsi="Cambria" w:cs="Times New Roman"/>
      <w:sz w:val="22"/>
      <w:szCs w:val="22"/>
      <w:lang w:eastAsia="en-US"/>
    </w:rPr>
  </w:style>
  <w:style w:type="character" w:styleId="CommentReference">
    <w:name w:val="annotation reference"/>
    <w:rsid w:val="00237899"/>
    <w:rPr>
      <w:sz w:val="16"/>
      <w:szCs w:val="16"/>
    </w:rPr>
  </w:style>
  <w:style w:type="paragraph" w:styleId="CommentText">
    <w:name w:val="annotation text"/>
    <w:basedOn w:val="Normal"/>
    <w:link w:val="CommentTextChar"/>
    <w:rsid w:val="00237899"/>
    <w:rPr>
      <w:sz w:val="20"/>
    </w:rPr>
  </w:style>
  <w:style w:type="character" w:customStyle="1" w:styleId="CommentTextChar">
    <w:name w:val="Comment Text Char"/>
    <w:link w:val="CommentText"/>
    <w:rsid w:val="00237899"/>
    <w:rPr>
      <w:lang w:val="en-GB"/>
    </w:rPr>
  </w:style>
  <w:style w:type="paragraph" w:styleId="CommentSubject">
    <w:name w:val="annotation subject"/>
    <w:basedOn w:val="CommentText"/>
    <w:next w:val="CommentText"/>
    <w:link w:val="CommentSubjectChar"/>
    <w:rsid w:val="00237899"/>
    <w:rPr>
      <w:b/>
      <w:bCs/>
    </w:rPr>
  </w:style>
  <w:style w:type="character" w:customStyle="1" w:styleId="CommentSubjectChar">
    <w:name w:val="Comment Subject Char"/>
    <w:link w:val="CommentSubject"/>
    <w:rsid w:val="00237899"/>
    <w:rPr>
      <w:b/>
      <w:bCs/>
      <w:lang w:val="en-GB"/>
    </w:rPr>
  </w:style>
  <w:style w:type="paragraph" w:styleId="FootnoteText">
    <w:name w:val="footnote text"/>
    <w:basedOn w:val="Normal"/>
    <w:link w:val="FootnoteTextChar"/>
    <w:rsid w:val="009647C1"/>
    <w:rPr>
      <w:sz w:val="20"/>
    </w:rPr>
  </w:style>
  <w:style w:type="character" w:customStyle="1" w:styleId="FootnoteTextChar">
    <w:name w:val="Footnote Text Char"/>
    <w:link w:val="FootnoteText"/>
    <w:rsid w:val="009647C1"/>
    <w:rPr>
      <w:lang w:eastAsia="en-US"/>
    </w:rPr>
  </w:style>
  <w:style w:type="character" w:styleId="FootnoteReference">
    <w:name w:val="footnote reference"/>
    <w:rsid w:val="009647C1"/>
    <w:rPr>
      <w:vertAlign w:val="superscript"/>
    </w:rPr>
  </w:style>
  <w:style w:type="paragraph" w:styleId="PlainText">
    <w:name w:val="Plain Text"/>
    <w:basedOn w:val="Normal"/>
    <w:link w:val="PlainTextChar"/>
    <w:uiPriority w:val="99"/>
    <w:unhideWhenUsed/>
    <w:rsid w:val="00E13F6B"/>
    <w:rPr>
      <w:rFonts w:ascii="Calibri" w:eastAsiaTheme="minorHAnsi" w:hAnsi="Calibri" w:cstheme="minorBidi"/>
      <w:szCs w:val="21"/>
      <w:lang w:val="en-US"/>
    </w:rPr>
  </w:style>
  <w:style w:type="character" w:customStyle="1" w:styleId="PlainTextChar">
    <w:name w:val="Plain Text Char"/>
    <w:basedOn w:val="DefaultParagraphFont"/>
    <w:link w:val="PlainText"/>
    <w:uiPriority w:val="99"/>
    <w:rsid w:val="00E13F6B"/>
    <w:rPr>
      <w:rFonts w:ascii="Calibri" w:eastAsiaTheme="minorHAnsi" w:hAnsi="Calibri" w:cstheme="minorBidi"/>
      <w:sz w:val="22"/>
      <w:szCs w:val="21"/>
    </w:rPr>
  </w:style>
  <w:style w:type="paragraph" w:styleId="HTMLPreformatted">
    <w:name w:val="HTML Preformatted"/>
    <w:basedOn w:val="Normal"/>
    <w:link w:val="HTMLPreformattedChar"/>
    <w:uiPriority w:val="99"/>
    <w:unhideWhenUsed/>
    <w:rsid w:val="00E13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rsid w:val="00E13F6B"/>
    <w:rPr>
      <w:rFonts w:ascii="Courier New" w:hAnsi="Courier New" w:cs="Courier New"/>
    </w:rPr>
  </w:style>
  <w:style w:type="paragraph" w:styleId="NormalWeb">
    <w:name w:val="Normal (Web)"/>
    <w:basedOn w:val="Normal"/>
    <w:uiPriority w:val="99"/>
    <w:unhideWhenUsed/>
    <w:rsid w:val="000265A2"/>
    <w:pPr>
      <w:spacing w:before="100" w:beforeAutospacing="1" w:after="100" w:afterAutospacing="1"/>
    </w:pPr>
    <w:rPr>
      <w:rFonts w:eastAsiaTheme="minorHAnsi"/>
      <w:sz w:val="24"/>
      <w:szCs w:val="24"/>
      <w:lang w:val="en-US"/>
    </w:rPr>
  </w:style>
  <w:style w:type="paragraph" w:styleId="ListParagraph">
    <w:name w:val="List Paragraph"/>
    <w:basedOn w:val="Normal"/>
    <w:uiPriority w:val="34"/>
    <w:qFormat/>
    <w:rsid w:val="000265A2"/>
    <w:pPr>
      <w:ind w:left="720"/>
    </w:pPr>
    <w:rPr>
      <w:rFonts w:eastAsiaTheme="minorHAnsi"/>
      <w:sz w:val="24"/>
      <w:szCs w:val="24"/>
      <w:lang w:val="en-US"/>
    </w:rPr>
  </w:style>
  <w:style w:type="paragraph" w:customStyle="1" w:styleId="Body">
    <w:name w:val="Body"/>
    <w:rsid w:val="00175FC8"/>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175FC8"/>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175FC8"/>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itle">
    <w:name w:val="TableTitle"/>
    <w:next w:val="Normal"/>
    <w:uiPriority w:val="99"/>
    <w:rsid w:val="00175FC8"/>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Underline">
    <w:name w:val="Underline"/>
    <w:uiPriority w:val="99"/>
    <w:rsid w:val="00175FC8"/>
  </w:style>
  <w:style w:type="paragraph" w:customStyle="1" w:styleId="SP10217127">
    <w:name w:val="SP.10.217127"/>
    <w:basedOn w:val="Normal"/>
    <w:next w:val="Normal"/>
    <w:uiPriority w:val="99"/>
    <w:rsid w:val="00BA12F5"/>
    <w:pPr>
      <w:autoSpaceDE w:val="0"/>
      <w:autoSpaceDN w:val="0"/>
      <w:adjustRightInd w:val="0"/>
    </w:pPr>
    <w:rPr>
      <w:rFonts w:ascii="Arial" w:eastAsiaTheme="minorHAnsi" w:hAnsi="Arial" w:cs="Arial"/>
      <w:sz w:val="24"/>
      <w:szCs w:val="24"/>
      <w:lang w:val="en-US"/>
    </w:rPr>
  </w:style>
  <w:style w:type="paragraph" w:customStyle="1" w:styleId="SP10217095">
    <w:name w:val="SP.10.217095"/>
    <w:basedOn w:val="Normal"/>
    <w:next w:val="Normal"/>
    <w:uiPriority w:val="99"/>
    <w:rsid w:val="00BA12F5"/>
    <w:pPr>
      <w:autoSpaceDE w:val="0"/>
      <w:autoSpaceDN w:val="0"/>
      <w:adjustRightInd w:val="0"/>
    </w:pPr>
    <w:rPr>
      <w:rFonts w:ascii="Arial" w:eastAsiaTheme="minorHAnsi" w:hAnsi="Arial" w:cs="Arial"/>
      <w:sz w:val="24"/>
      <w:szCs w:val="24"/>
      <w:lang w:val="en-US"/>
    </w:rPr>
  </w:style>
  <w:style w:type="paragraph" w:customStyle="1" w:styleId="SP10217128">
    <w:name w:val="SP.10.217128"/>
    <w:basedOn w:val="Normal"/>
    <w:next w:val="Normal"/>
    <w:uiPriority w:val="99"/>
    <w:rsid w:val="00BA12F5"/>
    <w:pPr>
      <w:autoSpaceDE w:val="0"/>
      <w:autoSpaceDN w:val="0"/>
      <w:adjustRightInd w:val="0"/>
    </w:pPr>
    <w:rPr>
      <w:rFonts w:ascii="Arial" w:eastAsiaTheme="minorHAnsi" w:hAnsi="Arial" w:cs="Arial"/>
      <w:sz w:val="24"/>
      <w:szCs w:val="24"/>
      <w:lang w:val="en-US"/>
    </w:rPr>
  </w:style>
  <w:style w:type="character" w:customStyle="1" w:styleId="SC10323594">
    <w:name w:val="SC.10.323594"/>
    <w:uiPriority w:val="99"/>
    <w:rsid w:val="00BA12F5"/>
    <w:rPr>
      <w:b/>
      <w:bCs/>
      <w:color w:val="000000"/>
      <w:sz w:val="22"/>
      <w:szCs w:val="22"/>
    </w:rPr>
  </w:style>
  <w:style w:type="paragraph" w:customStyle="1" w:styleId="SP10217098">
    <w:name w:val="SP.10.217098"/>
    <w:basedOn w:val="Normal"/>
    <w:next w:val="Normal"/>
    <w:uiPriority w:val="99"/>
    <w:rsid w:val="00BA12F5"/>
    <w:pPr>
      <w:autoSpaceDE w:val="0"/>
      <w:autoSpaceDN w:val="0"/>
      <w:adjustRightInd w:val="0"/>
    </w:pPr>
    <w:rPr>
      <w:rFonts w:ascii="Arial" w:eastAsiaTheme="minorHAnsi" w:hAnsi="Arial" w:cs="Arial"/>
      <w:sz w:val="24"/>
      <w:szCs w:val="24"/>
      <w:lang w:val="en-US"/>
    </w:rPr>
  </w:style>
  <w:style w:type="character" w:customStyle="1" w:styleId="SC10323600">
    <w:name w:val="SC.10.323600"/>
    <w:uiPriority w:val="99"/>
    <w:rsid w:val="00BA12F5"/>
    <w:rPr>
      <w:color w:val="000000"/>
      <w:sz w:val="20"/>
      <w:szCs w:val="20"/>
    </w:rPr>
  </w:style>
  <w:style w:type="paragraph" w:customStyle="1" w:styleId="SP10217089">
    <w:name w:val="SP.10.217089"/>
    <w:basedOn w:val="Normal"/>
    <w:next w:val="Normal"/>
    <w:uiPriority w:val="99"/>
    <w:rsid w:val="00BA12F5"/>
    <w:pPr>
      <w:autoSpaceDE w:val="0"/>
      <w:autoSpaceDN w:val="0"/>
      <w:adjustRightInd w:val="0"/>
    </w:pPr>
    <w:rPr>
      <w:rFonts w:ascii="Arial" w:eastAsiaTheme="minorHAnsi" w:hAnsi="Arial" w:cs="Arial"/>
      <w:sz w:val="24"/>
      <w:szCs w:val="24"/>
      <w:lang w:val="en-US"/>
    </w:rPr>
  </w:style>
  <w:style w:type="paragraph" w:customStyle="1" w:styleId="SP677847">
    <w:name w:val="SP.6.77847"/>
    <w:basedOn w:val="Normal"/>
    <w:next w:val="Normal"/>
    <w:uiPriority w:val="99"/>
    <w:rsid w:val="00BB2FD7"/>
    <w:pPr>
      <w:autoSpaceDE w:val="0"/>
      <w:autoSpaceDN w:val="0"/>
      <w:adjustRightInd w:val="0"/>
    </w:pPr>
    <w:rPr>
      <w:sz w:val="24"/>
      <w:szCs w:val="24"/>
      <w:lang w:val="en-US"/>
    </w:rPr>
  </w:style>
  <w:style w:type="paragraph" w:customStyle="1" w:styleId="SP677848">
    <w:name w:val="SP.6.77848"/>
    <w:basedOn w:val="Normal"/>
    <w:next w:val="Normal"/>
    <w:uiPriority w:val="99"/>
    <w:rsid w:val="00BB2FD7"/>
    <w:pPr>
      <w:autoSpaceDE w:val="0"/>
      <w:autoSpaceDN w:val="0"/>
      <w:adjustRightInd w:val="0"/>
    </w:pPr>
    <w:rPr>
      <w:sz w:val="24"/>
      <w:szCs w:val="24"/>
      <w:lang w:val="en-US"/>
    </w:rPr>
  </w:style>
  <w:style w:type="paragraph" w:customStyle="1" w:styleId="SP677829">
    <w:name w:val="SP.6.77829"/>
    <w:basedOn w:val="Normal"/>
    <w:next w:val="Normal"/>
    <w:uiPriority w:val="99"/>
    <w:rsid w:val="00BB2FD7"/>
    <w:pPr>
      <w:autoSpaceDE w:val="0"/>
      <w:autoSpaceDN w:val="0"/>
      <w:adjustRightInd w:val="0"/>
    </w:pPr>
    <w:rPr>
      <w:sz w:val="24"/>
      <w:szCs w:val="24"/>
      <w:lang w:val="en-US"/>
    </w:rPr>
  </w:style>
  <w:style w:type="character" w:customStyle="1" w:styleId="SC698317">
    <w:name w:val="SC.6.98317"/>
    <w:uiPriority w:val="99"/>
    <w:rsid w:val="00BB2FD7"/>
    <w:rPr>
      <w:b/>
      <w:bCs/>
      <w:i/>
      <w:iCs/>
      <w:color w:val="000000"/>
      <w:sz w:val="20"/>
      <w:szCs w:val="20"/>
    </w:rPr>
  </w:style>
  <w:style w:type="character" w:styleId="FollowedHyperlink">
    <w:name w:val="FollowedHyperlink"/>
    <w:basedOn w:val="DefaultParagraphFont"/>
    <w:semiHidden/>
    <w:unhideWhenUsed/>
    <w:rsid w:val="00FB1501"/>
    <w:rPr>
      <w:color w:val="800080" w:themeColor="followedHyperlink"/>
      <w:u w:val="single"/>
    </w:rPr>
  </w:style>
  <w:style w:type="paragraph" w:styleId="TOCHeading">
    <w:name w:val="TOC Heading"/>
    <w:basedOn w:val="Heading1"/>
    <w:next w:val="Normal"/>
    <w:uiPriority w:val="39"/>
    <w:unhideWhenUsed/>
    <w:qFormat/>
    <w:rsid w:val="006B0AA0"/>
    <w:pPr>
      <w:numPr>
        <w:numId w:val="0"/>
      </w:numPr>
      <w:spacing w:before="240" w:after="0" w:line="259" w:lineRule="auto"/>
      <w:outlineLvl w:val="9"/>
    </w:pPr>
    <w:rPr>
      <w:rFonts w:asciiTheme="majorHAnsi" w:eastAsiaTheme="majorEastAsia" w:hAnsiTheme="majorHAnsi" w:cstheme="majorBidi"/>
      <w:b w:val="0"/>
      <w:color w:val="365F91" w:themeColor="accent1" w:themeShade="BF"/>
      <w:szCs w:val="32"/>
      <w:u w:val="none"/>
    </w:rPr>
  </w:style>
  <w:style w:type="paragraph" w:styleId="TOC1">
    <w:name w:val="toc 1"/>
    <w:basedOn w:val="Normal"/>
    <w:next w:val="Normal"/>
    <w:autoRedefine/>
    <w:uiPriority w:val="39"/>
    <w:unhideWhenUsed/>
    <w:rsid w:val="006B0AA0"/>
    <w:pPr>
      <w:spacing w:after="100"/>
    </w:pPr>
  </w:style>
  <w:style w:type="paragraph" w:styleId="TOC2">
    <w:name w:val="toc 2"/>
    <w:basedOn w:val="Normal"/>
    <w:next w:val="Normal"/>
    <w:autoRedefine/>
    <w:uiPriority w:val="39"/>
    <w:unhideWhenUsed/>
    <w:rsid w:val="006B0AA0"/>
    <w:pPr>
      <w:spacing w:after="100"/>
      <w:ind w:left="220"/>
    </w:pPr>
  </w:style>
  <w:style w:type="paragraph" w:styleId="TOC3">
    <w:name w:val="toc 3"/>
    <w:basedOn w:val="Normal"/>
    <w:next w:val="Normal"/>
    <w:autoRedefine/>
    <w:uiPriority w:val="39"/>
    <w:unhideWhenUsed/>
    <w:rsid w:val="006B0AA0"/>
    <w:pPr>
      <w:spacing w:after="100"/>
      <w:ind w:left="440"/>
    </w:pPr>
  </w:style>
  <w:style w:type="paragraph" w:customStyle="1" w:styleId="Standard">
    <w:name w:val="Standard"/>
    <w:rsid w:val="00D25157"/>
    <w:pPr>
      <w:suppressAutoHyphens/>
      <w:autoSpaceDN w:val="0"/>
      <w:jc w:val="both"/>
      <w:textAlignment w:val="baseline"/>
    </w:pPr>
    <w:rPr>
      <w:rFonts w:eastAsia="SimSun"/>
      <w:sz w:val="22"/>
      <w:lang w:val="en-GB"/>
    </w:rPr>
  </w:style>
  <w:style w:type="character" w:customStyle="1" w:styleId="SC11233478">
    <w:name w:val="SC.11.233478"/>
    <w:uiPriority w:val="99"/>
    <w:rsid w:val="00F570CA"/>
    <w:rPr>
      <w:color w:val="000000"/>
      <w:sz w:val="20"/>
      <w:szCs w:val="20"/>
    </w:rPr>
  </w:style>
  <w:style w:type="numbering" w:customStyle="1" w:styleId="WWNum2">
    <w:name w:val="WWNum2"/>
    <w:basedOn w:val="NoList"/>
    <w:rsid w:val="00D231D3"/>
    <w:pPr>
      <w:numPr>
        <w:numId w:val="34"/>
      </w:numPr>
    </w:pPr>
  </w:style>
  <w:style w:type="paragraph" w:customStyle="1" w:styleId="Standarduser">
    <w:name w:val="Standard (user)"/>
    <w:rsid w:val="007F2B18"/>
    <w:pPr>
      <w:suppressAutoHyphens/>
      <w:autoSpaceDN w:val="0"/>
      <w:jc w:val="both"/>
      <w:textAlignment w:val="baseline"/>
    </w:pPr>
    <w:rPr>
      <w:rFonts w:eastAsia="SimSun"/>
      <w:sz w:val="22"/>
      <w:lang w:val="en-GB"/>
    </w:rPr>
  </w:style>
  <w:style w:type="paragraph" w:styleId="NoSpacing">
    <w:name w:val="No Spacing"/>
    <w:uiPriority w:val="1"/>
    <w:qFormat/>
    <w:rsid w:val="001105DF"/>
    <w:rPr>
      <w:sz w:val="22"/>
      <w:lang w:val="en-GB"/>
    </w:rPr>
  </w:style>
  <w:style w:type="paragraph" w:customStyle="1" w:styleId="Default">
    <w:name w:val="Default"/>
    <w:rsid w:val="00125641"/>
    <w:pPr>
      <w:autoSpaceDE w:val="0"/>
      <w:autoSpaceDN w:val="0"/>
      <w:adjustRightInd w:val="0"/>
    </w:pPr>
    <w:rPr>
      <w:rFonts w:ascii="Arial" w:hAnsi="Arial" w:cs="Arial"/>
      <w:color w:val="000000"/>
      <w:sz w:val="24"/>
      <w:szCs w:val="24"/>
    </w:rPr>
  </w:style>
  <w:style w:type="table" w:styleId="GridTable1Light">
    <w:name w:val="Grid Table 1 Light"/>
    <w:basedOn w:val="TableNormal"/>
    <w:uiPriority w:val="46"/>
    <w:rsid w:val="00FE3D5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4">
    <w:name w:val="Grid Table 4"/>
    <w:basedOn w:val="TableNormal"/>
    <w:uiPriority w:val="49"/>
    <w:rsid w:val="00FE3D5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
    <w:name w:val="Unresolved Mention"/>
    <w:basedOn w:val="DefaultParagraphFont"/>
    <w:uiPriority w:val="99"/>
    <w:semiHidden/>
    <w:unhideWhenUsed/>
    <w:rsid w:val="00BC53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00949">
      <w:bodyDiv w:val="1"/>
      <w:marLeft w:val="0"/>
      <w:marRight w:val="0"/>
      <w:marTop w:val="0"/>
      <w:marBottom w:val="0"/>
      <w:divBdr>
        <w:top w:val="none" w:sz="0" w:space="0" w:color="auto"/>
        <w:left w:val="none" w:sz="0" w:space="0" w:color="auto"/>
        <w:bottom w:val="none" w:sz="0" w:space="0" w:color="auto"/>
        <w:right w:val="none" w:sz="0" w:space="0" w:color="auto"/>
      </w:divBdr>
    </w:div>
    <w:div w:id="62068495">
      <w:bodyDiv w:val="1"/>
      <w:marLeft w:val="0"/>
      <w:marRight w:val="0"/>
      <w:marTop w:val="0"/>
      <w:marBottom w:val="0"/>
      <w:divBdr>
        <w:top w:val="none" w:sz="0" w:space="0" w:color="auto"/>
        <w:left w:val="none" w:sz="0" w:space="0" w:color="auto"/>
        <w:bottom w:val="none" w:sz="0" w:space="0" w:color="auto"/>
        <w:right w:val="none" w:sz="0" w:space="0" w:color="auto"/>
      </w:divBdr>
    </w:div>
    <w:div w:id="104158219">
      <w:bodyDiv w:val="1"/>
      <w:marLeft w:val="0"/>
      <w:marRight w:val="0"/>
      <w:marTop w:val="0"/>
      <w:marBottom w:val="0"/>
      <w:divBdr>
        <w:top w:val="none" w:sz="0" w:space="0" w:color="auto"/>
        <w:left w:val="none" w:sz="0" w:space="0" w:color="auto"/>
        <w:bottom w:val="none" w:sz="0" w:space="0" w:color="auto"/>
        <w:right w:val="none" w:sz="0" w:space="0" w:color="auto"/>
      </w:divBdr>
    </w:div>
    <w:div w:id="163932389">
      <w:bodyDiv w:val="1"/>
      <w:marLeft w:val="0"/>
      <w:marRight w:val="0"/>
      <w:marTop w:val="0"/>
      <w:marBottom w:val="0"/>
      <w:divBdr>
        <w:top w:val="none" w:sz="0" w:space="0" w:color="auto"/>
        <w:left w:val="none" w:sz="0" w:space="0" w:color="auto"/>
        <w:bottom w:val="none" w:sz="0" w:space="0" w:color="auto"/>
        <w:right w:val="none" w:sz="0" w:space="0" w:color="auto"/>
      </w:divBdr>
      <w:divsChild>
        <w:div w:id="399443808">
          <w:marLeft w:val="547"/>
          <w:marRight w:val="0"/>
          <w:marTop w:val="106"/>
          <w:marBottom w:val="0"/>
          <w:divBdr>
            <w:top w:val="none" w:sz="0" w:space="0" w:color="auto"/>
            <w:left w:val="none" w:sz="0" w:space="0" w:color="auto"/>
            <w:bottom w:val="none" w:sz="0" w:space="0" w:color="auto"/>
            <w:right w:val="none" w:sz="0" w:space="0" w:color="auto"/>
          </w:divBdr>
        </w:div>
      </w:divsChild>
    </w:div>
    <w:div w:id="163976817">
      <w:bodyDiv w:val="1"/>
      <w:marLeft w:val="0"/>
      <w:marRight w:val="0"/>
      <w:marTop w:val="0"/>
      <w:marBottom w:val="0"/>
      <w:divBdr>
        <w:top w:val="none" w:sz="0" w:space="0" w:color="auto"/>
        <w:left w:val="none" w:sz="0" w:space="0" w:color="auto"/>
        <w:bottom w:val="none" w:sz="0" w:space="0" w:color="auto"/>
        <w:right w:val="none" w:sz="0" w:space="0" w:color="auto"/>
      </w:divBdr>
    </w:div>
    <w:div w:id="189880188">
      <w:bodyDiv w:val="1"/>
      <w:marLeft w:val="0"/>
      <w:marRight w:val="0"/>
      <w:marTop w:val="0"/>
      <w:marBottom w:val="0"/>
      <w:divBdr>
        <w:top w:val="none" w:sz="0" w:space="0" w:color="auto"/>
        <w:left w:val="none" w:sz="0" w:space="0" w:color="auto"/>
        <w:bottom w:val="none" w:sz="0" w:space="0" w:color="auto"/>
        <w:right w:val="none" w:sz="0" w:space="0" w:color="auto"/>
      </w:divBdr>
    </w:div>
    <w:div w:id="272789823">
      <w:bodyDiv w:val="1"/>
      <w:marLeft w:val="0"/>
      <w:marRight w:val="0"/>
      <w:marTop w:val="0"/>
      <w:marBottom w:val="0"/>
      <w:divBdr>
        <w:top w:val="none" w:sz="0" w:space="0" w:color="auto"/>
        <w:left w:val="none" w:sz="0" w:space="0" w:color="auto"/>
        <w:bottom w:val="none" w:sz="0" w:space="0" w:color="auto"/>
        <w:right w:val="none" w:sz="0" w:space="0" w:color="auto"/>
      </w:divBdr>
      <w:divsChild>
        <w:div w:id="135992075">
          <w:marLeft w:val="547"/>
          <w:marRight w:val="0"/>
          <w:marTop w:val="106"/>
          <w:marBottom w:val="0"/>
          <w:divBdr>
            <w:top w:val="none" w:sz="0" w:space="0" w:color="auto"/>
            <w:left w:val="none" w:sz="0" w:space="0" w:color="auto"/>
            <w:bottom w:val="none" w:sz="0" w:space="0" w:color="auto"/>
            <w:right w:val="none" w:sz="0" w:space="0" w:color="auto"/>
          </w:divBdr>
        </w:div>
      </w:divsChild>
    </w:div>
    <w:div w:id="356270699">
      <w:bodyDiv w:val="1"/>
      <w:marLeft w:val="0"/>
      <w:marRight w:val="0"/>
      <w:marTop w:val="0"/>
      <w:marBottom w:val="0"/>
      <w:divBdr>
        <w:top w:val="none" w:sz="0" w:space="0" w:color="auto"/>
        <w:left w:val="none" w:sz="0" w:space="0" w:color="auto"/>
        <w:bottom w:val="none" w:sz="0" w:space="0" w:color="auto"/>
        <w:right w:val="none" w:sz="0" w:space="0" w:color="auto"/>
      </w:divBdr>
    </w:div>
    <w:div w:id="425003076">
      <w:bodyDiv w:val="1"/>
      <w:marLeft w:val="0"/>
      <w:marRight w:val="0"/>
      <w:marTop w:val="0"/>
      <w:marBottom w:val="0"/>
      <w:divBdr>
        <w:top w:val="none" w:sz="0" w:space="0" w:color="auto"/>
        <w:left w:val="none" w:sz="0" w:space="0" w:color="auto"/>
        <w:bottom w:val="none" w:sz="0" w:space="0" w:color="auto"/>
        <w:right w:val="none" w:sz="0" w:space="0" w:color="auto"/>
      </w:divBdr>
      <w:divsChild>
        <w:div w:id="1904829121">
          <w:marLeft w:val="547"/>
          <w:marRight w:val="0"/>
          <w:marTop w:val="96"/>
          <w:marBottom w:val="0"/>
          <w:divBdr>
            <w:top w:val="none" w:sz="0" w:space="0" w:color="auto"/>
            <w:left w:val="none" w:sz="0" w:space="0" w:color="auto"/>
            <w:bottom w:val="none" w:sz="0" w:space="0" w:color="auto"/>
            <w:right w:val="none" w:sz="0" w:space="0" w:color="auto"/>
          </w:divBdr>
        </w:div>
      </w:divsChild>
    </w:div>
    <w:div w:id="437141436">
      <w:bodyDiv w:val="1"/>
      <w:marLeft w:val="0"/>
      <w:marRight w:val="0"/>
      <w:marTop w:val="0"/>
      <w:marBottom w:val="0"/>
      <w:divBdr>
        <w:top w:val="none" w:sz="0" w:space="0" w:color="auto"/>
        <w:left w:val="none" w:sz="0" w:space="0" w:color="auto"/>
        <w:bottom w:val="none" w:sz="0" w:space="0" w:color="auto"/>
        <w:right w:val="none" w:sz="0" w:space="0" w:color="auto"/>
      </w:divBdr>
    </w:div>
    <w:div w:id="505631733">
      <w:bodyDiv w:val="1"/>
      <w:marLeft w:val="0"/>
      <w:marRight w:val="0"/>
      <w:marTop w:val="0"/>
      <w:marBottom w:val="0"/>
      <w:divBdr>
        <w:top w:val="none" w:sz="0" w:space="0" w:color="auto"/>
        <w:left w:val="none" w:sz="0" w:space="0" w:color="auto"/>
        <w:bottom w:val="none" w:sz="0" w:space="0" w:color="auto"/>
        <w:right w:val="none" w:sz="0" w:space="0" w:color="auto"/>
      </w:divBdr>
    </w:div>
    <w:div w:id="528228743">
      <w:bodyDiv w:val="1"/>
      <w:marLeft w:val="0"/>
      <w:marRight w:val="0"/>
      <w:marTop w:val="0"/>
      <w:marBottom w:val="0"/>
      <w:divBdr>
        <w:top w:val="none" w:sz="0" w:space="0" w:color="auto"/>
        <w:left w:val="none" w:sz="0" w:space="0" w:color="auto"/>
        <w:bottom w:val="none" w:sz="0" w:space="0" w:color="auto"/>
        <w:right w:val="none" w:sz="0" w:space="0" w:color="auto"/>
      </w:divBdr>
    </w:div>
    <w:div w:id="545027633">
      <w:bodyDiv w:val="1"/>
      <w:marLeft w:val="0"/>
      <w:marRight w:val="0"/>
      <w:marTop w:val="0"/>
      <w:marBottom w:val="0"/>
      <w:divBdr>
        <w:top w:val="none" w:sz="0" w:space="0" w:color="auto"/>
        <w:left w:val="none" w:sz="0" w:space="0" w:color="auto"/>
        <w:bottom w:val="none" w:sz="0" w:space="0" w:color="auto"/>
        <w:right w:val="none" w:sz="0" w:space="0" w:color="auto"/>
      </w:divBdr>
    </w:div>
    <w:div w:id="599220242">
      <w:bodyDiv w:val="1"/>
      <w:marLeft w:val="0"/>
      <w:marRight w:val="0"/>
      <w:marTop w:val="0"/>
      <w:marBottom w:val="0"/>
      <w:divBdr>
        <w:top w:val="none" w:sz="0" w:space="0" w:color="auto"/>
        <w:left w:val="none" w:sz="0" w:space="0" w:color="auto"/>
        <w:bottom w:val="none" w:sz="0" w:space="0" w:color="auto"/>
        <w:right w:val="none" w:sz="0" w:space="0" w:color="auto"/>
      </w:divBdr>
    </w:div>
    <w:div w:id="669213793">
      <w:bodyDiv w:val="1"/>
      <w:marLeft w:val="0"/>
      <w:marRight w:val="0"/>
      <w:marTop w:val="0"/>
      <w:marBottom w:val="0"/>
      <w:divBdr>
        <w:top w:val="none" w:sz="0" w:space="0" w:color="auto"/>
        <w:left w:val="none" w:sz="0" w:space="0" w:color="auto"/>
        <w:bottom w:val="none" w:sz="0" w:space="0" w:color="auto"/>
        <w:right w:val="none" w:sz="0" w:space="0" w:color="auto"/>
      </w:divBdr>
    </w:div>
    <w:div w:id="709450831">
      <w:bodyDiv w:val="1"/>
      <w:marLeft w:val="0"/>
      <w:marRight w:val="0"/>
      <w:marTop w:val="0"/>
      <w:marBottom w:val="0"/>
      <w:divBdr>
        <w:top w:val="none" w:sz="0" w:space="0" w:color="auto"/>
        <w:left w:val="none" w:sz="0" w:space="0" w:color="auto"/>
        <w:bottom w:val="none" w:sz="0" w:space="0" w:color="auto"/>
        <w:right w:val="none" w:sz="0" w:space="0" w:color="auto"/>
      </w:divBdr>
    </w:div>
    <w:div w:id="719089320">
      <w:bodyDiv w:val="1"/>
      <w:marLeft w:val="0"/>
      <w:marRight w:val="0"/>
      <w:marTop w:val="0"/>
      <w:marBottom w:val="0"/>
      <w:divBdr>
        <w:top w:val="none" w:sz="0" w:space="0" w:color="auto"/>
        <w:left w:val="none" w:sz="0" w:space="0" w:color="auto"/>
        <w:bottom w:val="none" w:sz="0" w:space="0" w:color="auto"/>
        <w:right w:val="none" w:sz="0" w:space="0" w:color="auto"/>
      </w:divBdr>
    </w:div>
    <w:div w:id="734397914">
      <w:bodyDiv w:val="1"/>
      <w:marLeft w:val="0"/>
      <w:marRight w:val="0"/>
      <w:marTop w:val="0"/>
      <w:marBottom w:val="0"/>
      <w:divBdr>
        <w:top w:val="none" w:sz="0" w:space="0" w:color="auto"/>
        <w:left w:val="none" w:sz="0" w:space="0" w:color="auto"/>
        <w:bottom w:val="none" w:sz="0" w:space="0" w:color="auto"/>
        <w:right w:val="none" w:sz="0" w:space="0" w:color="auto"/>
      </w:divBdr>
    </w:div>
    <w:div w:id="1040937055">
      <w:bodyDiv w:val="1"/>
      <w:marLeft w:val="0"/>
      <w:marRight w:val="0"/>
      <w:marTop w:val="0"/>
      <w:marBottom w:val="0"/>
      <w:divBdr>
        <w:top w:val="none" w:sz="0" w:space="0" w:color="auto"/>
        <w:left w:val="none" w:sz="0" w:space="0" w:color="auto"/>
        <w:bottom w:val="none" w:sz="0" w:space="0" w:color="auto"/>
        <w:right w:val="none" w:sz="0" w:space="0" w:color="auto"/>
      </w:divBdr>
    </w:div>
    <w:div w:id="1149903582">
      <w:bodyDiv w:val="1"/>
      <w:marLeft w:val="0"/>
      <w:marRight w:val="0"/>
      <w:marTop w:val="0"/>
      <w:marBottom w:val="0"/>
      <w:divBdr>
        <w:top w:val="none" w:sz="0" w:space="0" w:color="auto"/>
        <w:left w:val="none" w:sz="0" w:space="0" w:color="auto"/>
        <w:bottom w:val="none" w:sz="0" w:space="0" w:color="auto"/>
        <w:right w:val="none" w:sz="0" w:space="0" w:color="auto"/>
      </w:divBdr>
    </w:div>
    <w:div w:id="1173497562">
      <w:bodyDiv w:val="1"/>
      <w:marLeft w:val="0"/>
      <w:marRight w:val="0"/>
      <w:marTop w:val="0"/>
      <w:marBottom w:val="0"/>
      <w:divBdr>
        <w:top w:val="none" w:sz="0" w:space="0" w:color="auto"/>
        <w:left w:val="none" w:sz="0" w:space="0" w:color="auto"/>
        <w:bottom w:val="none" w:sz="0" w:space="0" w:color="auto"/>
        <w:right w:val="none" w:sz="0" w:space="0" w:color="auto"/>
      </w:divBdr>
    </w:div>
    <w:div w:id="1173760822">
      <w:bodyDiv w:val="1"/>
      <w:marLeft w:val="0"/>
      <w:marRight w:val="0"/>
      <w:marTop w:val="0"/>
      <w:marBottom w:val="0"/>
      <w:divBdr>
        <w:top w:val="none" w:sz="0" w:space="0" w:color="auto"/>
        <w:left w:val="none" w:sz="0" w:space="0" w:color="auto"/>
        <w:bottom w:val="none" w:sz="0" w:space="0" w:color="auto"/>
        <w:right w:val="none" w:sz="0" w:space="0" w:color="auto"/>
      </w:divBdr>
    </w:div>
    <w:div w:id="1205289810">
      <w:bodyDiv w:val="1"/>
      <w:marLeft w:val="0"/>
      <w:marRight w:val="0"/>
      <w:marTop w:val="0"/>
      <w:marBottom w:val="0"/>
      <w:divBdr>
        <w:top w:val="none" w:sz="0" w:space="0" w:color="auto"/>
        <w:left w:val="none" w:sz="0" w:space="0" w:color="auto"/>
        <w:bottom w:val="none" w:sz="0" w:space="0" w:color="auto"/>
        <w:right w:val="none" w:sz="0" w:space="0" w:color="auto"/>
      </w:divBdr>
    </w:div>
    <w:div w:id="1277057529">
      <w:bodyDiv w:val="1"/>
      <w:marLeft w:val="0"/>
      <w:marRight w:val="0"/>
      <w:marTop w:val="0"/>
      <w:marBottom w:val="0"/>
      <w:divBdr>
        <w:top w:val="none" w:sz="0" w:space="0" w:color="auto"/>
        <w:left w:val="none" w:sz="0" w:space="0" w:color="auto"/>
        <w:bottom w:val="none" w:sz="0" w:space="0" w:color="auto"/>
        <w:right w:val="none" w:sz="0" w:space="0" w:color="auto"/>
      </w:divBdr>
      <w:divsChild>
        <w:div w:id="75977596">
          <w:marLeft w:val="547"/>
          <w:marRight w:val="0"/>
          <w:marTop w:val="106"/>
          <w:marBottom w:val="0"/>
          <w:divBdr>
            <w:top w:val="none" w:sz="0" w:space="0" w:color="auto"/>
            <w:left w:val="none" w:sz="0" w:space="0" w:color="auto"/>
            <w:bottom w:val="none" w:sz="0" w:space="0" w:color="auto"/>
            <w:right w:val="none" w:sz="0" w:space="0" w:color="auto"/>
          </w:divBdr>
        </w:div>
      </w:divsChild>
    </w:div>
    <w:div w:id="1302930296">
      <w:bodyDiv w:val="1"/>
      <w:marLeft w:val="0"/>
      <w:marRight w:val="0"/>
      <w:marTop w:val="0"/>
      <w:marBottom w:val="0"/>
      <w:divBdr>
        <w:top w:val="none" w:sz="0" w:space="0" w:color="auto"/>
        <w:left w:val="none" w:sz="0" w:space="0" w:color="auto"/>
        <w:bottom w:val="none" w:sz="0" w:space="0" w:color="auto"/>
        <w:right w:val="none" w:sz="0" w:space="0" w:color="auto"/>
      </w:divBdr>
    </w:div>
    <w:div w:id="1317030691">
      <w:bodyDiv w:val="1"/>
      <w:marLeft w:val="0"/>
      <w:marRight w:val="0"/>
      <w:marTop w:val="0"/>
      <w:marBottom w:val="0"/>
      <w:divBdr>
        <w:top w:val="none" w:sz="0" w:space="0" w:color="auto"/>
        <w:left w:val="none" w:sz="0" w:space="0" w:color="auto"/>
        <w:bottom w:val="none" w:sz="0" w:space="0" w:color="auto"/>
        <w:right w:val="none" w:sz="0" w:space="0" w:color="auto"/>
      </w:divBdr>
    </w:div>
    <w:div w:id="1522206751">
      <w:bodyDiv w:val="1"/>
      <w:marLeft w:val="0"/>
      <w:marRight w:val="0"/>
      <w:marTop w:val="0"/>
      <w:marBottom w:val="0"/>
      <w:divBdr>
        <w:top w:val="none" w:sz="0" w:space="0" w:color="auto"/>
        <w:left w:val="none" w:sz="0" w:space="0" w:color="auto"/>
        <w:bottom w:val="none" w:sz="0" w:space="0" w:color="auto"/>
        <w:right w:val="none" w:sz="0" w:space="0" w:color="auto"/>
      </w:divBdr>
      <w:divsChild>
        <w:div w:id="1293515083">
          <w:marLeft w:val="547"/>
          <w:marRight w:val="0"/>
          <w:marTop w:val="96"/>
          <w:marBottom w:val="0"/>
          <w:divBdr>
            <w:top w:val="none" w:sz="0" w:space="0" w:color="auto"/>
            <w:left w:val="none" w:sz="0" w:space="0" w:color="auto"/>
            <w:bottom w:val="none" w:sz="0" w:space="0" w:color="auto"/>
            <w:right w:val="none" w:sz="0" w:space="0" w:color="auto"/>
          </w:divBdr>
        </w:div>
      </w:divsChild>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46601631">
      <w:bodyDiv w:val="1"/>
      <w:marLeft w:val="0"/>
      <w:marRight w:val="0"/>
      <w:marTop w:val="0"/>
      <w:marBottom w:val="0"/>
      <w:divBdr>
        <w:top w:val="none" w:sz="0" w:space="0" w:color="auto"/>
        <w:left w:val="none" w:sz="0" w:space="0" w:color="auto"/>
        <w:bottom w:val="none" w:sz="0" w:space="0" w:color="auto"/>
        <w:right w:val="none" w:sz="0" w:space="0" w:color="auto"/>
      </w:divBdr>
    </w:div>
    <w:div w:id="1558928016">
      <w:bodyDiv w:val="1"/>
      <w:marLeft w:val="0"/>
      <w:marRight w:val="0"/>
      <w:marTop w:val="0"/>
      <w:marBottom w:val="0"/>
      <w:divBdr>
        <w:top w:val="none" w:sz="0" w:space="0" w:color="auto"/>
        <w:left w:val="none" w:sz="0" w:space="0" w:color="auto"/>
        <w:bottom w:val="none" w:sz="0" w:space="0" w:color="auto"/>
        <w:right w:val="none" w:sz="0" w:space="0" w:color="auto"/>
      </w:divBdr>
    </w:div>
    <w:div w:id="1572151907">
      <w:bodyDiv w:val="1"/>
      <w:marLeft w:val="0"/>
      <w:marRight w:val="0"/>
      <w:marTop w:val="0"/>
      <w:marBottom w:val="0"/>
      <w:divBdr>
        <w:top w:val="none" w:sz="0" w:space="0" w:color="auto"/>
        <w:left w:val="none" w:sz="0" w:space="0" w:color="auto"/>
        <w:bottom w:val="none" w:sz="0" w:space="0" w:color="auto"/>
        <w:right w:val="none" w:sz="0" w:space="0" w:color="auto"/>
      </w:divBdr>
    </w:div>
    <w:div w:id="1603565894">
      <w:bodyDiv w:val="1"/>
      <w:marLeft w:val="0"/>
      <w:marRight w:val="0"/>
      <w:marTop w:val="0"/>
      <w:marBottom w:val="0"/>
      <w:divBdr>
        <w:top w:val="none" w:sz="0" w:space="0" w:color="auto"/>
        <w:left w:val="none" w:sz="0" w:space="0" w:color="auto"/>
        <w:bottom w:val="none" w:sz="0" w:space="0" w:color="auto"/>
        <w:right w:val="none" w:sz="0" w:space="0" w:color="auto"/>
      </w:divBdr>
    </w:div>
    <w:div w:id="1606687247">
      <w:bodyDiv w:val="1"/>
      <w:marLeft w:val="0"/>
      <w:marRight w:val="0"/>
      <w:marTop w:val="0"/>
      <w:marBottom w:val="0"/>
      <w:divBdr>
        <w:top w:val="none" w:sz="0" w:space="0" w:color="auto"/>
        <w:left w:val="none" w:sz="0" w:space="0" w:color="auto"/>
        <w:bottom w:val="none" w:sz="0" w:space="0" w:color="auto"/>
        <w:right w:val="none" w:sz="0" w:space="0" w:color="auto"/>
      </w:divBdr>
      <w:divsChild>
        <w:div w:id="537283862">
          <w:marLeft w:val="547"/>
          <w:marRight w:val="0"/>
          <w:marTop w:val="106"/>
          <w:marBottom w:val="0"/>
          <w:divBdr>
            <w:top w:val="none" w:sz="0" w:space="0" w:color="auto"/>
            <w:left w:val="none" w:sz="0" w:space="0" w:color="auto"/>
            <w:bottom w:val="none" w:sz="0" w:space="0" w:color="auto"/>
            <w:right w:val="none" w:sz="0" w:space="0" w:color="auto"/>
          </w:divBdr>
        </w:div>
      </w:divsChild>
    </w:div>
    <w:div w:id="1616250443">
      <w:bodyDiv w:val="1"/>
      <w:marLeft w:val="0"/>
      <w:marRight w:val="0"/>
      <w:marTop w:val="0"/>
      <w:marBottom w:val="0"/>
      <w:divBdr>
        <w:top w:val="none" w:sz="0" w:space="0" w:color="auto"/>
        <w:left w:val="none" w:sz="0" w:space="0" w:color="auto"/>
        <w:bottom w:val="none" w:sz="0" w:space="0" w:color="auto"/>
        <w:right w:val="none" w:sz="0" w:space="0" w:color="auto"/>
      </w:divBdr>
    </w:div>
    <w:div w:id="1693218311">
      <w:bodyDiv w:val="1"/>
      <w:marLeft w:val="0"/>
      <w:marRight w:val="0"/>
      <w:marTop w:val="0"/>
      <w:marBottom w:val="0"/>
      <w:divBdr>
        <w:top w:val="none" w:sz="0" w:space="0" w:color="auto"/>
        <w:left w:val="none" w:sz="0" w:space="0" w:color="auto"/>
        <w:bottom w:val="none" w:sz="0" w:space="0" w:color="auto"/>
        <w:right w:val="none" w:sz="0" w:space="0" w:color="auto"/>
      </w:divBdr>
    </w:div>
    <w:div w:id="1810973891">
      <w:bodyDiv w:val="1"/>
      <w:marLeft w:val="0"/>
      <w:marRight w:val="0"/>
      <w:marTop w:val="0"/>
      <w:marBottom w:val="0"/>
      <w:divBdr>
        <w:top w:val="none" w:sz="0" w:space="0" w:color="auto"/>
        <w:left w:val="none" w:sz="0" w:space="0" w:color="auto"/>
        <w:bottom w:val="none" w:sz="0" w:space="0" w:color="auto"/>
        <w:right w:val="none" w:sz="0" w:space="0" w:color="auto"/>
      </w:divBdr>
    </w:div>
    <w:div w:id="1824660463">
      <w:bodyDiv w:val="1"/>
      <w:marLeft w:val="0"/>
      <w:marRight w:val="0"/>
      <w:marTop w:val="0"/>
      <w:marBottom w:val="0"/>
      <w:divBdr>
        <w:top w:val="none" w:sz="0" w:space="0" w:color="auto"/>
        <w:left w:val="none" w:sz="0" w:space="0" w:color="auto"/>
        <w:bottom w:val="none" w:sz="0" w:space="0" w:color="auto"/>
        <w:right w:val="none" w:sz="0" w:space="0" w:color="auto"/>
      </w:divBdr>
    </w:div>
    <w:div w:id="1831945066">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00558157">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21669215">
      <w:bodyDiv w:val="1"/>
      <w:marLeft w:val="0"/>
      <w:marRight w:val="0"/>
      <w:marTop w:val="0"/>
      <w:marBottom w:val="0"/>
      <w:divBdr>
        <w:top w:val="none" w:sz="0" w:space="0" w:color="auto"/>
        <w:left w:val="none" w:sz="0" w:space="0" w:color="auto"/>
        <w:bottom w:val="none" w:sz="0" w:space="0" w:color="auto"/>
        <w:right w:val="none" w:sz="0" w:space="0" w:color="auto"/>
      </w:divBdr>
      <w:divsChild>
        <w:div w:id="144246494">
          <w:marLeft w:val="547"/>
          <w:marRight w:val="0"/>
          <w:marTop w:val="106"/>
          <w:marBottom w:val="0"/>
          <w:divBdr>
            <w:top w:val="none" w:sz="0" w:space="0" w:color="auto"/>
            <w:left w:val="none" w:sz="0" w:space="0" w:color="auto"/>
            <w:bottom w:val="none" w:sz="0" w:space="0" w:color="auto"/>
            <w:right w:val="none" w:sz="0" w:space="0" w:color="auto"/>
          </w:divBdr>
        </w:div>
      </w:divsChild>
    </w:div>
    <w:div w:id="1927181583">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88190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hamilton2152@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54298-B4C8-43B7-B000-A296E3D8F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TotalTime>
  <Pages>5</Pages>
  <Words>1286</Words>
  <Characters>7335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doc.: IEEE 802.11-21/1853</vt:lpstr>
    </vt:vector>
  </TitlesOfParts>
  <Company>Ruckus/CommScope</Company>
  <LinksUpToDate>false</LinksUpToDate>
  <CharactersWithSpaces>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802.11-21/1853</dc:title>
  <dc:subject>Submission</dc:subject>
  <dc:creator>mark.hamilton@commscope.com</dc:creator>
  <cp:lastModifiedBy>Hamilton, Mark</cp:lastModifiedBy>
  <cp:revision>3</cp:revision>
  <cp:lastPrinted>2014-05-15T08:40:00Z</cp:lastPrinted>
  <dcterms:created xsi:type="dcterms:W3CDTF">2022-01-14T19:22:00Z</dcterms:created>
  <dcterms:modified xsi:type="dcterms:W3CDTF">2022-01-14T19:24:00Z</dcterms:modified>
</cp:coreProperties>
</file>