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1B875F" w14:textId="723DE58A" w:rsidR="004C4BC9" w:rsidRPr="00A36A5F" w:rsidRDefault="004C4BC9" w:rsidP="00C75F57">
      <w:pPr>
        <w:pStyle w:val="T1"/>
        <w:pBdr>
          <w:bottom w:val="single" w:sz="6" w:space="0" w:color="auto"/>
        </w:pBdr>
        <w:suppressAutoHyphens/>
        <w:spacing w:after="240"/>
      </w:pPr>
      <w:r w:rsidRPr="00A36A5F">
        <w:t>IEEE P802.11</w:t>
      </w:r>
      <w:r w:rsidRPr="00A36A5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A353D7" w:rsidRPr="00CC2C3C" w14:paraId="11FD21C3" w14:textId="77777777" w:rsidTr="00024E44">
        <w:trPr>
          <w:trHeight w:val="350"/>
          <w:jc w:val="center"/>
        </w:trPr>
        <w:tc>
          <w:tcPr>
            <w:tcW w:w="9576" w:type="dxa"/>
            <w:gridSpan w:val="5"/>
            <w:vAlign w:val="center"/>
          </w:tcPr>
          <w:p w14:paraId="4624EF4C" w14:textId="6CA49677" w:rsidR="00A353D7" w:rsidRPr="00CC2C3C" w:rsidRDefault="00C62602" w:rsidP="00635324">
            <w:pPr>
              <w:pStyle w:val="T2"/>
              <w:suppressAutoHyphens/>
              <w:spacing w:before="120" w:after="120"/>
              <w:ind w:left="0"/>
              <w:rPr>
                <w:b w:val="0"/>
              </w:rPr>
            </w:pPr>
            <w:r w:rsidRPr="00F22431">
              <w:rPr>
                <w:b w:val="0"/>
              </w:rPr>
              <w:t xml:space="preserve">Resolution for </w:t>
            </w:r>
            <w:r w:rsidR="008917C3">
              <w:rPr>
                <w:b w:val="0"/>
              </w:rPr>
              <w:t xml:space="preserve">Miscellaneous </w:t>
            </w:r>
            <w:r w:rsidR="00C01111" w:rsidRPr="00F22431">
              <w:rPr>
                <w:b w:val="0"/>
              </w:rPr>
              <w:t>CID</w:t>
            </w:r>
            <w:r w:rsidR="00F22431" w:rsidRPr="00F22431">
              <w:rPr>
                <w:b w:val="0"/>
              </w:rPr>
              <w:t>s</w:t>
            </w:r>
            <w:r w:rsidR="004165DD">
              <w:rPr>
                <w:b w:val="0"/>
              </w:rPr>
              <w:t xml:space="preserve"> related to </w:t>
            </w:r>
            <w:r w:rsidR="008917C3">
              <w:rPr>
                <w:b w:val="0"/>
              </w:rPr>
              <w:t xml:space="preserve">Clause </w:t>
            </w:r>
            <w:r w:rsidR="00011F1D">
              <w:rPr>
                <w:b w:val="0"/>
              </w:rPr>
              <w:t>3</w:t>
            </w:r>
            <w:r w:rsidR="006F7B04">
              <w:rPr>
                <w:b w:val="0"/>
              </w:rPr>
              <w:t>5.</w:t>
            </w:r>
            <w:r w:rsidR="00011F1D">
              <w:rPr>
                <w:b w:val="0"/>
              </w:rPr>
              <w:t>3</w:t>
            </w:r>
            <w:r w:rsidR="006F7B04">
              <w:rPr>
                <w:b w:val="0"/>
              </w:rPr>
              <w:t>.</w:t>
            </w:r>
            <w:r w:rsidR="00011F1D">
              <w:rPr>
                <w:b w:val="0"/>
              </w:rPr>
              <w:t>1</w:t>
            </w:r>
            <w:r w:rsidR="00F77BC7">
              <w:rPr>
                <w:b w:val="0"/>
              </w:rPr>
              <w:t>8</w:t>
            </w:r>
            <w:r w:rsidR="00342E67">
              <w:rPr>
                <w:b w:val="0"/>
              </w:rPr>
              <w:t xml:space="preserve"> </w:t>
            </w:r>
            <w:r w:rsidR="00CA1F48">
              <w:rPr>
                <w:b w:val="0"/>
              </w:rPr>
              <w:t>(CC3</w:t>
            </w:r>
            <w:r w:rsidR="00635324">
              <w:rPr>
                <w:b w:val="0"/>
              </w:rPr>
              <w:t>6</w:t>
            </w:r>
            <w:r w:rsidR="00CA1F48">
              <w:rPr>
                <w:b w:val="0"/>
              </w:rPr>
              <w:t>)</w:t>
            </w:r>
          </w:p>
        </w:tc>
      </w:tr>
      <w:tr w:rsidR="00A353D7" w:rsidRPr="00CC2C3C" w14:paraId="5101EAE9" w14:textId="77777777" w:rsidTr="007836FF">
        <w:trPr>
          <w:trHeight w:val="269"/>
          <w:jc w:val="center"/>
        </w:trPr>
        <w:tc>
          <w:tcPr>
            <w:tcW w:w="9576" w:type="dxa"/>
            <w:gridSpan w:val="5"/>
            <w:vAlign w:val="center"/>
          </w:tcPr>
          <w:p w14:paraId="3704DF93" w14:textId="41BB70F9" w:rsidR="00A353D7" w:rsidRPr="00CC2C3C" w:rsidRDefault="00CA0CDA" w:rsidP="00011F1D">
            <w:pPr>
              <w:pStyle w:val="T2"/>
              <w:suppressAutoHyphens/>
              <w:spacing w:before="120" w:after="120"/>
              <w:ind w:left="0"/>
              <w:rPr>
                <w:b w:val="0"/>
                <w:sz w:val="20"/>
              </w:rPr>
            </w:pPr>
            <w:r w:rsidRPr="00C048AF">
              <w:rPr>
                <w:bCs/>
                <w:sz w:val="20"/>
              </w:rPr>
              <w:t>Date</w:t>
            </w:r>
            <w:r w:rsidRPr="00CC2C3C">
              <w:rPr>
                <w:b w:val="0"/>
                <w:sz w:val="20"/>
              </w:rPr>
              <w:t>:</w:t>
            </w:r>
            <w:r>
              <w:rPr>
                <w:b w:val="0"/>
                <w:sz w:val="20"/>
              </w:rPr>
              <w:t xml:space="preserve"> </w:t>
            </w:r>
            <w:del w:id="0" w:author="Kaiying Lu" w:date="2022-01-24T20:50:00Z">
              <w:r w:rsidR="00635324" w:rsidDel="003A4FDF">
                <w:rPr>
                  <w:b w:val="0"/>
                  <w:sz w:val="20"/>
                </w:rPr>
                <w:delText xml:space="preserve">June </w:delText>
              </w:r>
            </w:del>
            <w:ins w:id="1" w:author="Kaiying Lu" w:date="2022-01-24T20:50:00Z">
              <w:r w:rsidR="003A4FDF">
                <w:rPr>
                  <w:b w:val="0"/>
                  <w:sz w:val="20"/>
                </w:rPr>
                <w:t>Jan</w:t>
              </w:r>
            </w:ins>
            <w:del w:id="2" w:author="Kaiying Lu" w:date="2022-01-24T20:50:00Z">
              <w:r w:rsidR="00635324" w:rsidDel="003A4FDF">
                <w:rPr>
                  <w:b w:val="0"/>
                  <w:sz w:val="20"/>
                </w:rPr>
                <w:delText>20</w:delText>
              </w:r>
            </w:del>
            <w:ins w:id="3" w:author="Kaiying Lu" w:date="2022-01-24T20:50:00Z">
              <w:r w:rsidR="003A4FDF">
                <w:rPr>
                  <w:b w:val="0"/>
                  <w:sz w:val="20"/>
                </w:rPr>
                <w:t xml:space="preserve"> 24</w:t>
              </w:r>
            </w:ins>
            <w:r w:rsidR="00B23AAA">
              <w:rPr>
                <w:b w:val="0"/>
                <w:sz w:val="20"/>
              </w:rPr>
              <w:t>, 20</w:t>
            </w:r>
            <w:r w:rsidR="00D11553">
              <w:rPr>
                <w:b w:val="0"/>
                <w:sz w:val="20"/>
              </w:rPr>
              <w:t>2</w:t>
            </w:r>
            <w:ins w:id="4" w:author="Kaiying Lu" w:date="2022-01-24T20:50:00Z">
              <w:r w:rsidR="003A4FDF">
                <w:rPr>
                  <w:b w:val="0"/>
                  <w:sz w:val="20"/>
                </w:rPr>
                <w:t>2</w:t>
              </w:r>
            </w:ins>
            <w:del w:id="5" w:author="Kaiying Lu" w:date="2022-01-24T20:50:00Z">
              <w:r w:rsidR="00E006F9" w:rsidDel="003A4FDF">
                <w:rPr>
                  <w:b w:val="0"/>
                  <w:sz w:val="20"/>
                </w:rPr>
                <w:delText>1</w:delText>
              </w:r>
            </w:del>
          </w:p>
        </w:tc>
      </w:tr>
      <w:tr w:rsidR="00A353D7" w:rsidRPr="00CC2C3C" w14:paraId="2C8F57D3" w14:textId="77777777" w:rsidTr="00C6255B">
        <w:trPr>
          <w:cantSplit/>
          <w:jc w:val="center"/>
        </w:trPr>
        <w:tc>
          <w:tcPr>
            <w:tcW w:w="9576" w:type="dxa"/>
            <w:gridSpan w:val="5"/>
            <w:vAlign w:val="center"/>
          </w:tcPr>
          <w:p w14:paraId="519DC4AF" w14:textId="77777777" w:rsidR="00A353D7" w:rsidRPr="00B54532" w:rsidRDefault="00A353D7" w:rsidP="00C75F57">
            <w:pPr>
              <w:pStyle w:val="T2"/>
              <w:suppressAutoHyphens/>
              <w:spacing w:after="0"/>
              <w:ind w:left="0" w:right="0"/>
              <w:jc w:val="left"/>
              <w:rPr>
                <w:sz w:val="20"/>
              </w:rPr>
            </w:pPr>
            <w:r w:rsidRPr="00B54532">
              <w:rPr>
                <w:sz w:val="20"/>
              </w:rPr>
              <w:t>Author(s):</w:t>
            </w:r>
          </w:p>
        </w:tc>
      </w:tr>
      <w:tr w:rsidR="00A353D7" w:rsidRPr="00CC2C3C" w14:paraId="4CA9836C" w14:textId="77777777" w:rsidTr="00E547CE">
        <w:trPr>
          <w:jc w:val="center"/>
        </w:trPr>
        <w:tc>
          <w:tcPr>
            <w:tcW w:w="1705" w:type="dxa"/>
            <w:vAlign w:val="center"/>
          </w:tcPr>
          <w:p w14:paraId="122902DC" w14:textId="77777777" w:rsidR="00A353D7" w:rsidRPr="00B54532" w:rsidRDefault="00A353D7" w:rsidP="00C75F57">
            <w:pPr>
              <w:pStyle w:val="T2"/>
              <w:suppressAutoHyphens/>
              <w:spacing w:after="0"/>
              <w:ind w:left="0" w:right="0"/>
              <w:jc w:val="left"/>
              <w:rPr>
                <w:sz w:val="20"/>
              </w:rPr>
            </w:pPr>
            <w:r w:rsidRPr="00B54532">
              <w:rPr>
                <w:sz w:val="20"/>
              </w:rPr>
              <w:t>Name</w:t>
            </w:r>
          </w:p>
        </w:tc>
        <w:tc>
          <w:tcPr>
            <w:tcW w:w="1695" w:type="dxa"/>
            <w:vAlign w:val="center"/>
          </w:tcPr>
          <w:p w14:paraId="4A5F7728" w14:textId="77777777" w:rsidR="00A353D7" w:rsidRPr="00B54532" w:rsidRDefault="00A353D7" w:rsidP="00C75F57">
            <w:pPr>
              <w:pStyle w:val="T2"/>
              <w:suppressAutoHyphens/>
              <w:spacing w:after="0"/>
              <w:ind w:left="0" w:right="0"/>
              <w:jc w:val="left"/>
              <w:rPr>
                <w:sz w:val="20"/>
              </w:rPr>
            </w:pPr>
            <w:r w:rsidRPr="00B54532">
              <w:rPr>
                <w:sz w:val="20"/>
              </w:rPr>
              <w:t>Affiliation</w:t>
            </w:r>
          </w:p>
        </w:tc>
        <w:tc>
          <w:tcPr>
            <w:tcW w:w="2175" w:type="dxa"/>
            <w:vAlign w:val="center"/>
          </w:tcPr>
          <w:p w14:paraId="4B6B0D13" w14:textId="77777777" w:rsidR="00A353D7" w:rsidRPr="00B54532" w:rsidRDefault="00A353D7" w:rsidP="00C75F57">
            <w:pPr>
              <w:pStyle w:val="T2"/>
              <w:suppressAutoHyphens/>
              <w:spacing w:after="0"/>
              <w:ind w:left="0" w:right="0"/>
              <w:jc w:val="left"/>
              <w:rPr>
                <w:sz w:val="20"/>
              </w:rPr>
            </w:pPr>
            <w:r w:rsidRPr="00B54532">
              <w:rPr>
                <w:sz w:val="20"/>
              </w:rPr>
              <w:t>Address</w:t>
            </w:r>
          </w:p>
        </w:tc>
        <w:tc>
          <w:tcPr>
            <w:tcW w:w="1710" w:type="dxa"/>
            <w:vAlign w:val="center"/>
          </w:tcPr>
          <w:p w14:paraId="64E1800C" w14:textId="77777777" w:rsidR="00A353D7" w:rsidRPr="00B54532" w:rsidRDefault="00A353D7" w:rsidP="00C75F57">
            <w:pPr>
              <w:pStyle w:val="T2"/>
              <w:suppressAutoHyphens/>
              <w:spacing w:after="0"/>
              <w:ind w:left="0" w:right="0"/>
              <w:jc w:val="left"/>
              <w:rPr>
                <w:sz w:val="20"/>
              </w:rPr>
            </w:pPr>
            <w:r w:rsidRPr="00B54532">
              <w:rPr>
                <w:sz w:val="20"/>
              </w:rPr>
              <w:t>Phone</w:t>
            </w:r>
          </w:p>
        </w:tc>
        <w:tc>
          <w:tcPr>
            <w:tcW w:w="2291" w:type="dxa"/>
            <w:vAlign w:val="center"/>
          </w:tcPr>
          <w:p w14:paraId="39FA26A6" w14:textId="77777777" w:rsidR="00A353D7" w:rsidRPr="00B54532" w:rsidRDefault="00A353D7" w:rsidP="00C75F57">
            <w:pPr>
              <w:pStyle w:val="T2"/>
              <w:suppressAutoHyphens/>
              <w:spacing w:after="0"/>
              <w:ind w:left="0" w:right="0"/>
              <w:jc w:val="left"/>
              <w:rPr>
                <w:sz w:val="20"/>
              </w:rPr>
            </w:pPr>
            <w:r w:rsidRPr="00B54532">
              <w:rPr>
                <w:sz w:val="20"/>
              </w:rPr>
              <w:t>email</w:t>
            </w:r>
          </w:p>
        </w:tc>
      </w:tr>
      <w:tr w:rsidR="00E44F2A" w:rsidRPr="00CC2C3C" w14:paraId="14952E9D" w14:textId="77777777" w:rsidTr="00132ABE">
        <w:trPr>
          <w:jc w:val="center"/>
        </w:trPr>
        <w:tc>
          <w:tcPr>
            <w:tcW w:w="1705" w:type="dxa"/>
            <w:vAlign w:val="center"/>
          </w:tcPr>
          <w:p w14:paraId="148DA94C" w14:textId="3D70AC14" w:rsidR="00E44F2A" w:rsidRPr="000A26E7" w:rsidRDefault="00CD0E35" w:rsidP="00E44F2A">
            <w:pPr>
              <w:pStyle w:val="T2"/>
              <w:suppressAutoHyphens/>
              <w:spacing w:after="0"/>
              <w:ind w:left="0" w:right="0"/>
              <w:jc w:val="left"/>
              <w:rPr>
                <w:b w:val="0"/>
                <w:sz w:val="18"/>
                <w:szCs w:val="18"/>
                <w:lang w:eastAsia="ko-KR"/>
              </w:rPr>
            </w:pPr>
            <w:r>
              <w:rPr>
                <w:b w:val="0"/>
                <w:sz w:val="18"/>
                <w:szCs w:val="18"/>
                <w:lang w:eastAsia="ko-KR"/>
              </w:rPr>
              <w:t>Kaiying Lu</w:t>
            </w:r>
          </w:p>
        </w:tc>
        <w:tc>
          <w:tcPr>
            <w:tcW w:w="1695" w:type="dxa"/>
            <w:vAlign w:val="center"/>
          </w:tcPr>
          <w:p w14:paraId="19A490FE" w14:textId="26E52485" w:rsidR="00E44F2A" w:rsidRPr="000A26E7" w:rsidRDefault="00CD0E35" w:rsidP="00E44F2A">
            <w:pPr>
              <w:pStyle w:val="T2"/>
              <w:suppressAutoHyphens/>
              <w:spacing w:after="0"/>
              <w:ind w:left="0" w:right="0"/>
              <w:jc w:val="left"/>
              <w:rPr>
                <w:b w:val="0"/>
                <w:sz w:val="18"/>
                <w:szCs w:val="18"/>
                <w:lang w:eastAsia="ko-KR"/>
              </w:rPr>
            </w:pPr>
            <w:r>
              <w:rPr>
                <w:b w:val="0"/>
                <w:sz w:val="18"/>
                <w:szCs w:val="18"/>
                <w:lang w:eastAsia="ko-KR"/>
              </w:rPr>
              <w:t>MediaTek USA</w:t>
            </w:r>
          </w:p>
        </w:tc>
        <w:tc>
          <w:tcPr>
            <w:tcW w:w="2175" w:type="dxa"/>
          </w:tcPr>
          <w:p w14:paraId="595B2595" w14:textId="4A03B821" w:rsidR="00E44F2A" w:rsidRPr="000A26E7" w:rsidRDefault="00CD0E35" w:rsidP="00E44F2A">
            <w:pPr>
              <w:pStyle w:val="T2"/>
              <w:suppressAutoHyphens/>
              <w:spacing w:after="0"/>
              <w:ind w:left="0" w:right="0"/>
              <w:jc w:val="left"/>
              <w:rPr>
                <w:b w:val="0"/>
                <w:sz w:val="18"/>
                <w:szCs w:val="18"/>
                <w:lang w:eastAsia="ko-KR"/>
              </w:rPr>
            </w:pPr>
            <w:r>
              <w:rPr>
                <w:b w:val="0"/>
                <w:sz w:val="18"/>
                <w:szCs w:val="18"/>
                <w:lang w:eastAsia="ko-KR"/>
              </w:rPr>
              <w:t>2840 Junction Ave., San Jose, CA 95134</w:t>
            </w:r>
          </w:p>
        </w:tc>
        <w:tc>
          <w:tcPr>
            <w:tcW w:w="1710" w:type="dxa"/>
            <w:vAlign w:val="center"/>
          </w:tcPr>
          <w:p w14:paraId="18BD9FA5" w14:textId="54AE21D2" w:rsidR="00E44F2A" w:rsidRPr="000A26E7" w:rsidRDefault="00CD0E35" w:rsidP="00E44F2A">
            <w:pPr>
              <w:pStyle w:val="T2"/>
              <w:suppressAutoHyphens/>
              <w:spacing w:after="0"/>
              <w:ind w:left="0" w:right="0"/>
              <w:jc w:val="left"/>
              <w:rPr>
                <w:b w:val="0"/>
                <w:sz w:val="18"/>
                <w:szCs w:val="18"/>
                <w:lang w:eastAsia="ko-KR"/>
              </w:rPr>
            </w:pPr>
            <w:r>
              <w:rPr>
                <w:b w:val="0"/>
                <w:sz w:val="18"/>
                <w:szCs w:val="18"/>
                <w:lang w:eastAsia="ko-KR"/>
              </w:rPr>
              <w:t>408-3872160</w:t>
            </w:r>
          </w:p>
        </w:tc>
        <w:tc>
          <w:tcPr>
            <w:tcW w:w="2291" w:type="dxa"/>
            <w:vAlign w:val="center"/>
          </w:tcPr>
          <w:p w14:paraId="3DA2409A" w14:textId="48090A6D" w:rsidR="00E44F2A" w:rsidRPr="000A26E7" w:rsidRDefault="00CD0E35" w:rsidP="00E44F2A">
            <w:pPr>
              <w:pStyle w:val="T2"/>
              <w:suppressAutoHyphens/>
              <w:spacing w:after="0"/>
              <w:ind w:left="0" w:right="0"/>
              <w:jc w:val="left"/>
              <w:rPr>
                <w:b w:val="0"/>
                <w:sz w:val="16"/>
                <w:szCs w:val="18"/>
                <w:lang w:eastAsia="ko-KR"/>
              </w:rPr>
            </w:pPr>
            <w:r>
              <w:rPr>
                <w:b w:val="0"/>
                <w:sz w:val="16"/>
                <w:szCs w:val="18"/>
                <w:lang w:eastAsia="ko-KR"/>
              </w:rPr>
              <w:t>Kaiying.lu@mediatek.com</w:t>
            </w:r>
          </w:p>
        </w:tc>
      </w:tr>
      <w:tr w:rsidR="00E44F2A" w:rsidRPr="00CC2C3C" w14:paraId="596ED9DB" w14:textId="77777777" w:rsidTr="00E547CE">
        <w:trPr>
          <w:jc w:val="center"/>
        </w:trPr>
        <w:tc>
          <w:tcPr>
            <w:tcW w:w="1705" w:type="dxa"/>
            <w:vAlign w:val="center"/>
          </w:tcPr>
          <w:p w14:paraId="008ECE2D" w14:textId="0C3B246A" w:rsidR="00E44F2A" w:rsidRPr="00CC2C3C" w:rsidRDefault="00E44F2A" w:rsidP="00E44F2A">
            <w:pPr>
              <w:pStyle w:val="T2"/>
              <w:suppressAutoHyphens/>
              <w:spacing w:after="0"/>
              <w:ind w:left="0" w:right="0"/>
              <w:jc w:val="left"/>
              <w:rPr>
                <w:b w:val="0"/>
                <w:sz w:val="20"/>
              </w:rPr>
            </w:pPr>
          </w:p>
        </w:tc>
        <w:tc>
          <w:tcPr>
            <w:tcW w:w="1695" w:type="dxa"/>
            <w:vAlign w:val="center"/>
          </w:tcPr>
          <w:p w14:paraId="018848BA" w14:textId="38897430" w:rsidR="00E44F2A" w:rsidRPr="00CC2C3C" w:rsidRDefault="00E44F2A" w:rsidP="00E44F2A">
            <w:pPr>
              <w:pStyle w:val="T2"/>
              <w:suppressAutoHyphens/>
              <w:spacing w:after="0"/>
              <w:ind w:left="0" w:right="0"/>
              <w:jc w:val="left"/>
              <w:rPr>
                <w:b w:val="0"/>
                <w:sz w:val="20"/>
              </w:rPr>
            </w:pPr>
          </w:p>
        </w:tc>
        <w:tc>
          <w:tcPr>
            <w:tcW w:w="2175" w:type="dxa"/>
          </w:tcPr>
          <w:p w14:paraId="0795BABC" w14:textId="02701AAB" w:rsidR="00E44F2A" w:rsidRPr="00CC2C3C" w:rsidRDefault="00E44F2A" w:rsidP="00E44F2A">
            <w:pPr>
              <w:pStyle w:val="T2"/>
              <w:suppressAutoHyphens/>
              <w:spacing w:after="0"/>
              <w:ind w:left="0" w:right="0"/>
              <w:jc w:val="left"/>
              <w:rPr>
                <w:b w:val="0"/>
                <w:sz w:val="20"/>
              </w:rPr>
            </w:pPr>
          </w:p>
        </w:tc>
        <w:tc>
          <w:tcPr>
            <w:tcW w:w="1710" w:type="dxa"/>
            <w:vAlign w:val="center"/>
          </w:tcPr>
          <w:p w14:paraId="16296257" w14:textId="49A2B7C0" w:rsidR="00E44F2A" w:rsidRPr="00CC2C3C" w:rsidRDefault="00E44F2A" w:rsidP="00E44F2A">
            <w:pPr>
              <w:pStyle w:val="T2"/>
              <w:suppressAutoHyphens/>
              <w:spacing w:after="0"/>
              <w:ind w:left="0" w:right="0"/>
              <w:jc w:val="left"/>
              <w:rPr>
                <w:b w:val="0"/>
                <w:sz w:val="20"/>
              </w:rPr>
            </w:pPr>
          </w:p>
        </w:tc>
        <w:tc>
          <w:tcPr>
            <w:tcW w:w="2291" w:type="dxa"/>
            <w:vAlign w:val="center"/>
          </w:tcPr>
          <w:p w14:paraId="4CAE653E" w14:textId="2DDCAA12" w:rsidR="00E44F2A" w:rsidRPr="000A26E7" w:rsidRDefault="00E44F2A" w:rsidP="00E44F2A">
            <w:pPr>
              <w:pStyle w:val="T2"/>
              <w:suppressAutoHyphens/>
              <w:spacing w:after="0"/>
              <w:ind w:left="0" w:right="0"/>
              <w:jc w:val="left"/>
              <w:rPr>
                <w:b w:val="0"/>
                <w:sz w:val="16"/>
              </w:rPr>
            </w:pPr>
          </w:p>
        </w:tc>
      </w:tr>
      <w:tr w:rsidR="00E44F2A" w:rsidRPr="00CC2C3C" w14:paraId="7B454511" w14:textId="77777777" w:rsidTr="00E547CE">
        <w:trPr>
          <w:jc w:val="center"/>
        </w:trPr>
        <w:tc>
          <w:tcPr>
            <w:tcW w:w="1705" w:type="dxa"/>
            <w:vAlign w:val="center"/>
          </w:tcPr>
          <w:p w14:paraId="72E4C5DE" w14:textId="554B1C79" w:rsidR="00E44F2A" w:rsidRPr="000A26E7" w:rsidRDefault="00E44F2A" w:rsidP="00E44F2A">
            <w:pPr>
              <w:pStyle w:val="T2"/>
              <w:suppressAutoHyphens/>
              <w:spacing w:after="0"/>
              <w:ind w:left="0" w:right="0"/>
              <w:jc w:val="left"/>
              <w:rPr>
                <w:b w:val="0"/>
                <w:sz w:val="18"/>
                <w:szCs w:val="18"/>
                <w:lang w:eastAsia="ko-KR"/>
              </w:rPr>
            </w:pPr>
          </w:p>
        </w:tc>
        <w:tc>
          <w:tcPr>
            <w:tcW w:w="1695" w:type="dxa"/>
            <w:vAlign w:val="center"/>
          </w:tcPr>
          <w:p w14:paraId="4D87BD59" w14:textId="53F0BB37" w:rsidR="00E44F2A" w:rsidRDefault="00E44F2A" w:rsidP="00E44F2A">
            <w:pPr>
              <w:pStyle w:val="T2"/>
              <w:suppressAutoHyphens/>
              <w:spacing w:after="0"/>
              <w:ind w:left="0" w:right="0"/>
              <w:jc w:val="left"/>
              <w:rPr>
                <w:b w:val="0"/>
                <w:sz w:val="18"/>
                <w:szCs w:val="18"/>
                <w:lang w:eastAsia="ko-KR"/>
              </w:rPr>
            </w:pPr>
          </w:p>
        </w:tc>
        <w:tc>
          <w:tcPr>
            <w:tcW w:w="2175" w:type="dxa"/>
          </w:tcPr>
          <w:p w14:paraId="721224CA" w14:textId="3B6A5253" w:rsidR="00E44F2A" w:rsidRPr="000A26E7" w:rsidRDefault="00E44F2A" w:rsidP="00E44F2A">
            <w:pPr>
              <w:pStyle w:val="T2"/>
              <w:suppressAutoHyphens/>
              <w:spacing w:after="0"/>
              <w:ind w:left="0" w:right="0"/>
              <w:jc w:val="left"/>
              <w:rPr>
                <w:b w:val="0"/>
                <w:sz w:val="18"/>
                <w:szCs w:val="18"/>
                <w:lang w:eastAsia="ko-KR"/>
              </w:rPr>
            </w:pPr>
          </w:p>
        </w:tc>
        <w:tc>
          <w:tcPr>
            <w:tcW w:w="1710" w:type="dxa"/>
            <w:vAlign w:val="center"/>
          </w:tcPr>
          <w:p w14:paraId="3D1A46B4" w14:textId="21BBC466" w:rsidR="00E44F2A" w:rsidRPr="00BF7A21" w:rsidRDefault="00E44F2A" w:rsidP="00E44F2A">
            <w:pPr>
              <w:pStyle w:val="T2"/>
              <w:suppressAutoHyphens/>
              <w:spacing w:after="0"/>
              <w:ind w:left="0" w:right="0"/>
              <w:jc w:val="left"/>
              <w:rPr>
                <w:b w:val="0"/>
                <w:sz w:val="18"/>
                <w:szCs w:val="18"/>
                <w:lang w:eastAsia="ko-KR"/>
              </w:rPr>
            </w:pPr>
          </w:p>
        </w:tc>
        <w:tc>
          <w:tcPr>
            <w:tcW w:w="2291" w:type="dxa"/>
            <w:vAlign w:val="center"/>
          </w:tcPr>
          <w:p w14:paraId="341741D5" w14:textId="05752E9D" w:rsidR="00E44F2A" w:rsidRPr="00BF7A21" w:rsidRDefault="00E44F2A" w:rsidP="00E44F2A">
            <w:pPr>
              <w:pStyle w:val="T2"/>
              <w:suppressAutoHyphens/>
              <w:spacing w:after="0"/>
              <w:ind w:left="0" w:right="0"/>
              <w:jc w:val="left"/>
              <w:rPr>
                <w:b w:val="0"/>
                <w:sz w:val="16"/>
                <w:szCs w:val="18"/>
                <w:lang w:eastAsia="ko-KR"/>
              </w:rPr>
            </w:pPr>
          </w:p>
        </w:tc>
      </w:tr>
      <w:tr w:rsidR="00E44F2A" w:rsidRPr="00CC2C3C" w14:paraId="74A6B24A" w14:textId="77777777" w:rsidTr="00132ABE">
        <w:trPr>
          <w:jc w:val="center"/>
        </w:trPr>
        <w:tc>
          <w:tcPr>
            <w:tcW w:w="1705" w:type="dxa"/>
            <w:vAlign w:val="center"/>
          </w:tcPr>
          <w:p w14:paraId="71EB3DF7" w14:textId="5FF17C28" w:rsidR="00E44F2A" w:rsidRDefault="00E44F2A" w:rsidP="00E44F2A">
            <w:pPr>
              <w:pStyle w:val="T2"/>
              <w:suppressAutoHyphens/>
              <w:spacing w:after="0"/>
              <w:ind w:left="0" w:right="0"/>
              <w:jc w:val="left"/>
              <w:rPr>
                <w:b w:val="0"/>
                <w:sz w:val="18"/>
                <w:szCs w:val="18"/>
                <w:lang w:eastAsia="ko-KR"/>
              </w:rPr>
            </w:pPr>
          </w:p>
        </w:tc>
        <w:tc>
          <w:tcPr>
            <w:tcW w:w="1695" w:type="dxa"/>
            <w:vAlign w:val="center"/>
          </w:tcPr>
          <w:p w14:paraId="68B5212B" w14:textId="3D903296" w:rsidR="00E44F2A" w:rsidRDefault="00E44F2A" w:rsidP="00E44F2A">
            <w:pPr>
              <w:pStyle w:val="T2"/>
              <w:suppressAutoHyphens/>
              <w:spacing w:after="0"/>
              <w:ind w:left="0" w:right="0"/>
              <w:jc w:val="left"/>
              <w:rPr>
                <w:b w:val="0"/>
                <w:sz w:val="18"/>
                <w:szCs w:val="18"/>
                <w:lang w:eastAsia="ko-KR"/>
              </w:rPr>
            </w:pPr>
          </w:p>
        </w:tc>
        <w:tc>
          <w:tcPr>
            <w:tcW w:w="2175" w:type="dxa"/>
            <w:vAlign w:val="center"/>
          </w:tcPr>
          <w:p w14:paraId="07C652F4" w14:textId="77777777" w:rsidR="00E44F2A" w:rsidRPr="000A26E7" w:rsidRDefault="00E44F2A" w:rsidP="00E44F2A">
            <w:pPr>
              <w:pStyle w:val="T2"/>
              <w:suppressAutoHyphens/>
              <w:spacing w:after="0"/>
              <w:ind w:left="0" w:right="0"/>
              <w:jc w:val="left"/>
              <w:rPr>
                <w:b w:val="0"/>
                <w:sz w:val="18"/>
                <w:szCs w:val="18"/>
                <w:lang w:eastAsia="ko-KR"/>
              </w:rPr>
            </w:pPr>
          </w:p>
        </w:tc>
        <w:tc>
          <w:tcPr>
            <w:tcW w:w="1710" w:type="dxa"/>
            <w:vAlign w:val="center"/>
          </w:tcPr>
          <w:p w14:paraId="5E69166F" w14:textId="77777777" w:rsidR="00E44F2A" w:rsidRPr="00BF7A21" w:rsidRDefault="00E44F2A" w:rsidP="00E44F2A">
            <w:pPr>
              <w:pStyle w:val="T2"/>
              <w:suppressAutoHyphens/>
              <w:spacing w:after="0"/>
              <w:ind w:left="0" w:right="0"/>
              <w:jc w:val="left"/>
              <w:rPr>
                <w:b w:val="0"/>
                <w:sz w:val="18"/>
                <w:szCs w:val="18"/>
                <w:lang w:eastAsia="ko-KR"/>
              </w:rPr>
            </w:pPr>
          </w:p>
        </w:tc>
        <w:tc>
          <w:tcPr>
            <w:tcW w:w="2291" w:type="dxa"/>
            <w:vAlign w:val="center"/>
          </w:tcPr>
          <w:p w14:paraId="008E7838" w14:textId="7B89E7BE" w:rsidR="00E44F2A" w:rsidRDefault="00E44F2A" w:rsidP="00E44F2A">
            <w:pPr>
              <w:pStyle w:val="T2"/>
              <w:suppressAutoHyphens/>
              <w:spacing w:after="0"/>
              <w:ind w:left="0" w:right="0"/>
              <w:jc w:val="left"/>
              <w:rPr>
                <w:b w:val="0"/>
                <w:sz w:val="16"/>
                <w:szCs w:val="18"/>
                <w:lang w:eastAsia="ko-KR"/>
              </w:rPr>
            </w:pPr>
          </w:p>
        </w:tc>
      </w:tr>
      <w:tr w:rsidR="00E44F2A" w:rsidRPr="00CC2C3C" w14:paraId="7B28DFFE" w14:textId="77777777" w:rsidTr="00E547CE">
        <w:trPr>
          <w:jc w:val="center"/>
        </w:trPr>
        <w:tc>
          <w:tcPr>
            <w:tcW w:w="1705" w:type="dxa"/>
            <w:vAlign w:val="center"/>
          </w:tcPr>
          <w:p w14:paraId="6F485E00" w14:textId="61267FC8" w:rsidR="00E44F2A" w:rsidRDefault="00E44F2A" w:rsidP="00E44F2A">
            <w:pPr>
              <w:pStyle w:val="T2"/>
              <w:suppressAutoHyphens/>
              <w:spacing w:after="0"/>
              <w:ind w:left="0" w:right="0"/>
              <w:jc w:val="left"/>
              <w:rPr>
                <w:b w:val="0"/>
                <w:sz w:val="18"/>
                <w:szCs w:val="18"/>
                <w:lang w:eastAsia="ko-KR"/>
              </w:rPr>
            </w:pPr>
          </w:p>
        </w:tc>
        <w:tc>
          <w:tcPr>
            <w:tcW w:w="1695" w:type="dxa"/>
            <w:vAlign w:val="center"/>
          </w:tcPr>
          <w:p w14:paraId="464B278D" w14:textId="4E34F84D" w:rsidR="00E44F2A" w:rsidRDefault="00E44F2A" w:rsidP="00E44F2A">
            <w:pPr>
              <w:pStyle w:val="T2"/>
              <w:suppressAutoHyphens/>
              <w:spacing w:after="0"/>
              <w:ind w:left="0" w:right="0"/>
              <w:jc w:val="left"/>
              <w:rPr>
                <w:b w:val="0"/>
                <w:sz w:val="18"/>
                <w:szCs w:val="18"/>
                <w:lang w:eastAsia="ko-KR"/>
              </w:rPr>
            </w:pPr>
          </w:p>
        </w:tc>
        <w:tc>
          <w:tcPr>
            <w:tcW w:w="2175" w:type="dxa"/>
          </w:tcPr>
          <w:p w14:paraId="4C39284F" w14:textId="77777777" w:rsidR="00E44F2A" w:rsidRPr="000A26E7" w:rsidRDefault="00E44F2A" w:rsidP="00E44F2A">
            <w:pPr>
              <w:pStyle w:val="T2"/>
              <w:suppressAutoHyphens/>
              <w:spacing w:after="0"/>
              <w:ind w:left="0" w:right="0"/>
              <w:jc w:val="left"/>
              <w:rPr>
                <w:b w:val="0"/>
                <w:sz w:val="18"/>
                <w:szCs w:val="18"/>
                <w:lang w:eastAsia="ko-KR"/>
              </w:rPr>
            </w:pPr>
          </w:p>
        </w:tc>
        <w:tc>
          <w:tcPr>
            <w:tcW w:w="1710" w:type="dxa"/>
            <w:vAlign w:val="center"/>
          </w:tcPr>
          <w:p w14:paraId="47CC419B" w14:textId="77777777" w:rsidR="00E44F2A" w:rsidRPr="00BF7A21" w:rsidRDefault="00E44F2A" w:rsidP="00E44F2A">
            <w:pPr>
              <w:pStyle w:val="T2"/>
              <w:suppressAutoHyphens/>
              <w:spacing w:after="0"/>
              <w:ind w:left="0" w:right="0"/>
              <w:jc w:val="left"/>
              <w:rPr>
                <w:b w:val="0"/>
                <w:sz w:val="18"/>
                <w:szCs w:val="18"/>
                <w:lang w:eastAsia="ko-KR"/>
              </w:rPr>
            </w:pPr>
          </w:p>
        </w:tc>
        <w:tc>
          <w:tcPr>
            <w:tcW w:w="2291" w:type="dxa"/>
            <w:vAlign w:val="center"/>
          </w:tcPr>
          <w:p w14:paraId="01FDA829" w14:textId="748C5264" w:rsidR="00E44F2A" w:rsidRPr="00BF7A21" w:rsidRDefault="00E44F2A" w:rsidP="00E44F2A">
            <w:pPr>
              <w:pStyle w:val="T2"/>
              <w:suppressAutoHyphens/>
              <w:spacing w:after="0"/>
              <w:ind w:left="0" w:right="0"/>
              <w:jc w:val="left"/>
              <w:rPr>
                <w:b w:val="0"/>
                <w:sz w:val="16"/>
                <w:szCs w:val="18"/>
                <w:lang w:eastAsia="ko-KR"/>
              </w:rPr>
            </w:pPr>
          </w:p>
        </w:tc>
      </w:tr>
      <w:tr w:rsidR="00E44F2A" w:rsidRPr="00CC2C3C" w14:paraId="54C7B2D4" w14:textId="77777777" w:rsidTr="00132ABE">
        <w:trPr>
          <w:jc w:val="center"/>
        </w:trPr>
        <w:tc>
          <w:tcPr>
            <w:tcW w:w="1705" w:type="dxa"/>
            <w:vAlign w:val="center"/>
          </w:tcPr>
          <w:p w14:paraId="2363C9CA" w14:textId="4B383F64" w:rsidR="00E44F2A" w:rsidRDefault="00E44F2A" w:rsidP="00E44F2A">
            <w:pPr>
              <w:pStyle w:val="T2"/>
              <w:suppressAutoHyphens/>
              <w:spacing w:after="0"/>
              <w:ind w:left="0" w:right="0"/>
              <w:jc w:val="left"/>
              <w:rPr>
                <w:b w:val="0"/>
                <w:sz w:val="18"/>
                <w:szCs w:val="18"/>
                <w:lang w:eastAsia="ko-KR"/>
              </w:rPr>
            </w:pPr>
          </w:p>
        </w:tc>
        <w:tc>
          <w:tcPr>
            <w:tcW w:w="1695" w:type="dxa"/>
            <w:vAlign w:val="center"/>
          </w:tcPr>
          <w:p w14:paraId="464111DD" w14:textId="1D010562" w:rsidR="00E44F2A" w:rsidRDefault="00E44F2A" w:rsidP="00E44F2A">
            <w:pPr>
              <w:pStyle w:val="T2"/>
              <w:suppressAutoHyphens/>
              <w:spacing w:after="0"/>
              <w:ind w:left="0" w:right="0"/>
              <w:jc w:val="left"/>
              <w:rPr>
                <w:b w:val="0"/>
                <w:sz w:val="18"/>
                <w:szCs w:val="18"/>
                <w:lang w:eastAsia="ko-KR"/>
              </w:rPr>
            </w:pPr>
          </w:p>
        </w:tc>
        <w:tc>
          <w:tcPr>
            <w:tcW w:w="2175" w:type="dxa"/>
            <w:vAlign w:val="center"/>
          </w:tcPr>
          <w:p w14:paraId="49573010" w14:textId="77777777" w:rsidR="00E44F2A" w:rsidRPr="000A26E7" w:rsidRDefault="00E44F2A" w:rsidP="00E44F2A">
            <w:pPr>
              <w:pStyle w:val="T2"/>
              <w:suppressAutoHyphens/>
              <w:spacing w:after="0"/>
              <w:ind w:left="0" w:right="0"/>
              <w:jc w:val="left"/>
              <w:rPr>
                <w:b w:val="0"/>
                <w:sz w:val="18"/>
                <w:szCs w:val="18"/>
                <w:lang w:eastAsia="ko-KR"/>
              </w:rPr>
            </w:pPr>
          </w:p>
        </w:tc>
        <w:tc>
          <w:tcPr>
            <w:tcW w:w="1710" w:type="dxa"/>
            <w:vAlign w:val="center"/>
          </w:tcPr>
          <w:p w14:paraId="30DBBB6B" w14:textId="77777777" w:rsidR="00E44F2A" w:rsidRPr="00BF7A21" w:rsidRDefault="00E44F2A" w:rsidP="00E44F2A">
            <w:pPr>
              <w:pStyle w:val="T2"/>
              <w:suppressAutoHyphens/>
              <w:spacing w:after="0"/>
              <w:ind w:left="0" w:right="0"/>
              <w:jc w:val="left"/>
              <w:rPr>
                <w:b w:val="0"/>
                <w:sz w:val="18"/>
                <w:szCs w:val="18"/>
                <w:lang w:eastAsia="ko-KR"/>
              </w:rPr>
            </w:pPr>
          </w:p>
        </w:tc>
        <w:tc>
          <w:tcPr>
            <w:tcW w:w="2291" w:type="dxa"/>
            <w:vAlign w:val="center"/>
          </w:tcPr>
          <w:p w14:paraId="78B1B708" w14:textId="4641B599" w:rsidR="00E44F2A" w:rsidRDefault="00E44F2A" w:rsidP="00E44F2A">
            <w:pPr>
              <w:pStyle w:val="T2"/>
              <w:suppressAutoHyphens/>
              <w:spacing w:after="0"/>
              <w:ind w:left="0" w:right="0"/>
              <w:jc w:val="left"/>
              <w:rPr>
                <w:b w:val="0"/>
                <w:sz w:val="16"/>
                <w:szCs w:val="18"/>
                <w:lang w:eastAsia="ko-KR"/>
              </w:rPr>
            </w:pPr>
          </w:p>
        </w:tc>
      </w:tr>
    </w:tbl>
    <w:p w14:paraId="2D8503D2" w14:textId="77777777" w:rsidR="00A353D7" w:rsidRDefault="00A353D7" w:rsidP="00C75F57">
      <w:pPr>
        <w:pStyle w:val="T1"/>
        <w:suppressAutoHyphens/>
        <w:spacing w:after="120"/>
        <w:rPr>
          <w:b w:val="0"/>
          <w:bCs/>
          <w:iCs/>
          <w:color w:val="000000"/>
          <w:sz w:val="20"/>
        </w:rPr>
      </w:pPr>
      <w:r>
        <w:rPr>
          <w:b w:val="0"/>
          <w:bCs/>
          <w:iCs/>
          <w:color w:val="000000"/>
          <w:sz w:val="20"/>
        </w:rPr>
        <w:br/>
      </w:r>
    </w:p>
    <w:p w14:paraId="62F05A71" w14:textId="22A5B4B8" w:rsidR="00A353D7" w:rsidRDefault="0024297C" w:rsidP="0024297C">
      <w:pPr>
        <w:pStyle w:val="T1"/>
        <w:tabs>
          <w:tab w:val="center" w:pos="4320"/>
          <w:tab w:val="left" w:pos="6490"/>
        </w:tabs>
        <w:suppressAutoHyphens/>
        <w:spacing w:after="120"/>
        <w:jc w:val="left"/>
      </w:pPr>
      <w:r>
        <w:tab/>
      </w:r>
      <w:r w:rsidR="00A353D7">
        <w:t>Abstract</w:t>
      </w:r>
      <w:r>
        <w:tab/>
      </w:r>
    </w:p>
    <w:p w14:paraId="66607763" w14:textId="2D6234C2" w:rsidR="00467E8A" w:rsidRDefault="00467E8A" w:rsidP="00467E8A">
      <w:pPr>
        <w:suppressAutoHyphens/>
        <w:jc w:val="both"/>
        <w:rPr>
          <w:rFonts w:cs="Times New Roman"/>
          <w:sz w:val="18"/>
          <w:szCs w:val="18"/>
          <w:lang w:eastAsia="ko-KR"/>
        </w:rPr>
      </w:pPr>
      <w:bookmarkStart w:id="6" w:name="_Hlk13974497"/>
      <w:r w:rsidRPr="00D140D7">
        <w:rPr>
          <w:rFonts w:cs="Times New Roman"/>
          <w:sz w:val="18"/>
          <w:szCs w:val="18"/>
          <w:lang w:eastAsia="ko-KR"/>
        </w:rPr>
        <w:t xml:space="preserve">This submission proposes resolutions for </w:t>
      </w:r>
      <w:r>
        <w:rPr>
          <w:rFonts w:cs="Times New Roman"/>
          <w:sz w:val="18"/>
          <w:szCs w:val="18"/>
          <w:lang w:eastAsia="ko-KR"/>
        </w:rPr>
        <w:t>following</w:t>
      </w:r>
      <w:r w:rsidR="00607318">
        <w:rPr>
          <w:rFonts w:cs="Times New Roman"/>
          <w:sz w:val="18"/>
          <w:szCs w:val="18"/>
          <w:lang w:eastAsia="ko-KR"/>
        </w:rPr>
        <w:t xml:space="preserve"> </w:t>
      </w:r>
      <w:r w:rsidR="00615E05">
        <w:rPr>
          <w:rFonts w:cs="Times New Roman"/>
          <w:sz w:val="18"/>
          <w:szCs w:val="18"/>
          <w:lang w:eastAsia="ko-KR"/>
        </w:rPr>
        <w:t xml:space="preserve">comments </w:t>
      </w:r>
      <w:r w:rsidRPr="00D140D7">
        <w:rPr>
          <w:rFonts w:cs="Times New Roman"/>
          <w:sz w:val="18"/>
          <w:szCs w:val="18"/>
          <w:lang w:eastAsia="ko-KR"/>
        </w:rPr>
        <w:t xml:space="preserve">received for </w:t>
      </w:r>
      <w:proofErr w:type="spellStart"/>
      <w:r w:rsidRPr="00D140D7">
        <w:rPr>
          <w:rFonts w:cs="Times New Roman"/>
          <w:sz w:val="18"/>
          <w:szCs w:val="18"/>
          <w:lang w:eastAsia="ko-KR"/>
        </w:rPr>
        <w:t>TG</w:t>
      </w:r>
      <w:r w:rsidR="00EB5BC1">
        <w:rPr>
          <w:rFonts w:cs="Times New Roman"/>
          <w:sz w:val="18"/>
          <w:szCs w:val="18"/>
          <w:lang w:eastAsia="ko-KR"/>
        </w:rPr>
        <w:t>be</w:t>
      </w:r>
      <w:proofErr w:type="spellEnd"/>
      <w:r w:rsidR="00EB5BC1">
        <w:rPr>
          <w:rFonts w:cs="Times New Roman"/>
          <w:sz w:val="18"/>
          <w:szCs w:val="18"/>
          <w:lang w:eastAsia="ko-KR"/>
        </w:rPr>
        <w:t xml:space="preserve"> CC</w:t>
      </w:r>
      <w:r w:rsidR="00C46986">
        <w:rPr>
          <w:rFonts w:cs="Times New Roman"/>
          <w:sz w:val="18"/>
          <w:szCs w:val="18"/>
          <w:lang w:eastAsia="ko-KR"/>
        </w:rPr>
        <w:t>3</w:t>
      </w:r>
      <w:r w:rsidR="00635324">
        <w:rPr>
          <w:rFonts w:cs="Times New Roman"/>
          <w:sz w:val="18"/>
          <w:szCs w:val="18"/>
          <w:lang w:eastAsia="ko-KR"/>
        </w:rPr>
        <w:t>6</w:t>
      </w:r>
      <w:r>
        <w:rPr>
          <w:rFonts w:cs="Times New Roman"/>
          <w:sz w:val="18"/>
          <w:szCs w:val="18"/>
          <w:lang w:eastAsia="ko-KR"/>
        </w:rPr>
        <w:t>:</w:t>
      </w:r>
    </w:p>
    <w:bookmarkEnd w:id="6"/>
    <w:p w14:paraId="4F0ECC3D" w14:textId="554F819F" w:rsidR="00532160" w:rsidRPr="00CE1ADE" w:rsidRDefault="00AD476B" w:rsidP="00C75F57">
      <w:pPr>
        <w:suppressAutoHyphens/>
        <w:spacing w:after="0" w:line="240" w:lineRule="auto"/>
        <w:rPr>
          <w:rFonts w:ascii="Times New Roman" w:eastAsia="Malgun Gothic" w:hAnsi="Times New Roman" w:cs="Times New Roman"/>
          <w:sz w:val="18"/>
          <w:szCs w:val="20"/>
          <w:lang w:val="en-GB"/>
        </w:rPr>
      </w:pPr>
      <w:del w:id="7" w:author="Kaiying Lu [2]" w:date="2021-12-06T14:42:00Z">
        <w:r w:rsidDel="00D94A43">
          <w:rPr>
            <w:rFonts w:ascii="Times New Roman" w:eastAsia="Malgun Gothic" w:hAnsi="Times New Roman" w:cs="Times New Roman"/>
            <w:sz w:val="18"/>
            <w:szCs w:val="20"/>
            <w:lang w:val="en-GB"/>
          </w:rPr>
          <w:delText xml:space="preserve">4080, </w:delText>
        </w:r>
      </w:del>
      <w:r w:rsidR="007C759A">
        <w:rPr>
          <w:rFonts w:ascii="Times New Roman" w:eastAsia="Malgun Gothic" w:hAnsi="Times New Roman" w:cs="Times New Roman"/>
          <w:sz w:val="18"/>
          <w:szCs w:val="20"/>
          <w:lang w:val="en-GB"/>
        </w:rPr>
        <w:t xml:space="preserve">4081, </w:t>
      </w:r>
      <w:r w:rsidR="007121B7">
        <w:rPr>
          <w:rFonts w:ascii="Times New Roman" w:eastAsia="Malgun Gothic" w:hAnsi="Times New Roman" w:cs="Times New Roman"/>
          <w:sz w:val="18"/>
          <w:szCs w:val="20"/>
          <w:lang w:val="en-GB"/>
        </w:rPr>
        <w:t xml:space="preserve">5067, 5268, </w:t>
      </w:r>
      <w:r w:rsidR="007C759A">
        <w:rPr>
          <w:rFonts w:ascii="Times New Roman" w:eastAsia="Malgun Gothic" w:hAnsi="Times New Roman" w:cs="Times New Roman"/>
          <w:sz w:val="18"/>
          <w:szCs w:val="20"/>
          <w:lang w:val="en-GB"/>
        </w:rPr>
        <w:t xml:space="preserve">4082, </w:t>
      </w:r>
      <w:r w:rsidR="007121B7">
        <w:rPr>
          <w:rFonts w:ascii="Times New Roman" w:eastAsia="Malgun Gothic" w:hAnsi="Times New Roman" w:cs="Times New Roman"/>
          <w:sz w:val="18"/>
          <w:szCs w:val="20"/>
          <w:lang w:val="en-GB"/>
        </w:rPr>
        <w:t>5699</w:t>
      </w:r>
      <w:r w:rsidR="007121B7" w:rsidRPr="00267930">
        <w:rPr>
          <w:rFonts w:ascii="Times New Roman" w:eastAsia="Malgun Gothic" w:hAnsi="Times New Roman" w:cs="Times New Roman"/>
          <w:sz w:val="18"/>
          <w:szCs w:val="20"/>
          <w:lang w:val="en-GB"/>
        </w:rPr>
        <w:t xml:space="preserve">, </w:t>
      </w:r>
      <w:r w:rsidR="00821964" w:rsidRPr="00267930">
        <w:rPr>
          <w:rFonts w:ascii="Times New Roman" w:eastAsia="Malgun Gothic" w:hAnsi="Times New Roman" w:cs="Times New Roman"/>
          <w:sz w:val="18"/>
          <w:szCs w:val="20"/>
          <w:lang w:val="en-GB"/>
        </w:rPr>
        <w:t>6966,</w:t>
      </w:r>
      <w:r w:rsidR="00821964">
        <w:rPr>
          <w:rFonts w:ascii="Times New Roman" w:eastAsia="Malgun Gothic" w:hAnsi="Times New Roman" w:cs="Times New Roman"/>
          <w:sz w:val="18"/>
          <w:szCs w:val="20"/>
          <w:lang w:val="en-GB"/>
        </w:rPr>
        <w:t xml:space="preserve"> </w:t>
      </w:r>
      <w:del w:id="8" w:author="Kaiying Lu" w:date="2022-01-24T23:06:00Z">
        <w:r w:rsidR="007121B7" w:rsidDel="00267930">
          <w:rPr>
            <w:rFonts w:ascii="Times New Roman" w:eastAsia="Malgun Gothic" w:hAnsi="Times New Roman" w:cs="Times New Roman"/>
            <w:sz w:val="18"/>
            <w:szCs w:val="20"/>
            <w:lang w:val="en-GB"/>
          </w:rPr>
          <w:delText>5267,</w:delText>
        </w:r>
        <w:r w:rsidR="007121B7" w:rsidRPr="007121B7" w:rsidDel="00267930">
          <w:rPr>
            <w:rFonts w:ascii="Times New Roman" w:eastAsia="Malgun Gothic" w:hAnsi="Times New Roman" w:cs="Times New Roman"/>
            <w:sz w:val="18"/>
            <w:szCs w:val="20"/>
            <w:lang w:val="en-GB"/>
          </w:rPr>
          <w:delText xml:space="preserve"> </w:delText>
        </w:r>
      </w:del>
      <w:r w:rsidR="007121B7">
        <w:rPr>
          <w:rFonts w:ascii="Times New Roman" w:eastAsia="Malgun Gothic" w:hAnsi="Times New Roman" w:cs="Times New Roman"/>
          <w:sz w:val="18"/>
          <w:szCs w:val="20"/>
          <w:lang w:val="en-GB"/>
        </w:rPr>
        <w:t>4210,</w:t>
      </w:r>
      <w:r w:rsidR="007121B7" w:rsidRPr="007121B7">
        <w:rPr>
          <w:rFonts w:ascii="Times New Roman" w:eastAsia="Malgun Gothic" w:hAnsi="Times New Roman" w:cs="Times New Roman"/>
          <w:sz w:val="18"/>
          <w:szCs w:val="20"/>
          <w:lang w:val="en-GB"/>
        </w:rPr>
        <w:t xml:space="preserve"> </w:t>
      </w:r>
      <w:r w:rsidR="007121B7">
        <w:rPr>
          <w:rFonts w:ascii="Times New Roman" w:eastAsia="Malgun Gothic" w:hAnsi="Times New Roman" w:cs="Times New Roman"/>
          <w:sz w:val="18"/>
          <w:szCs w:val="20"/>
          <w:lang w:val="en-GB"/>
        </w:rPr>
        <w:t>6407,</w:t>
      </w:r>
      <w:r w:rsidR="007121B7" w:rsidRPr="007121B7">
        <w:rPr>
          <w:rFonts w:ascii="Times New Roman" w:eastAsia="Malgun Gothic" w:hAnsi="Times New Roman" w:cs="Times New Roman"/>
          <w:sz w:val="18"/>
          <w:szCs w:val="20"/>
          <w:lang w:val="en-GB"/>
        </w:rPr>
        <w:t xml:space="preserve"> </w:t>
      </w:r>
      <w:r w:rsidR="007121B7">
        <w:rPr>
          <w:rFonts w:ascii="Times New Roman" w:eastAsia="Malgun Gothic" w:hAnsi="Times New Roman" w:cs="Times New Roman"/>
          <w:sz w:val="18"/>
          <w:szCs w:val="20"/>
          <w:lang w:val="en-GB"/>
        </w:rPr>
        <w:t>6501,</w:t>
      </w:r>
      <w:r w:rsidR="007121B7" w:rsidRPr="007121B7">
        <w:rPr>
          <w:rFonts w:ascii="Times New Roman" w:eastAsia="Malgun Gothic" w:hAnsi="Times New Roman" w:cs="Times New Roman"/>
          <w:sz w:val="18"/>
          <w:szCs w:val="20"/>
          <w:lang w:val="en-GB"/>
        </w:rPr>
        <w:t xml:space="preserve"> </w:t>
      </w:r>
      <w:r w:rsidR="007121B7">
        <w:rPr>
          <w:rFonts w:ascii="Times New Roman" w:eastAsia="Malgun Gothic" w:hAnsi="Times New Roman" w:cs="Times New Roman"/>
          <w:sz w:val="18"/>
          <w:szCs w:val="20"/>
          <w:lang w:val="en-GB"/>
        </w:rPr>
        <w:t>4211,</w:t>
      </w:r>
      <w:r w:rsidR="007121B7" w:rsidRPr="007121B7">
        <w:rPr>
          <w:rFonts w:ascii="Times New Roman" w:eastAsia="Malgun Gothic" w:hAnsi="Times New Roman" w:cs="Times New Roman"/>
          <w:sz w:val="18"/>
          <w:szCs w:val="20"/>
          <w:lang w:val="en-GB"/>
        </w:rPr>
        <w:t xml:space="preserve"> </w:t>
      </w:r>
      <w:r w:rsidR="007121B7">
        <w:rPr>
          <w:rFonts w:ascii="Times New Roman" w:eastAsia="Malgun Gothic" w:hAnsi="Times New Roman" w:cs="Times New Roman"/>
          <w:sz w:val="18"/>
          <w:szCs w:val="20"/>
          <w:lang w:val="en-GB"/>
        </w:rPr>
        <w:t>4212, 4213,</w:t>
      </w:r>
      <w:r w:rsidR="007121B7" w:rsidRPr="007121B7">
        <w:rPr>
          <w:rFonts w:ascii="Times New Roman" w:eastAsia="Malgun Gothic" w:hAnsi="Times New Roman" w:cs="Times New Roman"/>
          <w:sz w:val="18"/>
          <w:szCs w:val="20"/>
          <w:lang w:val="en-GB"/>
        </w:rPr>
        <w:t xml:space="preserve"> </w:t>
      </w:r>
      <w:r w:rsidR="007121B7">
        <w:rPr>
          <w:rFonts w:ascii="Times New Roman" w:eastAsia="Malgun Gothic" w:hAnsi="Times New Roman" w:cs="Times New Roman"/>
          <w:sz w:val="18"/>
          <w:szCs w:val="20"/>
          <w:lang w:val="en-GB"/>
        </w:rPr>
        <w:t>6328, 6500, 8211</w:t>
      </w:r>
      <w:r w:rsidR="007C759A">
        <w:rPr>
          <w:rFonts w:ascii="Times New Roman" w:eastAsia="Malgun Gothic" w:hAnsi="Times New Roman" w:cs="Times New Roman"/>
          <w:sz w:val="18"/>
          <w:szCs w:val="20"/>
          <w:lang w:val="en-GB"/>
        </w:rPr>
        <w:t xml:space="preserve">, </w:t>
      </w:r>
      <w:r w:rsidR="007121B7">
        <w:rPr>
          <w:rFonts w:ascii="Times New Roman" w:eastAsia="Malgun Gothic" w:hAnsi="Times New Roman" w:cs="Times New Roman"/>
          <w:sz w:val="18"/>
          <w:szCs w:val="20"/>
          <w:lang w:val="en-GB"/>
        </w:rPr>
        <w:t xml:space="preserve">7424, 7425, 7426, </w:t>
      </w:r>
      <w:r w:rsidR="007C759A">
        <w:rPr>
          <w:rFonts w:ascii="Times New Roman" w:eastAsia="Malgun Gothic" w:hAnsi="Times New Roman" w:cs="Times New Roman"/>
          <w:sz w:val="18"/>
          <w:szCs w:val="20"/>
          <w:lang w:val="en-GB"/>
        </w:rPr>
        <w:t xml:space="preserve">4206, </w:t>
      </w:r>
      <w:r w:rsidR="007C759A" w:rsidRPr="006047FB">
        <w:rPr>
          <w:rFonts w:ascii="Times New Roman" w:eastAsia="Malgun Gothic" w:hAnsi="Times New Roman" w:cs="Times New Roman"/>
          <w:sz w:val="18"/>
          <w:szCs w:val="20"/>
          <w:lang w:val="en-GB"/>
        </w:rPr>
        <w:t>4207</w:t>
      </w:r>
      <w:r w:rsidR="005A2765">
        <w:rPr>
          <w:rFonts w:ascii="Times New Roman" w:eastAsia="Malgun Gothic" w:hAnsi="Times New Roman" w:cs="Times New Roman"/>
          <w:sz w:val="18"/>
          <w:szCs w:val="20"/>
          <w:lang w:val="en-GB"/>
        </w:rPr>
        <w:t xml:space="preserve"> </w:t>
      </w:r>
      <w:r w:rsidR="00262DB5">
        <w:rPr>
          <w:rFonts w:ascii="Times New Roman" w:eastAsia="Malgun Gothic" w:hAnsi="Times New Roman" w:cs="Times New Roman"/>
          <w:sz w:val="18"/>
          <w:szCs w:val="20"/>
          <w:lang w:val="en-GB"/>
        </w:rPr>
        <w:t xml:space="preserve"> </w:t>
      </w:r>
    </w:p>
    <w:p w14:paraId="7AF89773" w14:textId="77777777" w:rsidR="00CD1AA3" w:rsidRDefault="00CD1AA3" w:rsidP="00C75F57">
      <w:pPr>
        <w:suppressAutoHyphens/>
        <w:spacing w:after="0" w:line="240" w:lineRule="auto"/>
        <w:rPr>
          <w:rFonts w:ascii="Times New Roman" w:eastAsia="Malgun Gothic" w:hAnsi="Times New Roman" w:cs="Times New Roman"/>
          <w:sz w:val="18"/>
          <w:szCs w:val="20"/>
          <w:lang w:val="en-GB"/>
        </w:rPr>
      </w:pPr>
    </w:p>
    <w:p w14:paraId="147227D9" w14:textId="77777777" w:rsidR="0067472C" w:rsidRPr="00A023CE" w:rsidRDefault="0067472C" w:rsidP="00C75F57">
      <w:p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Revisions:</w:t>
      </w:r>
    </w:p>
    <w:p w14:paraId="7838625F" w14:textId="7453D438" w:rsidR="00034CE8" w:rsidRDefault="0067472C" w:rsidP="00253222">
      <w:pPr>
        <w:pStyle w:val="ListParagraph"/>
        <w:numPr>
          <w:ilvl w:val="0"/>
          <w:numId w:val="2"/>
        </w:numPr>
        <w:suppressAutoHyphens/>
        <w:spacing w:after="0" w:line="240" w:lineRule="auto"/>
        <w:rPr>
          <w:ins w:id="9" w:author="Kaiying Lu" w:date="2022-01-20T10:01:00Z"/>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 0: Initial version of the document.</w:t>
      </w:r>
    </w:p>
    <w:p w14:paraId="5387A242" w14:textId="34197828" w:rsidR="00C0298D" w:rsidRDefault="00C0298D" w:rsidP="00253222">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Rev 1: update based on offline discussions.</w:t>
      </w:r>
    </w:p>
    <w:p w14:paraId="2300DE68" w14:textId="77777777" w:rsidR="00C0298D" w:rsidRDefault="00C0298D" w:rsidP="00253222">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Rev 2: update based on conf call comments.</w:t>
      </w:r>
    </w:p>
    <w:p w14:paraId="4F015FB4" w14:textId="50235FBC" w:rsidR="00C0298D" w:rsidRDefault="00C0298D" w:rsidP="00253222">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Rev 3: update based on offline discussions. </w:t>
      </w:r>
    </w:p>
    <w:p w14:paraId="781C9AE4" w14:textId="25D6D1EB" w:rsidR="00C0298D" w:rsidRDefault="00C0298D" w:rsidP="00253222">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Rev 4: update based on conf call comments.</w:t>
      </w:r>
      <w:r w:rsidR="000B57CF">
        <w:rPr>
          <w:rFonts w:ascii="Times New Roman" w:eastAsia="Malgun Gothic" w:hAnsi="Times New Roman" w:cs="Times New Roman"/>
          <w:sz w:val="18"/>
          <w:szCs w:val="20"/>
          <w:lang w:val="en-GB"/>
        </w:rPr>
        <w:t xml:space="preserve"> </w:t>
      </w:r>
    </w:p>
    <w:p w14:paraId="12C1487E" w14:textId="1420346D" w:rsidR="003A4FDF" w:rsidRDefault="003A4FDF" w:rsidP="00253222">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Rev 5: </w:t>
      </w:r>
      <w:r w:rsidR="00CD67A1">
        <w:rPr>
          <w:rFonts w:ascii="Times New Roman" w:eastAsia="Malgun Gothic" w:hAnsi="Times New Roman" w:cs="Times New Roman"/>
          <w:sz w:val="18"/>
          <w:szCs w:val="20"/>
          <w:lang w:val="en-GB"/>
        </w:rPr>
        <w:t>Changed the note that a</w:t>
      </w:r>
      <w:r w:rsidR="00CD67A1" w:rsidRPr="00CD67A1">
        <w:rPr>
          <w:rFonts w:ascii="Times New Roman" w:eastAsia="Malgun Gothic" w:hAnsi="Times New Roman" w:cs="Times New Roman"/>
          <w:sz w:val="18"/>
          <w:szCs w:val="20"/>
          <w:lang w:val="en-GB"/>
        </w:rPr>
        <w:t>n NSTR Mobile AP MLD might switch the channel associated with any link</w:t>
      </w:r>
      <w:r w:rsidR="00CD67A1">
        <w:rPr>
          <w:rFonts w:ascii="Times New Roman" w:eastAsia="Malgun Gothic" w:hAnsi="Times New Roman" w:cs="Times New Roman"/>
          <w:sz w:val="18"/>
          <w:szCs w:val="20"/>
          <w:lang w:val="en-GB"/>
        </w:rPr>
        <w:t>. It means that the designation of primary link and non-primary link will keep unchanged.</w:t>
      </w:r>
      <w:r w:rsidR="008A137E">
        <w:rPr>
          <w:rFonts w:ascii="Times New Roman" w:eastAsia="Malgun Gothic" w:hAnsi="Times New Roman" w:cs="Times New Roman"/>
          <w:sz w:val="18"/>
          <w:szCs w:val="20"/>
          <w:lang w:val="en-GB"/>
        </w:rPr>
        <w:t xml:space="preserve"> </w:t>
      </w:r>
    </w:p>
    <w:p w14:paraId="08D708BC" w14:textId="7B6A5943" w:rsidR="008A137E" w:rsidRPr="008A137E" w:rsidRDefault="008A137E" w:rsidP="008A137E">
      <w:pPr>
        <w:pStyle w:val="ListParagraph"/>
        <w:numPr>
          <w:ilvl w:val="0"/>
          <w:numId w:val="2"/>
        </w:numPr>
        <w:suppressAutoHyphens/>
        <w:spacing w:after="0" w:line="240" w:lineRule="auto"/>
        <w:rPr>
          <w:ins w:id="10" w:author="Kaiying Lu" w:date="2022-01-16T23:16:00Z"/>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Changed “the reporting AP</w:t>
      </w:r>
      <w:r w:rsidR="00151B90">
        <w:rPr>
          <w:rFonts w:ascii="Times New Roman" w:eastAsia="Malgun Gothic" w:hAnsi="Times New Roman" w:cs="Times New Roman"/>
          <w:sz w:val="18"/>
          <w:szCs w:val="20"/>
          <w:lang w:val="en-GB"/>
        </w:rPr>
        <w:t xml:space="preserve"> operating on the primary link</w:t>
      </w:r>
      <w:r>
        <w:rPr>
          <w:rFonts w:ascii="Times New Roman" w:eastAsia="Malgun Gothic" w:hAnsi="Times New Roman" w:cs="Times New Roman"/>
          <w:sz w:val="18"/>
          <w:szCs w:val="20"/>
          <w:lang w:val="en-GB"/>
        </w:rPr>
        <w:t>” to</w:t>
      </w:r>
      <w:r w:rsidR="00151B90">
        <w:rPr>
          <w:rFonts w:ascii="Times New Roman" w:eastAsia="Malgun Gothic" w:hAnsi="Times New Roman" w:cs="Times New Roman"/>
          <w:sz w:val="18"/>
          <w:szCs w:val="20"/>
          <w:lang w:val="en-GB"/>
        </w:rPr>
        <w:t xml:space="preserve"> “the AP operating on the primary link” to make it clear that t</w:t>
      </w:r>
      <w:r w:rsidRPr="008A137E">
        <w:rPr>
          <w:rFonts w:ascii="Times New Roman" w:eastAsia="Malgun Gothic" w:hAnsi="Times New Roman" w:cs="Times New Roman"/>
          <w:sz w:val="18"/>
          <w:szCs w:val="20"/>
          <w:lang w:val="en-GB"/>
        </w:rPr>
        <w:t xml:space="preserve">he timing fields </w:t>
      </w:r>
      <w:r w:rsidR="00151B90">
        <w:rPr>
          <w:rFonts w:ascii="Times New Roman" w:eastAsia="Malgun Gothic" w:hAnsi="Times New Roman" w:cs="Times New Roman"/>
          <w:sz w:val="18"/>
          <w:szCs w:val="20"/>
          <w:lang w:val="en-GB"/>
        </w:rPr>
        <w:t xml:space="preserve">for the non-primary link </w:t>
      </w:r>
      <w:r w:rsidRPr="008A137E">
        <w:rPr>
          <w:rFonts w:ascii="Times New Roman" w:eastAsia="Malgun Gothic" w:hAnsi="Times New Roman" w:cs="Times New Roman"/>
          <w:sz w:val="18"/>
          <w:szCs w:val="20"/>
          <w:lang w:val="en-GB"/>
        </w:rPr>
        <w:t xml:space="preserve">in the Channel Switch Announcement element, </w:t>
      </w:r>
      <w:r w:rsidR="00151B90">
        <w:rPr>
          <w:rFonts w:ascii="Times New Roman" w:eastAsia="Malgun Gothic" w:hAnsi="Times New Roman" w:cs="Times New Roman"/>
          <w:sz w:val="18"/>
          <w:szCs w:val="20"/>
          <w:lang w:val="en-GB"/>
        </w:rPr>
        <w:t xml:space="preserve">etc. </w:t>
      </w:r>
      <w:r w:rsidRPr="008A137E">
        <w:rPr>
          <w:rFonts w:ascii="Times New Roman" w:eastAsia="Malgun Gothic" w:hAnsi="Times New Roman" w:cs="Times New Roman"/>
          <w:sz w:val="18"/>
          <w:szCs w:val="20"/>
          <w:lang w:val="en-GB"/>
        </w:rPr>
        <w:t xml:space="preserve">shall </w:t>
      </w:r>
      <w:r w:rsidR="00151B90">
        <w:rPr>
          <w:rFonts w:ascii="Times New Roman" w:eastAsia="Malgun Gothic" w:hAnsi="Times New Roman" w:cs="Times New Roman"/>
          <w:sz w:val="18"/>
          <w:szCs w:val="20"/>
          <w:lang w:val="en-GB"/>
        </w:rPr>
        <w:t xml:space="preserve">always </w:t>
      </w:r>
      <w:r w:rsidRPr="008A137E">
        <w:rPr>
          <w:rFonts w:ascii="Times New Roman" w:eastAsia="Malgun Gothic" w:hAnsi="Times New Roman" w:cs="Times New Roman"/>
          <w:sz w:val="18"/>
          <w:szCs w:val="20"/>
          <w:lang w:val="en-GB"/>
        </w:rPr>
        <w:t xml:space="preserve">be applied in reference to the most recent TBTT and BI indicated </w:t>
      </w:r>
      <w:r w:rsidR="00151B90">
        <w:rPr>
          <w:rFonts w:ascii="Times New Roman" w:eastAsia="Malgun Gothic" w:hAnsi="Times New Roman" w:cs="Times New Roman"/>
          <w:sz w:val="18"/>
          <w:szCs w:val="20"/>
          <w:lang w:val="en-GB"/>
        </w:rPr>
        <w:t>by</w:t>
      </w:r>
      <w:r w:rsidRPr="008A137E">
        <w:rPr>
          <w:rFonts w:ascii="Times New Roman" w:eastAsia="Malgun Gothic" w:hAnsi="Times New Roman" w:cs="Times New Roman"/>
          <w:sz w:val="18"/>
          <w:szCs w:val="20"/>
          <w:lang w:val="en-GB"/>
        </w:rPr>
        <w:t xml:space="preserve"> the AP operating on the primary link</w:t>
      </w:r>
      <w:r w:rsidR="00151B90">
        <w:rPr>
          <w:rFonts w:ascii="Times New Roman" w:eastAsia="Malgun Gothic" w:hAnsi="Times New Roman" w:cs="Times New Roman"/>
          <w:sz w:val="18"/>
          <w:szCs w:val="20"/>
          <w:lang w:val="en-GB"/>
        </w:rPr>
        <w:t xml:space="preserve"> no matter which link the element is carried.</w:t>
      </w:r>
    </w:p>
    <w:p w14:paraId="3C76C47A" w14:textId="77777777" w:rsidR="008A137E" w:rsidRPr="00D208E9" w:rsidRDefault="008A137E" w:rsidP="008A137E">
      <w:pPr>
        <w:pStyle w:val="ListParagraph"/>
        <w:rPr>
          <w:ins w:id="11" w:author="Kaiying Lu" w:date="2022-01-16T23:16:00Z"/>
          <w:rFonts w:ascii="TimesNewRoman" w:hAnsi="TimesNewRoman" w:cs="TimesNewRoman"/>
          <w:sz w:val="24"/>
          <w:szCs w:val="24"/>
        </w:rPr>
      </w:pPr>
    </w:p>
    <w:p w14:paraId="3287F3F8" w14:textId="2D03E0E2" w:rsidR="008A137E" w:rsidRPr="008A137E" w:rsidRDefault="008A137E" w:rsidP="008A137E">
      <w:pPr>
        <w:pStyle w:val="ListParagraph"/>
        <w:suppressAutoHyphens/>
        <w:spacing w:after="0" w:line="240" w:lineRule="auto"/>
        <w:rPr>
          <w:rFonts w:ascii="Times New Roman" w:eastAsia="Malgun Gothic" w:hAnsi="Times New Roman" w:cs="Times New Roman"/>
          <w:sz w:val="18"/>
          <w:szCs w:val="20"/>
        </w:rPr>
      </w:pPr>
    </w:p>
    <w:p w14:paraId="1C01244C" w14:textId="61F993DF" w:rsidR="008A137E" w:rsidRDefault="008A137E" w:rsidP="008A137E">
      <w:pPr>
        <w:pStyle w:val="ListParagraph"/>
        <w:suppressAutoHyphens/>
        <w:spacing w:after="0" w:line="240" w:lineRule="auto"/>
        <w:rPr>
          <w:rFonts w:ascii="Times New Roman" w:eastAsia="Malgun Gothic" w:hAnsi="Times New Roman" w:cs="Times New Roman"/>
          <w:sz w:val="18"/>
          <w:szCs w:val="20"/>
          <w:lang w:val="en-GB"/>
        </w:rPr>
      </w:pPr>
    </w:p>
    <w:p w14:paraId="57736BA2" w14:textId="77777777" w:rsidR="008A137E" w:rsidRDefault="008A137E" w:rsidP="00253222">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p>
    <w:p w14:paraId="2B82F147" w14:textId="77777777" w:rsidR="003A4FDF" w:rsidRDefault="003A4FDF" w:rsidP="00A8423E">
      <w:pPr>
        <w:pStyle w:val="T"/>
        <w:spacing w:after="0" w:line="240" w:lineRule="auto"/>
        <w:rPr>
          <w:ins w:id="12" w:author="Kaiying Lu" w:date="2022-01-24T20:50:00Z"/>
          <w:b/>
          <w:i/>
          <w:iCs/>
          <w:highlight w:val="yellow"/>
        </w:rPr>
      </w:pPr>
    </w:p>
    <w:p w14:paraId="7F0C49C7" w14:textId="79862D40" w:rsidR="00A8423E" w:rsidRDefault="00A8423E" w:rsidP="00A8423E">
      <w:pPr>
        <w:pStyle w:val="T"/>
        <w:spacing w:after="0" w:line="240" w:lineRule="auto"/>
        <w:rPr>
          <w:b/>
          <w:i/>
          <w:iCs/>
          <w:highlight w:val="yellow"/>
        </w:rPr>
      </w:pPr>
      <w:proofErr w:type="spellStart"/>
      <w:r>
        <w:rPr>
          <w:b/>
          <w:i/>
          <w:iCs/>
          <w:highlight w:val="yellow"/>
        </w:rPr>
        <w:t>TGbe</w:t>
      </w:r>
      <w:proofErr w:type="spellEnd"/>
      <w:r>
        <w:rPr>
          <w:b/>
          <w:i/>
          <w:iCs/>
          <w:highlight w:val="yellow"/>
        </w:rPr>
        <w:t xml:space="preserve"> editor: Please note Baseline is </w:t>
      </w:r>
      <w:proofErr w:type="spellStart"/>
      <w:r>
        <w:rPr>
          <w:b/>
          <w:i/>
          <w:iCs/>
          <w:highlight w:val="yellow"/>
        </w:rPr>
        <w:t>REVmd</w:t>
      </w:r>
      <w:proofErr w:type="spellEnd"/>
      <w:r>
        <w:rPr>
          <w:b/>
          <w:i/>
          <w:iCs/>
          <w:highlight w:val="yellow"/>
        </w:rPr>
        <w:t xml:space="preserve"> D</w:t>
      </w:r>
      <w:r w:rsidR="00CD1AA3">
        <w:rPr>
          <w:b/>
          <w:i/>
          <w:iCs/>
          <w:highlight w:val="yellow"/>
        </w:rPr>
        <w:t>8</w:t>
      </w:r>
      <w:r>
        <w:rPr>
          <w:b/>
          <w:i/>
          <w:iCs/>
          <w:highlight w:val="yellow"/>
        </w:rPr>
        <w:t>.0, 11ax D8.0, and 11be D</w:t>
      </w:r>
      <w:r w:rsidR="00E915AB">
        <w:rPr>
          <w:b/>
          <w:i/>
          <w:iCs/>
          <w:highlight w:val="yellow"/>
        </w:rPr>
        <w:t>1.</w:t>
      </w:r>
      <w:r w:rsidR="00CD1AA3">
        <w:rPr>
          <w:b/>
          <w:i/>
          <w:iCs/>
          <w:highlight w:val="yellow"/>
        </w:rPr>
        <w:t>3</w:t>
      </w:r>
    </w:p>
    <w:p w14:paraId="58F9FE32" w14:textId="179E1200" w:rsidR="00A353D7" w:rsidRPr="007B38C1" w:rsidRDefault="00A353D7" w:rsidP="007B38C1">
      <w:pPr>
        <w:suppressAutoHyphens/>
        <w:spacing w:after="0" w:line="240" w:lineRule="auto"/>
        <w:rPr>
          <w:rFonts w:ascii="Times New Roman" w:eastAsia="Malgun Gothic" w:hAnsi="Times New Roman" w:cs="Times New Roman"/>
          <w:sz w:val="18"/>
          <w:szCs w:val="20"/>
          <w:lang w:val="en-GB"/>
        </w:rPr>
      </w:pPr>
      <w:r w:rsidRPr="007B38C1">
        <w:rPr>
          <w:rFonts w:ascii="Times New Roman" w:eastAsia="Malgun Gothic" w:hAnsi="Times New Roman" w:cs="Times New Roman"/>
          <w:sz w:val="18"/>
          <w:szCs w:val="20"/>
          <w:lang w:val="en-GB"/>
        </w:rPr>
        <w:br w:type="page"/>
      </w:r>
    </w:p>
    <w:p w14:paraId="0999973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lastRenderedPageBreak/>
        <w:t>Interpretation of a Motion to Adopt</w:t>
      </w:r>
    </w:p>
    <w:p w14:paraId="6449C9CD"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DCFB49B" w14:textId="557AB486"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 xml:space="preserve">A motion to approve this submission means that the editing instructions and any changed or added material are actioned in the </w:t>
      </w:r>
      <w:proofErr w:type="spellStart"/>
      <w:r w:rsidRPr="00CE1ADE">
        <w:rPr>
          <w:rFonts w:ascii="Times New Roman" w:eastAsia="Malgun Gothic" w:hAnsi="Times New Roman" w:cs="Times New Roman"/>
          <w:sz w:val="18"/>
          <w:szCs w:val="20"/>
          <w:lang w:val="en-GB" w:eastAsia="ko-KR"/>
        </w:rPr>
        <w:t>T</w:t>
      </w:r>
      <w:r w:rsidR="00E44651" w:rsidRPr="00CE1ADE">
        <w:rPr>
          <w:rFonts w:ascii="Times New Roman" w:eastAsia="Malgun Gothic" w:hAnsi="Times New Roman" w:cs="Times New Roman"/>
          <w:sz w:val="18"/>
          <w:szCs w:val="20"/>
          <w:lang w:val="en-GB" w:eastAsia="ko-KR"/>
        </w:rPr>
        <w:t>g</w:t>
      </w:r>
      <w:r w:rsidR="00B039D1">
        <w:rPr>
          <w:rFonts w:ascii="Times New Roman" w:eastAsia="Malgun Gothic" w:hAnsi="Times New Roman" w:cs="Times New Roman"/>
          <w:sz w:val="18"/>
          <w:szCs w:val="20"/>
          <w:lang w:val="en-GB" w:eastAsia="ko-KR"/>
        </w:rPr>
        <w:t>be</w:t>
      </w:r>
      <w:proofErr w:type="spellEnd"/>
      <w:r w:rsidRPr="00CE1ADE">
        <w:rPr>
          <w:rFonts w:ascii="Times New Roman" w:eastAsia="Malgun Gothic" w:hAnsi="Times New Roman" w:cs="Times New Roman"/>
          <w:sz w:val="18"/>
          <w:szCs w:val="20"/>
          <w:lang w:val="en-GB" w:eastAsia="ko-KR"/>
        </w:rPr>
        <w:t xml:space="preserve"> Draft. This introduction is not part of the adopted material.</w:t>
      </w:r>
    </w:p>
    <w:p w14:paraId="2450972C"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42C42603" w14:textId="5B21F8EA"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 xml:space="preserve">Editing instructions formatted like this are intended to be copied into the </w:t>
      </w:r>
      <w:proofErr w:type="spellStart"/>
      <w:r w:rsidRPr="00CE1ADE">
        <w:rPr>
          <w:rFonts w:ascii="Times New Roman" w:eastAsia="Malgun Gothic" w:hAnsi="Times New Roman" w:cs="Times New Roman"/>
          <w:b/>
          <w:bCs/>
          <w:i/>
          <w:iCs/>
          <w:sz w:val="18"/>
          <w:szCs w:val="20"/>
          <w:lang w:val="en-GB" w:eastAsia="ko-KR"/>
        </w:rPr>
        <w:t>T</w:t>
      </w:r>
      <w:r w:rsidR="00E44651" w:rsidRPr="00CE1ADE">
        <w:rPr>
          <w:rFonts w:ascii="Times New Roman" w:eastAsia="Malgun Gothic" w:hAnsi="Times New Roman" w:cs="Times New Roman"/>
          <w:b/>
          <w:bCs/>
          <w:i/>
          <w:iCs/>
          <w:sz w:val="18"/>
          <w:szCs w:val="20"/>
          <w:lang w:val="en-GB" w:eastAsia="ko-KR"/>
        </w:rPr>
        <w: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 (</w:t>
      </w:r>
      <w:proofErr w:type="gramStart"/>
      <w:r w:rsidRPr="00CE1ADE">
        <w:rPr>
          <w:rFonts w:ascii="Times New Roman" w:eastAsia="Malgun Gothic" w:hAnsi="Times New Roman" w:cs="Times New Roman"/>
          <w:b/>
          <w:bCs/>
          <w:i/>
          <w:iCs/>
          <w:sz w:val="18"/>
          <w:szCs w:val="20"/>
          <w:lang w:val="en-GB" w:eastAsia="ko-KR"/>
        </w:rPr>
        <w:t>i.e.</w:t>
      </w:r>
      <w:proofErr w:type="gramEnd"/>
      <w:r w:rsidRPr="00CE1ADE">
        <w:rPr>
          <w:rFonts w:ascii="Times New Roman" w:eastAsia="Malgun Gothic" w:hAnsi="Times New Roman" w:cs="Times New Roman"/>
          <w:b/>
          <w:bCs/>
          <w:i/>
          <w:iCs/>
          <w:sz w:val="18"/>
          <w:szCs w:val="20"/>
          <w:lang w:val="en-GB" w:eastAsia="ko-KR"/>
        </w:rPr>
        <w:t xml:space="preserve"> they are instructions to the 802.11 editor on how to merge the text with the baseline documents).</w:t>
      </w:r>
    </w:p>
    <w:p w14:paraId="79F30F5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C9F622D" w14:textId="105E8939"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proofErr w:type="spellStart"/>
      <w:r w:rsidRPr="00CE1ADE">
        <w:rPr>
          <w:rFonts w:ascii="Times New Roman" w:eastAsia="Malgun Gothic" w:hAnsi="Times New Roman" w:cs="Times New Roman"/>
          <w:b/>
          <w:bCs/>
          <w:i/>
          <w:iCs/>
          <w:sz w:val="18"/>
          <w:szCs w:val="20"/>
          <w:lang w:val="en-GB" w:eastAsia="ko-KR"/>
        </w:rPr>
        <w:t>T</w:t>
      </w:r>
      <w:r w:rsidR="00E44651" w:rsidRPr="00CE1ADE">
        <w:rPr>
          <w:rFonts w:ascii="Times New Roman" w:eastAsia="Malgun Gothic" w:hAnsi="Times New Roman" w:cs="Times New Roman"/>
          <w:b/>
          <w:bCs/>
          <w:i/>
          <w:iCs/>
          <w:sz w:val="18"/>
          <w:szCs w:val="20"/>
          <w:lang w:val="en-GB" w:eastAsia="ko-KR"/>
        </w:rPr>
        <w: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Editing instructions preceded by “</w:t>
      </w:r>
      <w:proofErr w:type="spellStart"/>
      <w:r w:rsidRPr="00CE1ADE">
        <w:rPr>
          <w:rFonts w:ascii="Times New Roman" w:eastAsia="Malgun Gothic" w:hAnsi="Times New Roman" w:cs="Times New Roman"/>
          <w:b/>
          <w:bCs/>
          <w:i/>
          <w:iCs/>
          <w:sz w:val="18"/>
          <w:szCs w:val="20"/>
          <w:lang w:val="en-GB" w:eastAsia="ko-KR"/>
        </w:rPr>
        <w:t>T</w:t>
      </w:r>
      <w:r w:rsidR="00E44651" w:rsidRPr="00CE1ADE">
        <w:rPr>
          <w:rFonts w:ascii="Times New Roman" w:eastAsia="Malgun Gothic" w:hAnsi="Times New Roman" w:cs="Times New Roman"/>
          <w:b/>
          <w:bCs/>
          <w:i/>
          <w:iCs/>
          <w:sz w:val="18"/>
          <w:szCs w:val="20"/>
          <w:lang w:val="en-GB" w:eastAsia="ko-KR"/>
        </w:rPr>
        <w: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are instructions to the </w:t>
      </w:r>
      <w:proofErr w:type="spellStart"/>
      <w:r w:rsidRPr="00CE1ADE">
        <w:rPr>
          <w:rFonts w:ascii="Times New Roman" w:eastAsia="Malgun Gothic" w:hAnsi="Times New Roman" w:cs="Times New Roman"/>
          <w:b/>
          <w:bCs/>
          <w:i/>
          <w:iCs/>
          <w:sz w:val="18"/>
          <w:szCs w:val="20"/>
          <w:lang w:val="en-GB" w:eastAsia="ko-KR"/>
        </w:rPr>
        <w:t>T</w:t>
      </w:r>
      <w:r w:rsidR="00E44651" w:rsidRPr="00CE1ADE">
        <w:rPr>
          <w:rFonts w:ascii="Times New Roman" w:eastAsia="Malgun Gothic" w:hAnsi="Times New Roman" w:cs="Times New Roman"/>
          <w:b/>
          <w:bCs/>
          <w:i/>
          <w:iCs/>
          <w:sz w:val="18"/>
          <w:szCs w:val="20"/>
          <w:lang w:val="en-GB" w:eastAsia="ko-KR"/>
        </w:rPr>
        <w: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to modify existing material in the </w:t>
      </w:r>
      <w:proofErr w:type="spellStart"/>
      <w:r w:rsidRPr="00CE1ADE">
        <w:rPr>
          <w:rFonts w:ascii="Times New Roman" w:eastAsia="Malgun Gothic" w:hAnsi="Times New Roman" w:cs="Times New Roman"/>
          <w:b/>
          <w:bCs/>
          <w:i/>
          <w:iCs/>
          <w:sz w:val="18"/>
          <w:szCs w:val="20"/>
          <w:lang w:val="en-GB" w:eastAsia="ko-KR"/>
        </w:rPr>
        <w:t>T</w:t>
      </w:r>
      <w:r w:rsidR="00E44651" w:rsidRPr="00CE1ADE">
        <w:rPr>
          <w:rFonts w:ascii="Times New Roman" w:eastAsia="Malgun Gothic" w:hAnsi="Times New Roman" w:cs="Times New Roman"/>
          <w:b/>
          <w:bCs/>
          <w:i/>
          <w:iCs/>
          <w:sz w:val="18"/>
          <w:szCs w:val="20"/>
          <w:lang w:val="en-GB" w:eastAsia="ko-KR"/>
        </w:rPr>
        <w: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 As a result of adopting the changes, the </w:t>
      </w:r>
      <w:proofErr w:type="spellStart"/>
      <w:r w:rsidRPr="00CE1ADE">
        <w:rPr>
          <w:rFonts w:ascii="Times New Roman" w:eastAsia="Malgun Gothic" w:hAnsi="Times New Roman" w:cs="Times New Roman"/>
          <w:b/>
          <w:bCs/>
          <w:i/>
          <w:iCs/>
          <w:sz w:val="18"/>
          <w:szCs w:val="20"/>
          <w:lang w:val="en-GB" w:eastAsia="ko-KR"/>
        </w:rPr>
        <w:t>T</w:t>
      </w:r>
      <w:r w:rsidR="00E44651" w:rsidRPr="00CE1ADE">
        <w:rPr>
          <w:rFonts w:ascii="Times New Roman" w:eastAsia="Malgun Gothic" w:hAnsi="Times New Roman" w:cs="Times New Roman"/>
          <w:b/>
          <w:bCs/>
          <w:i/>
          <w:iCs/>
          <w:sz w:val="18"/>
          <w:szCs w:val="20"/>
          <w:lang w:val="en-GB" w:eastAsia="ko-KR"/>
        </w:rPr>
        <w: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w:t>
      </w:r>
      <w:proofErr w:type="spellStart"/>
      <w:r w:rsidRPr="00CE1ADE">
        <w:rPr>
          <w:rFonts w:ascii="Times New Roman" w:eastAsia="Malgun Gothic" w:hAnsi="Times New Roman" w:cs="Times New Roman"/>
          <w:b/>
          <w:bCs/>
          <w:i/>
          <w:iCs/>
          <w:sz w:val="18"/>
          <w:szCs w:val="20"/>
          <w:lang w:val="en-GB" w:eastAsia="ko-KR"/>
        </w:rPr>
        <w:t>T</w:t>
      </w:r>
      <w:r w:rsidR="00E44651" w:rsidRPr="00CE1ADE">
        <w:rPr>
          <w:rFonts w:ascii="Times New Roman" w:eastAsia="Malgun Gothic" w:hAnsi="Times New Roman" w:cs="Times New Roman"/>
          <w:b/>
          <w:bCs/>
          <w:i/>
          <w:iCs/>
          <w:sz w:val="18"/>
          <w:szCs w:val="20"/>
          <w:lang w:val="en-GB" w:eastAsia="ko-KR"/>
        </w:rPr>
        <w: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w:t>
      </w:r>
    </w:p>
    <w:p w14:paraId="7FEF02C3" w14:textId="75E77365" w:rsidR="00A353D7" w:rsidRDefault="00A353D7" w:rsidP="00C75F57">
      <w:pPr>
        <w:pStyle w:val="T1"/>
        <w:suppressAutoHyphens/>
        <w:spacing w:after="120"/>
        <w:jc w:val="left"/>
        <w:rPr>
          <w:b w:val="0"/>
          <w:bCs/>
          <w:iCs/>
          <w:color w:val="000000"/>
          <w:sz w:val="20"/>
        </w:rPr>
      </w:pPr>
    </w:p>
    <w:p w14:paraId="089BA337" w14:textId="77777777" w:rsidR="00EE29A5" w:rsidRDefault="00EE29A5" w:rsidP="00EE29A5">
      <w:pPr>
        <w:rPr>
          <w:rFonts w:eastAsia="Malgun Gothic"/>
          <w:sz w:val="16"/>
          <w:lang w:eastAsia="ko-KR"/>
        </w:rPr>
      </w:pPr>
    </w:p>
    <w:tbl>
      <w:tblPr>
        <w:tblStyle w:val="TableGrid"/>
        <w:tblW w:w="10665" w:type="dxa"/>
        <w:tblInd w:w="-456" w:type="dxa"/>
        <w:tblLayout w:type="fixed"/>
        <w:tblLook w:val="04A0" w:firstRow="1" w:lastRow="0" w:firstColumn="1" w:lastColumn="0" w:noHBand="0" w:noVBand="1"/>
      </w:tblPr>
      <w:tblGrid>
        <w:gridCol w:w="758"/>
        <w:gridCol w:w="1290"/>
        <w:gridCol w:w="1074"/>
        <w:gridCol w:w="1019"/>
        <w:gridCol w:w="1620"/>
        <w:gridCol w:w="1391"/>
        <w:gridCol w:w="3513"/>
      </w:tblGrid>
      <w:tr w:rsidR="00EE29A5" w:rsidRPr="00677427" w14:paraId="7167F962" w14:textId="77777777" w:rsidTr="006E27BE">
        <w:trPr>
          <w:trHeight w:val="373"/>
        </w:trPr>
        <w:tc>
          <w:tcPr>
            <w:tcW w:w="758" w:type="dxa"/>
          </w:tcPr>
          <w:p w14:paraId="55D1204A" w14:textId="77777777" w:rsidR="00EE29A5" w:rsidRPr="00677427" w:rsidRDefault="00EE29A5" w:rsidP="007C759A">
            <w:pPr>
              <w:autoSpaceDE w:val="0"/>
              <w:autoSpaceDN w:val="0"/>
              <w:adjustRightInd w:val="0"/>
              <w:jc w:val="center"/>
              <w:rPr>
                <w:b/>
                <w:bCs/>
                <w:sz w:val="16"/>
                <w:szCs w:val="16"/>
                <w:lang w:eastAsia="ko-KR"/>
              </w:rPr>
            </w:pPr>
            <w:r w:rsidRPr="00677427">
              <w:rPr>
                <w:b/>
                <w:bCs/>
                <w:sz w:val="16"/>
                <w:szCs w:val="16"/>
                <w:lang w:eastAsia="ko-KR"/>
              </w:rPr>
              <w:t>CID</w:t>
            </w:r>
          </w:p>
        </w:tc>
        <w:tc>
          <w:tcPr>
            <w:tcW w:w="1290" w:type="dxa"/>
          </w:tcPr>
          <w:p w14:paraId="52D09045" w14:textId="77777777" w:rsidR="00EE29A5" w:rsidRPr="00677427" w:rsidRDefault="00EE29A5" w:rsidP="007C759A">
            <w:pPr>
              <w:autoSpaceDE w:val="0"/>
              <w:autoSpaceDN w:val="0"/>
              <w:adjustRightInd w:val="0"/>
              <w:jc w:val="center"/>
              <w:rPr>
                <w:b/>
                <w:bCs/>
                <w:sz w:val="16"/>
                <w:szCs w:val="16"/>
                <w:lang w:eastAsia="ko-KR"/>
              </w:rPr>
            </w:pPr>
            <w:r w:rsidRPr="00677427">
              <w:rPr>
                <w:b/>
                <w:bCs/>
                <w:sz w:val="16"/>
                <w:szCs w:val="16"/>
                <w:lang w:eastAsia="ko-KR"/>
              </w:rPr>
              <w:t>Commenter</w:t>
            </w:r>
          </w:p>
        </w:tc>
        <w:tc>
          <w:tcPr>
            <w:tcW w:w="1074" w:type="dxa"/>
          </w:tcPr>
          <w:p w14:paraId="263B9BA8" w14:textId="77777777" w:rsidR="00EE29A5" w:rsidRPr="00677427" w:rsidRDefault="00EE29A5" w:rsidP="007C759A">
            <w:pPr>
              <w:autoSpaceDE w:val="0"/>
              <w:autoSpaceDN w:val="0"/>
              <w:adjustRightInd w:val="0"/>
              <w:jc w:val="center"/>
              <w:rPr>
                <w:b/>
                <w:bCs/>
                <w:sz w:val="16"/>
                <w:szCs w:val="16"/>
                <w:lang w:eastAsia="ko-KR"/>
              </w:rPr>
            </w:pPr>
            <w:r w:rsidRPr="00677427">
              <w:rPr>
                <w:b/>
                <w:bCs/>
                <w:sz w:val="16"/>
                <w:szCs w:val="16"/>
                <w:lang w:eastAsia="ko-KR"/>
              </w:rPr>
              <w:t xml:space="preserve">Clause </w:t>
            </w:r>
          </w:p>
        </w:tc>
        <w:tc>
          <w:tcPr>
            <w:tcW w:w="1019" w:type="dxa"/>
          </w:tcPr>
          <w:p w14:paraId="57CF47C8" w14:textId="77777777" w:rsidR="00EE29A5" w:rsidRPr="00677427" w:rsidRDefault="00EE29A5" w:rsidP="007C759A">
            <w:pPr>
              <w:autoSpaceDE w:val="0"/>
              <w:autoSpaceDN w:val="0"/>
              <w:adjustRightInd w:val="0"/>
              <w:jc w:val="center"/>
              <w:rPr>
                <w:b/>
                <w:bCs/>
                <w:sz w:val="16"/>
                <w:szCs w:val="16"/>
                <w:lang w:eastAsia="ko-KR"/>
              </w:rPr>
            </w:pPr>
            <w:proofErr w:type="gramStart"/>
            <w:r w:rsidRPr="00677427">
              <w:rPr>
                <w:b/>
                <w:bCs/>
                <w:sz w:val="16"/>
                <w:szCs w:val="16"/>
                <w:lang w:eastAsia="ko-KR"/>
              </w:rPr>
              <w:t>P.L</w:t>
            </w:r>
            <w:proofErr w:type="gramEnd"/>
          </w:p>
        </w:tc>
        <w:tc>
          <w:tcPr>
            <w:tcW w:w="1620" w:type="dxa"/>
          </w:tcPr>
          <w:p w14:paraId="4601B5FF" w14:textId="77777777" w:rsidR="00EE29A5" w:rsidRPr="00677427" w:rsidRDefault="00EE29A5" w:rsidP="007C759A">
            <w:pPr>
              <w:autoSpaceDE w:val="0"/>
              <w:autoSpaceDN w:val="0"/>
              <w:adjustRightInd w:val="0"/>
              <w:jc w:val="center"/>
              <w:rPr>
                <w:b/>
                <w:bCs/>
                <w:sz w:val="16"/>
                <w:szCs w:val="16"/>
                <w:lang w:eastAsia="ko-KR"/>
              </w:rPr>
            </w:pPr>
            <w:r w:rsidRPr="00677427">
              <w:rPr>
                <w:b/>
                <w:bCs/>
                <w:sz w:val="16"/>
                <w:szCs w:val="16"/>
                <w:lang w:eastAsia="ko-KR"/>
              </w:rPr>
              <w:t>Comment</w:t>
            </w:r>
          </w:p>
        </w:tc>
        <w:tc>
          <w:tcPr>
            <w:tcW w:w="1391" w:type="dxa"/>
          </w:tcPr>
          <w:p w14:paraId="4AAFD885" w14:textId="77777777" w:rsidR="00EE29A5" w:rsidRPr="00677427" w:rsidRDefault="00EE29A5" w:rsidP="007C759A">
            <w:pPr>
              <w:autoSpaceDE w:val="0"/>
              <w:autoSpaceDN w:val="0"/>
              <w:adjustRightInd w:val="0"/>
              <w:jc w:val="center"/>
              <w:rPr>
                <w:b/>
                <w:bCs/>
                <w:sz w:val="16"/>
                <w:szCs w:val="16"/>
                <w:lang w:eastAsia="ko-KR"/>
              </w:rPr>
            </w:pPr>
            <w:r w:rsidRPr="00677427">
              <w:rPr>
                <w:b/>
                <w:bCs/>
                <w:sz w:val="16"/>
                <w:szCs w:val="16"/>
                <w:lang w:eastAsia="ko-KR"/>
              </w:rPr>
              <w:t>Proposed Change</w:t>
            </w:r>
          </w:p>
        </w:tc>
        <w:tc>
          <w:tcPr>
            <w:tcW w:w="3513" w:type="dxa"/>
          </w:tcPr>
          <w:p w14:paraId="57123AD6" w14:textId="77777777" w:rsidR="00EE29A5" w:rsidRPr="00677427" w:rsidRDefault="00EE29A5" w:rsidP="007C759A">
            <w:pPr>
              <w:autoSpaceDE w:val="0"/>
              <w:autoSpaceDN w:val="0"/>
              <w:adjustRightInd w:val="0"/>
              <w:jc w:val="center"/>
              <w:rPr>
                <w:b/>
                <w:bCs/>
                <w:sz w:val="16"/>
                <w:szCs w:val="16"/>
                <w:lang w:eastAsia="ko-KR"/>
              </w:rPr>
            </w:pPr>
            <w:r w:rsidRPr="00677427">
              <w:rPr>
                <w:rFonts w:hint="eastAsia"/>
                <w:b/>
                <w:bCs/>
                <w:sz w:val="16"/>
                <w:szCs w:val="16"/>
                <w:lang w:eastAsia="ko-KR"/>
              </w:rPr>
              <w:t>Resolution</w:t>
            </w:r>
          </w:p>
        </w:tc>
      </w:tr>
      <w:tr w:rsidR="00CD1AA3" w:rsidRPr="008F0D26" w:rsidDel="00CE025D" w14:paraId="198EBCEF" w14:textId="2BB5A24E" w:rsidTr="006E27BE">
        <w:trPr>
          <w:trHeight w:val="980"/>
          <w:del w:id="13" w:author="Kaiying Lu" w:date="2022-01-16T13:34:00Z"/>
        </w:trPr>
        <w:tc>
          <w:tcPr>
            <w:tcW w:w="758" w:type="dxa"/>
          </w:tcPr>
          <w:p w14:paraId="2B552096" w14:textId="3C966601" w:rsidR="00CD1AA3" w:rsidDel="00CE025D" w:rsidRDefault="00CD1AA3" w:rsidP="00CD1AA3">
            <w:pPr>
              <w:autoSpaceDE w:val="0"/>
              <w:autoSpaceDN w:val="0"/>
              <w:adjustRightInd w:val="0"/>
              <w:rPr>
                <w:del w:id="14" w:author="Kaiying Lu" w:date="2022-01-16T13:34:00Z"/>
                <w:rFonts w:ascii="Arial" w:hAnsi="Arial" w:cs="Arial"/>
                <w:sz w:val="20"/>
              </w:rPr>
            </w:pPr>
            <w:commentRangeStart w:id="15"/>
            <w:commentRangeStart w:id="16"/>
            <w:del w:id="17" w:author="Kaiying Lu" w:date="2022-01-16T13:34:00Z">
              <w:r w:rsidDel="00CE025D">
                <w:rPr>
                  <w:rFonts w:ascii="Arial" w:hAnsi="Arial" w:cs="Arial"/>
                  <w:sz w:val="20"/>
                  <w:szCs w:val="20"/>
                </w:rPr>
                <w:delText>4080</w:delText>
              </w:r>
            </w:del>
          </w:p>
        </w:tc>
        <w:tc>
          <w:tcPr>
            <w:tcW w:w="1290" w:type="dxa"/>
          </w:tcPr>
          <w:p w14:paraId="7BCFDB14" w14:textId="131D67F6" w:rsidR="00CD1AA3" w:rsidDel="00CE025D" w:rsidRDefault="00CD1AA3" w:rsidP="00CD1AA3">
            <w:pPr>
              <w:autoSpaceDE w:val="0"/>
              <w:autoSpaceDN w:val="0"/>
              <w:adjustRightInd w:val="0"/>
              <w:rPr>
                <w:del w:id="18" w:author="Kaiying Lu" w:date="2022-01-16T13:34:00Z"/>
                <w:rFonts w:ascii="Arial" w:hAnsi="Arial" w:cs="Arial"/>
                <w:sz w:val="20"/>
              </w:rPr>
            </w:pPr>
            <w:del w:id="19" w:author="Kaiying Lu" w:date="2022-01-16T13:34:00Z">
              <w:r w:rsidDel="00CE025D">
                <w:rPr>
                  <w:rFonts w:ascii="Arial" w:hAnsi="Arial" w:cs="Arial"/>
                  <w:sz w:val="20"/>
                  <w:szCs w:val="20"/>
                </w:rPr>
                <w:delText>Abhishek Patil</w:delText>
              </w:r>
            </w:del>
          </w:p>
        </w:tc>
        <w:tc>
          <w:tcPr>
            <w:tcW w:w="1074" w:type="dxa"/>
          </w:tcPr>
          <w:p w14:paraId="70147E22" w14:textId="68B7D33E" w:rsidR="00CD1AA3" w:rsidDel="00CE025D" w:rsidRDefault="00CD1AA3" w:rsidP="00CD1AA3">
            <w:pPr>
              <w:autoSpaceDE w:val="0"/>
              <w:autoSpaceDN w:val="0"/>
              <w:adjustRightInd w:val="0"/>
              <w:rPr>
                <w:del w:id="20" w:author="Kaiying Lu" w:date="2022-01-16T13:34:00Z"/>
                <w:rFonts w:ascii="Arial" w:hAnsi="Arial" w:cs="Arial"/>
                <w:sz w:val="20"/>
              </w:rPr>
            </w:pPr>
            <w:del w:id="21" w:author="Kaiying Lu" w:date="2022-01-16T13:34:00Z">
              <w:r w:rsidDel="00CE025D">
                <w:rPr>
                  <w:rFonts w:ascii="Arial" w:hAnsi="Arial" w:cs="Arial"/>
                  <w:sz w:val="20"/>
                  <w:szCs w:val="20"/>
                </w:rPr>
                <w:delText>35.3.17.1</w:delText>
              </w:r>
            </w:del>
          </w:p>
        </w:tc>
        <w:tc>
          <w:tcPr>
            <w:tcW w:w="1019" w:type="dxa"/>
          </w:tcPr>
          <w:p w14:paraId="5D37BF88" w14:textId="1834B97A" w:rsidR="00CD1AA3" w:rsidDel="00CE025D" w:rsidRDefault="00CD1AA3" w:rsidP="00CD1AA3">
            <w:pPr>
              <w:autoSpaceDE w:val="0"/>
              <w:autoSpaceDN w:val="0"/>
              <w:adjustRightInd w:val="0"/>
              <w:rPr>
                <w:del w:id="22" w:author="Kaiying Lu" w:date="2022-01-16T13:34:00Z"/>
                <w:rFonts w:ascii="Arial" w:hAnsi="Arial" w:cs="Arial"/>
                <w:sz w:val="20"/>
              </w:rPr>
            </w:pPr>
            <w:del w:id="23" w:author="Kaiying Lu" w:date="2022-01-16T13:34:00Z">
              <w:r w:rsidDel="00CE025D">
                <w:rPr>
                  <w:rFonts w:ascii="Arial" w:hAnsi="Arial" w:cs="Arial"/>
                  <w:sz w:val="20"/>
                  <w:szCs w:val="20"/>
                </w:rPr>
                <w:delText>284.24</w:delText>
              </w:r>
            </w:del>
          </w:p>
        </w:tc>
        <w:tc>
          <w:tcPr>
            <w:tcW w:w="1620" w:type="dxa"/>
          </w:tcPr>
          <w:p w14:paraId="3EBBB4E0" w14:textId="59392E8C" w:rsidR="00CD1AA3" w:rsidDel="00CE025D" w:rsidRDefault="00CD1AA3" w:rsidP="00CD1AA3">
            <w:pPr>
              <w:autoSpaceDE w:val="0"/>
              <w:autoSpaceDN w:val="0"/>
              <w:adjustRightInd w:val="0"/>
              <w:rPr>
                <w:del w:id="24" w:author="Kaiying Lu" w:date="2022-01-16T13:34:00Z"/>
                <w:rFonts w:ascii="Arial" w:hAnsi="Arial" w:cs="Arial"/>
                <w:sz w:val="20"/>
              </w:rPr>
            </w:pPr>
            <w:del w:id="25" w:author="Kaiying Lu" w:date="2022-01-16T13:34:00Z">
              <w:r w:rsidRPr="007B3783" w:rsidDel="00CE025D">
                <w:rPr>
                  <w:rFonts w:ascii="Arial" w:hAnsi="Arial" w:cs="Arial"/>
                  <w:sz w:val="20"/>
                  <w:szCs w:val="20"/>
                </w:rPr>
                <w:delText xml:space="preserve">It is possible </w:delText>
              </w:r>
              <w:r w:rsidRPr="00E34E03" w:rsidDel="00CE025D">
                <w:rPr>
                  <w:rFonts w:ascii="Arial" w:hAnsi="Arial" w:cs="Arial"/>
                  <w:sz w:val="20"/>
                  <w:szCs w:val="20"/>
                </w:rPr>
                <w:delText>that a nonprimary link becomes unavailable due to co-ex or p2p reasons.</w:delText>
              </w:r>
            </w:del>
          </w:p>
        </w:tc>
        <w:tc>
          <w:tcPr>
            <w:tcW w:w="1391" w:type="dxa"/>
          </w:tcPr>
          <w:p w14:paraId="4216C181" w14:textId="166AFCAC" w:rsidR="00CD1AA3" w:rsidRPr="00CF5D00" w:rsidDel="00CE025D" w:rsidRDefault="00CD1AA3" w:rsidP="00CD1AA3">
            <w:pPr>
              <w:autoSpaceDE w:val="0"/>
              <w:autoSpaceDN w:val="0"/>
              <w:adjustRightInd w:val="0"/>
              <w:rPr>
                <w:del w:id="26" w:author="Kaiying Lu" w:date="2022-01-16T13:34:00Z"/>
                <w:rFonts w:ascii="Arial" w:hAnsi="Arial" w:cs="Arial"/>
                <w:sz w:val="20"/>
                <w:szCs w:val="20"/>
              </w:rPr>
            </w:pPr>
            <w:del w:id="27" w:author="Kaiying Lu" w:date="2022-01-16T13:34:00Z">
              <w:r w:rsidRPr="00CF5D00" w:rsidDel="00CE025D">
                <w:rPr>
                  <w:rFonts w:ascii="Arial" w:hAnsi="Arial" w:cs="Arial"/>
                  <w:sz w:val="20"/>
                  <w:szCs w:val="20"/>
                </w:rPr>
                <w:delText>The spec needs to provide a mechanism to signal unavailability of of an AP of an AP MLD. Commenter will provide a contribution</w:delText>
              </w:r>
            </w:del>
          </w:p>
        </w:tc>
        <w:tc>
          <w:tcPr>
            <w:tcW w:w="3513" w:type="dxa"/>
          </w:tcPr>
          <w:p w14:paraId="7E0A3A51" w14:textId="489DB200" w:rsidR="00CD1AA3" w:rsidRPr="008341D0" w:rsidDel="00CE025D" w:rsidRDefault="00CD1AA3" w:rsidP="00CD1AA3">
            <w:pPr>
              <w:autoSpaceDE w:val="0"/>
              <w:autoSpaceDN w:val="0"/>
              <w:adjustRightInd w:val="0"/>
              <w:rPr>
                <w:del w:id="28" w:author="Kaiying Lu" w:date="2022-01-16T13:34:00Z"/>
                <w:rFonts w:ascii="Arial" w:eastAsia="SimSun" w:hAnsi="Arial" w:cs="Arial"/>
                <w:sz w:val="20"/>
                <w:szCs w:val="20"/>
                <w:lang w:eastAsia="zh-CN"/>
              </w:rPr>
            </w:pPr>
            <w:del w:id="29" w:author="Kaiying Lu" w:date="2022-01-16T13:34:00Z">
              <w:r w:rsidRPr="008341D0" w:rsidDel="00CE025D">
                <w:rPr>
                  <w:rFonts w:ascii="Arial" w:eastAsia="SimSun" w:hAnsi="Arial" w:cs="Arial"/>
                  <w:sz w:val="20"/>
                  <w:szCs w:val="20"/>
                  <w:lang w:eastAsia="zh-CN"/>
                </w:rPr>
                <w:delText>Revised</w:delText>
              </w:r>
            </w:del>
          </w:p>
          <w:p w14:paraId="696C2810" w14:textId="64C2730E" w:rsidR="00CD1AA3" w:rsidRPr="008341D0" w:rsidDel="00CE025D" w:rsidRDefault="00CD1AA3" w:rsidP="00CD1AA3">
            <w:pPr>
              <w:autoSpaceDE w:val="0"/>
              <w:autoSpaceDN w:val="0"/>
              <w:adjustRightInd w:val="0"/>
              <w:rPr>
                <w:del w:id="30" w:author="Kaiying Lu" w:date="2022-01-16T13:34:00Z"/>
                <w:rFonts w:ascii="Arial" w:eastAsia="SimSun" w:hAnsi="Arial" w:cs="Arial"/>
                <w:sz w:val="20"/>
                <w:szCs w:val="20"/>
                <w:lang w:eastAsia="zh-CN"/>
              </w:rPr>
            </w:pPr>
          </w:p>
          <w:p w14:paraId="7549EAB7" w14:textId="57E95C01" w:rsidR="00CD1AA3" w:rsidRPr="008341D0" w:rsidDel="00CE025D" w:rsidRDefault="00CD1AA3" w:rsidP="00CD1AA3">
            <w:pPr>
              <w:autoSpaceDE w:val="0"/>
              <w:autoSpaceDN w:val="0"/>
              <w:adjustRightInd w:val="0"/>
              <w:rPr>
                <w:del w:id="31" w:author="Kaiying Lu" w:date="2022-01-16T13:34:00Z"/>
                <w:rFonts w:ascii="Arial" w:eastAsia="SimSun" w:hAnsi="Arial" w:cs="Arial"/>
                <w:sz w:val="20"/>
                <w:szCs w:val="20"/>
                <w:lang w:eastAsia="zh-CN"/>
              </w:rPr>
            </w:pPr>
            <w:del w:id="32" w:author="Kaiying Lu" w:date="2022-01-16T13:34:00Z">
              <w:r w:rsidRPr="008341D0" w:rsidDel="00CE025D">
                <w:rPr>
                  <w:rFonts w:ascii="Arial" w:eastAsia="SimSun" w:hAnsi="Arial" w:cs="Arial"/>
                  <w:sz w:val="20"/>
                  <w:szCs w:val="20"/>
                  <w:lang w:eastAsia="zh-CN"/>
                </w:rPr>
                <w:delText>Agree with the commenter</w:delText>
              </w:r>
              <w:r w:rsidDel="00CE025D">
                <w:rPr>
                  <w:rFonts w:ascii="Arial" w:eastAsia="SimSun" w:hAnsi="Arial" w:cs="Arial"/>
                  <w:sz w:val="20"/>
                  <w:szCs w:val="20"/>
                  <w:lang w:eastAsia="zh-CN"/>
                </w:rPr>
                <w:delText xml:space="preserve"> in principle</w:delText>
              </w:r>
              <w:r w:rsidRPr="008341D0" w:rsidDel="00CE025D">
                <w:rPr>
                  <w:rFonts w:ascii="Arial" w:eastAsia="SimSun" w:hAnsi="Arial" w:cs="Arial"/>
                  <w:sz w:val="20"/>
                  <w:szCs w:val="20"/>
                  <w:lang w:eastAsia="zh-CN"/>
                </w:rPr>
                <w:delText>.</w:delText>
              </w:r>
            </w:del>
          </w:p>
          <w:p w14:paraId="2FBE66D1" w14:textId="2E7B75A5" w:rsidR="00CD1AA3" w:rsidDel="00CE025D" w:rsidRDefault="00CD1AA3" w:rsidP="00CD1AA3">
            <w:pPr>
              <w:autoSpaceDE w:val="0"/>
              <w:autoSpaceDN w:val="0"/>
              <w:adjustRightInd w:val="0"/>
              <w:rPr>
                <w:del w:id="33" w:author="Kaiying Lu" w:date="2022-01-16T13:34:00Z"/>
                <w:rFonts w:ascii="Arial" w:eastAsia="SimSun" w:hAnsi="Arial" w:cs="Arial"/>
                <w:sz w:val="20"/>
                <w:szCs w:val="20"/>
                <w:lang w:eastAsia="zh-CN"/>
              </w:rPr>
            </w:pPr>
          </w:p>
          <w:p w14:paraId="2EC5F880" w14:textId="698A722A" w:rsidR="00CD1AA3" w:rsidRPr="008341D0" w:rsidDel="00CE025D" w:rsidRDefault="00E34E03" w:rsidP="00CD1AA3">
            <w:pPr>
              <w:autoSpaceDE w:val="0"/>
              <w:autoSpaceDN w:val="0"/>
              <w:adjustRightInd w:val="0"/>
              <w:rPr>
                <w:del w:id="34" w:author="Kaiying Lu" w:date="2022-01-16T13:34:00Z"/>
                <w:rFonts w:ascii="Arial" w:eastAsia="SimSun" w:hAnsi="Arial" w:cs="Arial"/>
                <w:sz w:val="20"/>
                <w:szCs w:val="20"/>
                <w:lang w:eastAsia="zh-CN"/>
              </w:rPr>
            </w:pPr>
            <w:del w:id="35" w:author="Kaiying Lu" w:date="2022-01-16T13:34:00Z">
              <w:r w:rsidDel="00CE025D">
                <w:rPr>
                  <w:rFonts w:ascii="Arial" w:eastAsia="SimSun" w:hAnsi="Arial" w:cs="Arial"/>
                  <w:sz w:val="20"/>
                  <w:szCs w:val="20"/>
                  <w:lang w:eastAsia="zh-CN"/>
                </w:rPr>
                <w:delText xml:space="preserve">An unavailability indication/field is carried in per-STA profile and RNR element corresponding to the non-primary link. </w:delText>
              </w:r>
              <w:r w:rsidR="00CD1AA3" w:rsidDel="00CE025D">
                <w:rPr>
                  <w:rFonts w:ascii="Arial" w:eastAsia="SimSun" w:hAnsi="Arial" w:cs="Arial"/>
                  <w:sz w:val="20"/>
                  <w:szCs w:val="20"/>
                  <w:lang w:eastAsia="zh-CN"/>
                </w:rPr>
                <w:delText xml:space="preserve"> </w:delText>
              </w:r>
            </w:del>
          </w:p>
          <w:p w14:paraId="7BDB0B81" w14:textId="7F4A91CA" w:rsidR="00CD1AA3" w:rsidRPr="008341D0" w:rsidDel="00CE025D" w:rsidRDefault="00CD1AA3" w:rsidP="00CD1AA3">
            <w:pPr>
              <w:autoSpaceDE w:val="0"/>
              <w:autoSpaceDN w:val="0"/>
              <w:adjustRightInd w:val="0"/>
              <w:rPr>
                <w:del w:id="36" w:author="Kaiying Lu" w:date="2022-01-16T13:34:00Z"/>
                <w:rFonts w:ascii="Arial" w:eastAsia="SimSun" w:hAnsi="Arial" w:cs="Arial"/>
                <w:sz w:val="20"/>
                <w:szCs w:val="20"/>
                <w:lang w:eastAsia="zh-CN"/>
              </w:rPr>
            </w:pPr>
          </w:p>
          <w:p w14:paraId="1D555F3B" w14:textId="406CE700" w:rsidR="00CD1AA3" w:rsidRPr="008341D0" w:rsidDel="00CE025D" w:rsidRDefault="00CD1AA3" w:rsidP="00CD1AA3">
            <w:pPr>
              <w:autoSpaceDE w:val="0"/>
              <w:autoSpaceDN w:val="0"/>
              <w:adjustRightInd w:val="0"/>
              <w:rPr>
                <w:del w:id="37" w:author="Kaiying Lu" w:date="2022-01-16T13:34:00Z"/>
                <w:rFonts w:ascii="Arial" w:eastAsia="SimSun" w:hAnsi="Arial" w:cs="Arial"/>
                <w:sz w:val="20"/>
                <w:szCs w:val="20"/>
                <w:lang w:eastAsia="zh-CN"/>
              </w:rPr>
            </w:pPr>
            <w:del w:id="38" w:author="Kaiying Lu" w:date="2022-01-16T13:34:00Z">
              <w:r w:rsidRPr="008341D0" w:rsidDel="00CE025D">
                <w:rPr>
                  <w:rFonts w:ascii="Arial" w:eastAsia="SimSun" w:hAnsi="Arial" w:cs="Arial"/>
                  <w:sz w:val="20"/>
                  <w:szCs w:val="20"/>
                  <w:lang w:eastAsia="zh-CN"/>
                </w:rPr>
                <w:delText>T</w:delText>
              </w:r>
              <w:r w:rsidR="00E34E03" w:rsidDel="00CE025D">
                <w:rPr>
                  <w:rFonts w:ascii="Arial" w:eastAsia="SimSun" w:hAnsi="Arial" w:cs="Arial"/>
                  <w:sz w:val="20"/>
                  <w:szCs w:val="20"/>
                  <w:lang w:eastAsia="zh-CN"/>
                </w:rPr>
                <w:delText>G</w:delText>
              </w:r>
              <w:r w:rsidRPr="008341D0" w:rsidDel="00CE025D">
                <w:rPr>
                  <w:rFonts w:ascii="Arial" w:eastAsia="SimSun" w:hAnsi="Arial" w:cs="Arial"/>
                  <w:sz w:val="20"/>
                  <w:szCs w:val="20"/>
                  <w:lang w:eastAsia="zh-CN"/>
                </w:rPr>
                <w:delText xml:space="preserve">be editor to make the changes shown in doc </w:delText>
              </w:r>
              <w:r w:rsidDel="00CE025D">
                <w:rPr>
                  <w:rFonts w:ascii="Arial" w:eastAsia="SimSun" w:hAnsi="Arial" w:cs="Arial"/>
                  <w:sz w:val="20"/>
                  <w:szCs w:val="20"/>
                  <w:lang w:eastAsia="zh-CN"/>
                </w:rPr>
                <w:delText>21/1</w:delText>
              </w:r>
              <w:r w:rsidR="00E34E03" w:rsidDel="00CE025D">
                <w:rPr>
                  <w:rFonts w:ascii="Arial" w:eastAsia="SimSun" w:hAnsi="Arial" w:cs="Arial"/>
                  <w:sz w:val="20"/>
                  <w:szCs w:val="20"/>
                  <w:lang w:eastAsia="zh-CN"/>
                </w:rPr>
                <w:delText>786</w:delText>
              </w:r>
              <w:r w:rsidDel="00CE025D">
                <w:rPr>
                  <w:rFonts w:ascii="Arial" w:eastAsia="SimSun" w:hAnsi="Arial" w:cs="Arial"/>
                  <w:sz w:val="20"/>
                  <w:szCs w:val="20"/>
                  <w:lang w:eastAsia="zh-CN"/>
                </w:rPr>
                <w:delText>r0.</w:delText>
              </w:r>
              <w:commentRangeEnd w:id="15"/>
              <w:r w:rsidR="00304591" w:rsidDel="00CE025D">
                <w:rPr>
                  <w:rStyle w:val="CommentReference"/>
                </w:rPr>
                <w:commentReference w:id="15"/>
              </w:r>
              <w:r w:rsidR="00D94A43" w:rsidDel="00CE025D">
                <w:rPr>
                  <w:rStyle w:val="CommentReference"/>
                </w:rPr>
                <w:commentReference w:id="16"/>
              </w:r>
            </w:del>
          </w:p>
          <w:p w14:paraId="6F332E93" w14:textId="2CE6C238" w:rsidR="00CD1AA3" w:rsidRPr="008341D0" w:rsidDel="00CE025D" w:rsidRDefault="00CD1AA3" w:rsidP="00CD1AA3">
            <w:pPr>
              <w:autoSpaceDE w:val="0"/>
              <w:autoSpaceDN w:val="0"/>
              <w:adjustRightInd w:val="0"/>
              <w:rPr>
                <w:del w:id="39" w:author="Kaiying Lu" w:date="2022-01-16T13:34:00Z"/>
                <w:rFonts w:ascii="Arial" w:hAnsi="Arial" w:cs="Arial"/>
                <w:sz w:val="20"/>
                <w:szCs w:val="20"/>
                <w:lang w:eastAsia="zh-CN"/>
              </w:rPr>
            </w:pPr>
          </w:p>
        </w:tc>
      </w:tr>
      <w:commentRangeEnd w:id="16"/>
      <w:tr w:rsidR="00CD1AA3" w:rsidRPr="008F0D26" w14:paraId="45136BED" w14:textId="77777777" w:rsidTr="006E27BE">
        <w:trPr>
          <w:trHeight w:val="980"/>
        </w:trPr>
        <w:tc>
          <w:tcPr>
            <w:tcW w:w="758" w:type="dxa"/>
          </w:tcPr>
          <w:p w14:paraId="13F2D64C" w14:textId="0C63D86A" w:rsidR="00CD1AA3" w:rsidRPr="001F3A42" w:rsidRDefault="006E27BE" w:rsidP="00CD1AA3">
            <w:pPr>
              <w:autoSpaceDE w:val="0"/>
              <w:autoSpaceDN w:val="0"/>
              <w:adjustRightInd w:val="0"/>
              <w:rPr>
                <w:rFonts w:ascii="Calibri" w:eastAsia="SimSun" w:hAnsi="Calibri" w:cs="Calibri"/>
                <w:sz w:val="20"/>
                <w:szCs w:val="20"/>
                <w:lang w:eastAsia="zh-CN"/>
              </w:rPr>
            </w:pPr>
            <w:r>
              <w:rPr>
                <w:rFonts w:ascii="Arial" w:hAnsi="Arial" w:cs="Arial"/>
                <w:sz w:val="20"/>
                <w:szCs w:val="20"/>
              </w:rPr>
              <w:t>4081</w:t>
            </w:r>
          </w:p>
        </w:tc>
        <w:tc>
          <w:tcPr>
            <w:tcW w:w="1290" w:type="dxa"/>
          </w:tcPr>
          <w:p w14:paraId="6613E14C" w14:textId="7CA6D6CF" w:rsidR="00CD1AA3" w:rsidRPr="004B0384" w:rsidRDefault="006E27BE" w:rsidP="00CD1AA3">
            <w:pPr>
              <w:autoSpaceDE w:val="0"/>
              <w:autoSpaceDN w:val="0"/>
              <w:adjustRightInd w:val="0"/>
              <w:rPr>
                <w:rFonts w:ascii="Calibri" w:eastAsia="SimSun" w:hAnsi="Calibri" w:cs="Calibri"/>
                <w:sz w:val="20"/>
                <w:szCs w:val="20"/>
                <w:lang w:eastAsia="zh-CN"/>
              </w:rPr>
            </w:pPr>
            <w:r>
              <w:rPr>
                <w:rFonts w:ascii="Arial" w:hAnsi="Arial" w:cs="Arial"/>
                <w:sz w:val="20"/>
                <w:szCs w:val="20"/>
              </w:rPr>
              <w:t>Abhishek Patil</w:t>
            </w:r>
          </w:p>
        </w:tc>
        <w:tc>
          <w:tcPr>
            <w:tcW w:w="1074" w:type="dxa"/>
          </w:tcPr>
          <w:p w14:paraId="23B70996" w14:textId="77777777" w:rsidR="00CD1AA3" w:rsidRPr="004B0384" w:rsidRDefault="00CD1AA3" w:rsidP="00CD1AA3">
            <w:pPr>
              <w:autoSpaceDE w:val="0"/>
              <w:autoSpaceDN w:val="0"/>
              <w:adjustRightInd w:val="0"/>
              <w:rPr>
                <w:rFonts w:ascii="Calibri" w:eastAsia="SimSun" w:hAnsi="Calibri" w:cs="Calibri"/>
                <w:sz w:val="20"/>
                <w:szCs w:val="20"/>
                <w:lang w:eastAsia="zh-CN"/>
              </w:rPr>
            </w:pPr>
            <w:r>
              <w:rPr>
                <w:rFonts w:ascii="Arial" w:hAnsi="Arial" w:cs="Arial"/>
                <w:sz w:val="20"/>
                <w:szCs w:val="20"/>
              </w:rPr>
              <w:t>35.3.17.1</w:t>
            </w:r>
          </w:p>
        </w:tc>
        <w:tc>
          <w:tcPr>
            <w:tcW w:w="1019" w:type="dxa"/>
          </w:tcPr>
          <w:p w14:paraId="3FF78553" w14:textId="56FE557D" w:rsidR="00CD1AA3" w:rsidRPr="004B0384" w:rsidRDefault="00CD1AA3" w:rsidP="006E27BE">
            <w:pPr>
              <w:autoSpaceDE w:val="0"/>
              <w:autoSpaceDN w:val="0"/>
              <w:adjustRightInd w:val="0"/>
              <w:rPr>
                <w:rFonts w:ascii="Calibri" w:eastAsia="SimSun" w:hAnsi="Calibri" w:cs="Calibri"/>
                <w:sz w:val="20"/>
                <w:szCs w:val="20"/>
                <w:lang w:eastAsia="zh-CN"/>
              </w:rPr>
            </w:pPr>
            <w:r>
              <w:rPr>
                <w:rFonts w:ascii="Arial" w:hAnsi="Arial" w:cs="Arial"/>
                <w:sz w:val="20"/>
                <w:szCs w:val="20"/>
              </w:rPr>
              <w:t>284.2</w:t>
            </w:r>
            <w:r w:rsidR="006E27BE">
              <w:rPr>
                <w:rFonts w:ascii="Arial" w:hAnsi="Arial" w:cs="Arial"/>
                <w:sz w:val="20"/>
                <w:szCs w:val="20"/>
              </w:rPr>
              <w:t>8</w:t>
            </w:r>
          </w:p>
        </w:tc>
        <w:tc>
          <w:tcPr>
            <w:tcW w:w="1620" w:type="dxa"/>
          </w:tcPr>
          <w:p w14:paraId="15C2A615" w14:textId="49DE5794" w:rsidR="00CD1AA3" w:rsidRPr="006E27BE" w:rsidRDefault="006E27BE" w:rsidP="00CD1AA3">
            <w:pPr>
              <w:autoSpaceDE w:val="0"/>
              <w:autoSpaceDN w:val="0"/>
              <w:adjustRightInd w:val="0"/>
              <w:rPr>
                <w:rFonts w:ascii="Arial" w:hAnsi="Arial" w:cs="Arial"/>
                <w:sz w:val="20"/>
                <w:szCs w:val="20"/>
              </w:rPr>
            </w:pPr>
            <w:r w:rsidRPr="006E27BE">
              <w:rPr>
                <w:rFonts w:ascii="Arial" w:hAnsi="Arial" w:cs="Arial"/>
                <w:sz w:val="20"/>
                <w:szCs w:val="20"/>
              </w:rPr>
              <w:t xml:space="preserve">Transmission on the nonprimary link cannot go by itself. Therefore, authentication, association and 4-way handshake </w:t>
            </w:r>
            <w:r w:rsidR="00E44651">
              <w:rPr>
                <w:rFonts w:ascii="Arial" w:hAnsi="Arial" w:cs="Arial"/>
                <w:sz w:val="20"/>
                <w:szCs w:val="20"/>
              </w:rPr>
              <w:pgNum/>
            </w:r>
            <w:proofErr w:type="spellStart"/>
            <w:r w:rsidR="00E44651">
              <w:rPr>
                <w:rFonts w:ascii="Arial" w:hAnsi="Arial" w:cs="Arial"/>
                <w:sz w:val="20"/>
                <w:szCs w:val="20"/>
              </w:rPr>
              <w:t>xchange</w:t>
            </w:r>
            <w:proofErr w:type="spellEnd"/>
            <w:r w:rsidRPr="006E27BE">
              <w:rPr>
                <w:rFonts w:ascii="Arial" w:hAnsi="Arial" w:cs="Arial"/>
                <w:sz w:val="20"/>
                <w:szCs w:val="20"/>
              </w:rPr>
              <w:t xml:space="preserve"> needs to occur on the primary link.</w:t>
            </w:r>
          </w:p>
        </w:tc>
        <w:tc>
          <w:tcPr>
            <w:tcW w:w="1391" w:type="dxa"/>
          </w:tcPr>
          <w:p w14:paraId="676A40CE" w14:textId="6812E6D2" w:rsidR="00CD1AA3" w:rsidRPr="00CF5D00" w:rsidRDefault="006E27BE" w:rsidP="00CD1AA3">
            <w:pPr>
              <w:autoSpaceDE w:val="0"/>
              <w:autoSpaceDN w:val="0"/>
              <w:adjustRightInd w:val="0"/>
              <w:rPr>
                <w:rFonts w:ascii="Arial" w:hAnsi="Arial" w:cs="Arial"/>
                <w:sz w:val="20"/>
                <w:szCs w:val="20"/>
              </w:rPr>
            </w:pPr>
            <w:r w:rsidRPr="006E27BE">
              <w:rPr>
                <w:rFonts w:ascii="Arial" w:hAnsi="Arial" w:cs="Arial"/>
                <w:sz w:val="20"/>
                <w:szCs w:val="20"/>
              </w:rPr>
              <w:t>Clarify that all frame exchanges during multi-link setup (Authentication, Association, 4-way handshake) are performed only on the primary link.</w:t>
            </w:r>
          </w:p>
        </w:tc>
        <w:tc>
          <w:tcPr>
            <w:tcW w:w="3513" w:type="dxa"/>
          </w:tcPr>
          <w:p w14:paraId="4D1331B1" w14:textId="77777777" w:rsidR="00946859" w:rsidRPr="008341D0" w:rsidRDefault="00946859" w:rsidP="00946859">
            <w:pPr>
              <w:autoSpaceDE w:val="0"/>
              <w:autoSpaceDN w:val="0"/>
              <w:adjustRightInd w:val="0"/>
              <w:rPr>
                <w:rFonts w:ascii="Arial" w:eastAsia="SimSun" w:hAnsi="Arial" w:cs="Arial"/>
                <w:sz w:val="20"/>
                <w:szCs w:val="20"/>
                <w:lang w:eastAsia="zh-CN"/>
              </w:rPr>
            </w:pPr>
            <w:r w:rsidRPr="008341D0">
              <w:rPr>
                <w:rFonts w:ascii="Arial" w:eastAsia="SimSun" w:hAnsi="Arial" w:cs="Arial"/>
                <w:sz w:val="20"/>
                <w:szCs w:val="20"/>
                <w:lang w:eastAsia="zh-CN"/>
              </w:rPr>
              <w:t>Revised</w:t>
            </w:r>
          </w:p>
          <w:p w14:paraId="746643B1" w14:textId="77777777" w:rsidR="00946859" w:rsidRPr="008341D0" w:rsidRDefault="00946859" w:rsidP="00946859">
            <w:pPr>
              <w:autoSpaceDE w:val="0"/>
              <w:autoSpaceDN w:val="0"/>
              <w:adjustRightInd w:val="0"/>
              <w:rPr>
                <w:rFonts w:ascii="Arial" w:eastAsia="SimSun" w:hAnsi="Arial" w:cs="Arial"/>
                <w:sz w:val="20"/>
                <w:szCs w:val="20"/>
                <w:lang w:eastAsia="zh-CN"/>
              </w:rPr>
            </w:pPr>
          </w:p>
          <w:p w14:paraId="123FC8D3" w14:textId="77777777" w:rsidR="00946859" w:rsidRPr="008341D0" w:rsidRDefault="00946859" w:rsidP="00946859">
            <w:pPr>
              <w:autoSpaceDE w:val="0"/>
              <w:autoSpaceDN w:val="0"/>
              <w:adjustRightInd w:val="0"/>
              <w:rPr>
                <w:rFonts w:ascii="Arial" w:eastAsia="SimSun" w:hAnsi="Arial" w:cs="Arial"/>
                <w:sz w:val="20"/>
                <w:szCs w:val="20"/>
                <w:lang w:eastAsia="zh-CN"/>
              </w:rPr>
            </w:pPr>
            <w:r w:rsidRPr="008341D0">
              <w:rPr>
                <w:rFonts w:ascii="Arial" w:eastAsia="SimSun" w:hAnsi="Arial" w:cs="Arial"/>
                <w:sz w:val="20"/>
                <w:szCs w:val="20"/>
                <w:lang w:eastAsia="zh-CN"/>
              </w:rPr>
              <w:t>Agree with the commenter</w:t>
            </w:r>
            <w:r>
              <w:rPr>
                <w:rFonts w:ascii="Arial" w:eastAsia="SimSun" w:hAnsi="Arial" w:cs="Arial"/>
                <w:sz w:val="20"/>
                <w:szCs w:val="20"/>
                <w:lang w:eastAsia="zh-CN"/>
              </w:rPr>
              <w:t xml:space="preserve"> in principle</w:t>
            </w:r>
            <w:r w:rsidRPr="008341D0">
              <w:rPr>
                <w:rFonts w:ascii="Arial" w:eastAsia="SimSun" w:hAnsi="Arial" w:cs="Arial"/>
                <w:sz w:val="20"/>
                <w:szCs w:val="20"/>
                <w:lang w:eastAsia="zh-CN"/>
              </w:rPr>
              <w:t>.</w:t>
            </w:r>
          </w:p>
          <w:p w14:paraId="3408134E" w14:textId="77777777" w:rsidR="00946859" w:rsidRDefault="00946859" w:rsidP="00946859">
            <w:pPr>
              <w:autoSpaceDE w:val="0"/>
              <w:autoSpaceDN w:val="0"/>
              <w:adjustRightInd w:val="0"/>
              <w:rPr>
                <w:rFonts w:ascii="Arial" w:eastAsia="SimSun" w:hAnsi="Arial" w:cs="Arial"/>
                <w:sz w:val="20"/>
                <w:szCs w:val="20"/>
                <w:lang w:eastAsia="zh-CN"/>
              </w:rPr>
            </w:pPr>
          </w:p>
          <w:p w14:paraId="34D96A35" w14:textId="06367985" w:rsidR="00946859" w:rsidRPr="008341D0" w:rsidRDefault="00946859" w:rsidP="00946859">
            <w:pPr>
              <w:autoSpaceDE w:val="0"/>
              <w:autoSpaceDN w:val="0"/>
              <w:adjustRightInd w:val="0"/>
              <w:rPr>
                <w:rFonts w:ascii="Arial" w:eastAsia="SimSun" w:hAnsi="Arial" w:cs="Arial"/>
                <w:sz w:val="20"/>
                <w:szCs w:val="20"/>
                <w:lang w:eastAsia="zh-CN"/>
              </w:rPr>
            </w:pPr>
            <w:r>
              <w:rPr>
                <w:rFonts w:ascii="Arial" w:eastAsia="SimSun" w:hAnsi="Arial" w:cs="Arial"/>
                <w:sz w:val="20"/>
                <w:szCs w:val="20"/>
                <w:lang w:eastAsia="zh-CN"/>
              </w:rPr>
              <w:t xml:space="preserve"> </w:t>
            </w:r>
          </w:p>
          <w:p w14:paraId="13CC490D" w14:textId="77777777" w:rsidR="00946859" w:rsidRPr="008341D0" w:rsidRDefault="00946859" w:rsidP="00946859">
            <w:pPr>
              <w:autoSpaceDE w:val="0"/>
              <w:autoSpaceDN w:val="0"/>
              <w:adjustRightInd w:val="0"/>
              <w:rPr>
                <w:rFonts w:ascii="Arial" w:eastAsia="SimSun" w:hAnsi="Arial" w:cs="Arial"/>
                <w:sz w:val="20"/>
                <w:szCs w:val="20"/>
                <w:lang w:eastAsia="zh-CN"/>
              </w:rPr>
            </w:pPr>
          </w:p>
          <w:p w14:paraId="1F1B2A60" w14:textId="708FE5B1" w:rsidR="00946859" w:rsidRPr="008341D0" w:rsidRDefault="00946859" w:rsidP="00946859">
            <w:pPr>
              <w:autoSpaceDE w:val="0"/>
              <w:autoSpaceDN w:val="0"/>
              <w:adjustRightInd w:val="0"/>
              <w:rPr>
                <w:rFonts w:ascii="Arial" w:eastAsia="SimSun" w:hAnsi="Arial" w:cs="Arial"/>
                <w:sz w:val="20"/>
                <w:szCs w:val="20"/>
                <w:lang w:eastAsia="zh-CN"/>
              </w:rPr>
            </w:pPr>
            <w:proofErr w:type="spellStart"/>
            <w:r w:rsidRPr="008341D0">
              <w:rPr>
                <w:rFonts w:ascii="Arial" w:eastAsia="SimSun" w:hAnsi="Arial" w:cs="Arial"/>
                <w:sz w:val="20"/>
                <w:szCs w:val="20"/>
                <w:lang w:eastAsia="zh-CN"/>
              </w:rPr>
              <w:t>T</w:t>
            </w:r>
            <w:r>
              <w:rPr>
                <w:rFonts w:ascii="Arial" w:eastAsia="SimSun" w:hAnsi="Arial" w:cs="Arial"/>
                <w:sz w:val="20"/>
                <w:szCs w:val="20"/>
                <w:lang w:eastAsia="zh-CN"/>
              </w:rPr>
              <w:t>G</w:t>
            </w:r>
            <w:r w:rsidRPr="008341D0">
              <w:rPr>
                <w:rFonts w:ascii="Arial" w:eastAsia="SimSun" w:hAnsi="Arial" w:cs="Arial"/>
                <w:sz w:val="20"/>
                <w:szCs w:val="20"/>
                <w:lang w:eastAsia="zh-CN"/>
              </w:rPr>
              <w:t>be</w:t>
            </w:r>
            <w:proofErr w:type="spellEnd"/>
            <w:r w:rsidRPr="008341D0">
              <w:rPr>
                <w:rFonts w:ascii="Arial" w:eastAsia="SimSun" w:hAnsi="Arial" w:cs="Arial"/>
                <w:sz w:val="20"/>
                <w:szCs w:val="20"/>
                <w:lang w:eastAsia="zh-CN"/>
              </w:rPr>
              <w:t xml:space="preserve"> editor to make the changes shown in doc </w:t>
            </w:r>
            <w:r>
              <w:rPr>
                <w:rFonts w:ascii="Arial" w:eastAsia="SimSun" w:hAnsi="Arial" w:cs="Arial"/>
                <w:sz w:val="20"/>
                <w:szCs w:val="20"/>
                <w:lang w:eastAsia="zh-CN"/>
              </w:rPr>
              <w:t>21/1786r</w:t>
            </w:r>
            <w:del w:id="40" w:author="Kaiying Lu [2]" w:date="2021-12-06T16:08:00Z">
              <w:r w:rsidDel="00493D33">
                <w:rPr>
                  <w:rFonts w:ascii="Arial" w:eastAsia="SimSun" w:hAnsi="Arial" w:cs="Arial"/>
                  <w:sz w:val="20"/>
                  <w:szCs w:val="20"/>
                  <w:lang w:eastAsia="zh-CN"/>
                </w:rPr>
                <w:delText>0</w:delText>
              </w:r>
            </w:del>
            <w:ins w:id="41" w:author="Kaiying Lu [2]" w:date="2021-12-06T16:08:00Z">
              <w:r w:rsidR="00493D33">
                <w:rPr>
                  <w:rFonts w:ascii="Arial" w:eastAsia="SimSun" w:hAnsi="Arial" w:cs="Arial"/>
                  <w:sz w:val="20"/>
                  <w:szCs w:val="20"/>
                  <w:lang w:eastAsia="zh-CN"/>
                </w:rPr>
                <w:t>1</w:t>
              </w:r>
            </w:ins>
            <w:r>
              <w:rPr>
                <w:rFonts w:ascii="Arial" w:eastAsia="SimSun" w:hAnsi="Arial" w:cs="Arial"/>
                <w:sz w:val="20"/>
                <w:szCs w:val="20"/>
                <w:lang w:eastAsia="zh-CN"/>
              </w:rPr>
              <w:t xml:space="preserve"> under CID 4081,</w:t>
            </w:r>
            <w:r w:rsidR="00DD0B80">
              <w:rPr>
                <w:rFonts w:ascii="Arial" w:eastAsia="SimSun" w:hAnsi="Arial" w:cs="Arial"/>
                <w:sz w:val="20"/>
                <w:szCs w:val="20"/>
                <w:lang w:eastAsia="zh-CN"/>
              </w:rPr>
              <w:t xml:space="preserve"> </w:t>
            </w:r>
            <w:r>
              <w:rPr>
                <w:rFonts w:ascii="Arial" w:eastAsia="SimSun" w:hAnsi="Arial" w:cs="Arial"/>
                <w:sz w:val="20"/>
                <w:szCs w:val="20"/>
                <w:lang w:eastAsia="zh-CN"/>
              </w:rPr>
              <w:t>5067</w:t>
            </w:r>
            <w:r w:rsidR="00DD0B80">
              <w:rPr>
                <w:rFonts w:ascii="Arial" w:eastAsia="SimSun" w:hAnsi="Arial" w:cs="Arial"/>
                <w:sz w:val="20"/>
                <w:szCs w:val="20"/>
                <w:lang w:eastAsia="zh-CN"/>
              </w:rPr>
              <w:t>, 5268</w:t>
            </w:r>
            <w:r>
              <w:rPr>
                <w:rFonts w:ascii="Arial" w:eastAsia="SimSun" w:hAnsi="Arial" w:cs="Arial"/>
                <w:sz w:val="20"/>
                <w:szCs w:val="20"/>
                <w:lang w:eastAsia="zh-CN"/>
              </w:rPr>
              <w:t>.</w:t>
            </w:r>
          </w:p>
          <w:p w14:paraId="0AA70910" w14:textId="77777777" w:rsidR="00CD1AA3" w:rsidRPr="008341D0" w:rsidRDefault="00CD1AA3" w:rsidP="00CD1AA3">
            <w:pPr>
              <w:autoSpaceDE w:val="0"/>
              <w:autoSpaceDN w:val="0"/>
              <w:adjustRightInd w:val="0"/>
              <w:rPr>
                <w:rFonts w:ascii="Arial" w:eastAsia="SimSun" w:hAnsi="Arial" w:cs="Arial"/>
                <w:sz w:val="20"/>
                <w:szCs w:val="20"/>
                <w:lang w:eastAsia="zh-CN"/>
              </w:rPr>
            </w:pPr>
          </w:p>
        </w:tc>
      </w:tr>
      <w:tr w:rsidR="00E44651" w:rsidRPr="008F0D26" w14:paraId="376A63AF" w14:textId="77777777" w:rsidTr="006E27BE">
        <w:trPr>
          <w:trHeight w:val="980"/>
        </w:trPr>
        <w:tc>
          <w:tcPr>
            <w:tcW w:w="758" w:type="dxa"/>
          </w:tcPr>
          <w:p w14:paraId="0090EDC7" w14:textId="21A1880F" w:rsidR="00E44651" w:rsidRDefault="00E44651" w:rsidP="00E44651">
            <w:pPr>
              <w:autoSpaceDE w:val="0"/>
              <w:autoSpaceDN w:val="0"/>
              <w:adjustRightInd w:val="0"/>
              <w:rPr>
                <w:rFonts w:ascii="Arial" w:hAnsi="Arial" w:cs="Arial"/>
                <w:sz w:val="20"/>
                <w:szCs w:val="20"/>
              </w:rPr>
            </w:pPr>
            <w:r>
              <w:rPr>
                <w:rFonts w:ascii="Arial" w:hAnsi="Arial" w:cs="Arial"/>
                <w:sz w:val="20"/>
                <w:szCs w:val="20"/>
              </w:rPr>
              <w:t>5067</w:t>
            </w:r>
          </w:p>
        </w:tc>
        <w:tc>
          <w:tcPr>
            <w:tcW w:w="1290" w:type="dxa"/>
          </w:tcPr>
          <w:p w14:paraId="52FE88D0" w14:textId="58EC6253" w:rsidR="00E44651" w:rsidRDefault="00E44651" w:rsidP="00E44651">
            <w:pPr>
              <w:autoSpaceDE w:val="0"/>
              <w:autoSpaceDN w:val="0"/>
              <w:adjustRightInd w:val="0"/>
              <w:rPr>
                <w:rFonts w:ascii="Arial" w:hAnsi="Arial" w:cs="Arial"/>
                <w:sz w:val="20"/>
                <w:szCs w:val="20"/>
              </w:rPr>
            </w:pPr>
            <w:proofErr w:type="spellStart"/>
            <w:r w:rsidRPr="00CF5D00">
              <w:rPr>
                <w:rFonts w:ascii="Arial" w:hAnsi="Arial" w:cs="Arial"/>
                <w:sz w:val="20"/>
                <w:szCs w:val="20"/>
              </w:rPr>
              <w:t>Gaurang</w:t>
            </w:r>
            <w:proofErr w:type="spellEnd"/>
            <w:r w:rsidRPr="00CF5D00">
              <w:rPr>
                <w:rFonts w:ascii="Arial" w:hAnsi="Arial" w:cs="Arial"/>
                <w:sz w:val="20"/>
                <w:szCs w:val="20"/>
              </w:rPr>
              <w:t xml:space="preserve"> Naik</w:t>
            </w:r>
          </w:p>
        </w:tc>
        <w:tc>
          <w:tcPr>
            <w:tcW w:w="1074" w:type="dxa"/>
          </w:tcPr>
          <w:p w14:paraId="09D38323" w14:textId="6DBFF0EB" w:rsidR="00E44651" w:rsidRDefault="00E44651" w:rsidP="00E44651">
            <w:pPr>
              <w:autoSpaceDE w:val="0"/>
              <w:autoSpaceDN w:val="0"/>
              <w:adjustRightInd w:val="0"/>
              <w:rPr>
                <w:rFonts w:ascii="Arial" w:hAnsi="Arial" w:cs="Arial"/>
                <w:sz w:val="20"/>
                <w:szCs w:val="20"/>
              </w:rPr>
            </w:pPr>
            <w:r>
              <w:rPr>
                <w:rFonts w:ascii="Arial" w:hAnsi="Arial" w:cs="Arial"/>
                <w:sz w:val="20"/>
                <w:szCs w:val="20"/>
              </w:rPr>
              <w:t>35.3.17.1</w:t>
            </w:r>
          </w:p>
        </w:tc>
        <w:tc>
          <w:tcPr>
            <w:tcW w:w="1019" w:type="dxa"/>
          </w:tcPr>
          <w:p w14:paraId="125A800D" w14:textId="778A53CA" w:rsidR="00E44651" w:rsidRDefault="00E44651" w:rsidP="00E44651">
            <w:pPr>
              <w:autoSpaceDE w:val="0"/>
              <w:autoSpaceDN w:val="0"/>
              <w:adjustRightInd w:val="0"/>
              <w:rPr>
                <w:rFonts w:ascii="Arial" w:hAnsi="Arial" w:cs="Arial"/>
                <w:sz w:val="20"/>
                <w:szCs w:val="20"/>
              </w:rPr>
            </w:pPr>
            <w:r>
              <w:rPr>
                <w:rFonts w:ascii="Arial" w:hAnsi="Arial" w:cs="Arial"/>
                <w:sz w:val="20"/>
                <w:szCs w:val="20"/>
              </w:rPr>
              <w:t>284.28</w:t>
            </w:r>
          </w:p>
        </w:tc>
        <w:tc>
          <w:tcPr>
            <w:tcW w:w="1620" w:type="dxa"/>
          </w:tcPr>
          <w:p w14:paraId="34EF3E40" w14:textId="4A138FC5" w:rsidR="00E44651" w:rsidRPr="006E27BE" w:rsidRDefault="00E44651" w:rsidP="00E44651">
            <w:pPr>
              <w:autoSpaceDE w:val="0"/>
              <w:autoSpaceDN w:val="0"/>
              <w:adjustRightInd w:val="0"/>
              <w:rPr>
                <w:rFonts w:ascii="Arial" w:hAnsi="Arial" w:cs="Arial"/>
                <w:sz w:val="20"/>
                <w:szCs w:val="20"/>
              </w:rPr>
            </w:pPr>
            <w:r w:rsidRPr="00E44651">
              <w:rPr>
                <w:rFonts w:ascii="Arial" w:hAnsi="Arial" w:cs="Arial"/>
                <w:sz w:val="20"/>
                <w:szCs w:val="20"/>
              </w:rPr>
              <w:t xml:space="preserve">Association and Authentication with a </w:t>
            </w:r>
            <w:proofErr w:type="spellStart"/>
            <w:r w:rsidRPr="00E44651">
              <w:rPr>
                <w:rFonts w:ascii="Arial" w:hAnsi="Arial" w:cs="Arial"/>
                <w:sz w:val="20"/>
                <w:szCs w:val="20"/>
              </w:rPr>
              <w:t>softAP</w:t>
            </w:r>
            <w:proofErr w:type="spellEnd"/>
            <w:r w:rsidRPr="00E44651">
              <w:rPr>
                <w:rFonts w:ascii="Arial" w:hAnsi="Arial" w:cs="Arial"/>
                <w:sz w:val="20"/>
                <w:szCs w:val="20"/>
              </w:rPr>
              <w:t xml:space="preserve"> MLD should be allowed only on the primary link. The spec does not provide clarifications on the topic.</w:t>
            </w:r>
          </w:p>
        </w:tc>
        <w:tc>
          <w:tcPr>
            <w:tcW w:w="1391" w:type="dxa"/>
          </w:tcPr>
          <w:p w14:paraId="5933FAAF" w14:textId="284537C8" w:rsidR="00E44651" w:rsidRPr="006E27BE" w:rsidRDefault="00E44651" w:rsidP="00E44651">
            <w:pPr>
              <w:autoSpaceDE w:val="0"/>
              <w:autoSpaceDN w:val="0"/>
              <w:adjustRightInd w:val="0"/>
              <w:rPr>
                <w:rFonts w:ascii="Arial" w:hAnsi="Arial" w:cs="Arial"/>
                <w:sz w:val="20"/>
                <w:szCs w:val="20"/>
              </w:rPr>
            </w:pPr>
            <w:r w:rsidRPr="00E44651">
              <w:rPr>
                <w:rFonts w:ascii="Arial" w:hAnsi="Arial" w:cs="Arial"/>
                <w:sz w:val="20"/>
                <w:szCs w:val="20"/>
              </w:rPr>
              <w:t xml:space="preserve">Clarify that a non-AP MLD shall perform the ML Setup procedure with a </w:t>
            </w:r>
            <w:proofErr w:type="spellStart"/>
            <w:r w:rsidRPr="00E44651">
              <w:rPr>
                <w:rFonts w:ascii="Arial" w:hAnsi="Arial" w:cs="Arial"/>
                <w:sz w:val="20"/>
                <w:szCs w:val="20"/>
              </w:rPr>
              <w:t>softAP</w:t>
            </w:r>
            <w:proofErr w:type="spellEnd"/>
            <w:r w:rsidRPr="00E44651">
              <w:rPr>
                <w:rFonts w:ascii="Arial" w:hAnsi="Arial" w:cs="Arial"/>
                <w:sz w:val="20"/>
                <w:szCs w:val="20"/>
              </w:rPr>
              <w:t xml:space="preserve"> MLD only on the primary link.</w:t>
            </w:r>
          </w:p>
        </w:tc>
        <w:tc>
          <w:tcPr>
            <w:tcW w:w="3513" w:type="dxa"/>
          </w:tcPr>
          <w:p w14:paraId="2EE82AC3" w14:textId="77777777" w:rsidR="00946859" w:rsidRPr="008341D0" w:rsidRDefault="00946859" w:rsidP="00946859">
            <w:pPr>
              <w:autoSpaceDE w:val="0"/>
              <w:autoSpaceDN w:val="0"/>
              <w:adjustRightInd w:val="0"/>
              <w:rPr>
                <w:rFonts w:ascii="Arial" w:eastAsia="SimSun" w:hAnsi="Arial" w:cs="Arial"/>
                <w:sz w:val="20"/>
                <w:szCs w:val="20"/>
                <w:lang w:eastAsia="zh-CN"/>
              </w:rPr>
            </w:pPr>
            <w:r w:rsidRPr="008341D0">
              <w:rPr>
                <w:rFonts w:ascii="Arial" w:eastAsia="SimSun" w:hAnsi="Arial" w:cs="Arial"/>
                <w:sz w:val="20"/>
                <w:szCs w:val="20"/>
                <w:lang w:eastAsia="zh-CN"/>
              </w:rPr>
              <w:t>Revised</w:t>
            </w:r>
          </w:p>
          <w:p w14:paraId="1BBD361C" w14:textId="77777777" w:rsidR="00946859" w:rsidRPr="008341D0" w:rsidRDefault="00946859" w:rsidP="00946859">
            <w:pPr>
              <w:autoSpaceDE w:val="0"/>
              <w:autoSpaceDN w:val="0"/>
              <w:adjustRightInd w:val="0"/>
              <w:rPr>
                <w:rFonts w:ascii="Arial" w:eastAsia="SimSun" w:hAnsi="Arial" w:cs="Arial"/>
                <w:sz w:val="20"/>
                <w:szCs w:val="20"/>
                <w:lang w:eastAsia="zh-CN"/>
              </w:rPr>
            </w:pPr>
          </w:p>
          <w:p w14:paraId="44D19DA6" w14:textId="77777777" w:rsidR="00946859" w:rsidRPr="008341D0" w:rsidRDefault="00946859" w:rsidP="00946859">
            <w:pPr>
              <w:autoSpaceDE w:val="0"/>
              <w:autoSpaceDN w:val="0"/>
              <w:adjustRightInd w:val="0"/>
              <w:rPr>
                <w:rFonts w:ascii="Arial" w:eastAsia="SimSun" w:hAnsi="Arial" w:cs="Arial"/>
                <w:sz w:val="20"/>
                <w:szCs w:val="20"/>
                <w:lang w:eastAsia="zh-CN"/>
              </w:rPr>
            </w:pPr>
            <w:r w:rsidRPr="008341D0">
              <w:rPr>
                <w:rFonts w:ascii="Arial" w:eastAsia="SimSun" w:hAnsi="Arial" w:cs="Arial"/>
                <w:sz w:val="20"/>
                <w:szCs w:val="20"/>
                <w:lang w:eastAsia="zh-CN"/>
              </w:rPr>
              <w:t>Agree with the commenter</w:t>
            </w:r>
            <w:r>
              <w:rPr>
                <w:rFonts w:ascii="Arial" w:eastAsia="SimSun" w:hAnsi="Arial" w:cs="Arial"/>
                <w:sz w:val="20"/>
                <w:szCs w:val="20"/>
                <w:lang w:eastAsia="zh-CN"/>
              </w:rPr>
              <w:t xml:space="preserve"> in principle</w:t>
            </w:r>
            <w:r w:rsidRPr="008341D0">
              <w:rPr>
                <w:rFonts w:ascii="Arial" w:eastAsia="SimSun" w:hAnsi="Arial" w:cs="Arial"/>
                <w:sz w:val="20"/>
                <w:szCs w:val="20"/>
                <w:lang w:eastAsia="zh-CN"/>
              </w:rPr>
              <w:t>.</w:t>
            </w:r>
          </w:p>
          <w:p w14:paraId="3899BC1A" w14:textId="77777777" w:rsidR="00946859" w:rsidRDefault="00946859" w:rsidP="00946859">
            <w:pPr>
              <w:autoSpaceDE w:val="0"/>
              <w:autoSpaceDN w:val="0"/>
              <w:adjustRightInd w:val="0"/>
              <w:rPr>
                <w:rFonts w:ascii="Arial" w:eastAsia="SimSun" w:hAnsi="Arial" w:cs="Arial"/>
                <w:sz w:val="20"/>
                <w:szCs w:val="20"/>
                <w:lang w:eastAsia="zh-CN"/>
              </w:rPr>
            </w:pPr>
          </w:p>
          <w:p w14:paraId="7CD20044" w14:textId="77777777" w:rsidR="00946859" w:rsidRPr="008341D0" w:rsidRDefault="00946859" w:rsidP="00946859">
            <w:pPr>
              <w:autoSpaceDE w:val="0"/>
              <w:autoSpaceDN w:val="0"/>
              <w:adjustRightInd w:val="0"/>
              <w:rPr>
                <w:rFonts w:ascii="Arial" w:eastAsia="SimSun" w:hAnsi="Arial" w:cs="Arial"/>
                <w:sz w:val="20"/>
                <w:szCs w:val="20"/>
                <w:lang w:eastAsia="zh-CN"/>
              </w:rPr>
            </w:pPr>
            <w:r>
              <w:rPr>
                <w:rFonts w:ascii="Arial" w:eastAsia="SimSun" w:hAnsi="Arial" w:cs="Arial"/>
                <w:sz w:val="20"/>
                <w:szCs w:val="20"/>
                <w:lang w:eastAsia="zh-CN"/>
              </w:rPr>
              <w:t xml:space="preserve"> </w:t>
            </w:r>
          </w:p>
          <w:p w14:paraId="1F613434" w14:textId="77777777" w:rsidR="00946859" w:rsidRPr="008341D0" w:rsidRDefault="00946859" w:rsidP="00946859">
            <w:pPr>
              <w:autoSpaceDE w:val="0"/>
              <w:autoSpaceDN w:val="0"/>
              <w:adjustRightInd w:val="0"/>
              <w:rPr>
                <w:rFonts w:ascii="Arial" w:eastAsia="SimSun" w:hAnsi="Arial" w:cs="Arial"/>
                <w:sz w:val="20"/>
                <w:szCs w:val="20"/>
                <w:lang w:eastAsia="zh-CN"/>
              </w:rPr>
            </w:pPr>
          </w:p>
          <w:p w14:paraId="6F1C8056" w14:textId="4D6BCD32" w:rsidR="00946859" w:rsidRPr="008341D0" w:rsidRDefault="00946859" w:rsidP="00946859">
            <w:pPr>
              <w:autoSpaceDE w:val="0"/>
              <w:autoSpaceDN w:val="0"/>
              <w:adjustRightInd w:val="0"/>
              <w:rPr>
                <w:rFonts w:ascii="Arial" w:eastAsia="SimSun" w:hAnsi="Arial" w:cs="Arial"/>
                <w:sz w:val="20"/>
                <w:szCs w:val="20"/>
                <w:lang w:eastAsia="zh-CN"/>
              </w:rPr>
            </w:pPr>
            <w:proofErr w:type="spellStart"/>
            <w:r w:rsidRPr="008341D0">
              <w:rPr>
                <w:rFonts w:ascii="Arial" w:eastAsia="SimSun" w:hAnsi="Arial" w:cs="Arial"/>
                <w:sz w:val="20"/>
                <w:szCs w:val="20"/>
                <w:lang w:eastAsia="zh-CN"/>
              </w:rPr>
              <w:t>T</w:t>
            </w:r>
            <w:r>
              <w:rPr>
                <w:rFonts w:ascii="Arial" w:eastAsia="SimSun" w:hAnsi="Arial" w:cs="Arial"/>
                <w:sz w:val="20"/>
                <w:szCs w:val="20"/>
                <w:lang w:eastAsia="zh-CN"/>
              </w:rPr>
              <w:t>G</w:t>
            </w:r>
            <w:r w:rsidRPr="008341D0">
              <w:rPr>
                <w:rFonts w:ascii="Arial" w:eastAsia="SimSun" w:hAnsi="Arial" w:cs="Arial"/>
                <w:sz w:val="20"/>
                <w:szCs w:val="20"/>
                <w:lang w:eastAsia="zh-CN"/>
              </w:rPr>
              <w:t>be</w:t>
            </w:r>
            <w:proofErr w:type="spellEnd"/>
            <w:r w:rsidRPr="008341D0">
              <w:rPr>
                <w:rFonts w:ascii="Arial" w:eastAsia="SimSun" w:hAnsi="Arial" w:cs="Arial"/>
                <w:sz w:val="20"/>
                <w:szCs w:val="20"/>
                <w:lang w:eastAsia="zh-CN"/>
              </w:rPr>
              <w:t xml:space="preserve"> editor to make the changes shown in doc </w:t>
            </w:r>
            <w:r>
              <w:rPr>
                <w:rFonts w:ascii="Arial" w:eastAsia="SimSun" w:hAnsi="Arial" w:cs="Arial"/>
                <w:sz w:val="20"/>
                <w:szCs w:val="20"/>
                <w:lang w:eastAsia="zh-CN"/>
              </w:rPr>
              <w:t>21/1786r</w:t>
            </w:r>
            <w:del w:id="42" w:author="Kaiying Lu [2]" w:date="2021-12-06T16:08:00Z">
              <w:r w:rsidDel="00493D33">
                <w:rPr>
                  <w:rFonts w:ascii="Arial" w:eastAsia="SimSun" w:hAnsi="Arial" w:cs="Arial"/>
                  <w:sz w:val="20"/>
                  <w:szCs w:val="20"/>
                  <w:lang w:eastAsia="zh-CN"/>
                </w:rPr>
                <w:delText>0</w:delText>
              </w:r>
            </w:del>
            <w:ins w:id="43" w:author="Kaiying Lu [2]" w:date="2021-12-06T16:08:00Z">
              <w:r w:rsidR="00493D33">
                <w:rPr>
                  <w:rFonts w:ascii="Arial" w:eastAsia="SimSun" w:hAnsi="Arial" w:cs="Arial"/>
                  <w:sz w:val="20"/>
                  <w:szCs w:val="20"/>
                  <w:lang w:eastAsia="zh-CN"/>
                </w:rPr>
                <w:t>1</w:t>
              </w:r>
            </w:ins>
            <w:r>
              <w:rPr>
                <w:rFonts w:ascii="Arial" w:eastAsia="SimSun" w:hAnsi="Arial" w:cs="Arial"/>
                <w:sz w:val="20"/>
                <w:szCs w:val="20"/>
                <w:lang w:eastAsia="zh-CN"/>
              </w:rPr>
              <w:t xml:space="preserve"> under CID 4081, 5067</w:t>
            </w:r>
            <w:r w:rsidR="00DD0B80">
              <w:rPr>
                <w:rFonts w:ascii="Arial" w:eastAsia="SimSun" w:hAnsi="Arial" w:cs="Arial"/>
                <w:sz w:val="20"/>
                <w:szCs w:val="20"/>
                <w:lang w:eastAsia="zh-CN"/>
              </w:rPr>
              <w:t>, 5268</w:t>
            </w:r>
            <w:r>
              <w:rPr>
                <w:rFonts w:ascii="Arial" w:eastAsia="SimSun" w:hAnsi="Arial" w:cs="Arial"/>
                <w:sz w:val="20"/>
                <w:szCs w:val="20"/>
                <w:lang w:eastAsia="zh-CN"/>
              </w:rPr>
              <w:t>.</w:t>
            </w:r>
          </w:p>
          <w:p w14:paraId="3A24F8D2" w14:textId="77777777" w:rsidR="00E44651" w:rsidRPr="008341D0" w:rsidRDefault="00E44651" w:rsidP="00E44651">
            <w:pPr>
              <w:autoSpaceDE w:val="0"/>
              <w:autoSpaceDN w:val="0"/>
              <w:adjustRightInd w:val="0"/>
              <w:rPr>
                <w:rFonts w:ascii="Arial" w:eastAsia="SimSun" w:hAnsi="Arial" w:cs="Arial"/>
                <w:sz w:val="20"/>
                <w:szCs w:val="20"/>
                <w:lang w:eastAsia="zh-CN"/>
              </w:rPr>
            </w:pPr>
          </w:p>
        </w:tc>
      </w:tr>
      <w:tr w:rsidR="00DD0B80" w:rsidRPr="008F0D26" w14:paraId="334642C3" w14:textId="77777777" w:rsidTr="006E27BE">
        <w:trPr>
          <w:trHeight w:val="980"/>
        </w:trPr>
        <w:tc>
          <w:tcPr>
            <w:tcW w:w="758" w:type="dxa"/>
          </w:tcPr>
          <w:p w14:paraId="4D626BA7" w14:textId="7CFC74EB" w:rsidR="00DD0B80" w:rsidRDefault="00DD0B80" w:rsidP="00DD0B80">
            <w:pPr>
              <w:autoSpaceDE w:val="0"/>
              <w:autoSpaceDN w:val="0"/>
              <w:adjustRightInd w:val="0"/>
              <w:rPr>
                <w:rFonts w:ascii="Arial" w:hAnsi="Arial" w:cs="Arial"/>
                <w:sz w:val="20"/>
                <w:szCs w:val="20"/>
              </w:rPr>
            </w:pPr>
            <w:r>
              <w:rPr>
                <w:rFonts w:ascii="Arial" w:hAnsi="Arial" w:cs="Arial"/>
                <w:sz w:val="20"/>
                <w:szCs w:val="20"/>
              </w:rPr>
              <w:lastRenderedPageBreak/>
              <w:t>5268</w:t>
            </w:r>
          </w:p>
        </w:tc>
        <w:tc>
          <w:tcPr>
            <w:tcW w:w="1290" w:type="dxa"/>
          </w:tcPr>
          <w:p w14:paraId="53C8B338" w14:textId="7C1E4F22" w:rsidR="00DD0B80" w:rsidRPr="00CF5D00" w:rsidRDefault="00DD0B80" w:rsidP="00DD0B80">
            <w:pPr>
              <w:autoSpaceDE w:val="0"/>
              <w:autoSpaceDN w:val="0"/>
              <w:adjustRightInd w:val="0"/>
              <w:rPr>
                <w:rFonts w:ascii="Arial" w:hAnsi="Arial" w:cs="Arial"/>
                <w:sz w:val="20"/>
                <w:szCs w:val="20"/>
              </w:rPr>
            </w:pPr>
            <w:proofErr w:type="spellStart"/>
            <w:r w:rsidRPr="00E44651">
              <w:rPr>
                <w:rFonts w:ascii="Arial" w:hAnsi="Arial" w:cs="Arial"/>
                <w:sz w:val="20"/>
                <w:szCs w:val="20"/>
              </w:rPr>
              <w:t>Insun</w:t>
            </w:r>
            <w:proofErr w:type="spellEnd"/>
            <w:r w:rsidRPr="00E44651">
              <w:rPr>
                <w:rFonts w:ascii="Arial" w:hAnsi="Arial" w:cs="Arial"/>
                <w:sz w:val="20"/>
                <w:szCs w:val="20"/>
              </w:rPr>
              <w:t xml:space="preserve"> Jang</w:t>
            </w:r>
          </w:p>
        </w:tc>
        <w:tc>
          <w:tcPr>
            <w:tcW w:w="1074" w:type="dxa"/>
          </w:tcPr>
          <w:p w14:paraId="5590451B" w14:textId="31CEBD9E" w:rsidR="00DD0B80" w:rsidRDefault="00DD0B80" w:rsidP="00DD0B80">
            <w:pPr>
              <w:autoSpaceDE w:val="0"/>
              <w:autoSpaceDN w:val="0"/>
              <w:adjustRightInd w:val="0"/>
              <w:rPr>
                <w:rFonts w:ascii="Arial" w:hAnsi="Arial" w:cs="Arial"/>
                <w:sz w:val="20"/>
                <w:szCs w:val="20"/>
              </w:rPr>
            </w:pPr>
            <w:r>
              <w:rPr>
                <w:rFonts w:ascii="Arial" w:hAnsi="Arial" w:cs="Arial"/>
                <w:sz w:val="20"/>
                <w:szCs w:val="20"/>
              </w:rPr>
              <w:t>35.3.17.1</w:t>
            </w:r>
          </w:p>
        </w:tc>
        <w:tc>
          <w:tcPr>
            <w:tcW w:w="1019" w:type="dxa"/>
          </w:tcPr>
          <w:p w14:paraId="1AB80DE1" w14:textId="634D3063" w:rsidR="00DD0B80" w:rsidRDefault="00DD0B80" w:rsidP="00DD0B80">
            <w:pPr>
              <w:autoSpaceDE w:val="0"/>
              <w:autoSpaceDN w:val="0"/>
              <w:adjustRightInd w:val="0"/>
              <w:rPr>
                <w:rFonts w:ascii="Arial" w:hAnsi="Arial" w:cs="Arial"/>
                <w:sz w:val="20"/>
                <w:szCs w:val="20"/>
              </w:rPr>
            </w:pPr>
            <w:r>
              <w:rPr>
                <w:rFonts w:ascii="Arial" w:hAnsi="Arial" w:cs="Arial"/>
                <w:sz w:val="20"/>
                <w:szCs w:val="20"/>
              </w:rPr>
              <w:t>284.24</w:t>
            </w:r>
          </w:p>
        </w:tc>
        <w:tc>
          <w:tcPr>
            <w:tcW w:w="1620" w:type="dxa"/>
          </w:tcPr>
          <w:p w14:paraId="21F927E3" w14:textId="23462593" w:rsidR="00DD0B80" w:rsidRPr="00E44651" w:rsidRDefault="00DD0B80" w:rsidP="00DD0B80">
            <w:pPr>
              <w:autoSpaceDE w:val="0"/>
              <w:autoSpaceDN w:val="0"/>
              <w:adjustRightInd w:val="0"/>
              <w:rPr>
                <w:rFonts w:ascii="Arial" w:hAnsi="Arial" w:cs="Arial"/>
                <w:sz w:val="20"/>
                <w:szCs w:val="20"/>
              </w:rPr>
            </w:pPr>
            <w:r w:rsidRPr="00E44651">
              <w:rPr>
                <w:rFonts w:ascii="Arial" w:hAnsi="Arial" w:cs="Arial"/>
                <w:sz w:val="20"/>
                <w:szCs w:val="20"/>
              </w:rPr>
              <w:t>What about any behavior in nonprimary link? Need to specify it. For example, in nonprimary link, any MGMT frames such as Beacon are not transmitted</w:t>
            </w:r>
          </w:p>
        </w:tc>
        <w:tc>
          <w:tcPr>
            <w:tcW w:w="1391" w:type="dxa"/>
          </w:tcPr>
          <w:p w14:paraId="6E7BFD50" w14:textId="551C498C" w:rsidR="00DD0B80" w:rsidRPr="00E44651" w:rsidRDefault="00DD0B80" w:rsidP="00DD0B80">
            <w:pPr>
              <w:autoSpaceDE w:val="0"/>
              <w:autoSpaceDN w:val="0"/>
              <w:adjustRightInd w:val="0"/>
              <w:rPr>
                <w:rFonts w:ascii="Arial" w:hAnsi="Arial" w:cs="Arial"/>
                <w:sz w:val="20"/>
                <w:szCs w:val="20"/>
              </w:rPr>
            </w:pPr>
            <w:r w:rsidRPr="00E44651">
              <w:rPr>
                <w:rFonts w:ascii="Arial" w:hAnsi="Arial" w:cs="Arial"/>
                <w:sz w:val="20"/>
                <w:szCs w:val="20"/>
              </w:rPr>
              <w:t>As in comment.</w:t>
            </w:r>
          </w:p>
        </w:tc>
        <w:tc>
          <w:tcPr>
            <w:tcW w:w="3513" w:type="dxa"/>
          </w:tcPr>
          <w:p w14:paraId="393E7533" w14:textId="77777777" w:rsidR="00DD0B80" w:rsidRPr="008341D0" w:rsidRDefault="00DD0B80" w:rsidP="00DD0B80">
            <w:pPr>
              <w:autoSpaceDE w:val="0"/>
              <w:autoSpaceDN w:val="0"/>
              <w:adjustRightInd w:val="0"/>
              <w:rPr>
                <w:rFonts w:ascii="Arial" w:eastAsia="SimSun" w:hAnsi="Arial" w:cs="Arial"/>
                <w:sz w:val="20"/>
                <w:szCs w:val="20"/>
                <w:lang w:eastAsia="zh-CN"/>
              </w:rPr>
            </w:pPr>
            <w:r w:rsidRPr="008341D0">
              <w:rPr>
                <w:rFonts w:ascii="Arial" w:eastAsia="SimSun" w:hAnsi="Arial" w:cs="Arial"/>
                <w:sz w:val="20"/>
                <w:szCs w:val="20"/>
                <w:lang w:eastAsia="zh-CN"/>
              </w:rPr>
              <w:t>Revised</w:t>
            </w:r>
          </w:p>
          <w:p w14:paraId="2C22EA3D" w14:textId="77777777" w:rsidR="00DD0B80" w:rsidRPr="008341D0" w:rsidRDefault="00DD0B80" w:rsidP="00DD0B80">
            <w:pPr>
              <w:autoSpaceDE w:val="0"/>
              <w:autoSpaceDN w:val="0"/>
              <w:adjustRightInd w:val="0"/>
              <w:rPr>
                <w:rFonts w:ascii="Arial" w:eastAsia="SimSun" w:hAnsi="Arial" w:cs="Arial"/>
                <w:sz w:val="20"/>
                <w:szCs w:val="20"/>
                <w:lang w:eastAsia="zh-CN"/>
              </w:rPr>
            </w:pPr>
          </w:p>
          <w:p w14:paraId="5280EF4A" w14:textId="77777777" w:rsidR="00DD0B80" w:rsidRDefault="00DD0B80" w:rsidP="00DD0B80">
            <w:pPr>
              <w:autoSpaceDE w:val="0"/>
              <w:autoSpaceDN w:val="0"/>
              <w:adjustRightInd w:val="0"/>
              <w:rPr>
                <w:rFonts w:ascii="Arial" w:eastAsia="SimSun" w:hAnsi="Arial" w:cs="Arial"/>
                <w:sz w:val="20"/>
                <w:szCs w:val="20"/>
                <w:lang w:eastAsia="zh-CN"/>
              </w:rPr>
            </w:pPr>
            <w:r w:rsidRPr="008341D0">
              <w:rPr>
                <w:rFonts w:ascii="Arial" w:eastAsia="SimSun" w:hAnsi="Arial" w:cs="Arial"/>
                <w:sz w:val="20"/>
                <w:szCs w:val="20"/>
                <w:lang w:eastAsia="zh-CN"/>
              </w:rPr>
              <w:t>Agree with the commenter</w:t>
            </w:r>
            <w:r>
              <w:rPr>
                <w:rFonts w:ascii="Arial" w:eastAsia="SimSun" w:hAnsi="Arial" w:cs="Arial"/>
                <w:sz w:val="20"/>
                <w:szCs w:val="20"/>
                <w:lang w:eastAsia="zh-CN"/>
              </w:rPr>
              <w:t xml:space="preserve"> in principle</w:t>
            </w:r>
            <w:r w:rsidRPr="008341D0">
              <w:rPr>
                <w:rFonts w:ascii="Arial" w:eastAsia="SimSun" w:hAnsi="Arial" w:cs="Arial"/>
                <w:sz w:val="20"/>
                <w:szCs w:val="20"/>
                <w:lang w:eastAsia="zh-CN"/>
              </w:rPr>
              <w:t>.</w:t>
            </w:r>
          </w:p>
          <w:p w14:paraId="3768CE83" w14:textId="77777777" w:rsidR="00DD0B80" w:rsidRPr="008341D0" w:rsidRDefault="00DD0B80" w:rsidP="00DD0B80">
            <w:pPr>
              <w:autoSpaceDE w:val="0"/>
              <w:autoSpaceDN w:val="0"/>
              <w:adjustRightInd w:val="0"/>
              <w:rPr>
                <w:rFonts w:ascii="Arial" w:eastAsia="SimSun" w:hAnsi="Arial" w:cs="Arial"/>
                <w:sz w:val="20"/>
                <w:szCs w:val="20"/>
                <w:lang w:eastAsia="zh-CN"/>
              </w:rPr>
            </w:pPr>
          </w:p>
          <w:p w14:paraId="69B4ACDE" w14:textId="48FC8ADB" w:rsidR="00DD0B80" w:rsidRPr="008341D0" w:rsidRDefault="00DD0B80" w:rsidP="00DD0B80">
            <w:pPr>
              <w:autoSpaceDE w:val="0"/>
              <w:autoSpaceDN w:val="0"/>
              <w:adjustRightInd w:val="0"/>
              <w:rPr>
                <w:rFonts w:ascii="Arial" w:eastAsia="SimSun" w:hAnsi="Arial" w:cs="Arial"/>
                <w:sz w:val="20"/>
                <w:szCs w:val="20"/>
                <w:lang w:eastAsia="zh-CN"/>
              </w:rPr>
            </w:pPr>
            <w:proofErr w:type="spellStart"/>
            <w:r w:rsidRPr="008341D0">
              <w:rPr>
                <w:rFonts w:ascii="Arial" w:eastAsia="SimSun" w:hAnsi="Arial" w:cs="Arial"/>
                <w:sz w:val="20"/>
                <w:szCs w:val="20"/>
                <w:lang w:eastAsia="zh-CN"/>
              </w:rPr>
              <w:t>T</w:t>
            </w:r>
            <w:r>
              <w:rPr>
                <w:rFonts w:ascii="Arial" w:eastAsia="SimSun" w:hAnsi="Arial" w:cs="Arial"/>
                <w:sz w:val="20"/>
                <w:szCs w:val="20"/>
                <w:lang w:eastAsia="zh-CN"/>
              </w:rPr>
              <w:t>G</w:t>
            </w:r>
            <w:r w:rsidRPr="008341D0">
              <w:rPr>
                <w:rFonts w:ascii="Arial" w:eastAsia="SimSun" w:hAnsi="Arial" w:cs="Arial"/>
                <w:sz w:val="20"/>
                <w:szCs w:val="20"/>
                <w:lang w:eastAsia="zh-CN"/>
              </w:rPr>
              <w:t>be</w:t>
            </w:r>
            <w:proofErr w:type="spellEnd"/>
            <w:r w:rsidRPr="008341D0">
              <w:rPr>
                <w:rFonts w:ascii="Arial" w:eastAsia="SimSun" w:hAnsi="Arial" w:cs="Arial"/>
                <w:sz w:val="20"/>
                <w:szCs w:val="20"/>
                <w:lang w:eastAsia="zh-CN"/>
              </w:rPr>
              <w:t xml:space="preserve"> editor to make the changes shown in doc </w:t>
            </w:r>
            <w:r>
              <w:rPr>
                <w:rFonts w:ascii="Arial" w:eastAsia="SimSun" w:hAnsi="Arial" w:cs="Arial"/>
                <w:sz w:val="20"/>
                <w:szCs w:val="20"/>
                <w:lang w:eastAsia="zh-CN"/>
              </w:rPr>
              <w:t>21/1786r</w:t>
            </w:r>
            <w:del w:id="44" w:author="Kaiying Lu [2]" w:date="2021-12-06T16:08:00Z">
              <w:r w:rsidDel="00493D33">
                <w:rPr>
                  <w:rFonts w:ascii="Arial" w:eastAsia="SimSun" w:hAnsi="Arial" w:cs="Arial"/>
                  <w:sz w:val="20"/>
                  <w:szCs w:val="20"/>
                  <w:lang w:eastAsia="zh-CN"/>
                </w:rPr>
                <w:delText>0</w:delText>
              </w:r>
            </w:del>
            <w:ins w:id="45" w:author="Kaiying Lu [2]" w:date="2021-12-06T16:08:00Z">
              <w:r w:rsidR="00493D33">
                <w:rPr>
                  <w:rFonts w:ascii="Arial" w:eastAsia="SimSun" w:hAnsi="Arial" w:cs="Arial"/>
                  <w:sz w:val="20"/>
                  <w:szCs w:val="20"/>
                  <w:lang w:eastAsia="zh-CN"/>
                </w:rPr>
                <w:t>1</w:t>
              </w:r>
            </w:ins>
            <w:r>
              <w:rPr>
                <w:rFonts w:ascii="Arial" w:eastAsia="SimSun" w:hAnsi="Arial" w:cs="Arial"/>
                <w:sz w:val="20"/>
                <w:szCs w:val="20"/>
                <w:lang w:eastAsia="zh-CN"/>
              </w:rPr>
              <w:t xml:space="preserve"> under CID 4081, 5067, 5268.</w:t>
            </w:r>
          </w:p>
          <w:p w14:paraId="25B1DBB4" w14:textId="77777777" w:rsidR="00DD0B80" w:rsidRPr="008341D0" w:rsidRDefault="00DD0B80" w:rsidP="00DD0B80">
            <w:pPr>
              <w:autoSpaceDE w:val="0"/>
              <w:autoSpaceDN w:val="0"/>
              <w:adjustRightInd w:val="0"/>
              <w:rPr>
                <w:rFonts w:ascii="Arial" w:eastAsia="SimSun" w:hAnsi="Arial" w:cs="Arial"/>
                <w:sz w:val="20"/>
                <w:szCs w:val="20"/>
                <w:lang w:eastAsia="zh-CN"/>
              </w:rPr>
            </w:pPr>
          </w:p>
        </w:tc>
      </w:tr>
      <w:tr w:rsidR="00DD0B80" w:rsidRPr="008F0D26" w14:paraId="17EF8B2A" w14:textId="77777777" w:rsidTr="006E27BE">
        <w:trPr>
          <w:trHeight w:val="980"/>
        </w:trPr>
        <w:tc>
          <w:tcPr>
            <w:tcW w:w="758" w:type="dxa"/>
          </w:tcPr>
          <w:p w14:paraId="15203705" w14:textId="1EEA4244" w:rsidR="00DD0B80" w:rsidRDefault="00DD0B80" w:rsidP="00DD0B80">
            <w:pPr>
              <w:autoSpaceDE w:val="0"/>
              <w:autoSpaceDN w:val="0"/>
              <w:adjustRightInd w:val="0"/>
              <w:rPr>
                <w:rFonts w:ascii="Arial" w:hAnsi="Arial" w:cs="Arial"/>
                <w:sz w:val="20"/>
              </w:rPr>
            </w:pPr>
            <w:r>
              <w:rPr>
                <w:rFonts w:ascii="Arial" w:hAnsi="Arial" w:cs="Arial"/>
                <w:sz w:val="20"/>
                <w:szCs w:val="20"/>
              </w:rPr>
              <w:t>4082</w:t>
            </w:r>
          </w:p>
        </w:tc>
        <w:tc>
          <w:tcPr>
            <w:tcW w:w="1290" w:type="dxa"/>
          </w:tcPr>
          <w:p w14:paraId="0FEB7F14" w14:textId="4F30E228" w:rsidR="00DD0B80" w:rsidRDefault="00DD0B80" w:rsidP="00DD0B80">
            <w:pPr>
              <w:autoSpaceDE w:val="0"/>
              <w:autoSpaceDN w:val="0"/>
              <w:adjustRightInd w:val="0"/>
              <w:rPr>
                <w:rFonts w:ascii="Arial" w:hAnsi="Arial" w:cs="Arial"/>
                <w:sz w:val="20"/>
              </w:rPr>
            </w:pPr>
            <w:r>
              <w:rPr>
                <w:rFonts w:ascii="Arial" w:hAnsi="Arial" w:cs="Arial"/>
                <w:sz w:val="20"/>
                <w:szCs w:val="20"/>
              </w:rPr>
              <w:t xml:space="preserve">Abhishek </w:t>
            </w:r>
            <w:proofErr w:type="spellStart"/>
            <w:r>
              <w:rPr>
                <w:rFonts w:ascii="Arial" w:hAnsi="Arial" w:cs="Arial"/>
                <w:sz w:val="20"/>
                <w:szCs w:val="20"/>
              </w:rPr>
              <w:t>Ptil</w:t>
            </w:r>
            <w:proofErr w:type="spellEnd"/>
          </w:p>
        </w:tc>
        <w:tc>
          <w:tcPr>
            <w:tcW w:w="1074" w:type="dxa"/>
          </w:tcPr>
          <w:p w14:paraId="5876E7F3" w14:textId="77777777" w:rsidR="00DD0B80" w:rsidRDefault="00DD0B80" w:rsidP="00DD0B80">
            <w:pPr>
              <w:autoSpaceDE w:val="0"/>
              <w:autoSpaceDN w:val="0"/>
              <w:adjustRightInd w:val="0"/>
              <w:rPr>
                <w:rFonts w:ascii="Arial" w:hAnsi="Arial" w:cs="Arial"/>
                <w:sz w:val="20"/>
              </w:rPr>
            </w:pPr>
            <w:r>
              <w:rPr>
                <w:rFonts w:ascii="Arial" w:hAnsi="Arial" w:cs="Arial"/>
                <w:sz w:val="20"/>
                <w:szCs w:val="20"/>
              </w:rPr>
              <w:t>35.3.17.1</w:t>
            </w:r>
          </w:p>
        </w:tc>
        <w:tc>
          <w:tcPr>
            <w:tcW w:w="1019" w:type="dxa"/>
          </w:tcPr>
          <w:p w14:paraId="64AD2C44" w14:textId="713569DD" w:rsidR="00DD0B80" w:rsidRDefault="00DD0B80" w:rsidP="00DD0B80">
            <w:pPr>
              <w:autoSpaceDE w:val="0"/>
              <w:autoSpaceDN w:val="0"/>
              <w:adjustRightInd w:val="0"/>
              <w:rPr>
                <w:rFonts w:ascii="Arial" w:hAnsi="Arial" w:cs="Arial"/>
                <w:sz w:val="20"/>
              </w:rPr>
            </w:pPr>
            <w:r>
              <w:rPr>
                <w:rFonts w:ascii="Arial" w:hAnsi="Arial" w:cs="Arial"/>
                <w:sz w:val="20"/>
                <w:szCs w:val="20"/>
              </w:rPr>
              <w:t>284.28</w:t>
            </w:r>
          </w:p>
        </w:tc>
        <w:tc>
          <w:tcPr>
            <w:tcW w:w="1620" w:type="dxa"/>
          </w:tcPr>
          <w:p w14:paraId="6288287C" w14:textId="36914B54" w:rsidR="00DD0B80" w:rsidRPr="006E27BE" w:rsidRDefault="00DD0B80" w:rsidP="00DD0B80">
            <w:pPr>
              <w:autoSpaceDE w:val="0"/>
              <w:autoSpaceDN w:val="0"/>
              <w:adjustRightInd w:val="0"/>
              <w:rPr>
                <w:rFonts w:ascii="Arial" w:hAnsi="Arial" w:cs="Arial"/>
                <w:sz w:val="20"/>
                <w:szCs w:val="20"/>
              </w:rPr>
            </w:pPr>
            <w:r w:rsidRPr="006E27BE">
              <w:rPr>
                <w:rFonts w:ascii="Arial" w:hAnsi="Arial" w:cs="Arial"/>
                <w:sz w:val="20"/>
                <w:szCs w:val="20"/>
              </w:rPr>
              <w:t xml:space="preserve">An </w:t>
            </w:r>
            <w:proofErr w:type="spellStart"/>
            <w:r w:rsidRPr="006E27BE">
              <w:rPr>
                <w:rFonts w:ascii="Arial" w:hAnsi="Arial" w:cs="Arial"/>
                <w:sz w:val="20"/>
                <w:szCs w:val="20"/>
              </w:rPr>
              <w:t>nSTR</w:t>
            </w:r>
            <w:proofErr w:type="spellEnd"/>
            <w:r w:rsidRPr="006E27BE">
              <w:rPr>
                <w:rFonts w:ascii="Arial" w:hAnsi="Arial" w:cs="Arial"/>
                <w:sz w:val="20"/>
                <w:szCs w:val="20"/>
              </w:rPr>
              <w:t xml:space="preserve"> </w:t>
            </w:r>
            <w:proofErr w:type="spellStart"/>
            <w:r w:rsidRPr="006E27BE">
              <w:rPr>
                <w:rFonts w:ascii="Arial" w:hAnsi="Arial" w:cs="Arial"/>
                <w:sz w:val="20"/>
                <w:szCs w:val="20"/>
              </w:rPr>
              <w:t>SoftAP</w:t>
            </w:r>
            <w:proofErr w:type="spellEnd"/>
            <w:r w:rsidRPr="006E27BE">
              <w:rPr>
                <w:rFonts w:ascii="Arial" w:hAnsi="Arial" w:cs="Arial"/>
                <w:sz w:val="20"/>
                <w:szCs w:val="20"/>
              </w:rPr>
              <w:t xml:space="preserve"> MLD does not beacon on the nonprimary link. What is the timing (TBTT) reference when the AP MLD wants to perform channel switch or quiet period operation for the nonprimary link?</w:t>
            </w:r>
          </w:p>
        </w:tc>
        <w:tc>
          <w:tcPr>
            <w:tcW w:w="1391" w:type="dxa"/>
          </w:tcPr>
          <w:p w14:paraId="1C85F996" w14:textId="18C0EF13" w:rsidR="00DD0B80" w:rsidRDefault="00DD0B80" w:rsidP="00DD0B80">
            <w:pPr>
              <w:autoSpaceDE w:val="0"/>
              <w:autoSpaceDN w:val="0"/>
              <w:adjustRightInd w:val="0"/>
              <w:rPr>
                <w:rFonts w:ascii="Arial" w:hAnsi="Arial" w:cs="Arial"/>
                <w:sz w:val="20"/>
              </w:rPr>
            </w:pPr>
            <w:r w:rsidRPr="00E44651">
              <w:rPr>
                <w:rFonts w:ascii="Arial" w:hAnsi="Arial" w:cs="Arial"/>
                <w:sz w:val="20"/>
                <w:szCs w:val="20"/>
              </w:rPr>
              <w:t>Provide details on the timing reference for the nonprimary link.</w:t>
            </w:r>
          </w:p>
        </w:tc>
        <w:tc>
          <w:tcPr>
            <w:tcW w:w="3513" w:type="dxa"/>
          </w:tcPr>
          <w:p w14:paraId="4FE9F83F" w14:textId="77777777" w:rsidR="00DD0B80" w:rsidRPr="008341D0" w:rsidRDefault="00DD0B80" w:rsidP="00DD0B80">
            <w:pPr>
              <w:autoSpaceDE w:val="0"/>
              <w:autoSpaceDN w:val="0"/>
              <w:adjustRightInd w:val="0"/>
              <w:rPr>
                <w:rFonts w:ascii="Arial" w:eastAsia="SimSun" w:hAnsi="Arial" w:cs="Arial"/>
                <w:sz w:val="20"/>
                <w:szCs w:val="20"/>
                <w:lang w:eastAsia="zh-CN"/>
              </w:rPr>
            </w:pPr>
            <w:r w:rsidRPr="008341D0">
              <w:rPr>
                <w:rFonts w:ascii="Arial" w:eastAsia="SimSun" w:hAnsi="Arial" w:cs="Arial"/>
                <w:sz w:val="20"/>
                <w:szCs w:val="20"/>
                <w:lang w:eastAsia="zh-CN"/>
              </w:rPr>
              <w:t>Revised</w:t>
            </w:r>
          </w:p>
          <w:p w14:paraId="5DE560ED" w14:textId="77777777" w:rsidR="00DD0B80" w:rsidRPr="008341D0" w:rsidRDefault="00DD0B80" w:rsidP="00DD0B80">
            <w:pPr>
              <w:autoSpaceDE w:val="0"/>
              <w:autoSpaceDN w:val="0"/>
              <w:adjustRightInd w:val="0"/>
              <w:rPr>
                <w:rFonts w:ascii="Arial" w:eastAsia="SimSun" w:hAnsi="Arial" w:cs="Arial"/>
                <w:sz w:val="20"/>
                <w:szCs w:val="20"/>
                <w:lang w:eastAsia="zh-CN"/>
              </w:rPr>
            </w:pPr>
          </w:p>
          <w:p w14:paraId="43C44E59" w14:textId="77777777" w:rsidR="00DD0B80" w:rsidRPr="008341D0" w:rsidRDefault="00DD0B80" w:rsidP="00DD0B80">
            <w:pPr>
              <w:autoSpaceDE w:val="0"/>
              <w:autoSpaceDN w:val="0"/>
              <w:adjustRightInd w:val="0"/>
              <w:rPr>
                <w:rFonts w:ascii="Arial" w:eastAsia="SimSun" w:hAnsi="Arial" w:cs="Arial"/>
                <w:sz w:val="20"/>
                <w:szCs w:val="20"/>
                <w:lang w:eastAsia="zh-CN"/>
              </w:rPr>
            </w:pPr>
            <w:r w:rsidRPr="008341D0">
              <w:rPr>
                <w:rFonts w:ascii="Arial" w:eastAsia="SimSun" w:hAnsi="Arial" w:cs="Arial"/>
                <w:sz w:val="20"/>
                <w:szCs w:val="20"/>
                <w:lang w:eastAsia="zh-CN"/>
              </w:rPr>
              <w:t>Agree with the commenter</w:t>
            </w:r>
            <w:r>
              <w:rPr>
                <w:rFonts w:ascii="Arial" w:eastAsia="SimSun" w:hAnsi="Arial" w:cs="Arial"/>
                <w:sz w:val="20"/>
                <w:szCs w:val="20"/>
                <w:lang w:eastAsia="zh-CN"/>
              </w:rPr>
              <w:t xml:space="preserve"> in principle</w:t>
            </w:r>
            <w:r w:rsidRPr="008341D0">
              <w:rPr>
                <w:rFonts w:ascii="Arial" w:eastAsia="SimSun" w:hAnsi="Arial" w:cs="Arial"/>
                <w:sz w:val="20"/>
                <w:szCs w:val="20"/>
                <w:lang w:eastAsia="zh-CN"/>
              </w:rPr>
              <w:t>.</w:t>
            </w:r>
          </w:p>
          <w:p w14:paraId="5CFE7589" w14:textId="77777777" w:rsidR="00DD0B80" w:rsidRDefault="00DD0B80" w:rsidP="00DD0B80">
            <w:pPr>
              <w:autoSpaceDE w:val="0"/>
              <w:autoSpaceDN w:val="0"/>
              <w:adjustRightInd w:val="0"/>
              <w:rPr>
                <w:rFonts w:ascii="Arial" w:eastAsia="SimSun" w:hAnsi="Arial" w:cs="Arial"/>
                <w:sz w:val="20"/>
                <w:szCs w:val="20"/>
                <w:lang w:eastAsia="zh-CN"/>
              </w:rPr>
            </w:pPr>
          </w:p>
          <w:p w14:paraId="0C1A5DDC" w14:textId="6929C20F" w:rsidR="00DD0B80" w:rsidRPr="008341D0" w:rsidRDefault="00DD0B80" w:rsidP="00DD0B80">
            <w:pPr>
              <w:autoSpaceDE w:val="0"/>
              <w:autoSpaceDN w:val="0"/>
              <w:adjustRightInd w:val="0"/>
              <w:rPr>
                <w:rFonts w:ascii="Arial" w:eastAsia="SimSun" w:hAnsi="Arial" w:cs="Arial"/>
                <w:sz w:val="20"/>
                <w:szCs w:val="20"/>
                <w:lang w:eastAsia="zh-CN"/>
              </w:rPr>
            </w:pPr>
            <w:r>
              <w:rPr>
                <w:rFonts w:ascii="Arial" w:eastAsia="SimSun" w:hAnsi="Arial" w:cs="Arial"/>
                <w:sz w:val="20"/>
                <w:szCs w:val="20"/>
                <w:lang w:eastAsia="zh-CN"/>
              </w:rPr>
              <w:t>A subclause ’</w:t>
            </w:r>
            <w:r w:rsidRPr="009D35EC">
              <w:rPr>
                <w:rFonts w:ascii="Arial" w:eastAsia="SimSun" w:hAnsi="Arial" w:cs="Arial"/>
                <w:sz w:val="20"/>
                <w:szCs w:val="20"/>
                <w:lang w:eastAsia="zh-CN"/>
              </w:rPr>
              <w:t>35.3.18.</w:t>
            </w:r>
            <w:r>
              <w:rPr>
                <w:rFonts w:ascii="Arial" w:eastAsia="SimSun" w:hAnsi="Arial" w:cs="Arial"/>
                <w:sz w:val="20"/>
                <w:szCs w:val="20"/>
                <w:lang w:eastAsia="zh-CN"/>
              </w:rPr>
              <w:t>4</w:t>
            </w:r>
            <w:r w:rsidRPr="009D35EC">
              <w:rPr>
                <w:rFonts w:ascii="Arial" w:eastAsia="SimSun" w:hAnsi="Arial" w:cs="Arial"/>
                <w:sz w:val="20"/>
                <w:szCs w:val="20"/>
                <w:lang w:eastAsia="zh-CN"/>
              </w:rPr>
              <w:t xml:space="preserve"> </w:t>
            </w:r>
            <w:r w:rsidRPr="00C659B0">
              <w:rPr>
                <w:rFonts w:ascii="Arial" w:eastAsia="SimSun" w:hAnsi="Arial" w:cs="Arial"/>
                <w:sz w:val="20"/>
                <w:szCs w:val="20"/>
                <w:lang w:eastAsia="zh-CN"/>
              </w:rPr>
              <w:t>NSTR Mobile AP MLD Multi-link procedures for channel switching, extended channel switching, and channel quieting</w:t>
            </w:r>
            <w:r w:rsidRPr="009D35EC">
              <w:rPr>
                <w:rFonts w:ascii="Arial" w:eastAsia="SimSun" w:hAnsi="Arial" w:cs="Arial"/>
                <w:sz w:val="20"/>
                <w:szCs w:val="20"/>
                <w:lang w:eastAsia="zh-CN"/>
              </w:rPr>
              <w:t>’</w:t>
            </w:r>
            <w:r>
              <w:rPr>
                <w:rFonts w:ascii="Arial" w:eastAsia="SimSun" w:hAnsi="Arial" w:cs="Arial"/>
                <w:sz w:val="20"/>
                <w:szCs w:val="20"/>
                <w:lang w:eastAsia="zh-CN"/>
              </w:rPr>
              <w:t xml:space="preserve"> is </w:t>
            </w:r>
            <w:r w:rsidRPr="008341D0">
              <w:rPr>
                <w:rFonts w:ascii="Arial" w:eastAsia="SimSun" w:hAnsi="Arial" w:cs="Arial"/>
                <w:sz w:val="20"/>
                <w:szCs w:val="20"/>
                <w:lang w:eastAsia="zh-CN"/>
              </w:rPr>
              <w:t>added.</w:t>
            </w:r>
          </w:p>
          <w:p w14:paraId="6A8F791E" w14:textId="77777777" w:rsidR="00DD0B80" w:rsidRPr="008341D0" w:rsidRDefault="00DD0B80" w:rsidP="00DD0B80">
            <w:pPr>
              <w:autoSpaceDE w:val="0"/>
              <w:autoSpaceDN w:val="0"/>
              <w:adjustRightInd w:val="0"/>
              <w:rPr>
                <w:rFonts w:ascii="Arial" w:eastAsia="SimSun" w:hAnsi="Arial" w:cs="Arial"/>
                <w:sz w:val="20"/>
                <w:szCs w:val="20"/>
                <w:lang w:eastAsia="zh-CN"/>
              </w:rPr>
            </w:pPr>
          </w:p>
          <w:p w14:paraId="28EFF45E" w14:textId="5098AC64" w:rsidR="00DD0B80" w:rsidRPr="008341D0" w:rsidRDefault="00DD0B80" w:rsidP="00DD0B80">
            <w:pPr>
              <w:autoSpaceDE w:val="0"/>
              <w:autoSpaceDN w:val="0"/>
              <w:adjustRightInd w:val="0"/>
              <w:rPr>
                <w:rFonts w:ascii="Arial" w:eastAsia="SimSun" w:hAnsi="Arial" w:cs="Arial"/>
                <w:sz w:val="20"/>
                <w:szCs w:val="20"/>
                <w:lang w:eastAsia="zh-CN"/>
              </w:rPr>
            </w:pPr>
          </w:p>
          <w:p w14:paraId="187E8DB2" w14:textId="77777777" w:rsidR="00DD0B80" w:rsidRPr="008341D0" w:rsidRDefault="00DD0B80" w:rsidP="00DD0B80">
            <w:pPr>
              <w:autoSpaceDE w:val="0"/>
              <w:autoSpaceDN w:val="0"/>
              <w:adjustRightInd w:val="0"/>
              <w:rPr>
                <w:rFonts w:ascii="Arial" w:eastAsia="SimSun" w:hAnsi="Arial" w:cs="Arial"/>
                <w:sz w:val="20"/>
                <w:szCs w:val="20"/>
                <w:lang w:eastAsia="zh-CN"/>
              </w:rPr>
            </w:pPr>
          </w:p>
          <w:p w14:paraId="4A0EAD72" w14:textId="6F3866CE" w:rsidR="00DD0B80" w:rsidRPr="008341D0" w:rsidRDefault="00DD0B80" w:rsidP="00DD0B80">
            <w:pPr>
              <w:autoSpaceDE w:val="0"/>
              <w:autoSpaceDN w:val="0"/>
              <w:adjustRightInd w:val="0"/>
              <w:rPr>
                <w:rFonts w:ascii="Arial" w:eastAsia="SimSun" w:hAnsi="Arial" w:cs="Arial"/>
                <w:sz w:val="20"/>
                <w:szCs w:val="20"/>
                <w:lang w:eastAsia="zh-CN"/>
              </w:rPr>
            </w:pPr>
            <w:proofErr w:type="spellStart"/>
            <w:r w:rsidRPr="008341D0">
              <w:rPr>
                <w:rFonts w:ascii="Arial" w:eastAsia="SimSun" w:hAnsi="Arial" w:cs="Arial"/>
                <w:sz w:val="20"/>
                <w:szCs w:val="20"/>
                <w:lang w:eastAsia="zh-CN"/>
              </w:rPr>
              <w:t>T</w:t>
            </w:r>
            <w:r>
              <w:rPr>
                <w:rFonts w:ascii="Arial" w:eastAsia="SimSun" w:hAnsi="Arial" w:cs="Arial"/>
                <w:sz w:val="20"/>
                <w:szCs w:val="20"/>
                <w:lang w:eastAsia="zh-CN"/>
              </w:rPr>
              <w:t>G</w:t>
            </w:r>
            <w:r w:rsidRPr="008341D0">
              <w:rPr>
                <w:rFonts w:ascii="Arial" w:eastAsia="SimSun" w:hAnsi="Arial" w:cs="Arial"/>
                <w:sz w:val="20"/>
                <w:szCs w:val="20"/>
                <w:lang w:eastAsia="zh-CN"/>
              </w:rPr>
              <w:t>be</w:t>
            </w:r>
            <w:proofErr w:type="spellEnd"/>
            <w:r w:rsidRPr="008341D0">
              <w:rPr>
                <w:rFonts w:ascii="Arial" w:eastAsia="SimSun" w:hAnsi="Arial" w:cs="Arial"/>
                <w:sz w:val="20"/>
                <w:szCs w:val="20"/>
                <w:lang w:eastAsia="zh-CN"/>
              </w:rPr>
              <w:t xml:space="preserve"> editor to make the changes shown in doc </w:t>
            </w:r>
            <w:r>
              <w:rPr>
                <w:rFonts w:ascii="Arial" w:eastAsia="SimSun" w:hAnsi="Arial" w:cs="Arial"/>
                <w:sz w:val="20"/>
                <w:szCs w:val="20"/>
                <w:lang w:eastAsia="zh-CN"/>
              </w:rPr>
              <w:t>21/1786r</w:t>
            </w:r>
            <w:del w:id="46" w:author="Kaiying Lu [2]" w:date="2021-12-06T16:08:00Z">
              <w:r w:rsidDel="00493D33">
                <w:rPr>
                  <w:rFonts w:ascii="Arial" w:eastAsia="SimSun" w:hAnsi="Arial" w:cs="Arial"/>
                  <w:sz w:val="20"/>
                  <w:szCs w:val="20"/>
                  <w:lang w:eastAsia="zh-CN"/>
                </w:rPr>
                <w:delText>0</w:delText>
              </w:r>
            </w:del>
            <w:ins w:id="47" w:author="Kaiying Lu [2]" w:date="2021-12-06T16:08:00Z">
              <w:r w:rsidR="00493D33">
                <w:rPr>
                  <w:rFonts w:ascii="Arial" w:eastAsia="SimSun" w:hAnsi="Arial" w:cs="Arial"/>
                  <w:sz w:val="20"/>
                  <w:szCs w:val="20"/>
                  <w:lang w:eastAsia="zh-CN"/>
                </w:rPr>
                <w:t>1</w:t>
              </w:r>
            </w:ins>
            <w:r>
              <w:rPr>
                <w:rFonts w:ascii="Arial" w:eastAsia="SimSun" w:hAnsi="Arial" w:cs="Arial"/>
                <w:sz w:val="20"/>
                <w:szCs w:val="20"/>
                <w:lang w:eastAsia="zh-CN"/>
              </w:rPr>
              <w:t xml:space="preserve"> under CID 4082, 5699</w:t>
            </w:r>
            <w:ins w:id="48" w:author="Kaiying Lu [2]" w:date="2021-12-06T16:11:00Z">
              <w:r w:rsidR="00821964">
                <w:rPr>
                  <w:rFonts w:ascii="Arial" w:eastAsia="SimSun" w:hAnsi="Arial" w:cs="Arial"/>
                  <w:sz w:val="20"/>
                  <w:szCs w:val="20"/>
                  <w:lang w:eastAsia="zh-CN"/>
                </w:rPr>
                <w:t>, 6966</w:t>
              </w:r>
            </w:ins>
            <w:r>
              <w:rPr>
                <w:rFonts w:ascii="Arial" w:eastAsia="SimSun" w:hAnsi="Arial" w:cs="Arial"/>
                <w:sz w:val="20"/>
                <w:szCs w:val="20"/>
                <w:lang w:eastAsia="zh-CN"/>
              </w:rPr>
              <w:t>.</w:t>
            </w:r>
          </w:p>
          <w:p w14:paraId="2BA4B24E" w14:textId="77777777" w:rsidR="00DD0B80" w:rsidRPr="008341D0" w:rsidRDefault="00DD0B80" w:rsidP="00DD0B80">
            <w:pPr>
              <w:autoSpaceDE w:val="0"/>
              <w:autoSpaceDN w:val="0"/>
              <w:adjustRightInd w:val="0"/>
              <w:rPr>
                <w:rFonts w:ascii="Arial" w:eastAsia="SimSun" w:hAnsi="Arial" w:cs="Arial"/>
                <w:sz w:val="20"/>
                <w:szCs w:val="20"/>
                <w:lang w:eastAsia="zh-CN"/>
              </w:rPr>
            </w:pPr>
          </w:p>
          <w:p w14:paraId="02086AA2" w14:textId="77777777" w:rsidR="00DD0B80" w:rsidRPr="008341D0" w:rsidRDefault="00DD0B80" w:rsidP="00DD0B80">
            <w:pPr>
              <w:autoSpaceDE w:val="0"/>
              <w:autoSpaceDN w:val="0"/>
              <w:adjustRightInd w:val="0"/>
              <w:rPr>
                <w:rFonts w:ascii="Arial" w:hAnsi="Arial" w:cs="Arial"/>
                <w:sz w:val="20"/>
                <w:szCs w:val="20"/>
                <w:lang w:eastAsia="zh-CN"/>
              </w:rPr>
            </w:pPr>
          </w:p>
        </w:tc>
      </w:tr>
      <w:tr w:rsidR="00DD0B80" w:rsidRPr="008F0D26" w14:paraId="21A6420A" w14:textId="77777777" w:rsidTr="006E27BE">
        <w:trPr>
          <w:trHeight w:val="980"/>
        </w:trPr>
        <w:tc>
          <w:tcPr>
            <w:tcW w:w="758" w:type="dxa"/>
          </w:tcPr>
          <w:p w14:paraId="0E6809B3" w14:textId="45CB8F5C" w:rsidR="00DD0B80" w:rsidRDefault="00DD0B80" w:rsidP="00DD0B80">
            <w:pPr>
              <w:autoSpaceDE w:val="0"/>
              <w:autoSpaceDN w:val="0"/>
              <w:adjustRightInd w:val="0"/>
              <w:rPr>
                <w:rFonts w:ascii="Arial" w:hAnsi="Arial" w:cs="Arial"/>
                <w:sz w:val="20"/>
                <w:szCs w:val="20"/>
              </w:rPr>
            </w:pPr>
            <w:r>
              <w:rPr>
                <w:rFonts w:ascii="Arial" w:hAnsi="Arial" w:cs="Arial"/>
                <w:sz w:val="20"/>
                <w:szCs w:val="20"/>
              </w:rPr>
              <w:t>5699</w:t>
            </w:r>
          </w:p>
        </w:tc>
        <w:tc>
          <w:tcPr>
            <w:tcW w:w="1290" w:type="dxa"/>
          </w:tcPr>
          <w:p w14:paraId="4848D073" w14:textId="13D021BE" w:rsidR="00DD0B80" w:rsidRDefault="00DD0B80" w:rsidP="00DD0B80">
            <w:pPr>
              <w:autoSpaceDE w:val="0"/>
              <w:autoSpaceDN w:val="0"/>
              <w:adjustRightInd w:val="0"/>
              <w:rPr>
                <w:rFonts w:ascii="Arial" w:hAnsi="Arial" w:cs="Arial"/>
                <w:sz w:val="20"/>
                <w:szCs w:val="20"/>
              </w:rPr>
            </w:pPr>
            <w:r>
              <w:rPr>
                <w:rFonts w:ascii="Arial" w:hAnsi="Arial" w:cs="Arial"/>
                <w:sz w:val="20"/>
                <w:szCs w:val="20"/>
              </w:rPr>
              <w:t>Kaiying Lu</w:t>
            </w:r>
          </w:p>
        </w:tc>
        <w:tc>
          <w:tcPr>
            <w:tcW w:w="1074" w:type="dxa"/>
          </w:tcPr>
          <w:p w14:paraId="2C719D00" w14:textId="03F503B8" w:rsidR="00DD0B80" w:rsidRDefault="00DD0B80" w:rsidP="00DD0B80">
            <w:pPr>
              <w:autoSpaceDE w:val="0"/>
              <w:autoSpaceDN w:val="0"/>
              <w:adjustRightInd w:val="0"/>
              <w:rPr>
                <w:rFonts w:ascii="Arial" w:hAnsi="Arial" w:cs="Arial"/>
                <w:sz w:val="20"/>
                <w:szCs w:val="20"/>
              </w:rPr>
            </w:pPr>
            <w:r>
              <w:rPr>
                <w:rFonts w:ascii="Arial" w:hAnsi="Arial" w:cs="Arial"/>
                <w:sz w:val="20"/>
                <w:szCs w:val="20"/>
              </w:rPr>
              <w:t>35.3.17.1</w:t>
            </w:r>
          </w:p>
        </w:tc>
        <w:tc>
          <w:tcPr>
            <w:tcW w:w="1019" w:type="dxa"/>
          </w:tcPr>
          <w:p w14:paraId="1DA0DEF2" w14:textId="44E6D183" w:rsidR="00DD0B80" w:rsidRDefault="00DD0B80" w:rsidP="00DD0B80">
            <w:pPr>
              <w:autoSpaceDE w:val="0"/>
              <w:autoSpaceDN w:val="0"/>
              <w:adjustRightInd w:val="0"/>
              <w:rPr>
                <w:rFonts w:ascii="Arial" w:hAnsi="Arial" w:cs="Arial"/>
                <w:sz w:val="20"/>
                <w:szCs w:val="20"/>
              </w:rPr>
            </w:pPr>
            <w:r>
              <w:rPr>
                <w:rFonts w:ascii="Arial" w:hAnsi="Arial" w:cs="Arial"/>
                <w:sz w:val="20"/>
                <w:szCs w:val="20"/>
              </w:rPr>
              <w:t>284.06</w:t>
            </w:r>
          </w:p>
        </w:tc>
        <w:tc>
          <w:tcPr>
            <w:tcW w:w="1620" w:type="dxa"/>
          </w:tcPr>
          <w:p w14:paraId="3F95AA81" w14:textId="0EBFF53A" w:rsidR="00DD0B80" w:rsidRPr="006E27BE" w:rsidRDefault="00DD0B80" w:rsidP="00DD0B80">
            <w:pPr>
              <w:autoSpaceDE w:val="0"/>
              <w:autoSpaceDN w:val="0"/>
              <w:adjustRightInd w:val="0"/>
              <w:rPr>
                <w:rFonts w:ascii="Arial" w:hAnsi="Arial" w:cs="Arial"/>
                <w:sz w:val="20"/>
                <w:szCs w:val="20"/>
              </w:rPr>
            </w:pPr>
            <w:r w:rsidRPr="001145EF">
              <w:rPr>
                <w:rFonts w:ascii="Arial" w:hAnsi="Arial" w:cs="Arial"/>
                <w:sz w:val="20"/>
                <w:szCs w:val="20"/>
              </w:rPr>
              <w:t>for NSTR soft AP MLO, the reference to timing fields in the Channel Switch Announcement element, the Enhanced Channel Switch Announcement element, the Quiet element, and the Quiet Channel element for non-primary link shall be defined.</w:t>
            </w:r>
          </w:p>
        </w:tc>
        <w:tc>
          <w:tcPr>
            <w:tcW w:w="1391" w:type="dxa"/>
          </w:tcPr>
          <w:p w14:paraId="6BBAE05E" w14:textId="5FF5FAEB" w:rsidR="00DD0B80" w:rsidRPr="00E44651" w:rsidRDefault="00DD0B80" w:rsidP="00DD0B80">
            <w:pPr>
              <w:autoSpaceDE w:val="0"/>
              <w:autoSpaceDN w:val="0"/>
              <w:adjustRightInd w:val="0"/>
              <w:rPr>
                <w:rFonts w:ascii="Arial" w:hAnsi="Arial" w:cs="Arial"/>
                <w:sz w:val="20"/>
                <w:szCs w:val="20"/>
              </w:rPr>
            </w:pPr>
            <w:r w:rsidRPr="001145EF">
              <w:rPr>
                <w:rFonts w:ascii="Arial" w:hAnsi="Arial" w:cs="Arial"/>
                <w:sz w:val="20"/>
                <w:szCs w:val="20"/>
              </w:rPr>
              <w:t>As in comment</w:t>
            </w:r>
          </w:p>
        </w:tc>
        <w:tc>
          <w:tcPr>
            <w:tcW w:w="3513" w:type="dxa"/>
          </w:tcPr>
          <w:p w14:paraId="34EE7CB5" w14:textId="77777777" w:rsidR="00DD0B80" w:rsidRPr="008341D0" w:rsidRDefault="00DD0B80" w:rsidP="00DD0B80">
            <w:pPr>
              <w:autoSpaceDE w:val="0"/>
              <w:autoSpaceDN w:val="0"/>
              <w:adjustRightInd w:val="0"/>
              <w:rPr>
                <w:rFonts w:ascii="Arial" w:eastAsia="SimSun" w:hAnsi="Arial" w:cs="Arial"/>
                <w:sz w:val="20"/>
                <w:szCs w:val="20"/>
                <w:lang w:eastAsia="zh-CN"/>
              </w:rPr>
            </w:pPr>
            <w:r w:rsidRPr="008341D0">
              <w:rPr>
                <w:rFonts w:ascii="Arial" w:eastAsia="SimSun" w:hAnsi="Arial" w:cs="Arial"/>
                <w:sz w:val="20"/>
                <w:szCs w:val="20"/>
                <w:lang w:eastAsia="zh-CN"/>
              </w:rPr>
              <w:t>Revised</w:t>
            </w:r>
          </w:p>
          <w:p w14:paraId="3C33085E" w14:textId="77777777" w:rsidR="00DD0B80" w:rsidRPr="008341D0" w:rsidRDefault="00DD0B80" w:rsidP="00DD0B80">
            <w:pPr>
              <w:autoSpaceDE w:val="0"/>
              <w:autoSpaceDN w:val="0"/>
              <w:adjustRightInd w:val="0"/>
              <w:rPr>
                <w:rFonts w:ascii="Arial" w:eastAsia="SimSun" w:hAnsi="Arial" w:cs="Arial"/>
                <w:sz w:val="20"/>
                <w:szCs w:val="20"/>
                <w:lang w:eastAsia="zh-CN"/>
              </w:rPr>
            </w:pPr>
          </w:p>
          <w:p w14:paraId="0CD4C51C" w14:textId="77777777" w:rsidR="00DD0B80" w:rsidRPr="008341D0" w:rsidRDefault="00DD0B80" w:rsidP="00DD0B80">
            <w:pPr>
              <w:autoSpaceDE w:val="0"/>
              <w:autoSpaceDN w:val="0"/>
              <w:adjustRightInd w:val="0"/>
              <w:rPr>
                <w:rFonts w:ascii="Arial" w:eastAsia="SimSun" w:hAnsi="Arial" w:cs="Arial"/>
                <w:sz w:val="20"/>
                <w:szCs w:val="20"/>
                <w:lang w:eastAsia="zh-CN"/>
              </w:rPr>
            </w:pPr>
            <w:r w:rsidRPr="008341D0">
              <w:rPr>
                <w:rFonts w:ascii="Arial" w:eastAsia="SimSun" w:hAnsi="Arial" w:cs="Arial"/>
                <w:sz w:val="20"/>
                <w:szCs w:val="20"/>
                <w:lang w:eastAsia="zh-CN"/>
              </w:rPr>
              <w:t>Agree with the commenter</w:t>
            </w:r>
            <w:r>
              <w:rPr>
                <w:rFonts w:ascii="Arial" w:eastAsia="SimSun" w:hAnsi="Arial" w:cs="Arial"/>
                <w:sz w:val="20"/>
                <w:szCs w:val="20"/>
                <w:lang w:eastAsia="zh-CN"/>
              </w:rPr>
              <w:t xml:space="preserve"> in principle</w:t>
            </w:r>
            <w:r w:rsidRPr="008341D0">
              <w:rPr>
                <w:rFonts w:ascii="Arial" w:eastAsia="SimSun" w:hAnsi="Arial" w:cs="Arial"/>
                <w:sz w:val="20"/>
                <w:szCs w:val="20"/>
                <w:lang w:eastAsia="zh-CN"/>
              </w:rPr>
              <w:t>.</w:t>
            </w:r>
          </w:p>
          <w:p w14:paraId="599A772C" w14:textId="77777777" w:rsidR="00DD0B80" w:rsidRDefault="00DD0B80" w:rsidP="00DD0B80">
            <w:pPr>
              <w:autoSpaceDE w:val="0"/>
              <w:autoSpaceDN w:val="0"/>
              <w:adjustRightInd w:val="0"/>
              <w:rPr>
                <w:rFonts w:ascii="Arial" w:eastAsia="SimSun" w:hAnsi="Arial" w:cs="Arial"/>
                <w:sz w:val="20"/>
                <w:szCs w:val="20"/>
                <w:lang w:eastAsia="zh-CN"/>
              </w:rPr>
            </w:pPr>
          </w:p>
          <w:p w14:paraId="15DAAF13" w14:textId="77777777" w:rsidR="00DD0B80" w:rsidRPr="008341D0" w:rsidRDefault="00DD0B80" w:rsidP="00DD0B80">
            <w:pPr>
              <w:autoSpaceDE w:val="0"/>
              <w:autoSpaceDN w:val="0"/>
              <w:adjustRightInd w:val="0"/>
              <w:rPr>
                <w:rFonts w:ascii="Arial" w:eastAsia="SimSun" w:hAnsi="Arial" w:cs="Arial"/>
                <w:sz w:val="20"/>
                <w:szCs w:val="20"/>
                <w:lang w:eastAsia="zh-CN"/>
              </w:rPr>
            </w:pPr>
            <w:r>
              <w:rPr>
                <w:rFonts w:ascii="Arial" w:eastAsia="SimSun" w:hAnsi="Arial" w:cs="Arial"/>
                <w:sz w:val="20"/>
                <w:szCs w:val="20"/>
                <w:lang w:eastAsia="zh-CN"/>
              </w:rPr>
              <w:t>A subclause ’</w:t>
            </w:r>
            <w:r w:rsidRPr="009D35EC">
              <w:rPr>
                <w:rFonts w:ascii="Arial" w:eastAsia="SimSun" w:hAnsi="Arial" w:cs="Arial"/>
                <w:sz w:val="20"/>
                <w:szCs w:val="20"/>
                <w:lang w:eastAsia="zh-CN"/>
              </w:rPr>
              <w:t>35.3.18.</w:t>
            </w:r>
            <w:r>
              <w:rPr>
                <w:rFonts w:ascii="Arial" w:eastAsia="SimSun" w:hAnsi="Arial" w:cs="Arial"/>
                <w:sz w:val="20"/>
                <w:szCs w:val="20"/>
                <w:lang w:eastAsia="zh-CN"/>
              </w:rPr>
              <w:t>4</w:t>
            </w:r>
            <w:r w:rsidRPr="009D35EC">
              <w:rPr>
                <w:rFonts w:ascii="Arial" w:eastAsia="SimSun" w:hAnsi="Arial" w:cs="Arial"/>
                <w:sz w:val="20"/>
                <w:szCs w:val="20"/>
                <w:lang w:eastAsia="zh-CN"/>
              </w:rPr>
              <w:t xml:space="preserve"> </w:t>
            </w:r>
            <w:r w:rsidRPr="00C659B0">
              <w:rPr>
                <w:rFonts w:ascii="Arial" w:eastAsia="SimSun" w:hAnsi="Arial" w:cs="Arial"/>
                <w:sz w:val="20"/>
                <w:szCs w:val="20"/>
                <w:lang w:eastAsia="zh-CN"/>
              </w:rPr>
              <w:t>NSTR Mobile AP MLD Multi-link procedures for channel switching, extended channel switching, and channel quieting</w:t>
            </w:r>
            <w:r w:rsidRPr="009D35EC">
              <w:rPr>
                <w:rFonts w:ascii="Arial" w:eastAsia="SimSun" w:hAnsi="Arial" w:cs="Arial"/>
                <w:sz w:val="20"/>
                <w:szCs w:val="20"/>
                <w:lang w:eastAsia="zh-CN"/>
              </w:rPr>
              <w:t>’</w:t>
            </w:r>
            <w:r>
              <w:rPr>
                <w:rFonts w:ascii="Arial" w:eastAsia="SimSun" w:hAnsi="Arial" w:cs="Arial"/>
                <w:sz w:val="20"/>
                <w:szCs w:val="20"/>
                <w:lang w:eastAsia="zh-CN"/>
              </w:rPr>
              <w:t xml:space="preserve"> is </w:t>
            </w:r>
            <w:r w:rsidRPr="008341D0">
              <w:rPr>
                <w:rFonts w:ascii="Arial" w:eastAsia="SimSun" w:hAnsi="Arial" w:cs="Arial"/>
                <w:sz w:val="20"/>
                <w:szCs w:val="20"/>
                <w:lang w:eastAsia="zh-CN"/>
              </w:rPr>
              <w:t>added.</w:t>
            </w:r>
          </w:p>
          <w:p w14:paraId="017B2873" w14:textId="77777777" w:rsidR="00DD0B80" w:rsidRPr="008341D0" w:rsidRDefault="00DD0B80" w:rsidP="00DD0B80">
            <w:pPr>
              <w:autoSpaceDE w:val="0"/>
              <w:autoSpaceDN w:val="0"/>
              <w:adjustRightInd w:val="0"/>
              <w:rPr>
                <w:rFonts w:ascii="Arial" w:eastAsia="SimSun" w:hAnsi="Arial" w:cs="Arial"/>
                <w:sz w:val="20"/>
                <w:szCs w:val="20"/>
                <w:lang w:eastAsia="zh-CN"/>
              </w:rPr>
            </w:pPr>
          </w:p>
          <w:p w14:paraId="6CCB6E42" w14:textId="77777777" w:rsidR="00DD0B80" w:rsidRPr="008341D0" w:rsidRDefault="00DD0B80" w:rsidP="00DD0B80">
            <w:pPr>
              <w:autoSpaceDE w:val="0"/>
              <w:autoSpaceDN w:val="0"/>
              <w:adjustRightInd w:val="0"/>
              <w:rPr>
                <w:rFonts w:ascii="Arial" w:eastAsia="SimSun" w:hAnsi="Arial" w:cs="Arial"/>
                <w:sz w:val="20"/>
                <w:szCs w:val="20"/>
                <w:lang w:eastAsia="zh-CN"/>
              </w:rPr>
            </w:pPr>
          </w:p>
          <w:p w14:paraId="5351D9CE" w14:textId="77777777" w:rsidR="00DD0B80" w:rsidRPr="008341D0" w:rsidRDefault="00DD0B80" w:rsidP="00DD0B80">
            <w:pPr>
              <w:autoSpaceDE w:val="0"/>
              <w:autoSpaceDN w:val="0"/>
              <w:adjustRightInd w:val="0"/>
              <w:rPr>
                <w:rFonts w:ascii="Arial" w:eastAsia="SimSun" w:hAnsi="Arial" w:cs="Arial"/>
                <w:sz w:val="20"/>
                <w:szCs w:val="20"/>
                <w:lang w:eastAsia="zh-CN"/>
              </w:rPr>
            </w:pPr>
          </w:p>
          <w:p w14:paraId="061D9492" w14:textId="65538B29" w:rsidR="00DD0B80" w:rsidRPr="008341D0" w:rsidRDefault="00DD0B80" w:rsidP="00DD0B80">
            <w:pPr>
              <w:autoSpaceDE w:val="0"/>
              <w:autoSpaceDN w:val="0"/>
              <w:adjustRightInd w:val="0"/>
              <w:rPr>
                <w:rFonts w:ascii="Arial" w:eastAsia="SimSun" w:hAnsi="Arial" w:cs="Arial"/>
                <w:sz w:val="20"/>
                <w:szCs w:val="20"/>
                <w:lang w:eastAsia="zh-CN"/>
              </w:rPr>
            </w:pPr>
            <w:proofErr w:type="spellStart"/>
            <w:r w:rsidRPr="008341D0">
              <w:rPr>
                <w:rFonts w:ascii="Arial" w:eastAsia="SimSun" w:hAnsi="Arial" w:cs="Arial"/>
                <w:sz w:val="20"/>
                <w:szCs w:val="20"/>
                <w:lang w:eastAsia="zh-CN"/>
              </w:rPr>
              <w:t>T</w:t>
            </w:r>
            <w:r>
              <w:rPr>
                <w:rFonts w:ascii="Arial" w:eastAsia="SimSun" w:hAnsi="Arial" w:cs="Arial"/>
                <w:sz w:val="20"/>
                <w:szCs w:val="20"/>
                <w:lang w:eastAsia="zh-CN"/>
              </w:rPr>
              <w:t>G</w:t>
            </w:r>
            <w:r w:rsidRPr="008341D0">
              <w:rPr>
                <w:rFonts w:ascii="Arial" w:eastAsia="SimSun" w:hAnsi="Arial" w:cs="Arial"/>
                <w:sz w:val="20"/>
                <w:szCs w:val="20"/>
                <w:lang w:eastAsia="zh-CN"/>
              </w:rPr>
              <w:t>be</w:t>
            </w:r>
            <w:proofErr w:type="spellEnd"/>
            <w:r w:rsidRPr="008341D0">
              <w:rPr>
                <w:rFonts w:ascii="Arial" w:eastAsia="SimSun" w:hAnsi="Arial" w:cs="Arial"/>
                <w:sz w:val="20"/>
                <w:szCs w:val="20"/>
                <w:lang w:eastAsia="zh-CN"/>
              </w:rPr>
              <w:t xml:space="preserve"> editor to make the changes shown in doc </w:t>
            </w:r>
            <w:r>
              <w:rPr>
                <w:rFonts w:ascii="Arial" w:eastAsia="SimSun" w:hAnsi="Arial" w:cs="Arial"/>
                <w:sz w:val="20"/>
                <w:szCs w:val="20"/>
                <w:lang w:eastAsia="zh-CN"/>
              </w:rPr>
              <w:t>21/1786</w:t>
            </w:r>
            <w:del w:id="49" w:author="Kaiying Lu" w:date="2022-01-17T00:18:00Z">
              <w:r w:rsidDel="002B76DE">
                <w:rPr>
                  <w:rFonts w:ascii="Arial" w:eastAsia="SimSun" w:hAnsi="Arial" w:cs="Arial"/>
                  <w:sz w:val="20"/>
                  <w:szCs w:val="20"/>
                  <w:lang w:eastAsia="zh-CN"/>
                </w:rPr>
                <w:delText>r</w:delText>
              </w:r>
            </w:del>
            <w:ins w:id="50" w:author="Kaiying Lu [2]" w:date="2021-12-06T16:09:00Z">
              <w:del w:id="51" w:author="Kaiying Lu" w:date="2022-01-17T00:18:00Z">
                <w:r w:rsidR="00493D33" w:rsidDel="002B76DE">
                  <w:rPr>
                    <w:rFonts w:ascii="Arial" w:eastAsia="SimSun" w:hAnsi="Arial" w:cs="Arial"/>
                    <w:sz w:val="20"/>
                    <w:szCs w:val="20"/>
                    <w:lang w:eastAsia="zh-CN"/>
                  </w:rPr>
                  <w:delText>1</w:delText>
                </w:r>
              </w:del>
            </w:ins>
            <w:ins w:id="52" w:author="Kaiying Lu" w:date="2022-01-20T10:00:00Z">
              <w:r w:rsidR="00C0298D">
                <w:rPr>
                  <w:rFonts w:ascii="Arial" w:eastAsia="SimSun" w:hAnsi="Arial" w:cs="Arial"/>
                  <w:sz w:val="20"/>
                  <w:szCs w:val="20"/>
                  <w:lang w:eastAsia="zh-CN"/>
                </w:rPr>
                <w:t>r4</w:t>
              </w:r>
            </w:ins>
            <w:del w:id="53" w:author="Kaiying Lu [2]" w:date="2021-12-06T16:09:00Z">
              <w:r w:rsidDel="00493D33">
                <w:rPr>
                  <w:rFonts w:ascii="Arial" w:eastAsia="SimSun" w:hAnsi="Arial" w:cs="Arial"/>
                  <w:sz w:val="20"/>
                  <w:szCs w:val="20"/>
                  <w:lang w:eastAsia="zh-CN"/>
                </w:rPr>
                <w:delText>0</w:delText>
              </w:r>
            </w:del>
            <w:r>
              <w:rPr>
                <w:rFonts w:ascii="Arial" w:eastAsia="SimSun" w:hAnsi="Arial" w:cs="Arial"/>
                <w:sz w:val="20"/>
                <w:szCs w:val="20"/>
                <w:lang w:eastAsia="zh-CN"/>
              </w:rPr>
              <w:t xml:space="preserve"> under CID 4082, 5699</w:t>
            </w:r>
            <w:ins w:id="54" w:author="Kaiying Lu [2]" w:date="2021-12-06T16:11:00Z">
              <w:r w:rsidR="00821964">
                <w:rPr>
                  <w:rFonts w:ascii="Arial" w:eastAsia="SimSun" w:hAnsi="Arial" w:cs="Arial"/>
                  <w:sz w:val="20"/>
                  <w:szCs w:val="20"/>
                  <w:lang w:eastAsia="zh-CN"/>
                </w:rPr>
                <w:t>, 6966</w:t>
              </w:r>
            </w:ins>
            <w:r>
              <w:rPr>
                <w:rFonts w:ascii="Arial" w:eastAsia="SimSun" w:hAnsi="Arial" w:cs="Arial"/>
                <w:sz w:val="20"/>
                <w:szCs w:val="20"/>
                <w:lang w:eastAsia="zh-CN"/>
              </w:rPr>
              <w:t>.</w:t>
            </w:r>
          </w:p>
          <w:p w14:paraId="7B3E5741" w14:textId="77777777" w:rsidR="00DD0B80" w:rsidRPr="008341D0" w:rsidRDefault="00DD0B80" w:rsidP="00DD0B80">
            <w:pPr>
              <w:autoSpaceDE w:val="0"/>
              <w:autoSpaceDN w:val="0"/>
              <w:adjustRightInd w:val="0"/>
              <w:rPr>
                <w:rFonts w:ascii="Arial" w:eastAsia="SimSun" w:hAnsi="Arial" w:cs="Arial"/>
                <w:sz w:val="20"/>
                <w:szCs w:val="20"/>
                <w:lang w:eastAsia="zh-CN"/>
              </w:rPr>
            </w:pPr>
          </w:p>
        </w:tc>
      </w:tr>
      <w:tr w:rsidR="00821964" w:rsidRPr="008F0D26" w14:paraId="476F9845" w14:textId="77777777" w:rsidTr="006E27BE">
        <w:trPr>
          <w:trHeight w:val="980"/>
        </w:trPr>
        <w:tc>
          <w:tcPr>
            <w:tcW w:w="758" w:type="dxa"/>
          </w:tcPr>
          <w:p w14:paraId="765E4D0E" w14:textId="0211EC1B" w:rsidR="00821964" w:rsidRPr="00267930" w:rsidRDefault="00821964" w:rsidP="00821964">
            <w:pPr>
              <w:autoSpaceDE w:val="0"/>
              <w:autoSpaceDN w:val="0"/>
              <w:adjustRightInd w:val="0"/>
              <w:rPr>
                <w:rFonts w:ascii="Arial" w:hAnsi="Arial" w:cs="Arial"/>
                <w:sz w:val="20"/>
                <w:szCs w:val="20"/>
              </w:rPr>
            </w:pPr>
            <w:r w:rsidRPr="00086526">
              <w:rPr>
                <w:rFonts w:ascii="Arial" w:hAnsi="Arial" w:cs="Arial"/>
                <w:sz w:val="20"/>
                <w:szCs w:val="20"/>
              </w:rPr>
              <w:t>6966</w:t>
            </w:r>
          </w:p>
        </w:tc>
        <w:tc>
          <w:tcPr>
            <w:tcW w:w="1290" w:type="dxa"/>
          </w:tcPr>
          <w:p w14:paraId="1ABF04A7" w14:textId="049B7E49" w:rsidR="00821964" w:rsidRPr="00267930" w:rsidRDefault="00821964" w:rsidP="00821964">
            <w:pPr>
              <w:autoSpaceDE w:val="0"/>
              <w:autoSpaceDN w:val="0"/>
              <w:adjustRightInd w:val="0"/>
              <w:rPr>
                <w:rFonts w:ascii="Arial" w:hAnsi="Arial" w:cs="Arial"/>
                <w:sz w:val="20"/>
                <w:szCs w:val="20"/>
              </w:rPr>
            </w:pPr>
            <w:proofErr w:type="spellStart"/>
            <w:r w:rsidRPr="00267930">
              <w:rPr>
                <w:rFonts w:ascii="Arial" w:hAnsi="Arial" w:cs="Arial"/>
                <w:sz w:val="20"/>
                <w:szCs w:val="20"/>
              </w:rPr>
              <w:t>Sanghyun</w:t>
            </w:r>
            <w:proofErr w:type="spellEnd"/>
            <w:r w:rsidRPr="00267930">
              <w:rPr>
                <w:rFonts w:ascii="Arial" w:hAnsi="Arial" w:cs="Arial"/>
                <w:sz w:val="20"/>
                <w:szCs w:val="20"/>
              </w:rPr>
              <w:t xml:space="preserve"> Kim</w:t>
            </w:r>
          </w:p>
        </w:tc>
        <w:tc>
          <w:tcPr>
            <w:tcW w:w="1074" w:type="dxa"/>
          </w:tcPr>
          <w:p w14:paraId="2D224A2B" w14:textId="5C486C05" w:rsidR="00821964" w:rsidRPr="004D14CB" w:rsidRDefault="00821964" w:rsidP="00821964">
            <w:pPr>
              <w:autoSpaceDE w:val="0"/>
              <w:autoSpaceDN w:val="0"/>
              <w:adjustRightInd w:val="0"/>
              <w:rPr>
                <w:rFonts w:ascii="Arial" w:hAnsi="Arial" w:cs="Arial"/>
                <w:sz w:val="20"/>
                <w:szCs w:val="20"/>
              </w:rPr>
            </w:pPr>
            <w:r w:rsidRPr="004D14CB">
              <w:rPr>
                <w:rFonts w:ascii="Arial" w:hAnsi="Arial" w:cs="Arial"/>
                <w:sz w:val="20"/>
                <w:szCs w:val="20"/>
              </w:rPr>
              <w:t>35.3.17.1</w:t>
            </w:r>
          </w:p>
        </w:tc>
        <w:tc>
          <w:tcPr>
            <w:tcW w:w="1019" w:type="dxa"/>
          </w:tcPr>
          <w:p w14:paraId="178422C0" w14:textId="6164E0CF" w:rsidR="00821964" w:rsidRPr="004D14CB" w:rsidRDefault="00821964" w:rsidP="00821964">
            <w:pPr>
              <w:autoSpaceDE w:val="0"/>
              <w:autoSpaceDN w:val="0"/>
              <w:adjustRightInd w:val="0"/>
              <w:rPr>
                <w:rFonts w:ascii="Arial" w:hAnsi="Arial" w:cs="Arial"/>
                <w:sz w:val="20"/>
                <w:szCs w:val="20"/>
              </w:rPr>
            </w:pPr>
            <w:r w:rsidRPr="004D14CB">
              <w:rPr>
                <w:rFonts w:ascii="Arial" w:hAnsi="Arial" w:cs="Arial"/>
                <w:sz w:val="20"/>
                <w:szCs w:val="20"/>
              </w:rPr>
              <w:t>284.25</w:t>
            </w:r>
          </w:p>
        </w:tc>
        <w:tc>
          <w:tcPr>
            <w:tcW w:w="1620" w:type="dxa"/>
          </w:tcPr>
          <w:p w14:paraId="7611506B" w14:textId="77777777" w:rsidR="00821964" w:rsidRPr="00086526" w:rsidRDefault="00821964" w:rsidP="00821964">
            <w:pPr>
              <w:autoSpaceDE w:val="0"/>
              <w:autoSpaceDN w:val="0"/>
              <w:adjustRightInd w:val="0"/>
              <w:rPr>
                <w:rFonts w:ascii="Arial" w:hAnsi="Arial" w:cs="Arial"/>
                <w:sz w:val="20"/>
                <w:szCs w:val="20"/>
                <w:rPrChange w:id="55" w:author="Kaiying Lu" w:date="2022-01-20T06:11:00Z">
                  <w:rPr>
                    <w:rFonts w:ascii="Arial" w:hAnsi="Arial" w:cs="Arial"/>
                    <w:sz w:val="20"/>
                    <w:szCs w:val="20"/>
                  </w:rPr>
                </w:rPrChange>
              </w:rPr>
            </w:pPr>
            <w:r w:rsidRPr="004D14CB">
              <w:rPr>
                <w:rFonts w:ascii="Arial" w:hAnsi="Arial" w:cs="Arial"/>
                <w:sz w:val="20"/>
                <w:szCs w:val="20"/>
              </w:rPr>
              <w:t>Channel switch operation of a BSS is performed using Beacon frame that incl</w:t>
            </w:r>
            <w:r w:rsidRPr="00086526">
              <w:rPr>
                <w:rFonts w:ascii="Arial" w:hAnsi="Arial" w:cs="Arial"/>
                <w:sz w:val="20"/>
                <w:szCs w:val="20"/>
                <w:rPrChange w:id="56" w:author="Kaiying Lu" w:date="2022-01-20T06:11:00Z">
                  <w:rPr>
                    <w:rFonts w:ascii="Arial" w:hAnsi="Arial" w:cs="Arial"/>
                    <w:sz w:val="20"/>
                    <w:szCs w:val="20"/>
                  </w:rPr>
                </w:rPrChange>
              </w:rPr>
              <w:t xml:space="preserve">uding channel </w:t>
            </w:r>
            <w:proofErr w:type="spellStart"/>
            <w:r w:rsidRPr="00086526">
              <w:rPr>
                <w:rFonts w:ascii="Arial" w:hAnsi="Arial" w:cs="Arial"/>
                <w:sz w:val="20"/>
                <w:szCs w:val="20"/>
                <w:rPrChange w:id="57" w:author="Kaiying Lu" w:date="2022-01-20T06:11:00Z">
                  <w:rPr>
                    <w:rFonts w:ascii="Arial" w:hAnsi="Arial" w:cs="Arial"/>
                    <w:sz w:val="20"/>
                    <w:szCs w:val="20"/>
                  </w:rPr>
                </w:rPrChange>
              </w:rPr>
              <w:lastRenderedPageBreak/>
              <w:t>switcing</w:t>
            </w:r>
            <w:proofErr w:type="spellEnd"/>
            <w:r w:rsidRPr="00086526">
              <w:rPr>
                <w:rFonts w:ascii="Arial" w:hAnsi="Arial" w:cs="Arial"/>
                <w:sz w:val="20"/>
                <w:szCs w:val="20"/>
                <w:rPrChange w:id="58" w:author="Kaiying Lu" w:date="2022-01-20T06:11:00Z">
                  <w:rPr>
                    <w:rFonts w:ascii="Arial" w:hAnsi="Arial" w:cs="Arial"/>
                    <w:sz w:val="20"/>
                    <w:szCs w:val="20"/>
                  </w:rPr>
                </w:rPrChange>
              </w:rPr>
              <w:t xml:space="preserve"> element.</w:t>
            </w:r>
          </w:p>
          <w:p w14:paraId="4335CC08" w14:textId="1147164E" w:rsidR="00821964" w:rsidRPr="00086526" w:rsidRDefault="00821964" w:rsidP="00821964">
            <w:pPr>
              <w:autoSpaceDE w:val="0"/>
              <w:autoSpaceDN w:val="0"/>
              <w:adjustRightInd w:val="0"/>
              <w:rPr>
                <w:rFonts w:ascii="Arial" w:hAnsi="Arial" w:cs="Arial"/>
                <w:sz w:val="20"/>
                <w:szCs w:val="20"/>
                <w:rPrChange w:id="59" w:author="Kaiying Lu" w:date="2022-01-20T06:11:00Z">
                  <w:rPr>
                    <w:rFonts w:ascii="Arial" w:hAnsi="Arial" w:cs="Arial"/>
                    <w:sz w:val="20"/>
                    <w:szCs w:val="20"/>
                  </w:rPr>
                </w:rPrChange>
              </w:rPr>
            </w:pPr>
            <w:r w:rsidRPr="00086526">
              <w:rPr>
                <w:rFonts w:ascii="Arial" w:hAnsi="Arial" w:cs="Arial"/>
                <w:sz w:val="20"/>
                <w:szCs w:val="20"/>
                <w:rPrChange w:id="60" w:author="Kaiying Lu" w:date="2022-01-20T06:11:00Z">
                  <w:rPr>
                    <w:rFonts w:ascii="Arial" w:hAnsi="Arial" w:cs="Arial"/>
                    <w:sz w:val="20"/>
                    <w:szCs w:val="20"/>
                  </w:rPr>
                </w:rPrChange>
              </w:rPr>
              <w:t>In the case of nonprimary link BSS, it is unclear how the BSS switch operating channel without Beacon frame on the nonprimary link.</w:t>
            </w:r>
          </w:p>
        </w:tc>
        <w:tc>
          <w:tcPr>
            <w:tcW w:w="1391" w:type="dxa"/>
          </w:tcPr>
          <w:p w14:paraId="01E13629" w14:textId="6F2F6482" w:rsidR="00821964" w:rsidRPr="00086526" w:rsidRDefault="00821964" w:rsidP="00821964">
            <w:pPr>
              <w:autoSpaceDE w:val="0"/>
              <w:autoSpaceDN w:val="0"/>
              <w:adjustRightInd w:val="0"/>
              <w:rPr>
                <w:rFonts w:ascii="Arial" w:hAnsi="Arial" w:cs="Arial"/>
                <w:sz w:val="20"/>
                <w:szCs w:val="20"/>
                <w:rPrChange w:id="61" w:author="Kaiying Lu" w:date="2022-01-20T06:11:00Z">
                  <w:rPr>
                    <w:rFonts w:ascii="Arial" w:hAnsi="Arial" w:cs="Arial"/>
                    <w:sz w:val="20"/>
                    <w:szCs w:val="20"/>
                  </w:rPr>
                </w:rPrChange>
              </w:rPr>
            </w:pPr>
            <w:r w:rsidRPr="00086526">
              <w:rPr>
                <w:rFonts w:ascii="Arial" w:hAnsi="Arial" w:cs="Arial"/>
                <w:sz w:val="20"/>
                <w:szCs w:val="20"/>
                <w:rPrChange w:id="62" w:author="Kaiying Lu" w:date="2022-01-20T06:11:00Z">
                  <w:rPr>
                    <w:rFonts w:ascii="Arial" w:hAnsi="Arial" w:cs="Arial"/>
                    <w:sz w:val="20"/>
                    <w:szCs w:val="20"/>
                  </w:rPr>
                </w:rPrChange>
              </w:rPr>
              <w:lastRenderedPageBreak/>
              <w:t xml:space="preserve">It is recommended to provide an operating channel switching method for the BSS of </w:t>
            </w:r>
            <w:r w:rsidRPr="00086526">
              <w:rPr>
                <w:rFonts w:ascii="Arial" w:hAnsi="Arial" w:cs="Arial"/>
                <w:sz w:val="20"/>
                <w:szCs w:val="20"/>
                <w:rPrChange w:id="63" w:author="Kaiying Lu" w:date="2022-01-20T06:11:00Z">
                  <w:rPr>
                    <w:rFonts w:ascii="Arial" w:hAnsi="Arial" w:cs="Arial"/>
                    <w:sz w:val="20"/>
                    <w:szCs w:val="20"/>
                  </w:rPr>
                </w:rPrChange>
              </w:rPr>
              <w:lastRenderedPageBreak/>
              <w:t>the nonprimary link AP.</w:t>
            </w:r>
          </w:p>
        </w:tc>
        <w:tc>
          <w:tcPr>
            <w:tcW w:w="3513" w:type="dxa"/>
          </w:tcPr>
          <w:p w14:paraId="4DD87915" w14:textId="77777777" w:rsidR="00821964" w:rsidRPr="00086526" w:rsidRDefault="00821964" w:rsidP="00821964">
            <w:pPr>
              <w:autoSpaceDE w:val="0"/>
              <w:autoSpaceDN w:val="0"/>
              <w:adjustRightInd w:val="0"/>
              <w:rPr>
                <w:rFonts w:ascii="Arial" w:eastAsia="SimSun" w:hAnsi="Arial" w:cs="Arial"/>
                <w:sz w:val="20"/>
                <w:szCs w:val="20"/>
                <w:lang w:eastAsia="zh-CN"/>
                <w:rPrChange w:id="64" w:author="Kaiying Lu" w:date="2022-01-20T06:11:00Z">
                  <w:rPr>
                    <w:rFonts w:ascii="Arial" w:eastAsia="SimSun" w:hAnsi="Arial" w:cs="Arial"/>
                    <w:sz w:val="20"/>
                    <w:szCs w:val="20"/>
                    <w:lang w:eastAsia="zh-CN"/>
                  </w:rPr>
                </w:rPrChange>
              </w:rPr>
            </w:pPr>
            <w:r w:rsidRPr="00086526">
              <w:rPr>
                <w:rFonts w:ascii="Arial" w:eastAsia="SimSun" w:hAnsi="Arial" w:cs="Arial"/>
                <w:sz w:val="20"/>
                <w:szCs w:val="20"/>
                <w:lang w:eastAsia="zh-CN"/>
                <w:rPrChange w:id="65" w:author="Kaiying Lu" w:date="2022-01-20T06:11:00Z">
                  <w:rPr>
                    <w:rFonts w:ascii="Arial" w:eastAsia="SimSun" w:hAnsi="Arial" w:cs="Arial"/>
                    <w:sz w:val="20"/>
                    <w:szCs w:val="20"/>
                    <w:lang w:eastAsia="zh-CN"/>
                  </w:rPr>
                </w:rPrChange>
              </w:rPr>
              <w:lastRenderedPageBreak/>
              <w:t>Revised</w:t>
            </w:r>
          </w:p>
          <w:p w14:paraId="04A9F2C0" w14:textId="77777777" w:rsidR="00821964" w:rsidRPr="00086526" w:rsidRDefault="00821964" w:rsidP="00821964">
            <w:pPr>
              <w:autoSpaceDE w:val="0"/>
              <w:autoSpaceDN w:val="0"/>
              <w:adjustRightInd w:val="0"/>
              <w:rPr>
                <w:rFonts w:ascii="Arial" w:eastAsia="SimSun" w:hAnsi="Arial" w:cs="Arial"/>
                <w:sz w:val="20"/>
                <w:szCs w:val="20"/>
                <w:lang w:eastAsia="zh-CN"/>
                <w:rPrChange w:id="66" w:author="Kaiying Lu" w:date="2022-01-20T06:11:00Z">
                  <w:rPr>
                    <w:rFonts w:ascii="Arial" w:eastAsia="SimSun" w:hAnsi="Arial" w:cs="Arial"/>
                    <w:sz w:val="20"/>
                    <w:szCs w:val="20"/>
                    <w:lang w:eastAsia="zh-CN"/>
                  </w:rPr>
                </w:rPrChange>
              </w:rPr>
            </w:pPr>
          </w:p>
          <w:p w14:paraId="06D2543E" w14:textId="77777777" w:rsidR="00821964" w:rsidRPr="00086526" w:rsidRDefault="00821964" w:rsidP="00821964">
            <w:pPr>
              <w:autoSpaceDE w:val="0"/>
              <w:autoSpaceDN w:val="0"/>
              <w:adjustRightInd w:val="0"/>
              <w:rPr>
                <w:rFonts w:ascii="Arial" w:eastAsia="SimSun" w:hAnsi="Arial" w:cs="Arial"/>
                <w:sz w:val="20"/>
                <w:szCs w:val="20"/>
                <w:lang w:eastAsia="zh-CN"/>
                <w:rPrChange w:id="67" w:author="Kaiying Lu" w:date="2022-01-20T06:11:00Z">
                  <w:rPr>
                    <w:rFonts w:ascii="Arial" w:eastAsia="SimSun" w:hAnsi="Arial" w:cs="Arial"/>
                    <w:sz w:val="20"/>
                    <w:szCs w:val="20"/>
                    <w:lang w:eastAsia="zh-CN"/>
                  </w:rPr>
                </w:rPrChange>
              </w:rPr>
            </w:pPr>
            <w:r w:rsidRPr="00086526">
              <w:rPr>
                <w:rFonts w:ascii="Arial" w:eastAsia="SimSun" w:hAnsi="Arial" w:cs="Arial"/>
                <w:sz w:val="20"/>
                <w:szCs w:val="20"/>
                <w:lang w:eastAsia="zh-CN"/>
                <w:rPrChange w:id="68" w:author="Kaiying Lu" w:date="2022-01-20T06:11:00Z">
                  <w:rPr>
                    <w:rFonts w:ascii="Arial" w:eastAsia="SimSun" w:hAnsi="Arial" w:cs="Arial"/>
                    <w:sz w:val="20"/>
                    <w:szCs w:val="20"/>
                    <w:lang w:eastAsia="zh-CN"/>
                  </w:rPr>
                </w:rPrChange>
              </w:rPr>
              <w:t>Agree with the commenter in principle.</w:t>
            </w:r>
          </w:p>
          <w:p w14:paraId="4DF6939B" w14:textId="77777777" w:rsidR="00821964" w:rsidRPr="00086526" w:rsidRDefault="00821964" w:rsidP="00821964">
            <w:pPr>
              <w:autoSpaceDE w:val="0"/>
              <w:autoSpaceDN w:val="0"/>
              <w:adjustRightInd w:val="0"/>
              <w:rPr>
                <w:rFonts w:ascii="Arial" w:eastAsia="SimSun" w:hAnsi="Arial" w:cs="Arial"/>
                <w:sz w:val="20"/>
                <w:szCs w:val="20"/>
                <w:lang w:eastAsia="zh-CN"/>
                <w:rPrChange w:id="69" w:author="Kaiying Lu" w:date="2022-01-20T06:11:00Z">
                  <w:rPr>
                    <w:rFonts w:ascii="Arial" w:eastAsia="SimSun" w:hAnsi="Arial" w:cs="Arial"/>
                    <w:sz w:val="20"/>
                    <w:szCs w:val="20"/>
                    <w:lang w:eastAsia="zh-CN"/>
                  </w:rPr>
                </w:rPrChange>
              </w:rPr>
            </w:pPr>
          </w:p>
          <w:p w14:paraId="07898D49" w14:textId="77777777" w:rsidR="00821964" w:rsidRPr="00086526" w:rsidRDefault="00821964" w:rsidP="00821964">
            <w:pPr>
              <w:autoSpaceDE w:val="0"/>
              <w:autoSpaceDN w:val="0"/>
              <w:adjustRightInd w:val="0"/>
              <w:rPr>
                <w:rFonts w:ascii="Arial" w:eastAsia="SimSun" w:hAnsi="Arial" w:cs="Arial"/>
                <w:sz w:val="20"/>
                <w:szCs w:val="20"/>
                <w:lang w:eastAsia="zh-CN"/>
                <w:rPrChange w:id="70" w:author="Kaiying Lu" w:date="2022-01-20T06:11:00Z">
                  <w:rPr>
                    <w:rFonts w:ascii="Arial" w:eastAsia="SimSun" w:hAnsi="Arial" w:cs="Arial"/>
                    <w:sz w:val="20"/>
                    <w:szCs w:val="20"/>
                    <w:lang w:eastAsia="zh-CN"/>
                  </w:rPr>
                </w:rPrChange>
              </w:rPr>
            </w:pPr>
            <w:r w:rsidRPr="00086526">
              <w:rPr>
                <w:rFonts w:ascii="Arial" w:eastAsia="SimSun" w:hAnsi="Arial" w:cs="Arial"/>
                <w:sz w:val="20"/>
                <w:szCs w:val="20"/>
                <w:lang w:eastAsia="zh-CN"/>
                <w:rPrChange w:id="71" w:author="Kaiying Lu" w:date="2022-01-20T06:11:00Z">
                  <w:rPr>
                    <w:rFonts w:ascii="Arial" w:eastAsia="SimSun" w:hAnsi="Arial" w:cs="Arial"/>
                    <w:sz w:val="20"/>
                    <w:szCs w:val="20"/>
                    <w:lang w:eastAsia="zh-CN"/>
                  </w:rPr>
                </w:rPrChange>
              </w:rPr>
              <w:t xml:space="preserve">A subclause ’35.3.18.4 NSTR Mobile AP MLD Multi-link procedures for channel switching, extended channel </w:t>
            </w:r>
            <w:r w:rsidRPr="00086526">
              <w:rPr>
                <w:rFonts w:ascii="Arial" w:eastAsia="SimSun" w:hAnsi="Arial" w:cs="Arial"/>
                <w:sz w:val="20"/>
                <w:szCs w:val="20"/>
                <w:lang w:eastAsia="zh-CN"/>
                <w:rPrChange w:id="72" w:author="Kaiying Lu" w:date="2022-01-20T06:11:00Z">
                  <w:rPr>
                    <w:rFonts w:ascii="Arial" w:eastAsia="SimSun" w:hAnsi="Arial" w:cs="Arial"/>
                    <w:sz w:val="20"/>
                    <w:szCs w:val="20"/>
                    <w:lang w:eastAsia="zh-CN"/>
                  </w:rPr>
                </w:rPrChange>
              </w:rPr>
              <w:lastRenderedPageBreak/>
              <w:t>switching, and channel quieting’ is added.</w:t>
            </w:r>
          </w:p>
          <w:p w14:paraId="42FDD32E" w14:textId="77777777" w:rsidR="00821964" w:rsidRPr="00086526" w:rsidRDefault="00821964" w:rsidP="00821964">
            <w:pPr>
              <w:autoSpaceDE w:val="0"/>
              <w:autoSpaceDN w:val="0"/>
              <w:adjustRightInd w:val="0"/>
              <w:rPr>
                <w:rFonts w:ascii="Arial" w:eastAsia="SimSun" w:hAnsi="Arial" w:cs="Arial"/>
                <w:sz w:val="20"/>
                <w:szCs w:val="20"/>
                <w:lang w:eastAsia="zh-CN"/>
                <w:rPrChange w:id="73" w:author="Kaiying Lu" w:date="2022-01-20T06:11:00Z">
                  <w:rPr>
                    <w:rFonts w:ascii="Arial" w:eastAsia="SimSun" w:hAnsi="Arial" w:cs="Arial"/>
                    <w:sz w:val="20"/>
                    <w:szCs w:val="20"/>
                    <w:lang w:eastAsia="zh-CN"/>
                  </w:rPr>
                </w:rPrChange>
              </w:rPr>
            </w:pPr>
          </w:p>
          <w:p w14:paraId="1E9B6541" w14:textId="77777777" w:rsidR="00821964" w:rsidRPr="00086526" w:rsidRDefault="00821964" w:rsidP="00821964">
            <w:pPr>
              <w:autoSpaceDE w:val="0"/>
              <w:autoSpaceDN w:val="0"/>
              <w:adjustRightInd w:val="0"/>
              <w:rPr>
                <w:rFonts w:ascii="Arial" w:eastAsia="SimSun" w:hAnsi="Arial" w:cs="Arial"/>
                <w:sz w:val="20"/>
                <w:szCs w:val="20"/>
                <w:lang w:eastAsia="zh-CN"/>
                <w:rPrChange w:id="74" w:author="Kaiying Lu" w:date="2022-01-20T06:11:00Z">
                  <w:rPr>
                    <w:rFonts w:ascii="Arial" w:eastAsia="SimSun" w:hAnsi="Arial" w:cs="Arial"/>
                    <w:sz w:val="20"/>
                    <w:szCs w:val="20"/>
                    <w:lang w:eastAsia="zh-CN"/>
                  </w:rPr>
                </w:rPrChange>
              </w:rPr>
            </w:pPr>
          </w:p>
          <w:p w14:paraId="4A882469" w14:textId="77777777" w:rsidR="00821964" w:rsidRPr="00086526" w:rsidRDefault="00821964" w:rsidP="00821964">
            <w:pPr>
              <w:autoSpaceDE w:val="0"/>
              <w:autoSpaceDN w:val="0"/>
              <w:adjustRightInd w:val="0"/>
              <w:rPr>
                <w:rFonts w:ascii="Arial" w:eastAsia="SimSun" w:hAnsi="Arial" w:cs="Arial"/>
                <w:sz w:val="20"/>
                <w:szCs w:val="20"/>
                <w:lang w:eastAsia="zh-CN"/>
                <w:rPrChange w:id="75" w:author="Kaiying Lu" w:date="2022-01-20T06:11:00Z">
                  <w:rPr>
                    <w:rFonts w:ascii="Arial" w:eastAsia="SimSun" w:hAnsi="Arial" w:cs="Arial"/>
                    <w:sz w:val="20"/>
                    <w:szCs w:val="20"/>
                    <w:lang w:eastAsia="zh-CN"/>
                  </w:rPr>
                </w:rPrChange>
              </w:rPr>
            </w:pPr>
          </w:p>
          <w:p w14:paraId="63E9BA04" w14:textId="17406472" w:rsidR="00821964" w:rsidRPr="00086526" w:rsidRDefault="00821964" w:rsidP="00821964">
            <w:pPr>
              <w:autoSpaceDE w:val="0"/>
              <w:autoSpaceDN w:val="0"/>
              <w:adjustRightInd w:val="0"/>
              <w:rPr>
                <w:rFonts w:ascii="Arial" w:eastAsia="SimSun" w:hAnsi="Arial" w:cs="Arial"/>
                <w:sz w:val="20"/>
                <w:szCs w:val="20"/>
                <w:lang w:eastAsia="zh-CN"/>
                <w:rPrChange w:id="76" w:author="Kaiying Lu" w:date="2022-01-20T06:11:00Z">
                  <w:rPr>
                    <w:rFonts w:ascii="Arial" w:eastAsia="SimSun" w:hAnsi="Arial" w:cs="Arial"/>
                    <w:sz w:val="20"/>
                    <w:szCs w:val="20"/>
                    <w:lang w:eastAsia="zh-CN"/>
                  </w:rPr>
                </w:rPrChange>
              </w:rPr>
            </w:pPr>
            <w:proofErr w:type="spellStart"/>
            <w:r w:rsidRPr="00086526">
              <w:rPr>
                <w:rFonts w:ascii="Arial" w:eastAsia="SimSun" w:hAnsi="Arial" w:cs="Arial"/>
                <w:sz w:val="20"/>
                <w:szCs w:val="20"/>
                <w:lang w:eastAsia="zh-CN"/>
                <w:rPrChange w:id="77" w:author="Kaiying Lu" w:date="2022-01-20T06:11:00Z">
                  <w:rPr>
                    <w:rFonts w:ascii="Arial" w:eastAsia="SimSun" w:hAnsi="Arial" w:cs="Arial"/>
                    <w:sz w:val="20"/>
                    <w:szCs w:val="20"/>
                    <w:lang w:eastAsia="zh-CN"/>
                  </w:rPr>
                </w:rPrChange>
              </w:rPr>
              <w:t>TGbe</w:t>
            </w:r>
            <w:proofErr w:type="spellEnd"/>
            <w:r w:rsidRPr="00086526">
              <w:rPr>
                <w:rFonts w:ascii="Arial" w:eastAsia="SimSun" w:hAnsi="Arial" w:cs="Arial"/>
                <w:sz w:val="20"/>
                <w:szCs w:val="20"/>
                <w:lang w:eastAsia="zh-CN"/>
                <w:rPrChange w:id="78" w:author="Kaiying Lu" w:date="2022-01-20T06:11:00Z">
                  <w:rPr>
                    <w:rFonts w:ascii="Arial" w:eastAsia="SimSun" w:hAnsi="Arial" w:cs="Arial"/>
                    <w:sz w:val="20"/>
                    <w:szCs w:val="20"/>
                    <w:lang w:eastAsia="zh-CN"/>
                  </w:rPr>
                </w:rPrChange>
              </w:rPr>
              <w:t xml:space="preserve"> editor to make the changes shown in doc 21/1786</w:t>
            </w:r>
            <w:del w:id="79" w:author="Kaiying Lu" w:date="2022-01-17T00:18:00Z">
              <w:r w:rsidRPr="00086526" w:rsidDel="002B76DE">
                <w:rPr>
                  <w:rFonts w:ascii="Arial" w:eastAsia="SimSun" w:hAnsi="Arial" w:cs="Arial"/>
                  <w:sz w:val="20"/>
                  <w:szCs w:val="20"/>
                  <w:lang w:eastAsia="zh-CN"/>
                  <w:rPrChange w:id="80" w:author="Kaiying Lu" w:date="2022-01-20T06:11:00Z">
                    <w:rPr>
                      <w:rFonts w:ascii="Arial" w:eastAsia="SimSun" w:hAnsi="Arial" w:cs="Arial"/>
                      <w:sz w:val="20"/>
                      <w:szCs w:val="20"/>
                      <w:lang w:eastAsia="zh-CN"/>
                    </w:rPr>
                  </w:rPrChange>
                </w:rPr>
                <w:delText>r1</w:delText>
              </w:r>
            </w:del>
            <w:ins w:id="81" w:author="Kaiying Lu" w:date="2022-01-17T00:18:00Z">
              <w:r w:rsidR="002B76DE" w:rsidRPr="00086526">
                <w:rPr>
                  <w:rFonts w:ascii="Arial" w:eastAsia="SimSun" w:hAnsi="Arial" w:cs="Arial"/>
                  <w:sz w:val="20"/>
                  <w:szCs w:val="20"/>
                  <w:lang w:eastAsia="zh-CN"/>
                  <w:rPrChange w:id="82" w:author="Kaiying Lu" w:date="2022-01-20T06:11:00Z">
                    <w:rPr>
                      <w:rFonts w:ascii="Arial" w:eastAsia="SimSun" w:hAnsi="Arial" w:cs="Arial"/>
                      <w:sz w:val="20"/>
                      <w:szCs w:val="20"/>
                      <w:lang w:eastAsia="zh-CN"/>
                    </w:rPr>
                  </w:rPrChange>
                </w:rPr>
                <w:t>r2</w:t>
              </w:r>
            </w:ins>
            <w:r w:rsidRPr="00086526">
              <w:rPr>
                <w:rFonts w:ascii="Arial" w:eastAsia="SimSun" w:hAnsi="Arial" w:cs="Arial"/>
                <w:sz w:val="20"/>
                <w:szCs w:val="20"/>
                <w:lang w:eastAsia="zh-CN"/>
                <w:rPrChange w:id="83" w:author="Kaiying Lu" w:date="2022-01-20T06:11:00Z">
                  <w:rPr>
                    <w:rFonts w:ascii="Arial" w:eastAsia="SimSun" w:hAnsi="Arial" w:cs="Arial"/>
                    <w:sz w:val="20"/>
                    <w:szCs w:val="20"/>
                    <w:lang w:eastAsia="zh-CN"/>
                  </w:rPr>
                </w:rPrChange>
              </w:rPr>
              <w:t xml:space="preserve"> under CID 4082, 5699, 6966.</w:t>
            </w:r>
          </w:p>
          <w:p w14:paraId="37E781E9" w14:textId="77777777" w:rsidR="00821964" w:rsidRPr="00086526" w:rsidRDefault="00821964" w:rsidP="00821964">
            <w:pPr>
              <w:autoSpaceDE w:val="0"/>
              <w:autoSpaceDN w:val="0"/>
              <w:adjustRightInd w:val="0"/>
              <w:rPr>
                <w:rFonts w:ascii="Arial" w:eastAsia="SimSun" w:hAnsi="Arial" w:cs="Arial"/>
                <w:sz w:val="20"/>
                <w:szCs w:val="20"/>
                <w:lang w:eastAsia="zh-CN"/>
                <w:rPrChange w:id="84" w:author="Kaiying Lu" w:date="2022-01-20T06:11:00Z">
                  <w:rPr>
                    <w:rFonts w:ascii="Arial" w:eastAsia="SimSun" w:hAnsi="Arial" w:cs="Arial"/>
                    <w:sz w:val="20"/>
                    <w:szCs w:val="20"/>
                    <w:lang w:eastAsia="zh-CN"/>
                  </w:rPr>
                </w:rPrChange>
              </w:rPr>
            </w:pPr>
          </w:p>
        </w:tc>
      </w:tr>
      <w:tr w:rsidR="00821964" w:rsidRPr="00AD5DF3" w14:paraId="2AFDD48C" w14:textId="77777777" w:rsidTr="006E27BE">
        <w:trPr>
          <w:trHeight w:val="980"/>
        </w:trPr>
        <w:tc>
          <w:tcPr>
            <w:tcW w:w="758" w:type="dxa"/>
          </w:tcPr>
          <w:p w14:paraId="5BBA9A95" w14:textId="2AA1846E" w:rsidR="00821964" w:rsidRPr="00267930" w:rsidRDefault="00821964" w:rsidP="00821964">
            <w:pPr>
              <w:autoSpaceDE w:val="0"/>
              <w:autoSpaceDN w:val="0"/>
              <w:adjustRightInd w:val="0"/>
              <w:rPr>
                <w:rFonts w:ascii="Arial" w:hAnsi="Arial" w:cs="Arial"/>
                <w:sz w:val="20"/>
              </w:rPr>
            </w:pPr>
            <w:commentRangeStart w:id="85"/>
            <w:del w:id="86" w:author="Kaiying Lu" w:date="2022-01-24T23:06:00Z">
              <w:r w:rsidRPr="00267930" w:rsidDel="00267930">
                <w:rPr>
                  <w:rFonts w:ascii="Arial" w:hAnsi="Arial" w:cs="Arial"/>
                  <w:sz w:val="20"/>
                  <w:szCs w:val="20"/>
                </w:rPr>
                <w:lastRenderedPageBreak/>
                <w:delText>5267</w:delText>
              </w:r>
            </w:del>
            <w:commentRangeEnd w:id="85"/>
            <w:r w:rsidR="00267930">
              <w:rPr>
                <w:rStyle w:val="CommentReference"/>
              </w:rPr>
              <w:commentReference w:id="85"/>
            </w:r>
          </w:p>
        </w:tc>
        <w:tc>
          <w:tcPr>
            <w:tcW w:w="1290" w:type="dxa"/>
          </w:tcPr>
          <w:p w14:paraId="20C92C2F" w14:textId="16287F1F" w:rsidR="00821964" w:rsidRPr="00267930" w:rsidRDefault="00821964" w:rsidP="00821964">
            <w:pPr>
              <w:autoSpaceDE w:val="0"/>
              <w:autoSpaceDN w:val="0"/>
              <w:adjustRightInd w:val="0"/>
              <w:rPr>
                <w:rFonts w:ascii="Arial" w:hAnsi="Arial" w:cs="Arial"/>
                <w:sz w:val="20"/>
              </w:rPr>
            </w:pPr>
            <w:del w:id="87" w:author="Kaiying Lu" w:date="2022-01-24T23:06:00Z">
              <w:r w:rsidRPr="00267930" w:rsidDel="00267930">
                <w:rPr>
                  <w:rFonts w:ascii="Arial" w:hAnsi="Arial" w:cs="Arial"/>
                  <w:sz w:val="20"/>
                  <w:szCs w:val="20"/>
                </w:rPr>
                <w:delText>Insun Jang</w:delText>
              </w:r>
            </w:del>
          </w:p>
        </w:tc>
        <w:tc>
          <w:tcPr>
            <w:tcW w:w="1074" w:type="dxa"/>
          </w:tcPr>
          <w:p w14:paraId="60B0C9AF" w14:textId="5F6739FD" w:rsidR="00821964" w:rsidRPr="00267930" w:rsidRDefault="00821964" w:rsidP="00821964">
            <w:pPr>
              <w:autoSpaceDE w:val="0"/>
              <w:autoSpaceDN w:val="0"/>
              <w:adjustRightInd w:val="0"/>
              <w:rPr>
                <w:rFonts w:ascii="Arial" w:hAnsi="Arial" w:cs="Arial"/>
                <w:sz w:val="20"/>
              </w:rPr>
            </w:pPr>
            <w:del w:id="88" w:author="Kaiying Lu" w:date="2022-01-24T23:06:00Z">
              <w:r w:rsidRPr="00267930" w:rsidDel="00267930">
                <w:rPr>
                  <w:rFonts w:ascii="Arial" w:hAnsi="Arial" w:cs="Arial"/>
                  <w:sz w:val="20"/>
                  <w:szCs w:val="20"/>
                </w:rPr>
                <w:delText>35.3.17.1</w:delText>
              </w:r>
            </w:del>
          </w:p>
        </w:tc>
        <w:tc>
          <w:tcPr>
            <w:tcW w:w="1019" w:type="dxa"/>
          </w:tcPr>
          <w:p w14:paraId="79362AC4" w14:textId="68AD6777" w:rsidR="00821964" w:rsidRPr="00267930" w:rsidRDefault="00821964" w:rsidP="00821964">
            <w:pPr>
              <w:autoSpaceDE w:val="0"/>
              <w:autoSpaceDN w:val="0"/>
              <w:adjustRightInd w:val="0"/>
              <w:rPr>
                <w:rFonts w:ascii="Arial" w:hAnsi="Arial" w:cs="Arial"/>
                <w:sz w:val="20"/>
              </w:rPr>
            </w:pPr>
            <w:del w:id="89" w:author="Kaiying Lu" w:date="2022-01-24T23:06:00Z">
              <w:r w:rsidRPr="00267930" w:rsidDel="00267930">
                <w:rPr>
                  <w:rFonts w:ascii="Arial" w:hAnsi="Arial" w:cs="Arial"/>
                  <w:sz w:val="20"/>
                  <w:szCs w:val="20"/>
                </w:rPr>
                <w:delText>284.24</w:delText>
              </w:r>
            </w:del>
          </w:p>
        </w:tc>
        <w:tc>
          <w:tcPr>
            <w:tcW w:w="1620" w:type="dxa"/>
          </w:tcPr>
          <w:p w14:paraId="2E13AC7F" w14:textId="3B312D8E" w:rsidR="00821964" w:rsidRPr="00267930" w:rsidRDefault="00821964" w:rsidP="00821964">
            <w:pPr>
              <w:autoSpaceDE w:val="0"/>
              <w:autoSpaceDN w:val="0"/>
              <w:adjustRightInd w:val="0"/>
              <w:rPr>
                <w:rFonts w:ascii="Arial" w:hAnsi="Arial" w:cs="Arial"/>
                <w:sz w:val="20"/>
              </w:rPr>
            </w:pPr>
            <w:del w:id="90" w:author="Kaiying Lu" w:date="2022-01-24T23:06:00Z">
              <w:r w:rsidRPr="00267930" w:rsidDel="00267930">
                <w:rPr>
                  <w:rFonts w:ascii="Arial" w:hAnsi="Arial" w:cs="Arial"/>
                  <w:sz w:val="20"/>
                  <w:szCs w:val="20"/>
                </w:rPr>
                <w:delText>Based on channel states/quality or something, the NSTR soft AP MLD may want to change the primary link to transmit Beacon. Need to consider the scenario</w:delText>
              </w:r>
            </w:del>
          </w:p>
        </w:tc>
        <w:tc>
          <w:tcPr>
            <w:tcW w:w="1391" w:type="dxa"/>
          </w:tcPr>
          <w:p w14:paraId="43CD5163" w14:textId="0A7832FC" w:rsidR="00821964" w:rsidRPr="00267930" w:rsidRDefault="00821964" w:rsidP="00821964">
            <w:pPr>
              <w:autoSpaceDE w:val="0"/>
              <w:autoSpaceDN w:val="0"/>
              <w:adjustRightInd w:val="0"/>
              <w:rPr>
                <w:rFonts w:ascii="Arial" w:hAnsi="Arial" w:cs="Arial"/>
                <w:sz w:val="20"/>
              </w:rPr>
            </w:pPr>
            <w:del w:id="91" w:author="Kaiying Lu" w:date="2022-01-24T23:06:00Z">
              <w:r w:rsidRPr="00267930" w:rsidDel="00267930">
                <w:rPr>
                  <w:rFonts w:ascii="Arial" w:hAnsi="Arial" w:cs="Arial"/>
                  <w:sz w:val="20"/>
                  <w:szCs w:val="20"/>
                </w:rPr>
                <w:delText>As in the comment, we need to consider and handle the case or not to allow the case. If allowed, it needs to consider legacy/EHT STAs operating on primary link and STAs affiliated with any MLD that supports the primary link channel only</w:delText>
              </w:r>
            </w:del>
          </w:p>
        </w:tc>
        <w:tc>
          <w:tcPr>
            <w:tcW w:w="3513" w:type="dxa"/>
          </w:tcPr>
          <w:p w14:paraId="36B82738" w14:textId="57AE1205" w:rsidR="00821964" w:rsidRPr="00267930" w:rsidDel="00267930" w:rsidRDefault="00821964" w:rsidP="00821964">
            <w:pPr>
              <w:autoSpaceDE w:val="0"/>
              <w:autoSpaceDN w:val="0"/>
              <w:adjustRightInd w:val="0"/>
              <w:rPr>
                <w:del w:id="92" w:author="Kaiying Lu" w:date="2022-01-24T23:06:00Z"/>
                <w:rFonts w:ascii="Arial" w:eastAsia="SimSun" w:hAnsi="Arial" w:cs="Arial"/>
                <w:sz w:val="20"/>
                <w:szCs w:val="20"/>
                <w:lang w:eastAsia="zh-CN"/>
              </w:rPr>
            </w:pPr>
            <w:del w:id="93" w:author="Kaiying Lu" w:date="2022-01-24T23:06:00Z">
              <w:r w:rsidRPr="00267930" w:rsidDel="00267930">
                <w:rPr>
                  <w:rFonts w:ascii="Arial" w:eastAsia="SimSun" w:hAnsi="Arial" w:cs="Arial"/>
                  <w:sz w:val="20"/>
                  <w:szCs w:val="20"/>
                  <w:lang w:eastAsia="zh-CN"/>
                </w:rPr>
                <w:delText>Revised</w:delText>
              </w:r>
            </w:del>
          </w:p>
          <w:p w14:paraId="51C56A88" w14:textId="4BF62587" w:rsidR="00821964" w:rsidRPr="00267930" w:rsidDel="00267930" w:rsidRDefault="00821964" w:rsidP="00821964">
            <w:pPr>
              <w:autoSpaceDE w:val="0"/>
              <w:autoSpaceDN w:val="0"/>
              <w:adjustRightInd w:val="0"/>
              <w:rPr>
                <w:del w:id="94" w:author="Kaiying Lu" w:date="2022-01-24T23:06:00Z"/>
                <w:rFonts w:ascii="Arial" w:eastAsia="SimSun" w:hAnsi="Arial" w:cs="Arial"/>
                <w:sz w:val="20"/>
                <w:szCs w:val="20"/>
                <w:lang w:eastAsia="zh-CN"/>
              </w:rPr>
            </w:pPr>
          </w:p>
          <w:p w14:paraId="3F4A1999" w14:textId="33C302F4" w:rsidR="00821964" w:rsidRPr="00267930" w:rsidDel="00267930" w:rsidRDefault="00821964" w:rsidP="00821964">
            <w:pPr>
              <w:autoSpaceDE w:val="0"/>
              <w:autoSpaceDN w:val="0"/>
              <w:adjustRightInd w:val="0"/>
              <w:rPr>
                <w:del w:id="95" w:author="Kaiying Lu" w:date="2022-01-24T23:06:00Z"/>
                <w:rFonts w:ascii="Arial" w:eastAsia="SimSun" w:hAnsi="Arial" w:cs="Arial"/>
                <w:sz w:val="20"/>
                <w:szCs w:val="20"/>
                <w:lang w:eastAsia="zh-CN"/>
              </w:rPr>
            </w:pPr>
            <w:del w:id="96" w:author="Kaiying Lu" w:date="2022-01-24T23:06:00Z">
              <w:r w:rsidRPr="00267930" w:rsidDel="00267930">
                <w:rPr>
                  <w:rFonts w:ascii="Arial" w:eastAsia="SimSun" w:hAnsi="Arial" w:cs="Arial"/>
                  <w:sz w:val="20"/>
                  <w:szCs w:val="20"/>
                  <w:lang w:eastAsia="zh-CN"/>
                </w:rPr>
                <w:delText>Add a note that it is not allowed to change the primary link.</w:delText>
              </w:r>
            </w:del>
          </w:p>
          <w:p w14:paraId="18C4D8AD" w14:textId="5B550B14" w:rsidR="00821964" w:rsidRPr="00267930" w:rsidDel="00267930" w:rsidRDefault="00821964" w:rsidP="00821964">
            <w:pPr>
              <w:autoSpaceDE w:val="0"/>
              <w:autoSpaceDN w:val="0"/>
              <w:adjustRightInd w:val="0"/>
              <w:rPr>
                <w:del w:id="97" w:author="Kaiying Lu" w:date="2022-01-24T23:06:00Z"/>
                <w:rFonts w:ascii="Arial" w:eastAsia="SimSun" w:hAnsi="Arial" w:cs="Arial"/>
                <w:sz w:val="20"/>
                <w:szCs w:val="20"/>
                <w:lang w:eastAsia="zh-CN"/>
              </w:rPr>
            </w:pPr>
          </w:p>
          <w:p w14:paraId="52B9335F" w14:textId="6896E032" w:rsidR="00821964" w:rsidRPr="00267930" w:rsidDel="00267930" w:rsidRDefault="00821964" w:rsidP="00821964">
            <w:pPr>
              <w:autoSpaceDE w:val="0"/>
              <w:autoSpaceDN w:val="0"/>
              <w:adjustRightInd w:val="0"/>
              <w:rPr>
                <w:del w:id="98" w:author="Kaiying Lu" w:date="2022-01-24T23:06:00Z"/>
                <w:rFonts w:ascii="Arial" w:eastAsia="SimSun" w:hAnsi="Arial" w:cs="Arial"/>
                <w:sz w:val="20"/>
                <w:szCs w:val="20"/>
                <w:lang w:eastAsia="zh-CN"/>
              </w:rPr>
            </w:pPr>
          </w:p>
          <w:p w14:paraId="25F4AB24" w14:textId="192B5577" w:rsidR="00821964" w:rsidRPr="00267930" w:rsidDel="00267930" w:rsidRDefault="00821964" w:rsidP="00821964">
            <w:pPr>
              <w:autoSpaceDE w:val="0"/>
              <w:autoSpaceDN w:val="0"/>
              <w:adjustRightInd w:val="0"/>
              <w:rPr>
                <w:del w:id="99" w:author="Kaiying Lu" w:date="2022-01-24T23:06:00Z"/>
                <w:rFonts w:ascii="Arial" w:eastAsia="SimSun" w:hAnsi="Arial" w:cs="Arial"/>
                <w:sz w:val="20"/>
                <w:szCs w:val="20"/>
                <w:lang w:eastAsia="zh-CN"/>
              </w:rPr>
            </w:pPr>
            <w:del w:id="100" w:author="Kaiying Lu" w:date="2022-01-24T23:06:00Z">
              <w:r w:rsidRPr="00267930" w:rsidDel="00267930">
                <w:rPr>
                  <w:rFonts w:ascii="Arial" w:eastAsia="SimSun" w:hAnsi="Arial" w:cs="Arial"/>
                  <w:sz w:val="20"/>
                  <w:szCs w:val="20"/>
                  <w:lang w:eastAsia="zh-CN"/>
                </w:rPr>
                <w:delText>TGbe editor to make the changes shown in doc 21/1786r0</w:delText>
              </w:r>
            </w:del>
            <w:ins w:id="101" w:author="Kaiying Lu [2]" w:date="2021-12-06T16:09:00Z">
              <w:del w:id="102" w:author="Kaiying Lu" w:date="2022-01-24T23:06:00Z">
                <w:r w:rsidRPr="00267930" w:rsidDel="00267930">
                  <w:rPr>
                    <w:rFonts w:ascii="Arial" w:eastAsia="SimSun" w:hAnsi="Arial" w:cs="Arial"/>
                    <w:sz w:val="20"/>
                    <w:szCs w:val="20"/>
                    <w:lang w:eastAsia="zh-CN"/>
                  </w:rPr>
                  <w:delText>1</w:delText>
                </w:r>
              </w:del>
            </w:ins>
            <w:del w:id="103" w:author="Kaiying Lu" w:date="2022-01-24T23:06:00Z">
              <w:r w:rsidRPr="00267930" w:rsidDel="00267930">
                <w:rPr>
                  <w:rFonts w:ascii="Arial" w:eastAsia="SimSun" w:hAnsi="Arial" w:cs="Arial"/>
                  <w:sz w:val="20"/>
                  <w:szCs w:val="20"/>
                  <w:lang w:eastAsia="zh-CN"/>
                </w:rPr>
                <w:delText xml:space="preserve"> under CID 5267.</w:delText>
              </w:r>
            </w:del>
          </w:p>
          <w:p w14:paraId="6C803BDC" w14:textId="2E7A7DCA" w:rsidR="00821964" w:rsidRPr="00267930" w:rsidDel="00267930" w:rsidRDefault="00821964" w:rsidP="00821964">
            <w:pPr>
              <w:autoSpaceDE w:val="0"/>
              <w:autoSpaceDN w:val="0"/>
              <w:adjustRightInd w:val="0"/>
              <w:rPr>
                <w:del w:id="104" w:author="Kaiying Lu" w:date="2022-01-24T23:06:00Z"/>
                <w:rFonts w:ascii="Arial" w:eastAsia="SimSun" w:hAnsi="Arial" w:cs="Arial"/>
                <w:sz w:val="20"/>
                <w:szCs w:val="20"/>
                <w:lang w:eastAsia="zh-CN"/>
              </w:rPr>
            </w:pPr>
          </w:p>
          <w:p w14:paraId="0E854D94" w14:textId="77777777" w:rsidR="00821964" w:rsidRPr="00267930" w:rsidRDefault="00821964" w:rsidP="00821964">
            <w:pPr>
              <w:autoSpaceDE w:val="0"/>
              <w:autoSpaceDN w:val="0"/>
              <w:adjustRightInd w:val="0"/>
              <w:rPr>
                <w:rFonts w:ascii="Arial" w:hAnsi="Arial" w:cs="Arial"/>
                <w:sz w:val="20"/>
                <w:szCs w:val="20"/>
                <w:lang w:eastAsia="zh-CN"/>
              </w:rPr>
            </w:pPr>
          </w:p>
        </w:tc>
      </w:tr>
      <w:tr w:rsidR="00821964" w:rsidRPr="008F0D26" w14:paraId="6850F25C" w14:textId="77777777" w:rsidTr="006E27BE">
        <w:trPr>
          <w:trHeight w:val="980"/>
        </w:trPr>
        <w:tc>
          <w:tcPr>
            <w:tcW w:w="758" w:type="dxa"/>
          </w:tcPr>
          <w:p w14:paraId="7BA56516" w14:textId="3840FD56" w:rsidR="00821964" w:rsidRDefault="00821964" w:rsidP="00821964">
            <w:pPr>
              <w:autoSpaceDE w:val="0"/>
              <w:autoSpaceDN w:val="0"/>
              <w:adjustRightInd w:val="0"/>
              <w:rPr>
                <w:rFonts w:ascii="Arial" w:hAnsi="Arial" w:cs="Arial"/>
                <w:sz w:val="20"/>
              </w:rPr>
            </w:pPr>
            <w:r>
              <w:rPr>
                <w:rFonts w:ascii="Arial" w:hAnsi="Arial" w:cs="Arial"/>
                <w:sz w:val="20"/>
                <w:szCs w:val="20"/>
              </w:rPr>
              <w:t>4210</w:t>
            </w:r>
          </w:p>
        </w:tc>
        <w:tc>
          <w:tcPr>
            <w:tcW w:w="1290" w:type="dxa"/>
          </w:tcPr>
          <w:p w14:paraId="1323EFB6" w14:textId="3E86B509" w:rsidR="00821964" w:rsidRDefault="00821964" w:rsidP="00821964">
            <w:pPr>
              <w:autoSpaceDE w:val="0"/>
              <w:autoSpaceDN w:val="0"/>
              <w:adjustRightInd w:val="0"/>
              <w:rPr>
                <w:rFonts w:ascii="Arial" w:hAnsi="Arial" w:cs="Arial"/>
                <w:sz w:val="20"/>
              </w:rPr>
            </w:pPr>
            <w:r w:rsidRPr="00E44651">
              <w:rPr>
                <w:rFonts w:ascii="Arial" w:hAnsi="Arial" w:cs="Arial"/>
                <w:sz w:val="20"/>
                <w:szCs w:val="20"/>
              </w:rPr>
              <w:t xml:space="preserve">Alfred </w:t>
            </w:r>
            <w:proofErr w:type="spellStart"/>
            <w:r w:rsidRPr="00E44651">
              <w:rPr>
                <w:rFonts w:ascii="Arial" w:hAnsi="Arial" w:cs="Arial"/>
                <w:sz w:val="20"/>
                <w:szCs w:val="20"/>
              </w:rPr>
              <w:t>Asterjadhi</w:t>
            </w:r>
            <w:proofErr w:type="spellEnd"/>
          </w:p>
        </w:tc>
        <w:tc>
          <w:tcPr>
            <w:tcW w:w="1074" w:type="dxa"/>
          </w:tcPr>
          <w:p w14:paraId="64AFD030" w14:textId="77777777" w:rsidR="00821964" w:rsidRDefault="00821964" w:rsidP="00821964">
            <w:pPr>
              <w:autoSpaceDE w:val="0"/>
              <w:autoSpaceDN w:val="0"/>
              <w:adjustRightInd w:val="0"/>
              <w:rPr>
                <w:rFonts w:ascii="Arial" w:hAnsi="Arial" w:cs="Arial"/>
                <w:sz w:val="20"/>
              </w:rPr>
            </w:pPr>
            <w:r>
              <w:rPr>
                <w:rFonts w:ascii="Arial" w:hAnsi="Arial" w:cs="Arial"/>
                <w:sz w:val="20"/>
                <w:szCs w:val="20"/>
              </w:rPr>
              <w:t>35.3.17.1</w:t>
            </w:r>
          </w:p>
        </w:tc>
        <w:tc>
          <w:tcPr>
            <w:tcW w:w="1019" w:type="dxa"/>
          </w:tcPr>
          <w:p w14:paraId="47D2AEAF" w14:textId="13E9ED8C" w:rsidR="00821964" w:rsidRDefault="00821964" w:rsidP="00821964">
            <w:pPr>
              <w:autoSpaceDE w:val="0"/>
              <w:autoSpaceDN w:val="0"/>
              <w:adjustRightInd w:val="0"/>
              <w:rPr>
                <w:rFonts w:ascii="Arial" w:hAnsi="Arial" w:cs="Arial"/>
                <w:sz w:val="20"/>
              </w:rPr>
            </w:pPr>
            <w:r>
              <w:rPr>
                <w:rFonts w:ascii="Arial" w:hAnsi="Arial" w:cs="Arial"/>
                <w:sz w:val="20"/>
                <w:szCs w:val="20"/>
              </w:rPr>
              <w:t>284.22</w:t>
            </w:r>
          </w:p>
        </w:tc>
        <w:tc>
          <w:tcPr>
            <w:tcW w:w="1620" w:type="dxa"/>
          </w:tcPr>
          <w:p w14:paraId="788442F7" w14:textId="1BE9E45C" w:rsidR="00821964" w:rsidRDefault="00821964" w:rsidP="00821964">
            <w:pPr>
              <w:autoSpaceDE w:val="0"/>
              <w:autoSpaceDN w:val="0"/>
              <w:adjustRightInd w:val="0"/>
              <w:rPr>
                <w:rFonts w:ascii="Arial" w:hAnsi="Arial" w:cs="Arial"/>
                <w:sz w:val="20"/>
              </w:rPr>
            </w:pPr>
            <w:r w:rsidRPr="00E44651">
              <w:rPr>
                <w:rFonts w:ascii="Arial" w:hAnsi="Arial" w:cs="Arial"/>
                <w:sz w:val="20"/>
                <w:szCs w:val="20"/>
              </w:rPr>
              <w:t xml:space="preserve">This last bullet I think should be redundant because all Aps of an AP MLD have different MAC address, id </w:t>
            </w:r>
            <w:proofErr w:type="spellStart"/>
            <w:r w:rsidRPr="00E44651">
              <w:rPr>
                <w:rFonts w:ascii="Arial" w:hAnsi="Arial" w:cs="Arial"/>
                <w:sz w:val="20"/>
                <w:szCs w:val="20"/>
              </w:rPr>
              <w:t>est</w:t>
            </w:r>
            <w:proofErr w:type="spellEnd"/>
            <w:r w:rsidRPr="00E44651">
              <w:rPr>
                <w:rFonts w:ascii="Arial" w:hAnsi="Arial" w:cs="Arial"/>
                <w:sz w:val="20"/>
                <w:szCs w:val="20"/>
              </w:rPr>
              <w:t xml:space="preserve"> Soft AP MLDs as well Either a note is fine or just explicitly </w:t>
            </w:r>
            <w:proofErr w:type="gramStart"/>
            <w:r w:rsidRPr="00E44651">
              <w:rPr>
                <w:rFonts w:ascii="Arial" w:hAnsi="Arial" w:cs="Arial"/>
                <w:sz w:val="20"/>
                <w:szCs w:val="20"/>
              </w:rPr>
              <w:t>say</w:t>
            </w:r>
            <w:proofErr w:type="gramEnd"/>
            <w:r w:rsidRPr="00E44651">
              <w:rPr>
                <w:rFonts w:ascii="Arial" w:hAnsi="Arial" w:cs="Arial"/>
                <w:sz w:val="20"/>
                <w:szCs w:val="20"/>
              </w:rPr>
              <w:t xml:space="preserve"> all things shall be inherited from an AP MLD except the following.</w:t>
            </w:r>
          </w:p>
        </w:tc>
        <w:tc>
          <w:tcPr>
            <w:tcW w:w="1391" w:type="dxa"/>
          </w:tcPr>
          <w:p w14:paraId="050A044E" w14:textId="77777777" w:rsidR="00821964" w:rsidRDefault="00821964" w:rsidP="00821964">
            <w:pPr>
              <w:autoSpaceDE w:val="0"/>
              <w:autoSpaceDN w:val="0"/>
              <w:adjustRightInd w:val="0"/>
              <w:rPr>
                <w:rFonts w:ascii="Arial" w:hAnsi="Arial" w:cs="Arial"/>
                <w:sz w:val="20"/>
              </w:rPr>
            </w:pPr>
            <w:r>
              <w:rPr>
                <w:rFonts w:ascii="Arial" w:hAnsi="Arial" w:cs="Arial"/>
                <w:sz w:val="20"/>
                <w:szCs w:val="20"/>
              </w:rPr>
              <w:t>As in comment</w:t>
            </w:r>
          </w:p>
        </w:tc>
        <w:tc>
          <w:tcPr>
            <w:tcW w:w="3513" w:type="dxa"/>
          </w:tcPr>
          <w:p w14:paraId="6C53E080" w14:textId="77777777" w:rsidR="00821964" w:rsidRPr="008341D0" w:rsidRDefault="00821964" w:rsidP="00821964">
            <w:pPr>
              <w:autoSpaceDE w:val="0"/>
              <w:autoSpaceDN w:val="0"/>
              <w:adjustRightInd w:val="0"/>
              <w:rPr>
                <w:rFonts w:ascii="Arial" w:eastAsia="SimSun" w:hAnsi="Arial" w:cs="Arial"/>
                <w:sz w:val="20"/>
                <w:szCs w:val="20"/>
                <w:lang w:eastAsia="zh-CN"/>
              </w:rPr>
            </w:pPr>
            <w:r w:rsidRPr="008341D0">
              <w:rPr>
                <w:rFonts w:ascii="Arial" w:eastAsia="SimSun" w:hAnsi="Arial" w:cs="Arial"/>
                <w:sz w:val="20"/>
                <w:szCs w:val="20"/>
                <w:lang w:eastAsia="zh-CN"/>
              </w:rPr>
              <w:t>Revised</w:t>
            </w:r>
          </w:p>
          <w:p w14:paraId="68D8893B" w14:textId="77777777" w:rsidR="00821964" w:rsidRPr="008341D0" w:rsidRDefault="00821964" w:rsidP="00821964">
            <w:pPr>
              <w:autoSpaceDE w:val="0"/>
              <w:autoSpaceDN w:val="0"/>
              <w:adjustRightInd w:val="0"/>
              <w:rPr>
                <w:rFonts w:ascii="Arial" w:eastAsia="SimSun" w:hAnsi="Arial" w:cs="Arial"/>
                <w:sz w:val="20"/>
                <w:szCs w:val="20"/>
                <w:lang w:eastAsia="zh-CN"/>
              </w:rPr>
            </w:pPr>
          </w:p>
          <w:p w14:paraId="1D591AEA" w14:textId="77777777" w:rsidR="00821964" w:rsidRDefault="00821964" w:rsidP="00821964">
            <w:pPr>
              <w:autoSpaceDE w:val="0"/>
              <w:autoSpaceDN w:val="0"/>
              <w:adjustRightInd w:val="0"/>
              <w:rPr>
                <w:rFonts w:ascii="Arial" w:eastAsia="SimSun" w:hAnsi="Arial" w:cs="Arial"/>
                <w:sz w:val="20"/>
                <w:szCs w:val="20"/>
                <w:lang w:eastAsia="zh-CN"/>
              </w:rPr>
            </w:pPr>
            <w:r w:rsidRPr="008341D0">
              <w:rPr>
                <w:rFonts w:ascii="Arial" w:eastAsia="SimSun" w:hAnsi="Arial" w:cs="Arial"/>
                <w:sz w:val="20"/>
                <w:szCs w:val="20"/>
                <w:lang w:eastAsia="zh-CN"/>
              </w:rPr>
              <w:t>Agree with the commenter</w:t>
            </w:r>
            <w:r>
              <w:rPr>
                <w:rFonts w:ascii="Arial" w:eastAsia="SimSun" w:hAnsi="Arial" w:cs="Arial"/>
                <w:sz w:val="20"/>
                <w:szCs w:val="20"/>
                <w:lang w:eastAsia="zh-CN"/>
              </w:rPr>
              <w:t xml:space="preserve"> in principle</w:t>
            </w:r>
            <w:r w:rsidRPr="008341D0">
              <w:rPr>
                <w:rFonts w:ascii="Arial" w:eastAsia="SimSun" w:hAnsi="Arial" w:cs="Arial"/>
                <w:sz w:val="20"/>
                <w:szCs w:val="20"/>
                <w:lang w:eastAsia="zh-CN"/>
              </w:rPr>
              <w:t>.</w:t>
            </w:r>
          </w:p>
          <w:p w14:paraId="229492CD" w14:textId="6BFB28CC" w:rsidR="00821964" w:rsidRDefault="00821964" w:rsidP="00821964">
            <w:pPr>
              <w:autoSpaceDE w:val="0"/>
              <w:autoSpaceDN w:val="0"/>
              <w:adjustRightInd w:val="0"/>
              <w:rPr>
                <w:rFonts w:ascii="Arial" w:eastAsia="SimSun" w:hAnsi="Arial" w:cs="Arial"/>
                <w:sz w:val="20"/>
                <w:szCs w:val="20"/>
                <w:lang w:eastAsia="zh-CN"/>
              </w:rPr>
            </w:pPr>
          </w:p>
          <w:p w14:paraId="7E6A3FC5" w14:textId="1D6ED400" w:rsidR="00821964" w:rsidRPr="008341D0" w:rsidRDefault="00821964" w:rsidP="00821964">
            <w:pPr>
              <w:autoSpaceDE w:val="0"/>
              <w:autoSpaceDN w:val="0"/>
              <w:adjustRightInd w:val="0"/>
              <w:rPr>
                <w:rFonts w:ascii="Arial" w:eastAsia="SimSun" w:hAnsi="Arial" w:cs="Arial"/>
                <w:sz w:val="20"/>
                <w:szCs w:val="20"/>
                <w:lang w:eastAsia="zh-CN"/>
              </w:rPr>
            </w:pPr>
            <w:r>
              <w:rPr>
                <w:rFonts w:ascii="Arial" w:eastAsia="SimSun" w:hAnsi="Arial" w:cs="Arial"/>
                <w:sz w:val="20"/>
                <w:szCs w:val="20"/>
                <w:lang w:eastAsia="zh-CN"/>
              </w:rPr>
              <w:t>Change the text to a note.</w:t>
            </w:r>
          </w:p>
          <w:p w14:paraId="38D08EE6" w14:textId="77777777" w:rsidR="00821964" w:rsidRPr="008341D0" w:rsidRDefault="00821964" w:rsidP="00821964">
            <w:pPr>
              <w:autoSpaceDE w:val="0"/>
              <w:autoSpaceDN w:val="0"/>
              <w:adjustRightInd w:val="0"/>
              <w:rPr>
                <w:rFonts w:ascii="Arial" w:eastAsia="SimSun" w:hAnsi="Arial" w:cs="Arial"/>
                <w:sz w:val="20"/>
                <w:szCs w:val="20"/>
                <w:lang w:eastAsia="zh-CN"/>
              </w:rPr>
            </w:pPr>
          </w:p>
          <w:p w14:paraId="3406F1E2" w14:textId="77777777" w:rsidR="00821964" w:rsidRPr="008341D0" w:rsidRDefault="00821964" w:rsidP="00821964">
            <w:pPr>
              <w:autoSpaceDE w:val="0"/>
              <w:autoSpaceDN w:val="0"/>
              <w:adjustRightInd w:val="0"/>
              <w:rPr>
                <w:rFonts w:ascii="Arial" w:eastAsia="SimSun" w:hAnsi="Arial" w:cs="Arial"/>
                <w:sz w:val="20"/>
                <w:szCs w:val="20"/>
                <w:lang w:eastAsia="zh-CN"/>
              </w:rPr>
            </w:pPr>
          </w:p>
          <w:p w14:paraId="097A4D43" w14:textId="740F498E" w:rsidR="00821964" w:rsidRPr="008341D0" w:rsidRDefault="00821964" w:rsidP="00821964">
            <w:pPr>
              <w:autoSpaceDE w:val="0"/>
              <w:autoSpaceDN w:val="0"/>
              <w:adjustRightInd w:val="0"/>
              <w:rPr>
                <w:rFonts w:ascii="Arial" w:eastAsia="SimSun" w:hAnsi="Arial" w:cs="Arial"/>
                <w:sz w:val="20"/>
                <w:szCs w:val="20"/>
                <w:lang w:eastAsia="zh-CN"/>
              </w:rPr>
            </w:pPr>
            <w:proofErr w:type="spellStart"/>
            <w:r w:rsidRPr="008341D0">
              <w:rPr>
                <w:rFonts w:ascii="Arial" w:eastAsia="SimSun" w:hAnsi="Arial" w:cs="Arial"/>
                <w:sz w:val="20"/>
                <w:szCs w:val="20"/>
                <w:lang w:eastAsia="zh-CN"/>
              </w:rPr>
              <w:t>T</w:t>
            </w:r>
            <w:r>
              <w:rPr>
                <w:rFonts w:ascii="Arial" w:eastAsia="SimSun" w:hAnsi="Arial" w:cs="Arial"/>
                <w:sz w:val="20"/>
                <w:szCs w:val="20"/>
                <w:lang w:eastAsia="zh-CN"/>
              </w:rPr>
              <w:t>G</w:t>
            </w:r>
            <w:r w:rsidRPr="008341D0">
              <w:rPr>
                <w:rFonts w:ascii="Arial" w:eastAsia="SimSun" w:hAnsi="Arial" w:cs="Arial"/>
                <w:sz w:val="20"/>
                <w:szCs w:val="20"/>
                <w:lang w:eastAsia="zh-CN"/>
              </w:rPr>
              <w:t>be</w:t>
            </w:r>
            <w:proofErr w:type="spellEnd"/>
            <w:r w:rsidRPr="008341D0">
              <w:rPr>
                <w:rFonts w:ascii="Arial" w:eastAsia="SimSun" w:hAnsi="Arial" w:cs="Arial"/>
                <w:sz w:val="20"/>
                <w:szCs w:val="20"/>
                <w:lang w:eastAsia="zh-CN"/>
              </w:rPr>
              <w:t xml:space="preserve"> editor to make the changes shown in doc </w:t>
            </w:r>
            <w:r>
              <w:rPr>
                <w:rFonts w:ascii="Arial" w:eastAsia="SimSun" w:hAnsi="Arial" w:cs="Arial"/>
                <w:sz w:val="20"/>
                <w:szCs w:val="20"/>
                <w:lang w:eastAsia="zh-CN"/>
              </w:rPr>
              <w:t>21/1786r</w:t>
            </w:r>
            <w:del w:id="105" w:author="Kaiying Lu [2]" w:date="2021-12-06T16:09:00Z">
              <w:r w:rsidDel="00493D33">
                <w:rPr>
                  <w:rFonts w:ascii="Arial" w:eastAsia="SimSun" w:hAnsi="Arial" w:cs="Arial"/>
                  <w:sz w:val="20"/>
                  <w:szCs w:val="20"/>
                  <w:lang w:eastAsia="zh-CN"/>
                </w:rPr>
                <w:delText>0</w:delText>
              </w:r>
            </w:del>
            <w:ins w:id="106" w:author="Kaiying Lu [2]" w:date="2021-12-06T16:09:00Z">
              <w:r>
                <w:rPr>
                  <w:rFonts w:ascii="Arial" w:eastAsia="SimSun" w:hAnsi="Arial" w:cs="Arial"/>
                  <w:sz w:val="20"/>
                  <w:szCs w:val="20"/>
                  <w:lang w:eastAsia="zh-CN"/>
                </w:rPr>
                <w:t>1</w:t>
              </w:r>
            </w:ins>
            <w:r>
              <w:rPr>
                <w:rFonts w:ascii="Arial" w:eastAsia="SimSun" w:hAnsi="Arial" w:cs="Arial"/>
                <w:sz w:val="20"/>
                <w:szCs w:val="20"/>
                <w:lang w:eastAsia="zh-CN"/>
              </w:rPr>
              <w:t xml:space="preserve"> under CID 4210, 6407 and 6501.</w:t>
            </w:r>
          </w:p>
          <w:p w14:paraId="1114DC37" w14:textId="77777777" w:rsidR="00821964" w:rsidRPr="008341D0" w:rsidRDefault="00821964" w:rsidP="00821964">
            <w:pPr>
              <w:autoSpaceDE w:val="0"/>
              <w:autoSpaceDN w:val="0"/>
              <w:adjustRightInd w:val="0"/>
              <w:rPr>
                <w:rFonts w:ascii="Arial" w:eastAsia="SimSun" w:hAnsi="Arial" w:cs="Arial"/>
                <w:sz w:val="20"/>
                <w:szCs w:val="20"/>
                <w:lang w:eastAsia="zh-CN"/>
              </w:rPr>
            </w:pPr>
          </w:p>
        </w:tc>
      </w:tr>
      <w:tr w:rsidR="00821964" w:rsidRPr="008F0D26" w14:paraId="1737A9FA" w14:textId="77777777" w:rsidTr="006E27BE">
        <w:trPr>
          <w:trHeight w:val="980"/>
        </w:trPr>
        <w:tc>
          <w:tcPr>
            <w:tcW w:w="758" w:type="dxa"/>
          </w:tcPr>
          <w:p w14:paraId="1952DE28" w14:textId="63068F78" w:rsidR="00821964" w:rsidRDefault="00821964" w:rsidP="00821964">
            <w:pPr>
              <w:autoSpaceDE w:val="0"/>
              <w:autoSpaceDN w:val="0"/>
              <w:adjustRightInd w:val="0"/>
              <w:rPr>
                <w:rFonts w:ascii="Arial" w:hAnsi="Arial" w:cs="Arial"/>
                <w:sz w:val="20"/>
                <w:szCs w:val="20"/>
              </w:rPr>
            </w:pPr>
            <w:r>
              <w:rPr>
                <w:rFonts w:ascii="Arial" w:hAnsi="Arial" w:cs="Arial"/>
                <w:sz w:val="20"/>
                <w:szCs w:val="20"/>
              </w:rPr>
              <w:t>6407</w:t>
            </w:r>
          </w:p>
        </w:tc>
        <w:tc>
          <w:tcPr>
            <w:tcW w:w="1290" w:type="dxa"/>
          </w:tcPr>
          <w:p w14:paraId="1B21644C" w14:textId="0DBAD09A" w:rsidR="00821964" w:rsidRPr="00E44651" w:rsidRDefault="00821964" w:rsidP="00821964">
            <w:pPr>
              <w:autoSpaceDE w:val="0"/>
              <w:autoSpaceDN w:val="0"/>
              <w:adjustRightInd w:val="0"/>
              <w:rPr>
                <w:rFonts w:ascii="Arial" w:hAnsi="Arial" w:cs="Arial"/>
                <w:sz w:val="20"/>
                <w:szCs w:val="20"/>
              </w:rPr>
            </w:pPr>
            <w:r w:rsidRPr="00E34E03">
              <w:rPr>
                <w:rFonts w:ascii="Arial" w:hAnsi="Arial" w:cs="Arial"/>
                <w:sz w:val="20"/>
                <w:szCs w:val="20"/>
              </w:rPr>
              <w:t>Muhammad Kumail Haider</w:t>
            </w:r>
          </w:p>
        </w:tc>
        <w:tc>
          <w:tcPr>
            <w:tcW w:w="1074" w:type="dxa"/>
          </w:tcPr>
          <w:p w14:paraId="6B118130" w14:textId="52E16DE6" w:rsidR="00821964" w:rsidRDefault="00821964" w:rsidP="00821964">
            <w:pPr>
              <w:autoSpaceDE w:val="0"/>
              <w:autoSpaceDN w:val="0"/>
              <w:adjustRightInd w:val="0"/>
              <w:rPr>
                <w:rFonts w:ascii="Arial" w:hAnsi="Arial" w:cs="Arial"/>
                <w:sz w:val="20"/>
                <w:szCs w:val="20"/>
              </w:rPr>
            </w:pPr>
            <w:r>
              <w:rPr>
                <w:rFonts w:ascii="Arial" w:hAnsi="Arial" w:cs="Arial"/>
                <w:sz w:val="20"/>
                <w:szCs w:val="20"/>
              </w:rPr>
              <w:t>35.3.17.1</w:t>
            </w:r>
          </w:p>
        </w:tc>
        <w:tc>
          <w:tcPr>
            <w:tcW w:w="1019" w:type="dxa"/>
          </w:tcPr>
          <w:p w14:paraId="1995F684" w14:textId="2D41F51C" w:rsidR="00821964" w:rsidRDefault="00821964" w:rsidP="00821964">
            <w:pPr>
              <w:autoSpaceDE w:val="0"/>
              <w:autoSpaceDN w:val="0"/>
              <w:adjustRightInd w:val="0"/>
              <w:rPr>
                <w:rFonts w:ascii="Arial" w:hAnsi="Arial" w:cs="Arial"/>
                <w:sz w:val="20"/>
                <w:szCs w:val="20"/>
              </w:rPr>
            </w:pPr>
            <w:r>
              <w:rPr>
                <w:rFonts w:ascii="Arial" w:hAnsi="Arial" w:cs="Arial"/>
                <w:sz w:val="20"/>
                <w:szCs w:val="20"/>
              </w:rPr>
              <w:t>284.22</w:t>
            </w:r>
          </w:p>
        </w:tc>
        <w:tc>
          <w:tcPr>
            <w:tcW w:w="1620" w:type="dxa"/>
          </w:tcPr>
          <w:p w14:paraId="291EE4F8" w14:textId="566503DE" w:rsidR="00821964" w:rsidRPr="00E44651" w:rsidRDefault="00821964" w:rsidP="00821964">
            <w:pPr>
              <w:autoSpaceDE w:val="0"/>
              <w:autoSpaceDN w:val="0"/>
              <w:adjustRightInd w:val="0"/>
              <w:rPr>
                <w:rFonts w:ascii="Arial" w:hAnsi="Arial" w:cs="Arial"/>
                <w:sz w:val="20"/>
                <w:szCs w:val="20"/>
              </w:rPr>
            </w:pPr>
            <w:r w:rsidRPr="00E34E03">
              <w:rPr>
                <w:rFonts w:ascii="Arial" w:hAnsi="Arial" w:cs="Arial"/>
                <w:sz w:val="20"/>
                <w:szCs w:val="20"/>
              </w:rPr>
              <w:t xml:space="preserve">"Each AP affiliated to a soft AP MLD has different MAC address". This </w:t>
            </w:r>
            <w:r w:rsidRPr="00E34E03">
              <w:rPr>
                <w:rFonts w:ascii="Arial" w:hAnsi="Arial" w:cs="Arial"/>
                <w:sz w:val="20"/>
                <w:szCs w:val="20"/>
              </w:rPr>
              <w:lastRenderedPageBreak/>
              <w:t xml:space="preserve">is not a restriction as "The MAC address of each AP affiliated with an AP MLD shall be different from each </w:t>
            </w:r>
            <w:proofErr w:type="gramStart"/>
            <w:r w:rsidRPr="00E34E03">
              <w:rPr>
                <w:rFonts w:ascii="Arial" w:hAnsi="Arial" w:cs="Arial"/>
                <w:sz w:val="20"/>
                <w:szCs w:val="20"/>
              </w:rPr>
              <w:t>other(</w:t>
            </w:r>
            <w:proofErr w:type="gramEnd"/>
            <w:r w:rsidRPr="00E34E03">
              <w:rPr>
                <w:rFonts w:ascii="Arial" w:hAnsi="Arial" w:cs="Arial"/>
                <w:sz w:val="20"/>
                <w:szCs w:val="20"/>
              </w:rPr>
              <w:t>35.3.3 Multi-link device addressing)" in general.</w:t>
            </w:r>
          </w:p>
        </w:tc>
        <w:tc>
          <w:tcPr>
            <w:tcW w:w="1391" w:type="dxa"/>
          </w:tcPr>
          <w:p w14:paraId="2142CEB8" w14:textId="7C524D89" w:rsidR="00821964" w:rsidRDefault="00821964" w:rsidP="00821964">
            <w:pPr>
              <w:autoSpaceDE w:val="0"/>
              <w:autoSpaceDN w:val="0"/>
              <w:adjustRightInd w:val="0"/>
              <w:rPr>
                <w:rFonts w:ascii="Arial" w:hAnsi="Arial" w:cs="Arial"/>
                <w:sz w:val="20"/>
                <w:szCs w:val="20"/>
              </w:rPr>
            </w:pPr>
            <w:r w:rsidRPr="00E34E03">
              <w:rPr>
                <w:rFonts w:ascii="Arial" w:hAnsi="Arial" w:cs="Arial"/>
                <w:sz w:val="20"/>
                <w:szCs w:val="20"/>
              </w:rPr>
              <w:lastRenderedPageBreak/>
              <w:t>Remove the corresponding bullet.</w:t>
            </w:r>
          </w:p>
        </w:tc>
        <w:tc>
          <w:tcPr>
            <w:tcW w:w="3513" w:type="dxa"/>
          </w:tcPr>
          <w:p w14:paraId="7C758491" w14:textId="77777777" w:rsidR="00821964" w:rsidRPr="008341D0" w:rsidRDefault="00821964" w:rsidP="00821964">
            <w:pPr>
              <w:autoSpaceDE w:val="0"/>
              <w:autoSpaceDN w:val="0"/>
              <w:adjustRightInd w:val="0"/>
              <w:rPr>
                <w:rFonts w:ascii="Arial" w:eastAsia="SimSun" w:hAnsi="Arial" w:cs="Arial"/>
                <w:sz w:val="20"/>
                <w:szCs w:val="20"/>
                <w:lang w:eastAsia="zh-CN"/>
              </w:rPr>
            </w:pPr>
            <w:r w:rsidRPr="008341D0">
              <w:rPr>
                <w:rFonts w:ascii="Arial" w:eastAsia="SimSun" w:hAnsi="Arial" w:cs="Arial"/>
                <w:sz w:val="20"/>
                <w:szCs w:val="20"/>
                <w:lang w:eastAsia="zh-CN"/>
              </w:rPr>
              <w:t>Revised</w:t>
            </w:r>
          </w:p>
          <w:p w14:paraId="436B9BFF" w14:textId="77777777" w:rsidR="00821964" w:rsidRPr="008341D0" w:rsidRDefault="00821964" w:rsidP="00821964">
            <w:pPr>
              <w:autoSpaceDE w:val="0"/>
              <w:autoSpaceDN w:val="0"/>
              <w:adjustRightInd w:val="0"/>
              <w:rPr>
                <w:rFonts w:ascii="Arial" w:eastAsia="SimSun" w:hAnsi="Arial" w:cs="Arial"/>
                <w:sz w:val="20"/>
                <w:szCs w:val="20"/>
                <w:lang w:eastAsia="zh-CN"/>
              </w:rPr>
            </w:pPr>
          </w:p>
          <w:p w14:paraId="124C6014" w14:textId="77777777" w:rsidR="00821964" w:rsidRDefault="00821964" w:rsidP="00821964">
            <w:pPr>
              <w:autoSpaceDE w:val="0"/>
              <w:autoSpaceDN w:val="0"/>
              <w:adjustRightInd w:val="0"/>
              <w:rPr>
                <w:rFonts w:ascii="Arial" w:eastAsia="SimSun" w:hAnsi="Arial" w:cs="Arial"/>
                <w:sz w:val="20"/>
                <w:szCs w:val="20"/>
                <w:lang w:eastAsia="zh-CN"/>
              </w:rPr>
            </w:pPr>
            <w:r w:rsidRPr="008341D0">
              <w:rPr>
                <w:rFonts w:ascii="Arial" w:eastAsia="SimSun" w:hAnsi="Arial" w:cs="Arial"/>
                <w:sz w:val="20"/>
                <w:szCs w:val="20"/>
                <w:lang w:eastAsia="zh-CN"/>
              </w:rPr>
              <w:t>Agree with the commenter</w:t>
            </w:r>
            <w:r>
              <w:rPr>
                <w:rFonts w:ascii="Arial" w:eastAsia="SimSun" w:hAnsi="Arial" w:cs="Arial"/>
                <w:sz w:val="20"/>
                <w:szCs w:val="20"/>
                <w:lang w:eastAsia="zh-CN"/>
              </w:rPr>
              <w:t xml:space="preserve"> in principle</w:t>
            </w:r>
            <w:r w:rsidRPr="008341D0">
              <w:rPr>
                <w:rFonts w:ascii="Arial" w:eastAsia="SimSun" w:hAnsi="Arial" w:cs="Arial"/>
                <w:sz w:val="20"/>
                <w:szCs w:val="20"/>
                <w:lang w:eastAsia="zh-CN"/>
              </w:rPr>
              <w:t>.</w:t>
            </w:r>
          </w:p>
          <w:p w14:paraId="170E9BF6" w14:textId="77777777" w:rsidR="00821964" w:rsidRDefault="00821964" w:rsidP="00821964">
            <w:pPr>
              <w:autoSpaceDE w:val="0"/>
              <w:autoSpaceDN w:val="0"/>
              <w:adjustRightInd w:val="0"/>
              <w:rPr>
                <w:rFonts w:ascii="Arial" w:eastAsia="SimSun" w:hAnsi="Arial" w:cs="Arial"/>
                <w:sz w:val="20"/>
                <w:szCs w:val="20"/>
                <w:lang w:eastAsia="zh-CN"/>
              </w:rPr>
            </w:pPr>
          </w:p>
          <w:p w14:paraId="2681E4CA" w14:textId="77777777" w:rsidR="00821964" w:rsidRPr="008341D0" w:rsidRDefault="00821964" w:rsidP="00821964">
            <w:pPr>
              <w:autoSpaceDE w:val="0"/>
              <w:autoSpaceDN w:val="0"/>
              <w:adjustRightInd w:val="0"/>
              <w:rPr>
                <w:rFonts w:ascii="Arial" w:eastAsia="SimSun" w:hAnsi="Arial" w:cs="Arial"/>
                <w:sz w:val="20"/>
                <w:szCs w:val="20"/>
                <w:lang w:eastAsia="zh-CN"/>
              </w:rPr>
            </w:pPr>
            <w:r>
              <w:rPr>
                <w:rFonts w:ascii="Arial" w:eastAsia="SimSun" w:hAnsi="Arial" w:cs="Arial"/>
                <w:sz w:val="20"/>
                <w:szCs w:val="20"/>
                <w:lang w:eastAsia="zh-CN"/>
              </w:rPr>
              <w:lastRenderedPageBreak/>
              <w:t>Change the text to a note.</w:t>
            </w:r>
          </w:p>
          <w:p w14:paraId="6032EA9A" w14:textId="77777777" w:rsidR="00821964" w:rsidRPr="008341D0" w:rsidRDefault="00821964" w:rsidP="00821964">
            <w:pPr>
              <w:autoSpaceDE w:val="0"/>
              <w:autoSpaceDN w:val="0"/>
              <w:adjustRightInd w:val="0"/>
              <w:rPr>
                <w:rFonts w:ascii="Arial" w:eastAsia="SimSun" w:hAnsi="Arial" w:cs="Arial"/>
                <w:sz w:val="20"/>
                <w:szCs w:val="20"/>
                <w:lang w:eastAsia="zh-CN"/>
              </w:rPr>
            </w:pPr>
          </w:p>
          <w:p w14:paraId="1C5F1241" w14:textId="77777777" w:rsidR="00821964" w:rsidRPr="008341D0" w:rsidRDefault="00821964" w:rsidP="00821964">
            <w:pPr>
              <w:autoSpaceDE w:val="0"/>
              <w:autoSpaceDN w:val="0"/>
              <w:adjustRightInd w:val="0"/>
              <w:rPr>
                <w:rFonts w:ascii="Arial" w:eastAsia="SimSun" w:hAnsi="Arial" w:cs="Arial"/>
                <w:sz w:val="20"/>
                <w:szCs w:val="20"/>
                <w:lang w:eastAsia="zh-CN"/>
              </w:rPr>
            </w:pPr>
          </w:p>
          <w:p w14:paraId="064C0835" w14:textId="3952A969" w:rsidR="00821964" w:rsidRPr="008341D0" w:rsidRDefault="00821964" w:rsidP="00821964">
            <w:pPr>
              <w:autoSpaceDE w:val="0"/>
              <w:autoSpaceDN w:val="0"/>
              <w:adjustRightInd w:val="0"/>
              <w:rPr>
                <w:rFonts w:ascii="Arial" w:eastAsia="SimSun" w:hAnsi="Arial" w:cs="Arial"/>
                <w:sz w:val="20"/>
                <w:szCs w:val="20"/>
                <w:lang w:eastAsia="zh-CN"/>
              </w:rPr>
            </w:pPr>
            <w:proofErr w:type="spellStart"/>
            <w:r w:rsidRPr="008341D0">
              <w:rPr>
                <w:rFonts w:ascii="Arial" w:eastAsia="SimSun" w:hAnsi="Arial" w:cs="Arial"/>
                <w:sz w:val="20"/>
                <w:szCs w:val="20"/>
                <w:lang w:eastAsia="zh-CN"/>
              </w:rPr>
              <w:t>T</w:t>
            </w:r>
            <w:r>
              <w:rPr>
                <w:rFonts w:ascii="Arial" w:eastAsia="SimSun" w:hAnsi="Arial" w:cs="Arial"/>
                <w:sz w:val="20"/>
                <w:szCs w:val="20"/>
                <w:lang w:eastAsia="zh-CN"/>
              </w:rPr>
              <w:t>G</w:t>
            </w:r>
            <w:r w:rsidRPr="008341D0">
              <w:rPr>
                <w:rFonts w:ascii="Arial" w:eastAsia="SimSun" w:hAnsi="Arial" w:cs="Arial"/>
                <w:sz w:val="20"/>
                <w:szCs w:val="20"/>
                <w:lang w:eastAsia="zh-CN"/>
              </w:rPr>
              <w:t>be</w:t>
            </w:r>
            <w:proofErr w:type="spellEnd"/>
            <w:r w:rsidRPr="008341D0">
              <w:rPr>
                <w:rFonts w:ascii="Arial" w:eastAsia="SimSun" w:hAnsi="Arial" w:cs="Arial"/>
                <w:sz w:val="20"/>
                <w:szCs w:val="20"/>
                <w:lang w:eastAsia="zh-CN"/>
              </w:rPr>
              <w:t xml:space="preserve"> editor to make the changes shown in doc </w:t>
            </w:r>
            <w:r>
              <w:rPr>
                <w:rFonts w:ascii="Arial" w:eastAsia="SimSun" w:hAnsi="Arial" w:cs="Arial"/>
                <w:sz w:val="20"/>
                <w:szCs w:val="20"/>
                <w:lang w:eastAsia="zh-CN"/>
              </w:rPr>
              <w:t>21/1786</w:t>
            </w:r>
            <w:del w:id="107" w:author="Kaiying Lu" w:date="2022-01-17T00:18:00Z">
              <w:r w:rsidDel="002B76DE">
                <w:rPr>
                  <w:rFonts w:ascii="Arial" w:eastAsia="SimSun" w:hAnsi="Arial" w:cs="Arial"/>
                  <w:sz w:val="20"/>
                  <w:szCs w:val="20"/>
                  <w:lang w:eastAsia="zh-CN"/>
                </w:rPr>
                <w:delText>r</w:delText>
              </w:r>
            </w:del>
            <w:ins w:id="108" w:author="Kaiying Lu [2]" w:date="2021-12-06T16:09:00Z">
              <w:del w:id="109" w:author="Kaiying Lu" w:date="2022-01-17T00:18:00Z">
                <w:r w:rsidDel="002B76DE">
                  <w:rPr>
                    <w:rFonts w:ascii="Arial" w:eastAsia="SimSun" w:hAnsi="Arial" w:cs="Arial"/>
                    <w:sz w:val="20"/>
                    <w:szCs w:val="20"/>
                    <w:lang w:eastAsia="zh-CN"/>
                  </w:rPr>
                  <w:delText>1</w:delText>
                </w:r>
              </w:del>
            </w:ins>
            <w:ins w:id="110" w:author="Kaiying Lu" w:date="2022-01-20T10:00:00Z">
              <w:r w:rsidR="00C0298D">
                <w:rPr>
                  <w:rFonts w:ascii="Arial" w:eastAsia="SimSun" w:hAnsi="Arial" w:cs="Arial"/>
                  <w:sz w:val="20"/>
                  <w:szCs w:val="20"/>
                  <w:lang w:eastAsia="zh-CN"/>
                </w:rPr>
                <w:t>r4</w:t>
              </w:r>
            </w:ins>
            <w:del w:id="111" w:author="Kaiying Lu [2]" w:date="2021-12-06T16:09:00Z">
              <w:r w:rsidDel="00493D33">
                <w:rPr>
                  <w:rFonts w:ascii="Arial" w:eastAsia="SimSun" w:hAnsi="Arial" w:cs="Arial"/>
                  <w:sz w:val="20"/>
                  <w:szCs w:val="20"/>
                  <w:lang w:eastAsia="zh-CN"/>
                </w:rPr>
                <w:delText>0</w:delText>
              </w:r>
            </w:del>
            <w:r>
              <w:rPr>
                <w:rFonts w:ascii="Arial" w:eastAsia="SimSun" w:hAnsi="Arial" w:cs="Arial"/>
                <w:sz w:val="20"/>
                <w:szCs w:val="20"/>
                <w:lang w:eastAsia="zh-CN"/>
              </w:rPr>
              <w:t xml:space="preserve"> under CID 4210, 6407 and 6501.</w:t>
            </w:r>
          </w:p>
          <w:p w14:paraId="1B012D68" w14:textId="77777777" w:rsidR="00821964" w:rsidRPr="008341D0" w:rsidRDefault="00821964" w:rsidP="00821964">
            <w:pPr>
              <w:autoSpaceDE w:val="0"/>
              <w:autoSpaceDN w:val="0"/>
              <w:adjustRightInd w:val="0"/>
              <w:rPr>
                <w:rFonts w:ascii="Arial" w:eastAsia="SimSun" w:hAnsi="Arial" w:cs="Arial"/>
                <w:sz w:val="20"/>
                <w:szCs w:val="20"/>
                <w:lang w:eastAsia="zh-CN"/>
              </w:rPr>
            </w:pPr>
          </w:p>
        </w:tc>
      </w:tr>
      <w:tr w:rsidR="00821964" w:rsidRPr="008F0D26" w14:paraId="77BCD7DA" w14:textId="77777777" w:rsidTr="006E27BE">
        <w:trPr>
          <w:trHeight w:val="980"/>
        </w:trPr>
        <w:tc>
          <w:tcPr>
            <w:tcW w:w="758" w:type="dxa"/>
          </w:tcPr>
          <w:p w14:paraId="5A686E0C" w14:textId="403F7A1C" w:rsidR="00821964" w:rsidRDefault="00821964" w:rsidP="00821964">
            <w:pPr>
              <w:autoSpaceDE w:val="0"/>
              <w:autoSpaceDN w:val="0"/>
              <w:adjustRightInd w:val="0"/>
              <w:rPr>
                <w:rFonts w:ascii="Arial" w:hAnsi="Arial" w:cs="Arial"/>
                <w:sz w:val="20"/>
                <w:szCs w:val="20"/>
              </w:rPr>
            </w:pPr>
            <w:r>
              <w:rPr>
                <w:rFonts w:ascii="Arial" w:hAnsi="Arial" w:cs="Arial"/>
                <w:sz w:val="20"/>
                <w:szCs w:val="20"/>
              </w:rPr>
              <w:lastRenderedPageBreak/>
              <w:t>6501</w:t>
            </w:r>
          </w:p>
        </w:tc>
        <w:tc>
          <w:tcPr>
            <w:tcW w:w="1290" w:type="dxa"/>
          </w:tcPr>
          <w:p w14:paraId="73529FB8" w14:textId="5E3C5851" w:rsidR="00821964" w:rsidRPr="00E34E03" w:rsidRDefault="00821964" w:rsidP="00821964">
            <w:pPr>
              <w:autoSpaceDE w:val="0"/>
              <w:autoSpaceDN w:val="0"/>
              <w:adjustRightInd w:val="0"/>
              <w:rPr>
                <w:rFonts w:ascii="Arial" w:hAnsi="Arial" w:cs="Arial"/>
                <w:sz w:val="20"/>
                <w:szCs w:val="20"/>
              </w:rPr>
            </w:pPr>
            <w:r w:rsidRPr="00E34E03">
              <w:rPr>
                <w:rFonts w:ascii="Arial" w:hAnsi="Arial" w:cs="Arial"/>
                <w:sz w:val="20"/>
                <w:szCs w:val="20"/>
              </w:rPr>
              <w:t>Pascal VIGER</w:t>
            </w:r>
          </w:p>
        </w:tc>
        <w:tc>
          <w:tcPr>
            <w:tcW w:w="1074" w:type="dxa"/>
          </w:tcPr>
          <w:p w14:paraId="43C63C1F" w14:textId="4C14F497" w:rsidR="00821964" w:rsidRDefault="00821964" w:rsidP="00821964">
            <w:pPr>
              <w:autoSpaceDE w:val="0"/>
              <w:autoSpaceDN w:val="0"/>
              <w:adjustRightInd w:val="0"/>
              <w:rPr>
                <w:rFonts w:ascii="Arial" w:hAnsi="Arial" w:cs="Arial"/>
                <w:sz w:val="20"/>
                <w:szCs w:val="20"/>
              </w:rPr>
            </w:pPr>
            <w:r>
              <w:rPr>
                <w:rFonts w:ascii="Arial" w:hAnsi="Arial" w:cs="Arial"/>
                <w:sz w:val="20"/>
                <w:szCs w:val="20"/>
              </w:rPr>
              <w:t>35.3.17.1</w:t>
            </w:r>
          </w:p>
        </w:tc>
        <w:tc>
          <w:tcPr>
            <w:tcW w:w="1019" w:type="dxa"/>
          </w:tcPr>
          <w:p w14:paraId="26FD48DB" w14:textId="5AF8248A" w:rsidR="00821964" w:rsidRDefault="00821964" w:rsidP="00821964">
            <w:pPr>
              <w:autoSpaceDE w:val="0"/>
              <w:autoSpaceDN w:val="0"/>
              <w:adjustRightInd w:val="0"/>
              <w:rPr>
                <w:rFonts w:ascii="Arial" w:hAnsi="Arial" w:cs="Arial"/>
                <w:sz w:val="20"/>
                <w:szCs w:val="20"/>
              </w:rPr>
            </w:pPr>
            <w:r>
              <w:rPr>
                <w:rFonts w:ascii="Arial" w:hAnsi="Arial" w:cs="Arial"/>
                <w:sz w:val="20"/>
                <w:szCs w:val="20"/>
              </w:rPr>
              <w:t>284.10</w:t>
            </w:r>
          </w:p>
        </w:tc>
        <w:tc>
          <w:tcPr>
            <w:tcW w:w="1620" w:type="dxa"/>
          </w:tcPr>
          <w:p w14:paraId="5DE0B9FF" w14:textId="7C9E9A3F" w:rsidR="00821964" w:rsidRPr="00E34E03" w:rsidRDefault="00821964" w:rsidP="00821964">
            <w:pPr>
              <w:autoSpaceDE w:val="0"/>
              <w:autoSpaceDN w:val="0"/>
              <w:adjustRightInd w:val="0"/>
              <w:rPr>
                <w:rFonts w:ascii="Arial" w:hAnsi="Arial" w:cs="Arial"/>
                <w:sz w:val="20"/>
                <w:szCs w:val="20"/>
              </w:rPr>
            </w:pPr>
            <w:r w:rsidRPr="00E34E03">
              <w:rPr>
                <w:rFonts w:ascii="Arial" w:hAnsi="Arial" w:cs="Arial"/>
                <w:sz w:val="20"/>
                <w:szCs w:val="20"/>
              </w:rPr>
              <w:t>First paragraph is not clear as it intends to describe a NSTR soft AP, but some definitions of soft AP are tentatively introduced in the list (whereas targeted to be limited to the NSTR specificity). The restrictions seem not be restrictions, as example for MAC address of each affiliated AP)</w:t>
            </w:r>
          </w:p>
        </w:tc>
        <w:tc>
          <w:tcPr>
            <w:tcW w:w="1391" w:type="dxa"/>
          </w:tcPr>
          <w:p w14:paraId="114C4D92" w14:textId="6B90541A" w:rsidR="00821964" w:rsidRPr="00E34E03" w:rsidRDefault="00821964" w:rsidP="00821964">
            <w:pPr>
              <w:autoSpaceDE w:val="0"/>
              <w:autoSpaceDN w:val="0"/>
              <w:adjustRightInd w:val="0"/>
              <w:rPr>
                <w:rFonts w:ascii="Arial" w:hAnsi="Arial" w:cs="Arial"/>
                <w:sz w:val="20"/>
                <w:szCs w:val="20"/>
              </w:rPr>
            </w:pPr>
            <w:r w:rsidRPr="00E34E03">
              <w:rPr>
                <w:rFonts w:ascii="Arial" w:hAnsi="Arial" w:cs="Arial"/>
                <w:sz w:val="20"/>
                <w:szCs w:val="20"/>
              </w:rPr>
              <w:t xml:space="preserve">Describe first what is a soft AP, and second what are the specificities of a NSTR soft AP (compared to soft </w:t>
            </w:r>
            <w:proofErr w:type="gramStart"/>
            <w:r w:rsidRPr="00E34E03">
              <w:rPr>
                <w:rFonts w:ascii="Arial" w:hAnsi="Arial" w:cs="Arial"/>
                <w:sz w:val="20"/>
                <w:szCs w:val="20"/>
              </w:rPr>
              <w:t>AP, and</w:t>
            </w:r>
            <w:proofErr w:type="gramEnd"/>
            <w:r w:rsidRPr="00E34E03">
              <w:rPr>
                <w:rFonts w:ascii="Arial" w:hAnsi="Arial" w:cs="Arial"/>
                <w:sz w:val="20"/>
                <w:szCs w:val="20"/>
              </w:rPr>
              <w:t xml:space="preserve"> compared to AP MLD described in other sections of the specification).</w:t>
            </w:r>
          </w:p>
        </w:tc>
        <w:tc>
          <w:tcPr>
            <w:tcW w:w="3513" w:type="dxa"/>
          </w:tcPr>
          <w:p w14:paraId="006BF24A" w14:textId="77777777" w:rsidR="00821964" w:rsidRPr="008341D0" w:rsidRDefault="00821964" w:rsidP="00821964">
            <w:pPr>
              <w:autoSpaceDE w:val="0"/>
              <w:autoSpaceDN w:val="0"/>
              <w:adjustRightInd w:val="0"/>
              <w:rPr>
                <w:rFonts w:ascii="Arial" w:eastAsia="SimSun" w:hAnsi="Arial" w:cs="Arial"/>
                <w:sz w:val="20"/>
                <w:szCs w:val="20"/>
                <w:lang w:eastAsia="zh-CN"/>
              </w:rPr>
            </w:pPr>
            <w:r w:rsidRPr="008341D0">
              <w:rPr>
                <w:rFonts w:ascii="Arial" w:eastAsia="SimSun" w:hAnsi="Arial" w:cs="Arial"/>
                <w:sz w:val="20"/>
                <w:szCs w:val="20"/>
                <w:lang w:eastAsia="zh-CN"/>
              </w:rPr>
              <w:t>Revised</w:t>
            </w:r>
          </w:p>
          <w:p w14:paraId="483AC119" w14:textId="77777777" w:rsidR="00821964" w:rsidRPr="008341D0" w:rsidRDefault="00821964" w:rsidP="00821964">
            <w:pPr>
              <w:autoSpaceDE w:val="0"/>
              <w:autoSpaceDN w:val="0"/>
              <w:adjustRightInd w:val="0"/>
              <w:rPr>
                <w:rFonts w:ascii="Arial" w:eastAsia="SimSun" w:hAnsi="Arial" w:cs="Arial"/>
                <w:sz w:val="20"/>
                <w:szCs w:val="20"/>
                <w:lang w:eastAsia="zh-CN"/>
              </w:rPr>
            </w:pPr>
          </w:p>
          <w:p w14:paraId="110EA91D" w14:textId="77777777" w:rsidR="00821964" w:rsidRDefault="00821964" w:rsidP="00821964">
            <w:pPr>
              <w:autoSpaceDE w:val="0"/>
              <w:autoSpaceDN w:val="0"/>
              <w:adjustRightInd w:val="0"/>
              <w:rPr>
                <w:rFonts w:ascii="Arial" w:eastAsia="SimSun" w:hAnsi="Arial" w:cs="Arial"/>
                <w:sz w:val="20"/>
                <w:szCs w:val="20"/>
                <w:lang w:eastAsia="zh-CN"/>
              </w:rPr>
            </w:pPr>
            <w:r w:rsidRPr="008341D0">
              <w:rPr>
                <w:rFonts w:ascii="Arial" w:eastAsia="SimSun" w:hAnsi="Arial" w:cs="Arial"/>
                <w:sz w:val="20"/>
                <w:szCs w:val="20"/>
                <w:lang w:eastAsia="zh-CN"/>
              </w:rPr>
              <w:t>Agree with the commenter</w:t>
            </w:r>
            <w:r>
              <w:rPr>
                <w:rFonts w:ascii="Arial" w:eastAsia="SimSun" w:hAnsi="Arial" w:cs="Arial"/>
                <w:sz w:val="20"/>
                <w:szCs w:val="20"/>
                <w:lang w:eastAsia="zh-CN"/>
              </w:rPr>
              <w:t xml:space="preserve"> in principle</w:t>
            </w:r>
            <w:r w:rsidRPr="008341D0">
              <w:rPr>
                <w:rFonts w:ascii="Arial" w:eastAsia="SimSun" w:hAnsi="Arial" w:cs="Arial"/>
                <w:sz w:val="20"/>
                <w:szCs w:val="20"/>
                <w:lang w:eastAsia="zh-CN"/>
              </w:rPr>
              <w:t>.</w:t>
            </w:r>
          </w:p>
          <w:p w14:paraId="7A7A71FB" w14:textId="77777777" w:rsidR="00821964" w:rsidRDefault="00821964" w:rsidP="00821964">
            <w:pPr>
              <w:autoSpaceDE w:val="0"/>
              <w:autoSpaceDN w:val="0"/>
              <w:adjustRightInd w:val="0"/>
              <w:rPr>
                <w:rFonts w:ascii="Arial" w:eastAsia="SimSun" w:hAnsi="Arial" w:cs="Arial"/>
                <w:sz w:val="20"/>
                <w:szCs w:val="20"/>
                <w:lang w:eastAsia="zh-CN"/>
              </w:rPr>
            </w:pPr>
          </w:p>
          <w:p w14:paraId="4673B015" w14:textId="77777777" w:rsidR="00821964" w:rsidRPr="008341D0" w:rsidRDefault="00821964" w:rsidP="00821964">
            <w:pPr>
              <w:autoSpaceDE w:val="0"/>
              <w:autoSpaceDN w:val="0"/>
              <w:adjustRightInd w:val="0"/>
              <w:rPr>
                <w:rFonts w:ascii="Arial" w:eastAsia="SimSun" w:hAnsi="Arial" w:cs="Arial"/>
                <w:sz w:val="20"/>
                <w:szCs w:val="20"/>
                <w:lang w:eastAsia="zh-CN"/>
              </w:rPr>
            </w:pPr>
            <w:r>
              <w:rPr>
                <w:rFonts w:ascii="Arial" w:eastAsia="SimSun" w:hAnsi="Arial" w:cs="Arial"/>
                <w:sz w:val="20"/>
                <w:szCs w:val="20"/>
                <w:lang w:eastAsia="zh-CN"/>
              </w:rPr>
              <w:t>Change the text to a note.</w:t>
            </w:r>
          </w:p>
          <w:p w14:paraId="5F36DFE2" w14:textId="77777777" w:rsidR="00821964" w:rsidRPr="008341D0" w:rsidRDefault="00821964" w:rsidP="00821964">
            <w:pPr>
              <w:autoSpaceDE w:val="0"/>
              <w:autoSpaceDN w:val="0"/>
              <w:adjustRightInd w:val="0"/>
              <w:rPr>
                <w:rFonts w:ascii="Arial" w:eastAsia="SimSun" w:hAnsi="Arial" w:cs="Arial"/>
                <w:sz w:val="20"/>
                <w:szCs w:val="20"/>
                <w:lang w:eastAsia="zh-CN"/>
              </w:rPr>
            </w:pPr>
          </w:p>
          <w:p w14:paraId="5737BB2A" w14:textId="77777777" w:rsidR="00821964" w:rsidRPr="008341D0" w:rsidRDefault="00821964" w:rsidP="00821964">
            <w:pPr>
              <w:autoSpaceDE w:val="0"/>
              <w:autoSpaceDN w:val="0"/>
              <w:adjustRightInd w:val="0"/>
              <w:rPr>
                <w:rFonts w:ascii="Arial" w:eastAsia="SimSun" w:hAnsi="Arial" w:cs="Arial"/>
                <w:sz w:val="20"/>
                <w:szCs w:val="20"/>
                <w:lang w:eastAsia="zh-CN"/>
              </w:rPr>
            </w:pPr>
          </w:p>
          <w:p w14:paraId="101420D7" w14:textId="5189B0CA" w:rsidR="00821964" w:rsidRPr="008341D0" w:rsidRDefault="00821964" w:rsidP="00821964">
            <w:pPr>
              <w:autoSpaceDE w:val="0"/>
              <w:autoSpaceDN w:val="0"/>
              <w:adjustRightInd w:val="0"/>
              <w:rPr>
                <w:rFonts w:ascii="Arial" w:eastAsia="SimSun" w:hAnsi="Arial" w:cs="Arial"/>
                <w:sz w:val="20"/>
                <w:szCs w:val="20"/>
                <w:lang w:eastAsia="zh-CN"/>
              </w:rPr>
            </w:pPr>
            <w:proofErr w:type="spellStart"/>
            <w:r w:rsidRPr="008341D0">
              <w:rPr>
                <w:rFonts w:ascii="Arial" w:eastAsia="SimSun" w:hAnsi="Arial" w:cs="Arial"/>
                <w:sz w:val="20"/>
                <w:szCs w:val="20"/>
                <w:lang w:eastAsia="zh-CN"/>
              </w:rPr>
              <w:t>T</w:t>
            </w:r>
            <w:r>
              <w:rPr>
                <w:rFonts w:ascii="Arial" w:eastAsia="SimSun" w:hAnsi="Arial" w:cs="Arial"/>
                <w:sz w:val="20"/>
                <w:szCs w:val="20"/>
                <w:lang w:eastAsia="zh-CN"/>
              </w:rPr>
              <w:t>G</w:t>
            </w:r>
            <w:r w:rsidRPr="008341D0">
              <w:rPr>
                <w:rFonts w:ascii="Arial" w:eastAsia="SimSun" w:hAnsi="Arial" w:cs="Arial"/>
                <w:sz w:val="20"/>
                <w:szCs w:val="20"/>
                <w:lang w:eastAsia="zh-CN"/>
              </w:rPr>
              <w:t>be</w:t>
            </w:r>
            <w:proofErr w:type="spellEnd"/>
            <w:r w:rsidRPr="008341D0">
              <w:rPr>
                <w:rFonts w:ascii="Arial" w:eastAsia="SimSun" w:hAnsi="Arial" w:cs="Arial"/>
                <w:sz w:val="20"/>
                <w:szCs w:val="20"/>
                <w:lang w:eastAsia="zh-CN"/>
              </w:rPr>
              <w:t xml:space="preserve"> editor to make the changes shown in doc </w:t>
            </w:r>
            <w:r>
              <w:rPr>
                <w:rFonts w:ascii="Arial" w:eastAsia="SimSun" w:hAnsi="Arial" w:cs="Arial"/>
                <w:sz w:val="20"/>
                <w:szCs w:val="20"/>
                <w:lang w:eastAsia="zh-CN"/>
              </w:rPr>
              <w:t>21/1786</w:t>
            </w:r>
            <w:del w:id="112" w:author="Kaiying Lu" w:date="2022-01-17T00:18:00Z">
              <w:r w:rsidDel="002B76DE">
                <w:rPr>
                  <w:rFonts w:ascii="Arial" w:eastAsia="SimSun" w:hAnsi="Arial" w:cs="Arial"/>
                  <w:sz w:val="20"/>
                  <w:szCs w:val="20"/>
                  <w:lang w:eastAsia="zh-CN"/>
                </w:rPr>
                <w:delText>r</w:delText>
              </w:r>
            </w:del>
            <w:ins w:id="113" w:author="Kaiying Lu [2]" w:date="2021-12-06T16:09:00Z">
              <w:del w:id="114" w:author="Kaiying Lu" w:date="2022-01-17T00:18:00Z">
                <w:r w:rsidDel="002B76DE">
                  <w:rPr>
                    <w:rFonts w:ascii="Arial" w:eastAsia="SimSun" w:hAnsi="Arial" w:cs="Arial"/>
                    <w:sz w:val="20"/>
                    <w:szCs w:val="20"/>
                    <w:lang w:eastAsia="zh-CN"/>
                  </w:rPr>
                  <w:delText>1</w:delText>
                </w:r>
              </w:del>
            </w:ins>
            <w:ins w:id="115" w:author="Kaiying Lu" w:date="2022-01-20T10:00:00Z">
              <w:r w:rsidR="00C0298D">
                <w:rPr>
                  <w:rFonts w:ascii="Arial" w:eastAsia="SimSun" w:hAnsi="Arial" w:cs="Arial"/>
                  <w:sz w:val="20"/>
                  <w:szCs w:val="20"/>
                  <w:lang w:eastAsia="zh-CN"/>
                </w:rPr>
                <w:t>r4</w:t>
              </w:r>
            </w:ins>
            <w:del w:id="116" w:author="Kaiying Lu [2]" w:date="2021-12-06T16:09:00Z">
              <w:r w:rsidDel="00493D33">
                <w:rPr>
                  <w:rFonts w:ascii="Arial" w:eastAsia="SimSun" w:hAnsi="Arial" w:cs="Arial"/>
                  <w:sz w:val="20"/>
                  <w:szCs w:val="20"/>
                  <w:lang w:eastAsia="zh-CN"/>
                </w:rPr>
                <w:delText>0</w:delText>
              </w:r>
            </w:del>
            <w:r>
              <w:rPr>
                <w:rFonts w:ascii="Arial" w:eastAsia="SimSun" w:hAnsi="Arial" w:cs="Arial"/>
                <w:sz w:val="20"/>
                <w:szCs w:val="20"/>
                <w:lang w:eastAsia="zh-CN"/>
              </w:rPr>
              <w:t xml:space="preserve"> under CID 4210, 6407 and 6501.</w:t>
            </w:r>
          </w:p>
          <w:p w14:paraId="37489D07" w14:textId="77777777" w:rsidR="00821964" w:rsidRPr="008341D0" w:rsidRDefault="00821964" w:rsidP="00821964">
            <w:pPr>
              <w:autoSpaceDE w:val="0"/>
              <w:autoSpaceDN w:val="0"/>
              <w:adjustRightInd w:val="0"/>
              <w:rPr>
                <w:rFonts w:ascii="Arial" w:eastAsia="SimSun" w:hAnsi="Arial" w:cs="Arial"/>
                <w:sz w:val="20"/>
                <w:szCs w:val="20"/>
                <w:lang w:eastAsia="zh-CN"/>
              </w:rPr>
            </w:pPr>
          </w:p>
        </w:tc>
      </w:tr>
      <w:tr w:rsidR="00821964" w:rsidRPr="008F0D26" w14:paraId="79CBFAF9" w14:textId="77777777" w:rsidTr="006E27BE">
        <w:trPr>
          <w:trHeight w:val="980"/>
        </w:trPr>
        <w:tc>
          <w:tcPr>
            <w:tcW w:w="758" w:type="dxa"/>
          </w:tcPr>
          <w:p w14:paraId="046E9F19" w14:textId="22E69159" w:rsidR="00821964" w:rsidRDefault="00821964" w:rsidP="00821964">
            <w:pPr>
              <w:autoSpaceDE w:val="0"/>
              <w:autoSpaceDN w:val="0"/>
              <w:adjustRightInd w:val="0"/>
              <w:rPr>
                <w:rFonts w:ascii="Arial" w:hAnsi="Arial" w:cs="Arial"/>
                <w:sz w:val="20"/>
              </w:rPr>
            </w:pPr>
            <w:r>
              <w:rPr>
                <w:rFonts w:ascii="Arial" w:hAnsi="Arial" w:cs="Arial"/>
                <w:sz w:val="20"/>
                <w:szCs w:val="20"/>
              </w:rPr>
              <w:t>4211</w:t>
            </w:r>
          </w:p>
        </w:tc>
        <w:tc>
          <w:tcPr>
            <w:tcW w:w="1290" w:type="dxa"/>
          </w:tcPr>
          <w:p w14:paraId="22DA363C" w14:textId="447152C0" w:rsidR="00821964" w:rsidRDefault="00821964" w:rsidP="00821964">
            <w:pPr>
              <w:autoSpaceDE w:val="0"/>
              <w:autoSpaceDN w:val="0"/>
              <w:adjustRightInd w:val="0"/>
              <w:rPr>
                <w:rFonts w:ascii="Arial" w:hAnsi="Arial" w:cs="Arial"/>
                <w:sz w:val="20"/>
              </w:rPr>
            </w:pPr>
            <w:r w:rsidRPr="00E44651">
              <w:rPr>
                <w:rFonts w:ascii="Arial" w:hAnsi="Arial" w:cs="Arial"/>
                <w:sz w:val="20"/>
                <w:szCs w:val="20"/>
              </w:rPr>
              <w:t xml:space="preserve">Alfred </w:t>
            </w:r>
            <w:proofErr w:type="spellStart"/>
            <w:r w:rsidRPr="00E44651">
              <w:rPr>
                <w:rFonts w:ascii="Arial" w:hAnsi="Arial" w:cs="Arial"/>
                <w:sz w:val="20"/>
                <w:szCs w:val="20"/>
              </w:rPr>
              <w:t>Asterjadhi</w:t>
            </w:r>
            <w:proofErr w:type="spellEnd"/>
          </w:p>
        </w:tc>
        <w:tc>
          <w:tcPr>
            <w:tcW w:w="1074" w:type="dxa"/>
          </w:tcPr>
          <w:p w14:paraId="285F5F75" w14:textId="77777777" w:rsidR="00821964" w:rsidRDefault="00821964" w:rsidP="00821964">
            <w:pPr>
              <w:autoSpaceDE w:val="0"/>
              <w:autoSpaceDN w:val="0"/>
              <w:adjustRightInd w:val="0"/>
              <w:rPr>
                <w:rFonts w:ascii="Arial" w:hAnsi="Arial" w:cs="Arial"/>
                <w:sz w:val="20"/>
              </w:rPr>
            </w:pPr>
            <w:r>
              <w:rPr>
                <w:rFonts w:ascii="Arial" w:hAnsi="Arial" w:cs="Arial"/>
                <w:sz w:val="20"/>
                <w:szCs w:val="20"/>
              </w:rPr>
              <w:t>35.3.17.1</w:t>
            </w:r>
          </w:p>
        </w:tc>
        <w:tc>
          <w:tcPr>
            <w:tcW w:w="1019" w:type="dxa"/>
          </w:tcPr>
          <w:p w14:paraId="6DDDE62A" w14:textId="0FE11FD4" w:rsidR="00821964" w:rsidRDefault="00821964" w:rsidP="00821964">
            <w:pPr>
              <w:autoSpaceDE w:val="0"/>
              <w:autoSpaceDN w:val="0"/>
              <w:adjustRightInd w:val="0"/>
              <w:rPr>
                <w:rFonts w:ascii="Arial" w:hAnsi="Arial" w:cs="Arial"/>
                <w:sz w:val="20"/>
              </w:rPr>
            </w:pPr>
            <w:r>
              <w:rPr>
                <w:rFonts w:ascii="Arial" w:hAnsi="Arial" w:cs="Arial"/>
                <w:sz w:val="20"/>
                <w:szCs w:val="20"/>
              </w:rPr>
              <w:t>284.30</w:t>
            </w:r>
          </w:p>
        </w:tc>
        <w:tc>
          <w:tcPr>
            <w:tcW w:w="1620" w:type="dxa"/>
          </w:tcPr>
          <w:p w14:paraId="7D0E23D6" w14:textId="220F3D17" w:rsidR="00821964" w:rsidRPr="005C536B" w:rsidRDefault="00821964" w:rsidP="00821964">
            <w:pPr>
              <w:autoSpaceDE w:val="0"/>
              <w:autoSpaceDN w:val="0"/>
              <w:adjustRightInd w:val="0"/>
              <w:rPr>
                <w:rFonts w:ascii="Arial" w:hAnsi="Arial" w:cs="Arial"/>
                <w:sz w:val="20"/>
              </w:rPr>
            </w:pPr>
            <w:proofErr w:type="gramStart"/>
            <w:r w:rsidRPr="00E44651">
              <w:rPr>
                <w:rFonts w:ascii="Arial" w:hAnsi="Arial" w:cs="Arial"/>
                <w:sz w:val="20"/>
                <w:szCs w:val="20"/>
              </w:rPr>
              <w:t>Replace .</w:t>
            </w:r>
            <w:proofErr w:type="gramEnd"/>
            <w:r w:rsidRPr="00E44651">
              <w:rPr>
                <w:rFonts w:ascii="Arial" w:hAnsi="Arial" w:cs="Arial"/>
                <w:sz w:val="20"/>
                <w:szCs w:val="20"/>
              </w:rPr>
              <w:t xml:space="preserve"> </w:t>
            </w:r>
            <w:proofErr w:type="gramStart"/>
            <w:r w:rsidRPr="00E44651">
              <w:rPr>
                <w:rFonts w:ascii="Arial" w:hAnsi="Arial" w:cs="Arial"/>
                <w:sz w:val="20"/>
                <w:szCs w:val="20"/>
              </w:rPr>
              <w:t>with :</w:t>
            </w:r>
            <w:proofErr w:type="gramEnd"/>
            <w:r w:rsidRPr="00E44651">
              <w:rPr>
                <w:rFonts w:ascii="Arial" w:hAnsi="Arial" w:cs="Arial"/>
                <w:sz w:val="20"/>
                <w:szCs w:val="20"/>
              </w:rPr>
              <w:t xml:space="preserve"> </w:t>
            </w:r>
          </w:p>
        </w:tc>
        <w:tc>
          <w:tcPr>
            <w:tcW w:w="1391" w:type="dxa"/>
          </w:tcPr>
          <w:p w14:paraId="2281C87F" w14:textId="5AC89E7B" w:rsidR="00821964" w:rsidRDefault="00821964" w:rsidP="00821964">
            <w:pPr>
              <w:autoSpaceDE w:val="0"/>
              <w:autoSpaceDN w:val="0"/>
              <w:adjustRightInd w:val="0"/>
              <w:rPr>
                <w:rFonts w:ascii="Arial" w:hAnsi="Arial" w:cs="Arial"/>
                <w:sz w:val="20"/>
              </w:rPr>
            </w:pPr>
            <w:r>
              <w:rPr>
                <w:rFonts w:ascii="Arial" w:hAnsi="Arial" w:cs="Arial"/>
                <w:sz w:val="20"/>
                <w:szCs w:val="20"/>
              </w:rPr>
              <w:t>As in comment</w:t>
            </w:r>
          </w:p>
        </w:tc>
        <w:tc>
          <w:tcPr>
            <w:tcW w:w="3513" w:type="dxa"/>
          </w:tcPr>
          <w:p w14:paraId="67F57E6F" w14:textId="77777777" w:rsidR="00821964" w:rsidRPr="008341D0" w:rsidRDefault="00821964" w:rsidP="00821964">
            <w:pPr>
              <w:autoSpaceDE w:val="0"/>
              <w:autoSpaceDN w:val="0"/>
              <w:adjustRightInd w:val="0"/>
              <w:rPr>
                <w:rFonts w:ascii="Arial" w:eastAsia="SimSun" w:hAnsi="Arial" w:cs="Arial"/>
                <w:sz w:val="20"/>
                <w:szCs w:val="20"/>
                <w:lang w:eastAsia="zh-CN"/>
              </w:rPr>
            </w:pPr>
            <w:r w:rsidRPr="008341D0">
              <w:rPr>
                <w:rFonts w:ascii="Arial" w:eastAsia="SimSun" w:hAnsi="Arial" w:cs="Arial"/>
                <w:sz w:val="20"/>
                <w:szCs w:val="20"/>
                <w:lang w:eastAsia="zh-CN"/>
              </w:rPr>
              <w:t>Revised.</w:t>
            </w:r>
          </w:p>
          <w:p w14:paraId="50006168" w14:textId="77777777" w:rsidR="00821964" w:rsidRPr="008341D0" w:rsidRDefault="00821964" w:rsidP="00821964">
            <w:pPr>
              <w:autoSpaceDE w:val="0"/>
              <w:autoSpaceDN w:val="0"/>
              <w:adjustRightInd w:val="0"/>
              <w:rPr>
                <w:rFonts w:ascii="Arial" w:eastAsia="SimSun" w:hAnsi="Arial" w:cs="Arial"/>
                <w:sz w:val="20"/>
                <w:szCs w:val="20"/>
                <w:lang w:eastAsia="zh-CN"/>
              </w:rPr>
            </w:pPr>
          </w:p>
          <w:p w14:paraId="39A5C100" w14:textId="15E37BDA" w:rsidR="00821964" w:rsidRPr="008341D0" w:rsidRDefault="00821964" w:rsidP="00821964">
            <w:pPr>
              <w:autoSpaceDE w:val="0"/>
              <w:autoSpaceDN w:val="0"/>
              <w:adjustRightInd w:val="0"/>
              <w:rPr>
                <w:rFonts w:ascii="Arial" w:eastAsia="SimSun" w:hAnsi="Arial" w:cs="Arial"/>
                <w:sz w:val="20"/>
                <w:szCs w:val="20"/>
                <w:lang w:eastAsia="zh-CN"/>
              </w:rPr>
            </w:pPr>
            <w:proofErr w:type="spellStart"/>
            <w:r w:rsidRPr="008341D0">
              <w:rPr>
                <w:rFonts w:ascii="Arial" w:eastAsia="SimSun" w:hAnsi="Arial" w:cs="Arial"/>
                <w:sz w:val="20"/>
                <w:szCs w:val="20"/>
                <w:lang w:eastAsia="zh-CN"/>
              </w:rPr>
              <w:t>T</w:t>
            </w:r>
            <w:r>
              <w:rPr>
                <w:rFonts w:ascii="Arial" w:eastAsia="SimSun" w:hAnsi="Arial" w:cs="Arial"/>
                <w:sz w:val="20"/>
                <w:szCs w:val="20"/>
                <w:lang w:eastAsia="zh-CN"/>
              </w:rPr>
              <w:t>G</w:t>
            </w:r>
            <w:r w:rsidRPr="008341D0">
              <w:rPr>
                <w:rFonts w:ascii="Arial" w:eastAsia="SimSun" w:hAnsi="Arial" w:cs="Arial"/>
                <w:sz w:val="20"/>
                <w:szCs w:val="20"/>
                <w:lang w:eastAsia="zh-CN"/>
              </w:rPr>
              <w:t>be</w:t>
            </w:r>
            <w:proofErr w:type="spellEnd"/>
            <w:r w:rsidRPr="008341D0">
              <w:rPr>
                <w:rFonts w:ascii="Arial" w:eastAsia="SimSun" w:hAnsi="Arial" w:cs="Arial"/>
                <w:sz w:val="20"/>
                <w:szCs w:val="20"/>
                <w:lang w:eastAsia="zh-CN"/>
              </w:rPr>
              <w:t xml:space="preserve"> editor to make the changes shown in doc </w:t>
            </w:r>
            <w:r>
              <w:rPr>
                <w:rFonts w:ascii="Arial" w:eastAsia="SimSun" w:hAnsi="Arial" w:cs="Arial"/>
                <w:sz w:val="20"/>
                <w:szCs w:val="20"/>
                <w:lang w:eastAsia="zh-CN"/>
              </w:rPr>
              <w:t>21/1786r</w:t>
            </w:r>
            <w:del w:id="117" w:author="Kaiying Lu [2]" w:date="2021-12-06T16:09:00Z">
              <w:r w:rsidDel="00493D33">
                <w:rPr>
                  <w:rFonts w:ascii="Arial" w:eastAsia="SimSun" w:hAnsi="Arial" w:cs="Arial"/>
                  <w:sz w:val="20"/>
                  <w:szCs w:val="20"/>
                  <w:lang w:eastAsia="zh-CN"/>
                </w:rPr>
                <w:delText>0</w:delText>
              </w:r>
            </w:del>
            <w:ins w:id="118" w:author="Kaiying Lu [2]" w:date="2021-12-06T16:09:00Z">
              <w:r>
                <w:rPr>
                  <w:rFonts w:ascii="Arial" w:eastAsia="SimSun" w:hAnsi="Arial" w:cs="Arial"/>
                  <w:sz w:val="20"/>
                  <w:szCs w:val="20"/>
                  <w:lang w:eastAsia="zh-CN"/>
                </w:rPr>
                <w:t>1</w:t>
              </w:r>
            </w:ins>
            <w:r>
              <w:rPr>
                <w:rFonts w:ascii="Arial" w:eastAsia="SimSun" w:hAnsi="Arial" w:cs="Arial"/>
                <w:sz w:val="20"/>
                <w:szCs w:val="20"/>
                <w:lang w:eastAsia="zh-CN"/>
              </w:rPr>
              <w:t xml:space="preserve"> under CID 4211.</w:t>
            </w:r>
          </w:p>
          <w:p w14:paraId="26E9FE42" w14:textId="77777777" w:rsidR="00821964" w:rsidRPr="008341D0" w:rsidRDefault="00821964" w:rsidP="00821964">
            <w:pPr>
              <w:autoSpaceDE w:val="0"/>
              <w:autoSpaceDN w:val="0"/>
              <w:adjustRightInd w:val="0"/>
              <w:rPr>
                <w:rFonts w:ascii="Arial" w:hAnsi="Arial" w:cs="Arial"/>
                <w:sz w:val="20"/>
                <w:szCs w:val="20"/>
                <w:lang w:eastAsia="zh-CN"/>
              </w:rPr>
            </w:pPr>
          </w:p>
        </w:tc>
      </w:tr>
      <w:tr w:rsidR="00821964" w:rsidRPr="008F0D26" w14:paraId="009BAD61" w14:textId="77777777" w:rsidTr="006E27BE">
        <w:trPr>
          <w:trHeight w:val="980"/>
        </w:trPr>
        <w:tc>
          <w:tcPr>
            <w:tcW w:w="758" w:type="dxa"/>
          </w:tcPr>
          <w:p w14:paraId="216809DC" w14:textId="67581EBF" w:rsidR="00821964" w:rsidRDefault="00821964" w:rsidP="00821964">
            <w:pPr>
              <w:autoSpaceDE w:val="0"/>
              <w:autoSpaceDN w:val="0"/>
              <w:adjustRightInd w:val="0"/>
              <w:rPr>
                <w:rFonts w:ascii="Arial" w:hAnsi="Arial" w:cs="Arial"/>
                <w:sz w:val="20"/>
              </w:rPr>
            </w:pPr>
            <w:r>
              <w:rPr>
                <w:rFonts w:ascii="Arial" w:hAnsi="Arial" w:cs="Arial"/>
                <w:sz w:val="20"/>
                <w:szCs w:val="20"/>
              </w:rPr>
              <w:t>4212</w:t>
            </w:r>
          </w:p>
        </w:tc>
        <w:tc>
          <w:tcPr>
            <w:tcW w:w="1290" w:type="dxa"/>
          </w:tcPr>
          <w:p w14:paraId="2F4F09E0" w14:textId="07BE2972" w:rsidR="00821964" w:rsidRDefault="00821964" w:rsidP="00821964">
            <w:pPr>
              <w:autoSpaceDE w:val="0"/>
              <w:autoSpaceDN w:val="0"/>
              <w:adjustRightInd w:val="0"/>
              <w:rPr>
                <w:rFonts w:ascii="Arial" w:hAnsi="Arial" w:cs="Arial"/>
                <w:sz w:val="20"/>
              </w:rPr>
            </w:pPr>
            <w:r w:rsidRPr="00E44651">
              <w:rPr>
                <w:rFonts w:ascii="Arial" w:hAnsi="Arial" w:cs="Arial"/>
                <w:sz w:val="20"/>
                <w:szCs w:val="20"/>
              </w:rPr>
              <w:t xml:space="preserve">Alfred </w:t>
            </w:r>
            <w:proofErr w:type="spellStart"/>
            <w:r w:rsidRPr="00E44651">
              <w:rPr>
                <w:rFonts w:ascii="Arial" w:hAnsi="Arial" w:cs="Arial"/>
                <w:sz w:val="20"/>
                <w:szCs w:val="20"/>
              </w:rPr>
              <w:t>Asterjadhi</w:t>
            </w:r>
            <w:proofErr w:type="spellEnd"/>
          </w:p>
        </w:tc>
        <w:tc>
          <w:tcPr>
            <w:tcW w:w="1074" w:type="dxa"/>
          </w:tcPr>
          <w:p w14:paraId="063A9EC2" w14:textId="77777777" w:rsidR="00821964" w:rsidRDefault="00821964" w:rsidP="00821964">
            <w:pPr>
              <w:autoSpaceDE w:val="0"/>
              <w:autoSpaceDN w:val="0"/>
              <w:adjustRightInd w:val="0"/>
              <w:rPr>
                <w:rFonts w:ascii="Arial" w:hAnsi="Arial" w:cs="Arial"/>
                <w:sz w:val="20"/>
              </w:rPr>
            </w:pPr>
            <w:r>
              <w:rPr>
                <w:rFonts w:ascii="Arial" w:hAnsi="Arial" w:cs="Arial"/>
                <w:sz w:val="20"/>
                <w:szCs w:val="20"/>
              </w:rPr>
              <w:t>35.3.17.1</w:t>
            </w:r>
          </w:p>
        </w:tc>
        <w:tc>
          <w:tcPr>
            <w:tcW w:w="1019" w:type="dxa"/>
          </w:tcPr>
          <w:p w14:paraId="11E93DCA" w14:textId="77777777" w:rsidR="00821964" w:rsidRDefault="00821964" w:rsidP="00821964">
            <w:pPr>
              <w:autoSpaceDE w:val="0"/>
              <w:autoSpaceDN w:val="0"/>
              <w:adjustRightInd w:val="0"/>
              <w:rPr>
                <w:rFonts w:ascii="Arial" w:hAnsi="Arial" w:cs="Arial"/>
                <w:sz w:val="20"/>
              </w:rPr>
            </w:pPr>
            <w:r>
              <w:rPr>
                <w:rFonts w:ascii="Arial" w:hAnsi="Arial" w:cs="Arial"/>
                <w:sz w:val="20"/>
                <w:szCs w:val="20"/>
              </w:rPr>
              <w:t>284.24</w:t>
            </w:r>
          </w:p>
        </w:tc>
        <w:tc>
          <w:tcPr>
            <w:tcW w:w="1620" w:type="dxa"/>
          </w:tcPr>
          <w:p w14:paraId="1FDDA56F" w14:textId="37AB4BD1" w:rsidR="00821964" w:rsidRDefault="00821964" w:rsidP="00821964">
            <w:pPr>
              <w:autoSpaceDE w:val="0"/>
              <w:autoSpaceDN w:val="0"/>
              <w:adjustRightInd w:val="0"/>
              <w:rPr>
                <w:rFonts w:ascii="Arial" w:hAnsi="Arial" w:cs="Arial"/>
                <w:sz w:val="20"/>
              </w:rPr>
            </w:pPr>
            <w:r w:rsidRPr="00E44651">
              <w:rPr>
                <w:rFonts w:ascii="Arial" w:hAnsi="Arial" w:cs="Arial"/>
                <w:sz w:val="20"/>
              </w:rPr>
              <w:t>Declarative statements</w:t>
            </w:r>
            <w:r>
              <w:rPr>
                <w:rFonts w:ascii="Arial" w:hAnsi="Arial" w:cs="Arial"/>
                <w:sz w:val="20"/>
              </w:rPr>
              <w:t>…</w:t>
            </w:r>
            <w:r w:rsidRPr="00E44651">
              <w:rPr>
                <w:rFonts w:ascii="Arial" w:hAnsi="Arial" w:cs="Arial"/>
                <w:sz w:val="20"/>
              </w:rPr>
              <w:t xml:space="preserve">please convert into normative requirements, like shall schedule for transmission Beacons, </w:t>
            </w:r>
            <w:proofErr w:type="spellStart"/>
            <w:r w:rsidRPr="00E44651">
              <w:rPr>
                <w:rFonts w:ascii="Arial" w:hAnsi="Arial" w:cs="Arial"/>
                <w:sz w:val="20"/>
              </w:rPr>
              <w:t>etc</w:t>
            </w:r>
            <w:proofErr w:type="spellEnd"/>
            <w:r w:rsidRPr="00E44651">
              <w:rPr>
                <w:rFonts w:ascii="Arial" w:hAnsi="Arial" w:cs="Arial"/>
                <w:sz w:val="20"/>
              </w:rPr>
              <w:t xml:space="preserve"> in the primary link and shall not schedule for transmission Beacons in the </w:t>
            </w:r>
            <w:r w:rsidRPr="00E44651">
              <w:rPr>
                <w:rFonts w:ascii="Arial" w:hAnsi="Arial" w:cs="Arial"/>
                <w:sz w:val="20"/>
              </w:rPr>
              <w:lastRenderedPageBreak/>
              <w:t xml:space="preserve">nonprimary link or </w:t>
            </w:r>
            <w:proofErr w:type="spellStart"/>
            <w:r w:rsidRPr="00E44651">
              <w:rPr>
                <w:rFonts w:ascii="Arial" w:hAnsi="Arial" w:cs="Arial"/>
                <w:sz w:val="20"/>
              </w:rPr>
              <w:t>smth</w:t>
            </w:r>
            <w:proofErr w:type="spellEnd"/>
            <w:r w:rsidRPr="00E44651">
              <w:rPr>
                <w:rFonts w:ascii="Arial" w:hAnsi="Arial" w:cs="Arial"/>
                <w:sz w:val="20"/>
              </w:rPr>
              <w:t>.</w:t>
            </w:r>
          </w:p>
        </w:tc>
        <w:tc>
          <w:tcPr>
            <w:tcW w:w="1391" w:type="dxa"/>
          </w:tcPr>
          <w:p w14:paraId="152047A1" w14:textId="77777777" w:rsidR="00821964" w:rsidRDefault="00821964" w:rsidP="00821964">
            <w:pPr>
              <w:autoSpaceDE w:val="0"/>
              <w:autoSpaceDN w:val="0"/>
              <w:adjustRightInd w:val="0"/>
              <w:rPr>
                <w:rFonts w:ascii="Arial" w:hAnsi="Arial" w:cs="Arial"/>
                <w:sz w:val="20"/>
              </w:rPr>
            </w:pPr>
            <w:r>
              <w:rPr>
                <w:rFonts w:ascii="Arial" w:hAnsi="Arial" w:cs="Arial"/>
                <w:sz w:val="20"/>
                <w:szCs w:val="20"/>
              </w:rPr>
              <w:lastRenderedPageBreak/>
              <w:t>As in comment</w:t>
            </w:r>
          </w:p>
        </w:tc>
        <w:tc>
          <w:tcPr>
            <w:tcW w:w="3513" w:type="dxa"/>
          </w:tcPr>
          <w:p w14:paraId="126896BA" w14:textId="77777777" w:rsidR="00821964" w:rsidRPr="008341D0" w:rsidRDefault="00821964" w:rsidP="00821964">
            <w:pPr>
              <w:autoSpaceDE w:val="0"/>
              <w:autoSpaceDN w:val="0"/>
              <w:adjustRightInd w:val="0"/>
              <w:rPr>
                <w:rFonts w:ascii="Arial" w:eastAsia="SimSun" w:hAnsi="Arial" w:cs="Arial"/>
                <w:sz w:val="20"/>
                <w:szCs w:val="20"/>
                <w:lang w:eastAsia="zh-CN"/>
              </w:rPr>
            </w:pPr>
            <w:r w:rsidRPr="008341D0">
              <w:rPr>
                <w:rFonts w:ascii="Arial" w:eastAsia="SimSun" w:hAnsi="Arial" w:cs="Arial"/>
                <w:sz w:val="20"/>
                <w:szCs w:val="20"/>
                <w:lang w:eastAsia="zh-CN"/>
              </w:rPr>
              <w:t>Revised</w:t>
            </w:r>
          </w:p>
          <w:p w14:paraId="516B09A1" w14:textId="77777777" w:rsidR="00821964" w:rsidRPr="008341D0" w:rsidRDefault="00821964" w:rsidP="00821964">
            <w:pPr>
              <w:autoSpaceDE w:val="0"/>
              <w:autoSpaceDN w:val="0"/>
              <w:adjustRightInd w:val="0"/>
              <w:rPr>
                <w:rFonts w:ascii="Arial" w:eastAsia="SimSun" w:hAnsi="Arial" w:cs="Arial"/>
                <w:sz w:val="20"/>
                <w:szCs w:val="20"/>
                <w:lang w:eastAsia="zh-CN"/>
              </w:rPr>
            </w:pPr>
          </w:p>
          <w:p w14:paraId="125D37D6" w14:textId="77777777" w:rsidR="00821964" w:rsidRPr="008341D0" w:rsidRDefault="00821964" w:rsidP="00821964">
            <w:pPr>
              <w:autoSpaceDE w:val="0"/>
              <w:autoSpaceDN w:val="0"/>
              <w:adjustRightInd w:val="0"/>
              <w:rPr>
                <w:rFonts w:ascii="Arial" w:eastAsia="SimSun" w:hAnsi="Arial" w:cs="Arial"/>
                <w:sz w:val="20"/>
                <w:szCs w:val="20"/>
                <w:lang w:eastAsia="zh-CN"/>
              </w:rPr>
            </w:pPr>
          </w:p>
          <w:p w14:paraId="1D33D81F" w14:textId="77777777" w:rsidR="00821964" w:rsidRPr="008341D0" w:rsidRDefault="00821964" w:rsidP="00821964">
            <w:pPr>
              <w:autoSpaceDE w:val="0"/>
              <w:autoSpaceDN w:val="0"/>
              <w:adjustRightInd w:val="0"/>
              <w:rPr>
                <w:rFonts w:ascii="Arial" w:eastAsia="SimSun" w:hAnsi="Arial" w:cs="Arial"/>
                <w:sz w:val="20"/>
                <w:szCs w:val="20"/>
                <w:lang w:eastAsia="zh-CN"/>
              </w:rPr>
            </w:pPr>
          </w:p>
          <w:p w14:paraId="564B990C" w14:textId="77777777" w:rsidR="00821964" w:rsidRPr="008341D0" w:rsidRDefault="00821964" w:rsidP="00821964">
            <w:pPr>
              <w:autoSpaceDE w:val="0"/>
              <w:autoSpaceDN w:val="0"/>
              <w:adjustRightInd w:val="0"/>
              <w:rPr>
                <w:rFonts w:ascii="Arial" w:eastAsia="SimSun" w:hAnsi="Arial" w:cs="Arial"/>
                <w:sz w:val="20"/>
                <w:szCs w:val="20"/>
                <w:lang w:eastAsia="zh-CN"/>
              </w:rPr>
            </w:pPr>
          </w:p>
          <w:p w14:paraId="2D3B4DC8" w14:textId="77777777" w:rsidR="00821964" w:rsidRPr="008341D0" w:rsidRDefault="00821964" w:rsidP="00821964">
            <w:pPr>
              <w:autoSpaceDE w:val="0"/>
              <w:autoSpaceDN w:val="0"/>
              <w:adjustRightInd w:val="0"/>
              <w:rPr>
                <w:rFonts w:ascii="Arial" w:eastAsia="SimSun" w:hAnsi="Arial" w:cs="Arial"/>
                <w:sz w:val="20"/>
                <w:szCs w:val="20"/>
                <w:lang w:eastAsia="zh-CN"/>
              </w:rPr>
            </w:pPr>
          </w:p>
          <w:p w14:paraId="5723C520" w14:textId="5C08D384" w:rsidR="00821964" w:rsidRPr="008341D0" w:rsidRDefault="00821964" w:rsidP="00821964">
            <w:pPr>
              <w:autoSpaceDE w:val="0"/>
              <w:autoSpaceDN w:val="0"/>
              <w:adjustRightInd w:val="0"/>
              <w:rPr>
                <w:rFonts w:ascii="Arial" w:eastAsia="SimSun" w:hAnsi="Arial" w:cs="Arial"/>
                <w:sz w:val="20"/>
                <w:szCs w:val="20"/>
                <w:lang w:eastAsia="zh-CN"/>
              </w:rPr>
            </w:pPr>
            <w:proofErr w:type="spellStart"/>
            <w:r w:rsidRPr="008341D0">
              <w:rPr>
                <w:rFonts w:ascii="Arial" w:eastAsia="SimSun" w:hAnsi="Arial" w:cs="Arial"/>
                <w:sz w:val="20"/>
                <w:szCs w:val="20"/>
                <w:lang w:eastAsia="zh-CN"/>
              </w:rPr>
              <w:t>Tgbe</w:t>
            </w:r>
            <w:proofErr w:type="spellEnd"/>
            <w:r w:rsidRPr="008341D0">
              <w:rPr>
                <w:rFonts w:ascii="Arial" w:eastAsia="SimSun" w:hAnsi="Arial" w:cs="Arial"/>
                <w:sz w:val="20"/>
                <w:szCs w:val="20"/>
                <w:lang w:eastAsia="zh-CN"/>
              </w:rPr>
              <w:t xml:space="preserve"> editor to make the changes shown in doc </w:t>
            </w:r>
            <w:r>
              <w:rPr>
                <w:rFonts w:ascii="Arial" w:eastAsia="SimSun" w:hAnsi="Arial" w:cs="Arial"/>
                <w:sz w:val="20"/>
                <w:szCs w:val="20"/>
                <w:lang w:eastAsia="zh-CN"/>
              </w:rPr>
              <w:t>21/1786</w:t>
            </w:r>
            <w:del w:id="119" w:author="Kaiying Lu" w:date="2022-01-17T00:18:00Z">
              <w:r w:rsidDel="002B76DE">
                <w:rPr>
                  <w:rFonts w:ascii="Arial" w:eastAsia="SimSun" w:hAnsi="Arial" w:cs="Arial"/>
                  <w:sz w:val="20"/>
                  <w:szCs w:val="20"/>
                  <w:lang w:eastAsia="zh-CN"/>
                </w:rPr>
                <w:delText>r</w:delText>
              </w:r>
            </w:del>
            <w:ins w:id="120" w:author="Kaiying Lu [2]" w:date="2021-12-06T16:09:00Z">
              <w:del w:id="121" w:author="Kaiying Lu" w:date="2022-01-17T00:18:00Z">
                <w:r w:rsidDel="002B76DE">
                  <w:rPr>
                    <w:rFonts w:ascii="Arial" w:eastAsia="SimSun" w:hAnsi="Arial" w:cs="Arial"/>
                    <w:sz w:val="20"/>
                    <w:szCs w:val="20"/>
                    <w:lang w:eastAsia="zh-CN"/>
                  </w:rPr>
                  <w:delText>1</w:delText>
                </w:r>
              </w:del>
            </w:ins>
            <w:ins w:id="122" w:author="Kaiying Lu" w:date="2022-01-20T10:00:00Z">
              <w:r w:rsidR="00C0298D">
                <w:rPr>
                  <w:rFonts w:ascii="Arial" w:eastAsia="SimSun" w:hAnsi="Arial" w:cs="Arial"/>
                  <w:sz w:val="20"/>
                  <w:szCs w:val="20"/>
                  <w:lang w:eastAsia="zh-CN"/>
                </w:rPr>
                <w:t>r4</w:t>
              </w:r>
            </w:ins>
            <w:del w:id="123" w:author="Kaiying Lu [2]" w:date="2021-12-06T16:09:00Z">
              <w:r w:rsidDel="00493D33">
                <w:rPr>
                  <w:rFonts w:ascii="Arial" w:eastAsia="SimSun" w:hAnsi="Arial" w:cs="Arial"/>
                  <w:sz w:val="20"/>
                  <w:szCs w:val="20"/>
                  <w:lang w:eastAsia="zh-CN"/>
                </w:rPr>
                <w:delText>0</w:delText>
              </w:r>
            </w:del>
            <w:r>
              <w:rPr>
                <w:rFonts w:ascii="Arial" w:eastAsia="SimSun" w:hAnsi="Arial" w:cs="Arial"/>
                <w:sz w:val="20"/>
                <w:szCs w:val="20"/>
                <w:lang w:eastAsia="zh-CN"/>
              </w:rPr>
              <w:t xml:space="preserve"> under CID 4212.</w:t>
            </w:r>
          </w:p>
          <w:p w14:paraId="124E43CE" w14:textId="5D7F92B3" w:rsidR="00821964" w:rsidRPr="008341D0" w:rsidRDefault="00821964" w:rsidP="00821964">
            <w:pPr>
              <w:autoSpaceDE w:val="0"/>
              <w:autoSpaceDN w:val="0"/>
              <w:adjustRightInd w:val="0"/>
              <w:rPr>
                <w:rFonts w:ascii="Arial" w:eastAsia="SimSun" w:hAnsi="Arial" w:cs="Arial"/>
                <w:sz w:val="20"/>
                <w:szCs w:val="20"/>
                <w:lang w:eastAsia="zh-CN"/>
              </w:rPr>
            </w:pPr>
          </w:p>
          <w:p w14:paraId="63E5C3F6" w14:textId="77777777" w:rsidR="00821964" w:rsidRPr="008341D0" w:rsidRDefault="00821964" w:rsidP="00821964">
            <w:pPr>
              <w:autoSpaceDE w:val="0"/>
              <w:autoSpaceDN w:val="0"/>
              <w:adjustRightInd w:val="0"/>
              <w:rPr>
                <w:rFonts w:ascii="Arial" w:hAnsi="Arial" w:cs="Arial"/>
                <w:sz w:val="20"/>
                <w:szCs w:val="20"/>
                <w:lang w:eastAsia="zh-CN"/>
              </w:rPr>
            </w:pPr>
          </w:p>
        </w:tc>
      </w:tr>
      <w:tr w:rsidR="00821964" w:rsidRPr="008F0D26" w14:paraId="0E9241B0" w14:textId="77777777" w:rsidTr="006E27BE">
        <w:trPr>
          <w:trHeight w:val="980"/>
        </w:trPr>
        <w:tc>
          <w:tcPr>
            <w:tcW w:w="758" w:type="dxa"/>
          </w:tcPr>
          <w:p w14:paraId="00EF1B04" w14:textId="69DC1C44" w:rsidR="00821964" w:rsidRDefault="00821964" w:rsidP="00821964">
            <w:pPr>
              <w:autoSpaceDE w:val="0"/>
              <w:autoSpaceDN w:val="0"/>
              <w:adjustRightInd w:val="0"/>
              <w:rPr>
                <w:rFonts w:ascii="Arial" w:hAnsi="Arial" w:cs="Arial"/>
                <w:sz w:val="20"/>
                <w:szCs w:val="20"/>
              </w:rPr>
            </w:pPr>
            <w:r>
              <w:rPr>
                <w:rFonts w:ascii="Arial" w:hAnsi="Arial" w:cs="Arial"/>
                <w:sz w:val="20"/>
                <w:szCs w:val="20"/>
              </w:rPr>
              <w:t>4213</w:t>
            </w:r>
          </w:p>
        </w:tc>
        <w:tc>
          <w:tcPr>
            <w:tcW w:w="1290" w:type="dxa"/>
          </w:tcPr>
          <w:p w14:paraId="6FEC23DE" w14:textId="7390E526" w:rsidR="00821964" w:rsidRPr="005C536B" w:rsidRDefault="00821964" w:rsidP="00821964">
            <w:pPr>
              <w:autoSpaceDE w:val="0"/>
              <w:autoSpaceDN w:val="0"/>
              <w:adjustRightInd w:val="0"/>
              <w:rPr>
                <w:rFonts w:ascii="Arial" w:hAnsi="Arial" w:cs="Arial"/>
                <w:sz w:val="20"/>
                <w:szCs w:val="20"/>
              </w:rPr>
            </w:pPr>
            <w:r w:rsidRPr="00E44651">
              <w:rPr>
                <w:rFonts w:ascii="Arial" w:hAnsi="Arial" w:cs="Arial"/>
                <w:sz w:val="20"/>
                <w:szCs w:val="20"/>
              </w:rPr>
              <w:t xml:space="preserve">Alfred </w:t>
            </w:r>
            <w:proofErr w:type="spellStart"/>
            <w:r w:rsidRPr="00E44651">
              <w:rPr>
                <w:rFonts w:ascii="Arial" w:hAnsi="Arial" w:cs="Arial"/>
                <w:sz w:val="20"/>
                <w:szCs w:val="20"/>
              </w:rPr>
              <w:t>Asterjadhi</w:t>
            </w:r>
            <w:proofErr w:type="spellEnd"/>
          </w:p>
        </w:tc>
        <w:tc>
          <w:tcPr>
            <w:tcW w:w="1074" w:type="dxa"/>
          </w:tcPr>
          <w:p w14:paraId="5128FD6D" w14:textId="66461665" w:rsidR="00821964" w:rsidRDefault="00821964" w:rsidP="00821964">
            <w:pPr>
              <w:autoSpaceDE w:val="0"/>
              <w:autoSpaceDN w:val="0"/>
              <w:adjustRightInd w:val="0"/>
              <w:rPr>
                <w:rFonts w:ascii="Arial" w:hAnsi="Arial" w:cs="Arial"/>
                <w:sz w:val="20"/>
                <w:szCs w:val="20"/>
              </w:rPr>
            </w:pPr>
            <w:r>
              <w:rPr>
                <w:rFonts w:ascii="Arial" w:hAnsi="Arial" w:cs="Arial"/>
                <w:sz w:val="20"/>
                <w:szCs w:val="20"/>
              </w:rPr>
              <w:t>35.3.17.1</w:t>
            </w:r>
          </w:p>
        </w:tc>
        <w:tc>
          <w:tcPr>
            <w:tcW w:w="1019" w:type="dxa"/>
          </w:tcPr>
          <w:p w14:paraId="2C8F14B1" w14:textId="7ADD6AA7" w:rsidR="00821964" w:rsidRDefault="00821964" w:rsidP="00821964">
            <w:pPr>
              <w:autoSpaceDE w:val="0"/>
              <w:autoSpaceDN w:val="0"/>
              <w:adjustRightInd w:val="0"/>
              <w:rPr>
                <w:rFonts w:ascii="Arial" w:hAnsi="Arial" w:cs="Arial"/>
                <w:sz w:val="20"/>
                <w:szCs w:val="20"/>
              </w:rPr>
            </w:pPr>
            <w:r>
              <w:rPr>
                <w:rFonts w:ascii="Arial" w:hAnsi="Arial" w:cs="Arial"/>
                <w:sz w:val="20"/>
                <w:szCs w:val="20"/>
              </w:rPr>
              <w:t>284.31</w:t>
            </w:r>
          </w:p>
        </w:tc>
        <w:tc>
          <w:tcPr>
            <w:tcW w:w="1620" w:type="dxa"/>
          </w:tcPr>
          <w:p w14:paraId="081998D4" w14:textId="47C01893" w:rsidR="00821964" w:rsidRPr="005C536B" w:rsidRDefault="00821964" w:rsidP="00821964">
            <w:pPr>
              <w:autoSpaceDE w:val="0"/>
              <w:autoSpaceDN w:val="0"/>
              <w:adjustRightInd w:val="0"/>
              <w:rPr>
                <w:rFonts w:ascii="Arial" w:hAnsi="Arial" w:cs="Arial"/>
                <w:sz w:val="20"/>
                <w:szCs w:val="20"/>
              </w:rPr>
            </w:pPr>
            <w:proofErr w:type="spellStart"/>
            <w:r w:rsidRPr="00E44651">
              <w:rPr>
                <w:rFonts w:ascii="Arial" w:hAnsi="Arial" w:cs="Arial"/>
                <w:sz w:val="20"/>
                <w:szCs w:val="20"/>
              </w:rPr>
              <w:t>Arent</w:t>
            </w:r>
            <w:proofErr w:type="spellEnd"/>
            <w:r w:rsidRPr="00E44651">
              <w:rPr>
                <w:rFonts w:ascii="Arial" w:hAnsi="Arial" w:cs="Arial"/>
                <w:sz w:val="20"/>
                <w:szCs w:val="20"/>
              </w:rPr>
              <w:t xml:space="preserve"> these two bullets saying the same thing for the AP and non-AP counterpart? If </w:t>
            </w:r>
            <w:proofErr w:type="gramStart"/>
            <w:r w:rsidRPr="00E44651">
              <w:rPr>
                <w:rFonts w:ascii="Arial" w:hAnsi="Arial" w:cs="Arial"/>
                <w:sz w:val="20"/>
                <w:szCs w:val="20"/>
              </w:rPr>
              <w:t>yes</w:t>
            </w:r>
            <w:proofErr w:type="gramEnd"/>
            <w:r w:rsidRPr="00E44651">
              <w:rPr>
                <w:rFonts w:ascii="Arial" w:hAnsi="Arial" w:cs="Arial"/>
                <w:sz w:val="20"/>
                <w:szCs w:val="20"/>
              </w:rPr>
              <w:t xml:space="preserve"> then would it help to merge?</w:t>
            </w:r>
          </w:p>
        </w:tc>
        <w:tc>
          <w:tcPr>
            <w:tcW w:w="1391" w:type="dxa"/>
          </w:tcPr>
          <w:p w14:paraId="5908BE47" w14:textId="2EF18BDC" w:rsidR="00821964" w:rsidRDefault="00821964" w:rsidP="00821964">
            <w:pPr>
              <w:autoSpaceDE w:val="0"/>
              <w:autoSpaceDN w:val="0"/>
              <w:adjustRightInd w:val="0"/>
              <w:rPr>
                <w:rFonts w:ascii="Arial" w:hAnsi="Arial" w:cs="Arial"/>
                <w:sz w:val="20"/>
                <w:szCs w:val="20"/>
              </w:rPr>
            </w:pPr>
            <w:r>
              <w:rPr>
                <w:rFonts w:ascii="Arial" w:hAnsi="Arial" w:cs="Arial"/>
                <w:sz w:val="20"/>
                <w:szCs w:val="20"/>
              </w:rPr>
              <w:t>As in comment</w:t>
            </w:r>
          </w:p>
        </w:tc>
        <w:tc>
          <w:tcPr>
            <w:tcW w:w="3513" w:type="dxa"/>
          </w:tcPr>
          <w:p w14:paraId="6654395C" w14:textId="2EF97091" w:rsidR="00821964" w:rsidRDefault="00821964" w:rsidP="00821964">
            <w:pPr>
              <w:autoSpaceDE w:val="0"/>
              <w:autoSpaceDN w:val="0"/>
              <w:adjustRightInd w:val="0"/>
              <w:rPr>
                <w:rFonts w:ascii="Arial" w:eastAsia="SimSun" w:hAnsi="Arial" w:cs="Arial"/>
                <w:sz w:val="20"/>
                <w:szCs w:val="20"/>
                <w:lang w:eastAsia="zh-CN"/>
              </w:rPr>
            </w:pPr>
            <w:r>
              <w:rPr>
                <w:rFonts w:ascii="Arial" w:eastAsia="SimSun" w:hAnsi="Arial" w:cs="Arial"/>
                <w:sz w:val="20"/>
                <w:szCs w:val="20"/>
                <w:lang w:eastAsia="zh-CN"/>
              </w:rPr>
              <w:t>Rejected.</w:t>
            </w:r>
          </w:p>
          <w:p w14:paraId="48296E71" w14:textId="77777777" w:rsidR="00821964" w:rsidRDefault="00821964" w:rsidP="00821964">
            <w:pPr>
              <w:autoSpaceDE w:val="0"/>
              <w:autoSpaceDN w:val="0"/>
              <w:adjustRightInd w:val="0"/>
              <w:rPr>
                <w:rFonts w:ascii="Arial" w:eastAsia="SimSun" w:hAnsi="Arial" w:cs="Arial"/>
                <w:sz w:val="20"/>
                <w:szCs w:val="20"/>
                <w:lang w:eastAsia="zh-CN"/>
              </w:rPr>
            </w:pPr>
          </w:p>
          <w:p w14:paraId="1CB8C65C" w14:textId="5B4776AC" w:rsidR="00821964" w:rsidRDefault="00DD0080" w:rsidP="00821964">
            <w:pPr>
              <w:autoSpaceDE w:val="0"/>
              <w:autoSpaceDN w:val="0"/>
              <w:adjustRightInd w:val="0"/>
              <w:rPr>
                <w:rFonts w:ascii="Arial" w:eastAsia="SimSun" w:hAnsi="Arial" w:cs="Arial"/>
                <w:sz w:val="20"/>
                <w:szCs w:val="20"/>
                <w:lang w:eastAsia="zh-CN"/>
              </w:rPr>
            </w:pPr>
            <w:ins w:id="124" w:author="Kaiying Lu" w:date="2022-01-20T06:30:00Z">
              <w:r>
                <w:rPr>
                  <w:rFonts w:ascii="Arial" w:eastAsia="SimSun" w:hAnsi="Arial" w:cs="Arial"/>
                  <w:sz w:val="20"/>
                  <w:szCs w:val="20"/>
                  <w:lang w:eastAsia="zh-CN"/>
                </w:rPr>
                <w:t>The group prefers to keep the descriptions for the two entities separate</w:t>
              </w:r>
            </w:ins>
            <w:del w:id="125" w:author="Kaiying Lu" w:date="2022-01-20T06:30:00Z">
              <w:r w:rsidR="00821964" w:rsidDel="00DD0080">
                <w:rPr>
                  <w:rFonts w:ascii="Arial" w:eastAsia="SimSun" w:hAnsi="Arial" w:cs="Arial"/>
                  <w:sz w:val="20"/>
                  <w:szCs w:val="20"/>
                  <w:lang w:eastAsia="zh-CN"/>
                </w:rPr>
                <w:delText>It was requested by a commenter to separate into two bull</w:delText>
              </w:r>
            </w:del>
            <w:del w:id="126" w:author="Kaiying Lu" w:date="2022-01-20T06:31:00Z">
              <w:r w:rsidR="00821964" w:rsidDel="00DD0080">
                <w:rPr>
                  <w:rFonts w:ascii="Arial" w:eastAsia="SimSun" w:hAnsi="Arial" w:cs="Arial"/>
                  <w:sz w:val="20"/>
                  <w:szCs w:val="20"/>
                  <w:lang w:eastAsia="zh-CN"/>
                </w:rPr>
                <w:delText>ets for D1.0</w:delText>
              </w:r>
            </w:del>
            <w:r w:rsidR="00821964">
              <w:rPr>
                <w:rFonts w:ascii="Arial" w:eastAsia="SimSun" w:hAnsi="Arial" w:cs="Arial"/>
                <w:sz w:val="20"/>
                <w:szCs w:val="20"/>
                <w:lang w:eastAsia="zh-CN"/>
              </w:rPr>
              <w:t>.</w:t>
            </w:r>
          </w:p>
          <w:p w14:paraId="779E7D1A" w14:textId="77777777" w:rsidR="00821964" w:rsidRDefault="00821964" w:rsidP="00821964">
            <w:pPr>
              <w:autoSpaceDE w:val="0"/>
              <w:autoSpaceDN w:val="0"/>
              <w:adjustRightInd w:val="0"/>
              <w:rPr>
                <w:rFonts w:ascii="Arial" w:eastAsia="SimSun" w:hAnsi="Arial" w:cs="Arial"/>
                <w:sz w:val="20"/>
                <w:szCs w:val="20"/>
                <w:lang w:eastAsia="zh-CN"/>
              </w:rPr>
            </w:pPr>
          </w:p>
          <w:p w14:paraId="3F788BA6" w14:textId="0A6696ED" w:rsidR="00821964" w:rsidRPr="008341D0" w:rsidRDefault="00821964" w:rsidP="00821964">
            <w:pPr>
              <w:autoSpaceDE w:val="0"/>
              <w:autoSpaceDN w:val="0"/>
              <w:adjustRightInd w:val="0"/>
              <w:rPr>
                <w:rFonts w:ascii="Arial" w:eastAsia="SimSun" w:hAnsi="Arial" w:cs="Arial"/>
                <w:sz w:val="20"/>
                <w:szCs w:val="20"/>
                <w:lang w:eastAsia="zh-CN"/>
              </w:rPr>
            </w:pPr>
          </w:p>
        </w:tc>
      </w:tr>
      <w:tr w:rsidR="00821964" w:rsidRPr="008F0D26" w14:paraId="139F38B8" w14:textId="77777777" w:rsidTr="006E27BE">
        <w:trPr>
          <w:trHeight w:val="980"/>
        </w:trPr>
        <w:tc>
          <w:tcPr>
            <w:tcW w:w="758" w:type="dxa"/>
          </w:tcPr>
          <w:p w14:paraId="5DF9BBC7" w14:textId="3CB51240" w:rsidR="00821964" w:rsidRDefault="00821964" w:rsidP="00821964">
            <w:pPr>
              <w:autoSpaceDE w:val="0"/>
              <w:autoSpaceDN w:val="0"/>
              <w:adjustRightInd w:val="0"/>
              <w:rPr>
                <w:rFonts w:ascii="Arial" w:hAnsi="Arial" w:cs="Arial"/>
                <w:sz w:val="20"/>
                <w:szCs w:val="20"/>
              </w:rPr>
            </w:pPr>
            <w:r>
              <w:rPr>
                <w:rFonts w:ascii="Arial" w:hAnsi="Arial" w:cs="Arial"/>
                <w:sz w:val="20"/>
                <w:szCs w:val="20"/>
              </w:rPr>
              <w:t>6328</w:t>
            </w:r>
          </w:p>
        </w:tc>
        <w:tc>
          <w:tcPr>
            <w:tcW w:w="1290" w:type="dxa"/>
          </w:tcPr>
          <w:p w14:paraId="50A5A7B8" w14:textId="5EB9629D" w:rsidR="00821964" w:rsidRDefault="00821964" w:rsidP="00821964">
            <w:pPr>
              <w:autoSpaceDE w:val="0"/>
              <w:autoSpaceDN w:val="0"/>
              <w:adjustRightInd w:val="0"/>
              <w:rPr>
                <w:rFonts w:ascii="Arial" w:hAnsi="Arial" w:cs="Arial"/>
                <w:sz w:val="20"/>
                <w:szCs w:val="20"/>
              </w:rPr>
            </w:pPr>
            <w:r>
              <w:rPr>
                <w:rFonts w:ascii="Arial" w:hAnsi="Arial" w:cs="Arial"/>
                <w:sz w:val="20"/>
                <w:szCs w:val="20"/>
              </w:rPr>
              <w:t>Ming Gan</w:t>
            </w:r>
          </w:p>
        </w:tc>
        <w:tc>
          <w:tcPr>
            <w:tcW w:w="1074" w:type="dxa"/>
          </w:tcPr>
          <w:p w14:paraId="7E20234B" w14:textId="11D88D7A" w:rsidR="00821964" w:rsidRDefault="00821964" w:rsidP="00821964">
            <w:pPr>
              <w:autoSpaceDE w:val="0"/>
              <w:autoSpaceDN w:val="0"/>
              <w:adjustRightInd w:val="0"/>
              <w:rPr>
                <w:rFonts w:ascii="Arial" w:hAnsi="Arial" w:cs="Arial"/>
                <w:sz w:val="20"/>
                <w:szCs w:val="20"/>
              </w:rPr>
            </w:pPr>
            <w:r>
              <w:rPr>
                <w:rFonts w:ascii="Arial" w:hAnsi="Arial" w:cs="Arial"/>
                <w:sz w:val="20"/>
                <w:szCs w:val="20"/>
              </w:rPr>
              <w:t>35.3.17.1</w:t>
            </w:r>
          </w:p>
        </w:tc>
        <w:tc>
          <w:tcPr>
            <w:tcW w:w="1019" w:type="dxa"/>
          </w:tcPr>
          <w:p w14:paraId="31F6F234" w14:textId="3BB8480E" w:rsidR="00821964" w:rsidRDefault="00821964" w:rsidP="00821964">
            <w:pPr>
              <w:autoSpaceDE w:val="0"/>
              <w:autoSpaceDN w:val="0"/>
              <w:adjustRightInd w:val="0"/>
              <w:rPr>
                <w:rFonts w:ascii="Arial" w:hAnsi="Arial" w:cs="Arial"/>
                <w:sz w:val="20"/>
                <w:szCs w:val="20"/>
              </w:rPr>
            </w:pPr>
            <w:r>
              <w:rPr>
                <w:rFonts w:ascii="Arial" w:hAnsi="Arial" w:cs="Arial"/>
                <w:sz w:val="20"/>
                <w:szCs w:val="20"/>
              </w:rPr>
              <w:t>284.06</w:t>
            </w:r>
          </w:p>
        </w:tc>
        <w:tc>
          <w:tcPr>
            <w:tcW w:w="1620" w:type="dxa"/>
          </w:tcPr>
          <w:p w14:paraId="69B67567" w14:textId="66ED0750" w:rsidR="00821964" w:rsidRPr="001145EF" w:rsidRDefault="00821964" w:rsidP="00821964">
            <w:pPr>
              <w:autoSpaceDE w:val="0"/>
              <w:autoSpaceDN w:val="0"/>
              <w:adjustRightInd w:val="0"/>
              <w:rPr>
                <w:rFonts w:ascii="Arial" w:hAnsi="Arial" w:cs="Arial"/>
                <w:sz w:val="20"/>
                <w:szCs w:val="20"/>
              </w:rPr>
            </w:pPr>
            <w:r w:rsidRPr="008B4D08">
              <w:rPr>
                <w:rFonts w:ascii="Arial" w:hAnsi="Arial" w:cs="Arial"/>
                <w:sz w:val="20"/>
                <w:szCs w:val="20"/>
              </w:rPr>
              <w:t>Change "affiliated to" to "</w:t>
            </w:r>
            <w:proofErr w:type="spellStart"/>
            <w:r w:rsidRPr="008B4D08">
              <w:rPr>
                <w:rFonts w:ascii="Arial" w:hAnsi="Arial" w:cs="Arial"/>
                <w:sz w:val="20"/>
                <w:szCs w:val="20"/>
              </w:rPr>
              <w:t>affliated</w:t>
            </w:r>
            <w:proofErr w:type="spellEnd"/>
            <w:r w:rsidRPr="008B4D08">
              <w:rPr>
                <w:rFonts w:ascii="Arial" w:hAnsi="Arial" w:cs="Arial"/>
                <w:sz w:val="20"/>
                <w:szCs w:val="20"/>
              </w:rPr>
              <w:t xml:space="preserve"> with"</w:t>
            </w:r>
          </w:p>
        </w:tc>
        <w:tc>
          <w:tcPr>
            <w:tcW w:w="1391" w:type="dxa"/>
          </w:tcPr>
          <w:p w14:paraId="17C2D952" w14:textId="74CE033B" w:rsidR="00821964" w:rsidRPr="001145EF" w:rsidRDefault="00821964" w:rsidP="00821964">
            <w:pPr>
              <w:autoSpaceDE w:val="0"/>
              <w:autoSpaceDN w:val="0"/>
              <w:adjustRightInd w:val="0"/>
              <w:rPr>
                <w:rFonts w:ascii="Arial" w:hAnsi="Arial" w:cs="Arial"/>
                <w:sz w:val="20"/>
                <w:szCs w:val="20"/>
              </w:rPr>
            </w:pPr>
            <w:r w:rsidRPr="0078412F">
              <w:rPr>
                <w:rFonts w:ascii="Arial" w:hAnsi="Arial" w:cs="Arial"/>
                <w:sz w:val="20"/>
                <w:szCs w:val="20"/>
              </w:rPr>
              <w:t>as in the comment</w:t>
            </w:r>
          </w:p>
        </w:tc>
        <w:tc>
          <w:tcPr>
            <w:tcW w:w="3513" w:type="dxa"/>
          </w:tcPr>
          <w:p w14:paraId="2E3077CB" w14:textId="77777777" w:rsidR="00821964" w:rsidRPr="008341D0" w:rsidRDefault="00821964" w:rsidP="00821964">
            <w:pPr>
              <w:autoSpaceDE w:val="0"/>
              <w:autoSpaceDN w:val="0"/>
              <w:adjustRightInd w:val="0"/>
              <w:rPr>
                <w:rFonts w:ascii="Arial" w:eastAsia="SimSun" w:hAnsi="Arial" w:cs="Arial"/>
                <w:sz w:val="20"/>
                <w:szCs w:val="20"/>
                <w:lang w:eastAsia="zh-CN"/>
              </w:rPr>
            </w:pPr>
            <w:r w:rsidRPr="008341D0">
              <w:rPr>
                <w:rFonts w:ascii="Arial" w:eastAsia="SimSun" w:hAnsi="Arial" w:cs="Arial"/>
                <w:sz w:val="20"/>
                <w:szCs w:val="20"/>
                <w:lang w:eastAsia="zh-CN"/>
              </w:rPr>
              <w:t>Revised</w:t>
            </w:r>
          </w:p>
          <w:p w14:paraId="147079B2" w14:textId="77777777" w:rsidR="00821964" w:rsidRPr="008341D0" w:rsidRDefault="00821964" w:rsidP="00821964">
            <w:pPr>
              <w:autoSpaceDE w:val="0"/>
              <w:autoSpaceDN w:val="0"/>
              <w:adjustRightInd w:val="0"/>
              <w:rPr>
                <w:rFonts w:ascii="Arial" w:eastAsia="SimSun" w:hAnsi="Arial" w:cs="Arial"/>
                <w:sz w:val="20"/>
                <w:szCs w:val="20"/>
                <w:lang w:eastAsia="zh-CN"/>
              </w:rPr>
            </w:pPr>
          </w:p>
          <w:p w14:paraId="39F95810" w14:textId="77777777" w:rsidR="00821964" w:rsidRPr="008341D0" w:rsidRDefault="00821964" w:rsidP="00821964">
            <w:pPr>
              <w:autoSpaceDE w:val="0"/>
              <w:autoSpaceDN w:val="0"/>
              <w:adjustRightInd w:val="0"/>
              <w:rPr>
                <w:rFonts w:ascii="Arial" w:eastAsia="SimSun" w:hAnsi="Arial" w:cs="Arial"/>
                <w:sz w:val="20"/>
                <w:szCs w:val="20"/>
                <w:lang w:eastAsia="zh-CN"/>
              </w:rPr>
            </w:pPr>
          </w:p>
          <w:p w14:paraId="2DB432B5" w14:textId="77777777" w:rsidR="00821964" w:rsidRPr="008341D0" w:rsidRDefault="00821964" w:rsidP="00821964">
            <w:pPr>
              <w:autoSpaceDE w:val="0"/>
              <w:autoSpaceDN w:val="0"/>
              <w:adjustRightInd w:val="0"/>
              <w:rPr>
                <w:rFonts w:ascii="Arial" w:eastAsia="SimSun" w:hAnsi="Arial" w:cs="Arial"/>
                <w:sz w:val="20"/>
                <w:szCs w:val="20"/>
                <w:lang w:eastAsia="zh-CN"/>
              </w:rPr>
            </w:pPr>
          </w:p>
          <w:p w14:paraId="750A1BDF" w14:textId="77777777" w:rsidR="00821964" w:rsidRPr="008341D0" w:rsidRDefault="00821964" w:rsidP="00821964">
            <w:pPr>
              <w:autoSpaceDE w:val="0"/>
              <w:autoSpaceDN w:val="0"/>
              <w:adjustRightInd w:val="0"/>
              <w:rPr>
                <w:rFonts w:ascii="Arial" w:eastAsia="SimSun" w:hAnsi="Arial" w:cs="Arial"/>
                <w:sz w:val="20"/>
                <w:szCs w:val="20"/>
                <w:lang w:eastAsia="zh-CN"/>
              </w:rPr>
            </w:pPr>
          </w:p>
          <w:p w14:paraId="1FDC3D37" w14:textId="77777777" w:rsidR="00821964" w:rsidRPr="008341D0" w:rsidRDefault="00821964" w:rsidP="00821964">
            <w:pPr>
              <w:autoSpaceDE w:val="0"/>
              <w:autoSpaceDN w:val="0"/>
              <w:adjustRightInd w:val="0"/>
              <w:rPr>
                <w:rFonts w:ascii="Arial" w:eastAsia="SimSun" w:hAnsi="Arial" w:cs="Arial"/>
                <w:sz w:val="20"/>
                <w:szCs w:val="20"/>
                <w:lang w:eastAsia="zh-CN"/>
              </w:rPr>
            </w:pPr>
          </w:p>
          <w:p w14:paraId="5F251C8D" w14:textId="0413093B" w:rsidR="00821964" w:rsidRPr="008341D0" w:rsidRDefault="00821964" w:rsidP="00821964">
            <w:pPr>
              <w:autoSpaceDE w:val="0"/>
              <w:autoSpaceDN w:val="0"/>
              <w:adjustRightInd w:val="0"/>
              <w:rPr>
                <w:rFonts w:ascii="Arial" w:eastAsia="SimSun" w:hAnsi="Arial" w:cs="Arial"/>
                <w:sz w:val="20"/>
                <w:szCs w:val="20"/>
                <w:lang w:eastAsia="zh-CN"/>
              </w:rPr>
            </w:pPr>
            <w:proofErr w:type="spellStart"/>
            <w:r w:rsidRPr="008341D0">
              <w:rPr>
                <w:rFonts w:ascii="Arial" w:eastAsia="SimSun" w:hAnsi="Arial" w:cs="Arial"/>
                <w:sz w:val="20"/>
                <w:szCs w:val="20"/>
                <w:lang w:eastAsia="zh-CN"/>
              </w:rPr>
              <w:t>Tgbe</w:t>
            </w:r>
            <w:proofErr w:type="spellEnd"/>
            <w:r w:rsidRPr="008341D0">
              <w:rPr>
                <w:rFonts w:ascii="Arial" w:eastAsia="SimSun" w:hAnsi="Arial" w:cs="Arial"/>
                <w:sz w:val="20"/>
                <w:szCs w:val="20"/>
                <w:lang w:eastAsia="zh-CN"/>
              </w:rPr>
              <w:t xml:space="preserve"> editor to make the changes shown in doc </w:t>
            </w:r>
            <w:r>
              <w:rPr>
                <w:rFonts w:ascii="Arial" w:eastAsia="SimSun" w:hAnsi="Arial" w:cs="Arial"/>
                <w:sz w:val="20"/>
                <w:szCs w:val="20"/>
                <w:lang w:eastAsia="zh-CN"/>
              </w:rPr>
              <w:t>21/1786</w:t>
            </w:r>
            <w:del w:id="127" w:author="Kaiying Lu" w:date="2022-01-17T00:18:00Z">
              <w:r w:rsidDel="002B76DE">
                <w:rPr>
                  <w:rFonts w:ascii="Arial" w:eastAsia="SimSun" w:hAnsi="Arial" w:cs="Arial"/>
                  <w:sz w:val="20"/>
                  <w:szCs w:val="20"/>
                  <w:lang w:eastAsia="zh-CN"/>
                </w:rPr>
                <w:delText>r</w:delText>
              </w:r>
            </w:del>
            <w:ins w:id="128" w:author="Kaiying Lu [2]" w:date="2021-12-06T16:09:00Z">
              <w:del w:id="129" w:author="Kaiying Lu" w:date="2022-01-17T00:18:00Z">
                <w:r w:rsidDel="002B76DE">
                  <w:rPr>
                    <w:rFonts w:ascii="Arial" w:eastAsia="SimSun" w:hAnsi="Arial" w:cs="Arial"/>
                    <w:sz w:val="20"/>
                    <w:szCs w:val="20"/>
                    <w:lang w:eastAsia="zh-CN"/>
                  </w:rPr>
                  <w:delText>1</w:delText>
                </w:r>
              </w:del>
            </w:ins>
            <w:ins w:id="130" w:author="Kaiying Lu" w:date="2022-01-20T10:00:00Z">
              <w:r w:rsidR="00C0298D">
                <w:rPr>
                  <w:rFonts w:ascii="Arial" w:eastAsia="SimSun" w:hAnsi="Arial" w:cs="Arial"/>
                  <w:sz w:val="20"/>
                  <w:szCs w:val="20"/>
                  <w:lang w:eastAsia="zh-CN"/>
                </w:rPr>
                <w:t>r4</w:t>
              </w:r>
            </w:ins>
            <w:del w:id="131" w:author="Kaiying Lu [2]" w:date="2021-12-06T16:09:00Z">
              <w:r w:rsidDel="00493D33">
                <w:rPr>
                  <w:rFonts w:ascii="Arial" w:eastAsia="SimSun" w:hAnsi="Arial" w:cs="Arial"/>
                  <w:sz w:val="20"/>
                  <w:szCs w:val="20"/>
                  <w:lang w:eastAsia="zh-CN"/>
                </w:rPr>
                <w:delText>0</w:delText>
              </w:r>
            </w:del>
            <w:r>
              <w:rPr>
                <w:rFonts w:ascii="Arial" w:eastAsia="SimSun" w:hAnsi="Arial" w:cs="Arial"/>
                <w:sz w:val="20"/>
                <w:szCs w:val="20"/>
                <w:lang w:eastAsia="zh-CN"/>
              </w:rPr>
              <w:t xml:space="preserve"> under CID 6328.</w:t>
            </w:r>
          </w:p>
          <w:p w14:paraId="2917DDA8" w14:textId="77777777" w:rsidR="00821964" w:rsidRPr="008341D0" w:rsidRDefault="00821964" w:rsidP="00821964">
            <w:pPr>
              <w:autoSpaceDE w:val="0"/>
              <w:autoSpaceDN w:val="0"/>
              <w:adjustRightInd w:val="0"/>
              <w:rPr>
                <w:rFonts w:ascii="Arial" w:eastAsia="SimSun" w:hAnsi="Arial" w:cs="Arial"/>
                <w:sz w:val="20"/>
                <w:szCs w:val="20"/>
                <w:lang w:eastAsia="zh-CN"/>
              </w:rPr>
            </w:pPr>
          </w:p>
        </w:tc>
      </w:tr>
      <w:tr w:rsidR="00821964" w:rsidRPr="008F0D26" w14:paraId="628A29DF" w14:textId="77777777" w:rsidTr="006E27BE">
        <w:trPr>
          <w:trHeight w:val="980"/>
        </w:trPr>
        <w:tc>
          <w:tcPr>
            <w:tcW w:w="758" w:type="dxa"/>
          </w:tcPr>
          <w:p w14:paraId="40F5C6A2" w14:textId="59712770" w:rsidR="00821964" w:rsidRDefault="00821964" w:rsidP="00821964">
            <w:pPr>
              <w:autoSpaceDE w:val="0"/>
              <w:autoSpaceDN w:val="0"/>
              <w:adjustRightInd w:val="0"/>
              <w:rPr>
                <w:rFonts w:ascii="Arial" w:hAnsi="Arial" w:cs="Arial"/>
                <w:sz w:val="20"/>
                <w:szCs w:val="20"/>
              </w:rPr>
            </w:pPr>
            <w:r>
              <w:rPr>
                <w:rFonts w:ascii="Arial" w:hAnsi="Arial" w:cs="Arial"/>
                <w:sz w:val="20"/>
                <w:szCs w:val="20"/>
              </w:rPr>
              <w:t>6500</w:t>
            </w:r>
          </w:p>
        </w:tc>
        <w:tc>
          <w:tcPr>
            <w:tcW w:w="1290" w:type="dxa"/>
          </w:tcPr>
          <w:p w14:paraId="2FD20FE4" w14:textId="58656D41" w:rsidR="00821964" w:rsidRPr="00E34E03" w:rsidRDefault="00821964" w:rsidP="00821964">
            <w:pPr>
              <w:autoSpaceDE w:val="0"/>
              <w:autoSpaceDN w:val="0"/>
              <w:adjustRightInd w:val="0"/>
              <w:rPr>
                <w:rFonts w:ascii="Arial" w:hAnsi="Arial" w:cs="Arial"/>
                <w:sz w:val="20"/>
                <w:szCs w:val="20"/>
              </w:rPr>
            </w:pPr>
            <w:r w:rsidRPr="00E34E03">
              <w:rPr>
                <w:rFonts w:ascii="Arial" w:hAnsi="Arial" w:cs="Arial"/>
                <w:sz w:val="20"/>
                <w:szCs w:val="20"/>
              </w:rPr>
              <w:t>Pascal VIGER</w:t>
            </w:r>
          </w:p>
        </w:tc>
        <w:tc>
          <w:tcPr>
            <w:tcW w:w="1074" w:type="dxa"/>
          </w:tcPr>
          <w:p w14:paraId="28B86BE8" w14:textId="5B8A0353" w:rsidR="00821964" w:rsidRDefault="00821964" w:rsidP="00821964">
            <w:pPr>
              <w:autoSpaceDE w:val="0"/>
              <w:autoSpaceDN w:val="0"/>
              <w:adjustRightInd w:val="0"/>
              <w:rPr>
                <w:rFonts w:ascii="Arial" w:hAnsi="Arial" w:cs="Arial"/>
                <w:sz w:val="20"/>
                <w:szCs w:val="20"/>
              </w:rPr>
            </w:pPr>
            <w:r>
              <w:rPr>
                <w:rFonts w:ascii="Arial" w:hAnsi="Arial" w:cs="Arial"/>
                <w:sz w:val="20"/>
                <w:szCs w:val="20"/>
              </w:rPr>
              <w:t>35.3.17.1</w:t>
            </w:r>
          </w:p>
        </w:tc>
        <w:tc>
          <w:tcPr>
            <w:tcW w:w="1019" w:type="dxa"/>
          </w:tcPr>
          <w:p w14:paraId="46106119" w14:textId="58AE6C9B" w:rsidR="00821964" w:rsidRDefault="00821964" w:rsidP="00821964">
            <w:pPr>
              <w:autoSpaceDE w:val="0"/>
              <w:autoSpaceDN w:val="0"/>
              <w:adjustRightInd w:val="0"/>
              <w:rPr>
                <w:rFonts w:ascii="Arial" w:hAnsi="Arial" w:cs="Arial"/>
                <w:sz w:val="20"/>
                <w:szCs w:val="20"/>
              </w:rPr>
            </w:pPr>
            <w:r>
              <w:rPr>
                <w:rFonts w:ascii="Arial" w:hAnsi="Arial" w:cs="Arial"/>
                <w:sz w:val="20"/>
                <w:szCs w:val="20"/>
              </w:rPr>
              <w:t>284.06</w:t>
            </w:r>
          </w:p>
        </w:tc>
        <w:tc>
          <w:tcPr>
            <w:tcW w:w="1620" w:type="dxa"/>
          </w:tcPr>
          <w:p w14:paraId="7D69D04C" w14:textId="21DA1643" w:rsidR="00821964" w:rsidRPr="00E34E03" w:rsidRDefault="00821964" w:rsidP="00821964">
            <w:pPr>
              <w:autoSpaceDE w:val="0"/>
              <w:autoSpaceDN w:val="0"/>
              <w:adjustRightInd w:val="0"/>
              <w:rPr>
                <w:rFonts w:ascii="Arial" w:hAnsi="Arial" w:cs="Arial"/>
                <w:sz w:val="20"/>
                <w:szCs w:val="20"/>
              </w:rPr>
            </w:pPr>
            <w:r w:rsidRPr="00E34E03">
              <w:rPr>
                <w:rFonts w:ascii="Arial" w:hAnsi="Arial" w:cs="Arial"/>
                <w:sz w:val="20"/>
                <w:szCs w:val="20"/>
              </w:rPr>
              <w:t>The term "soft AP" is never introduced</w:t>
            </w:r>
          </w:p>
        </w:tc>
        <w:tc>
          <w:tcPr>
            <w:tcW w:w="1391" w:type="dxa"/>
          </w:tcPr>
          <w:p w14:paraId="5F68FA1B" w14:textId="0FAA3753" w:rsidR="00821964" w:rsidRPr="00E34E03" w:rsidRDefault="00821964" w:rsidP="00821964">
            <w:pPr>
              <w:autoSpaceDE w:val="0"/>
              <w:autoSpaceDN w:val="0"/>
              <w:adjustRightInd w:val="0"/>
              <w:rPr>
                <w:rFonts w:ascii="Arial" w:hAnsi="Arial" w:cs="Arial"/>
                <w:sz w:val="20"/>
                <w:szCs w:val="20"/>
              </w:rPr>
            </w:pPr>
            <w:r w:rsidRPr="00E34E03">
              <w:rPr>
                <w:rFonts w:ascii="Arial" w:hAnsi="Arial" w:cs="Arial"/>
                <w:sz w:val="20"/>
                <w:szCs w:val="20"/>
              </w:rPr>
              <w:t>Please describe what is a Soft AP</w:t>
            </w:r>
          </w:p>
        </w:tc>
        <w:tc>
          <w:tcPr>
            <w:tcW w:w="3513" w:type="dxa"/>
          </w:tcPr>
          <w:p w14:paraId="19D3F772" w14:textId="77777777" w:rsidR="00821964" w:rsidRPr="008341D0" w:rsidRDefault="00821964" w:rsidP="00821964">
            <w:pPr>
              <w:autoSpaceDE w:val="0"/>
              <w:autoSpaceDN w:val="0"/>
              <w:adjustRightInd w:val="0"/>
              <w:rPr>
                <w:rFonts w:ascii="Arial" w:eastAsia="SimSun" w:hAnsi="Arial" w:cs="Arial"/>
                <w:sz w:val="20"/>
                <w:szCs w:val="20"/>
                <w:lang w:eastAsia="zh-CN"/>
              </w:rPr>
            </w:pPr>
            <w:r w:rsidRPr="008341D0">
              <w:rPr>
                <w:rFonts w:ascii="Arial" w:eastAsia="SimSun" w:hAnsi="Arial" w:cs="Arial"/>
                <w:sz w:val="20"/>
                <w:szCs w:val="20"/>
                <w:lang w:eastAsia="zh-CN"/>
              </w:rPr>
              <w:t>Revised</w:t>
            </w:r>
          </w:p>
          <w:p w14:paraId="73C885C3" w14:textId="77777777" w:rsidR="00821964" w:rsidRPr="008341D0" w:rsidRDefault="00821964" w:rsidP="00821964">
            <w:pPr>
              <w:autoSpaceDE w:val="0"/>
              <w:autoSpaceDN w:val="0"/>
              <w:adjustRightInd w:val="0"/>
              <w:rPr>
                <w:rFonts w:ascii="Arial" w:eastAsia="SimSun" w:hAnsi="Arial" w:cs="Arial"/>
                <w:sz w:val="20"/>
                <w:szCs w:val="20"/>
                <w:lang w:eastAsia="zh-CN"/>
              </w:rPr>
            </w:pPr>
          </w:p>
          <w:p w14:paraId="6EC07044" w14:textId="18598406" w:rsidR="00821964" w:rsidRPr="008341D0" w:rsidRDefault="00821964" w:rsidP="00821964">
            <w:pPr>
              <w:autoSpaceDE w:val="0"/>
              <w:autoSpaceDN w:val="0"/>
              <w:adjustRightInd w:val="0"/>
              <w:rPr>
                <w:rFonts w:ascii="Arial" w:eastAsia="SimSun" w:hAnsi="Arial" w:cs="Arial"/>
                <w:sz w:val="20"/>
                <w:szCs w:val="20"/>
                <w:lang w:eastAsia="zh-CN"/>
              </w:rPr>
            </w:pPr>
            <w:r>
              <w:rPr>
                <w:rFonts w:ascii="Arial" w:eastAsia="SimSun" w:hAnsi="Arial" w:cs="Arial"/>
                <w:sz w:val="20"/>
                <w:szCs w:val="20"/>
                <w:lang w:eastAsia="zh-CN"/>
              </w:rPr>
              <w:t xml:space="preserve">Changed “soft AP” to “mobile AP”. “NSTR Mobile AP MLD” has been accepted to replace “NSTR Soft AP MLD” in </w:t>
            </w:r>
            <w:r w:rsidRPr="006527C8">
              <w:rPr>
                <w:rFonts w:ascii="Arial" w:eastAsia="SimSun" w:hAnsi="Arial" w:cs="Arial"/>
                <w:sz w:val="20"/>
                <w:szCs w:val="20"/>
                <w:lang w:eastAsia="zh-CN"/>
              </w:rPr>
              <w:t xml:space="preserve">doc 11-21/1180r2 (https://mentor.ieee.org/802.11/dcn/21/11-21-1180-02-00be-cc36-cr-for-5386.docx) tagged as </w:t>
            </w:r>
            <w:r>
              <w:rPr>
                <w:rFonts w:ascii="Arial" w:eastAsia="SimSun" w:hAnsi="Arial" w:cs="Arial"/>
                <w:sz w:val="20"/>
                <w:szCs w:val="20"/>
                <w:lang w:eastAsia="zh-CN"/>
              </w:rPr>
              <w:t>5386</w:t>
            </w:r>
            <w:r w:rsidRPr="006527C8">
              <w:rPr>
                <w:rFonts w:ascii="Arial" w:eastAsia="SimSun" w:hAnsi="Arial" w:cs="Arial"/>
                <w:sz w:val="20"/>
                <w:szCs w:val="20"/>
                <w:lang w:eastAsia="zh-CN"/>
              </w:rPr>
              <w:t>.</w:t>
            </w:r>
          </w:p>
          <w:p w14:paraId="679FC63B" w14:textId="77777777" w:rsidR="00821964" w:rsidRPr="008341D0" w:rsidRDefault="00821964" w:rsidP="00821964">
            <w:pPr>
              <w:autoSpaceDE w:val="0"/>
              <w:autoSpaceDN w:val="0"/>
              <w:adjustRightInd w:val="0"/>
              <w:rPr>
                <w:rFonts w:ascii="Arial" w:eastAsia="SimSun" w:hAnsi="Arial" w:cs="Arial"/>
                <w:sz w:val="20"/>
                <w:szCs w:val="20"/>
                <w:lang w:eastAsia="zh-CN"/>
              </w:rPr>
            </w:pPr>
          </w:p>
          <w:p w14:paraId="369709D3" w14:textId="77777777" w:rsidR="00821964" w:rsidRPr="008341D0" w:rsidRDefault="00821964" w:rsidP="00821964">
            <w:pPr>
              <w:autoSpaceDE w:val="0"/>
              <w:autoSpaceDN w:val="0"/>
              <w:adjustRightInd w:val="0"/>
              <w:rPr>
                <w:rFonts w:ascii="Arial" w:eastAsia="SimSun" w:hAnsi="Arial" w:cs="Arial"/>
                <w:sz w:val="20"/>
                <w:szCs w:val="20"/>
                <w:lang w:eastAsia="zh-CN"/>
              </w:rPr>
            </w:pPr>
          </w:p>
          <w:p w14:paraId="5B60C1FC" w14:textId="62BE668A" w:rsidR="00821964" w:rsidRPr="008341D0" w:rsidRDefault="00821964" w:rsidP="00821964">
            <w:pPr>
              <w:autoSpaceDE w:val="0"/>
              <w:autoSpaceDN w:val="0"/>
              <w:adjustRightInd w:val="0"/>
              <w:rPr>
                <w:rFonts w:ascii="Arial" w:eastAsia="SimSun" w:hAnsi="Arial" w:cs="Arial"/>
                <w:sz w:val="20"/>
                <w:szCs w:val="20"/>
                <w:lang w:eastAsia="zh-CN"/>
              </w:rPr>
            </w:pPr>
            <w:proofErr w:type="spellStart"/>
            <w:r w:rsidRPr="008341D0">
              <w:rPr>
                <w:rFonts w:ascii="Arial" w:eastAsia="SimSun" w:hAnsi="Arial" w:cs="Arial"/>
                <w:sz w:val="20"/>
                <w:szCs w:val="20"/>
                <w:lang w:eastAsia="zh-CN"/>
              </w:rPr>
              <w:t>T</w:t>
            </w:r>
            <w:r>
              <w:rPr>
                <w:rFonts w:ascii="Arial" w:eastAsia="SimSun" w:hAnsi="Arial" w:cs="Arial"/>
                <w:sz w:val="20"/>
                <w:szCs w:val="20"/>
                <w:lang w:eastAsia="zh-CN"/>
              </w:rPr>
              <w:t>G</w:t>
            </w:r>
            <w:r w:rsidRPr="008341D0">
              <w:rPr>
                <w:rFonts w:ascii="Arial" w:eastAsia="SimSun" w:hAnsi="Arial" w:cs="Arial"/>
                <w:sz w:val="20"/>
                <w:szCs w:val="20"/>
                <w:lang w:eastAsia="zh-CN"/>
              </w:rPr>
              <w:t>be</w:t>
            </w:r>
            <w:proofErr w:type="spellEnd"/>
            <w:r w:rsidRPr="008341D0">
              <w:rPr>
                <w:rFonts w:ascii="Arial" w:eastAsia="SimSun" w:hAnsi="Arial" w:cs="Arial"/>
                <w:sz w:val="20"/>
                <w:szCs w:val="20"/>
                <w:lang w:eastAsia="zh-CN"/>
              </w:rPr>
              <w:t xml:space="preserve"> editor to make the changes shown in doc </w:t>
            </w:r>
            <w:r>
              <w:rPr>
                <w:rFonts w:ascii="Arial" w:eastAsia="SimSun" w:hAnsi="Arial" w:cs="Arial"/>
                <w:sz w:val="20"/>
                <w:szCs w:val="20"/>
                <w:lang w:eastAsia="zh-CN"/>
              </w:rPr>
              <w:t>21/1786</w:t>
            </w:r>
            <w:del w:id="132" w:author="Kaiying Lu" w:date="2022-01-17T00:18:00Z">
              <w:r w:rsidDel="002B76DE">
                <w:rPr>
                  <w:rFonts w:ascii="Arial" w:eastAsia="SimSun" w:hAnsi="Arial" w:cs="Arial"/>
                  <w:sz w:val="20"/>
                  <w:szCs w:val="20"/>
                  <w:lang w:eastAsia="zh-CN"/>
                </w:rPr>
                <w:delText>r</w:delText>
              </w:r>
            </w:del>
            <w:ins w:id="133" w:author="Kaiying Lu [2]" w:date="2021-12-06T16:09:00Z">
              <w:del w:id="134" w:author="Kaiying Lu" w:date="2022-01-17T00:18:00Z">
                <w:r w:rsidDel="002B76DE">
                  <w:rPr>
                    <w:rFonts w:ascii="Arial" w:eastAsia="SimSun" w:hAnsi="Arial" w:cs="Arial"/>
                    <w:sz w:val="20"/>
                    <w:szCs w:val="20"/>
                    <w:lang w:eastAsia="zh-CN"/>
                  </w:rPr>
                  <w:delText>1</w:delText>
                </w:r>
              </w:del>
            </w:ins>
            <w:ins w:id="135" w:author="Kaiying Lu" w:date="2022-01-20T10:00:00Z">
              <w:r w:rsidR="00C0298D">
                <w:rPr>
                  <w:rFonts w:ascii="Arial" w:eastAsia="SimSun" w:hAnsi="Arial" w:cs="Arial"/>
                  <w:sz w:val="20"/>
                  <w:szCs w:val="20"/>
                  <w:lang w:eastAsia="zh-CN"/>
                </w:rPr>
                <w:t>r4</w:t>
              </w:r>
            </w:ins>
            <w:del w:id="136" w:author="Kaiying Lu [2]" w:date="2021-12-06T16:09:00Z">
              <w:r w:rsidDel="00493D33">
                <w:rPr>
                  <w:rFonts w:ascii="Arial" w:eastAsia="SimSun" w:hAnsi="Arial" w:cs="Arial"/>
                  <w:sz w:val="20"/>
                  <w:szCs w:val="20"/>
                  <w:lang w:eastAsia="zh-CN"/>
                </w:rPr>
                <w:delText>0</w:delText>
              </w:r>
            </w:del>
            <w:r>
              <w:rPr>
                <w:rFonts w:ascii="Arial" w:eastAsia="SimSun" w:hAnsi="Arial" w:cs="Arial"/>
                <w:sz w:val="20"/>
                <w:szCs w:val="20"/>
                <w:lang w:eastAsia="zh-CN"/>
              </w:rPr>
              <w:t>.</w:t>
            </w:r>
          </w:p>
          <w:p w14:paraId="594FB972" w14:textId="77777777" w:rsidR="00821964" w:rsidRPr="008341D0" w:rsidRDefault="00821964" w:rsidP="00821964">
            <w:pPr>
              <w:autoSpaceDE w:val="0"/>
              <w:autoSpaceDN w:val="0"/>
              <w:adjustRightInd w:val="0"/>
              <w:rPr>
                <w:rFonts w:ascii="Arial" w:eastAsia="SimSun" w:hAnsi="Arial" w:cs="Arial"/>
                <w:sz w:val="20"/>
                <w:szCs w:val="20"/>
                <w:lang w:eastAsia="zh-CN"/>
              </w:rPr>
            </w:pPr>
          </w:p>
        </w:tc>
      </w:tr>
      <w:tr w:rsidR="00821964" w:rsidRPr="008F0D26" w14:paraId="4036CCC8" w14:textId="77777777" w:rsidTr="006E27BE">
        <w:trPr>
          <w:trHeight w:val="980"/>
        </w:trPr>
        <w:tc>
          <w:tcPr>
            <w:tcW w:w="758" w:type="dxa"/>
          </w:tcPr>
          <w:p w14:paraId="2B684E7B" w14:textId="30B045C4" w:rsidR="00821964" w:rsidRDefault="00821964" w:rsidP="00821964">
            <w:pPr>
              <w:autoSpaceDE w:val="0"/>
              <w:autoSpaceDN w:val="0"/>
              <w:adjustRightInd w:val="0"/>
              <w:rPr>
                <w:rFonts w:ascii="Arial" w:hAnsi="Arial" w:cs="Arial"/>
                <w:sz w:val="20"/>
                <w:szCs w:val="20"/>
              </w:rPr>
            </w:pPr>
            <w:r>
              <w:rPr>
                <w:rFonts w:ascii="Arial" w:hAnsi="Arial" w:cs="Arial"/>
                <w:sz w:val="20"/>
                <w:szCs w:val="20"/>
              </w:rPr>
              <w:t>8211</w:t>
            </w:r>
          </w:p>
        </w:tc>
        <w:tc>
          <w:tcPr>
            <w:tcW w:w="1290" w:type="dxa"/>
          </w:tcPr>
          <w:p w14:paraId="5B979395" w14:textId="75714AA3" w:rsidR="00821964" w:rsidRPr="00E34E03" w:rsidRDefault="00821964" w:rsidP="00821964">
            <w:pPr>
              <w:autoSpaceDE w:val="0"/>
              <w:autoSpaceDN w:val="0"/>
              <w:adjustRightInd w:val="0"/>
              <w:rPr>
                <w:rFonts w:ascii="Arial" w:hAnsi="Arial" w:cs="Arial"/>
                <w:sz w:val="20"/>
                <w:szCs w:val="20"/>
              </w:rPr>
            </w:pPr>
            <w:proofErr w:type="spellStart"/>
            <w:r>
              <w:rPr>
                <w:rFonts w:ascii="Arial" w:hAnsi="Arial" w:cs="Arial"/>
                <w:sz w:val="20"/>
                <w:szCs w:val="20"/>
              </w:rPr>
              <w:t>Yunbo</w:t>
            </w:r>
            <w:proofErr w:type="spellEnd"/>
            <w:r>
              <w:rPr>
                <w:rFonts w:ascii="Arial" w:hAnsi="Arial" w:cs="Arial"/>
                <w:sz w:val="20"/>
                <w:szCs w:val="20"/>
              </w:rPr>
              <w:t xml:space="preserve"> Li</w:t>
            </w:r>
          </w:p>
        </w:tc>
        <w:tc>
          <w:tcPr>
            <w:tcW w:w="1074" w:type="dxa"/>
          </w:tcPr>
          <w:p w14:paraId="61059F3B" w14:textId="164958A3" w:rsidR="00821964" w:rsidRDefault="00821964" w:rsidP="00821964">
            <w:pPr>
              <w:autoSpaceDE w:val="0"/>
              <w:autoSpaceDN w:val="0"/>
              <w:adjustRightInd w:val="0"/>
              <w:rPr>
                <w:rFonts w:ascii="Arial" w:hAnsi="Arial" w:cs="Arial"/>
                <w:sz w:val="20"/>
                <w:szCs w:val="20"/>
              </w:rPr>
            </w:pPr>
            <w:r>
              <w:rPr>
                <w:rFonts w:ascii="Arial" w:hAnsi="Arial" w:cs="Arial"/>
                <w:sz w:val="20"/>
                <w:szCs w:val="20"/>
              </w:rPr>
              <w:t>35.3.17.1</w:t>
            </w:r>
          </w:p>
        </w:tc>
        <w:tc>
          <w:tcPr>
            <w:tcW w:w="1019" w:type="dxa"/>
          </w:tcPr>
          <w:p w14:paraId="2FBA8E0D" w14:textId="16DA1DCA" w:rsidR="00821964" w:rsidRDefault="00821964" w:rsidP="00821964">
            <w:pPr>
              <w:autoSpaceDE w:val="0"/>
              <w:autoSpaceDN w:val="0"/>
              <w:adjustRightInd w:val="0"/>
              <w:rPr>
                <w:rFonts w:ascii="Arial" w:hAnsi="Arial" w:cs="Arial"/>
                <w:sz w:val="20"/>
                <w:szCs w:val="20"/>
              </w:rPr>
            </w:pPr>
            <w:r>
              <w:rPr>
                <w:rFonts w:ascii="Arial" w:hAnsi="Arial" w:cs="Arial"/>
                <w:sz w:val="20"/>
                <w:szCs w:val="20"/>
              </w:rPr>
              <w:t>284.10</w:t>
            </w:r>
          </w:p>
        </w:tc>
        <w:tc>
          <w:tcPr>
            <w:tcW w:w="1620" w:type="dxa"/>
          </w:tcPr>
          <w:p w14:paraId="22E8469E" w14:textId="48B5872E" w:rsidR="00821964" w:rsidRPr="00E34E03" w:rsidRDefault="00821964" w:rsidP="00821964">
            <w:pPr>
              <w:autoSpaceDE w:val="0"/>
              <w:autoSpaceDN w:val="0"/>
              <w:adjustRightInd w:val="0"/>
              <w:rPr>
                <w:rFonts w:ascii="Arial" w:hAnsi="Arial" w:cs="Arial"/>
                <w:sz w:val="20"/>
                <w:szCs w:val="20"/>
              </w:rPr>
            </w:pPr>
            <w:r w:rsidRPr="00E34E03">
              <w:rPr>
                <w:rFonts w:ascii="Arial" w:hAnsi="Arial" w:cs="Arial"/>
                <w:sz w:val="20"/>
                <w:szCs w:val="20"/>
              </w:rPr>
              <w:t>There is no definition of NSTR MLD, please modify the name of NSTR soft AP MLD.</w:t>
            </w:r>
          </w:p>
        </w:tc>
        <w:tc>
          <w:tcPr>
            <w:tcW w:w="1391" w:type="dxa"/>
          </w:tcPr>
          <w:p w14:paraId="43E9D039" w14:textId="770FBD69" w:rsidR="00821964" w:rsidRPr="00E34E03" w:rsidRDefault="00821964" w:rsidP="00821964">
            <w:pPr>
              <w:autoSpaceDE w:val="0"/>
              <w:autoSpaceDN w:val="0"/>
              <w:adjustRightInd w:val="0"/>
              <w:rPr>
                <w:rFonts w:ascii="Arial" w:hAnsi="Arial" w:cs="Arial"/>
                <w:sz w:val="20"/>
                <w:szCs w:val="20"/>
              </w:rPr>
            </w:pPr>
            <w:r w:rsidRPr="00E34E03">
              <w:rPr>
                <w:rFonts w:ascii="Arial" w:hAnsi="Arial" w:cs="Arial"/>
                <w:sz w:val="20"/>
                <w:szCs w:val="20"/>
              </w:rPr>
              <w:t>as in comment</w:t>
            </w:r>
          </w:p>
        </w:tc>
        <w:tc>
          <w:tcPr>
            <w:tcW w:w="3513" w:type="dxa"/>
          </w:tcPr>
          <w:p w14:paraId="31E24CD9" w14:textId="77777777" w:rsidR="00821964" w:rsidRPr="008341D0" w:rsidRDefault="00821964" w:rsidP="00821964">
            <w:pPr>
              <w:autoSpaceDE w:val="0"/>
              <w:autoSpaceDN w:val="0"/>
              <w:adjustRightInd w:val="0"/>
              <w:rPr>
                <w:rFonts w:ascii="Arial" w:eastAsia="SimSun" w:hAnsi="Arial" w:cs="Arial"/>
                <w:sz w:val="20"/>
                <w:szCs w:val="20"/>
                <w:lang w:eastAsia="zh-CN"/>
              </w:rPr>
            </w:pPr>
            <w:r w:rsidRPr="008341D0">
              <w:rPr>
                <w:rFonts w:ascii="Arial" w:eastAsia="SimSun" w:hAnsi="Arial" w:cs="Arial"/>
                <w:sz w:val="20"/>
                <w:szCs w:val="20"/>
                <w:lang w:eastAsia="zh-CN"/>
              </w:rPr>
              <w:t>Revised</w:t>
            </w:r>
          </w:p>
          <w:p w14:paraId="51AAE34B" w14:textId="77777777" w:rsidR="00821964" w:rsidRPr="008341D0" w:rsidRDefault="00821964" w:rsidP="00821964">
            <w:pPr>
              <w:autoSpaceDE w:val="0"/>
              <w:autoSpaceDN w:val="0"/>
              <w:adjustRightInd w:val="0"/>
              <w:rPr>
                <w:rFonts w:ascii="Arial" w:eastAsia="SimSun" w:hAnsi="Arial" w:cs="Arial"/>
                <w:sz w:val="20"/>
                <w:szCs w:val="20"/>
                <w:lang w:eastAsia="zh-CN"/>
              </w:rPr>
            </w:pPr>
          </w:p>
          <w:p w14:paraId="23DE9282" w14:textId="239AA270" w:rsidR="00821964" w:rsidRPr="008341D0" w:rsidRDefault="00821964" w:rsidP="00821964">
            <w:pPr>
              <w:autoSpaceDE w:val="0"/>
              <w:autoSpaceDN w:val="0"/>
              <w:adjustRightInd w:val="0"/>
              <w:rPr>
                <w:rFonts w:ascii="Arial" w:eastAsia="SimSun" w:hAnsi="Arial" w:cs="Arial"/>
                <w:sz w:val="20"/>
                <w:szCs w:val="20"/>
                <w:lang w:eastAsia="zh-CN"/>
              </w:rPr>
            </w:pPr>
            <w:r>
              <w:rPr>
                <w:rFonts w:ascii="Arial" w:eastAsia="SimSun" w:hAnsi="Arial" w:cs="Arial"/>
                <w:sz w:val="20"/>
                <w:szCs w:val="20"/>
                <w:lang w:eastAsia="zh-CN"/>
              </w:rPr>
              <w:t xml:space="preserve">“NSTR Mobile AP MLD” has been accepted to replace “NSTR Soft AP MLD” in </w:t>
            </w:r>
            <w:r w:rsidRPr="006527C8">
              <w:rPr>
                <w:rFonts w:ascii="Arial" w:eastAsia="SimSun" w:hAnsi="Arial" w:cs="Arial"/>
                <w:sz w:val="20"/>
                <w:szCs w:val="20"/>
                <w:lang w:eastAsia="zh-CN"/>
              </w:rPr>
              <w:t>doc 11-21/1180</w:t>
            </w:r>
            <w:del w:id="137" w:author="Kaiying Lu" w:date="2022-01-20T10:01:00Z">
              <w:r w:rsidRPr="006527C8" w:rsidDel="00C0298D">
                <w:rPr>
                  <w:rFonts w:ascii="Arial" w:eastAsia="SimSun" w:hAnsi="Arial" w:cs="Arial"/>
                  <w:sz w:val="20"/>
                  <w:szCs w:val="20"/>
                  <w:lang w:eastAsia="zh-CN"/>
                </w:rPr>
                <w:delText>r2</w:delText>
              </w:r>
            </w:del>
            <w:ins w:id="138" w:author="Kaiying Lu" w:date="2022-01-20T10:01:00Z">
              <w:r w:rsidR="00C0298D">
                <w:rPr>
                  <w:rFonts w:ascii="Arial" w:eastAsia="SimSun" w:hAnsi="Arial" w:cs="Arial"/>
                  <w:sz w:val="20"/>
                  <w:szCs w:val="20"/>
                  <w:lang w:eastAsia="zh-CN"/>
                </w:rPr>
                <w:t>r4</w:t>
              </w:r>
            </w:ins>
            <w:r w:rsidRPr="006527C8">
              <w:rPr>
                <w:rFonts w:ascii="Arial" w:eastAsia="SimSun" w:hAnsi="Arial" w:cs="Arial"/>
                <w:sz w:val="20"/>
                <w:szCs w:val="20"/>
                <w:lang w:eastAsia="zh-CN"/>
              </w:rPr>
              <w:t xml:space="preserve"> (https://mentor.ieee.org/802.11/dcn/21/11-21-1180-02-00be-cc36-cr-for-5386.docx) tagged as </w:t>
            </w:r>
            <w:r>
              <w:rPr>
                <w:rFonts w:ascii="Arial" w:eastAsia="SimSun" w:hAnsi="Arial" w:cs="Arial"/>
                <w:sz w:val="20"/>
                <w:szCs w:val="20"/>
                <w:lang w:eastAsia="zh-CN"/>
              </w:rPr>
              <w:t>5386</w:t>
            </w:r>
            <w:r w:rsidRPr="006527C8">
              <w:rPr>
                <w:rFonts w:ascii="Arial" w:eastAsia="SimSun" w:hAnsi="Arial" w:cs="Arial"/>
                <w:sz w:val="20"/>
                <w:szCs w:val="20"/>
                <w:lang w:eastAsia="zh-CN"/>
              </w:rPr>
              <w:t>.</w:t>
            </w:r>
          </w:p>
          <w:p w14:paraId="2CA74C09" w14:textId="77777777" w:rsidR="00821964" w:rsidRPr="008341D0" w:rsidRDefault="00821964" w:rsidP="00821964">
            <w:pPr>
              <w:pStyle w:val="Default"/>
              <w:rPr>
                <w:rFonts w:ascii="Arial" w:eastAsia="SimSun" w:hAnsi="Arial" w:cs="Arial"/>
                <w:sz w:val="20"/>
                <w:szCs w:val="20"/>
                <w:lang w:eastAsia="zh-CN"/>
              </w:rPr>
            </w:pPr>
            <w:r>
              <w:rPr>
                <w:rFonts w:ascii="Arial" w:eastAsia="SimSun" w:hAnsi="Arial" w:cs="Arial"/>
                <w:sz w:val="20"/>
                <w:szCs w:val="20"/>
                <w:lang w:eastAsia="zh-CN"/>
              </w:rPr>
              <w:t xml:space="preserve">The “NSTR Mobile AP MLD” is defined as </w:t>
            </w:r>
            <w:r w:rsidRPr="00361B6C">
              <w:t>an AP MLD which sets dot11MobileAPMLDImplemented to true and h</w:t>
            </w:r>
            <w:r>
              <w:t xml:space="preserve">as one NSTR pair of links with some </w:t>
            </w:r>
            <w:r w:rsidRPr="00361B6C">
              <w:t>restrictions</w:t>
            </w:r>
            <w:r>
              <w:t xml:space="preserve"> in 35.3.18.1 General.</w:t>
            </w:r>
          </w:p>
          <w:p w14:paraId="291CC1B3" w14:textId="77777777" w:rsidR="00821964" w:rsidRPr="008341D0" w:rsidRDefault="00821964" w:rsidP="00821964">
            <w:pPr>
              <w:autoSpaceDE w:val="0"/>
              <w:autoSpaceDN w:val="0"/>
              <w:adjustRightInd w:val="0"/>
              <w:rPr>
                <w:rFonts w:ascii="Arial" w:eastAsia="SimSun" w:hAnsi="Arial" w:cs="Arial"/>
                <w:sz w:val="20"/>
                <w:szCs w:val="20"/>
                <w:lang w:eastAsia="zh-CN"/>
              </w:rPr>
            </w:pPr>
          </w:p>
          <w:p w14:paraId="4F3FADFE" w14:textId="77777777" w:rsidR="00821964" w:rsidRPr="008341D0" w:rsidRDefault="00821964" w:rsidP="00821964">
            <w:pPr>
              <w:autoSpaceDE w:val="0"/>
              <w:autoSpaceDN w:val="0"/>
              <w:adjustRightInd w:val="0"/>
              <w:rPr>
                <w:rFonts w:ascii="Arial" w:eastAsia="SimSun" w:hAnsi="Arial" w:cs="Arial"/>
                <w:sz w:val="20"/>
                <w:szCs w:val="20"/>
                <w:lang w:eastAsia="zh-CN"/>
              </w:rPr>
            </w:pPr>
          </w:p>
          <w:p w14:paraId="5902CB6E" w14:textId="56673F0D" w:rsidR="00821964" w:rsidRPr="008341D0" w:rsidRDefault="00821964" w:rsidP="00821964">
            <w:pPr>
              <w:autoSpaceDE w:val="0"/>
              <w:autoSpaceDN w:val="0"/>
              <w:adjustRightInd w:val="0"/>
              <w:rPr>
                <w:rFonts w:ascii="Arial" w:eastAsia="SimSun" w:hAnsi="Arial" w:cs="Arial"/>
                <w:sz w:val="20"/>
                <w:szCs w:val="20"/>
                <w:lang w:eastAsia="zh-CN"/>
              </w:rPr>
            </w:pPr>
            <w:proofErr w:type="spellStart"/>
            <w:r w:rsidRPr="008341D0">
              <w:rPr>
                <w:rFonts w:ascii="Arial" w:eastAsia="SimSun" w:hAnsi="Arial" w:cs="Arial"/>
                <w:sz w:val="20"/>
                <w:szCs w:val="20"/>
                <w:lang w:eastAsia="zh-CN"/>
              </w:rPr>
              <w:t>T</w:t>
            </w:r>
            <w:r>
              <w:rPr>
                <w:rFonts w:ascii="Arial" w:eastAsia="SimSun" w:hAnsi="Arial" w:cs="Arial"/>
                <w:sz w:val="20"/>
                <w:szCs w:val="20"/>
                <w:lang w:eastAsia="zh-CN"/>
              </w:rPr>
              <w:t>G</w:t>
            </w:r>
            <w:r w:rsidRPr="008341D0">
              <w:rPr>
                <w:rFonts w:ascii="Arial" w:eastAsia="SimSun" w:hAnsi="Arial" w:cs="Arial"/>
                <w:sz w:val="20"/>
                <w:szCs w:val="20"/>
                <w:lang w:eastAsia="zh-CN"/>
              </w:rPr>
              <w:t>be</w:t>
            </w:r>
            <w:proofErr w:type="spellEnd"/>
            <w:r w:rsidRPr="008341D0">
              <w:rPr>
                <w:rFonts w:ascii="Arial" w:eastAsia="SimSun" w:hAnsi="Arial" w:cs="Arial"/>
                <w:sz w:val="20"/>
                <w:szCs w:val="20"/>
                <w:lang w:eastAsia="zh-CN"/>
              </w:rPr>
              <w:t xml:space="preserve"> editor to make the changes shown in doc </w:t>
            </w:r>
            <w:r>
              <w:rPr>
                <w:rFonts w:ascii="Arial" w:eastAsia="SimSun" w:hAnsi="Arial" w:cs="Arial"/>
                <w:sz w:val="20"/>
                <w:szCs w:val="20"/>
                <w:lang w:eastAsia="zh-CN"/>
              </w:rPr>
              <w:t>21/</w:t>
            </w:r>
            <w:del w:id="139" w:author="Kaiying Lu [2]" w:date="2021-12-06T16:09:00Z">
              <w:r w:rsidDel="00493D33">
                <w:rPr>
                  <w:rFonts w:ascii="Arial" w:eastAsia="SimSun" w:hAnsi="Arial" w:cs="Arial"/>
                  <w:sz w:val="20"/>
                  <w:szCs w:val="20"/>
                  <w:lang w:eastAsia="zh-CN"/>
                </w:rPr>
                <w:delText>1786r0</w:delText>
              </w:r>
            </w:del>
            <w:ins w:id="140" w:author="Kaiying Lu [2]" w:date="2021-12-06T16:09:00Z">
              <w:r>
                <w:rPr>
                  <w:rFonts w:ascii="Arial" w:eastAsia="SimSun" w:hAnsi="Arial" w:cs="Arial"/>
                  <w:sz w:val="20"/>
                  <w:szCs w:val="20"/>
                  <w:lang w:eastAsia="zh-CN"/>
                </w:rPr>
                <w:t>1786</w:t>
              </w:r>
              <w:del w:id="141" w:author="Kaiying Lu" w:date="2022-01-17T00:18:00Z">
                <w:r w:rsidDel="002B76DE">
                  <w:rPr>
                    <w:rFonts w:ascii="Arial" w:eastAsia="SimSun" w:hAnsi="Arial" w:cs="Arial"/>
                    <w:sz w:val="20"/>
                    <w:szCs w:val="20"/>
                    <w:lang w:eastAsia="zh-CN"/>
                  </w:rPr>
                  <w:delText>r1</w:delText>
                </w:r>
              </w:del>
            </w:ins>
            <w:ins w:id="142" w:author="Kaiying Lu" w:date="2022-01-20T10:01:00Z">
              <w:r w:rsidR="00C0298D">
                <w:rPr>
                  <w:rFonts w:ascii="Arial" w:eastAsia="SimSun" w:hAnsi="Arial" w:cs="Arial"/>
                  <w:sz w:val="20"/>
                  <w:szCs w:val="20"/>
                  <w:lang w:eastAsia="zh-CN"/>
                </w:rPr>
                <w:t>r4</w:t>
              </w:r>
            </w:ins>
            <w:r>
              <w:rPr>
                <w:rFonts w:ascii="Arial" w:eastAsia="SimSun" w:hAnsi="Arial" w:cs="Arial"/>
                <w:sz w:val="20"/>
                <w:szCs w:val="20"/>
                <w:lang w:eastAsia="zh-CN"/>
              </w:rPr>
              <w:t>.</w:t>
            </w:r>
          </w:p>
          <w:p w14:paraId="7BE5F6B7" w14:textId="77777777" w:rsidR="00821964" w:rsidRPr="008341D0" w:rsidRDefault="00821964" w:rsidP="00821964">
            <w:pPr>
              <w:autoSpaceDE w:val="0"/>
              <w:autoSpaceDN w:val="0"/>
              <w:adjustRightInd w:val="0"/>
              <w:rPr>
                <w:rFonts w:ascii="Arial" w:eastAsia="SimSun" w:hAnsi="Arial" w:cs="Arial"/>
                <w:sz w:val="20"/>
                <w:szCs w:val="20"/>
                <w:lang w:eastAsia="zh-CN"/>
              </w:rPr>
            </w:pPr>
          </w:p>
        </w:tc>
      </w:tr>
      <w:tr w:rsidR="00821964" w:rsidRPr="008F0D26" w14:paraId="184156CC" w14:textId="77777777" w:rsidTr="006E27BE">
        <w:trPr>
          <w:trHeight w:val="980"/>
        </w:trPr>
        <w:tc>
          <w:tcPr>
            <w:tcW w:w="758" w:type="dxa"/>
          </w:tcPr>
          <w:p w14:paraId="67A21A60" w14:textId="568DA3AB" w:rsidR="00821964" w:rsidRDefault="00821964" w:rsidP="00821964">
            <w:pPr>
              <w:autoSpaceDE w:val="0"/>
              <w:autoSpaceDN w:val="0"/>
              <w:adjustRightInd w:val="0"/>
              <w:rPr>
                <w:rFonts w:ascii="Arial" w:hAnsi="Arial" w:cs="Arial"/>
                <w:sz w:val="20"/>
                <w:szCs w:val="20"/>
              </w:rPr>
            </w:pPr>
            <w:r>
              <w:rPr>
                <w:rFonts w:ascii="Arial" w:hAnsi="Arial" w:cs="Arial"/>
                <w:sz w:val="20"/>
                <w:szCs w:val="20"/>
              </w:rPr>
              <w:lastRenderedPageBreak/>
              <w:t>7424</w:t>
            </w:r>
          </w:p>
        </w:tc>
        <w:tc>
          <w:tcPr>
            <w:tcW w:w="1290" w:type="dxa"/>
          </w:tcPr>
          <w:p w14:paraId="50DACCFC" w14:textId="300F2B23" w:rsidR="00821964" w:rsidRPr="00E34E03" w:rsidRDefault="00821964" w:rsidP="00821964">
            <w:pPr>
              <w:autoSpaceDE w:val="0"/>
              <w:autoSpaceDN w:val="0"/>
              <w:adjustRightInd w:val="0"/>
              <w:rPr>
                <w:rFonts w:ascii="Arial" w:hAnsi="Arial" w:cs="Arial"/>
                <w:sz w:val="20"/>
                <w:szCs w:val="20"/>
              </w:rPr>
            </w:pPr>
            <w:proofErr w:type="spellStart"/>
            <w:r w:rsidRPr="00E34E03">
              <w:rPr>
                <w:rFonts w:ascii="Arial" w:hAnsi="Arial" w:cs="Arial"/>
                <w:sz w:val="20"/>
                <w:szCs w:val="20"/>
              </w:rPr>
              <w:t>SunHee</w:t>
            </w:r>
            <w:proofErr w:type="spellEnd"/>
            <w:r w:rsidRPr="00E34E03">
              <w:rPr>
                <w:rFonts w:ascii="Arial" w:hAnsi="Arial" w:cs="Arial"/>
                <w:sz w:val="20"/>
                <w:szCs w:val="20"/>
              </w:rPr>
              <w:t xml:space="preserve"> </w:t>
            </w:r>
            <w:proofErr w:type="spellStart"/>
            <w:r w:rsidRPr="00E34E03">
              <w:rPr>
                <w:rFonts w:ascii="Arial" w:hAnsi="Arial" w:cs="Arial"/>
                <w:sz w:val="20"/>
                <w:szCs w:val="20"/>
              </w:rPr>
              <w:t>Baek</w:t>
            </w:r>
            <w:proofErr w:type="spellEnd"/>
          </w:p>
        </w:tc>
        <w:tc>
          <w:tcPr>
            <w:tcW w:w="1074" w:type="dxa"/>
          </w:tcPr>
          <w:p w14:paraId="74F6BFE7" w14:textId="2404082D" w:rsidR="00821964" w:rsidRDefault="00821964" w:rsidP="00821964">
            <w:pPr>
              <w:autoSpaceDE w:val="0"/>
              <w:autoSpaceDN w:val="0"/>
              <w:adjustRightInd w:val="0"/>
              <w:rPr>
                <w:rFonts w:ascii="Arial" w:hAnsi="Arial" w:cs="Arial"/>
                <w:sz w:val="20"/>
                <w:szCs w:val="20"/>
              </w:rPr>
            </w:pPr>
            <w:r>
              <w:rPr>
                <w:rFonts w:ascii="Arial" w:hAnsi="Arial" w:cs="Arial"/>
                <w:sz w:val="20"/>
                <w:szCs w:val="20"/>
              </w:rPr>
              <w:t>35.3.17.1</w:t>
            </w:r>
          </w:p>
        </w:tc>
        <w:tc>
          <w:tcPr>
            <w:tcW w:w="1019" w:type="dxa"/>
          </w:tcPr>
          <w:p w14:paraId="392CF163" w14:textId="78AA8A6F" w:rsidR="00821964" w:rsidRDefault="00821964" w:rsidP="00821964">
            <w:pPr>
              <w:autoSpaceDE w:val="0"/>
              <w:autoSpaceDN w:val="0"/>
              <w:adjustRightInd w:val="0"/>
              <w:rPr>
                <w:rFonts w:ascii="Arial" w:hAnsi="Arial" w:cs="Arial"/>
                <w:sz w:val="20"/>
                <w:szCs w:val="20"/>
              </w:rPr>
            </w:pPr>
            <w:r>
              <w:rPr>
                <w:rFonts w:ascii="Arial" w:hAnsi="Arial" w:cs="Arial"/>
                <w:sz w:val="20"/>
                <w:szCs w:val="20"/>
              </w:rPr>
              <w:t>284.11</w:t>
            </w:r>
          </w:p>
        </w:tc>
        <w:tc>
          <w:tcPr>
            <w:tcW w:w="1620" w:type="dxa"/>
          </w:tcPr>
          <w:p w14:paraId="0C352F2C" w14:textId="252EE7DB" w:rsidR="00821964" w:rsidRPr="00E34E03" w:rsidRDefault="00821964" w:rsidP="00821964">
            <w:pPr>
              <w:autoSpaceDE w:val="0"/>
              <w:autoSpaceDN w:val="0"/>
              <w:adjustRightInd w:val="0"/>
              <w:rPr>
                <w:rFonts w:ascii="Arial" w:hAnsi="Arial" w:cs="Arial"/>
                <w:sz w:val="20"/>
                <w:szCs w:val="20"/>
              </w:rPr>
            </w:pPr>
            <w:r w:rsidRPr="00E34E03">
              <w:rPr>
                <w:rFonts w:ascii="Arial" w:hAnsi="Arial" w:cs="Arial"/>
                <w:sz w:val="20"/>
                <w:szCs w:val="20"/>
              </w:rPr>
              <w:t>An NSTR soft AP MLD has only one NSTR pair of links or at least one NSTR pair of links?</w:t>
            </w:r>
          </w:p>
        </w:tc>
        <w:tc>
          <w:tcPr>
            <w:tcW w:w="1391" w:type="dxa"/>
          </w:tcPr>
          <w:p w14:paraId="6F5F540B" w14:textId="43B165D5" w:rsidR="00821964" w:rsidRPr="00E34E03" w:rsidRDefault="00821964" w:rsidP="00821964">
            <w:pPr>
              <w:autoSpaceDE w:val="0"/>
              <w:autoSpaceDN w:val="0"/>
              <w:adjustRightInd w:val="0"/>
              <w:rPr>
                <w:rFonts w:ascii="Arial" w:hAnsi="Arial" w:cs="Arial"/>
                <w:sz w:val="20"/>
                <w:szCs w:val="20"/>
              </w:rPr>
            </w:pPr>
            <w:r>
              <w:rPr>
                <w:rFonts w:ascii="Arial" w:hAnsi="Arial" w:cs="Arial"/>
                <w:sz w:val="20"/>
                <w:szCs w:val="20"/>
              </w:rPr>
              <w:t>Please clarify it.</w:t>
            </w:r>
          </w:p>
        </w:tc>
        <w:tc>
          <w:tcPr>
            <w:tcW w:w="3513" w:type="dxa"/>
          </w:tcPr>
          <w:p w14:paraId="0E8593FB" w14:textId="10126001" w:rsidR="00821964" w:rsidRPr="008341D0" w:rsidRDefault="00821964" w:rsidP="00821964">
            <w:pPr>
              <w:autoSpaceDE w:val="0"/>
              <w:autoSpaceDN w:val="0"/>
              <w:adjustRightInd w:val="0"/>
              <w:rPr>
                <w:rFonts w:ascii="Arial" w:eastAsia="SimSun" w:hAnsi="Arial" w:cs="Arial"/>
                <w:sz w:val="20"/>
                <w:szCs w:val="20"/>
                <w:lang w:eastAsia="zh-CN"/>
              </w:rPr>
            </w:pPr>
            <w:r w:rsidRPr="008341D0">
              <w:rPr>
                <w:rFonts w:ascii="Arial" w:eastAsia="SimSun" w:hAnsi="Arial" w:cs="Arial"/>
                <w:sz w:val="20"/>
                <w:szCs w:val="20"/>
                <w:lang w:eastAsia="zh-CN"/>
              </w:rPr>
              <w:t>Re</w:t>
            </w:r>
            <w:r>
              <w:rPr>
                <w:rFonts w:ascii="Arial" w:eastAsia="SimSun" w:hAnsi="Arial" w:cs="Arial"/>
                <w:sz w:val="20"/>
                <w:szCs w:val="20"/>
                <w:lang w:eastAsia="zh-CN"/>
              </w:rPr>
              <w:t>ject</w:t>
            </w:r>
            <w:r w:rsidRPr="008341D0">
              <w:rPr>
                <w:rFonts w:ascii="Arial" w:eastAsia="SimSun" w:hAnsi="Arial" w:cs="Arial"/>
                <w:sz w:val="20"/>
                <w:szCs w:val="20"/>
                <w:lang w:eastAsia="zh-CN"/>
              </w:rPr>
              <w:t>ed</w:t>
            </w:r>
          </w:p>
          <w:p w14:paraId="358ACF0A" w14:textId="77777777" w:rsidR="00821964" w:rsidRPr="008341D0" w:rsidRDefault="00821964" w:rsidP="00821964">
            <w:pPr>
              <w:autoSpaceDE w:val="0"/>
              <w:autoSpaceDN w:val="0"/>
              <w:adjustRightInd w:val="0"/>
              <w:rPr>
                <w:rFonts w:ascii="Arial" w:eastAsia="SimSun" w:hAnsi="Arial" w:cs="Arial"/>
                <w:sz w:val="20"/>
                <w:szCs w:val="20"/>
                <w:lang w:eastAsia="zh-CN"/>
              </w:rPr>
            </w:pPr>
          </w:p>
          <w:p w14:paraId="29358338" w14:textId="48EB55B1" w:rsidR="00821964" w:rsidRPr="008341D0" w:rsidRDefault="00821964" w:rsidP="00821964">
            <w:pPr>
              <w:autoSpaceDE w:val="0"/>
              <w:autoSpaceDN w:val="0"/>
              <w:adjustRightInd w:val="0"/>
              <w:rPr>
                <w:rFonts w:ascii="Arial" w:eastAsia="SimSun" w:hAnsi="Arial" w:cs="Arial"/>
                <w:sz w:val="20"/>
                <w:szCs w:val="20"/>
                <w:lang w:eastAsia="zh-CN"/>
              </w:rPr>
            </w:pPr>
            <w:r w:rsidRPr="007C4760">
              <w:rPr>
                <w:rFonts w:ascii="Arial" w:eastAsia="SimSun" w:hAnsi="Arial" w:cs="Arial"/>
                <w:sz w:val="20"/>
                <w:szCs w:val="20"/>
                <w:lang w:eastAsia="zh-CN"/>
              </w:rPr>
              <w:t>It is stated that “If dot11EHTBaseLineFeaturesImplementedOnly is equal to true, an NSTR mobile AP MLD shall set the Maximum Number of Simultaneous Links subfield of the (#</w:t>
            </w:r>
            <w:proofErr w:type="gramStart"/>
            <w:r w:rsidRPr="007C4760">
              <w:rPr>
                <w:rFonts w:ascii="Arial" w:eastAsia="SimSun" w:hAnsi="Arial" w:cs="Arial"/>
                <w:sz w:val="20"/>
                <w:szCs w:val="20"/>
                <w:lang w:eastAsia="zh-CN"/>
              </w:rPr>
              <w:t>6700)Basic</w:t>
            </w:r>
            <w:proofErr w:type="gramEnd"/>
            <w:r w:rsidRPr="007C4760">
              <w:rPr>
                <w:rFonts w:ascii="Arial" w:eastAsia="SimSun" w:hAnsi="Arial" w:cs="Arial"/>
                <w:sz w:val="20"/>
                <w:szCs w:val="20"/>
                <w:lang w:eastAsia="zh-CN"/>
              </w:rPr>
              <w:t xml:space="preserve"> Multi-Link element carried in transmitted Management frames to 1” in subclause 35.3.15.2 Multi-link device capability signaling</w:t>
            </w:r>
            <w:r w:rsidRPr="006527C8">
              <w:rPr>
                <w:rFonts w:ascii="Arial" w:eastAsia="SimSun" w:hAnsi="Arial" w:cs="Arial"/>
                <w:sz w:val="20"/>
                <w:szCs w:val="20"/>
                <w:lang w:eastAsia="zh-CN"/>
              </w:rPr>
              <w:t>.</w:t>
            </w:r>
          </w:p>
          <w:p w14:paraId="04F7CF91" w14:textId="77777777" w:rsidR="00821964" w:rsidRPr="008341D0" w:rsidRDefault="00821964" w:rsidP="00821964">
            <w:pPr>
              <w:autoSpaceDE w:val="0"/>
              <w:autoSpaceDN w:val="0"/>
              <w:adjustRightInd w:val="0"/>
              <w:rPr>
                <w:rFonts w:ascii="Arial" w:eastAsia="SimSun" w:hAnsi="Arial" w:cs="Arial"/>
                <w:sz w:val="20"/>
                <w:szCs w:val="20"/>
                <w:lang w:eastAsia="zh-CN"/>
              </w:rPr>
            </w:pPr>
          </w:p>
          <w:p w14:paraId="31E2A772" w14:textId="77777777" w:rsidR="00821964" w:rsidRPr="008341D0" w:rsidRDefault="00821964" w:rsidP="00821964">
            <w:pPr>
              <w:autoSpaceDE w:val="0"/>
              <w:autoSpaceDN w:val="0"/>
              <w:adjustRightInd w:val="0"/>
              <w:rPr>
                <w:rFonts w:ascii="Arial" w:eastAsia="SimSun" w:hAnsi="Arial" w:cs="Arial"/>
                <w:sz w:val="20"/>
                <w:szCs w:val="20"/>
                <w:lang w:eastAsia="zh-CN"/>
              </w:rPr>
            </w:pPr>
          </w:p>
          <w:p w14:paraId="5F3E9BFA" w14:textId="08745635" w:rsidR="00821964" w:rsidRPr="008341D0" w:rsidRDefault="00821964" w:rsidP="00821964">
            <w:pPr>
              <w:autoSpaceDE w:val="0"/>
              <w:autoSpaceDN w:val="0"/>
              <w:adjustRightInd w:val="0"/>
              <w:rPr>
                <w:rFonts w:ascii="Arial" w:eastAsia="SimSun" w:hAnsi="Arial" w:cs="Arial"/>
                <w:sz w:val="20"/>
                <w:szCs w:val="20"/>
                <w:lang w:eastAsia="zh-CN"/>
              </w:rPr>
            </w:pPr>
          </w:p>
          <w:p w14:paraId="37281884" w14:textId="77777777" w:rsidR="00821964" w:rsidRPr="008341D0" w:rsidRDefault="00821964" w:rsidP="00821964">
            <w:pPr>
              <w:autoSpaceDE w:val="0"/>
              <w:autoSpaceDN w:val="0"/>
              <w:adjustRightInd w:val="0"/>
              <w:rPr>
                <w:rFonts w:ascii="Arial" w:eastAsia="SimSun" w:hAnsi="Arial" w:cs="Arial"/>
                <w:sz w:val="20"/>
                <w:szCs w:val="20"/>
                <w:lang w:eastAsia="zh-CN"/>
              </w:rPr>
            </w:pPr>
          </w:p>
        </w:tc>
      </w:tr>
      <w:tr w:rsidR="00821964" w:rsidRPr="008F0D26" w14:paraId="3BB3BC9D" w14:textId="77777777" w:rsidTr="006E27BE">
        <w:trPr>
          <w:trHeight w:val="980"/>
        </w:trPr>
        <w:tc>
          <w:tcPr>
            <w:tcW w:w="758" w:type="dxa"/>
          </w:tcPr>
          <w:p w14:paraId="59C8DBC9" w14:textId="6834AFEB" w:rsidR="00821964" w:rsidRDefault="00821964" w:rsidP="00821964">
            <w:pPr>
              <w:autoSpaceDE w:val="0"/>
              <w:autoSpaceDN w:val="0"/>
              <w:adjustRightInd w:val="0"/>
              <w:rPr>
                <w:rFonts w:ascii="Arial" w:hAnsi="Arial" w:cs="Arial"/>
                <w:sz w:val="20"/>
                <w:szCs w:val="20"/>
              </w:rPr>
            </w:pPr>
            <w:r>
              <w:rPr>
                <w:rFonts w:ascii="Arial" w:hAnsi="Arial" w:cs="Arial"/>
                <w:sz w:val="20"/>
                <w:szCs w:val="20"/>
              </w:rPr>
              <w:t>7425</w:t>
            </w:r>
          </w:p>
        </w:tc>
        <w:tc>
          <w:tcPr>
            <w:tcW w:w="1290" w:type="dxa"/>
          </w:tcPr>
          <w:p w14:paraId="09A49F17" w14:textId="07EBB4EA" w:rsidR="00821964" w:rsidRPr="00E34E03" w:rsidRDefault="00821964" w:rsidP="00821964">
            <w:pPr>
              <w:autoSpaceDE w:val="0"/>
              <w:autoSpaceDN w:val="0"/>
              <w:adjustRightInd w:val="0"/>
              <w:rPr>
                <w:rFonts w:ascii="Arial" w:hAnsi="Arial" w:cs="Arial"/>
                <w:sz w:val="20"/>
                <w:szCs w:val="20"/>
              </w:rPr>
            </w:pPr>
            <w:proofErr w:type="spellStart"/>
            <w:r w:rsidRPr="00E34E03">
              <w:rPr>
                <w:rFonts w:ascii="Arial" w:hAnsi="Arial" w:cs="Arial"/>
                <w:sz w:val="20"/>
                <w:szCs w:val="20"/>
              </w:rPr>
              <w:t>SunHee</w:t>
            </w:r>
            <w:proofErr w:type="spellEnd"/>
            <w:r w:rsidRPr="00E34E03">
              <w:rPr>
                <w:rFonts w:ascii="Arial" w:hAnsi="Arial" w:cs="Arial"/>
                <w:sz w:val="20"/>
                <w:szCs w:val="20"/>
              </w:rPr>
              <w:t xml:space="preserve"> </w:t>
            </w:r>
            <w:proofErr w:type="spellStart"/>
            <w:r w:rsidRPr="00E34E03">
              <w:rPr>
                <w:rFonts w:ascii="Arial" w:hAnsi="Arial" w:cs="Arial"/>
                <w:sz w:val="20"/>
                <w:szCs w:val="20"/>
              </w:rPr>
              <w:t>Baek</w:t>
            </w:r>
            <w:proofErr w:type="spellEnd"/>
          </w:p>
        </w:tc>
        <w:tc>
          <w:tcPr>
            <w:tcW w:w="1074" w:type="dxa"/>
          </w:tcPr>
          <w:p w14:paraId="0B77EC82" w14:textId="5E33B017" w:rsidR="00821964" w:rsidRDefault="00821964" w:rsidP="00821964">
            <w:pPr>
              <w:autoSpaceDE w:val="0"/>
              <w:autoSpaceDN w:val="0"/>
              <w:adjustRightInd w:val="0"/>
              <w:rPr>
                <w:rFonts w:ascii="Arial" w:hAnsi="Arial" w:cs="Arial"/>
                <w:sz w:val="20"/>
                <w:szCs w:val="20"/>
              </w:rPr>
            </w:pPr>
            <w:r>
              <w:rPr>
                <w:rFonts w:ascii="Arial" w:hAnsi="Arial" w:cs="Arial"/>
                <w:sz w:val="20"/>
                <w:szCs w:val="20"/>
              </w:rPr>
              <w:t>35.3.17.1</w:t>
            </w:r>
          </w:p>
        </w:tc>
        <w:tc>
          <w:tcPr>
            <w:tcW w:w="1019" w:type="dxa"/>
          </w:tcPr>
          <w:p w14:paraId="12B8DEB8" w14:textId="09695640" w:rsidR="00821964" w:rsidRDefault="00821964" w:rsidP="00821964">
            <w:pPr>
              <w:autoSpaceDE w:val="0"/>
              <w:autoSpaceDN w:val="0"/>
              <w:adjustRightInd w:val="0"/>
              <w:rPr>
                <w:rFonts w:ascii="Arial" w:hAnsi="Arial" w:cs="Arial"/>
                <w:sz w:val="20"/>
                <w:szCs w:val="20"/>
              </w:rPr>
            </w:pPr>
            <w:r>
              <w:rPr>
                <w:rFonts w:ascii="Arial" w:hAnsi="Arial" w:cs="Arial"/>
                <w:sz w:val="20"/>
                <w:szCs w:val="20"/>
              </w:rPr>
              <w:t>284.33</w:t>
            </w:r>
          </w:p>
        </w:tc>
        <w:tc>
          <w:tcPr>
            <w:tcW w:w="1620" w:type="dxa"/>
          </w:tcPr>
          <w:p w14:paraId="5944E1C1" w14:textId="1CB395A2" w:rsidR="00821964" w:rsidRPr="00E34E03" w:rsidRDefault="00821964" w:rsidP="00821964">
            <w:pPr>
              <w:autoSpaceDE w:val="0"/>
              <w:autoSpaceDN w:val="0"/>
              <w:adjustRightInd w:val="0"/>
              <w:rPr>
                <w:rFonts w:ascii="Arial" w:hAnsi="Arial" w:cs="Arial"/>
                <w:sz w:val="20"/>
                <w:szCs w:val="20"/>
              </w:rPr>
            </w:pPr>
            <w:r w:rsidRPr="00E34E03">
              <w:rPr>
                <w:rFonts w:ascii="Arial" w:hAnsi="Arial" w:cs="Arial"/>
                <w:sz w:val="20"/>
                <w:szCs w:val="20"/>
              </w:rPr>
              <w:t>If "the STA affiliated with the same MLD" is different with "a STA affiliated with the non-AP MLD" in front of the sentence, the STA is modified to "the other STA" to distinguish between them.</w:t>
            </w:r>
          </w:p>
        </w:tc>
        <w:tc>
          <w:tcPr>
            <w:tcW w:w="1391" w:type="dxa"/>
          </w:tcPr>
          <w:p w14:paraId="429589B2" w14:textId="432A7584" w:rsidR="00821964" w:rsidRPr="00E34E03" w:rsidRDefault="00821964" w:rsidP="00821964">
            <w:pPr>
              <w:autoSpaceDE w:val="0"/>
              <w:autoSpaceDN w:val="0"/>
              <w:adjustRightInd w:val="0"/>
              <w:rPr>
                <w:rFonts w:ascii="Arial" w:hAnsi="Arial" w:cs="Arial"/>
                <w:sz w:val="20"/>
                <w:szCs w:val="20"/>
              </w:rPr>
            </w:pPr>
            <w:r w:rsidRPr="00E34E03">
              <w:rPr>
                <w:rFonts w:ascii="Arial" w:hAnsi="Arial" w:cs="Arial"/>
                <w:sz w:val="20"/>
                <w:szCs w:val="20"/>
              </w:rPr>
              <w:t>Please change to "only if the other STA affiliated with the same MLD in the primary link"</w:t>
            </w:r>
          </w:p>
        </w:tc>
        <w:tc>
          <w:tcPr>
            <w:tcW w:w="3513" w:type="dxa"/>
          </w:tcPr>
          <w:p w14:paraId="0089C4D1" w14:textId="5FF95F1E" w:rsidR="00821964" w:rsidRPr="008341D0" w:rsidRDefault="00821964" w:rsidP="00821964">
            <w:pPr>
              <w:autoSpaceDE w:val="0"/>
              <w:autoSpaceDN w:val="0"/>
              <w:adjustRightInd w:val="0"/>
              <w:rPr>
                <w:rFonts w:ascii="Arial" w:eastAsia="SimSun" w:hAnsi="Arial" w:cs="Arial"/>
                <w:sz w:val="20"/>
                <w:szCs w:val="20"/>
                <w:lang w:eastAsia="zh-CN"/>
              </w:rPr>
            </w:pPr>
            <w:r>
              <w:rPr>
                <w:rFonts w:ascii="Arial" w:eastAsia="SimSun" w:hAnsi="Arial" w:cs="Arial"/>
                <w:sz w:val="20"/>
                <w:szCs w:val="20"/>
                <w:lang w:eastAsia="zh-CN"/>
              </w:rPr>
              <w:t>Accepted.</w:t>
            </w:r>
          </w:p>
          <w:p w14:paraId="40503355" w14:textId="77777777" w:rsidR="00821964" w:rsidRPr="008341D0" w:rsidRDefault="00821964" w:rsidP="00821964">
            <w:pPr>
              <w:autoSpaceDE w:val="0"/>
              <w:autoSpaceDN w:val="0"/>
              <w:adjustRightInd w:val="0"/>
              <w:rPr>
                <w:rFonts w:ascii="Arial" w:eastAsia="SimSun" w:hAnsi="Arial" w:cs="Arial"/>
                <w:sz w:val="20"/>
                <w:szCs w:val="20"/>
                <w:lang w:eastAsia="zh-CN"/>
              </w:rPr>
            </w:pPr>
          </w:p>
          <w:p w14:paraId="0D0B97F8" w14:textId="77777777" w:rsidR="00821964" w:rsidRPr="008341D0" w:rsidRDefault="00821964" w:rsidP="00821964">
            <w:pPr>
              <w:autoSpaceDE w:val="0"/>
              <w:autoSpaceDN w:val="0"/>
              <w:adjustRightInd w:val="0"/>
              <w:rPr>
                <w:rFonts w:ascii="Arial" w:eastAsia="SimSun" w:hAnsi="Arial" w:cs="Arial"/>
                <w:sz w:val="20"/>
                <w:szCs w:val="20"/>
                <w:lang w:eastAsia="zh-CN"/>
              </w:rPr>
            </w:pPr>
          </w:p>
          <w:p w14:paraId="10D1B68D" w14:textId="34D3A82C" w:rsidR="00821964" w:rsidRPr="008341D0" w:rsidRDefault="00821964" w:rsidP="00821964">
            <w:pPr>
              <w:autoSpaceDE w:val="0"/>
              <w:autoSpaceDN w:val="0"/>
              <w:adjustRightInd w:val="0"/>
              <w:rPr>
                <w:rFonts w:ascii="Arial" w:eastAsia="SimSun" w:hAnsi="Arial" w:cs="Arial"/>
                <w:sz w:val="20"/>
                <w:szCs w:val="20"/>
                <w:lang w:eastAsia="zh-CN"/>
              </w:rPr>
            </w:pPr>
            <w:proofErr w:type="spellStart"/>
            <w:r w:rsidRPr="008341D0">
              <w:rPr>
                <w:rFonts w:ascii="Arial" w:eastAsia="SimSun" w:hAnsi="Arial" w:cs="Arial"/>
                <w:sz w:val="20"/>
                <w:szCs w:val="20"/>
                <w:lang w:eastAsia="zh-CN"/>
              </w:rPr>
              <w:t>T</w:t>
            </w:r>
            <w:r>
              <w:rPr>
                <w:rFonts w:ascii="Arial" w:eastAsia="SimSun" w:hAnsi="Arial" w:cs="Arial"/>
                <w:sz w:val="20"/>
                <w:szCs w:val="20"/>
                <w:lang w:eastAsia="zh-CN"/>
              </w:rPr>
              <w:t>G</w:t>
            </w:r>
            <w:r w:rsidRPr="008341D0">
              <w:rPr>
                <w:rFonts w:ascii="Arial" w:eastAsia="SimSun" w:hAnsi="Arial" w:cs="Arial"/>
                <w:sz w:val="20"/>
                <w:szCs w:val="20"/>
                <w:lang w:eastAsia="zh-CN"/>
              </w:rPr>
              <w:t>be</w:t>
            </w:r>
            <w:proofErr w:type="spellEnd"/>
            <w:r w:rsidRPr="008341D0">
              <w:rPr>
                <w:rFonts w:ascii="Arial" w:eastAsia="SimSun" w:hAnsi="Arial" w:cs="Arial"/>
                <w:sz w:val="20"/>
                <w:szCs w:val="20"/>
                <w:lang w:eastAsia="zh-CN"/>
              </w:rPr>
              <w:t xml:space="preserve"> editor to make the changes shown in doc </w:t>
            </w:r>
            <w:r>
              <w:rPr>
                <w:rFonts w:ascii="Arial" w:eastAsia="SimSun" w:hAnsi="Arial" w:cs="Arial"/>
                <w:sz w:val="20"/>
                <w:szCs w:val="20"/>
                <w:lang w:eastAsia="zh-CN"/>
              </w:rPr>
              <w:t>21/1786</w:t>
            </w:r>
            <w:del w:id="143" w:author="Kaiying Lu" w:date="2022-01-17T00:18:00Z">
              <w:r w:rsidDel="002B76DE">
                <w:rPr>
                  <w:rFonts w:ascii="Arial" w:eastAsia="SimSun" w:hAnsi="Arial" w:cs="Arial"/>
                  <w:sz w:val="20"/>
                  <w:szCs w:val="20"/>
                  <w:lang w:eastAsia="zh-CN"/>
                </w:rPr>
                <w:delText>r</w:delText>
              </w:r>
            </w:del>
            <w:ins w:id="144" w:author="Kaiying Lu [2]" w:date="2021-12-06T16:09:00Z">
              <w:del w:id="145" w:author="Kaiying Lu" w:date="2022-01-17T00:18:00Z">
                <w:r w:rsidDel="002B76DE">
                  <w:rPr>
                    <w:rFonts w:ascii="Arial" w:eastAsia="SimSun" w:hAnsi="Arial" w:cs="Arial"/>
                    <w:sz w:val="20"/>
                    <w:szCs w:val="20"/>
                    <w:lang w:eastAsia="zh-CN"/>
                  </w:rPr>
                  <w:delText>1</w:delText>
                </w:r>
              </w:del>
            </w:ins>
            <w:ins w:id="146" w:author="Kaiying Lu" w:date="2022-01-20T10:01:00Z">
              <w:r w:rsidR="00C0298D">
                <w:rPr>
                  <w:rFonts w:ascii="Arial" w:eastAsia="SimSun" w:hAnsi="Arial" w:cs="Arial"/>
                  <w:sz w:val="20"/>
                  <w:szCs w:val="20"/>
                  <w:lang w:eastAsia="zh-CN"/>
                </w:rPr>
                <w:t>r4</w:t>
              </w:r>
            </w:ins>
            <w:del w:id="147" w:author="Kaiying Lu [2]" w:date="2021-12-06T16:09:00Z">
              <w:r w:rsidDel="00493D33">
                <w:rPr>
                  <w:rFonts w:ascii="Arial" w:eastAsia="SimSun" w:hAnsi="Arial" w:cs="Arial"/>
                  <w:sz w:val="20"/>
                  <w:szCs w:val="20"/>
                  <w:lang w:eastAsia="zh-CN"/>
                </w:rPr>
                <w:delText>0</w:delText>
              </w:r>
            </w:del>
            <w:r>
              <w:rPr>
                <w:rFonts w:ascii="Arial" w:eastAsia="SimSun" w:hAnsi="Arial" w:cs="Arial"/>
                <w:sz w:val="20"/>
                <w:szCs w:val="20"/>
                <w:lang w:eastAsia="zh-CN"/>
              </w:rPr>
              <w:t xml:space="preserve"> under CID 7425.</w:t>
            </w:r>
          </w:p>
          <w:p w14:paraId="7DD050AB" w14:textId="77777777" w:rsidR="00821964" w:rsidRPr="008341D0" w:rsidRDefault="00821964" w:rsidP="00821964">
            <w:pPr>
              <w:autoSpaceDE w:val="0"/>
              <w:autoSpaceDN w:val="0"/>
              <w:adjustRightInd w:val="0"/>
              <w:rPr>
                <w:rFonts w:ascii="Arial" w:eastAsia="SimSun" w:hAnsi="Arial" w:cs="Arial"/>
                <w:sz w:val="20"/>
                <w:szCs w:val="20"/>
                <w:lang w:eastAsia="zh-CN"/>
              </w:rPr>
            </w:pPr>
          </w:p>
        </w:tc>
      </w:tr>
      <w:tr w:rsidR="00821964" w:rsidRPr="008F0D26" w14:paraId="5CAB46E8" w14:textId="77777777" w:rsidTr="006E27BE">
        <w:trPr>
          <w:trHeight w:val="980"/>
        </w:trPr>
        <w:tc>
          <w:tcPr>
            <w:tcW w:w="758" w:type="dxa"/>
          </w:tcPr>
          <w:p w14:paraId="593B1BA3" w14:textId="425A18C7" w:rsidR="00821964" w:rsidRDefault="00821964" w:rsidP="00821964">
            <w:pPr>
              <w:autoSpaceDE w:val="0"/>
              <w:autoSpaceDN w:val="0"/>
              <w:adjustRightInd w:val="0"/>
              <w:rPr>
                <w:rFonts w:ascii="Arial" w:hAnsi="Arial" w:cs="Arial"/>
                <w:sz w:val="20"/>
                <w:szCs w:val="20"/>
              </w:rPr>
            </w:pPr>
            <w:r>
              <w:rPr>
                <w:rFonts w:ascii="Arial" w:hAnsi="Arial" w:cs="Arial"/>
                <w:sz w:val="20"/>
                <w:szCs w:val="20"/>
              </w:rPr>
              <w:t>7426</w:t>
            </w:r>
          </w:p>
        </w:tc>
        <w:tc>
          <w:tcPr>
            <w:tcW w:w="1290" w:type="dxa"/>
          </w:tcPr>
          <w:p w14:paraId="4BA030E1" w14:textId="7DF47270" w:rsidR="00821964" w:rsidRPr="00E34E03" w:rsidRDefault="00821964" w:rsidP="00821964">
            <w:pPr>
              <w:autoSpaceDE w:val="0"/>
              <w:autoSpaceDN w:val="0"/>
              <w:adjustRightInd w:val="0"/>
              <w:rPr>
                <w:rFonts w:ascii="Arial" w:hAnsi="Arial" w:cs="Arial"/>
                <w:sz w:val="20"/>
                <w:szCs w:val="20"/>
              </w:rPr>
            </w:pPr>
            <w:proofErr w:type="spellStart"/>
            <w:r w:rsidRPr="00E34E03">
              <w:rPr>
                <w:rFonts w:ascii="Arial" w:hAnsi="Arial" w:cs="Arial"/>
                <w:sz w:val="20"/>
                <w:szCs w:val="20"/>
              </w:rPr>
              <w:t>SunHee</w:t>
            </w:r>
            <w:proofErr w:type="spellEnd"/>
            <w:r w:rsidRPr="00E34E03">
              <w:rPr>
                <w:rFonts w:ascii="Arial" w:hAnsi="Arial" w:cs="Arial"/>
                <w:sz w:val="20"/>
                <w:szCs w:val="20"/>
              </w:rPr>
              <w:t xml:space="preserve"> </w:t>
            </w:r>
            <w:proofErr w:type="spellStart"/>
            <w:r w:rsidRPr="00E34E03">
              <w:rPr>
                <w:rFonts w:ascii="Arial" w:hAnsi="Arial" w:cs="Arial"/>
                <w:sz w:val="20"/>
                <w:szCs w:val="20"/>
              </w:rPr>
              <w:t>Baek</w:t>
            </w:r>
            <w:proofErr w:type="spellEnd"/>
          </w:p>
        </w:tc>
        <w:tc>
          <w:tcPr>
            <w:tcW w:w="1074" w:type="dxa"/>
          </w:tcPr>
          <w:p w14:paraId="5B7FFA75" w14:textId="25D72448" w:rsidR="00821964" w:rsidRDefault="00821964" w:rsidP="00821964">
            <w:pPr>
              <w:autoSpaceDE w:val="0"/>
              <w:autoSpaceDN w:val="0"/>
              <w:adjustRightInd w:val="0"/>
              <w:rPr>
                <w:rFonts w:ascii="Arial" w:hAnsi="Arial" w:cs="Arial"/>
                <w:sz w:val="20"/>
                <w:szCs w:val="20"/>
              </w:rPr>
            </w:pPr>
            <w:r>
              <w:rPr>
                <w:rFonts w:ascii="Arial" w:hAnsi="Arial" w:cs="Arial"/>
                <w:sz w:val="20"/>
                <w:szCs w:val="20"/>
              </w:rPr>
              <w:t>35.3.17.1</w:t>
            </w:r>
          </w:p>
        </w:tc>
        <w:tc>
          <w:tcPr>
            <w:tcW w:w="1019" w:type="dxa"/>
          </w:tcPr>
          <w:p w14:paraId="57B848B9" w14:textId="51EE4283" w:rsidR="00821964" w:rsidRDefault="00821964" w:rsidP="00821964">
            <w:pPr>
              <w:autoSpaceDE w:val="0"/>
              <w:autoSpaceDN w:val="0"/>
              <w:adjustRightInd w:val="0"/>
              <w:rPr>
                <w:rFonts w:ascii="Arial" w:hAnsi="Arial" w:cs="Arial"/>
                <w:sz w:val="20"/>
                <w:szCs w:val="20"/>
              </w:rPr>
            </w:pPr>
            <w:r>
              <w:rPr>
                <w:rFonts w:ascii="Arial" w:hAnsi="Arial" w:cs="Arial"/>
                <w:sz w:val="20"/>
                <w:szCs w:val="20"/>
              </w:rPr>
              <w:t>284.37</w:t>
            </w:r>
          </w:p>
        </w:tc>
        <w:tc>
          <w:tcPr>
            <w:tcW w:w="1620" w:type="dxa"/>
          </w:tcPr>
          <w:p w14:paraId="53CAC277" w14:textId="53AEDC9A" w:rsidR="00821964" w:rsidRPr="00E34E03" w:rsidRDefault="00821964" w:rsidP="00821964">
            <w:pPr>
              <w:autoSpaceDE w:val="0"/>
              <w:autoSpaceDN w:val="0"/>
              <w:adjustRightInd w:val="0"/>
              <w:rPr>
                <w:rFonts w:ascii="Arial" w:hAnsi="Arial" w:cs="Arial"/>
                <w:sz w:val="20"/>
                <w:szCs w:val="20"/>
              </w:rPr>
            </w:pPr>
            <w:r w:rsidRPr="00E34E03">
              <w:rPr>
                <w:rFonts w:ascii="Arial" w:hAnsi="Arial" w:cs="Arial"/>
                <w:sz w:val="20"/>
                <w:szCs w:val="20"/>
              </w:rPr>
              <w:t>If "the AP affiliated with the same NSTR soft AP MLD" is different with "</w:t>
            </w:r>
            <w:proofErr w:type="gramStart"/>
            <w:r w:rsidRPr="00E34E03">
              <w:rPr>
                <w:rFonts w:ascii="Arial" w:hAnsi="Arial" w:cs="Arial"/>
                <w:sz w:val="20"/>
                <w:szCs w:val="20"/>
              </w:rPr>
              <w:t>a</w:t>
            </w:r>
            <w:proofErr w:type="gramEnd"/>
            <w:r w:rsidRPr="00E34E03">
              <w:rPr>
                <w:rFonts w:ascii="Arial" w:hAnsi="Arial" w:cs="Arial"/>
                <w:sz w:val="20"/>
                <w:szCs w:val="20"/>
              </w:rPr>
              <w:t xml:space="preserve"> AP affiliated with the NSTR soft AP MLD" in front of the sentence, the AP is modified to "the other AP" to distinguish between them.</w:t>
            </w:r>
          </w:p>
        </w:tc>
        <w:tc>
          <w:tcPr>
            <w:tcW w:w="1391" w:type="dxa"/>
          </w:tcPr>
          <w:p w14:paraId="2493203B" w14:textId="6E9DFD96" w:rsidR="00821964" w:rsidRPr="00E34E03" w:rsidRDefault="00821964" w:rsidP="00821964">
            <w:pPr>
              <w:autoSpaceDE w:val="0"/>
              <w:autoSpaceDN w:val="0"/>
              <w:adjustRightInd w:val="0"/>
              <w:rPr>
                <w:rFonts w:ascii="Arial" w:hAnsi="Arial" w:cs="Arial"/>
                <w:sz w:val="20"/>
                <w:szCs w:val="20"/>
              </w:rPr>
            </w:pPr>
            <w:r w:rsidRPr="00E34E03">
              <w:rPr>
                <w:rFonts w:ascii="Arial" w:hAnsi="Arial" w:cs="Arial"/>
                <w:sz w:val="20"/>
                <w:szCs w:val="20"/>
              </w:rPr>
              <w:t>Please change to "only if the other AP affiliated with the same NSTR soft AP MLD in the primary link".</w:t>
            </w:r>
          </w:p>
        </w:tc>
        <w:tc>
          <w:tcPr>
            <w:tcW w:w="3513" w:type="dxa"/>
          </w:tcPr>
          <w:p w14:paraId="47E6C85C" w14:textId="77777777" w:rsidR="00821964" w:rsidRPr="008341D0" w:rsidRDefault="00821964" w:rsidP="00821964">
            <w:pPr>
              <w:autoSpaceDE w:val="0"/>
              <w:autoSpaceDN w:val="0"/>
              <w:adjustRightInd w:val="0"/>
              <w:rPr>
                <w:rFonts w:ascii="Arial" w:eastAsia="SimSun" w:hAnsi="Arial" w:cs="Arial"/>
                <w:sz w:val="20"/>
                <w:szCs w:val="20"/>
                <w:lang w:eastAsia="zh-CN"/>
              </w:rPr>
            </w:pPr>
            <w:r>
              <w:rPr>
                <w:rFonts w:ascii="Arial" w:eastAsia="SimSun" w:hAnsi="Arial" w:cs="Arial"/>
                <w:sz w:val="20"/>
                <w:szCs w:val="20"/>
                <w:lang w:eastAsia="zh-CN"/>
              </w:rPr>
              <w:t>Accepted.</w:t>
            </w:r>
          </w:p>
          <w:p w14:paraId="7BA15DC4" w14:textId="77777777" w:rsidR="00821964" w:rsidRPr="008341D0" w:rsidRDefault="00821964" w:rsidP="00821964">
            <w:pPr>
              <w:autoSpaceDE w:val="0"/>
              <w:autoSpaceDN w:val="0"/>
              <w:adjustRightInd w:val="0"/>
              <w:rPr>
                <w:rFonts w:ascii="Arial" w:eastAsia="SimSun" w:hAnsi="Arial" w:cs="Arial"/>
                <w:sz w:val="20"/>
                <w:szCs w:val="20"/>
                <w:lang w:eastAsia="zh-CN"/>
              </w:rPr>
            </w:pPr>
          </w:p>
          <w:p w14:paraId="78971B11" w14:textId="77777777" w:rsidR="00821964" w:rsidRPr="008341D0" w:rsidRDefault="00821964" w:rsidP="00821964">
            <w:pPr>
              <w:autoSpaceDE w:val="0"/>
              <w:autoSpaceDN w:val="0"/>
              <w:adjustRightInd w:val="0"/>
              <w:rPr>
                <w:rFonts w:ascii="Arial" w:eastAsia="SimSun" w:hAnsi="Arial" w:cs="Arial"/>
                <w:sz w:val="20"/>
                <w:szCs w:val="20"/>
                <w:lang w:eastAsia="zh-CN"/>
              </w:rPr>
            </w:pPr>
          </w:p>
          <w:p w14:paraId="57F6468C" w14:textId="695BE3C5" w:rsidR="00821964" w:rsidRPr="008341D0" w:rsidRDefault="00821964" w:rsidP="00821964">
            <w:pPr>
              <w:autoSpaceDE w:val="0"/>
              <w:autoSpaceDN w:val="0"/>
              <w:adjustRightInd w:val="0"/>
              <w:rPr>
                <w:rFonts w:ascii="Arial" w:eastAsia="SimSun" w:hAnsi="Arial" w:cs="Arial"/>
                <w:sz w:val="20"/>
                <w:szCs w:val="20"/>
                <w:lang w:eastAsia="zh-CN"/>
              </w:rPr>
            </w:pPr>
            <w:proofErr w:type="spellStart"/>
            <w:r w:rsidRPr="008341D0">
              <w:rPr>
                <w:rFonts w:ascii="Arial" w:eastAsia="SimSun" w:hAnsi="Arial" w:cs="Arial"/>
                <w:sz w:val="20"/>
                <w:szCs w:val="20"/>
                <w:lang w:eastAsia="zh-CN"/>
              </w:rPr>
              <w:t>T</w:t>
            </w:r>
            <w:r>
              <w:rPr>
                <w:rFonts w:ascii="Arial" w:eastAsia="SimSun" w:hAnsi="Arial" w:cs="Arial"/>
                <w:sz w:val="20"/>
                <w:szCs w:val="20"/>
                <w:lang w:eastAsia="zh-CN"/>
              </w:rPr>
              <w:t>G</w:t>
            </w:r>
            <w:r w:rsidRPr="008341D0">
              <w:rPr>
                <w:rFonts w:ascii="Arial" w:eastAsia="SimSun" w:hAnsi="Arial" w:cs="Arial"/>
                <w:sz w:val="20"/>
                <w:szCs w:val="20"/>
                <w:lang w:eastAsia="zh-CN"/>
              </w:rPr>
              <w:t>be</w:t>
            </w:r>
            <w:proofErr w:type="spellEnd"/>
            <w:r w:rsidRPr="008341D0">
              <w:rPr>
                <w:rFonts w:ascii="Arial" w:eastAsia="SimSun" w:hAnsi="Arial" w:cs="Arial"/>
                <w:sz w:val="20"/>
                <w:szCs w:val="20"/>
                <w:lang w:eastAsia="zh-CN"/>
              </w:rPr>
              <w:t xml:space="preserve"> editor to make the changes shown in doc </w:t>
            </w:r>
            <w:r>
              <w:rPr>
                <w:rFonts w:ascii="Arial" w:eastAsia="SimSun" w:hAnsi="Arial" w:cs="Arial"/>
                <w:sz w:val="20"/>
                <w:szCs w:val="20"/>
                <w:lang w:eastAsia="zh-CN"/>
              </w:rPr>
              <w:t>21/1786</w:t>
            </w:r>
            <w:del w:id="148" w:author="Kaiying Lu" w:date="2022-01-17T00:18:00Z">
              <w:r w:rsidDel="002B76DE">
                <w:rPr>
                  <w:rFonts w:ascii="Arial" w:eastAsia="SimSun" w:hAnsi="Arial" w:cs="Arial"/>
                  <w:sz w:val="20"/>
                  <w:szCs w:val="20"/>
                  <w:lang w:eastAsia="zh-CN"/>
                </w:rPr>
                <w:delText>r</w:delText>
              </w:r>
            </w:del>
            <w:ins w:id="149" w:author="Kaiying Lu [2]" w:date="2021-12-06T16:09:00Z">
              <w:del w:id="150" w:author="Kaiying Lu" w:date="2022-01-17T00:18:00Z">
                <w:r w:rsidDel="002B76DE">
                  <w:rPr>
                    <w:rFonts w:ascii="Arial" w:eastAsia="SimSun" w:hAnsi="Arial" w:cs="Arial"/>
                    <w:sz w:val="20"/>
                    <w:szCs w:val="20"/>
                    <w:lang w:eastAsia="zh-CN"/>
                  </w:rPr>
                  <w:delText>1</w:delText>
                </w:r>
              </w:del>
            </w:ins>
            <w:ins w:id="151" w:author="Kaiying Lu" w:date="2022-01-20T10:01:00Z">
              <w:r w:rsidR="00C0298D">
                <w:rPr>
                  <w:rFonts w:ascii="Arial" w:eastAsia="SimSun" w:hAnsi="Arial" w:cs="Arial"/>
                  <w:sz w:val="20"/>
                  <w:szCs w:val="20"/>
                  <w:lang w:eastAsia="zh-CN"/>
                </w:rPr>
                <w:t>r4</w:t>
              </w:r>
            </w:ins>
            <w:del w:id="152" w:author="Kaiying Lu [2]" w:date="2021-12-06T16:09:00Z">
              <w:r w:rsidDel="00493D33">
                <w:rPr>
                  <w:rFonts w:ascii="Arial" w:eastAsia="SimSun" w:hAnsi="Arial" w:cs="Arial"/>
                  <w:sz w:val="20"/>
                  <w:szCs w:val="20"/>
                  <w:lang w:eastAsia="zh-CN"/>
                </w:rPr>
                <w:delText>0</w:delText>
              </w:r>
            </w:del>
            <w:r>
              <w:rPr>
                <w:rFonts w:ascii="Arial" w:eastAsia="SimSun" w:hAnsi="Arial" w:cs="Arial"/>
                <w:sz w:val="20"/>
                <w:szCs w:val="20"/>
                <w:lang w:eastAsia="zh-CN"/>
              </w:rPr>
              <w:t xml:space="preserve"> under CID 7426.</w:t>
            </w:r>
          </w:p>
          <w:p w14:paraId="7E56A69D" w14:textId="77777777" w:rsidR="00821964" w:rsidRPr="008341D0" w:rsidRDefault="00821964" w:rsidP="00821964">
            <w:pPr>
              <w:autoSpaceDE w:val="0"/>
              <w:autoSpaceDN w:val="0"/>
              <w:adjustRightInd w:val="0"/>
              <w:rPr>
                <w:rFonts w:ascii="Arial" w:eastAsia="SimSun" w:hAnsi="Arial" w:cs="Arial"/>
                <w:sz w:val="20"/>
                <w:szCs w:val="20"/>
                <w:lang w:eastAsia="zh-CN"/>
              </w:rPr>
            </w:pPr>
          </w:p>
          <w:p w14:paraId="3B483879" w14:textId="77777777" w:rsidR="00821964" w:rsidRPr="008341D0" w:rsidRDefault="00821964" w:rsidP="00821964">
            <w:pPr>
              <w:autoSpaceDE w:val="0"/>
              <w:autoSpaceDN w:val="0"/>
              <w:adjustRightInd w:val="0"/>
              <w:rPr>
                <w:rFonts w:ascii="Arial" w:eastAsia="SimSun" w:hAnsi="Arial" w:cs="Arial"/>
                <w:sz w:val="20"/>
                <w:szCs w:val="20"/>
                <w:lang w:eastAsia="zh-CN"/>
              </w:rPr>
            </w:pPr>
          </w:p>
        </w:tc>
      </w:tr>
      <w:tr w:rsidR="00821964" w:rsidRPr="008F0D26" w14:paraId="0A07BF21" w14:textId="77777777" w:rsidTr="006E27BE">
        <w:trPr>
          <w:trHeight w:val="980"/>
        </w:trPr>
        <w:tc>
          <w:tcPr>
            <w:tcW w:w="758" w:type="dxa"/>
          </w:tcPr>
          <w:p w14:paraId="06C9EBC6" w14:textId="15465AAF" w:rsidR="00821964" w:rsidRDefault="00821964" w:rsidP="00821964">
            <w:pPr>
              <w:autoSpaceDE w:val="0"/>
              <w:autoSpaceDN w:val="0"/>
              <w:adjustRightInd w:val="0"/>
              <w:rPr>
                <w:rFonts w:ascii="Arial" w:hAnsi="Arial" w:cs="Arial"/>
                <w:sz w:val="20"/>
                <w:szCs w:val="20"/>
              </w:rPr>
            </w:pPr>
            <w:r>
              <w:rPr>
                <w:rFonts w:ascii="Arial" w:hAnsi="Arial" w:cs="Arial"/>
                <w:sz w:val="20"/>
                <w:szCs w:val="20"/>
              </w:rPr>
              <w:t>4207</w:t>
            </w:r>
          </w:p>
        </w:tc>
        <w:tc>
          <w:tcPr>
            <w:tcW w:w="1290" w:type="dxa"/>
          </w:tcPr>
          <w:p w14:paraId="0B66CF0B" w14:textId="3615572D" w:rsidR="00821964" w:rsidRPr="00E34E03" w:rsidRDefault="00821964" w:rsidP="00821964">
            <w:pPr>
              <w:autoSpaceDE w:val="0"/>
              <w:autoSpaceDN w:val="0"/>
              <w:adjustRightInd w:val="0"/>
              <w:rPr>
                <w:rFonts w:ascii="Arial" w:hAnsi="Arial" w:cs="Arial"/>
                <w:sz w:val="20"/>
                <w:szCs w:val="20"/>
              </w:rPr>
            </w:pPr>
            <w:r w:rsidRPr="00D856D4">
              <w:rPr>
                <w:rFonts w:ascii="Arial" w:hAnsi="Arial" w:cs="Arial"/>
                <w:sz w:val="20"/>
                <w:szCs w:val="20"/>
              </w:rPr>
              <w:t xml:space="preserve">Alfred </w:t>
            </w:r>
            <w:proofErr w:type="spellStart"/>
            <w:r w:rsidRPr="00D856D4">
              <w:rPr>
                <w:rFonts w:ascii="Arial" w:hAnsi="Arial" w:cs="Arial"/>
                <w:sz w:val="20"/>
                <w:szCs w:val="20"/>
              </w:rPr>
              <w:t>Asterjadhi</w:t>
            </w:r>
            <w:proofErr w:type="spellEnd"/>
          </w:p>
        </w:tc>
        <w:tc>
          <w:tcPr>
            <w:tcW w:w="1074" w:type="dxa"/>
          </w:tcPr>
          <w:p w14:paraId="022190BF" w14:textId="19E777F7" w:rsidR="00821964" w:rsidRDefault="00821964" w:rsidP="00821964">
            <w:pPr>
              <w:autoSpaceDE w:val="0"/>
              <w:autoSpaceDN w:val="0"/>
              <w:adjustRightInd w:val="0"/>
              <w:rPr>
                <w:rFonts w:ascii="Arial" w:hAnsi="Arial" w:cs="Arial"/>
                <w:sz w:val="20"/>
                <w:szCs w:val="20"/>
              </w:rPr>
            </w:pPr>
            <w:r>
              <w:rPr>
                <w:rFonts w:ascii="Arial" w:hAnsi="Arial" w:cs="Arial"/>
                <w:sz w:val="20"/>
                <w:szCs w:val="20"/>
              </w:rPr>
              <w:t>35.3.17.1</w:t>
            </w:r>
          </w:p>
        </w:tc>
        <w:tc>
          <w:tcPr>
            <w:tcW w:w="1019" w:type="dxa"/>
          </w:tcPr>
          <w:p w14:paraId="5CBAA842" w14:textId="62B8D9FC" w:rsidR="00821964" w:rsidRDefault="00821964" w:rsidP="00821964">
            <w:pPr>
              <w:autoSpaceDE w:val="0"/>
              <w:autoSpaceDN w:val="0"/>
              <w:adjustRightInd w:val="0"/>
              <w:rPr>
                <w:rFonts w:ascii="Arial" w:hAnsi="Arial" w:cs="Arial"/>
                <w:sz w:val="20"/>
                <w:szCs w:val="20"/>
              </w:rPr>
            </w:pPr>
            <w:r>
              <w:rPr>
                <w:rFonts w:ascii="Arial" w:hAnsi="Arial" w:cs="Arial"/>
                <w:sz w:val="20"/>
                <w:szCs w:val="20"/>
              </w:rPr>
              <w:t>284.11</w:t>
            </w:r>
          </w:p>
        </w:tc>
        <w:tc>
          <w:tcPr>
            <w:tcW w:w="1620" w:type="dxa"/>
          </w:tcPr>
          <w:p w14:paraId="7FD5C0A5" w14:textId="77178964" w:rsidR="00821964" w:rsidRPr="00E34E03" w:rsidRDefault="00821964" w:rsidP="00821964">
            <w:pPr>
              <w:autoSpaceDE w:val="0"/>
              <w:autoSpaceDN w:val="0"/>
              <w:adjustRightInd w:val="0"/>
              <w:rPr>
                <w:rFonts w:ascii="Arial" w:hAnsi="Arial" w:cs="Arial"/>
                <w:sz w:val="20"/>
                <w:szCs w:val="20"/>
              </w:rPr>
            </w:pPr>
            <w:r w:rsidRPr="00D856D4">
              <w:rPr>
                <w:rFonts w:ascii="Arial" w:hAnsi="Arial" w:cs="Arial"/>
                <w:sz w:val="20"/>
                <w:szCs w:val="20"/>
              </w:rPr>
              <w:t xml:space="preserve">All these declarative statements need to be normative, such as an NSTR Soft AP MLD shall be an AP MLD </w:t>
            </w:r>
            <w:r w:rsidRPr="00D856D4">
              <w:rPr>
                <w:rFonts w:ascii="Arial" w:hAnsi="Arial" w:cs="Arial"/>
                <w:sz w:val="20"/>
                <w:szCs w:val="20"/>
              </w:rPr>
              <w:lastRenderedPageBreak/>
              <w:t>that sets dot11blabla to true. The NSTR soft AP MLD shall have one pair of NSTR links and shall follow the restrictions below:" Also it seems that there is only one pair of links total. In which case good to call it out?</w:t>
            </w:r>
          </w:p>
        </w:tc>
        <w:tc>
          <w:tcPr>
            <w:tcW w:w="1391" w:type="dxa"/>
          </w:tcPr>
          <w:p w14:paraId="464C7486" w14:textId="68BFBEA1" w:rsidR="00821964" w:rsidRPr="00E34E03" w:rsidRDefault="00821964" w:rsidP="00821964">
            <w:pPr>
              <w:autoSpaceDE w:val="0"/>
              <w:autoSpaceDN w:val="0"/>
              <w:adjustRightInd w:val="0"/>
              <w:rPr>
                <w:rFonts w:ascii="Arial" w:hAnsi="Arial" w:cs="Arial"/>
                <w:sz w:val="20"/>
                <w:szCs w:val="20"/>
              </w:rPr>
            </w:pPr>
            <w:r>
              <w:rPr>
                <w:rFonts w:ascii="Arial" w:hAnsi="Arial" w:cs="Arial"/>
                <w:sz w:val="20"/>
                <w:szCs w:val="20"/>
              </w:rPr>
              <w:lastRenderedPageBreak/>
              <w:t>A</w:t>
            </w:r>
            <w:r w:rsidRPr="00E34E03">
              <w:rPr>
                <w:rFonts w:ascii="Arial" w:hAnsi="Arial" w:cs="Arial"/>
                <w:sz w:val="20"/>
                <w:szCs w:val="20"/>
              </w:rPr>
              <w:t>s in comment</w:t>
            </w:r>
          </w:p>
        </w:tc>
        <w:tc>
          <w:tcPr>
            <w:tcW w:w="3513" w:type="dxa"/>
          </w:tcPr>
          <w:p w14:paraId="34E7A6FD" w14:textId="77777777" w:rsidR="00821964" w:rsidRPr="008341D0" w:rsidRDefault="00821964" w:rsidP="00821964">
            <w:pPr>
              <w:autoSpaceDE w:val="0"/>
              <w:autoSpaceDN w:val="0"/>
              <w:adjustRightInd w:val="0"/>
              <w:rPr>
                <w:rFonts w:ascii="Arial" w:eastAsia="SimSun" w:hAnsi="Arial" w:cs="Arial"/>
                <w:sz w:val="20"/>
                <w:szCs w:val="20"/>
                <w:lang w:eastAsia="zh-CN"/>
              </w:rPr>
            </w:pPr>
            <w:r w:rsidRPr="008341D0">
              <w:rPr>
                <w:rFonts w:ascii="Arial" w:eastAsia="SimSun" w:hAnsi="Arial" w:cs="Arial"/>
                <w:sz w:val="20"/>
                <w:szCs w:val="20"/>
                <w:lang w:eastAsia="zh-CN"/>
              </w:rPr>
              <w:t>Revised</w:t>
            </w:r>
          </w:p>
          <w:p w14:paraId="35FE0CBB" w14:textId="77777777" w:rsidR="00821964" w:rsidRPr="008341D0" w:rsidRDefault="00821964" w:rsidP="00821964">
            <w:pPr>
              <w:autoSpaceDE w:val="0"/>
              <w:autoSpaceDN w:val="0"/>
              <w:adjustRightInd w:val="0"/>
              <w:rPr>
                <w:rFonts w:ascii="Arial" w:eastAsia="SimSun" w:hAnsi="Arial" w:cs="Arial"/>
                <w:sz w:val="20"/>
                <w:szCs w:val="20"/>
                <w:lang w:eastAsia="zh-CN"/>
              </w:rPr>
            </w:pPr>
          </w:p>
          <w:p w14:paraId="6E3B2D16" w14:textId="54D7F26A" w:rsidR="00821964" w:rsidRPr="008341D0" w:rsidRDefault="00821964" w:rsidP="00821964">
            <w:pPr>
              <w:autoSpaceDE w:val="0"/>
              <w:autoSpaceDN w:val="0"/>
              <w:adjustRightInd w:val="0"/>
              <w:rPr>
                <w:rFonts w:ascii="Arial" w:eastAsia="SimSun" w:hAnsi="Arial" w:cs="Arial"/>
                <w:sz w:val="20"/>
                <w:szCs w:val="20"/>
                <w:lang w:eastAsia="zh-CN"/>
              </w:rPr>
            </w:pPr>
            <w:r>
              <w:rPr>
                <w:rFonts w:ascii="Arial" w:eastAsia="SimSun" w:hAnsi="Arial" w:cs="Arial"/>
                <w:sz w:val="20"/>
                <w:szCs w:val="20"/>
                <w:lang w:eastAsia="zh-CN"/>
              </w:rPr>
              <w:t>Agree with the commenter in principle.</w:t>
            </w:r>
          </w:p>
          <w:p w14:paraId="6F3D85F2" w14:textId="77777777" w:rsidR="00821964" w:rsidRPr="008341D0" w:rsidRDefault="00821964" w:rsidP="00821964">
            <w:pPr>
              <w:autoSpaceDE w:val="0"/>
              <w:autoSpaceDN w:val="0"/>
              <w:adjustRightInd w:val="0"/>
              <w:rPr>
                <w:rFonts w:ascii="Arial" w:eastAsia="SimSun" w:hAnsi="Arial" w:cs="Arial"/>
                <w:sz w:val="20"/>
                <w:szCs w:val="20"/>
                <w:lang w:eastAsia="zh-CN"/>
              </w:rPr>
            </w:pPr>
          </w:p>
          <w:p w14:paraId="264896EB" w14:textId="3695845A" w:rsidR="00821964" w:rsidRPr="008341D0" w:rsidRDefault="00821964" w:rsidP="00821964">
            <w:pPr>
              <w:autoSpaceDE w:val="0"/>
              <w:autoSpaceDN w:val="0"/>
              <w:adjustRightInd w:val="0"/>
              <w:rPr>
                <w:rFonts w:ascii="Arial" w:eastAsia="SimSun" w:hAnsi="Arial" w:cs="Arial"/>
                <w:sz w:val="20"/>
                <w:szCs w:val="20"/>
                <w:lang w:eastAsia="zh-CN"/>
              </w:rPr>
            </w:pPr>
            <w:r>
              <w:rPr>
                <w:rFonts w:ascii="Arial" w:eastAsia="SimSun" w:hAnsi="Arial" w:cs="Arial"/>
                <w:sz w:val="20"/>
                <w:szCs w:val="20"/>
                <w:lang w:eastAsia="zh-CN"/>
              </w:rPr>
              <w:t xml:space="preserve">Changed the statement to be normative. </w:t>
            </w:r>
          </w:p>
          <w:p w14:paraId="49D26E8B" w14:textId="77777777" w:rsidR="00821964" w:rsidRPr="008341D0" w:rsidRDefault="00821964" w:rsidP="00821964">
            <w:pPr>
              <w:autoSpaceDE w:val="0"/>
              <w:autoSpaceDN w:val="0"/>
              <w:adjustRightInd w:val="0"/>
              <w:rPr>
                <w:rFonts w:ascii="Arial" w:eastAsia="SimSun" w:hAnsi="Arial" w:cs="Arial"/>
                <w:sz w:val="20"/>
                <w:szCs w:val="20"/>
                <w:lang w:eastAsia="zh-CN"/>
              </w:rPr>
            </w:pPr>
          </w:p>
          <w:p w14:paraId="28E794AD" w14:textId="28709C06" w:rsidR="00821964" w:rsidRPr="008341D0" w:rsidRDefault="00821964" w:rsidP="00821964">
            <w:pPr>
              <w:autoSpaceDE w:val="0"/>
              <w:autoSpaceDN w:val="0"/>
              <w:adjustRightInd w:val="0"/>
              <w:rPr>
                <w:rFonts w:ascii="Arial" w:eastAsia="SimSun" w:hAnsi="Arial" w:cs="Arial"/>
                <w:sz w:val="20"/>
                <w:szCs w:val="20"/>
                <w:lang w:eastAsia="zh-CN"/>
              </w:rPr>
            </w:pPr>
            <w:proofErr w:type="spellStart"/>
            <w:r w:rsidRPr="008341D0">
              <w:rPr>
                <w:rFonts w:ascii="Arial" w:eastAsia="SimSun" w:hAnsi="Arial" w:cs="Arial"/>
                <w:sz w:val="20"/>
                <w:szCs w:val="20"/>
                <w:lang w:eastAsia="zh-CN"/>
              </w:rPr>
              <w:lastRenderedPageBreak/>
              <w:t>T</w:t>
            </w:r>
            <w:r>
              <w:rPr>
                <w:rFonts w:ascii="Arial" w:eastAsia="SimSun" w:hAnsi="Arial" w:cs="Arial"/>
                <w:sz w:val="20"/>
                <w:szCs w:val="20"/>
                <w:lang w:eastAsia="zh-CN"/>
              </w:rPr>
              <w:t>G</w:t>
            </w:r>
            <w:r w:rsidRPr="008341D0">
              <w:rPr>
                <w:rFonts w:ascii="Arial" w:eastAsia="SimSun" w:hAnsi="Arial" w:cs="Arial"/>
                <w:sz w:val="20"/>
                <w:szCs w:val="20"/>
                <w:lang w:eastAsia="zh-CN"/>
              </w:rPr>
              <w:t>be</w:t>
            </w:r>
            <w:proofErr w:type="spellEnd"/>
            <w:r w:rsidRPr="008341D0">
              <w:rPr>
                <w:rFonts w:ascii="Arial" w:eastAsia="SimSun" w:hAnsi="Arial" w:cs="Arial"/>
                <w:sz w:val="20"/>
                <w:szCs w:val="20"/>
                <w:lang w:eastAsia="zh-CN"/>
              </w:rPr>
              <w:t xml:space="preserve"> editor to make the changes shown in doc </w:t>
            </w:r>
            <w:r>
              <w:rPr>
                <w:rFonts w:ascii="Arial" w:eastAsia="SimSun" w:hAnsi="Arial" w:cs="Arial"/>
                <w:sz w:val="20"/>
                <w:szCs w:val="20"/>
                <w:lang w:eastAsia="zh-CN"/>
              </w:rPr>
              <w:t>21/1786r</w:t>
            </w:r>
            <w:del w:id="153" w:author="Kaiying Lu [2]" w:date="2021-12-06T16:10:00Z">
              <w:r w:rsidDel="00493D33">
                <w:rPr>
                  <w:rFonts w:ascii="Arial" w:eastAsia="SimSun" w:hAnsi="Arial" w:cs="Arial"/>
                  <w:sz w:val="20"/>
                  <w:szCs w:val="20"/>
                  <w:lang w:eastAsia="zh-CN"/>
                </w:rPr>
                <w:delText>0</w:delText>
              </w:r>
            </w:del>
            <w:ins w:id="154" w:author="Kaiying Lu [2]" w:date="2021-12-06T16:10:00Z">
              <w:r>
                <w:rPr>
                  <w:rFonts w:ascii="Arial" w:eastAsia="SimSun" w:hAnsi="Arial" w:cs="Arial"/>
                  <w:sz w:val="20"/>
                  <w:szCs w:val="20"/>
                  <w:lang w:eastAsia="zh-CN"/>
                </w:rPr>
                <w:t>1</w:t>
              </w:r>
            </w:ins>
            <w:r>
              <w:rPr>
                <w:rFonts w:ascii="Arial" w:eastAsia="SimSun" w:hAnsi="Arial" w:cs="Arial"/>
                <w:sz w:val="20"/>
                <w:szCs w:val="20"/>
                <w:lang w:eastAsia="zh-CN"/>
              </w:rPr>
              <w:t xml:space="preserve"> under CID 4207.</w:t>
            </w:r>
          </w:p>
          <w:p w14:paraId="7E1F18CF" w14:textId="77777777" w:rsidR="00821964" w:rsidRDefault="00821964" w:rsidP="00821964">
            <w:pPr>
              <w:autoSpaceDE w:val="0"/>
              <w:autoSpaceDN w:val="0"/>
              <w:adjustRightInd w:val="0"/>
              <w:rPr>
                <w:rFonts w:ascii="Arial" w:eastAsia="SimSun" w:hAnsi="Arial" w:cs="Arial"/>
                <w:sz w:val="20"/>
                <w:szCs w:val="20"/>
                <w:lang w:eastAsia="zh-CN"/>
              </w:rPr>
            </w:pPr>
          </w:p>
        </w:tc>
      </w:tr>
      <w:tr w:rsidR="00821964" w:rsidRPr="008F0D26" w14:paraId="6E34620A" w14:textId="77777777" w:rsidTr="006E27BE">
        <w:trPr>
          <w:trHeight w:val="980"/>
        </w:trPr>
        <w:tc>
          <w:tcPr>
            <w:tcW w:w="758" w:type="dxa"/>
          </w:tcPr>
          <w:p w14:paraId="53E1287C" w14:textId="2EF82F8C" w:rsidR="00821964" w:rsidRDefault="00821964" w:rsidP="00821964">
            <w:pPr>
              <w:autoSpaceDE w:val="0"/>
              <w:autoSpaceDN w:val="0"/>
              <w:adjustRightInd w:val="0"/>
              <w:rPr>
                <w:rFonts w:ascii="Arial" w:hAnsi="Arial" w:cs="Arial"/>
                <w:sz w:val="20"/>
                <w:szCs w:val="20"/>
              </w:rPr>
            </w:pPr>
            <w:r>
              <w:rPr>
                <w:rFonts w:ascii="Arial" w:hAnsi="Arial" w:cs="Arial"/>
                <w:sz w:val="20"/>
                <w:szCs w:val="20"/>
              </w:rPr>
              <w:lastRenderedPageBreak/>
              <w:t>4206</w:t>
            </w:r>
          </w:p>
        </w:tc>
        <w:tc>
          <w:tcPr>
            <w:tcW w:w="1290" w:type="dxa"/>
          </w:tcPr>
          <w:p w14:paraId="7FDB05DE" w14:textId="1FF338CF" w:rsidR="00821964" w:rsidRPr="00D856D4" w:rsidRDefault="00821964" w:rsidP="00821964">
            <w:pPr>
              <w:autoSpaceDE w:val="0"/>
              <w:autoSpaceDN w:val="0"/>
              <w:adjustRightInd w:val="0"/>
              <w:rPr>
                <w:rFonts w:ascii="Arial" w:hAnsi="Arial" w:cs="Arial"/>
                <w:sz w:val="20"/>
                <w:szCs w:val="20"/>
              </w:rPr>
            </w:pPr>
            <w:r w:rsidRPr="00D856D4">
              <w:rPr>
                <w:rFonts w:ascii="Arial" w:hAnsi="Arial" w:cs="Arial"/>
                <w:sz w:val="20"/>
                <w:szCs w:val="20"/>
              </w:rPr>
              <w:t xml:space="preserve">Alfred </w:t>
            </w:r>
            <w:proofErr w:type="spellStart"/>
            <w:r w:rsidRPr="00D856D4">
              <w:rPr>
                <w:rFonts w:ascii="Arial" w:hAnsi="Arial" w:cs="Arial"/>
                <w:sz w:val="20"/>
                <w:szCs w:val="20"/>
              </w:rPr>
              <w:t>Asterjadhi</w:t>
            </w:r>
            <w:proofErr w:type="spellEnd"/>
          </w:p>
        </w:tc>
        <w:tc>
          <w:tcPr>
            <w:tcW w:w="1074" w:type="dxa"/>
          </w:tcPr>
          <w:p w14:paraId="107D1A46" w14:textId="50D71000" w:rsidR="00821964" w:rsidRDefault="00821964" w:rsidP="00821964">
            <w:pPr>
              <w:autoSpaceDE w:val="0"/>
              <w:autoSpaceDN w:val="0"/>
              <w:adjustRightInd w:val="0"/>
              <w:rPr>
                <w:rFonts w:ascii="Arial" w:hAnsi="Arial" w:cs="Arial"/>
                <w:sz w:val="20"/>
                <w:szCs w:val="20"/>
              </w:rPr>
            </w:pPr>
            <w:r>
              <w:rPr>
                <w:rFonts w:ascii="Arial" w:hAnsi="Arial" w:cs="Arial"/>
                <w:sz w:val="20"/>
                <w:szCs w:val="20"/>
              </w:rPr>
              <w:t>35.3.17.1</w:t>
            </w:r>
          </w:p>
        </w:tc>
        <w:tc>
          <w:tcPr>
            <w:tcW w:w="1019" w:type="dxa"/>
          </w:tcPr>
          <w:p w14:paraId="2A65B663" w14:textId="658DAFAE" w:rsidR="00821964" w:rsidRDefault="00821964" w:rsidP="00821964">
            <w:pPr>
              <w:autoSpaceDE w:val="0"/>
              <w:autoSpaceDN w:val="0"/>
              <w:adjustRightInd w:val="0"/>
              <w:rPr>
                <w:rFonts w:ascii="Arial" w:hAnsi="Arial" w:cs="Arial"/>
                <w:sz w:val="20"/>
                <w:szCs w:val="20"/>
              </w:rPr>
            </w:pPr>
            <w:r>
              <w:rPr>
                <w:rFonts w:ascii="Arial" w:hAnsi="Arial" w:cs="Arial"/>
                <w:sz w:val="20"/>
                <w:szCs w:val="20"/>
              </w:rPr>
              <w:t>284.11</w:t>
            </w:r>
          </w:p>
        </w:tc>
        <w:tc>
          <w:tcPr>
            <w:tcW w:w="1620" w:type="dxa"/>
          </w:tcPr>
          <w:p w14:paraId="1B12CE55" w14:textId="6838332F" w:rsidR="00821964" w:rsidRPr="00D856D4" w:rsidRDefault="00821964" w:rsidP="00821964">
            <w:pPr>
              <w:autoSpaceDE w:val="0"/>
              <w:autoSpaceDN w:val="0"/>
              <w:adjustRightInd w:val="0"/>
              <w:rPr>
                <w:rFonts w:ascii="Arial" w:hAnsi="Arial" w:cs="Arial"/>
                <w:sz w:val="20"/>
                <w:szCs w:val="20"/>
              </w:rPr>
            </w:pPr>
            <w:r w:rsidRPr="003300F6">
              <w:rPr>
                <w:rFonts w:ascii="Arial" w:hAnsi="Arial" w:cs="Arial"/>
                <w:sz w:val="20"/>
                <w:szCs w:val="20"/>
              </w:rPr>
              <w:t xml:space="preserve">This is part of EHT is my guess. </w:t>
            </w:r>
            <w:proofErr w:type="gramStart"/>
            <w:r w:rsidRPr="003300F6">
              <w:rPr>
                <w:rFonts w:ascii="Arial" w:hAnsi="Arial" w:cs="Arial"/>
                <w:sz w:val="20"/>
                <w:szCs w:val="20"/>
              </w:rPr>
              <w:t>So</w:t>
            </w:r>
            <w:proofErr w:type="gramEnd"/>
            <w:r w:rsidRPr="003300F6">
              <w:rPr>
                <w:rFonts w:ascii="Arial" w:hAnsi="Arial" w:cs="Arial"/>
                <w:sz w:val="20"/>
                <w:szCs w:val="20"/>
              </w:rPr>
              <w:t xml:space="preserve"> add EHT to the dot11"EHT"SoftAPMLDImplemented. Also please define this MIB variable in Annex C. And add respective entry to Annex B.</w:t>
            </w:r>
          </w:p>
        </w:tc>
        <w:tc>
          <w:tcPr>
            <w:tcW w:w="1391" w:type="dxa"/>
          </w:tcPr>
          <w:p w14:paraId="3B82489A" w14:textId="34B5133B" w:rsidR="00821964" w:rsidRDefault="00821964" w:rsidP="00821964">
            <w:pPr>
              <w:autoSpaceDE w:val="0"/>
              <w:autoSpaceDN w:val="0"/>
              <w:adjustRightInd w:val="0"/>
              <w:rPr>
                <w:rFonts w:ascii="Arial" w:hAnsi="Arial" w:cs="Arial"/>
                <w:sz w:val="20"/>
                <w:szCs w:val="20"/>
              </w:rPr>
            </w:pPr>
            <w:ins w:id="155" w:author="Kaiying Lu [2]" w:date="2021-12-06T15:22:00Z">
              <w:r>
                <w:rPr>
                  <w:rFonts w:ascii="Arial" w:hAnsi="Arial" w:cs="Arial"/>
                  <w:sz w:val="20"/>
                  <w:szCs w:val="20"/>
                </w:rPr>
                <w:t>As in comment.</w:t>
              </w:r>
            </w:ins>
          </w:p>
        </w:tc>
        <w:tc>
          <w:tcPr>
            <w:tcW w:w="3513" w:type="dxa"/>
          </w:tcPr>
          <w:p w14:paraId="153EA888" w14:textId="77777777" w:rsidR="00821964" w:rsidRPr="008341D0" w:rsidRDefault="00821964" w:rsidP="00821964">
            <w:pPr>
              <w:autoSpaceDE w:val="0"/>
              <w:autoSpaceDN w:val="0"/>
              <w:adjustRightInd w:val="0"/>
              <w:rPr>
                <w:rFonts w:ascii="Arial" w:eastAsia="SimSun" w:hAnsi="Arial" w:cs="Arial"/>
                <w:sz w:val="20"/>
                <w:szCs w:val="20"/>
                <w:lang w:eastAsia="zh-CN"/>
              </w:rPr>
            </w:pPr>
            <w:r w:rsidRPr="008341D0">
              <w:rPr>
                <w:rFonts w:ascii="Arial" w:eastAsia="SimSun" w:hAnsi="Arial" w:cs="Arial"/>
                <w:sz w:val="20"/>
                <w:szCs w:val="20"/>
                <w:lang w:eastAsia="zh-CN"/>
              </w:rPr>
              <w:t>Revised</w:t>
            </w:r>
          </w:p>
          <w:p w14:paraId="1FD43490" w14:textId="77777777" w:rsidR="00821964" w:rsidRPr="008341D0" w:rsidRDefault="00821964" w:rsidP="00821964">
            <w:pPr>
              <w:autoSpaceDE w:val="0"/>
              <w:autoSpaceDN w:val="0"/>
              <w:adjustRightInd w:val="0"/>
              <w:rPr>
                <w:rFonts w:ascii="Arial" w:eastAsia="SimSun" w:hAnsi="Arial" w:cs="Arial"/>
                <w:sz w:val="20"/>
                <w:szCs w:val="20"/>
                <w:lang w:eastAsia="zh-CN"/>
              </w:rPr>
            </w:pPr>
          </w:p>
          <w:p w14:paraId="2AF132E8" w14:textId="77777777" w:rsidR="00821964" w:rsidRPr="008341D0" w:rsidRDefault="00821964" w:rsidP="00821964">
            <w:pPr>
              <w:autoSpaceDE w:val="0"/>
              <w:autoSpaceDN w:val="0"/>
              <w:adjustRightInd w:val="0"/>
              <w:rPr>
                <w:rFonts w:ascii="Arial" w:eastAsia="SimSun" w:hAnsi="Arial" w:cs="Arial"/>
                <w:sz w:val="20"/>
                <w:szCs w:val="20"/>
                <w:lang w:eastAsia="zh-CN"/>
              </w:rPr>
            </w:pPr>
            <w:r>
              <w:rPr>
                <w:rFonts w:ascii="Arial" w:eastAsia="SimSun" w:hAnsi="Arial" w:cs="Arial"/>
                <w:sz w:val="20"/>
                <w:szCs w:val="20"/>
                <w:lang w:eastAsia="zh-CN"/>
              </w:rPr>
              <w:t>Agree with the commenter in principle.</w:t>
            </w:r>
          </w:p>
          <w:p w14:paraId="023AC9C6" w14:textId="77777777" w:rsidR="00821964" w:rsidRPr="008341D0" w:rsidRDefault="00821964" w:rsidP="00821964">
            <w:pPr>
              <w:autoSpaceDE w:val="0"/>
              <w:autoSpaceDN w:val="0"/>
              <w:adjustRightInd w:val="0"/>
              <w:rPr>
                <w:rFonts w:ascii="Arial" w:eastAsia="SimSun" w:hAnsi="Arial" w:cs="Arial"/>
                <w:sz w:val="20"/>
                <w:szCs w:val="20"/>
                <w:lang w:eastAsia="zh-CN"/>
              </w:rPr>
            </w:pPr>
          </w:p>
          <w:p w14:paraId="245B5C17" w14:textId="5AFE81C4" w:rsidR="00821964" w:rsidRPr="008341D0" w:rsidRDefault="00821964" w:rsidP="00821964">
            <w:pPr>
              <w:autoSpaceDE w:val="0"/>
              <w:autoSpaceDN w:val="0"/>
              <w:adjustRightInd w:val="0"/>
              <w:rPr>
                <w:rFonts w:ascii="Arial" w:eastAsia="SimSun" w:hAnsi="Arial" w:cs="Arial"/>
                <w:sz w:val="20"/>
                <w:szCs w:val="20"/>
                <w:lang w:eastAsia="zh-CN"/>
              </w:rPr>
            </w:pPr>
            <w:r>
              <w:rPr>
                <w:rFonts w:ascii="Arial" w:eastAsia="SimSun" w:hAnsi="Arial" w:cs="Arial"/>
                <w:sz w:val="20"/>
                <w:szCs w:val="20"/>
                <w:lang w:eastAsia="zh-CN"/>
              </w:rPr>
              <w:t xml:space="preserve">Add a new MIB object in Annex C. </w:t>
            </w:r>
          </w:p>
          <w:p w14:paraId="5FE8A9CF" w14:textId="77777777" w:rsidR="00821964" w:rsidRPr="008341D0" w:rsidRDefault="00821964" w:rsidP="00821964">
            <w:pPr>
              <w:autoSpaceDE w:val="0"/>
              <w:autoSpaceDN w:val="0"/>
              <w:adjustRightInd w:val="0"/>
              <w:rPr>
                <w:rFonts w:ascii="Arial" w:eastAsia="SimSun" w:hAnsi="Arial" w:cs="Arial"/>
                <w:sz w:val="20"/>
                <w:szCs w:val="20"/>
                <w:lang w:eastAsia="zh-CN"/>
              </w:rPr>
            </w:pPr>
          </w:p>
          <w:p w14:paraId="7BC757AB" w14:textId="50BCC163" w:rsidR="00821964" w:rsidRPr="008341D0" w:rsidDel="00821964" w:rsidRDefault="00821964" w:rsidP="00821964">
            <w:pPr>
              <w:autoSpaceDE w:val="0"/>
              <w:autoSpaceDN w:val="0"/>
              <w:adjustRightInd w:val="0"/>
              <w:rPr>
                <w:del w:id="156" w:author="Kaiying Lu [2]" w:date="2021-12-06T16:10:00Z"/>
                <w:rFonts w:ascii="Arial" w:eastAsia="SimSun" w:hAnsi="Arial" w:cs="Arial"/>
                <w:sz w:val="20"/>
                <w:szCs w:val="20"/>
                <w:lang w:eastAsia="zh-CN"/>
              </w:rPr>
            </w:pPr>
            <w:proofErr w:type="spellStart"/>
            <w:r w:rsidRPr="008341D0">
              <w:rPr>
                <w:rFonts w:ascii="Arial" w:eastAsia="SimSun" w:hAnsi="Arial" w:cs="Arial"/>
                <w:sz w:val="20"/>
                <w:szCs w:val="20"/>
                <w:lang w:eastAsia="zh-CN"/>
              </w:rPr>
              <w:t>T</w:t>
            </w:r>
            <w:r>
              <w:rPr>
                <w:rFonts w:ascii="Arial" w:eastAsia="SimSun" w:hAnsi="Arial" w:cs="Arial"/>
                <w:sz w:val="20"/>
                <w:szCs w:val="20"/>
                <w:lang w:eastAsia="zh-CN"/>
              </w:rPr>
              <w:t>G</w:t>
            </w:r>
            <w:r w:rsidRPr="008341D0">
              <w:rPr>
                <w:rFonts w:ascii="Arial" w:eastAsia="SimSun" w:hAnsi="Arial" w:cs="Arial"/>
                <w:sz w:val="20"/>
                <w:szCs w:val="20"/>
                <w:lang w:eastAsia="zh-CN"/>
              </w:rPr>
              <w:t>be</w:t>
            </w:r>
            <w:proofErr w:type="spellEnd"/>
            <w:r w:rsidRPr="008341D0">
              <w:rPr>
                <w:rFonts w:ascii="Arial" w:eastAsia="SimSun" w:hAnsi="Arial" w:cs="Arial"/>
                <w:sz w:val="20"/>
                <w:szCs w:val="20"/>
                <w:lang w:eastAsia="zh-CN"/>
              </w:rPr>
              <w:t xml:space="preserve"> editor to make the changes shown in doc </w:t>
            </w:r>
            <w:r>
              <w:rPr>
                <w:rFonts w:ascii="Arial" w:eastAsia="SimSun" w:hAnsi="Arial" w:cs="Arial"/>
                <w:sz w:val="20"/>
                <w:szCs w:val="20"/>
                <w:lang w:eastAsia="zh-CN"/>
              </w:rPr>
              <w:t>21/1786</w:t>
            </w:r>
            <w:del w:id="157" w:author="Kaiying Lu" w:date="2022-01-17T00:18:00Z">
              <w:r w:rsidDel="002B76DE">
                <w:rPr>
                  <w:rFonts w:ascii="Arial" w:eastAsia="SimSun" w:hAnsi="Arial" w:cs="Arial"/>
                  <w:sz w:val="20"/>
                  <w:szCs w:val="20"/>
                  <w:lang w:eastAsia="zh-CN"/>
                </w:rPr>
                <w:delText>r</w:delText>
              </w:r>
            </w:del>
            <w:ins w:id="158" w:author="Kaiying Lu [2]" w:date="2021-12-06T16:08:00Z">
              <w:del w:id="159" w:author="Kaiying Lu" w:date="2022-01-17T00:18:00Z">
                <w:r w:rsidDel="002B76DE">
                  <w:rPr>
                    <w:rFonts w:ascii="Arial" w:eastAsia="SimSun" w:hAnsi="Arial" w:cs="Arial"/>
                    <w:sz w:val="20"/>
                    <w:szCs w:val="20"/>
                    <w:lang w:eastAsia="zh-CN"/>
                  </w:rPr>
                  <w:delText>1</w:delText>
                </w:r>
              </w:del>
            </w:ins>
            <w:ins w:id="160" w:author="Kaiying Lu" w:date="2022-01-20T10:01:00Z">
              <w:r w:rsidR="00C0298D">
                <w:rPr>
                  <w:rFonts w:ascii="Arial" w:eastAsia="SimSun" w:hAnsi="Arial" w:cs="Arial"/>
                  <w:sz w:val="20"/>
                  <w:szCs w:val="20"/>
                  <w:lang w:eastAsia="zh-CN"/>
                </w:rPr>
                <w:t>r4</w:t>
              </w:r>
            </w:ins>
            <w:del w:id="161" w:author="Kaiying Lu [2]" w:date="2021-12-06T16:08:00Z">
              <w:r w:rsidDel="00493D33">
                <w:rPr>
                  <w:rFonts w:ascii="Arial" w:eastAsia="SimSun" w:hAnsi="Arial" w:cs="Arial"/>
                  <w:sz w:val="20"/>
                  <w:szCs w:val="20"/>
                  <w:lang w:eastAsia="zh-CN"/>
                </w:rPr>
                <w:delText>0</w:delText>
              </w:r>
            </w:del>
            <w:r>
              <w:rPr>
                <w:rFonts w:ascii="Arial" w:eastAsia="SimSun" w:hAnsi="Arial" w:cs="Arial"/>
                <w:sz w:val="20"/>
                <w:szCs w:val="20"/>
                <w:lang w:eastAsia="zh-CN"/>
              </w:rPr>
              <w:t xml:space="preserve"> under CID 4206.</w:t>
            </w:r>
          </w:p>
          <w:p w14:paraId="10281EDB" w14:textId="77777777" w:rsidR="00821964" w:rsidRDefault="00821964" w:rsidP="00821964">
            <w:pPr>
              <w:autoSpaceDE w:val="0"/>
              <w:autoSpaceDN w:val="0"/>
              <w:adjustRightInd w:val="0"/>
              <w:rPr>
                <w:rFonts w:ascii="Arial" w:eastAsia="SimSun" w:hAnsi="Arial" w:cs="Arial"/>
                <w:sz w:val="20"/>
                <w:szCs w:val="20"/>
                <w:lang w:eastAsia="zh-CN"/>
              </w:rPr>
            </w:pPr>
          </w:p>
        </w:tc>
      </w:tr>
    </w:tbl>
    <w:p w14:paraId="4B42D36A" w14:textId="77777777" w:rsidR="00FD714E" w:rsidRDefault="00FD714E" w:rsidP="00C75F57">
      <w:pPr>
        <w:pStyle w:val="T1"/>
        <w:suppressAutoHyphens/>
        <w:spacing w:after="120"/>
        <w:jc w:val="left"/>
        <w:rPr>
          <w:b w:val="0"/>
          <w:bCs/>
          <w:iCs/>
          <w:color w:val="000000"/>
          <w:sz w:val="20"/>
        </w:rPr>
      </w:pPr>
    </w:p>
    <w:p w14:paraId="4129A68E" w14:textId="0E6027CC" w:rsidR="00FD714E" w:rsidRDefault="00FD714E" w:rsidP="00C75F57">
      <w:pPr>
        <w:pStyle w:val="T1"/>
        <w:suppressAutoHyphens/>
        <w:spacing w:after="120"/>
        <w:jc w:val="left"/>
        <w:rPr>
          <w:b w:val="0"/>
          <w:bCs/>
          <w:iCs/>
          <w:color w:val="000000"/>
          <w:sz w:val="20"/>
        </w:rPr>
      </w:pPr>
    </w:p>
    <w:p w14:paraId="19E364C0" w14:textId="62621C1E" w:rsidR="00DD7809" w:rsidRDefault="00DD7809" w:rsidP="00C75F57">
      <w:pPr>
        <w:pStyle w:val="T1"/>
        <w:suppressAutoHyphens/>
        <w:spacing w:after="120"/>
        <w:jc w:val="left"/>
        <w:rPr>
          <w:b w:val="0"/>
          <w:bCs/>
          <w:iCs/>
          <w:color w:val="000000"/>
          <w:sz w:val="20"/>
        </w:rPr>
      </w:pPr>
    </w:p>
    <w:p w14:paraId="0FAF03B9" w14:textId="77777777" w:rsidR="006B04D7" w:rsidRDefault="006B04D7" w:rsidP="00C75F57">
      <w:pPr>
        <w:pStyle w:val="T1"/>
        <w:suppressAutoHyphens/>
        <w:spacing w:after="120"/>
        <w:jc w:val="left"/>
        <w:rPr>
          <w:b w:val="0"/>
          <w:bCs/>
          <w:iCs/>
          <w:color w:val="000000"/>
          <w:sz w:val="20"/>
        </w:rPr>
      </w:pPr>
    </w:p>
    <w:p w14:paraId="0521CE2C" w14:textId="7CF974C3" w:rsidR="00361B6C" w:rsidRDefault="00361B6C" w:rsidP="00361B6C">
      <w:pPr>
        <w:rPr>
          <w:b/>
          <w:i/>
          <w:iCs/>
        </w:rPr>
      </w:pPr>
      <w:proofErr w:type="spellStart"/>
      <w:r>
        <w:rPr>
          <w:b/>
          <w:i/>
          <w:iCs/>
          <w:highlight w:val="yellow"/>
        </w:rPr>
        <w:t>TGbe</w:t>
      </w:r>
      <w:proofErr w:type="spellEnd"/>
      <w:r>
        <w:rPr>
          <w:b/>
          <w:i/>
          <w:iCs/>
          <w:highlight w:val="yellow"/>
        </w:rPr>
        <w:t xml:space="preserve"> editor: Please modify </w:t>
      </w:r>
      <w:r w:rsidRPr="00062905">
        <w:rPr>
          <w:b/>
          <w:i/>
          <w:iCs/>
          <w:highlight w:val="yellow"/>
        </w:rPr>
        <w:t xml:space="preserve">the </w:t>
      </w:r>
      <w:r>
        <w:rPr>
          <w:b/>
          <w:i/>
          <w:iCs/>
          <w:highlight w:val="yellow"/>
        </w:rPr>
        <w:t>following subclause</w:t>
      </w:r>
      <w:r w:rsidRPr="00062905">
        <w:rPr>
          <w:b/>
          <w:i/>
          <w:iCs/>
          <w:highlight w:val="yellow"/>
        </w:rPr>
        <w:t xml:space="preserve"> </w:t>
      </w:r>
      <w:r>
        <w:rPr>
          <w:b/>
          <w:i/>
          <w:iCs/>
          <w:highlight w:val="yellow"/>
        </w:rPr>
        <w:t xml:space="preserve">35.3.18.1 </w:t>
      </w:r>
      <w:r w:rsidRPr="00062905">
        <w:rPr>
          <w:b/>
          <w:i/>
          <w:iCs/>
          <w:highlight w:val="yellow"/>
        </w:rPr>
        <w:t>as follows</w:t>
      </w:r>
      <w:r>
        <w:rPr>
          <w:b/>
          <w:i/>
          <w:iCs/>
        </w:rPr>
        <w:t>:</w:t>
      </w:r>
    </w:p>
    <w:p w14:paraId="536A01A1" w14:textId="77777777" w:rsidR="00B363F7" w:rsidRDefault="00B363F7" w:rsidP="00B363F7">
      <w:pPr>
        <w:pStyle w:val="Default"/>
      </w:pPr>
    </w:p>
    <w:p w14:paraId="358D6179" w14:textId="231DE526" w:rsidR="00361B6C" w:rsidRPr="00361B6C" w:rsidRDefault="00361B6C" w:rsidP="00361B6C">
      <w:pPr>
        <w:pStyle w:val="SP16221589"/>
        <w:spacing w:before="360" w:after="240"/>
        <w:rPr>
          <w:b/>
          <w:bCs/>
          <w:color w:val="000000"/>
        </w:rPr>
      </w:pPr>
      <w:r w:rsidRPr="00361B6C">
        <w:rPr>
          <w:b/>
          <w:bCs/>
          <w:color w:val="000000"/>
        </w:rPr>
        <w:t>35.3.18 NSTR mobile AP MLD operation</w:t>
      </w:r>
    </w:p>
    <w:p w14:paraId="586131E5" w14:textId="77777777" w:rsidR="00361B6C" w:rsidRDefault="00361B6C" w:rsidP="00361B6C">
      <w:pPr>
        <w:pStyle w:val="Default"/>
        <w:rPr>
          <w:b/>
          <w:bCs/>
          <w:sz w:val="20"/>
          <w:szCs w:val="20"/>
        </w:rPr>
      </w:pPr>
    </w:p>
    <w:p w14:paraId="4CECA8DD" w14:textId="46D6431F" w:rsidR="00361B6C" w:rsidRDefault="00361B6C" w:rsidP="00361B6C">
      <w:pPr>
        <w:pStyle w:val="SP16221589"/>
        <w:spacing w:before="360" w:after="240"/>
        <w:rPr>
          <w:ins w:id="162" w:author="Kaiying Lu" w:date="2022-01-16T21:13:00Z"/>
          <w:b/>
          <w:bCs/>
          <w:color w:val="000000"/>
        </w:rPr>
      </w:pPr>
      <w:r w:rsidRPr="00361B6C">
        <w:rPr>
          <w:b/>
          <w:bCs/>
          <w:color w:val="000000"/>
        </w:rPr>
        <w:t>35.3.18.1 General</w:t>
      </w:r>
    </w:p>
    <w:p w14:paraId="24D9D61A" w14:textId="44DC43E9" w:rsidR="0068605B" w:rsidRDefault="0068605B" w:rsidP="0068605B">
      <w:pPr>
        <w:pStyle w:val="Default"/>
        <w:rPr>
          <w:ins w:id="163" w:author="Kaiying Lu" w:date="2022-01-16T21:14:00Z"/>
          <w:b/>
          <w:i/>
          <w:iCs/>
        </w:rPr>
      </w:pPr>
      <w:proofErr w:type="spellStart"/>
      <w:ins w:id="164" w:author="Kaiying Lu" w:date="2022-01-16T21:13:00Z">
        <w:r>
          <w:rPr>
            <w:b/>
            <w:i/>
            <w:iCs/>
            <w:highlight w:val="yellow"/>
          </w:rPr>
          <w:t>TGbe</w:t>
        </w:r>
        <w:proofErr w:type="spellEnd"/>
        <w:r>
          <w:rPr>
            <w:b/>
            <w:i/>
            <w:iCs/>
            <w:highlight w:val="yellow"/>
          </w:rPr>
          <w:t xml:space="preserve"> editor: Please change “dot11MobileAPMLD</w:t>
        </w:r>
      </w:ins>
      <w:ins w:id="165" w:author="Kaiying Lu" w:date="2022-01-16T21:14:00Z">
        <w:r>
          <w:rPr>
            <w:b/>
            <w:i/>
            <w:iCs/>
            <w:highlight w:val="yellow"/>
          </w:rPr>
          <w:t>Implemented” to “dot11EHTNSTRMobileAPMLDImplemented” throughout the spec</w:t>
        </w:r>
        <w:r>
          <w:rPr>
            <w:b/>
            <w:i/>
            <w:iCs/>
          </w:rPr>
          <w:t>.</w:t>
        </w:r>
      </w:ins>
    </w:p>
    <w:p w14:paraId="51261D46" w14:textId="77777777" w:rsidR="0068605B" w:rsidRPr="0068605B" w:rsidRDefault="0068605B" w:rsidP="0068605B">
      <w:pPr>
        <w:pStyle w:val="Default"/>
        <w:rPr>
          <w:lang w:eastAsia="en-US"/>
        </w:rPr>
      </w:pPr>
    </w:p>
    <w:p w14:paraId="090160A4" w14:textId="50C1FFC4" w:rsidR="00361B6C" w:rsidRDefault="003300F6" w:rsidP="00361B6C">
      <w:pPr>
        <w:pStyle w:val="Default"/>
      </w:pPr>
      <w:ins w:id="166" w:author="Kaiying Lu [2]" w:date="2021-12-03T21:38:00Z">
        <w:r>
          <w:t>(#</w:t>
        </w:r>
        <w:proofErr w:type="gramStart"/>
        <w:r>
          <w:t>420</w:t>
        </w:r>
      </w:ins>
      <w:ins w:id="167" w:author="Kaiying Lu [2]" w:date="2021-12-03T22:02:00Z">
        <w:r w:rsidR="005C50C0">
          <w:t>6</w:t>
        </w:r>
      </w:ins>
      <w:ins w:id="168" w:author="Kaiying Lu" w:date="2022-01-16T21:11:00Z">
        <w:r w:rsidR="0068605B">
          <w:t>)(</w:t>
        </w:r>
        <w:proofErr w:type="gramEnd"/>
        <w:r w:rsidR="0068605B">
          <w:t>#</w:t>
        </w:r>
      </w:ins>
      <w:ins w:id="169" w:author="Kaiying Lu [2]" w:date="2021-12-03T22:02:00Z">
        <w:r w:rsidR="005C50C0">
          <w:t>4207</w:t>
        </w:r>
      </w:ins>
      <w:ins w:id="170" w:author="Kaiying Lu [2]" w:date="2021-12-03T21:38:00Z">
        <w:r>
          <w:t>)</w:t>
        </w:r>
      </w:ins>
      <w:r w:rsidR="00361B6C" w:rsidRPr="00361B6C">
        <w:t xml:space="preserve">An NSTR mobile AP MLD </w:t>
      </w:r>
      <w:del w:id="171" w:author="Kaiying Lu [2]" w:date="2021-12-03T20:41:00Z">
        <w:r w:rsidR="00361B6C" w:rsidRPr="00361B6C" w:rsidDel="00AF714F">
          <w:delText>is</w:delText>
        </w:r>
      </w:del>
      <w:r w:rsidR="00361B6C" w:rsidRPr="00361B6C">
        <w:t xml:space="preserve"> </w:t>
      </w:r>
      <w:ins w:id="172" w:author="Kaiying Lu [2]" w:date="2021-12-03T20:41:00Z">
        <w:r w:rsidR="00AF714F">
          <w:t xml:space="preserve">shall be </w:t>
        </w:r>
      </w:ins>
      <w:r w:rsidR="00361B6C" w:rsidRPr="00361B6C">
        <w:t>an AP MLD which sets dot11</w:t>
      </w:r>
      <w:ins w:id="173" w:author="Kaiying Lu [2]" w:date="2021-12-03T22:02:00Z">
        <w:r w:rsidR="005C50C0">
          <w:t>EHT</w:t>
        </w:r>
      </w:ins>
      <w:ins w:id="174" w:author="Kaiying Lu" w:date="2022-01-16T21:12:00Z">
        <w:r w:rsidR="0068605B">
          <w:t>NSTR</w:t>
        </w:r>
      </w:ins>
      <w:r w:rsidR="00361B6C" w:rsidRPr="00361B6C">
        <w:t>MobileAPMLDImplemented to true</w:t>
      </w:r>
      <w:ins w:id="175" w:author="Kaiying Lu [2]" w:date="2021-12-03T21:07:00Z">
        <w:r w:rsidR="00394AE2">
          <w:t xml:space="preserve">. </w:t>
        </w:r>
        <w:r w:rsidR="00394AE2" w:rsidRPr="00394AE2">
          <w:t>If dot11EHTBaseLineFeaturesImplementedOnly is equal to true,</w:t>
        </w:r>
      </w:ins>
      <w:r w:rsidR="00361B6C" w:rsidRPr="00361B6C">
        <w:t xml:space="preserve"> </w:t>
      </w:r>
      <w:del w:id="176" w:author="Kaiying Lu [2]" w:date="2021-12-03T21:08:00Z">
        <w:r w:rsidR="00361B6C" w:rsidRPr="00361B6C" w:rsidDel="00394AE2">
          <w:delText>and</w:delText>
        </w:r>
      </w:del>
      <w:ins w:id="177" w:author="Kaiying Lu [2]" w:date="2021-12-03T21:08:00Z">
        <w:r w:rsidR="00394AE2">
          <w:t>an NSTR mobile AP MLD shall</w:t>
        </w:r>
      </w:ins>
      <w:r w:rsidR="00361B6C" w:rsidRPr="00361B6C">
        <w:t xml:space="preserve"> </w:t>
      </w:r>
      <w:ins w:id="178" w:author="Kaiying Lu [2]" w:date="2021-12-03T21:08:00Z">
        <w:r w:rsidR="00394AE2">
          <w:t>have</w:t>
        </w:r>
      </w:ins>
      <w:del w:id="179" w:author="Kaiying Lu [2]" w:date="2021-12-03T21:08:00Z">
        <w:r w:rsidR="00361B6C" w:rsidRPr="00361B6C" w:rsidDel="00394AE2">
          <w:delText>has</w:delText>
        </w:r>
      </w:del>
      <w:r w:rsidR="00361B6C" w:rsidRPr="00361B6C">
        <w:t xml:space="preserve"> one NSTR pair of links </w:t>
      </w:r>
      <w:ins w:id="180" w:author="Kaiying Lu [2]" w:date="2021-12-03T21:08:00Z">
        <w:r w:rsidR="00394AE2">
          <w:t>and s</w:t>
        </w:r>
      </w:ins>
      <w:ins w:id="181" w:author="Kaiying Lu [2]" w:date="2021-12-03T21:09:00Z">
        <w:r w:rsidR="00394AE2">
          <w:t xml:space="preserve">hall follow </w:t>
        </w:r>
      </w:ins>
      <w:del w:id="182" w:author="Kaiying Lu [2]" w:date="2021-12-03T21:09:00Z">
        <w:r w:rsidR="00361B6C" w:rsidRPr="00361B6C" w:rsidDel="00394AE2">
          <w:delText>with</w:delText>
        </w:r>
      </w:del>
      <w:r w:rsidR="00361B6C" w:rsidRPr="00361B6C">
        <w:t xml:space="preserve"> the </w:t>
      </w:r>
      <w:del w:id="183" w:author="Kaiying Lu [2]" w:date="2021-12-03T21:09:00Z">
        <w:r w:rsidR="00361B6C" w:rsidRPr="00361B6C" w:rsidDel="00394AE2">
          <w:delText>following</w:delText>
        </w:r>
      </w:del>
      <w:r w:rsidR="00361B6C" w:rsidRPr="00361B6C">
        <w:t xml:space="preserve"> restrictions</w:t>
      </w:r>
      <w:ins w:id="184" w:author="Kaiying Lu [2]" w:date="2021-12-03T21:09:00Z">
        <w:r w:rsidR="00394AE2">
          <w:t xml:space="preserve"> below</w:t>
        </w:r>
      </w:ins>
      <w:r w:rsidR="00361B6C" w:rsidRPr="00361B6C">
        <w:t>:</w:t>
      </w:r>
    </w:p>
    <w:p w14:paraId="29DA8C98" w14:textId="21C7D6A6" w:rsidR="00361B6C" w:rsidRDefault="00361B6C" w:rsidP="00361B6C">
      <w:pPr>
        <w:pStyle w:val="Default"/>
        <w:numPr>
          <w:ilvl w:val="0"/>
          <w:numId w:val="20"/>
        </w:numPr>
      </w:pPr>
      <w:r w:rsidRPr="00361B6C">
        <w:lastRenderedPageBreak/>
        <w:t xml:space="preserve">Each AP affiliated with a mobile AP MLD is not required to support all the EHT AP </w:t>
      </w:r>
      <w:r>
        <w:t xml:space="preserve">  </w:t>
      </w:r>
      <w:r w:rsidRPr="00361B6C">
        <w:t>mandatory features</w:t>
      </w:r>
    </w:p>
    <w:p w14:paraId="069AE907" w14:textId="77777777" w:rsidR="00361B6C" w:rsidRDefault="00361B6C" w:rsidP="00361B6C">
      <w:pPr>
        <w:pStyle w:val="Default"/>
        <w:ind w:left="720"/>
      </w:pPr>
      <w:r>
        <w:t xml:space="preserve">• </w:t>
      </w:r>
      <w:r w:rsidRPr="00361B6C">
        <w:t>Support of MU operation is optional for the APs affiliated with a mobile AP MLD</w:t>
      </w:r>
    </w:p>
    <w:p w14:paraId="076DD918" w14:textId="77777777" w:rsidR="00361B6C" w:rsidRDefault="00361B6C" w:rsidP="00361B6C">
      <w:pPr>
        <w:pStyle w:val="Default"/>
        <w:ind w:left="720"/>
      </w:pPr>
      <w:r>
        <w:t xml:space="preserve">• </w:t>
      </w:r>
      <w:r w:rsidRPr="00361B6C">
        <w:t>Support of two or more spatial streams is optional for the APs affiliated with a mobile AP MLD</w:t>
      </w:r>
    </w:p>
    <w:p w14:paraId="50A7CB78" w14:textId="77777777" w:rsidR="00361B6C" w:rsidRDefault="00361B6C" w:rsidP="00361B6C">
      <w:pPr>
        <w:pStyle w:val="Default"/>
        <w:numPr>
          <w:ilvl w:val="0"/>
          <w:numId w:val="20"/>
        </w:numPr>
      </w:pPr>
      <w:r w:rsidRPr="00361B6C">
        <w:t xml:space="preserve">Only one AP of the affiliated APs operating in an NSTR pair of links sends Beacon and Probe Response frames </w:t>
      </w:r>
    </w:p>
    <w:p w14:paraId="099EACAE" w14:textId="77777777" w:rsidR="00361B6C" w:rsidRDefault="00361B6C" w:rsidP="00361B6C">
      <w:pPr>
        <w:pStyle w:val="Default"/>
        <w:numPr>
          <w:ilvl w:val="0"/>
          <w:numId w:val="20"/>
        </w:numPr>
      </w:pPr>
      <w:r w:rsidRPr="00361B6C">
        <w:t>The mobile AP MLD is in a mobile device that is typically battery powered</w:t>
      </w:r>
    </w:p>
    <w:p w14:paraId="2C31B78A" w14:textId="26A4733D" w:rsidR="00361B6C" w:rsidRDefault="00C659B0" w:rsidP="00C659B0">
      <w:pPr>
        <w:pStyle w:val="Default"/>
      </w:pPr>
      <w:ins w:id="185" w:author="Kaiying Lu [2]" w:date="2021-12-02T00:57:00Z">
        <w:r>
          <w:t>(#4210</w:t>
        </w:r>
      </w:ins>
      <w:ins w:id="186" w:author="Kaiying Lu [2]" w:date="2021-12-02T01:15:00Z">
        <w:r w:rsidR="0078412F">
          <w:t xml:space="preserve">, </w:t>
        </w:r>
      </w:ins>
      <w:ins w:id="187" w:author="Kaiying Lu [2]" w:date="2021-12-02T01:18:00Z">
        <w:r w:rsidR="00766D90">
          <w:t xml:space="preserve">6407, </w:t>
        </w:r>
      </w:ins>
      <w:ins w:id="188" w:author="Kaiying Lu [2]" w:date="2021-12-02T01:25:00Z">
        <w:r w:rsidR="0031610D">
          <w:t xml:space="preserve">6501, </w:t>
        </w:r>
      </w:ins>
      <w:proofErr w:type="gramStart"/>
      <w:ins w:id="189" w:author="Kaiying Lu [2]" w:date="2021-12-02T01:15:00Z">
        <w:r w:rsidR="0078412F">
          <w:t>6328</w:t>
        </w:r>
      </w:ins>
      <w:ins w:id="190" w:author="Kaiying Lu [2]" w:date="2021-12-02T00:57:00Z">
        <w:r>
          <w:t>)</w:t>
        </w:r>
      </w:ins>
      <w:ins w:id="191" w:author="Kaiying Lu [2]" w:date="2021-12-02T00:56:00Z">
        <w:r>
          <w:t>NOTE</w:t>
        </w:r>
        <w:proofErr w:type="gramEnd"/>
        <w:r>
          <w:t xml:space="preserve">-- </w:t>
        </w:r>
      </w:ins>
      <w:r w:rsidR="00361B6C" w:rsidRPr="00361B6C">
        <w:t xml:space="preserve">Each AP affiliated </w:t>
      </w:r>
      <w:del w:id="192" w:author="Kaiying Lu [2]" w:date="2021-12-02T01:15:00Z">
        <w:r w:rsidR="00361B6C" w:rsidRPr="00361B6C" w:rsidDel="0078412F">
          <w:delText xml:space="preserve">to </w:delText>
        </w:r>
      </w:del>
      <w:ins w:id="193" w:author="Kaiying Lu [2]" w:date="2021-12-02T01:15:00Z">
        <w:r w:rsidR="0078412F">
          <w:t xml:space="preserve">with </w:t>
        </w:r>
      </w:ins>
      <w:r w:rsidR="00361B6C" w:rsidRPr="00361B6C">
        <w:t>a mobile A</w:t>
      </w:r>
      <w:r w:rsidR="00361B6C">
        <w:t>P MLD has different MAC address</w:t>
      </w:r>
    </w:p>
    <w:p w14:paraId="052E4FF1" w14:textId="77777777" w:rsidR="00361B6C" w:rsidRDefault="00361B6C" w:rsidP="00361B6C">
      <w:pPr>
        <w:pStyle w:val="Default"/>
      </w:pPr>
    </w:p>
    <w:p w14:paraId="5CBD83E0" w14:textId="7519CAC6" w:rsidR="00361B6C" w:rsidRDefault="00361B6C" w:rsidP="00361B6C">
      <w:pPr>
        <w:pStyle w:val="Default"/>
      </w:pPr>
      <w:r w:rsidRPr="00361B6C">
        <w:t>An NSTR mobile AP MLD shall designate one link of an NSTR link pair as the primary link</w:t>
      </w:r>
      <w:del w:id="194" w:author="Kaiying Lu [2]" w:date="2021-12-02T01:02:00Z">
        <w:r w:rsidRPr="00361B6C" w:rsidDel="0078412F">
          <w:delText xml:space="preserve"> to transmit Beacon and Probe Response frames</w:delText>
        </w:r>
      </w:del>
      <w:r w:rsidRPr="00361B6C">
        <w:t>. The other link of the NSTR link pair is the non</w:t>
      </w:r>
      <w:ins w:id="195" w:author="Kaiying Lu [2]" w:date="2021-12-02T00:45:00Z">
        <w:r w:rsidR="00DD0B80">
          <w:t>-</w:t>
        </w:r>
      </w:ins>
      <w:r w:rsidRPr="00361B6C">
        <w:t>primary link.</w:t>
      </w:r>
      <w:ins w:id="196" w:author="Kaiying Lu [2]" w:date="2021-12-02T01:03:00Z">
        <w:r w:rsidR="0078412F">
          <w:t xml:space="preserve"> </w:t>
        </w:r>
      </w:ins>
      <w:bookmarkStart w:id="197" w:name="_Hlk93428916"/>
      <w:ins w:id="198" w:author="Kaiying Lu [2]" w:date="2021-12-02T01:05:00Z">
        <w:r w:rsidR="0078412F">
          <w:t>(#</w:t>
        </w:r>
        <w:proofErr w:type="gramStart"/>
        <w:r w:rsidR="0078412F">
          <w:t>4212</w:t>
        </w:r>
      </w:ins>
      <w:ins w:id="199" w:author="Kaiying Lu" w:date="2022-01-16T21:45:00Z">
        <w:r w:rsidR="000256CD">
          <w:t>)(</w:t>
        </w:r>
        <w:proofErr w:type="gramEnd"/>
        <w:r w:rsidR="000256CD">
          <w:t>#5268</w:t>
        </w:r>
      </w:ins>
      <w:ins w:id="200" w:author="Kaiying Lu [2]" w:date="2021-12-02T01:05:00Z">
        <w:r w:rsidR="0078412F">
          <w:t>)</w:t>
        </w:r>
      </w:ins>
      <w:bookmarkStart w:id="201" w:name="_Hlk93260398"/>
      <w:ins w:id="202" w:author="Kaiying Lu [2]" w:date="2021-12-02T01:03:00Z">
        <w:r w:rsidR="0078412F">
          <w:t xml:space="preserve">The </w:t>
        </w:r>
        <w:r w:rsidR="0078412F" w:rsidRPr="00361B6C">
          <w:t>NSTR mobile AP MLD shall</w:t>
        </w:r>
        <w:r w:rsidR="0078412F">
          <w:t xml:space="preserve"> schedule</w:t>
        </w:r>
      </w:ins>
      <w:ins w:id="203" w:author="Kaiying Lu [2]" w:date="2021-12-02T01:04:00Z">
        <w:r w:rsidR="0078412F">
          <w:t xml:space="preserve"> for</w:t>
        </w:r>
      </w:ins>
      <w:ins w:id="204" w:author="Kaiying Lu [2]" w:date="2021-12-02T01:03:00Z">
        <w:r w:rsidR="0078412F">
          <w:t xml:space="preserve"> transmissions of</w:t>
        </w:r>
      </w:ins>
      <w:ins w:id="205" w:author="Kaiying Lu [2]" w:date="2021-12-02T01:04:00Z">
        <w:r w:rsidR="0078412F">
          <w:t xml:space="preserve"> Beacon and Probe Response frames </w:t>
        </w:r>
      </w:ins>
      <w:ins w:id="206" w:author="Kaiying Lu" w:date="2022-01-18T20:06:00Z">
        <w:r w:rsidR="00D37272">
          <w:t xml:space="preserve">and group addressed data frames </w:t>
        </w:r>
      </w:ins>
      <w:ins w:id="207" w:author="Kaiying Lu" w:date="2022-01-24T20:54:00Z">
        <w:r w:rsidR="003A4FDF">
          <w:t xml:space="preserve">only </w:t>
        </w:r>
      </w:ins>
      <w:ins w:id="208" w:author="Kaiying Lu [2]" w:date="2021-12-02T01:04:00Z">
        <w:r w:rsidR="0078412F">
          <w:t>on the primary link</w:t>
        </w:r>
        <w:del w:id="209" w:author="Kaiying Lu" w:date="2022-01-24T20:54:00Z">
          <w:r w:rsidR="0078412F" w:rsidDel="003A4FDF">
            <w:delText xml:space="preserve"> and shall not schedule for transmissions of </w:delText>
          </w:r>
        </w:del>
        <w:del w:id="210" w:author="Kaiying Lu" w:date="2022-01-18T20:07:00Z">
          <w:r w:rsidR="0078412F" w:rsidDel="00D37272">
            <w:delText>Beacon and Probe Response</w:delText>
          </w:r>
        </w:del>
        <w:del w:id="211" w:author="Kaiying Lu" w:date="2022-01-24T20:54:00Z">
          <w:r w:rsidR="0078412F" w:rsidDel="003A4FDF">
            <w:delText xml:space="preserve"> frames on the non-primary link</w:delText>
          </w:r>
        </w:del>
      </w:ins>
      <w:bookmarkEnd w:id="201"/>
      <w:ins w:id="212" w:author="Kaiying Lu [2]" w:date="2021-12-02T01:05:00Z">
        <w:r w:rsidR="0078412F">
          <w:t>.</w:t>
        </w:r>
      </w:ins>
      <w:ins w:id="213" w:author="Kaiying Lu [2]" w:date="2021-12-02T01:03:00Z">
        <w:r w:rsidR="0078412F">
          <w:t xml:space="preserve"> </w:t>
        </w:r>
      </w:ins>
      <w:bookmarkEnd w:id="197"/>
    </w:p>
    <w:p w14:paraId="2387ED6F" w14:textId="77777777" w:rsidR="00361B6C" w:rsidRDefault="00361B6C" w:rsidP="00361B6C">
      <w:pPr>
        <w:pStyle w:val="Default"/>
      </w:pPr>
    </w:p>
    <w:p w14:paraId="70C8BBBD" w14:textId="1876030C" w:rsidR="00D94A43" w:rsidDel="004D14CB" w:rsidRDefault="00D94A43" w:rsidP="00361B6C">
      <w:pPr>
        <w:pStyle w:val="Default"/>
        <w:rPr>
          <w:del w:id="214" w:author="Kaiying Lu" w:date="2022-01-24T23:13:00Z"/>
        </w:rPr>
      </w:pPr>
    </w:p>
    <w:p w14:paraId="265A7C8D" w14:textId="1B4AE9E2" w:rsidR="00EF722F" w:rsidRDefault="00946859" w:rsidP="00361B6C">
      <w:pPr>
        <w:pStyle w:val="Default"/>
        <w:rPr>
          <w:ins w:id="215" w:author="Kaiying Lu" w:date="2022-01-16T21:35:00Z"/>
        </w:rPr>
      </w:pPr>
      <w:ins w:id="216" w:author="Kaiying Lu [2]" w:date="2021-12-01T23:36:00Z">
        <w:r>
          <w:t>(#4081</w:t>
        </w:r>
      </w:ins>
      <w:ins w:id="217" w:author="Kaiying Lu" w:date="2022-01-16T22:10:00Z">
        <w:r w:rsidR="00387053">
          <w:t>)(#</w:t>
        </w:r>
      </w:ins>
      <w:ins w:id="218" w:author="Kaiying Lu [2]" w:date="2021-12-01T23:36:00Z">
        <w:r>
          <w:t>5067</w:t>
        </w:r>
      </w:ins>
      <w:ins w:id="219" w:author="Kaiying Lu" w:date="2022-01-16T22:10:00Z">
        <w:r w:rsidR="00387053">
          <w:t>)(#</w:t>
        </w:r>
      </w:ins>
      <w:ins w:id="220" w:author="Kaiying Lu [2]" w:date="2021-12-02T00:47:00Z">
        <w:r w:rsidR="00DD0B80">
          <w:t>5268</w:t>
        </w:r>
      </w:ins>
      <w:ins w:id="221" w:author="Kaiying Lu [2]" w:date="2021-12-01T23:36:00Z">
        <w:r>
          <w:t>)</w:t>
        </w:r>
      </w:ins>
      <w:ins w:id="222" w:author="Kaiying Lu [2]" w:date="2021-12-01T23:31:00Z">
        <w:r w:rsidR="00361B6C">
          <w:t>A</w:t>
        </w:r>
      </w:ins>
      <w:ins w:id="223" w:author="Kaiying Lu [2]" w:date="2021-12-01T23:30:00Z">
        <w:r w:rsidR="00361B6C" w:rsidRPr="00361B6C">
          <w:t xml:space="preserve"> </w:t>
        </w:r>
      </w:ins>
      <w:ins w:id="224" w:author="Kaiying Lu [2]" w:date="2021-12-01T23:35:00Z">
        <w:r>
          <w:t xml:space="preserve">non-AP MLD shall perform </w:t>
        </w:r>
      </w:ins>
      <w:ins w:id="225" w:author="Kaiying Lu [2]" w:date="2021-12-01T23:30:00Z">
        <w:del w:id="226" w:author="Kaiying Lu" w:date="2022-01-16T22:11:00Z">
          <w:r w:rsidR="00361B6C" w:rsidRPr="00361B6C" w:rsidDel="000B31B7">
            <w:delText xml:space="preserve">multi-link (re)setup with an </w:delText>
          </w:r>
        </w:del>
      </w:ins>
      <w:ins w:id="227" w:author="Kaiying Lu [2]" w:date="2021-12-01T23:31:00Z">
        <w:del w:id="228" w:author="Kaiying Lu" w:date="2022-01-16T22:11:00Z">
          <w:r w:rsidDel="000B31B7">
            <w:delText>NSTR m</w:delText>
          </w:r>
        </w:del>
      </w:ins>
      <w:ins w:id="229" w:author="Kaiying Lu [2]" w:date="2021-12-01T23:32:00Z">
        <w:del w:id="230" w:author="Kaiying Lu" w:date="2022-01-16T22:11:00Z">
          <w:r w:rsidDel="000B31B7">
            <w:delText xml:space="preserve">obile </w:delText>
          </w:r>
        </w:del>
      </w:ins>
      <w:ins w:id="231" w:author="Kaiying Lu [2]" w:date="2021-12-01T23:30:00Z">
        <w:del w:id="232" w:author="Kaiying Lu" w:date="2022-01-16T22:11:00Z">
          <w:r w:rsidR="00361B6C" w:rsidRPr="00361B6C" w:rsidDel="000B31B7">
            <w:delText>AP MLD</w:delText>
          </w:r>
        </w:del>
      </w:ins>
      <w:ins w:id="233" w:author="Kaiying Lu [2]" w:date="2021-12-01T23:33:00Z">
        <w:del w:id="234" w:author="Kaiying Lu" w:date="2022-01-16T22:11:00Z">
          <w:r w:rsidDel="000B31B7">
            <w:delText xml:space="preserve"> </w:delText>
          </w:r>
        </w:del>
      </w:ins>
      <w:ins w:id="235" w:author="Kaiying Lu [2]" w:date="2021-12-01T23:34:00Z">
        <w:del w:id="236" w:author="Kaiying Lu" w:date="2022-01-16T22:11:00Z">
          <w:r w:rsidDel="000B31B7">
            <w:delText>only</w:delText>
          </w:r>
        </w:del>
      </w:ins>
      <w:ins w:id="237" w:author="Kaiying Lu [2]" w:date="2021-12-01T23:32:00Z">
        <w:del w:id="238" w:author="Kaiying Lu" w:date="2022-01-16T22:11:00Z">
          <w:r w:rsidDel="000B31B7">
            <w:delText xml:space="preserve"> on the primary link. All </w:delText>
          </w:r>
        </w:del>
        <w:r>
          <w:t xml:space="preserve">frame exchanges during the </w:t>
        </w:r>
        <w:del w:id="239" w:author="Kaiying Lu" w:date="2022-01-16T22:11:00Z">
          <w:r w:rsidRPr="00361B6C" w:rsidDel="000B31B7">
            <w:delText>multi-link (re)setup</w:delText>
          </w:r>
        </w:del>
      </w:ins>
      <w:ins w:id="240" w:author="Kaiying Lu [2]" w:date="2021-12-01T23:30:00Z">
        <w:del w:id="241" w:author="Kaiying Lu" w:date="2022-01-16T22:11:00Z">
          <w:r w:rsidR="00361B6C" w:rsidRPr="00361B6C" w:rsidDel="000B31B7">
            <w:delText xml:space="preserve"> </w:delText>
          </w:r>
        </w:del>
      </w:ins>
      <w:ins w:id="242" w:author="Kaiying Lu [2]" w:date="2021-12-01T23:33:00Z">
        <w:del w:id="243" w:author="Kaiying Lu" w:date="2022-01-16T22:11:00Z">
          <w:r w:rsidDel="000B31B7">
            <w:delText>(</w:delText>
          </w:r>
        </w:del>
        <w:r w:rsidRPr="003B7A8E">
          <w:t xml:space="preserve">Authentication, </w:t>
        </w:r>
      </w:ins>
      <w:ins w:id="244" w:author="Kaiying Lu" w:date="2022-01-16T13:44:00Z">
        <w:r w:rsidR="00087DFB">
          <w:t>(Re)</w:t>
        </w:r>
      </w:ins>
      <w:ins w:id="245" w:author="Kaiying Lu [2]" w:date="2021-12-01T23:33:00Z">
        <w:r w:rsidRPr="003B7A8E">
          <w:t>Association</w:t>
        </w:r>
      </w:ins>
      <w:ins w:id="246" w:author="Kaiying Lu" w:date="2022-01-16T22:11:00Z">
        <w:r w:rsidR="000B31B7">
          <w:t xml:space="preserve"> and </w:t>
        </w:r>
      </w:ins>
      <w:ins w:id="247" w:author="Kaiying Lu [2]" w:date="2021-12-01T23:33:00Z">
        <w:del w:id="248" w:author="Kaiying Lu" w:date="2022-01-16T22:11:00Z">
          <w:r w:rsidRPr="003B7A8E" w:rsidDel="000B31B7">
            <w:delText>,</w:delText>
          </w:r>
        </w:del>
        <w:r w:rsidRPr="003B7A8E">
          <w:t xml:space="preserve"> 4-way handshake</w:t>
        </w:r>
      </w:ins>
      <w:ins w:id="249" w:author="Kaiying Lu" w:date="2022-01-16T22:11:00Z">
        <w:r w:rsidR="000B31B7">
          <w:t xml:space="preserve"> </w:t>
        </w:r>
        <w:proofErr w:type="spellStart"/>
        <w:r w:rsidR="000B31B7">
          <w:t>proc</w:t>
        </w:r>
      </w:ins>
      <w:ins w:id="250" w:author="Kaiying Lu" w:date="2022-01-16T22:12:00Z">
        <w:r w:rsidR="000B31B7">
          <w:t>edures</w:t>
        </w:r>
      </w:ins>
      <w:ins w:id="251" w:author="Kaiying Lu [2]" w:date="2021-12-01T23:33:00Z">
        <w:del w:id="252" w:author="Kaiying Lu" w:date="2022-01-16T22:12:00Z">
          <w:r w:rsidDel="000B31B7">
            <w:delText xml:space="preserve">) shall be performed </w:delText>
          </w:r>
        </w:del>
      </w:ins>
      <w:ins w:id="253" w:author="Kaiying Lu [2]" w:date="2021-12-01T23:36:00Z">
        <w:r>
          <w:t>only</w:t>
        </w:r>
        <w:proofErr w:type="spellEnd"/>
        <w:r>
          <w:t xml:space="preserve"> </w:t>
        </w:r>
      </w:ins>
      <w:ins w:id="254" w:author="Kaiying Lu [2]" w:date="2021-12-01T23:33:00Z">
        <w:r>
          <w:t>on the</w:t>
        </w:r>
      </w:ins>
      <w:ins w:id="255" w:author="Kaiying Lu [2]" w:date="2021-12-01T23:35:00Z">
        <w:r>
          <w:t xml:space="preserve"> primary link.</w:t>
        </w:r>
      </w:ins>
      <w:ins w:id="256" w:author="Kaiying Lu [2]" w:date="2021-12-02T00:47:00Z">
        <w:r w:rsidR="00DD0B80" w:rsidRPr="00DD0B80">
          <w:t xml:space="preserve"> </w:t>
        </w:r>
      </w:ins>
    </w:p>
    <w:p w14:paraId="7CC5BA71" w14:textId="541EF503" w:rsidR="00361B6C" w:rsidRDefault="00EF722F" w:rsidP="00361B6C">
      <w:pPr>
        <w:pStyle w:val="Default"/>
        <w:rPr>
          <w:ins w:id="257" w:author="Kaiying Lu [2]" w:date="2021-12-01T23:30:00Z"/>
        </w:rPr>
      </w:pPr>
      <w:bookmarkStart w:id="258" w:name="_Hlk93267918"/>
      <w:ins w:id="259" w:author="Kaiying Lu" w:date="2022-01-16T21:35:00Z">
        <w:r>
          <w:t xml:space="preserve">NOTE– </w:t>
        </w:r>
      </w:ins>
      <w:bookmarkEnd w:id="258"/>
      <w:ins w:id="260" w:author="Kaiying Lu [2]" w:date="2021-12-06T14:37:00Z">
        <w:del w:id="261" w:author="Kaiying Lu" w:date="2022-01-16T21:34:00Z">
          <w:r w:rsidR="00D94A43" w:rsidDel="00EF722F">
            <w:delText>B</w:delText>
          </w:r>
        </w:del>
      </w:ins>
      <w:ins w:id="262" w:author="Kaiying Lu [2]" w:date="2021-12-06T14:36:00Z">
        <w:del w:id="263" w:author="Kaiying Lu" w:date="2022-01-16T21:34:00Z">
          <w:r w:rsidR="00D94A43" w:rsidDel="00EF722F">
            <w:delText xml:space="preserve">roadcast </w:delText>
          </w:r>
        </w:del>
      </w:ins>
      <w:ins w:id="264" w:author="Kaiying Lu [2]" w:date="2021-12-02T00:47:00Z">
        <w:del w:id="265" w:author="Kaiying Lu" w:date="2022-01-16T21:34:00Z">
          <w:r w:rsidR="00DD0B80" w:rsidDel="00EF722F">
            <w:delText>m</w:delText>
          </w:r>
        </w:del>
      </w:ins>
      <w:ins w:id="266" w:author="Kaiying Lu" w:date="2022-01-16T22:12:00Z">
        <w:r w:rsidR="000B31B7">
          <w:t xml:space="preserve">Any </w:t>
        </w:r>
      </w:ins>
      <w:ins w:id="267" w:author="Kaiying Lu [2]" w:date="2021-12-02T00:47:00Z">
        <w:del w:id="268" w:author="Kaiying Lu" w:date="2022-01-20T06:25:00Z">
          <w:r w:rsidR="00DD0B80" w:rsidDel="00DD0080">
            <w:delText xml:space="preserve">anagement </w:delText>
          </w:r>
        </w:del>
        <w:r w:rsidR="00DD0B80">
          <w:t>frames</w:t>
        </w:r>
      </w:ins>
      <w:ins w:id="269" w:author="Kaiying Lu" w:date="2022-01-20T06:25:00Z">
        <w:r w:rsidR="00DD0080">
          <w:t xml:space="preserve"> including management frames</w:t>
        </w:r>
      </w:ins>
      <w:ins w:id="270" w:author="Kaiying Lu [2]" w:date="2021-12-02T00:47:00Z">
        <w:r w:rsidR="00DD0B80">
          <w:t xml:space="preserve"> </w:t>
        </w:r>
      </w:ins>
      <w:ins w:id="271" w:author="Kaiying Lu [2]" w:date="2021-12-06T14:37:00Z">
        <w:r w:rsidR="00D94A43">
          <w:t>are disallowed to</w:t>
        </w:r>
      </w:ins>
      <w:ins w:id="272" w:author="Kaiying Lu [2]" w:date="2021-12-02T00:47:00Z">
        <w:r w:rsidR="00DD0B80">
          <w:t xml:space="preserve"> be transmitted on the non-primary link</w:t>
        </w:r>
      </w:ins>
      <w:ins w:id="273" w:author="Kaiying Lu" w:date="2022-01-16T21:34:00Z">
        <w:r>
          <w:t xml:space="preserve"> alone</w:t>
        </w:r>
      </w:ins>
      <w:ins w:id="274" w:author="Kaiying Lu" w:date="2022-01-20T06:23:00Z">
        <w:r w:rsidR="00DD0080">
          <w:t xml:space="preserve"> through EDCA channel access</w:t>
        </w:r>
      </w:ins>
      <w:ins w:id="275" w:author="Kaiying Lu [2]" w:date="2021-12-02T00:47:00Z">
        <w:r w:rsidR="00DD0B80">
          <w:t>.</w:t>
        </w:r>
      </w:ins>
    </w:p>
    <w:p w14:paraId="0A82638B" w14:textId="77777777" w:rsidR="00361B6C" w:rsidRDefault="00361B6C" w:rsidP="00361B6C">
      <w:pPr>
        <w:pStyle w:val="Default"/>
      </w:pPr>
    </w:p>
    <w:p w14:paraId="1AC87BA9" w14:textId="4FB59059" w:rsidR="00361B6C" w:rsidRDefault="00361B6C" w:rsidP="00361B6C">
      <w:pPr>
        <w:pStyle w:val="Default"/>
      </w:pPr>
      <w:r w:rsidRPr="00361B6C">
        <w:t>STAs affiliated with a non-AP MLD that is associated with an NSTR mobile AP MLD and APs affiliated with an NSTR mobile AP MLD shall follow the procedure defined in 35.3.15.6 (Start time sync PPDUs medium access) when intending to transmit in the nonprimary link with the following additional constraints</w:t>
      </w:r>
      <w:del w:id="276" w:author="Kaiying Lu [2]" w:date="2021-12-02T01:00:00Z">
        <w:r w:rsidRPr="00361B6C" w:rsidDel="0078412F">
          <w:delText>.</w:delText>
        </w:r>
      </w:del>
      <w:ins w:id="277" w:author="Kaiying Lu [2]" w:date="2021-12-02T01:00:00Z">
        <w:r w:rsidR="0078412F">
          <w:t>: (#</w:t>
        </w:r>
      </w:ins>
      <w:ins w:id="278" w:author="Kaiying Lu [2]" w:date="2021-12-02T01:01:00Z">
        <w:r w:rsidR="0078412F">
          <w:t>4211</w:t>
        </w:r>
      </w:ins>
      <w:ins w:id="279" w:author="Kaiying Lu [2]" w:date="2021-12-02T01:00:00Z">
        <w:r w:rsidR="0078412F">
          <w:t>)</w:t>
        </w:r>
      </w:ins>
    </w:p>
    <w:p w14:paraId="65413BFD" w14:textId="5DD0FAFE" w:rsidR="00361B6C" w:rsidRDefault="00361B6C" w:rsidP="00361B6C">
      <w:pPr>
        <w:pStyle w:val="Default"/>
        <w:numPr>
          <w:ilvl w:val="0"/>
          <w:numId w:val="20"/>
        </w:numPr>
      </w:pPr>
      <w:r w:rsidRPr="00361B6C">
        <w:t>A STA affiliated with the non-AP MLD may initiate a PPDU transmission to its associated AP affiliated with the NSTR mobile AP MLD in the nonprimary link only if the</w:t>
      </w:r>
      <w:ins w:id="280" w:author="Kaiying Lu [2]" w:date="2021-12-02T01:37:00Z">
        <w:r w:rsidR="007C4760">
          <w:t xml:space="preserve"> (#7425)</w:t>
        </w:r>
      </w:ins>
      <w:r w:rsidRPr="00361B6C">
        <w:t xml:space="preserve"> </w:t>
      </w:r>
      <w:ins w:id="281" w:author="Kaiying Lu [2]" w:date="2021-12-02T01:36:00Z">
        <w:r w:rsidR="007C4760">
          <w:t xml:space="preserve">other </w:t>
        </w:r>
      </w:ins>
      <w:r w:rsidRPr="00361B6C">
        <w:t>STA affiliated with the same MLD in the primary link is also initiating the PPDU as a TXOP holder with the same start time.</w:t>
      </w:r>
    </w:p>
    <w:p w14:paraId="22AAB0EE" w14:textId="6D571DB5" w:rsidR="00361B6C" w:rsidRPr="00361B6C" w:rsidRDefault="00361B6C" w:rsidP="00361B6C">
      <w:pPr>
        <w:pStyle w:val="Default"/>
        <w:numPr>
          <w:ilvl w:val="0"/>
          <w:numId w:val="20"/>
        </w:numPr>
      </w:pPr>
      <w:r w:rsidRPr="00361B6C">
        <w:t xml:space="preserve">An AP affiliated with the NSTR mobile AP MLD may initiate a PPDU transmission to its associated non-AP STA in the nonprimary link only if the </w:t>
      </w:r>
      <w:ins w:id="282" w:author="Kaiying Lu [2]" w:date="2021-12-02T01:37:00Z">
        <w:r w:rsidR="007C4760">
          <w:t>(#742</w:t>
        </w:r>
      </w:ins>
      <w:ins w:id="283" w:author="Kaiying Lu [2]" w:date="2021-12-02T01:39:00Z">
        <w:r w:rsidR="007C4760">
          <w:t>6</w:t>
        </w:r>
      </w:ins>
      <w:ins w:id="284" w:author="Kaiying Lu [2]" w:date="2021-12-02T01:37:00Z">
        <w:r w:rsidR="007C4760">
          <w:t>)</w:t>
        </w:r>
      </w:ins>
      <w:ins w:id="285" w:author="Kaiying Lu [2]" w:date="2021-12-02T01:40:00Z">
        <w:r w:rsidR="0093721C">
          <w:t xml:space="preserve"> </w:t>
        </w:r>
      </w:ins>
      <w:ins w:id="286" w:author="Kaiying Lu [2]" w:date="2021-12-02T01:36:00Z">
        <w:r w:rsidR="007C4760">
          <w:t xml:space="preserve">other </w:t>
        </w:r>
      </w:ins>
      <w:r w:rsidRPr="00361B6C">
        <w:t>AP affiliated with the same NSTR mobile AP MLD in the primary link is also initiating the PPDU as a TXOP holder with the same start time.</w:t>
      </w:r>
    </w:p>
    <w:p w14:paraId="449A66A6" w14:textId="77777777" w:rsidR="00361B6C" w:rsidRDefault="00361B6C" w:rsidP="001C2B94">
      <w:pPr>
        <w:rPr>
          <w:b/>
          <w:i/>
          <w:iCs/>
          <w:highlight w:val="yellow"/>
        </w:rPr>
      </w:pPr>
    </w:p>
    <w:p w14:paraId="7260C2E5" w14:textId="77777777" w:rsidR="00361B6C" w:rsidRDefault="00361B6C" w:rsidP="001C2B94">
      <w:pPr>
        <w:rPr>
          <w:b/>
          <w:i/>
          <w:iCs/>
          <w:highlight w:val="yellow"/>
        </w:rPr>
      </w:pPr>
    </w:p>
    <w:p w14:paraId="3003A9EB" w14:textId="10A0CE2A" w:rsidR="001C2B94" w:rsidRDefault="001C2B94" w:rsidP="001C2B94">
      <w:pPr>
        <w:rPr>
          <w:b/>
          <w:i/>
          <w:iCs/>
        </w:rPr>
      </w:pPr>
      <w:proofErr w:type="spellStart"/>
      <w:r>
        <w:rPr>
          <w:b/>
          <w:i/>
          <w:iCs/>
          <w:highlight w:val="yellow"/>
        </w:rPr>
        <w:t>TGbe</w:t>
      </w:r>
      <w:proofErr w:type="spellEnd"/>
      <w:r>
        <w:rPr>
          <w:b/>
          <w:i/>
          <w:iCs/>
          <w:highlight w:val="yellow"/>
        </w:rPr>
        <w:t xml:space="preserve"> editor: Please insert </w:t>
      </w:r>
      <w:r w:rsidRPr="00062905">
        <w:rPr>
          <w:b/>
          <w:i/>
          <w:iCs/>
          <w:highlight w:val="yellow"/>
        </w:rPr>
        <w:t xml:space="preserve">the </w:t>
      </w:r>
      <w:r>
        <w:rPr>
          <w:b/>
          <w:i/>
          <w:iCs/>
          <w:highlight w:val="yellow"/>
        </w:rPr>
        <w:t>following subclause</w:t>
      </w:r>
      <w:r w:rsidRPr="00062905">
        <w:rPr>
          <w:b/>
          <w:i/>
          <w:iCs/>
          <w:highlight w:val="yellow"/>
        </w:rPr>
        <w:t xml:space="preserve"> </w:t>
      </w:r>
      <w:r>
        <w:rPr>
          <w:b/>
          <w:i/>
          <w:iCs/>
          <w:highlight w:val="yellow"/>
        </w:rPr>
        <w:t>35.3.18.</w:t>
      </w:r>
      <w:r w:rsidR="00946859">
        <w:rPr>
          <w:b/>
          <w:i/>
          <w:iCs/>
          <w:highlight w:val="yellow"/>
        </w:rPr>
        <w:t>4</w:t>
      </w:r>
      <w:r>
        <w:rPr>
          <w:b/>
          <w:i/>
          <w:iCs/>
          <w:highlight w:val="yellow"/>
        </w:rPr>
        <w:t xml:space="preserve"> </w:t>
      </w:r>
      <w:r w:rsidRPr="00062905">
        <w:rPr>
          <w:b/>
          <w:i/>
          <w:iCs/>
          <w:highlight w:val="yellow"/>
        </w:rPr>
        <w:t>as follows</w:t>
      </w:r>
      <w:r>
        <w:rPr>
          <w:b/>
          <w:i/>
          <w:iCs/>
        </w:rPr>
        <w:t>:</w:t>
      </w:r>
    </w:p>
    <w:p w14:paraId="7627ED29" w14:textId="088D2ACE" w:rsidR="00946859" w:rsidRPr="009C72F6" w:rsidRDefault="001F48B3" w:rsidP="00FC2221">
      <w:pPr>
        <w:autoSpaceDE w:val="0"/>
        <w:autoSpaceDN w:val="0"/>
        <w:adjustRightInd w:val="0"/>
        <w:spacing w:after="0" w:line="240" w:lineRule="auto"/>
        <w:rPr>
          <w:rFonts w:ascii="Arial" w:hAnsi="Arial" w:cs="Arial"/>
          <w:bCs/>
          <w:color w:val="000000"/>
          <w:sz w:val="24"/>
          <w:szCs w:val="24"/>
        </w:rPr>
      </w:pPr>
      <w:r w:rsidRPr="00E2368C">
        <w:rPr>
          <w:b/>
          <w:bCs/>
          <w:color w:val="000000"/>
        </w:rPr>
        <w:t>35.3.</w:t>
      </w:r>
      <w:r>
        <w:rPr>
          <w:b/>
          <w:bCs/>
          <w:color w:val="000000"/>
        </w:rPr>
        <w:t>18.4</w:t>
      </w:r>
      <w:r w:rsidRPr="00E2368C">
        <w:rPr>
          <w:b/>
          <w:bCs/>
          <w:color w:val="000000"/>
        </w:rPr>
        <w:t xml:space="preserve"> </w:t>
      </w:r>
      <w:r>
        <w:rPr>
          <w:b/>
          <w:bCs/>
          <w:color w:val="000000"/>
        </w:rPr>
        <w:t xml:space="preserve">NSTR Mobile AP MLD </w:t>
      </w:r>
      <w:r w:rsidR="00946859" w:rsidRPr="00946859">
        <w:rPr>
          <w:b/>
          <w:bCs/>
          <w:color w:val="000000"/>
          <w:sz w:val="24"/>
          <w:szCs w:val="24"/>
        </w:rPr>
        <w:t>Multi-link procedures for channel switching, extended channel switching, and channel quieting</w:t>
      </w:r>
      <w:r w:rsidR="009C72F6">
        <w:rPr>
          <w:b/>
          <w:bCs/>
          <w:color w:val="000000"/>
          <w:sz w:val="24"/>
          <w:szCs w:val="24"/>
        </w:rPr>
        <w:t xml:space="preserve"> </w:t>
      </w:r>
      <w:r w:rsidR="009C72F6" w:rsidRPr="009C72F6">
        <w:rPr>
          <w:bCs/>
          <w:color w:val="000000"/>
          <w:sz w:val="24"/>
          <w:szCs w:val="24"/>
        </w:rPr>
        <w:t>(#4082, 5699</w:t>
      </w:r>
      <w:ins w:id="287" w:author="Kaiying Lu" w:date="2022-01-24T23:12:00Z">
        <w:r w:rsidR="004D14CB">
          <w:rPr>
            <w:bCs/>
            <w:color w:val="000000"/>
            <w:sz w:val="24"/>
            <w:szCs w:val="24"/>
          </w:rPr>
          <w:t>, 6966</w:t>
        </w:r>
      </w:ins>
      <w:r w:rsidR="009C72F6" w:rsidRPr="009C72F6">
        <w:rPr>
          <w:bCs/>
          <w:color w:val="000000"/>
          <w:sz w:val="24"/>
          <w:szCs w:val="24"/>
        </w:rPr>
        <w:t>)</w:t>
      </w:r>
    </w:p>
    <w:p w14:paraId="59AA2447" w14:textId="77777777" w:rsidR="00946859" w:rsidRDefault="00946859" w:rsidP="00FC2221">
      <w:pPr>
        <w:autoSpaceDE w:val="0"/>
        <w:autoSpaceDN w:val="0"/>
        <w:adjustRightInd w:val="0"/>
        <w:spacing w:after="0" w:line="240" w:lineRule="auto"/>
        <w:rPr>
          <w:rFonts w:ascii="Arial" w:hAnsi="Arial" w:cs="Arial"/>
          <w:b/>
          <w:bCs/>
          <w:color w:val="000000"/>
          <w:sz w:val="24"/>
          <w:szCs w:val="24"/>
        </w:rPr>
      </w:pPr>
    </w:p>
    <w:p w14:paraId="10972247" w14:textId="67BA6912" w:rsidR="00C4252E" w:rsidRPr="0054248A" w:rsidRDefault="00946859" w:rsidP="00FC2221">
      <w:pPr>
        <w:autoSpaceDE w:val="0"/>
        <w:autoSpaceDN w:val="0"/>
        <w:adjustRightInd w:val="0"/>
        <w:spacing w:after="0" w:line="240" w:lineRule="auto"/>
        <w:rPr>
          <w:rFonts w:ascii="Times New Roman" w:eastAsia="Malgun Gothic" w:hAnsi="Times New Roman" w:cs="Times New Roman"/>
          <w:color w:val="000000"/>
          <w:sz w:val="24"/>
          <w:szCs w:val="24"/>
          <w:lang w:eastAsia="ko-KR"/>
        </w:rPr>
      </w:pPr>
      <w:r w:rsidRPr="00946859">
        <w:rPr>
          <w:rFonts w:ascii="Times New Roman" w:eastAsia="Malgun Gothic" w:hAnsi="Times New Roman" w:cs="Times New Roman"/>
          <w:color w:val="000000"/>
          <w:sz w:val="24"/>
          <w:szCs w:val="24"/>
          <w:lang w:eastAsia="ko-KR"/>
        </w:rPr>
        <w:t>Multi-link procedures for channel switching, extended channel switching, and channel</w:t>
      </w:r>
      <w:r w:rsidRPr="00946859">
        <w:rPr>
          <w:bCs/>
          <w:color w:val="000000"/>
          <w:sz w:val="24"/>
          <w:szCs w:val="24"/>
        </w:rPr>
        <w:t xml:space="preserve"> quieting</w:t>
      </w:r>
      <w:r>
        <w:rPr>
          <w:rFonts w:ascii="Times New Roman" w:eastAsia="Malgun Gothic" w:hAnsi="Times New Roman" w:cs="Times New Roman"/>
          <w:color w:val="000000"/>
          <w:sz w:val="24"/>
          <w:szCs w:val="24"/>
          <w:lang w:eastAsia="ko-KR"/>
        </w:rPr>
        <w:t xml:space="preserve"> for a</w:t>
      </w:r>
      <w:r w:rsidR="00C4252E" w:rsidRPr="0054248A">
        <w:rPr>
          <w:rFonts w:ascii="Times New Roman" w:eastAsia="Malgun Gothic" w:hAnsi="Times New Roman" w:cs="Times New Roman"/>
          <w:color w:val="000000"/>
          <w:sz w:val="24"/>
          <w:szCs w:val="24"/>
          <w:lang w:eastAsia="ko-KR"/>
        </w:rPr>
        <w:t xml:space="preserve">n NSTR Mobile AP MLD follow the </w:t>
      </w:r>
      <w:r>
        <w:rPr>
          <w:rFonts w:ascii="Times New Roman" w:eastAsia="Malgun Gothic" w:hAnsi="Times New Roman" w:cs="Times New Roman"/>
          <w:color w:val="000000"/>
          <w:sz w:val="24"/>
          <w:szCs w:val="24"/>
          <w:lang w:eastAsia="ko-KR"/>
        </w:rPr>
        <w:t xml:space="preserve">same </w:t>
      </w:r>
      <w:r w:rsidR="00C4252E" w:rsidRPr="0054248A">
        <w:rPr>
          <w:rFonts w:ascii="Times New Roman" w:eastAsia="Malgun Gothic" w:hAnsi="Times New Roman" w:cs="Times New Roman"/>
          <w:color w:val="000000"/>
          <w:sz w:val="24"/>
          <w:szCs w:val="24"/>
          <w:lang w:eastAsia="ko-KR"/>
        </w:rPr>
        <w:t xml:space="preserve">rules defined in </w:t>
      </w:r>
      <w:r w:rsidR="00E91895" w:rsidRPr="0054248A">
        <w:rPr>
          <w:rFonts w:ascii="Times New Roman" w:eastAsia="Malgun Gothic" w:hAnsi="Times New Roman" w:cs="Times New Roman"/>
          <w:color w:val="000000"/>
          <w:sz w:val="24"/>
          <w:szCs w:val="24"/>
          <w:lang w:eastAsia="ko-KR"/>
        </w:rPr>
        <w:t>35.3.10.2 (Channel switching, extended channel switching, and channel quieting)</w:t>
      </w:r>
      <w:r>
        <w:rPr>
          <w:rFonts w:ascii="Times New Roman" w:eastAsia="Malgun Gothic" w:hAnsi="Times New Roman" w:cs="Times New Roman"/>
          <w:color w:val="000000"/>
          <w:sz w:val="24"/>
          <w:szCs w:val="24"/>
          <w:lang w:eastAsia="ko-KR"/>
        </w:rPr>
        <w:t xml:space="preserve"> with the following exceptions:</w:t>
      </w:r>
    </w:p>
    <w:p w14:paraId="7AAEE7BD" w14:textId="77777777" w:rsidR="00E91895" w:rsidRPr="0054248A" w:rsidRDefault="00E91895" w:rsidP="00FC2221">
      <w:pPr>
        <w:autoSpaceDE w:val="0"/>
        <w:autoSpaceDN w:val="0"/>
        <w:adjustRightInd w:val="0"/>
        <w:spacing w:after="0" w:line="240" w:lineRule="auto"/>
        <w:rPr>
          <w:rFonts w:ascii="Times New Roman" w:eastAsia="Malgun Gothic" w:hAnsi="Times New Roman" w:cs="Times New Roman"/>
          <w:color w:val="000000"/>
          <w:sz w:val="24"/>
          <w:szCs w:val="24"/>
          <w:lang w:eastAsia="ko-KR"/>
        </w:rPr>
      </w:pPr>
    </w:p>
    <w:p w14:paraId="5AC30561" w14:textId="14AD66C7" w:rsidR="00194E21" w:rsidDel="00D94A43" w:rsidRDefault="00194E21" w:rsidP="00194E21">
      <w:pPr>
        <w:pStyle w:val="ListParagraph"/>
        <w:numPr>
          <w:ilvl w:val="0"/>
          <w:numId w:val="20"/>
        </w:numPr>
        <w:autoSpaceDE w:val="0"/>
        <w:autoSpaceDN w:val="0"/>
        <w:adjustRightInd w:val="0"/>
        <w:spacing w:after="0" w:line="240" w:lineRule="auto"/>
        <w:rPr>
          <w:del w:id="288" w:author="Kaiying Lu [2]" w:date="2021-12-06T14:40:00Z"/>
          <w:rFonts w:ascii="TimesNewRoman" w:hAnsi="TimesNewRoman" w:cs="TimesNewRoman"/>
          <w:sz w:val="24"/>
          <w:szCs w:val="24"/>
        </w:rPr>
      </w:pPr>
      <w:del w:id="289" w:author="Kaiying Lu [2]" w:date="2021-12-06T14:40:00Z">
        <w:r w:rsidRPr="00194E21" w:rsidDel="00D94A43">
          <w:rPr>
            <w:rFonts w:ascii="TimesNewRoman" w:hAnsi="TimesNewRoman" w:cs="TimesNewRoman"/>
            <w:sz w:val="24"/>
            <w:szCs w:val="24"/>
          </w:rPr>
          <w:delText xml:space="preserve">An AP </w:delText>
        </w:r>
        <w:r w:rsidRPr="00194E21" w:rsidDel="00D94A43">
          <w:rPr>
            <w:rFonts w:ascii="TimesNewRoman" w:hAnsi="TimesNewRoman" w:cs="TimesNewRoman"/>
            <w:sz w:val="24"/>
            <w:szCs w:val="24"/>
            <w:lang w:eastAsia="zh-CN"/>
          </w:rPr>
          <w:delText xml:space="preserve">affiliated with an NSTR Mobile AP MLD and that is operating on the non-primary link shall not transmit any </w:delText>
        </w:r>
        <w:r w:rsidR="009C72F6" w:rsidDel="00D94A43">
          <w:rPr>
            <w:rFonts w:ascii="TimesNewRoman" w:hAnsi="TimesNewRoman" w:cs="TimesNewRoman"/>
            <w:sz w:val="24"/>
            <w:szCs w:val="24"/>
            <w:lang w:eastAsia="zh-CN"/>
          </w:rPr>
          <w:delText>of the following elements:</w:delText>
        </w:r>
        <w:r w:rsidDel="00D94A43">
          <w:rPr>
            <w:rFonts w:ascii="TimesNewRoman" w:hAnsi="TimesNewRoman" w:cs="TimesNewRoman"/>
            <w:sz w:val="24"/>
            <w:szCs w:val="24"/>
          </w:rPr>
          <w:delText xml:space="preserve"> </w:delText>
        </w:r>
      </w:del>
    </w:p>
    <w:p w14:paraId="5A80CD22" w14:textId="232CC57C" w:rsidR="009C72F6" w:rsidRPr="009C72F6" w:rsidDel="00D94A43" w:rsidRDefault="009C72F6" w:rsidP="009C72F6">
      <w:pPr>
        <w:pStyle w:val="ListParagraph"/>
        <w:numPr>
          <w:ilvl w:val="1"/>
          <w:numId w:val="21"/>
        </w:numPr>
        <w:autoSpaceDE w:val="0"/>
        <w:autoSpaceDN w:val="0"/>
        <w:adjustRightInd w:val="0"/>
        <w:spacing w:after="0" w:line="240" w:lineRule="auto"/>
        <w:rPr>
          <w:del w:id="290" w:author="Kaiying Lu [2]" w:date="2021-12-06T14:40:00Z"/>
          <w:rFonts w:ascii="TimesNewRoman" w:hAnsi="TimesNewRoman" w:cs="TimesNewRoman"/>
          <w:sz w:val="24"/>
          <w:szCs w:val="24"/>
          <w:lang w:eastAsia="zh-CN"/>
        </w:rPr>
      </w:pPr>
      <w:del w:id="291" w:author="Kaiying Lu [2]" w:date="2021-12-06T14:40:00Z">
        <w:r w:rsidRPr="009C72F6" w:rsidDel="00D94A43">
          <w:rPr>
            <w:rFonts w:ascii="TimesNewRoman" w:hAnsi="TimesNewRoman" w:cs="TimesNewRoman"/>
            <w:sz w:val="24"/>
            <w:szCs w:val="24"/>
            <w:lang w:eastAsia="zh-CN"/>
          </w:rPr>
          <w:delText>Channel Switch Announcement element</w:delText>
        </w:r>
      </w:del>
    </w:p>
    <w:p w14:paraId="650F83A2" w14:textId="40CB7B18" w:rsidR="009C72F6" w:rsidRPr="009C72F6" w:rsidDel="00D94A43" w:rsidRDefault="009C72F6" w:rsidP="009C72F6">
      <w:pPr>
        <w:pStyle w:val="ListParagraph"/>
        <w:numPr>
          <w:ilvl w:val="1"/>
          <w:numId w:val="21"/>
        </w:numPr>
        <w:autoSpaceDE w:val="0"/>
        <w:autoSpaceDN w:val="0"/>
        <w:adjustRightInd w:val="0"/>
        <w:spacing w:after="0" w:line="240" w:lineRule="auto"/>
        <w:rPr>
          <w:del w:id="292" w:author="Kaiying Lu [2]" w:date="2021-12-06T14:40:00Z"/>
          <w:rFonts w:ascii="TimesNewRoman" w:hAnsi="TimesNewRoman" w:cs="TimesNewRoman"/>
          <w:sz w:val="24"/>
          <w:szCs w:val="24"/>
          <w:lang w:eastAsia="zh-CN"/>
        </w:rPr>
      </w:pPr>
      <w:del w:id="293" w:author="Kaiying Lu [2]" w:date="2021-12-06T14:40:00Z">
        <w:r w:rsidRPr="009C72F6" w:rsidDel="00D94A43">
          <w:rPr>
            <w:rFonts w:ascii="TimesNewRoman" w:hAnsi="TimesNewRoman" w:cs="TimesNewRoman"/>
            <w:sz w:val="24"/>
            <w:szCs w:val="24"/>
            <w:lang w:eastAsia="zh-CN"/>
          </w:rPr>
          <w:delText>Extended Channel Switch Announcement element</w:delText>
        </w:r>
      </w:del>
    </w:p>
    <w:p w14:paraId="0FA88CB2" w14:textId="232C7DD6" w:rsidR="009C72F6" w:rsidRPr="009C72F6" w:rsidDel="00D94A43" w:rsidRDefault="009C72F6" w:rsidP="009C72F6">
      <w:pPr>
        <w:pStyle w:val="ListParagraph"/>
        <w:numPr>
          <w:ilvl w:val="1"/>
          <w:numId w:val="21"/>
        </w:numPr>
        <w:autoSpaceDE w:val="0"/>
        <w:autoSpaceDN w:val="0"/>
        <w:adjustRightInd w:val="0"/>
        <w:spacing w:after="0" w:line="240" w:lineRule="auto"/>
        <w:rPr>
          <w:del w:id="294" w:author="Kaiying Lu [2]" w:date="2021-12-06T14:40:00Z"/>
          <w:rFonts w:ascii="TimesNewRoman" w:hAnsi="TimesNewRoman" w:cs="TimesNewRoman"/>
          <w:sz w:val="24"/>
          <w:szCs w:val="24"/>
          <w:lang w:eastAsia="zh-CN"/>
        </w:rPr>
      </w:pPr>
      <w:del w:id="295" w:author="Kaiying Lu [2]" w:date="2021-12-06T14:40:00Z">
        <w:r w:rsidRPr="009C72F6" w:rsidDel="00D94A43">
          <w:rPr>
            <w:rFonts w:ascii="TimesNewRoman" w:hAnsi="TimesNewRoman" w:cs="TimesNewRoman"/>
            <w:sz w:val="24"/>
            <w:szCs w:val="24"/>
            <w:lang w:eastAsia="zh-CN"/>
          </w:rPr>
          <w:delText>Max Channel Switch Time element</w:delText>
        </w:r>
      </w:del>
    </w:p>
    <w:p w14:paraId="60C12A94" w14:textId="5C0CA6A4" w:rsidR="009C72F6" w:rsidRPr="009C72F6" w:rsidDel="00D94A43" w:rsidRDefault="009C72F6" w:rsidP="009C72F6">
      <w:pPr>
        <w:pStyle w:val="ListParagraph"/>
        <w:numPr>
          <w:ilvl w:val="1"/>
          <w:numId w:val="21"/>
        </w:numPr>
        <w:autoSpaceDE w:val="0"/>
        <w:autoSpaceDN w:val="0"/>
        <w:adjustRightInd w:val="0"/>
        <w:spacing w:after="0" w:line="240" w:lineRule="auto"/>
        <w:rPr>
          <w:del w:id="296" w:author="Kaiying Lu [2]" w:date="2021-12-06T14:40:00Z"/>
          <w:rFonts w:ascii="TimesNewRoman" w:hAnsi="TimesNewRoman" w:cs="TimesNewRoman"/>
          <w:sz w:val="24"/>
          <w:szCs w:val="24"/>
          <w:lang w:eastAsia="zh-CN"/>
        </w:rPr>
      </w:pPr>
      <w:del w:id="297" w:author="Kaiying Lu [2]" w:date="2021-12-06T14:40:00Z">
        <w:r w:rsidRPr="009C72F6" w:rsidDel="00D94A43">
          <w:rPr>
            <w:rFonts w:ascii="TimesNewRoman" w:hAnsi="TimesNewRoman" w:cs="TimesNewRoman"/>
            <w:sz w:val="24"/>
            <w:szCs w:val="24"/>
            <w:lang w:eastAsia="zh-CN"/>
          </w:rPr>
          <w:delText>Quiet element</w:delText>
        </w:r>
      </w:del>
    </w:p>
    <w:p w14:paraId="191E8064" w14:textId="6F5F76D4" w:rsidR="009C72F6" w:rsidDel="00D94A43" w:rsidRDefault="009C72F6" w:rsidP="009C72F6">
      <w:pPr>
        <w:pStyle w:val="ListParagraph"/>
        <w:numPr>
          <w:ilvl w:val="1"/>
          <w:numId w:val="21"/>
        </w:numPr>
        <w:autoSpaceDE w:val="0"/>
        <w:autoSpaceDN w:val="0"/>
        <w:adjustRightInd w:val="0"/>
        <w:spacing w:after="0" w:line="240" w:lineRule="auto"/>
        <w:rPr>
          <w:del w:id="298" w:author="Kaiying Lu [2]" w:date="2021-12-06T14:40:00Z"/>
          <w:rFonts w:ascii="TimesNewRoman" w:hAnsi="TimesNewRoman" w:cs="TimesNewRoman"/>
          <w:sz w:val="24"/>
          <w:szCs w:val="24"/>
          <w:lang w:eastAsia="zh-CN"/>
        </w:rPr>
      </w:pPr>
      <w:del w:id="299" w:author="Kaiying Lu [2]" w:date="2021-12-06T14:40:00Z">
        <w:r w:rsidRPr="009C72F6" w:rsidDel="00D94A43">
          <w:rPr>
            <w:rFonts w:ascii="TimesNewRoman" w:hAnsi="TimesNewRoman" w:cs="TimesNewRoman"/>
            <w:sz w:val="24"/>
            <w:szCs w:val="24"/>
            <w:lang w:eastAsia="zh-CN"/>
          </w:rPr>
          <w:delText>Quiet Channel element</w:delText>
        </w:r>
      </w:del>
    </w:p>
    <w:p w14:paraId="1A554DC4" w14:textId="77777777" w:rsidR="00194E21" w:rsidRDefault="00194E21" w:rsidP="00194E21">
      <w:pPr>
        <w:pStyle w:val="ListParagraph"/>
        <w:autoSpaceDE w:val="0"/>
        <w:autoSpaceDN w:val="0"/>
        <w:adjustRightInd w:val="0"/>
        <w:spacing w:after="0" w:line="240" w:lineRule="auto"/>
        <w:ind w:left="360"/>
        <w:rPr>
          <w:rFonts w:ascii="TimesNewRoman" w:hAnsi="TimesNewRoman" w:cs="TimesNewRoman"/>
          <w:sz w:val="24"/>
          <w:szCs w:val="24"/>
        </w:rPr>
      </w:pPr>
    </w:p>
    <w:p w14:paraId="4CB70DC5" w14:textId="3C94C1A3" w:rsidR="00194E21" w:rsidRPr="0054248A" w:rsidRDefault="00194E21" w:rsidP="00194E21">
      <w:pPr>
        <w:pStyle w:val="ListParagraph"/>
        <w:numPr>
          <w:ilvl w:val="0"/>
          <w:numId w:val="20"/>
        </w:numPr>
        <w:autoSpaceDE w:val="0"/>
        <w:autoSpaceDN w:val="0"/>
        <w:adjustRightInd w:val="0"/>
        <w:spacing w:after="0" w:line="240" w:lineRule="auto"/>
        <w:rPr>
          <w:rFonts w:ascii="TimesNewRoman" w:hAnsi="TimesNewRoman" w:cs="TimesNewRoman"/>
          <w:sz w:val="24"/>
          <w:szCs w:val="24"/>
        </w:rPr>
      </w:pPr>
      <w:del w:id="300" w:author="Kaiying Lu" w:date="2022-01-20T06:21:00Z">
        <w:r w:rsidDel="00DD0080">
          <w:rPr>
            <w:rFonts w:ascii="TimesNewRoman" w:hAnsi="TimesNewRoman" w:cs="TimesNewRoman"/>
            <w:sz w:val="24"/>
            <w:szCs w:val="24"/>
          </w:rPr>
          <w:delText>An</w:delText>
        </w:r>
        <w:r w:rsidRPr="0054248A" w:rsidDel="00DD0080">
          <w:rPr>
            <w:rFonts w:ascii="TimesNewRoman" w:hAnsi="TimesNewRoman" w:cs="TimesNewRoman"/>
            <w:sz w:val="24"/>
            <w:szCs w:val="24"/>
          </w:rPr>
          <w:delText xml:space="preserve"> AP </w:delText>
        </w:r>
        <w:r w:rsidRPr="00194E21" w:rsidDel="00DD0080">
          <w:rPr>
            <w:rFonts w:ascii="TimesNewRoman" w:hAnsi="TimesNewRoman" w:cs="TimesNewRoman"/>
            <w:sz w:val="24"/>
            <w:szCs w:val="24"/>
            <w:lang w:eastAsia="zh-CN"/>
          </w:rPr>
          <w:delText xml:space="preserve">affiliated with an NSTR Mobile AP MLD </w:delText>
        </w:r>
        <w:r w:rsidDel="00DD0080">
          <w:rPr>
            <w:rFonts w:ascii="TimesNewRoman" w:hAnsi="TimesNewRoman" w:cs="TimesNewRoman"/>
            <w:sz w:val="24"/>
            <w:szCs w:val="24"/>
            <w:lang w:eastAsia="zh-CN"/>
          </w:rPr>
          <w:delText xml:space="preserve">and that is </w:delText>
        </w:r>
        <w:r w:rsidRPr="0054248A" w:rsidDel="00DD0080">
          <w:rPr>
            <w:rFonts w:ascii="TimesNewRoman" w:hAnsi="TimesNewRoman" w:cs="TimesNewRoman"/>
            <w:sz w:val="24"/>
            <w:szCs w:val="24"/>
          </w:rPr>
          <w:delText xml:space="preserve">operating on the primary link may schedule quiet intervals </w:delText>
        </w:r>
        <w:r w:rsidR="009C72F6" w:rsidDel="00DD0080">
          <w:rPr>
            <w:rFonts w:ascii="TimesNewRoman" w:hAnsi="TimesNewRoman" w:cs="TimesNewRoman"/>
            <w:sz w:val="24"/>
            <w:szCs w:val="24"/>
          </w:rPr>
          <w:delText xml:space="preserve">or channel switching </w:delText>
        </w:r>
        <w:r w:rsidRPr="0054248A" w:rsidDel="00DD0080">
          <w:rPr>
            <w:rFonts w:ascii="TimesNewRoman" w:hAnsi="TimesNewRoman" w:cs="TimesNewRoman" w:hint="eastAsia"/>
            <w:sz w:val="24"/>
            <w:szCs w:val="24"/>
            <w:lang w:eastAsia="zh-CN"/>
          </w:rPr>
          <w:delText>fo</w:delText>
        </w:r>
        <w:r w:rsidRPr="0054248A" w:rsidDel="00DD0080">
          <w:rPr>
            <w:rFonts w:ascii="TimesNewRoman" w:hAnsi="TimesNewRoman" w:cs="TimesNewRoman"/>
            <w:sz w:val="24"/>
            <w:szCs w:val="24"/>
            <w:lang w:eastAsia="zh-CN"/>
          </w:rPr>
          <w:delText xml:space="preserve">r </w:delText>
        </w:r>
      </w:del>
      <w:del w:id="301" w:author="Kaiying Lu" w:date="2022-01-16T22:45:00Z">
        <w:r w:rsidRPr="0054248A" w:rsidDel="00353725">
          <w:rPr>
            <w:rFonts w:ascii="TimesNewRoman" w:hAnsi="TimesNewRoman" w:cs="TimesNewRoman"/>
            <w:sz w:val="24"/>
            <w:szCs w:val="24"/>
            <w:lang w:eastAsia="zh-CN"/>
          </w:rPr>
          <w:delText xml:space="preserve">the </w:delText>
        </w:r>
      </w:del>
      <w:del w:id="302" w:author="Kaiying Lu" w:date="2022-01-20T06:21:00Z">
        <w:r w:rsidRPr="0054248A" w:rsidDel="00DD0080">
          <w:rPr>
            <w:rFonts w:ascii="TimesNewRoman" w:hAnsi="TimesNewRoman" w:cs="TimesNewRoman"/>
            <w:sz w:val="24"/>
            <w:szCs w:val="24"/>
            <w:lang w:eastAsia="zh-CN"/>
          </w:rPr>
          <w:delText xml:space="preserve">AP affiliated with the same NSTR Mobile AP MLD and that is operating on the non-primary link </w:delText>
        </w:r>
        <w:r w:rsidR="009C72F6" w:rsidDel="00DD0080">
          <w:rPr>
            <w:rFonts w:ascii="TimesNewRoman" w:hAnsi="TimesNewRoman" w:cs="TimesNewRoman"/>
            <w:sz w:val="24"/>
            <w:szCs w:val="24"/>
          </w:rPr>
          <w:delText>by including</w:delText>
        </w:r>
        <w:r w:rsidRPr="0054248A" w:rsidDel="00DD0080">
          <w:rPr>
            <w:rFonts w:ascii="TimesNewRoman" w:hAnsi="TimesNewRoman" w:cs="TimesNewRoman"/>
            <w:sz w:val="24"/>
            <w:szCs w:val="24"/>
          </w:rPr>
          <w:delText xml:space="preserve"> </w:delText>
        </w:r>
        <w:r w:rsidR="009C72F6" w:rsidDel="00DD0080">
          <w:rPr>
            <w:rFonts w:ascii="TimesNewRoman" w:hAnsi="TimesNewRoman" w:cs="TimesNewRoman"/>
            <w:sz w:val="24"/>
            <w:szCs w:val="24"/>
          </w:rPr>
          <w:delText>the corresponding</w:delText>
        </w:r>
        <w:r w:rsidRPr="0054248A" w:rsidDel="00DD0080">
          <w:rPr>
            <w:rFonts w:ascii="TimesNewRoman" w:hAnsi="TimesNewRoman" w:cs="TimesNewRoman"/>
            <w:sz w:val="24"/>
            <w:szCs w:val="24"/>
          </w:rPr>
          <w:delText xml:space="preserve"> elements carried in a Per-STA Profile subelement corresponding to the AP </w:delText>
        </w:r>
      </w:del>
      <w:del w:id="303" w:author="Kaiying Lu" w:date="2022-01-16T22:45:00Z">
        <w:r w:rsidRPr="0054248A" w:rsidDel="00353725">
          <w:rPr>
            <w:rFonts w:ascii="TimesNewRoman" w:hAnsi="TimesNewRoman" w:cs="TimesNewRoman"/>
            <w:sz w:val="24"/>
            <w:szCs w:val="24"/>
          </w:rPr>
          <w:delText xml:space="preserve">operating on the non-primary link </w:delText>
        </w:r>
      </w:del>
      <w:del w:id="304" w:author="Kaiying Lu" w:date="2022-01-20T06:21:00Z">
        <w:r w:rsidRPr="0054248A" w:rsidDel="00DD0080">
          <w:rPr>
            <w:rFonts w:ascii="TimesNewRoman" w:hAnsi="TimesNewRoman" w:cs="TimesNewRoman"/>
            <w:sz w:val="24"/>
            <w:szCs w:val="24"/>
          </w:rPr>
          <w:delText>in a Basic Variant multi-link element in Beacon frames and Probe Response frames that it transmits on the primary link</w:delText>
        </w:r>
      </w:del>
      <w:r w:rsidRPr="0054248A">
        <w:rPr>
          <w:rFonts w:ascii="TimesNewRoman" w:hAnsi="TimesNewRoman" w:cs="TimesNewRoman"/>
          <w:sz w:val="24"/>
          <w:szCs w:val="24"/>
        </w:rPr>
        <w:t>.</w:t>
      </w:r>
    </w:p>
    <w:p w14:paraId="20328222" w14:textId="77777777" w:rsidR="00194E21" w:rsidRPr="00194E21" w:rsidRDefault="00194E21" w:rsidP="00194E21">
      <w:pPr>
        <w:pStyle w:val="ListParagraph"/>
        <w:autoSpaceDE w:val="0"/>
        <w:autoSpaceDN w:val="0"/>
        <w:adjustRightInd w:val="0"/>
        <w:spacing w:after="0" w:line="240" w:lineRule="auto"/>
        <w:ind w:left="360"/>
        <w:rPr>
          <w:rFonts w:ascii="TimesNewRoman" w:hAnsi="TimesNewRoman" w:cs="TimesNewRoman"/>
          <w:sz w:val="24"/>
          <w:szCs w:val="24"/>
        </w:rPr>
      </w:pPr>
    </w:p>
    <w:p w14:paraId="33BC52D8" w14:textId="3A97F9B3" w:rsidR="00194E21" w:rsidRPr="003A4FDF" w:rsidRDefault="00194E21" w:rsidP="00194E21">
      <w:pPr>
        <w:pStyle w:val="ListParagraph"/>
        <w:numPr>
          <w:ilvl w:val="0"/>
          <w:numId w:val="20"/>
        </w:numPr>
        <w:autoSpaceDE w:val="0"/>
        <w:autoSpaceDN w:val="0"/>
        <w:adjustRightInd w:val="0"/>
        <w:spacing w:after="0" w:line="240" w:lineRule="auto"/>
        <w:rPr>
          <w:ins w:id="305" w:author="Kaiying Lu" w:date="2022-01-16T23:16:00Z"/>
          <w:rFonts w:ascii="Times New Roman" w:eastAsia="Malgun Gothic" w:hAnsi="Times New Roman" w:cs="Times New Roman"/>
          <w:color w:val="000000"/>
          <w:sz w:val="24"/>
          <w:szCs w:val="24"/>
          <w:lang w:eastAsia="ko-KR"/>
        </w:rPr>
      </w:pPr>
      <w:r w:rsidRPr="003A4FDF">
        <w:rPr>
          <w:rFonts w:ascii="Times New Roman" w:eastAsia="Malgun Gothic" w:hAnsi="Times New Roman" w:cs="Times New Roman"/>
          <w:color w:val="000000"/>
          <w:sz w:val="24"/>
          <w:szCs w:val="24"/>
          <w:lang w:eastAsia="ko-KR"/>
        </w:rPr>
        <w:t xml:space="preserve">The timing fields in the Channel Switch Announcement element, the Extended Channel Switch Announcement element, the Quiet element, and the Quiet Channel element shall be applied in reference to the most recent </w:t>
      </w:r>
      <w:proofErr w:type="gramStart"/>
      <w:r w:rsidRPr="003A4FDF">
        <w:rPr>
          <w:rFonts w:ascii="Times New Roman" w:eastAsia="Malgun Gothic" w:hAnsi="Times New Roman" w:cs="Times New Roman"/>
          <w:color w:val="000000"/>
          <w:sz w:val="24"/>
          <w:szCs w:val="24"/>
          <w:lang w:eastAsia="ko-KR"/>
        </w:rPr>
        <w:t>TBTT</w:t>
      </w:r>
      <w:proofErr w:type="gramEnd"/>
      <w:r w:rsidRPr="003A4FDF">
        <w:rPr>
          <w:rFonts w:ascii="Times New Roman" w:eastAsia="Malgun Gothic" w:hAnsi="Times New Roman" w:cs="Times New Roman"/>
          <w:color w:val="000000"/>
          <w:sz w:val="24"/>
          <w:szCs w:val="24"/>
          <w:lang w:eastAsia="ko-KR"/>
        </w:rPr>
        <w:t xml:space="preserve"> and BI indicated in the corresponding element(s) of </w:t>
      </w:r>
      <w:r w:rsidR="009C72F6" w:rsidRPr="003A4FDF">
        <w:rPr>
          <w:rFonts w:ascii="Times New Roman" w:eastAsia="Malgun Gothic" w:hAnsi="Times New Roman" w:cs="Times New Roman"/>
          <w:color w:val="000000"/>
          <w:sz w:val="24"/>
          <w:szCs w:val="24"/>
          <w:lang w:eastAsia="ko-KR"/>
        </w:rPr>
        <w:t xml:space="preserve">the </w:t>
      </w:r>
      <w:ins w:id="306" w:author="Kaiying Lu" w:date="2022-01-16T22:43:00Z">
        <w:r w:rsidR="00353725" w:rsidRPr="003A4FDF">
          <w:rPr>
            <w:rFonts w:ascii="Times New Roman" w:eastAsia="Malgun Gothic" w:hAnsi="Times New Roman" w:cs="Times New Roman"/>
            <w:strike/>
            <w:color w:val="000000"/>
            <w:sz w:val="24"/>
            <w:szCs w:val="24"/>
            <w:lang w:eastAsia="ko-KR"/>
          </w:rPr>
          <w:t>reporting</w:t>
        </w:r>
        <w:r w:rsidR="00353725" w:rsidRPr="003A4FDF">
          <w:rPr>
            <w:rFonts w:ascii="Times New Roman" w:eastAsia="Malgun Gothic" w:hAnsi="Times New Roman" w:cs="Times New Roman"/>
            <w:color w:val="000000"/>
            <w:sz w:val="24"/>
            <w:szCs w:val="24"/>
            <w:lang w:eastAsia="ko-KR"/>
          </w:rPr>
          <w:t xml:space="preserve"> </w:t>
        </w:r>
      </w:ins>
      <w:r w:rsidR="009C72F6" w:rsidRPr="003A4FDF">
        <w:rPr>
          <w:rFonts w:ascii="Times New Roman" w:eastAsia="Malgun Gothic" w:hAnsi="Times New Roman" w:cs="Times New Roman"/>
          <w:color w:val="000000"/>
          <w:sz w:val="24"/>
          <w:szCs w:val="24"/>
          <w:lang w:eastAsia="ko-KR"/>
        </w:rPr>
        <w:t>AP operating on the primary link</w:t>
      </w:r>
      <w:r w:rsidRPr="003A4FDF">
        <w:rPr>
          <w:rFonts w:ascii="Times New Roman" w:eastAsia="Malgun Gothic" w:hAnsi="Times New Roman" w:cs="Times New Roman"/>
          <w:color w:val="000000"/>
          <w:sz w:val="24"/>
          <w:szCs w:val="24"/>
          <w:lang w:eastAsia="ko-KR"/>
        </w:rPr>
        <w:t>.</w:t>
      </w:r>
    </w:p>
    <w:p w14:paraId="5827493B" w14:textId="77777777" w:rsidR="00D208E9" w:rsidRPr="00D208E9" w:rsidRDefault="00D208E9" w:rsidP="00D208E9">
      <w:pPr>
        <w:pStyle w:val="ListParagraph"/>
        <w:rPr>
          <w:ins w:id="307" w:author="Kaiying Lu" w:date="2022-01-16T23:16:00Z"/>
          <w:rFonts w:ascii="TimesNewRoman" w:hAnsi="TimesNewRoman" w:cs="TimesNewRoman"/>
          <w:sz w:val="24"/>
          <w:szCs w:val="24"/>
        </w:rPr>
      </w:pPr>
    </w:p>
    <w:p w14:paraId="735327B5" w14:textId="173CB561" w:rsidR="00D208E9" w:rsidRPr="00D208E9" w:rsidDel="005D3031" w:rsidRDefault="00D208E9" w:rsidP="00D208E9">
      <w:pPr>
        <w:autoSpaceDE w:val="0"/>
        <w:autoSpaceDN w:val="0"/>
        <w:adjustRightInd w:val="0"/>
        <w:spacing w:after="0" w:line="240" w:lineRule="auto"/>
        <w:rPr>
          <w:del w:id="308" w:author="Kaiying Lu" w:date="2022-01-20T06:09:00Z"/>
          <w:rFonts w:ascii="TimesNewRoman" w:hAnsi="TimesNewRoman" w:cs="TimesNewRoman"/>
          <w:sz w:val="24"/>
          <w:szCs w:val="24"/>
        </w:rPr>
      </w:pPr>
    </w:p>
    <w:p w14:paraId="1A324B7B" w14:textId="77777777" w:rsidR="009C72F6" w:rsidRPr="009C72F6" w:rsidRDefault="009C72F6" w:rsidP="009C72F6">
      <w:pPr>
        <w:pStyle w:val="ListParagraph"/>
        <w:rPr>
          <w:rFonts w:ascii="TimesNewRoman" w:hAnsi="TimesNewRoman" w:cs="TimesNewRoman"/>
          <w:sz w:val="24"/>
          <w:szCs w:val="24"/>
        </w:rPr>
      </w:pPr>
    </w:p>
    <w:p w14:paraId="2B711970" w14:textId="68BCC95D" w:rsidR="005C50C0" w:rsidRDefault="005C50C0" w:rsidP="005C50C0">
      <w:pPr>
        <w:rPr>
          <w:b/>
          <w:i/>
          <w:iCs/>
        </w:rPr>
      </w:pPr>
      <w:proofErr w:type="spellStart"/>
      <w:r>
        <w:rPr>
          <w:b/>
          <w:i/>
          <w:iCs/>
          <w:highlight w:val="yellow"/>
        </w:rPr>
        <w:t>TGbe</w:t>
      </w:r>
      <w:proofErr w:type="spellEnd"/>
      <w:r>
        <w:rPr>
          <w:b/>
          <w:i/>
          <w:iCs/>
          <w:highlight w:val="yellow"/>
        </w:rPr>
        <w:t xml:space="preserve"> editor: Please modify </w:t>
      </w:r>
      <w:r w:rsidRPr="00062905">
        <w:rPr>
          <w:b/>
          <w:i/>
          <w:iCs/>
          <w:highlight w:val="yellow"/>
        </w:rPr>
        <w:t xml:space="preserve">the </w:t>
      </w:r>
      <w:r>
        <w:rPr>
          <w:b/>
          <w:i/>
          <w:iCs/>
          <w:highlight w:val="yellow"/>
        </w:rPr>
        <w:t xml:space="preserve">following Annex C </w:t>
      </w:r>
      <w:r w:rsidRPr="00062905">
        <w:rPr>
          <w:b/>
          <w:i/>
          <w:iCs/>
          <w:highlight w:val="yellow"/>
        </w:rPr>
        <w:t>as follows</w:t>
      </w:r>
      <w:r>
        <w:rPr>
          <w:b/>
          <w:i/>
          <w:iCs/>
        </w:rPr>
        <w:t>:</w:t>
      </w:r>
    </w:p>
    <w:p w14:paraId="24E98361" w14:textId="77777777" w:rsidR="00FC2221" w:rsidRDefault="00FC2221" w:rsidP="00FC2221">
      <w:pPr>
        <w:autoSpaceDE w:val="0"/>
        <w:autoSpaceDN w:val="0"/>
        <w:adjustRightInd w:val="0"/>
        <w:spacing w:after="0" w:line="240" w:lineRule="auto"/>
        <w:rPr>
          <w:rFonts w:ascii="TimesNewRoman" w:hAnsi="TimesNewRoman" w:cs="TimesNewRoman"/>
          <w:sz w:val="20"/>
          <w:szCs w:val="20"/>
        </w:rPr>
      </w:pPr>
    </w:p>
    <w:p w14:paraId="32D39F80" w14:textId="77777777" w:rsidR="005C50C0" w:rsidRDefault="005C50C0" w:rsidP="005C50C0">
      <w:pPr>
        <w:autoSpaceDE w:val="0"/>
        <w:autoSpaceDN w:val="0"/>
        <w:adjustRightInd w:val="0"/>
        <w:spacing w:after="0" w:line="240" w:lineRule="auto"/>
        <w:rPr>
          <w:rFonts w:ascii="Arial-BoldMT" w:hAnsi="Arial-BoldMT" w:cs="Arial-BoldMT"/>
          <w:b/>
          <w:bCs/>
          <w:color w:val="000000"/>
          <w:sz w:val="28"/>
          <w:szCs w:val="28"/>
        </w:rPr>
      </w:pPr>
      <w:r>
        <w:rPr>
          <w:rFonts w:ascii="Arial-BoldMT" w:hAnsi="Arial-BoldMT" w:cs="Arial-BoldMT"/>
          <w:b/>
          <w:bCs/>
          <w:color w:val="000000"/>
          <w:sz w:val="28"/>
          <w:szCs w:val="28"/>
        </w:rPr>
        <w:t>Annex C</w:t>
      </w:r>
    </w:p>
    <w:p w14:paraId="7B9ABF46" w14:textId="77777777" w:rsidR="005C50C0" w:rsidRDefault="005C50C0" w:rsidP="005C50C0">
      <w:pPr>
        <w:autoSpaceDE w:val="0"/>
        <w:autoSpaceDN w:val="0"/>
        <w:adjustRightInd w:val="0"/>
        <w:spacing w:after="0" w:line="240" w:lineRule="auto"/>
        <w:rPr>
          <w:rFonts w:ascii="ArialMT" w:hAnsi="ArialMT" w:cs="ArialMT"/>
          <w:color w:val="000000"/>
          <w:sz w:val="24"/>
          <w:szCs w:val="24"/>
        </w:rPr>
      </w:pPr>
      <w:r>
        <w:rPr>
          <w:rFonts w:ascii="ArialMT" w:hAnsi="ArialMT" w:cs="ArialMT"/>
          <w:color w:val="000000"/>
          <w:sz w:val="24"/>
          <w:szCs w:val="24"/>
        </w:rPr>
        <w:t>(normative)</w:t>
      </w:r>
    </w:p>
    <w:p w14:paraId="7AA8CF18" w14:textId="77777777" w:rsidR="005C50C0" w:rsidRDefault="005C50C0" w:rsidP="005C50C0">
      <w:pPr>
        <w:autoSpaceDE w:val="0"/>
        <w:autoSpaceDN w:val="0"/>
        <w:adjustRightInd w:val="0"/>
        <w:spacing w:after="0" w:line="240" w:lineRule="auto"/>
        <w:rPr>
          <w:rFonts w:ascii="Arial-BoldMT" w:hAnsi="Arial-BoldMT" w:cs="Arial-BoldMT"/>
          <w:b/>
          <w:bCs/>
          <w:color w:val="000000"/>
          <w:sz w:val="28"/>
          <w:szCs w:val="28"/>
        </w:rPr>
      </w:pPr>
      <w:r>
        <w:rPr>
          <w:rFonts w:ascii="Arial-BoldMT" w:hAnsi="Arial-BoldMT" w:cs="Arial-BoldMT"/>
          <w:b/>
          <w:bCs/>
          <w:color w:val="000000"/>
          <w:sz w:val="28"/>
          <w:szCs w:val="28"/>
        </w:rPr>
        <w:t>ASN.1 encoding of the MAC and PHY MIB</w:t>
      </w:r>
    </w:p>
    <w:p w14:paraId="391DD6DD" w14:textId="77777777" w:rsidR="005C50C0" w:rsidRDefault="005C50C0" w:rsidP="005C50C0">
      <w:pPr>
        <w:autoSpaceDE w:val="0"/>
        <w:autoSpaceDN w:val="0"/>
        <w:adjustRightInd w:val="0"/>
        <w:spacing w:after="0" w:line="240" w:lineRule="auto"/>
        <w:rPr>
          <w:rFonts w:ascii="Arial-BoldMT" w:hAnsi="Arial-BoldMT" w:cs="Arial-BoldMT"/>
          <w:b/>
          <w:bCs/>
          <w:color w:val="000000"/>
          <w:sz w:val="24"/>
          <w:szCs w:val="24"/>
        </w:rPr>
      </w:pPr>
      <w:r>
        <w:rPr>
          <w:rFonts w:ascii="Arial-BoldMT" w:hAnsi="Arial-BoldMT" w:cs="Arial-BoldMT"/>
          <w:b/>
          <w:bCs/>
          <w:color w:val="000000"/>
          <w:sz w:val="24"/>
          <w:szCs w:val="24"/>
        </w:rPr>
        <w:lastRenderedPageBreak/>
        <w:t>C.3 MIB Detail</w:t>
      </w:r>
    </w:p>
    <w:p w14:paraId="40250EDD" w14:textId="77777777" w:rsidR="005C50C0" w:rsidRDefault="005C50C0" w:rsidP="005C50C0">
      <w:pPr>
        <w:autoSpaceDE w:val="0"/>
        <w:autoSpaceDN w:val="0"/>
        <w:adjustRightInd w:val="0"/>
        <w:spacing w:after="0" w:line="240" w:lineRule="auto"/>
        <w:rPr>
          <w:rFonts w:ascii="Arial-BoldMT" w:hAnsi="Arial-BoldMT" w:cs="Arial-BoldMT"/>
          <w:b/>
          <w:bCs/>
          <w:color w:val="000000"/>
          <w:sz w:val="24"/>
          <w:szCs w:val="24"/>
        </w:rPr>
      </w:pPr>
    </w:p>
    <w:p w14:paraId="48C89B99" w14:textId="77777777" w:rsidR="005C50C0" w:rsidRPr="005C50C0" w:rsidRDefault="005C50C0" w:rsidP="005C50C0">
      <w:pPr>
        <w:autoSpaceDE w:val="0"/>
        <w:autoSpaceDN w:val="0"/>
        <w:adjustRightInd w:val="0"/>
        <w:spacing w:after="0" w:line="240" w:lineRule="auto"/>
        <w:rPr>
          <w:rFonts w:ascii="TimesNewRomanPS-BoldItalicMT" w:hAnsi="TimesNewRomanPS-BoldItalicMT" w:cs="TimesNewRomanPS-BoldItalicMT"/>
          <w:b/>
          <w:bCs/>
          <w:i/>
          <w:iCs/>
          <w:color w:val="000000" w:themeColor="text1"/>
          <w:sz w:val="20"/>
          <w:szCs w:val="20"/>
        </w:rPr>
      </w:pPr>
      <w:r w:rsidRPr="005C50C0">
        <w:rPr>
          <w:rFonts w:ascii="TimesNewRomanPS-BoldItalicMT" w:hAnsi="TimesNewRomanPS-BoldItalicMT" w:cs="TimesNewRomanPS-BoldItalicMT"/>
          <w:b/>
          <w:bCs/>
          <w:i/>
          <w:iCs/>
          <w:color w:val="000000" w:themeColor="text1"/>
          <w:sz w:val="20"/>
          <w:szCs w:val="20"/>
        </w:rPr>
        <w:t>Editor’s Note: The following is a list of new MIB objects introduced in the main text:</w:t>
      </w:r>
    </w:p>
    <w:p w14:paraId="53062914" w14:textId="77777777" w:rsidR="005C50C0" w:rsidRPr="005C50C0" w:rsidRDefault="005C50C0" w:rsidP="005C50C0">
      <w:pPr>
        <w:autoSpaceDE w:val="0"/>
        <w:autoSpaceDN w:val="0"/>
        <w:adjustRightInd w:val="0"/>
        <w:spacing w:after="0" w:line="240" w:lineRule="auto"/>
        <w:rPr>
          <w:rFonts w:ascii="TimesNewRomanPSMT" w:hAnsi="TimesNewRomanPSMT" w:cs="TimesNewRomanPSMT"/>
          <w:color w:val="000000" w:themeColor="text1"/>
          <w:sz w:val="20"/>
          <w:szCs w:val="20"/>
        </w:rPr>
      </w:pPr>
      <w:r w:rsidRPr="005C50C0">
        <w:rPr>
          <w:rFonts w:ascii="TimesNewRomanPSMT" w:hAnsi="TimesNewRomanPSMT" w:cs="TimesNewRomanPSMT"/>
          <w:color w:val="000000" w:themeColor="text1"/>
          <w:sz w:val="20"/>
          <w:szCs w:val="20"/>
        </w:rPr>
        <w:t>—dot11AAROptionImplemented</w:t>
      </w:r>
    </w:p>
    <w:p w14:paraId="2E62BEB5" w14:textId="77777777" w:rsidR="005C50C0" w:rsidRPr="005C50C0" w:rsidRDefault="005C50C0" w:rsidP="005C50C0">
      <w:pPr>
        <w:autoSpaceDE w:val="0"/>
        <w:autoSpaceDN w:val="0"/>
        <w:adjustRightInd w:val="0"/>
        <w:spacing w:after="0" w:line="240" w:lineRule="auto"/>
        <w:rPr>
          <w:rFonts w:ascii="TimesNewRomanPSMT" w:hAnsi="TimesNewRomanPSMT" w:cs="TimesNewRomanPSMT"/>
          <w:color w:val="000000" w:themeColor="text1"/>
          <w:sz w:val="20"/>
          <w:szCs w:val="20"/>
        </w:rPr>
      </w:pPr>
      <w:r w:rsidRPr="005C50C0">
        <w:rPr>
          <w:rFonts w:ascii="TimesNewRomanPSMT" w:hAnsi="TimesNewRomanPSMT" w:cs="TimesNewRomanPSMT"/>
          <w:color w:val="000000" w:themeColor="text1"/>
          <w:sz w:val="20"/>
          <w:szCs w:val="20"/>
        </w:rPr>
        <w:t>—dot11EHTEMLSROptionImplemented</w:t>
      </w:r>
    </w:p>
    <w:p w14:paraId="1D3AE273" w14:textId="77777777" w:rsidR="005C50C0" w:rsidRPr="005C50C0" w:rsidRDefault="005C50C0" w:rsidP="005C50C0">
      <w:pPr>
        <w:autoSpaceDE w:val="0"/>
        <w:autoSpaceDN w:val="0"/>
        <w:adjustRightInd w:val="0"/>
        <w:spacing w:after="0" w:line="240" w:lineRule="auto"/>
        <w:rPr>
          <w:rFonts w:ascii="TimesNewRomanPSMT" w:hAnsi="TimesNewRomanPSMT" w:cs="TimesNewRomanPSMT"/>
          <w:color w:val="000000" w:themeColor="text1"/>
          <w:sz w:val="20"/>
          <w:szCs w:val="20"/>
        </w:rPr>
      </w:pPr>
      <w:r w:rsidRPr="005C50C0">
        <w:rPr>
          <w:rFonts w:ascii="TimesNewRomanPSMT" w:hAnsi="TimesNewRomanPSMT" w:cs="TimesNewRomanPSMT"/>
          <w:color w:val="000000" w:themeColor="text1"/>
          <w:sz w:val="20"/>
          <w:szCs w:val="20"/>
        </w:rPr>
        <w:t>—dot11EHTEMLMROptionImplemented</w:t>
      </w:r>
    </w:p>
    <w:p w14:paraId="770E0E32" w14:textId="77777777" w:rsidR="005C50C0" w:rsidRPr="005C50C0" w:rsidRDefault="005C50C0" w:rsidP="005C50C0">
      <w:pPr>
        <w:autoSpaceDE w:val="0"/>
        <w:autoSpaceDN w:val="0"/>
        <w:adjustRightInd w:val="0"/>
        <w:spacing w:after="0" w:line="240" w:lineRule="auto"/>
        <w:rPr>
          <w:rFonts w:ascii="TimesNewRomanPSMT" w:hAnsi="TimesNewRomanPSMT" w:cs="TimesNewRomanPSMT"/>
          <w:color w:val="000000" w:themeColor="text1"/>
          <w:sz w:val="20"/>
          <w:szCs w:val="20"/>
        </w:rPr>
      </w:pPr>
      <w:r w:rsidRPr="005C50C0">
        <w:rPr>
          <w:rFonts w:ascii="TimesNewRomanPSMT" w:hAnsi="TimesNewRomanPSMT" w:cs="TimesNewRomanPSMT"/>
          <w:color w:val="000000" w:themeColor="text1"/>
          <w:sz w:val="20"/>
          <w:szCs w:val="20"/>
        </w:rPr>
        <w:t>—dot11EHTOMIOptionImplemented</w:t>
      </w:r>
    </w:p>
    <w:p w14:paraId="71438BBF" w14:textId="77777777" w:rsidR="005C50C0" w:rsidRPr="005C50C0" w:rsidRDefault="005C50C0" w:rsidP="005C50C0">
      <w:pPr>
        <w:autoSpaceDE w:val="0"/>
        <w:autoSpaceDN w:val="0"/>
        <w:adjustRightInd w:val="0"/>
        <w:spacing w:after="0" w:line="240" w:lineRule="auto"/>
        <w:rPr>
          <w:rFonts w:ascii="TimesNewRomanPSMT" w:hAnsi="TimesNewRomanPSMT" w:cs="TimesNewRomanPSMT"/>
          <w:color w:val="000000" w:themeColor="text1"/>
          <w:sz w:val="20"/>
          <w:szCs w:val="20"/>
        </w:rPr>
      </w:pPr>
      <w:r w:rsidRPr="005C50C0">
        <w:rPr>
          <w:rFonts w:ascii="TimesNewRomanPSMT" w:hAnsi="TimesNewRomanPSMT" w:cs="TimesNewRomanPSMT"/>
          <w:color w:val="000000" w:themeColor="text1"/>
          <w:sz w:val="20"/>
          <w:szCs w:val="20"/>
        </w:rPr>
        <w:t>—dot11MLDAssociationSAQueryMaximumTimeout</w:t>
      </w:r>
    </w:p>
    <w:p w14:paraId="47551AB1" w14:textId="77777777" w:rsidR="005C50C0" w:rsidRPr="005C50C0" w:rsidRDefault="005C50C0" w:rsidP="005C50C0">
      <w:pPr>
        <w:autoSpaceDE w:val="0"/>
        <w:autoSpaceDN w:val="0"/>
        <w:adjustRightInd w:val="0"/>
        <w:spacing w:after="0" w:line="240" w:lineRule="auto"/>
        <w:rPr>
          <w:rFonts w:ascii="TimesNewRomanPSMT" w:hAnsi="TimesNewRomanPSMT" w:cs="TimesNewRomanPSMT"/>
          <w:color w:val="000000" w:themeColor="text1"/>
          <w:sz w:val="20"/>
          <w:szCs w:val="20"/>
        </w:rPr>
      </w:pPr>
      <w:r w:rsidRPr="005C50C0">
        <w:rPr>
          <w:rFonts w:ascii="TimesNewRomanPSMT" w:hAnsi="TimesNewRomanPSMT" w:cs="TimesNewRomanPSMT"/>
          <w:color w:val="000000" w:themeColor="text1"/>
          <w:sz w:val="20"/>
          <w:szCs w:val="20"/>
        </w:rPr>
        <w:t>—dot11MultiLinkActivated</w:t>
      </w:r>
    </w:p>
    <w:p w14:paraId="26EDDF54" w14:textId="77777777" w:rsidR="005C50C0" w:rsidRPr="005C50C0" w:rsidRDefault="005C50C0" w:rsidP="005C50C0">
      <w:pPr>
        <w:autoSpaceDE w:val="0"/>
        <w:autoSpaceDN w:val="0"/>
        <w:adjustRightInd w:val="0"/>
        <w:spacing w:after="0" w:line="240" w:lineRule="auto"/>
        <w:rPr>
          <w:rFonts w:ascii="TimesNewRomanPSMT" w:hAnsi="TimesNewRomanPSMT" w:cs="TimesNewRomanPSMT"/>
          <w:color w:val="000000" w:themeColor="text1"/>
          <w:sz w:val="20"/>
          <w:szCs w:val="20"/>
        </w:rPr>
      </w:pPr>
      <w:r w:rsidRPr="005C50C0">
        <w:rPr>
          <w:rFonts w:ascii="TimesNewRomanPSMT" w:hAnsi="TimesNewRomanPSMT" w:cs="TimesNewRomanPSMT"/>
          <w:color w:val="000000" w:themeColor="text1"/>
          <w:sz w:val="20"/>
          <w:szCs w:val="20"/>
        </w:rPr>
        <w:t>—dot11RestrictedTWTOptionImplemented</w:t>
      </w:r>
    </w:p>
    <w:p w14:paraId="0E9D69FE" w14:textId="77777777" w:rsidR="005C50C0" w:rsidRPr="005C50C0" w:rsidRDefault="005C50C0" w:rsidP="005C50C0">
      <w:pPr>
        <w:autoSpaceDE w:val="0"/>
        <w:autoSpaceDN w:val="0"/>
        <w:adjustRightInd w:val="0"/>
        <w:spacing w:after="0" w:line="240" w:lineRule="auto"/>
        <w:rPr>
          <w:rFonts w:ascii="TimesNewRomanPSMT" w:hAnsi="TimesNewRomanPSMT" w:cs="TimesNewRomanPSMT"/>
          <w:color w:val="000000" w:themeColor="text1"/>
          <w:sz w:val="20"/>
          <w:szCs w:val="20"/>
        </w:rPr>
      </w:pPr>
      <w:r w:rsidRPr="005C50C0">
        <w:rPr>
          <w:rFonts w:ascii="TimesNewRomanPSMT" w:hAnsi="TimesNewRomanPSMT" w:cs="TimesNewRomanPSMT"/>
          <w:color w:val="000000" w:themeColor="text1"/>
          <w:sz w:val="20"/>
          <w:szCs w:val="20"/>
        </w:rPr>
        <w:t>—dot11SCSActivated</w:t>
      </w:r>
    </w:p>
    <w:p w14:paraId="47F7EBE5" w14:textId="1F85FEFC" w:rsidR="005C50C0" w:rsidRPr="005C50C0" w:rsidRDefault="005C50C0" w:rsidP="005C50C0">
      <w:pPr>
        <w:autoSpaceDE w:val="0"/>
        <w:autoSpaceDN w:val="0"/>
        <w:adjustRightInd w:val="0"/>
        <w:spacing w:after="0" w:line="240" w:lineRule="auto"/>
        <w:rPr>
          <w:rFonts w:ascii="TimesNewRomanPSMT" w:hAnsi="TimesNewRomanPSMT" w:cs="TimesNewRomanPSMT"/>
          <w:color w:val="000000" w:themeColor="text1"/>
          <w:sz w:val="20"/>
          <w:szCs w:val="20"/>
        </w:rPr>
      </w:pPr>
      <w:r w:rsidRPr="005C50C0">
        <w:rPr>
          <w:rFonts w:ascii="TimesNewRomanPSMT" w:hAnsi="TimesNewRomanPSMT" w:cs="TimesNewRomanPSMT"/>
          <w:color w:val="000000" w:themeColor="text1"/>
          <w:sz w:val="20"/>
          <w:szCs w:val="20"/>
        </w:rPr>
        <w:t>—dot11</w:t>
      </w:r>
      <w:ins w:id="309" w:author="Kaiying Lu" w:date="2022-01-16T23:24:00Z">
        <w:r w:rsidR="004E3868">
          <w:rPr>
            <w:rFonts w:ascii="TimesNewRomanPSMT" w:hAnsi="TimesNewRomanPSMT" w:cs="TimesNewRomanPSMT"/>
            <w:color w:val="000000" w:themeColor="text1"/>
            <w:sz w:val="20"/>
            <w:szCs w:val="20"/>
          </w:rPr>
          <w:t>EHTNSTR</w:t>
        </w:r>
      </w:ins>
      <w:r w:rsidRPr="005C50C0">
        <w:rPr>
          <w:rFonts w:ascii="TimesNewRomanPSMT" w:hAnsi="TimesNewRomanPSMT" w:cs="TimesNewRomanPSMT"/>
          <w:color w:val="000000" w:themeColor="text1"/>
          <w:sz w:val="20"/>
          <w:szCs w:val="20"/>
        </w:rPr>
        <w:t>MobileAPMLDImplemented</w:t>
      </w:r>
      <w:ins w:id="310" w:author="Kaiying Lu" w:date="2022-01-16T23:24:00Z">
        <w:r w:rsidR="004E3868">
          <w:rPr>
            <w:rFonts w:ascii="TimesNewRomanPSMT" w:hAnsi="TimesNewRomanPSMT" w:cs="TimesNewRomanPSMT"/>
            <w:color w:val="000000" w:themeColor="text1"/>
            <w:sz w:val="20"/>
            <w:szCs w:val="20"/>
          </w:rPr>
          <w:t xml:space="preserve"> (#4206)</w:t>
        </w:r>
      </w:ins>
    </w:p>
    <w:p w14:paraId="0D2199FE" w14:textId="77777777" w:rsidR="005C50C0" w:rsidRPr="005C50C0" w:rsidRDefault="005C50C0" w:rsidP="005C50C0">
      <w:pPr>
        <w:autoSpaceDE w:val="0"/>
        <w:autoSpaceDN w:val="0"/>
        <w:adjustRightInd w:val="0"/>
        <w:spacing w:after="0" w:line="240" w:lineRule="auto"/>
        <w:rPr>
          <w:rFonts w:ascii="TimesNewRomanPSMT" w:hAnsi="TimesNewRomanPSMT" w:cs="TimesNewRomanPSMT"/>
          <w:color w:val="000000" w:themeColor="text1"/>
          <w:sz w:val="20"/>
          <w:szCs w:val="20"/>
        </w:rPr>
      </w:pPr>
      <w:r w:rsidRPr="005C50C0">
        <w:rPr>
          <w:rFonts w:ascii="TimesNewRomanPSMT" w:hAnsi="TimesNewRomanPSMT" w:cs="TimesNewRomanPSMT"/>
          <w:color w:val="000000" w:themeColor="text1"/>
          <w:sz w:val="20"/>
          <w:szCs w:val="20"/>
        </w:rPr>
        <w:t>—dot11SRSOptionImplemented</w:t>
      </w:r>
    </w:p>
    <w:p w14:paraId="4B4B970C" w14:textId="0E3E3567" w:rsidR="005C50C0" w:rsidRDefault="005C50C0" w:rsidP="005C50C0">
      <w:pPr>
        <w:autoSpaceDE w:val="0"/>
        <w:autoSpaceDN w:val="0"/>
        <w:adjustRightInd w:val="0"/>
        <w:spacing w:after="0" w:line="240" w:lineRule="auto"/>
        <w:rPr>
          <w:rFonts w:ascii="TimesNewRomanPSMT" w:hAnsi="TimesNewRomanPSMT" w:cs="TimesNewRomanPSMT"/>
          <w:color w:val="000000" w:themeColor="text1"/>
          <w:sz w:val="20"/>
          <w:szCs w:val="20"/>
        </w:rPr>
      </w:pPr>
      <w:r w:rsidRPr="005C50C0">
        <w:rPr>
          <w:rFonts w:ascii="TimesNewRomanPSMT" w:hAnsi="TimesNewRomanPSMT" w:cs="TimesNewRomanPSMT"/>
          <w:color w:val="000000" w:themeColor="text1"/>
          <w:sz w:val="20"/>
          <w:szCs w:val="20"/>
        </w:rPr>
        <w:t>—dot11SupportedEMLMRRxNSS</w:t>
      </w:r>
    </w:p>
    <w:p w14:paraId="49800D73" w14:textId="5C762A89" w:rsidR="004E3868" w:rsidRPr="005C50C0" w:rsidRDefault="004E3868" w:rsidP="004E3868">
      <w:pPr>
        <w:autoSpaceDE w:val="0"/>
        <w:autoSpaceDN w:val="0"/>
        <w:adjustRightInd w:val="0"/>
        <w:spacing w:after="0" w:line="240" w:lineRule="auto"/>
        <w:rPr>
          <w:rFonts w:ascii="TimesNewRomanPSMT" w:hAnsi="TimesNewRomanPSMT" w:cs="TimesNewRomanPSMT"/>
          <w:color w:val="000000" w:themeColor="text1"/>
          <w:sz w:val="20"/>
          <w:szCs w:val="20"/>
        </w:rPr>
      </w:pPr>
      <w:r w:rsidRPr="005C50C0">
        <w:rPr>
          <w:rFonts w:ascii="TimesNewRomanPSMT" w:hAnsi="TimesNewRomanPSMT" w:cs="TimesNewRomanPSMT"/>
          <w:color w:val="000000" w:themeColor="text1"/>
          <w:sz w:val="20"/>
          <w:szCs w:val="20"/>
        </w:rPr>
        <w:t>—dot11SupportedEMLMR</w:t>
      </w:r>
      <w:r>
        <w:rPr>
          <w:rFonts w:ascii="TimesNewRomanPSMT" w:hAnsi="TimesNewRomanPSMT" w:cs="TimesNewRomanPSMT"/>
          <w:color w:val="000000" w:themeColor="text1"/>
          <w:sz w:val="20"/>
          <w:szCs w:val="20"/>
        </w:rPr>
        <w:t>T</w:t>
      </w:r>
      <w:r w:rsidRPr="005C50C0">
        <w:rPr>
          <w:rFonts w:ascii="TimesNewRomanPSMT" w:hAnsi="TimesNewRomanPSMT" w:cs="TimesNewRomanPSMT"/>
          <w:color w:val="000000" w:themeColor="text1"/>
          <w:sz w:val="20"/>
          <w:szCs w:val="20"/>
        </w:rPr>
        <w:t>xNSS</w:t>
      </w:r>
    </w:p>
    <w:p w14:paraId="03936B17" w14:textId="77777777" w:rsidR="004E3868" w:rsidRPr="005C50C0" w:rsidRDefault="004E3868" w:rsidP="005C50C0">
      <w:pPr>
        <w:autoSpaceDE w:val="0"/>
        <w:autoSpaceDN w:val="0"/>
        <w:adjustRightInd w:val="0"/>
        <w:spacing w:after="0" w:line="240" w:lineRule="auto"/>
        <w:rPr>
          <w:rFonts w:ascii="TimesNewRomanPSMT" w:hAnsi="TimesNewRomanPSMT" w:cs="TimesNewRomanPSMT"/>
          <w:color w:val="000000" w:themeColor="text1"/>
          <w:sz w:val="20"/>
          <w:szCs w:val="20"/>
        </w:rPr>
      </w:pPr>
    </w:p>
    <w:p w14:paraId="0685C51E" w14:textId="77777777" w:rsidR="001101ED" w:rsidRPr="001101ED" w:rsidRDefault="001101ED" w:rsidP="005C50C0">
      <w:pPr>
        <w:pStyle w:val="Default"/>
        <w:rPr>
          <w:rFonts w:ascii="TimesNewRomanPSMT" w:eastAsiaTheme="minorEastAsia" w:hAnsi="TimesNewRomanPSMT" w:cs="TimesNewRomanPSMT"/>
          <w:color w:val="000000" w:themeColor="text1"/>
          <w:sz w:val="20"/>
          <w:szCs w:val="20"/>
          <w:lang w:eastAsia="en-US"/>
        </w:rPr>
      </w:pPr>
      <w:r w:rsidRPr="001101ED">
        <w:rPr>
          <w:rFonts w:ascii="TimesNewRomanPSMT" w:eastAsiaTheme="minorEastAsia" w:hAnsi="TimesNewRomanPSMT" w:cs="TimesNewRomanPSMT"/>
          <w:color w:val="000000" w:themeColor="text1"/>
          <w:sz w:val="20"/>
          <w:szCs w:val="20"/>
          <w:lang w:eastAsia="en-US"/>
        </w:rPr>
        <w:t>Dot11StationConfigEntry ::= SEQUENCE</w:t>
      </w:r>
    </w:p>
    <w:p w14:paraId="7A089ED2" w14:textId="600BD592" w:rsidR="001101ED" w:rsidRDefault="001101ED" w:rsidP="005C50C0">
      <w:pPr>
        <w:pStyle w:val="Default"/>
        <w:rPr>
          <w:rFonts w:ascii="TimesNewRomanPSMT" w:eastAsiaTheme="minorEastAsia" w:hAnsi="TimesNewRomanPSMT" w:cs="TimesNewRomanPSMT"/>
          <w:color w:val="000000" w:themeColor="text1"/>
          <w:sz w:val="20"/>
          <w:szCs w:val="20"/>
          <w:lang w:eastAsia="en-US"/>
        </w:rPr>
      </w:pPr>
      <w:r w:rsidRPr="001101ED">
        <w:rPr>
          <w:rFonts w:ascii="TimesNewRomanPSMT" w:eastAsiaTheme="minorEastAsia" w:hAnsi="TimesNewRomanPSMT" w:cs="TimesNewRomanPSMT"/>
          <w:color w:val="000000" w:themeColor="text1"/>
          <w:sz w:val="20"/>
          <w:szCs w:val="20"/>
          <w:lang w:eastAsia="en-US"/>
        </w:rPr>
        <w:t>{</w:t>
      </w:r>
      <w:r>
        <w:rPr>
          <w:rFonts w:ascii="TimesNewRomanPSMT" w:eastAsiaTheme="minorEastAsia" w:hAnsi="TimesNewRomanPSMT" w:cs="TimesNewRomanPSMT"/>
          <w:color w:val="000000" w:themeColor="text1"/>
          <w:sz w:val="20"/>
          <w:szCs w:val="20"/>
          <w:lang w:eastAsia="en-US"/>
        </w:rPr>
        <w:t xml:space="preserve"> </w:t>
      </w:r>
      <w:r w:rsidRPr="001101ED">
        <w:rPr>
          <w:rFonts w:ascii="TimesNewRomanPSMT" w:eastAsiaTheme="minorEastAsia" w:hAnsi="TimesNewRomanPSMT" w:cs="TimesNewRomanPSMT"/>
          <w:color w:val="000000" w:themeColor="text1"/>
          <w:sz w:val="20"/>
          <w:szCs w:val="20"/>
          <w:lang w:eastAsia="en-US"/>
        </w:rPr>
        <w:t>dot11StationID</w:t>
      </w:r>
      <w:r>
        <w:rPr>
          <w:rFonts w:ascii="TimesNewRomanPSMT" w:eastAsiaTheme="minorEastAsia" w:hAnsi="TimesNewRomanPSMT" w:cs="TimesNewRomanPSMT"/>
          <w:color w:val="000000" w:themeColor="text1"/>
          <w:sz w:val="20"/>
          <w:szCs w:val="20"/>
          <w:lang w:eastAsia="en-US"/>
        </w:rPr>
        <w:t xml:space="preserve">             </w:t>
      </w:r>
      <w:r w:rsidR="00D9479B">
        <w:rPr>
          <w:rFonts w:ascii="TimesNewRomanPSMT" w:eastAsiaTheme="minorEastAsia" w:hAnsi="TimesNewRomanPSMT" w:cs="TimesNewRomanPSMT"/>
          <w:color w:val="000000" w:themeColor="text1"/>
          <w:sz w:val="20"/>
          <w:szCs w:val="20"/>
          <w:lang w:eastAsia="en-US"/>
        </w:rPr>
        <w:t xml:space="preserve">                   </w:t>
      </w:r>
      <w:r>
        <w:rPr>
          <w:rFonts w:ascii="TimesNewRomanPSMT" w:eastAsiaTheme="minorEastAsia" w:hAnsi="TimesNewRomanPSMT" w:cs="TimesNewRomanPSMT"/>
          <w:color w:val="000000" w:themeColor="text1"/>
          <w:sz w:val="20"/>
          <w:szCs w:val="20"/>
          <w:lang w:eastAsia="en-US"/>
        </w:rPr>
        <w:t xml:space="preserve"> </w:t>
      </w:r>
      <w:proofErr w:type="spellStart"/>
      <w:r w:rsidRPr="001101ED">
        <w:rPr>
          <w:rFonts w:ascii="TimesNewRomanPSMT" w:eastAsiaTheme="minorEastAsia" w:hAnsi="TimesNewRomanPSMT" w:cs="TimesNewRomanPSMT"/>
          <w:color w:val="000000" w:themeColor="text1"/>
          <w:sz w:val="20"/>
          <w:szCs w:val="20"/>
          <w:lang w:eastAsia="en-US"/>
        </w:rPr>
        <w:t>MacAddress</w:t>
      </w:r>
      <w:proofErr w:type="spellEnd"/>
      <w:r w:rsidRPr="001101ED">
        <w:rPr>
          <w:rFonts w:ascii="TimesNewRomanPSMT" w:eastAsiaTheme="minorEastAsia" w:hAnsi="TimesNewRomanPSMT" w:cs="TimesNewRomanPSMT"/>
          <w:color w:val="000000" w:themeColor="text1"/>
          <w:sz w:val="20"/>
          <w:szCs w:val="20"/>
          <w:lang w:eastAsia="en-US"/>
        </w:rPr>
        <w:t>,</w:t>
      </w:r>
    </w:p>
    <w:p w14:paraId="5BE59889" w14:textId="5B01BE9B" w:rsidR="001101ED" w:rsidRPr="001101ED" w:rsidRDefault="00D9479B" w:rsidP="005C50C0">
      <w:pPr>
        <w:pStyle w:val="Default"/>
        <w:rPr>
          <w:rFonts w:ascii="TimesNewRomanPSMT" w:eastAsiaTheme="minorEastAsia" w:hAnsi="TimesNewRomanPSMT" w:cs="TimesNewRomanPSMT"/>
          <w:color w:val="000000" w:themeColor="text1"/>
          <w:sz w:val="20"/>
          <w:szCs w:val="20"/>
          <w:lang w:eastAsia="en-US"/>
        </w:rPr>
      </w:pPr>
      <w:r>
        <w:rPr>
          <w:rFonts w:ascii="TimesNewRomanPSMT" w:eastAsiaTheme="minorEastAsia" w:hAnsi="TimesNewRomanPSMT" w:cs="TimesNewRomanPSMT"/>
          <w:color w:val="000000" w:themeColor="text1"/>
          <w:sz w:val="20"/>
          <w:szCs w:val="20"/>
          <w:lang w:eastAsia="en-US"/>
        </w:rPr>
        <w:t xml:space="preserve"> </w:t>
      </w:r>
      <w:r w:rsidR="001101ED" w:rsidRPr="001101ED">
        <w:rPr>
          <w:rFonts w:ascii="TimesNewRomanPSMT" w:eastAsiaTheme="minorEastAsia" w:hAnsi="TimesNewRomanPSMT" w:cs="TimesNewRomanPSMT"/>
          <w:color w:val="000000" w:themeColor="text1"/>
          <w:sz w:val="20"/>
          <w:szCs w:val="20"/>
          <w:lang w:eastAsia="en-US"/>
        </w:rPr>
        <w:t>…</w:t>
      </w:r>
    </w:p>
    <w:p w14:paraId="1B821B51" w14:textId="6FF25967" w:rsidR="001101ED" w:rsidRPr="001101ED" w:rsidRDefault="001101ED" w:rsidP="005C50C0">
      <w:pPr>
        <w:pStyle w:val="Default"/>
        <w:rPr>
          <w:rFonts w:ascii="TimesNewRomanPSMT" w:eastAsiaTheme="minorEastAsia" w:hAnsi="TimesNewRomanPSMT" w:cs="TimesNewRomanPSMT"/>
          <w:color w:val="000000" w:themeColor="text1"/>
          <w:sz w:val="20"/>
          <w:szCs w:val="20"/>
          <w:lang w:eastAsia="en-US"/>
        </w:rPr>
      </w:pPr>
      <w:r w:rsidRPr="001101ED">
        <w:rPr>
          <w:rFonts w:ascii="TimesNewRomanPSMT" w:eastAsiaTheme="minorEastAsia" w:hAnsi="TimesNewRomanPSMT" w:cs="TimesNewRomanPSMT"/>
          <w:color w:val="000000" w:themeColor="text1"/>
          <w:sz w:val="20"/>
          <w:szCs w:val="20"/>
          <w:lang w:eastAsia="en-US"/>
        </w:rPr>
        <w:t xml:space="preserve"> dot11BSSMaxIdlePeriodIndicationByNonAPSTA,</w:t>
      </w:r>
      <w:r w:rsidR="00D9479B">
        <w:rPr>
          <w:rFonts w:ascii="TimesNewRomanPSMT" w:eastAsiaTheme="minorEastAsia" w:hAnsi="TimesNewRomanPSMT" w:cs="TimesNewRomanPSMT"/>
          <w:color w:val="000000" w:themeColor="text1"/>
          <w:sz w:val="20"/>
          <w:szCs w:val="20"/>
          <w:lang w:eastAsia="en-US"/>
        </w:rPr>
        <w:t xml:space="preserve">     </w:t>
      </w:r>
      <w:proofErr w:type="spellStart"/>
      <w:r w:rsidRPr="001101ED">
        <w:rPr>
          <w:rFonts w:ascii="TimesNewRomanPSMT" w:eastAsiaTheme="minorEastAsia" w:hAnsi="TimesNewRomanPSMT" w:cs="TimesNewRomanPSMT"/>
          <w:color w:val="000000" w:themeColor="text1"/>
          <w:sz w:val="20"/>
          <w:szCs w:val="20"/>
          <w:lang w:eastAsia="en-US"/>
        </w:rPr>
        <w:t>TruthValue</w:t>
      </w:r>
      <w:proofErr w:type="spellEnd"/>
      <w:r w:rsidRPr="001101ED">
        <w:rPr>
          <w:rFonts w:ascii="TimesNewRomanPSMT" w:eastAsiaTheme="minorEastAsia" w:hAnsi="TimesNewRomanPSMT" w:cs="TimesNewRomanPSMT"/>
          <w:color w:val="000000" w:themeColor="text1"/>
          <w:sz w:val="20"/>
          <w:szCs w:val="20"/>
          <w:lang w:eastAsia="en-US"/>
        </w:rPr>
        <w:t>,</w:t>
      </w:r>
    </w:p>
    <w:p w14:paraId="5CCAF3C2" w14:textId="68005EFC" w:rsidR="001101ED" w:rsidRPr="001101ED" w:rsidRDefault="001101ED" w:rsidP="005C50C0">
      <w:pPr>
        <w:pStyle w:val="Default"/>
        <w:rPr>
          <w:rFonts w:ascii="TimesNewRomanPSMT" w:eastAsiaTheme="minorEastAsia" w:hAnsi="TimesNewRomanPSMT" w:cs="TimesNewRomanPSMT"/>
          <w:color w:val="000000" w:themeColor="text1"/>
          <w:sz w:val="20"/>
          <w:szCs w:val="20"/>
          <w:lang w:eastAsia="en-US"/>
        </w:rPr>
      </w:pPr>
      <w:r w:rsidRPr="001101ED">
        <w:rPr>
          <w:rFonts w:ascii="TimesNewRomanPSMT" w:eastAsiaTheme="minorEastAsia" w:hAnsi="TimesNewRomanPSMT" w:cs="TimesNewRomanPSMT"/>
          <w:color w:val="000000" w:themeColor="text1"/>
          <w:sz w:val="20"/>
          <w:szCs w:val="20"/>
          <w:lang w:eastAsia="en-US"/>
        </w:rPr>
        <w:t xml:space="preserve"> (#1004)(#2246)dot11EHTOptionImplemented,</w:t>
      </w:r>
      <w:r w:rsidR="00D9479B">
        <w:rPr>
          <w:rFonts w:ascii="TimesNewRomanPSMT" w:eastAsiaTheme="minorEastAsia" w:hAnsi="TimesNewRomanPSMT" w:cs="TimesNewRomanPSMT"/>
          <w:color w:val="000000" w:themeColor="text1"/>
          <w:sz w:val="20"/>
          <w:szCs w:val="20"/>
          <w:lang w:eastAsia="en-US"/>
        </w:rPr>
        <w:t xml:space="preserve">        </w:t>
      </w:r>
      <w:proofErr w:type="spellStart"/>
      <w:r w:rsidRPr="001101ED">
        <w:rPr>
          <w:rFonts w:ascii="TimesNewRomanPSMT" w:eastAsiaTheme="minorEastAsia" w:hAnsi="TimesNewRomanPSMT" w:cs="TimesNewRomanPSMT"/>
          <w:color w:val="000000" w:themeColor="text1"/>
          <w:sz w:val="20"/>
          <w:szCs w:val="20"/>
          <w:lang w:eastAsia="en-US"/>
        </w:rPr>
        <w:t>TruthValue</w:t>
      </w:r>
      <w:proofErr w:type="spellEnd"/>
      <w:r w:rsidRPr="001101ED">
        <w:rPr>
          <w:rFonts w:ascii="TimesNewRomanPSMT" w:eastAsiaTheme="minorEastAsia" w:hAnsi="TimesNewRomanPSMT" w:cs="TimesNewRomanPSMT"/>
          <w:color w:val="000000" w:themeColor="text1"/>
          <w:sz w:val="20"/>
          <w:szCs w:val="20"/>
          <w:lang w:eastAsia="en-US"/>
        </w:rPr>
        <w:t>,</w:t>
      </w:r>
    </w:p>
    <w:p w14:paraId="03C01817" w14:textId="0D781BA5" w:rsidR="001101ED" w:rsidRDefault="001101ED" w:rsidP="005C50C0">
      <w:pPr>
        <w:pStyle w:val="Default"/>
        <w:rPr>
          <w:rFonts w:ascii="TimesNewRomanPSMT" w:eastAsiaTheme="minorEastAsia" w:hAnsi="TimesNewRomanPSMT" w:cs="TimesNewRomanPSMT"/>
          <w:color w:val="000000" w:themeColor="text1"/>
          <w:sz w:val="20"/>
          <w:szCs w:val="20"/>
          <w:lang w:eastAsia="en-US"/>
        </w:rPr>
      </w:pPr>
      <w:r w:rsidRPr="001101ED">
        <w:rPr>
          <w:rFonts w:ascii="TimesNewRomanPSMT" w:eastAsiaTheme="minorEastAsia" w:hAnsi="TimesNewRomanPSMT" w:cs="TimesNewRomanPSMT"/>
          <w:color w:val="000000" w:themeColor="text1"/>
          <w:sz w:val="20"/>
          <w:szCs w:val="20"/>
          <w:lang w:eastAsia="en-US"/>
        </w:rPr>
        <w:t xml:space="preserve"> (#3173)dot11EHTBaseLineFeaturesImplementedOnly,</w:t>
      </w:r>
      <w:r w:rsidR="00D9479B">
        <w:rPr>
          <w:rFonts w:ascii="TimesNewRomanPSMT" w:eastAsiaTheme="minorEastAsia" w:hAnsi="TimesNewRomanPSMT" w:cs="TimesNewRomanPSMT"/>
          <w:color w:val="000000" w:themeColor="text1"/>
          <w:sz w:val="20"/>
          <w:szCs w:val="20"/>
          <w:lang w:eastAsia="en-US"/>
        </w:rPr>
        <w:t xml:space="preserve">  </w:t>
      </w:r>
      <w:proofErr w:type="spellStart"/>
      <w:r w:rsidRPr="001101ED">
        <w:rPr>
          <w:rFonts w:ascii="TimesNewRomanPSMT" w:eastAsiaTheme="minorEastAsia" w:hAnsi="TimesNewRomanPSMT" w:cs="TimesNewRomanPSMT"/>
          <w:color w:val="000000" w:themeColor="text1"/>
          <w:sz w:val="20"/>
          <w:szCs w:val="20"/>
          <w:lang w:eastAsia="en-US"/>
        </w:rPr>
        <w:t>TruthValue</w:t>
      </w:r>
      <w:proofErr w:type="spellEnd"/>
      <w:r w:rsidRPr="001101ED">
        <w:rPr>
          <w:rFonts w:ascii="TimesNewRomanPSMT" w:eastAsiaTheme="minorEastAsia" w:hAnsi="TimesNewRomanPSMT" w:cs="TimesNewRomanPSMT"/>
          <w:color w:val="000000" w:themeColor="text1"/>
          <w:sz w:val="20"/>
          <w:szCs w:val="20"/>
          <w:lang w:eastAsia="en-US"/>
        </w:rPr>
        <w:t>,</w:t>
      </w:r>
    </w:p>
    <w:p w14:paraId="1532C4A3" w14:textId="374E1202" w:rsidR="001101ED" w:rsidRDefault="001101ED" w:rsidP="005C50C0">
      <w:pPr>
        <w:pStyle w:val="Default"/>
        <w:rPr>
          <w:rFonts w:ascii="TimesNewRomanPSMT" w:eastAsiaTheme="minorEastAsia" w:hAnsi="TimesNewRomanPSMT" w:cs="TimesNewRomanPSMT"/>
          <w:color w:val="000000" w:themeColor="text1"/>
          <w:sz w:val="20"/>
          <w:szCs w:val="20"/>
          <w:lang w:eastAsia="en-US"/>
        </w:rPr>
      </w:pPr>
      <w:r>
        <w:rPr>
          <w:rFonts w:ascii="TimesNewRomanPSMT" w:eastAsiaTheme="minorEastAsia" w:hAnsi="TimesNewRomanPSMT" w:cs="TimesNewRomanPSMT"/>
          <w:color w:val="000000" w:themeColor="text1"/>
          <w:sz w:val="20"/>
          <w:szCs w:val="20"/>
          <w:lang w:eastAsia="en-US"/>
        </w:rPr>
        <w:t xml:space="preserve"> </w:t>
      </w:r>
      <w:r w:rsidRPr="001101ED">
        <w:rPr>
          <w:rFonts w:ascii="TimesNewRomanPSMT" w:eastAsiaTheme="minorEastAsia" w:hAnsi="TimesNewRomanPSMT" w:cs="TimesNewRomanPSMT"/>
          <w:color w:val="000000" w:themeColor="text1"/>
          <w:sz w:val="20"/>
          <w:szCs w:val="20"/>
          <w:lang w:eastAsia="en-US"/>
        </w:rPr>
        <w:t>dot11EHTNSEPPriorityAccessActivated,</w:t>
      </w:r>
      <w:r w:rsidR="00D9479B">
        <w:rPr>
          <w:rFonts w:ascii="TimesNewRomanPSMT" w:eastAsiaTheme="minorEastAsia" w:hAnsi="TimesNewRomanPSMT" w:cs="TimesNewRomanPSMT"/>
          <w:color w:val="000000" w:themeColor="text1"/>
          <w:sz w:val="20"/>
          <w:szCs w:val="20"/>
          <w:lang w:eastAsia="en-US"/>
        </w:rPr>
        <w:t xml:space="preserve">             </w:t>
      </w:r>
      <w:proofErr w:type="spellStart"/>
      <w:r w:rsidRPr="001101ED">
        <w:rPr>
          <w:rFonts w:ascii="TimesNewRomanPSMT" w:eastAsiaTheme="minorEastAsia" w:hAnsi="TimesNewRomanPSMT" w:cs="TimesNewRomanPSMT"/>
          <w:color w:val="000000" w:themeColor="text1"/>
          <w:sz w:val="20"/>
          <w:szCs w:val="20"/>
          <w:lang w:eastAsia="en-US"/>
        </w:rPr>
        <w:t>TruthValue</w:t>
      </w:r>
      <w:proofErr w:type="spellEnd"/>
      <w:r w:rsidRPr="001101ED">
        <w:rPr>
          <w:rFonts w:ascii="TimesNewRomanPSMT" w:eastAsiaTheme="minorEastAsia" w:hAnsi="TimesNewRomanPSMT" w:cs="TimesNewRomanPSMT"/>
          <w:color w:val="000000" w:themeColor="text1"/>
          <w:sz w:val="20"/>
          <w:szCs w:val="20"/>
          <w:lang w:eastAsia="en-US"/>
        </w:rPr>
        <w:t>,</w:t>
      </w:r>
    </w:p>
    <w:p w14:paraId="486C51B1" w14:textId="7B2C52E8" w:rsidR="00D9479B" w:rsidRDefault="001101ED" w:rsidP="005C50C0">
      <w:pPr>
        <w:pStyle w:val="Default"/>
        <w:rPr>
          <w:ins w:id="311" w:author="Kaiying Lu" w:date="2022-01-17T00:00:00Z"/>
          <w:rFonts w:ascii="TimesNewRomanPSMT" w:eastAsiaTheme="minorEastAsia" w:hAnsi="TimesNewRomanPSMT" w:cs="TimesNewRomanPSMT"/>
          <w:color w:val="000000" w:themeColor="text1"/>
          <w:sz w:val="20"/>
          <w:szCs w:val="20"/>
          <w:lang w:eastAsia="en-US"/>
        </w:rPr>
      </w:pPr>
      <w:r>
        <w:rPr>
          <w:rFonts w:ascii="TimesNewRomanPSMT" w:eastAsiaTheme="minorEastAsia" w:hAnsi="TimesNewRomanPSMT" w:cs="TimesNewRomanPSMT"/>
          <w:color w:val="000000" w:themeColor="text1"/>
          <w:sz w:val="20"/>
          <w:szCs w:val="20"/>
          <w:lang w:eastAsia="en-US"/>
        </w:rPr>
        <w:t xml:space="preserve"> </w:t>
      </w:r>
      <w:r w:rsidRPr="001101ED">
        <w:rPr>
          <w:rFonts w:ascii="TimesNewRomanPSMT" w:eastAsiaTheme="minorEastAsia" w:hAnsi="TimesNewRomanPSMT" w:cs="TimesNewRomanPSMT"/>
          <w:color w:val="000000" w:themeColor="text1"/>
          <w:sz w:val="20"/>
          <w:szCs w:val="20"/>
          <w:lang w:eastAsia="en-US"/>
        </w:rPr>
        <w:t>(#</w:t>
      </w:r>
      <w:proofErr w:type="gramStart"/>
      <w:r w:rsidRPr="001101ED">
        <w:rPr>
          <w:rFonts w:ascii="TimesNewRomanPSMT" w:eastAsiaTheme="minorEastAsia" w:hAnsi="TimesNewRomanPSMT" w:cs="TimesNewRomanPSMT"/>
          <w:color w:val="000000" w:themeColor="text1"/>
          <w:sz w:val="20"/>
          <w:szCs w:val="20"/>
          <w:lang w:eastAsia="en-US"/>
        </w:rPr>
        <w:t>4183)dot</w:t>
      </w:r>
      <w:proofErr w:type="gramEnd"/>
      <w:r w:rsidRPr="001101ED">
        <w:rPr>
          <w:rFonts w:ascii="TimesNewRomanPSMT" w:eastAsiaTheme="minorEastAsia" w:hAnsi="TimesNewRomanPSMT" w:cs="TimesNewRomanPSMT"/>
          <w:color w:val="000000" w:themeColor="text1"/>
          <w:sz w:val="20"/>
          <w:szCs w:val="20"/>
          <w:lang w:eastAsia="en-US"/>
        </w:rPr>
        <w:t>11EHTTXOPSharingTFOptionImplemented</w:t>
      </w:r>
      <w:r w:rsidR="00D9479B">
        <w:rPr>
          <w:rFonts w:ascii="TimesNewRomanPSMT" w:eastAsiaTheme="minorEastAsia" w:hAnsi="TimesNewRomanPSMT" w:cs="TimesNewRomanPSMT"/>
          <w:color w:val="000000" w:themeColor="text1"/>
          <w:sz w:val="20"/>
          <w:szCs w:val="20"/>
          <w:lang w:eastAsia="en-US"/>
        </w:rPr>
        <w:t xml:space="preserve">  </w:t>
      </w:r>
      <w:proofErr w:type="spellStart"/>
      <w:r w:rsidRPr="001101ED">
        <w:rPr>
          <w:rFonts w:ascii="TimesNewRomanPSMT" w:eastAsiaTheme="minorEastAsia" w:hAnsi="TimesNewRomanPSMT" w:cs="TimesNewRomanPSMT"/>
          <w:color w:val="000000" w:themeColor="text1"/>
          <w:sz w:val="20"/>
          <w:szCs w:val="20"/>
          <w:lang w:eastAsia="en-US"/>
        </w:rPr>
        <w:t>TruthValue</w:t>
      </w:r>
      <w:proofErr w:type="spellEnd"/>
      <w:ins w:id="312" w:author="Kaiying Lu" w:date="2022-01-16T23:59:00Z">
        <w:r w:rsidR="00D9479B">
          <w:rPr>
            <w:rFonts w:ascii="TimesNewRomanPSMT" w:eastAsiaTheme="minorEastAsia" w:hAnsi="TimesNewRomanPSMT" w:cs="TimesNewRomanPSMT"/>
            <w:color w:val="000000" w:themeColor="text1"/>
            <w:sz w:val="20"/>
            <w:szCs w:val="20"/>
            <w:lang w:eastAsia="en-US"/>
          </w:rPr>
          <w:t>,</w:t>
        </w:r>
      </w:ins>
    </w:p>
    <w:p w14:paraId="6E757E39" w14:textId="1AB24245" w:rsidR="00D9479B" w:rsidRDefault="00D9479B" w:rsidP="005C50C0">
      <w:pPr>
        <w:pStyle w:val="Default"/>
        <w:rPr>
          <w:ins w:id="313" w:author="Kaiying Lu" w:date="2022-01-16T23:59:00Z"/>
          <w:rFonts w:ascii="TimesNewRomanPSMT" w:eastAsiaTheme="minorEastAsia" w:hAnsi="TimesNewRomanPSMT" w:cs="TimesNewRomanPSMT"/>
          <w:color w:val="000000" w:themeColor="text1"/>
          <w:sz w:val="20"/>
          <w:szCs w:val="20"/>
          <w:lang w:eastAsia="en-US"/>
        </w:rPr>
      </w:pPr>
      <w:ins w:id="314" w:author="Kaiying Lu" w:date="2022-01-17T00:00:00Z">
        <w:r>
          <w:rPr>
            <w:rFonts w:ascii="TimesNewRomanPSMT" w:eastAsiaTheme="minorEastAsia" w:hAnsi="TimesNewRomanPSMT" w:cs="TimesNewRomanPSMT"/>
            <w:color w:val="000000" w:themeColor="text1"/>
            <w:sz w:val="20"/>
            <w:szCs w:val="20"/>
            <w:lang w:eastAsia="en-US"/>
          </w:rPr>
          <w:t xml:space="preserve"> </w:t>
        </w:r>
        <w:r w:rsidRPr="001101ED">
          <w:rPr>
            <w:rFonts w:ascii="TimesNewRomanPSMT" w:eastAsiaTheme="minorEastAsia" w:hAnsi="TimesNewRomanPSMT" w:cs="TimesNewRomanPSMT"/>
            <w:color w:val="000000" w:themeColor="text1"/>
            <w:sz w:val="20"/>
            <w:szCs w:val="20"/>
            <w:lang w:eastAsia="en-US"/>
          </w:rPr>
          <w:t>(#</w:t>
        </w:r>
        <w:proofErr w:type="gramStart"/>
        <w:r w:rsidRPr="001101ED">
          <w:rPr>
            <w:rFonts w:ascii="TimesNewRomanPSMT" w:eastAsiaTheme="minorEastAsia" w:hAnsi="TimesNewRomanPSMT" w:cs="TimesNewRomanPSMT"/>
            <w:color w:val="000000" w:themeColor="text1"/>
            <w:sz w:val="20"/>
            <w:szCs w:val="20"/>
            <w:lang w:eastAsia="en-US"/>
          </w:rPr>
          <w:t>4</w:t>
        </w:r>
        <w:r>
          <w:rPr>
            <w:rFonts w:ascii="TimesNewRomanPSMT" w:eastAsiaTheme="minorEastAsia" w:hAnsi="TimesNewRomanPSMT" w:cs="TimesNewRomanPSMT"/>
            <w:color w:val="000000" w:themeColor="text1"/>
            <w:sz w:val="20"/>
            <w:szCs w:val="20"/>
            <w:lang w:eastAsia="en-US"/>
          </w:rPr>
          <w:t>206</w:t>
        </w:r>
        <w:r w:rsidRPr="001101ED">
          <w:rPr>
            <w:rFonts w:ascii="TimesNewRomanPSMT" w:eastAsiaTheme="minorEastAsia" w:hAnsi="TimesNewRomanPSMT" w:cs="TimesNewRomanPSMT"/>
            <w:color w:val="000000" w:themeColor="text1"/>
            <w:sz w:val="20"/>
            <w:szCs w:val="20"/>
            <w:lang w:eastAsia="en-US"/>
          </w:rPr>
          <w:t>)dot</w:t>
        </w:r>
        <w:proofErr w:type="gramEnd"/>
        <w:r w:rsidRPr="001101ED">
          <w:rPr>
            <w:rFonts w:ascii="TimesNewRomanPSMT" w:eastAsiaTheme="minorEastAsia" w:hAnsi="TimesNewRomanPSMT" w:cs="TimesNewRomanPSMT"/>
            <w:color w:val="000000" w:themeColor="text1"/>
            <w:sz w:val="20"/>
            <w:szCs w:val="20"/>
            <w:lang w:eastAsia="en-US"/>
          </w:rPr>
          <w:t>11E</w:t>
        </w:r>
        <w:r>
          <w:rPr>
            <w:rFonts w:ascii="TimesNewRomanPSMT" w:eastAsiaTheme="minorEastAsia" w:hAnsi="TimesNewRomanPSMT" w:cs="TimesNewRomanPSMT"/>
            <w:color w:val="000000" w:themeColor="text1"/>
            <w:sz w:val="20"/>
            <w:szCs w:val="20"/>
            <w:lang w:eastAsia="en-US"/>
          </w:rPr>
          <w:t>HTNSTRMobileAPMLD</w:t>
        </w:r>
        <w:r w:rsidRPr="001101ED">
          <w:rPr>
            <w:rFonts w:ascii="TimesNewRomanPSMT" w:eastAsiaTheme="minorEastAsia" w:hAnsi="TimesNewRomanPSMT" w:cs="TimesNewRomanPSMT"/>
            <w:color w:val="000000" w:themeColor="text1"/>
            <w:sz w:val="20"/>
            <w:szCs w:val="20"/>
            <w:lang w:eastAsia="en-US"/>
          </w:rPr>
          <w:t>Implemented</w:t>
        </w:r>
        <w:r>
          <w:rPr>
            <w:rFonts w:ascii="TimesNewRomanPSMT" w:eastAsiaTheme="minorEastAsia" w:hAnsi="TimesNewRomanPSMT" w:cs="TimesNewRomanPSMT"/>
            <w:color w:val="000000" w:themeColor="text1"/>
            <w:sz w:val="20"/>
            <w:szCs w:val="20"/>
            <w:lang w:eastAsia="en-US"/>
          </w:rPr>
          <w:t xml:space="preserve">    </w:t>
        </w:r>
        <w:proofErr w:type="spellStart"/>
        <w:r w:rsidRPr="001101ED">
          <w:rPr>
            <w:rFonts w:ascii="TimesNewRomanPSMT" w:eastAsiaTheme="minorEastAsia" w:hAnsi="TimesNewRomanPSMT" w:cs="TimesNewRomanPSMT"/>
            <w:color w:val="000000" w:themeColor="text1"/>
            <w:sz w:val="20"/>
            <w:szCs w:val="20"/>
            <w:lang w:eastAsia="en-US"/>
          </w:rPr>
          <w:t>TruthValue</w:t>
        </w:r>
      </w:ins>
      <w:proofErr w:type="spellEnd"/>
    </w:p>
    <w:p w14:paraId="4A3EB250" w14:textId="73636D7D" w:rsidR="001101ED" w:rsidRPr="005C50C0" w:rsidRDefault="001101ED" w:rsidP="005C50C0">
      <w:pPr>
        <w:pStyle w:val="Default"/>
        <w:rPr>
          <w:ins w:id="315" w:author="Kaiying Lu" w:date="2022-01-16T23:45:00Z"/>
          <w:color w:val="000000" w:themeColor="text1"/>
        </w:rPr>
      </w:pPr>
      <w:r w:rsidRPr="001101ED">
        <w:rPr>
          <w:rFonts w:ascii="TimesNewRomanPSMT" w:eastAsiaTheme="minorEastAsia" w:hAnsi="TimesNewRomanPSMT" w:cs="TimesNewRomanPSMT"/>
          <w:color w:val="000000" w:themeColor="text1"/>
          <w:sz w:val="20"/>
          <w:szCs w:val="20"/>
          <w:lang w:eastAsia="en-US"/>
        </w:rPr>
        <w:t>}</w:t>
      </w:r>
    </w:p>
    <w:p w14:paraId="2F9A586A" w14:textId="77777777" w:rsidR="00D9479B" w:rsidRDefault="00D9479B" w:rsidP="004310AC">
      <w:pPr>
        <w:pStyle w:val="SP19172307"/>
        <w:rPr>
          <w:ins w:id="316" w:author="Kaiying Lu" w:date="2022-01-17T00:00:00Z"/>
          <w:rStyle w:val="SC194001"/>
        </w:rPr>
      </w:pPr>
    </w:p>
    <w:p w14:paraId="3351AF3D" w14:textId="77777777" w:rsidR="00D9479B" w:rsidRDefault="00D9479B" w:rsidP="004310AC">
      <w:pPr>
        <w:pStyle w:val="SP19172307"/>
        <w:rPr>
          <w:ins w:id="317" w:author="Kaiying Lu" w:date="2022-01-17T00:00:00Z"/>
          <w:rStyle w:val="SC194001"/>
        </w:rPr>
      </w:pPr>
    </w:p>
    <w:p w14:paraId="74DAD456" w14:textId="4F3EB279" w:rsidR="004310AC" w:rsidRDefault="004310AC" w:rsidP="004310AC">
      <w:pPr>
        <w:pStyle w:val="SP19172307"/>
        <w:rPr>
          <w:ins w:id="318" w:author="Kaiying Lu" w:date="2022-01-16T23:33:00Z"/>
          <w:color w:val="000000"/>
          <w:sz w:val="18"/>
          <w:szCs w:val="18"/>
        </w:rPr>
      </w:pPr>
      <w:ins w:id="319" w:author="Kaiying Lu" w:date="2022-01-16T23:33:00Z">
        <w:r>
          <w:rPr>
            <w:rStyle w:val="SC194001"/>
          </w:rPr>
          <w:t>dot11EHT</w:t>
        </w:r>
      </w:ins>
      <w:ins w:id="320" w:author="Kaiying Lu" w:date="2022-01-16T23:35:00Z">
        <w:r>
          <w:rPr>
            <w:rStyle w:val="SC194001"/>
          </w:rPr>
          <w:t>NSTRMobileAPMLD</w:t>
        </w:r>
      </w:ins>
      <w:ins w:id="321" w:author="Kaiying Lu" w:date="2022-01-16T23:33:00Z">
        <w:r>
          <w:rPr>
            <w:rStyle w:val="SC194001"/>
          </w:rPr>
          <w:t>Implemented</w:t>
        </w:r>
      </w:ins>
      <w:ins w:id="322" w:author="Kaiying Lu" w:date="2022-01-16T23:35:00Z">
        <w:r>
          <w:rPr>
            <w:rStyle w:val="SC194001"/>
          </w:rPr>
          <w:t xml:space="preserve"> </w:t>
        </w:r>
      </w:ins>
      <w:ins w:id="323" w:author="Kaiying Lu" w:date="2022-01-16T23:33:00Z">
        <w:r>
          <w:rPr>
            <w:rStyle w:val="SC194001"/>
          </w:rPr>
          <w:t>OBJECT-</w:t>
        </w:r>
        <w:proofErr w:type="gramStart"/>
        <w:r>
          <w:rPr>
            <w:rStyle w:val="SC194001"/>
          </w:rPr>
          <w:t>TYPE</w:t>
        </w:r>
        <w:r>
          <w:rPr>
            <w:rStyle w:val="SC194053"/>
          </w:rPr>
          <w:t>(</w:t>
        </w:r>
        <w:proofErr w:type="gramEnd"/>
        <w:r>
          <w:rPr>
            <w:rStyle w:val="SC194053"/>
          </w:rPr>
          <w:t>#</w:t>
        </w:r>
      </w:ins>
      <w:ins w:id="324" w:author="Kaiying Lu" w:date="2022-01-16T23:36:00Z">
        <w:r>
          <w:rPr>
            <w:rStyle w:val="SC194053"/>
          </w:rPr>
          <w:t>4206</w:t>
        </w:r>
      </w:ins>
      <w:ins w:id="325" w:author="Kaiying Lu" w:date="2022-01-16T23:33:00Z">
        <w:r>
          <w:rPr>
            <w:rStyle w:val="SC194053"/>
          </w:rPr>
          <w:t>)</w:t>
        </w:r>
      </w:ins>
    </w:p>
    <w:p w14:paraId="0A10EFFD" w14:textId="77777777" w:rsidR="004310AC" w:rsidRDefault="004310AC" w:rsidP="004310AC">
      <w:pPr>
        <w:pStyle w:val="SP19172307"/>
        <w:ind w:left="720"/>
        <w:rPr>
          <w:ins w:id="326" w:author="Kaiying Lu" w:date="2022-01-16T23:33:00Z"/>
          <w:color w:val="000000"/>
          <w:sz w:val="18"/>
          <w:szCs w:val="18"/>
        </w:rPr>
      </w:pPr>
      <w:ins w:id="327" w:author="Kaiying Lu" w:date="2022-01-16T23:33:00Z">
        <w:r>
          <w:rPr>
            <w:rStyle w:val="SC194001"/>
          </w:rPr>
          <w:t xml:space="preserve">SYNTAX </w:t>
        </w:r>
        <w:proofErr w:type="spellStart"/>
        <w:r>
          <w:rPr>
            <w:rStyle w:val="SC194001"/>
          </w:rPr>
          <w:t>TruthValue</w:t>
        </w:r>
        <w:proofErr w:type="spellEnd"/>
      </w:ins>
    </w:p>
    <w:p w14:paraId="46D3836B" w14:textId="77777777" w:rsidR="004310AC" w:rsidRDefault="004310AC" w:rsidP="004310AC">
      <w:pPr>
        <w:pStyle w:val="SP19172307"/>
        <w:ind w:left="720"/>
        <w:rPr>
          <w:ins w:id="328" w:author="Kaiying Lu" w:date="2022-01-16T23:33:00Z"/>
          <w:color w:val="000000"/>
          <w:sz w:val="18"/>
          <w:szCs w:val="18"/>
        </w:rPr>
      </w:pPr>
      <w:ins w:id="329" w:author="Kaiying Lu" w:date="2022-01-16T23:33:00Z">
        <w:r>
          <w:rPr>
            <w:rStyle w:val="SC194001"/>
          </w:rPr>
          <w:t>MAX-ACCESS read-only</w:t>
        </w:r>
      </w:ins>
    </w:p>
    <w:p w14:paraId="3B6576CA" w14:textId="77777777" w:rsidR="004310AC" w:rsidRDefault="004310AC" w:rsidP="004310AC">
      <w:pPr>
        <w:pStyle w:val="SP19172307"/>
        <w:ind w:left="720"/>
        <w:rPr>
          <w:ins w:id="330" w:author="Kaiying Lu" w:date="2022-01-16T23:33:00Z"/>
          <w:color w:val="000000"/>
          <w:sz w:val="18"/>
          <w:szCs w:val="18"/>
        </w:rPr>
      </w:pPr>
      <w:ins w:id="331" w:author="Kaiying Lu" w:date="2022-01-16T23:33:00Z">
        <w:r>
          <w:rPr>
            <w:rStyle w:val="SC194001"/>
          </w:rPr>
          <w:t>STATUS current</w:t>
        </w:r>
      </w:ins>
    </w:p>
    <w:p w14:paraId="3E8AF1D5" w14:textId="77777777" w:rsidR="004310AC" w:rsidRDefault="004310AC" w:rsidP="004310AC">
      <w:pPr>
        <w:pStyle w:val="SP19172307"/>
        <w:ind w:left="720"/>
        <w:rPr>
          <w:ins w:id="332" w:author="Kaiying Lu" w:date="2022-01-16T23:33:00Z"/>
          <w:color w:val="000000"/>
          <w:sz w:val="18"/>
          <w:szCs w:val="18"/>
        </w:rPr>
      </w:pPr>
      <w:ins w:id="333" w:author="Kaiying Lu" w:date="2022-01-16T23:33:00Z">
        <w:r>
          <w:rPr>
            <w:rStyle w:val="SC194001"/>
          </w:rPr>
          <w:t>DESCRIPTION</w:t>
        </w:r>
      </w:ins>
    </w:p>
    <w:p w14:paraId="736C5909" w14:textId="77777777" w:rsidR="004310AC" w:rsidRDefault="004310AC" w:rsidP="004310AC">
      <w:pPr>
        <w:pStyle w:val="SP19172307"/>
        <w:ind w:left="720"/>
        <w:rPr>
          <w:ins w:id="334" w:author="Kaiying Lu" w:date="2022-01-16T23:33:00Z"/>
          <w:color w:val="000000"/>
          <w:sz w:val="18"/>
          <w:szCs w:val="18"/>
        </w:rPr>
      </w:pPr>
      <w:ins w:id="335" w:author="Kaiying Lu" w:date="2022-01-16T23:33:00Z">
        <w:r>
          <w:rPr>
            <w:rStyle w:val="SC194001"/>
          </w:rPr>
          <w:t>"This is a capability variable.</w:t>
        </w:r>
      </w:ins>
    </w:p>
    <w:p w14:paraId="1EA09440" w14:textId="77777777" w:rsidR="004310AC" w:rsidRDefault="004310AC" w:rsidP="004310AC">
      <w:pPr>
        <w:pStyle w:val="SP19172307"/>
        <w:ind w:left="720"/>
        <w:rPr>
          <w:ins w:id="336" w:author="Kaiying Lu" w:date="2022-01-16T23:33:00Z"/>
          <w:color w:val="000000"/>
          <w:sz w:val="18"/>
          <w:szCs w:val="18"/>
        </w:rPr>
      </w:pPr>
      <w:ins w:id="337" w:author="Kaiying Lu" w:date="2022-01-16T23:33:00Z">
        <w:r>
          <w:rPr>
            <w:rStyle w:val="SC194001"/>
          </w:rPr>
          <w:t>Its value is determined by device capabilities.</w:t>
        </w:r>
      </w:ins>
    </w:p>
    <w:p w14:paraId="35F5492E" w14:textId="018D620C" w:rsidR="004310AC" w:rsidRDefault="004310AC" w:rsidP="004310AC">
      <w:pPr>
        <w:pStyle w:val="SP19172307"/>
        <w:ind w:left="720"/>
        <w:rPr>
          <w:ins w:id="338" w:author="Kaiying Lu" w:date="2022-01-16T23:41:00Z"/>
          <w:rStyle w:val="SC194001"/>
        </w:rPr>
      </w:pPr>
      <w:ins w:id="339" w:author="Kaiying Lu" w:date="2022-01-16T23:33:00Z">
        <w:r>
          <w:rPr>
            <w:rStyle w:val="SC194001"/>
          </w:rPr>
          <w:t>This attribute, when true, indicates th</w:t>
        </w:r>
      </w:ins>
      <w:ins w:id="340" w:author="Kaiying Lu" w:date="2022-01-16T23:40:00Z">
        <w:r>
          <w:rPr>
            <w:rStyle w:val="SC194001"/>
          </w:rPr>
          <w:t xml:space="preserve">e ability of </w:t>
        </w:r>
      </w:ins>
      <w:ins w:id="341" w:author="Kaiying Lu" w:date="2022-01-16T23:33:00Z">
        <w:r>
          <w:rPr>
            <w:rStyle w:val="SC194001"/>
          </w:rPr>
          <w:t>the</w:t>
        </w:r>
      </w:ins>
      <w:ins w:id="342" w:author="Kaiying Lu" w:date="2022-01-16T23:43:00Z">
        <w:r>
          <w:rPr>
            <w:rStyle w:val="SC194001"/>
          </w:rPr>
          <w:t xml:space="preserve"> EHT</w:t>
        </w:r>
      </w:ins>
      <w:ins w:id="343" w:author="Kaiying Lu" w:date="2022-01-16T23:33:00Z">
        <w:r>
          <w:rPr>
            <w:rStyle w:val="SC194001"/>
          </w:rPr>
          <w:t xml:space="preserve"> </w:t>
        </w:r>
      </w:ins>
      <w:ins w:id="344" w:author="Kaiying Lu" w:date="2022-01-16T23:40:00Z">
        <w:r>
          <w:rPr>
            <w:rStyle w:val="SC194001"/>
          </w:rPr>
          <w:t>STA to support</w:t>
        </w:r>
      </w:ins>
      <w:ins w:id="345" w:author="Kaiying Lu" w:date="2022-01-16T23:33:00Z">
        <w:r>
          <w:rPr>
            <w:rStyle w:val="SC194001"/>
          </w:rPr>
          <w:t xml:space="preserve"> </w:t>
        </w:r>
      </w:ins>
      <w:ins w:id="346" w:author="Kaiying Lu" w:date="2022-01-16T23:37:00Z">
        <w:r>
          <w:rPr>
            <w:rStyle w:val="SC194001"/>
          </w:rPr>
          <w:t>NSTR</w:t>
        </w:r>
      </w:ins>
      <w:ins w:id="347" w:author="Kaiying Lu" w:date="2022-01-16T23:38:00Z">
        <w:r>
          <w:rPr>
            <w:rStyle w:val="SC194001"/>
          </w:rPr>
          <w:t xml:space="preserve"> mobile AP </w:t>
        </w:r>
      </w:ins>
      <w:ins w:id="348" w:author="Kaiying Lu" w:date="2022-01-16T23:40:00Z">
        <w:r>
          <w:rPr>
            <w:rStyle w:val="SC194001"/>
          </w:rPr>
          <w:t>multi-link</w:t>
        </w:r>
      </w:ins>
      <w:ins w:id="349" w:author="Kaiying Lu" w:date="2022-01-16T23:38:00Z">
        <w:r>
          <w:rPr>
            <w:rStyle w:val="SC194001"/>
          </w:rPr>
          <w:t xml:space="preserve"> operation</w:t>
        </w:r>
      </w:ins>
      <w:ins w:id="350" w:author="Kaiying Lu" w:date="2022-01-16T23:33:00Z">
        <w:r>
          <w:rPr>
            <w:rStyle w:val="SC194001"/>
          </w:rPr>
          <w:t>.</w:t>
        </w:r>
      </w:ins>
      <w:ins w:id="351" w:author="Kaiying Lu" w:date="2022-01-17T00:01:00Z">
        <w:r w:rsidR="00D9479B">
          <w:rPr>
            <w:rStyle w:val="SC194001"/>
          </w:rPr>
          <w:t xml:space="preserve"> </w:t>
        </w:r>
      </w:ins>
      <w:ins w:id="352" w:author="Kaiying Lu" w:date="2022-01-16T23:41:00Z">
        <w:r>
          <w:rPr>
            <w:rStyle w:val="SC194001"/>
          </w:rPr>
          <w:t>If the attribute</w:t>
        </w:r>
      </w:ins>
      <w:ins w:id="353" w:author="Kaiying Lu" w:date="2022-01-16T23:42:00Z">
        <w:r>
          <w:rPr>
            <w:rStyle w:val="SC194001"/>
          </w:rPr>
          <w:t xml:space="preserve"> is</w:t>
        </w:r>
      </w:ins>
      <w:ins w:id="354" w:author="Kaiying Lu" w:date="2022-01-16T23:41:00Z">
        <w:r>
          <w:rPr>
            <w:rStyle w:val="SC194001"/>
          </w:rPr>
          <w:t xml:space="preserve"> false, the </w:t>
        </w:r>
      </w:ins>
      <w:ins w:id="355" w:author="Kaiying Lu" w:date="2022-01-17T00:01:00Z">
        <w:r w:rsidR="00D9479B">
          <w:rPr>
            <w:rStyle w:val="SC194001"/>
          </w:rPr>
          <w:t xml:space="preserve">EHT </w:t>
        </w:r>
      </w:ins>
      <w:ins w:id="356" w:author="Kaiying Lu" w:date="2022-01-16T23:41:00Z">
        <w:r>
          <w:rPr>
            <w:rStyle w:val="SC194001"/>
          </w:rPr>
          <w:t xml:space="preserve">STA </w:t>
        </w:r>
      </w:ins>
      <w:ins w:id="357" w:author="Kaiying Lu" w:date="2022-01-17T00:01:00Z">
        <w:r w:rsidR="00D9479B">
          <w:rPr>
            <w:rStyle w:val="SC194001"/>
          </w:rPr>
          <w:t>does no</w:t>
        </w:r>
      </w:ins>
      <w:ins w:id="358" w:author="Kaiying Lu" w:date="2022-01-16T23:41:00Z">
        <w:r>
          <w:rPr>
            <w:rStyle w:val="SC194001"/>
          </w:rPr>
          <w:t>t support NSTR mobile AP multi-link operation.</w:t>
        </w:r>
      </w:ins>
    </w:p>
    <w:p w14:paraId="116416F9" w14:textId="0BA81147" w:rsidR="004310AC" w:rsidRDefault="004310AC" w:rsidP="004310AC">
      <w:pPr>
        <w:pStyle w:val="SP19172307"/>
        <w:ind w:left="720"/>
        <w:rPr>
          <w:ins w:id="359" w:author="Kaiying Lu" w:date="2022-01-16T23:33:00Z"/>
          <w:color w:val="000000"/>
          <w:sz w:val="18"/>
          <w:szCs w:val="18"/>
        </w:rPr>
      </w:pPr>
      <w:ins w:id="360" w:author="Kaiying Lu" w:date="2022-01-16T23:33:00Z">
        <w:r>
          <w:rPr>
            <w:rStyle w:val="SC194001"/>
          </w:rPr>
          <w:t>"</w:t>
        </w:r>
      </w:ins>
    </w:p>
    <w:p w14:paraId="0A3BA8A8" w14:textId="02FECD53" w:rsidR="00EE29A5" w:rsidDel="004E3868" w:rsidRDefault="004310AC" w:rsidP="004310AC">
      <w:pPr>
        <w:autoSpaceDE w:val="0"/>
        <w:autoSpaceDN w:val="0"/>
        <w:adjustRightInd w:val="0"/>
        <w:spacing w:before="240" w:after="240" w:line="240" w:lineRule="auto"/>
        <w:rPr>
          <w:ins w:id="361" w:author="Kaiying Lu [2]" w:date="2021-10-05T14:49:00Z"/>
          <w:del w:id="362" w:author="Kaiying Lu" w:date="2022-01-16T23:27:00Z"/>
          <w:rFonts w:ascii="Times New Roman" w:hAnsi="Times New Roman" w:cs="Times New Roman"/>
          <w:sz w:val="20"/>
          <w:szCs w:val="20"/>
        </w:rPr>
      </w:pPr>
      <w:proofErr w:type="gramStart"/>
      <w:ins w:id="363" w:author="Kaiying Lu" w:date="2022-01-16T23:33:00Z">
        <w:r>
          <w:rPr>
            <w:rStyle w:val="SC194001"/>
          </w:rPr>
          <w:t>::</w:t>
        </w:r>
        <w:proofErr w:type="gramEnd"/>
        <w:r>
          <w:rPr>
            <w:rStyle w:val="SC194001"/>
          </w:rPr>
          <w:t xml:space="preserve">= { dot11StationConfigEntry </w:t>
        </w:r>
        <w:r>
          <w:rPr>
            <w:rStyle w:val="SC194001"/>
            <w:color w:val="FF0000"/>
          </w:rPr>
          <w:t>&lt;</w:t>
        </w:r>
      </w:ins>
      <w:ins w:id="364" w:author="Kaiying Lu" w:date="2022-01-17T00:03:00Z">
        <w:r w:rsidR="00D9479B">
          <w:rPr>
            <w:sz w:val="18"/>
            <w:szCs w:val="18"/>
          </w:rPr>
          <w:t>Last assigned+1}</w:t>
        </w:r>
        <w:r w:rsidR="00D9479B">
          <w:rPr>
            <w:rStyle w:val="SC194001"/>
            <w:color w:val="FF0000"/>
          </w:rPr>
          <w:t xml:space="preserve"> </w:t>
        </w:r>
      </w:ins>
      <w:ins w:id="365" w:author="Kaiying Lu" w:date="2022-01-16T23:33:00Z">
        <w:r>
          <w:rPr>
            <w:rStyle w:val="SC194001"/>
            <w:color w:val="FF0000"/>
          </w:rPr>
          <w:t xml:space="preserve">&gt; </w:t>
        </w:r>
        <w:r>
          <w:rPr>
            <w:rStyle w:val="SC194001"/>
          </w:rPr>
          <w:t>}</w:t>
        </w:r>
      </w:ins>
    </w:p>
    <w:p w14:paraId="086FD074" w14:textId="2278FC0A" w:rsidR="008D24F3" w:rsidDel="004E3868" w:rsidRDefault="008D24F3" w:rsidP="008D24F3">
      <w:pPr>
        <w:jc w:val="both"/>
        <w:rPr>
          <w:del w:id="366" w:author="Kaiying Lu" w:date="2022-01-16T23:27:00Z"/>
          <w:sz w:val="20"/>
          <w:lang w:eastAsia="ko-KR"/>
        </w:rPr>
      </w:pPr>
    </w:p>
    <w:p w14:paraId="58B52CD6" w14:textId="77777777" w:rsidR="001E72D7" w:rsidRDefault="001E72D7" w:rsidP="00441C95">
      <w:pPr>
        <w:rPr>
          <w:bCs/>
        </w:rPr>
      </w:pPr>
    </w:p>
    <w:p w14:paraId="4F1F5C68" w14:textId="01687170" w:rsidR="003D6D7F" w:rsidRDefault="003D6D7F" w:rsidP="00441C95">
      <w:pPr>
        <w:rPr>
          <w:bCs/>
        </w:rPr>
      </w:pPr>
    </w:p>
    <w:p w14:paraId="6DBF9B81" w14:textId="6A28E79C" w:rsidR="002B76DE" w:rsidRDefault="002B76DE" w:rsidP="002B76DE">
      <w:pPr>
        <w:jc w:val="both"/>
        <w:rPr>
          <w:ins w:id="367" w:author="Kaiying Lu" w:date="2022-01-17T00:20:00Z"/>
          <w:b/>
          <w:color w:val="FF0000"/>
          <w:sz w:val="20"/>
          <w:lang w:eastAsia="ko-KR"/>
        </w:rPr>
      </w:pPr>
      <w:ins w:id="368" w:author="Kaiying Lu" w:date="2022-01-17T00:20:00Z">
        <w:r>
          <w:rPr>
            <w:b/>
            <w:color w:val="FF0000"/>
            <w:sz w:val="20"/>
            <w:lang w:eastAsia="ko-KR"/>
          </w:rPr>
          <w:t>Straw Poll: Do you support to incorporate the proposed draft text in this document 11-21/1786</w:t>
        </w:r>
      </w:ins>
      <w:ins w:id="369" w:author="Kaiying Lu" w:date="2022-01-20T10:00:00Z">
        <w:r w:rsidR="00C0298D">
          <w:rPr>
            <w:b/>
            <w:color w:val="FF0000"/>
            <w:sz w:val="20"/>
            <w:lang w:eastAsia="ko-KR"/>
          </w:rPr>
          <w:t>r</w:t>
        </w:r>
      </w:ins>
      <w:ins w:id="370" w:author="Kaiying Lu" w:date="2022-01-24T22:15:00Z">
        <w:r w:rsidR="00CD67A1">
          <w:rPr>
            <w:b/>
            <w:color w:val="FF0000"/>
            <w:sz w:val="20"/>
            <w:lang w:eastAsia="ko-KR"/>
          </w:rPr>
          <w:t>5</w:t>
        </w:r>
      </w:ins>
      <w:ins w:id="371" w:author="Kaiying Lu" w:date="2022-01-17T00:20:00Z">
        <w:r>
          <w:rPr>
            <w:b/>
            <w:color w:val="FF0000"/>
            <w:sz w:val="20"/>
            <w:lang w:eastAsia="ko-KR"/>
          </w:rPr>
          <w:t xml:space="preserve"> to the next revision of </w:t>
        </w:r>
        <w:proofErr w:type="spellStart"/>
        <w:r>
          <w:rPr>
            <w:b/>
            <w:color w:val="FF0000"/>
            <w:sz w:val="20"/>
            <w:lang w:eastAsia="ko-KR"/>
          </w:rPr>
          <w:t>TGbe</w:t>
        </w:r>
        <w:proofErr w:type="spellEnd"/>
        <w:r>
          <w:rPr>
            <w:b/>
            <w:color w:val="FF0000"/>
            <w:sz w:val="20"/>
            <w:lang w:eastAsia="ko-KR"/>
          </w:rPr>
          <w:t xml:space="preserve"> Draft?</w:t>
        </w:r>
      </w:ins>
    </w:p>
    <w:p w14:paraId="4B1D713F" w14:textId="6ABDA530" w:rsidR="00A811C1" w:rsidRPr="003D6D7F" w:rsidRDefault="002B76DE" w:rsidP="002B76DE">
      <w:pPr>
        <w:rPr>
          <w:bCs/>
        </w:rPr>
      </w:pPr>
      <w:ins w:id="372" w:author="Kaiying Lu" w:date="2022-01-17T00:20:00Z">
        <w:r>
          <w:rPr>
            <w:b/>
            <w:color w:val="FF0000"/>
            <w:sz w:val="20"/>
            <w:lang w:eastAsia="ko-KR"/>
          </w:rPr>
          <w:t>Result: Yes/No/Abstain</w:t>
        </w:r>
      </w:ins>
    </w:p>
    <w:sectPr w:rsidR="00A811C1" w:rsidRPr="003D6D7F" w:rsidSect="007D4BEF">
      <w:headerReference w:type="even" r:id="rId15"/>
      <w:headerReference w:type="default" r:id="rId16"/>
      <w:footerReference w:type="even" r:id="rId17"/>
      <w:footerReference w:type="default" r:id="rId18"/>
      <w:pgSz w:w="12240" w:h="15840"/>
      <w:pgMar w:top="1440" w:right="1800" w:bottom="1440" w:left="1800" w:header="720" w:footer="720" w:gutter="0"/>
      <w:cols w:space="720"/>
      <w:noEndnote/>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5" w:author="Abhishek Patil" w:date="2021-12-07T01:20:00Z" w:initials="AP">
    <w:p w14:paraId="1515BF05" w14:textId="77777777" w:rsidR="008A137E" w:rsidRDefault="008A137E">
      <w:pPr>
        <w:pStyle w:val="CommentText"/>
      </w:pPr>
      <w:r>
        <w:rPr>
          <w:rStyle w:val="CommentReference"/>
        </w:rPr>
        <w:annotationRef/>
      </w:r>
      <w:r>
        <w:t>I don’t see a resolution for this CID.</w:t>
      </w:r>
    </w:p>
    <w:p w14:paraId="0250BEC3" w14:textId="3AF4A61B" w:rsidR="008A137E" w:rsidRDefault="008A137E">
      <w:pPr>
        <w:pStyle w:val="CommentText"/>
      </w:pPr>
      <w:r>
        <w:t>I also noticed that Arik is working on a similar change and that you are in touch w/ him. It would be good if only one of you brings the change to reduce confusion or conflict of the proposed changes.</w:t>
      </w:r>
    </w:p>
  </w:comment>
  <w:comment w:id="16" w:author="Kaiying Lu [2]" w:date="2021-12-06T14:40:00Z" w:initials="KL">
    <w:p w14:paraId="0C77E4CF" w14:textId="4930B1E3" w:rsidR="008A137E" w:rsidRDefault="008A137E">
      <w:pPr>
        <w:pStyle w:val="CommentText"/>
      </w:pPr>
      <w:r>
        <w:rPr>
          <w:rStyle w:val="CommentReference"/>
        </w:rPr>
        <w:annotationRef/>
      </w:r>
      <w:r>
        <w:t>Yes, I will defer this CID. Forgot to delete it here. Thanks.</w:t>
      </w:r>
    </w:p>
  </w:comment>
  <w:comment w:id="85" w:author="Kaiying Lu" w:date="2022-01-24T23:06:00Z" w:initials="KL">
    <w:p w14:paraId="11624455" w14:textId="10777A03" w:rsidR="00267930" w:rsidRDefault="00267930">
      <w:pPr>
        <w:pStyle w:val="CommentText"/>
      </w:pPr>
      <w:r>
        <w:rPr>
          <w:rStyle w:val="CommentReference"/>
        </w:rPr>
        <w:annotationRef/>
      </w:r>
      <w:r>
        <w:t xml:space="preserve">Defer CID </w:t>
      </w:r>
      <w:r>
        <w:t>5267 for further discussion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0250BEC3" w15:done="0"/>
  <w15:commentEx w15:paraId="0C77E4CF" w15:paraIdParent="0250BEC3" w15:done="0"/>
  <w15:commentEx w15:paraId="1162445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58465B" w16cex:dateUtc="2021-12-06T16:20:00Z"/>
  <w16cex:commentExtensible w16cex:durableId="2559BFD4" w16cex:dateUtc="2021-12-06T05:40:00Z"/>
  <w16cex:commentExtensible w16cex:durableId="2599AF7B" w16cex:dateUtc="2022-01-25T07: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250BEC3" w16cid:durableId="2558465B"/>
  <w16cid:commentId w16cid:paraId="0C77E4CF" w16cid:durableId="2559BFD4"/>
  <w16cid:commentId w16cid:paraId="11624455" w16cid:durableId="2599AF7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997CA0" w14:textId="77777777" w:rsidR="008400C5" w:rsidRDefault="008400C5">
      <w:pPr>
        <w:spacing w:after="0" w:line="240" w:lineRule="auto"/>
      </w:pPr>
      <w:r>
        <w:separator/>
      </w:r>
    </w:p>
  </w:endnote>
  <w:endnote w:type="continuationSeparator" w:id="0">
    <w:p w14:paraId="77207F63" w14:textId="77777777" w:rsidR="008400C5" w:rsidRDefault="008400C5">
      <w:pPr>
        <w:spacing w:after="0" w:line="240" w:lineRule="auto"/>
      </w:pPr>
      <w:r>
        <w:continuationSeparator/>
      </w:r>
    </w:p>
  </w:endnote>
  <w:endnote w:type="continuationNotice" w:id="1">
    <w:p w14:paraId="5960C4A7" w14:textId="77777777" w:rsidR="008400C5" w:rsidRDefault="008400C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MS Mincho"/>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TimesNewRoman">
    <w:altName w:val="Microsoft JhengHei"/>
    <w:panose1 w:val="00000000000000000000"/>
    <w:charset w:val="00"/>
    <w:family w:val="roman"/>
    <w:notTrueType/>
    <w:pitch w:val="default"/>
    <w:sig w:usb0="00000001" w:usb1="08070000" w:usb2="00000010" w:usb3="00000000" w:csb0="00020000" w:csb1="00000000"/>
  </w:font>
  <w:font w:name="Arial-BoldMT">
    <w:altName w:val="Arial"/>
    <w:charset w:val="00"/>
    <w:family w:val="roman"/>
    <w:pitch w:val="default"/>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TimesNewRomanPS-BoldItalicMT">
    <w:altName w:val="Times New Roman"/>
    <w:panose1 w:val="00000000000000000000"/>
    <w:charset w:val="00"/>
    <w:family w:val="auto"/>
    <w:notTrueType/>
    <w:pitch w:val="default"/>
    <w:sig w:usb0="00000003" w:usb1="00000000" w:usb2="00000000" w:usb3="00000000" w:csb0="00000001" w:csb1="00000000"/>
  </w:font>
  <w:font w:name="TimesNewRomanPSMT">
    <w:altName w:val="Times New Roman"/>
    <w:charset w:val="00"/>
    <w:family w:val="roman"/>
    <w:pitch w:val="variable"/>
    <w:sig w:usb0="E0002AE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B9FB5C" w14:textId="4925189E" w:rsidR="008A137E" w:rsidRPr="00594C25" w:rsidRDefault="008A137E"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0"/>
        <w:szCs w:val="16"/>
        <w:lang w:val="en-GB"/>
      </w:rPr>
    </w:pP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sz w:val="20"/>
        <w:szCs w:val="16"/>
        <w:lang w:val="en-GB"/>
      </w:rPr>
      <w:t>Submission</w: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tab/>
      <w:t xml:space="preserve">page </w:t>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page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noProof/>
        <w:sz w:val="20"/>
        <w:szCs w:val="16"/>
        <w:lang w:val="en-GB"/>
      </w:rPr>
      <w:t>4</w:t>
    </w:r>
    <w:r w:rsidRPr="00594C25">
      <w:rPr>
        <w:rFonts w:ascii="Times New Roman" w:eastAsia="Malgun Gothic" w:hAnsi="Times New Roman" w:cs="Times New Roman"/>
        <w:noProof/>
        <w:sz w:val="20"/>
        <w:szCs w:val="16"/>
        <w:lang w:val="en-GB"/>
      </w:rPr>
      <w:fldChar w:fldCharType="end"/>
    </w:r>
    <w:r w:rsidRPr="00594C25">
      <w:rPr>
        <w:rFonts w:ascii="Times New Roman" w:eastAsia="Malgun Gothic" w:hAnsi="Times New Roman" w:cs="Times New Roman"/>
        <w:sz w:val="20"/>
        <w:szCs w:val="16"/>
        <w:lang w:val="en-GB"/>
      </w:rPr>
      <w:tab/>
    </w:r>
    <w:proofErr w:type="spellStart"/>
    <w:r>
      <w:rPr>
        <w:rFonts w:ascii="Times New Roman" w:eastAsia="Malgun Gothic" w:hAnsi="Times New Roman" w:cs="Times New Roman"/>
        <w:sz w:val="20"/>
        <w:szCs w:val="16"/>
        <w:lang w:val="en-GB" w:eastAsia="ko-KR"/>
      </w:rPr>
      <w:t>Yanjun</w:t>
    </w:r>
    <w:proofErr w:type="spellEnd"/>
    <w:r>
      <w:rPr>
        <w:rFonts w:ascii="Times New Roman" w:eastAsia="Malgun Gothic" w:hAnsi="Times New Roman" w:cs="Times New Roman"/>
        <w:sz w:val="20"/>
        <w:szCs w:val="16"/>
        <w:lang w:val="en-GB" w:eastAsia="ko-KR"/>
      </w:rPr>
      <w:t xml:space="preserve"> Sun</w:t>
    </w:r>
    <w:r w:rsidRPr="00594C25">
      <w:rPr>
        <w:rFonts w:ascii="Times New Roman" w:eastAsia="Malgun Gothic" w:hAnsi="Times New Roman" w:cs="Times New Roman"/>
        <w:sz w:val="20"/>
        <w:szCs w:val="16"/>
        <w:lang w:val="en-GB"/>
      </w:rPr>
      <w:t>, Qualcomm Inc.</w:t>
    </w:r>
  </w:p>
  <w:p w14:paraId="03BE51AB" w14:textId="77777777" w:rsidR="008A137E" w:rsidRDefault="008A137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851693" w14:textId="1BCBA3C8" w:rsidR="008A137E" w:rsidRPr="00594C25" w:rsidRDefault="008A137E"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0"/>
        <w:szCs w:val="16"/>
        <w:lang w:val="en-GB"/>
      </w:rPr>
    </w:pP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sz w:val="20"/>
        <w:szCs w:val="16"/>
        <w:lang w:val="en-GB"/>
      </w:rPr>
      <w:t>Submission</w: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tab/>
      <w:t xml:space="preserve">page </w:t>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page </w:instrText>
    </w:r>
    <w:r w:rsidRPr="00594C25">
      <w:rPr>
        <w:rFonts w:ascii="Times New Roman" w:eastAsia="Malgun Gothic" w:hAnsi="Times New Roman" w:cs="Times New Roman"/>
        <w:sz w:val="20"/>
        <w:szCs w:val="16"/>
        <w:lang w:val="en-GB"/>
      </w:rPr>
      <w:fldChar w:fldCharType="separate"/>
    </w:r>
    <w:r>
      <w:rPr>
        <w:rFonts w:ascii="Times New Roman" w:eastAsia="Malgun Gothic" w:hAnsi="Times New Roman" w:cs="Times New Roman"/>
        <w:noProof/>
        <w:sz w:val="20"/>
        <w:szCs w:val="16"/>
        <w:lang w:val="en-GB"/>
      </w:rPr>
      <w:t>11</w:t>
    </w:r>
    <w:r w:rsidRPr="00594C25">
      <w:rPr>
        <w:rFonts w:ascii="Times New Roman" w:eastAsia="Malgun Gothic" w:hAnsi="Times New Roman" w:cs="Times New Roman"/>
        <w:noProof/>
        <w:sz w:val="20"/>
        <w:szCs w:val="16"/>
        <w:lang w:val="en-GB"/>
      </w:rPr>
      <w:fldChar w:fldCharType="end"/>
    </w:r>
    <w:r w:rsidRPr="00594C25">
      <w:rPr>
        <w:rFonts w:ascii="Times New Roman" w:eastAsia="Malgun Gothic" w:hAnsi="Times New Roman" w:cs="Times New Roman"/>
        <w:sz w:val="20"/>
        <w:szCs w:val="16"/>
        <w:lang w:val="en-GB"/>
      </w:rPr>
      <w:tab/>
    </w:r>
    <w:r>
      <w:rPr>
        <w:rFonts w:ascii="Times New Roman" w:eastAsia="Malgun Gothic" w:hAnsi="Times New Roman" w:cs="Times New Roman"/>
        <w:sz w:val="20"/>
        <w:szCs w:val="16"/>
        <w:lang w:val="en-GB"/>
      </w:rPr>
      <w:t>Kaiying Lu, MediaTek</w:t>
    </w:r>
    <w:r w:rsidRPr="00594C25">
      <w:rPr>
        <w:rFonts w:ascii="Times New Roman" w:eastAsia="Malgun Gothic" w:hAnsi="Times New Roman" w:cs="Times New Roman"/>
        <w:sz w:val="20"/>
        <w:szCs w:val="16"/>
        <w:lang w:val="en-GB"/>
      </w:rPr>
      <w:t>.</w:t>
    </w:r>
  </w:p>
  <w:p w14:paraId="32EAE706" w14:textId="77777777" w:rsidR="008A137E" w:rsidRDefault="008A137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603B41" w14:textId="77777777" w:rsidR="008400C5" w:rsidRDefault="008400C5">
      <w:pPr>
        <w:spacing w:after="0" w:line="240" w:lineRule="auto"/>
      </w:pPr>
      <w:r>
        <w:separator/>
      </w:r>
    </w:p>
  </w:footnote>
  <w:footnote w:type="continuationSeparator" w:id="0">
    <w:p w14:paraId="0ACCBBF7" w14:textId="77777777" w:rsidR="008400C5" w:rsidRDefault="008400C5">
      <w:pPr>
        <w:spacing w:after="0" w:line="240" w:lineRule="auto"/>
      </w:pPr>
      <w:r>
        <w:continuationSeparator/>
      </w:r>
    </w:p>
  </w:footnote>
  <w:footnote w:type="continuationNotice" w:id="1">
    <w:p w14:paraId="06522BF1" w14:textId="77777777" w:rsidR="008400C5" w:rsidRDefault="008400C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AA6309" w14:textId="7AA20045" w:rsidR="008A137E" w:rsidRPr="002D636E" w:rsidRDefault="008A137E" w:rsidP="002D636E">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rPr>
      <w:t>March 2020</w:t>
    </w:r>
    <w:r>
      <w:rPr>
        <w:rFonts w:ascii="Times New Roman" w:eastAsia="Malgun Gothic" w:hAnsi="Times New Roman" w:cs="Times New Roman"/>
        <w:b/>
        <w:sz w:val="28"/>
        <w:szCs w:val="20"/>
      </w:rPr>
      <w:tab/>
    </w:r>
    <w:r>
      <w:rPr>
        <w:rFonts w:ascii="Times New Roman" w:eastAsia="Malgun Gothic" w:hAnsi="Times New Roman" w:cs="Times New Roman"/>
        <w:b/>
        <w:sz w:val="28"/>
        <w:szCs w:val="20"/>
      </w:rPr>
      <w:tab/>
    </w:r>
    <w:r>
      <w:rPr>
        <w:rFonts w:ascii="Times New Roman" w:eastAsia="Malgun Gothic" w:hAnsi="Times New Roman" w:cs="Times New Roman"/>
        <w:b/>
        <w:sz w:val="28"/>
        <w:szCs w:val="20"/>
        <w:lang w:val="en-GB"/>
      </w:rPr>
      <w:tab/>
    </w:r>
    <w:r w:rsidRPr="00B31A3B">
      <w:rPr>
        <w:rFonts w:ascii="Times New Roman" w:eastAsia="Malgun Gothic" w:hAnsi="Times New Roman" w:cs="Times New Roman"/>
        <w:b/>
        <w:sz w:val="28"/>
        <w:szCs w:val="20"/>
        <w:lang w:val="en-GB"/>
      </w:rPr>
      <w:t>doc.: IEEE 802.11-</w:t>
    </w:r>
    <w:r>
      <w:rPr>
        <w:rFonts w:ascii="Times New Roman" w:eastAsia="Malgun Gothic" w:hAnsi="Times New Roman" w:cs="Times New Roman"/>
        <w:b/>
        <w:sz w:val="28"/>
        <w:szCs w:val="20"/>
        <w:lang w:val="en-GB"/>
      </w:rPr>
      <w:t>21</w:t>
    </w:r>
    <w:r w:rsidRPr="00B31A3B">
      <w:rPr>
        <w:rFonts w:ascii="Times New Roman" w:eastAsia="Malgun Gothic" w:hAnsi="Times New Roman" w:cs="Times New Roman"/>
        <w:b/>
        <w:sz w:val="28"/>
        <w:szCs w:val="20"/>
        <w:lang w:val="en-GB"/>
      </w:rPr>
      <w:t>/</w:t>
    </w:r>
    <w:r>
      <w:rPr>
        <w:rFonts w:ascii="Times New Roman" w:eastAsia="Malgun Gothic" w:hAnsi="Times New Roman" w:cs="Times New Roman"/>
        <w:b/>
        <w:sz w:val="28"/>
        <w:szCs w:val="20"/>
        <w:lang w:val="en-GB"/>
      </w:rPr>
      <w:t>0252r0</w:t>
    </w:r>
    <w:r w:rsidRPr="00CB5571">
      <w:rPr>
        <w:rFonts w:ascii="Times New Roman" w:eastAsia="Malgun Gothic" w:hAnsi="Times New Roman" w:cs="Times New Roman"/>
        <w:b/>
        <w:sz w:val="28"/>
        <w:szCs w:val="20"/>
        <w:lang w:val="en-GB"/>
      </w:rPr>
      <w:fldChar w:fldCharType="begin"/>
    </w:r>
    <w:r w:rsidRPr="00CB5571">
      <w:rPr>
        <w:rFonts w:ascii="Times New Roman" w:eastAsia="Malgun Gothic" w:hAnsi="Times New Roman" w:cs="Times New Roman"/>
        <w:b/>
        <w:sz w:val="28"/>
        <w:szCs w:val="20"/>
        <w:lang w:val="en-GB"/>
      </w:rPr>
      <w:instrText xml:space="preserve"> TITLE  \* MERGEFORMAT </w:instrText>
    </w:r>
    <w:r w:rsidRPr="00CB5571">
      <w:rPr>
        <w:rFonts w:ascii="Times New Roman" w:eastAsia="Malgun Gothic" w:hAnsi="Times New Roman" w:cs="Times New Roman"/>
        <w:b/>
        <w:sz w:val="28"/>
        <w:szCs w:val="20"/>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DC445E" w14:textId="0333A841" w:rsidR="008A137E" w:rsidRDefault="008A137E" w:rsidP="00CB5571">
    <w:pPr>
      <w:pBdr>
        <w:bottom w:val="single" w:sz="6" w:space="2" w:color="auto"/>
      </w:pBdr>
      <w:tabs>
        <w:tab w:val="left" w:pos="1440"/>
        <w:tab w:val="center" w:pos="4680"/>
        <w:tab w:val="right" w:pos="9360"/>
        <w:tab w:val="right" w:pos="12960"/>
      </w:tabs>
      <w:spacing w:after="0" w:line="240" w:lineRule="auto"/>
      <w:rPr>
        <w:ins w:id="373" w:author="Kaiying Lu" w:date="2022-01-19T22:02:00Z"/>
        <w:rFonts w:ascii="Times New Roman" w:eastAsia="Malgun Gothic" w:hAnsi="Times New Roman" w:cs="Times New Roman"/>
        <w:b/>
        <w:sz w:val="28"/>
        <w:szCs w:val="20"/>
        <w:lang w:val="en-GB"/>
      </w:rPr>
    </w:pPr>
    <w:r>
      <w:rPr>
        <w:rFonts w:ascii="Times New Roman" w:eastAsia="Malgun Gothic" w:hAnsi="Times New Roman" w:cs="Times New Roman"/>
        <w:b/>
        <w:sz w:val="28"/>
        <w:szCs w:val="20"/>
      </w:rPr>
      <w:t>November 2021</w:t>
    </w:r>
    <w:r>
      <w:rPr>
        <w:rFonts w:ascii="Times New Roman" w:eastAsia="Malgun Gothic" w:hAnsi="Times New Roman" w:cs="Times New Roman"/>
        <w:b/>
        <w:sz w:val="28"/>
        <w:szCs w:val="20"/>
      </w:rPr>
      <w:tab/>
    </w:r>
    <w:r>
      <w:rPr>
        <w:rFonts w:ascii="Times New Roman" w:eastAsia="Malgun Gothic" w:hAnsi="Times New Roman" w:cs="Times New Roman"/>
        <w:b/>
        <w:sz w:val="28"/>
        <w:szCs w:val="20"/>
        <w:lang w:val="en-GB"/>
      </w:rPr>
      <w:tab/>
    </w:r>
    <w:r w:rsidRPr="00B31A3B">
      <w:rPr>
        <w:rFonts w:ascii="Times New Roman" w:eastAsia="Malgun Gothic" w:hAnsi="Times New Roman" w:cs="Times New Roman"/>
        <w:b/>
        <w:sz w:val="28"/>
        <w:szCs w:val="20"/>
        <w:lang w:val="en-GB"/>
      </w:rPr>
      <w:t>doc.: IEEE 802.11-</w:t>
    </w:r>
    <w:r>
      <w:rPr>
        <w:rFonts w:ascii="Times New Roman" w:eastAsia="Malgun Gothic" w:hAnsi="Times New Roman" w:cs="Times New Roman"/>
        <w:b/>
        <w:sz w:val="28"/>
        <w:szCs w:val="20"/>
        <w:lang w:val="en-GB"/>
      </w:rPr>
      <w:t>21</w:t>
    </w:r>
    <w:r w:rsidRPr="00B31A3B">
      <w:rPr>
        <w:rFonts w:ascii="Times New Roman" w:eastAsia="Malgun Gothic" w:hAnsi="Times New Roman" w:cs="Times New Roman"/>
        <w:b/>
        <w:sz w:val="28"/>
        <w:szCs w:val="20"/>
        <w:lang w:val="en-GB"/>
      </w:rPr>
      <w:t>/</w:t>
    </w:r>
    <w:r>
      <w:rPr>
        <w:rFonts w:ascii="Times New Roman" w:eastAsia="Malgun Gothic" w:hAnsi="Times New Roman" w:cs="Times New Roman"/>
        <w:b/>
        <w:sz w:val="28"/>
        <w:szCs w:val="20"/>
        <w:lang w:val="en-GB"/>
      </w:rPr>
      <w:t>1786r</w:t>
    </w:r>
    <w:ins w:id="374" w:author="Kaiying Lu" w:date="2022-01-24T20:49:00Z">
      <w:r>
        <w:rPr>
          <w:rFonts w:ascii="Times New Roman" w:eastAsia="Malgun Gothic" w:hAnsi="Times New Roman" w:cs="Times New Roman"/>
          <w:b/>
          <w:sz w:val="28"/>
          <w:szCs w:val="20"/>
          <w:lang w:val="en-GB"/>
        </w:rPr>
        <w:t>5</w:t>
      </w:r>
    </w:ins>
    <w:del w:id="375" w:author="Kaiying Lu [2]" w:date="2021-12-06T16:08:00Z">
      <w:r w:rsidDel="00493D33">
        <w:rPr>
          <w:rFonts w:ascii="Times New Roman" w:eastAsia="Malgun Gothic" w:hAnsi="Times New Roman" w:cs="Times New Roman"/>
          <w:b/>
          <w:sz w:val="28"/>
          <w:szCs w:val="20"/>
          <w:lang w:val="en-GB"/>
        </w:rPr>
        <w:delText>0</w:delText>
      </w:r>
    </w:del>
    <w:ins w:id="376" w:author="Kaiying Lu [2]" w:date="2021-12-06T16:08:00Z">
      <w:del w:id="377" w:author="Kaiying Lu" w:date="2022-01-16T13:33:00Z">
        <w:r w:rsidDel="00CE025D">
          <w:rPr>
            <w:rFonts w:ascii="Times New Roman" w:eastAsia="Malgun Gothic" w:hAnsi="Times New Roman" w:cs="Times New Roman"/>
            <w:b/>
            <w:sz w:val="28"/>
            <w:szCs w:val="20"/>
            <w:lang w:val="en-GB"/>
          </w:rPr>
          <w:delText>1</w:delText>
        </w:r>
      </w:del>
    </w:ins>
  </w:p>
  <w:p w14:paraId="62BAABAA" w14:textId="5661B7FD" w:rsidR="008A137E" w:rsidRPr="00DE6B44" w:rsidRDefault="008A137E" w:rsidP="00CB5571">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rPr>
    </w:pPr>
    <w:r w:rsidRPr="00CB5571">
      <w:rPr>
        <w:rFonts w:ascii="Times New Roman" w:eastAsia="Malgun Gothic" w:hAnsi="Times New Roman" w:cs="Times New Roman"/>
        <w:b/>
        <w:sz w:val="28"/>
        <w:szCs w:val="20"/>
        <w:lang w:val="en-GB"/>
      </w:rPr>
      <w:fldChar w:fldCharType="begin"/>
    </w:r>
    <w:r w:rsidRPr="00CB5571">
      <w:rPr>
        <w:rFonts w:ascii="Times New Roman" w:eastAsia="Malgun Gothic" w:hAnsi="Times New Roman" w:cs="Times New Roman"/>
        <w:b/>
        <w:sz w:val="28"/>
        <w:szCs w:val="20"/>
        <w:lang w:val="en-GB"/>
      </w:rPr>
      <w:instrText xml:space="preserve"> TITLE  \* MERGEFORMAT </w:instrText>
    </w:r>
    <w:r w:rsidRPr="00CB5571">
      <w:rPr>
        <w:rFonts w:ascii="Times New Roman" w:eastAsia="Malgun Gothic" w:hAnsi="Times New Roman" w:cs="Times New Roman"/>
        <w:b/>
        <w:sz w:val="28"/>
        <w:szCs w:val="20"/>
        <w:lang w:val="en-GB"/>
      </w:rPr>
      <w:fldChar w:fldCharType="end"/>
    </w:r>
    <w:r w:rsidRPr="00CB5571">
      <w:rPr>
        <w:rFonts w:ascii="Times New Roman" w:eastAsia="Malgun Gothic" w:hAnsi="Times New Roman" w:cs="Times New Roman"/>
        <w:b/>
        <w:sz w:val="28"/>
        <w:szCs w:val="20"/>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C72061"/>
    <w:multiLevelType w:val="hybridMultilevel"/>
    <w:tmpl w:val="B1D26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B17D3B"/>
    <w:multiLevelType w:val="multilevel"/>
    <w:tmpl w:val="A3A8D8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8"/>
      <w:numFmt w:val="bullet"/>
      <w:lvlText w:val="-"/>
      <w:lvlJc w:val="left"/>
      <w:pPr>
        <w:tabs>
          <w:tab w:val="num" w:pos="2880"/>
        </w:tabs>
        <w:ind w:left="2880" w:hanging="360"/>
      </w:pPr>
      <w:rPr>
        <w:rFonts w:ascii="Times New Roman" w:eastAsia="Malgun Gothic" w:hAnsi="Times New Roman" w:cs="Times New Roman"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0BC235B"/>
    <w:multiLevelType w:val="hybridMultilevel"/>
    <w:tmpl w:val="61883862"/>
    <w:lvl w:ilvl="0" w:tplc="C9ECFC8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9B1D92"/>
    <w:multiLevelType w:val="hybridMultilevel"/>
    <w:tmpl w:val="519890BC"/>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964014"/>
    <w:multiLevelType w:val="hybridMultilevel"/>
    <w:tmpl w:val="046AAEB2"/>
    <w:lvl w:ilvl="0" w:tplc="C9ECFC8C">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A124EBB"/>
    <w:multiLevelType w:val="hybridMultilevel"/>
    <w:tmpl w:val="28DE49AA"/>
    <w:lvl w:ilvl="0" w:tplc="F0BAC898">
      <w:start w:val="256"/>
      <w:numFmt w:val="bullet"/>
      <w:lvlText w:val="-"/>
      <w:lvlJc w:val="left"/>
      <w:pPr>
        <w:ind w:left="360" w:hanging="360"/>
      </w:pPr>
      <w:rPr>
        <w:rFonts w:ascii="Calibri" w:eastAsia="Calibri"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6" w15:restartNumberingAfterBreak="0">
    <w:nsid w:val="1D335F3A"/>
    <w:multiLevelType w:val="hybridMultilevel"/>
    <w:tmpl w:val="F4DE85CC"/>
    <w:lvl w:ilvl="0" w:tplc="7D22F9C6">
      <w:start w:val="3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D934FEB"/>
    <w:multiLevelType w:val="hybridMultilevel"/>
    <w:tmpl w:val="7E90B67A"/>
    <w:lvl w:ilvl="0" w:tplc="9F3AE602">
      <w:numFmt w:val="bullet"/>
      <w:lvlText w:val="-"/>
      <w:lvlJc w:val="left"/>
      <w:pPr>
        <w:ind w:left="720" w:hanging="360"/>
      </w:pPr>
      <w:rPr>
        <w:rFonts w:ascii="Calibri" w:eastAsiaTheme="minorEastAsia" w:hAnsi="Calibri" w:cs="Calibri"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2A5190"/>
    <w:multiLevelType w:val="hybridMultilevel"/>
    <w:tmpl w:val="FB4C1752"/>
    <w:lvl w:ilvl="0" w:tplc="04349F62">
      <w:start w:val="8"/>
      <w:numFmt w:val="bullet"/>
      <w:lvlText w:val="-"/>
      <w:lvlJc w:val="left"/>
      <w:pPr>
        <w:ind w:left="360" w:hanging="360"/>
      </w:pPr>
      <w:rPr>
        <w:rFonts w:ascii="Times New Roman" w:eastAsia="Malgun Gothic"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0A6183E"/>
    <w:multiLevelType w:val="hybridMultilevel"/>
    <w:tmpl w:val="61CA1508"/>
    <w:lvl w:ilvl="0" w:tplc="C9ECFC8C">
      <w:start w:val="1"/>
      <w:numFmt w:val="bullet"/>
      <w:lvlText w:val="-"/>
      <w:lvlJc w:val="left"/>
      <w:pPr>
        <w:ind w:left="803" w:hanging="360"/>
      </w:pPr>
      <w:rPr>
        <w:rFonts w:ascii="Symbol" w:hAnsi="Symbol" w:hint="default"/>
      </w:rPr>
    </w:lvl>
    <w:lvl w:ilvl="1" w:tplc="04090003" w:tentative="1">
      <w:start w:val="1"/>
      <w:numFmt w:val="bullet"/>
      <w:lvlText w:val="o"/>
      <w:lvlJc w:val="left"/>
      <w:pPr>
        <w:ind w:left="1523" w:hanging="360"/>
      </w:pPr>
      <w:rPr>
        <w:rFonts w:ascii="Courier New" w:hAnsi="Courier New" w:cs="Courier New" w:hint="default"/>
      </w:rPr>
    </w:lvl>
    <w:lvl w:ilvl="2" w:tplc="04090005" w:tentative="1">
      <w:start w:val="1"/>
      <w:numFmt w:val="bullet"/>
      <w:lvlText w:val=""/>
      <w:lvlJc w:val="left"/>
      <w:pPr>
        <w:ind w:left="2243" w:hanging="360"/>
      </w:pPr>
      <w:rPr>
        <w:rFonts w:ascii="Wingdings" w:hAnsi="Wingdings" w:hint="default"/>
      </w:rPr>
    </w:lvl>
    <w:lvl w:ilvl="3" w:tplc="04090001" w:tentative="1">
      <w:start w:val="1"/>
      <w:numFmt w:val="bullet"/>
      <w:lvlText w:val=""/>
      <w:lvlJc w:val="left"/>
      <w:pPr>
        <w:ind w:left="2963" w:hanging="360"/>
      </w:pPr>
      <w:rPr>
        <w:rFonts w:ascii="Symbol" w:hAnsi="Symbol" w:hint="default"/>
      </w:rPr>
    </w:lvl>
    <w:lvl w:ilvl="4" w:tplc="04090003" w:tentative="1">
      <w:start w:val="1"/>
      <w:numFmt w:val="bullet"/>
      <w:lvlText w:val="o"/>
      <w:lvlJc w:val="left"/>
      <w:pPr>
        <w:ind w:left="3683" w:hanging="360"/>
      </w:pPr>
      <w:rPr>
        <w:rFonts w:ascii="Courier New" w:hAnsi="Courier New" w:cs="Courier New" w:hint="default"/>
      </w:rPr>
    </w:lvl>
    <w:lvl w:ilvl="5" w:tplc="04090005" w:tentative="1">
      <w:start w:val="1"/>
      <w:numFmt w:val="bullet"/>
      <w:lvlText w:val=""/>
      <w:lvlJc w:val="left"/>
      <w:pPr>
        <w:ind w:left="4403" w:hanging="360"/>
      </w:pPr>
      <w:rPr>
        <w:rFonts w:ascii="Wingdings" w:hAnsi="Wingdings" w:hint="default"/>
      </w:rPr>
    </w:lvl>
    <w:lvl w:ilvl="6" w:tplc="04090001" w:tentative="1">
      <w:start w:val="1"/>
      <w:numFmt w:val="bullet"/>
      <w:lvlText w:val=""/>
      <w:lvlJc w:val="left"/>
      <w:pPr>
        <w:ind w:left="5123" w:hanging="360"/>
      </w:pPr>
      <w:rPr>
        <w:rFonts w:ascii="Symbol" w:hAnsi="Symbol" w:hint="default"/>
      </w:rPr>
    </w:lvl>
    <w:lvl w:ilvl="7" w:tplc="04090003" w:tentative="1">
      <w:start w:val="1"/>
      <w:numFmt w:val="bullet"/>
      <w:lvlText w:val="o"/>
      <w:lvlJc w:val="left"/>
      <w:pPr>
        <w:ind w:left="5843" w:hanging="360"/>
      </w:pPr>
      <w:rPr>
        <w:rFonts w:ascii="Courier New" w:hAnsi="Courier New" w:cs="Courier New" w:hint="default"/>
      </w:rPr>
    </w:lvl>
    <w:lvl w:ilvl="8" w:tplc="04090005" w:tentative="1">
      <w:start w:val="1"/>
      <w:numFmt w:val="bullet"/>
      <w:lvlText w:val=""/>
      <w:lvlJc w:val="left"/>
      <w:pPr>
        <w:ind w:left="6563" w:hanging="360"/>
      </w:pPr>
      <w:rPr>
        <w:rFonts w:ascii="Wingdings" w:hAnsi="Wingdings" w:hint="default"/>
      </w:rPr>
    </w:lvl>
  </w:abstractNum>
  <w:abstractNum w:abstractNumId="10" w15:restartNumberingAfterBreak="0">
    <w:nsid w:val="326A4F36"/>
    <w:multiLevelType w:val="hybridMultilevel"/>
    <w:tmpl w:val="0E5A0D3C"/>
    <w:lvl w:ilvl="0" w:tplc="86DABBC6">
      <w:start w:val="35"/>
      <w:numFmt w:val="bullet"/>
      <w:lvlText w:val="—"/>
      <w:lvlJc w:val="left"/>
      <w:pPr>
        <w:ind w:left="360" w:hanging="360"/>
      </w:pPr>
      <w:rPr>
        <w:rFonts w:ascii="Times New Roman" w:eastAsia="Malgun Gothic"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5BA6F88"/>
    <w:multiLevelType w:val="hybridMultilevel"/>
    <w:tmpl w:val="E38053E6"/>
    <w:lvl w:ilvl="0" w:tplc="04349F62">
      <w:start w:val="8"/>
      <w:numFmt w:val="bullet"/>
      <w:lvlText w:val="-"/>
      <w:lvlJc w:val="left"/>
      <w:pPr>
        <w:ind w:left="2880" w:hanging="360"/>
      </w:pPr>
      <w:rPr>
        <w:rFonts w:ascii="Times New Roman" w:eastAsia="Malgun Gothic" w:hAnsi="Times New Roman" w:cs="Times New Roman"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49672D59"/>
    <w:multiLevelType w:val="multilevel"/>
    <w:tmpl w:val="65947A5C"/>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13" w15:restartNumberingAfterBreak="0">
    <w:nsid w:val="50D415B9"/>
    <w:multiLevelType w:val="hybridMultilevel"/>
    <w:tmpl w:val="39A613D2"/>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4576430"/>
    <w:multiLevelType w:val="hybridMultilevel"/>
    <w:tmpl w:val="C436FDC2"/>
    <w:lvl w:ilvl="0" w:tplc="F0BAC898">
      <w:start w:val="256"/>
      <w:numFmt w:val="bullet"/>
      <w:lvlText w:val="-"/>
      <w:lvlJc w:val="left"/>
      <w:pPr>
        <w:ind w:left="360" w:hanging="360"/>
      </w:pPr>
      <w:rPr>
        <w:rFonts w:ascii="Calibri" w:eastAsia="Calibri" w:hAnsi="Calibri" w:cs="Calibri"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5" w15:restartNumberingAfterBreak="0">
    <w:nsid w:val="59876734"/>
    <w:multiLevelType w:val="hybridMultilevel"/>
    <w:tmpl w:val="B31E23FC"/>
    <w:lvl w:ilvl="0" w:tplc="621E7534">
      <w:start w:val="35"/>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A0D5FCF"/>
    <w:multiLevelType w:val="hybridMultilevel"/>
    <w:tmpl w:val="7D080920"/>
    <w:lvl w:ilvl="0" w:tplc="2736BAD8">
      <w:start w:val="35"/>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6DF4BDA"/>
    <w:multiLevelType w:val="hybridMultilevel"/>
    <w:tmpl w:val="49942E2E"/>
    <w:lvl w:ilvl="0" w:tplc="04349F62">
      <w:start w:val="8"/>
      <w:numFmt w:val="bullet"/>
      <w:lvlText w:val="-"/>
      <w:lvlJc w:val="left"/>
      <w:pPr>
        <w:ind w:left="360" w:hanging="360"/>
      </w:pPr>
      <w:rPr>
        <w:rFonts w:ascii="Times New Roman" w:eastAsia="Malgun Gothic"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7CB86CB4"/>
    <w:multiLevelType w:val="hybridMultilevel"/>
    <w:tmpl w:val="2A44F5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E7814A0"/>
    <w:multiLevelType w:val="hybridMultilevel"/>
    <w:tmpl w:val="D408B90C"/>
    <w:lvl w:ilvl="0" w:tplc="86DABBC6">
      <w:start w:val="35"/>
      <w:numFmt w:val="bullet"/>
      <w:lvlText w:val="—"/>
      <w:lvlJc w:val="left"/>
      <w:pPr>
        <w:ind w:left="360" w:hanging="360"/>
      </w:pPr>
      <w:rPr>
        <w:rFonts w:ascii="Times New Roman" w:eastAsia="Malgun Gothic" w:hAnsi="Times New Roman" w:cs="Times New Roman"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2"/>
  </w:num>
  <w:num w:numId="2">
    <w:abstractNumId w:val="13"/>
  </w:num>
  <w:num w:numId="3">
    <w:abstractNumId w:val="5"/>
  </w:num>
  <w:num w:numId="4">
    <w:abstractNumId w:val="14"/>
  </w:num>
  <w:num w:numId="5">
    <w:abstractNumId w:val="17"/>
  </w:num>
  <w:num w:numId="6">
    <w:abstractNumId w:val="3"/>
  </w:num>
  <w:num w:numId="7">
    <w:abstractNumId w:val="1"/>
  </w:num>
  <w:num w:numId="8">
    <w:abstractNumId w:val="1"/>
  </w:num>
  <w:num w:numId="9">
    <w:abstractNumId w:val="11"/>
  </w:num>
  <w:num w:numId="10">
    <w:abstractNumId w:val="8"/>
  </w:num>
  <w:num w:numId="11">
    <w:abstractNumId w:val="4"/>
  </w:num>
  <w:num w:numId="12">
    <w:abstractNumId w:val="9"/>
  </w:num>
  <w:num w:numId="13">
    <w:abstractNumId w:val="15"/>
  </w:num>
  <w:num w:numId="14">
    <w:abstractNumId w:val="16"/>
  </w:num>
  <w:num w:numId="15">
    <w:abstractNumId w:val="2"/>
  </w:num>
  <w:num w:numId="16">
    <w:abstractNumId w:val="18"/>
  </w:num>
  <w:num w:numId="17">
    <w:abstractNumId w:val="0"/>
  </w:num>
  <w:num w:numId="18">
    <w:abstractNumId w:val="7"/>
  </w:num>
  <w:num w:numId="19">
    <w:abstractNumId w:val="6"/>
  </w:num>
  <w:num w:numId="20">
    <w:abstractNumId w:val="10"/>
  </w:num>
  <w:num w:numId="21">
    <w:abstractNumId w:val="19"/>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Kaiying Lu">
    <w15:presenceInfo w15:providerId="AD" w15:userId="S::Kaiying.Lu@mediatek.com::074d6927-18ed-4f63-abdc-de2ed00dec84"/>
  </w15:person>
  <w15:person w15:author="Kaiying Lu [2]">
    <w15:presenceInfo w15:providerId="AD" w15:userId="S-1-5-21-3285339950-981350797-2163593329-30084"/>
  </w15:person>
  <w15:person w15:author="Abhishek Patil">
    <w15:presenceInfo w15:providerId="AD" w15:userId="S::appatil@qti.qualcomm.com::4a57f103-40b4-4474-a113-d3340a5396d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DateAndTime/>
  <w:embedSystemFonts/>
  <w:bordersDoNotSurroundHeader/>
  <w:bordersDoNotSurroundFooter/>
  <w:proofState w:spelling="clean" w:grammar="clean"/>
  <w:trackRevisions/>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020C"/>
    <w:rsid w:val="000005D9"/>
    <w:rsid w:val="0000109D"/>
    <w:rsid w:val="0000137F"/>
    <w:rsid w:val="00001B0E"/>
    <w:rsid w:val="00001C13"/>
    <w:rsid w:val="000021B7"/>
    <w:rsid w:val="000026D2"/>
    <w:rsid w:val="00002852"/>
    <w:rsid w:val="00002CEE"/>
    <w:rsid w:val="0000346E"/>
    <w:rsid w:val="0000349F"/>
    <w:rsid w:val="000034E7"/>
    <w:rsid w:val="0000376B"/>
    <w:rsid w:val="00003A8D"/>
    <w:rsid w:val="00003CFF"/>
    <w:rsid w:val="00003EB0"/>
    <w:rsid w:val="00004054"/>
    <w:rsid w:val="0000407F"/>
    <w:rsid w:val="0000418A"/>
    <w:rsid w:val="0000425F"/>
    <w:rsid w:val="00004366"/>
    <w:rsid w:val="0000454C"/>
    <w:rsid w:val="000050C9"/>
    <w:rsid w:val="000051DA"/>
    <w:rsid w:val="000057B8"/>
    <w:rsid w:val="00005E26"/>
    <w:rsid w:val="00006085"/>
    <w:rsid w:val="000061CE"/>
    <w:rsid w:val="00006C87"/>
    <w:rsid w:val="00006D87"/>
    <w:rsid w:val="00006F43"/>
    <w:rsid w:val="0000712B"/>
    <w:rsid w:val="0000735E"/>
    <w:rsid w:val="000075F2"/>
    <w:rsid w:val="00010861"/>
    <w:rsid w:val="0001100D"/>
    <w:rsid w:val="00011A2D"/>
    <w:rsid w:val="00011F1D"/>
    <w:rsid w:val="00012B73"/>
    <w:rsid w:val="00012CFF"/>
    <w:rsid w:val="00012DC2"/>
    <w:rsid w:val="00012F68"/>
    <w:rsid w:val="0001327E"/>
    <w:rsid w:val="000133AB"/>
    <w:rsid w:val="00013593"/>
    <w:rsid w:val="00013C63"/>
    <w:rsid w:val="00014131"/>
    <w:rsid w:val="00014A66"/>
    <w:rsid w:val="00014BBF"/>
    <w:rsid w:val="00014BFB"/>
    <w:rsid w:val="000150F3"/>
    <w:rsid w:val="000152FA"/>
    <w:rsid w:val="00015B87"/>
    <w:rsid w:val="00015D87"/>
    <w:rsid w:val="000169EF"/>
    <w:rsid w:val="0002066B"/>
    <w:rsid w:val="00020C64"/>
    <w:rsid w:val="00020DC3"/>
    <w:rsid w:val="00020EFB"/>
    <w:rsid w:val="0002104D"/>
    <w:rsid w:val="00021DBE"/>
    <w:rsid w:val="000222F5"/>
    <w:rsid w:val="000222FF"/>
    <w:rsid w:val="00022523"/>
    <w:rsid w:val="00022B10"/>
    <w:rsid w:val="00022C66"/>
    <w:rsid w:val="00022EB4"/>
    <w:rsid w:val="00023039"/>
    <w:rsid w:val="00023245"/>
    <w:rsid w:val="00023289"/>
    <w:rsid w:val="00023D4D"/>
    <w:rsid w:val="00023ED3"/>
    <w:rsid w:val="00024019"/>
    <w:rsid w:val="00024ABC"/>
    <w:rsid w:val="00024C30"/>
    <w:rsid w:val="00024E44"/>
    <w:rsid w:val="000253CF"/>
    <w:rsid w:val="000254D3"/>
    <w:rsid w:val="000256CD"/>
    <w:rsid w:val="00025963"/>
    <w:rsid w:val="00025A9F"/>
    <w:rsid w:val="00025C37"/>
    <w:rsid w:val="00025C43"/>
    <w:rsid w:val="00025C6E"/>
    <w:rsid w:val="00025FCF"/>
    <w:rsid w:val="000262E2"/>
    <w:rsid w:val="0002695B"/>
    <w:rsid w:val="00026A93"/>
    <w:rsid w:val="00026BA8"/>
    <w:rsid w:val="00027040"/>
    <w:rsid w:val="0003003F"/>
    <w:rsid w:val="000303D1"/>
    <w:rsid w:val="00030788"/>
    <w:rsid w:val="0003090F"/>
    <w:rsid w:val="00030951"/>
    <w:rsid w:val="00030A60"/>
    <w:rsid w:val="00030B2B"/>
    <w:rsid w:val="00030E14"/>
    <w:rsid w:val="00030FEC"/>
    <w:rsid w:val="00031137"/>
    <w:rsid w:val="000313FA"/>
    <w:rsid w:val="0003196E"/>
    <w:rsid w:val="000320C5"/>
    <w:rsid w:val="000321D0"/>
    <w:rsid w:val="0003312C"/>
    <w:rsid w:val="000338EC"/>
    <w:rsid w:val="0003417D"/>
    <w:rsid w:val="0003420E"/>
    <w:rsid w:val="0003469D"/>
    <w:rsid w:val="00034764"/>
    <w:rsid w:val="000347D1"/>
    <w:rsid w:val="00034B76"/>
    <w:rsid w:val="00034CE8"/>
    <w:rsid w:val="00035235"/>
    <w:rsid w:val="000353CF"/>
    <w:rsid w:val="00035573"/>
    <w:rsid w:val="000355E5"/>
    <w:rsid w:val="00035CD0"/>
    <w:rsid w:val="00036478"/>
    <w:rsid w:val="00036DB4"/>
    <w:rsid w:val="00036DFF"/>
    <w:rsid w:val="000374AE"/>
    <w:rsid w:val="000379F8"/>
    <w:rsid w:val="00040100"/>
    <w:rsid w:val="0004029D"/>
    <w:rsid w:val="000402A4"/>
    <w:rsid w:val="000407F8"/>
    <w:rsid w:val="00040FD6"/>
    <w:rsid w:val="0004134F"/>
    <w:rsid w:val="00041881"/>
    <w:rsid w:val="00041A26"/>
    <w:rsid w:val="00041AAB"/>
    <w:rsid w:val="00041B4C"/>
    <w:rsid w:val="00041B74"/>
    <w:rsid w:val="00042B02"/>
    <w:rsid w:val="00042F67"/>
    <w:rsid w:val="00043360"/>
    <w:rsid w:val="0004378A"/>
    <w:rsid w:val="00044579"/>
    <w:rsid w:val="00044802"/>
    <w:rsid w:val="000449A6"/>
    <w:rsid w:val="00044A80"/>
    <w:rsid w:val="00044AE9"/>
    <w:rsid w:val="000450C2"/>
    <w:rsid w:val="00045796"/>
    <w:rsid w:val="00045CE6"/>
    <w:rsid w:val="00046D39"/>
    <w:rsid w:val="00047550"/>
    <w:rsid w:val="0004789D"/>
    <w:rsid w:val="00047B4A"/>
    <w:rsid w:val="000501BC"/>
    <w:rsid w:val="000506D6"/>
    <w:rsid w:val="00050C6B"/>
    <w:rsid w:val="000512E7"/>
    <w:rsid w:val="00051343"/>
    <w:rsid w:val="000514BE"/>
    <w:rsid w:val="000518EE"/>
    <w:rsid w:val="00051CA1"/>
    <w:rsid w:val="00051E3A"/>
    <w:rsid w:val="00051FC8"/>
    <w:rsid w:val="00052084"/>
    <w:rsid w:val="000520BF"/>
    <w:rsid w:val="00052A2F"/>
    <w:rsid w:val="00052F1D"/>
    <w:rsid w:val="00052FE3"/>
    <w:rsid w:val="00053124"/>
    <w:rsid w:val="00054452"/>
    <w:rsid w:val="00054850"/>
    <w:rsid w:val="000548F9"/>
    <w:rsid w:val="00055005"/>
    <w:rsid w:val="000552F9"/>
    <w:rsid w:val="000555DF"/>
    <w:rsid w:val="000559E7"/>
    <w:rsid w:val="00055F7E"/>
    <w:rsid w:val="000560D3"/>
    <w:rsid w:val="000560FB"/>
    <w:rsid w:val="0005622E"/>
    <w:rsid w:val="00056265"/>
    <w:rsid w:val="000568CE"/>
    <w:rsid w:val="00056CD5"/>
    <w:rsid w:val="00056E8E"/>
    <w:rsid w:val="00056FC9"/>
    <w:rsid w:val="000572FD"/>
    <w:rsid w:val="00057C0F"/>
    <w:rsid w:val="00057E27"/>
    <w:rsid w:val="000606B9"/>
    <w:rsid w:val="000607C7"/>
    <w:rsid w:val="00060B99"/>
    <w:rsid w:val="000611CD"/>
    <w:rsid w:val="00061786"/>
    <w:rsid w:val="0006181A"/>
    <w:rsid w:val="0006193E"/>
    <w:rsid w:val="00062905"/>
    <w:rsid w:val="0006295A"/>
    <w:rsid w:val="00062A16"/>
    <w:rsid w:val="00062AF8"/>
    <w:rsid w:val="00062EA1"/>
    <w:rsid w:val="00063139"/>
    <w:rsid w:val="0006337F"/>
    <w:rsid w:val="0006361F"/>
    <w:rsid w:val="0006369A"/>
    <w:rsid w:val="00063F61"/>
    <w:rsid w:val="00063F77"/>
    <w:rsid w:val="000642BF"/>
    <w:rsid w:val="00064AF7"/>
    <w:rsid w:val="00064B9E"/>
    <w:rsid w:val="00064EB1"/>
    <w:rsid w:val="0006523F"/>
    <w:rsid w:val="00065954"/>
    <w:rsid w:val="00065C5F"/>
    <w:rsid w:val="000664AD"/>
    <w:rsid w:val="0006653E"/>
    <w:rsid w:val="000666D6"/>
    <w:rsid w:val="000668B3"/>
    <w:rsid w:val="00066A5D"/>
    <w:rsid w:val="00066F7A"/>
    <w:rsid w:val="000670EC"/>
    <w:rsid w:val="000672C0"/>
    <w:rsid w:val="00067BAC"/>
    <w:rsid w:val="00070776"/>
    <w:rsid w:val="00071047"/>
    <w:rsid w:val="00071714"/>
    <w:rsid w:val="000719D0"/>
    <w:rsid w:val="00071AD5"/>
    <w:rsid w:val="00071D02"/>
    <w:rsid w:val="00072C1E"/>
    <w:rsid w:val="00072C8D"/>
    <w:rsid w:val="00072D2E"/>
    <w:rsid w:val="00073074"/>
    <w:rsid w:val="0007328E"/>
    <w:rsid w:val="00073658"/>
    <w:rsid w:val="000738B2"/>
    <w:rsid w:val="00074968"/>
    <w:rsid w:val="0007496C"/>
    <w:rsid w:val="00074C40"/>
    <w:rsid w:val="00075023"/>
    <w:rsid w:val="000750A6"/>
    <w:rsid w:val="000752D4"/>
    <w:rsid w:val="000753E8"/>
    <w:rsid w:val="000754CA"/>
    <w:rsid w:val="0007648D"/>
    <w:rsid w:val="00076830"/>
    <w:rsid w:val="00076D15"/>
    <w:rsid w:val="00076E60"/>
    <w:rsid w:val="00076F21"/>
    <w:rsid w:val="00077B51"/>
    <w:rsid w:val="00077BDD"/>
    <w:rsid w:val="000802A7"/>
    <w:rsid w:val="00080C79"/>
    <w:rsid w:val="000810B1"/>
    <w:rsid w:val="00081183"/>
    <w:rsid w:val="00081211"/>
    <w:rsid w:val="00081606"/>
    <w:rsid w:val="00081D53"/>
    <w:rsid w:val="00081E0F"/>
    <w:rsid w:val="000820B1"/>
    <w:rsid w:val="000820EE"/>
    <w:rsid w:val="0008215B"/>
    <w:rsid w:val="000823F7"/>
    <w:rsid w:val="0008241E"/>
    <w:rsid w:val="0008351A"/>
    <w:rsid w:val="000837FA"/>
    <w:rsid w:val="0008394E"/>
    <w:rsid w:val="00083B0A"/>
    <w:rsid w:val="00083B74"/>
    <w:rsid w:val="00084409"/>
    <w:rsid w:val="0008442C"/>
    <w:rsid w:val="00084493"/>
    <w:rsid w:val="00084C5C"/>
    <w:rsid w:val="00085408"/>
    <w:rsid w:val="00085B7C"/>
    <w:rsid w:val="00086127"/>
    <w:rsid w:val="00086235"/>
    <w:rsid w:val="00086526"/>
    <w:rsid w:val="00086A2F"/>
    <w:rsid w:val="00086ABB"/>
    <w:rsid w:val="00086F24"/>
    <w:rsid w:val="00086F31"/>
    <w:rsid w:val="000870A1"/>
    <w:rsid w:val="00087766"/>
    <w:rsid w:val="00087874"/>
    <w:rsid w:val="00087D12"/>
    <w:rsid w:val="00087DFB"/>
    <w:rsid w:val="00090083"/>
    <w:rsid w:val="000905CA"/>
    <w:rsid w:val="00090A94"/>
    <w:rsid w:val="00090F51"/>
    <w:rsid w:val="0009101D"/>
    <w:rsid w:val="00091573"/>
    <w:rsid w:val="00091772"/>
    <w:rsid w:val="00091C8D"/>
    <w:rsid w:val="00091FBB"/>
    <w:rsid w:val="000920CA"/>
    <w:rsid w:val="000922C2"/>
    <w:rsid w:val="0009251D"/>
    <w:rsid w:val="00092DB7"/>
    <w:rsid w:val="00092E90"/>
    <w:rsid w:val="00093047"/>
    <w:rsid w:val="0009317B"/>
    <w:rsid w:val="00093812"/>
    <w:rsid w:val="00094010"/>
    <w:rsid w:val="00094318"/>
    <w:rsid w:val="0009471E"/>
    <w:rsid w:val="00094733"/>
    <w:rsid w:val="000948F5"/>
    <w:rsid w:val="00094914"/>
    <w:rsid w:val="000949F2"/>
    <w:rsid w:val="00094B7C"/>
    <w:rsid w:val="00094B87"/>
    <w:rsid w:val="00094DC0"/>
    <w:rsid w:val="00095363"/>
    <w:rsid w:val="00095CB6"/>
    <w:rsid w:val="000960C9"/>
    <w:rsid w:val="000967F9"/>
    <w:rsid w:val="00096AF7"/>
    <w:rsid w:val="00096FAC"/>
    <w:rsid w:val="00096FD6"/>
    <w:rsid w:val="000970FB"/>
    <w:rsid w:val="000978F7"/>
    <w:rsid w:val="00097ECF"/>
    <w:rsid w:val="000A0610"/>
    <w:rsid w:val="000A099E"/>
    <w:rsid w:val="000A09AB"/>
    <w:rsid w:val="000A0B76"/>
    <w:rsid w:val="000A12BA"/>
    <w:rsid w:val="000A174B"/>
    <w:rsid w:val="000A197F"/>
    <w:rsid w:val="000A21CE"/>
    <w:rsid w:val="000A24A6"/>
    <w:rsid w:val="000A2757"/>
    <w:rsid w:val="000A2969"/>
    <w:rsid w:val="000A29B8"/>
    <w:rsid w:val="000A2A46"/>
    <w:rsid w:val="000A2A81"/>
    <w:rsid w:val="000A2EC3"/>
    <w:rsid w:val="000A2F5A"/>
    <w:rsid w:val="000A3506"/>
    <w:rsid w:val="000A3561"/>
    <w:rsid w:val="000A3951"/>
    <w:rsid w:val="000A3BF0"/>
    <w:rsid w:val="000A3D42"/>
    <w:rsid w:val="000A412F"/>
    <w:rsid w:val="000A41C6"/>
    <w:rsid w:val="000A4286"/>
    <w:rsid w:val="000A4A75"/>
    <w:rsid w:val="000A58BE"/>
    <w:rsid w:val="000A5F98"/>
    <w:rsid w:val="000A66F8"/>
    <w:rsid w:val="000A6854"/>
    <w:rsid w:val="000A6C9F"/>
    <w:rsid w:val="000A6F26"/>
    <w:rsid w:val="000A7151"/>
    <w:rsid w:val="000A74DB"/>
    <w:rsid w:val="000A76C8"/>
    <w:rsid w:val="000A7819"/>
    <w:rsid w:val="000A7C44"/>
    <w:rsid w:val="000B027E"/>
    <w:rsid w:val="000B1AAB"/>
    <w:rsid w:val="000B1C77"/>
    <w:rsid w:val="000B3024"/>
    <w:rsid w:val="000B31B7"/>
    <w:rsid w:val="000B3334"/>
    <w:rsid w:val="000B35BA"/>
    <w:rsid w:val="000B3897"/>
    <w:rsid w:val="000B4007"/>
    <w:rsid w:val="000B47A1"/>
    <w:rsid w:val="000B4A30"/>
    <w:rsid w:val="000B57CF"/>
    <w:rsid w:val="000B58E6"/>
    <w:rsid w:val="000B5E03"/>
    <w:rsid w:val="000B5FCA"/>
    <w:rsid w:val="000B612D"/>
    <w:rsid w:val="000B61D4"/>
    <w:rsid w:val="000B6348"/>
    <w:rsid w:val="000B63E4"/>
    <w:rsid w:val="000B643C"/>
    <w:rsid w:val="000B654F"/>
    <w:rsid w:val="000B6ABE"/>
    <w:rsid w:val="000B7352"/>
    <w:rsid w:val="000B73E1"/>
    <w:rsid w:val="000C00ED"/>
    <w:rsid w:val="000C0C77"/>
    <w:rsid w:val="000C0D90"/>
    <w:rsid w:val="000C126F"/>
    <w:rsid w:val="000C1B3F"/>
    <w:rsid w:val="000C20F5"/>
    <w:rsid w:val="000C21DD"/>
    <w:rsid w:val="000C26C5"/>
    <w:rsid w:val="000C2E2D"/>
    <w:rsid w:val="000C341B"/>
    <w:rsid w:val="000C37C5"/>
    <w:rsid w:val="000C3CFB"/>
    <w:rsid w:val="000C3D42"/>
    <w:rsid w:val="000C40FF"/>
    <w:rsid w:val="000C4105"/>
    <w:rsid w:val="000C454F"/>
    <w:rsid w:val="000C46B2"/>
    <w:rsid w:val="000C4A5D"/>
    <w:rsid w:val="000C4BFA"/>
    <w:rsid w:val="000C4C73"/>
    <w:rsid w:val="000C4D3F"/>
    <w:rsid w:val="000C5728"/>
    <w:rsid w:val="000C58BD"/>
    <w:rsid w:val="000C5C36"/>
    <w:rsid w:val="000C5C41"/>
    <w:rsid w:val="000C725F"/>
    <w:rsid w:val="000C7367"/>
    <w:rsid w:val="000C7773"/>
    <w:rsid w:val="000C778B"/>
    <w:rsid w:val="000C78B1"/>
    <w:rsid w:val="000C78EF"/>
    <w:rsid w:val="000C7B78"/>
    <w:rsid w:val="000C7DAC"/>
    <w:rsid w:val="000C7ED5"/>
    <w:rsid w:val="000D0675"/>
    <w:rsid w:val="000D0AAC"/>
    <w:rsid w:val="000D0D4C"/>
    <w:rsid w:val="000D10CC"/>
    <w:rsid w:val="000D120A"/>
    <w:rsid w:val="000D1281"/>
    <w:rsid w:val="000D16E5"/>
    <w:rsid w:val="000D1791"/>
    <w:rsid w:val="000D1896"/>
    <w:rsid w:val="000D1AB1"/>
    <w:rsid w:val="000D1CA0"/>
    <w:rsid w:val="000D29D7"/>
    <w:rsid w:val="000D31FD"/>
    <w:rsid w:val="000D3568"/>
    <w:rsid w:val="000D374D"/>
    <w:rsid w:val="000D389E"/>
    <w:rsid w:val="000D41D4"/>
    <w:rsid w:val="000D45A9"/>
    <w:rsid w:val="000D487F"/>
    <w:rsid w:val="000D4CA3"/>
    <w:rsid w:val="000D4F07"/>
    <w:rsid w:val="000D533F"/>
    <w:rsid w:val="000D5342"/>
    <w:rsid w:val="000D5532"/>
    <w:rsid w:val="000D690B"/>
    <w:rsid w:val="000D6CA7"/>
    <w:rsid w:val="000D70DA"/>
    <w:rsid w:val="000D756C"/>
    <w:rsid w:val="000D7F13"/>
    <w:rsid w:val="000E0323"/>
    <w:rsid w:val="000E0370"/>
    <w:rsid w:val="000E0495"/>
    <w:rsid w:val="000E0AE8"/>
    <w:rsid w:val="000E0DA3"/>
    <w:rsid w:val="000E10B0"/>
    <w:rsid w:val="000E168F"/>
    <w:rsid w:val="000E1727"/>
    <w:rsid w:val="000E1AEB"/>
    <w:rsid w:val="000E1BBA"/>
    <w:rsid w:val="000E203E"/>
    <w:rsid w:val="000E227D"/>
    <w:rsid w:val="000E232E"/>
    <w:rsid w:val="000E2A87"/>
    <w:rsid w:val="000E2BC6"/>
    <w:rsid w:val="000E2D86"/>
    <w:rsid w:val="000E2E4A"/>
    <w:rsid w:val="000E301C"/>
    <w:rsid w:val="000E3834"/>
    <w:rsid w:val="000E3D4E"/>
    <w:rsid w:val="000E4102"/>
    <w:rsid w:val="000E4154"/>
    <w:rsid w:val="000E45BA"/>
    <w:rsid w:val="000E50B8"/>
    <w:rsid w:val="000E53AF"/>
    <w:rsid w:val="000E5501"/>
    <w:rsid w:val="000E5E88"/>
    <w:rsid w:val="000E5F88"/>
    <w:rsid w:val="000E6377"/>
    <w:rsid w:val="000E63C8"/>
    <w:rsid w:val="000E671C"/>
    <w:rsid w:val="000E6939"/>
    <w:rsid w:val="000E6F2A"/>
    <w:rsid w:val="000E70D2"/>
    <w:rsid w:val="000F0154"/>
    <w:rsid w:val="000F0260"/>
    <w:rsid w:val="000F1520"/>
    <w:rsid w:val="000F1A1F"/>
    <w:rsid w:val="000F1B4D"/>
    <w:rsid w:val="000F2028"/>
    <w:rsid w:val="000F247A"/>
    <w:rsid w:val="000F256B"/>
    <w:rsid w:val="000F2BC6"/>
    <w:rsid w:val="000F2C22"/>
    <w:rsid w:val="000F2EE3"/>
    <w:rsid w:val="000F30DC"/>
    <w:rsid w:val="000F30EE"/>
    <w:rsid w:val="000F35C8"/>
    <w:rsid w:val="000F456D"/>
    <w:rsid w:val="000F48D2"/>
    <w:rsid w:val="000F4D1D"/>
    <w:rsid w:val="000F542A"/>
    <w:rsid w:val="000F589B"/>
    <w:rsid w:val="000F5E7C"/>
    <w:rsid w:val="000F5E96"/>
    <w:rsid w:val="000F5F8E"/>
    <w:rsid w:val="000F6922"/>
    <w:rsid w:val="000F69F4"/>
    <w:rsid w:val="000F6FBF"/>
    <w:rsid w:val="000F7D1E"/>
    <w:rsid w:val="001012D5"/>
    <w:rsid w:val="001015AD"/>
    <w:rsid w:val="00101AC8"/>
    <w:rsid w:val="00101DC6"/>
    <w:rsid w:val="001028D0"/>
    <w:rsid w:val="00102DFC"/>
    <w:rsid w:val="00102E85"/>
    <w:rsid w:val="00102E9A"/>
    <w:rsid w:val="0010338B"/>
    <w:rsid w:val="001035A9"/>
    <w:rsid w:val="00103977"/>
    <w:rsid w:val="00103C03"/>
    <w:rsid w:val="00104047"/>
    <w:rsid w:val="00104208"/>
    <w:rsid w:val="001046E2"/>
    <w:rsid w:val="00104937"/>
    <w:rsid w:val="00104C89"/>
    <w:rsid w:val="00104CFA"/>
    <w:rsid w:val="00104FF3"/>
    <w:rsid w:val="001051FB"/>
    <w:rsid w:val="00105729"/>
    <w:rsid w:val="00105751"/>
    <w:rsid w:val="00105C21"/>
    <w:rsid w:val="00106648"/>
    <w:rsid w:val="0010674F"/>
    <w:rsid w:val="00106918"/>
    <w:rsid w:val="00106930"/>
    <w:rsid w:val="00106C1D"/>
    <w:rsid w:val="00107099"/>
    <w:rsid w:val="0010716B"/>
    <w:rsid w:val="001101ED"/>
    <w:rsid w:val="001105AD"/>
    <w:rsid w:val="001105D0"/>
    <w:rsid w:val="00111191"/>
    <w:rsid w:val="001113EF"/>
    <w:rsid w:val="001119AA"/>
    <w:rsid w:val="00111B43"/>
    <w:rsid w:val="0011211D"/>
    <w:rsid w:val="00112E24"/>
    <w:rsid w:val="00113E8B"/>
    <w:rsid w:val="001145EF"/>
    <w:rsid w:val="0011493C"/>
    <w:rsid w:val="00114D06"/>
    <w:rsid w:val="00115056"/>
    <w:rsid w:val="00115A92"/>
    <w:rsid w:val="00115CBD"/>
    <w:rsid w:val="00115F2A"/>
    <w:rsid w:val="00116A31"/>
    <w:rsid w:val="00116E2D"/>
    <w:rsid w:val="00117D70"/>
    <w:rsid w:val="00117EC5"/>
    <w:rsid w:val="00117F02"/>
    <w:rsid w:val="001200EE"/>
    <w:rsid w:val="00120146"/>
    <w:rsid w:val="0012039D"/>
    <w:rsid w:val="001203D1"/>
    <w:rsid w:val="001205C8"/>
    <w:rsid w:val="00120674"/>
    <w:rsid w:val="00120CCA"/>
    <w:rsid w:val="001217A6"/>
    <w:rsid w:val="0012180F"/>
    <w:rsid w:val="0012193A"/>
    <w:rsid w:val="001219DB"/>
    <w:rsid w:val="00121B81"/>
    <w:rsid w:val="00121B9E"/>
    <w:rsid w:val="00121F86"/>
    <w:rsid w:val="0012376C"/>
    <w:rsid w:val="001237DC"/>
    <w:rsid w:val="001237FA"/>
    <w:rsid w:val="00123820"/>
    <w:rsid w:val="00123DD0"/>
    <w:rsid w:val="001241BA"/>
    <w:rsid w:val="00124C8D"/>
    <w:rsid w:val="00124D20"/>
    <w:rsid w:val="00125462"/>
    <w:rsid w:val="00125499"/>
    <w:rsid w:val="0012582D"/>
    <w:rsid w:val="00125897"/>
    <w:rsid w:val="001258F9"/>
    <w:rsid w:val="00126604"/>
    <w:rsid w:val="0012678B"/>
    <w:rsid w:val="00127FB3"/>
    <w:rsid w:val="00130664"/>
    <w:rsid w:val="00130B9A"/>
    <w:rsid w:val="00130E77"/>
    <w:rsid w:val="001316EE"/>
    <w:rsid w:val="00131A80"/>
    <w:rsid w:val="00131EBC"/>
    <w:rsid w:val="00131FFF"/>
    <w:rsid w:val="0013202E"/>
    <w:rsid w:val="0013231A"/>
    <w:rsid w:val="00132ABE"/>
    <w:rsid w:val="00132CB7"/>
    <w:rsid w:val="0013372F"/>
    <w:rsid w:val="001337F5"/>
    <w:rsid w:val="00133EE3"/>
    <w:rsid w:val="00133F60"/>
    <w:rsid w:val="00133FB0"/>
    <w:rsid w:val="00133FC9"/>
    <w:rsid w:val="0013420E"/>
    <w:rsid w:val="00135286"/>
    <w:rsid w:val="0013555C"/>
    <w:rsid w:val="001358D9"/>
    <w:rsid w:val="00135B45"/>
    <w:rsid w:val="00135D70"/>
    <w:rsid w:val="00135EA7"/>
    <w:rsid w:val="0013641C"/>
    <w:rsid w:val="00136F3D"/>
    <w:rsid w:val="001372D6"/>
    <w:rsid w:val="00137A2B"/>
    <w:rsid w:val="00137D96"/>
    <w:rsid w:val="00137DB8"/>
    <w:rsid w:val="0014012D"/>
    <w:rsid w:val="0014014E"/>
    <w:rsid w:val="00140417"/>
    <w:rsid w:val="00140874"/>
    <w:rsid w:val="00140977"/>
    <w:rsid w:val="001419A4"/>
    <w:rsid w:val="00141AE6"/>
    <w:rsid w:val="00143233"/>
    <w:rsid w:val="00143240"/>
    <w:rsid w:val="001433FA"/>
    <w:rsid w:val="00143EE7"/>
    <w:rsid w:val="0014404E"/>
    <w:rsid w:val="00144269"/>
    <w:rsid w:val="001443D7"/>
    <w:rsid w:val="00144511"/>
    <w:rsid w:val="00144598"/>
    <w:rsid w:val="00144707"/>
    <w:rsid w:val="0014471D"/>
    <w:rsid w:val="0014473A"/>
    <w:rsid w:val="0014481E"/>
    <w:rsid w:val="0014495B"/>
    <w:rsid w:val="00144D5B"/>
    <w:rsid w:val="001453B4"/>
    <w:rsid w:val="00145B95"/>
    <w:rsid w:val="0014797A"/>
    <w:rsid w:val="001479D6"/>
    <w:rsid w:val="00147FC3"/>
    <w:rsid w:val="001505D5"/>
    <w:rsid w:val="00150687"/>
    <w:rsid w:val="001507E8"/>
    <w:rsid w:val="00150810"/>
    <w:rsid w:val="0015094C"/>
    <w:rsid w:val="00150B2A"/>
    <w:rsid w:val="001510FB"/>
    <w:rsid w:val="001514B9"/>
    <w:rsid w:val="00151764"/>
    <w:rsid w:val="00151AC4"/>
    <w:rsid w:val="00151B90"/>
    <w:rsid w:val="00151BEA"/>
    <w:rsid w:val="00152807"/>
    <w:rsid w:val="00152961"/>
    <w:rsid w:val="00153658"/>
    <w:rsid w:val="00153F7B"/>
    <w:rsid w:val="001541B2"/>
    <w:rsid w:val="0015443E"/>
    <w:rsid w:val="0015498F"/>
    <w:rsid w:val="00154A6D"/>
    <w:rsid w:val="00155B05"/>
    <w:rsid w:val="00155F7D"/>
    <w:rsid w:val="0015752F"/>
    <w:rsid w:val="00157DBC"/>
    <w:rsid w:val="00157E3B"/>
    <w:rsid w:val="0016007D"/>
    <w:rsid w:val="001603D5"/>
    <w:rsid w:val="00160B6B"/>
    <w:rsid w:val="00160BC6"/>
    <w:rsid w:val="00161259"/>
    <w:rsid w:val="0016156F"/>
    <w:rsid w:val="00161F17"/>
    <w:rsid w:val="00162068"/>
    <w:rsid w:val="00162076"/>
    <w:rsid w:val="001624E2"/>
    <w:rsid w:val="00162500"/>
    <w:rsid w:val="00162C5F"/>
    <w:rsid w:val="00162E05"/>
    <w:rsid w:val="001631BB"/>
    <w:rsid w:val="00163554"/>
    <w:rsid w:val="001635C6"/>
    <w:rsid w:val="0016478A"/>
    <w:rsid w:val="0016486C"/>
    <w:rsid w:val="001648EB"/>
    <w:rsid w:val="001649D4"/>
    <w:rsid w:val="00165346"/>
    <w:rsid w:val="001660FD"/>
    <w:rsid w:val="001663DC"/>
    <w:rsid w:val="0016690E"/>
    <w:rsid w:val="001674C3"/>
    <w:rsid w:val="00167DD4"/>
    <w:rsid w:val="00167E43"/>
    <w:rsid w:val="00170473"/>
    <w:rsid w:val="001705A5"/>
    <w:rsid w:val="001705CC"/>
    <w:rsid w:val="00170658"/>
    <w:rsid w:val="001708A7"/>
    <w:rsid w:val="00170A26"/>
    <w:rsid w:val="00171229"/>
    <w:rsid w:val="001713AD"/>
    <w:rsid w:val="00171499"/>
    <w:rsid w:val="001720E6"/>
    <w:rsid w:val="0017215D"/>
    <w:rsid w:val="0017223D"/>
    <w:rsid w:val="00172276"/>
    <w:rsid w:val="00173AA4"/>
    <w:rsid w:val="00173CF0"/>
    <w:rsid w:val="00174426"/>
    <w:rsid w:val="001751B1"/>
    <w:rsid w:val="001753C9"/>
    <w:rsid w:val="001753D2"/>
    <w:rsid w:val="00175EFF"/>
    <w:rsid w:val="0017689F"/>
    <w:rsid w:val="00176E00"/>
    <w:rsid w:val="00177544"/>
    <w:rsid w:val="001779F4"/>
    <w:rsid w:val="00180038"/>
    <w:rsid w:val="00180790"/>
    <w:rsid w:val="0018083C"/>
    <w:rsid w:val="001809BE"/>
    <w:rsid w:val="00180C11"/>
    <w:rsid w:val="0018118E"/>
    <w:rsid w:val="001812BC"/>
    <w:rsid w:val="00181BA4"/>
    <w:rsid w:val="00182E5C"/>
    <w:rsid w:val="00182F9F"/>
    <w:rsid w:val="001836C6"/>
    <w:rsid w:val="0018438C"/>
    <w:rsid w:val="001854DF"/>
    <w:rsid w:val="001856F9"/>
    <w:rsid w:val="0018612C"/>
    <w:rsid w:val="0018762F"/>
    <w:rsid w:val="00187D57"/>
    <w:rsid w:val="001901F0"/>
    <w:rsid w:val="001902FA"/>
    <w:rsid w:val="00191019"/>
    <w:rsid w:val="0019104C"/>
    <w:rsid w:val="0019169A"/>
    <w:rsid w:val="00191A15"/>
    <w:rsid w:val="00191DC4"/>
    <w:rsid w:val="00192341"/>
    <w:rsid w:val="0019239A"/>
    <w:rsid w:val="0019256F"/>
    <w:rsid w:val="00192AE6"/>
    <w:rsid w:val="00192C78"/>
    <w:rsid w:val="00192D38"/>
    <w:rsid w:val="00192DD9"/>
    <w:rsid w:val="001932DA"/>
    <w:rsid w:val="001936FE"/>
    <w:rsid w:val="0019379E"/>
    <w:rsid w:val="00193C8C"/>
    <w:rsid w:val="00193EF7"/>
    <w:rsid w:val="00194197"/>
    <w:rsid w:val="001945AA"/>
    <w:rsid w:val="001947FB"/>
    <w:rsid w:val="00194E21"/>
    <w:rsid w:val="001952B6"/>
    <w:rsid w:val="001955DA"/>
    <w:rsid w:val="0019587D"/>
    <w:rsid w:val="00195CD7"/>
    <w:rsid w:val="00195D29"/>
    <w:rsid w:val="00195FCA"/>
    <w:rsid w:val="001962BC"/>
    <w:rsid w:val="001965D3"/>
    <w:rsid w:val="001967AB"/>
    <w:rsid w:val="001970F0"/>
    <w:rsid w:val="001971C7"/>
    <w:rsid w:val="00197E28"/>
    <w:rsid w:val="00197EE4"/>
    <w:rsid w:val="001A0AE5"/>
    <w:rsid w:val="001A0E22"/>
    <w:rsid w:val="001A214C"/>
    <w:rsid w:val="001A2C2C"/>
    <w:rsid w:val="001A3428"/>
    <w:rsid w:val="001A3C13"/>
    <w:rsid w:val="001A3F2A"/>
    <w:rsid w:val="001A434A"/>
    <w:rsid w:val="001A462C"/>
    <w:rsid w:val="001A4797"/>
    <w:rsid w:val="001A5DA1"/>
    <w:rsid w:val="001A5ECD"/>
    <w:rsid w:val="001A62E6"/>
    <w:rsid w:val="001A69C2"/>
    <w:rsid w:val="001A7163"/>
    <w:rsid w:val="001B0B3F"/>
    <w:rsid w:val="001B0F53"/>
    <w:rsid w:val="001B1ADF"/>
    <w:rsid w:val="001B1E43"/>
    <w:rsid w:val="001B1EF2"/>
    <w:rsid w:val="001B2851"/>
    <w:rsid w:val="001B2D78"/>
    <w:rsid w:val="001B34EC"/>
    <w:rsid w:val="001B376F"/>
    <w:rsid w:val="001B37C7"/>
    <w:rsid w:val="001B3C30"/>
    <w:rsid w:val="001B446D"/>
    <w:rsid w:val="001B47C3"/>
    <w:rsid w:val="001B481C"/>
    <w:rsid w:val="001B4A97"/>
    <w:rsid w:val="001B4B16"/>
    <w:rsid w:val="001B4F84"/>
    <w:rsid w:val="001B526A"/>
    <w:rsid w:val="001B5E3B"/>
    <w:rsid w:val="001B63A3"/>
    <w:rsid w:val="001B641F"/>
    <w:rsid w:val="001B650B"/>
    <w:rsid w:val="001B6A7A"/>
    <w:rsid w:val="001B6A8A"/>
    <w:rsid w:val="001B6AB5"/>
    <w:rsid w:val="001B7034"/>
    <w:rsid w:val="001B720C"/>
    <w:rsid w:val="001B7936"/>
    <w:rsid w:val="001B7E14"/>
    <w:rsid w:val="001C002F"/>
    <w:rsid w:val="001C0708"/>
    <w:rsid w:val="001C0986"/>
    <w:rsid w:val="001C09FC"/>
    <w:rsid w:val="001C0EBF"/>
    <w:rsid w:val="001C15A5"/>
    <w:rsid w:val="001C1A34"/>
    <w:rsid w:val="001C2076"/>
    <w:rsid w:val="001C23A4"/>
    <w:rsid w:val="001C2B94"/>
    <w:rsid w:val="001C2CE8"/>
    <w:rsid w:val="001C2D43"/>
    <w:rsid w:val="001C2EE9"/>
    <w:rsid w:val="001C2F11"/>
    <w:rsid w:val="001C3084"/>
    <w:rsid w:val="001C33B3"/>
    <w:rsid w:val="001C3B5F"/>
    <w:rsid w:val="001C3F41"/>
    <w:rsid w:val="001C4FF5"/>
    <w:rsid w:val="001C51FA"/>
    <w:rsid w:val="001C5440"/>
    <w:rsid w:val="001C55F0"/>
    <w:rsid w:val="001C5E51"/>
    <w:rsid w:val="001C6AAE"/>
    <w:rsid w:val="001C6E56"/>
    <w:rsid w:val="001C720C"/>
    <w:rsid w:val="001C7513"/>
    <w:rsid w:val="001D052B"/>
    <w:rsid w:val="001D05BE"/>
    <w:rsid w:val="001D128D"/>
    <w:rsid w:val="001D1F63"/>
    <w:rsid w:val="001D2158"/>
    <w:rsid w:val="001D2A89"/>
    <w:rsid w:val="001D2A8A"/>
    <w:rsid w:val="001D2D0E"/>
    <w:rsid w:val="001D3017"/>
    <w:rsid w:val="001D36EE"/>
    <w:rsid w:val="001D39E5"/>
    <w:rsid w:val="001D3AFD"/>
    <w:rsid w:val="001D3C37"/>
    <w:rsid w:val="001D3D6B"/>
    <w:rsid w:val="001D4147"/>
    <w:rsid w:val="001D420A"/>
    <w:rsid w:val="001D4345"/>
    <w:rsid w:val="001D4BF9"/>
    <w:rsid w:val="001D50B7"/>
    <w:rsid w:val="001D59C6"/>
    <w:rsid w:val="001D5BEE"/>
    <w:rsid w:val="001D5E81"/>
    <w:rsid w:val="001D5E8C"/>
    <w:rsid w:val="001D70EC"/>
    <w:rsid w:val="001D7A5D"/>
    <w:rsid w:val="001D7CA7"/>
    <w:rsid w:val="001D7D4C"/>
    <w:rsid w:val="001E0321"/>
    <w:rsid w:val="001E0914"/>
    <w:rsid w:val="001E0EAC"/>
    <w:rsid w:val="001E0FB3"/>
    <w:rsid w:val="001E114B"/>
    <w:rsid w:val="001E12CD"/>
    <w:rsid w:val="001E14E8"/>
    <w:rsid w:val="001E1AE0"/>
    <w:rsid w:val="001E2596"/>
    <w:rsid w:val="001E320E"/>
    <w:rsid w:val="001E353F"/>
    <w:rsid w:val="001E362A"/>
    <w:rsid w:val="001E36A7"/>
    <w:rsid w:val="001E3810"/>
    <w:rsid w:val="001E3895"/>
    <w:rsid w:val="001E3BC1"/>
    <w:rsid w:val="001E3CFC"/>
    <w:rsid w:val="001E3DAB"/>
    <w:rsid w:val="001E3F29"/>
    <w:rsid w:val="001E5551"/>
    <w:rsid w:val="001E57EC"/>
    <w:rsid w:val="001E5E12"/>
    <w:rsid w:val="001E6098"/>
    <w:rsid w:val="001E63C0"/>
    <w:rsid w:val="001E695A"/>
    <w:rsid w:val="001E72D7"/>
    <w:rsid w:val="001E764C"/>
    <w:rsid w:val="001E7BE3"/>
    <w:rsid w:val="001F0073"/>
    <w:rsid w:val="001F021A"/>
    <w:rsid w:val="001F044E"/>
    <w:rsid w:val="001F057F"/>
    <w:rsid w:val="001F0821"/>
    <w:rsid w:val="001F0A04"/>
    <w:rsid w:val="001F0A0E"/>
    <w:rsid w:val="001F0A1B"/>
    <w:rsid w:val="001F0C3A"/>
    <w:rsid w:val="001F1AB9"/>
    <w:rsid w:val="001F1AF6"/>
    <w:rsid w:val="001F1F82"/>
    <w:rsid w:val="001F2000"/>
    <w:rsid w:val="001F2061"/>
    <w:rsid w:val="001F211B"/>
    <w:rsid w:val="001F239C"/>
    <w:rsid w:val="001F25C7"/>
    <w:rsid w:val="001F2F70"/>
    <w:rsid w:val="001F3715"/>
    <w:rsid w:val="001F3765"/>
    <w:rsid w:val="001F3BEA"/>
    <w:rsid w:val="001F3CF1"/>
    <w:rsid w:val="001F3EA3"/>
    <w:rsid w:val="001F443E"/>
    <w:rsid w:val="001F4610"/>
    <w:rsid w:val="001F48B3"/>
    <w:rsid w:val="001F4982"/>
    <w:rsid w:val="001F4E0B"/>
    <w:rsid w:val="001F4E7D"/>
    <w:rsid w:val="001F5370"/>
    <w:rsid w:val="001F572B"/>
    <w:rsid w:val="001F5787"/>
    <w:rsid w:val="001F600F"/>
    <w:rsid w:val="001F6D13"/>
    <w:rsid w:val="001F6D2B"/>
    <w:rsid w:val="001F6FA0"/>
    <w:rsid w:val="001F74DA"/>
    <w:rsid w:val="001F77DB"/>
    <w:rsid w:val="0020010A"/>
    <w:rsid w:val="00200136"/>
    <w:rsid w:val="00200394"/>
    <w:rsid w:val="00200563"/>
    <w:rsid w:val="002005D5"/>
    <w:rsid w:val="0020086B"/>
    <w:rsid w:val="0020091E"/>
    <w:rsid w:val="00200EFD"/>
    <w:rsid w:val="00201757"/>
    <w:rsid w:val="00201EC4"/>
    <w:rsid w:val="0020337A"/>
    <w:rsid w:val="00203A41"/>
    <w:rsid w:val="002047E3"/>
    <w:rsid w:val="002048D9"/>
    <w:rsid w:val="00204DB0"/>
    <w:rsid w:val="00205097"/>
    <w:rsid w:val="002050A2"/>
    <w:rsid w:val="0020528D"/>
    <w:rsid w:val="00205CD0"/>
    <w:rsid w:val="00205DCF"/>
    <w:rsid w:val="00205EF2"/>
    <w:rsid w:val="002061BE"/>
    <w:rsid w:val="00206490"/>
    <w:rsid w:val="00206E4B"/>
    <w:rsid w:val="00206E6D"/>
    <w:rsid w:val="00206E8F"/>
    <w:rsid w:val="002078BF"/>
    <w:rsid w:val="002079A0"/>
    <w:rsid w:val="002103BB"/>
    <w:rsid w:val="002104BB"/>
    <w:rsid w:val="00210AE1"/>
    <w:rsid w:val="00210D36"/>
    <w:rsid w:val="002113A8"/>
    <w:rsid w:val="002117C5"/>
    <w:rsid w:val="00211CEA"/>
    <w:rsid w:val="0021263B"/>
    <w:rsid w:val="00212676"/>
    <w:rsid w:val="00212678"/>
    <w:rsid w:val="00213220"/>
    <w:rsid w:val="00213420"/>
    <w:rsid w:val="002134BE"/>
    <w:rsid w:val="00213610"/>
    <w:rsid w:val="002136FC"/>
    <w:rsid w:val="002138F8"/>
    <w:rsid w:val="00214F53"/>
    <w:rsid w:val="00215256"/>
    <w:rsid w:val="002153D6"/>
    <w:rsid w:val="002162FE"/>
    <w:rsid w:val="00216B95"/>
    <w:rsid w:val="00216B98"/>
    <w:rsid w:val="00217BE5"/>
    <w:rsid w:val="002204E1"/>
    <w:rsid w:val="00220574"/>
    <w:rsid w:val="0022063D"/>
    <w:rsid w:val="00220BFD"/>
    <w:rsid w:val="0022105D"/>
    <w:rsid w:val="00221492"/>
    <w:rsid w:val="00222B50"/>
    <w:rsid w:val="00222DA3"/>
    <w:rsid w:val="00222EB6"/>
    <w:rsid w:val="00223288"/>
    <w:rsid w:val="00223787"/>
    <w:rsid w:val="002238C7"/>
    <w:rsid w:val="00223E72"/>
    <w:rsid w:val="00224226"/>
    <w:rsid w:val="00224492"/>
    <w:rsid w:val="00224A74"/>
    <w:rsid w:val="00224FD5"/>
    <w:rsid w:val="0022514B"/>
    <w:rsid w:val="00225151"/>
    <w:rsid w:val="0022521C"/>
    <w:rsid w:val="0022554C"/>
    <w:rsid w:val="00225604"/>
    <w:rsid w:val="00225800"/>
    <w:rsid w:val="00225F13"/>
    <w:rsid w:val="00226154"/>
    <w:rsid w:val="0022673B"/>
    <w:rsid w:val="00226ACD"/>
    <w:rsid w:val="00226B33"/>
    <w:rsid w:val="0022702C"/>
    <w:rsid w:val="002272A0"/>
    <w:rsid w:val="0022777F"/>
    <w:rsid w:val="00227ABE"/>
    <w:rsid w:val="00227CA8"/>
    <w:rsid w:val="00227D5E"/>
    <w:rsid w:val="00227E3D"/>
    <w:rsid w:val="00227EB4"/>
    <w:rsid w:val="00230052"/>
    <w:rsid w:val="002300A1"/>
    <w:rsid w:val="00230434"/>
    <w:rsid w:val="00230556"/>
    <w:rsid w:val="00230C95"/>
    <w:rsid w:val="00230F01"/>
    <w:rsid w:val="00231198"/>
    <w:rsid w:val="00231496"/>
    <w:rsid w:val="002318D8"/>
    <w:rsid w:val="00231909"/>
    <w:rsid w:val="00231F20"/>
    <w:rsid w:val="0023222A"/>
    <w:rsid w:val="00232588"/>
    <w:rsid w:val="00232B39"/>
    <w:rsid w:val="0023305C"/>
    <w:rsid w:val="002334C3"/>
    <w:rsid w:val="00233623"/>
    <w:rsid w:val="00233974"/>
    <w:rsid w:val="00234A1D"/>
    <w:rsid w:val="00234DDA"/>
    <w:rsid w:val="002352AB"/>
    <w:rsid w:val="002353F1"/>
    <w:rsid w:val="00236212"/>
    <w:rsid w:val="00236650"/>
    <w:rsid w:val="00236B8D"/>
    <w:rsid w:val="00237234"/>
    <w:rsid w:val="0023744E"/>
    <w:rsid w:val="00237520"/>
    <w:rsid w:val="00237E6D"/>
    <w:rsid w:val="00240874"/>
    <w:rsid w:val="00240A39"/>
    <w:rsid w:val="00240F91"/>
    <w:rsid w:val="002419F1"/>
    <w:rsid w:val="00241CCB"/>
    <w:rsid w:val="00242233"/>
    <w:rsid w:val="0024297C"/>
    <w:rsid w:val="00242F87"/>
    <w:rsid w:val="002439E0"/>
    <w:rsid w:val="00243B58"/>
    <w:rsid w:val="0024420D"/>
    <w:rsid w:val="002443A3"/>
    <w:rsid w:val="00244493"/>
    <w:rsid w:val="00244653"/>
    <w:rsid w:val="00244875"/>
    <w:rsid w:val="002451E5"/>
    <w:rsid w:val="00245D5C"/>
    <w:rsid w:val="00245EEE"/>
    <w:rsid w:val="0024602B"/>
    <w:rsid w:val="002461CC"/>
    <w:rsid w:val="00246325"/>
    <w:rsid w:val="002469AC"/>
    <w:rsid w:val="00246C42"/>
    <w:rsid w:val="00247394"/>
    <w:rsid w:val="00247553"/>
    <w:rsid w:val="0024774D"/>
    <w:rsid w:val="0025045B"/>
    <w:rsid w:val="00250BD0"/>
    <w:rsid w:val="002517B6"/>
    <w:rsid w:val="002518AE"/>
    <w:rsid w:val="0025198E"/>
    <w:rsid w:val="00251FFD"/>
    <w:rsid w:val="002523F7"/>
    <w:rsid w:val="00252FAA"/>
    <w:rsid w:val="00253222"/>
    <w:rsid w:val="00253308"/>
    <w:rsid w:val="00253C98"/>
    <w:rsid w:val="0025499A"/>
    <w:rsid w:val="00254DE1"/>
    <w:rsid w:val="002550AA"/>
    <w:rsid w:val="0025590B"/>
    <w:rsid w:val="00256C07"/>
    <w:rsid w:val="00260388"/>
    <w:rsid w:val="00260567"/>
    <w:rsid w:val="00260ADB"/>
    <w:rsid w:val="0026104E"/>
    <w:rsid w:val="0026125D"/>
    <w:rsid w:val="002616E3"/>
    <w:rsid w:val="00261FEA"/>
    <w:rsid w:val="002628E4"/>
    <w:rsid w:val="00262DB5"/>
    <w:rsid w:val="0026342A"/>
    <w:rsid w:val="002638A1"/>
    <w:rsid w:val="00263A7C"/>
    <w:rsid w:val="002642D6"/>
    <w:rsid w:val="002646E5"/>
    <w:rsid w:val="002647D5"/>
    <w:rsid w:val="00264A62"/>
    <w:rsid w:val="00265CA0"/>
    <w:rsid w:val="00265D66"/>
    <w:rsid w:val="00265F4C"/>
    <w:rsid w:val="00266116"/>
    <w:rsid w:val="00267930"/>
    <w:rsid w:val="00267AE6"/>
    <w:rsid w:val="0027043D"/>
    <w:rsid w:val="002710A0"/>
    <w:rsid w:val="00271548"/>
    <w:rsid w:val="00272438"/>
    <w:rsid w:val="00272B0C"/>
    <w:rsid w:val="00272B3B"/>
    <w:rsid w:val="00272DCF"/>
    <w:rsid w:val="002731C1"/>
    <w:rsid w:val="00273700"/>
    <w:rsid w:val="00273925"/>
    <w:rsid w:val="0027396A"/>
    <w:rsid w:val="002746A4"/>
    <w:rsid w:val="00274851"/>
    <w:rsid w:val="00274F93"/>
    <w:rsid w:val="00275393"/>
    <w:rsid w:val="002756C5"/>
    <w:rsid w:val="0027572F"/>
    <w:rsid w:val="00276289"/>
    <w:rsid w:val="00276560"/>
    <w:rsid w:val="002765DD"/>
    <w:rsid w:val="00276C7B"/>
    <w:rsid w:val="00276F0C"/>
    <w:rsid w:val="002770F3"/>
    <w:rsid w:val="002771AB"/>
    <w:rsid w:val="002777C1"/>
    <w:rsid w:val="00277A80"/>
    <w:rsid w:val="00277CE3"/>
    <w:rsid w:val="00280105"/>
    <w:rsid w:val="00280809"/>
    <w:rsid w:val="00280B2E"/>
    <w:rsid w:val="00280B55"/>
    <w:rsid w:val="0028180C"/>
    <w:rsid w:val="00281A45"/>
    <w:rsid w:val="0028286C"/>
    <w:rsid w:val="00282B60"/>
    <w:rsid w:val="00282DD1"/>
    <w:rsid w:val="00282E46"/>
    <w:rsid w:val="002835AE"/>
    <w:rsid w:val="00284A5F"/>
    <w:rsid w:val="00285D09"/>
    <w:rsid w:val="0028639B"/>
    <w:rsid w:val="002864ED"/>
    <w:rsid w:val="00286840"/>
    <w:rsid w:val="00286A80"/>
    <w:rsid w:val="00287641"/>
    <w:rsid w:val="00287A51"/>
    <w:rsid w:val="00287B89"/>
    <w:rsid w:val="00287DD4"/>
    <w:rsid w:val="00287F1E"/>
    <w:rsid w:val="0029006E"/>
    <w:rsid w:val="0029038C"/>
    <w:rsid w:val="00290439"/>
    <w:rsid w:val="00290668"/>
    <w:rsid w:val="00290805"/>
    <w:rsid w:val="00290F59"/>
    <w:rsid w:val="002915FA"/>
    <w:rsid w:val="00291A58"/>
    <w:rsid w:val="0029274A"/>
    <w:rsid w:val="00292CBC"/>
    <w:rsid w:val="00293490"/>
    <w:rsid w:val="002937ED"/>
    <w:rsid w:val="00293A5A"/>
    <w:rsid w:val="002951FB"/>
    <w:rsid w:val="00295589"/>
    <w:rsid w:val="00295965"/>
    <w:rsid w:val="00295B19"/>
    <w:rsid w:val="0029619E"/>
    <w:rsid w:val="002965FD"/>
    <w:rsid w:val="00296922"/>
    <w:rsid w:val="002969BD"/>
    <w:rsid w:val="00297187"/>
    <w:rsid w:val="00297350"/>
    <w:rsid w:val="002A01AE"/>
    <w:rsid w:val="002A0E94"/>
    <w:rsid w:val="002A1183"/>
    <w:rsid w:val="002A1195"/>
    <w:rsid w:val="002A28D5"/>
    <w:rsid w:val="002A2A44"/>
    <w:rsid w:val="002A2CEB"/>
    <w:rsid w:val="002A2CFC"/>
    <w:rsid w:val="002A3A53"/>
    <w:rsid w:val="002A4B54"/>
    <w:rsid w:val="002A5306"/>
    <w:rsid w:val="002A5395"/>
    <w:rsid w:val="002A5E18"/>
    <w:rsid w:val="002A68EF"/>
    <w:rsid w:val="002A7603"/>
    <w:rsid w:val="002A7833"/>
    <w:rsid w:val="002A7A63"/>
    <w:rsid w:val="002A7B60"/>
    <w:rsid w:val="002B05D2"/>
    <w:rsid w:val="002B071E"/>
    <w:rsid w:val="002B082A"/>
    <w:rsid w:val="002B1614"/>
    <w:rsid w:val="002B2022"/>
    <w:rsid w:val="002B219B"/>
    <w:rsid w:val="002B3611"/>
    <w:rsid w:val="002B4E90"/>
    <w:rsid w:val="002B4F39"/>
    <w:rsid w:val="002B5540"/>
    <w:rsid w:val="002B57BF"/>
    <w:rsid w:val="002B5B78"/>
    <w:rsid w:val="002B5C2F"/>
    <w:rsid w:val="002B737C"/>
    <w:rsid w:val="002B76DE"/>
    <w:rsid w:val="002B78F1"/>
    <w:rsid w:val="002C0009"/>
    <w:rsid w:val="002C05DD"/>
    <w:rsid w:val="002C0B0B"/>
    <w:rsid w:val="002C0B4E"/>
    <w:rsid w:val="002C0D6B"/>
    <w:rsid w:val="002C0EF6"/>
    <w:rsid w:val="002C105C"/>
    <w:rsid w:val="002C1195"/>
    <w:rsid w:val="002C1BAA"/>
    <w:rsid w:val="002C2708"/>
    <w:rsid w:val="002C380A"/>
    <w:rsid w:val="002C4387"/>
    <w:rsid w:val="002C4A05"/>
    <w:rsid w:val="002C4B73"/>
    <w:rsid w:val="002C4DD6"/>
    <w:rsid w:val="002C5367"/>
    <w:rsid w:val="002C56AE"/>
    <w:rsid w:val="002C6800"/>
    <w:rsid w:val="002C6968"/>
    <w:rsid w:val="002C6E1C"/>
    <w:rsid w:val="002C712B"/>
    <w:rsid w:val="002C7848"/>
    <w:rsid w:val="002C7CC5"/>
    <w:rsid w:val="002D050E"/>
    <w:rsid w:val="002D0783"/>
    <w:rsid w:val="002D09F4"/>
    <w:rsid w:val="002D0F2D"/>
    <w:rsid w:val="002D19E1"/>
    <w:rsid w:val="002D2ED1"/>
    <w:rsid w:val="002D351E"/>
    <w:rsid w:val="002D3E6A"/>
    <w:rsid w:val="002D4722"/>
    <w:rsid w:val="002D49C2"/>
    <w:rsid w:val="002D4BA3"/>
    <w:rsid w:val="002D4EFC"/>
    <w:rsid w:val="002D542A"/>
    <w:rsid w:val="002D571F"/>
    <w:rsid w:val="002D5882"/>
    <w:rsid w:val="002D5896"/>
    <w:rsid w:val="002D5DA0"/>
    <w:rsid w:val="002D5FCC"/>
    <w:rsid w:val="002D6007"/>
    <w:rsid w:val="002D636E"/>
    <w:rsid w:val="002D64F1"/>
    <w:rsid w:val="002D6A2A"/>
    <w:rsid w:val="002D6F37"/>
    <w:rsid w:val="002D70CE"/>
    <w:rsid w:val="002D71A7"/>
    <w:rsid w:val="002D7589"/>
    <w:rsid w:val="002D7E4E"/>
    <w:rsid w:val="002E0244"/>
    <w:rsid w:val="002E025A"/>
    <w:rsid w:val="002E0338"/>
    <w:rsid w:val="002E05EF"/>
    <w:rsid w:val="002E0B37"/>
    <w:rsid w:val="002E0D41"/>
    <w:rsid w:val="002E18B1"/>
    <w:rsid w:val="002E2C4F"/>
    <w:rsid w:val="002E2F12"/>
    <w:rsid w:val="002E3731"/>
    <w:rsid w:val="002E38D6"/>
    <w:rsid w:val="002E3C1B"/>
    <w:rsid w:val="002E3C8E"/>
    <w:rsid w:val="002E3F03"/>
    <w:rsid w:val="002E3FCA"/>
    <w:rsid w:val="002E4555"/>
    <w:rsid w:val="002E465F"/>
    <w:rsid w:val="002E474E"/>
    <w:rsid w:val="002E4946"/>
    <w:rsid w:val="002E498D"/>
    <w:rsid w:val="002E6794"/>
    <w:rsid w:val="002E6A7B"/>
    <w:rsid w:val="002E6F64"/>
    <w:rsid w:val="002E72F4"/>
    <w:rsid w:val="002E7653"/>
    <w:rsid w:val="002E79CE"/>
    <w:rsid w:val="002E7E18"/>
    <w:rsid w:val="002E7F8C"/>
    <w:rsid w:val="002F0316"/>
    <w:rsid w:val="002F0746"/>
    <w:rsid w:val="002F07F3"/>
    <w:rsid w:val="002F0BFF"/>
    <w:rsid w:val="002F15A2"/>
    <w:rsid w:val="002F1797"/>
    <w:rsid w:val="002F1863"/>
    <w:rsid w:val="002F1A62"/>
    <w:rsid w:val="002F2202"/>
    <w:rsid w:val="002F232D"/>
    <w:rsid w:val="002F23D1"/>
    <w:rsid w:val="002F2502"/>
    <w:rsid w:val="002F304F"/>
    <w:rsid w:val="002F3ABB"/>
    <w:rsid w:val="002F3D9A"/>
    <w:rsid w:val="002F4048"/>
    <w:rsid w:val="002F4A4D"/>
    <w:rsid w:val="002F5267"/>
    <w:rsid w:val="002F56BB"/>
    <w:rsid w:val="002F5804"/>
    <w:rsid w:val="002F58A7"/>
    <w:rsid w:val="002F5CA5"/>
    <w:rsid w:val="002F5F59"/>
    <w:rsid w:val="002F60D4"/>
    <w:rsid w:val="002F620D"/>
    <w:rsid w:val="002F6253"/>
    <w:rsid w:val="002F691E"/>
    <w:rsid w:val="002F6E35"/>
    <w:rsid w:val="002F6F58"/>
    <w:rsid w:val="002F6F6F"/>
    <w:rsid w:val="002F70F8"/>
    <w:rsid w:val="002F7918"/>
    <w:rsid w:val="002F7B40"/>
    <w:rsid w:val="002F7D72"/>
    <w:rsid w:val="003000DF"/>
    <w:rsid w:val="003008C7"/>
    <w:rsid w:val="0030099C"/>
    <w:rsid w:val="00300C57"/>
    <w:rsid w:val="00300CF7"/>
    <w:rsid w:val="00300D70"/>
    <w:rsid w:val="00302A56"/>
    <w:rsid w:val="00302F58"/>
    <w:rsid w:val="00303140"/>
    <w:rsid w:val="00303147"/>
    <w:rsid w:val="003034C6"/>
    <w:rsid w:val="00303ABE"/>
    <w:rsid w:val="00303CE6"/>
    <w:rsid w:val="00304054"/>
    <w:rsid w:val="00304591"/>
    <w:rsid w:val="003045EB"/>
    <w:rsid w:val="00304696"/>
    <w:rsid w:val="00304F44"/>
    <w:rsid w:val="003052E2"/>
    <w:rsid w:val="003057B0"/>
    <w:rsid w:val="003057B7"/>
    <w:rsid w:val="003059AC"/>
    <w:rsid w:val="003072A0"/>
    <w:rsid w:val="00307EBB"/>
    <w:rsid w:val="00310175"/>
    <w:rsid w:val="00310C56"/>
    <w:rsid w:val="00310F55"/>
    <w:rsid w:val="0031217C"/>
    <w:rsid w:val="00312285"/>
    <w:rsid w:val="003122AA"/>
    <w:rsid w:val="00312434"/>
    <w:rsid w:val="00312DCB"/>
    <w:rsid w:val="00313013"/>
    <w:rsid w:val="003133A5"/>
    <w:rsid w:val="00313501"/>
    <w:rsid w:val="00313B11"/>
    <w:rsid w:val="0031457E"/>
    <w:rsid w:val="003146AF"/>
    <w:rsid w:val="00314D6A"/>
    <w:rsid w:val="00314F9F"/>
    <w:rsid w:val="0031507A"/>
    <w:rsid w:val="00315194"/>
    <w:rsid w:val="003152B5"/>
    <w:rsid w:val="00315BD5"/>
    <w:rsid w:val="00315BF9"/>
    <w:rsid w:val="0031610D"/>
    <w:rsid w:val="003163E1"/>
    <w:rsid w:val="00316591"/>
    <w:rsid w:val="003166D6"/>
    <w:rsid w:val="003166F2"/>
    <w:rsid w:val="00316874"/>
    <w:rsid w:val="00316B07"/>
    <w:rsid w:val="00317158"/>
    <w:rsid w:val="00317491"/>
    <w:rsid w:val="00317506"/>
    <w:rsid w:val="003175B9"/>
    <w:rsid w:val="00317834"/>
    <w:rsid w:val="00317983"/>
    <w:rsid w:val="00317CDA"/>
    <w:rsid w:val="00317F1C"/>
    <w:rsid w:val="00320166"/>
    <w:rsid w:val="00320A97"/>
    <w:rsid w:val="00320E28"/>
    <w:rsid w:val="00321136"/>
    <w:rsid w:val="00321191"/>
    <w:rsid w:val="0032145B"/>
    <w:rsid w:val="003227D3"/>
    <w:rsid w:val="0032280B"/>
    <w:rsid w:val="00322CA6"/>
    <w:rsid w:val="00322DDA"/>
    <w:rsid w:val="003233F2"/>
    <w:rsid w:val="003240DF"/>
    <w:rsid w:val="003242A8"/>
    <w:rsid w:val="00324705"/>
    <w:rsid w:val="003248FC"/>
    <w:rsid w:val="00324C3D"/>
    <w:rsid w:val="00324D17"/>
    <w:rsid w:val="00324E0A"/>
    <w:rsid w:val="00324F1E"/>
    <w:rsid w:val="003252A3"/>
    <w:rsid w:val="003255FC"/>
    <w:rsid w:val="00325E50"/>
    <w:rsid w:val="00326231"/>
    <w:rsid w:val="003268A1"/>
    <w:rsid w:val="00326B4F"/>
    <w:rsid w:val="003300F6"/>
    <w:rsid w:val="0033052D"/>
    <w:rsid w:val="00330BF4"/>
    <w:rsid w:val="00330C03"/>
    <w:rsid w:val="00330EEB"/>
    <w:rsid w:val="003313A1"/>
    <w:rsid w:val="00331CB6"/>
    <w:rsid w:val="00331DB5"/>
    <w:rsid w:val="00332FAD"/>
    <w:rsid w:val="00333B54"/>
    <w:rsid w:val="00333B8C"/>
    <w:rsid w:val="00333DD5"/>
    <w:rsid w:val="00334C5E"/>
    <w:rsid w:val="00334CBF"/>
    <w:rsid w:val="00335AD3"/>
    <w:rsid w:val="00335B6C"/>
    <w:rsid w:val="00335F59"/>
    <w:rsid w:val="0033607A"/>
    <w:rsid w:val="00336604"/>
    <w:rsid w:val="00336CA9"/>
    <w:rsid w:val="00337418"/>
    <w:rsid w:val="00337863"/>
    <w:rsid w:val="00337932"/>
    <w:rsid w:val="00337CA7"/>
    <w:rsid w:val="00337DA5"/>
    <w:rsid w:val="00337FD3"/>
    <w:rsid w:val="00340417"/>
    <w:rsid w:val="003405E4"/>
    <w:rsid w:val="00340940"/>
    <w:rsid w:val="0034099E"/>
    <w:rsid w:val="00340D6B"/>
    <w:rsid w:val="003410C8"/>
    <w:rsid w:val="0034127A"/>
    <w:rsid w:val="003419B1"/>
    <w:rsid w:val="00341B50"/>
    <w:rsid w:val="003424DC"/>
    <w:rsid w:val="00342773"/>
    <w:rsid w:val="003429CE"/>
    <w:rsid w:val="00342E67"/>
    <w:rsid w:val="00342EAC"/>
    <w:rsid w:val="0034318F"/>
    <w:rsid w:val="003439C8"/>
    <w:rsid w:val="00344171"/>
    <w:rsid w:val="003445AA"/>
    <w:rsid w:val="00344935"/>
    <w:rsid w:val="003449CD"/>
    <w:rsid w:val="00345128"/>
    <w:rsid w:val="00345201"/>
    <w:rsid w:val="00345353"/>
    <w:rsid w:val="00345BCE"/>
    <w:rsid w:val="003461F1"/>
    <w:rsid w:val="00346576"/>
    <w:rsid w:val="00346614"/>
    <w:rsid w:val="003466B5"/>
    <w:rsid w:val="00346CAD"/>
    <w:rsid w:val="00346D0D"/>
    <w:rsid w:val="0035031E"/>
    <w:rsid w:val="00350867"/>
    <w:rsid w:val="00351052"/>
    <w:rsid w:val="0035116C"/>
    <w:rsid w:val="003512EF"/>
    <w:rsid w:val="00351A74"/>
    <w:rsid w:val="00351E0F"/>
    <w:rsid w:val="0035265C"/>
    <w:rsid w:val="00352DEC"/>
    <w:rsid w:val="00352FF0"/>
    <w:rsid w:val="00353114"/>
    <w:rsid w:val="00353725"/>
    <w:rsid w:val="00353A56"/>
    <w:rsid w:val="00353A6B"/>
    <w:rsid w:val="00353FE1"/>
    <w:rsid w:val="00355202"/>
    <w:rsid w:val="0035584B"/>
    <w:rsid w:val="0035656F"/>
    <w:rsid w:val="0035676A"/>
    <w:rsid w:val="00356BEC"/>
    <w:rsid w:val="00357400"/>
    <w:rsid w:val="00357A26"/>
    <w:rsid w:val="00357D04"/>
    <w:rsid w:val="00357D59"/>
    <w:rsid w:val="0036046E"/>
    <w:rsid w:val="00360554"/>
    <w:rsid w:val="003618E9"/>
    <w:rsid w:val="00361B6C"/>
    <w:rsid w:val="00361FB5"/>
    <w:rsid w:val="00362497"/>
    <w:rsid w:val="00362C70"/>
    <w:rsid w:val="00362F1B"/>
    <w:rsid w:val="003635F3"/>
    <w:rsid w:val="00363CC3"/>
    <w:rsid w:val="003640BA"/>
    <w:rsid w:val="003644D9"/>
    <w:rsid w:val="00364753"/>
    <w:rsid w:val="00364960"/>
    <w:rsid w:val="00365E85"/>
    <w:rsid w:val="00366588"/>
    <w:rsid w:val="00366A85"/>
    <w:rsid w:val="00366BBD"/>
    <w:rsid w:val="0036719F"/>
    <w:rsid w:val="0036773C"/>
    <w:rsid w:val="00367D39"/>
    <w:rsid w:val="00370462"/>
    <w:rsid w:val="0037068D"/>
    <w:rsid w:val="00370A93"/>
    <w:rsid w:val="0037129B"/>
    <w:rsid w:val="00371ACB"/>
    <w:rsid w:val="00371BBB"/>
    <w:rsid w:val="003720A5"/>
    <w:rsid w:val="003720FB"/>
    <w:rsid w:val="00372171"/>
    <w:rsid w:val="00372BBA"/>
    <w:rsid w:val="0037317C"/>
    <w:rsid w:val="003738D0"/>
    <w:rsid w:val="0037455F"/>
    <w:rsid w:val="00374716"/>
    <w:rsid w:val="003747DD"/>
    <w:rsid w:val="00374969"/>
    <w:rsid w:val="003749D0"/>
    <w:rsid w:val="00374C9F"/>
    <w:rsid w:val="00374F76"/>
    <w:rsid w:val="003752BC"/>
    <w:rsid w:val="0037608C"/>
    <w:rsid w:val="003760CF"/>
    <w:rsid w:val="00376672"/>
    <w:rsid w:val="00377496"/>
    <w:rsid w:val="00377ABF"/>
    <w:rsid w:val="00377CD9"/>
    <w:rsid w:val="003803FB"/>
    <w:rsid w:val="003807B6"/>
    <w:rsid w:val="003809C7"/>
    <w:rsid w:val="0038151B"/>
    <w:rsid w:val="003824E2"/>
    <w:rsid w:val="0038286A"/>
    <w:rsid w:val="0038334D"/>
    <w:rsid w:val="003834BE"/>
    <w:rsid w:val="00383ABF"/>
    <w:rsid w:val="00383C3F"/>
    <w:rsid w:val="00383CA5"/>
    <w:rsid w:val="00383EA0"/>
    <w:rsid w:val="00383F12"/>
    <w:rsid w:val="0038462A"/>
    <w:rsid w:val="00384733"/>
    <w:rsid w:val="00384B8E"/>
    <w:rsid w:val="00384D8A"/>
    <w:rsid w:val="0038635C"/>
    <w:rsid w:val="00386CBD"/>
    <w:rsid w:val="00387053"/>
    <w:rsid w:val="0038735F"/>
    <w:rsid w:val="00387412"/>
    <w:rsid w:val="00387541"/>
    <w:rsid w:val="003877B8"/>
    <w:rsid w:val="00387E1D"/>
    <w:rsid w:val="003907EF"/>
    <w:rsid w:val="00391BEA"/>
    <w:rsid w:val="0039266B"/>
    <w:rsid w:val="003928F9"/>
    <w:rsid w:val="00392972"/>
    <w:rsid w:val="00392A1B"/>
    <w:rsid w:val="00393377"/>
    <w:rsid w:val="003936BF"/>
    <w:rsid w:val="00393ADA"/>
    <w:rsid w:val="00393F55"/>
    <w:rsid w:val="00394875"/>
    <w:rsid w:val="00394AE2"/>
    <w:rsid w:val="00394B8D"/>
    <w:rsid w:val="00394DC9"/>
    <w:rsid w:val="00394FD1"/>
    <w:rsid w:val="00395405"/>
    <w:rsid w:val="00395D41"/>
    <w:rsid w:val="00396552"/>
    <w:rsid w:val="00396853"/>
    <w:rsid w:val="003973D6"/>
    <w:rsid w:val="003977CD"/>
    <w:rsid w:val="00397976"/>
    <w:rsid w:val="00397D4E"/>
    <w:rsid w:val="00397E09"/>
    <w:rsid w:val="00397E14"/>
    <w:rsid w:val="003A0051"/>
    <w:rsid w:val="003A0495"/>
    <w:rsid w:val="003A0597"/>
    <w:rsid w:val="003A076A"/>
    <w:rsid w:val="003A0F92"/>
    <w:rsid w:val="003A1010"/>
    <w:rsid w:val="003A1266"/>
    <w:rsid w:val="003A12A7"/>
    <w:rsid w:val="003A12DC"/>
    <w:rsid w:val="003A17D6"/>
    <w:rsid w:val="003A2544"/>
    <w:rsid w:val="003A2BEC"/>
    <w:rsid w:val="003A2D4B"/>
    <w:rsid w:val="003A3443"/>
    <w:rsid w:val="003A4B96"/>
    <w:rsid w:val="003A4FDF"/>
    <w:rsid w:val="003A5CDB"/>
    <w:rsid w:val="003A60AD"/>
    <w:rsid w:val="003A614B"/>
    <w:rsid w:val="003A665E"/>
    <w:rsid w:val="003A6E1C"/>
    <w:rsid w:val="003A72C1"/>
    <w:rsid w:val="003A7473"/>
    <w:rsid w:val="003A79CF"/>
    <w:rsid w:val="003A7DCB"/>
    <w:rsid w:val="003B00A1"/>
    <w:rsid w:val="003B07F6"/>
    <w:rsid w:val="003B092D"/>
    <w:rsid w:val="003B0A1B"/>
    <w:rsid w:val="003B150B"/>
    <w:rsid w:val="003B154C"/>
    <w:rsid w:val="003B1C84"/>
    <w:rsid w:val="003B22C7"/>
    <w:rsid w:val="003B296F"/>
    <w:rsid w:val="003B2F12"/>
    <w:rsid w:val="003B3AA2"/>
    <w:rsid w:val="003B40E6"/>
    <w:rsid w:val="003B47EB"/>
    <w:rsid w:val="003B4990"/>
    <w:rsid w:val="003B4A0A"/>
    <w:rsid w:val="003B4A69"/>
    <w:rsid w:val="003B4E47"/>
    <w:rsid w:val="003B5360"/>
    <w:rsid w:val="003B5406"/>
    <w:rsid w:val="003B5623"/>
    <w:rsid w:val="003B5980"/>
    <w:rsid w:val="003B6071"/>
    <w:rsid w:val="003B6C0D"/>
    <w:rsid w:val="003B6DC6"/>
    <w:rsid w:val="003B7215"/>
    <w:rsid w:val="003B74D8"/>
    <w:rsid w:val="003B7A8E"/>
    <w:rsid w:val="003C07DD"/>
    <w:rsid w:val="003C1483"/>
    <w:rsid w:val="003C1549"/>
    <w:rsid w:val="003C17F0"/>
    <w:rsid w:val="003C1BF8"/>
    <w:rsid w:val="003C26D9"/>
    <w:rsid w:val="003C321E"/>
    <w:rsid w:val="003C349E"/>
    <w:rsid w:val="003C34DB"/>
    <w:rsid w:val="003C356B"/>
    <w:rsid w:val="003C35A6"/>
    <w:rsid w:val="003C3CE0"/>
    <w:rsid w:val="003C49A7"/>
    <w:rsid w:val="003C4A4F"/>
    <w:rsid w:val="003C4BF2"/>
    <w:rsid w:val="003C533A"/>
    <w:rsid w:val="003C55BA"/>
    <w:rsid w:val="003C5BF2"/>
    <w:rsid w:val="003C5CBB"/>
    <w:rsid w:val="003C5D55"/>
    <w:rsid w:val="003C602D"/>
    <w:rsid w:val="003C64A3"/>
    <w:rsid w:val="003C6699"/>
    <w:rsid w:val="003C67AC"/>
    <w:rsid w:val="003C6813"/>
    <w:rsid w:val="003C6E6D"/>
    <w:rsid w:val="003C7B7B"/>
    <w:rsid w:val="003C7F85"/>
    <w:rsid w:val="003D01FE"/>
    <w:rsid w:val="003D084B"/>
    <w:rsid w:val="003D0961"/>
    <w:rsid w:val="003D09DE"/>
    <w:rsid w:val="003D0AB8"/>
    <w:rsid w:val="003D0B20"/>
    <w:rsid w:val="003D0B26"/>
    <w:rsid w:val="003D0D89"/>
    <w:rsid w:val="003D0DE4"/>
    <w:rsid w:val="003D13F6"/>
    <w:rsid w:val="003D17DD"/>
    <w:rsid w:val="003D20D1"/>
    <w:rsid w:val="003D2912"/>
    <w:rsid w:val="003D2AA2"/>
    <w:rsid w:val="003D2FA3"/>
    <w:rsid w:val="003D303E"/>
    <w:rsid w:val="003D31CD"/>
    <w:rsid w:val="003D3501"/>
    <w:rsid w:val="003D3921"/>
    <w:rsid w:val="003D3FC7"/>
    <w:rsid w:val="003D431B"/>
    <w:rsid w:val="003D454F"/>
    <w:rsid w:val="003D46B3"/>
    <w:rsid w:val="003D4793"/>
    <w:rsid w:val="003D4BE3"/>
    <w:rsid w:val="003D4DBD"/>
    <w:rsid w:val="003D5302"/>
    <w:rsid w:val="003D6B0E"/>
    <w:rsid w:val="003D6D7F"/>
    <w:rsid w:val="003D6EC2"/>
    <w:rsid w:val="003D70F5"/>
    <w:rsid w:val="003D71F7"/>
    <w:rsid w:val="003D787D"/>
    <w:rsid w:val="003D7B9B"/>
    <w:rsid w:val="003D7B9F"/>
    <w:rsid w:val="003E034C"/>
    <w:rsid w:val="003E079D"/>
    <w:rsid w:val="003E0D31"/>
    <w:rsid w:val="003E0F71"/>
    <w:rsid w:val="003E15F2"/>
    <w:rsid w:val="003E1749"/>
    <w:rsid w:val="003E195C"/>
    <w:rsid w:val="003E1B46"/>
    <w:rsid w:val="003E1BC0"/>
    <w:rsid w:val="003E1D7F"/>
    <w:rsid w:val="003E2812"/>
    <w:rsid w:val="003E33FC"/>
    <w:rsid w:val="003E38BF"/>
    <w:rsid w:val="003E4017"/>
    <w:rsid w:val="003E54CE"/>
    <w:rsid w:val="003E555A"/>
    <w:rsid w:val="003E566C"/>
    <w:rsid w:val="003E5BCC"/>
    <w:rsid w:val="003E5D27"/>
    <w:rsid w:val="003E5FC2"/>
    <w:rsid w:val="003E618E"/>
    <w:rsid w:val="003E665F"/>
    <w:rsid w:val="003E6A67"/>
    <w:rsid w:val="003F0328"/>
    <w:rsid w:val="003F03AC"/>
    <w:rsid w:val="003F0772"/>
    <w:rsid w:val="003F0916"/>
    <w:rsid w:val="003F09FB"/>
    <w:rsid w:val="003F1464"/>
    <w:rsid w:val="003F1653"/>
    <w:rsid w:val="003F1713"/>
    <w:rsid w:val="003F18FC"/>
    <w:rsid w:val="003F19E0"/>
    <w:rsid w:val="003F1BCD"/>
    <w:rsid w:val="003F1D1B"/>
    <w:rsid w:val="003F1E39"/>
    <w:rsid w:val="003F2CB0"/>
    <w:rsid w:val="003F2E6D"/>
    <w:rsid w:val="003F35D8"/>
    <w:rsid w:val="003F365C"/>
    <w:rsid w:val="003F3D2F"/>
    <w:rsid w:val="003F4D1C"/>
    <w:rsid w:val="003F5067"/>
    <w:rsid w:val="003F5103"/>
    <w:rsid w:val="003F54FA"/>
    <w:rsid w:val="003F5C4F"/>
    <w:rsid w:val="003F6027"/>
    <w:rsid w:val="003F6116"/>
    <w:rsid w:val="003F648E"/>
    <w:rsid w:val="003F6AB7"/>
    <w:rsid w:val="003F6BEC"/>
    <w:rsid w:val="003F7113"/>
    <w:rsid w:val="003F78F8"/>
    <w:rsid w:val="003F7A9D"/>
    <w:rsid w:val="003F7B37"/>
    <w:rsid w:val="003F7D04"/>
    <w:rsid w:val="00400417"/>
    <w:rsid w:val="00400924"/>
    <w:rsid w:val="004009F3"/>
    <w:rsid w:val="00400A20"/>
    <w:rsid w:val="00400D41"/>
    <w:rsid w:val="00401063"/>
    <w:rsid w:val="00401160"/>
    <w:rsid w:val="004015AC"/>
    <w:rsid w:val="00401702"/>
    <w:rsid w:val="00401DA7"/>
    <w:rsid w:val="00401F46"/>
    <w:rsid w:val="0040208F"/>
    <w:rsid w:val="0040280C"/>
    <w:rsid w:val="00402834"/>
    <w:rsid w:val="004028AE"/>
    <w:rsid w:val="00402BC6"/>
    <w:rsid w:val="00403143"/>
    <w:rsid w:val="00403205"/>
    <w:rsid w:val="004032F0"/>
    <w:rsid w:val="004032FD"/>
    <w:rsid w:val="00403C53"/>
    <w:rsid w:val="00403E78"/>
    <w:rsid w:val="00404029"/>
    <w:rsid w:val="0040453E"/>
    <w:rsid w:val="00404ACF"/>
    <w:rsid w:val="00404B62"/>
    <w:rsid w:val="00405C0F"/>
    <w:rsid w:val="00405C3C"/>
    <w:rsid w:val="00406202"/>
    <w:rsid w:val="00406761"/>
    <w:rsid w:val="00406A42"/>
    <w:rsid w:val="00406BA6"/>
    <w:rsid w:val="00407028"/>
    <w:rsid w:val="00407196"/>
    <w:rsid w:val="004071A5"/>
    <w:rsid w:val="004075AD"/>
    <w:rsid w:val="004078F0"/>
    <w:rsid w:val="0041026F"/>
    <w:rsid w:val="00411765"/>
    <w:rsid w:val="00411992"/>
    <w:rsid w:val="00412057"/>
    <w:rsid w:val="00412361"/>
    <w:rsid w:val="00412AE3"/>
    <w:rsid w:val="00412B22"/>
    <w:rsid w:val="004133B2"/>
    <w:rsid w:val="00414904"/>
    <w:rsid w:val="00414938"/>
    <w:rsid w:val="00414DB7"/>
    <w:rsid w:val="00414F13"/>
    <w:rsid w:val="004152B5"/>
    <w:rsid w:val="00415D62"/>
    <w:rsid w:val="004165DD"/>
    <w:rsid w:val="00416DE2"/>
    <w:rsid w:val="004173CD"/>
    <w:rsid w:val="00417728"/>
    <w:rsid w:val="00417DAA"/>
    <w:rsid w:val="00420602"/>
    <w:rsid w:val="0042086D"/>
    <w:rsid w:val="00420DA6"/>
    <w:rsid w:val="004219C9"/>
    <w:rsid w:val="00421A64"/>
    <w:rsid w:val="004222B2"/>
    <w:rsid w:val="0042244C"/>
    <w:rsid w:val="00422818"/>
    <w:rsid w:val="00422DAA"/>
    <w:rsid w:val="0042303A"/>
    <w:rsid w:val="00423092"/>
    <w:rsid w:val="00423965"/>
    <w:rsid w:val="004239FB"/>
    <w:rsid w:val="00423BB9"/>
    <w:rsid w:val="00423EAB"/>
    <w:rsid w:val="00424005"/>
    <w:rsid w:val="004242BF"/>
    <w:rsid w:val="004243B5"/>
    <w:rsid w:val="004251A6"/>
    <w:rsid w:val="00425977"/>
    <w:rsid w:val="00425D04"/>
    <w:rsid w:val="00425D82"/>
    <w:rsid w:val="00425E7E"/>
    <w:rsid w:val="0042627F"/>
    <w:rsid w:val="00426880"/>
    <w:rsid w:val="004268EC"/>
    <w:rsid w:val="0042711A"/>
    <w:rsid w:val="00427387"/>
    <w:rsid w:val="00427408"/>
    <w:rsid w:val="0042749B"/>
    <w:rsid w:val="00427996"/>
    <w:rsid w:val="00430A7C"/>
    <w:rsid w:val="00430B5D"/>
    <w:rsid w:val="00430D46"/>
    <w:rsid w:val="004310AC"/>
    <w:rsid w:val="00431298"/>
    <w:rsid w:val="004315FB"/>
    <w:rsid w:val="00431A25"/>
    <w:rsid w:val="00431DAA"/>
    <w:rsid w:val="00432EEB"/>
    <w:rsid w:val="00433897"/>
    <w:rsid w:val="004339D9"/>
    <w:rsid w:val="00433E80"/>
    <w:rsid w:val="004344B3"/>
    <w:rsid w:val="004344CC"/>
    <w:rsid w:val="004344F8"/>
    <w:rsid w:val="00434602"/>
    <w:rsid w:val="0043470B"/>
    <w:rsid w:val="00434BE8"/>
    <w:rsid w:val="00434F17"/>
    <w:rsid w:val="004356B3"/>
    <w:rsid w:val="00435867"/>
    <w:rsid w:val="00435BE5"/>
    <w:rsid w:val="0043631B"/>
    <w:rsid w:val="0043689D"/>
    <w:rsid w:val="00436C9A"/>
    <w:rsid w:val="00437118"/>
    <w:rsid w:val="004374BE"/>
    <w:rsid w:val="0043765C"/>
    <w:rsid w:val="00437A6D"/>
    <w:rsid w:val="00437C72"/>
    <w:rsid w:val="004402C7"/>
    <w:rsid w:val="004404B8"/>
    <w:rsid w:val="00440C66"/>
    <w:rsid w:val="00441436"/>
    <w:rsid w:val="00441A8C"/>
    <w:rsid w:val="00441C95"/>
    <w:rsid w:val="00441D98"/>
    <w:rsid w:val="00441EE7"/>
    <w:rsid w:val="00441F22"/>
    <w:rsid w:val="00442102"/>
    <w:rsid w:val="004428E9"/>
    <w:rsid w:val="00442F31"/>
    <w:rsid w:val="00443E8C"/>
    <w:rsid w:val="004441F3"/>
    <w:rsid w:val="0044445E"/>
    <w:rsid w:val="0044446B"/>
    <w:rsid w:val="00444497"/>
    <w:rsid w:val="00444961"/>
    <w:rsid w:val="0044501A"/>
    <w:rsid w:val="004453A4"/>
    <w:rsid w:val="00445B53"/>
    <w:rsid w:val="00445DA8"/>
    <w:rsid w:val="00446645"/>
    <w:rsid w:val="00446924"/>
    <w:rsid w:val="00446C74"/>
    <w:rsid w:val="004476F2"/>
    <w:rsid w:val="00447978"/>
    <w:rsid w:val="00447A08"/>
    <w:rsid w:val="004502D2"/>
    <w:rsid w:val="004506FA"/>
    <w:rsid w:val="004519FA"/>
    <w:rsid w:val="00451CBD"/>
    <w:rsid w:val="00451EB7"/>
    <w:rsid w:val="00452520"/>
    <w:rsid w:val="004527EC"/>
    <w:rsid w:val="00452BEA"/>
    <w:rsid w:val="00452C66"/>
    <w:rsid w:val="00453613"/>
    <w:rsid w:val="00453D4E"/>
    <w:rsid w:val="00453FCE"/>
    <w:rsid w:val="004543C2"/>
    <w:rsid w:val="0045475B"/>
    <w:rsid w:val="00454C15"/>
    <w:rsid w:val="00454E5D"/>
    <w:rsid w:val="004553B0"/>
    <w:rsid w:val="0045627D"/>
    <w:rsid w:val="004566A1"/>
    <w:rsid w:val="00456BAF"/>
    <w:rsid w:val="004573B9"/>
    <w:rsid w:val="00457499"/>
    <w:rsid w:val="004574E7"/>
    <w:rsid w:val="00457C15"/>
    <w:rsid w:val="00457FE9"/>
    <w:rsid w:val="00460471"/>
    <w:rsid w:val="004606D1"/>
    <w:rsid w:val="0046132D"/>
    <w:rsid w:val="004615F9"/>
    <w:rsid w:val="00461784"/>
    <w:rsid w:val="00461820"/>
    <w:rsid w:val="00461A7C"/>
    <w:rsid w:val="00461CC8"/>
    <w:rsid w:val="004620D5"/>
    <w:rsid w:val="00462321"/>
    <w:rsid w:val="004624E0"/>
    <w:rsid w:val="00462978"/>
    <w:rsid w:val="00463276"/>
    <w:rsid w:val="00463CBB"/>
    <w:rsid w:val="004644ED"/>
    <w:rsid w:val="00464790"/>
    <w:rsid w:val="004648FF"/>
    <w:rsid w:val="00464DF8"/>
    <w:rsid w:val="0046528F"/>
    <w:rsid w:val="0046560E"/>
    <w:rsid w:val="00465ED3"/>
    <w:rsid w:val="00466315"/>
    <w:rsid w:val="00466382"/>
    <w:rsid w:val="00466DB1"/>
    <w:rsid w:val="0046770F"/>
    <w:rsid w:val="00467ADC"/>
    <w:rsid w:val="00467B83"/>
    <w:rsid w:val="00467BEB"/>
    <w:rsid w:val="00467E8A"/>
    <w:rsid w:val="0047002A"/>
    <w:rsid w:val="004704E5"/>
    <w:rsid w:val="00470A02"/>
    <w:rsid w:val="00470A0A"/>
    <w:rsid w:val="0047144E"/>
    <w:rsid w:val="00471544"/>
    <w:rsid w:val="00471E64"/>
    <w:rsid w:val="00471F87"/>
    <w:rsid w:val="00472586"/>
    <w:rsid w:val="00472ACB"/>
    <w:rsid w:val="00472AEF"/>
    <w:rsid w:val="00472C9B"/>
    <w:rsid w:val="00472E15"/>
    <w:rsid w:val="004733FE"/>
    <w:rsid w:val="004734A2"/>
    <w:rsid w:val="00473652"/>
    <w:rsid w:val="004739CC"/>
    <w:rsid w:val="00473A71"/>
    <w:rsid w:val="00473D86"/>
    <w:rsid w:val="00473E59"/>
    <w:rsid w:val="004742CE"/>
    <w:rsid w:val="004747ED"/>
    <w:rsid w:val="0047504F"/>
    <w:rsid w:val="00475110"/>
    <w:rsid w:val="0047551A"/>
    <w:rsid w:val="0047556C"/>
    <w:rsid w:val="0047570B"/>
    <w:rsid w:val="00475864"/>
    <w:rsid w:val="00475AD4"/>
    <w:rsid w:val="00475B38"/>
    <w:rsid w:val="00475B8E"/>
    <w:rsid w:val="00475BBB"/>
    <w:rsid w:val="00476310"/>
    <w:rsid w:val="00476A1A"/>
    <w:rsid w:val="00476A67"/>
    <w:rsid w:val="00476B1F"/>
    <w:rsid w:val="00476BB6"/>
    <w:rsid w:val="00477055"/>
    <w:rsid w:val="00477B2C"/>
    <w:rsid w:val="00480279"/>
    <w:rsid w:val="004816DA"/>
    <w:rsid w:val="00481952"/>
    <w:rsid w:val="00482134"/>
    <w:rsid w:val="00482A50"/>
    <w:rsid w:val="00482DB4"/>
    <w:rsid w:val="00482DEC"/>
    <w:rsid w:val="0048305D"/>
    <w:rsid w:val="00483125"/>
    <w:rsid w:val="004834E5"/>
    <w:rsid w:val="0048368A"/>
    <w:rsid w:val="00483CAB"/>
    <w:rsid w:val="00483CB7"/>
    <w:rsid w:val="00483CE4"/>
    <w:rsid w:val="00484F49"/>
    <w:rsid w:val="00485C11"/>
    <w:rsid w:val="00485C33"/>
    <w:rsid w:val="00485FA0"/>
    <w:rsid w:val="00485FBA"/>
    <w:rsid w:val="00487297"/>
    <w:rsid w:val="00487676"/>
    <w:rsid w:val="0048768B"/>
    <w:rsid w:val="00487B8D"/>
    <w:rsid w:val="00487C9E"/>
    <w:rsid w:val="00487F9C"/>
    <w:rsid w:val="00490094"/>
    <w:rsid w:val="0049047B"/>
    <w:rsid w:val="00490A47"/>
    <w:rsid w:val="00490B66"/>
    <w:rsid w:val="0049150E"/>
    <w:rsid w:val="00491ACE"/>
    <w:rsid w:val="00491EA0"/>
    <w:rsid w:val="004920E2"/>
    <w:rsid w:val="00492215"/>
    <w:rsid w:val="0049241A"/>
    <w:rsid w:val="004924A5"/>
    <w:rsid w:val="00492586"/>
    <w:rsid w:val="00492621"/>
    <w:rsid w:val="00492706"/>
    <w:rsid w:val="004928E6"/>
    <w:rsid w:val="00492E55"/>
    <w:rsid w:val="00493158"/>
    <w:rsid w:val="004931FF"/>
    <w:rsid w:val="004935C4"/>
    <w:rsid w:val="00493BD9"/>
    <w:rsid w:val="00493D33"/>
    <w:rsid w:val="004944F3"/>
    <w:rsid w:val="00494700"/>
    <w:rsid w:val="004947D6"/>
    <w:rsid w:val="00494A63"/>
    <w:rsid w:val="004951DC"/>
    <w:rsid w:val="004956A7"/>
    <w:rsid w:val="00495A7E"/>
    <w:rsid w:val="00495EE1"/>
    <w:rsid w:val="00496709"/>
    <w:rsid w:val="004967B3"/>
    <w:rsid w:val="00496EC2"/>
    <w:rsid w:val="00497B23"/>
    <w:rsid w:val="00497B26"/>
    <w:rsid w:val="004A015D"/>
    <w:rsid w:val="004A0B37"/>
    <w:rsid w:val="004A12C0"/>
    <w:rsid w:val="004A1CB5"/>
    <w:rsid w:val="004A1EF9"/>
    <w:rsid w:val="004A21A0"/>
    <w:rsid w:val="004A256A"/>
    <w:rsid w:val="004A2865"/>
    <w:rsid w:val="004A31A6"/>
    <w:rsid w:val="004A31C7"/>
    <w:rsid w:val="004A3BB2"/>
    <w:rsid w:val="004A3F33"/>
    <w:rsid w:val="004A3FA4"/>
    <w:rsid w:val="004A4343"/>
    <w:rsid w:val="004A4F09"/>
    <w:rsid w:val="004A519E"/>
    <w:rsid w:val="004A5E8D"/>
    <w:rsid w:val="004A6558"/>
    <w:rsid w:val="004A6830"/>
    <w:rsid w:val="004A69AB"/>
    <w:rsid w:val="004A719C"/>
    <w:rsid w:val="004A72BC"/>
    <w:rsid w:val="004A7382"/>
    <w:rsid w:val="004A7401"/>
    <w:rsid w:val="004A7CF2"/>
    <w:rsid w:val="004B01C5"/>
    <w:rsid w:val="004B0F4A"/>
    <w:rsid w:val="004B0FF4"/>
    <w:rsid w:val="004B1180"/>
    <w:rsid w:val="004B1304"/>
    <w:rsid w:val="004B1362"/>
    <w:rsid w:val="004B16FD"/>
    <w:rsid w:val="004B1B2F"/>
    <w:rsid w:val="004B224F"/>
    <w:rsid w:val="004B26EA"/>
    <w:rsid w:val="004B295F"/>
    <w:rsid w:val="004B2D19"/>
    <w:rsid w:val="004B33B6"/>
    <w:rsid w:val="004B3489"/>
    <w:rsid w:val="004B3659"/>
    <w:rsid w:val="004B397B"/>
    <w:rsid w:val="004B3CD9"/>
    <w:rsid w:val="004B3EAC"/>
    <w:rsid w:val="004B4238"/>
    <w:rsid w:val="004B43FF"/>
    <w:rsid w:val="004B481E"/>
    <w:rsid w:val="004B536D"/>
    <w:rsid w:val="004B537E"/>
    <w:rsid w:val="004B53EB"/>
    <w:rsid w:val="004B5D42"/>
    <w:rsid w:val="004B64E9"/>
    <w:rsid w:val="004B6DA3"/>
    <w:rsid w:val="004B6E6F"/>
    <w:rsid w:val="004B6EE6"/>
    <w:rsid w:val="004B6FF5"/>
    <w:rsid w:val="004B75C2"/>
    <w:rsid w:val="004C0044"/>
    <w:rsid w:val="004C0630"/>
    <w:rsid w:val="004C0665"/>
    <w:rsid w:val="004C07B8"/>
    <w:rsid w:val="004C0C33"/>
    <w:rsid w:val="004C0F9F"/>
    <w:rsid w:val="004C104E"/>
    <w:rsid w:val="004C11F1"/>
    <w:rsid w:val="004C133B"/>
    <w:rsid w:val="004C14BB"/>
    <w:rsid w:val="004C2579"/>
    <w:rsid w:val="004C2886"/>
    <w:rsid w:val="004C2E5D"/>
    <w:rsid w:val="004C320E"/>
    <w:rsid w:val="004C3BD3"/>
    <w:rsid w:val="004C4733"/>
    <w:rsid w:val="004C47A6"/>
    <w:rsid w:val="004C4884"/>
    <w:rsid w:val="004C4BC9"/>
    <w:rsid w:val="004C4CDE"/>
    <w:rsid w:val="004C4DC7"/>
    <w:rsid w:val="004C56DA"/>
    <w:rsid w:val="004C571E"/>
    <w:rsid w:val="004C5A6B"/>
    <w:rsid w:val="004C5B15"/>
    <w:rsid w:val="004C64A3"/>
    <w:rsid w:val="004C6D90"/>
    <w:rsid w:val="004C707D"/>
    <w:rsid w:val="004C750C"/>
    <w:rsid w:val="004C76F6"/>
    <w:rsid w:val="004C7E51"/>
    <w:rsid w:val="004C7E8E"/>
    <w:rsid w:val="004D031E"/>
    <w:rsid w:val="004D0618"/>
    <w:rsid w:val="004D0879"/>
    <w:rsid w:val="004D0B73"/>
    <w:rsid w:val="004D14CB"/>
    <w:rsid w:val="004D182D"/>
    <w:rsid w:val="004D18A0"/>
    <w:rsid w:val="004D1CC6"/>
    <w:rsid w:val="004D2260"/>
    <w:rsid w:val="004D232C"/>
    <w:rsid w:val="004D252B"/>
    <w:rsid w:val="004D2654"/>
    <w:rsid w:val="004D29AA"/>
    <w:rsid w:val="004D2A73"/>
    <w:rsid w:val="004D2AA1"/>
    <w:rsid w:val="004D4283"/>
    <w:rsid w:val="004D4C2E"/>
    <w:rsid w:val="004D4F16"/>
    <w:rsid w:val="004D5753"/>
    <w:rsid w:val="004D583B"/>
    <w:rsid w:val="004D5F26"/>
    <w:rsid w:val="004D5F95"/>
    <w:rsid w:val="004D5FCA"/>
    <w:rsid w:val="004D61AB"/>
    <w:rsid w:val="004D6368"/>
    <w:rsid w:val="004D6785"/>
    <w:rsid w:val="004D6C26"/>
    <w:rsid w:val="004D6E0B"/>
    <w:rsid w:val="004D7154"/>
    <w:rsid w:val="004D7179"/>
    <w:rsid w:val="004D7496"/>
    <w:rsid w:val="004D7B59"/>
    <w:rsid w:val="004D7C30"/>
    <w:rsid w:val="004E004F"/>
    <w:rsid w:val="004E0CA3"/>
    <w:rsid w:val="004E0ECE"/>
    <w:rsid w:val="004E1279"/>
    <w:rsid w:val="004E14A9"/>
    <w:rsid w:val="004E1680"/>
    <w:rsid w:val="004E2581"/>
    <w:rsid w:val="004E2FAD"/>
    <w:rsid w:val="004E330C"/>
    <w:rsid w:val="004E3868"/>
    <w:rsid w:val="004E39D2"/>
    <w:rsid w:val="004E3B4F"/>
    <w:rsid w:val="004E3E12"/>
    <w:rsid w:val="004E3FCD"/>
    <w:rsid w:val="004E412A"/>
    <w:rsid w:val="004E4208"/>
    <w:rsid w:val="004E4671"/>
    <w:rsid w:val="004E46CA"/>
    <w:rsid w:val="004E543B"/>
    <w:rsid w:val="004E565E"/>
    <w:rsid w:val="004E5837"/>
    <w:rsid w:val="004E58BA"/>
    <w:rsid w:val="004E59F0"/>
    <w:rsid w:val="004E5A01"/>
    <w:rsid w:val="004E6B3E"/>
    <w:rsid w:val="004E6C3D"/>
    <w:rsid w:val="004E6E48"/>
    <w:rsid w:val="004E6F2A"/>
    <w:rsid w:val="004E7385"/>
    <w:rsid w:val="004E767D"/>
    <w:rsid w:val="004E7819"/>
    <w:rsid w:val="004E7F16"/>
    <w:rsid w:val="004F0220"/>
    <w:rsid w:val="004F0345"/>
    <w:rsid w:val="004F042E"/>
    <w:rsid w:val="004F0526"/>
    <w:rsid w:val="004F06EA"/>
    <w:rsid w:val="004F0CC4"/>
    <w:rsid w:val="004F1463"/>
    <w:rsid w:val="004F193C"/>
    <w:rsid w:val="004F1948"/>
    <w:rsid w:val="004F2B1F"/>
    <w:rsid w:val="004F3889"/>
    <w:rsid w:val="004F3D24"/>
    <w:rsid w:val="004F3EF8"/>
    <w:rsid w:val="004F46DE"/>
    <w:rsid w:val="004F496D"/>
    <w:rsid w:val="004F52B6"/>
    <w:rsid w:val="004F567D"/>
    <w:rsid w:val="004F5B68"/>
    <w:rsid w:val="004F5B74"/>
    <w:rsid w:val="004F5BF1"/>
    <w:rsid w:val="004F5EDF"/>
    <w:rsid w:val="004F6147"/>
    <w:rsid w:val="004F63BA"/>
    <w:rsid w:val="004F6529"/>
    <w:rsid w:val="004F66A8"/>
    <w:rsid w:val="004F68A2"/>
    <w:rsid w:val="004F6BD4"/>
    <w:rsid w:val="004F6D11"/>
    <w:rsid w:val="0050010D"/>
    <w:rsid w:val="005003D0"/>
    <w:rsid w:val="005005B8"/>
    <w:rsid w:val="00500815"/>
    <w:rsid w:val="00500905"/>
    <w:rsid w:val="00500ADA"/>
    <w:rsid w:val="00500B7F"/>
    <w:rsid w:val="00501C02"/>
    <w:rsid w:val="00502440"/>
    <w:rsid w:val="005029E1"/>
    <w:rsid w:val="00502FE4"/>
    <w:rsid w:val="00503220"/>
    <w:rsid w:val="00503381"/>
    <w:rsid w:val="005033D2"/>
    <w:rsid w:val="00503521"/>
    <w:rsid w:val="0050373B"/>
    <w:rsid w:val="0050393F"/>
    <w:rsid w:val="00504085"/>
    <w:rsid w:val="00504417"/>
    <w:rsid w:val="0050443D"/>
    <w:rsid w:val="00504A47"/>
    <w:rsid w:val="00504B70"/>
    <w:rsid w:val="00505007"/>
    <w:rsid w:val="0050517C"/>
    <w:rsid w:val="00505BD8"/>
    <w:rsid w:val="00505BE6"/>
    <w:rsid w:val="005060D3"/>
    <w:rsid w:val="005062DA"/>
    <w:rsid w:val="00506849"/>
    <w:rsid w:val="00506C4D"/>
    <w:rsid w:val="00507204"/>
    <w:rsid w:val="005076C6"/>
    <w:rsid w:val="005100AA"/>
    <w:rsid w:val="005100B0"/>
    <w:rsid w:val="005101EA"/>
    <w:rsid w:val="00510A20"/>
    <w:rsid w:val="00510BD8"/>
    <w:rsid w:val="0051151B"/>
    <w:rsid w:val="005117C9"/>
    <w:rsid w:val="005120CC"/>
    <w:rsid w:val="005120D0"/>
    <w:rsid w:val="00512849"/>
    <w:rsid w:val="00512A80"/>
    <w:rsid w:val="00512AB9"/>
    <w:rsid w:val="00512E6B"/>
    <w:rsid w:val="00512F7C"/>
    <w:rsid w:val="0051360C"/>
    <w:rsid w:val="0051367C"/>
    <w:rsid w:val="005139C5"/>
    <w:rsid w:val="00513FAB"/>
    <w:rsid w:val="005141D6"/>
    <w:rsid w:val="005148C7"/>
    <w:rsid w:val="00514FE0"/>
    <w:rsid w:val="005152FC"/>
    <w:rsid w:val="00515650"/>
    <w:rsid w:val="005157F5"/>
    <w:rsid w:val="00515F5C"/>
    <w:rsid w:val="00517296"/>
    <w:rsid w:val="005179E3"/>
    <w:rsid w:val="00517C4A"/>
    <w:rsid w:val="00517D76"/>
    <w:rsid w:val="00517E09"/>
    <w:rsid w:val="00520187"/>
    <w:rsid w:val="005206A8"/>
    <w:rsid w:val="005213C9"/>
    <w:rsid w:val="00521AB9"/>
    <w:rsid w:val="00521EAC"/>
    <w:rsid w:val="005229E8"/>
    <w:rsid w:val="00522E6F"/>
    <w:rsid w:val="00522EFE"/>
    <w:rsid w:val="00523001"/>
    <w:rsid w:val="00523229"/>
    <w:rsid w:val="00523965"/>
    <w:rsid w:val="005241A6"/>
    <w:rsid w:val="00524B07"/>
    <w:rsid w:val="00525428"/>
    <w:rsid w:val="00525E72"/>
    <w:rsid w:val="00525EA5"/>
    <w:rsid w:val="0052603B"/>
    <w:rsid w:val="00526F14"/>
    <w:rsid w:val="00527A2D"/>
    <w:rsid w:val="00527BA3"/>
    <w:rsid w:val="00527DD2"/>
    <w:rsid w:val="00530B9F"/>
    <w:rsid w:val="005313D9"/>
    <w:rsid w:val="00532160"/>
    <w:rsid w:val="005329FB"/>
    <w:rsid w:val="00532D79"/>
    <w:rsid w:val="0053329F"/>
    <w:rsid w:val="00533659"/>
    <w:rsid w:val="005336FA"/>
    <w:rsid w:val="00533756"/>
    <w:rsid w:val="00533772"/>
    <w:rsid w:val="005341D7"/>
    <w:rsid w:val="005352B0"/>
    <w:rsid w:val="00535D2A"/>
    <w:rsid w:val="00535DC8"/>
    <w:rsid w:val="00535E9F"/>
    <w:rsid w:val="00535EDB"/>
    <w:rsid w:val="005365E3"/>
    <w:rsid w:val="005377A1"/>
    <w:rsid w:val="00537FFC"/>
    <w:rsid w:val="00540011"/>
    <w:rsid w:val="00540096"/>
    <w:rsid w:val="005401A1"/>
    <w:rsid w:val="005404F0"/>
    <w:rsid w:val="0054054A"/>
    <w:rsid w:val="00540B96"/>
    <w:rsid w:val="0054182D"/>
    <w:rsid w:val="00541859"/>
    <w:rsid w:val="0054196A"/>
    <w:rsid w:val="00541987"/>
    <w:rsid w:val="00541BCA"/>
    <w:rsid w:val="00541EBB"/>
    <w:rsid w:val="005421D7"/>
    <w:rsid w:val="0054248A"/>
    <w:rsid w:val="0054254D"/>
    <w:rsid w:val="0054295A"/>
    <w:rsid w:val="00542C5D"/>
    <w:rsid w:val="00542EF6"/>
    <w:rsid w:val="005432DA"/>
    <w:rsid w:val="005433E7"/>
    <w:rsid w:val="00543689"/>
    <w:rsid w:val="00543E14"/>
    <w:rsid w:val="005444BB"/>
    <w:rsid w:val="005444F1"/>
    <w:rsid w:val="00544A95"/>
    <w:rsid w:val="00544B8F"/>
    <w:rsid w:val="00544ECC"/>
    <w:rsid w:val="0054593B"/>
    <w:rsid w:val="00545AB8"/>
    <w:rsid w:val="00545B74"/>
    <w:rsid w:val="005466B2"/>
    <w:rsid w:val="005468B9"/>
    <w:rsid w:val="00547478"/>
    <w:rsid w:val="00547E0D"/>
    <w:rsid w:val="00547E13"/>
    <w:rsid w:val="00547ED6"/>
    <w:rsid w:val="005500B3"/>
    <w:rsid w:val="005505B5"/>
    <w:rsid w:val="005506DA"/>
    <w:rsid w:val="0055070E"/>
    <w:rsid w:val="00550C66"/>
    <w:rsid w:val="00551013"/>
    <w:rsid w:val="00551206"/>
    <w:rsid w:val="0055139A"/>
    <w:rsid w:val="0055157C"/>
    <w:rsid w:val="00551A2A"/>
    <w:rsid w:val="00551E09"/>
    <w:rsid w:val="005524A9"/>
    <w:rsid w:val="0055275B"/>
    <w:rsid w:val="00552837"/>
    <w:rsid w:val="005530B5"/>
    <w:rsid w:val="005530F4"/>
    <w:rsid w:val="00553CF6"/>
    <w:rsid w:val="00553E26"/>
    <w:rsid w:val="0055452E"/>
    <w:rsid w:val="0055482C"/>
    <w:rsid w:val="00555167"/>
    <w:rsid w:val="00555192"/>
    <w:rsid w:val="0055597C"/>
    <w:rsid w:val="005562DE"/>
    <w:rsid w:val="00556744"/>
    <w:rsid w:val="005572EF"/>
    <w:rsid w:val="00557E4B"/>
    <w:rsid w:val="00560274"/>
    <w:rsid w:val="00560476"/>
    <w:rsid w:val="00560911"/>
    <w:rsid w:val="00560BCC"/>
    <w:rsid w:val="00561323"/>
    <w:rsid w:val="005613BF"/>
    <w:rsid w:val="00561623"/>
    <w:rsid w:val="0056162A"/>
    <w:rsid w:val="005618CD"/>
    <w:rsid w:val="005626E8"/>
    <w:rsid w:val="005627D8"/>
    <w:rsid w:val="00562E81"/>
    <w:rsid w:val="00563B0D"/>
    <w:rsid w:val="00563B88"/>
    <w:rsid w:val="00563C09"/>
    <w:rsid w:val="00563C9F"/>
    <w:rsid w:val="00563F15"/>
    <w:rsid w:val="005645E0"/>
    <w:rsid w:val="00564E2F"/>
    <w:rsid w:val="00565276"/>
    <w:rsid w:val="005652CE"/>
    <w:rsid w:val="0056595B"/>
    <w:rsid w:val="00565A3E"/>
    <w:rsid w:val="00565C65"/>
    <w:rsid w:val="00565D0D"/>
    <w:rsid w:val="005663CB"/>
    <w:rsid w:val="00566D90"/>
    <w:rsid w:val="00566E02"/>
    <w:rsid w:val="0056726C"/>
    <w:rsid w:val="0056727D"/>
    <w:rsid w:val="0056761C"/>
    <w:rsid w:val="00567740"/>
    <w:rsid w:val="00567A37"/>
    <w:rsid w:val="00570432"/>
    <w:rsid w:val="00570E40"/>
    <w:rsid w:val="0057102A"/>
    <w:rsid w:val="00571481"/>
    <w:rsid w:val="0057168E"/>
    <w:rsid w:val="0057170A"/>
    <w:rsid w:val="00571753"/>
    <w:rsid w:val="00571DF0"/>
    <w:rsid w:val="0057250B"/>
    <w:rsid w:val="00572524"/>
    <w:rsid w:val="005731AA"/>
    <w:rsid w:val="005739A1"/>
    <w:rsid w:val="00573A33"/>
    <w:rsid w:val="005744B6"/>
    <w:rsid w:val="005744D5"/>
    <w:rsid w:val="00574603"/>
    <w:rsid w:val="005748D3"/>
    <w:rsid w:val="00574F6D"/>
    <w:rsid w:val="00575744"/>
    <w:rsid w:val="00576926"/>
    <w:rsid w:val="00577490"/>
    <w:rsid w:val="005775E4"/>
    <w:rsid w:val="005776F7"/>
    <w:rsid w:val="00577836"/>
    <w:rsid w:val="00577DF0"/>
    <w:rsid w:val="00580224"/>
    <w:rsid w:val="0058049E"/>
    <w:rsid w:val="00580725"/>
    <w:rsid w:val="00580727"/>
    <w:rsid w:val="005808CC"/>
    <w:rsid w:val="005809BE"/>
    <w:rsid w:val="00580AAC"/>
    <w:rsid w:val="00580DC9"/>
    <w:rsid w:val="00581228"/>
    <w:rsid w:val="00581506"/>
    <w:rsid w:val="005815CF"/>
    <w:rsid w:val="0058166E"/>
    <w:rsid w:val="005817E2"/>
    <w:rsid w:val="0058191D"/>
    <w:rsid w:val="005820E0"/>
    <w:rsid w:val="00582421"/>
    <w:rsid w:val="00582823"/>
    <w:rsid w:val="0058303A"/>
    <w:rsid w:val="0058375F"/>
    <w:rsid w:val="00583944"/>
    <w:rsid w:val="0058424B"/>
    <w:rsid w:val="005842BD"/>
    <w:rsid w:val="00584853"/>
    <w:rsid w:val="00585009"/>
    <w:rsid w:val="00585087"/>
    <w:rsid w:val="0058523C"/>
    <w:rsid w:val="00585370"/>
    <w:rsid w:val="005854A1"/>
    <w:rsid w:val="0058560C"/>
    <w:rsid w:val="00585772"/>
    <w:rsid w:val="0058581E"/>
    <w:rsid w:val="00585C44"/>
    <w:rsid w:val="00585EE3"/>
    <w:rsid w:val="00586579"/>
    <w:rsid w:val="005865CA"/>
    <w:rsid w:val="00586738"/>
    <w:rsid w:val="005867DA"/>
    <w:rsid w:val="00586EB3"/>
    <w:rsid w:val="005873F5"/>
    <w:rsid w:val="00587A13"/>
    <w:rsid w:val="00587A62"/>
    <w:rsid w:val="00587B6F"/>
    <w:rsid w:val="0059013E"/>
    <w:rsid w:val="005910EB"/>
    <w:rsid w:val="00591441"/>
    <w:rsid w:val="0059144E"/>
    <w:rsid w:val="00591465"/>
    <w:rsid w:val="00591558"/>
    <w:rsid w:val="00591580"/>
    <w:rsid w:val="00591772"/>
    <w:rsid w:val="00592446"/>
    <w:rsid w:val="00592FC6"/>
    <w:rsid w:val="00593665"/>
    <w:rsid w:val="0059366F"/>
    <w:rsid w:val="00593A5F"/>
    <w:rsid w:val="00593F98"/>
    <w:rsid w:val="00594240"/>
    <w:rsid w:val="005942BF"/>
    <w:rsid w:val="005943C8"/>
    <w:rsid w:val="00594927"/>
    <w:rsid w:val="00594C25"/>
    <w:rsid w:val="00594C86"/>
    <w:rsid w:val="00594FE8"/>
    <w:rsid w:val="0059521A"/>
    <w:rsid w:val="0059538D"/>
    <w:rsid w:val="00595516"/>
    <w:rsid w:val="005957BC"/>
    <w:rsid w:val="005961AB"/>
    <w:rsid w:val="005962DE"/>
    <w:rsid w:val="00596677"/>
    <w:rsid w:val="005968A8"/>
    <w:rsid w:val="00596A4E"/>
    <w:rsid w:val="005971A7"/>
    <w:rsid w:val="0059728C"/>
    <w:rsid w:val="005974DF"/>
    <w:rsid w:val="0059780E"/>
    <w:rsid w:val="0059786C"/>
    <w:rsid w:val="00597D37"/>
    <w:rsid w:val="00597E83"/>
    <w:rsid w:val="00597F12"/>
    <w:rsid w:val="005A01BC"/>
    <w:rsid w:val="005A03BC"/>
    <w:rsid w:val="005A0B46"/>
    <w:rsid w:val="005A0EE5"/>
    <w:rsid w:val="005A100C"/>
    <w:rsid w:val="005A1334"/>
    <w:rsid w:val="005A15D3"/>
    <w:rsid w:val="005A1603"/>
    <w:rsid w:val="005A1912"/>
    <w:rsid w:val="005A19EF"/>
    <w:rsid w:val="005A1B85"/>
    <w:rsid w:val="005A1C9B"/>
    <w:rsid w:val="005A1D4C"/>
    <w:rsid w:val="005A1F56"/>
    <w:rsid w:val="005A2467"/>
    <w:rsid w:val="005A2765"/>
    <w:rsid w:val="005A2868"/>
    <w:rsid w:val="005A2C8E"/>
    <w:rsid w:val="005A2E29"/>
    <w:rsid w:val="005A347B"/>
    <w:rsid w:val="005A34C3"/>
    <w:rsid w:val="005A36C3"/>
    <w:rsid w:val="005A3A84"/>
    <w:rsid w:val="005A407A"/>
    <w:rsid w:val="005A441C"/>
    <w:rsid w:val="005A4503"/>
    <w:rsid w:val="005A45F3"/>
    <w:rsid w:val="005A4BA9"/>
    <w:rsid w:val="005A4D17"/>
    <w:rsid w:val="005A552F"/>
    <w:rsid w:val="005A55AC"/>
    <w:rsid w:val="005A5D13"/>
    <w:rsid w:val="005A5E31"/>
    <w:rsid w:val="005A5E55"/>
    <w:rsid w:val="005A5F59"/>
    <w:rsid w:val="005A6133"/>
    <w:rsid w:val="005A649C"/>
    <w:rsid w:val="005A68DA"/>
    <w:rsid w:val="005A6F2F"/>
    <w:rsid w:val="005A6F5B"/>
    <w:rsid w:val="005A71F4"/>
    <w:rsid w:val="005A7762"/>
    <w:rsid w:val="005A7ABF"/>
    <w:rsid w:val="005B0156"/>
    <w:rsid w:val="005B02F3"/>
    <w:rsid w:val="005B0446"/>
    <w:rsid w:val="005B0DE2"/>
    <w:rsid w:val="005B1604"/>
    <w:rsid w:val="005B2498"/>
    <w:rsid w:val="005B35E3"/>
    <w:rsid w:val="005B38A1"/>
    <w:rsid w:val="005B3A88"/>
    <w:rsid w:val="005B3E73"/>
    <w:rsid w:val="005B4900"/>
    <w:rsid w:val="005B5534"/>
    <w:rsid w:val="005B6004"/>
    <w:rsid w:val="005B61DC"/>
    <w:rsid w:val="005B62D7"/>
    <w:rsid w:val="005B6921"/>
    <w:rsid w:val="005B6D62"/>
    <w:rsid w:val="005B6E7B"/>
    <w:rsid w:val="005B6F34"/>
    <w:rsid w:val="005B713B"/>
    <w:rsid w:val="005B7854"/>
    <w:rsid w:val="005C01D0"/>
    <w:rsid w:val="005C0300"/>
    <w:rsid w:val="005C0F9E"/>
    <w:rsid w:val="005C1CBC"/>
    <w:rsid w:val="005C1CD5"/>
    <w:rsid w:val="005C1E31"/>
    <w:rsid w:val="005C1F93"/>
    <w:rsid w:val="005C2032"/>
    <w:rsid w:val="005C22CC"/>
    <w:rsid w:val="005C23CF"/>
    <w:rsid w:val="005C2917"/>
    <w:rsid w:val="005C2BC6"/>
    <w:rsid w:val="005C3029"/>
    <w:rsid w:val="005C3255"/>
    <w:rsid w:val="005C34AB"/>
    <w:rsid w:val="005C3585"/>
    <w:rsid w:val="005C370B"/>
    <w:rsid w:val="005C3E8D"/>
    <w:rsid w:val="005C40D6"/>
    <w:rsid w:val="005C49FC"/>
    <w:rsid w:val="005C50C0"/>
    <w:rsid w:val="005C5AC4"/>
    <w:rsid w:val="005C5DBB"/>
    <w:rsid w:val="005C5EB9"/>
    <w:rsid w:val="005C5F0B"/>
    <w:rsid w:val="005C5F21"/>
    <w:rsid w:val="005C60E1"/>
    <w:rsid w:val="005C6264"/>
    <w:rsid w:val="005C6631"/>
    <w:rsid w:val="005C702B"/>
    <w:rsid w:val="005C75A6"/>
    <w:rsid w:val="005C767A"/>
    <w:rsid w:val="005C79FD"/>
    <w:rsid w:val="005D0010"/>
    <w:rsid w:val="005D0268"/>
    <w:rsid w:val="005D0418"/>
    <w:rsid w:val="005D0621"/>
    <w:rsid w:val="005D0B9F"/>
    <w:rsid w:val="005D0CA9"/>
    <w:rsid w:val="005D1A02"/>
    <w:rsid w:val="005D1BF8"/>
    <w:rsid w:val="005D2363"/>
    <w:rsid w:val="005D28D6"/>
    <w:rsid w:val="005D2BDA"/>
    <w:rsid w:val="005D3031"/>
    <w:rsid w:val="005D3DF4"/>
    <w:rsid w:val="005D44C6"/>
    <w:rsid w:val="005D46CB"/>
    <w:rsid w:val="005D47DE"/>
    <w:rsid w:val="005D4D74"/>
    <w:rsid w:val="005D53BC"/>
    <w:rsid w:val="005D55C5"/>
    <w:rsid w:val="005D561C"/>
    <w:rsid w:val="005D57D9"/>
    <w:rsid w:val="005D5CBD"/>
    <w:rsid w:val="005D68AB"/>
    <w:rsid w:val="005D6BA3"/>
    <w:rsid w:val="005D6CB0"/>
    <w:rsid w:val="005D737B"/>
    <w:rsid w:val="005D737E"/>
    <w:rsid w:val="005D756E"/>
    <w:rsid w:val="005D7FC2"/>
    <w:rsid w:val="005E047C"/>
    <w:rsid w:val="005E0726"/>
    <w:rsid w:val="005E0AF2"/>
    <w:rsid w:val="005E0E88"/>
    <w:rsid w:val="005E125C"/>
    <w:rsid w:val="005E167B"/>
    <w:rsid w:val="005E1A4B"/>
    <w:rsid w:val="005E1D7E"/>
    <w:rsid w:val="005E2735"/>
    <w:rsid w:val="005E33DC"/>
    <w:rsid w:val="005E369C"/>
    <w:rsid w:val="005E39B8"/>
    <w:rsid w:val="005E3C75"/>
    <w:rsid w:val="005E4CB7"/>
    <w:rsid w:val="005E5B43"/>
    <w:rsid w:val="005E62DF"/>
    <w:rsid w:val="005E64FA"/>
    <w:rsid w:val="005E6D61"/>
    <w:rsid w:val="005E6F10"/>
    <w:rsid w:val="005E6F16"/>
    <w:rsid w:val="005E72BB"/>
    <w:rsid w:val="005E7BC2"/>
    <w:rsid w:val="005E7D7A"/>
    <w:rsid w:val="005E7E78"/>
    <w:rsid w:val="005E7E88"/>
    <w:rsid w:val="005F0EF4"/>
    <w:rsid w:val="005F1023"/>
    <w:rsid w:val="005F1781"/>
    <w:rsid w:val="005F19E6"/>
    <w:rsid w:val="005F1F49"/>
    <w:rsid w:val="005F228E"/>
    <w:rsid w:val="005F27CE"/>
    <w:rsid w:val="005F296E"/>
    <w:rsid w:val="005F2A15"/>
    <w:rsid w:val="005F2ED3"/>
    <w:rsid w:val="005F2F60"/>
    <w:rsid w:val="005F2FF7"/>
    <w:rsid w:val="005F35DA"/>
    <w:rsid w:val="005F369E"/>
    <w:rsid w:val="005F3A26"/>
    <w:rsid w:val="005F3B63"/>
    <w:rsid w:val="005F421E"/>
    <w:rsid w:val="005F4449"/>
    <w:rsid w:val="005F4893"/>
    <w:rsid w:val="005F54F6"/>
    <w:rsid w:val="005F5FA7"/>
    <w:rsid w:val="005F6011"/>
    <w:rsid w:val="005F6576"/>
    <w:rsid w:val="005F68E0"/>
    <w:rsid w:val="005F6973"/>
    <w:rsid w:val="005F6985"/>
    <w:rsid w:val="005F6C0C"/>
    <w:rsid w:val="005F6ED3"/>
    <w:rsid w:val="005F74F5"/>
    <w:rsid w:val="005F753D"/>
    <w:rsid w:val="005F7C0F"/>
    <w:rsid w:val="00600966"/>
    <w:rsid w:val="00600A46"/>
    <w:rsid w:val="00600C68"/>
    <w:rsid w:val="00600E56"/>
    <w:rsid w:val="0060228C"/>
    <w:rsid w:val="00602616"/>
    <w:rsid w:val="00603AE6"/>
    <w:rsid w:val="00603E46"/>
    <w:rsid w:val="00604281"/>
    <w:rsid w:val="006047FB"/>
    <w:rsid w:val="00604CB4"/>
    <w:rsid w:val="0060566B"/>
    <w:rsid w:val="00605975"/>
    <w:rsid w:val="00605F32"/>
    <w:rsid w:val="006061F2"/>
    <w:rsid w:val="00606558"/>
    <w:rsid w:val="00606FCD"/>
    <w:rsid w:val="00607318"/>
    <w:rsid w:val="00607ABE"/>
    <w:rsid w:val="00607B18"/>
    <w:rsid w:val="006106EB"/>
    <w:rsid w:val="00611019"/>
    <w:rsid w:val="006110A9"/>
    <w:rsid w:val="006112CB"/>
    <w:rsid w:val="00611AA6"/>
    <w:rsid w:val="00611ACA"/>
    <w:rsid w:val="00611BD5"/>
    <w:rsid w:val="0061239F"/>
    <w:rsid w:val="00612879"/>
    <w:rsid w:val="00612B1F"/>
    <w:rsid w:val="00613B39"/>
    <w:rsid w:val="00613BA7"/>
    <w:rsid w:val="006140BC"/>
    <w:rsid w:val="006143B5"/>
    <w:rsid w:val="00614B82"/>
    <w:rsid w:val="00615245"/>
    <w:rsid w:val="0061561A"/>
    <w:rsid w:val="0061570C"/>
    <w:rsid w:val="00615E05"/>
    <w:rsid w:val="00616227"/>
    <w:rsid w:val="006169DE"/>
    <w:rsid w:val="00616C31"/>
    <w:rsid w:val="0061730F"/>
    <w:rsid w:val="00617E32"/>
    <w:rsid w:val="00620605"/>
    <w:rsid w:val="00620785"/>
    <w:rsid w:val="00620AC5"/>
    <w:rsid w:val="00620B08"/>
    <w:rsid w:val="0062118E"/>
    <w:rsid w:val="00621736"/>
    <w:rsid w:val="00621D07"/>
    <w:rsid w:val="00621DCF"/>
    <w:rsid w:val="006228DC"/>
    <w:rsid w:val="006228E2"/>
    <w:rsid w:val="00622CEB"/>
    <w:rsid w:val="00622D72"/>
    <w:rsid w:val="0062307E"/>
    <w:rsid w:val="00623DC9"/>
    <w:rsid w:val="00624F8E"/>
    <w:rsid w:val="006251B6"/>
    <w:rsid w:val="006251D4"/>
    <w:rsid w:val="006253AC"/>
    <w:rsid w:val="006254AB"/>
    <w:rsid w:val="00625BBB"/>
    <w:rsid w:val="00625C12"/>
    <w:rsid w:val="00625F55"/>
    <w:rsid w:val="0062601D"/>
    <w:rsid w:val="00626737"/>
    <w:rsid w:val="00626C69"/>
    <w:rsid w:val="00627037"/>
    <w:rsid w:val="006271C3"/>
    <w:rsid w:val="00627B68"/>
    <w:rsid w:val="00627D27"/>
    <w:rsid w:val="00627EB3"/>
    <w:rsid w:val="00627FE1"/>
    <w:rsid w:val="0063015D"/>
    <w:rsid w:val="00630314"/>
    <w:rsid w:val="00630B71"/>
    <w:rsid w:val="00630C75"/>
    <w:rsid w:val="0063139C"/>
    <w:rsid w:val="006314B8"/>
    <w:rsid w:val="00631514"/>
    <w:rsid w:val="00631541"/>
    <w:rsid w:val="006319A7"/>
    <w:rsid w:val="00631AD5"/>
    <w:rsid w:val="00631C53"/>
    <w:rsid w:val="006320D2"/>
    <w:rsid w:val="00632188"/>
    <w:rsid w:val="006324F7"/>
    <w:rsid w:val="006329B5"/>
    <w:rsid w:val="00632D2B"/>
    <w:rsid w:val="00633188"/>
    <w:rsid w:val="00633522"/>
    <w:rsid w:val="00633642"/>
    <w:rsid w:val="0063374B"/>
    <w:rsid w:val="00633E7A"/>
    <w:rsid w:val="00634020"/>
    <w:rsid w:val="006341EC"/>
    <w:rsid w:val="00634817"/>
    <w:rsid w:val="00634F66"/>
    <w:rsid w:val="00635324"/>
    <w:rsid w:val="006354D7"/>
    <w:rsid w:val="00635B9B"/>
    <w:rsid w:val="00636B8A"/>
    <w:rsid w:val="00636D1D"/>
    <w:rsid w:val="006377EC"/>
    <w:rsid w:val="00637810"/>
    <w:rsid w:val="006403F4"/>
    <w:rsid w:val="00640817"/>
    <w:rsid w:val="0064089A"/>
    <w:rsid w:val="00640B98"/>
    <w:rsid w:val="00641124"/>
    <w:rsid w:val="006418B6"/>
    <w:rsid w:val="00642EC2"/>
    <w:rsid w:val="006438C6"/>
    <w:rsid w:val="006439F5"/>
    <w:rsid w:val="00643F9D"/>
    <w:rsid w:val="00644B31"/>
    <w:rsid w:val="00645DAB"/>
    <w:rsid w:val="00645E6B"/>
    <w:rsid w:val="0064662B"/>
    <w:rsid w:val="0064682B"/>
    <w:rsid w:val="00646893"/>
    <w:rsid w:val="00647CF5"/>
    <w:rsid w:val="00647FCC"/>
    <w:rsid w:val="006500C3"/>
    <w:rsid w:val="00650870"/>
    <w:rsid w:val="0065088E"/>
    <w:rsid w:val="00650919"/>
    <w:rsid w:val="00650984"/>
    <w:rsid w:val="00651139"/>
    <w:rsid w:val="006519D0"/>
    <w:rsid w:val="006519FE"/>
    <w:rsid w:val="00651C01"/>
    <w:rsid w:val="00651DA9"/>
    <w:rsid w:val="0065227A"/>
    <w:rsid w:val="0065232F"/>
    <w:rsid w:val="00652FB0"/>
    <w:rsid w:val="00653513"/>
    <w:rsid w:val="00653B41"/>
    <w:rsid w:val="00653C9F"/>
    <w:rsid w:val="00654009"/>
    <w:rsid w:val="0065433D"/>
    <w:rsid w:val="006543F4"/>
    <w:rsid w:val="00654780"/>
    <w:rsid w:val="00654849"/>
    <w:rsid w:val="00654AAC"/>
    <w:rsid w:val="00654BC1"/>
    <w:rsid w:val="00654E87"/>
    <w:rsid w:val="006554C9"/>
    <w:rsid w:val="0065601B"/>
    <w:rsid w:val="0065641A"/>
    <w:rsid w:val="006569FA"/>
    <w:rsid w:val="00656A5E"/>
    <w:rsid w:val="00656CC6"/>
    <w:rsid w:val="006572D2"/>
    <w:rsid w:val="00657AE1"/>
    <w:rsid w:val="006601B6"/>
    <w:rsid w:val="00660320"/>
    <w:rsid w:val="0066033B"/>
    <w:rsid w:val="006608B9"/>
    <w:rsid w:val="00660959"/>
    <w:rsid w:val="00660C7F"/>
    <w:rsid w:val="00660FB7"/>
    <w:rsid w:val="006612CF"/>
    <w:rsid w:val="00661645"/>
    <w:rsid w:val="0066180E"/>
    <w:rsid w:val="00661B55"/>
    <w:rsid w:val="00662205"/>
    <w:rsid w:val="0066286B"/>
    <w:rsid w:val="006628E8"/>
    <w:rsid w:val="00662D8A"/>
    <w:rsid w:val="00664462"/>
    <w:rsid w:val="00664871"/>
    <w:rsid w:val="00664977"/>
    <w:rsid w:val="00664ED2"/>
    <w:rsid w:val="00665DA1"/>
    <w:rsid w:val="00665F57"/>
    <w:rsid w:val="0066687E"/>
    <w:rsid w:val="006670E8"/>
    <w:rsid w:val="00667ADA"/>
    <w:rsid w:val="00667BFC"/>
    <w:rsid w:val="0067041D"/>
    <w:rsid w:val="00670686"/>
    <w:rsid w:val="00670742"/>
    <w:rsid w:val="00670E46"/>
    <w:rsid w:val="00670FC3"/>
    <w:rsid w:val="006714CA"/>
    <w:rsid w:val="00671A7F"/>
    <w:rsid w:val="00671C0B"/>
    <w:rsid w:val="00671DE9"/>
    <w:rsid w:val="0067213D"/>
    <w:rsid w:val="00672193"/>
    <w:rsid w:val="0067219C"/>
    <w:rsid w:val="00672595"/>
    <w:rsid w:val="0067279D"/>
    <w:rsid w:val="00672865"/>
    <w:rsid w:val="00673286"/>
    <w:rsid w:val="0067393C"/>
    <w:rsid w:val="00674232"/>
    <w:rsid w:val="0067440F"/>
    <w:rsid w:val="0067472C"/>
    <w:rsid w:val="00674C59"/>
    <w:rsid w:val="0067501C"/>
    <w:rsid w:val="00675173"/>
    <w:rsid w:val="0067534F"/>
    <w:rsid w:val="00675387"/>
    <w:rsid w:val="00675636"/>
    <w:rsid w:val="006757B1"/>
    <w:rsid w:val="00675EC9"/>
    <w:rsid w:val="00676501"/>
    <w:rsid w:val="00676CE6"/>
    <w:rsid w:val="0067722D"/>
    <w:rsid w:val="00677549"/>
    <w:rsid w:val="006775B6"/>
    <w:rsid w:val="00677C6F"/>
    <w:rsid w:val="00677DDD"/>
    <w:rsid w:val="00680133"/>
    <w:rsid w:val="00680224"/>
    <w:rsid w:val="0068030C"/>
    <w:rsid w:val="00680A59"/>
    <w:rsid w:val="00681D96"/>
    <w:rsid w:val="00681FCA"/>
    <w:rsid w:val="006823F5"/>
    <w:rsid w:val="006825D4"/>
    <w:rsid w:val="00682A4A"/>
    <w:rsid w:val="0068313F"/>
    <w:rsid w:val="006832B2"/>
    <w:rsid w:val="006835DC"/>
    <w:rsid w:val="00684532"/>
    <w:rsid w:val="0068471D"/>
    <w:rsid w:val="00684D38"/>
    <w:rsid w:val="00684F79"/>
    <w:rsid w:val="006850A9"/>
    <w:rsid w:val="00685674"/>
    <w:rsid w:val="00685723"/>
    <w:rsid w:val="0068605B"/>
    <w:rsid w:val="0068618D"/>
    <w:rsid w:val="0068628A"/>
    <w:rsid w:val="006867BE"/>
    <w:rsid w:val="00687AAE"/>
    <w:rsid w:val="00687C17"/>
    <w:rsid w:val="006908AC"/>
    <w:rsid w:val="0069114D"/>
    <w:rsid w:val="0069198C"/>
    <w:rsid w:val="00691B5E"/>
    <w:rsid w:val="00691F49"/>
    <w:rsid w:val="006920AC"/>
    <w:rsid w:val="00692743"/>
    <w:rsid w:val="006927F1"/>
    <w:rsid w:val="00692929"/>
    <w:rsid w:val="00692A35"/>
    <w:rsid w:val="00692E9D"/>
    <w:rsid w:val="00692FAB"/>
    <w:rsid w:val="00693062"/>
    <w:rsid w:val="006930FF"/>
    <w:rsid w:val="006931E9"/>
    <w:rsid w:val="006932BD"/>
    <w:rsid w:val="00693EBB"/>
    <w:rsid w:val="00693FBF"/>
    <w:rsid w:val="006940BA"/>
    <w:rsid w:val="006949BB"/>
    <w:rsid w:val="0069505B"/>
    <w:rsid w:val="006953C3"/>
    <w:rsid w:val="00695692"/>
    <w:rsid w:val="006956B7"/>
    <w:rsid w:val="006957E4"/>
    <w:rsid w:val="00695C7D"/>
    <w:rsid w:val="00695FCC"/>
    <w:rsid w:val="00695FFE"/>
    <w:rsid w:val="006970A5"/>
    <w:rsid w:val="00697304"/>
    <w:rsid w:val="006975FF"/>
    <w:rsid w:val="006977E0"/>
    <w:rsid w:val="006977E2"/>
    <w:rsid w:val="006A05A9"/>
    <w:rsid w:val="006A082B"/>
    <w:rsid w:val="006A087E"/>
    <w:rsid w:val="006A0C84"/>
    <w:rsid w:val="006A1181"/>
    <w:rsid w:val="006A1A9D"/>
    <w:rsid w:val="006A1E52"/>
    <w:rsid w:val="006A23CD"/>
    <w:rsid w:val="006A23FE"/>
    <w:rsid w:val="006A24C8"/>
    <w:rsid w:val="006A26C5"/>
    <w:rsid w:val="006A28F4"/>
    <w:rsid w:val="006A296E"/>
    <w:rsid w:val="006A2A71"/>
    <w:rsid w:val="006A2B4A"/>
    <w:rsid w:val="006A2DAA"/>
    <w:rsid w:val="006A2E97"/>
    <w:rsid w:val="006A30A0"/>
    <w:rsid w:val="006A3120"/>
    <w:rsid w:val="006A324A"/>
    <w:rsid w:val="006A39F1"/>
    <w:rsid w:val="006A40F3"/>
    <w:rsid w:val="006A435C"/>
    <w:rsid w:val="006A4610"/>
    <w:rsid w:val="006A62CA"/>
    <w:rsid w:val="006A6574"/>
    <w:rsid w:val="006A6F57"/>
    <w:rsid w:val="006A7269"/>
    <w:rsid w:val="006A75FA"/>
    <w:rsid w:val="006A77AE"/>
    <w:rsid w:val="006A7BAE"/>
    <w:rsid w:val="006B001D"/>
    <w:rsid w:val="006B0356"/>
    <w:rsid w:val="006B03C5"/>
    <w:rsid w:val="006B04D7"/>
    <w:rsid w:val="006B057F"/>
    <w:rsid w:val="006B060E"/>
    <w:rsid w:val="006B06C3"/>
    <w:rsid w:val="006B076C"/>
    <w:rsid w:val="006B0D78"/>
    <w:rsid w:val="006B0D9B"/>
    <w:rsid w:val="006B0F1B"/>
    <w:rsid w:val="006B1024"/>
    <w:rsid w:val="006B107B"/>
    <w:rsid w:val="006B10DB"/>
    <w:rsid w:val="006B10FB"/>
    <w:rsid w:val="006B1711"/>
    <w:rsid w:val="006B2179"/>
    <w:rsid w:val="006B26E7"/>
    <w:rsid w:val="006B3660"/>
    <w:rsid w:val="006B3739"/>
    <w:rsid w:val="006B377F"/>
    <w:rsid w:val="006B3C76"/>
    <w:rsid w:val="006B410E"/>
    <w:rsid w:val="006B424C"/>
    <w:rsid w:val="006B4954"/>
    <w:rsid w:val="006B4B08"/>
    <w:rsid w:val="006B5043"/>
    <w:rsid w:val="006B5135"/>
    <w:rsid w:val="006B5229"/>
    <w:rsid w:val="006B5905"/>
    <w:rsid w:val="006B5C1E"/>
    <w:rsid w:val="006B5F6F"/>
    <w:rsid w:val="006B602B"/>
    <w:rsid w:val="006B65F1"/>
    <w:rsid w:val="006B68DA"/>
    <w:rsid w:val="006B6B70"/>
    <w:rsid w:val="006B746F"/>
    <w:rsid w:val="006B74CD"/>
    <w:rsid w:val="006B7760"/>
    <w:rsid w:val="006B77B1"/>
    <w:rsid w:val="006B7883"/>
    <w:rsid w:val="006B7AAA"/>
    <w:rsid w:val="006B7BB5"/>
    <w:rsid w:val="006B7F29"/>
    <w:rsid w:val="006C0607"/>
    <w:rsid w:val="006C09D6"/>
    <w:rsid w:val="006C0A3E"/>
    <w:rsid w:val="006C0B7B"/>
    <w:rsid w:val="006C14AB"/>
    <w:rsid w:val="006C1989"/>
    <w:rsid w:val="006C1C0F"/>
    <w:rsid w:val="006C1FC8"/>
    <w:rsid w:val="006C29FD"/>
    <w:rsid w:val="006C2B5E"/>
    <w:rsid w:val="006C2CCE"/>
    <w:rsid w:val="006C3122"/>
    <w:rsid w:val="006C343E"/>
    <w:rsid w:val="006C3AE9"/>
    <w:rsid w:val="006C3B17"/>
    <w:rsid w:val="006C40A9"/>
    <w:rsid w:val="006C4330"/>
    <w:rsid w:val="006C48BA"/>
    <w:rsid w:val="006C4952"/>
    <w:rsid w:val="006C4C5B"/>
    <w:rsid w:val="006C5163"/>
    <w:rsid w:val="006C5356"/>
    <w:rsid w:val="006C5391"/>
    <w:rsid w:val="006C596C"/>
    <w:rsid w:val="006C5A81"/>
    <w:rsid w:val="006C5D88"/>
    <w:rsid w:val="006C6000"/>
    <w:rsid w:val="006C61C2"/>
    <w:rsid w:val="006C6B6F"/>
    <w:rsid w:val="006C6F1A"/>
    <w:rsid w:val="006C6FD8"/>
    <w:rsid w:val="006C7829"/>
    <w:rsid w:val="006C7915"/>
    <w:rsid w:val="006D021A"/>
    <w:rsid w:val="006D0428"/>
    <w:rsid w:val="006D0B09"/>
    <w:rsid w:val="006D1382"/>
    <w:rsid w:val="006D1AB3"/>
    <w:rsid w:val="006D2238"/>
    <w:rsid w:val="006D27B8"/>
    <w:rsid w:val="006D36DE"/>
    <w:rsid w:val="006D3BCD"/>
    <w:rsid w:val="006D3D90"/>
    <w:rsid w:val="006D3D99"/>
    <w:rsid w:val="006D4311"/>
    <w:rsid w:val="006D4744"/>
    <w:rsid w:val="006D507E"/>
    <w:rsid w:val="006D520A"/>
    <w:rsid w:val="006D5983"/>
    <w:rsid w:val="006D6135"/>
    <w:rsid w:val="006D6595"/>
    <w:rsid w:val="006D661A"/>
    <w:rsid w:val="006D6871"/>
    <w:rsid w:val="006D6C73"/>
    <w:rsid w:val="006D6CD9"/>
    <w:rsid w:val="006D6D73"/>
    <w:rsid w:val="006D77EF"/>
    <w:rsid w:val="006D78C4"/>
    <w:rsid w:val="006D7AB5"/>
    <w:rsid w:val="006D7BB5"/>
    <w:rsid w:val="006D7C15"/>
    <w:rsid w:val="006D7D88"/>
    <w:rsid w:val="006D7E61"/>
    <w:rsid w:val="006E0678"/>
    <w:rsid w:val="006E0807"/>
    <w:rsid w:val="006E09A5"/>
    <w:rsid w:val="006E09D4"/>
    <w:rsid w:val="006E0F66"/>
    <w:rsid w:val="006E178E"/>
    <w:rsid w:val="006E2126"/>
    <w:rsid w:val="006E2207"/>
    <w:rsid w:val="006E23F1"/>
    <w:rsid w:val="006E27BE"/>
    <w:rsid w:val="006E28B4"/>
    <w:rsid w:val="006E2942"/>
    <w:rsid w:val="006E2E9B"/>
    <w:rsid w:val="006E3033"/>
    <w:rsid w:val="006E3313"/>
    <w:rsid w:val="006E3687"/>
    <w:rsid w:val="006E3E43"/>
    <w:rsid w:val="006E4AF6"/>
    <w:rsid w:val="006E4C96"/>
    <w:rsid w:val="006E4D30"/>
    <w:rsid w:val="006E4FB0"/>
    <w:rsid w:val="006E5245"/>
    <w:rsid w:val="006E5330"/>
    <w:rsid w:val="006E53CD"/>
    <w:rsid w:val="006E5673"/>
    <w:rsid w:val="006E5D37"/>
    <w:rsid w:val="006E6306"/>
    <w:rsid w:val="006E68C3"/>
    <w:rsid w:val="006E6B0A"/>
    <w:rsid w:val="006E706D"/>
    <w:rsid w:val="006E72B1"/>
    <w:rsid w:val="006E76AA"/>
    <w:rsid w:val="006E7721"/>
    <w:rsid w:val="006F0095"/>
    <w:rsid w:val="006F03C5"/>
    <w:rsid w:val="006F0978"/>
    <w:rsid w:val="006F0AAB"/>
    <w:rsid w:val="006F0C7E"/>
    <w:rsid w:val="006F0E9B"/>
    <w:rsid w:val="006F1246"/>
    <w:rsid w:val="006F1370"/>
    <w:rsid w:val="006F213A"/>
    <w:rsid w:val="006F2799"/>
    <w:rsid w:val="006F331D"/>
    <w:rsid w:val="006F3918"/>
    <w:rsid w:val="006F393A"/>
    <w:rsid w:val="006F3D97"/>
    <w:rsid w:val="006F3E99"/>
    <w:rsid w:val="006F4347"/>
    <w:rsid w:val="006F4C5E"/>
    <w:rsid w:val="006F4CF0"/>
    <w:rsid w:val="006F50BF"/>
    <w:rsid w:val="006F5142"/>
    <w:rsid w:val="006F5152"/>
    <w:rsid w:val="006F54EC"/>
    <w:rsid w:val="006F576A"/>
    <w:rsid w:val="006F6547"/>
    <w:rsid w:val="006F6997"/>
    <w:rsid w:val="006F6A0E"/>
    <w:rsid w:val="006F70F3"/>
    <w:rsid w:val="006F7135"/>
    <w:rsid w:val="006F7152"/>
    <w:rsid w:val="006F7B04"/>
    <w:rsid w:val="006F7CE8"/>
    <w:rsid w:val="006F7D1F"/>
    <w:rsid w:val="006F7F9D"/>
    <w:rsid w:val="0070042A"/>
    <w:rsid w:val="007004B1"/>
    <w:rsid w:val="007004EE"/>
    <w:rsid w:val="00700905"/>
    <w:rsid w:val="007009FD"/>
    <w:rsid w:val="00700ABD"/>
    <w:rsid w:val="0070200B"/>
    <w:rsid w:val="00702191"/>
    <w:rsid w:val="00702652"/>
    <w:rsid w:val="0070288F"/>
    <w:rsid w:val="00702BEC"/>
    <w:rsid w:val="00703052"/>
    <w:rsid w:val="007030A1"/>
    <w:rsid w:val="007030FA"/>
    <w:rsid w:val="00703276"/>
    <w:rsid w:val="007037F6"/>
    <w:rsid w:val="0070396F"/>
    <w:rsid w:val="00703A66"/>
    <w:rsid w:val="00703A79"/>
    <w:rsid w:val="0070425F"/>
    <w:rsid w:val="0070495E"/>
    <w:rsid w:val="0070520E"/>
    <w:rsid w:val="0070555A"/>
    <w:rsid w:val="00705562"/>
    <w:rsid w:val="007055B9"/>
    <w:rsid w:val="00705652"/>
    <w:rsid w:val="0070583A"/>
    <w:rsid w:val="00705B27"/>
    <w:rsid w:val="00705B70"/>
    <w:rsid w:val="00705C66"/>
    <w:rsid w:val="00706594"/>
    <w:rsid w:val="00706E83"/>
    <w:rsid w:val="0070730B"/>
    <w:rsid w:val="0070759B"/>
    <w:rsid w:val="007075EC"/>
    <w:rsid w:val="00707A5B"/>
    <w:rsid w:val="00707DEB"/>
    <w:rsid w:val="007100D5"/>
    <w:rsid w:val="0071030C"/>
    <w:rsid w:val="007108BB"/>
    <w:rsid w:val="00710E3C"/>
    <w:rsid w:val="0071104F"/>
    <w:rsid w:val="00711159"/>
    <w:rsid w:val="00712165"/>
    <w:rsid w:val="007121B7"/>
    <w:rsid w:val="00712274"/>
    <w:rsid w:val="007126E4"/>
    <w:rsid w:val="00712B10"/>
    <w:rsid w:val="00713444"/>
    <w:rsid w:val="00713972"/>
    <w:rsid w:val="00713C5A"/>
    <w:rsid w:val="00713F35"/>
    <w:rsid w:val="007146E3"/>
    <w:rsid w:val="0071508A"/>
    <w:rsid w:val="007152FA"/>
    <w:rsid w:val="00715424"/>
    <w:rsid w:val="007155F2"/>
    <w:rsid w:val="00715FAF"/>
    <w:rsid w:val="00716027"/>
    <w:rsid w:val="007162BE"/>
    <w:rsid w:val="007164E3"/>
    <w:rsid w:val="00716656"/>
    <w:rsid w:val="00717856"/>
    <w:rsid w:val="007202B0"/>
    <w:rsid w:val="00720344"/>
    <w:rsid w:val="007204F7"/>
    <w:rsid w:val="0072090D"/>
    <w:rsid w:val="00720A17"/>
    <w:rsid w:val="00720B8E"/>
    <w:rsid w:val="00721613"/>
    <w:rsid w:val="007221FD"/>
    <w:rsid w:val="00722AEC"/>
    <w:rsid w:val="00722D75"/>
    <w:rsid w:val="00723A7A"/>
    <w:rsid w:val="00723AD7"/>
    <w:rsid w:val="00723F67"/>
    <w:rsid w:val="007244B5"/>
    <w:rsid w:val="0072491F"/>
    <w:rsid w:val="0072493B"/>
    <w:rsid w:val="00724D5D"/>
    <w:rsid w:val="00725049"/>
    <w:rsid w:val="00725183"/>
    <w:rsid w:val="0072549A"/>
    <w:rsid w:val="0072555D"/>
    <w:rsid w:val="007256BA"/>
    <w:rsid w:val="007257B5"/>
    <w:rsid w:val="007258D8"/>
    <w:rsid w:val="0072598F"/>
    <w:rsid w:val="00725D0C"/>
    <w:rsid w:val="00726222"/>
    <w:rsid w:val="007265B4"/>
    <w:rsid w:val="007267DF"/>
    <w:rsid w:val="00726977"/>
    <w:rsid w:val="00726F7F"/>
    <w:rsid w:val="00727964"/>
    <w:rsid w:val="00730020"/>
    <w:rsid w:val="00730401"/>
    <w:rsid w:val="00730F57"/>
    <w:rsid w:val="007310D0"/>
    <w:rsid w:val="00731409"/>
    <w:rsid w:val="0073142D"/>
    <w:rsid w:val="00731B02"/>
    <w:rsid w:val="00731CB6"/>
    <w:rsid w:val="00731FC2"/>
    <w:rsid w:val="00731FDD"/>
    <w:rsid w:val="007320A8"/>
    <w:rsid w:val="007328D4"/>
    <w:rsid w:val="00732D5D"/>
    <w:rsid w:val="00732F51"/>
    <w:rsid w:val="00733103"/>
    <w:rsid w:val="0073334D"/>
    <w:rsid w:val="0073381E"/>
    <w:rsid w:val="00733EED"/>
    <w:rsid w:val="00733FE8"/>
    <w:rsid w:val="0073457F"/>
    <w:rsid w:val="007345BE"/>
    <w:rsid w:val="00734AEE"/>
    <w:rsid w:val="00735165"/>
    <w:rsid w:val="007351FD"/>
    <w:rsid w:val="007352BE"/>
    <w:rsid w:val="00735778"/>
    <w:rsid w:val="00735A58"/>
    <w:rsid w:val="00735E3F"/>
    <w:rsid w:val="00735F03"/>
    <w:rsid w:val="007368F4"/>
    <w:rsid w:val="00736A65"/>
    <w:rsid w:val="00736C36"/>
    <w:rsid w:val="00737B01"/>
    <w:rsid w:val="00737BD5"/>
    <w:rsid w:val="0074028E"/>
    <w:rsid w:val="00740E4B"/>
    <w:rsid w:val="00741AEA"/>
    <w:rsid w:val="00741B17"/>
    <w:rsid w:val="00741B74"/>
    <w:rsid w:val="007424D4"/>
    <w:rsid w:val="0074261B"/>
    <w:rsid w:val="007427C8"/>
    <w:rsid w:val="007429B5"/>
    <w:rsid w:val="00742A18"/>
    <w:rsid w:val="00742CD2"/>
    <w:rsid w:val="007439F9"/>
    <w:rsid w:val="00744193"/>
    <w:rsid w:val="007441EC"/>
    <w:rsid w:val="0074420E"/>
    <w:rsid w:val="0074427D"/>
    <w:rsid w:val="007443E6"/>
    <w:rsid w:val="007445BB"/>
    <w:rsid w:val="007445E9"/>
    <w:rsid w:val="00744836"/>
    <w:rsid w:val="007448A4"/>
    <w:rsid w:val="0074517A"/>
    <w:rsid w:val="00745984"/>
    <w:rsid w:val="00745A5C"/>
    <w:rsid w:val="00745D60"/>
    <w:rsid w:val="0074650B"/>
    <w:rsid w:val="00747C6C"/>
    <w:rsid w:val="007502DB"/>
    <w:rsid w:val="007502FE"/>
    <w:rsid w:val="007505CE"/>
    <w:rsid w:val="007509C7"/>
    <w:rsid w:val="00750D07"/>
    <w:rsid w:val="00750D4A"/>
    <w:rsid w:val="007511C6"/>
    <w:rsid w:val="007517B3"/>
    <w:rsid w:val="00752C3E"/>
    <w:rsid w:val="00752E69"/>
    <w:rsid w:val="00752F02"/>
    <w:rsid w:val="00753635"/>
    <w:rsid w:val="007539CC"/>
    <w:rsid w:val="007541F7"/>
    <w:rsid w:val="00754237"/>
    <w:rsid w:val="00755176"/>
    <w:rsid w:val="00755BEB"/>
    <w:rsid w:val="00755E38"/>
    <w:rsid w:val="00756043"/>
    <w:rsid w:val="007563E4"/>
    <w:rsid w:val="00756576"/>
    <w:rsid w:val="007565E2"/>
    <w:rsid w:val="007569B3"/>
    <w:rsid w:val="00756AE3"/>
    <w:rsid w:val="00756CB7"/>
    <w:rsid w:val="00756D5B"/>
    <w:rsid w:val="00756F5D"/>
    <w:rsid w:val="00757D23"/>
    <w:rsid w:val="00757F8A"/>
    <w:rsid w:val="007609EA"/>
    <w:rsid w:val="00760DAC"/>
    <w:rsid w:val="0076122C"/>
    <w:rsid w:val="00761A04"/>
    <w:rsid w:val="0076240D"/>
    <w:rsid w:val="00762667"/>
    <w:rsid w:val="00762A1C"/>
    <w:rsid w:val="00762F58"/>
    <w:rsid w:val="00763295"/>
    <w:rsid w:val="0076329A"/>
    <w:rsid w:val="007637DB"/>
    <w:rsid w:val="00763BDD"/>
    <w:rsid w:val="00763FB6"/>
    <w:rsid w:val="00764A8D"/>
    <w:rsid w:val="00764DB7"/>
    <w:rsid w:val="007662B7"/>
    <w:rsid w:val="00766437"/>
    <w:rsid w:val="0076663A"/>
    <w:rsid w:val="00766C97"/>
    <w:rsid w:val="00766D90"/>
    <w:rsid w:val="00766EB0"/>
    <w:rsid w:val="0076730E"/>
    <w:rsid w:val="007673D1"/>
    <w:rsid w:val="007678F1"/>
    <w:rsid w:val="00770130"/>
    <w:rsid w:val="00770561"/>
    <w:rsid w:val="0077069E"/>
    <w:rsid w:val="00771AFE"/>
    <w:rsid w:val="00771BC1"/>
    <w:rsid w:val="00771E0A"/>
    <w:rsid w:val="00771E5C"/>
    <w:rsid w:val="0077229B"/>
    <w:rsid w:val="0077238E"/>
    <w:rsid w:val="00772B85"/>
    <w:rsid w:val="00773574"/>
    <w:rsid w:val="007739D1"/>
    <w:rsid w:val="00773A6F"/>
    <w:rsid w:val="00773F94"/>
    <w:rsid w:val="007747F4"/>
    <w:rsid w:val="0077497A"/>
    <w:rsid w:val="00774D5E"/>
    <w:rsid w:val="00775299"/>
    <w:rsid w:val="00775A39"/>
    <w:rsid w:val="0077673B"/>
    <w:rsid w:val="0077687E"/>
    <w:rsid w:val="007769EF"/>
    <w:rsid w:val="00776E79"/>
    <w:rsid w:val="00776E91"/>
    <w:rsid w:val="007775A4"/>
    <w:rsid w:val="0077775E"/>
    <w:rsid w:val="007803C8"/>
    <w:rsid w:val="00780B4F"/>
    <w:rsid w:val="00780BBC"/>
    <w:rsid w:val="00780D35"/>
    <w:rsid w:val="00781499"/>
    <w:rsid w:val="007815BD"/>
    <w:rsid w:val="00781A6C"/>
    <w:rsid w:val="00781E0E"/>
    <w:rsid w:val="007822D7"/>
    <w:rsid w:val="00782303"/>
    <w:rsid w:val="0078240C"/>
    <w:rsid w:val="007832AC"/>
    <w:rsid w:val="00783533"/>
    <w:rsid w:val="007836FF"/>
    <w:rsid w:val="00783C57"/>
    <w:rsid w:val="00784040"/>
    <w:rsid w:val="0078412F"/>
    <w:rsid w:val="0078422A"/>
    <w:rsid w:val="00784468"/>
    <w:rsid w:val="00784A07"/>
    <w:rsid w:val="007852AB"/>
    <w:rsid w:val="00785B51"/>
    <w:rsid w:val="00785B69"/>
    <w:rsid w:val="00785C85"/>
    <w:rsid w:val="0078662E"/>
    <w:rsid w:val="007866D9"/>
    <w:rsid w:val="007868B1"/>
    <w:rsid w:val="00786B38"/>
    <w:rsid w:val="00786C25"/>
    <w:rsid w:val="00786D60"/>
    <w:rsid w:val="00786F25"/>
    <w:rsid w:val="00790CAD"/>
    <w:rsid w:val="00791125"/>
    <w:rsid w:val="007913EC"/>
    <w:rsid w:val="00791502"/>
    <w:rsid w:val="00791635"/>
    <w:rsid w:val="00791756"/>
    <w:rsid w:val="00791F99"/>
    <w:rsid w:val="00792872"/>
    <w:rsid w:val="00792AB5"/>
    <w:rsid w:val="00793725"/>
    <w:rsid w:val="0079392A"/>
    <w:rsid w:val="00793FAF"/>
    <w:rsid w:val="00794958"/>
    <w:rsid w:val="00794A81"/>
    <w:rsid w:val="00794FAF"/>
    <w:rsid w:val="007951A2"/>
    <w:rsid w:val="007954DC"/>
    <w:rsid w:val="0079617F"/>
    <w:rsid w:val="00796C9D"/>
    <w:rsid w:val="00796E45"/>
    <w:rsid w:val="00797037"/>
    <w:rsid w:val="007974FB"/>
    <w:rsid w:val="007A01BB"/>
    <w:rsid w:val="007A03D7"/>
    <w:rsid w:val="007A0CAB"/>
    <w:rsid w:val="007A12E1"/>
    <w:rsid w:val="007A12ED"/>
    <w:rsid w:val="007A15F5"/>
    <w:rsid w:val="007A188D"/>
    <w:rsid w:val="007A1AEF"/>
    <w:rsid w:val="007A2058"/>
    <w:rsid w:val="007A21E6"/>
    <w:rsid w:val="007A3012"/>
    <w:rsid w:val="007A3312"/>
    <w:rsid w:val="007A3391"/>
    <w:rsid w:val="007A3417"/>
    <w:rsid w:val="007A3C2D"/>
    <w:rsid w:val="007A3F78"/>
    <w:rsid w:val="007A4B38"/>
    <w:rsid w:val="007A4F3E"/>
    <w:rsid w:val="007A59B4"/>
    <w:rsid w:val="007A5BAE"/>
    <w:rsid w:val="007A5F2B"/>
    <w:rsid w:val="007A60AD"/>
    <w:rsid w:val="007A60F2"/>
    <w:rsid w:val="007A613B"/>
    <w:rsid w:val="007A67E9"/>
    <w:rsid w:val="007A6BBD"/>
    <w:rsid w:val="007A7106"/>
    <w:rsid w:val="007A7E4F"/>
    <w:rsid w:val="007B0400"/>
    <w:rsid w:val="007B08B0"/>
    <w:rsid w:val="007B0BEB"/>
    <w:rsid w:val="007B0FEF"/>
    <w:rsid w:val="007B1857"/>
    <w:rsid w:val="007B18A1"/>
    <w:rsid w:val="007B2411"/>
    <w:rsid w:val="007B2462"/>
    <w:rsid w:val="007B2725"/>
    <w:rsid w:val="007B280C"/>
    <w:rsid w:val="007B38C1"/>
    <w:rsid w:val="007B3BF8"/>
    <w:rsid w:val="007B3D4E"/>
    <w:rsid w:val="007B3F96"/>
    <w:rsid w:val="007B4679"/>
    <w:rsid w:val="007B46D6"/>
    <w:rsid w:val="007B46EE"/>
    <w:rsid w:val="007B4F94"/>
    <w:rsid w:val="007B5258"/>
    <w:rsid w:val="007B544F"/>
    <w:rsid w:val="007B547D"/>
    <w:rsid w:val="007B5872"/>
    <w:rsid w:val="007B59B2"/>
    <w:rsid w:val="007B5F6F"/>
    <w:rsid w:val="007B66C9"/>
    <w:rsid w:val="007B67A8"/>
    <w:rsid w:val="007B70A7"/>
    <w:rsid w:val="007B7170"/>
    <w:rsid w:val="007B78F6"/>
    <w:rsid w:val="007B79F8"/>
    <w:rsid w:val="007B7A6C"/>
    <w:rsid w:val="007B7E09"/>
    <w:rsid w:val="007B7FEC"/>
    <w:rsid w:val="007C0015"/>
    <w:rsid w:val="007C0304"/>
    <w:rsid w:val="007C08CF"/>
    <w:rsid w:val="007C0E5E"/>
    <w:rsid w:val="007C0ECC"/>
    <w:rsid w:val="007C119E"/>
    <w:rsid w:val="007C14D3"/>
    <w:rsid w:val="007C15EB"/>
    <w:rsid w:val="007C1C39"/>
    <w:rsid w:val="007C1EEF"/>
    <w:rsid w:val="007C1EFF"/>
    <w:rsid w:val="007C1FB1"/>
    <w:rsid w:val="007C27AE"/>
    <w:rsid w:val="007C28FE"/>
    <w:rsid w:val="007C2DF9"/>
    <w:rsid w:val="007C2E59"/>
    <w:rsid w:val="007C315C"/>
    <w:rsid w:val="007C3316"/>
    <w:rsid w:val="007C3B5F"/>
    <w:rsid w:val="007C4016"/>
    <w:rsid w:val="007C407F"/>
    <w:rsid w:val="007C42EA"/>
    <w:rsid w:val="007C4537"/>
    <w:rsid w:val="007C4760"/>
    <w:rsid w:val="007C47F9"/>
    <w:rsid w:val="007C4C90"/>
    <w:rsid w:val="007C5673"/>
    <w:rsid w:val="007C5DB6"/>
    <w:rsid w:val="007C633B"/>
    <w:rsid w:val="007C6793"/>
    <w:rsid w:val="007C69E5"/>
    <w:rsid w:val="007C6C98"/>
    <w:rsid w:val="007C70DD"/>
    <w:rsid w:val="007C7113"/>
    <w:rsid w:val="007C71C0"/>
    <w:rsid w:val="007C7439"/>
    <w:rsid w:val="007C759A"/>
    <w:rsid w:val="007C7B43"/>
    <w:rsid w:val="007C7D7A"/>
    <w:rsid w:val="007C7F9B"/>
    <w:rsid w:val="007D0273"/>
    <w:rsid w:val="007D046C"/>
    <w:rsid w:val="007D07A4"/>
    <w:rsid w:val="007D0AFE"/>
    <w:rsid w:val="007D1002"/>
    <w:rsid w:val="007D103F"/>
    <w:rsid w:val="007D1914"/>
    <w:rsid w:val="007D19DF"/>
    <w:rsid w:val="007D1B09"/>
    <w:rsid w:val="007D1BBB"/>
    <w:rsid w:val="007D1C84"/>
    <w:rsid w:val="007D2A69"/>
    <w:rsid w:val="007D422E"/>
    <w:rsid w:val="007D433A"/>
    <w:rsid w:val="007D487A"/>
    <w:rsid w:val="007D4BEF"/>
    <w:rsid w:val="007D510D"/>
    <w:rsid w:val="007D56AD"/>
    <w:rsid w:val="007D5F5F"/>
    <w:rsid w:val="007D6CEC"/>
    <w:rsid w:val="007D6EBB"/>
    <w:rsid w:val="007D7354"/>
    <w:rsid w:val="007E04C6"/>
    <w:rsid w:val="007E13D6"/>
    <w:rsid w:val="007E14C3"/>
    <w:rsid w:val="007E168D"/>
    <w:rsid w:val="007E1821"/>
    <w:rsid w:val="007E2430"/>
    <w:rsid w:val="007E264C"/>
    <w:rsid w:val="007E26EE"/>
    <w:rsid w:val="007E2BDC"/>
    <w:rsid w:val="007E2C17"/>
    <w:rsid w:val="007E3032"/>
    <w:rsid w:val="007E33F6"/>
    <w:rsid w:val="007E3FB2"/>
    <w:rsid w:val="007E4054"/>
    <w:rsid w:val="007E4204"/>
    <w:rsid w:val="007E4458"/>
    <w:rsid w:val="007E4ABC"/>
    <w:rsid w:val="007E57C2"/>
    <w:rsid w:val="007E5862"/>
    <w:rsid w:val="007E587A"/>
    <w:rsid w:val="007E6789"/>
    <w:rsid w:val="007E6E49"/>
    <w:rsid w:val="007E74DA"/>
    <w:rsid w:val="007E7BF2"/>
    <w:rsid w:val="007F0864"/>
    <w:rsid w:val="007F0E3D"/>
    <w:rsid w:val="007F0F24"/>
    <w:rsid w:val="007F182B"/>
    <w:rsid w:val="007F1833"/>
    <w:rsid w:val="007F1DBB"/>
    <w:rsid w:val="007F23D7"/>
    <w:rsid w:val="007F2835"/>
    <w:rsid w:val="007F2C51"/>
    <w:rsid w:val="007F32B8"/>
    <w:rsid w:val="007F3437"/>
    <w:rsid w:val="007F3AAC"/>
    <w:rsid w:val="007F47E2"/>
    <w:rsid w:val="007F49A5"/>
    <w:rsid w:val="007F4BBF"/>
    <w:rsid w:val="007F4EA6"/>
    <w:rsid w:val="007F4F61"/>
    <w:rsid w:val="007F5D64"/>
    <w:rsid w:val="007F61F7"/>
    <w:rsid w:val="007F6528"/>
    <w:rsid w:val="007F6858"/>
    <w:rsid w:val="007F742B"/>
    <w:rsid w:val="007F760C"/>
    <w:rsid w:val="007F7992"/>
    <w:rsid w:val="007F7B5B"/>
    <w:rsid w:val="00800436"/>
    <w:rsid w:val="008004B1"/>
    <w:rsid w:val="0080119F"/>
    <w:rsid w:val="0080180C"/>
    <w:rsid w:val="00802104"/>
    <w:rsid w:val="0080223E"/>
    <w:rsid w:val="008023F5"/>
    <w:rsid w:val="00802AC7"/>
    <w:rsid w:val="00802CB5"/>
    <w:rsid w:val="00803123"/>
    <w:rsid w:val="00803742"/>
    <w:rsid w:val="008040CD"/>
    <w:rsid w:val="0080464A"/>
    <w:rsid w:val="00804DB0"/>
    <w:rsid w:val="00804DE5"/>
    <w:rsid w:val="00805C50"/>
    <w:rsid w:val="00805EB4"/>
    <w:rsid w:val="00806458"/>
    <w:rsid w:val="00806B32"/>
    <w:rsid w:val="00806D68"/>
    <w:rsid w:val="00806D7C"/>
    <w:rsid w:val="00807B25"/>
    <w:rsid w:val="00807CA5"/>
    <w:rsid w:val="00810273"/>
    <w:rsid w:val="008106C0"/>
    <w:rsid w:val="00810728"/>
    <w:rsid w:val="008116A1"/>
    <w:rsid w:val="0081267F"/>
    <w:rsid w:val="00812D6C"/>
    <w:rsid w:val="0081392E"/>
    <w:rsid w:val="00813A1B"/>
    <w:rsid w:val="00813B4D"/>
    <w:rsid w:val="0081512A"/>
    <w:rsid w:val="00815A9B"/>
    <w:rsid w:val="0081689E"/>
    <w:rsid w:val="00816EBA"/>
    <w:rsid w:val="00817053"/>
    <w:rsid w:val="00820A39"/>
    <w:rsid w:val="00820E0C"/>
    <w:rsid w:val="00821758"/>
    <w:rsid w:val="00821881"/>
    <w:rsid w:val="00821964"/>
    <w:rsid w:val="008219BD"/>
    <w:rsid w:val="00821B73"/>
    <w:rsid w:val="008225B0"/>
    <w:rsid w:val="00822800"/>
    <w:rsid w:val="00822AC7"/>
    <w:rsid w:val="00822B3C"/>
    <w:rsid w:val="00822DC0"/>
    <w:rsid w:val="00822DCB"/>
    <w:rsid w:val="00822EA1"/>
    <w:rsid w:val="00823ADD"/>
    <w:rsid w:val="00823BF7"/>
    <w:rsid w:val="00823E34"/>
    <w:rsid w:val="00824092"/>
    <w:rsid w:val="00824116"/>
    <w:rsid w:val="0082425F"/>
    <w:rsid w:val="00824642"/>
    <w:rsid w:val="00824890"/>
    <w:rsid w:val="00824E80"/>
    <w:rsid w:val="00824E83"/>
    <w:rsid w:val="00825533"/>
    <w:rsid w:val="0082604A"/>
    <w:rsid w:val="0082617E"/>
    <w:rsid w:val="008264BA"/>
    <w:rsid w:val="0082650F"/>
    <w:rsid w:val="00826755"/>
    <w:rsid w:val="0082784D"/>
    <w:rsid w:val="00827E8F"/>
    <w:rsid w:val="0083288F"/>
    <w:rsid w:val="00832F06"/>
    <w:rsid w:val="008331D5"/>
    <w:rsid w:val="008333A2"/>
    <w:rsid w:val="008337E7"/>
    <w:rsid w:val="00833A0A"/>
    <w:rsid w:val="00833C38"/>
    <w:rsid w:val="00833CD0"/>
    <w:rsid w:val="00833EAC"/>
    <w:rsid w:val="00834166"/>
    <w:rsid w:val="00834794"/>
    <w:rsid w:val="0083498D"/>
    <w:rsid w:val="00834B04"/>
    <w:rsid w:val="00834B99"/>
    <w:rsid w:val="0083510D"/>
    <w:rsid w:val="008351A1"/>
    <w:rsid w:val="008353DE"/>
    <w:rsid w:val="00835B5E"/>
    <w:rsid w:val="008361CF"/>
    <w:rsid w:val="0083623D"/>
    <w:rsid w:val="00836287"/>
    <w:rsid w:val="0083670E"/>
    <w:rsid w:val="00836904"/>
    <w:rsid w:val="00836A39"/>
    <w:rsid w:val="0083725A"/>
    <w:rsid w:val="0083739A"/>
    <w:rsid w:val="00837CFD"/>
    <w:rsid w:val="008400C5"/>
    <w:rsid w:val="00840667"/>
    <w:rsid w:val="00840807"/>
    <w:rsid w:val="008408D3"/>
    <w:rsid w:val="00840C9B"/>
    <w:rsid w:val="00842D7D"/>
    <w:rsid w:val="00842E54"/>
    <w:rsid w:val="0084313B"/>
    <w:rsid w:val="0084317C"/>
    <w:rsid w:val="008432B1"/>
    <w:rsid w:val="0084359C"/>
    <w:rsid w:val="00843A01"/>
    <w:rsid w:val="0084405A"/>
    <w:rsid w:val="00844290"/>
    <w:rsid w:val="00844391"/>
    <w:rsid w:val="00844AB5"/>
    <w:rsid w:val="00844D00"/>
    <w:rsid w:val="00845495"/>
    <w:rsid w:val="00845DB0"/>
    <w:rsid w:val="00845DC2"/>
    <w:rsid w:val="008463C0"/>
    <w:rsid w:val="00846581"/>
    <w:rsid w:val="00846601"/>
    <w:rsid w:val="0084671E"/>
    <w:rsid w:val="00846BFF"/>
    <w:rsid w:val="00847672"/>
    <w:rsid w:val="00847A98"/>
    <w:rsid w:val="00847B25"/>
    <w:rsid w:val="00850011"/>
    <w:rsid w:val="0085019B"/>
    <w:rsid w:val="0085029F"/>
    <w:rsid w:val="008503BD"/>
    <w:rsid w:val="0085042F"/>
    <w:rsid w:val="008507C4"/>
    <w:rsid w:val="00850E7D"/>
    <w:rsid w:val="0085145C"/>
    <w:rsid w:val="0085147F"/>
    <w:rsid w:val="008516BA"/>
    <w:rsid w:val="00851C94"/>
    <w:rsid w:val="0085204D"/>
    <w:rsid w:val="008524E1"/>
    <w:rsid w:val="00853158"/>
    <w:rsid w:val="00853890"/>
    <w:rsid w:val="008539D4"/>
    <w:rsid w:val="00853A22"/>
    <w:rsid w:val="00853B3B"/>
    <w:rsid w:val="00853BD4"/>
    <w:rsid w:val="00853E00"/>
    <w:rsid w:val="008549DD"/>
    <w:rsid w:val="00854AE8"/>
    <w:rsid w:val="0085520D"/>
    <w:rsid w:val="008552CA"/>
    <w:rsid w:val="00855A99"/>
    <w:rsid w:val="00856035"/>
    <w:rsid w:val="008564A5"/>
    <w:rsid w:val="00856AAF"/>
    <w:rsid w:val="00856F9E"/>
    <w:rsid w:val="00857DC7"/>
    <w:rsid w:val="008602B9"/>
    <w:rsid w:val="00860A4C"/>
    <w:rsid w:val="00861A87"/>
    <w:rsid w:val="00861C19"/>
    <w:rsid w:val="00862C05"/>
    <w:rsid w:val="00863095"/>
    <w:rsid w:val="008635F7"/>
    <w:rsid w:val="00863A6D"/>
    <w:rsid w:val="0086415B"/>
    <w:rsid w:val="00864421"/>
    <w:rsid w:val="008647C6"/>
    <w:rsid w:val="00865446"/>
    <w:rsid w:val="0086550C"/>
    <w:rsid w:val="00865707"/>
    <w:rsid w:val="00865AC1"/>
    <w:rsid w:val="00865B92"/>
    <w:rsid w:val="00865CAD"/>
    <w:rsid w:val="00865EBC"/>
    <w:rsid w:val="00865F65"/>
    <w:rsid w:val="00865FBB"/>
    <w:rsid w:val="00865FC2"/>
    <w:rsid w:val="00867000"/>
    <w:rsid w:val="008672DD"/>
    <w:rsid w:val="008676F4"/>
    <w:rsid w:val="0086796E"/>
    <w:rsid w:val="008679BD"/>
    <w:rsid w:val="00867AF1"/>
    <w:rsid w:val="00867B61"/>
    <w:rsid w:val="00867BD6"/>
    <w:rsid w:val="0087025C"/>
    <w:rsid w:val="00870AF5"/>
    <w:rsid w:val="00870BAC"/>
    <w:rsid w:val="00870C8E"/>
    <w:rsid w:val="00870E15"/>
    <w:rsid w:val="00870F21"/>
    <w:rsid w:val="008714DC"/>
    <w:rsid w:val="00871579"/>
    <w:rsid w:val="0087163C"/>
    <w:rsid w:val="0087175F"/>
    <w:rsid w:val="00871961"/>
    <w:rsid w:val="00871AE1"/>
    <w:rsid w:val="0087220E"/>
    <w:rsid w:val="0087228F"/>
    <w:rsid w:val="00872675"/>
    <w:rsid w:val="00872909"/>
    <w:rsid w:val="00872FE1"/>
    <w:rsid w:val="00873A45"/>
    <w:rsid w:val="00873A60"/>
    <w:rsid w:val="00873FB4"/>
    <w:rsid w:val="00874994"/>
    <w:rsid w:val="00874C6C"/>
    <w:rsid w:val="00874D22"/>
    <w:rsid w:val="00874D7C"/>
    <w:rsid w:val="00874E22"/>
    <w:rsid w:val="008752FB"/>
    <w:rsid w:val="00875AEC"/>
    <w:rsid w:val="00875EE7"/>
    <w:rsid w:val="00876356"/>
    <w:rsid w:val="0087691A"/>
    <w:rsid w:val="00876D75"/>
    <w:rsid w:val="00876F97"/>
    <w:rsid w:val="00877463"/>
    <w:rsid w:val="00877A44"/>
    <w:rsid w:val="008800D3"/>
    <w:rsid w:val="008806CE"/>
    <w:rsid w:val="008808EF"/>
    <w:rsid w:val="00880A21"/>
    <w:rsid w:val="00880AC5"/>
    <w:rsid w:val="00881586"/>
    <w:rsid w:val="00881AA1"/>
    <w:rsid w:val="00882142"/>
    <w:rsid w:val="0088242D"/>
    <w:rsid w:val="00882C39"/>
    <w:rsid w:val="00883BAD"/>
    <w:rsid w:val="00883DF4"/>
    <w:rsid w:val="00883F38"/>
    <w:rsid w:val="0088416A"/>
    <w:rsid w:val="00884C2D"/>
    <w:rsid w:val="00884DC7"/>
    <w:rsid w:val="0088533B"/>
    <w:rsid w:val="00885342"/>
    <w:rsid w:val="00885C3A"/>
    <w:rsid w:val="0088605C"/>
    <w:rsid w:val="00886478"/>
    <w:rsid w:val="00886605"/>
    <w:rsid w:val="00886785"/>
    <w:rsid w:val="008870EF"/>
    <w:rsid w:val="00887430"/>
    <w:rsid w:val="0088756C"/>
    <w:rsid w:val="008875BD"/>
    <w:rsid w:val="008875D8"/>
    <w:rsid w:val="008877BA"/>
    <w:rsid w:val="00887C01"/>
    <w:rsid w:val="00887D02"/>
    <w:rsid w:val="00890728"/>
    <w:rsid w:val="00890814"/>
    <w:rsid w:val="00890BD3"/>
    <w:rsid w:val="00890C7D"/>
    <w:rsid w:val="008912ED"/>
    <w:rsid w:val="008917C3"/>
    <w:rsid w:val="00893C4E"/>
    <w:rsid w:val="00893C5E"/>
    <w:rsid w:val="00893CBE"/>
    <w:rsid w:val="0089425C"/>
    <w:rsid w:val="0089482A"/>
    <w:rsid w:val="00894C27"/>
    <w:rsid w:val="00895624"/>
    <w:rsid w:val="00895D9A"/>
    <w:rsid w:val="00895E3C"/>
    <w:rsid w:val="00895EB8"/>
    <w:rsid w:val="00896574"/>
    <w:rsid w:val="0089663F"/>
    <w:rsid w:val="00896BF6"/>
    <w:rsid w:val="008975FD"/>
    <w:rsid w:val="00897811"/>
    <w:rsid w:val="00897DC9"/>
    <w:rsid w:val="00897FE0"/>
    <w:rsid w:val="008A050D"/>
    <w:rsid w:val="008A07A6"/>
    <w:rsid w:val="008A0A12"/>
    <w:rsid w:val="008A0AD4"/>
    <w:rsid w:val="008A0AFE"/>
    <w:rsid w:val="008A137E"/>
    <w:rsid w:val="008A1619"/>
    <w:rsid w:val="008A1DE2"/>
    <w:rsid w:val="008A22D7"/>
    <w:rsid w:val="008A2AB9"/>
    <w:rsid w:val="008A2BAF"/>
    <w:rsid w:val="008A2C58"/>
    <w:rsid w:val="008A2F09"/>
    <w:rsid w:val="008A332C"/>
    <w:rsid w:val="008A43EE"/>
    <w:rsid w:val="008A547C"/>
    <w:rsid w:val="008A56DD"/>
    <w:rsid w:val="008A5B46"/>
    <w:rsid w:val="008A5D47"/>
    <w:rsid w:val="008A5F35"/>
    <w:rsid w:val="008A612B"/>
    <w:rsid w:val="008A69D6"/>
    <w:rsid w:val="008B00A6"/>
    <w:rsid w:val="008B0148"/>
    <w:rsid w:val="008B0293"/>
    <w:rsid w:val="008B037C"/>
    <w:rsid w:val="008B03B1"/>
    <w:rsid w:val="008B073A"/>
    <w:rsid w:val="008B0F9D"/>
    <w:rsid w:val="008B1AA6"/>
    <w:rsid w:val="008B1D70"/>
    <w:rsid w:val="008B26E8"/>
    <w:rsid w:val="008B27CF"/>
    <w:rsid w:val="008B30BA"/>
    <w:rsid w:val="008B3512"/>
    <w:rsid w:val="008B4018"/>
    <w:rsid w:val="008B437A"/>
    <w:rsid w:val="008B4D08"/>
    <w:rsid w:val="008B510F"/>
    <w:rsid w:val="008B5456"/>
    <w:rsid w:val="008B57B6"/>
    <w:rsid w:val="008B5C01"/>
    <w:rsid w:val="008B6309"/>
    <w:rsid w:val="008B6345"/>
    <w:rsid w:val="008B69F4"/>
    <w:rsid w:val="008B6D88"/>
    <w:rsid w:val="008B6F27"/>
    <w:rsid w:val="008B7480"/>
    <w:rsid w:val="008B7882"/>
    <w:rsid w:val="008B7F50"/>
    <w:rsid w:val="008C0058"/>
    <w:rsid w:val="008C0155"/>
    <w:rsid w:val="008C0281"/>
    <w:rsid w:val="008C08E9"/>
    <w:rsid w:val="008C0ECA"/>
    <w:rsid w:val="008C10AC"/>
    <w:rsid w:val="008C19CA"/>
    <w:rsid w:val="008C1AD0"/>
    <w:rsid w:val="008C1E12"/>
    <w:rsid w:val="008C2241"/>
    <w:rsid w:val="008C2701"/>
    <w:rsid w:val="008C38C0"/>
    <w:rsid w:val="008C3A04"/>
    <w:rsid w:val="008C490E"/>
    <w:rsid w:val="008C4ED6"/>
    <w:rsid w:val="008C4FC5"/>
    <w:rsid w:val="008C5166"/>
    <w:rsid w:val="008C5DAB"/>
    <w:rsid w:val="008C6132"/>
    <w:rsid w:val="008C6BC8"/>
    <w:rsid w:val="008C7865"/>
    <w:rsid w:val="008C78C8"/>
    <w:rsid w:val="008C7EA1"/>
    <w:rsid w:val="008D023B"/>
    <w:rsid w:val="008D0DA4"/>
    <w:rsid w:val="008D0EEA"/>
    <w:rsid w:val="008D0FB3"/>
    <w:rsid w:val="008D1248"/>
    <w:rsid w:val="008D21C5"/>
    <w:rsid w:val="008D23D1"/>
    <w:rsid w:val="008D24F3"/>
    <w:rsid w:val="008D297A"/>
    <w:rsid w:val="008D3483"/>
    <w:rsid w:val="008D35B5"/>
    <w:rsid w:val="008D38E8"/>
    <w:rsid w:val="008D3ADE"/>
    <w:rsid w:val="008D3D68"/>
    <w:rsid w:val="008D438F"/>
    <w:rsid w:val="008D49C6"/>
    <w:rsid w:val="008D4F0F"/>
    <w:rsid w:val="008D5110"/>
    <w:rsid w:val="008D5365"/>
    <w:rsid w:val="008D54A6"/>
    <w:rsid w:val="008D559E"/>
    <w:rsid w:val="008D5794"/>
    <w:rsid w:val="008D5918"/>
    <w:rsid w:val="008D5A8A"/>
    <w:rsid w:val="008D5B35"/>
    <w:rsid w:val="008D63E0"/>
    <w:rsid w:val="008D7071"/>
    <w:rsid w:val="008D782D"/>
    <w:rsid w:val="008D794A"/>
    <w:rsid w:val="008D7E22"/>
    <w:rsid w:val="008E0A3E"/>
    <w:rsid w:val="008E0A41"/>
    <w:rsid w:val="008E1669"/>
    <w:rsid w:val="008E1CFE"/>
    <w:rsid w:val="008E1E01"/>
    <w:rsid w:val="008E2169"/>
    <w:rsid w:val="008E4D2D"/>
    <w:rsid w:val="008E4ED4"/>
    <w:rsid w:val="008E50D3"/>
    <w:rsid w:val="008E51DB"/>
    <w:rsid w:val="008E5929"/>
    <w:rsid w:val="008E5DBC"/>
    <w:rsid w:val="008E5EDD"/>
    <w:rsid w:val="008E681B"/>
    <w:rsid w:val="008E68CC"/>
    <w:rsid w:val="008E6D5F"/>
    <w:rsid w:val="008E72EB"/>
    <w:rsid w:val="008E73E7"/>
    <w:rsid w:val="008E75CE"/>
    <w:rsid w:val="008E77E9"/>
    <w:rsid w:val="008E7D13"/>
    <w:rsid w:val="008F0009"/>
    <w:rsid w:val="008F08D7"/>
    <w:rsid w:val="008F0BBF"/>
    <w:rsid w:val="008F0F76"/>
    <w:rsid w:val="008F15F3"/>
    <w:rsid w:val="008F185A"/>
    <w:rsid w:val="008F1A21"/>
    <w:rsid w:val="008F2251"/>
    <w:rsid w:val="008F2775"/>
    <w:rsid w:val="008F27EB"/>
    <w:rsid w:val="008F2BC4"/>
    <w:rsid w:val="008F2EBD"/>
    <w:rsid w:val="008F315E"/>
    <w:rsid w:val="008F3B8D"/>
    <w:rsid w:val="008F4149"/>
    <w:rsid w:val="008F4379"/>
    <w:rsid w:val="008F45FA"/>
    <w:rsid w:val="008F4C01"/>
    <w:rsid w:val="008F5CDB"/>
    <w:rsid w:val="008F5F22"/>
    <w:rsid w:val="008F679B"/>
    <w:rsid w:val="008F68C7"/>
    <w:rsid w:val="008F723B"/>
    <w:rsid w:val="008F7819"/>
    <w:rsid w:val="008F7881"/>
    <w:rsid w:val="008F7A28"/>
    <w:rsid w:val="008F7AEC"/>
    <w:rsid w:val="008F7E01"/>
    <w:rsid w:val="008F7E1D"/>
    <w:rsid w:val="009000DF"/>
    <w:rsid w:val="00900408"/>
    <w:rsid w:val="00900C77"/>
    <w:rsid w:val="0090199A"/>
    <w:rsid w:val="00901DB5"/>
    <w:rsid w:val="0090327D"/>
    <w:rsid w:val="0090400D"/>
    <w:rsid w:val="00904CE5"/>
    <w:rsid w:val="0090588F"/>
    <w:rsid w:val="00905DCA"/>
    <w:rsid w:val="00905E5E"/>
    <w:rsid w:val="00906349"/>
    <w:rsid w:val="0090635B"/>
    <w:rsid w:val="00906AA5"/>
    <w:rsid w:val="00906CF0"/>
    <w:rsid w:val="009071E7"/>
    <w:rsid w:val="00907682"/>
    <w:rsid w:val="00907879"/>
    <w:rsid w:val="00907CF5"/>
    <w:rsid w:val="00907F07"/>
    <w:rsid w:val="00910574"/>
    <w:rsid w:val="00910B51"/>
    <w:rsid w:val="00910C7A"/>
    <w:rsid w:val="00911329"/>
    <w:rsid w:val="0091160F"/>
    <w:rsid w:val="009118F5"/>
    <w:rsid w:val="00911C18"/>
    <w:rsid w:val="0091295C"/>
    <w:rsid w:val="00912C31"/>
    <w:rsid w:val="00913006"/>
    <w:rsid w:val="009133A5"/>
    <w:rsid w:val="00913463"/>
    <w:rsid w:val="00913535"/>
    <w:rsid w:val="00913BC7"/>
    <w:rsid w:val="0091501B"/>
    <w:rsid w:val="00916054"/>
    <w:rsid w:val="00916301"/>
    <w:rsid w:val="009164A4"/>
    <w:rsid w:val="009166C5"/>
    <w:rsid w:val="00916C93"/>
    <w:rsid w:val="00916E52"/>
    <w:rsid w:val="00917867"/>
    <w:rsid w:val="00917882"/>
    <w:rsid w:val="00920AF4"/>
    <w:rsid w:val="00920F71"/>
    <w:rsid w:val="009213CA"/>
    <w:rsid w:val="00921442"/>
    <w:rsid w:val="0092154E"/>
    <w:rsid w:val="009219BC"/>
    <w:rsid w:val="00921E1A"/>
    <w:rsid w:val="00922236"/>
    <w:rsid w:val="0092236A"/>
    <w:rsid w:val="0092248E"/>
    <w:rsid w:val="009224AE"/>
    <w:rsid w:val="0092266B"/>
    <w:rsid w:val="00922B47"/>
    <w:rsid w:val="00922EF5"/>
    <w:rsid w:val="00923667"/>
    <w:rsid w:val="009239C9"/>
    <w:rsid w:val="00923A00"/>
    <w:rsid w:val="00923B80"/>
    <w:rsid w:val="00923C0A"/>
    <w:rsid w:val="00923FB4"/>
    <w:rsid w:val="009245AC"/>
    <w:rsid w:val="00924B5C"/>
    <w:rsid w:val="00924BE7"/>
    <w:rsid w:val="00924D7C"/>
    <w:rsid w:val="0092516F"/>
    <w:rsid w:val="0092530B"/>
    <w:rsid w:val="00925318"/>
    <w:rsid w:val="0092684D"/>
    <w:rsid w:val="009268E8"/>
    <w:rsid w:val="00926A1E"/>
    <w:rsid w:val="00926C13"/>
    <w:rsid w:val="009278CF"/>
    <w:rsid w:val="00930358"/>
    <w:rsid w:val="00930429"/>
    <w:rsid w:val="00930860"/>
    <w:rsid w:val="00930EA4"/>
    <w:rsid w:val="0093149A"/>
    <w:rsid w:val="009314D0"/>
    <w:rsid w:val="0093153C"/>
    <w:rsid w:val="009318B3"/>
    <w:rsid w:val="00931DD9"/>
    <w:rsid w:val="00932376"/>
    <w:rsid w:val="00932ED6"/>
    <w:rsid w:val="00932F5F"/>
    <w:rsid w:val="00932F91"/>
    <w:rsid w:val="00932F92"/>
    <w:rsid w:val="0093330D"/>
    <w:rsid w:val="0093330F"/>
    <w:rsid w:val="0093374B"/>
    <w:rsid w:val="00933DC3"/>
    <w:rsid w:val="00934ED0"/>
    <w:rsid w:val="009353D7"/>
    <w:rsid w:val="00935749"/>
    <w:rsid w:val="009359C5"/>
    <w:rsid w:val="00935D7F"/>
    <w:rsid w:val="00935E0C"/>
    <w:rsid w:val="00936299"/>
    <w:rsid w:val="00936CE1"/>
    <w:rsid w:val="00936E8F"/>
    <w:rsid w:val="00937190"/>
    <w:rsid w:val="0093721C"/>
    <w:rsid w:val="009374DA"/>
    <w:rsid w:val="00937803"/>
    <w:rsid w:val="00937BA8"/>
    <w:rsid w:val="00937D4B"/>
    <w:rsid w:val="009409FF"/>
    <w:rsid w:val="00940A2A"/>
    <w:rsid w:val="00940F3E"/>
    <w:rsid w:val="00941182"/>
    <w:rsid w:val="009417B5"/>
    <w:rsid w:val="00941CF3"/>
    <w:rsid w:val="0094262D"/>
    <w:rsid w:val="009431DD"/>
    <w:rsid w:val="00943E1F"/>
    <w:rsid w:val="009441CD"/>
    <w:rsid w:val="009445E4"/>
    <w:rsid w:val="00945169"/>
    <w:rsid w:val="00945378"/>
    <w:rsid w:val="009453BF"/>
    <w:rsid w:val="00945917"/>
    <w:rsid w:val="00945A0F"/>
    <w:rsid w:val="009460E4"/>
    <w:rsid w:val="0094658A"/>
    <w:rsid w:val="00946859"/>
    <w:rsid w:val="00947AE6"/>
    <w:rsid w:val="00950077"/>
    <w:rsid w:val="00950102"/>
    <w:rsid w:val="00950587"/>
    <w:rsid w:val="00950A20"/>
    <w:rsid w:val="0095197A"/>
    <w:rsid w:val="00951B12"/>
    <w:rsid w:val="00952069"/>
    <w:rsid w:val="009520B3"/>
    <w:rsid w:val="0095254C"/>
    <w:rsid w:val="00952559"/>
    <w:rsid w:val="0095323B"/>
    <w:rsid w:val="009538A9"/>
    <w:rsid w:val="00953B1B"/>
    <w:rsid w:val="00953E01"/>
    <w:rsid w:val="00953FB9"/>
    <w:rsid w:val="0095405B"/>
    <w:rsid w:val="0095490B"/>
    <w:rsid w:val="00954A66"/>
    <w:rsid w:val="00954C34"/>
    <w:rsid w:val="0095526E"/>
    <w:rsid w:val="009556DC"/>
    <w:rsid w:val="00955AE4"/>
    <w:rsid w:val="00955C14"/>
    <w:rsid w:val="009564F0"/>
    <w:rsid w:val="00956714"/>
    <w:rsid w:val="00956EE3"/>
    <w:rsid w:val="00957702"/>
    <w:rsid w:val="0095796E"/>
    <w:rsid w:val="00957BE6"/>
    <w:rsid w:val="00957EF8"/>
    <w:rsid w:val="009600FD"/>
    <w:rsid w:val="009603A9"/>
    <w:rsid w:val="00960D4F"/>
    <w:rsid w:val="00961CDC"/>
    <w:rsid w:val="009627C1"/>
    <w:rsid w:val="009629D5"/>
    <w:rsid w:val="00963167"/>
    <w:rsid w:val="009637D7"/>
    <w:rsid w:val="00963860"/>
    <w:rsid w:val="00963BB5"/>
    <w:rsid w:val="00963BDB"/>
    <w:rsid w:val="00964768"/>
    <w:rsid w:val="00964777"/>
    <w:rsid w:val="00964CA9"/>
    <w:rsid w:val="00964F18"/>
    <w:rsid w:val="0096505A"/>
    <w:rsid w:val="009653DA"/>
    <w:rsid w:val="009656A9"/>
    <w:rsid w:val="00965B07"/>
    <w:rsid w:val="00965B45"/>
    <w:rsid w:val="00965E17"/>
    <w:rsid w:val="009661AA"/>
    <w:rsid w:val="009664C5"/>
    <w:rsid w:val="009669D0"/>
    <w:rsid w:val="009670E3"/>
    <w:rsid w:val="009673AD"/>
    <w:rsid w:val="00967402"/>
    <w:rsid w:val="009676D1"/>
    <w:rsid w:val="00967943"/>
    <w:rsid w:val="00971013"/>
    <w:rsid w:val="00971372"/>
    <w:rsid w:val="00971D70"/>
    <w:rsid w:val="00971F18"/>
    <w:rsid w:val="009725A8"/>
    <w:rsid w:val="009727C3"/>
    <w:rsid w:val="00972BD5"/>
    <w:rsid w:val="00972DAB"/>
    <w:rsid w:val="009734F2"/>
    <w:rsid w:val="00973706"/>
    <w:rsid w:val="00973C95"/>
    <w:rsid w:val="00974010"/>
    <w:rsid w:val="00975459"/>
    <w:rsid w:val="009758C3"/>
    <w:rsid w:val="00975BE6"/>
    <w:rsid w:val="00975CA0"/>
    <w:rsid w:val="00976AAC"/>
    <w:rsid w:val="00976E15"/>
    <w:rsid w:val="00977D44"/>
    <w:rsid w:val="00977EC9"/>
    <w:rsid w:val="0098019C"/>
    <w:rsid w:val="00980657"/>
    <w:rsid w:val="009809AA"/>
    <w:rsid w:val="00980A01"/>
    <w:rsid w:val="0098110B"/>
    <w:rsid w:val="009812E7"/>
    <w:rsid w:val="009813D0"/>
    <w:rsid w:val="009814CE"/>
    <w:rsid w:val="009816A1"/>
    <w:rsid w:val="00981741"/>
    <w:rsid w:val="009819BB"/>
    <w:rsid w:val="00981A47"/>
    <w:rsid w:val="0098260E"/>
    <w:rsid w:val="00982610"/>
    <w:rsid w:val="0098274A"/>
    <w:rsid w:val="00982E83"/>
    <w:rsid w:val="009832EA"/>
    <w:rsid w:val="0098383F"/>
    <w:rsid w:val="00983B11"/>
    <w:rsid w:val="009850F7"/>
    <w:rsid w:val="00985989"/>
    <w:rsid w:val="00987074"/>
    <w:rsid w:val="009871AF"/>
    <w:rsid w:val="00987507"/>
    <w:rsid w:val="009876FE"/>
    <w:rsid w:val="0098785C"/>
    <w:rsid w:val="009878B5"/>
    <w:rsid w:val="00987BA6"/>
    <w:rsid w:val="00987BF4"/>
    <w:rsid w:val="00990698"/>
    <w:rsid w:val="009907D7"/>
    <w:rsid w:val="00990AC8"/>
    <w:rsid w:val="00990B76"/>
    <w:rsid w:val="00991068"/>
    <w:rsid w:val="009915B6"/>
    <w:rsid w:val="009917E9"/>
    <w:rsid w:val="009921E5"/>
    <w:rsid w:val="009921F7"/>
    <w:rsid w:val="00992241"/>
    <w:rsid w:val="009923A0"/>
    <w:rsid w:val="00992625"/>
    <w:rsid w:val="00992F45"/>
    <w:rsid w:val="009936F4"/>
    <w:rsid w:val="00993806"/>
    <w:rsid w:val="0099516F"/>
    <w:rsid w:val="009955BD"/>
    <w:rsid w:val="009955CA"/>
    <w:rsid w:val="00995BAF"/>
    <w:rsid w:val="0099613A"/>
    <w:rsid w:val="009962C0"/>
    <w:rsid w:val="009964CD"/>
    <w:rsid w:val="0099696C"/>
    <w:rsid w:val="00996A96"/>
    <w:rsid w:val="00996B43"/>
    <w:rsid w:val="0099739C"/>
    <w:rsid w:val="009974A0"/>
    <w:rsid w:val="0099761B"/>
    <w:rsid w:val="009A001B"/>
    <w:rsid w:val="009A00D6"/>
    <w:rsid w:val="009A014B"/>
    <w:rsid w:val="009A0495"/>
    <w:rsid w:val="009A08E8"/>
    <w:rsid w:val="009A0AB3"/>
    <w:rsid w:val="009A19A4"/>
    <w:rsid w:val="009A1AEE"/>
    <w:rsid w:val="009A1B64"/>
    <w:rsid w:val="009A201F"/>
    <w:rsid w:val="009A215F"/>
    <w:rsid w:val="009A21A9"/>
    <w:rsid w:val="009A299D"/>
    <w:rsid w:val="009A2A4F"/>
    <w:rsid w:val="009A2BED"/>
    <w:rsid w:val="009A2DC8"/>
    <w:rsid w:val="009A3190"/>
    <w:rsid w:val="009A32B4"/>
    <w:rsid w:val="009A3FB4"/>
    <w:rsid w:val="009A4348"/>
    <w:rsid w:val="009A44DB"/>
    <w:rsid w:val="009A4B07"/>
    <w:rsid w:val="009A4BF1"/>
    <w:rsid w:val="009A4F4A"/>
    <w:rsid w:val="009A5489"/>
    <w:rsid w:val="009A54F9"/>
    <w:rsid w:val="009A57F4"/>
    <w:rsid w:val="009A5AD0"/>
    <w:rsid w:val="009A5C73"/>
    <w:rsid w:val="009A6091"/>
    <w:rsid w:val="009A657B"/>
    <w:rsid w:val="009A6BA3"/>
    <w:rsid w:val="009A707A"/>
    <w:rsid w:val="009A789F"/>
    <w:rsid w:val="009A7D50"/>
    <w:rsid w:val="009B0146"/>
    <w:rsid w:val="009B0B98"/>
    <w:rsid w:val="009B1514"/>
    <w:rsid w:val="009B1A89"/>
    <w:rsid w:val="009B1A8B"/>
    <w:rsid w:val="009B1B6E"/>
    <w:rsid w:val="009B1DB8"/>
    <w:rsid w:val="009B349B"/>
    <w:rsid w:val="009B34B3"/>
    <w:rsid w:val="009B34B4"/>
    <w:rsid w:val="009B3593"/>
    <w:rsid w:val="009B3ABC"/>
    <w:rsid w:val="009B3BE9"/>
    <w:rsid w:val="009B3E0E"/>
    <w:rsid w:val="009B3E19"/>
    <w:rsid w:val="009B415D"/>
    <w:rsid w:val="009B450A"/>
    <w:rsid w:val="009B4648"/>
    <w:rsid w:val="009B46D2"/>
    <w:rsid w:val="009B498C"/>
    <w:rsid w:val="009B53D6"/>
    <w:rsid w:val="009B633D"/>
    <w:rsid w:val="009B6EE9"/>
    <w:rsid w:val="009B70A7"/>
    <w:rsid w:val="009B71F7"/>
    <w:rsid w:val="009B73A4"/>
    <w:rsid w:val="009B784E"/>
    <w:rsid w:val="009B7E1F"/>
    <w:rsid w:val="009C0675"/>
    <w:rsid w:val="009C142A"/>
    <w:rsid w:val="009C1579"/>
    <w:rsid w:val="009C1B1F"/>
    <w:rsid w:val="009C1D99"/>
    <w:rsid w:val="009C1DC1"/>
    <w:rsid w:val="009C22BC"/>
    <w:rsid w:val="009C2A69"/>
    <w:rsid w:val="009C3107"/>
    <w:rsid w:val="009C3748"/>
    <w:rsid w:val="009C3CD3"/>
    <w:rsid w:val="009C3DDB"/>
    <w:rsid w:val="009C3F3E"/>
    <w:rsid w:val="009C4A24"/>
    <w:rsid w:val="009C4DEC"/>
    <w:rsid w:val="009C50BE"/>
    <w:rsid w:val="009C5336"/>
    <w:rsid w:val="009C5372"/>
    <w:rsid w:val="009C537E"/>
    <w:rsid w:val="009C58F0"/>
    <w:rsid w:val="009C6568"/>
    <w:rsid w:val="009C67DE"/>
    <w:rsid w:val="009C725E"/>
    <w:rsid w:val="009C7278"/>
    <w:rsid w:val="009C72CE"/>
    <w:rsid w:val="009C72F6"/>
    <w:rsid w:val="009C78EC"/>
    <w:rsid w:val="009C7DD2"/>
    <w:rsid w:val="009C7E5E"/>
    <w:rsid w:val="009D05F8"/>
    <w:rsid w:val="009D0919"/>
    <w:rsid w:val="009D0CB6"/>
    <w:rsid w:val="009D0CD6"/>
    <w:rsid w:val="009D104B"/>
    <w:rsid w:val="009D10D5"/>
    <w:rsid w:val="009D10EE"/>
    <w:rsid w:val="009D149D"/>
    <w:rsid w:val="009D190A"/>
    <w:rsid w:val="009D1BC1"/>
    <w:rsid w:val="009D2197"/>
    <w:rsid w:val="009D21C1"/>
    <w:rsid w:val="009D259B"/>
    <w:rsid w:val="009D2943"/>
    <w:rsid w:val="009D2D28"/>
    <w:rsid w:val="009D3034"/>
    <w:rsid w:val="009D30F6"/>
    <w:rsid w:val="009D32B3"/>
    <w:rsid w:val="009D363D"/>
    <w:rsid w:val="009D3D8E"/>
    <w:rsid w:val="009D4FE7"/>
    <w:rsid w:val="009D54C2"/>
    <w:rsid w:val="009D54FE"/>
    <w:rsid w:val="009D5C5C"/>
    <w:rsid w:val="009D5C9A"/>
    <w:rsid w:val="009D5D07"/>
    <w:rsid w:val="009D5FBA"/>
    <w:rsid w:val="009D6DB3"/>
    <w:rsid w:val="009D7102"/>
    <w:rsid w:val="009D76D8"/>
    <w:rsid w:val="009D787B"/>
    <w:rsid w:val="009D7D9C"/>
    <w:rsid w:val="009E0494"/>
    <w:rsid w:val="009E081C"/>
    <w:rsid w:val="009E1216"/>
    <w:rsid w:val="009E1707"/>
    <w:rsid w:val="009E18E0"/>
    <w:rsid w:val="009E1EF1"/>
    <w:rsid w:val="009E2473"/>
    <w:rsid w:val="009E2C19"/>
    <w:rsid w:val="009E2CFB"/>
    <w:rsid w:val="009E31DD"/>
    <w:rsid w:val="009E340B"/>
    <w:rsid w:val="009E3879"/>
    <w:rsid w:val="009E434A"/>
    <w:rsid w:val="009E49AC"/>
    <w:rsid w:val="009E4C35"/>
    <w:rsid w:val="009E53EA"/>
    <w:rsid w:val="009E5A06"/>
    <w:rsid w:val="009E62E2"/>
    <w:rsid w:val="009E62EA"/>
    <w:rsid w:val="009E6B40"/>
    <w:rsid w:val="009E7682"/>
    <w:rsid w:val="009E7FC8"/>
    <w:rsid w:val="009F0194"/>
    <w:rsid w:val="009F096A"/>
    <w:rsid w:val="009F0A37"/>
    <w:rsid w:val="009F0CF9"/>
    <w:rsid w:val="009F0E97"/>
    <w:rsid w:val="009F1F3A"/>
    <w:rsid w:val="009F22EE"/>
    <w:rsid w:val="009F2500"/>
    <w:rsid w:val="009F26C9"/>
    <w:rsid w:val="009F27DE"/>
    <w:rsid w:val="009F33A7"/>
    <w:rsid w:val="009F3478"/>
    <w:rsid w:val="009F38A9"/>
    <w:rsid w:val="009F3E1A"/>
    <w:rsid w:val="009F46B2"/>
    <w:rsid w:val="009F46ED"/>
    <w:rsid w:val="009F4954"/>
    <w:rsid w:val="009F4B87"/>
    <w:rsid w:val="009F54B1"/>
    <w:rsid w:val="009F5CA5"/>
    <w:rsid w:val="009F625D"/>
    <w:rsid w:val="009F6497"/>
    <w:rsid w:val="009F6ADD"/>
    <w:rsid w:val="009F6E1D"/>
    <w:rsid w:val="009F708C"/>
    <w:rsid w:val="009F7173"/>
    <w:rsid w:val="009F74D2"/>
    <w:rsid w:val="009F79DD"/>
    <w:rsid w:val="009F7D5C"/>
    <w:rsid w:val="00A001E0"/>
    <w:rsid w:val="00A00A6E"/>
    <w:rsid w:val="00A010D5"/>
    <w:rsid w:val="00A010F0"/>
    <w:rsid w:val="00A014BC"/>
    <w:rsid w:val="00A01701"/>
    <w:rsid w:val="00A0170A"/>
    <w:rsid w:val="00A01F3E"/>
    <w:rsid w:val="00A02A87"/>
    <w:rsid w:val="00A02B30"/>
    <w:rsid w:val="00A02B6B"/>
    <w:rsid w:val="00A03C1F"/>
    <w:rsid w:val="00A03F3B"/>
    <w:rsid w:val="00A04EAE"/>
    <w:rsid w:val="00A0556B"/>
    <w:rsid w:val="00A0578F"/>
    <w:rsid w:val="00A0596A"/>
    <w:rsid w:val="00A06B4B"/>
    <w:rsid w:val="00A072AA"/>
    <w:rsid w:val="00A07502"/>
    <w:rsid w:val="00A10302"/>
    <w:rsid w:val="00A10FB8"/>
    <w:rsid w:val="00A11254"/>
    <w:rsid w:val="00A11D28"/>
    <w:rsid w:val="00A12886"/>
    <w:rsid w:val="00A1323F"/>
    <w:rsid w:val="00A132C2"/>
    <w:rsid w:val="00A13C1E"/>
    <w:rsid w:val="00A13FDE"/>
    <w:rsid w:val="00A14016"/>
    <w:rsid w:val="00A140B1"/>
    <w:rsid w:val="00A143C4"/>
    <w:rsid w:val="00A14652"/>
    <w:rsid w:val="00A1469C"/>
    <w:rsid w:val="00A1483E"/>
    <w:rsid w:val="00A14872"/>
    <w:rsid w:val="00A14913"/>
    <w:rsid w:val="00A14BF9"/>
    <w:rsid w:val="00A14C90"/>
    <w:rsid w:val="00A14E43"/>
    <w:rsid w:val="00A15291"/>
    <w:rsid w:val="00A15BEB"/>
    <w:rsid w:val="00A15CA2"/>
    <w:rsid w:val="00A1619C"/>
    <w:rsid w:val="00A16A45"/>
    <w:rsid w:val="00A16BCB"/>
    <w:rsid w:val="00A175DB"/>
    <w:rsid w:val="00A1790F"/>
    <w:rsid w:val="00A1799C"/>
    <w:rsid w:val="00A17C4C"/>
    <w:rsid w:val="00A17F54"/>
    <w:rsid w:val="00A20A56"/>
    <w:rsid w:val="00A22378"/>
    <w:rsid w:val="00A2289A"/>
    <w:rsid w:val="00A2363B"/>
    <w:rsid w:val="00A23FEE"/>
    <w:rsid w:val="00A245F2"/>
    <w:rsid w:val="00A24C0D"/>
    <w:rsid w:val="00A24DA4"/>
    <w:rsid w:val="00A25776"/>
    <w:rsid w:val="00A263CA"/>
    <w:rsid w:val="00A2678F"/>
    <w:rsid w:val="00A2680A"/>
    <w:rsid w:val="00A27903"/>
    <w:rsid w:val="00A27FA2"/>
    <w:rsid w:val="00A30251"/>
    <w:rsid w:val="00A30377"/>
    <w:rsid w:val="00A30ACA"/>
    <w:rsid w:val="00A30B63"/>
    <w:rsid w:val="00A30C63"/>
    <w:rsid w:val="00A317D6"/>
    <w:rsid w:val="00A31A8D"/>
    <w:rsid w:val="00A3250E"/>
    <w:rsid w:val="00A3261B"/>
    <w:rsid w:val="00A3271C"/>
    <w:rsid w:val="00A32FAF"/>
    <w:rsid w:val="00A33572"/>
    <w:rsid w:val="00A33AB5"/>
    <w:rsid w:val="00A33FF2"/>
    <w:rsid w:val="00A34E9D"/>
    <w:rsid w:val="00A34F6F"/>
    <w:rsid w:val="00A353B9"/>
    <w:rsid w:val="00A353D7"/>
    <w:rsid w:val="00A35462"/>
    <w:rsid w:val="00A35A43"/>
    <w:rsid w:val="00A36264"/>
    <w:rsid w:val="00A3652E"/>
    <w:rsid w:val="00A36926"/>
    <w:rsid w:val="00A36A2C"/>
    <w:rsid w:val="00A36EE7"/>
    <w:rsid w:val="00A37B26"/>
    <w:rsid w:val="00A37EB4"/>
    <w:rsid w:val="00A4061F"/>
    <w:rsid w:val="00A407E0"/>
    <w:rsid w:val="00A40F18"/>
    <w:rsid w:val="00A40F32"/>
    <w:rsid w:val="00A41197"/>
    <w:rsid w:val="00A41326"/>
    <w:rsid w:val="00A41368"/>
    <w:rsid w:val="00A41513"/>
    <w:rsid w:val="00A415AA"/>
    <w:rsid w:val="00A41A68"/>
    <w:rsid w:val="00A41C73"/>
    <w:rsid w:val="00A4253D"/>
    <w:rsid w:val="00A42849"/>
    <w:rsid w:val="00A42E74"/>
    <w:rsid w:val="00A4354D"/>
    <w:rsid w:val="00A435F1"/>
    <w:rsid w:val="00A4366B"/>
    <w:rsid w:val="00A43716"/>
    <w:rsid w:val="00A43830"/>
    <w:rsid w:val="00A43F5B"/>
    <w:rsid w:val="00A44041"/>
    <w:rsid w:val="00A44292"/>
    <w:rsid w:val="00A447CF"/>
    <w:rsid w:val="00A450F0"/>
    <w:rsid w:val="00A4523B"/>
    <w:rsid w:val="00A457A2"/>
    <w:rsid w:val="00A457BA"/>
    <w:rsid w:val="00A458D2"/>
    <w:rsid w:val="00A459C1"/>
    <w:rsid w:val="00A459C6"/>
    <w:rsid w:val="00A46283"/>
    <w:rsid w:val="00A462EA"/>
    <w:rsid w:val="00A46879"/>
    <w:rsid w:val="00A46A14"/>
    <w:rsid w:val="00A46E1C"/>
    <w:rsid w:val="00A46EFA"/>
    <w:rsid w:val="00A474F4"/>
    <w:rsid w:val="00A47850"/>
    <w:rsid w:val="00A5072C"/>
    <w:rsid w:val="00A50AE3"/>
    <w:rsid w:val="00A5108D"/>
    <w:rsid w:val="00A51452"/>
    <w:rsid w:val="00A51AB4"/>
    <w:rsid w:val="00A521AD"/>
    <w:rsid w:val="00A52E22"/>
    <w:rsid w:val="00A5348A"/>
    <w:rsid w:val="00A53B37"/>
    <w:rsid w:val="00A53E55"/>
    <w:rsid w:val="00A53F56"/>
    <w:rsid w:val="00A54006"/>
    <w:rsid w:val="00A5422B"/>
    <w:rsid w:val="00A543B9"/>
    <w:rsid w:val="00A5458C"/>
    <w:rsid w:val="00A54C55"/>
    <w:rsid w:val="00A54E04"/>
    <w:rsid w:val="00A54FA7"/>
    <w:rsid w:val="00A55286"/>
    <w:rsid w:val="00A554C7"/>
    <w:rsid w:val="00A5598D"/>
    <w:rsid w:val="00A55CBA"/>
    <w:rsid w:val="00A55F0B"/>
    <w:rsid w:val="00A564F1"/>
    <w:rsid w:val="00A568A1"/>
    <w:rsid w:val="00A56914"/>
    <w:rsid w:val="00A56E75"/>
    <w:rsid w:val="00A573FE"/>
    <w:rsid w:val="00A57428"/>
    <w:rsid w:val="00A6062B"/>
    <w:rsid w:val="00A60689"/>
    <w:rsid w:val="00A608F3"/>
    <w:rsid w:val="00A60EF3"/>
    <w:rsid w:val="00A6108C"/>
    <w:rsid w:val="00A61286"/>
    <w:rsid w:val="00A617EF"/>
    <w:rsid w:val="00A624C9"/>
    <w:rsid w:val="00A62607"/>
    <w:rsid w:val="00A628B2"/>
    <w:rsid w:val="00A62A91"/>
    <w:rsid w:val="00A6306B"/>
    <w:rsid w:val="00A63121"/>
    <w:rsid w:val="00A632BC"/>
    <w:rsid w:val="00A6398C"/>
    <w:rsid w:val="00A64004"/>
    <w:rsid w:val="00A6432C"/>
    <w:rsid w:val="00A648C0"/>
    <w:rsid w:val="00A64DD4"/>
    <w:rsid w:val="00A64EFE"/>
    <w:rsid w:val="00A654D5"/>
    <w:rsid w:val="00A6561F"/>
    <w:rsid w:val="00A65AA0"/>
    <w:rsid w:val="00A65D0D"/>
    <w:rsid w:val="00A661BD"/>
    <w:rsid w:val="00A6632A"/>
    <w:rsid w:val="00A66488"/>
    <w:rsid w:val="00A6672D"/>
    <w:rsid w:val="00A66858"/>
    <w:rsid w:val="00A66DCF"/>
    <w:rsid w:val="00A675AB"/>
    <w:rsid w:val="00A700AD"/>
    <w:rsid w:val="00A702A0"/>
    <w:rsid w:val="00A7055A"/>
    <w:rsid w:val="00A706E2"/>
    <w:rsid w:val="00A70B1C"/>
    <w:rsid w:val="00A70F77"/>
    <w:rsid w:val="00A70FA6"/>
    <w:rsid w:val="00A7133C"/>
    <w:rsid w:val="00A71357"/>
    <w:rsid w:val="00A71913"/>
    <w:rsid w:val="00A71973"/>
    <w:rsid w:val="00A71BC5"/>
    <w:rsid w:val="00A71F64"/>
    <w:rsid w:val="00A723CD"/>
    <w:rsid w:val="00A72689"/>
    <w:rsid w:val="00A72DEE"/>
    <w:rsid w:val="00A72E78"/>
    <w:rsid w:val="00A72FEF"/>
    <w:rsid w:val="00A737C0"/>
    <w:rsid w:val="00A73AE7"/>
    <w:rsid w:val="00A73B2A"/>
    <w:rsid w:val="00A73BF4"/>
    <w:rsid w:val="00A73D3D"/>
    <w:rsid w:val="00A747FB"/>
    <w:rsid w:val="00A7502C"/>
    <w:rsid w:val="00A7520C"/>
    <w:rsid w:val="00A75889"/>
    <w:rsid w:val="00A75B3C"/>
    <w:rsid w:val="00A77623"/>
    <w:rsid w:val="00A779B1"/>
    <w:rsid w:val="00A77EAF"/>
    <w:rsid w:val="00A77FA2"/>
    <w:rsid w:val="00A80056"/>
    <w:rsid w:val="00A8016B"/>
    <w:rsid w:val="00A80515"/>
    <w:rsid w:val="00A807BA"/>
    <w:rsid w:val="00A80806"/>
    <w:rsid w:val="00A80EC8"/>
    <w:rsid w:val="00A811C1"/>
    <w:rsid w:val="00A811DB"/>
    <w:rsid w:val="00A81776"/>
    <w:rsid w:val="00A8268D"/>
    <w:rsid w:val="00A8298B"/>
    <w:rsid w:val="00A829A5"/>
    <w:rsid w:val="00A82E30"/>
    <w:rsid w:val="00A838D6"/>
    <w:rsid w:val="00A83ADB"/>
    <w:rsid w:val="00A840FE"/>
    <w:rsid w:val="00A8423E"/>
    <w:rsid w:val="00A84327"/>
    <w:rsid w:val="00A84346"/>
    <w:rsid w:val="00A8470B"/>
    <w:rsid w:val="00A84C46"/>
    <w:rsid w:val="00A851D1"/>
    <w:rsid w:val="00A8529B"/>
    <w:rsid w:val="00A85401"/>
    <w:rsid w:val="00A85A77"/>
    <w:rsid w:val="00A85B94"/>
    <w:rsid w:val="00A85F05"/>
    <w:rsid w:val="00A86287"/>
    <w:rsid w:val="00A86316"/>
    <w:rsid w:val="00A863AB"/>
    <w:rsid w:val="00A86480"/>
    <w:rsid w:val="00A86683"/>
    <w:rsid w:val="00A86A90"/>
    <w:rsid w:val="00A86AE4"/>
    <w:rsid w:val="00A87E38"/>
    <w:rsid w:val="00A90019"/>
    <w:rsid w:val="00A90673"/>
    <w:rsid w:val="00A90FBD"/>
    <w:rsid w:val="00A91021"/>
    <w:rsid w:val="00A91372"/>
    <w:rsid w:val="00A914A6"/>
    <w:rsid w:val="00A91868"/>
    <w:rsid w:val="00A926E5"/>
    <w:rsid w:val="00A936C1"/>
    <w:rsid w:val="00A9398A"/>
    <w:rsid w:val="00A93A11"/>
    <w:rsid w:val="00A93B46"/>
    <w:rsid w:val="00A942AD"/>
    <w:rsid w:val="00A9468A"/>
    <w:rsid w:val="00A94F99"/>
    <w:rsid w:val="00A9508E"/>
    <w:rsid w:val="00A9606E"/>
    <w:rsid w:val="00A96855"/>
    <w:rsid w:val="00A969F3"/>
    <w:rsid w:val="00A96EF6"/>
    <w:rsid w:val="00A97528"/>
    <w:rsid w:val="00A97860"/>
    <w:rsid w:val="00A97C4F"/>
    <w:rsid w:val="00AA0074"/>
    <w:rsid w:val="00AA051D"/>
    <w:rsid w:val="00AA07C1"/>
    <w:rsid w:val="00AA0848"/>
    <w:rsid w:val="00AA08BA"/>
    <w:rsid w:val="00AA08ED"/>
    <w:rsid w:val="00AA0D13"/>
    <w:rsid w:val="00AA1018"/>
    <w:rsid w:val="00AA1552"/>
    <w:rsid w:val="00AA16EF"/>
    <w:rsid w:val="00AA18BD"/>
    <w:rsid w:val="00AA23EE"/>
    <w:rsid w:val="00AA2C2D"/>
    <w:rsid w:val="00AA2DBB"/>
    <w:rsid w:val="00AA3290"/>
    <w:rsid w:val="00AA34B0"/>
    <w:rsid w:val="00AA3B84"/>
    <w:rsid w:val="00AA43CE"/>
    <w:rsid w:val="00AA4557"/>
    <w:rsid w:val="00AA4887"/>
    <w:rsid w:val="00AA489F"/>
    <w:rsid w:val="00AA4B80"/>
    <w:rsid w:val="00AA4C92"/>
    <w:rsid w:val="00AA4EE4"/>
    <w:rsid w:val="00AA5173"/>
    <w:rsid w:val="00AA5675"/>
    <w:rsid w:val="00AA5686"/>
    <w:rsid w:val="00AA582C"/>
    <w:rsid w:val="00AA5A70"/>
    <w:rsid w:val="00AA5C45"/>
    <w:rsid w:val="00AA6168"/>
    <w:rsid w:val="00AA62F9"/>
    <w:rsid w:val="00AA649F"/>
    <w:rsid w:val="00AA6FC4"/>
    <w:rsid w:val="00AA7175"/>
    <w:rsid w:val="00AB014C"/>
    <w:rsid w:val="00AB024E"/>
    <w:rsid w:val="00AB080A"/>
    <w:rsid w:val="00AB0EBE"/>
    <w:rsid w:val="00AB0F82"/>
    <w:rsid w:val="00AB10F4"/>
    <w:rsid w:val="00AB140C"/>
    <w:rsid w:val="00AB1432"/>
    <w:rsid w:val="00AB1E06"/>
    <w:rsid w:val="00AB31BD"/>
    <w:rsid w:val="00AB32E6"/>
    <w:rsid w:val="00AB34E9"/>
    <w:rsid w:val="00AB3D5B"/>
    <w:rsid w:val="00AB45B2"/>
    <w:rsid w:val="00AB4932"/>
    <w:rsid w:val="00AB4B40"/>
    <w:rsid w:val="00AB4D87"/>
    <w:rsid w:val="00AB4D90"/>
    <w:rsid w:val="00AB4E8D"/>
    <w:rsid w:val="00AB533A"/>
    <w:rsid w:val="00AB54A8"/>
    <w:rsid w:val="00AB5C97"/>
    <w:rsid w:val="00AB5E1E"/>
    <w:rsid w:val="00AB5FFE"/>
    <w:rsid w:val="00AB6718"/>
    <w:rsid w:val="00AB6BA9"/>
    <w:rsid w:val="00AB6CA1"/>
    <w:rsid w:val="00AB6CFA"/>
    <w:rsid w:val="00AB6D93"/>
    <w:rsid w:val="00AB74F2"/>
    <w:rsid w:val="00AB75B5"/>
    <w:rsid w:val="00AB7B92"/>
    <w:rsid w:val="00AB7D0F"/>
    <w:rsid w:val="00AC0575"/>
    <w:rsid w:val="00AC1409"/>
    <w:rsid w:val="00AC17BC"/>
    <w:rsid w:val="00AC189F"/>
    <w:rsid w:val="00AC1DAD"/>
    <w:rsid w:val="00AC25EE"/>
    <w:rsid w:val="00AC288D"/>
    <w:rsid w:val="00AC2F7F"/>
    <w:rsid w:val="00AC324A"/>
    <w:rsid w:val="00AC492C"/>
    <w:rsid w:val="00AC501A"/>
    <w:rsid w:val="00AC57C9"/>
    <w:rsid w:val="00AC57D2"/>
    <w:rsid w:val="00AC59C0"/>
    <w:rsid w:val="00AC6131"/>
    <w:rsid w:val="00AC61CF"/>
    <w:rsid w:val="00AC6A10"/>
    <w:rsid w:val="00AC6A1C"/>
    <w:rsid w:val="00AC6E07"/>
    <w:rsid w:val="00AC7A83"/>
    <w:rsid w:val="00AC7E57"/>
    <w:rsid w:val="00AC7E89"/>
    <w:rsid w:val="00AC7EBB"/>
    <w:rsid w:val="00AD020D"/>
    <w:rsid w:val="00AD0DC5"/>
    <w:rsid w:val="00AD0EAA"/>
    <w:rsid w:val="00AD0EE3"/>
    <w:rsid w:val="00AD108A"/>
    <w:rsid w:val="00AD14EC"/>
    <w:rsid w:val="00AD16E5"/>
    <w:rsid w:val="00AD1E6C"/>
    <w:rsid w:val="00AD20B4"/>
    <w:rsid w:val="00AD22B0"/>
    <w:rsid w:val="00AD2504"/>
    <w:rsid w:val="00AD2E12"/>
    <w:rsid w:val="00AD344D"/>
    <w:rsid w:val="00AD3F18"/>
    <w:rsid w:val="00AD4079"/>
    <w:rsid w:val="00AD476B"/>
    <w:rsid w:val="00AD4BE5"/>
    <w:rsid w:val="00AD4CB3"/>
    <w:rsid w:val="00AD5366"/>
    <w:rsid w:val="00AD5371"/>
    <w:rsid w:val="00AD595E"/>
    <w:rsid w:val="00AD59A0"/>
    <w:rsid w:val="00AD5DF3"/>
    <w:rsid w:val="00AD5FD6"/>
    <w:rsid w:val="00AD68F4"/>
    <w:rsid w:val="00AD6D82"/>
    <w:rsid w:val="00AD706C"/>
    <w:rsid w:val="00AD71A9"/>
    <w:rsid w:val="00AD72E2"/>
    <w:rsid w:val="00AD73C3"/>
    <w:rsid w:val="00AD744F"/>
    <w:rsid w:val="00AD7B2A"/>
    <w:rsid w:val="00AE02DE"/>
    <w:rsid w:val="00AE039A"/>
    <w:rsid w:val="00AE0870"/>
    <w:rsid w:val="00AE1303"/>
    <w:rsid w:val="00AE18C1"/>
    <w:rsid w:val="00AE1912"/>
    <w:rsid w:val="00AE1E52"/>
    <w:rsid w:val="00AE1F2F"/>
    <w:rsid w:val="00AE2430"/>
    <w:rsid w:val="00AE26BE"/>
    <w:rsid w:val="00AE2D36"/>
    <w:rsid w:val="00AE2D6F"/>
    <w:rsid w:val="00AE3FC4"/>
    <w:rsid w:val="00AE49A5"/>
    <w:rsid w:val="00AE5080"/>
    <w:rsid w:val="00AE548F"/>
    <w:rsid w:val="00AE5FD2"/>
    <w:rsid w:val="00AE6318"/>
    <w:rsid w:val="00AE6788"/>
    <w:rsid w:val="00AE7032"/>
    <w:rsid w:val="00AE72D1"/>
    <w:rsid w:val="00AE741C"/>
    <w:rsid w:val="00AF0FD2"/>
    <w:rsid w:val="00AF1B10"/>
    <w:rsid w:val="00AF1DCF"/>
    <w:rsid w:val="00AF20E1"/>
    <w:rsid w:val="00AF23DC"/>
    <w:rsid w:val="00AF2A7B"/>
    <w:rsid w:val="00AF2D38"/>
    <w:rsid w:val="00AF35B0"/>
    <w:rsid w:val="00AF3C52"/>
    <w:rsid w:val="00AF44E4"/>
    <w:rsid w:val="00AF44F4"/>
    <w:rsid w:val="00AF4A12"/>
    <w:rsid w:val="00AF4BB2"/>
    <w:rsid w:val="00AF4CE5"/>
    <w:rsid w:val="00AF5023"/>
    <w:rsid w:val="00AF533D"/>
    <w:rsid w:val="00AF582A"/>
    <w:rsid w:val="00AF609D"/>
    <w:rsid w:val="00AF714F"/>
    <w:rsid w:val="00AF7B81"/>
    <w:rsid w:val="00B003D7"/>
    <w:rsid w:val="00B006DA"/>
    <w:rsid w:val="00B00B5B"/>
    <w:rsid w:val="00B01192"/>
    <w:rsid w:val="00B0138C"/>
    <w:rsid w:val="00B01517"/>
    <w:rsid w:val="00B01B77"/>
    <w:rsid w:val="00B02702"/>
    <w:rsid w:val="00B02C6B"/>
    <w:rsid w:val="00B03359"/>
    <w:rsid w:val="00B0377F"/>
    <w:rsid w:val="00B038AE"/>
    <w:rsid w:val="00B039D1"/>
    <w:rsid w:val="00B03C03"/>
    <w:rsid w:val="00B03FC0"/>
    <w:rsid w:val="00B04487"/>
    <w:rsid w:val="00B048C3"/>
    <w:rsid w:val="00B04D14"/>
    <w:rsid w:val="00B04D43"/>
    <w:rsid w:val="00B0515D"/>
    <w:rsid w:val="00B052CD"/>
    <w:rsid w:val="00B0547A"/>
    <w:rsid w:val="00B05553"/>
    <w:rsid w:val="00B0587F"/>
    <w:rsid w:val="00B05EC9"/>
    <w:rsid w:val="00B064D3"/>
    <w:rsid w:val="00B067C2"/>
    <w:rsid w:val="00B06991"/>
    <w:rsid w:val="00B070D1"/>
    <w:rsid w:val="00B07874"/>
    <w:rsid w:val="00B07973"/>
    <w:rsid w:val="00B07C8F"/>
    <w:rsid w:val="00B07D1A"/>
    <w:rsid w:val="00B1088E"/>
    <w:rsid w:val="00B10E4F"/>
    <w:rsid w:val="00B10E90"/>
    <w:rsid w:val="00B11CC5"/>
    <w:rsid w:val="00B1218A"/>
    <w:rsid w:val="00B12514"/>
    <w:rsid w:val="00B1309A"/>
    <w:rsid w:val="00B1318D"/>
    <w:rsid w:val="00B1355D"/>
    <w:rsid w:val="00B147D5"/>
    <w:rsid w:val="00B14A3A"/>
    <w:rsid w:val="00B14DFA"/>
    <w:rsid w:val="00B1562D"/>
    <w:rsid w:val="00B15804"/>
    <w:rsid w:val="00B1591A"/>
    <w:rsid w:val="00B15976"/>
    <w:rsid w:val="00B159E6"/>
    <w:rsid w:val="00B15DE2"/>
    <w:rsid w:val="00B16FF3"/>
    <w:rsid w:val="00B1734F"/>
    <w:rsid w:val="00B1772A"/>
    <w:rsid w:val="00B17849"/>
    <w:rsid w:val="00B17A27"/>
    <w:rsid w:val="00B20D83"/>
    <w:rsid w:val="00B20FD7"/>
    <w:rsid w:val="00B2224F"/>
    <w:rsid w:val="00B222FA"/>
    <w:rsid w:val="00B22422"/>
    <w:rsid w:val="00B22A8B"/>
    <w:rsid w:val="00B23AAA"/>
    <w:rsid w:val="00B23F4E"/>
    <w:rsid w:val="00B2422A"/>
    <w:rsid w:val="00B24A2F"/>
    <w:rsid w:val="00B24C14"/>
    <w:rsid w:val="00B24D68"/>
    <w:rsid w:val="00B24FB2"/>
    <w:rsid w:val="00B25333"/>
    <w:rsid w:val="00B25632"/>
    <w:rsid w:val="00B257A1"/>
    <w:rsid w:val="00B25E24"/>
    <w:rsid w:val="00B25FE3"/>
    <w:rsid w:val="00B26A33"/>
    <w:rsid w:val="00B26B05"/>
    <w:rsid w:val="00B26FAA"/>
    <w:rsid w:val="00B273B9"/>
    <w:rsid w:val="00B3037C"/>
    <w:rsid w:val="00B30616"/>
    <w:rsid w:val="00B306AC"/>
    <w:rsid w:val="00B3089E"/>
    <w:rsid w:val="00B30AF9"/>
    <w:rsid w:val="00B30DD5"/>
    <w:rsid w:val="00B30E02"/>
    <w:rsid w:val="00B3111E"/>
    <w:rsid w:val="00B316C5"/>
    <w:rsid w:val="00B31A3B"/>
    <w:rsid w:val="00B32297"/>
    <w:rsid w:val="00B3233B"/>
    <w:rsid w:val="00B325DF"/>
    <w:rsid w:val="00B32EF0"/>
    <w:rsid w:val="00B33109"/>
    <w:rsid w:val="00B33AAD"/>
    <w:rsid w:val="00B33FFC"/>
    <w:rsid w:val="00B3443F"/>
    <w:rsid w:val="00B34485"/>
    <w:rsid w:val="00B35859"/>
    <w:rsid w:val="00B35A5C"/>
    <w:rsid w:val="00B35B68"/>
    <w:rsid w:val="00B35B87"/>
    <w:rsid w:val="00B35EFA"/>
    <w:rsid w:val="00B363F7"/>
    <w:rsid w:val="00B36D54"/>
    <w:rsid w:val="00B36E8F"/>
    <w:rsid w:val="00B36EF0"/>
    <w:rsid w:val="00B370B6"/>
    <w:rsid w:val="00B373F7"/>
    <w:rsid w:val="00B3783A"/>
    <w:rsid w:val="00B379D0"/>
    <w:rsid w:val="00B37B34"/>
    <w:rsid w:val="00B402FA"/>
    <w:rsid w:val="00B4030F"/>
    <w:rsid w:val="00B404FA"/>
    <w:rsid w:val="00B4090A"/>
    <w:rsid w:val="00B40911"/>
    <w:rsid w:val="00B40D22"/>
    <w:rsid w:val="00B41060"/>
    <w:rsid w:val="00B411D3"/>
    <w:rsid w:val="00B41470"/>
    <w:rsid w:val="00B415AF"/>
    <w:rsid w:val="00B4163B"/>
    <w:rsid w:val="00B41766"/>
    <w:rsid w:val="00B41980"/>
    <w:rsid w:val="00B43918"/>
    <w:rsid w:val="00B4427B"/>
    <w:rsid w:val="00B44FC1"/>
    <w:rsid w:val="00B4698E"/>
    <w:rsid w:val="00B46A32"/>
    <w:rsid w:val="00B46F79"/>
    <w:rsid w:val="00B46FD6"/>
    <w:rsid w:val="00B471E7"/>
    <w:rsid w:val="00B47770"/>
    <w:rsid w:val="00B47FC2"/>
    <w:rsid w:val="00B5004F"/>
    <w:rsid w:val="00B515FB"/>
    <w:rsid w:val="00B51738"/>
    <w:rsid w:val="00B5189E"/>
    <w:rsid w:val="00B52078"/>
    <w:rsid w:val="00B522AC"/>
    <w:rsid w:val="00B52684"/>
    <w:rsid w:val="00B5343D"/>
    <w:rsid w:val="00B53888"/>
    <w:rsid w:val="00B53EA5"/>
    <w:rsid w:val="00B541F9"/>
    <w:rsid w:val="00B546A5"/>
    <w:rsid w:val="00B5514F"/>
    <w:rsid w:val="00B5542D"/>
    <w:rsid w:val="00B55F0E"/>
    <w:rsid w:val="00B5679D"/>
    <w:rsid w:val="00B5697A"/>
    <w:rsid w:val="00B56CB7"/>
    <w:rsid w:val="00B56DB7"/>
    <w:rsid w:val="00B574E2"/>
    <w:rsid w:val="00B57973"/>
    <w:rsid w:val="00B5797E"/>
    <w:rsid w:val="00B60189"/>
    <w:rsid w:val="00B601E6"/>
    <w:rsid w:val="00B608FF"/>
    <w:rsid w:val="00B6099C"/>
    <w:rsid w:val="00B60BAE"/>
    <w:rsid w:val="00B60CD9"/>
    <w:rsid w:val="00B60F6C"/>
    <w:rsid w:val="00B610D1"/>
    <w:rsid w:val="00B612BA"/>
    <w:rsid w:val="00B61397"/>
    <w:rsid w:val="00B6162E"/>
    <w:rsid w:val="00B62C0E"/>
    <w:rsid w:val="00B62C51"/>
    <w:rsid w:val="00B6352B"/>
    <w:rsid w:val="00B63A35"/>
    <w:rsid w:val="00B64CB6"/>
    <w:rsid w:val="00B65679"/>
    <w:rsid w:val="00B65A5C"/>
    <w:rsid w:val="00B66226"/>
    <w:rsid w:val="00B6638B"/>
    <w:rsid w:val="00B668AB"/>
    <w:rsid w:val="00B66A55"/>
    <w:rsid w:val="00B66CDB"/>
    <w:rsid w:val="00B66DED"/>
    <w:rsid w:val="00B66EF8"/>
    <w:rsid w:val="00B67184"/>
    <w:rsid w:val="00B671B1"/>
    <w:rsid w:val="00B672F0"/>
    <w:rsid w:val="00B67396"/>
    <w:rsid w:val="00B67AAF"/>
    <w:rsid w:val="00B70C6B"/>
    <w:rsid w:val="00B71008"/>
    <w:rsid w:val="00B718BE"/>
    <w:rsid w:val="00B71A1E"/>
    <w:rsid w:val="00B71C5A"/>
    <w:rsid w:val="00B71EB4"/>
    <w:rsid w:val="00B720CE"/>
    <w:rsid w:val="00B72681"/>
    <w:rsid w:val="00B72B99"/>
    <w:rsid w:val="00B72BC3"/>
    <w:rsid w:val="00B72CBA"/>
    <w:rsid w:val="00B72DB0"/>
    <w:rsid w:val="00B72ECC"/>
    <w:rsid w:val="00B73666"/>
    <w:rsid w:val="00B74BB6"/>
    <w:rsid w:val="00B74C44"/>
    <w:rsid w:val="00B74FB1"/>
    <w:rsid w:val="00B75209"/>
    <w:rsid w:val="00B757E8"/>
    <w:rsid w:val="00B75C63"/>
    <w:rsid w:val="00B76496"/>
    <w:rsid w:val="00B76AFF"/>
    <w:rsid w:val="00B76C9F"/>
    <w:rsid w:val="00B77333"/>
    <w:rsid w:val="00B7751F"/>
    <w:rsid w:val="00B77807"/>
    <w:rsid w:val="00B801E2"/>
    <w:rsid w:val="00B80B80"/>
    <w:rsid w:val="00B80B90"/>
    <w:rsid w:val="00B80CC6"/>
    <w:rsid w:val="00B80F3E"/>
    <w:rsid w:val="00B8103E"/>
    <w:rsid w:val="00B819DB"/>
    <w:rsid w:val="00B81BC4"/>
    <w:rsid w:val="00B81C6D"/>
    <w:rsid w:val="00B81CF9"/>
    <w:rsid w:val="00B82939"/>
    <w:rsid w:val="00B82975"/>
    <w:rsid w:val="00B8297F"/>
    <w:rsid w:val="00B830C1"/>
    <w:rsid w:val="00B833B6"/>
    <w:rsid w:val="00B83650"/>
    <w:rsid w:val="00B8386F"/>
    <w:rsid w:val="00B84284"/>
    <w:rsid w:val="00B844F3"/>
    <w:rsid w:val="00B84804"/>
    <w:rsid w:val="00B84E8D"/>
    <w:rsid w:val="00B84F73"/>
    <w:rsid w:val="00B85000"/>
    <w:rsid w:val="00B85765"/>
    <w:rsid w:val="00B85E24"/>
    <w:rsid w:val="00B86477"/>
    <w:rsid w:val="00B8673F"/>
    <w:rsid w:val="00B86BEA"/>
    <w:rsid w:val="00B87009"/>
    <w:rsid w:val="00B87989"/>
    <w:rsid w:val="00B90390"/>
    <w:rsid w:val="00B90608"/>
    <w:rsid w:val="00B9081E"/>
    <w:rsid w:val="00B90EB4"/>
    <w:rsid w:val="00B9100E"/>
    <w:rsid w:val="00B9197D"/>
    <w:rsid w:val="00B91A46"/>
    <w:rsid w:val="00B9231D"/>
    <w:rsid w:val="00B92572"/>
    <w:rsid w:val="00B927A5"/>
    <w:rsid w:val="00B92960"/>
    <w:rsid w:val="00B92EAA"/>
    <w:rsid w:val="00B92F99"/>
    <w:rsid w:val="00B92FBA"/>
    <w:rsid w:val="00B93BAB"/>
    <w:rsid w:val="00B93F51"/>
    <w:rsid w:val="00B94933"/>
    <w:rsid w:val="00B94D59"/>
    <w:rsid w:val="00B94EA9"/>
    <w:rsid w:val="00B950C9"/>
    <w:rsid w:val="00B951D8"/>
    <w:rsid w:val="00B953FC"/>
    <w:rsid w:val="00B95648"/>
    <w:rsid w:val="00B956AF"/>
    <w:rsid w:val="00B9596E"/>
    <w:rsid w:val="00B969E3"/>
    <w:rsid w:val="00B97104"/>
    <w:rsid w:val="00B97327"/>
    <w:rsid w:val="00B97D0D"/>
    <w:rsid w:val="00BA00C4"/>
    <w:rsid w:val="00BA03AB"/>
    <w:rsid w:val="00BA08F8"/>
    <w:rsid w:val="00BA0FB9"/>
    <w:rsid w:val="00BA1333"/>
    <w:rsid w:val="00BA15B8"/>
    <w:rsid w:val="00BA2295"/>
    <w:rsid w:val="00BA2751"/>
    <w:rsid w:val="00BA2A13"/>
    <w:rsid w:val="00BA2FA9"/>
    <w:rsid w:val="00BA3550"/>
    <w:rsid w:val="00BA3851"/>
    <w:rsid w:val="00BA3B26"/>
    <w:rsid w:val="00BA3B61"/>
    <w:rsid w:val="00BA3BE0"/>
    <w:rsid w:val="00BA3C76"/>
    <w:rsid w:val="00BA4254"/>
    <w:rsid w:val="00BA46A0"/>
    <w:rsid w:val="00BA60BE"/>
    <w:rsid w:val="00BA61AF"/>
    <w:rsid w:val="00BA63AA"/>
    <w:rsid w:val="00BA647E"/>
    <w:rsid w:val="00BA6FFE"/>
    <w:rsid w:val="00BA772E"/>
    <w:rsid w:val="00BA77E9"/>
    <w:rsid w:val="00BA78F1"/>
    <w:rsid w:val="00BB019B"/>
    <w:rsid w:val="00BB0340"/>
    <w:rsid w:val="00BB066F"/>
    <w:rsid w:val="00BB077E"/>
    <w:rsid w:val="00BB0AFD"/>
    <w:rsid w:val="00BB12C2"/>
    <w:rsid w:val="00BB13C0"/>
    <w:rsid w:val="00BB16FD"/>
    <w:rsid w:val="00BB1874"/>
    <w:rsid w:val="00BB1E64"/>
    <w:rsid w:val="00BB2036"/>
    <w:rsid w:val="00BB20C7"/>
    <w:rsid w:val="00BB2143"/>
    <w:rsid w:val="00BB2172"/>
    <w:rsid w:val="00BB27A5"/>
    <w:rsid w:val="00BB30B7"/>
    <w:rsid w:val="00BB354C"/>
    <w:rsid w:val="00BB4074"/>
    <w:rsid w:val="00BB416B"/>
    <w:rsid w:val="00BB426E"/>
    <w:rsid w:val="00BB4344"/>
    <w:rsid w:val="00BB4438"/>
    <w:rsid w:val="00BB4544"/>
    <w:rsid w:val="00BB45D8"/>
    <w:rsid w:val="00BB5353"/>
    <w:rsid w:val="00BB5736"/>
    <w:rsid w:val="00BB5EE8"/>
    <w:rsid w:val="00BB6148"/>
    <w:rsid w:val="00BB659F"/>
    <w:rsid w:val="00BB6CE9"/>
    <w:rsid w:val="00BB77A3"/>
    <w:rsid w:val="00BB78F9"/>
    <w:rsid w:val="00BB79CC"/>
    <w:rsid w:val="00BB7A60"/>
    <w:rsid w:val="00BB7C70"/>
    <w:rsid w:val="00BC127C"/>
    <w:rsid w:val="00BC1747"/>
    <w:rsid w:val="00BC26F8"/>
    <w:rsid w:val="00BC2AF2"/>
    <w:rsid w:val="00BC2DFD"/>
    <w:rsid w:val="00BC2FC7"/>
    <w:rsid w:val="00BC3904"/>
    <w:rsid w:val="00BC3CC7"/>
    <w:rsid w:val="00BC43C6"/>
    <w:rsid w:val="00BC4D57"/>
    <w:rsid w:val="00BC4EDC"/>
    <w:rsid w:val="00BC4F19"/>
    <w:rsid w:val="00BC5148"/>
    <w:rsid w:val="00BC51E1"/>
    <w:rsid w:val="00BC55B4"/>
    <w:rsid w:val="00BC5FA6"/>
    <w:rsid w:val="00BC6258"/>
    <w:rsid w:val="00BC63B6"/>
    <w:rsid w:val="00BC650F"/>
    <w:rsid w:val="00BC665B"/>
    <w:rsid w:val="00BC7A91"/>
    <w:rsid w:val="00BC7BCF"/>
    <w:rsid w:val="00BC7CEC"/>
    <w:rsid w:val="00BD0431"/>
    <w:rsid w:val="00BD06C4"/>
    <w:rsid w:val="00BD08B0"/>
    <w:rsid w:val="00BD0CA2"/>
    <w:rsid w:val="00BD1022"/>
    <w:rsid w:val="00BD151D"/>
    <w:rsid w:val="00BD162E"/>
    <w:rsid w:val="00BD17E2"/>
    <w:rsid w:val="00BD1809"/>
    <w:rsid w:val="00BD1B9A"/>
    <w:rsid w:val="00BD20CB"/>
    <w:rsid w:val="00BD2999"/>
    <w:rsid w:val="00BD2AE2"/>
    <w:rsid w:val="00BD2B11"/>
    <w:rsid w:val="00BD2C1F"/>
    <w:rsid w:val="00BD2C6D"/>
    <w:rsid w:val="00BD2D36"/>
    <w:rsid w:val="00BD2DFE"/>
    <w:rsid w:val="00BD33A3"/>
    <w:rsid w:val="00BD3938"/>
    <w:rsid w:val="00BD3942"/>
    <w:rsid w:val="00BD39A9"/>
    <w:rsid w:val="00BD3AD0"/>
    <w:rsid w:val="00BD44C2"/>
    <w:rsid w:val="00BD4A62"/>
    <w:rsid w:val="00BD4C59"/>
    <w:rsid w:val="00BD5015"/>
    <w:rsid w:val="00BD5023"/>
    <w:rsid w:val="00BD5345"/>
    <w:rsid w:val="00BD5A22"/>
    <w:rsid w:val="00BD5DCA"/>
    <w:rsid w:val="00BD6AB1"/>
    <w:rsid w:val="00BD6AFD"/>
    <w:rsid w:val="00BD6FEE"/>
    <w:rsid w:val="00BD7176"/>
    <w:rsid w:val="00BD7ADA"/>
    <w:rsid w:val="00BD7CA0"/>
    <w:rsid w:val="00BD7E0F"/>
    <w:rsid w:val="00BD7F7B"/>
    <w:rsid w:val="00BE01E1"/>
    <w:rsid w:val="00BE0308"/>
    <w:rsid w:val="00BE058E"/>
    <w:rsid w:val="00BE0883"/>
    <w:rsid w:val="00BE0C5F"/>
    <w:rsid w:val="00BE0D76"/>
    <w:rsid w:val="00BE0E81"/>
    <w:rsid w:val="00BE1930"/>
    <w:rsid w:val="00BE1A67"/>
    <w:rsid w:val="00BE1C00"/>
    <w:rsid w:val="00BE1E00"/>
    <w:rsid w:val="00BE1E34"/>
    <w:rsid w:val="00BE1E46"/>
    <w:rsid w:val="00BE20A5"/>
    <w:rsid w:val="00BE22AE"/>
    <w:rsid w:val="00BE2D6D"/>
    <w:rsid w:val="00BE2EBC"/>
    <w:rsid w:val="00BE3473"/>
    <w:rsid w:val="00BE3593"/>
    <w:rsid w:val="00BE3BFA"/>
    <w:rsid w:val="00BE456C"/>
    <w:rsid w:val="00BE4764"/>
    <w:rsid w:val="00BE47C7"/>
    <w:rsid w:val="00BE4D31"/>
    <w:rsid w:val="00BE4D3D"/>
    <w:rsid w:val="00BE524A"/>
    <w:rsid w:val="00BE537C"/>
    <w:rsid w:val="00BE56BE"/>
    <w:rsid w:val="00BE5856"/>
    <w:rsid w:val="00BE58AB"/>
    <w:rsid w:val="00BE594C"/>
    <w:rsid w:val="00BE632C"/>
    <w:rsid w:val="00BE6784"/>
    <w:rsid w:val="00BE6E97"/>
    <w:rsid w:val="00BE6FA0"/>
    <w:rsid w:val="00BE6FCD"/>
    <w:rsid w:val="00BE7073"/>
    <w:rsid w:val="00BE70A2"/>
    <w:rsid w:val="00BE71D3"/>
    <w:rsid w:val="00BE71EB"/>
    <w:rsid w:val="00BE7200"/>
    <w:rsid w:val="00BE7BF0"/>
    <w:rsid w:val="00BF026D"/>
    <w:rsid w:val="00BF055D"/>
    <w:rsid w:val="00BF0A55"/>
    <w:rsid w:val="00BF0AAB"/>
    <w:rsid w:val="00BF111E"/>
    <w:rsid w:val="00BF1F8C"/>
    <w:rsid w:val="00BF209E"/>
    <w:rsid w:val="00BF20F9"/>
    <w:rsid w:val="00BF2269"/>
    <w:rsid w:val="00BF2404"/>
    <w:rsid w:val="00BF2BCA"/>
    <w:rsid w:val="00BF2D33"/>
    <w:rsid w:val="00BF302E"/>
    <w:rsid w:val="00BF3D23"/>
    <w:rsid w:val="00BF3E83"/>
    <w:rsid w:val="00BF41A9"/>
    <w:rsid w:val="00BF46CF"/>
    <w:rsid w:val="00BF4E1D"/>
    <w:rsid w:val="00BF4F2D"/>
    <w:rsid w:val="00BF504C"/>
    <w:rsid w:val="00BF5687"/>
    <w:rsid w:val="00BF5C34"/>
    <w:rsid w:val="00BF5D17"/>
    <w:rsid w:val="00BF5F56"/>
    <w:rsid w:val="00BF65C6"/>
    <w:rsid w:val="00BF6811"/>
    <w:rsid w:val="00BF6FDA"/>
    <w:rsid w:val="00BF71FF"/>
    <w:rsid w:val="00BF7234"/>
    <w:rsid w:val="00BF72E4"/>
    <w:rsid w:val="00BF770E"/>
    <w:rsid w:val="00BF771F"/>
    <w:rsid w:val="00C005C9"/>
    <w:rsid w:val="00C00A34"/>
    <w:rsid w:val="00C00BA8"/>
    <w:rsid w:val="00C00CB2"/>
    <w:rsid w:val="00C01111"/>
    <w:rsid w:val="00C01322"/>
    <w:rsid w:val="00C01578"/>
    <w:rsid w:val="00C019C2"/>
    <w:rsid w:val="00C01A37"/>
    <w:rsid w:val="00C01CC3"/>
    <w:rsid w:val="00C01FD6"/>
    <w:rsid w:val="00C02470"/>
    <w:rsid w:val="00C0298D"/>
    <w:rsid w:val="00C02A0B"/>
    <w:rsid w:val="00C02C2A"/>
    <w:rsid w:val="00C02C53"/>
    <w:rsid w:val="00C0310A"/>
    <w:rsid w:val="00C03176"/>
    <w:rsid w:val="00C031A3"/>
    <w:rsid w:val="00C032B9"/>
    <w:rsid w:val="00C0398C"/>
    <w:rsid w:val="00C03E3F"/>
    <w:rsid w:val="00C054A9"/>
    <w:rsid w:val="00C05E35"/>
    <w:rsid w:val="00C0625D"/>
    <w:rsid w:val="00C0728D"/>
    <w:rsid w:val="00C073E8"/>
    <w:rsid w:val="00C07812"/>
    <w:rsid w:val="00C0795D"/>
    <w:rsid w:val="00C07AB0"/>
    <w:rsid w:val="00C1000A"/>
    <w:rsid w:val="00C10613"/>
    <w:rsid w:val="00C11A59"/>
    <w:rsid w:val="00C11AD6"/>
    <w:rsid w:val="00C122CF"/>
    <w:rsid w:val="00C125CD"/>
    <w:rsid w:val="00C125F6"/>
    <w:rsid w:val="00C127AA"/>
    <w:rsid w:val="00C129EE"/>
    <w:rsid w:val="00C12C9C"/>
    <w:rsid w:val="00C12D35"/>
    <w:rsid w:val="00C13101"/>
    <w:rsid w:val="00C13769"/>
    <w:rsid w:val="00C1387A"/>
    <w:rsid w:val="00C13916"/>
    <w:rsid w:val="00C13963"/>
    <w:rsid w:val="00C13CEF"/>
    <w:rsid w:val="00C1411B"/>
    <w:rsid w:val="00C14165"/>
    <w:rsid w:val="00C14C1E"/>
    <w:rsid w:val="00C14E50"/>
    <w:rsid w:val="00C160F5"/>
    <w:rsid w:val="00C178DC"/>
    <w:rsid w:val="00C17EA5"/>
    <w:rsid w:val="00C17FDE"/>
    <w:rsid w:val="00C20291"/>
    <w:rsid w:val="00C20298"/>
    <w:rsid w:val="00C20401"/>
    <w:rsid w:val="00C204D8"/>
    <w:rsid w:val="00C20F62"/>
    <w:rsid w:val="00C219CF"/>
    <w:rsid w:val="00C219E4"/>
    <w:rsid w:val="00C22C9F"/>
    <w:rsid w:val="00C233DB"/>
    <w:rsid w:val="00C23EFF"/>
    <w:rsid w:val="00C24966"/>
    <w:rsid w:val="00C24FDF"/>
    <w:rsid w:val="00C252FB"/>
    <w:rsid w:val="00C256E1"/>
    <w:rsid w:val="00C259CA"/>
    <w:rsid w:val="00C25E06"/>
    <w:rsid w:val="00C26285"/>
    <w:rsid w:val="00C266A7"/>
    <w:rsid w:val="00C2695B"/>
    <w:rsid w:val="00C26F26"/>
    <w:rsid w:val="00C26F92"/>
    <w:rsid w:val="00C2740D"/>
    <w:rsid w:val="00C30B1C"/>
    <w:rsid w:val="00C30B32"/>
    <w:rsid w:val="00C31078"/>
    <w:rsid w:val="00C314F5"/>
    <w:rsid w:val="00C31627"/>
    <w:rsid w:val="00C31AFC"/>
    <w:rsid w:val="00C327D6"/>
    <w:rsid w:val="00C32A22"/>
    <w:rsid w:val="00C32A93"/>
    <w:rsid w:val="00C32F25"/>
    <w:rsid w:val="00C33668"/>
    <w:rsid w:val="00C33675"/>
    <w:rsid w:val="00C336AB"/>
    <w:rsid w:val="00C33825"/>
    <w:rsid w:val="00C33FAB"/>
    <w:rsid w:val="00C34539"/>
    <w:rsid w:val="00C34DF0"/>
    <w:rsid w:val="00C354EC"/>
    <w:rsid w:val="00C35A75"/>
    <w:rsid w:val="00C35B88"/>
    <w:rsid w:val="00C35BB6"/>
    <w:rsid w:val="00C35D62"/>
    <w:rsid w:val="00C36C04"/>
    <w:rsid w:val="00C36C3D"/>
    <w:rsid w:val="00C3743C"/>
    <w:rsid w:val="00C3746A"/>
    <w:rsid w:val="00C37DE9"/>
    <w:rsid w:val="00C402CF"/>
    <w:rsid w:val="00C405B9"/>
    <w:rsid w:val="00C4074C"/>
    <w:rsid w:val="00C409C4"/>
    <w:rsid w:val="00C40A33"/>
    <w:rsid w:val="00C4143D"/>
    <w:rsid w:val="00C41717"/>
    <w:rsid w:val="00C41740"/>
    <w:rsid w:val="00C418EB"/>
    <w:rsid w:val="00C41E2F"/>
    <w:rsid w:val="00C4250F"/>
    <w:rsid w:val="00C4252E"/>
    <w:rsid w:val="00C425BC"/>
    <w:rsid w:val="00C4293A"/>
    <w:rsid w:val="00C42AB9"/>
    <w:rsid w:val="00C43608"/>
    <w:rsid w:val="00C43A0D"/>
    <w:rsid w:val="00C43A21"/>
    <w:rsid w:val="00C44169"/>
    <w:rsid w:val="00C447CE"/>
    <w:rsid w:val="00C44CF8"/>
    <w:rsid w:val="00C44D02"/>
    <w:rsid w:val="00C452FD"/>
    <w:rsid w:val="00C457F6"/>
    <w:rsid w:val="00C45CA9"/>
    <w:rsid w:val="00C46363"/>
    <w:rsid w:val="00C46759"/>
    <w:rsid w:val="00C46986"/>
    <w:rsid w:val="00C46D8A"/>
    <w:rsid w:val="00C46E25"/>
    <w:rsid w:val="00C47331"/>
    <w:rsid w:val="00C479CF"/>
    <w:rsid w:val="00C47A0F"/>
    <w:rsid w:val="00C47B11"/>
    <w:rsid w:val="00C50814"/>
    <w:rsid w:val="00C508B2"/>
    <w:rsid w:val="00C5100E"/>
    <w:rsid w:val="00C51092"/>
    <w:rsid w:val="00C51125"/>
    <w:rsid w:val="00C51138"/>
    <w:rsid w:val="00C514C3"/>
    <w:rsid w:val="00C517BD"/>
    <w:rsid w:val="00C51B4B"/>
    <w:rsid w:val="00C51B7F"/>
    <w:rsid w:val="00C5202A"/>
    <w:rsid w:val="00C5228F"/>
    <w:rsid w:val="00C5245C"/>
    <w:rsid w:val="00C52EA6"/>
    <w:rsid w:val="00C52F45"/>
    <w:rsid w:val="00C52FD9"/>
    <w:rsid w:val="00C5336B"/>
    <w:rsid w:val="00C5382E"/>
    <w:rsid w:val="00C53B82"/>
    <w:rsid w:val="00C53D12"/>
    <w:rsid w:val="00C540E8"/>
    <w:rsid w:val="00C54492"/>
    <w:rsid w:val="00C547F1"/>
    <w:rsid w:val="00C54813"/>
    <w:rsid w:val="00C54B59"/>
    <w:rsid w:val="00C5509A"/>
    <w:rsid w:val="00C55919"/>
    <w:rsid w:val="00C55C62"/>
    <w:rsid w:val="00C55DDD"/>
    <w:rsid w:val="00C56B17"/>
    <w:rsid w:val="00C57F17"/>
    <w:rsid w:val="00C600EE"/>
    <w:rsid w:val="00C602DC"/>
    <w:rsid w:val="00C60DEE"/>
    <w:rsid w:val="00C61037"/>
    <w:rsid w:val="00C6106B"/>
    <w:rsid w:val="00C61129"/>
    <w:rsid w:val="00C61FD5"/>
    <w:rsid w:val="00C62127"/>
    <w:rsid w:val="00C62506"/>
    <w:rsid w:val="00C6255B"/>
    <w:rsid w:val="00C625DF"/>
    <w:rsid w:val="00C62602"/>
    <w:rsid w:val="00C62749"/>
    <w:rsid w:val="00C62AD6"/>
    <w:rsid w:val="00C633E6"/>
    <w:rsid w:val="00C6340A"/>
    <w:rsid w:val="00C6378E"/>
    <w:rsid w:val="00C637EF"/>
    <w:rsid w:val="00C63A3A"/>
    <w:rsid w:val="00C64AB1"/>
    <w:rsid w:val="00C64C2C"/>
    <w:rsid w:val="00C651FF"/>
    <w:rsid w:val="00C659B0"/>
    <w:rsid w:val="00C65A47"/>
    <w:rsid w:val="00C65A9F"/>
    <w:rsid w:val="00C65B47"/>
    <w:rsid w:val="00C66053"/>
    <w:rsid w:val="00C6626C"/>
    <w:rsid w:val="00C667D9"/>
    <w:rsid w:val="00C6694A"/>
    <w:rsid w:val="00C669F9"/>
    <w:rsid w:val="00C66CB0"/>
    <w:rsid w:val="00C66ED4"/>
    <w:rsid w:val="00C710CC"/>
    <w:rsid w:val="00C7193E"/>
    <w:rsid w:val="00C71955"/>
    <w:rsid w:val="00C71AC5"/>
    <w:rsid w:val="00C71B88"/>
    <w:rsid w:val="00C71F50"/>
    <w:rsid w:val="00C7212C"/>
    <w:rsid w:val="00C72139"/>
    <w:rsid w:val="00C722C9"/>
    <w:rsid w:val="00C724A6"/>
    <w:rsid w:val="00C729A8"/>
    <w:rsid w:val="00C72BA4"/>
    <w:rsid w:val="00C72EA1"/>
    <w:rsid w:val="00C73097"/>
    <w:rsid w:val="00C734C6"/>
    <w:rsid w:val="00C73BA0"/>
    <w:rsid w:val="00C73DC8"/>
    <w:rsid w:val="00C74385"/>
    <w:rsid w:val="00C74539"/>
    <w:rsid w:val="00C74DB9"/>
    <w:rsid w:val="00C7517D"/>
    <w:rsid w:val="00C75629"/>
    <w:rsid w:val="00C75799"/>
    <w:rsid w:val="00C75F57"/>
    <w:rsid w:val="00C76535"/>
    <w:rsid w:val="00C765E2"/>
    <w:rsid w:val="00C76901"/>
    <w:rsid w:val="00C769C6"/>
    <w:rsid w:val="00C76FC4"/>
    <w:rsid w:val="00C776F9"/>
    <w:rsid w:val="00C7777F"/>
    <w:rsid w:val="00C7781E"/>
    <w:rsid w:val="00C7799C"/>
    <w:rsid w:val="00C77CD7"/>
    <w:rsid w:val="00C80081"/>
    <w:rsid w:val="00C805C9"/>
    <w:rsid w:val="00C805E4"/>
    <w:rsid w:val="00C81390"/>
    <w:rsid w:val="00C8187D"/>
    <w:rsid w:val="00C8233F"/>
    <w:rsid w:val="00C82486"/>
    <w:rsid w:val="00C82554"/>
    <w:rsid w:val="00C825B9"/>
    <w:rsid w:val="00C8263F"/>
    <w:rsid w:val="00C82786"/>
    <w:rsid w:val="00C828C8"/>
    <w:rsid w:val="00C82C40"/>
    <w:rsid w:val="00C82E19"/>
    <w:rsid w:val="00C83301"/>
    <w:rsid w:val="00C8356B"/>
    <w:rsid w:val="00C839A3"/>
    <w:rsid w:val="00C83E31"/>
    <w:rsid w:val="00C843AE"/>
    <w:rsid w:val="00C8479E"/>
    <w:rsid w:val="00C8491E"/>
    <w:rsid w:val="00C8497C"/>
    <w:rsid w:val="00C84A7C"/>
    <w:rsid w:val="00C8530E"/>
    <w:rsid w:val="00C8585E"/>
    <w:rsid w:val="00C85FB1"/>
    <w:rsid w:val="00C86784"/>
    <w:rsid w:val="00C86B86"/>
    <w:rsid w:val="00C86FBB"/>
    <w:rsid w:val="00C8712E"/>
    <w:rsid w:val="00C87147"/>
    <w:rsid w:val="00C8761C"/>
    <w:rsid w:val="00C87961"/>
    <w:rsid w:val="00C879D1"/>
    <w:rsid w:val="00C904F1"/>
    <w:rsid w:val="00C90C8B"/>
    <w:rsid w:val="00C9143E"/>
    <w:rsid w:val="00C9144F"/>
    <w:rsid w:val="00C92171"/>
    <w:rsid w:val="00C92312"/>
    <w:rsid w:val="00C92695"/>
    <w:rsid w:val="00C92801"/>
    <w:rsid w:val="00C92EBB"/>
    <w:rsid w:val="00C92FAD"/>
    <w:rsid w:val="00C93170"/>
    <w:rsid w:val="00C934C1"/>
    <w:rsid w:val="00C946A5"/>
    <w:rsid w:val="00C947BB"/>
    <w:rsid w:val="00C94C2A"/>
    <w:rsid w:val="00C94C6D"/>
    <w:rsid w:val="00C94F12"/>
    <w:rsid w:val="00C951E6"/>
    <w:rsid w:val="00C955F8"/>
    <w:rsid w:val="00C9581D"/>
    <w:rsid w:val="00C959E3"/>
    <w:rsid w:val="00C966AD"/>
    <w:rsid w:val="00C96730"/>
    <w:rsid w:val="00C96E80"/>
    <w:rsid w:val="00C96EA7"/>
    <w:rsid w:val="00C96EB0"/>
    <w:rsid w:val="00C96FCE"/>
    <w:rsid w:val="00C9703A"/>
    <w:rsid w:val="00C973BB"/>
    <w:rsid w:val="00C97F70"/>
    <w:rsid w:val="00CA03AF"/>
    <w:rsid w:val="00CA03B6"/>
    <w:rsid w:val="00CA0706"/>
    <w:rsid w:val="00CA0A53"/>
    <w:rsid w:val="00CA0BAE"/>
    <w:rsid w:val="00CA0CDA"/>
    <w:rsid w:val="00CA1A59"/>
    <w:rsid w:val="00CA1CA4"/>
    <w:rsid w:val="00CA1E6B"/>
    <w:rsid w:val="00CA1F48"/>
    <w:rsid w:val="00CA214A"/>
    <w:rsid w:val="00CA233E"/>
    <w:rsid w:val="00CA27E9"/>
    <w:rsid w:val="00CA2802"/>
    <w:rsid w:val="00CA3C2A"/>
    <w:rsid w:val="00CA449E"/>
    <w:rsid w:val="00CA466F"/>
    <w:rsid w:val="00CA49AB"/>
    <w:rsid w:val="00CA4DEC"/>
    <w:rsid w:val="00CA50CB"/>
    <w:rsid w:val="00CA51C0"/>
    <w:rsid w:val="00CA545D"/>
    <w:rsid w:val="00CA635A"/>
    <w:rsid w:val="00CA63C8"/>
    <w:rsid w:val="00CA64EF"/>
    <w:rsid w:val="00CA67EF"/>
    <w:rsid w:val="00CA6C12"/>
    <w:rsid w:val="00CB01FC"/>
    <w:rsid w:val="00CB064B"/>
    <w:rsid w:val="00CB08CB"/>
    <w:rsid w:val="00CB0FBA"/>
    <w:rsid w:val="00CB0FDA"/>
    <w:rsid w:val="00CB1009"/>
    <w:rsid w:val="00CB149E"/>
    <w:rsid w:val="00CB14CD"/>
    <w:rsid w:val="00CB192F"/>
    <w:rsid w:val="00CB1C6B"/>
    <w:rsid w:val="00CB22D5"/>
    <w:rsid w:val="00CB2A31"/>
    <w:rsid w:val="00CB2ABB"/>
    <w:rsid w:val="00CB3430"/>
    <w:rsid w:val="00CB372E"/>
    <w:rsid w:val="00CB45F7"/>
    <w:rsid w:val="00CB47CC"/>
    <w:rsid w:val="00CB480C"/>
    <w:rsid w:val="00CB4FA5"/>
    <w:rsid w:val="00CB5571"/>
    <w:rsid w:val="00CB572A"/>
    <w:rsid w:val="00CB5818"/>
    <w:rsid w:val="00CB603B"/>
    <w:rsid w:val="00CB6068"/>
    <w:rsid w:val="00CB647F"/>
    <w:rsid w:val="00CB661B"/>
    <w:rsid w:val="00CB6631"/>
    <w:rsid w:val="00CB6BA1"/>
    <w:rsid w:val="00CB6D20"/>
    <w:rsid w:val="00CB71ED"/>
    <w:rsid w:val="00CC03F7"/>
    <w:rsid w:val="00CC0499"/>
    <w:rsid w:val="00CC089D"/>
    <w:rsid w:val="00CC08A3"/>
    <w:rsid w:val="00CC0ED6"/>
    <w:rsid w:val="00CC133D"/>
    <w:rsid w:val="00CC1DA1"/>
    <w:rsid w:val="00CC1FB9"/>
    <w:rsid w:val="00CC26FE"/>
    <w:rsid w:val="00CC277E"/>
    <w:rsid w:val="00CC2CD5"/>
    <w:rsid w:val="00CC2D76"/>
    <w:rsid w:val="00CC2F82"/>
    <w:rsid w:val="00CC32C0"/>
    <w:rsid w:val="00CC3E24"/>
    <w:rsid w:val="00CC4C5A"/>
    <w:rsid w:val="00CC4EEF"/>
    <w:rsid w:val="00CC5BCB"/>
    <w:rsid w:val="00CC5DCB"/>
    <w:rsid w:val="00CC6C56"/>
    <w:rsid w:val="00CC6FC0"/>
    <w:rsid w:val="00CC70BB"/>
    <w:rsid w:val="00CC70D2"/>
    <w:rsid w:val="00CC798B"/>
    <w:rsid w:val="00CC7A7F"/>
    <w:rsid w:val="00CC7C8E"/>
    <w:rsid w:val="00CC7CE1"/>
    <w:rsid w:val="00CC7EE8"/>
    <w:rsid w:val="00CD0616"/>
    <w:rsid w:val="00CD0E35"/>
    <w:rsid w:val="00CD1AA3"/>
    <w:rsid w:val="00CD2344"/>
    <w:rsid w:val="00CD2351"/>
    <w:rsid w:val="00CD27F6"/>
    <w:rsid w:val="00CD2B0B"/>
    <w:rsid w:val="00CD2D7C"/>
    <w:rsid w:val="00CD2E4F"/>
    <w:rsid w:val="00CD2EF0"/>
    <w:rsid w:val="00CD3451"/>
    <w:rsid w:val="00CD36FD"/>
    <w:rsid w:val="00CD409B"/>
    <w:rsid w:val="00CD43B0"/>
    <w:rsid w:val="00CD44C2"/>
    <w:rsid w:val="00CD55FE"/>
    <w:rsid w:val="00CD56AC"/>
    <w:rsid w:val="00CD5766"/>
    <w:rsid w:val="00CD61CA"/>
    <w:rsid w:val="00CD67A1"/>
    <w:rsid w:val="00CD70AE"/>
    <w:rsid w:val="00CD7175"/>
    <w:rsid w:val="00CD7B15"/>
    <w:rsid w:val="00CE025D"/>
    <w:rsid w:val="00CE03C6"/>
    <w:rsid w:val="00CE05D8"/>
    <w:rsid w:val="00CE0824"/>
    <w:rsid w:val="00CE0959"/>
    <w:rsid w:val="00CE0D79"/>
    <w:rsid w:val="00CE0FA9"/>
    <w:rsid w:val="00CE102A"/>
    <w:rsid w:val="00CE1A99"/>
    <w:rsid w:val="00CE1DA5"/>
    <w:rsid w:val="00CE1DEF"/>
    <w:rsid w:val="00CE25D5"/>
    <w:rsid w:val="00CE2FAB"/>
    <w:rsid w:val="00CE36D6"/>
    <w:rsid w:val="00CE3739"/>
    <w:rsid w:val="00CE3BC1"/>
    <w:rsid w:val="00CE42D5"/>
    <w:rsid w:val="00CE43ED"/>
    <w:rsid w:val="00CE4639"/>
    <w:rsid w:val="00CE4A84"/>
    <w:rsid w:val="00CE4BD5"/>
    <w:rsid w:val="00CE4E48"/>
    <w:rsid w:val="00CE528D"/>
    <w:rsid w:val="00CE5E19"/>
    <w:rsid w:val="00CE639E"/>
    <w:rsid w:val="00CE643B"/>
    <w:rsid w:val="00CE6491"/>
    <w:rsid w:val="00CE6CD4"/>
    <w:rsid w:val="00CE749A"/>
    <w:rsid w:val="00CE7A1B"/>
    <w:rsid w:val="00CE7CB1"/>
    <w:rsid w:val="00CE7DCA"/>
    <w:rsid w:val="00CE7FD1"/>
    <w:rsid w:val="00CF0578"/>
    <w:rsid w:val="00CF0704"/>
    <w:rsid w:val="00CF1118"/>
    <w:rsid w:val="00CF1279"/>
    <w:rsid w:val="00CF18B4"/>
    <w:rsid w:val="00CF1EE1"/>
    <w:rsid w:val="00CF2093"/>
    <w:rsid w:val="00CF20A3"/>
    <w:rsid w:val="00CF2A79"/>
    <w:rsid w:val="00CF3940"/>
    <w:rsid w:val="00CF3A3C"/>
    <w:rsid w:val="00CF3B58"/>
    <w:rsid w:val="00CF3F50"/>
    <w:rsid w:val="00CF4AC1"/>
    <w:rsid w:val="00CF4DAC"/>
    <w:rsid w:val="00CF5C5C"/>
    <w:rsid w:val="00CF63FC"/>
    <w:rsid w:val="00CF6653"/>
    <w:rsid w:val="00CF6985"/>
    <w:rsid w:val="00CF69AA"/>
    <w:rsid w:val="00D00B18"/>
    <w:rsid w:val="00D00F9E"/>
    <w:rsid w:val="00D015B3"/>
    <w:rsid w:val="00D01B02"/>
    <w:rsid w:val="00D01F6F"/>
    <w:rsid w:val="00D021A7"/>
    <w:rsid w:val="00D02C9E"/>
    <w:rsid w:val="00D02D6F"/>
    <w:rsid w:val="00D02E78"/>
    <w:rsid w:val="00D0308C"/>
    <w:rsid w:val="00D03407"/>
    <w:rsid w:val="00D03A80"/>
    <w:rsid w:val="00D03DBC"/>
    <w:rsid w:val="00D0404E"/>
    <w:rsid w:val="00D0477C"/>
    <w:rsid w:val="00D04B2E"/>
    <w:rsid w:val="00D04D1A"/>
    <w:rsid w:val="00D04F5D"/>
    <w:rsid w:val="00D0574D"/>
    <w:rsid w:val="00D0576A"/>
    <w:rsid w:val="00D05882"/>
    <w:rsid w:val="00D0593B"/>
    <w:rsid w:val="00D060D1"/>
    <w:rsid w:val="00D06391"/>
    <w:rsid w:val="00D0643F"/>
    <w:rsid w:val="00D0681D"/>
    <w:rsid w:val="00D07D66"/>
    <w:rsid w:val="00D07FA8"/>
    <w:rsid w:val="00D10041"/>
    <w:rsid w:val="00D10327"/>
    <w:rsid w:val="00D10CC3"/>
    <w:rsid w:val="00D10CF7"/>
    <w:rsid w:val="00D10D92"/>
    <w:rsid w:val="00D10DFF"/>
    <w:rsid w:val="00D110F1"/>
    <w:rsid w:val="00D11553"/>
    <w:rsid w:val="00D118F8"/>
    <w:rsid w:val="00D11BF4"/>
    <w:rsid w:val="00D11F14"/>
    <w:rsid w:val="00D12651"/>
    <w:rsid w:val="00D127C4"/>
    <w:rsid w:val="00D12B0B"/>
    <w:rsid w:val="00D12B77"/>
    <w:rsid w:val="00D12D0E"/>
    <w:rsid w:val="00D12E6A"/>
    <w:rsid w:val="00D139FB"/>
    <w:rsid w:val="00D13CC4"/>
    <w:rsid w:val="00D13E13"/>
    <w:rsid w:val="00D13F5F"/>
    <w:rsid w:val="00D140D7"/>
    <w:rsid w:val="00D143D3"/>
    <w:rsid w:val="00D14944"/>
    <w:rsid w:val="00D149A7"/>
    <w:rsid w:val="00D14D8A"/>
    <w:rsid w:val="00D150B4"/>
    <w:rsid w:val="00D15130"/>
    <w:rsid w:val="00D153FB"/>
    <w:rsid w:val="00D1563E"/>
    <w:rsid w:val="00D1642F"/>
    <w:rsid w:val="00D16A08"/>
    <w:rsid w:val="00D171C2"/>
    <w:rsid w:val="00D17739"/>
    <w:rsid w:val="00D1780A"/>
    <w:rsid w:val="00D17C37"/>
    <w:rsid w:val="00D17D66"/>
    <w:rsid w:val="00D203A9"/>
    <w:rsid w:val="00D2072B"/>
    <w:rsid w:val="00D208E9"/>
    <w:rsid w:val="00D20BCC"/>
    <w:rsid w:val="00D20D78"/>
    <w:rsid w:val="00D20F35"/>
    <w:rsid w:val="00D2168F"/>
    <w:rsid w:val="00D21C75"/>
    <w:rsid w:val="00D22D6C"/>
    <w:rsid w:val="00D23315"/>
    <w:rsid w:val="00D235FE"/>
    <w:rsid w:val="00D23969"/>
    <w:rsid w:val="00D23E3D"/>
    <w:rsid w:val="00D24065"/>
    <w:rsid w:val="00D24657"/>
    <w:rsid w:val="00D24704"/>
    <w:rsid w:val="00D24835"/>
    <w:rsid w:val="00D24BA3"/>
    <w:rsid w:val="00D24E0F"/>
    <w:rsid w:val="00D24E27"/>
    <w:rsid w:val="00D251C7"/>
    <w:rsid w:val="00D253C8"/>
    <w:rsid w:val="00D258B0"/>
    <w:rsid w:val="00D25C24"/>
    <w:rsid w:val="00D26378"/>
    <w:rsid w:val="00D26E2D"/>
    <w:rsid w:val="00D26FBB"/>
    <w:rsid w:val="00D27375"/>
    <w:rsid w:val="00D2750E"/>
    <w:rsid w:val="00D27D0A"/>
    <w:rsid w:val="00D27DFC"/>
    <w:rsid w:val="00D3084E"/>
    <w:rsid w:val="00D30F85"/>
    <w:rsid w:val="00D31746"/>
    <w:rsid w:val="00D318FE"/>
    <w:rsid w:val="00D3192B"/>
    <w:rsid w:val="00D31954"/>
    <w:rsid w:val="00D319EF"/>
    <w:rsid w:val="00D32A51"/>
    <w:rsid w:val="00D334C7"/>
    <w:rsid w:val="00D3362D"/>
    <w:rsid w:val="00D33702"/>
    <w:rsid w:val="00D33A85"/>
    <w:rsid w:val="00D33E08"/>
    <w:rsid w:val="00D34502"/>
    <w:rsid w:val="00D3455B"/>
    <w:rsid w:val="00D34640"/>
    <w:rsid w:val="00D35A85"/>
    <w:rsid w:val="00D35B98"/>
    <w:rsid w:val="00D360F6"/>
    <w:rsid w:val="00D36616"/>
    <w:rsid w:val="00D36F4B"/>
    <w:rsid w:val="00D36F92"/>
    <w:rsid w:val="00D37272"/>
    <w:rsid w:val="00D372C5"/>
    <w:rsid w:val="00D37708"/>
    <w:rsid w:val="00D37766"/>
    <w:rsid w:val="00D37E8B"/>
    <w:rsid w:val="00D4049B"/>
    <w:rsid w:val="00D414D1"/>
    <w:rsid w:val="00D41646"/>
    <w:rsid w:val="00D41696"/>
    <w:rsid w:val="00D41730"/>
    <w:rsid w:val="00D41AA9"/>
    <w:rsid w:val="00D41AEE"/>
    <w:rsid w:val="00D42421"/>
    <w:rsid w:val="00D427AF"/>
    <w:rsid w:val="00D4288A"/>
    <w:rsid w:val="00D42992"/>
    <w:rsid w:val="00D42B45"/>
    <w:rsid w:val="00D42E25"/>
    <w:rsid w:val="00D43B46"/>
    <w:rsid w:val="00D441DC"/>
    <w:rsid w:val="00D44238"/>
    <w:rsid w:val="00D447FB"/>
    <w:rsid w:val="00D4511C"/>
    <w:rsid w:val="00D4559E"/>
    <w:rsid w:val="00D457AE"/>
    <w:rsid w:val="00D45CB2"/>
    <w:rsid w:val="00D46DC3"/>
    <w:rsid w:val="00D476D9"/>
    <w:rsid w:val="00D477F7"/>
    <w:rsid w:val="00D47D27"/>
    <w:rsid w:val="00D47D59"/>
    <w:rsid w:val="00D47E4C"/>
    <w:rsid w:val="00D47F5A"/>
    <w:rsid w:val="00D50014"/>
    <w:rsid w:val="00D5036D"/>
    <w:rsid w:val="00D50F45"/>
    <w:rsid w:val="00D512CC"/>
    <w:rsid w:val="00D513D9"/>
    <w:rsid w:val="00D519AD"/>
    <w:rsid w:val="00D51C3A"/>
    <w:rsid w:val="00D51CFE"/>
    <w:rsid w:val="00D51F85"/>
    <w:rsid w:val="00D5245B"/>
    <w:rsid w:val="00D52D63"/>
    <w:rsid w:val="00D52F67"/>
    <w:rsid w:val="00D533B3"/>
    <w:rsid w:val="00D53533"/>
    <w:rsid w:val="00D53C20"/>
    <w:rsid w:val="00D53FC5"/>
    <w:rsid w:val="00D541A6"/>
    <w:rsid w:val="00D55531"/>
    <w:rsid w:val="00D55543"/>
    <w:rsid w:val="00D5599B"/>
    <w:rsid w:val="00D55D43"/>
    <w:rsid w:val="00D561AF"/>
    <w:rsid w:val="00D5644B"/>
    <w:rsid w:val="00D56484"/>
    <w:rsid w:val="00D56F91"/>
    <w:rsid w:val="00D574A7"/>
    <w:rsid w:val="00D57942"/>
    <w:rsid w:val="00D57D2C"/>
    <w:rsid w:val="00D57D61"/>
    <w:rsid w:val="00D610EA"/>
    <w:rsid w:val="00D613BC"/>
    <w:rsid w:val="00D61596"/>
    <w:rsid w:val="00D6171C"/>
    <w:rsid w:val="00D6182E"/>
    <w:rsid w:val="00D6229C"/>
    <w:rsid w:val="00D62328"/>
    <w:rsid w:val="00D6241E"/>
    <w:rsid w:val="00D62662"/>
    <w:rsid w:val="00D6299A"/>
    <w:rsid w:val="00D62D46"/>
    <w:rsid w:val="00D6364F"/>
    <w:rsid w:val="00D63805"/>
    <w:rsid w:val="00D63D3F"/>
    <w:rsid w:val="00D64197"/>
    <w:rsid w:val="00D64428"/>
    <w:rsid w:val="00D644BA"/>
    <w:rsid w:val="00D645E8"/>
    <w:rsid w:val="00D64C47"/>
    <w:rsid w:val="00D64D42"/>
    <w:rsid w:val="00D65296"/>
    <w:rsid w:val="00D65ECC"/>
    <w:rsid w:val="00D65F5B"/>
    <w:rsid w:val="00D668C6"/>
    <w:rsid w:val="00D66B23"/>
    <w:rsid w:val="00D66CE3"/>
    <w:rsid w:val="00D67438"/>
    <w:rsid w:val="00D677DB"/>
    <w:rsid w:val="00D67B54"/>
    <w:rsid w:val="00D67F17"/>
    <w:rsid w:val="00D70A65"/>
    <w:rsid w:val="00D70B58"/>
    <w:rsid w:val="00D70EB5"/>
    <w:rsid w:val="00D718D1"/>
    <w:rsid w:val="00D71B62"/>
    <w:rsid w:val="00D71E71"/>
    <w:rsid w:val="00D7257C"/>
    <w:rsid w:val="00D735DB"/>
    <w:rsid w:val="00D739F0"/>
    <w:rsid w:val="00D73B6F"/>
    <w:rsid w:val="00D73CF8"/>
    <w:rsid w:val="00D73E8B"/>
    <w:rsid w:val="00D74646"/>
    <w:rsid w:val="00D74ADF"/>
    <w:rsid w:val="00D7563F"/>
    <w:rsid w:val="00D7579A"/>
    <w:rsid w:val="00D7589C"/>
    <w:rsid w:val="00D75FA0"/>
    <w:rsid w:val="00D76ADD"/>
    <w:rsid w:val="00D76B34"/>
    <w:rsid w:val="00D77208"/>
    <w:rsid w:val="00D772A7"/>
    <w:rsid w:val="00D7794B"/>
    <w:rsid w:val="00D77B57"/>
    <w:rsid w:val="00D77BD1"/>
    <w:rsid w:val="00D806F9"/>
    <w:rsid w:val="00D807B6"/>
    <w:rsid w:val="00D807EF"/>
    <w:rsid w:val="00D809E2"/>
    <w:rsid w:val="00D815E5"/>
    <w:rsid w:val="00D81E85"/>
    <w:rsid w:val="00D81EF6"/>
    <w:rsid w:val="00D82006"/>
    <w:rsid w:val="00D82F92"/>
    <w:rsid w:val="00D831BF"/>
    <w:rsid w:val="00D832D6"/>
    <w:rsid w:val="00D83666"/>
    <w:rsid w:val="00D8429C"/>
    <w:rsid w:val="00D84301"/>
    <w:rsid w:val="00D845C4"/>
    <w:rsid w:val="00D849BA"/>
    <w:rsid w:val="00D84FC5"/>
    <w:rsid w:val="00D852C8"/>
    <w:rsid w:val="00D853FE"/>
    <w:rsid w:val="00D856D4"/>
    <w:rsid w:val="00D85C35"/>
    <w:rsid w:val="00D85F27"/>
    <w:rsid w:val="00D85FE6"/>
    <w:rsid w:val="00D8635B"/>
    <w:rsid w:val="00D867C1"/>
    <w:rsid w:val="00D86CAC"/>
    <w:rsid w:val="00D87608"/>
    <w:rsid w:val="00D878D1"/>
    <w:rsid w:val="00D87EBA"/>
    <w:rsid w:val="00D9050E"/>
    <w:rsid w:val="00D9069A"/>
    <w:rsid w:val="00D90B53"/>
    <w:rsid w:val="00D90FC7"/>
    <w:rsid w:val="00D91668"/>
    <w:rsid w:val="00D9181F"/>
    <w:rsid w:val="00D9204A"/>
    <w:rsid w:val="00D92D9E"/>
    <w:rsid w:val="00D9385E"/>
    <w:rsid w:val="00D94114"/>
    <w:rsid w:val="00D9479B"/>
    <w:rsid w:val="00D94A43"/>
    <w:rsid w:val="00D95136"/>
    <w:rsid w:val="00D9520B"/>
    <w:rsid w:val="00D952F4"/>
    <w:rsid w:val="00D95BFF"/>
    <w:rsid w:val="00D95FB1"/>
    <w:rsid w:val="00D961F3"/>
    <w:rsid w:val="00D96452"/>
    <w:rsid w:val="00D96BDE"/>
    <w:rsid w:val="00D973FB"/>
    <w:rsid w:val="00D97522"/>
    <w:rsid w:val="00DA04EA"/>
    <w:rsid w:val="00DA04FF"/>
    <w:rsid w:val="00DA07FD"/>
    <w:rsid w:val="00DA0DD7"/>
    <w:rsid w:val="00DA0E02"/>
    <w:rsid w:val="00DA2654"/>
    <w:rsid w:val="00DA3B13"/>
    <w:rsid w:val="00DA3B7D"/>
    <w:rsid w:val="00DA3C25"/>
    <w:rsid w:val="00DA46C0"/>
    <w:rsid w:val="00DA54AB"/>
    <w:rsid w:val="00DA5C3B"/>
    <w:rsid w:val="00DA5C8D"/>
    <w:rsid w:val="00DA6578"/>
    <w:rsid w:val="00DA6B89"/>
    <w:rsid w:val="00DA7335"/>
    <w:rsid w:val="00DA76A1"/>
    <w:rsid w:val="00DA7BC1"/>
    <w:rsid w:val="00DB03AE"/>
    <w:rsid w:val="00DB0741"/>
    <w:rsid w:val="00DB0F44"/>
    <w:rsid w:val="00DB10A4"/>
    <w:rsid w:val="00DB206D"/>
    <w:rsid w:val="00DB255B"/>
    <w:rsid w:val="00DB28E4"/>
    <w:rsid w:val="00DB2B5F"/>
    <w:rsid w:val="00DB2D0C"/>
    <w:rsid w:val="00DB3100"/>
    <w:rsid w:val="00DB310B"/>
    <w:rsid w:val="00DB324A"/>
    <w:rsid w:val="00DB391B"/>
    <w:rsid w:val="00DB39B2"/>
    <w:rsid w:val="00DB3A17"/>
    <w:rsid w:val="00DB3A5E"/>
    <w:rsid w:val="00DB41FA"/>
    <w:rsid w:val="00DB458A"/>
    <w:rsid w:val="00DB4D46"/>
    <w:rsid w:val="00DB5004"/>
    <w:rsid w:val="00DB5243"/>
    <w:rsid w:val="00DB589F"/>
    <w:rsid w:val="00DB5CE8"/>
    <w:rsid w:val="00DB5F88"/>
    <w:rsid w:val="00DB637D"/>
    <w:rsid w:val="00DB6573"/>
    <w:rsid w:val="00DB6733"/>
    <w:rsid w:val="00DB7677"/>
    <w:rsid w:val="00DB785E"/>
    <w:rsid w:val="00DB7CD6"/>
    <w:rsid w:val="00DB7DD6"/>
    <w:rsid w:val="00DC166A"/>
    <w:rsid w:val="00DC2BA9"/>
    <w:rsid w:val="00DC2EF3"/>
    <w:rsid w:val="00DC3D10"/>
    <w:rsid w:val="00DC4074"/>
    <w:rsid w:val="00DC4371"/>
    <w:rsid w:val="00DC443D"/>
    <w:rsid w:val="00DC4463"/>
    <w:rsid w:val="00DC554A"/>
    <w:rsid w:val="00DC55D9"/>
    <w:rsid w:val="00DC5A9D"/>
    <w:rsid w:val="00DC5B77"/>
    <w:rsid w:val="00DC5F3A"/>
    <w:rsid w:val="00DC6048"/>
    <w:rsid w:val="00DC60F8"/>
    <w:rsid w:val="00DC61A5"/>
    <w:rsid w:val="00DC69BF"/>
    <w:rsid w:val="00DD0080"/>
    <w:rsid w:val="00DD0193"/>
    <w:rsid w:val="00DD06DE"/>
    <w:rsid w:val="00DD0A70"/>
    <w:rsid w:val="00DD0B80"/>
    <w:rsid w:val="00DD0D06"/>
    <w:rsid w:val="00DD0E00"/>
    <w:rsid w:val="00DD1271"/>
    <w:rsid w:val="00DD1ED6"/>
    <w:rsid w:val="00DD2B16"/>
    <w:rsid w:val="00DD2C03"/>
    <w:rsid w:val="00DD2C6E"/>
    <w:rsid w:val="00DD2FCE"/>
    <w:rsid w:val="00DD3834"/>
    <w:rsid w:val="00DD3D89"/>
    <w:rsid w:val="00DD3FBC"/>
    <w:rsid w:val="00DD3FFC"/>
    <w:rsid w:val="00DD4221"/>
    <w:rsid w:val="00DD4510"/>
    <w:rsid w:val="00DD5423"/>
    <w:rsid w:val="00DD563B"/>
    <w:rsid w:val="00DD57D2"/>
    <w:rsid w:val="00DD5889"/>
    <w:rsid w:val="00DD59E0"/>
    <w:rsid w:val="00DD6620"/>
    <w:rsid w:val="00DD66AC"/>
    <w:rsid w:val="00DD6B1E"/>
    <w:rsid w:val="00DD6BCB"/>
    <w:rsid w:val="00DD6D27"/>
    <w:rsid w:val="00DD70C5"/>
    <w:rsid w:val="00DD71E8"/>
    <w:rsid w:val="00DD724B"/>
    <w:rsid w:val="00DD762B"/>
    <w:rsid w:val="00DD7653"/>
    <w:rsid w:val="00DD7809"/>
    <w:rsid w:val="00DD7992"/>
    <w:rsid w:val="00DD7B25"/>
    <w:rsid w:val="00DD7B9A"/>
    <w:rsid w:val="00DE07A1"/>
    <w:rsid w:val="00DE088D"/>
    <w:rsid w:val="00DE08C9"/>
    <w:rsid w:val="00DE0CFF"/>
    <w:rsid w:val="00DE0EDC"/>
    <w:rsid w:val="00DE1366"/>
    <w:rsid w:val="00DE1935"/>
    <w:rsid w:val="00DE1A43"/>
    <w:rsid w:val="00DE2185"/>
    <w:rsid w:val="00DE21D7"/>
    <w:rsid w:val="00DE27DA"/>
    <w:rsid w:val="00DE2C6F"/>
    <w:rsid w:val="00DE3251"/>
    <w:rsid w:val="00DE3B32"/>
    <w:rsid w:val="00DE44E1"/>
    <w:rsid w:val="00DE4C12"/>
    <w:rsid w:val="00DE4E7F"/>
    <w:rsid w:val="00DE5304"/>
    <w:rsid w:val="00DE541F"/>
    <w:rsid w:val="00DE5674"/>
    <w:rsid w:val="00DE59DD"/>
    <w:rsid w:val="00DE64CE"/>
    <w:rsid w:val="00DE66F3"/>
    <w:rsid w:val="00DE6B44"/>
    <w:rsid w:val="00DE6FD5"/>
    <w:rsid w:val="00DE7A51"/>
    <w:rsid w:val="00DF078A"/>
    <w:rsid w:val="00DF0B25"/>
    <w:rsid w:val="00DF1074"/>
    <w:rsid w:val="00DF10DD"/>
    <w:rsid w:val="00DF148D"/>
    <w:rsid w:val="00DF15E7"/>
    <w:rsid w:val="00DF1846"/>
    <w:rsid w:val="00DF2AE4"/>
    <w:rsid w:val="00DF36EC"/>
    <w:rsid w:val="00DF3A77"/>
    <w:rsid w:val="00DF45BE"/>
    <w:rsid w:val="00DF4661"/>
    <w:rsid w:val="00DF4F02"/>
    <w:rsid w:val="00DF5147"/>
    <w:rsid w:val="00DF55BB"/>
    <w:rsid w:val="00DF55C7"/>
    <w:rsid w:val="00DF5E1B"/>
    <w:rsid w:val="00DF5F6A"/>
    <w:rsid w:val="00DF61C9"/>
    <w:rsid w:val="00DF62F8"/>
    <w:rsid w:val="00DF6463"/>
    <w:rsid w:val="00DF6591"/>
    <w:rsid w:val="00DF6656"/>
    <w:rsid w:val="00DF6C3D"/>
    <w:rsid w:val="00DF6E45"/>
    <w:rsid w:val="00DF6E92"/>
    <w:rsid w:val="00DF7023"/>
    <w:rsid w:val="00DF734A"/>
    <w:rsid w:val="00DF75D4"/>
    <w:rsid w:val="00DF7B86"/>
    <w:rsid w:val="00DF7E35"/>
    <w:rsid w:val="00DF7F09"/>
    <w:rsid w:val="00E00604"/>
    <w:rsid w:val="00E0060F"/>
    <w:rsid w:val="00E006F9"/>
    <w:rsid w:val="00E007D5"/>
    <w:rsid w:val="00E008A7"/>
    <w:rsid w:val="00E009B4"/>
    <w:rsid w:val="00E00CC2"/>
    <w:rsid w:val="00E01440"/>
    <w:rsid w:val="00E019A8"/>
    <w:rsid w:val="00E01F1C"/>
    <w:rsid w:val="00E0201D"/>
    <w:rsid w:val="00E021B5"/>
    <w:rsid w:val="00E022E8"/>
    <w:rsid w:val="00E034C4"/>
    <w:rsid w:val="00E0382F"/>
    <w:rsid w:val="00E041E6"/>
    <w:rsid w:val="00E04393"/>
    <w:rsid w:val="00E0458B"/>
    <w:rsid w:val="00E045D3"/>
    <w:rsid w:val="00E04CBC"/>
    <w:rsid w:val="00E050C9"/>
    <w:rsid w:val="00E05319"/>
    <w:rsid w:val="00E05395"/>
    <w:rsid w:val="00E0561A"/>
    <w:rsid w:val="00E05BF9"/>
    <w:rsid w:val="00E066FE"/>
    <w:rsid w:val="00E06723"/>
    <w:rsid w:val="00E06900"/>
    <w:rsid w:val="00E069CC"/>
    <w:rsid w:val="00E10183"/>
    <w:rsid w:val="00E10202"/>
    <w:rsid w:val="00E10364"/>
    <w:rsid w:val="00E10CE1"/>
    <w:rsid w:val="00E11192"/>
    <w:rsid w:val="00E111A3"/>
    <w:rsid w:val="00E11283"/>
    <w:rsid w:val="00E116A7"/>
    <w:rsid w:val="00E11784"/>
    <w:rsid w:val="00E11F90"/>
    <w:rsid w:val="00E12056"/>
    <w:rsid w:val="00E129CA"/>
    <w:rsid w:val="00E12AC4"/>
    <w:rsid w:val="00E136A7"/>
    <w:rsid w:val="00E13ED5"/>
    <w:rsid w:val="00E14278"/>
    <w:rsid w:val="00E14487"/>
    <w:rsid w:val="00E14ACD"/>
    <w:rsid w:val="00E14BFC"/>
    <w:rsid w:val="00E1518A"/>
    <w:rsid w:val="00E152BB"/>
    <w:rsid w:val="00E153FB"/>
    <w:rsid w:val="00E168B1"/>
    <w:rsid w:val="00E173DB"/>
    <w:rsid w:val="00E1797A"/>
    <w:rsid w:val="00E200A4"/>
    <w:rsid w:val="00E202D0"/>
    <w:rsid w:val="00E20682"/>
    <w:rsid w:val="00E2089E"/>
    <w:rsid w:val="00E21673"/>
    <w:rsid w:val="00E22150"/>
    <w:rsid w:val="00E228F7"/>
    <w:rsid w:val="00E22C97"/>
    <w:rsid w:val="00E22CA4"/>
    <w:rsid w:val="00E2368C"/>
    <w:rsid w:val="00E237F0"/>
    <w:rsid w:val="00E2530E"/>
    <w:rsid w:val="00E25420"/>
    <w:rsid w:val="00E2560D"/>
    <w:rsid w:val="00E25D72"/>
    <w:rsid w:val="00E25DDB"/>
    <w:rsid w:val="00E2649F"/>
    <w:rsid w:val="00E2753D"/>
    <w:rsid w:val="00E275EB"/>
    <w:rsid w:val="00E278EB"/>
    <w:rsid w:val="00E27CE7"/>
    <w:rsid w:val="00E27DC9"/>
    <w:rsid w:val="00E302BB"/>
    <w:rsid w:val="00E302F8"/>
    <w:rsid w:val="00E30344"/>
    <w:rsid w:val="00E3149F"/>
    <w:rsid w:val="00E315BE"/>
    <w:rsid w:val="00E316DD"/>
    <w:rsid w:val="00E319FD"/>
    <w:rsid w:val="00E31DD9"/>
    <w:rsid w:val="00E320E8"/>
    <w:rsid w:val="00E321E6"/>
    <w:rsid w:val="00E339BE"/>
    <w:rsid w:val="00E3463A"/>
    <w:rsid w:val="00E348EB"/>
    <w:rsid w:val="00E34910"/>
    <w:rsid w:val="00E34E03"/>
    <w:rsid w:val="00E35BE2"/>
    <w:rsid w:val="00E360B8"/>
    <w:rsid w:val="00E36313"/>
    <w:rsid w:val="00E36A3C"/>
    <w:rsid w:val="00E36FEA"/>
    <w:rsid w:val="00E370D1"/>
    <w:rsid w:val="00E3735B"/>
    <w:rsid w:val="00E373AB"/>
    <w:rsid w:val="00E374B1"/>
    <w:rsid w:val="00E375E9"/>
    <w:rsid w:val="00E37727"/>
    <w:rsid w:val="00E37772"/>
    <w:rsid w:val="00E37A50"/>
    <w:rsid w:val="00E37B5A"/>
    <w:rsid w:val="00E37DF3"/>
    <w:rsid w:val="00E40B5F"/>
    <w:rsid w:val="00E40D5C"/>
    <w:rsid w:val="00E42728"/>
    <w:rsid w:val="00E42799"/>
    <w:rsid w:val="00E430BA"/>
    <w:rsid w:val="00E43843"/>
    <w:rsid w:val="00E4394A"/>
    <w:rsid w:val="00E43AEB"/>
    <w:rsid w:val="00E43BC7"/>
    <w:rsid w:val="00E44174"/>
    <w:rsid w:val="00E44651"/>
    <w:rsid w:val="00E44919"/>
    <w:rsid w:val="00E44F2A"/>
    <w:rsid w:val="00E4504A"/>
    <w:rsid w:val="00E457A9"/>
    <w:rsid w:val="00E459B4"/>
    <w:rsid w:val="00E45C1B"/>
    <w:rsid w:val="00E45CC0"/>
    <w:rsid w:val="00E46660"/>
    <w:rsid w:val="00E467CA"/>
    <w:rsid w:val="00E46801"/>
    <w:rsid w:val="00E469C3"/>
    <w:rsid w:val="00E46EB0"/>
    <w:rsid w:val="00E470AC"/>
    <w:rsid w:val="00E47530"/>
    <w:rsid w:val="00E47852"/>
    <w:rsid w:val="00E478F7"/>
    <w:rsid w:val="00E47BEB"/>
    <w:rsid w:val="00E47EE0"/>
    <w:rsid w:val="00E5028E"/>
    <w:rsid w:val="00E50467"/>
    <w:rsid w:val="00E504CC"/>
    <w:rsid w:val="00E511C1"/>
    <w:rsid w:val="00E512F9"/>
    <w:rsid w:val="00E519D7"/>
    <w:rsid w:val="00E519E1"/>
    <w:rsid w:val="00E51E6F"/>
    <w:rsid w:val="00E52E22"/>
    <w:rsid w:val="00E53036"/>
    <w:rsid w:val="00E53078"/>
    <w:rsid w:val="00E53341"/>
    <w:rsid w:val="00E533EB"/>
    <w:rsid w:val="00E5390F"/>
    <w:rsid w:val="00E53950"/>
    <w:rsid w:val="00E53C86"/>
    <w:rsid w:val="00E53D44"/>
    <w:rsid w:val="00E53ED6"/>
    <w:rsid w:val="00E53FCC"/>
    <w:rsid w:val="00E542F4"/>
    <w:rsid w:val="00E54625"/>
    <w:rsid w:val="00E546D9"/>
    <w:rsid w:val="00E547CE"/>
    <w:rsid w:val="00E55059"/>
    <w:rsid w:val="00E55712"/>
    <w:rsid w:val="00E55761"/>
    <w:rsid w:val="00E55D67"/>
    <w:rsid w:val="00E5600B"/>
    <w:rsid w:val="00E5610B"/>
    <w:rsid w:val="00E56154"/>
    <w:rsid w:val="00E56381"/>
    <w:rsid w:val="00E56CBF"/>
    <w:rsid w:val="00E56D82"/>
    <w:rsid w:val="00E56F7B"/>
    <w:rsid w:val="00E57429"/>
    <w:rsid w:val="00E57726"/>
    <w:rsid w:val="00E57E35"/>
    <w:rsid w:val="00E60C18"/>
    <w:rsid w:val="00E61690"/>
    <w:rsid w:val="00E61766"/>
    <w:rsid w:val="00E61858"/>
    <w:rsid w:val="00E61F7C"/>
    <w:rsid w:val="00E62064"/>
    <w:rsid w:val="00E62832"/>
    <w:rsid w:val="00E62963"/>
    <w:rsid w:val="00E62DE8"/>
    <w:rsid w:val="00E63D6B"/>
    <w:rsid w:val="00E63E7A"/>
    <w:rsid w:val="00E63F51"/>
    <w:rsid w:val="00E641DE"/>
    <w:rsid w:val="00E642A4"/>
    <w:rsid w:val="00E643C0"/>
    <w:rsid w:val="00E6498E"/>
    <w:rsid w:val="00E65035"/>
    <w:rsid w:val="00E6529D"/>
    <w:rsid w:val="00E6581C"/>
    <w:rsid w:val="00E65B32"/>
    <w:rsid w:val="00E65F29"/>
    <w:rsid w:val="00E66DAD"/>
    <w:rsid w:val="00E67011"/>
    <w:rsid w:val="00E670A4"/>
    <w:rsid w:val="00E67886"/>
    <w:rsid w:val="00E67DF9"/>
    <w:rsid w:val="00E67EFF"/>
    <w:rsid w:val="00E704CA"/>
    <w:rsid w:val="00E707E1"/>
    <w:rsid w:val="00E70DF7"/>
    <w:rsid w:val="00E715DA"/>
    <w:rsid w:val="00E71FAC"/>
    <w:rsid w:val="00E7277F"/>
    <w:rsid w:val="00E72B5F"/>
    <w:rsid w:val="00E72C70"/>
    <w:rsid w:val="00E72D58"/>
    <w:rsid w:val="00E73688"/>
    <w:rsid w:val="00E73705"/>
    <w:rsid w:val="00E7379C"/>
    <w:rsid w:val="00E74701"/>
    <w:rsid w:val="00E747FC"/>
    <w:rsid w:val="00E74B7C"/>
    <w:rsid w:val="00E74F77"/>
    <w:rsid w:val="00E7570E"/>
    <w:rsid w:val="00E75DA1"/>
    <w:rsid w:val="00E75E72"/>
    <w:rsid w:val="00E76087"/>
    <w:rsid w:val="00E76272"/>
    <w:rsid w:val="00E7680E"/>
    <w:rsid w:val="00E76CB9"/>
    <w:rsid w:val="00E77053"/>
    <w:rsid w:val="00E77565"/>
    <w:rsid w:val="00E80341"/>
    <w:rsid w:val="00E806DA"/>
    <w:rsid w:val="00E80789"/>
    <w:rsid w:val="00E80817"/>
    <w:rsid w:val="00E808EE"/>
    <w:rsid w:val="00E809B0"/>
    <w:rsid w:val="00E80B37"/>
    <w:rsid w:val="00E80CDF"/>
    <w:rsid w:val="00E814DB"/>
    <w:rsid w:val="00E8151A"/>
    <w:rsid w:val="00E81853"/>
    <w:rsid w:val="00E81BE5"/>
    <w:rsid w:val="00E81D2A"/>
    <w:rsid w:val="00E81DCC"/>
    <w:rsid w:val="00E825DF"/>
    <w:rsid w:val="00E82893"/>
    <w:rsid w:val="00E8312E"/>
    <w:rsid w:val="00E831D8"/>
    <w:rsid w:val="00E83420"/>
    <w:rsid w:val="00E8361D"/>
    <w:rsid w:val="00E83833"/>
    <w:rsid w:val="00E8385B"/>
    <w:rsid w:val="00E83A98"/>
    <w:rsid w:val="00E83A99"/>
    <w:rsid w:val="00E83E20"/>
    <w:rsid w:val="00E83FCE"/>
    <w:rsid w:val="00E841F9"/>
    <w:rsid w:val="00E84277"/>
    <w:rsid w:val="00E8476F"/>
    <w:rsid w:val="00E84CD8"/>
    <w:rsid w:val="00E85CAC"/>
    <w:rsid w:val="00E86839"/>
    <w:rsid w:val="00E8717F"/>
    <w:rsid w:val="00E8734F"/>
    <w:rsid w:val="00E87427"/>
    <w:rsid w:val="00E87605"/>
    <w:rsid w:val="00E877BD"/>
    <w:rsid w:val="00E903E3"/>
    <w:rsid w:val="00E90506"/>
    <w:rsid w:val="00E9099A"/>
    <w:rsid w:val="00E90DE2"/>
    <w:rsid w:val="00E912F0"/>
    <w:rsid w:val="00E91504"/>
    <w:rsid w:val="00E915AB"/>
    <w:rsid w:val="00E91895"/>
    <w:rsid w:val="00E91C9D"/>
    <w:rsid w:val="00E92027"/>
    <w:rsid w:val="00E92397"/>
    <w:rsid w:val="00E92663"/>
    <w:rsid w:val="00E936CA"/>
    <w:rsid w:val="00E936D6"/>
    <w:rsid w:val="00E9384F"/>
    <w:rsid w:val="00E93C10"/>
    <w:rsid w:val="00E93D80"/>
    <w:rsid w:val="00E9462E"/>
    <w:rsid w:val="00E94ADF"/>
    <w:rsid w:val="00E94F1C"/>
    <w:rsid w:val="00E95226"/>
    <w:rsid w:val="00E95673"/>
    <w:rsid w:val="00E956E4"/>
    <w:rsid w:val="00E95FBB"/>
    <w:rsid w:val="00E96A97"/>
    <w:rsid w:val="00E96F6B"/>
    <w:rsid w:val="00E978DF"/>
    <w:rsid w:val="00E97930"/>
    <w:rsid w:val="00E97C48"/>
    <w:rsid w:val="00E97CAF"/>
    <w:rsid w:val="00E97F1A"/>
    <w:rsid w:val="00EA06E6"/>
    <w:rsid w:val="00EA08F0"/>
    <w:rsid w:val="00EA0A71"/>
    <w:rsid w:val="00EA0CFE"/>
    <w:rsid w:val="00EA10E5"/>
    <w:rsid w:val="00EA14DF"/>
    <w:rsid w:val="00EA19EF"/>
    <w:rsid w:val="00EA1B71"/>
    <w:rsid w:val="00EA1E7D"/>
    <w:rsid w:val="00EA2544"/>
    <w:rsid w:val="00EA2A79"/>
    <w:rsid w:val="00EA31BE"/>
    <w:rsid w:val="00EA32FF"/>
    <w:rsid w:val="00EA333B"/>
    <w:rsid w:val="00EA3C93"/>
    <w:rsid w:val="00EA3DB4"/>
    <w:rsid w:val="00EA43C6"/>
    <w:rsid w:val="00EA44F7"/>
    <w:rsid w:val="00EA4D4F"/>
    <w:rsid w:val="00EA534C"/>
    <w:rsid w:val="00EA5EA5"/>
    <w:rsid w:val="00EA6549"/>
    <w:rsid w:val="00EA660E"/>
    <w:rsid w:val="00EA6746"/>
    <w:rsid w:val="00EA6E8B"/>
    <w:rsid w:val="00EA6FAF"/>
    <w:rsid w:val="00EA78EB"/>
    <w:rsid w:val="00EA795D"/>
    <w:rsid w:val="00EA7B31"/>
    <w:rsid w:val="00EA7D48"/>
    <w:rsid w:val="00EB04E8"/>
    <w:rsid w:val="00EB0540"/>
    <w:rsid w:val="00EB072E"/>
    <w:rsid w:val="00EB074B"/>
    <w:rsid w:val="00EB0784"/>
    <w:rsid w:val="00EB09C1"/>
    <w:rsid w:val="00EB2754"/>
    <w:rsid w:val="00EB2DD2"/>
    <w:rsid w:val="00EB2F4D"/>
    <w:rsid w:val="00EB2F5B"/>
    <w:rsid w:val="00EB31E0"/>
    <w:rsid w:val="00EB3C79"/>
    <w:rsid w:val="00EB42CC"/>
    <w:rsid w:val="00EB4345"/>
    <w:rsid w:val="00EB48EA"/>
    <w:rsid w:val="00EB4B1F"/>
    <w:rsid w:val="00EB5118"/>
    <w:rsid w:val="00EB5BC1"/>
    <w:rsid w:val="00EB5CC3"/>
    <w:rsid w:val="00EB5DC8"/>
    <w:rsid w:val="00EB627F"/>
    <w:rsid w:val="00EB676D"/>
    <w:rsid w:val="00EB686E"/>
    <w:rsid w:val="00EB70DE"/>
    <w:rsid w:val="00EB72BE"/>
    <w:rsid w:val="00EB72FD"/>
    <w:rsid w:val="00EC12D1"/>
    <w:rsid w:val="00EC1482"/>
    <w:rsid w:val="00EC1880"/>
    <w:rsid w:val="00EC193F"/>
    <w:rsid w:val="00EC27B3"/>
    <w:rsid w:val="00EC2A50"/>
    <w:rsid w:val="00EC2C33"/>
    <w:rsid w:val="00EC3078"/>
    <w:rsid w:val="00EC31A6"/>
    <w:rsid w:val="00EC3449"/>
    <w:rsid w:val="00EC3D53"/>
    <w:rsid w:val="00EC406E"/>
    <w:rsid w:val="00EC40C5"/>
    <w:rsid w:val="00EC42D6"/>
    <w:rsid w:val="00EC49A8"/>
    <w:rsid w:val="00EC4AF5"/>
    <w:rsid w:val="00EC5078"/>
    <w:rsid w:val="00EC5121"/>
    <w:rsid w:val="00EC5535"/>
    <w:rsid w:val="00EC58F7"/>
    <w:rsid w:val="00EC5DB1"/>
    <w:rsid w:val="00EC6577"/>
    <w:rsid w:val="00EC73D2"/>
    <w:rsid w:val="00ED036A"/>
    <w:rsid w:val="00ED05D6"/>
    <w:rsid w:val="00ED0C3A"/>
    <w:rsid w:val="00ED1742"/>
    <w:rsid w:val="00ED1DB4"/>
    <w:rsid w:val="00ED202D"/>
    <w:rsid w:val="00ED2152"/>
    <w:rsid w:val="00ED259F"/>
    <w:rsid w:val="00ED2736"/>
    <w:rsid w:val="00ED2D54"/>
    <w:rsid w:val="00ED3638"/>
    <w:rsid w:val="00ED3D66"/>
    <w:rsid w:val="00ED3F55"/>
    <w:rsid w:val="00ED4841"/>
    <w:rsid w:val="00ED4A9B"/>
    <w:rsid w:val="00ED4D25"/>
    <w:rsid w:val="00ED4D66"/>
    <w:rsid w:val="00ED52BE"/>
    <w:rsid w:val="00ED56E8"/>
    <w:rsid w:val="00ED593F"/>
    <w:rsid w:val="00ED5CBF"/>
    <w:rsid w:val="00ED639A"/>
    <w:rsid w:val="00ED640E"/>
    <w:rsid w:val="00ED693D"/>
    <w:rsid w:val="00ED6AB2"/>
    <w:rsid w:val="00ED6E62"/>
    <w:rsid w:val="00ED6E88"/>
    <w:rsid w:val="00ED7097"/>
    <w:rsid w:val="00ED7470"/>
    <w:rsid w:val="00ED75C9"/>
    <w:rsid w:val="00ED793C"/>
    <w:rsid w:val="00ED7E41"/>
    <w:rsid w:val="00EE000D"/>
    <w:rsid w:val="00EE0423"/>
    <w:rsid w:val="00EE04D2"/>
    <w:rsid w:val="00EE0E87"/>
    <w:rsid w:val="00EE1E8E"/>
    <w:rsid w:val="00EE208A"/>
    <w:rsid w:val="00EE2377"/>
    <w:rsid w:val="00EE2645"/>
    <w:rsid w:val="00EE29A5"/>
    <w:rsid w:val="00EE2BD3"/>
    <w:rsid w:val="00EE2D53"/>
    <w:rsid w:val="00EE2DB3"/>
    <w:rsid w:val="00EE3019"/>
    <w:rsid w:val="00EE3656"/>
    <w:rsid w:val="00EE3695"/>
    <w:rsid w:val="00EE3934"/>
    <w:rsid w:val="00EE3AF7"/>
    <w:rsid w:val="00EE3B51"/>
    <w:rsid w:val="00EE3CD3"/>
    <w:rsid w:val="00EE3D59"/>
    <w:rsid w:val="00EE402C"/>
    <w:rsid w:val="00EE4639"/>
    <w:rsid w:val="00EE4C63"/>
    <w:rsid w:val="00EE4D0E"/>
    <w:rsid w:val="00EE4E18"/>
    <w:rsid w:val="00EE5054"/>
    <w:rsid w:val="00EE5AE9"/>
    <w:rsid w:val="00EE68A4"/>
    <w:rsid w:val="00EE6C2E"/>
    <w:rsid w:val="00EE6EC0"/>
    <w:rsid w:val="00EE6F35"/>
    <w:rsid w:val="00EE70EB"/>
    <w:rsid w:val="00EE7809"/>
    <w:rsid w:val="00EE7AC6"/>
    <w:rsid w:val="00EE7B27"/>
    <w:rsid w:val="00EF0218"/>
    <w:rsid w:val="00EF046C"/>
    <w:rsid w:val="00EF0815"/>
    <w:rsid w:val="00EF0939"/>
    <w:rsid w:val="00EF0959"/>
    <w:rsid w:val="00EF1ACE"/>
    <w:rsid w:val="00EF1E58"/>
    <w:rsid w:val="00EF1EFC"/>
    <w:rsid w:val="00EF1F5D"/>
    <w:rsid w:val="00EF2241"/>
    <w:rsid w:val="00EF2AA9"/>
    <w:rsid w:val="00EF2E13"/>
    <w:rsid w:val="00EF3505"/>
    <w:rsid w:val="00EF35E7"/>
    <w:rsid w:val="00EF3845"/>
    <w:rsid w:val="00EF3D55"/>
    <w:rsid w:val="00EF450E"/>
    <w:rsid w:val="00EF469D"/>
    <w:rsid w:val="00EF4822"/>
    <w:rsid w:val="00EF4846"/>
    <w:rsid w:val="00EF4CE7"/>
    <w:rsid w:val="00EF4E69"/>
    <w:rsid w:val="00EF5B0B"/>
    <w:rsid w:val="00EF5C88"/>
    <w:rsid w:val="00EF5CE5"/>
    <w:rsid w:val="00EF658A"/>
    <w:rsid w:val="00EF69EA"/>
    <w:rsid w:val="00EF6E44"/>
    <w:rsid w:val="00EF70B2"/>
    <w:rsid w:val="00EF722F"/>
    <w:rsid w:val="00EF7410"/>
    <w:rsid w:val="00EF7631"/>
    <w:rsid w:val="00EF7A92"/>
    <w:rsid w:val="00EF7B9D"/>
    <w:rsid w:val="00EF7FE1"/>
    <w:rsid w:val="00F0018B"/>
    <w:rsid w:val="00F00651"/>
    <w:rsid w:val="00F0092B"/>
    <w:rsid w:val="00F01181"/>
    <w:rsid w:val="00F01C61"/>
    <w:rsid w:val="00F021E4"/>
    <w:rsid w:val="00F02391"/>
    <w:rsid w:val="00F029E6"/>
    <w:rsid w:val="00F02C8B"/>
    <w:rsid w:val="00F03099"/>
    <w:rsid w:val="00F03167"/>
    <w:rsid w:val="00F039A8"/>
    <w:rsid w:val="00F039B0"/>
    <w:rsid w:val="00F03A4E"/>
    <w:rsid w:val="00F03E05"/>
    <w:rsid w:val="00F0427A"/>
    <w:rsid w:val="00F042E6"/>
    <w:rsid w:val="00F04A84"/>
    <w:rsid w:val="00F04B12"/>
    <w:rsid w:val="00F04C3D"/>
    <w:rsid w:val="00F04EE8"/>
    <w:rsid w:val="00F05B40"/>
    <w:rsid w:val="00F060D5"/>
    <w:rsid w:val="00F06172"/>
    <w:rsid w:val="00F0653F"/>
    <w:rsid w:val="00F06638"/>
    <w:rsid w:val="00F06853"/>
    <w:rsid w:val="00F06D5D"/>
    <w:rsid w:val="00F0706E"/>
    <w:rsid w:val="00F07558"/>
    <w:rsid w:val="00F07BF3"/>
    <w:rsid w:val="00F07F9D"/>
    <w:rsid w:val="00F10334"/>
    <w:rsid w:val="00F1035C"/>
    <w:rsid w:val="00F10ED4"/>
    <w:rsid w:val="00F1137F"/>
    <w:rsid w:val="00F115AC"/>
    <w:rsid w:val="00F11DCC"/>
    <w:rsid w:val="00F11F0B"/>
    <w:rsid w:val="00F11F9C"/>
    <w:rsid w:val="00F120C3"/>
    <w:rsid w:val="00F12575"/>
    <w:rsid w:val="00F12985"/>
    <w:rsid w:val="00F13249"/>
    <w:rsid w:val="00F13564"/>
    <w:rsid w:val="00F135F8"/>
    <w:rsid w:val="00F13650"/>
    <w:rsid w:val="00F13765"/>
    <w:rsid w:val="00F13788"/>
    <w:rsid w:val="00F14131"/>
    <w:rsid w:val="00F147E3"/>
    <w:rsid w:val="00F148E6"/>
    <w:rsid w:val="00F14D5E"/>
    <w:rsid w:val="00F14D9D"/>
    <w:rsid w:val="00F15565"/>
    <w:rsid w:val="00F156DD"/>
    <w:rsid w:val="00F15CC7"/>
    <w:rsid w:val="00F17840"/>
    <w:rsid w:val="00F1788B"/>
    <w:rsid w:val="00F179AE"/>
    <w:rsid w:val="00F17D71"/>
    <w:rsid w:val="00F20D5E"/>
    <w:rsid w:val="00F21012"/>
    <w:rsid w:val="00F21512"/>
    <w:rsid w:val="00F218D5"/>
    <w:rsid w:val="00F219E3"/>
    <w:rsid w:val="00F22431"/>
    <w:rsid w:val="00F22FAA"/>
    <w:rsid w:val="00F232A1"/>
    <w:rsid w:val="00F23897"/>
    <w:rsid w:val="00F238A7"/>
    <w:rsid w:val="00F2410E"/>
    <w:rsid w:val="00F24D12"/>
    <w:rsid w:val="00F2509A"/>
    <w:rsid w:val="00F25591"/>
    <w:rsid w:val="00F25E5E"/>
    <w:rsid w:val="00F25F7C"/>
    <w:rsid w:val="00F267A5"/>
    <w:rsid w:val="00F2680B"/>
    <w:rsid w:val="00F268E3"/>
    <w:rsid w:val="00F26A68"/>
    <w:rsid w:val="00F26BBF"/>
    <w:rsid w:val="00F272EF"/>
    <w:rsid w:val="00F27B10"/>
    <w:rsid w:val="00F27C46"/>
    <w:rsid w:val="00F30800"/>
    <w:rsid w:val="00F3163C"/>
    <w:rsid w:val="00F3168C"/>
    <w:rsid w:val="00F317A8"/>
    <w:rsid w:val="00F3203D"/>
    <w:rsid w:val="00F32232"/>
    <w:rsid w:val="00F3292E"/>
    <w:rsid w:val="00F32E49"/>
    <w:rsid w:val="00F330B7"/>
    <w:rsid w:val="00F3318E"/>
    <w:rsid w:val="00F332D0"/>
    <w:rsid w:val="00F336A6"/>
    <w:rsid w:val="00F3373C"/>
    <w:rsid w:val="00F33789"/>
    <w:rsid w:val="00F33B18"/>
    <w:rsid w:val="00F33C20"/>
    <w:rsid w:val="00F33FF1"/>
    <w:rsid w:val="00F35295"/>
    <w:rsid w:val="00F353C4"/>
    <w:rsid w:val="00F35FC5"/>
    <w:rsid w:val="00F36196"/>
    <w:rsid w:val="00F362E8"/>
    <w:rsid w:val="00F3651E"/>
    <w:rsid w:val="00F3654C"/>
    <w:rsid w:val="00F36559"/>
    <w:rsid w:val="00F36D52"/>
    <w:rsid w:val="00F3744E"/>
    <w:rsid w:val="00F374A9"/>
    <w:rsid w:val="00F4049E"/>
    <w:rsid w:val="00F40786"/>
    <w:rsid w:val="00F40C62"/>
    <w:rsid w:val="00F40C7C"/>
    <w:rsid w:val="00F40DF3"/>
    <w:rsid w:val="00F40F43"/>
    <w:rsid w:val="00F41189"/>
    <w:rsid w:val="00F413C6"/>
    <w:rsid w:val="00F4209C"/>
    <w:rsid w:val="00F4214D"/>
    <w:rsid w:val="00F421A5"/>
    <w:rsid w:val="00F42219"/>
    <w:rsid w:val="00F425AB"/>
    <w:rsid w:val="00F42896"/>
    <w:rsid w:val="00F42A02"/>
    <w:rsid w:val="00F42E29"/>
    <w:rsid w:val="00F42FB7"/>
    <w:rsid w:val="00F4301A"/>
    <w:rsid w:val="00F433E5"/>
    <w:rsid w:val="00F4435D"/>
    <w:rsid w:val="00F450A6"/>
    <w:rsid w:val="00F45630"/>
    <w:rsid w:val="00F46483"/>
    <w:rsid w:val="00F46536"/>
    <w:rsid w:val="00F46A0C"/>
    <w:rsid w:val="00F46F12"/>
    <w:rsid w:val="00F470C2"/>
    <w:rsid w:val="00F47753"/>
    <w:rsid w:val="00F500AC"/>
    <w:rsid w:val="00F502B2"/>
    <w:rsid w:val="00F50521"/>
    <w:rsid w:val="00F50ECC"/>
    <w:rsid w:val="00F50F85"/>
    <w:rsid w:val="00F51212"/>
    <w:rsid w:val="00F512D4"/>
    <w:rsid w:val="00F51ACE"/>
    <w:rsid w:val="00F51E01"/>
    <w:rsid w:val="00F521CE"/>
    <w:rsid w:val="00F52C32"/>
    <w:rsid w:val="00F52F2A"/>
    <w:rsid w:val="00F5312C"/>
    <w:rsid w:val="00F53318"/>
    <w:rsid w:val="00F543BB"/>
    <w:rsid w:val="00F546AE"/>
    <w:rsid w:val="00F5495E"/>
    <w:rsid w:val="00F55182"/>
    <w:rsid w:val="00F55242"/>
    <w:rsid w:val="00F5558E"/>
    <w:rsid w:val="00F55A33"/>
    <w:rsid w:val="00F56061"/>
    <w:rsid w:val="00F56A08"/>
    <w:rsid w:val="00F56A85"/>
    <w:rsid w:val="00F56D59"/>
    <w:rsid w:val="00F57618"/>
    <w:rsid w:val="00F57A0B"/>
    <w:rsid w:val="00F57D51"/>
    <w:rsid w:val="00F6005F"/>
    <w:rsid w:val="00F60162"/>
    <w:rsid w:val="00F6033C"/>
    <w:rsid w:val="00F609A2"/>
    <w:rsid w:val="00F611EC"/>
    <w:rsid w:val="00F615C2"/>
    <w:rsid w:val="00F61AC2"/>
    <w:rsid w:val="00F61C1C"/>
    <w:rsid w:val="00F61CBC"/>
    <w:rsid w:val="00F61E75"/>
    <w:rsid w:val="00F6229F"/>
    <w:rsid w:val="00F6316D"/>
    <w:rsid w:val="00F632BE"/>
    <w:rsid w:val="00F637EB"/>
    <w:rsid w:val="00F64833"/>
    <w:rsid w:val="00F65AB5"/>
    <w:rsid w:val="00F65EE6"/>
    <w:rsid w:val="00F6626C"/>
    <w:rsid w:val="00F66415"/>
    <w:rsid w:val="00F66460"/>
    <w:rsid w:val="00F66DD5"/>
    <w:rsid w:val="00F67292"/>
    <w:rsid w:val="00F67624"/>
    <w:rsid w:val="00F67D77"/>
    <w:rsid w:val="00F67F75"/>
    <w:rsid w:val="00F67F9E"/>
    <w:rsid w:val="00F7042A"/>
    <w:rsid w:val="00F70C03"/>
    <w:rsid w:val="00F70FE0"/>
    <w:rsid w:val="00F7124B"/>
    <w:rsid w:val="00F713F5"/>
    <w:rsid w:val="00F71C6C"/>
    <w:rsid w:val="00F7218D"/>
    <w:rsid w:val="00F725D0"/>
    <w:rsid w:val="00F72AED"/>
    <w:rsid w:val="00F733CB"/>
    <w:rsid w:val="00F73582"/>
    <w:rsid w:val="00F73900"/>
    <w:rsid w:val="00F7433E"/>
    <w:rsid w:val="00F745EC"/>
    <w:rsid w:val="00F74987"/>
    <w:rsid w:val="00F74AEB"/>
    <w:rsid w:val="00F74D0C"/>
    <w:rsid w:val="00F75481"/>
    <w:rsid w:val="00F7560F"/>
    <w:rsid w:val="00F75627"/>
    <w:rsid w:val="00F759F2"/>
    <w:rsid w:val="00F761FF"/>
    <w:rsid w:val="00F766CF"/>
    <w:rsid w:val="00F77832"/>
    <w:rsid w:val="00F77BC7"/>
    <w:rsid w:val="00F80540"/>
    <w:rsid w:val="00F80793"/>
    <w:rsid w:val="00F8088F"/>
    <w:rsid w:val="00F80F90"/>
    <w:rsid w:val="00F81111"/>
    <w:rsid w:val="00F8129C"/>
    <w:rsid w:val="00F814AE"/>
    <w:rsid w:val="00F814D5"/>
    <w:rsid w:val="00F81579"/>
    <w:rsid w:val="00F82017"/>
    <w:rsid w:val="00F82813"/>
    <w:rsid w:val="00F82D34"/>
    <w:rsid w:val="00F83D3D"/>
    <w:rsid w:val="00F84780"/>
    <w:rsid w:val="00F847CC"/>
    <w:rsid w:val="00F8508D"/>
    <w:rsid w:val="00F85136"/>
    <w:rsid w:val="00F858A8"/>
    <w:rsid w:val="00F85A2A"/>
    <w:rsid w:val="00F85E43"/>
    <w:rsid w:val="00F8601E"/>
    <w:rsid w:val="00F86027"/>
    <w:rsid w:val="00F86069"/>
    <w:rsid w:val="00F863D4"/>
    <w:rsid w:val="00F864BA"/>
    <w:rsid w:val="00F86764"/>
    <w:rsid w:val="00F869C8"/>
    <w:rsid w:val="00F86A42"/>
    <w:rsid w:val="00F871BD"/>
    <w:rsid w:val="00F8737E"/>
    <w:rsid w:val="00F877CE"/>
    <w:rsid w:val="00F87F33"/>
    <w:rsid w:val="00F87F97"/>
    <w:rsid w:val="00F90ED7"/>
    <w:rsid w:val="00F91106"/>
    <w:rsid w:val="00F914B7"/>
    <w:rsid w:val="00F916B1"/>
    <w:rsid w:val="00F91CCD"/>
    <w:rsid w:val="00F91E1A"/>
    <w:rsid w:val="00F930DD"/>
    <w:rsid w:val="00F935F6"/>
    <w:rsid w:val="00F938E2"/>
    <w:rsid w:val="00F93910"/>
    <w:rsid w:val="00F939BA"/>
    <w:rsid w:val="00F93B1F"/>
    <w:rsid w:val="00F93B2E"/>
    <w:rsid w:val="00F93D1F"/>
    <w:rsid w:val="00F94435"/>
    <w:rsid w:val="00F94BAD"/>
    <w:rsid w:val="00F94BF0"/>
    <w:rsid w:val="00F95790"/>
    <w:rsid w:val="00F958D7"/>
    <w:rsid w:val="00F95CD5"/>
    <w:rsid w:val="00F95D95"/>
    <w:rsid w:val="00F96F30"/>
    <w:rsid w:val="00F97188"/>
    <w:rsid w:val="00F979EC"/>
    <w:rsid w:val="00F97D96"/>
    <w:rsid w:val="00FA074C"/>
    <w:rsid w:val="00FA082B"/>
    <w:rsid w:val="00FA0831"/>
    <w:rsid w:val="00FA0F79"/>
    <w:rsid w:val="00FA1B9E"/>
    <w:rsid w:val="00FA2802"/>
    <w:rsid w:val="00FA2CC4"/>
    <w:rsid w:val="00FA3081"/>
    <w:rsid w:val="00FA3169"/>
    <w:rsid w:val="00FA37FF"/>
    <w:rsid w:val="00FA3872"/>
    <w:rsid w:val="00FA3BA4"/>
    <w:rsid w:val="00FA4131"/>
    <w:rsid w:val="00FA451C"/>
    <w:rsid w:val="00FA5187"/>
    <w:rsid w:val="00FA5A05"/>
    <w:rsid w:val="00FA60E5"/>
    <w:rsid w:val="00FA630D"/>
    <w:rsid w:val="00FA66BB"/>
    <w:rsid w:val="00FA6CB3"/>
    <w:rsid w:val="00FA6FC8"/>
    <w:rsid w:val="00FA73A6"/>
    <w:rsid w:val="00FA7433"/>
    <w:rsid w:val="00FA7891"/>
    <w:rsid w:val="00FA7D0B"/>
    <w:rsid w:val="00FB00E8"/>
    <w:rsid w:val="00FB0228"/>
    <w:rsid w:val="00FB075C"/>
    <w:rsid w:val="00FB0A87"/>
    <w:rsid w:val="00FB1371"/>
    <w:rsid w:val="00FB1828"/>
    <w:rsid w:val="00FB20F6"/>
    <w:rsid w:val="00FB226D"/>
    <w:rsid w:val="00FB2287"/>
    <w:rsid w:val="00FB244F"/>
    <w:rsid w:val="00FB2EAA"/>
    <w:rsid w:val="00FB2F2E"/>
    <w:rsid w:val="00FB2F90"/>
    <w:rsid w:val="00FB35E6"/>
    <w:rsid w:val="00FB365A"/>
    <w:rsid w:val="00FB3AC4"/>
    <w:rsid w:val="00FB3B57"/>
    <w:rsid w:val="00FB3BCE"/>
    <w:rsid w:val="00FB408B"/>
    <w:rsid w:val="00FB4172"/>
    <w:rsid w:val="00FB45F4"/>
    <w:rsid w:val="00FB55D1"/>
    <w:rsid w:val="00FB5613"/>
    <w:rsid w:val="00FB569C"/>
    <w:rsid w:val="00FB5709"/>
    <w:rsid w:val="00FB5775"/>
    <w:rsid w:val="00FB58C5"/>
    <w:rsid w:val="00FB591D"/>
    <w:rsid w:val="00FB5E3C"/>
    <w:rsid w:val="00FB5E73"/>
    <w:rsid w:val="00FB6B35"/>
    <w:rsid w:val="00FB6C9E"/>
    <w:rsid w:val="00FC00E8"/>
    <w:rsid w:val="00FC0214"/>
    <w:rsid w:val="00FC0B4C"/>
    <w:rsid w:val="00FC10EB"/>
    <w:rsid w:val="00FC14CD"/>
    <w:rsid w:val="00FC14E1"/>
    <w:rsid w:val="00FC1790"/>
    <w:rsid w:val="00FC1876"/>
    <w:rsid w:val="00FC1F7D"/>
    <w:rsid w:val="00FC1FDC"/>
    <w:rsid w:val="00FC2179"/>
    <w:rsid w:val="00FC2221"/>
    <w:rsid w:val="00FC2F2D"/>
    <w:rsid w:val="00FC3178"/>
    <w:rsid w:val="00FC3A62"/>
    <w:rsid w:val="00FC3C01"/>
    <w:rsid w:val="00FC4503"/>
    <w:rsid w:val="00FC4946"/>
    <w:rsid w:val="00FC4FF1"/>
    <w:rsid w:val="00FC58CC"/>
    <w:rsid w:val="00FC6658"/>
    <w:rsid w:val="00FC6999"/>
    <w:rsid w:val="00FC6A42"/>
    <w:rsid w:val="00FC6A54"/>
    <w:rsid w:val="00FC716B"/>
    <w:rsid w:val="00FC7D9F"/>
    <w:rsid w:val="00FC7E01"/>
    <w:rsid w:val="00FD021B"/>
    <w:rsid w:val="00FD0644"/>
    <w:rsid w:val="00FD0AC9"/>
    <w:rsid w:val="00FD0D35"/>
    <w:rsid w:val="00FD11C6"/>
    <w:rsid w:val="00FD16AE"/>
    <w:rsid w:val="00FD186B"/>
    <w:rsid w:val="00FD1B38"/>
    <w:rsid w:val="00FD1C0D"/>
    <w:rsid w:val="00FD23A5"/>
    <w:rsid w:val="00FD2922"/>
    <w:rsid w:val="00FD2B76"/>
    <w:rsid w:val="00FD2E19"/>
    <w:rsid w:val="00FD30C7"/>
    <w:rsid w:val="00FD31F0"/>
    <w:rsid w:val="00FD3379"/>
    <w:rsid w:val="00FD36ED"/>
    <w:rsid w:val="00FD3B2C"/>
    <w:rsid w:val="00FD3B7C"/>
    <w:rsid w:val="00FD3B90"/>
    <w:rsid w:val="00FD3F23"/>
    <w:rsid w:val="00FD42CB"/>
    <w:rsid w:val="00FD4313"/>
    <w:rsid w:val="00FD44E2"/>
    <w:rsid w:val="00FD4711"/>
    <w:rsid w:val="00FD4ACA"/>
    <w:rsid w:val="00FD4C29"/>
    <w:rsid w:val="00FD634D"/>
    <w:rsid w:val="00FD6426"/>
    <w:rsid w:val="00FD6489"/>
    <w:rsid w:val="00FD66A9"/>
    <w:rsid w:val="00FD714E"/>
    <w:rsid w:val="00FD757F"/>
    <w:rsid w:val="00FD78C4"/>
    <w:rsid w:val="00FD7F26"/>
    <w:rsid w:val="00FE0203"/>
    <w:rsid w:val="00FE0626"/>
    <w:rsid w:val="00FE0DF3"/>
    <w:rsid w:val="00FE10D1"/>
    <w:rsid w:val="00FE1121"/>
    <w:rsid w:val="00FE1469"/>
    <w:rsid w:val="00FE1618"/>
    <w:rsid w:val="00FE1657"/>
    <w:rsid w:val="00FE17FC"/>
    <w:rsid w:val="00FE184E"/>
    <w:rsid w:val="00FE1B4B"/>
    <w:rsid w:val="00FE1C43"/>
    <w:rsid w:val="00FE1F69"/>
    <w:rsid w:val="00FE2176"/>
    <w:rsid w:val="00FE2399"/>
    <w:rsid w:val="00FE3576"/>
    <w:rsid w:val="00FE3B73"/>
    <w:rsid w:val="00FE3F52"/>
    <w:rsid w:val="00FE61B4"/>
    <w:rsid w:val="00FE74D3"/>
    <w:rsid w:val="00FE76F5"/>
    <w:rsid w:val="00FE7827"/>
    <w:rsid w:val="00FE797A"/>
    <w:rsid w:val="00FE7A39"/>
    <w:rsid w:val="00FE7BE1"/>
    <w:rsid w:val="00FE7BE3"/>
    <w:rsid w:val="00FE7E76"/>
    <w:rsid w:val="00FF004D"/>
    <w:rsid w:val="00FF08AF"/>
    <w:rsid w:val="00FF0D68"/>
    <w:rsid w:val="00FF0FA5"/>
    <w:rsid w:val="00FF12AF"/>
    <w:rsid w:val="00FF1A5C"/>
    <w:rsid w:val="00FF1B74"/>
    <w:rsid w:val="00FF1BFB"/>
    <w:rsid w:val="00FF219D"/>
    <w:rsid w:val="00FF2366"/>
    <w:rsid w:val="00FF36A4"/>
    <w:rsid w:val="00FF4518"/>
    <w:rsid w:val="00FF4A4B"/>
    <w:rsid w:val="00FF4E23"/>
    <w:rsid w:val="00FF50E2"/>
    <w:rsid w:val="00FF580B"/>
    <w:rsid w:val="00FF5ED7"/>
    <w:rsid w:val="00FF5F49"/>
    <w:rsid w:val="00FF68DB"/>
    <w:rsid w:val="00FF6D61"/>
    <w:rsid w:val="00FF72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670B22"/>
  <w14:defaultImageDpi w14:val="96"/>
  <w15:docId w15:val="{3068081D-CB20-4BCD-8DFB-E6E4B049C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Heading2">
    <w:name w:val="heading 2"/>
    <w:basedOn w:val="Heading1"/>
    <w:next w:val="BodyText"/>
    <w:link w:val="Heading2Char"/>
    <w:qFormat/>
    <w:rsid w:val="00A353D7"/>
    <w:pPr>
      <w:numPr>
        <w:ilvl w:val="1"/>
      </w:numPr>
      <w:spacing w:before="280"/>
      <w:outlineLvl w:val="1"/>
    </w:pPr>
    <w:rPr>
      <w:sz w:val="28"/>
    </w:rPr>
  </w:style>
  <w:style w:type="paragraph" w:styleId="Heading3">
    <w:name w:val="heading 3"/>
    <w:basedOn w:val="Heading2"/>
    <w:next w:val="BodyText"/>
    <w:link w:val="Heading3Char"/>
    <w:qFormat/>
    <w:rsid w:val="00A353D7"/>
    <w:pPr>
      <w:numPr>
        <w:ilvl w:val="2"/>
      </w:numPr>
      <w:spacing w:before="240" w:after="60"/>
      <w:outlineLvl w:val="2"/>
    </w:pPr>
    <w:rPr>
      <w:sz w:val="24"/>
    </w:r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FooterChar">
    <w:name w:val="Footer Char"/>
    <w:basedOn w:val="DefaultParagraphFont"/>
    <w:link w:val="Footer"/>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34"/>
    <w:qFormat/>
    <w:rsid w:val="00317834"/>
    <w:pPr>
      <w:ind w:left="720"/>
      <w:contextualSpacing/>
    </w:pPr>
  </w:style>
  <w:style w:type="paragraph" w:styleId="BalloonText">
    <w:name w:val="Balloon Text"/>
    <w:basedOn w:val="Normal"/>
    <w:link w:val="BalloonTextChar"/>
    <w:uiPriority w:val="99"/>
    <w:semiHidden/>
    <w:unhideWhenUsed/>
    <w:rsid w:val="003178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line="240" w:lineRule="auto"/>
      <w:jc w:val="both"/>
    </w:pPr>
    <w:rPr>
      <w:rFonts w:ascii="Times New Roman" w:eastAsia="Batang" w:hAnsi="Times New Roman" w:cs="Times New Roman"/>
      <w:szCs w:val="20"/>
      <w:lang w:val="en-GB"/>
    </w:rPr>
  </w:style>
  <w:style w:type="character" w:styleId="CommentReference">
    <w:name w:val="annotation reference"/>
    <w:basedOn w:val="DefaultParagraphFont"/>
    <w:uiPriority w:val="99"/>
    <w:unhideWhenUsed/>
    <w:rsid w:val="00FD3B7C"/>
    <w:rPr>
      <w:sz w:val="16"/>
      <w:szCs w:val="16"/>
    </w:rPr>
  </w:style>
  <w:style w:type="paragraph" w:styleId="CommentText">
    <w:name w:val="annotation text"/>
    <w:basedOn w:val="Normal"/>
    <w:link w:val="CommentTextChar"/>
    <w:uiPriority w:val="99"/>
    <w:unhideWhenUsed/>
    <w:rsid w:val="00FD3B7C"/>
    <w:pPr>
      <w:spacing w:line="240" w:lineRule="auto"/>
    </w:pPr>
    <w:rPr>
      <w:sz w:val="20"/>
      <w:szCs w:val="20"/>
    </w:rPr>
  </w:style>
  <w:style w:type="character" w:customStyle="1" w:styleId="CommentTextChar">
    <w:name w:val="Comment Text Char"/>
    <w:basedOn w:val="DefaultParagraphFont"/>
    <w:link w:val="CommentText"/>
    <w:uiPriority w:val="99"/>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customStyle="1" w:styleId="UnresolvedMention1">
    <w:name w:val="Unresolved Mention1"/>
    <w:basedOn w:val="DefaultParagraphFont"/>
    <w:uiPriority w:val="99"/>
    <w:semiHidden/>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nhideWhenUsed/>
    <w:rsid w:val="00240A39"/>
    <w:pPr>
      <w:spacing w:after="120" w:line="240" w:lineRule="auto"/>
    </w:pPr>
    <w:rPr>
      <w:rFonts w:ascii="Times New Roman" w:eastAsia="Malgun Gothic" w:hAnsi="Times New Roman" w:cs="Times New Roman"/>
      <w:szCs w:val="20"/>
      <w:lang w:val="en-GB"/>
    </w:rPr>
  </w:style>
  <w:style w:type="character" w:customStyle="1" w:styleId="BodyTextChar">
    <w:name w:val="Body Text Char"/>
    <w:basedOn w:val="DefaultParagraphFont"/>
    <w:link w:val="BodyText0"/>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476">
    <w:name w:val="SP.15.303476"/>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E47530"/>
    <w:rPr>
      <w:color w:val="000000"/>
      <w:sz w:val="20"/>
      <w:szCs w:val="20"/>
    </w:rPr>
  </w:style>
  <w:style w:type="character" w:customStyle="1" w:styleId="UnresolvedMention2">
    <w:name w:val="Unresolved Mention2"/>
    <w:basedOn w:val="DefaultParagraphFont"/>
    <w:uiPriority w:val="99"/>
    <w:semiHidden/>
    <w:unhideWhenUsed/>
    <w:rsid w:val="00FF580B"/>
    <w:rPr>
      <w:color w:val="605E5C"/>
      <w:shd w:val="clear" w:color="auto" w:fill="E1DFDD"/>
    </w:rPr>
  </w:style>
  <w:style w:type="paragraph" w:customStyle="1" w:styleId="Default">
    <w:name w:val="Default"/>
    <w:rsid w:val="008D24F3"/>
    <w:pPr>
      <w:autoSpaceDE w:val="0"/>
      <w:autoSpaceDN w:val="0"/>
      <w:adjustRightInd w:val="0"/>
      <w:spacing w:after="0" w:line="240" w:lineRule="auto"/>
    </w:pPr>
    <w:rPr>
      <w:rFonts w:ascii="Times New Roman" w:eastAsia="Malgun Gothic" w:hAnsi="Times New Roman" w:cs="Times New Roman"/>
      <w:color w:val="000000"/>
      <w:sz w:val="24"/>
      <w:szCs w:val="24"/>
      <w:lang w:eastAsia="ko-KR"/>
    </w:rPr>
  </w:style>
  <w:style w:type="paragraph" w:customStyle="1" w:styleId="SP7147688">
    <w:name w:val="SP.7.147688"/>
    <w:basedOn w:val="Default"/>
    <w:next w:val="Default"/>
    <w:uiPriority w:val="99"/>
    <w:rsid w:val="008D24F3"/>
    <w:rPr>
      <w:rFonts w:ascii="Arial" w:hAnsi="Arial" w:cs="Arial"/>
      <w:color w:val="auto"/>
    </w:rPr>
  </w:style>
  <w:style w:type="character" w:customStyle="1" w:styleId="SC7204809">
    <w:name w:val="SC.7.204809"/>
    <w:uiPriority w:val="99"/>
    <w:rsid w:val="008D24F3"/>
    <w:rPr>
      <w:b/>
      <w:bCs/>
      <w:color w:val="000000"/>
      <w:sz w:val="22"/>
      <w:szCs w:val="22"/>
    </w:rPr>
  </w:style>
  <w:style w:type="paragraph" w:customStyle="1" w:styleId="SP15119178">
    <w:name w:val="SP.15.119178"/>
    <w:basedOn w:val="Default"/>
    <w:next w:val="Default"/>
    <w:uiPriority w:val="99"/>
    <w:rsid w:val="0027043D"/>
    <w:rPr>
      <w:rFonts w:eastAsiaTheme="minorEastAsia"/>
      <w:color w:val="auto"/>
      <w:lang w:eastAsia="en-US"/>
    </w:rPr>
  </w:style>
  <w:style w:type="paragraph" w:customStyle="1" w:styleId="SP15119189">
    <w:name w:val="SP.15.119189"/>
    <w:basedOn w:val="Default"/>
    <w:next w:val="Default"/>
    <w:uiPriority w:val="99"/>
    <w:rsid w:val="0027043D"/>
    <w:rPr>
      <w:rFonts w:eastAsiaTheme="minorEastAsia"/>
      <w:color w:val="auto"/>
      <w:lang w:eastAsia="en-US"/>
    </w:rPr>
  </w:style>
  <w:style w:type="paragraph" w:customStyle="1" w:styleId="SP15118800">
    <w:name w:val="SP.15.118800"/>
    <w:basedOn w:val="Default"/>
    <w:next w:val="Default"/>
    <w:uiPriority w:val="99"/>
    <w:rsid w:val="0027043D"/>
    <w:rPr>
      <w:rFonts w:eastAsiaTheme="minorEastAsia"/>
      <w:color w:val="auto"/>
      <w:lang w:eastAsia="en-US"/>
    </w:rPr>
  </w:style>
  <w:style w:type="character" w:customStyle="1" w:styleId="SC15323706">
    <w:name w:val="SC.15.323706"/>
    <w:uiPriority w:val="99"/>
    <w:rsid w:val="0027043D"/>
    <w:rPr>
      <w:strike/>
      <w:color w:val="000000"/>
      <w:sz w:val="20"/>
      <w:szCs w:val="20"/>
    </w:rPr>
  </w:style>
  <w:style w:type="character" w:customStyle="1" w:styleId="SC15323707">
    <w:name w:val="SC.15.323707"/>
    <w:uiPriority w:val="99"/>
    <w:rsid w:val="0027043D"/>
    <w:rPr>
      <w:color w:val="000000"/>
      <w:sz w:val="20"/>
      <w:szCs w:val="20"/>
      <w:u w:val="single"/>
    </w:rPr>
  </w:style>
  <w:style w:type="paragraph" w:customStyle="1" w:styleId="SP15119145">
    <w:name w:val="SP.15.119145"/>
    <w:basedOn w:val="Default"/>
    <w:next w:val="Default"/>
    <w:uiPriority w:val="99"/>
    <w:rsid w:val="0050393F"/>
    <w:rPr>
      <w:rFonts w:eastAsiaTheme="minorEastAsia"/>
      <w:color w:val="auto"/>
      <w:lang w:eastAsia="en-US"/>
    </w:rPr>
  </w:style>
  <w:style w:type="paragraph" w:customStyle="1" w:styleId="SP15119156">
    <w:name w:val="SP.15.119156"/>
    <w:basedOn w:val="Default"/>
    <w:next w:val="Default"/>
    <w:uiPriority w:val="99"/>
    <w:rsid w:val="00547478"/>
    <w:rPr>
      <w:rFonts w:ascii="Arial" w:eastAsiaTheme="minorEastAsia" w:hAnsi="Arial" w:cs="Arial"/>
      <w:color w:val="auto"/>
      <w:lang w:eastAsia="en-US"/>
    </w:rPr>
  </w:style>
  <w:style w:type="paragraph" w:customStyle="1" w:styleId="SP16221578">
    <w:name w:val="SP.16.221578"/>
    <w:basedOn w:val="Default"/>
    <w:next w:val="Default"/>
    <w:uiPriority w:val="99"/>
    <w:rsid w:val="001854DF"/>
    <w:rPr>
      <w:rFonts w:ascii="Arial" w:eastAsiaTheme="minorEastAsia" w:hAnsi="Arial" w:cs="Arial"/>
      <w:color w:val="auto"/>
      <w:lang w:eastAsia="en-US"/>
    </w:rPr>
  </w:style>
  <w:style w:type="paragraph" w:customStyle="1" w:styleId="SP16221589">
    <w:name w:val="SP.16.221589"/>
    <w:basedOn w:val="Default"/>
    <w:next w:val="Default"/>
    <w:uiPriority w:val="99"/>
    <w:rsid w:val="001854DF"/>
    <w:rPr>
      <w:rFonts w:ascii="Arial" w:eastAsiaTheme="minorEastAsia" w:hAnsi="Arial" w:cs="Arial"/>
      <w:color w:val="auto"/>
      <w:lang w:eastAsia="en-US"/>
    </w:rPr>
  </w:style>
  <w:style w:type="paragraph" w:customStyle="1" w:styleId="SP16221200">
    <w:name w:val="SP.16.221200"/>
    <w:basedOn w:val="Default"/>
    <w:next w:val="Default"/>
    <w:uiPriority w:val="99"/>
    <w:rsid w:val="001854DF"/>
    <w:rPr>
      <w:rFonts w:ascii="Arial" w:eastAsiaTheme="minorEastAsia" w:hAnsi="Arial" w:cs="Arial"/>
      <w:color w:val="auto"/>
      <w:lang w:eastAsia="en-US"/>
    </w:rPr>
  </w:style>
  <w:style w:type="character" w:customStyle="1" w:styleId="SC16323589">
    <w:name w:val="SC.16.323589"/>
    <w:uiPriority w:val="99"/>
    <w:rsid w:val="001854DF"/>
    <w:rPr>
      <w:color w:val="000000"/>
      <w:sz w:val="20"/>
      <w:szCs w:val="20"/>
    </w:rPr>
  </w:style>
  <w:style w:type="paragraph" w:customStyle="1" w:styleId="SP16221545">
    <w:name w:val="SP.16.221545"/>
    <w:basedOn w:val="Default"/>
    <w:next w:val="Default"/>
    <w:uiPriority w:val="99"/>
    <w:rsid w:val="001854DF"/>
    <w:rPr>
      <w:rFonts w:ascii="Arial" w:eastAsiaTheme="minorEastAsia" w:hAnsi="Arial" w:cs="Arial"/>
      <w:color w:val="auto"/>
      <w:lang w:eastAsia="en-US"/>
    </w:rPr>
  </w:style>
  <w:style w:type="paragraph" w:customStyle="1" w:styleId="SP16221556">
    <w:name w:val="SP.16.221556"/>
    <w:basedOn w:val="Default"/>
    <w:next w:val="Default"/>
    <w:uiPriority w:val="99"/>
    <w:rsid w:val="001854DF"/>
    <w:rPr>
      <w:rFonts w:ascii="Arial" w:eastAsiaTheme="minorEastAsia" w:hAnsi="Arial" w:cs="Arial"/>
      <w:color w:val="auto"/>
      <w:lang w:eastAsia="en-US"/>
    </w:rPr>
  </w:style>
  <w:style w:type="paragraph" w:customStyle="1" w:styleId="SP10262274">
    <w:name w:val="SP.10.262274"/>
    <w:basedOn w:val="Default"/>
    <w:next w:val="Default"/>
    <w:uiPriority w:val="99"/>
    <w:rsid w:val="00D15130"/>
    <w:rPr>
      <w:rFonts w:eastAsiaTheme="minorEastAsia"/>
      <w:color w:val="auto"/>
      <w:lang w:eastAsia="en-US"/>
    </w:rPr>
  </w:style>
  <w:style w:type="paragraph" w:customStyle="1" w:styleId="SP10262443">
    <w:name w:val="SP.10.262443"/>
    <w:basedOn w:val="Default"/>
    <w:next w:val="Default"/>
    <w:uiPriority w:val="99"/>
    <w:rsid w:val="00D15130"/>
    <w:rPr>
      <w:rFonts w:eastAsiaTheme="minorEastAsia"/>
      <w:color w:val="auto"/>
      <w:lang w:eastAsia="en-US"/>
    </w:rPr>
  </w:style>
  <w:style w:type="paragraph" w:customStyle="1" w:styleId="SP10262421">
    <w:name w:val="SP.10.262421"/>
    <w:basedOn w:val="Default"/>
    <w:next w:val="Default"/>
    <w:uiPriority w:val="99"/>
    <w:rsid w:val="00D15130"/>
    <w:rPr>
      <w:rFonts w:eastAsiaTheme="minorEastAsia"/>
      <w:color w:val="auto"/>
      <w:lang w:eastAsia="en-US"/>
    </w:rPr>
  </w:style>
  <w:style w:type="paragraph" w:customStyle="1" w:styleId="SP10262423">
    <w:name w:val="SP.10.262423"/>
    <w:basedOn w:val="Default"/>
    <w:next w:val="Default"/>
    <w:uiPriority w:val="99"/>
    <w:rsid w:val="00D15130"/>
    <w:rPr>
      <w:rFonts w:eastAsiaTheme="minorEastAsia"/>
      <w:color w:val="auto"/>
      <w:lang w:eastAsia="en-US"/>
    </w:rPr>
  </w:style>
  <w:style w:type="character" w:customStyle="1" w:styleId="SC10319501">
    <w:name w:val="SC.10.319501"/>
    <w:uiPriority w:val="99"/>
    <w:rsid w:val="00D15130"/>
    <w:rPr>
      <w:color w:val="000000"/>
      <w:sz w:val="20"/>
      <w:szCs w:val="20"/>
    </w:rPr>
  </w:style>
  <w:style w:type="character" w:customStyle="1" w:styleId="SC10319658">
    <w:name w:val="SC.10.319658"/>
    <w:uiPriority w:val="99"/>
    <w:rsid w:val="00D15130"/>
    <w:rPr>
      <w:color w:val="000000"/>
      <w:sz w:val="20"/>
      <w:szCs w:val="20"/>
      <w:u w:val="single"/>
    </w:rPr>
  </w:style>
  <w:style w:type="character" w:customStyle="1" w:styleId="SC16323705">
    <w:name w:val="SC.16.323705"/>
    <w:uiPriority w:val="99"/>
    <w:rsid w:val="00B718BE"/>
    <w:rPr>
      <w:color w:val="000000"/>
      <w:sz w:val="20"/>
      <w:szCs w:val="20"/>
      <w:u w:val="single"/>
    </w:rPr>
  </w:style>
  <w:style w:type="paragraph" w:customStyle="1" w:styleId="SP10262282">
    <w:name w:val="SP.10.262282"/>
    <w:basedOn w:val="Default"/>
    <w:next w:val="Default"/>
    <w:uiPriority w:val="99"/>
    <w:rsid w:val="00471544"/>
    <w:rPr>
      <w:rFonts w:eastAsiaTheme="minorEastAsia"/>
      <w:color w:val="auto"/>
      <w:lang w:eastAsia="en-US"/>
    </w:rPr>
  </w:style>
  <w:style w:type="character" w:customStyle="1" w:styleId="SC16323639">
    <w:name w:val="SC.16.323639"/>
    <w:uiPriority w:val="99"/>
    <w:rsid w:val="00011F1D"/>
    <w:rPr>
      <w:color w:val="000000"/>
      <w:sz w:val="20"/>
      <w:szCs w:val="20"/>
    </w:rPr>
  </w:style>
  <w:style w:type="paragraph" w:customStyle="1" w:styleId="SP10262415">
    <w:name w:val="SP.10.262415"/>
    <w:basedOn w:val="Default"/>
    <w:next w:val="Default"/>
    <w:uiPriority w:val="99"/>
    <w:rsid w:val="000E2A87"/>
    <w:rPr>
      <w:rFonts w:eastAsiaTheme="minorEastAsia"/>
      <w:color w:val="auto"/>
      <w:lang w:eastAsia="en-US"/>
    </w:rPr>
  </w:style>
  <w:style w:type="character" w:customStyle="1" w:styleId="SC10319559">
    <w:name w:val="SC.10.319559"/>
    <w:uiPriority w:val="99"/>
    <w:rsid w:val="000E2A87"/>
    <w:rPr>
      <w:color w:val="000000"/>
      <w:u w:val="single"/>
    </w:rPr>
  </w:style>
  <w:style w:type="paragraph" w:customStyle="1" w:styleId="SP16127370">
    <w:name w:val="SP.16.127370"/>
    <w:basedOn w:val="Default"/>
    <w:next w:val="Default"/>
    <w:uiPriority w:val="99"/>
    <w:rsid w:val="00DD6D27"/>
    <w:rPr>
      <w:rFonts w:ascii="Arial" w:eastAsiaTheme="minorEastAsia" w:hAnsi="Arial" w:cs="Arial"/>
      <w:color w:val="auto"/>
      <w:lang w:eastAsia="en-US"/>
    </w:rPr>
  </w:style>
  <w:style w:type="paragraph" w:customStyle="1" w:styleId="SP16127381">
    <w:name w:val="SP.16.127381"/>
    <w:basedOn w:val="Default"/>
    <w:next w:val="Default"/>
    <w:uiPriority w:val="99"/>
    <w:rsid w:val="00DD6D27"/>
    <w:rPr>
      <w:rFonts w:ascii="Arial" w:eastAsiaTheme="minorEastAsia" w:hAnsi="Arial" w:cs="Arial"/>
      <w:color w:val="auto"/>
      <w:lang w:eastAsia="en-US"/>
    </w:rPr>
  </w:style>
  <w:style w:type="paragraph" w:customStyle="1" w:styleId="SP16126992">
    <w:name w:val="SP.16.126992"/>
    <w:basedOn w:val="Default"/>
    <w:next w:val="Default"/>
    <w:uiPriority w:val="99"/>
    <w:rsid w:val="00DD6D27"/>
    <w:rPr>
      <w:rFonts w:ascii="Arial" w:eastAsiaTheme="minorEastAsia" w:hAnsi="Arial" w:cs="Arial"/>
      <w:color w:val="auto"/>
      <w:lang w:eastAsia="en-US"/>
    </w:rPr>
  </w:style>
  <w:style w:type="paragraph" w:customStyle="1" w:styleId="SP16127337">
    <w:name w:val="SP.16.127337"/>
    <w:basedOn w:val="Default"/>
    <w:next w:val="Default"/>
    <w:uiPriority w:val="99"/>
    <w:rsid w:val="00DD6D27"/>
    <w:rPr>
      <w:rFonts w:eastAsiaTheme="minorEastAsia"/>
      <w:color w:val="auto"/>
      <w:lang w:eastAsia="en-US"/>
    </w:rPr>
  </w:style>
  <w:style w:type="paragraph" w:customStyle="1" w:styleId="SP10233602">
    <w:name w:val="SP.10.233602"/>
    <w:basedOn w:val="Default"/>
    <w:next w:val="Default"/>
    <w:uiPriority w:val="99"/>
    <w:rsid w:val="00F04A84"/>
    <w:rPr>
      <w:rFonts w:ascii="Arial" w:eastAsiaTheme="minorEastAsia" w:hAnsi="Arial" w:cs="Arial"/>
      <w:color w:val="auto"/>
      <w:lang w:eastAsia="en-US"/>
    </w:rPr>
  </w:style>
  <w:style w:type="paragraph" w:customStyle="1" w:styleId="SP10233771">
    <w:name w:val="SP.10.233771"/>
    <w:basedOn w:val="Default"/>
    <w:next w:val="Default"/>
    <w:uiPriority w:val="99"/>
    <w:rsid w:val="00F04A84"/>
    <w:rPr>
      <w:rFonts w:ascii="Arial" w:eastAsiaTheme="minorEastAsia" w:hAnsi="Arial" w:cs="Arial"/>
      <w:color w:val="auto"/>
      <w:lang w:eastAsia="en-US"/>
    </w:rPr>
  </w:style>
  <w:style w:type="paragraph" w:customStyle="1" w:styleId="SP10233749">
    <w:name w:val="SP.10.233749"/>
    <w:basedOn w:val="Default"/>
    <w:next w:val="Default"/>
    <w:uiPriority w:val="99"/>
    <w:rsid w:val="00F04A84"/>
    <w:rPr>
      <w:rFonts w:ascii="Arial" w:eastAsiaTheme="minorEastAsia" w:hAnsi="Arial" w:cs="Arial"/>
      <w:color w:val="auto"/>
      <w:lang w:eastAsia="en-US"/>
    </w:rPr>
  </w:style>
  <w:style w:type="paragraph" w:customStyle="1" w:styleId="SP10233610">
    <w:name w:val="SP.10.233610"/>
    <w:basedOn w:val="Default"/>
    <w:next w:val="Default"/>
    <w:uiPriority w:val="99"/>
    <w:rsid w:val="00F04A84"/>
    <w:rPr>
      <w:rFonts w:ascii="Arial" w:eastAsiaTheme="minorEastAsia" w:hAnsi="Arial" w:cs="Arial"/>
      <w:color w:val="auto"/>
      <w:lang w:eastAsia="en-US"/>
    </w:rPr>
  </w:style>
  <w:style w:type="paragraph" w:customStyle="1" w:styleId="SP1290242">
    <w:name w:val="SP.12.90242"/>
    <w:basedOn w:val="Default"/>
    <w:next w:val="Default"/>
    <w:uiPriority w:val="99"/>
    <w:rsid w:val="008F2251"/>
    <w:rPr>
      <w:rFonts w:eastAsiaTheme="minorEastAsia"/>
      <w:color w:val="auto"/>
      <w:lang w:eastAsia="en-US"/>
    </w:rPr>
  </w:style>
  <w:style w:type="paragraph" w:customStyle="1" w:styleId="SP1290411">
    <w:name w:val="SP.12.90411"/>
    <w:basedOn w:val="Default"/>
    <w:next w:val="Default"/>
    <w:uiPriority w:val="99"/>
    <w:rsid w:val="008F2251"/>
    <w:rPr>
      <w:rFonts w:eastAsiaTheme="minorEastAsia"/>
      <w:color w:val="auto"/>
      <w:lang w:eastAsia="en-US"/>
    </w:rPr>
  </w:style>
  <w:style w:type="paragraph" w:customStyle="1" w:styleId="SP1290389">
    <w:name w:val="SP.12.90389"/>
    <w:basedOn w:val="Default"/>
    <w:next w:val="Default"/>
    <w:uiPriority w:val="99"/>
    <w:rsid w:val="008F2251"/>
    <w:rPr>
      <w:rFonts w:eastAsiaTheme="minorEastAsia"/>
      <w:color w:val="auto"/>
      <w:lang w:eastAsia="en-US"/>
    </w:rPr>
  </w:style>
  <w:style w:type="paragraph" w:customStyle="1" w:styleId="SP1290391">
    <w:name w:val="SP.12.90391"/>
    <w:basedOn w:val="Default"/>
    <w:next w:val="Default"/>
    <w:uiPriority w:val="99"/>
    <w:rsid w:val="008F2251"/>
    <w:rPr>
      <w:rFonts w:eastAsiaTheme="minorEastAsia"/>
      <w:color w:val="auto"/>
      <w:lang w:eastAsia="en-US"/>
    </w:rPr>
  </w:style>
  <w:style w:type="character" w:customStyle="1" w:styleId="SC12319544">
    <w:name w:val="SC.12.319544"/>
    <w:uiPriority w:val="99"/>
    <w:rsid w:val="008F2251"/>
    <w:rPr>
      <w:color w:val="000000"/>
      <w:sz w:val="20"/>
      <w:szCs w:val="20"/>
    </w:rPr>
  </w:style>
  <w:style w:type="character" w:customStyle="1" w:styleId="SC12319501">
    <w:name w:val="SC.12.319501"/>
    <w:uiPriority w:val="99"/>
    <w:rsid w:val="0085204D"/>
    <w:rPr>
      <w:b/>
      <w:bCs/>
      <w:color w:val="000000"/>
      <w:sz w:val="20"/>
      <w:szCs w:val="20"/>
    </w:rPr>
  </w:style>
  <w:style w:type="paragraph" w:customStyle="1" w:styleId="SP1290204">
    <w:name w:val="SP.12.90204"/>
    <w:basedOn w:val="Default"/>
    <w:next w:val="Default"/>
    <w:uiPriority w:val="99"/>
    <w:rsid w:val="007C3B5F"/>
    <w:rPr>
      <w:rFonts w:eastAsiaTheme="minorEastAsia"/>
      <w:color w:val="auto"/>
      <w:lang w:eastAsia="en-US"/>
    </w:rPr>
  </w:style>
  <w:style w:type="character" w:customStyle="1" w:styleId="SC12319496">
    <w:name w:val="SC.12.319496"/>
    <w:uiPriority w:val="99"/>
    <w:rsid w:val="007C3B5F"/>
    <w:rPr>
      <w:color w:val="000000"/>
      <w:sz w:val="18"/>
      <w:szCs w:val="18"/>
    </w:rPr>
  </w:style>
  <w:style w:type="character" w:customStyle="1" w:styleId="SC12319560">
    <w:name w:val="SC.12.319560"/>
    <w:uiPriority w:val="99"/>
    <w:rsid w:val="007C3B5F"/>
    <w:rPr>
      <w:strike/>
      <w:color w:val="000000"/>
      <w:sz w:val="18"/>
      <w:szCs w:val="18"/>
    </w:rPr>
  </w:style>
  <w:style w:type="character" w:customStyle="1" w:styleId="SC12319559">
    <w:name w:val="SC.12.319559"/>
    <w:uiPriority w:val="99"/>
    <w:rsid w:val="007C3B5F"/>
    <w:rPr>
      <w:color w:val="000000"/>
      <w:sz w:val="18"/>
      <w:szCs w:val="18"/>
      <w:u w:val="single"/>
    </w:rPr>
  </w:style>
  <w:style w:type="paragraph" w:customStyle="1" w:styleId="SP1290383">
    <w:name w:val="SP.12.90383"/>
    <w:basedOn w:val="Default"/>
    <w:next w:val="Default"/>
    <w:uiPriority w:val="99"/>
    <w:rsid w:val="007C3B5F"/>
    <w:rPr>
      <w:rFonts w:eastAsiaTheme="minorEastAsia"/>
      <w:color w:val="auto"/>
      <w:lang w:eastAsia="en-US"/>
    </w:rPr>
  </w:style>
  <w:style w:type="character" w:customStyle="1" w:styleId="SC12319505">
    <w:name w:val="SC.12.319505"/>
    <w:uiPriority w:val="99"/>
    <w:rsid w:val="009245AC"/>
    <w:rPr>
      <w:b/>
      <w:bCs/>
      <w:i/>
      <w:iCs/>
      <w:color w:val="000000"/>
      <w:sz w:val="22"/>
      <w:szCs w:val="22"/>
    </w:rPr>
  </w:style>
  <w:style w:type="character" w:customStyle="1" w:styleId="SC12319498">
    <w:name w:val="SC.12.319498"/>
    <w:uiPriority w:val="99"/>
    <w:rsid w:val="009245AC"/>
    <w:rPr>
      <w:color w:val="000000"/>
      <w:sz w:val="16"/>
      <w:szCs w:val="16"/>
    </w:rPr>
  </w:style>
  <w:style w:type="character" w:customStyle="1" w:styleId="SC12319542">
    <w:name w:val="SC.12.319542"/>
    <w:uiPriority w:val="99"/>
    <w:rsid w:val="009245AC"/>
    <w:rPr>
      <w:color w:val="000000"/>
      <w:sz w:val="16"/>
      <w:szCs w:val="16"/>
      <w:u w:val="single"/>
    </w:rPr>
  </w:style>
  <w:style w:type="paragraph" w:customStyle="1" w:styleId="SP19295306">
    <w:name w:val="SP.19.295306"/>
    <w:basedOn w:val="Default"/>
    <w:next w:val="Default"/>
    <w:uiPriority w:val="99"/>
    <w:rsid w:val="00B363F7"/>
    <w:rPr>
      <w:rFonts w:ascii="Arial" w:eastAsiaTheme="minorEastAsia" w:hAnsi="Arial" w:cs="Arial"/>
      <w:color w:val="auto"/>
      <w:lang w:eastAsia="en-US"/>
    </w:rPr>
  </w:style>
  <w:style w:type="paragraph" w:customStyle="1" w:styleId="SP19295317">
    <w:name w:val="SP.19.295317"/>
    <w:basedOn w:val="Default"/>
    <w:next w:val="Default"/>
    <w:uiPriority w:val="99"/>
    <w:rsid w:val="00B363F7"/>
    <w:rPr>
      <w:rFonts w:ascii="Arial" w:eastAsiaTheme="minorEastAsia" w:hAnsi="Arial" w:cs="Arial"/>
      <w:color w:val="auto"/>
      <w:lang w:eastAsia="en-US"/>
    </w:rPr>
  </w:style>
  <w:style w:type="paragraph" w:customStyle="1" w:styleId="SP19294928">
    <w:name w:val="SP.19.294928"/>
    <w:basedOn w:val="Default"/>
    <w:next w:val="Default"/>
    <w:uiPriority w:val="99"/>
    <w:rsid w:val="00B363F7"/>
    <w:rPr>
      <w:rFonts w:ascii="Arial" w:eastAsiaTheme="minorEastAsia" w:hAnsi="Arial" w:cs="Arial"/>
      <w:color w:val="auto"/>
      <w:lang w:eastAsia="en-US"/>
    </w:rPr>
  </w:style>
  <w:style w:type="character" w:customStyle="1" w:styleId="SC19323589">
    <w:name w:val="SC.19.323589"/>
    <w:uiPriority w:val="99"/>
    <w:rsid w:val="00B363F7"/>
    <w:rPr>
      <w:color w:val="000000"/>
      <w:sz w:val="20"/>
      <w:szCs w:val="20"/>
    </w:rPr>
  </w:style>
  <w:style w:type="paragraph" w:customStyle="1" w:styleId="SP19295273">
    <w:name w:val="SP.19.295273"/>
    <w:basedOn w:val="Default"/>
    <w:next w:val="Default"/>
    <w:uiPriority w:val="99"/>
    <w:rsid w:val="00B363F7"/>
    <w:rPr>
      <w:rFonts w:ascii="Arial" w:eastAsiaTheme="minorEastAsia" w:hAnsi="Arial" w:cs="Arial"/>
      <w:color w:val="auto"/>
      <w:lang w:eastAsia="en-US"/>
    </w:rPr>
  </w:style>
  <w:style w:type="character" w:customStyle="1" w:styleId="SC19323705">
    <w:name w:val="SC.19.323705"/>
    <w:uiPriority w:val="99"/>
    <w:rsid w:val="00B363F7"/>
    <w:rPr>
      <w:rFonts w:ascii="Times New Roman" w:hAnsi="Times New Roman" w:cs="Times New Roman"/>
      <w:color w:val="000000"/>
      <w:sz w:val="20"/>
      <w:szCs w:val="20"/>
      <w:u w:val="single"/>
    </w:rPr>
  </w:style>
  <w:style w:type="character" w:customStyle="1" w:styleId="SC19323818">
    <w:name w:val="SC.19.323818"/>
    <w:uiPriority w:val="99"/>
    <w:rsid w:val="00B363F7"/>
    <w:rPr>
      <w:rFonts w:ascii="Times New Roman" w:hAnsi="Times New Roman" w:cs="Times New Roman"/>
      <w:color w:val="000000"/>
      <w:sz w:val="18"/>
      <w:szCs w:val="18"/>
      <w:u w:val="single"/>
    </w:rPr>
  </w:style>
  <w:style w:type="character" w:customStyle="1" w:styleId="SC19323592">
    <w:name w:val="SC.19.323592"/>
    <w:uiPriority w:val="99"/>
    <w:rsid w:val="00B363F7"/>
    <w:rPr>
      <w:rFonts w:ascii="Times New Roman" w:hAnsi="Times New Roman" w:cs="Times New Roman"/>
      <w:color w:val="000000"/>
      <w:sz w:val="18"/>
      <w:szCs w:val="18"/>
    </w:rPr>
  </w:style>
  <w:style w:type="character" w:customStyle="1" w:styleId="SC19323611">
    <w:name w:val="SC.19.323611"/>
    <w:uiPriority w:val="99"/>
    <w:rsid w:val="00B363F7"/>
    <w:rPr>
      <w:rFonts w:ascii="Times New Roman" w:hAnsi="Times New Roman" w:cs="Times New Roman"/>
      <w:color w:val="000000"/>
      <w:sz w:val="18"/>
      <w:szCs w:val="18"/>
    </w:rPr>
  </w:style>
  <w:style w:type="paragraph" w:customStyle="1" w:styleId="SP19295284">
    <w:name w:val="SP.19.295284"/>
    <w:basedOn w:val="Default"/>
    <w:next w:val="Default"/>
    <w:uiPriority w:val="99"/>
    <w:rsid w:val="007368F4"/>
    <w:rPr>
      <w:rFonts w:ascii="Arial" w:eastAsiaTheme="minorEastAsia" w:hAnsi="Arial" w:cs="Arial"/>
      <w:color w:val="auto"/>
      <w:lang w:eastAsia="en-US"/>
    </w:rPr>
  </w:style>
  <w:style w:type="character" w:customStyle="1" w:styleId="UnresolvedMention3">
    <w:name w:val="Unresolved Mention3"/>
    <w:basedOn w:val="DefaultParagraphFont"/>
    <w:uiPriority w:val="99"/>
    <w:unhideWhenUsed/>
    <w:rsid w:val="00EF0939"/>
    <w:rPr>
      <w:color w:val="605E5C"/>
      <w:shd w:val="clear" w:color="auto" w:fill="E1DFDD"/>
    </w:rPr>
  </w:style>
  <w:style w:type="character" w:customStyle="1" w:styleId="Mention1">
    <w:name w:val="Mention1"/>
    <w:basedOn w:val="DefaultParagraphFont"/>
    <w:uiPriority w:val="99"/>
    <w:unhideWhenUsed/>
    <w:rsid w:val="00EF0939"/>
    <w:rPr>
      <w:color w:val="2B579A"/>
      <w:shd w:val="clear" w:color="auto" w:fill="E1DFDD"/>
    </w:rPr>
  </w:style>
  <w:style w:type="paragraph" w:customStyle="1" w:styleId="SP19172118">
    <w:name w:val="SP.19.172118"/>
    <w:basedOn w:val="Default"/>
    <w:next w:val="Default"/>
    <w:uiPriority w:val="99"/>
    <w:rsid w:val="004310AC"/>
    <w:rPr>
      <w:rFonts w:ascii="Courier New" w:eastAsiaTheme="minorEastAsia" w:hAnsi="Courier New" w:cs="Courier New"/>
      <w:color w:val="auto"/>
      <w:lang w:eastAsia="en-US"/>
    </w:rPr>
  </w:style>
  <w:style w:type="paragraph" w:customStyle="1" w:styleId="SP19172165">
    <w:name w:val="SP.19.172165"/>
    <w:basedOn w:val="Default"/>
    <w:next w:val="Default"/>
    <w:uiPriority w:val="99"/>
    <w:rsid w:val="004310AC"/>
    <w:rPr>
      <w:rFonts w:ascii="Courier New" w:eastAsiaTheme="minorEastAsia" w:hAnsi="Courier New" w:cs="Courier New"/>
      <w:color w:val="auto"/>
      <w:lang w:eastAsia="en-US"/>
    </w:rPr>
  </w:style>
  <w:style w:type="paragraph" w:customStyle="1" w:styleId="SP19172307">
    <w:name w:val="SP.19.172307"/>
    <w:basedOn w:val="Default"/>
    <w:next w:val="Default"/>
    <w:uiPriority w:val="99"/>
    <w:rsid w:val="004310AC"/>
    <w:rPr>
      <w:rFonts w:ascii="Courier New" w:eastAsiaTheme="minorEastAsia" w:hAnsi="Courier New" w:cs="Courier New"/>
      <w:color w:val="auto"/>
      <w:lang w:eastAsia="en-US"/>
    </w:rPr>
  </w:style>
  <w:style w:type="character" w:customStyle="1" w:styleId="SC194001">
    <w:name w:val="SC.19.4001"/>
    <w:uiPriority w:val="99"/>
    <w:rsid w:val="004310AC"/>
    <w:rPr>
      <w:color w:val="000000"/>
      <w:sz w:val="18"/>
      <w:szCs w:val="18"/>
    </w:rPr>
  </w:style>
  <w:style w:type="character" w:customStyle="1" w:styleId="SC194053">
    <w:name w:val="SC.19.4053"/>
    <w:uiPriority w:val="99"/>
    <w:rsid w:val="004310AC"/>
    <w:rPr>
      <w:color w:val="208A20"/>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3658389">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17599121">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68542028">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681397963">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38481622">
      <w:bodyDiv w:val="1"/>
      <w:marLeft w:val="0"/>
      <w:marRight w:val="0"/>
      <w:marTop w:val="0"/>
      <w:marBottom w:val="0"/>
      <w:divBdr>
        <w:top w:val="none" w:sz="0" w:space="0" w:color="auto"/>
        <w:left w:val="none" w:sz="0" w:space="0" w:color="auto"/>
        <w:bottom w:val="none" w:sz="0" w:space="0" w:color="auto"/>
        <w:right w:val="none" w:sz="0" w:space="0" w:color="auto"/>
      </w:divBdr>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13482443">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389114048">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56816297">
      <w:bodyDiv w:val="1"/>
      <w:marLeft w:val="0"/>
      <w:marRight w:val="0"/>
      <w:marTop w:val="0"/>
      <w:marBottom w:val="0"/>
      <w:divBdr>
        <w:top w:val="none" w:sz="0" w:space="0" w:color="auto"/>
        <w:left w:val="none" w:sz="0" w:space="0" w:color="auto"/>
        <w:bottom w:val="none" w:sz="0" w:space="0" w:color="auto"/>
        <w:right w:val="none" w:sz="0" w:space="0" w:color="auto"/>
      </w:divBdr>
    </w:div>
    <w:div w:id="1566179464">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31208667">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6641924">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43283936">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02287012">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1360FF0A4A83F4196A3DCFB095DF073" ma:contentTypeVersion="4" ma:contentTypeDescription="Create a new document." ma:contentTypeScope="" ma:versionID="d672c56ed022741cbcfc97410325e20e">
  <xsd:schema xmlns:xsd="http://www.w3.org/2001/XMLSchema" xmlns:xs="http://www.w3.org/2001/XMLSchema" xmlns:p="http://schemas.microsoft.com/office/2006/metadata/properties" xmlns:ns3="a6640c4b-e789-4b06-9963-b03dda1e834f" targetNamespace="http://schemas.microsoft.com/office/2006/metadata/properties" ma:root="true" ma:fieldsID="0584e86cdf4071c14119d9fb8ff070dc" ns3:_="">
    <xsd:import namespace="a6640c4b-e789-4b06-9963-b03dda1e834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640c4b-e789-4b06-9963-b03dda1e83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98593FC-1AFD-4A27-BBDA-894938829A2A}">
  <ds:schemaRefs>
    <ds:schemaRef ds:uri="http://schemas.microsoft.com/sharepoint/v3/contenttype/forms"/>
  </ds:schemaRefs>
</ds:datastoreItem>
</file>

<file path=customXml/itemProps2.xml><?xml version="1.0" encoding="utf-8"?>
<ds:datastoreItem xmlns:ds="http://schemas.openxmlformats.org/officeDocument/2006/customXml" ds:itemID="{2E659A8F-5FFD-45A6-940C-88870FEC24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640c4b-e789-4b06-9963-b03dda1e83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5A7BCC-E5B4-4360-A9E9-0D706EDDB366}">
  <ds:schemaRefs>
    <ds:schemaRef ds:uri="http://schemas.openxmlformats.org/officeDocument/2006/bibliography"/>
  </ds:schemaRefs>
</ds:datastoreItem>
</file>

<file path=customXml/itemProps4.xml><?xml version="1.0" encoding="utf-8"?>
<ds:datastoreItem xmlns:ds="http://schemas.openxmlformats.org/officeDocument/2006/customXml" ds:itemID="{7861D3E1-1AC4-41B1-B57D-C3259C6405C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11</Pages>
  <Words>2733</Words>
  <Characters>15582</Characters>
  <Application>Microsoft Office Word</Application>
  <DocSecurity>0</DocSecurity>
  <Lines>129</Lines>
  <Paragraphs>36</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18279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Kaiying Lu</dc:creator>
  <cp:keywords/>
  <dc:description/>
  <cp:lastModifiedBy>Kaiying Lu</cp:lastModifiedBy>
  <cp:revision>6</cp:revision>
  <dcterms:created xsi:type="dcterms:W3CDTF">2022-01-25T06:16:00Z</dcterms:created>
  <dcterms:modified xsi:type="dcterms:W3CDTF">2022-01-25T07:13:00Z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0x01010001360FF0A4A83F4196A3DCFB095DF073</vt:lpwstr>
  </property>
</Properties>
</file>