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6C98663E"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383546">
              <w:rPr>
                <w:rFonts w:asciiTheme="minorHAnsi" w:hAnsiTheme="minorHAnsi" w:cstheme="minorHAnsi"/>
                <w:sz w:val="22"/>
                <w:szCs w:val="22"/>
                <w:lang w:eastAsia="ko-KR"/>
              </w:rPr>
              <w:t>puncturing operation</w:t>
            </w:r>
          </w:p>
        </w:tc>
      </w:tr>
      <w:tr w:rsidR="005731EF" w:rsidRPr="005731EF" w14:paraId="4D0531B6" w14:textId="77777777" w:rsidTr="00FB5A3F">
        <w:trPr>
          <w:trHeight w:val="359"/>
          <w:jc w:val="center"/>
        </w:trPr>
        <w:tc>
          <w:tcPr>
            <w:tcW w:w="9576" w:type="dxa"/>
            <w:gridSpan w:val="5"/>
            <w:vAlign w:val="center"/>
          </w:tcPr>
          <w:p w14:paraId="6F9BF4A4" w14:textId="44F33AF8"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4653ED">
              <w:rPr>
                <w:rFonts w:asciiTheme="minorHAnsi" w:hAnsiTheme="minorHAnsi" w:cstheme="minorHAnsi"/>
                <w:b w:val="0"/>
                <w:sz w:val="22"/>
                <w:szCs w:val="22"/>
                <w:lang w:eastAsia="ko-KR"/>
              </w:rPr>
              <w:t>1</w:t>
            </w:r>
            <w:r w:rsidR="00280F0E">
              <w:rPr>
                <w:rFonts w:asciiTheme="minorHAnsi" w:hAnsiTheme="minorHAnsi" w:cstheme="minorHAnsi"/>
                <w:b w:val="0"/>
                <w:sz w:val="22"/>
                <w:szCs w:val="22"/>
                <w:lang w:eastAsia="ko-KR"/>
              </w:rPr>
              <w:t>2</w:t>
            </w:r>
            <w:r w:rsidRPr="0015438C">
              <w:rPr>
                <w:rFonts w:asciiTheme="minorHAnsi" w:hAnsiTheme="minorHAnsi" w:cstheme="minorHAnsi"/>
                <w:b w:val="0"/>
                <w:sz w:val="22"/>
                <w:szCs w:val="22"/>
                <w:lang w:eastAsia="ko-KR"/>
              </w:rPr>
              <w:t>-</w:t>
            </w:r>
            <w:r w:rsidR="00383546">
              <w:rPr>
                <w:rFonts w:asciiTheme="minorHAnsi" w:hAnsiTheme="minorHAnsi" w:cstheme="minorHAnsi"/>
                <w:b w:val="0"/>
                <w:sz w:val="22"/>
                <w:szCs w:val="22"/>
                <w:lang w:eastAsia="ko-KR"/>
              </w:rPr>
              <w:t>1</w:t>
            </w:r>
            <w:r w:rsidR="00280F0E">
              <w:rPr>
                <w:rFonts w:asciiTheme="minorHAnsi" w:hAnsiTheme="minorHAnsi" w:cstheme="minorHAnsi"/>
                <w:b w:val="0"/>
                <w:sz w:val="22"/>
                <w:szCs w:val="22"/>
                <w:lang w:eastAsia="ko-KR"/>
              </w:rPr>
              <w:t>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60C4A" w:rsidRPr="005731EF" w14:paraId="00B23BA6" w14:textId="77777777" w:rsidTr="00965B17">
        <w:trPr>
          <w:trHeight w:val="359"/>
          <w:jc w:val="center"/>
        </w:trPr>
        <w:tc>
          <w:tcPr>
            <w:tcW w:w="1975" w:type="dxa"/>
            <w:vAlign w:val="center"/>
          </w:tcPr>
          <w:p w14:paraId="4BDC5946" w14:textId="478C15BB" w:rsidR="00860C4A" w:rsidRPr="00C62A3B" w:rsidRDefault="00860C4A" w:rsidP="00860C4A">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5F59A30D"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60C4A" w:rsidRDefault="00860C4A" w:rsidP="00860C4A">
            <w:pPr>
              <w:pStyle w:val="T2"/>
              <w:spacing w:after="0"/>
              <w:ind w:left="0" w:right="0"/>
              <w:jc w:val="left"/>
              <w:rPr>
                <w:noProof/>
                <w:lang w:val="en-US" w:eastAsia="zh-CN"/>
              </w:rPr>
            </w:pPr>
          </w:p>
        </w:tc>
      </w:tr>
      <w:tr w:rsidR="00860C4A" w:rsidRPr="005731EF" w14:paraId="51952BB1" w14:textId="77777777" w:rsidTr="00965B17">
        <w:trPr>
          <w:trHeight w:val="359"/>
          <w:jc w:val="center"/>
        </w:trPr>
        <w:tc>
          <w:tcPr>
            <w:tcW w:w="1975" w:type="dxa"/>
            <w:vAlign w:val="center"/>
          </w:tcPr>
          <w:p w14:paraId="6061D7A5" w14:textId="642A7AB4" w:rsidR="00860C4A" w:rsidRPr="006248C7" w:rsidRDefault="00860C4A" w:rsidP="00860C4A">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249AC064"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60C4A" w:rsidRDefault="00860C4A" w:rsidP="00860C4A">
            <w:pPr>
              <w:pStyle w:val="T2"/>
              <w:spacing w:after="0"/>
              <w:ind w:left="0" w:right="0"/>
              <w:jc w:val="left"/>
              <w:rPr>
                <w:noProof/>
                <w:lang w:val="en-US" w:eastAsia="zh-CN"/>
              </w:rPr>
            </w:pPr>
          </w:p>
        </w:tc>
      </w:tr>
      <w:tr w:rsidR="00860C4A" w:rsidRPr="005731EF" w14:paraId="35C7449A" w14:textId="77777777" w:rsidTr="00965B17">
        <w:trPr>
          <w:trHeight w:val="359"/>
          <w:jc w:val="center"/>
        </w:trPr>
        <w:tc>
          <w:tcPr>
            <w:tcW w:w="1975" w:type="dxa"/>
            <w:vAlign w:val="center"/>
          </w:tcPr>
          <w:p w14:paraId="1056D3D1" w14:textId="786C7DFD" w:rsidR="00860C4A" w:rsidRDefault="009D4A4D" w:rsidP="00860C4A">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Youhan Kim</w:t>
            </w:r>
          </w:p>
        </w:tc>
        <w:tc>
          <w:tcPr>
            <w:tcW w:w="1890" w:type="dxa"/>
            <w:vAlign w:val="center"/>
          </w:tcPr>
          <w:p w14:paraId="6E08C4FA"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60C4A" w:rsidRDefault="00860C4A" w:rsidP="00860C4A">
            <w:pPr>
              <w:pStyle w:val="T2"/>
              <w:spacing w:after="0"/>
              <w:ind w:left="0" w:right="0"/>
              <w:jc w:val="left"/>
              <w:rPr>
                <w:noProof/>
                <w:lang w:val="en-US" w:eastAsia="zh-CN"/>
              </w:rPr>
            </w:pPr>
          </w:p>
        </w:tc>
      </w:tr>
      <w:tr w:rsidR="00860C4A" w:rsidRPr="005731EF" w14:paraId="04A3F2E3" w14:textId="77777777" w:rsidTr="00965B17">
        <w:trPr>
          <w:trHeight w:val="359"/>
          <w:jc w:val="center"/>
        </w:trPr>
        <w:tc>
          <w:tcPr>
            <w:tcW w:w="1975" w:type="dxa"/>
            <w:vAlign w:val="center"/>
          </w:tcPr>
          <w:p w14:paraId="1C3F2625" w14:textId="24CFDB38" w:rsidR="00860C4A" w:rsidRPr="002D0CEE"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3DA72352" w14:textId="77777777"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60C4A" w:rsidRDefault="00860C4A" w:rsidP="00860C4A">
            <w:pPr>
              <w:pStyle w:val="T2"/>
              <w:spacing w:after="0"/>
              <w:ind w:left="0" w:right="0"/>
              <w:jc w:val="left"/>
              <w:rPr>
                <w:noProof/>
                <w:lang w:val="en-US" w:eastAsia="zh-CN"/>
              </w:rPr>
            </w:pPr>
          </w:p>
        </w:tc>
      </w:tr>
      <w:tr w:rsidR="00860C4A" w:rsidRPr="005731EF" w14:paraId="5209FBD1" w14:textId="77777777" w:rsidTr="00965B17">
        <w:trPr>
          <w:trHeight w:val="359"/>
          <w:jc w:val="center"/>
        </w:trPr>
        <w:tc>
          <w:tcPr>
            <w:tcW w:w="1975" w:type="dxa"/>
            <w:vAlign w:val="center"/>
          </w:tcPr>
          <w:p w14:paraId="6A9AD3E1" w14:textId="208BD79F"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860C4A" w:rsidRDefault="00860C4A" w:rsidP="00860C4A">
            <w:pPr>
              <w:pStyle w:val="T2"/>
              <w:spacing w:after="0"/>
              <w:ind w:left="0" w:right="0"/>
              <w:jc w:val="left"/>
              <w:rPr>
                <w:noProof/>
                <w:lang w:val="en-US" w:eastAsia="zh-CN"/>
              </w:rPr>
            </w:pPr>
          </w:p>
        </w:tc>
      </w:tr>
      <w:tr w:rsidR="00860C4A" w:rsidRPr="005731EF" w14:paraId="41090E91" w14:textId="77777777" w:rsidTr="00965B17">
        <w:trPr>
          <w:trHeight w:val="359"/>
          <w:jc w:val="center"/>
        </w:trPr>
        <w:tc>
          <w:tcPr>
            <w:tcW w:w="1975" w:type="dxa"/>
            <w:vAlign w:val="center"/>
          </w:tcPr>
          <w:p w14:paraId="1FB1B100" w14:textId="2FDBB6EB"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860C4A" w:rsidRDefault="00860C4A" w:rsidP="00860C4A">
            <w:pPr>
              <w:pStyle w:val="T2"/>
              <w:spacing w:after="0"/>
              <w:ind w:left="0" w:right="0"/>
              <w:jc w:val="left"/>
              <w:rPr>
                <w:noProof/>
                <w:lang w:val="en-US" w:eastAsia="zh-CN"/>
              </w:rPr>
            </w:pPr>
          </w:p>
        </w:tc>
      </w:tr>
      <w:tr w:rsidR="00860C4A" w:rsidRPr="005731EF" w14:paraId="69E78837" w14:textId="77777777" w:rsidTr="00965B17">
        <w:trPr>
          <w:trHeight w:val="359"/>
          <w:jc w:val="center"/>
        </w:trPr>
        <w:tc>
          <w:tcPr>
            <w:tcW w:w="1975" w:type="dxa"/>
            <w:vAlign w:val="center"/>
          </w:tcPr>
          <w:p w14:paraId="1CEF073B" w14:textId="4C6B2DD3"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860C4A" w:rsidRDefault="00860C4A" w:rsidP="00860C4A">
            <w:pPr>
              <w:pStyle w:val="T2"/>
              <w:spacing w:after="0"/>
              <w:ind w:left="0" w:right="0"/>
              <w:jc w:val="left"/>
              <w:rPr>
                <w:noProof/>
                <w:lang w:val="en-US" w:eastAsia="zh-CN"/>
              </w:rPr>
            </w:pPr>
          </w:p>
        </w:tc>
      </w:tr>
      <w:tr w:rsidR="00860C4A" w:rsidRPr="005731EF" w14:paraId="16418602" w14:textId="77777777" w:rsidTr="00965B17">
        <w:trPr>
          <w:trHeight w:val="359"/>
          <w:jc w:val="center"/>
        </w:trPr>
        <w:tc>
          <w:tcPr>
            <w:tcW w:w="1975" w:type="dxa"/>
            <w:vAlign w:val="center"/>
          </w:tcPr>
          <w:p w14:paraId="54233F57" w14:textId="45A7D544" w:rsidR="00860C4A" w:rsidRDefault="00860C4A" w:rsidP="00860C4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860C4A" w:rsidRDefault="00860C4A" w:rsidP="00860C4A">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860C4A" w:rsidRPr="005731EF" w:rsidRDefault="00860C4A" w:rsidP="00860C4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860C4A" w:rsidRDefault="00860C4A" w:rsidP="00860C4A">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7650E6B"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7F4DF1">
        <w:rPr>
          <w:rFonts w:cstheme="minorHAnsi"/>
          <w:sz w:val="24"/>
        </w:rPr>
        <w:t>1</w:t>
      </w:r>
      <w:r w:rsidR="004E271D">
        <w:rPr>
          <w:rFonts w:cstheme="minorHAnsi"/>
          <w:sz w:val="24"/>
        </w:rPr>
        <w:t>8</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2B88A99D" w14:textId="111505F9" w:rsidR="00281F35" w:rsidRPr="00383546" w:rsidRDefault="007F4DF1" w:rsidP="00FE6DCA">
      <w:pPr>
        <w:pStyle w:val="ListParagraph"/>
        <w:numPr>
          <w:ilvl w:val="0"/>
          <w:numId w:val="18"/>
        </w:numPr>
        <w:spacing w:after="0" w:line="240" w:lineRule="auto"/>
        <w:rPr>
          <w:rFonts w:cstheme="minorHAnsi"/>
          <w:sz w:val="24"/>
        </w:rPr>
      </w:pPr>
      <w:r w:rsidRPr="007F4DF1">
        <w:rPr>
          <w:rFonts w:cstheme="minorHAnsi"/>
          <w:sz w:val="24"/>
        </w:rPr>
        <w:t>7880,5959,4181,7909,5555,6685,5556,7910,5206,</w:t>
      </w:r>
      <w:r w:rsidR="00B77B63">
        <w:rPr>
          <w:rFonts w:cstheme="minorHAnsi"/>
          <w:sz w:val="24"/>
        </w:rPr>
        <w:t>7791,</w:t>
      </w:r>
      <w:r w:rsidRPr="007F4DF1">
        <w:rPr>
          <w:rFonts w:cstheme="minorHAnsi"/>
          <w:sz w:val="24"/>
        </w:rPr>
        <w:t>4167,7861,7862,4168,4169,5111,7364,7091</w:t>
      </w:r>
    </w:p>
    <w:p w14:paraId="5AE12361" w14:textId="77777777" w:rsidR="00383546" w:rsidRDefault="00383546" w:rsidP="002A4C8E">
      <w:pPr>
        <w:spacing w:after="0" w:line="240" w:lineRule="auto"/>
        <w:rPr>
          <w:rFonts w:cstheme="minorHAnsi"/>
          <w:b/>
          <w:bCs/>
          <w:sz w:val="24"/>
        </w:rPr>
      </w:pPr>
    </w:p>
    <w:p w14:paraId="21C5368A" w14:textId="0B79CE04"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0946DB"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301F29AA" w:rsidR="00F07CBB" w:rsidRDefault="00F07CBB" w:rsidP="00F07CBB">
      <w:pPr>
        <w:pStyle w:val="T"/>
        <w:spacing w:line="240" w:lineRule="auto"/>
        <w:rPr>
          <w:b/>
          <w:i/>
          <w:iCs/>
          <w:highlight w:val="yellow"/>
        </w:rPr>
      </w:pPr>
      <w:r>
        <w:rPr>
          <w:b/>
          <w:i/>
          <w:iCs/>
          <w:highlight w:val="yellow"/>
        </w:rPr>
        <w:t xml:space="preserve">TGbe editor: Please note Baseline is REVmd D5.0, 11ax D8.0, and 11be </w:t>
      </w:r>
      <w:r w:rsidR="00A726DF">
        <w:rPr>
          <w:b/>
          <w:i/>
          <w:iCs/>
          <w:highlight w:val="yellow"/>
        </w:rPr>
        <w:t>D1.3</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EF3AB9" w:rsidRPr="00955C14" w14:paraId="5C033244" w14:textId="77777777" w:rsidTr="00FB5B8D">
        <w:trPr>
          <w:trHeight w:val="449"/>
        </w:trPr>
        <w:tc>
          <w:tcPr>
            <w:tcW w:w="587" w:type="dxa"/>
            <w:shd w:val="clear" w:color="auto" w:fill="auto"/>
          </w:tcPr>
          <w:p w14:paraId="6550C958" w14:textId="479C30BA" w:rsidR="00EF3AB9" w:rsidRPr="00EF3AB9" w:rsidRDefault="00EF3AB9" w:rsidP="00EF3AB9">
            <w:pPr>
              <w:pStyle w:val="T1"/>
              <w:suppressAutoHyphens/>
              <w:spacing w:after="120"/>
              <w:rPr>
                <w:b w:val="0"/>
                <w:sz w:val="16"/>
              </w:rPr>
            </w:pPr>
            <w:r w:rsidRPr="00EF3AB9">
              <w:rPr>
                <w:b w:val="0"/>
                <w:sz w:val="16"/>
              </w:rPr>
              <w:t>7880</w:t>
            </w:r>
          </w:p>
        </w:tc>
        <w:tc>
          <w:tcPr>
            <w:tcW w:w="1034" w:type="dxa"/>
            <w:shd w:val="clear" w:color="auto" w:fill="auto"/>
          </w:tcPr>
          <w:p w14:paraId="674929C8" w14:textId="4E063A45" w:rsidR="00EF3AB9" w:rsidRPr="00EF3AB9" w:rsidRDefault="00EF3AB9" w:rsidP="00EF3AB9">
            <w:pPr>
              <w:pStyle w:val="T1"/>
              <w:suppressAutoHyphens/>
              <w:spacing w:after="120"/>
              <w:rPr>
                <w:b w:val="0"/>
                <w:sz w:val="16"/>
              </w:rPr>
            </w:pPr>
            <w:r w:rsidRPr="00EF3AB9">
              <w:rPr>
                <w:b w:val="0"/>
                <w:sz w:val="16"/>
              </w:rPr>
              <w:t>Yongho Seok</w:t>
            </w:r>
          </w:p>
        </w:tc>
        <w:tc>
          <w:tcPr>
            <w:tcW w:w="976" w:type="dxa"/>
            <w:shd w:val="clear" w:color="auto" w:fill="auto"/>
          </w:tcPr>
          <w:p w14:paraId="7CD4BE4F" w14:textId="5FF635B7" w:rsidR="00EF3AB9" w:rsidRPr="00EF3AB9" w:rsidRDefault="00EF3AB9" w:rsidP="00EF3AB9">
            <w:pPr>
              <w:pStyle w:val="T1"/>
              <w:suppressAutoHyphens/>
              <w:spacing w:after="120"/>
              <w:rPr>
                <w:b w:val="0"/>
                <w:sz w:val="16"/>
              </w:rPr>
            </w:pPr>
            <w:r w:rsidRPr="00EF3AB9">
              <w:rPr>
                <w:b w:val="0"/>
                <w:sz w:val="16"/>
              </w:rPr>
              <w:t>35.2.1.2.2</w:t>
            </w:r>
          </w:p>
        </w:tc>
        <w:tc>
          <w:tcPr>
            <w:tcW w:w="635" w:type="dxa"/>
            <w:shd w:val="clear" w:color="auto" w:fill="auto"/>
          </w:tcPr>
          <w:p w14:paraId="0895E90B" w14:textId="0377A6B8" w:rsidR="00EF3AB9" w:rsidRPr="00EF3AB9" w:rsidRDefault="00EF3AB9" w:rsidP="00EF3AB9">
            <w:pPr>
              <w:pStyle w:val="T1"/>
              <w:suppressAutoHyphens/>
              <w:spacing w:after="120"/>
              <w:rPr>
                <w:b w:val="0"/>
                <w:sz w:val="16"/>
              </w:rPr>
            </w:pPr>
            <w:r w:rsidRPr="00EF3AB9">
              <w:rPr>
                <w:b w:val="0"/>
                <w:sz w:val="16"/>
              </w:rPr>
              <w:t>243.40</w:t>
            </w:r>
          </w:p>
        </w:tc>
        <w:tc>
          <w:tcPr>
            <w:tcW w:w="2509" w:type="dxa"/>
            <w:shd w:val="clear" w:color="auto" w:fill="auto"/>
          </w:tcPr>
          <w:p w14:paraId="7A1A06B6" w14:textId="20439047" w:rsidR="00EF3AB9" w:rsidRPr="00EF3AB9" w:rsidRDefault="00EF3AB9" w:rsidP="00EF3AB9">
            <w:pPr>
              <w:pStyle w:val="T1"/>
              <w:suppressAutoHyphens/>
              <w:spacing w:after="120"/>
              <w:jc w:val="left"/>
              <w:rPr>
                <w:b w:val="0"/>
                <w:sz w:val="16"/>
              </w:rPr>
            </w:pPr>
            <w:r w:rsidRPr="00EF3AB9">
              <w:rPr>
                <w:b w:val="0"/>
                <w:sz w:val="16"/>
              </w:rPr>
              <w:t>Trigger and CF-END frames can be also sent with the preamble puncturing.</w:t>
            </w:r>
          </w:p>
        </w:tc>
        <w:tc>
          <w:tcPr>
            <w:tcW w:w="2179" w:type="dxa"/>
            <w:shd w:val="clear" w:color="auto" w:fill="auto"/>
          </w:tcPr>
          <w:p w14:paraId="53806B67" w14:textId="5B02A671" w:rsidR="00EF3AB9" w:rsidRPr="00EF3AB9" w:rsidRDefault="00EF3AB9" w:rsidP="00EF3AB9">
            <w:pPr>
              <w:pStyle w:val="T1"/>
              <w:suppressAutoHyphens/>
              <w:spacing w:after="120"/>
              <w:jc w:val="left"/>
              <w:rPr>
                <w:b w:val="0"/>
                <w:sz w:val="16"/>
              </w:rPr>
            </w:pPr>
            <w:r w:rsidRPr="00EF3AB9">
              <w:rPr>
                <w:b w:val="0"/>
                <w:sz w:val="16"/>
              </w:rPr>
              <w:t>Please allow to send other control frames with the preamble puncturing.</w:t>
            </w:r>
          </w:p>
        </w:tc>
        <w:tc>
          <w:tcPr>
            <w:tcW w:w="2790" w:type="dxa"/>
            <w:shd w:val="clear" w:color="auto" w:fill="auto"/>
          </w:tcPr>
          <w:p w14:paraId="497C3232" w14:textId="77777777" w:rsidR="00EF3AB9" w:rsidRDefault="00EF3AB9" w:rsidP="00EF3AB9">
            <w:pPr>
              <w:pStyle w:val="T1"/>
              <w:suppressAutoHyphens/>
              <w:spacing w:after="120"/>
              <w:jc w:val="left"/>
              <w:rPr>
                <w:b w:val="0"/>
                <w:iCs/>
                <w:color w:val="000000"/>
                <w:sz w:val="16"/>
                <w:szCs w:val="16"/>
              </w:rPr>
            </w:pPr>
            <w:r>
              <w:rPr>
                <w:b w:val="0"/>
                <w:iCs/>
                <w:color w:val="000000"/>
                <w:sz w:val="16"/>
                <w:szCs w:val="16"/>
              </w:rPr>
              <w:t>Revised</w:t>
            </w:r>
          </w:p>
          <w:p w14:paraId="29EB1226" w14:textId="77777777" w:rsidR="00EF3AB9" w:rsidRDefault="00EF3AB9" w:rsidP="00EF3AB9">
            <w:pPr>
              <w:pStyle w:val="T1"/>
              <w:suppressAutoHyphens/>
              <w:spacing w:after="120"/>
              <w:jc w:val="left"/>
              <w:rPr>
                <w:b w:val="0"/>
                <w:iCs/>
                <w:color w:val="000000"/>
                <w:sz w:val="16"/>
                <w:szCs w:val="16"/>
              </w:rPr>
            </w:pPr>
          </w:p>
          <w:p w14:paraId="29728ED4" w14:textId="77777777" w:rsidR="00A6627B" w:rsidRDefault="00EF3AB9" w:rsidP="00EF3AB9">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00A6627B">
              <w:rPr>
                <w:b w:val="0"/>
                <w:iCs/>
                <w:color w:val="000000"/>
                <w:sz w:val="16"/>
                <w:szCs w:val="16"/>
              </w:rPr>
              <w:br/>
            </w:r>
          </w:p>
          <w:p w14:paraId="13DDFDF2" w14:textId="09A8110D" w:rsidR="00EF3AB9" w:rsidRDefault="00EF3AB9" w:rsidP="00EF3AB9">
            <w:pPr>
              <w:pStyle w:val="T1"/>
              <w:suppressAutoHyphens/>
              <w:spacing w:after="120"/>
              <w:jc w:val="left"/>
              <w:rPr>
                <w:b w:val="0"/>
                <w:iCs/>
                <w:color w:val="000000"/>
                <w:sz w:val="16"/>
                <w:szCs w:val="16"/>
              </w:rPr>
            </w:pPr>
            <w:r>
              <w:rPr>
                <w:b w:val="0"/>
                <w:iCs/>
                <w:color w:val="000000"/>
                <w:sz w:val="16"/>
                <w:szCs w:val="16"/>
              </w:rPr>
              <w:t xml:space="preserve">This has </w:t>
            </w:r>
            <w:r w:rsidR="00A6627B">
              <w:rPr>
                <w:b w:val="0"/>
                <w:iCs/>
                <w:color w:val="000000"/>
                <w:sz w:val="16"/>
                <w:szCs w:val="16"/>
              </w:rPr>
              <w:t xml:space="preserve">already </w:t>
            </w:r>
            <w:r>
              <w:rPr>
                <w:b w:val="0"/>
                <w:iCs/>
                <w:color w:val="000000"/>
                <w:sz w:val="16"/>
                <w:szCs w:val="16"/>
              </w:rPr>
              <w:t xml:space="preserve">been addressed in </w:t>
            </w:r>
            <w:r w:rsidR="00A726DF">
              <w:rPr>
                <w:b w:val="0"/>
                <w:iCs/>
                <w:color w:val="000000"/>
                <w:sz w:val="16"/>
                <w:szCs w:val="16"/>
              </w:rPr>
              <w:t>D1.3</w:t>
            </w:r>
            <w:r>
              <w:rPr>
                <w:b w:val="0"/>
                <w:iCs/>
                <w:color w:val="000000"/>
                <w:sz w:val="16"/>
                <w:szCs w:val="16"/>
              </w:rPr>
              <w:t>, whic</w:t>
            </w:r>
            <w:r w:rsidR="009E4C38">
              <w:rPr>
                <w:b w:val="0"/>
                <w:iCs/>
                <w:color w:val="000000"/>
                <w:sz w:val="16"/>
                <w:szCs w:val="16"/>
              </w:rPr>
              <w:t>h</w:t>
            </w:r>
            <w:r w:rsidR="007B522A">
              <w:rPr>
                <w:b w:val="0"/>
                <w:iCs/>
                <w:color w:val="000000"/>
                <w:sz w:val="16"/>
                <w:szCs w:val="16"/>
              </w:rPr>
              <w:t xml:space="preserve"> has generalized the rule and</w:t>
            </w:r>
            <w:r w:rsidR="009E4C38">
              <w:rPr>
                <w:b w:val="0"/>
                <w:iCs/>
                <w:color w:val="000000"/>
                <w:sz w:val="16"/>
                <w:szCs w:val="16"/>
              </w:rPr>
              <w:t xml:space="preserve"> allow</w:t>
            </w:r>
            <w:r w:rsidR="007B522A">
              <w:rPr>
                <w:b w:val="0"/>
                <w:iCs/>
                <w:color w:val="000000"/>
                <w:sz w:val="16"/>
                <w:szCs w:val="16"/>
              </w:rPr>
              <w:t>ed</w:t>
            </w:r>
            <w:r w:rsidR="009E4C38">
              <w:rPr>
                <w:b w:val="0"/>
                <w:iCs/>
                <w:color w:val="000000"/>
                <w:sz w:val="16"/>
                <w:szCs w:val="16"/>
              </w:rPr>
              <w:t xml:space="preserve"> puncturing for any non-HT duplicate PPDU or EHT PPDU</w:t>
            </w:r>
            <w:r w:rsidR="00A6627B">
              <w:rPr>
                <w:b w:val="0"/>
                <w:iCs/>
                <w:color w:val="000000"/>
                <w:sz w:val="16"/>
                <w:szCs w:val="16"/>
              </w:rPr>
              <w:t>.</w:t>
            </w:r>
          </w:p>
          <w:p w14:paraId="02D794A8" w14:textId="77777777" w:rsidR="00EF3AB9" w:rsidRDefault="00EF3AB9" w:rsidP="00EF3AB9">
            <w:pPr>
              <w:pStyle w:val="T1"/>
              <w:suppressAutoHyphens/>
              <w:spacing w:after="120"/>
              <w:jc w:val="left"/>
              <w:rPr>
                <w:b w:val="0"/>
                <w:iCs/>
                <w:color w:val="000000"/>
                <w:sz w:val="16"/>
                <w:szCs w:val="16"/>
              </w:rPr>
            </w:pPr>
          </w:p>
          <w:p w14:paraId="00A52EDB" w14:textId="5B562959" w:rsidR="00EF3AB9" w:rsidRDefault="00EF3AB9" w:rsidP="00EF3AB9">
            <w:pPr>
              <w:pStyle w:val="T1"/>
              <w:suppressAutoHyphens/>
              <w:spacing w:after="120"/>
              <w:jc w:val="left"/>
              <w:rPr>
                <w:b w:val="0"/>
                <w:iCs/>
                <w:color w:val="000000"/>
                <w:sz w:val="16"/>
                <w:szCs w:val="16"/>
              </w:rPr>
            </w:pPr>
            <w:r>
              <w:rPr>
                <w:b w:val="0"/>
                <w:iCs/>
                <w:color w:val="000000"/>
                <w:sz w:val="16"/>
                <w:szCs w:val="16"/>
              </w:rPr>
              <w:t>Tgbe editor</w:t>
            </w:r>
            <w:r w:rsidR="00A6627B">
              <w:rPr>
                <w:b w:val="0"/>
                <w:iCs/>
                <w:color w:val="000000"/>
                <w:sz w:val="16"/>
                <w:szCs w:val="16"/>
              </w:rPr>
              <w:t>, there is no further action needed on this CID.</w:t>
            </w:r>
          </w:p>
        </w:tc>
      </w:tr>
      <w:tr w:rsidR="007B522A" w:rsidRPr="00955C14" w14:paraId="0989D4AD" w14:textId="77777777" w:rsidTr="00FB5B8D">
        <w:trPr>
          <w:trHeight w:val="449"/>
        </w:trPr>
        <w:tc>
          <w:tcPr>
            <w:tcW w:w="587" w:type="dxa"/>
            <w:shd w:val="clear" w:color="auto" w:fill="auto"/>
          </w:tcPr>
          <w:p w14:paraId="0A893872" w14:textId="285877FC" w:rsidR="007B522A" w:rsidRPr="007B522A" w:rsidRDefault="007B522A" w:rsidP="007B522A">
            <w:pPr>
              <w:pStyle w:val="T1"/>
              <w:suppressAutoHyphens/>
              <w:spacing w:after="120"/>
              <w:rPr>
                <w:b w:val="0"/>
                <w:sz w:val="16"/>
              </w:rPr>
            </w:pPr>
            <w:r w:rsidRPr="007B522A">
              <w:rPr>
                <w:b w:val="0"/>
                <w:sz w:val="16"/>
              </w:rPr>
              <w:t>5959</w:t>
            </w:r>
          </w:p>
        </w:tc>
        <w:tc>
          <w:tcPr>
            <w:tcW w:w="1034" w:type="dxa"/>
            <w:shd w:val="clear" w:color="auto" w:fill="auto"/>
          </w:tcPr>
          <w:p w14:paraId="4D472B9B" w14:textId="64FFC01B" w:rsidR="007B522A" w:rsidRPr="007B522A" w:rsidRDefault="007B522A" w:rsidP="007B522A">
            <w:pPr>
              <w:pStyle w:val="T1"/>
              <w:suppressAutoHyphens/>
              <w:spacing w:after="120"/>
              <w:rPr>
                <w:b w:val="0"/>
                <w:sz w:val="16"/>
              </w:rPr>
            </w:pPr>
            <w:r w:rsidRPr="007B522A">
              <w:rPr>
                <w:b w:val="0"/>
                <w:sz w:val="16"/>
              </w:rPr>
              <w:t>Liwen Chu</w:t>
            </w:r>
          </w:p>
        </w:tc>
        <w:tc>
          <w:tcPr>
            <w:tcW w:w="976" w:type="dxa"/>
            <w:shd w:val="clear" w:color="auto" w:fill="auto"/>
          </w:tcPr>
          <w:p w14:paraId="3E60AA02" w14:textId="4279C98A" w:rsidR="007B522A" w:rsidRPr="007B522A" w:rsidRDefault="007B522A" w:rsidP="007B522A">
            <w:pPr>
              <w:pStyle w:val="T1"/>
              <w:suppressAutoHyphens/>
              <w:spacing w:after="120"/>
              <w:rPr>
                <w:b w:val="0"/>
                <w:sz w:val="16"/>
              </w:rPr>
            </w:pPr>
            <w:r w:rsidRPr="007B522A">
              <w:rPr>
                <w:b w:val="0"/>
                <w:sz w:val="16"/>
              </w:rPr>
              <w:t>35.2.1.2.2</w:t>
            </w:r>
          </w:p>
        </w:tc>
        <w:tc>
          <w:tcPr>
            <w:tcW w:w="635" w:type="dxa"/>
            <w:shd w:val="clear" w:color="auto" w:fill="auto"/>
          </w:tcPr>
          <w:p w14:paraId="1D66DA42" w14:textId="55358507" w:rsidR="007B522A" w:rsidRPr="007B522A" w:rsidRDefault="007B522A" w:rsidP="007B522A">
            <w:pPr>
              <w:pStyle w:val="T1"/>
              <w:suppressAutoHyphens/>
              <w:spacing w:after="120"/>
              <w:rPr>
                <w:b w:val="0"/>
                <w:sz w:val="16"/>
              </w:rPr>
            </w:pPr>
            <w:r w:rsidRPr="007B522A">
              <w:rPr>
                <w:b w:val="0"/>
                <w:sz w:val="16"/>
              </w:rPr>
              <w:t>243.42</w:t>
            </w:r>
          </w:p>
        </w:tc>
        <w:tc>
          <w:tcPr>
            <w:tcW w:w="2509" w:type="dxa"/>
            <w:shd w:val="clear" w:color="auto" w:fill="auto"/>
          </w:tcPr>
          <w:p w14:paraId="0DCFCD0D" w14:textId="013D4BD7" w:rsidR="007B522A" w:rsidRPr="007B522A" w:rsidRDefault="007B522A" w:rsidP="007B522A">
            <w:pPr>
              <w:pStyle w:val="T1"/>
              <w:suppressAutoHyphens/>
              <w:spacing w:after="120"/>
              <w:jc w:val="left"/>
              <w:rPr>
                <w:b w:val="0"/>
                <w:sz w:val="16"/>
              </w:rPr>
            </w:pPr>
            <w:r w:rsidRPr="007B522A">
              <w:rPr>
                <w:b w:val="0"/>
                <w:sz w:val="16"/>
              </w:rPr>
              <w:t>The control frames are not complete</w:t>
            </w:r>
          </w:p>
        </w:tc>
        <w:tc>
          <w:tcPr>
            <w:tcW w:w="2179" w:type="dxa"/>
            <w:shd w:val="clear" w:color="auto" w:fill="auto"/>
          </w:tcPr>
          <w:p w14:paraId="77FA329A" w14:textId="279338F8" w:rsidR="007B522A" w:rsidRPr="007B522A" w:rsidRDefault="007B522A" w:rsidP="007B522A">
            <w:pPr>
              <w:pStyle w:val="T1"/>
              <w:suppressAutoHyphens/>
              <w:spacing w:after="120"/>
              <w:jc w:val="left"/>
              <w:rPr>
                <w:b w:val="0"/>
                <w:sz w:val="16"/>
              </w:rPr>
            </w:pPr>
            <w:r w:rsidRPr="007B522A">
              <w:rPr>
                <w:b w:val="0"/>
                <w:sz w:val="16"/>
              </w:rPr>
              <w:t>Add PS Poll, BAR, NDPA</w:t>
            </w:r>
          </w:p>
        </w:tc>
        <w:tc>
          <w:tcPr>
            <w:tcW w:w="2790" w:type="dxa"/>
            <w:shd w:val="clear" w:color="auto" w:fill="auto"/>
          </w:tcPr>
          <w:p w14:paraId="20F59ACC" w14:textId="77777777" w:rsidR="007B522A" w:rsidRDefault="007B522A" w:rsidP="007B522A">
            <w:pPr>
              <w:pStyle w:val="T1"/>
              <w:suppressAutoHyphens/>
              <w:spacing w:after="120"/>
              <w:jc w:val="left"/>
              <w:rPr>
                <w:b w:val="0"/>
                <w:iCs/>
                <w:color w:val="000000"/>
                <w:sz w:val="16"/>
                <w:szCs w:val="16"/>
              </w:rPr>
            </w:pPr>
            <w:r>
              <w:rPr>
                <w:b w:val="0"/>
                <w:iCs/>
                <w:color w:val="000000"/>
                <w:sz w:val="16"/>
                <w:szCs w:val="16"/>
              </w:rPr>
              <w:t>Revised</w:t>
            </w:r>
          </w:p>
          <w:p w14:paraId="02B7C39A" w14:textId="77777777" w:rsidR="007B522A" w:rsidRDefault="007B522A" w:rsidP="007B522A">
            <w:pPr>
              <w:pStyle w:val="T1"/>
              <w:suppressAutoHyphens/>
              <w:spacing w:after="120"/>
              <w:jc w:val="left"/>
              <w:rPr>
                <w:b w:val="0"/>
                <w:iCs/>
                <w:color w:val="000000"/>
                <w:sz w:val="16"/>
                <w:szCs w:val="16"/>
              </w:rPr>
            </w:pPr>
          </w:p>
          <w:p w14:paraId="1377A94C" w14:textId="77777777" w:rsidR="007B522A" w:rsidRDefault="007B522A" w:rsidP="007B522A">
            <w:pPr>
              <w:pStyle w:val="T1"/>
              <w:suppressAutoHyphens/>
              <w:spacing w:after="120"/>
              <w:jc w:val="left"/>
              <w:rPr>
                <w:b w:val="0"/>
                <w:iCs/>
                <w:color w:val="000000"/>
                <w:sz w:val="16"/>
                <w:szCs w:val="16"/>
              </w:rPr>
            </w:pPr>
            <w:r>
              <w:rPr>
                <w:b w:val="0"/>
                <w:iCs/>
                <w:color w:val="000000"/>
                <w:sz w:val="16"/>
                <w:szCs w:val="16"/>
              </w:rPr>
              <w:t>Agree with the commenter in principle</w:t>
            </w:r>
          </w:p>
          <w:p w14:paraId="3DE1EA71" w14:textId="77777777" w:rsidR="007B522A" w:rsidRDefault="007B522A" w:rsidP="007B522A">
            <w:pPr>
              <w:pStyle w:val="T1"/>
              <w:suppressAutoHyphens/>
              <w:spacing w:after="120"/>
              <w:jc w:val="left"/>
              <w:rPr>
                <w:b w:val="0"/>
                <w:iCs/>
                <w:color w:val="000000"/>
                <w:sz w:val="16"/>
                <w:szCs w:val="16"/>
              </w:rPr>
            </w:pPr>
          </w:p>
          <w:p w14:paraId="3C44A603" w14:textId="7395E852" w:rsidR="007B522A" w:rsidRDefault="007B522A" w:rsidP="007B522A">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30A19C81" w14:textId="77777777" w:rsidR="007B522A" w:rsidRDefault="007B522A" w:rsidP="007B522A">
            <w:pPr>
              <w:pStyle w:val="T1"/>
              <w:suppressAutoHyphens/>
              <w:spacing w:after="120"/>
              <w:jc w:val="left"/>
              <w:rPr>
                <w:b w:val="0"/>
                <w:iCs/>
                <w:color w:val="000000"/>
                <w:sz w:val="16"/>
                <w:szCs w:val="16"/>
              </w:rPr>
            </w:pPr>
          </w:p>
          <w:p w14:paraId="547437B4" w14:textId="42FDCB6B" w:rsidR="007B522A" w:rsidRDefault="007B522A" w:rsidP="007B522A">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6D03E2" w:rsidRPr="00955C14" w14:paraId="3C0FB5CC" w14:textId="77777777" w:rsidTr="00FB5B8D">
        <w:trPr>
          <w:trHeight w:val="449"/>
        </w:trPr>
        <w:tc>
          <w:tcPr>
            <w:tcW w:w="587" w:type="dxa"/>
            <w:shd w:val="clear" w:color="auto" w:fill="auto"/>
          </w:tcPr>
          <w:p w14:paraId="47685789" w14:textId="32C7DBCF" w:rsidR="006D03E2" w:rsidRPr="006D03E2" w:rsidRDefault="006D03E2" w:rsidP="006D03E2">
            <w:pPr>
              <w:pStyle w:val="T1"/>
              <w:suppressAutoHyphens/>
              <w:spacing w:after="120"/>
              <w:rPr>
                <w:b w:val="0"/>
                <w:sz w:val="16"/>
              </w:rPr>
            </w:pPr>
            <w:r w:rsidRPr="006D03E2">
              <w:rPr>
                <w:b w:val="0"/>
                <w:sz w:val="16"/>
              </w:rPr>
              <w:t>4181</w:t>
            </w:r>
          </w:p>
        </w:tc>
        <w:tc>
          <w:tcPr>
            <w:tcW w:w="1034" w:type="dxa"/>
            <w:shd w:val="clear" w:color="auto" w:fill="auto"/>
          </w:tcPr>
          <w:p w14:paraId="08F2FDBC" w14:textId="384859F5" w:rsidR="006D03E2" w:rsidRPr="006D03E2" w:rsidRDefault="006D03E2" w:rsidP="006D03E2">
            <w:pPr>
              <w:pStyle w:val="T1"/>
              <w:suppressAutoHyphens/>
              <w:spacing w:after="120"/>
              <w:rPr>
                <w:b w:val="0"/>
                <w:sz w:val="16"/>
              </w:rPr>
            </w:pPr>
            <w:r w:rsidRPr="006D03E2">
              <w:rPr>
                <w:b w:val="0"/>
                <w:sz w:val="16"/>
              </w:rPr>
              <w:t>Alfred Asterjadhi</w:t>
            </w:r>
          </w:p>
        </w:tc>
        <w:tc>
          <w:tcPr>
            <w:tcW w:w="976" w:type="dxa"/>
            <w:shd w:val="clear" w:color="auto" w:fill="auto"/>
          </w:tcPr>
          <w:p w14:paraId="6CFCDC67" w14:textId="4AAFE9F7" w:rsidR="006D03E2" w:rsidRPr="006D03E2" w:rsidRDefault="006D03E2" w:rsidP="006D03E2">
            <w:pPr>
              <w:pStyle w:val="T1"/>
              <w:suppressAutoHyphens/>
              <w:spacing w:after="120"/>
              <w:rPr>
                <w:b w:val="0"/>
                <w:sz w:val="16"/>
              </w:rPr>
            </w:pPr>
            <w:r w:rsidRPr="006D03E2">
              <w:rPr>
                <w:b w:val="0"/>
                <w:sz w:val="16"/>
              </w:rPr>
              <w:t>35.2.1.2.2</w:t>
            </w:r>
          </w:p>
        </w:tc>
        <w:tc>
          <w:tcPr>
            <w:tcW w:w="635" w:type="dxa"/>
            <w:shd w:val="clear" w:color="auto" w:fill="auto"/>
          </w:tcPr>
          <w:p w14:paraId="3BA043B8" w14:textId="59AF7A07" w:rsidR="006D03E2" w:rsidRPr="006D03E2" w:rsidRDefault="006D03E2" w:rsidP="006D03E2">
            <w:pPr>
              <w:pStyle w:val="T1"/>
              <w:suppressAutoHyphens/>
              <w:spacing w:after="120"/>
              <w:rPr>
                <w:b w:val="0"/>
                <w:sz w:val="16"/>
              </w:rPr>
            </w:pPr>
            <w:r w:rsidRPr="006D03E2">
              <w:rPr>
                <w:b w:val="0"/>
                <w:sz w:val="16"/>
              </w:rPr>
              <w:t>243.42</w:t>
            </w:r>
          </w:p>
        </w:tc>
        <w:tc>
          <w:tcPr>
            <w:tcW w:w="2509" w:type="dxa"/>
            <w:shd w:val="clear" w:color="auto" w:fill="auto"/>
          </w:tcPr>
          <w:p w14:paraId="0E52BDB1" w14:textId="3BE93B74" w:rsidR="006D03E2" w:rsidRPr="006D03E2" w:rsidRDefault="006D03E2" w:rsidP="006D03E2">
            <w:pPr>
              <w:pStyle w:val="T1"/>
              <w:suppressAutoHyphens/>
              <w:spacing w:after="120"/>
              <w:jc w:val="left"/>
              <w:rPr>
                <w:b w:val="0"/>
                <w:sz w:val="16"/>
              </w:rPr>
            </w:pPr>
            <w:r w:rsidRPr="006D03E2">
              <w:rPr>
                <w:b w:val="0"/>
                <w:sz w:val="16"/>
              </w:rPr>
              <w:t>What if these frames are sent in another PPDU type? Can they be transmitted in any 20 MHz subchannel that is punctured? I would guess not. So please explicitly call out the rules for all types of PPDUs, what is allowed and what not. Similar consideration applies to other types of frames as well (i would guess this would not be limited only to this select group of control frames).</w:t>
            </w:r>
          </w:p>
        </w:tc>
        <w:tc>
          <w:tcPr>
            <w:tcW w:w="2179" w:type="dxa"/>
            <w:shd w:val="clear" w:color="auto" w:fill="auto"/>
          </w:tcPr>
          <w:p w14:paraId="1743EC98" w14:textId="7D9AB3F8" w:rsidR="006D03E2" w:rsidRPr="006D03E2" w:rsidRDefault="006D03E2" w:rsidP="006D03E2">
            <w:pPr>
              <w:pStyle w:val="T1"/>
              <w:suppressAutoHyphens/>
              <w:spacing w:after="120"/>
              <w:jc w:val="left"/>
              <w:rPr>
                <w:b w:val="0"/>
                <w:sz w:val="16"/>
              </w:rPr>
            </w:pPr>
            <w:r w:rsidRPr="006D03E2">
              <w:rPr>
                <w:b w:val="0"/>
                <w:sz w:val="16"/>
              </w:rPr>
              <w:t>As in comment.</w:t>
            </w:r>
          </w:p>
        </w:tc>
        <w:tc>
          <w:tcPr>
            <w:tcW w:w="2790" w:type="dxa"/>
            <w:shd w:val="clear" w:color="auto" w:fill="auto"/>
          </w:tcPr>
          <w:p w14:paraId="7ECDB319" w14:textId="77777777" w:rsidR="006D03E2" w:rsidRDefault="006D03E2" w:rsidP="006D03E2">
            <w:pPr>
              <w:pStyle w:val="T1"/>
              <w:suppressAutoHyphens/>
              <w:spacing w:after="120"/>
              <w:jc w:val="left"/>
              <w:rPr>
                <w:b w:val="0"/>
                <w:iCs/>
                <w:color w:val="000000"/>
                <w:sz w:val="16"/>
                <w:szCs w:val="16"/>
              </w:rPr>
            </w:pPr>
            <w:r>
              <w:rPr>
                <w:b w:val="0"/>
                <w:iCs/>
                <w:color w:val="000000"/>
                <w:sz w:val="16"/>
                <w:szCs w:val="16"/>
              </w:rPr>
              <w:t>Revised</w:t>
            </w:r>
          </w:p>
          <w:p w14:paraId="345CD4E5" w14:textId="77777777" w:rsidR="006D03E2" w:rsidRDefault="006D03E2" w:rsidP="006D03E2">
            <w:pPr>
              <w:pStyle w:val="T1"/>
              <w:suppressAutoHyphens/>
              <w:spacing w:after="120"/>
              <w:jc w:val="left"/>
              <w:rPr>
                <w:b w:val="0"/>
                <w:iCs/>
                <w:color w:val="000000"/>
                <w:sz w:val="16"/>
                <w:szCs w:val="16"/>
              </w:rPr>
            </w:pPr>
          </w:p>
          <w:p w14:paraId="6860371F" w14:textId="77777777" w:rsidR="006D03E2" w:rsidRDefault="006D03E2" w:rsidP="006D03E2">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p>
          <w:p w14:paraId="77D64CBA" w14:textId="34C1423C" w:rsidR="007B522A" w:rsidRDefault="007B522A" w:rsidP="007B522A">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10BF0E5A" w14:textId="77777777" w:rsidR="006D03E2" w:rsidRDefault="006D03E2" w:rsidP="006D03E2">
            <w:pPr>
              <w:pStyle w:val="T1"/>
              <w:suppressAutoHyphens/>
              <w:spacing w:after="120"/>
              <w:jc w:val="left"/>
              <w:rPr>
                <w:b w:val="0"/>
                <w:iCs/>
                <w:color w:val="000000"/>
                <w:sz w:val="16"/>
                <w:szCs w:val="16"/>
              </w:rPr>
            </w:pPr>
          </w:p>
          <w:p w14:paraId="23D84D06" w14:textId="0C963CA9" w:rsidR="006D03E2" w:rsidRDefault="006D03E2" w:rsidP="006D03E2">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D40B31" w:rsidRPr="00955C14" w14:paraId="52FF5AA3" w14:textId="77777777" w:rsidTr="00FB5B8D">
        <w:trPr>
          <w:trHeight w:val="449"/>
        </w:trPr>
        <w:tc>
          <w:tcPr>
            <w:tcW w:w="587" w:type="dxa"/>
            <w:shd w:val="clear" w:color="auto" w:fill="auto"/>
          </w:tcPr>
          <w:p w14:paraId="4D59EC6A" w14:textId="24FF2078" w:rsidR="00D40B31" w:rsidRPr="00D40B31" w:rsidRDefault="00D40B31" w:rsidP="00D40B31">
            <w:pPr>
              <w:pStyle w:val="T1"/>
              <w:suppressAutoHyphens/>
              <w:spacing w:after="120"/>
              <w:rPr>
                <w:b w:val="0"/>
                <w:sz w:val="16"/>
              </w:rPr>
            </w:pPr>
            <w:r w:rsidRPr="00D40B31">
              <w:rPr>
                <w:b w:val="0"/>
                <w:sz w:val="16"/>
              </w:rPr>
              <w:t>7909</w:t>
            </w:r>
          </w:p>
        </w:tc>
        <w:tc>
          <w:tcPr>
            <w:tcW w:w="1034" w:type="dxa"/>
            <w:shd w:val="clear" w:color="auto" w:fill="auto"/>
          </w:tcPr>
          <w:p w14:paraId="0DCF792D" w14:textId="6A8D688B" w:rsidR="00D40B31" w:rsidRPr="00D40B31" w:rsidRDefault="00D40B31" w:rsidP="00D40B31">
            <w:pPr>
              <w:pStyle w:val="T1"/>
              <w:suppressAutoHyphens/>
              <w:spacing w:after="120"/>
              <w:rPr>
                <w:b w:val="0"/>
                <w:sz w:val="16"/>
              </w:rPr>
            </w:pPr>
            <w:r w:rsidRPr="00D40B31">
              <w:rPr>
                <w:b w:val="0"/>
                <w:sz w:val="16"/>
              </w:rPr>
              <w:t>Youhan Kim</w:t>
            </w:r>
          </w:p>
        </w:tc>
        <w:tc>
          <w:tcPr>
            <w:tcW w:w="976" w:type="dxa"/>
            <w:shd w:val="clear" w:color="auto" w:fill="auto"/>
          </w:tcPr>
          <w:p w14:paraId="6B685E94" w14:textId="4DF08B3D" w:rsidR="00D40B31" w:rsidRPr="00D40B31" w:rsidRDefault="00D40B31" w:rsidP="00D40B31">
            <w:pPr>
              <w:pStyle w:val="T1"/>
              <w:suppressAutoHyphens/>
              <w:spacing w:after="120"/>
              <w:rPr>
                <w:b w:val="0"/>
                <w:sz w:val="16"/>
              </w:rPr>
            </w:pPr>
            <w:r w:rsidRPr="00D40B31">
              <w:rPr>
                <w:b w:val="0"/>
                <w:sz w:val="16"/>
              </w:rPr>
              <w:t>35.2.1.2.2</w:t>
            </w:r>
          </w:p>
        </w:tc>
        <w:tc>
          <w:tcPr>
            <w:tcW w:w="635" w:type="dxa"/>
            <w:shd w:val="clear" w:color="auto" w:fill="auto"/>
          </w:tcPr>
          <w:p w14:paraId="1E014C8D" w14:textId="201A8ED6" w:rsidR="00D40B31" w:rsidRPr="00D40B31" w:rsidRDefault="00D40B31" w:rsidP="00D40B31">
            <w:pPr>
              <w:pStyle w:val="T1"/>
              <w:suppressAutoHyphens/>
              <w:spacing w:after="120"/>
              <w:rPr>
                <w:b w:val="0"/>
                <w:sz w:val="16"/>
              </w:rPr>
            </w:pPr>
            <w:r w:rsidRPr="00D40B31">
              <w:rPr>
                <w:b w:val="0"/>
                <w:sz w:val="16"/>
              </w:rPr>
              <w:t>243.42</w:t>
            </w:r>
          </w:p>
        </w:tc>
        <w:tc>
          <w:tcPr>
            <w:tcW w:w="2509" w:type="dxa"/>
            <w:shd w:val="clear" w:color="auto" w:fill="auto"/>
          </w:tcPr>
          <w:p w14:paraId="32E28F92" w14:textId="35E65BE5" w:rsidR="00D40B31" w:rsidRPr="00D40B31" w:rsidRDefault="00D40B31" w:rsidP="00D40B31">
            <w:pPr>
              <w:pStyle w:val="T1"/>
              <w:suppressAutoHyphens/>
              <w:spacing w:after="120"/>
              <w:jc w:val="left"/>
              <w:rPr>
                <w:b w:val="0"/>
                <w:sz w:val="16"/>
              </w:rPr>
            </w:pPr>
            <w:r w:rsidRPr="00D40B31">
              <w:rPr>
                <w:b w:val="0"/>
                <w:sz w:val="16"/>
              </w:rPr>
              <w:t>"When an EHT STA transmits an RTS, MU-RTS Trigger, or CTS frame in a non-HT duplicate PPDU, the STA shall not transmit on any 20 MHz subchannel that is punctured."</w:t>
            </w:r>
            <w:r w:rsidRPr="00D40B31">
              <w:rPr>
                <w:b w:val="0"/>
                <w:sz w:val="16"/>
              </w:rPr>
              <w:br/>
            </w:r>
            <w:r w:rsidRPr="00D40B31">
              <w:rPr>
                <w:b w:val="0"/>
                <w:sz w:val="16"/>
              </w:rPr>
              <w:br/>
              <w:t>Definition of 'puncturing' is that there is no transmission, so this sentence as-is does not provide any useful information.</w:t>
            </w:r>
            <w:r w:rsidRPr="00D40B31">
              <w:rPr>
                <w:b w:val="0"/>
                <w:sz w:val="16"/>
              </w:rPr>
              <w:br/>
              <w:t>Is the sentence trying to say that when transmitting RTS/MU-RTS/CTS, then the 20 MHz subchannel(s) that are indicated to be punctured in the Beacon frame must be punctured?</w:t>
            </w:r>
            <w:r w:rsidRPr="00D40B31">
              <w:rPr>
                <w:b w:val="0"/>
                <w:sz w:val="16"/>
              </w:rPr>
              <w:br/>
              <w:t>If so, it should be written as such.</w:t>
            </w:r>
            <w:r w:rsidRPr="00D40B31">
              <w:rPr>
                <w:b w:val="0"/>
                <w:sz w:val="16"/>
              </w:rPr>
              <w:br/>
            </w:r>
            <w:r w:rsidRPr="00D40B31">
              <w:rPr>
                <w:b w:val="0"/>
                <w:sz w:val="16"/>
              </w:rPr>
              <w:br/>
            </w:r>
            <w:r w:rsidRPr="00D40B31">
              <w:rPr>
                <w:b w:val="0"/>
                <w:sz w:val="16"/>
              </w:rPr>
              <w:lastRenderedPageBreak/>
              <w:t xml:space="preserve">However, another question is </w:t>
            </w:r>
            <w:r w:rsidRPr="00D40B31">
              <w:rPr>
                <w:bCs/>
                <w:sz w:val="16"/>
              </w:rPr>
              <w:t>why is it that only RTS/MU-RTS/CTS frames are called out here?  E.g., are other frames allowed to transmit in 20 MHz subchannels which is supposed to be punctured?</w:t>
            </w:r>
          </w:p>
        </w:tc>
        <w:tc>
          <w:tcPr>
            <w:tcW w:w="2179" w:type="dxa"/>
            <w:shd w:val="clear" w:color="auto" w:fill="auto"/>
          </w:tcPr>
          <w:p w14:paraId="38AA9F6B" w14:textId="616023DA" w:rsidR="00D40B31" w:rsidRPr="00D40B31" w:rsidRDefault="00D40B31" w:rsidP="00D40B31">
            <w:pPr>
              <w:pStyle w:val="T1"/>
              <w:suppressAutoHyphens/>
              <w:spacing w:after="120"/>
              <w:jc w:val="left"/>
              <w:rPr>
                <w:b w:val="0"/>
                <w:sz w:val="16"/>
              </w:rPr>
            </w:pPr>
            <w:r w:rsidRPr="00D40B31">
              <w:rPr>
                <w:b w:val="0"/>
                <w:sz w:val="16"/>
              </w:rPr>
              <w:lastRenderedPageBreak/>
              <w:t>Either delete this sentence which is currently provide no useful information, or clarify what it is trying to say.</w:t>
            </w:r>
          </w:p>
        </w:tc>
        <w:tc>
          <w:tcPr>
            <w:tcW w:w="2790" w:type="dxa"/>
            <w:shd w:val="clear" w:color="auto" w:fill="auto"/>
          </w:tcPr>
          <w:p w14:paraId="1622F533" w14:textId="77777777" w:rsidR="00D40B31" w:rsidRDefault="00D40B31" w:rsidP="00D40B31">
            <w:pPr>
              <w:pStyle w:val="T1"/>
              <w:suppressAutoHyphens/>
              <w:spacing w:after="120"/>
              <w:jc w:val="left"/>
              <w:rPr>
                <w:b w:val="0"/>
                <w:iCs/>
                <w:color w:val="000000"/>
                <w:sz w:val="16"/>
                <w:szCs w:val="16"/>
              </w:rPr>
            </w:pPr>
            <w:r>
              <w:rPr>
                <w:b w:val="0"/>
                <w:iCs/>
                <w:color w:val="000000"/>
                <w:sz w:val="16"/>
                <w:szCs w:val="16"/>
              </w:rPr>
              <w:t>Revised</w:t>
            </w:r>
          </w:p>
          <w:p w14:paraId="5625600C" w14:textId="77777777" w:rsidR="00D40B31" w:rsidRDefault="00D40B31" w:rsidP="00D40B31">
            <w:pPr>
              <w:pStyle w:val="T1"/>
              <w:suppressAutoHyphens/>
              <w:spacing w:after="120"/>
              <w:jc w:val="left"/>
              <w:rPr>
                <w:b w:val="0"/>
                <w:iCs/>
                <w:color w:val="000000"/>
                <w:sz w:val="16"/>
                <w:szCs w:val="16"/>
              </w:rPr>
            </w:pPr>
          </w:p>
          <w:p w14:paraId="72E280E0" w14:textId="77777777" w:rsidR="00D40B31" w:rsidRDefault="00D40B31" w:rsidP="00D40B31">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p>
          <w:p w14:paraId="76770D61" w14:textId="05C8DF29" w:rsidR="00D40B31" w:rsidRDefault="00D40B31" w:rsidP="00D40B31">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504933C1" w14:textId="77777777" w:rsidR="00D40B31" w:rsidRDefault="00D40B31" w:rsidP="00D40B31">
            <w:pPr>
              <w:pStyle w:val="T1"/>
              <w:suppressAutoHyphens/>
              <w:spacing w:after="120"/>
              <w:jc w:val="left"/>
              <w:rPr>
                <w:b w:val="0"/>
                <w:iCs/>
                <w:color w:val="000000"/>
                <w:sz w:val="16"/>
                <w:szCs w:val="16"/>
              </w:rPr>
            </w:pPr>
          </w:p>
          <w:p w14:paraId="04B29B60" w14:textId="23535426" w:rsidR="00D40B31" w:rsidRDefault="00D40B31" w:rsidP="00D40B31">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560EFA" w:rsidRPr="00955C14" w14:paraId="20A110F1" w14:textId="77777777" w:rsidTr="00FB5B8D">
        <w:trPr>
          <w:trHeight w:val="449"/>
        </w:trPr>
        <w:tc>
          <w:tcPr>
            <w:tcW w:w="587" w:type="dxa"/>
            <w:shd w:val="clear" w:color="auto" w:fill="auto"/>
          </w:tcPr>
          <w:p w14:paraId="236B1BA7" w14:textId="3CC0DE9E" w:rsidR="00560EFA" w:rsidRPr="00560EFA" w:rsidRDefault="00560EFA" w:rsidP="00560EFA">
            <w:pPr>
              <w:pStyle w:val="T1"/>
              <w:suppressAutoHyphens/>
              <w:spacing w:after="120"/>
              <w:rPr>
                <w:b w:val="0"/>
                <w:sz w:val="16"/>
              </w:rPr>
            </w:pPr>
            <w:r w:rsidRPr="00560EFA">
              <w:rPr>
                <w:b w:val="0"/>
                <w:sz w:val="16"/>
              </w:rPr>
              <w:t>5555</w:t>
            </w:r>
          </w:p>
        </w:tc>
        <w:tc>
          <w:tcPr>
            <w:tcW w:w="1034" w:type="dxa"/>
            <w:shd w:val="clear" w:color="auto" w:fill="auto"/>
          </w:tcPr>
          <w:p w14:paraId="5F1092E2" w14:textId="4E2930C2" w:rsidR="00560EFA" w:rsidRPr="00560EFA" w:rsidRDefault="00560EFA" w:rsidP="00560EFA">
            <w:pPr>
              <w:pStyle w:val="T1"/>
              <w:suppressAutoHyphens/>
              <w:spacing w:after="120"/>
              <w:rPr>
                <w:b w:val="0"/>
                <w:sz w:val="16"/>
              </w:rPr>
            </w:pPr>
            <w:r w:rsidRPr="00560EFA">
              <w:rPr>
                <w:b w:val="0"/>
                <w:sz w:val="16"/>
              </w:rPr>
              <w:t>JINYOUNG CHUN</w:t>
            </w:r>
          </w:p>
        </w:tc>
        <w:tc>
          <w:tcPr>
            <w:tcW w:w="976" w:type="dxa"/>
            <w:shd w:val="clear" w:color="auto" w:fill="auto"/>
          </w:tcPr>
          <w:p w14:paraId="19DFD14E" w14:textId="1D4068C2" w:rsidR="00560EFA" w:rsidRPr="00560EFA" w:rsidRDefault="00560EFA" w:rsidP="00560EFA">
            <w:pPr>
              <w:pStyle w:val="T1"/>
              <w:suppressAutoHyphens/>
              <w:spacing w:after="120"/>
              <w:rPr>
                <w:b w:val="0"/>
                <w:sz w:val="16"/>
              </w:rPr>
            </w:pPr>
            <w:r w:rsidRPr="00560EFA">
              <w:rPr>
                <w:b w:val="0"/>
                <w:sz w:val="16"/>
              </w:rPr>
              <w:t>35.2.1.2.2</w:t>
            </w:r>
          </w:p>
        </w:tc>
        <w:tc>
          <w:tcPr>
            <w:tcW w:w="635" w:type="dxa"/>
            <w:shd w:val="clear" w:color="auto" w:fill="auto"/>
          </w:tcPr>
          <w:p w14:paraId="3A6D51B6" w14:textId="4AFF8BA1" w:rsidR="00560EFA" w:rsidRPr="00560EFA" w:rsidRDefault="00560EFA" w:rsidP="00560EFA">
            <w:pPr>
              <w:pStyle w:val="T1"/>
              <w:suppressAutoHyphens/>
              <w:spacing w:after="120"/>
              <w:rPr>
                <w:b w:val="0"/>
                <w:sz w:val="16"/>
              </w:rPr>
            </w:pPr>
            <w:r w:rsidRPr="00560EFA">
              <w:rPr>
                <w:b w:val="0"/>
                <w:sz w:val="16"/>
              </w:rPr>
              <w:t>243.42</w:t>
            </w:r>
          </w:p>
        </w:tc>
        <w:tc>
          <w:tcPr>
            <w:tcW w:w="2509" w:type="dxa"/>
            <w:shd w:val="clear" w:color="auto" w:fill="auto"/>
          </w:tcPr>
          <w:p w14:paraId="0EE48BB0" w14:textId="489C7F52" w:rsidR="00560EFA" w:rsidRPr="00560EFA" w:rsidRDefault="00560EFA" w:rsidP="00560EFA">
            <w:pPr>
              <w:pStyle w:val="T1"/>
              <w:suppressAutoHyphens/>
              <w:spacing w:after="120"/>
              <w:jc w:val="left"/>
              <w:rPr>
                <w:b w:val="0"/>
                <w:sz w:val="16"/>
              </w:rPr>
            </w:pPr>
            <w:r w:rsidRPr="00560EFA">
              <w:rPr>
                <w:b w:val="0"/>
                <w:sz w:val="16"/>
              </w:rPr>
              <w:t>STA shall not transmit on any 20MHz subchannel that is punctured when an EHT STA transmits any non-HT duplicate PPDU. So please delete the lists of frames.</w:t>
            </w:r>
          </w:p>
        </w:tc>
        <w:tc>
          <w:tcPr>
            <w:tcW w:w="2179" w:type="dxa"/>
            <w:shd w:val="clear" w:color="auto" w:fill="auto"/>
          </w:tcPr>
          <w:p w14:paraId="70CF86DF" w14:textId="36CD52D8" w:rsidR="00560EFA" w:rsidRPr="00560EFA" w:rsidRDefault="00560EFA" w:rsidP="00560EFA">
            <w:pPr>
              <w:pStyle w:val="T1"/>
              <w:suppressAutoHyphens/>
              <w:spacing w:after="120"/>
              <w:jc w:val="left"/>
              <w:rPr>
                <w:b w:val="0"/>
                <w:sz w:val="16"/>
              </w:rPr>
            </w:pPr>
            <w:r w:rsidRPr="00560EFA">
              <w:rPr>
                <w:b w:val="0"/>
                <w:sz w:val="16"/>
              </w:rPr>
              <w:t>Modify the text as follow:</w:t>
            </w:r>
            <w:r w:rsidRPr="00560EFA">
              <w:rPr>
                <w:b w:val="0"/>
                <w:sz w:val="16"/>
              </w:rPr>
              <w:br/>
            </w:r>
            <w:r w:rsidRPr="00560EFA">
              <w:rPr>
                <w:b w:val="0"/>
                <w:sz w:val="16"/>
              </w:rPr>
              <w:br/>
              <w:t>When an EHT STA transmits an RTS, MU-RTS Trigger, or CTS frame in a non-HT duplicate PPDU, the STA shall not transmit on any 20 MHz subchannel that is punctured.</w:t>
            </w:r>
          </w:p>
        </w:tc>
        <w:tc>
          <w:tcPr>
            <w:tcW w:w="2790" w:type="dxa"/>
            <w:shd w:val="clear" w:color="auto" w:fill="auto"/>
          </w:tcPr>
          <w:p w14:paraId="3331EE6A" w14:textId="77777777" w:rsidR="00560EFA" w:rsidRDefault="00560EFA" w:rsidP="00560EFA">
            <w:pPr>
              <w:pStyle w:val="T1"/>
              <w:suppressAutoHyphens/>
              <w:spacing w:after="120"/>
              <w:jc w:val="left"/>
              <w:rPr>
                <w:b w:val="0"/>
                <w:iCs/>
                <w:color w:val="000000"/>
                <w:sz w:val="16"/>
                <w:szCs w:val="16"/>
              </w:rPr>
            </w:pPr>
            <w:r>
              <w:rPr>
                <w:b w:val="0"/>
                <w:iCs/>
                <w:color w:val="000000"/>
                <w:sz w:val="16"/>
                <w:szCs w:val="16"/>
              </w:rPr>
              <w:t>Revised</w:t>
            </w:r>
          </w:p>
          <w:p w14:paraId="55A4DCCF" w14:textId="77777777" w:rsidR="00560EFA" w:rsidRDefault="00560EFA" w:rsidP="00560EFA">
            <w:pPr>
              <w:pStyle w:val="T1"/>
              <w:suppressAutoHyphens/>
              <w:spacing w:after="120"/>
              <w:jc w:val="left"/>
              <w:rPr>
                <w:b w:val="0"/>
                <w:iCs/>
                <w:color w:val="000000"/>
                <w:sz w:val="16"/>
                <w:szCs w:val="16"/>
              </w:rPr>
            </w:pPr>
          </w:p>
          <w:p w14:paraId="19170C3A" w14:textId="77777777" w:rsidR="00560EFA" w:rsidRDefault="00560EFA" w:rsidP="00560EFA">
            <w:pPr>
              <w:pStyle w:val="T1"/>
              <w:suppressAutoHyphens/>
              <w:spacing w:after="120"/>
              <w:jc w:val="left"/>
              <w:rPr>
                <w:b w:val="0"/>
                <w:iCs/>
                <w:color w:val="000000"/>
                <w:sz w:val="16"/>
                <w:szCs w:val="16"/>
              </w:rPr>
            </w:pPr>
            <w:r>
              <w:rPr>
                <w:b w:val="0"/>
                <w:iCs/>
                <w:color w:val="000000"/>
                <w:sz w:val="16"/>
                <w:szCs w:val="16"/>
              </w:rPr>
              <w:t>Agree with the commenter in principle</w:t>
            </w:r>
          </w:p>
          <w:p w14:paraId="49CD6B5E" w14:textId="712C077A" w:rsidR="00560EFA" w:rsidRDefault="00560EFA" w:rsidP="00560EFA">
            <w:pPr>
              <w:pStyle w:val="T1"/>
              <w:suppressAutoHyphens/>
              <w:spacing w:after="120"/>
              <w:jc w:val="left"/>
              <w:rPr>
                <w:b w:val="0"/>
                <w:iCs/>
                <w:color w:val="000000"/>
                <w:sz w:val="16"/>
                <w:szCs w:val="16"/>
              </w:rPr>
            </w:pPr>
          </w:p>
          <w:p w14:paraId="4127CDAE" w14:textId="7557DD70" w:rsidR="00CF6E93" w:rsidRDefault="00CF6E93" w:rsidP="00CF6E93">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the following text: “</w:t>
            </w:r>
            <w:r w:rsidRPr="00CF6E93">
              <w:rPr>
                <w:b w:val="0"/>
                <w:iCs/>
                <w:color w:val="000000"/>
                <w:sz w:val="16"/>
                <w:szCs w:val="16"/>
              </w:rPr>
              <w:t>An EHT STA shall not transmit on any 20 MHz subchannel that is punctured  as  indicated  in  the  TXVECTOR  parameter</w:t>
            </w:r>
            <w:r>
              <w:rPr>
                <w:b w:val="0"/>
                <w:iCs/>
                <w:color w:val="000000"/>
                <w:sz w:val="16"/>
                <w:szCs w:val="16"/>
              </w:rPr>
              <w:t xml:space="preserve"> </w:t>
            </w:r>
            <w:r w:rsidRPr="00CF6E93">
              <w:rPr>
                <w:b w:val="0"/>
                <w:iCs/>
                <w:color w:val="000000"/>
                <w:sz w:val="16"/>
                <w:szCs w:val="16"/>
              </w:rPr>
              <w:t>INACTIVE_SUBCHANNELS</w:t>
            </w:r>
            <w:r>
              <w:rPr>
                <w:b w:val="0"/>
                <w:iCs/>
                <w:color w:val="000000"/>
                <w:sz w:val="16"/>
                <w:szCs w:val="16"/>
              </w:rPr>
              <w:t>”</w:t>
            </w:r>
          </w:p>
          <w:p w14:paraId="61756EE4" w14:textId="77777777" w:rsidR="00CF6E93" w:rsidRDefault="00CF6E93" w:rsidP="00560EFA">
            <w:pPr>
              <w:pStyle w:val="T1"/>
              <w:suppressAutoHyphens/>
              <w:spacing w:after="120"/>
              <w:jc w:val="left"/>
              <w:rPr>
                <w:b w:val="0"/>
                <w:iCs/>
                <w:color w:val="000000"/>
                <w:sz w:val="16"/>
                <w:szCs w:val="16"/>
              </w:rPr>
            </w:pPr>
          </w:p>
          <w:p w14:paraId="64761218" w14:textId="2D1FF550" w:rsidR="00560EFA" w:rsidRDefault="006D5F48" w:rsidP="00560EFA">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366B6B" w:rsidRPr="00955C14" w14:paraId="11F1B2C6" w14:textId="77777777" w:rsidTr="00FB5B8D">
        <w:trPr>
          <w:trHeight w:val="449"/>
        </w:trPr>
        <w:tc>
          <w:tcPr>
            <w:tcW w:w="587" w:type="dxa"/>
            <w:shd w:val="clear" w:color="auto" w:fill="auto"/>
          </w:tcPr>
          <w:p w14:paraId="43FB78DE" w14:textId="5DA6126A" w:rsidR="00366B6B" w:rsidRPr="00366B6B" w:rsidRDefault="00366B6B" w:rsidP="00366B6B">
            <w:pPr>
              <w:pStyle w:val="T1"/>
              <w:suppressAutoHyphens/>
              <w:spacing w:after="120"/>
              <w:rPr>
                <w:b w:val="0"/>
                <w:sz w:val="16"/>
              </w:rPr>
            </w:pPr>
            <w:r w:rsidRPr="00366B6B">
              <w:rPr>
                <w:b w:val="0"/>
                <w:sz w:val="16"/>
              </w:rPr>
              <w:t>6685</w:t>
            </w:r>
          </w:p>
        </w:tc>
        <w:tc>
          <w:tcPr>
            <w:tcW w:w="1034" w:type="dxa"/>
            <w:shd w:val="clear" w:color="auto" w:fill="auto"/>
          </w:tcPr>
          <w:p w14:paraId="2158C540" w14:textId="471D5CD3" w:rsidR="00366B6B" w:rsidRPr="00366B6B" w:rsidRDefault="00366B6B" w:rsidP="00366B6B">
            <w:pPr>
              <w:pStyle w:val="T1"/>
              <w:suppressAutoHyphens/>
              <w:spacing w:after="120"/>
              <w:rPr>
                <w:b w:val="0"/>
                <w:sz w:val="16"/>
              </w:rPr>
            </w:pPr>
            <w:r w:rsidRPr="00366B6B">
              <w:rPr>
                <w:b w:val="0"/>
                <w:sz w:val="16"/>
              </w:rPr>
              <w:t>Robert Stacey</w:t>
            </w:r>
          </w:p>
        </w:tc>
        <w:tc>
          <w:tcPr>
            <w:tcW w:w="976" w:type="dxa"/>
            <w:shd w:val="clear" w:color="auto" w:fill="auto"/>
          </w:tcPr>
          <w:p w14:paraId="6593F19A" w14:textId="4C7EEF35" w:rsidR="00366B6B" w:rsidRPr="00366B6B" w:rsidRDefault="00366B6B" w:rsidP="00366B6B">
            <w:pPr>
              <w:pStyle w:val="T1"/>
              <w:suppressAutoHyphens/>
              <w:spacing w:after="120"/>
              <w:rPr>
                <w:b w:val="0"/>
                <w:sz w:val="16"/>
              </w:rPr>
            </w:pPr>
            <w:r w:rsidRPr="00366B6B">
              <w:rPr>
                <w:b w:val="0"/>
                <w:sz w:val="16"/>
              </w:rPr>
              <w:t>35.2.1.2.2</w:t>
            </w:r>
          </w:p>
        </w:tc>
        <w:tc>
          <w:tcPr>
            <w:tcW w:w="635" w:type="dxa"/>
            <w:shd w:val="clear" w:color="auto" w:fill="auto"/>
          </w:tcPr>
          <w:p w14:paraId="77A89A7A" w14:textId="3CAB94F4" w:rsidR="00366B6B" w:rsidRPr="00366B6B" w:rsidRDefault="00366B6B" w:rsidP="00366B6B">
            <w:pPr>
              <w:pStyle w:val="T1"/>
              <w:suppressAutoHyphens/>
              <w:spacing w:after="120"/>
              <w:rPr>
                <w:b w:val="0"/>
                <w:sz w:val="16"/>
              </w:rPr>
            </w:pPr>
            <w:r w:rsidRPr="00366B6B">
              <w:rPr>
                <w:b w:val="0"/>
                <w:sz w:val="16"/>
              </w:rPr>
              <w:t>243.42</w:t>
            </w:r>
          </w:p>
        </w:tc>
        <w:tc>
          <w:tcPr>
            <w:tcW w:w="2509" w:type="dxa"/>
            <w:shd w:val="clear" w:color="auto" w:fill="auto"/>
          </w:tcPr>
          <w:p w14:paraId="1A3B2BFD" w14:textId="1D7E202C" w:rsidR="00366B6B" w:rsidRPr="00366B6B" w:rsidRDefault="00366B6B" w:rsidP="00366B6B">
            <w:pPr>
              <w:pStyle w:val="T1"/>
              <w:suppressAutoHyphens/>
              <w:spacing w:after="120"/>
              <w:jc w:val="left"/>
              <w:rPr>
                <w:b w:val="0"/>
                <w:sz w:val="16"/>
              </w:rPr>
            </w:pPr>
            <w:r w:rsidRPr="00366B6B">
              <w:rPr>
                <w:b w:val="0"/>
                <w:sz w:val="16"/>
              </w:rPr>
              <w:t xml:space="preserve">Is it the channel, </w:t>
            </w:r>
            <w:r w:rsidRPr="00336282">
              <w:rPr>
                <w:bCs/>
                <w:sz w:val="16"/>
              </w:rPr>
              <w:t>subchannel</w:t>
            </w:r>
            <w:r w:rsidRPr="00366B6B">
              <w:rPr>
                <w:b w:val="0"/>
                <w:sz w:val="16"/>
              </w:rPr>
              <w:t xml:space="preserve"> or PPDU that is punctured? A channel might be punctured on a particular subchannel. A PPDU might be punctured on a particular subchannel. But the subchannel itself is not punctured as implied by "20 MHz subchannel that is punctured".</w:t>
            </w:r>
            <w:r w:rsidRPr="00366B6B">
              <w:rPr>
                <w:b w:val="0"/>
                <w:sz w:val="16"/>
              </w:rPr>
              <w:br/>
            </w:r>
            <w:r w:rsidRPr="00366B6B">
              <w:rPr>
                <w:b w:val="0"/>
                <w:sz w:val="16"/>
              </w:rPr>
              <w:br/>
              <w:t>In any case, puncturing is a PHY operation and should be defined in the PHY spec. The MAC spec needs rules on setting INACTIVE_SUBCHANNELS and the PHY needs rules on how to transmit a PPDU based on the INACTIVE_SUBCHANNELS setting.</w:t>
            </w:r>
            <w:r w:rsidRPr="00366B6B">
              <w:rPr>
                <w:b w:val="0"/>
                <w:sz w:val="16"/>
              </w:rPr>
              <w:br/>
            </w:r>
            <w:r w:rsidRPr="00366B6B">
              <w:rPr>
                <w:b w:val="0"/>
                <w:sz w:val="16"/>
              </w:rPr>
              <w:br/>
              <w:t>An appropriate MAC rule might be something like "If the AP says that the operating channel is punctured the the non-AP STA shall not transmit a PPDU with the INACTIVE_SUBCHANNELS without a 0 in the appropriate place" (I.e. MAC behavior).</w:t>
            </w:r>
          </w:p>
        </w:tc>
        <w:tc>
          <w:tcPr>
            <w:tcW w:w="2179" w:type="dxa"/>
            <w:shd w:val="clear" w:color="auto" w:fill="auto"/>
          </w:tcPr>
          <w:p w14:paraId="6B135183" w14:textId="0AA4EF0F" w:rsidR="00366B6B" w:rsidRPr="00366B6B" w:rsidRDefault="00366B6B" w:rsidP="00366B6B">
            <w:pPr>
              <w:pStyle w:val="T1"/>
              <w:suppressAutoHyphens/>
              <w:spacing w:after="120"/>
              <w:jc w:val="left"/>
              <w:rPr>
                <w:b w:val="0"/>
                <w:sz w:val="16"/>
              </w:rPr>
            </w:pPr>
            <w:r w:rsidRPr="00366B6B">
              <w:rPr>
                <w:b w:val="0"/>
                <w:sz w:val="16"/>
              </w:rPr>
              <w:t xml:space="preserve">Rewrite this subclause so that it provides </w:t>
            </w:r>
            <w:r w:rsidRPr="00680E2F">
              <w:rPr>
                <w:bCs/>
                <w:sz w:val="16"/>
              </w:rPr>
              <w:t>rules for the setting of INACTIVE_SUBCHANNELS</w:t>
            </w:r>
            <w:r w:rsidRPr="00366B6B">
              <w:rPr>
                <w:b w:val="0"/>
                <w:sz w:val="16"/>
              </w:rPr>
              <w:t xml:space="preserve">. Ensure that the </w:t>
            </w:r>
            <w:r w:rsidRPr="00680E2F">
              <w:rPr>
                <w:bCs/>
                <w:sz w:val="16"/>
              </w:rPr>
              <w:t>PHY spec has rules for transmitting</w:t>
            </w:r>
            <w:r w:rsidRPr="00366B6B">
              <w:rPr>
                <w:b w:val="0"/>
                <w:sz w:val="16"/>
              </w:rPr>
              <w:t xml:space="preserve"> a PPDU based on the INACTIVE_SUBCHANNELS setting.</w:t>
            </w:r>
          </w:p>
        </w:tc>
        <w:tc>
          <w:tcPr>
            <w:tcW w:w="2790" w:type="dxa"/>
            <w:shd w:val="clear" w:color="auto" w:fill="auto"/>
          </w:tcPr>
          <w:p w14:paraId="1B61AE95" w14:textId="77777777" w:rsidR="00366B6B" w:rsidRDefault="00366B6B" w:rsidP="00366B6B">
            <w:pPr>
              <w:pStyle w:val="T1"/>
              <w:suppressAutoHyphens/>
              <w:spacing w:after="120"/>
              <w:jc w:val="left"/>
              <w:rPr>
                <w:b w:val="0"/>
                <w:iCs/>
                <w:color w:val="000000"/>
                <w:sz w:val="16"/>
                <w:szCs w:val="16"/>
              </w:rPr>
            </w:pPr>
            <w:r>
              <w:rPr>
                <w:b w:val="0"/>
                <w:iCs/>
                <w:color w:val="000000"/>
                <w:sz w:val="16"/>
                <w:szCs w:val="16"/>
              </w:rPr>
              <w:t>Revised</w:t>
            </w:r>
          </w:p>
          <w:p w14:paraId="1A0F17DC" w14:textId="77777777" w:rsidR="00366B6B" w:rsidRDefault="00366B6B" w:rsidP="00366B6B">
            <w:pPr>
              <w:pStyle w:val="T1"/>
              <w:suppressAutoHyphens/>
              <w:spacing w:after="120"/>
              <w:jc w:val="left"/>
              <w:rPr>
                <w:b w:val="0"/>
                <w:iCs/>
                <w:color w:val="000000"/>
                <w:sz w:val="16"/>
                <w:szCs w:val="16"/>
              </w:rPr>
            </w:pPr>
          </w:p>
          <w:p w14:paraId="06A6D4AF" w14:textId="77777777" w:rsidR="00366B6B" w:rsidRDefault="00366B6B" w:rsidP="00366B6B">
            <w:pPr>
              <w:pStyle w:val="T1"/>
              <w:suppressAutoHyphens/>
              <w:spacing w:after="120"/>
              <w:jc w:val="left"/>
              <w:rPr>
                <w:b w:val="0"/>
                <w:iCs/>
                <w:color w:val="000000"/>
                <w:sz w:val="16"/>
                <w:szCs w:val="16"/>
              </w:rPr>
            </w:pPr>
            <w:r>
              <w:rPr>
                <w:b w:val="0"/>
                <w:iCs/>
                <w:color w:val="000000"/>
                <w:sz w:val="16"/>
                <w:szCs w:val="16"/>
              </w:rPr>
              <w:t>Agree with the commenter in principle</w:t>
            </w:r>
          </w:p>
          <w:p w14:paraId="50D29B05" w14:textId="54E3BD15" w:rsidR="00366B6B" w:rsidRDefault="00366B6B" w:rsidP="00366B6B">
            <w:pPr>
              <w:pStyle w:val="T1"/>
              <w:suppressAutoHyphens/>
              <w:spacing w:after="120"/>
              <w:jc w:val="left"/>
              <w:rPr>
                <w:b w:val="0"/>
                <w:iCs/>
                <w:color w:val="000000"/>
                <w:sz w:val="16"/>
                <w:szCs w:val="16"/>
              </w:rPr>
            </w:pPr>
          </w:p>
          <w:p w14:paraId="3FD9B668" w14:textId="45011C20" w:rsidR="00FB7B12" w:rsidRDefault="00A726DF" w:rsidP="00366B6B">
            <w:pPr>
              <w:pStyle w:val="T1"/>
              <w:suppressAutoHyphens/>
              <w:spacing w:after="120"/>
              <w:jc w:val="left"/>
              <w:rPr>
                <w:b w:val="0"/>
                <w:iCs/>
                <w:color w:val="000000"/>
                <w:sz w:val="16"/>
                <w:szCs w:val="16"/>
              </w:rPr>
            </w:pPr>
            <w:r>
              <w:rPr>
                <w:b w:val="0"/>
                <w:iCs/>
                <w:color w:val="000000"/>
                <w:sz w:val="16"/>
                <w:szCs w:val="16"/>
              </w:rPr>
              <w:t>D1.3</w:t>
            </w:r>
            <w:r w:rsidR="009B3810">
              <w:rPr>
                <w:b w:val="0"/>
                <w:iCs/>
                <w:color w:val="000000"/>
                <w:sz w:val="16"/>
                <w:szCs w:val="16"/>
              </w:rPr>
              <w:t xml:space="preserve"> has provided clarification</w:t>
            </w:r>
            <w:r w:rsidR="00A230B0">
              <w:rPr>
                <w:b w:val="0"/>
                <w:iCs/>
                <w:color w:val="000000"/>
                <w:sz w:val="16"/>
                <w:szCs w:val="16"/>
              </w:rPr>
              <w:t xml:space="preserve"> </w:t>
            </w:r>
            <w:r w:rsidR="00924FA5" w:rsidRPr="00FB7B12">
              <w:rPr>
                <w:b w:val="0"/>
                <w:iCs/>
                <w:color w:val="000000"/>
                <w:sz w:val="16"/>
                <w:szCs w:val="16"/>
              </w:rPr>
              <w:t>in 35.2.1.2</w:t>
            </w:r>
            <w:r w:rsidR="00924FA5">
              <w:rPr>
                <w:b w:val="0"/>
                <w:iCs/>
                <w:color w:val="000000"/>
                <w:sz w:val="16"/>
                <w:szCs w:val="16"/>
              </w:rPr>
              <w:t xml:space="preserve"> to address</w:t>
            </w:r>
            <w:r w:rsidR="00A230B0">
              <w:rPr>
                <w:b w:val="0"/>
                <w:iCs/>
                <w:color w:val="000000"/>
                <w:sz w:val="16"/>
                <w:szCs w:val="16"/>
              </w:rPr>
              <w:t xml:space="preserve"> th</w:t>
            </w:r>
            <w:r w:rsidR="00924FA5">
              <w:rPr>
                <w:b w:val="0"/>
                <w:iCs/>
                <w:color w:val="000000"/>
                <w:sz w:val="16"/>
                <w:szCs w:val="16"/>
              </w:rPr>
              <w:t>is comment</w:t>
            </w:r>
            <w:r w:rsidR="00E41A2A">
              <w:rPr>
                <w:b w:val="0"/>
                <w:iCs/>
                <w:color w:val="000000"/>
                <w:sz w:val="16"/>
                <w:szCs w:val="16"/>
              </w:rPr>
              <w:t xml:space="preserve">. </w:t>
            </w:r>
            <w:r w:rsidR="00E1426D">
              <w:rPr>
                <w:b w:val="0"/>
                <w:iCs/>
                <w:color w:val="000000"/>
                <w:sz w:val="16"/>
                <w:szCs w:val="16"/>
              </w:rPr>
              <w:t>It is the subchannel that gets puncture</w:t>
            </w:r>
            <w:r w:rsidR="00F81EB2">
              <w:rPr>
                <w:b w:val="0"/>
                <w:iCs/>
                <w:color w:val="000000"/>
                <w:sz w:val="16"/>
                <w:szCs w:val="16"/>
              </w:rPr>
              <w:t>d</w:t>
            </w:r>
            <w:r w:rsidR="00777210">
              <w:rPr>
                <w:b w:val="0"/>
                <w:iCs/>
                <w:color w:val="000000"/>
                <w:sz w:val="16"/>
                <w:szCs w:val="16"/>
              </w:rPr>
              <w:t xml:space="preserve">, which </w:t>
            </w:r>
            <w:r w:rsidR="00945202">
              <w:rPr>
                <w:b w:val="0"/>
                <w:iCs/>
                <w:color w:val="000000"/>
                <w:sz w:val="16"/>
                <w:szCs w:val="16"/>
              </w:rPr>
              <w:t>is similar to</w:t>
            </w:r>
            <w:r w:rsidR="00FB7B12" w:rsidRPr="00FB7B12">
              <w:rPr>
                <w:b w:val="0"/>
                <w:iCs/>
                <w:color w:val="000000"/>
                <w:sz w:val="16"/>
                <w:szCs w:val="16"/>
              </w:rPr>
              <w:t xml:space="preserve"> the baseline text in</w:t>
            </w:r>
            <w:r w:rsidR="00777210">
              <w:rPr>
                <w:b w:val="0"/>
                <w:iCs/>
                <w:color w:val="000000"/>
                <w:sz w:val="16"/>
                <w:szCs w:val="16"/>
              </w:rPr>
              <w:t xml:space="preserve"> 11ax</w:t>
            </w:r>
            <w:r w:rsidR="00924FA5">
              <w:rPr>
                <w:b w:val="0"/>
                <w:iCs/>
                <w:color w:val="000000"/>
                <w:sz w:val="16"/>
                <w:szCs w:val="16"/>
              </w:rPr>
              <w:t xml:space="preserve"> (</w:t>
            </w:r>
            <w:r w:rsidR="005F6375">
              <w:rPr>
                <w:b w:val="0"/>
                <w:iCs/>
                <w:color w:val="000000"/>
                <w:sz w:val="16"/>
                <w:szCs w:val="16"/>
              </w:rPr>
              <w:t>e</w:t>
            </w:r>
            <w:r w:rsidR="00FB7B12" w:rsidRPr="00FB7B12">
              <w:rPr>
                <w:b w:val="0"/>
                <w:iCs/>
                <w:color w:val="000000"/>
                <w:sz w:val="16"/>
                <w:szCs w:val="16"/>
              </w:rPr>
              <w:t>.g., "B0 indicates support for the reception of an 80 MHz preamble where the only punctured subchannel is the secondary 20 MHz channel"</w:t>
            </w:r>
            <w:r w:rsidR="005F6375">
              <w:rPr>
                <w:b w:val="0"/>
                <w:iCs/>
                <w:color w:val="000000"/>
                <w:sz w:val="16"/>
                <w:szCs w:val="16"/>
              </w:rPr>
              <w:t>)</w:t>
            </w:r>
            <w:r w:rsidR="00456FB2">
              <w:rPr>
                <w:b w:val="0"/>
                <w:iCs/>
                <w:color w:val="000000"/>
                <w:sz w:val="16"/>
                <w:szCs w:val="16"/>
              </w:rPr>
              <w:t>.</w:t>
            </w:r>
          </w:p>
          <w:p w14:paraId="235E3EA8" w14:textId="71967989" w:rsidR="00456FB2" w:rsidRDefault="00456FB2" w:rsidP="00366B6B">
            <w:pPr>
              <w:pStyle w:val="T1"/>
              <w:suppressAutoHyphens/>
              <w:spacing w:after="120"/>
              <w:jc w:val="left"/>
              <w:rPr>
                <w:b w:val="0"/>
                <w:iCs/>
                <w:color w:val="000000"/>
                <w:sz w:val="16"/>
                <w:szCs w:val="16"/>
              </w:rPr>
            </w:pPr>
          </w:p>
          <w:p w14:paraId="34C17A0D" w14:textId="728DB407" w:rsidR="00456FB2" w:rsidRDefault="000D2DAB" w:rsidP="00366B6B">
            <w:pPr>
              <w:pStyle w:val="T1"/>
              <w:suppressAutoHyphens/>
              <w:spacing w:after="120"/>
              <w:jc w:val="left"/>
              <w:rPr>
                <w:b w:val="0"/>
                <w:iCs/>
                <w:color w:val="000000"/>
                <w:sz w:val="16"/>
                <w:szCs w:val="16"/>
              </w:rPr>
            </w:pPr>
            <w:r>
              <w:rPr>
                <w:b w:val="0"/>
                <w:iCs/>
                <w:color w:val="000000"/>
                <w:sz w:val="16"/>
                <w:szCs w:val="16"/>
              </w:rPr>
              <w:t xml:space="preserve">As suggested, clause </w:t>
            </w:r>
            <w:r w:rsidRPr="000D2DAB">
              <w:rPr>
                <w:b w:val="0"/>
                <w:iCs/>
                <w:color w:val="000000"/>
                <w:sz w:val="16"/>
                <w:szCs w:val="16"/>
              </w:rPr>
              <w:t xml:space="preserve">35.13.2 </w:t>
            </w:r>
            <w:r>
              <w:rPr>
                <w:b w:val="0"/>
                <w:iCs/>
                <w:color w:val="000000"/>
                <w:sz w:val="16"/>
                <w:szCs w:val="16"/>
              </w:rPr>
              <w:t>(</w:t>
            </w:r>
            <w:r w:rsidRPr="000D2DAB">
              <w:rPr>
                <w:b w:val="0"/>
                <w:iCs/>
                <w:color w:val="000000"/>
                <w:sz w:val="16"/>
                <w:szCs w:val="16"/>
              </w:rPr>
              <w:t>Preamble puncturing operation</w:t>
            </w:r>
            <w:r>
              <w:rPr>
                <w:b w:val="0"/>
                <w:iCs/>
                <w:color w:val="000000"/>
                <w:sz w:val="16"/>
                <w:szCs w:val="16"/>
              </w:rPr>
              <w:t xml:space="preserve">) in </w:t>
            </w:r>
            <w:r w:rsidR="00A726DF">
              <w:rPr>
                <w:b w:val="0"/>
                <w:iCs/>
                <w:color w:val="000000"/>
                <w:sz w:val="16"/>
                <w:szCs w:val="16"/>
              </w:rPr>
              <w:t>D1.3</w:t>
            </w:r>
            <w:r>
              <w:rPr>
                <w:b w:val="0"/>
                <w:iCs/>
                <w:color w:val="000000"/>
                <w:sz w:val="16"/>
                <w:szCs w:val="16"/>
              </w:rPr>
              <w:t xml:space="preserve"> has provided rules </w:t>
            </w:r>
            <w:r w:rsidRPr="00366B6B">
              <w:rPr>
                <w:b w:val="0"/>
                <w:sz w:val="16"/>
              </w:rPr>
              <w:t>for the setting of INACTIVE_SUBCHANNELS</w:t>
            </w:r>
            <w:r w:rsidR="007A7D23">
              <w:rPr>
                <w:b w:val="0"/>
                <w:sz w:val="16"/>
              </w:rPr>
              <w:t xml:space="preserve"> and </w:t>
            </w:r>
            <w:r w:rsidR="007A7D23" w:rsidRPr="007A7D23">
              <w:rPr>
                <w:b w:val="0"/>
                <w:sz w:val="16"/>
              </w:rPr>
              <w:t>Table 36-1</w:t>
            </w:r>
            <w:r w:rsidR="00AE0AEB">
              <w:rPr>
                <w:b w:val="0"/>
                <w:sz w:val="16"/>
              </w:rPr>
              <w:t xml:space="preserve"> has added </w:t>
            </w:r>
            <w:r w:rsidR="00AE0AEB" w:rsidRPr="00366B6B">
              <w:rPr>
                <w:b w:val="0"/>
                <w:sz w:val="16"/>
              </w:rPr>
              <w:t>rules for transmitting a PPDU based on the INACTIVE_SUBCHANNELS setting</w:t>
            </w:r>
          </w:p>
          <w:p w14:paraId="35A6A3B9" w14:textId="77777777" w:rsidR="00FB7B12" w:rsidRDefault="00FB7B12" w:rsidP="00366B6B">
            <w:pPr>
              <w:pStyle w:val="T1"/>
              <w:suppressAutoHyphens/>
              <w:spacing w:after="120"/>
              <w:jc w:val="left"/>
              <w:rPr>
                <w:b w:val="0"/>
                <w:iCs/>
                <w:color w:val="000000"/>
                <w:sz w:val="16"/>
                <w:szCs w:val="16"/>
              </w:rPr>
            </w:pPr>
          </w:p>
          <w:p w14:paraId="5F2B0F2A" w14:textId="66F68DDB" w:rsidR="00366B6B" w:rsidRDefault="00FC1D92" w:rsidP="00366B6B">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A6701C" w:rsidRPr="00955C14" w14:paraId="6FBAFF3D" w14:textId="77777777" w:rsidTr="00FB5B8D">
        <w:trPr>
          <w:trHeight w:val="449"/>
        </w:trPr>
        <w:tc>
          <w:tcPr>
            <w:tcW w:w="587" w:type="dxa"/>
            <w:shd w:val="clear" w:color="auto" w:fill="auto"/>
          </w:tcPr>
          <w:p w14:paraId="5C720CDA" w14:textId="38C08A24" w:rsidR="00A6701C" w:rsidRPr="00A6701C" w:rsidRDefault="00A6701C" w:rsidP="00A6701C">
            <w:pPr>
              <w:pStyle w:val="T1"/>
              <w:suppressAutoHyphens/>
              <w:spacing w:after="120"/>
              <w:rPr>
                <w:b w:val="0"/>
                <w:sz w:val="16"/>
              </w:rPr>
            </w:pPr>
            <w:r w:rsidRPr="00A6701C">
              <w:rPr>
                <w:b w:val="0"/>
                <w:sz w:val="16"/>
              </w:rPr>
              <w:t>5556</w:t>
            </w:r>
          </w:p>
        </w:tc>
        <w:tc>
          <w:tcPr>
            <w:tcW w:w="1034" w:type="dxa"/>
            <w:shd w:val="clear" w:color="auto" w:fill="auto"/>
          </w:tcPr>
          <w:p w14:paraId="1E63EA54" w14:textId="4D805CB8" w:rsidR="00A6701C" w:rsidRPr="00A6701C" w:rsidRDefault="00A6701C" w:rsidP="00A6701C">
            <w:pPr>
              <w:pStyle w:val="T1"/>
              <w:suppressAutoHyphens/>
              <w:spacing w:after="120"/>
              <w:rPr>
                <w:b w:val="0"/>
                <w:sz w:val="16"/>
              </w:rPr>
            </w:pPr>
            <w:r w:rsidRPr="00A6701C">
              <w:rPr>
                <w:b w:val="0"/>
                <w:sz w:val="16"/>
              </w:rPr>
              <w:t>JINYOUNG CHUN</w:t>
            </w:r>
          </w:p>
        </w:tc>
        <w:tc>
          <w:tcPr>
            <w:tcW w:w="976" w:type="dxa"/>
            <w:shd w:val="clear" w:color="auto" w:fill="auto"/>
          </w:tcPr>
          <w:p w14:paraId="7A2157E7" w14:textId="5071F049" w:rsidR="00A6701C" w:rsidRPr="00A6701C" w:rsidRDefault="00A6701C" w:rsidP="00A6701C">
            <w:pPr>
              <w:pStyle w:val="T1"/>
              <w:suppressAutoHyphens/>
              <w:spacing w:after="120"/>
              <w:rPr>
                <w:b w:val="0"/>
                <w:sz w:val="16"/>
              </w:rPr>
            </w:pPr>
            <w:r w:rsidRPr="00A6701C">
              <w:rPr>
                <w:b w:val="0"/>
                <w:sz w:val="16"/>
              </w:rPr>
              <w:t>35.2.1.2.2</w:t>
            </w:r>
          </w:p>
        </w:tc>
        <w:tc>
          <w:tcPr>
            <w:tcW w:w="635" w:type="dxa"/>
            <w:shd w:val="clear" w:color="auto" w:fill="auto"/>
          </w:tcPr>
          <w:p w14:paraId="6C362C61" w14:textId="3E1BFA82" w:rsidR="00A6701C" w:rsidRPr="00A6701C" w:rsidRDefault="00A6701C" w:rsidP="00A6701C">
            <w:pPr>
              <w:pStyle w:val="T1"/>
              <w:suppressAutoHyphens/>
              <w:spacing w:after="120"/>
              <w:rPr>
                <w:b w:val="0"/>
                <w:sz w:val="16"/>
              </w:rPr>
            </w:pPr>
            <w:r w:rsidRPr="00A6701C">
              <w:rPr>
                <w:b w:val="0"/>
                <w:sz w:val="16"/>
              </w:rPr>
              <w:t>243.46</w:t>
            </w:r>
          </w:p>
        </w:tc>
        <w:tc>
          <w:tcPr>
            <w:tcW w:w="2509" w:type="dxa"/>
            <w:shd w:val="clear" w:color="auto" w:fill="auto"/>
          </w:tcPr>
          <w:p w14:paraId="755181FE" w14:textId="52662CD6" w:rsidR="00A6701C" w:rsidRPr="00A6701C" w:rsidRDefault="00A6701C" w:rsidP="00A6701C">
            <w:pPr>
              <w:pStyle w:val="T1"/>
              <w:suppressAutoHyphens/>
              <w:spacing w:after="120"/>
              <w:jc w:val="left"/>
              <w:rPr>
                <w:b w:val="0"/>
                <w:sz w:val="16"/>
              </w:rPr>
            </w:pPr>
            <w:r w:rsidRPr="00A6701C">
              <w:rPr>
                <w:b w:val="0"/>
                <w:sz w:val="16"/>
              </w:rPr>
              <w:t xml:space="preserve">Why is the indication applied to only RTS, MU-RTS Trigger or CTS frame? Let's apply the indication to </w:t>
            </w:r>
            <w:r w:rsidRPr="00E33DB4">
              <w:rPr>
                <w:bCs/>
                <w:sz w:val="16"/>
              </w:rPr>
              <w:t>all non-HT duplicate PPDUs</w:t>
            </w:r>
            <w:r w:rsidRPr="00A6701C">
              <w:rPr>
                <w:b w:val="0"/>
                <w:sz w:val="16"/>
              </w:rPr>
              <w:t>.</w:t>
            </w:r>
          </w:p>
        </w:tc>
        <w:tc>
          <w:tcPr>
            <w:tcW w:w="2179" w:type="dxa"/>
            <w:shd w:val="clear" w:color="auto" w:fill="auto"/>
          </w:tcPr>
          <w:p w14:paraId="52F4D7BF" w14:textId="34D2DEE4" w:rsidR="00A6701C" w:rsidRPr="00A6701C" w:rsidRDefault="00A6701C" w:rsidP="00A6701C">
            <w:pPr>
              <w:pStyle w:val="T1"/>
              <w:suppressAutoHyphens/>
              <w:spacing w:after="120"/>
              <w:jc w:val="left"/>
              <w:rPr>
                <w:b w:val="0"/>
                <w:sz w:val="16"/>
              </w:rPr>
            </w:pPr>
            <w:r w:rsidRPr="00A6701C">
              <w:rPr>
                <w:b w:val="0"/>
                <w:sz w:val="16"/>
              </w:rPr>
              <w:t>Modify the text as follow:</w:t>
            </w:r>
            <w:r w:rsidRPr="00A6701C">
              <w:rPr>
                <w:b w:val="0"/>
                <w:sz w:val="16"/>
              </w:rPr>
              <w:br/>
            </w:r>
            <w:r w:rsidRPr="00A6701C">
              <w:rPr>
                <w:b w:val="0"/>
                <w:sz w:val="16"/>
              </w:rPr>
              <w:br/>
              <w:t>The indication of which subchannels are punctured in an RTS, MU-RTS Trigger, or CTS frame that is carried in a non-HT duplicate PPDU is conveyed from the MAC to the PHY through the TXVECTOR parameter INACTIVE_SUBCHANNELS (see Table 36-1 (TXVECTOR and RXVECTOR parameters)).</w:t>
            </w:r>
            <w:r w:rsidRPr="00A6701C">
              <w:rPr>
                <w:b w:val="0"/>
                <w:sz w:val="16"/>
              </w:rPr>
              <w:br/>
              <w:t xml:space="preserve">The parameter INACTIVE_SUBCHANNELS may be present in the </w:t>
            </w:r>
            <w:r w:rsidRPr="00A6701C">
              <w:rPr>
                <w:b w:val="0"/>
                <w:sz w:val="16"/>
              </w:rPr>
              <w:lastRenderedPageBreak/>
              <w:t>TXVECTOR of a non-HT duplicate PPDU that carries an RTS, MU-RTS Trigger, or CTS frame.</w:t>
            </w:r>
          </w:p>
        </w:tc>
        <w:tc>
          <w:tcPr>
            <w:tcW w:w="2790" w:type="dxa"/>
            <w:shd w:val="clear" w:color="auto" w:fill="auto"/>
          </w:tcPr>
          <w:p w14:paraId="2F4D304F" w14:textId="6F2B489D" w:rsidR="0042584D" w:rsidRDefault="0042584D" w:rsidP="0042584D">
            <w:pPr>
              <w:pStyle w:val="T1"/>
              <w:suppressAutoHyphens/>
              <w:spacing w:after="120"/>
              <w:jc w:val="left"/>
              <w:rPr>
                <w:b w:val="0"/>
                <w:iCs/>
                <w:color w:val="000000"/>
                <w:sz w:val="16"/>
                <w:szCs w:val="16"/>
              </w:rPr>
            </w:pPr>
            <w:r>
              <w:rPr>
                <w:b w:val="0"/>
                <w:iCs/>
                <w:color w:val="000000"/>
                <w:sz w:val="16"/>
                <w:szCs w:val="16"/>
              </w:rPr>
              <w:lastRenderedPageBreak/>
              <w:t>Revised</w:t>
            </w:r>
          </w:p>
          <w:p w14:paraId="6A8DA4AC" w14:textId="77777777" w:rsidR="0042584D" w:rsidRDefault="0042584D" w:rsidP="0042584D">
            <w:pPr>
              <w:pStyle w:val="T1"/>
              <w:suppressAutoHyphens/>
              <w:spacing w:after="120"/>
              <w:jc w:val="left"/>
              <w:rPr>
                <w:b w:val="0"/>
                <w:iCs/>
                <w:color w:val="000000"/>
                <w:sz w:val="16"/>
                <w:szCs w:val="16"/>
              </w:rPr>
            </w:pPr>
          </w:p>
          <w:p w14:paraId="190FDECC" w14:textId="3A497653" w:rsidR="0042584D" w:rsidRDefault="0042584D" w:rsidP="0042584D">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p>
          <w:p w14:paraId="10E2F7A7" w14:textId="60BEFAB8" w:rsidR="0042584D" w:rsidRDefault="0042584D" w:rsidP="0042584D">
            <w:pPr>
              <w:pStyle w:val="T1"/>
              <w:suppressAutoHyphens/>
              <w:spacing w:after="120"/>
              <w:jc w:val="left"/>
              <w:rPr>
                <w:b w:val="0"/>
                <w:iCs/>
                <w:color w:val="000000"/>
                <w:sz w:val="16"/>
                <w:szCs w:val="16"/>
              </w:rPr>
            </w:pPr>
            <w:r>
              <w:rPr>
                <w:b w:val="0"/>
                <w:iCs/>
                <w:color w:val="000000"/>
                <w:sz w:val="16"/>
                <w:szCs w:val="16"/>
              </w:rPr>
              <w:t xml:space="preserve">This has already been addressed in </w:t>
            </w:r>
            <w:r w:rsidR="00A726DF">
              <w:rPr>
                <w:b w:val="0"/>
                <w:iCs/>
                <w:color w:val="000000"/>
                <w:sz w:val="16"/>
                <w:szCs w:val="16"/>
              </w:rPr>
              <w:t>D1.3</w:t>
            </w:r>
            <w:r>
              <w:rPr>
                <w:b w:val="0"/>
                <w:iCs/>
                <w:color w:val="000000"/>
                <w:sz w:val="16"/>
                <w:szCs w:val="16"/>
              </w:rPr>
              <w:t>, which has generalized the rule and allowed puncturing for any non-HT duplicate PPDU or EHT PPDU.</w:t>
            </w:r>
          </w:p>
          <w:p w14:paraId="6E437657" w14:textId="77777777" w:rsidR="0042584D" w:rsidRDefault="0042584D" w:rsidP="0042584D">
            <w:pPr>
              <w:pStyle w:val="T1"/>
              <w:suppressAutoHyphens/>
              <w:spacing w:after="120"/>
              <w:jc w:val="left"/>
              <w:rPr>
                <w:b w:val="0"/>
                <w:iCs/>
                <w:color w:val="000000"/>
                <w:sz w:val="16"/>
                <w:szCs w:val="16"/>
              </w:rPr>
            </w:pPr>
          </w:p>
          <w:p w14:paraId="16059893" w14:textId="2D1FDC0C" w:rsidR="00A6701C" w:rsidRDefault="0042584D" w:rsidP="0042584D">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F16480" w:rsidRPr="00955C14" w14:paraId="5DEE67A7" w14:textId="77777777" w:rsidTr="00FB5B8D">
        <w:trPr>
          <w:trHeight w:val="449"/>
        </w:trPr>
        <w:tc>
          <w:tcPr>
            <w:tcW w:w="587" w:type="dxa"/>
            <w:shd w:val="clear" w:color="auto" w:fill="auto"/>
          </w:tcPr>
          <w:p w14:paraId="7474447D" w14:textId="51E682A0" w:rsidR="00F16480" w:rsidRPr="00F16480" w:rsidRDefault="00F16480" w:rsidP="00F16480">
            <w:pPr>
              <w:pStyle w:val="T1"/>
              <w:suppressAutoHyphens/>
              <w:spacing w:after="120"/>
              <w:rPr>
                <w:b w:val="0"/>
                <w:sz w:val="16"/>
              </w:rPr>
            </w:pPr>
            <w:r w:rsidRPr="00F16480">
              <w:rPr>
                <w:b w:val="0"/>
                <w:sz w:val="16"/>
              </w:rPr>
              <w:t>7910</w:t>
            </w:r>
          </w:p>
        </w:tc>
        <w:tc>
          <w:tcPr>
            <w:tcW w:w="1034" w:type="dxa"/>
            <w:shd w:val="clear" w:color="auto" w:fill="auto"/>
          </w:tcPr>
          <w:p w14:paraId="2B747861" w14:textId="132E2771" w:rsidR="00F16480" w:rsidRPr="00F16480" w:rsidRDefault="00F16480" w:rsidP="00F16480">
            <w:pPr>
              <w:pStyle w:val="T1"/>
              <w:suppressAutoHyphens/>
              <w:spacing w:after="120"/>
              <w:rPr>
                <w:b w:val="0"/>
                <w:sz w:val="16"/>
              </w:rPr>
            </w:pPr>
            <w:r w:rsidRPr="00F16480">
              <w:rPr>
                <w:b w:val="0"/>
                <w:sz w:val="16"/>
              </w:rPr>
              <w:t>Youhan Kim</w:t>
            </w:r>
          </w:p>
        </w:tc>
        <w:tc>
          <w:tcPr>
            <w:tcW w:w="976" w:type="dxa"/>
            <w:shd w:val="clear" w:color="auto" w:fill="auto"/>
          </w:tcPr>
          <w:p w14:paraId="2E3AFC94" w14:textId="6CABE26E" w:rsidR="00F16480" w:rsidRPr="00F16480" w:rsidRDefault="00F16480" w:rsidP="00F16480">
            <w:pPr>
              <w:pStyle w:val="T1"/>
              <w:suppressAutoHyphens/>
              <w:spacing w:after="120"/>
              <w:rPr>
                <w:b w:val="0"/>
                <w:sz w:val="16"/>
              </w:rPr>
            </w:pPr>
            <w:r w:rsidRPr="00F16480">
              <w:rPr>
                <w:b w:val="0"/>
                <w:sz w:val="16"/>
              </w:rPr>
              <w:t>35.2.1.2.2</w:t>
            </w:r>
          </w:p>
        </w:tc>
        <w:tc>
          <w:tcPr>
            <w:tcW w:w="635" w:type="dxa"/>
            <w:shd w:val="clear" w:color="auto" w:fill="auto"/>
          </w:tcPr>
          <w:p w14:paraId="27F87D5A" w14:textId="191A81A3" w:rsidR="00F16480" w:rsidRPr="00F16480" w:rsidRDefault="00F16480" w:rsidP="00F16480">
            <w:pPr>
              <w:pStyle w:val="T1"/>
              <w:suppressAutoHyphens/>
              <w:spacing w:after="120"/>
              <w:rPr>
                <w:b w:val="0"/>
                <w:sz w:val="16"/>
              </w:rPr>
            </w:pPr>
            <w:r w:rsidRPr="00F16480">
              <w:rPr>
                <w:b w:val="0"/>
                <w:sz w:val="16"/>
              </w:rPr>
              <w:t>243.46</w:t>
            </w:r>
          </w:p>
        </w:tc>
        <w:tc>
          <w:tcPr>
            <w:tcW w:w="2509" w:type="dxa"/>
            <w:shd w:val="clear" w:color="auto" w:fill="auto"/>
          </w:tcPr>
          <w:p w14:paraId="02EDB965" w14:textId="28EBFE71" w:rsidR="00F16480" w:rsidRPr="00F16480" w:rsidRDefault="00F16480" w:rsidP="00F16480">
            <w:pPr>
              <w:pStyle w:val="T1"/>
              <w:suppressAutoHyphens/>
              <w:spacing w:after="120"/>
              <w:jc w:val="left"/>
              <w:rPr>
                <w:b w:val="0"/>
                <w:sz w:val="16"/>
              </w:rPr>
            </w:pPr>
            <w:r w:rsidRPr="00F16480">
              <w:rPr>
                <w:b w:val="0"/>
                <w:sz w:val="16"/>
              </w:rPr>
              <w:t>Why are only RTS/MU-RTS/CTS frames called out in this paragraph?</w:t>
            </w:r>
            <w:r w:rsidRPr="00F16480">
              <w:rPr>
                <w:b w:val="0"/>
                <w:sz w:val="16"/>
              </w:rPr>
              <w:br/>
            </w:r>
            <w:r w:rsidRPr="00F16480">
              <w:rPr>
                <w:b w:val="0"/>
                <w:sz w:val="16"/>
              </w:rPr>
              <w:br/>
              <w:t xml:space="preserve">For example, the INACTIVE_SUBCHANNELS TXVECTOR parameter in Table 36-1 states that the INACTIVE_SUBCHANNELS TXVECTOR is always present when transmitting </w:t>
            </w:r>
            <w:r w:rsidRPr="004A625E">
              <w:rPr>
                <w:bCs/>
                <w:sz w:val="16"/>
              </w:rPr>
              <w:t>EHT MU and Non-HT duplicate PPDUs</w:t>
            </w:r>
            <w:r w:rsidRPr="00F16480">
              <w:rPr>
                <w:b w:val="0"/>
                <w:sz w:val="16"/>
              </w:rPr>
              <w:t>.</w:t>
            </w:r>
          </w:p>
        </w:tc>
        <w:tc>
          <w:tcPr>
            <w:tcW w:w="2179" w:type="dxa"/>
            <w:shd w:val="clear" w:color="auto" w:fill="auto"/>
          </w:tcPr>
          <w:p w14:paraId="74EE070B" w14:textId="008CFFAF" w:rsidR="00F16480" w:rsidRPr="00F16480" w:rsidRDefault="00F16480" w:rsidP="00F16480">
            <w:pPr>
              <w:pStyle w:val="T1"/>
              <w:suppressAutoHyphens/>
              <w:spacing w:after="120"/>
              <w:jc w:val="left"/>
              <w:rPr>
                <w:b w:val="0"/>
                <w:sz w:val="16"/>
              </w:rPr>
            </w:pPr>
            <w:r w:rsidRPr="00F16480">
              <w:rPr>
                <w:b w:val="0"/>
                <w:sz w:val="16"/>
              </w:rPr>
              <w:t>Change the paragraph such that the reader does not mistake that INACTIVE_SUBCHANNELS is present only for RTS/MU-RTS/CTS.</w:t>
            </w:r>
            <w:r w:rsidRPr="00F16480">
              <w:rPr>
                <w:b w:val="0"/>
                <w:sz w:val="16"/>
              </w:rPr>
              <w:br/>
            </w:r>
            <w:r w:rsidRPr="00F16480">
              <w:rPr>
                <w:b w:val="0"/>
                <w:sz w:val="16"/>
              </w:rPr>
              <w:br/>
              <w:t xml:space="preserve">Also, the last sentence "... INACTIVE_SUBCHANNELS may be present..." </w:t>
            </w:r>
            <w:r w:rsidRPr="004A625E">
              <w:rPr>
                <w:bCs/>
                <w:sz w:val="16"/>
              </w:rPr>
              <w:t>needs to be fixed to align with Table 36-1 (always present)</w:t>
            </w:r>
            <w:r w:rsidRPr="00F16480">
              <w:rPr>
                <w:b w:val="0"/>
                <w:sz w:val="16"/>
              </w:rPr>
              <w:t>.</w:t>
            </w:r>
          </w:p>
        </w:tc>
        <w:tc>
          <w:tcPr>
            <w:tcW w:w="2790" w:type="dxa"/>
            <w:shd w:val="clear" w:color="auto" w:fill="auto"/>
          </w:tcPr>
          <w:p w14:paraId="31EC70F1" w14:textId="77777777" w:rsidR="00F16480" w:rsidRPr="00243B12" w:rsidRDefault="00F16480" w:rsidP="00F16480">
            <w:pPr>
              <w:pStyle w:val="T1"/>
              <w:suppressAutoHyphens/>
              <w:spacing w:after="120"/>
              <w:jc w:val="left"/>
              <w:rPr>
                <w:b w:val="0"/>
                <w:iCs/>
                <w:color w:val="000000"/>
                <w:sz w:val="16"/>
                <w:szCs w:val="16"/>
              </w:rPr>
            </w:pPr>
            <w:r w:rsidRPr="00243B12">
              <w:rPr>
                <w:b w:val="0"/>
                <w:iCs/>
                <w:color w:val="000000"/>
                <w:sz w:val="16"/>
                <w:szCs w:val="16"/>
              </w:rPr>
              <w:t>Revised</w:t>
            </w:r>
          </w:p>
          <w:p w14:paraId="12E90D3C" w14:textId="77777777" w:rsidR="00F16480" w:rsidRPr="00243B12" w:rsidRDefault="00F16480" w:rsidP="00F16480">
            <w:pPr>
              <w:pStyle w:val="T1"/>
              <w:suppressAutoHyphens/>
              <w:spacing w:after="120"/>
              <w:jc w:val="left"/>
              <w:rPr>
                <w:b w:val="0"/>
                <w:iCs/>
                <w:color w:val="000000"/>
                <w:sz w:val="16"/>
                <w:szCs w:val="16"/>
              </w:rPr>
            </w:pPr>
          </w:p>
          <w:p w14:paraId="460C2301" w14:textId="778D0143" w:rsidR="00F16480" w:rsidRDefault="00F16480" w:rsidP="00F16480">
            <w:pPr>
              <w:pStyle w:val="T1"/>
              <w:suppressAutoHyphens/>
              <w:spacing w:after="120"/>
              <w:jc w:val="left"/>
              <w:rPr>
                <w:b w:val="0"/>
                <w:iCs/>
                <w:color w:val="000000"/>
                <w:sz w:val="16"/>
                <w:szCs w:val="16"/>
              </w:rPr>
            </w:pPr>
            <w:r w:rsidRPr="00243B12">
              <w:rPr>
                <w:b w:val="0"/>
                <w:iCs/>
                <w:color w:val="000000"/>
                <w:sz w:val="16"/>
                <w:szCs w:val="16"/>
              </w:rPr>
              <w:t>Agree with the commenter in principle</w:t>
            </w:r>
            <w:r w:rsidR="00A76B4B">
              <w:rPr>
                <w:b w:val="0"/>
                <w:iCs/>
                <w:color w:val="000000"/>
                <w:sz w:val="16"/>
                <w:szCs w:val="16"/>
              </w:rPr>
              <w:t>. The individual frame</w:t>
            </w:r>
            <w:r w:rsidR="009272C0">
              <w:rPr>
                <w:b w:val="0"/>
                <w:iCs/>
                <w:color w:val="000000"/>
                <w:sz w:val="16"/>
                <w:szCs w:val="16"/>
              </w:rPr>
              <w:t xml:space="preserve"> types have been replaced with PPDU types</w:t>
            </w:r>
            <w:r w:rsidR="00F6579F">
              <w:rPr>
                <w:b w:val="0"/>
                <w:iCs/>
                <w:color w:val="000000"/>
                <w:sz w:val="16"/>
                <w:szCs w:val="16"/>
              </w:rPr>
              <w:t xml:space="preserve"> in </w:t>
            </w:r>
            <w:r w:rsidR="00A726DF">
              <w:rPr>
                <w:b w:val="0"/>
                <w:iCs/>
                <w:color w:val="000000"/>
                <w:sz w:val="16"/>
                <w:szCs w:val="16"/>
              </w:rPr>
              <w:t>D1.3</w:t>
            </w:r>
            <w:r w:rsidR="00F6579F">
              <w:rPr>
                <w:b w:val="0"/>
                <w:iCs/>
                <w:color w:val="000000"/>
                <w:sz w:val="16"/>
                <w:szCs w:val="16"/>
              </w:rPr>
              <w:t>.</w:t>
            </w:r>
          </w:p>
          <w:p w14:paraId="78D31F63" w14:textId="4F191E52" w:rsidR="009272C0" w:rsidRDefault="009272C0" w:rsidP="00F16480">
            <w:pPr>
              <w:pStyle w:val="T1"/>
              <w:suppressAutoHyphens/>
              <w:spacing w:after="120"/>
              <w:jc w:val="left"/>
              <w:rPr>
                <w:b w:val="0"/>
                <w:iCs/>
                <w:color w:val="000000"/>
                <w:sz w:val="16"/>
                <w:szCs w:val="16"/>
              </w:rPr>
            </w:pPr>
          </w:p>
          <w:p w14:paraId="11AD170B" w14:textId="1535683F" w:rsidR="00966AC7" w:rsidRPr="00243B12" w:rsidRDefault="00966AC7" w:rsidP="00F16480">
            <w:pPr>
              <w:pStyle w:val="T1"/>
              <w:suppressAutoHyphens/>
              <w:spacing w:after="120"/>
              <w:jc w:val="left"/>
              <w:rPr>
                <w:b w:val="0"/>
                <w:iCs/>
                <w:color w:val="000000"/>
                <w:sz w:val="16"/>
                <w:szCs w:val="16"/>
              </w:rPr>
            </w:pPr>
            <w:r>
              <w:rPr>
                <w:b w:val="0"/>
                <w:sz w:val="16"/>
              </w:rPr>
              <w:t xml:space="preserve">In 11ax text, </w:t>
            </w:r>
            <w:r w:rsidR="00F6579F">
              <w:rPr>
                <w:b w:val="0"/>
                <w:sz w:val="16"/>
              </w:rPr>
              <w:t>the</w:t>
            </w:r>
            <w:r w:rsidR="00B26622">
              <w:rPr>
                <w:b w:val="0"/>
                <w:sz w:val="16"/>
              </w:rPr>
              <w:t xml:space="preserve"> presence of the</w:t>
            </w:r>
            <w:r w:rsidR="00F6579F">
              <w:rPr>
                <w:b w:val="0"/>
                <w:sz w:val="16"/>
              </w:rPr>
              <w:t xml:space="preserve"> </w:t>
            </w:r>
            <w:r w:rsidRPr="00F16480">
              <w:rPr>
                <w:b w:val="0"/>
                <w:sz w:val="16"/>
              </w:rPr>
              <w:t>INACTIVE_SUBCHANNELS TXVECTOR parameter</w:t>
            </w:r>
            <w:r>
              <w:rPr>
                <w:b w:val="0"/>
                <w:sz w:val="16"/>
              </w:rPr>
              <w:t xml:space="preserve"> </w:t>
            </w:r>
            <w:r w:rsidR="00F6579F">
              <w:rPr>
                <w:b w:val="0"/>
                <w:sz w:val="16"/>
              </w:rPr>
              <w:t xml:space="preserve">is </w:t>
            </w:r>
            <w:r w:rsidR="00B26622">
              <w:rPr>
                <w:b w:val="0"/>
                <w:sz w:val="16"/>
              </w:rPr>
              <w:t>optional</w:t>
            </w:r>
            <w:r w:rsidR="00F6579F">
              <w:rPr>
                <w:b w:val="0"/>
                <w:sz w:val="16"/>
              </w:rPr>
              <w:t xml:space="preserve">, </w:t>
            </w:r>
            <w:r w:rsidR="00BF0167">
              <w:rPr>
                <w:b w:val="0"/>
                <w:sz w:val="16"/>
              </w:rPr>
              <w:t>as this parameter is not needed for non-punctured transmissions.</w:t>
            </w:r>
            <w:r w:rsidR="00CD7B6B">
              <w:rPr>
                <w:b w:val="0"/>
                <w:sz w:val="16"/>
              </w:rPr>
              <w:t xml:space="preserve"> The text in </w:t>
            </w:r>
            <w:r w:rsidR="00A726DF">
              <w:rPr>
                <w:b w:val="0"/>
                <w:sz w:val="16"/>
              </w:rPr>
              <w:t>D1.3</w:t>
            </w:r>
            <w:r w:rsidR="00CD7B6B">
              <w:rPr>
                <w:b w:val="0"/>
                <w:sz w:val="16"/>
              </w:rPr>
              <w:t xml:space="preserve"> inherits the </w:t>
            </w:r>
            <w:r w:rsidR="009A6B4F">
              <w:rPr>
                <w:b w:val="0"/>
                <w:sz w:val="16"/>
              </w:rPr>
              <w:t>same rule</w:t>
            </w:r>
            <w:r w:rsidR="00B26622">
              <w:rPr>
                <w:b w:val="0"/>
                <w:sz w:val="16"/>
              </w:rPr>
              <w:t>.</w:t>
            </w:r>
          </w:p>
          <w:p w14:paraId="70C72511" w14:textId="77777777" w:rsidR="00F16480" w:rsidRPr="00243B12" w:rsidRDefault="00F16480" w:rsidP="00F16480">
            <w:pPr>
              <w:pStyle w:val="T1"/>
              <w:suppressAutoHyphens/>
              <w:spacing w:after="120"/>
              <w:jc w:val="left"/>
              <w:rPr>
                <w:b w:val="0"/>
                <w:iCs/>
                <w:color w:val="000000"/>
                <w:sz w:val="16"/>
                <w:szCs w:val="16"/>
              </w:rPr>
            </w:pPr>
          </w:p>
          <w:p w14:paraId="6A912968" w14:textId="115BE415" w:rsidR="00F16480" w:rsidRPr="0013061C" w:rsidRDefault="00F6579F" w:rsidP="00F16480">
            <w:pPr>
              <w:pStyle w:val="T1"/>
              <w:suppressAutoHyphens/>
              <w:spacing w:after="120"/>
              <w:jc w:val="left"/>
              <w:rPr>
                <w:b w:val="0"/>
                <w:iCs/>
                <w:color w:val="000000"/>
                <w:sz w:val="16"/>
                <w:szCs w:val="16"/>
                <w:highlight w:val="yellow"/>
              </w:rPr>
            </w:pPr>
            <w:r>
              <w:rPr>
                <w:b w:val="0"/>
                <w:iCs/>
                <w:color w:val="000000"/>
                <w:sz w:val="16"/>
                <w:szCs w:val="16"/>
              </w:rPr>
              <w:t>Tgbe editor, there is no further action needed on this CID.</w:t>
            </w:r>
          </w:p>
        </w:tc>
      </w:tr>
      <w:tr w:rsidR="00243B12" w:rsidRPr="00955C14" w14:paraId="58E8C701" w14:textId="77777777" w:rsidTr="00FB5B8D">
        <w:trPr>
          <w:trHeight w:val="449"/>
        </w:trPr>
        <w:tc>
          <w:tcPr>
            <w:tcW w:w="587" w:type="dxa"/>
            <w:shd w:val="clear" w:color="auto" w:fill="auto"/>
          </w:tcPr>
          <w:p w14:paraId="5B492037" w14:textId="40D568F2" w:rsidR="00243B12" w:rsidRPr="00243B12" w:rsidRDefault="00243B12" w:rsidP="00243B12">
            <w:pPr>
              <w:pStyle w:val="T1"/>
              <w:suppressAutoHyphens/>
              <w:spacing w:after="120"/>
              <w:rPr>
                <w:b w:val="0"/>
                <w:sz w:val="16"/>
              </w:rPr>
            </w:pPr>
            <w:r w:rsidRPr="00243B12">
              <w:rPr>
                <w:b w:val="0"/>
                <w:sz w:val="16"/>
              </w:rPr>
              <w:t>5206</w:t>
            </w:r>
          </w:p>
        </w:tc>
        <w:tc>
          <w:tcPr>
            <w:tcW w:w="1034" w:type="dxa"/>
            <w:shd w:val="clear" w:color="auto" w:fill="auto"/>
          </w:tcPr>
          <w:p w14:paraId="1F65CCCD" w14:textId="5627F423" w:rsidR="00243B12" w:rsidRPr="00243B12" w:rsidRDefault="00243B12" w:rsidP="00243B12">
            <w:pPr>
              <w:pStyle w:val="T1"/>
              <w:suppressAutoHyphens/>
              <w:spacing w:after="120"/>
              <w:rPr>
                <w:b w:val="0"/>
                <w:sz w:val="16"/>
              </w:rPr>
            </w:pPr>
            <w:r w:rsidRPr="00243B12">
              <w:rPr>
                <w:b w:val="0"/>
                <w:sz w:val="16"/>
              </w:rPr>
              <w:t>Huizhao Wang</w:t>
            </w:r>
          </w:p>
        </w:tc>
        <w:tc>
          <w:tcPr>
            <w:tcW w:w="976" w:type="dxa"/>
            <w:shd w:val="clear" w:color="auto" w:fill="auto"/>
          </w:tcPr>
          <w:p w14:paraId="1F6EA0C1" w14:textId="55CDD5F4" w:rsidR="00243B12" w:rsidRPr="00243B12" w:rsidRDefault="00243B12" w:rsidP="00243B12">
            <w:pPr>
              <w:pStyle w:val="T1"/>
              <w:suppressAutoHyphens/>
              <w:spacing w:after="120"/>
              <w:rPr>
                <w:b w:val="0"/>
                <w:sz w:val="16"/>
              </w:rPr>
            </w:pPr>
            <w:r w:rsidRPr="00243B12">
              <w:rPr>
                <w:b w:val="0"/>
                <w:sz w:val="16"/>
              </w:rPr>
              <w:t>35.2.1.2.2</w:t>
            </w:r>
          </w:p>
        </w:tc>
        <w:tc>
          <w:tcPr>
            <w:tcW w:w="635" w:type="dxa"/>
            <w:shd w:val="clear" w:color="auto" w:fill="auto"/>
          </w:tcPr>
          <w:p w14:paraId="7219BC24" w14:textId="5495D96A" w:rsidR="00243B12" w:rsidRPr="00243B12" w:rsidRDefault="00243B12" w:rsidP="00243B12">
            <w:pPr>
              <w:pStyle w:val="T1"/>
              <w:suppressAutoHyphens/>
              <w:spacing w:after="120"/>
              <w:rPr>
                <w:b w:val="0"/>
                <w:sz w:val="16"/>
              </w:rPr>
            </w:pPr>
            <w:r w:rsidRPr="00243B12">
              <w:rPr>
                <w:b w:val="0"/>
                <w:sz w:val="16"/>
              </w:rPr>
              <w:t>243.49</w:t>
            </w:r>
          </w:p>
        </w:tc>
        <w:tc>
          <w:tcPr>
            <w:tcW w:w="2509" w:type="dxa"/>
            <w:shd w:val="clear" w:color="auto" w:fill="auto"/>
          </w:tcPr>
          <w:p w14:paraId="60539B7A" w14:textId="13C2A74E" w:rsidR="00243B12" w:rsidRPr="00243B12" w:rsidRDefault="00243B12" w:rsidP="00243B12">
            <w:pPr>
              <w:pStyle w:val="T1"/>
              <w:suppressAutoHyphens/>
              <w:spacing w:after="120"/>
              <w:jc w:val="left"/>
              <w:rPr>
                <w:b w:val="0"/>
                <w:sz w:val="16"/>
              </w:rPr>
            </w:pPr>
            <w:r w:rsidRPr="00243B12">
              <w:rPr>
                <w:b w:val="0"/>
                <w:sz w:val="16"/>
              </w:rPr>
              <w:t>The INACTIVE_SUBCHANNELS field shall be in TxVector for non-HT Dup PPDU if the transmitter is an EHT STA</w:t>
            </w:r>
          </w:p>
        </w:tc>
        <w:tc>
          <w:tcPr>
            <w:tcW w:w="2179" w:type="dxa"/>
            <w:shd w:val="clear" w:color="auto" w:fill="auto"/>
          </w:tcPr>
          <w:p w14:paraId="02806E77" w14:textId="2D990F1D" w:rsidR="00243B12" w:rsidRPr="00243B12" w:rsidRDefault="00243B12" w:rsidP="00243B12">
            <w:pPr>
              <w:pStyle w:val="T1"/>
              <w:suppressAutoHyphens/>
              <w:spacing w:after="120"/>
              <w:jc w:val="left"/>
              <w:rPr>
                <w:b w:val="0"/>
                <w:sz w:val="16"/>
              </w:rPr>
            </w:pPr>
            <w:r w:rsidRPr="00243B12">
              <w:rPr>
                <w:b w:val="0"/>
                <w:sz w:val="16"/>
              </w:rPr>
              <w:t>Change the "may" to "shall".</w:t>
            </w:r>
          </w:p>
        </w:tc>
        <w:tc>
          <w:tcPr>
            <w:tcW w:w="2790" w:type="dxa"/>
            <w:shd w:val="clear" w:color="auto" w:fill="auto"/>
          </w:tcPr>
          <w:p w14:paraId="7F2C5F2E" w14:textId="1D2442EF" w:rsidR="00243B12" w:rsidRDefault="00B26622" w:rsidP="00243B12">
            <w:pPr>
              <w:pStyle w:val="T1"/>
              <w:suppressAutoHyphens/>
              <w:spacing w:after="120"/>
              <w:jc w:val="left"/>
              <w:rPr>
                <w:b w:val="0"/>
                <w:iCs/>
                <w:color w:val="000000"/>
                <w:sz w:val="16"/>
                <w:szCs w:val="16"/>
              </w:rPr>
            </w:pPr>
            <w:r>
              <w:rPr>
                <w:b w:val="0"/>
                <w:iCs/>
                <w:color w:val="000000"/>
                <w:sz w:val="16"/>
                <w:szCs w:val="16"/>
              </w:rPr>
              <w:t>Rejected</w:t>
            </w:r>
          </w:p>
          <w:p w14:paraId="623B4DC1" w14:textId="77777777" w:rsidR="00243B12" w:rsidRDefault="00243B12" w:rsidP="00243B12">
            <w:pPr>
              <w:pStyle w:val="T1"/>
              <w:suppressAutoHyphens/>
              <w:spacing w:after="120"/>
              <w:jc w:val="left"/>
              <w:rPr>
                <w:b w:val="0"/>
                <w:iCs/>
                <w:color w:val="000000"/>
                <w:sz w:val="16"/>
                <w:szCs w:val="16"/>
              </w:rPr>
            </w:pPr>
          </w:p>
          <w:p w14:paraId="42573474" w14:textId="6B87572D" w:rsidR="00B26622" w:rsidRPr="00243B12" w:rsidRDefault="00B26622" w:rsidP="00B26622">
            <w:pPr>
              <w:pStyle w:val="T1"/>
              <w:suppressAutoHyphens/>
              <w:spacing w:after="120"/>
              <w:jc w:val="left"/>
              <w:rPr>
                <w:b w:val="0"/>
                <w:iCs/>
                <w:color w:val="000000"/>
                <w:sz w:val="16"/>
                <w:szCs w:val="16"/>
              </w:rPr>
            </w:pPr>
            <w:r>
              <w:rPr>
                <w:b w:val="0"/>
                <w:sz w:val="16"/>
              </w:rPr>
              <w:t xml:space="preserve">In 11ax text, the presence of the </w:t>
            </w:r>
            <w:r w:rsidRPr="00F16480">
              <w:rPr>
                <w:b w:val="0"/>
                <w:sz w:val="16"/>
              </w:rPr>
              <w:t>INACTIVE_SUBCHANNELS TXVECTOR parameter</w:t>
            </w:r>
            <w:r>
              <w:rPr>
                <w:b w:val="0"/>
                <w:sz w:val="16"/>
              </w:rPr>
              <w:t xml:space="preserve"> is optional, as this parameter is not needed for non-punctured transmissions. The text in </w:t>
            </w:r>
            <w:r w:rsidR="00A726DF">
              <w:rPr>
                <w:b w:val="0"/>
                <w:sz w:val="16"/>
              </w:rPr>
              <w:t>D1.3</w:t>
            </w:r>
            <w:r>
              <w:rPr>
                <w:b w:val="0"/>
                <w:sz w:val="16"/>
              </w:rPr>
              <w:t xml:space="preserve"> inherits the same rule.</w:t>
            </w:r>
          </w:p>
          <w:p w14:paraId="26841245" w14:textId="77777777" w:rsidR="00B26622" w:rsidRPr="00243B12" w:rsidRDefault="00B26622" w:rsidP="00B26622">
            <w:pPr>
              <w:pStyle w:val="T1"/>
              <w:suppressAutoHyphens/>
              <w:spacing w:after="120"/>
              <w:jc w:val="left"/>
              <w:rPr>
                <w:b w:val="0"/>
                <w:iCs/>
                <w:color w:val="000000"/>
                <w:sz w:val="16"/>
                <w:szCs w:val="16"/>
              </w:rPr>
            </w:pPr>
          </w:p>
          <w:p w14:paraId="141A883A" w14:textId="02F67318" w:rsidR="00243B12" w:rsidRPr="00243B12" w:rsidRDefault="00B26622" w:rsidP="00243B12">
            <w:pPr>
              <w:pStyle w:val="T1"/>
              <w:suppressAutoHyphens/>
              <w:spacing w:after="120"/>
              <w:jc w:val="left"/>
              <w:rPr>
                <w:b w:val="0"/>
                <w:iCs/>
                <w:color w:val="000000"/>
                <w:sz w:val="16"/>
                <w:szCs w:val="16"/>
              </w:rPr>
            </w:pPr>
            <w:r>
              <w:rPr>
                <w:b w:val="0"/>
                <w:iCs/>
                <w:color w:val="000000"/>
                <w:sz w:val="16"/>
                <w:szCs w:val="16"/>
              </w:rPr>
              <w:t>Tgbe editor, there is no further action needed on this CID.</w:t>
            </w:r>
          </w:p>
        </w:tc>
      </w:tr>
      <w:tr w:rsidR="00BC6114" w:rsidRPr="00955C14" w14:paraId="04DFEA48" w14:textId="77777777" w:rsidTr="00FB5B8D">
        <w:trPr>
          <w:trHeight w:val="449"/>
        </w:trPr>
        <w:tc>
          <w:tcPr>
            <w:tcW w:w="587" w:type="dxa"/>
            <w:shd w:val="clear" w:color="auto" w:fill="auto"/>
          </w:tcPr>
          <w:p w14:paraId="4AD1981F" w14:textId="20189566" w:rsidR="00BC6114" w:rsidRPr="00243B12" w:rsidRDefault="00BC6114" w:rsidP="00BC6114">
            <w:pPr>
              <w:pStyle w:val="T1"/>
              <w:suppressAutoHyphens/>
              <w:spacing w:after="120"/>
              <w:rPr>
                <w:b w:val="0"/>
                <w:sz w:val="16"/>
              </w:rPr>
            </w:pPr>
            <w:r>
              <w:rPr>
                <w:b w:val="0"/>
                <w:sz w:val="16"/>
              </w:rPr>
              <w:t>7791</w:t>
            </w:r>
          </w:p>
        </w:tc>
        <w:tc>
          <w:tcPr>
            <w:tcW w:w="1034" w:type="dxa"/>
            <w:shd w:val="clear" w:color="auto" w:fill="auto"/>
          </w:tcPr>
          <w:p w14:paraId="65C5A7D0" w14:textId="6A2824CC" w:rsidR="00BC6114" w:rsidRPr="00243B12" w:rsidRDefault="00BC6114" w:rsidP="00BC6114">
            <w:pPr>
              <w:pStyle w:val="T1"/>
              <w:suppressAutoHyphens/>
              <w:spacing w:after="120"/>
              <w:rPr>
                <w:b w:val="0"/>
                <w:sz w:val="16"/>
              </w:rPr>
            </w:pPr>
            <w:r>
              <w:rPr>
                <w:b w:val="0"/>
                <w:sz w:val="16"/>
              </w:rPr>
              <w:t>Yanjun Sun</w:t>
            </w:r>
          </w:p>
        </w:tc>
        <w:tc>
          <w:tcPr>
            <w:tcW w:w="976" w:type="dxa"/>
            <w:shd w:val="clear" w:color="auto" w:fill="auto"/>
          </w:tcPr>
          <w:p w14:paraId="6AC3CC7F" w14:textId="21188F89" w:rsidR="00BC6114" w:rsidRPr="00243B12" w:rsidRDefault="00BC6114" w:rsidP="00BC6114">
            <w:pPr>
              <w:pStyle w:val="T1"/>
              <w:suppressAutoHyphens/>
              <w:spacing w:after="120"/>
              <w:rPr>
                <w:b w:val="0"/>
                <w:sz w:val="16"/>
              </w:rPr>
            </w:pPr>
            <w:r w:rsidRPr="00CB266F">
              <w:rPr>
                <w:b w:val="0"/>
                <w:sz w:val="16"/>
              </w:rPr>
              <w:t>35.2.1.2.2</w:t>
            </w:r>
          </w:p>
        </w:tc>
        <w:tc>
          <w:tcPr>
            <w:tcW w:w="635" w:type="dxa"/>
            <w:shd w:val="clear" w:color="auto" w:fill="auto"/>
          </w:tcPr>
          <w:p w14:paraId="74892097" w14:textId="4647440D" w:rsidR="00BC6114" w:rsidRPr="00243B12" w:rsidRDefault="00BC6114" w:rsidP="00BC6114">
            <w:pPr>
              <w:pStyle w:val="T1"/>
              <w:suppressAutoHyphens/>
              <w:spacing w:after="120"/>
              <w:rPr>
                <w:b w:val="0"/>
                <w:sz w:val="16"/>
              </w:rPr>
            </w:pPr>
            <w:r w:rsidRPr="00CB266F">
              <w:rPr>
                <w:b w:val="0"/>
                <w:sz w:val="16"/>
              </w:rPr>
              <w:t>243.42</w:t>
            </w:r>
          </w:p>
        </w:tc>
        <w:tc>
          <w:tcPr>
            <w:tcW w:w="2509" w:type="dxa"/>
            <w:shd w:val="clear" w:color="auto" w:fill="auto"/>
          </w:tcPr>
          <w:p w14:paraId="4BB435BE" w14:textId="370A72ED" w:rsidR="00BC6114" w:rsidRPr="00243B12" w:rsidRDefault="00BC6114" w:rsidP="00BC6114">
            <w:pPr>
              <w:pStyle w:val="T1"/>
              <w:suppressAutoHyphens/>
              <w:spacing w:after="120"/>
              <w:jc w:val="left"/>
              <w:rPr>
                <w:b w:val="0"/>
                <w:sz w:val="16"/>
              </w:rPr>
            </w:pPr>
            <w:r w:rsidRPr="00CB266F">
              <w:rPr>
                <w:b w:val="0"/>
                <w:sz w:val="16"/>
              </w:rPr>
              <w:t>If any punctured subchannel is indicated in beacons by an EHT AP, can the AP change what subchannel to puncture later in time? If so, please define signaling and procedures for the change.</w:t>
            </w:r>
          </w:p>
        </w:tc>
        <w:tc>
          <w:tcPr>
            <w:tcW w:w="2179" w:type="dxa"/>
            <w:shd w:val="clear" w:color="auto" w:fill="auto"/>
          </w:tcPr>
          <w:p w14:paraId="5B7EA1A6" w14:textId="26E7BD86" w:rsidR="00BC6114" w:rsidRPr="00243B12" w:rsidRDefault="00BC6114" w:rsidP="00BC6114">
            <w:pPr>
              <w:pStyle w:val="T1"/>
              <w:suppressAutoHyphens/>
              <w:spacing w:after="120"/>
              <w:jc w:val="left"/>
              <w:rPr>
                <w:b w:val="0"/>
                <w:sz w:val="16"/>
              </w:rPr>
            </w:pPr>
            <w:r w:rsidRPr="00CB266F">
              <w:rPr>
                <w:b w:val="0"/>
                <w:sz w:val="16"/>
              </w:rPr>
              <w:t>As in comment</w:t>
            </w:r>
          </w:p>
        </w:tc>
        <w:tc>
          <w:tcPr>
            <w:tcW w:w="2790" w:type="dxa"/>
            <w:shd w:val="clear" w:color="auto" w:fill="auto"/>
          </w:tcPr>
          <w:p w14:paraId="235E85D6" w14:textId="77777777" w:rsidR="00BC6114" w:rsidRPr="00356569" w:rsidRDefault="00BC6114" w:rsidP="00BC6114">
            <w:pPr>
              <w:pStyle w:val="T1"/>
              <w:suppressAutoHyphens/>
              <w:spacing w:after="120"/>
              <w:jc w:val="left"/>
              <w:rPr>
                <w:b w:val="0"/>
                <w:iCs/>
                <w:color w:val="000000"/>
                <w:sz w:val="16"/>
                <w:szCs w:val="16"/>
              </w:rPr>
            </w:pPr>
            <w:r w:rsidRPr="00356569">
              <w:rPr>
                <w:b w:val="0"/>
                <w:iCs/>
                <w:color w:val="000000"/>
                <w:sz w:val="16"/>
                <w:szCs w:val="16"/>
              </w:rPr>
              <w:t>Revised</w:t>
            </w:r>
          </w:p>
          <w:p w14:paraId="7C413981" w14:textId="77777777" w:rsidR="00BC6114" w:rsidRPr="00356569" w:rsidRDefault="00BC6114" w:rsidP="00BC6114">
            <w:pPr>
              <w:pStyle w:val="T1"/>
              <w:suppressAutoHyphens/>
              <w:spacing w:after="120"/>
              <w:jc w:val="left"/>
              <w:rPr>
                <w:b w:val="0"/>
                <w:iCs/>
                <w:color w:val="000000"/>
                <w:sz w:val="16"/>
                <w:szCs w:val="16"/>
              </w:rPr>
            </w:pPr>
          </w:p>
          <w:p w14:paraId="240C3F2A" w14:textId="6D48171A" w:rsidR="00BC6114" w:rsidRDefault="00BC6114" w:rsidP="00BC6114">
            <w:pPr>
              <w:pStyle w:val="T1"/>
              <w:suppressAutoHyphens/>
              <w:spacing w:after="120"/>
              <w:jc w:val="left"/>
              <w:rPr>
                <w:b w:val="0"/>
                <w:iCs/>
                <w:color w:val="000000"/>
                <w:sz w:val="16"/>
                <w:szCs w:val="16"/>
              </w:rPr>
            </w:pPr>
            <w:r w:rsidRPr="00356569">
              <w:rPr>
                <w:b w:val="0"/>
                <w:iCs/>
                <w:color w:val="000000"/>
                <w:sz w:val="16"/>
                <w:szCs w:val="16"/>
              </w:rPr>
              <w:t>Agree with the commenter in principle. As an update of the puncturing pattern is carried in the EHT Operation Element</w:t>
            </w:r>
            <w:r>
              <w:rPr>
                <w:b w:val="0"/>
                <w:iCs/>
                <w:color w:val="000000"/>
                <w:sz w:val="16"/>
                <w:szCs w:val="16"/>
              </w:rPr>
              <w:t xml:space="preserve"> in beacons</w:t>
            </w:r>
            <w:r w:rsidRPr="00356569">
              <w:rPr>
                <w:b w:val="0"/>
                <w:iCs/>
                <w:color w:val="000000"/>
                <w:sz w:val="16"/>
                <w:szCs w:val="16"/>
              </w:rPr>
              <w:t xml:space="preserve">, a non-AP STA </w:t>
            </w:r>
            <w:r>
              <w:rPr>
                <w:b w:val="0"/>
                <w:iCs/>
                <w:color w:val="000000"/>
                <w:sz w:val="16"/>
                <w:szCs w:val="16"/>
              </w:rPr>
              <w:t>can</w:t>
            </w:r>
            <w:r w:rsidRPr="00356569">
              <w:rPr>
                <w:b w:val="0"/>
                <w:iCs/>
                <w:color w:val="000000"/>
                <w:sz w:val="16"/>
                <w:szCs w:val="16"/>
              </w:rPr>
              <w:t xml:space="preserve"> adopt the update through the BSS parameter critical update procedure (see 35.3.9) in D1.3.  </w:t>
            </w:r>
            <w:r>
              <w:rPr>
                <w:b w:val="0"/>
                <w:iCs/>
                <w:color w:val="000000"/>
                <w:sz w:val="16"/>
                <w:szCs w:val="16"/>
              </w:rPr>
              <w:br/>
            </w:r>
            <w:r>
              <w:rPr>
                <w:b w:val="0"/>
                <w:iCs/>
                <w:color w:val="000000"/>
                <w:sz w:val="16"/>
                <w:szCs w:val="16"/>
              </w:rPr>
              <w:br/>
              <w:t>Tgbe editor, there is no further action needed on this CID.</w:t>
            </w:r>
          </w:p>
        </w:tc>
      </w:tr>
      <w:tr w:rsidR="00BC6114" w:rsidRPr="00955C14" w14:paraId="00D3A5DB" w14:textId="77777777" w:rsidTr="00FB5B8D">
        <w:trPr>
          <w:trHeight w:val="449"/>
        </w:trPr>
        <w:tc>
          <w:tcPr>
            <w:tcW w:w="587" w:type="dxa"/>
            <w:shd w:val="clear" w:color="auto" w:fill="auto"/>
          </w:tcPr>
          <w:p w14:paraId="2D9BA62A" w14:textId="12388E3D" w:rsidR="00BC6114" w:rsidRPr="00066BF7" w:rsidRDefault="00BC6114" w:rsidP="00BC6114">
            <w:pPr>
              <w:pStyle w:val="T1"/>
              <w:suppressAutoHyphens/>
              <w:spacing w:after="120"/>
              <w:rPr>
                <w:b w:val="0"/>
                <w:sz w:val="16"/>
              </w:rPr>
            </w:pPr>
            <w:r w:rsidRPr="00066BF7">
              <w:rPr>
                <w:b w:val="0"/>
                <w:sz w:val="16"/>
              </w:rPr>
              <w:t>4167</w:t>
            </w:r>
          </w:p>
        </w:tc>
        <w:tc>
          <w:tcPr>
            <w:tcW w:w="1034" w:type="dxa"/>
            <w:shd w:val="clear" w:color="auto" w:fill="auto"/>
          </w:tcPr>
          <w:p w14:paraId="47426277" w14:textId="1EB566AC" w:rsidR="00BC6114" w:rsidRPr="00066BF7" w:rsidRDefault="00BC6114" w:rsidP="00BC6114">
            <w:pPr>
              <w:pStyle w:val="T1"/>
              <w:suppressAutoHyphens/>
              <w:spacing w:after="120"/>
              <w:rPr>
                <w:b w:val="0"/>
                <w:sz w:val="16"/>
              </w:rPr>
            </w:pPr>
            <w:r w:rsidRPr="00066BF7">
              <w:rPr>
                <w:b w:val="0"/>
                <w:sz w:val="16"/>
              </w:rPr>
              <w:t>Alfred Asterjadhi</w:t>
            </w:r>
          </w:p>
        </w:tc>
        <w:tc>
          <w:tcPr>
            <w:tcW w:w="976" w:type="dxa"/>
            <w:shd w:val="clear" w:color="auto" w:fill="auto"/>
          </w:tcPr>
          <w:p w14:paraId="58C83FF7" w14:textId="303083EA" w:rsidR="00BC6114" w:rsidRPr="00066BF7" w:rsidRDefault="00BC6114" w:rsidP="00BC6114">
            <w:pPr>
              <w:pStyle w:val="T1"/>
              <w:suppressAutoHyphens/>
              <w:spacing w:after="120"/>
              <w:rPr>
                <w:b w:val="0"/>
                <w:sz w:val="16"/>
              </w:rPr>
            </w:pPr>
            <w:r w:rsidRPr="00066BF7">
              <w:rPr>
                <w:b w:val="0"/>
                <w:sz w:val="16"/>
              </w:rPr>
              <w:t>35.10.1</w:t>
            </w:r>
          </w:p>
        </w:tc>
        <w:tc>
          <w:tcPr>
            <w:tcW w:w="635" w:type="dxa"/>
            <w:shd w:val="clear" w:color="auto" w:fill="auto"/>
          </w:tcPr>
          <w:p w14:paraId="154AC8E4" w14:textId="50418106" w:rsidR="00BC6114" w:rsidRPr="00066BF7" w:rsidRDefault="00BC6114" w:rsidP="00BC6114">
            <w:pPr>
              <w:pStyle w:val="T1"/>
              <w:suppressAutoHyphens/>
              <w:spacing w:after="120"/>
              <w:rPr>
                <w:b w:val="0"/>
                <w:sz w:val="16"/>
              </w:rPr>
            </w:pPr>
            <w:r w:rsidRPr="00066BF7">
              <w:rPr>
                <w:b w:val="0"/>
                <w:sz w:val="16"/>
              </w:rPr>
              <w:t>304.37</w:t>
            </w:r>
          </w:p>
        </w:tc>
        <w:tc>
          <w:tcPr>
            <w:tcW w:w="2509" w:type="dxa"/>
            <w:shd w:val="clear" w:color="auto" w:fill="auto"/>
          </w:tcPr>
          <w:p w14:paraId="7109845A" w14:textId="7BFF94EC" w:rsidR="00BC6114" w:rsidRPr="00066BF7" w:rsidRDefault="00BC6114" w:rsidP="00BC6114">
            <w:pPr>
              <w:pStyle w:val="T1"/>
              <w:suppressAutoHyphens/>
              <w:spacing w:after="120"/>
              <w:jc w:val="left"/>
              <w:rPr>
                <w:b w:val="0"/>
                <w:sz w:val="16"/>
              </w:rPr>
            </w:pPr>
            <w:r w:rsidRPr="00066BF7">
              <w:rPr>
                <w:b w:val="0"/>
                <w:sz w:val="16"/>
              </w:rPr>
              <w:t>What about in the other bands? A 6G AP only operates in the 6G band so this is a bit confusing as it implies that in other bands the 6G AP may do something else which is not true. And on a side note, in other bands (e.g., 5G) can another AP of an AP MLD announce these widths that are different from the other widths (for the 6 GHz AP affiliated to the same AP MLD? I would think so. Perhaps good to clarify (here or in the AP MLD behaviuor related subclauses.</w:t>
            </w:r>
          </w:p>
        </w:tc>
        <w:tc>
          <w:tcPr>
            <w:tcW w:w="2179" w:type="dxa"/>
            <w:shd w:val="clear" w:color="auto" w:fill="auto"/>
          </w:tcPr>
          <w:p w14:paraId="15277360" w14:textId="17012875" w:rsidR="00BC6114" w:rsidRPr="00066BF7" w:rsidRDefault="00BC6114" w:rsidP="00BC6114">
            <w:pPr>
              <w:pStyle w:val="T1"/>
              <w:suppressAutoHyphens/>
              <w:spacing w:after="120"/>
              <w:jc w:val="left"/>
              <w:rPr>
                <w:b w:val="0"/>
                <w:sz w:val="16"/>
              </w:rPr>
            </w:pPr>
            <w:r w:rsidRPr="00066BF7">
              <w:rPr>
                <w:b w:val="0"/>
                <w:sz w:val="16"/>
              </w:rPr>
              <w:t>As in comment.</w:t>
            </w:r>
          </w:p>
        </w:tc>
        <w:tc>
          <w:tcPr>
            <w:tcW w:w="2790" w:type="dxa"/>
            <w:shd w:val="clear" w:color="auto" w:fill="auto"/>
          </w:tcPr>
          <w:p w14:paraId="3E6FC7A6"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174A8005" w14:textId="77777777" w:rsidR="00BC6114" w:rsidRDefault="00BC6114" w:rsidP="00BC6114">
            <w:pPr>
              <w:pStyle w:val="T1"/>
              <w:suppressAutoHyphens/>
              <w:spacing w:after="120"/>
              <w:jc w:val="left"/>
              <w:rPr>
                <w:b w:val="0"/>
                <w:iCs/>
                <w:color w:val="000000"/>
                <w:sz w:val="16"/>
                <w:szCs w:val="16"/>
              </w:rPr>
            </w:pPr>
          </w:p>
          <w:p w14:paraId="39A6636D" w14:textId="1A8D3D6F"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Generalized the text so that the rules are applicable to other bands as well.</w:t>
            </w:r>
          </w:p>
          <w:p w14:paraId="3F476110" w14:textId="77777777" w:rsidR="00BC6114" w:rsidRDefault="00BC6114" w:rsidP="00BC6114">
            <w:pPr>
              <w:pStyle w:val="T1"/>
              <w:suppressAutoHyphens/>
              <w:spacing w:after="120"/>
              <w:jc w:val="left"/>
              <w:rPr>
                <w:b w:val="0"/>
                <w:iCs/>
                <w:color w:val="000000"/>
                <w:sz w:val="16"/>
                <w:szCs w:val="16"/>
              </w:rPr>
            </w:pPr>
          </w:p>
          <w:p w14:paraId="0DB55DBC" w14:textId="495355F9" w:rsidR="00BC6114" w:rsidRDefault="00BC6114" w:rsidP="00BC6114">
            <w:pPr>
              <w:pStyle w:val="T1"/>
              <w:suppressAutoHyphens/>
              <w:spacing w:after="120"/>
              <w:jc w:val="left"/>
              <w:rPr>
                <w:b w:val="0"/>
                <w:iCs/>
                <w:color w:val="000000"/>
                <w:sz w:val="16"/>
                <w:szCs w:val="16"/>
              </w:rPr>
            </w:pPr>
            <w:r>
              <w:rPr>
                <w:b w:val="0"/>
                <w:iCs/>
                <w:color w:val="000000"/>
                <w:sz w:val="16"/>
                <w:szCs w:val="16"/>
              </w:rPr>
              <w:t>Tgbe editor please implement changes as shown in doc 11-21/1700rx tagged as #4167</w:t>
            </w:r>
          </w:p>
          <w:p w14:paraId="2581D4F6" w14:textId="3DCA1C88" w:rsidR="00BC6114" w:rsidRDefault="00BC6114" w:rsidP="00BC6114">
            <w:pPr>
              <w:pStyle w:val="T1"/>
              <w:suppressAutoHyphens/>
              <w:spacing w:after="120"/>
              <w:jc w:val="left"/>
              <w:rPr>
                <w:b w:val="0"/>
                <w:iCs/>
                <w:color w:val="000000"/>
                <w:sz w:val="16"/>
                <w:szCs w:val="16"/>
              </w:rPr>
            </w:pPr>
          </w:p>
        </w:tc>
      </w:tr>
      <w:tr w:rsidR="00BC6114" w:rsidRPr="00955C14" w14:paraId="457D4B90" w14:textId="77777777" w:rsidTr="00FB5B8D">
        <w:trPr>
          <w:trHeight w:val="449"/>
        </w:trPr>
        <w:tc>
          <w:tcPr>
            <w:tcW w:w="587" w:type="dxa"/>
            <w:shd w:val="clear" w:color="auto" w:fill="auto"/>
          </w:tcPr>
          <w:p w14:paraId="5D4EAF8A" w14:textId="1AB67692" w:rsidR="00BC6114" w:rsidRPr="00030E18" w:rsidRDefault="00BC6114" w:rsidP="00BC6114">
            <w:pPr>
              <w:pStyle w:val="T1"/>
              <w:suppressAutoHyphens/>
              <w:spacing w:after="120"/>
              <w:rPr>
                <w:b w:val="0"/>
                <w:sz w:val="16"/>
              </w:rPr>
            </w:pPr>
            <w:r w:rsidRPr="00030E18">
              <w:rPr>
                <w:b w:val="0"/>
                <w:sz w:val="16"/>
              </w:rPr>
              <w:t>7861</w:t>
            </w:r>
          </w:p>
        </w:tc>
        <w:tc>
          <w:tcPr>
            <w:tcW w:w="1034" w:type="dxa"/>
            <w:shd w:val="clear" w:color="auto" w:fill="auto"/>
          </w:tcPr>
          <w:p w14:paraId="2EB119A0" w14:textId="64EF731D" w:rsidR="00BC6114" w:rsidRPr="00030E18" w:rsidRDefault="00BC6114" w:rsidP="00BC6114">
            <w:pPr>
              <w:pStyle w:val="T1"/>
              <w:suppressAutoHyphens/>
              <w:spacing w:after="120"/>
              <w:rPr>
                <w:b w:val="0"/>
                <w:sz w:val="16"/>
              </w:rPr>
            </w:pPr>
            <w:r w:rsidRPr="00030E18">
              <w:rPr>
                <w:b w:val="0"/>
                <w:sz w:val="16"/>
              </w:rPr>
              <w:t>Yonggang Fang</w:t>
            </w:r>
          </w:p>
        </w:tc>
        <w:tc>
          <w:tcPr>
            <w:tcW w:w="976" w:type="dxa"/>
            <w:shd w:val="clear" w:color="auto" w:fill="auto"/>
          </w:tcPr>
          <w:p w14:paraId="5B30D675" w14:textId="51200297" w:rsidR="00BC6114" w:rsidRPr="00030E18" w:rsidRDefault="00BC6114" w:rsidP="00BC6114">
            <w:pPr>
              <w:pStyle w:val="T1"/>
              <w:suppressAutoHyphens/>
              <w:spacing w:after="120"/>
              <w:rPr>
                <w:b w:val="0"/>
                <w:sz w:val="16"/>
              </w:rPr>
            </w:pPr>
            <w:r w:rsidRPr="00030E18">
              <w:rPr>
                <w:b w:val="0"/>
                <w:sz w:val="16"/>
              </w:rPr>
              <w:t>35.10.1</w:t>
            </w:r>
          </w:p>
        </w:tc>
        <w:tc>
          <w:tcPr>
            <w:tcW w:w="635" w:type="dxa"/>
            <w:shd w:val="clear" w:color="auto" w:fill="auto"/>
          </w:tcPr>
          <w:p w14:paraId="7BA01D58" w14:textId="541039A4" w:rsidR="00BC6114" w:rsidRPr="00030E18" w:rsidRDefault="00BC6114" w:rsidP="00BC6114">
            <w:pPr>
              <w:pStyle w:val="T1"/>
              <w:suppressAutoHyphens/>
              <w:spacing w:after="120"/>
              <w:rPr>
                <w:b w:val="0"/>
                <w:sz w:val="16"/>
              </w:rPr>
            </w:pPr>
            <w:r w:rsidRPr="00030E18">
              <w:rPr>
                <w:b w:val="0"/>
                <w:sz w:val="16"/>
              </w:rPr>
              <w:t>304.37</w:t>
            </w:r>
          </w:p>
        </w:tc>
        <w:tc>
          <w:tcPr>
            <w:tcW w:w="2509" w:type="dxa"/>
            <w:shd w:val="clear" w:color="auto" w:fill="auto"/>
          </w:tcPr>
          <w:p w14:paraId="4892A6D0" w14:textId="0D8019CE" w:rsidR="00BC6114" w:rsidRPr="00030E18" w:rsidRDefault="00BC6114" w:rsidP="00BC6114">
            <w:pPr>
              <w:pStyle w:val="T1"/>
              <w:suppressAutoHyphens/>
              <w:spacing w:after="120"/>
              <w:jc w:val="left"/>
              <w:rPr>
                <w:b w:val="0"/>
                <w:sz w:val="16"/>
              </w:rPr>
            </w:pPr>
            <w:r w:rsidRPr="00030E18">
              <w:rPr>
                <w:b w:val="0"/>
                <w:sz w:val="16"/>
              </w:rPr>
              <w:t xml:space="preserve">Suggest to delete "6GHz non-EHT STAs" as the 6GHz EHT AP announces a BSS operating channel </w:t>
            </w:r>
            <w:r w:rsidRPr="00030E18">
              <w:rPr>
                <w:b w:val="0"/>
                <w:sz w:val="16"/>
              </w:rPr>
              <w:lastRenderedPageBreak/>
              <w:t>width no matter a "6GHz non-EHT STAs" exists or not.</w:t>
            </w:r>
          </w:p>
        </w:tc>
        <w:tc>
          <w:tcPr>
            <w:tcW w:w="2179" w:type="dxa"/>
            <w:shd w:val="clear" w:color="auto" w:fill="auto"/>
          </w:tcPr>
          <w:p w14:paraId="3D165E7E" w14:textId="066AA36B" w:rsidR="00BC6114" w:rsidRPr="00030E18" w:rsidRDefault="00BC6114" w:rsidP="00BC6114">
            <w:pPr>
              <w:pStyle w:val="T1"/>
              <w:suppressAutoHyphens/>
              <w:spacing w:after="120"/>
              <w:jc w:val="left"/>
              <w:rPr>
                <w:b w:val="0"/>
                <w:sz w:val="16"/>
              </w:rPr>
            </w:pPr>
            <w:r w:rsidRPr="00030E18">
              <w:rPr>
                <w:b w:val="0"/>
                <w:sz w:val="16"/>
              </w:rPr>
              <w:lastRenderedPageBreak/>
              <w:t>See the comment</w:t>
            </w:r>
          </w:p>
        </w:tc>
        <w:tc>
          <w:tcPr>
            <w:tcW w:w="2790" w:type="dxa"/>
            <w:shd w:val="clear" w:color="auto" w:fill="auto"/>
          </w:tcPr>
          <w:p w14:paraId="18795967"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5749D409" w14:textId="77777777" w:rsidR="00BC6114" w:rsidRDefault="00BC6114" w:rsidP="00BC6114">
            <w:pPr>
              <w:pStyle w:val="T1"/>
              <w:suppressAutoHyphens/>
              <w:spacing w:after="120"/>
              <w:jc w:val="left"/>
              <w:rPr>
                <w:b w:val="0"/>
                <w:iCs/>
                <w:color w:val="000000"/>
                <w:sz w:val="16"/>
                <w:szCs w:val="16"/>
              </w:rPr>
            </w:pPr>
          </w:p>
          <w:p w14:paraId="4044617D" w14:textId="60078B8B" w:rsidR="00BC6114" w:rsidRPr="001F16DF" w:rsidRDefault="00BC6114" w:rsidP="00BC6114">
            <w:pPr>
              <w:pStyle w:val="T1"/>
              <w:suppressAutoHyphens/>
              <w:spacing w:after="120"/>
              <w:jc w:val="left"/>
            </w:pPr>
            <w:r>
              <w:rPr>
                <w:b w:val="0"/>
                <w:iCs/>
                <w:color w:val="000000"/>
                <w:sz w:val="16"/>
                <w:szCs w:val="16"/>
              </w:rPr>
              <w:lastRenderedPageBreak/>
              <w:t>Agree with the commenter in principle. Deleted “</w:t>
            </w:r>
            <w:r w:rsidRPr="00BF5FF3">
              <w:rPr>
                <w:b w:val="0"/>
                <w:iCs/>
                <w:color w:val="000000"/>
                <w:sz w:val="16"/>
                <w:szCs w:val="16"/>
              </w:rPr>
              <w:t>to 6 GHz non-EHT STAs</w:t>
            </w:r>
            <w:r>
              <w:rPr>
                <w:b w:val="0"/>
                <w:iCs/>
                <w:color w:val="000000"/>
                <w:sz w:val="16"/>
                <w:szCs w:val="16"/>
              </w:rPr>
              <w:t>”.</w:t>
            </w:r>
          </w:p>
          <w:p w14:paraId="72A4F954" w14:textId="77777777" w:rsidR="00BC6114" w:rsidRDefault="00BC6114" w:rsidP="00BC6114">
            <w:pPr>
              <w:pStyle w:val="T1"/>
              <w:suppressAutoHyphens/>
              <w:spacing w:after="120"/>
              <w:jc w:val="left"/>
              <w:rPr>
                <w:b w:val="0"/>
                <w:iCs/>
                <w:color w:val="000000"/>
                <w:sz w:val="16"/>
                <w:szCs w:val="16"/>
              </w:rPr>
            </w:pPr>
          </w:p>
          <w:p w14:paraId="1E33D4F4" w14:textId="7199B5D5" w:rsidR="00BC6114" w:rsidRDefault="00BC6114" w:rsidP="00BC6114">
            <w:pPr>
              <w:pStyle w:val="T1"/>
              <w:suppressAutoHyphens/>
              <w:spacing w:after="120"/>
              <w:jc w:val="left"/>
              <w:rPr>
                <w:b w:val="0"/>
                <w:iCs/>
                <w:color w:val="000000"/>
                <w:sz w:val="16"/>
                <w:szCs w:val="16"/>
              </w:rPr>
            </w:pPr>
            <w:r>
              <w:rPr>
                <w:b w:val="0"/>
                <w:iCs/>
                <w:color w:val="000000"/>
                <w:sz w:val="16"/>
                <w:szCs w:val="16"/>
              </w:rPr>
              <w:t>Tgbe editor please implement changes as shown in doc 11-21/1700rx tagged as #7861</w:t>
            </w:r>
          </w:p>
        </w:tc>
      </w:tr>
      <w:tr w:rsidR="00BC6114" w:rsidRPr="00955C14" w14:paraId="17186857" w14:textId="77777777" w:rsidTr="00FB5B8D">
        <w:trPr>
          <w:trHeight w:val="449"/>
        </w:trPr>
        <w:tc>
          <w:tcPr>
            <w:tcW w:w="587" w:type="dxa"/>
            <w:shd w:val="clear" w:color="auto" w:fill="auto"/>
          </w:tcPr>
          <w:p w14:paraId="2C6F6E66" w14:textId="0514D5CA" w:rsidR="00BC6114" w:rsidRPr="00750FAF" w:rsidRDefault="00BC6114" w:rsidP="00BC6114">
            <w:pPr>
              <w:pStyle w:val="T1"/>
              <w:suppressAutoHyphens/>
              <w:spacing w:after="120"/>
              <w:rPr>
                <w:b w:val="0"/>
                <w:sz w:val="16"/>
              </w:rPr>
            </w:pPr>
            <w:r w:rsidRPr="00750FAF">
              <w:rPr>
                <w:b w:val="0"/>
                <w:sz w:val="16"/>
              </w:rPr>
              <w:lastRenderedPageBreak/>
              <w:t>7862</w:t>
            </w:r>
          </w:p>
        </w:tc>
        <w:tc>
          <w:tcPr>
            <w:tcW w:w="1034" w:type="dxa"/>
            <w:shd w:val="clear" w:color="auto" w:fill="auto"/>
          </w:tcPr>
          <w:p w14:paraId="49EB0A35" w14:textId="0B5A5D03" w:rsidR="00BC6114" w:rsidRPr="00750FAF" w:rsidRDefault="00BC6114" w:rsidP="00BC6114">
            <w:pPr>
              <w:pStyle w:val="T1"/>
              <w:suppressAutoHyphens/>
              <w:spacing w:after="120"/>
              <w:rPr>
                <w:b w:val="0"/>
                <w:sz w:val="16"/>
              </w:rPr>
            </w:pPr>
            <w:r w:rsidRPr="00750FAF">
              <w:rPr>
                <w:b w:val="0"/>
                <w:sz w:val="16"/>
              </w:rPr>
              <w:t>Yonggang Fang</w:t>
            </w:r>
          </w:p>
        </w:tc>
        <w:tc>
          <w:tcPr>
            <w:tcW w:w="976" w:type="dxa"/>
            <w:shd w:val="clear" w:color="auto" w:fill="auto"/>
          </w:tcPr>
          <w:p w14:paraId="58F37436" w14:textId="24AEE4A9" w:rsidR="00BC6114" w:rsidRPr="00750FAF" w:rsidRDefault="00BC6114" w:rsidP="00BC6114">
            <w:pPr>
              <w:pStyle w:val="T1"/>
              <w:suppressAutoHyphens/>
              <w:spacing w:after="120"/>
              <w:rPr>
                <w:b w:val="0"/>
                <w:sz w:val="16"/>
              </w:rPr>
            </w:pPr>
            <w:r w:rsidRPr="00750FAF">
              <w:rPr>
                <w:b w:val="0"/>
                <w:sz w:val="16"/>
              </w:rPr>
              <w:t>35.10.1</w:t>
            </w:r>
          </w:p>
        </w:tc>
        <w:tc>
          <w:tcPr>
            <w:tcW w:w="635" w:type="dxa"/>
            <w:shd w:val="clear" w:color="auto" w:fill="auto"/>
          </w:tcPr>
          <w:p w14:paraId="0EBE171C" w14:textId="6486F42D" w:rsidR="00BC6114" w:rsidRPr="00750FAF" w:rsidRDefault="00BC6114" w:rsidP="00BC6114">
            <w:pPr>
              <w:pStyle w:val="T1"/>
              <w:suppressAutoHyphens/>
              <w:spacing w:after="120"/>
              <w:rPr>
                <w:b w:val="0"/>
                <w:sz w:val="16"/>
              </w:rPr>
            </w:pPr>
            <w:r w:rsidRPr="00750FAF">
              <w:rPr>
                <w:b w:val="0"/>
                <w:sz w:val="16"/>
              </w:rPr>
              <w:t>304.37</w:t>
            </w:r>
          </w:p>
        </w:tc>
        <w:tc>
          <w:tcPr>
            <w:tcW w:w="2509" w:type="dxa"/>
            <w:shd w:val="clear" w:color="auto" w:fill="auto"/>
          </w:tcPr>
          <w:p w14:paraId="2D893855" w14:textId="28524B06" w:rsidR="00BC6114" w:rsidRPr="00750FAF" w:rsidRDefault="00BC6114" w:rsidP="00BC6114">
            <w:pPr>
              <w:pStyle w:val="T1"/>
              <w:suppressAutoHyphens/>
              <w:spacing w:after="120"/>
              <w:jc w:val="left"/>
              <w:rPr>
                <w:b w:val="0"/>
                <w:sz w:val="16"/>
              </w:rPr>
            </w:pPr>
            <w:r w:rsidRPr="00750FAF">
              <w:rPr>
                <w:b w:val="0"/>
                <w:sz w:val="16"/>
              </w:rPr>
              <w:t>Please clarify "6 GHz EHT AP" means an EHT AP only operating on 6GHz band or an AP affiliated with AP MLD operating on 6GHz band?</w:t>
            </w:r>
          </w:p>
        </w:tc>
        <w:tc>
          <w:tcPr>
            <w:tcW w:w="2179" w:type="dxa"/>
            <w:shd w:val="clear" w:color="auto" w:fill="auto"/>
          </w:tcPr>
          <w:p w14:paraId="0442E056" w14:textId="7814F580" w:rsidR="00BC6114" w:rsidRPr="00750FAF" w:rsidRDefault="00BC6114" w:rsidP="00BC6114">
            <w:pPr>
              <w:pStyle w:val="T1"/>
              <w:suppressAutoHyphens/>
              <w:spacing w:after="120"/>
              <w:jc w:val="left"/>
              <w:rPr>
                <w:b w:val="0"/>
                <w:sz w:val="16"/>
              </w:rPr>
            </w:pPr>
            <w:r w:rsidRPr="00750FAF">
              <w:rPr>
                <w:b w:val="0"/>
                <w:sz w:val="16"/>
              </w:rPr>
              <w:t> </w:t>
            </w:r>
          </w:p>
        </w:tc>
        <w:tc>
          <w:tcPr>
            <w:tcW w:w="2790" w:type="dxa"/>
            <w:shd w:val="clear" w:color="auto" w:fill="auto"/>
          </w:tcPr>
          <w:p w14:paraId="0363B413"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4E59BA8F" w14:textId="77777777" w:rsidR="00BC6114" w:rsidRDefault="00BC6114" w:rsidP="00BC6114">
            <w:pPr>
              <w:pStyle w:val="T1"/>
              <w:suppressAutoHyphens/>
              <w:spacing w:after="120"/>
              <w:jc w:val="left"/>
              <w:rPr>
                <w:b w:val="0"/>
                <w:iCs/>
                <w:color w:val="000000"/>
                <w:sz w:val="16"/>
                <w:szCs w:val="16"/>
              </w:rPr>
            </w:pPr>
          </w:p>
          <w:p w14:paraId="15D9CCF6" w14:textId="2EB64FB9" w:rsidR="00BC6114" w:rsidRDefault="00BC6114" w:rsidP="00BC6114">
            <w:pPr>
              <w:pStyle w:val="T1"/>
              <w:suppressAutoHyphens/>
              <w:spacing w:after="120"/>
              <w:jc w:val="left"/>
              <w:rPr>
                <w:b w:val="0"/>
                <w:iCs/>
                <w:color w:val="000000"/>
                <w:sz w:val="16"/>
                <w:szCs w:val="16"/>
              </w:rPr>
            </w:pPr>
            <w:r>
              <w:rPr>
                <w:b w:val="0"/>
                <w:iCs/>
                <w:color w:val="000000"/>
                <w:sz w:val="16"/>
                <w:szCs w:val="16"/>
              </w:rPr>
              <w:t xml:space="preserve">Text related to 6 GHz has been deleted based on resolution to #4167 above. </w:t>
            </w:r>
          </w:p>
          <w:p w14:paraId="036D1B21" w14:textId="77777777" w:rsidR="00BC6114" w:rsidRDefault="00BC6114" w:rsidP="00BC6114">
            <w:pPr>
              <w:pStyle w:val="T1"/>
              <w:suppressAutoHyphens/>
              <w:spacing w:after="120"/>
              <w:jc w:val="left"/>
              <w:rPr>
                <w:b w:val="0"/>
                <w:iCs/>
                <w:color w:val="000000"/>
                <w:sz w:val="16"/>
                <w:szCs w:val="16"/>
              </w:rPr>
            </w:pPr>
          </w:p>
          <w:p w14:paraId="14A4F359" w14:textId="587F11BA" w:rsidR="00BC6114" w:rsidRDefault="00BC6114" w:rsidP="00BC6114">
            <w:pPr>
              <w:pStyle w:val="T1"/>
              <w:suppressAutoHyphens/>
              <w:spacing w:after="120"/>
              <w:jc w:val="left"/>
              <w:rPr>
                <w:b w:val="0"/>
                <w:iCs/>
                <w:color w:val="000000"/>
                <w:sz w:val="16"/>
                <w:szCs w:val="16"/>
              </w:rPr>
            </w:pPr>
            <w:r>
              <w:rPr>
                <w:b w:val="0"/>
                <w:iCs/>
                <w:color w:val="000000"/>
                <w:sz w:val="16"/>
                <w:szCs w:val="16"/>
              </w:rPr>
              <w:t xml:space="preserve">Tgbe editor please implement changes as shown in doc 11-21/1700rx tagged as </w:t>
            </w:r>
            <w:r w:rsidRPr="001B7AF4">
              <w:rPr>
                <w:bCs/>
                <w:iCs/>
                <w:color w:val="000000"/>
                <w:sz w:val="16"/>
                <w:szCs w:val="16"/>
              </w:rPr>
              <w:t>#4167, same as above.</w:t>
            </w:r>
          </w:p>
        </w:tc>
      </w:tr>
      <w:tr w:rsidR="00BC6114" w:rsidRPr="00955C14" w14:paraId="2AF9561C" w14:textId="77777777" w:rsidTr="00FB5B8D">
        <w:trPr>
          <w:trHeight w:val="449"/>
        </w:trPr>
        <w:tc>
          <w:tcPr>
            <w:tcW w:w="587" w:type="dxa"/>
            <w:shd w:val="clear" w:color="auto" w:fill="auto"/>
          </w:tcPr>
          <w:p w14:paraId="6EAA992B" w14:textId="11ED1438" w:rsidR="00BC6114" w:rsidRPr="002879C5" w:rsidRDefault="00BC6114" w:rsidP="00BC6114">
            <w:pPr>
              <w:pStyle w:val="T1"/>
              <w:suppressAutoHyphens/>
              <w:spacing w:after="120"/>
              <w:rPr>
                <w:b w:val="0"/>
                <w:sz w:val="16"/>
              </w:rPr>
            </w:pPr>
            <w:r w:rsidRPr="002879C5">
              <w:rPr>
                <w:b w:val="0"/>
                <w:sz w:val="16"/>
              </w:rPr>
              <w:t>4168</w:t>
            </w:r>
          </w:p>
        </w:tc>
        <w:tc>
          <w:tcPr>
            <w:tcW w:w="1034" w:type="dxa"/>
            <w:shd w:val="clear" w:color="auto" w:fill="auto"/>
          </w:tcPr>
          <w:p w14:paraId="21C3088D" w14:textId="4F2D5321" w:rsidR="00BC6114" w:rsidRPr="002879C5" w:rsidRDefault="00BC6114" w:rsidP="00BC6114">
            <w:pPr>
              <w:pStyle w:val="T1"/>
              <w:suppressAutoHyphens/>
              <w:spacing w:after="120"/>
              <w:rPr>
                <w:b w:val="0"/>
                <w:sz w:val="16"/>
              </w:rPr>
            </w:pPr>
            <w:r w:rsidRPr="002879C5">
              <w:rPr>
                <w:b w:val="0"/>
                <w:sz w:val="16"/>
              </w:rPr>
              <w:t>Alfred Asterjadhi</w:t>
            </w:r>
          </w:p>
        </w:tc>
        <w:tc>
          <w:tcPr>
            <w:tcW w:w="976" w:type="dxa"/>
            <w:shd w:val="clear" w:color="auto" w:fill="auto"/>
          </w:tcPr>
          <w:p w14:paraId="522BBB80" w14:textId="18DAE7F7" w:rsidR="00BC6114" w:rsidRPr="002879C5" w:rsidRDefault="00BC6114" w:rsidP="00BC6114">
            <w:pPr>
              <w:pStyle w:val="T1"/>
              <w:suppressAutoHyphens/>
              <w:spacing w:after="120"/>
              <w:rPr>
                <w:b w:val="0"/>
                <w:sz w:val="16"/>
              </w:rPr>
            </w:pPr>
            <w:r w:rsidRPr="002879C5">
              <w:rPr>
                <w:b w:val="0"/>
                <w:sz w:val="16"/>
              </w:rPr>
              <w:t>35.10.1</w:t>
            </w:r>
          </w:p>
        </w:tc>
        <w:tc>
          <w:tcPr>
            <w:tcW w:w="635" w:type="dxa"/>
            <w:shd w:val="clear" w:color="auto" w:fill="auto"/>
          </w:tcPr>
          <w:p w14:paraId="72C4F2C4" w14:textId="2101B371" w:rsidR="00BC6114" w:rsidRPr="002879C5" w:rsidRDefault="00BC6114" w:rsidP="00BC6114">
            <w:pPr>
              <w:pStyle w:val="T1"/>
              <w:suppressAutoHyphens/>
              <w:spacing w:after="120"/>
              <w:rPr>
                <w:b w:val="0"/>
                <w:sz w:val="16"/>
              </w:rPr>
            </w:pPr>
            <w:r w:rsidRPr="002879C5">
              <w:rPr>
                <w:b w:val="0"/>
                <w:sz w:val="16"/>
              </w:rPr>
              <w:t>304.32</w:t>
            </w:r>
          </w:p>
        </w:tc>
        <w:tc>
          <w:tcPr>
            <w:tcW w:w="2509" w:type="dxa"/>
            <w:shd w:val="clear" w:color="auto" w:fill="auto"/>
          </w:tcPr>
          <w:p w14:paraId="08A23E2B" w14:textId="594DBF2E" w:rsidR="00BC6114" w:rsidRPr="002879C5" w:rsidRDefault="00BC6114" w:rsidP="00BC6114">
            <w:pPr>
              <w:pStyle w:val="T1"/>
              <w:suppressAutoHyphens/>
              <w:spacing w:after="120"/>
              <w:jc w:val="left"/>
              <w:rPr>
                <w:b w:val="0"/>
                <w:sz w:val="16"/>
              </w:rPr>
            </w:pPr>
            <w:r w:rsidRPr="002879C5">
              <w:rPr>
                <w:b w:val="0"/>
                <w:sz w:val="16"/>
              </w:rPr>
              <w:t>I think we need a subclause for EHT BSS operation in other bands (2G4 and 5) and for the 5 GHz case maybe add that if EHT Operation element is there then 80+80 is not allowed, and probably the static puncturing case as well?</w:t>
            </w:r>
          </w:p>
        </w:tc>
        <w:tc>
          <w:tcPr>
            <w:tcW w:w="2179" w:type="dxa"/>
            <w:shd w:val="clear" w:color="auto" w:fill="auto"/>
          </w:tcPr>
          <w:p w14:paraId="5337BFED" w14:textId="16AC2C58" w:rsidR="00BC6114" w:rsidRPr="002879C5" w:rsidRDefault="00BC6114" w:rsidP="00BC6114">
            <w:pPr>
              <w:pStyle w:val="T1"/>
              <w:suppressAutoHyphens/>
              <w:spacing w:after="120"/>
              <w:jc w:val="left"/>
              <w:rPr>
                <w:b w:val="0"/>
                <w:sz w:val="16"/>
              </w:rPr>
            </w:pPr>
            <w:r w:rsidRPr="002879C5">
              <w:rPr>
                <w:b w:val="0"/>
                <w:sz w:val="16"/>
              </w:rPr>
              <w:t>As in comment.</w:t>
            </w:r>
          </w:p>
        </w:tc>
        <w:tc>
          <w:tcPr>
            <w:tcW w:w="2790" w:type="dxa"/>
            <w:shd w:val="clear" w:color="auto" w:fill="auto"/>
          </w:tcPr>
          <w:p w14:paraId="70E7EDB0"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7FCCB89F" w14:textId="77777777" w:rsidR="00BC6114" w:rsidRDefault="00BC6114" w:rsidP="00BC6114">
            <w:pPr>
              <w:pStyle w:val="T1"/>
              <w:suppressAutoHyphens/>
              <w:spacing w:after="120"/>
              <w:jc w:val="left"/>
              <w:rPr>
                <w:b w:val="0"/>
                <w:iCs/>
                <w:color w:val="000000"/>
                <w:sz w:val="16"/>
                <w:szCs w:val="16"/>
              </w:rPr>
            </w:pPr>
          </w:p>
          <w:p w14:paraId="33FD0318" w14:textId="7819F5E7"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Disallowed 80+80 MHz operation at an EHT AP.</w:t>
            </w:r>
          </w:p>
          <w:p w14:paraId="3A0B8E73" w14:textId="77777777" w:rsidR="00BC6114" w:rsidRDefault="00BC6114" w:rsidP="00BC6114">
            <w:pPr>
              <w:pStyle w:val="T1"/>
              <w:suppressAutoHyphens/>
              <w:spacing w:after="120"/>
              <w:jc w:val="left"/>
              <w:rPr>
                <w:b w:val="0"/>
                <w:iCs/>
                <w:color w:val="000000"/>
                <w:sz w:val="16"/>
                <w:szCs w:val="16"/>
              </w:rPr>
            </w:pPr>
          </w:p>
          <w:p w14:paraId="1CCACBCE" w14:textId="7E338160" w:rsidR="00BC6114" w:rsidRDefault="00BC6114" w:rsidP="00BC6114">
            <w:pPr>
              <w:pStyle w:val="T1"/>
              <w:suppressAutoHyphens/>
              <w:spacing w:after="120"/>
              <w:jc w:val="left"/>
              <w:rPr>
                <w:b w:val="0"/>
                <w:iCs/>
                <w:color w:val="000000"/>
                <w:sz w:val="16"/>
                <w:szCs w:val="16"/>
              </w:rPr>
            </w:pPr>
            <w:r>
              <w:rPr>
                <w:b w:val="0"/>
                <w:iCs/>
                <w:color w:val="000000"/>
                <w:sz w:val="16"/>
                <w:szCs w:val="16"/>
              </w:rPr>
              <w:t>Tgbe editor please implement changes as shown in doc 11-21/1700rx tagged as #4168</w:t>
            </w:r>
          </w:p>
        </w:tc>
      </w:tr>
      <w:tr w:rsidR="00BC6114" w:rsidRPr="00955C14" w14:paraId="7B7EB9D0" w14:textId="77777777" w:rsidTr="00FB5B8D">
        <w:trPr>
          <w:trHeight w:val="449"/>
        </w:trPr>
        <w:tc>
          <w:tcPr>
            <w:tcW w:w="587" w:type="dxa"/>
            <w:shd w:val="clear" w:color="auto" w:fill="auto"/>
          </w:tcPr>
          <w:p w14:paraId="4A3686B4" w14:textId="29F501EB" w:rsidR="00BC6114" w:rsidRPr="00820688" w:rsidRDefault="00BC6114" w:rsidP="00BC6114">
            <w:pPr>
              <w:pStyle w:val="T1"/>
              <w:suppressAutoHyphens/>
              <w:spacing w:after="120"/>
              <w:rPr>
                <w:b w:val="0"/>
                <w:sz w:val="16"/>
              </w:rPr>
            </w:pPr>
            <w:r w:rsidRPr="00820688">
              <w:rPr>
                <w:b w:val="0"/>
                <w:sz w:val="16"/>
              </w:rPr>
              <w:t>4169</w:t>
            </w:r>
          </w:p>
        </w:tc>
        <w:tc>
          <w:tcPr>
            <w:tcW w:w="1034" w:type="dxa"/>
            <w:shd w:val="clear" w:color="auto" w:fill="auto"/>
          </w:tcPr>
          <w:p w14:paraId="28DA7312" w14:textId="37574ED1" w:rsidR="00BC6114" w:rsidRPr="00820688" w:rsidRDefault="00BC6114" w:rsidP="00BC6114">
            <w:pPr>
              <w:pStyle w:val="T1"/>
              <w:suppressAutoHyphens/>
              <w:spacing w:after="120"/>
              <w:rPr>
                <w:b w:val="0"/>
                <w:sz w:val="16"/>
              </w:rPr>
            </w:pPr>
            <w:r w:rsidRPr="00820688">
              <w:rPr>
                <w:b w:val="0"/>
                <w:sz w:val="16"/>
              </w:rPr>
              <w:t>Alfred Asterjadhi</w:t>
            </w:r>
          </w:p>
        </w:tc>
        <w:tc>
          <w:tcPr>
            <w:tcW w:w="976" w:type="dxa"/>
            <w:shd w:val="clear" w:color="auto" w:fill="auto"/>
          </w:tcPr>
          <w:p w14:paraId="5F7D3E8C" w14:textId="2B77757A" w:rsidR="00BC6114" w:rsidRPr="00820688" w:rsidRDefault="00BC6114" w:rsidP="00BC6114">
            <w:pPr>
              <w:pStyle w:val="T1"/>
              <w:suppressAutoHyphens/>
              <w:spacing w:after="120"/>
              <w:rPr>
                <w:b w:val="0"/>
                <w:sz w:val="16"/>
              </w:rPr>
            </w:pPr>
            <w:r w:rsidRPr="00820688">
              <w:rPr>
                <w:b w:val="0"/>
                <w:sz w:val="16"/>
              </w:rPr>
              <w:t>35.10.1</w:t>
            </w:r>
          </w:p>
        </w:tc>
        <w:tc>
          <w:tcPr>
            <w:tcW w:w="635" w:type="dxa"/>
            <w:shd w:val="clear" w:color="auto" w:fill="auto"/>
          </w:tcPr>
          <w:p w14:paraId="62D565DC" w14:textId="20E2A316" w:rsidR="00BC6114" w:rsidRPr="00820688" w:rsidRDefault="00BC6114" w:rsidP="00BC6114">
            <w:pPr>
              <w:pStyle w:val="T1"/>
              <w:suppressAutoHyphens/>
              <w:spacing w:after="120"/>
              <w:rPr>
                <w:b w:val="0"/>
                <w:sz w:val="16"/>
              </w:rPr>
            </w:pPr>
            <w:r w:rsidRPr="00820688">
              <w:rPr>
                <w:b w:val="0"/>
                <w:sz w:val="16"/>
              </w:rPr>
              <w:t>304.34</w:t>
            </w:r>
          </w:p>
        </w:tc>
        <w:tc>
          <w:tcPr>
            <w:tcW w:w="2509" w:type="dxa"/>
            <w:shd w:val="clear" w:color="auto" w:fill="auto"/>
          </w:tcPr>
          <w:p w14:paraId="2FB1A36E" w14:textId="31974DB2" w:rsidR="00BC6114" w:rsidRPr="00820688" w:rsidRDefault="00BC6114" w:rsidP="00BC6114">
            <w:pPr>
              <w:pStyle w:val="T1"/>
              <w:suppressAutoHyphens/>
              <w:spacing w:after="120"/>
              <w:jc w:val="left"/>
              <w:rPr>
                <w:b w:val="0"/>
                <w:sz w:val="16"/>
              </w:rPr>
            </w:pPr>
            <w:r w:rsidRPr="00820688">
              <w:rPr>
                <w:b w:val="0"/>
                <w:sz w:val="16"/>
              </w:rPr>
              <w:t>EHT BSS 6G operation subclause is too liimited in terms of description of normative behaviors. I think we need to add explicitly that the disallowed channels are those psecified by static puncturing field in EHT ops, and also what the expected behaviiors of the APs and STAs are. Use HE subclause as a reference.</w:t>
            </w:r>
          </w:p>
        </w:tc>
        <w:tc>
          <w:tcPr>
            <w:tcW w:w="2179" w:type="dxa"/>
            <w:shd w:val="clear" w:color="auto" w:fill="auto"/>
          </w:tcPr>
          <w:p w14:paraId="4CD78C20" w14:textId="148C832D" w:rsidR="00BC6114" w:rsidRPr="00820688" w:rsidRDefault="00BC6114" w:rsidP="00BC6114">
            <w:pPr>
              <w:pStyle w:val="T1"/>
              <w:suppressAutoHyphens/>
              <w:spacing w:after="120"/>
              <w:jc w:val="left"/>
              <w:rPr>
                <w:b w:val="0"/>
                <w:sz w:val="16"/>
              </w:rPr>
            </w:pPr>
            <w:r w:rsidRPr="00820688">
              <w:rPr>
                <w:b w:val="0"/>
                <w:sz w:val="16"/>
              </w:rPr>
              <w:t>As in comment.</w:t>
            </w:r>
          </w:p>
        </w:tc>
        <w:tc>
          <w:tcPr>
            <w:tcW w:w="2790" w:type="dxa"/>
            <w:shd w:val="clear" w:color="auto" w:fill="auto"/>
          </w:tcPr>
          <w:p w14:paraId="126D2AD1"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6C5300C3" w14:textId="77777777" w:rsidR="00BC6114" w:rsidRDefault="00BC6114" w:rsidP="00BC6114">
            <w:pPr>
              <w:pStyle w:val="T1"/>
              <w:suppressAutoHyphens/>
              <w:spacing w:after="120"/>
              <w:jc w:val="left"/>
              <w:rPr>
                <w:b w:val="0"/>
                <w:iCs/>
                <w:color w:val="000000"/>
                <w:sz w:val="16"/>
                <w:szCs w:val="16"/>
              </w:rPr>
            </w:pPr>
          </w:p>
          <w:p w14:paraId="12091815" w14:textId="0139F0D8"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Added reference to 35.14.3 (</w:t>
            </w:r>
            <w:r w:rsidRPr="00A25E50">
              <w:rPr>
                <w:b w:val="0"/>
                <w:iCs/>
                <w:color w:val="000000"/>
                <w:sz w:val="16"/>
                <w:szCs w:val="16"/>
              </w:rPr>
              <w:t>Preamble puncturing operation</w:t>
            </w:r>
            <w:r>
              <w:rPr>
                <w:b w:val="0"/>
                <w:iCs/>
                <w:color w:val="000000"/>
                <w:sz w:val="16"/>
                <w:szCs w:val="16"/>
              </w:rPr>
              <w:t>) which includes normative behavior on puncturing.</w:t>
            </w:r>
          </w:p>
          <w:p w14:paraId="110CF42F" w14:textId="77777777" w:rsidR="00BC6114" w:rsidRDefault="00BC6114" w:rsidP="00BC6114">
            <w:pPr>
              <w:pStyle w:val="T1"/>
              <w:suppressAutoHyphens/>
              <w:spacing w:after="120"/>
              <w:jc w:val="left"/>
              <w:rPr>
                <w:b w:val="0"/>
                <w:iCs/>
                <w:color w:val="000000"/>
                <w:sz w:val="16"/>
                <w:szCs w:val="16"/>
              </w:rPr>
            </w:pPr>
          </w:p>
          <w:p w14:paraId="32D10E7A" w14:textId="5E204B15" w:rsidR="00BC6114" w:rsidRDefault="00BC6114" w:rsidP="00BC6114">
            <w:pPr>
              <w:pStyle w:val="T1"/>
              <w:suppressAutoHyphens/>
              <w:spacing w:after="120"/>
              <w:jc w:val="left"/>
              <w:rPr>
                <w:b w:val="0"/>
                <w:iCs/>
                <w:color w:val="000000"/>
                <w:sz w:val="16"/>
                <w:szCs w:val="16"/>
              </w:rPr>
            </w:pPr>
            <w:r>
              <w:rPr>
                <w:b w:val="0"/>
                <w:iCs/>
                <w:color w:val="000000"/>
                <w:sz w:val="16"/>
                <w:szCs w:val="16"/>
              </w:rPr>
              <w:t>Tgbe editor please implement changes as shown in doc 11-21/1700rx tagged as #4169</w:t>
            </w:r>
          </w:p>
          <w:p w14:paraId="04278750" w14:textId="62716232" w:rsidR="00BC6114" w:rsidRDefault="00BC6114" w:rsidP="00BC6114">
            <w:pPr>
              <w:pStyle w:val="T1"/>
              <w:suppressAutoHyphens/>
              <w:spacing w:after="120"/>
              <w:jc w:val="left"/>
              <w:rPr>
                <w:b w:val="0"/>
                <w:iCs/>
                <w:color w:val="000000"/>
                <w:sz w:val="16"/>
                <w:szCs w:val="16"/>
              </w:rPr>
            </w:pPr>
          </w:p>
        </w:tc>
      </w:tr>
      <w:tr w:rsidR="00BC6114" w:rsidRPr="00955C14" w14:paraId="01C9B769" w14:textId="77777777" w:rsidTr="00FB5B8D">
        <w:trPr>
          <w:trHeight w:val="449"/>
        </w:trPr>
        <w:tc>
          <w:tcPr>
            <w:tcW w:w="587" w:type="dxa"/>
            <w:shd w:val="clear" w:color="auto" w:fill="auto"/>
          </w:tcPr>
          <w:p w14:paraId="487F1B90" w14:textId="6E980617" w:rsidR="00BC6114" w:rsidRPr="00894982" w:rsidRDefault="00BC6114" w:rsidP="00BC6114">
            <w:pPr>
              <w:pStyle w:val="T1"/>
              <w:suppressAutoHyphens/>
              <w:spacing w:after="120"/>
              <w:rPr>
                <w:b w:val="0"/>
                <w:sz w:val="16"/>
              </w:rPr>
            </w:pPr>
            <w:r w:rsidRPr="00894982">
              <w:rPr>
                <w:b w:val="0"/>
                <w:sz w:val="16"/>
              </w:rPr>
              <w:t>5111</w:t>
            </w:r>
          </w:p>
        </w:tc>
        <w:tc>
          <w:tcPr>
            <w:tcW w:w="1034" w:type="dxa"/>
            <w:shd w:val="clear" w:color="auto" w:fill="auto"/>
          </w:tcPr>
          <w:p w14:paraId="4F5130A3" w14:textId="592E93E5" w:rsidR="00BC6114" w:rsidRPr="00894982" w:rsidRDefault="00BC6114" w:rsidP="00BC6114">
            <w:pPr>
              <w:pStyle w:val="T1"/>
              <w:suppressAutoHyphens/>
              <w:spacing w:after="120"/>
              <w:rPr>
                <w:b w:val="0"/>
                <w:sz w:val="16"/>
              </w:rPr>
            </w:pPr>
            <w:r w:rsidRPr="00894982">
              <w:rPr>
                <w:b w:val="0"/>
                <w:sz w:val="16"/>
              </w:rPr>
              <w:t>Geonjung Ko</w:t>
            </w:r>
          </w:p>
        </w:tc>
        <w:tc>
          <w:tcPr>
            <w:tcW w:w="976" w:type="dxa"/>
            <w:shd w:val="clear" w:color="auto" w:fill="auto"/>
          </w:tcPr>
          <w:p w14:paraId="78C3C86F" w14:textId="6AEC95A0" w:rsidR="00BC6114" w:rsidRPr="00894982" w:rsidRDefault="00BC6114" w:rsidP="00BC6114">
            <w:pPr>
              <w:pStyle w:val="T1"/>
              <w:suppressAutoHyphens/>
              <w:spacing w:after="120"/>
              <w:rPr>
                <w:b w:val="0"/>
                <w:sz w:val="16"/>
              </w:rPr>
            </w:pPr>
            <w:r w:rsidRPr="00894982">
              <w:rPr>
                <w:b w:val="0"/>
                <w:sz w:val="16"/>
              </w:rPr>
              <w:t>35.10.1</w:t>
            </w:r>
          </w:p>
        </w:tc>
        <w:tc>
          <w:tcPr>
            <w:tcW w:w="635" w:type="dxa"/>
            <w:shd w:val="clear" w:color="auto" w:fill="auto"/>
          </w:tcPr>
          <w:p w14:paraId="09ED47C2" w14:textId="11350860" w:rsidR="00BC6114" w:rsidRPr="00894982" w:rsidRDefault="00BC6114" w:rsidP="00BC6114">
            <w:pPr>
              <w:pStyle w:val="T1"/>
              <w:suppressAutoHyphens/>
              <w:spacing w:after="120"/>
              <w:rPr>
                <w:b w:val="0"/>
                <w:sz w:val="16"/>
              </w:rPr>
            </w:pPr>
            <w:r w:rsidRPr="00894982">
              <w:rPr>
                <w:b w:val="0"/>
                <w:sz w:val="16"/>
              </w:rPr>
              <w:t>304.45</w:t>
            </w:r>
          </w:p>
        </w:tc>
        <w:tc>
          <w:tcPr>
            <w:tcW w:w="2509" w:type="dxa"/>
            <w:shd w:val="clear" w:color="auto" w:fill="auto"/>
          </w:tcPr>
          <w:p w14:paraId="6EE693A6" w14:textId="3A8EF80F" w:rsidR="00BC6114" w:rsidRPr="00894982" w:rsidRDefault="00BC6114" w:rsidP="00BC6114">
            <w:pPr>
              <w:pStyle w:val="T1"/>
              <w:suppressAutoHyphens/>
              <w:spacing w:after="120"/>
              <w:jc w:val="left"/>
              <w:rPr>
                <w:b w:val="0"/>
                <w:sz w:val="16"/>
              </w:rPr>
            </w:pPr>
            <w:r w:rsidRPr="00894982">
              <w:rPr>
                <w:b w:val="0"/>
                <w:sz w:val="16"/>
              </w:rPr>
              <w:t>The current restriction seems to restrict the freedom to select the primary channel. Therefore, primary channel selection can be prior to BSS operating channel width selection.</w:t>
            </w:r>
            <w:r w:rsidRPr="00894982">
              <w:rPr>
                <w:b w:val="0"/>
                <w:sz w:val="16"/>
              </w:rPr>
              <w:br/>
              <w:t>For example, there are four 80 MHz channels (80-1, 80-2, 80-3 and 80-4) and 80-1 channel is disallowed. When the EHT AP intends to use 80-2 channel as the P80 channel and to use 80-2, 80-3 and 80-4 channels for EHT STAs, following the current restriction, the EHT AP should announce BSS operating channel width in the HE Operation element as 160 MHz (that covers 80-3 and 80-4 channels) which is the widest width.</w:t>
            </w:r>
          </w:p>
        </w:tc>
        <w:tc>
          <w:tcPr>
            <w:tcW w:w="2179" w:type="dxa"/>
            <w:shd w:val="clear" w:color="auto" w:fill="auto"/>
          </w:tcPr>
          <w:p w14:paraId="1EBB2DA9" w14:textId="19CF1F3C" w:rsidR="00BC6114" w:rsidRPr="00894982" w:rsidRDefault="00BC6114" w:rsidP="00BC6114">
            <w:pPr>
              <w:pStyle w:val="T1"/>
              <w:suppressAutoHyphens/>
              <w:spacing w:after="120"/>
              <w:jc w:val="left"/>
              <w:rPr>
                <w:b w:val="0"/>
                <w:sz w:val="16"/>
              </w:rPr>
            </w:pPr>
            <w:r w:rsidRPr="00894982">
              <w:rPr>
                <w:b w:val="0"/>
                <w:sz w:val="16"/>
              </w:rPr>
              <w:t>Primary channel selection should be prior to BSS operating channel width selection.</w:t>
            </w:r>
            <w:r w:rsidRPr="00894982">
              <w:rPr>
                <w:b w:val="0"/>
                <w:sz w:val="16"/>
              </w:rPr>
              <w:br/>
              <w:t>The restriction can be changed as below.</w:t>
            </w:r>
            <w:r w:rsidRPr="00894982">
              <w:rPr>
                <w:b w:val="0"/>
                <w:sz w:val="16"/>
              </w:rPr>
              <w:br/>
              <w:t>"The announced BSS operating channel width in the HE Operation element is the widest width ""including the primary channel"" without covering the disallowed 20 MHz channels."</w:t>
            </w:r>
          </w:p>
        </w:tc>
        <w:tc>
          <w:tcPr>
            <w:tcW w:w="2790" w:type="dxa"/>
            <w:shd w:val="clear" w:color="auto" w:fill="auto"/>
          </w:tcPr>
          <w:p w14:paraId="0A155FF0"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4A08ACC3" w14:textId="77777777" w:rsidR="00BC6114" w:rsidRDefault="00BC6114" w:rsidP="00BC6114">
            <w:pPr>
              <w:pStyle w:val="T1"/>
              <w:suppressAutoHyphens/>
              <w:spacing w:after="120"/>
              <w:jc w:val="left"/>
              <w:rPr>
                <w:b w:val="0"/>
                <w:iCs/>
                <w:color w:val="000000"/>
                <w:sz w:val="16"/>
                <w:szCs w:val="16"/>
              </w:rPr>
            </w:pPr>
          </w:p>
          <w:p w14:paraId="15CF24E6" w14:textId="3AE84DBC" w:rsidR="00BC6114" w:rsidRDefault="00BC6114" w:rsidP="00BC6114">
            <w:pPr>
              <w:pStyle w:val="T1"/>
              <w:suppressAutoHyphens/>
              <w:spacing w:after="120"/>
              <w:jc w:val="left"/>
              <w:rPr>
                <w:b w:val="0"/>
                <w:iCs/>
                <w:color w:val="000000"/>
                <w:sz w:val="16"/>
                <w:szCs w:val="16"/>
              </w:rPr>
            </w:pPr>
            <w:r>
              <w:rPr>
                <w:b w:val="0"/>
                <w:iCs/>
                <w:color w:val="000000"/>
                <w:sz w:val="16"/>
                <w:szCs w:val="16"/>
              </w:rPr>
              <w:t>Agree with the commenter in principle. Revised the text to ensure that the primary channel is considered.</w:t>
            </w:r>
          </w:p>
          <w:p w14:paraId="68F73777" w14:textId="77777777" w:rsidR="00BC6114" w:rsidRDefault="00BC6114" w:rsidP="00BC6114">
            <w:pPr>
              <w:pStyle w:val="T1"/>
              <w:suppressAutoHyphens/>
              <w:spacing w:after="120"/>
              <w:jc w:val="left"/>
              <w:rPr>
                <w:b w:val="0"/>
                <w:iCs/>
                <w:color w:val="000000"/>
                <w:sz w:val="16"/>
                <w:szCs w:val="16"/>
              </w:rPr>
            </w:pPr>
          </w:p>
          <w:p w14:paraId="53765B9B" w14:textId="032EF705" w:rsidR="00BC6114" w:rsidRDefault="00BC6114" w:rsidP="00BC6114">
            <w:pPr>
              <w:pStyle w:val="T1"/>
              <w:suppressAutoHyphens/>
              <w:spacing w:after="120"/>
              <w:jc w:val="left"/>
              <w:rPr>
                <w:b w:val="0"/>
                <w:iCs/>
                <w:color w:val="000000"/>
                <w:sz w:val="16"/>
                <w:szCs w:val="16"/>
              </w:rPr>
            </w:pPr>
            <w:r>
              <w:rPr>
                <w:b w:val="0"/>
                <w:iCs/>
                <w:color w:val="000000"/>
                <w:sz w:val="16"/>
                <w:szCs w:val="16"/>
              </w:rPr>
              <w:t>Tgbe editor please implement changes as shown in doc 11-21/1700rx tagged as #5111</w:t>
            </w:r>
          </w:p>
          <w:p w14:paraId="0DD364AB" w14:textId="6A5B8125" w:rsidR="00BC6114" w:rsidRDefault="00BC6114" w:rsidP="00BC6114">
            <w:pPr>
              <w:pStyle w:val="T1"/>
              <w:suppressAutoHyphens/>
              <w:spacing w:after="120"/>
              <w:jc w:val="left"/>
              <w:rPr>
                <w:b w:val="0"/>
                <w:iCs/>
                <w:color w:val="000000"/>
                <w:sz w:val="16"/>
                <w:szCs w:val="16"/>
              </w:rPr>
            </w:pPr>
          </w:p>
        </w:tc>
      </w:tr>
      <w:tr w:rsidR="00BC6114" w:rsidRPr="00955C14" w14:paraId="2781BDFB" w14:textId="77777777" w:rsidTr="00FB5B8D">
        <w:trPr>
          <w:trHeight w:val="449"/>
        </w:trPr>
        <w:tc>
          <w:tcPr>
            <w:tcW w:w="587" w:type="dxa"/>
            <w:shd w:val="clear" w:color="auto" w:fill="auto"/>
          </w:tcPr>
          <w:p w14:paraId="1CFF9535" w14:textId="50C89B80" w:rsidR="00BC6114" w:rsidRPr="00E25F6C" w:rsidRDefault="00BC6114" w:rsidP="00BC6114">
            <w:pPr>
              <w:pStyle w:val="T1"/>
              <w:suppressAutoHyphens/>
              <w:spacing w:after="120"/>
              <w:rPr>
                <w:b w:val="0"/>
                <w:sz w:val="16"/>
              </w:rPr>
            </w:pPr>
            <w:r w:rsidRPr="00E25F6C">
              <w:rPr>
                <w:b w:val="0"/>
                <w:sz w:val="16"/>
              </w:rPr>
              <w:t>7364</w:t>
            </w:r>
          </w:p>
        </w:tc>
        <w:tc>
          <w:tcPr>
            <w:tcW w:w="1034" w:type="dxa"/>
            <w:shd w:val="clear" w:color="auto" w:fill="auto"/>
          </w:tcPr>
          <w:p w14:paraId="140BC2F6" w14:textId="3B026008" w:rsidR="00BC6114" w:rsidRPr="00E25F6C" w:rsidRDefault="00BC6114" w:rsidP="00BC6114">
            <w:pPr>
              <w:pStyle w:val="T1"/>
              <w:suppressAutoHyphens/>
              <w:spacing w:after="120"/>
              <w:rPr>
                <w:b w:val="0"/>
                <w:sz w:val="16"/>
              </w:rPr>
            </w:pPr>
            <w:r w:rsidRPr="00E25F6C">
              <w:rPr>
                <w:b w:val="0"/>
                <w:sz w:val="16"/>
              </w:rPr>
              <w:t>Stephen McCann</w:t>
            </w:r>
          </w:p>
        </w:tc>
        <w:tc>
          <w:tcPr>
            <w:tcW w:w="976" w:type="dxa"/>
            <w:shd w:val="clear" w:color="auto" w:fill="auto"/>
          </w:tcPr>
          <w:p w14:paraId="22430D65" w14:textId="652AE746" w:rsidR="00BC6114" w:rsidRPr="00E25F6C" w:rsidRDefault="00BC6114" w:rsidP="00BC6114">
            <w:pPr>
              <w:pStyle w:val="T1"/>
              <w:suppressAutoHyphens/>
              <w:spacing w:after="120"/>
              <w:rPr>
                <w:b w:val="0"/>
                <w:sz w:val="16"/>
              </w:rPr>
            </w:pPr>
            <w:r w:rsidRPr="00E25F6C">
              <w:rPr>
                <w:b w:val="0"/>
                <w:sz w:val="16"/>
              </w:rPr>
              <w:t>35.10.1</w:t>
            </w:r>
          </w:p>
        </w:tc>
        <w:tc>
          <w:tcPr>
            <w:tcW w:w="635" w:type="dxa"/>
            <w:shd w:val="clear" w:color="auto" w:fill="auto"/>
          </w:tcPr>
          <w:p w14:paraId="01658DBF" w14:textId="39F75680" w:rsidR="00BC6114" w:rsidRPr="00E25F6C" w:rsidRDefault="00BC6114" w:rsidP="00BC6114">
            <w:pPr>
              <w:pStyle w:val="T1"/>
              <w:suppressAutoHyphens/>
              <w:spacing w:after="120"/>
              <w:rPr>
                <w:b w:val="0"/>
                <w:sz w:val="16"/>
              </w:rPr>
            </w:pPr>
            <w:r w:rsidRPr="00E25F6C">
              <w:rPr>
                <w:b w:val="0"/>
                <w:sz w:val="16"/>
              </w:rPr>
              <w:t>304.45</w:t>
            </w:r>
          </w:p>
        </w:tc>
        <w:tc>
          <w:tcPr>
            <w:tcW w:w="2509" w:type="dxa"/>
            <w:shd w:val="clear" w:color="auto" w:fill="auto"/>
          </w:tcPr>
          <w:p w14:paraId="2FFB98C0" w14:textId="60BE3FD2" w:rsidR="00BC6114" w:rsidRPr="00E25F6C" w:rsidRDefault="00BC6114" w:rsidP="00BC6114">
            <w:pPr>
              <w:pStyle w:val="T1"/>
              <w:suppressAutoHyphens/>
              <w:spacing w:after="120"/>
              <w:jc w:val="left"/>
              <w:rPr>
                <w:b w:val="0"/>
                <w:sz w:val="16"/>
              </w:rPr>
            </w:pPr>
            <w:r w:rsidRPr="00E25F6C">
              <w:rPr>
                <w:b w:val="0"/>
                <w:sz w:val="16"/>
              </w:rPr>
              <w:t>The word "widest" is not useful.</w:t>
            </w:r>
          </w:p>
        </w:tc>
        <w:tc>
          <w:tcPr>
            <w:tcW w:w="2179" w:type="dxa"/>
            <w:shd w:val="clear" w:color="auto" w:fill="auto"/>
          </w:tcPr>
          <w:p w14:paraId="621FD8B6" w14:textId="7DA33486" w:rsidR="00BC6114" w:rsidRPr="00E25F6C" w:rsidRDefault="00BC6114" w:rsidP="00BC6114">
            <w:pPr>
              <w:pStyle w:val="T1"/>
              <w:suppressAutoHyphens/>
              <w:spacing w:after="120"/>
              <w:jc w:val="left"/>
              <w:rPr>
                <w:b w:val="0"/>
                <w:sz w:val="16"/>
              </w:rPr>
            </w:pPr>
            <w:r w:rsidRPr="00E25F6C">
              <w:rPr>
                <w:b w:val="0"/>
                <w:sz w:val="16"/>
              </w:rPr>
              <w:t>Replace the term "widest" with "maximum"</w:t>
            </w:r>
          </w:p>
        </w:tc>
        <w:tc>
          <w:tcPr>
            <w:tcW w:w="2790" w:type="dxa"/>
            <w:shd w:val="clear" w:color="auto" w:fill="auto"/>
          </w:tcPr>
          <w:p w14:paraId="4742FC94"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18659222" w14:textId="77777777" w:rsidR="00BC6114" w:rsidRDefault="00BC6114" w:rsidP="00BC6114">
            <w:pPr>
              <w:pStyle w:val="T1"/>
              <w:suppressAutoHyphens/>
              <w:spacing w:after="120"/>
              <w:jc w:val="left"/>
              <w:rPr>
                <w:b w:val="0"/>
                <w:iCs/>
                <w:color w:val="000000"/>
                <w:sz w:val="16"/>
                <w:szCs w:val="16"/>
              </w:rPr>
            </w:pPr>
          </w:p>
          <w:p w14:paraId="2B59C922" w14:textId="49461948" w:rsidR="00BC6114" w:rsidRDefault="00BC6114" w:rsidP="00BC6114">
            <w:pPr>
              <w:pStyle w:val="T1"/>
              <w:suppressAutoHyphens/>
              <w:spacing w:after="120"/>
              <w:jc w:val="left"/>
              <w:rPr>
                <w:b w:val="0"/>
                <w:iCs/>
                <w:color w:val="000000"/>
                <w:sz w:val="16"/>
                <w:szCs w:val="16"/>
              </w:rPr>
            </w:pPr>
            <w:r>
              <w:rPr>
                <w:b w:val="0"/>
                <w:iCs/>
                <w:color w:val="000000"/>
                <w:sz w:val="16"/>
                <w:szCs w:val="16"/>
              </w:rPr>
              <w:lastRenderedPageBreak/>
              <w:t>Agree with the commenter in principle. Replace “widest” with “maximum”.</w:t>
            </w:r>
          </w:p>
          <w:p w14:paraId="607AD1BC" w14:textId="77777777" w:rsidR="00BC6114" w:rsidRDefault="00BC6114" w:rsidP="00BC6114">
            <w:pPr>
              <w:pStyle w:val="T1"/>
              <w:suppressAutoHyphens/>
              <w:spacing w:after="120"/>
              <w:jc w:val="left"/>
              <w:rPr>
                <w:b w:val="0"/>
                <w:iCs/>
                <w:color w:val="000000"/>
                <w:sz w:val="16"/>
                <w:szCs w:val="16"/>
              </w:rPr>
            </w:pPr>
          </w:p>
          <w:p w14:paraId="7AC9B716" w14:textId="6E6AECCD" w:rsidR="00BC6114" w:rsidRDefault="00BC6114" w:rsidP="00BC6114">
            <w:pPr>
              <w:pStyle w:val="T1"/>
              <w:suppressAutoHyphens/>
              <w:spacing w:after="120"/>
              <w:jc w:val="left"/>
              <w:rPr>
                <w:b w:val="0"/>
                <w:iCs/>
                <w:color w:val="000000"/>
                <w:sz w:val="16"/>
                <w:szCs w:val="16"/>
              </w:rPr>
            </w:pPr>
            <w:r>
              <w:rPr>
                <w:b w:val="0"/>
                <w:iCs/>
                <w:color w:val="000000"/>
                <w:sz w:val="16"/>
                <w:szCs w:val="16"/>
              </w:rPr>
              <w:t>Tgbe editor please implement changes as shown in doc 11-21/1700rx tagged as #7364</w:t>
            </w:r>
          </w:p>
        </w:tc>
      </w:tr>
      <w:tr w:rsidR="00BC6114" w:rsidRPr="00955C14" w14:paraId="1B0D52DA" w14:textId="77777777" w:rsidTr="00FB5B8D">
        <w:trPr>
          <w:trHeight w:val="449"/>
        </w:trPr>
        <w:tc>
          <w:tcPr>
            <w:tcW w:w="587" w:type="dxa"/>
            <w:shd w:val="clear" w:color="auto" w:fill="auto"/>
          </w:tcPr>
          <w:p w14:paraId="105506CB" w14:textId="4CA57B69" w:rsidR="00BC6114" w:rsidRPr="00A33634" w:rsidRDefault="00BC6114" w:rsidP="00BC6114">
            <w:pPr>
              <w:pStyle w:val="T1"/>
              <w:suppressAutoHyphens/>
              <w:spacing w:after="120"/>
              <w:rPr>
                <w:b w:val="0"/>
                <w:sz w:val="16"/>
              </w:rPr>
            </w:pPr>
            <w:r w:rsidRPr="00A33634">
              <w:rPr>
                <w:b w:val="0"/>
                <w:sz w:val="16"/>
              </w:rPr>
              <w:lastRenderedPageBreak/>
              <w:t>7091</w:t>
            </w:r>
          </w:p>
        </w:tc>
        <w:tc>
          <w:tcPr>
            <w:tcW w:w="1034" w:type="dxa"/>
            <w:shd w:val="clear" w:color="auto" w:fill="auto"/>
          </w:tcPr>
          <w:p w14:paraId="28F26487" w14:textId="037C59AB" w:rsidR="00BC6114" w:rsidRPr="00A33634" w:rsidRDefault="00BC6114" w:rsidP="00BC6114">
            <w:pPr>
              <w:pStyle w:val="T1"/>
              <w:suppressAutoHyphens/>
              <w:spacing w:after="120"/>
              <w:rPr>
                <w:b w:val="0"/>
                <w:sz w:val="16"/>
              </w:rPr>
            </w:pPr>
            <w:r w:rsidRPr="00A33634">
              <w:rPr>
                <w:b w:val="0"/>
                <w:sz w:val="16"/>
              </w:rPr>
              <w:t>Sigurd Schelstraete</w:t>
            </w:r>
          </w:p>
        </w:tc>
        <w:tc>
          <w:tcPr>
            <w:tcW w:w="976" w:type="dxa"/>
            <w:shd w:val="clear" w:color="auto" w:fill="auto"/>
          </w:tcPr>
          <w:p w14:paraId="76074D28" w14:textId="5488A586" w:rsidR="00BC6114" w:rsidRPr="00A33634" w:rsidRDefault="00BC6114" w:rsidP="00BC6114">
            <w:pPr>
              <w:pStyle w:val="T1"/>
              <w:suppressAutoHyphens/>
              <w:spacing w:after="120"/>
              <w:rPr>
                <w:b w:val="0"/>
                <w:sz w:val="16"/>
              </w:rPr>
            </w:pPr>
            <w:r w:rsidRPr="00A33634">
              <w:rPr>
                <w:b w:val="0"/>
                <w:sz w:val="16"/>
              </w:rPr>
              <w:t>35.10.1</w:t>
            </w:r>
          </w:p>
        </w:tc>
        <w:tc>
          <w:tcPr>
            <w:tcW w:w="635" w:type="dxa"/>
            <w:shd w:val="clear" w:color="auto" w:fill="auto"/>
          </w:tcPr>
          <w:p w14:paraId="1127E7A1" w14:textId="1942EC8F" w:rsidR="00BC6114" w:rsidRPr="00A33634" w:rsidRDefault="00BC6114" w:rsidP="00BC6114">
            <w:pPr>
              <w:pStyle w:val="T1"/>
              <w:suppressAutoHyphens/>
              <w:spacing w:after="120"/>
              <w:rPr>
                <w:b w:val="0"/>
                <w:sz w:val="16"/>
              </w:rPr>
            </w:pPr>
            <w:r w:rsidRPr="00A33634">
              <w:rPr>
                <w:b w:val="0"/>
                <w:sz w:val="16"/>
              </w:rPr>
              <w:t>304.45</w:t>
            </w:r>
          </w:p>
        </w:tc>
        <w:tc>
          <w:tcPr>
            <w:tcW w:w="2509" w:type="dxa"/>
            <w:shd w:val="clear" w:color="auto" w:fill="auto"/>
          </w:tcPr>
          <w:p w14:paraId="42EDB4C6" w14:textId="3779EC7D" w:rsidR="00BC6114" w:rsidRPr="00A33634" w:rsidRDefault="00BC6114" w:rsidP="00BC6114">
            <w:pPr>
              <w:pStyle w:val="T1"/>
              <w:suppressAutoHyphens/>
              <w:spacing w:after="120"/>
              <w:jc w:val="left"/>
              <w:rPr>
                <w:b w:val="0"/>
                <w:sz w:val="16"/>
              </w:rPr>
            </w:pPr>
            <w:r w:rsidRPr="00A33634">
              <w:rPr>
                <w:b w:val="0"/>
                <w:sz w:val="16"/>
              </w:rPr>
              <w:t>Clarify "the widest width without covering the disallowed 20 MHz channels". Either an umabiguous definition or an example would help make this clearer</w:t>
            </w:r>
          </w:p>
        </w:tc>
        <w:tc>
          <w:tcPr>
            <w:tcW w:w="2179" w:type="dxa"/>
            <w:shd w:val="clear" w:color="auto" w:fill="auto"/>
          </w:tcPr>
          <w:p w14:paraId="343CECFE" w14:textId="5B723646" w:rsidR="00BC6114" w:rsidRPr="00A33634" w:rsidRDefault="00BC6114" w:rsidP="00BC6114">
            <w:pPr>
              <w:pStyle w:val="T1"/>
              <w:suppressAutoHyphens/>
              <w:spacing w:after="120"/>
              <w:jc w:val="left"/>
              <w:rPr>
                <w:b w:val="0"/>
                <w:sz w:val="16"/>
              </w:rPr>
            </w:pPr>
            <w:r w:rsidRPr="00A33634">
              <w:rPr>
                <w:b w:val="0"/>
                <w:sz w:val="16"/>
              </w:rPr>
              <w:t>See comment</w:t>
            </w:r>
          </w:p>
        </w:tc>
        <w:tc>
          <w:tcPr>
            <w:tcW w:w="2790" w:type="dxa"/>
            <w:shd w:val="clear" w:color="auto" w:fill="auto"/>
          </w:tcPr>
          <w:p w14:paraId="78419865" w14:textId="77777777" w:rsidR="00BC6114" w:rsidRDefault="00BC6114" w:rsidP="00BC6114">
            <w:pPr>
              <w:pStyle w:val="T1"/>
              <w:suppressAutoHyphens/>
              <w:spacing w:after="120"/>
              <w:jc w:val="left"/>
              <w:rPr>
                <w:b w:val="0"/>
                <w:iCs/>
                <w:color w:val="000000"/>
                <w:sz w:val="16"/>
                <w:szCs w:val="16"/>
              </w:rPr>
            </w:pPr>
            <w:r>
              <w:rPr>
                <w:b w:val="0"/>
                <w:iCs/>
                <w:color w:val="000000"/>
                <w:sz w:val="16"/>
                <w:szCs w:val="16"/>
              </w:rPr>
              <w:t>Revised</w:t>
            </w:r>
          </w:p>
          <w:p w14:paraId="5F8B3333" w14:textId="77777777" w:rsidR="00BC6114" w:rsidRDefault="00BC6114" w:rsidP="00BC6114">
            <w:pPr>
              <w:pStyle w:val="T1"/>
              <w:suppressAutoHyphens/>
              <w:spacing w:after="120"/>
              <w:jc w:val="left"/>
              <w:rPr>
                <w:b w:val="0"/>
                <w:iCs/>
                <w:color w:val="000000"/>
                <w:sz w:val="16"/>
                <w:szCs w:val="16"/>
              </w:rPr>
            </w:pPr>
          </w:p>
          <w:p w14:paraId="53F60484" w14:textId="6F166D97" w:rsidR="00BC6114" w:rsidRDefault="00BC6114" w:rsidP="00BC6114">
            <w:pPr>
              <w:pStyle w:val="T1"/>
              <w:suppressAutoHyphens/>
              <w:spacing w:after="120"/>
              <w:jc w:val="left"/>
              <w:rPr>
                <w:b w:val="0"/>
                <w:iCs/>
                <w:color w:val="000000"/>
                <w:sz w:val="16"/>
                <w:szCs w:val="16"/>
              </w:rPr>
            </w:pPr>
            <w:r>
              <w:rPr>
                <w:b w:val="0"/>
                <w:iCs/>
                <w:color w:val="000000"/>
                <w:sz w:val="16"/>
                <w:szCs w:val="16"/>
              </w:rPr>
              <w:t xml:space="preserve">Agree with the commenter in principle. Replace “widest” with “maximum” and added reference to </w:t>
            </w:r>
            <w:r w:rsidRPr="00FD4862">
              <w:rPr>
                <w:b w:val="0"/>
                <w:iCs/>
                <w:color w:val="000000"/>
                <w:sz w:val="16"/>
                <w:szCs w:val="16"/>
              </w:rPr>
              <w:t xml:space="preserve">the  Disabled Subchannel Bitmap field in the EHT Operation element </w:t>
            </w:r>
            <w:r>
              <w:rPr>
                <w:b w:val="0"/>
                <w:iCs/>
                <w:color w:val="000000"/>
                <w:sz w:val="16"/>
                <w:szCs w:val="16"/>
              </w:rPr>
              <w:t>.</w:t>
            </w:r>
          </w:p>
          <w:p w14:paraId="57C0D624" w14:textId="77777777" w:rsidR="00BC6114" w:rsidRDefault="00BC6114" w:rsidP="00BC6114">
            <w:pPr>
              <w:pStyle w:val="T1"/>
              <w:suppressAutoHyphens/>
              <w:spacing w:after="120"/>
              <w:jc w:val="left"/>
              <w:rPr>
                <w:b w:val="0"/>
                <w:iCs/>
                <w:color w:val="000000"/>
                <w:sz w:val="16"/>
                <w:szCs w:val="16"/>
              </w:rPr>
            </w:pPr>
          </w:p>
          <w:p w14:paraId="205C96AE" w14:textId="4DC3FFB8" w:rsidR="00BC6114" w:rsidRDefault="00BC6114" w:rsidP="00BC6114">
            <w:pPr>
              <w:pStyle w:val="T1"/>
              <w:suppressAutoHyphens/>
              <w:spacing w:after="120"/>
              <w:jc w:val="left"/>
              <w:rPr>
                <w:b w:val="0"/>
                <w:iCs/>
                <w:color w:val="000000"/>
                <w:sz w:val="16"/>
                <w:szCs w:val="16"/>
              </w:rPr>
            </w:pPr>
            <w:r>
              <w:rPr>
                <w:b w:val="0"/>
                <w:iCs/>
                <w:color w:val="000000"/>
                <w:sz w:val="16"/>
                <w:szCs w:val="16"/>
              </w:rPr>
              <w:t xml:space="preserve">Tgbe editor please implement changes as shown in doc 11-21/1700rx tagged as </w:t>
            </w:r>
            <w:r w:rsidRPr="007269CF">
              <w:rPr>
                <w:bCs/>
                <w:iCs/>
                <w:color w:val="000000"/>
                <w:sz w:val="16"/>
                <w:szCs w:val="16"/>
              </w:rPr>
              <w:t>#7364, same as above</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ED515A3" w14:textId="77777777" w:rsidR="004412CC" w:rsidRDefault="004412CC" w:rsidP="004412CC">
      <w:pPr>
        <w:suppressAutoHyphens/>
        <w:spacing w:after="0" w:line="240" w:lineRule="auto"/>
        <w:rPr>
          <w:rFonts w:ascii="Times New Roman" w:eastAsia="Malgun Gothic" w:hAnsi="Times New Roman" w:cs="Times New Roman"/>
          <w:b/>
          <w:bCs/>
          <w:sz w:val="18"/>
          <w:szCs w:val="20"/>
          <w:lang w:val="en-GB" w:eastAsia="ko-KR"/>
        </w:rPr>
      </w:pPr>
    </w:p>
    <w:p w14:paraId="076E52F3" w14:textId="77777777" w:rsidR="004412CC" w:rsidRDefault="004412CC" w:rsidP="00706C15">
      <w:pPr>
        <w:suppressAutoHyphens/>
        <w:spacing w:after="0" w:line="240" w:lineRule="auto"/>
        <w:rPr>
          <w:rFonts w:ascii="Arial" w:hAnsi="Arial" w:cs="Arial"/>
          <w:b/>
          <w:bCs/>
          <w:i/>
          <w:iCs/>
          <w:sz w:val="18"/>
          <w:szCs w:val="18"/>
          <w:highlight w:val="yellow"/>
        </w:rPr>
      </w:pPr>
    </w:p>
    <w:p w14:paraId="4432C9B4" w14:textId="1CB1721A"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p w14:paraId="69B35130" w14:textId="77777777" w:rsidR="00D80039" w:rsidRPr="00D80039" w:rsidRDefault="00D80039" w:rsidP="00D80039">
      <w:pPr>
        <w:pStyle w:val="BodyText"/>
        <w:kinsoku w:val="0"/>
        <w:overflowPunct w:val="0"/>
        <w:spacing w:before="1"/>
        <w:rPr>
          <w:b/>
          <w:bCs/>
          <w:sz w:val="18"/>
          <w:szCs w:val="18"/>
        </w:rPr>
      </w:pPr>
      <w:bookmarkStart w:id="0" w:name="RTF38363037343a2048352c312e"/>
      <w:bookmarkEnd w:id="0"/>
      <w:r w:rsidRPr="00D80039">
        <w:rPr>
          <w:b/>
          <w:bCs/>
          <w:sz w:val="18"/>
          <w:szCs w:val="18"/>
        </w:rPr>
        <w:t>35.14 EHT BSS operation</w:t>
      </w:r>
    </w:p>
    <w:p w14:paraId="3E6DC055" w14:textId="7FED5D40" w:rsidR="001E0882" w:rsidRPr="00EC5464" w:rsidRDefault="001E0882" w:rsidP="001E0882">
      <w:pPr>
        <w:suppressAutoHyphens/>
        <w:spacing w:after="0" w:line="240" w:lineRule="auto"/>
        <w:rPr>
          <w:rFonts w:ascii="Times New Roman" w:eastAsia="Malgun Gothic" w:hAnsi="Times New Roman" w:cs="Times New Roman"/>
          <w:sz w:val="20"/>
          <w:szCs w:val="20"/>
          <w:lang w:val="en-GB" w:eastAsia="ko-KR"/>
        </w:rPr>
      </w:pPr>
      <w:r w:rsidRPr="00EC5464">
        <w:rPr>
          <w:rFonts w:ascii="Arial" w:hAnsi="Arial" w:cs="Arial"/>
          <w:b/>
          <w:bCs/>
          <w:i/>
          <w:iCs/>
          <w:sz w:val="20"/>
          <w:szCs w:val="20"/>
          <w:highlight w:val="yellow"/>
        </w:rPr>
        <w:t xml:space="preserve">TGbe editor: Please </w:t>
      </w:r>
      <w:r w:rsidR="00E85C6C" w:rsidRPr="00EC5464">
        <w:rPr>
          <w:rFonts w:ascii="Arial" w:hAnsi="Arial" w:cs="Arial"/>
          <w:b/>
          <w:bCs/>
          <w:i/>
          <w:iCs/>
          <w:sz w:val="20"/>
          <w:szCs w:val="20"/>
          <w:highlight w:val="yellow"/>
        </w:rPr>
        <w:t>update the</w:t>
      </w:r>
      <w:r w:rsidRPr="00EC5464">
        <w:rPr>
          <w:rFonts w:ascii="Arial" w:hAnsi="Arial" w:cs="Arial"/>
          <w:b/>
          <w:bCs/>
          <w:i/>
          <w:iCs/>
          <w:sz w:val="20"/>
          <w:szCs w:val="20"/>
          <w:highlight w:val="yellow"/>
        </w:rPr>
        <w:t xml:space="preserve"> </w:t>
      </w:r>
      <w:r w:rsidR="00E85C6C" w:rsidRPr="00EC5464">
        <w:rPr>
          <w:rFonts w:ascii="Arial" w:hAnsi="Arial" w:cs="Arial"/>
          <w:b/>
          <w:bCs/>
          <w:i/>
          <w:iCs/>
          <w:sz w:val="20"/>
          <w:szCs w:val="20"/>
          <w:highlight w:val="yellow"/>
        </w:rPr>
        <w:t>paragraphs in 35.14.2 and move them to 35.14.1</w:t>
      </w:r>
      <w:r w:rsidRPr="00EC5464">
        <w:rPr>
          <w:rFonts w:ascii="Arial" w:hAnsi="Arial" w:cs="Arial"/>
          <w:b/>
          <w:bCs/>
          <w:i/>
          <w:iCs/>
          <w:sz w:val="20"/>
          <w:szCs w:val="20"/>
          <w:highlight w:val="yellow"/>
        </w:rPr>
        <w:t xml:space="preserve"> as follows:</w:t>
      </w:r>
    </w:p>
    <w:p w14:paraId="1F3EA11D" w14:textId="179B5DE4" w:rsidR="00D80039" w:rsidRPr="00D80039" w:rsidRDefault="00D80039" w:rsidP="00D80039">
      <w:pPr>
        <w:pStyle w:val="BodyText"/>
        <w:kinsoku w:val="0"/>
        <w:overflowPunct w:val="0"/>
        <w:spacing w:before="1"/>
        <w:rPr>
          <w:b/>
          <w:bCs/>
          <w:sz w:val="18"/>
          <w:szCs w:val="18"/>
        </w:rPr>
      </w:pPr>
      <w:r w:rsidRPr="00D80039">
        <w:rPr>
          <w:b/>
          <w:bCs/>
          <w:sz w:val="18"/>
          <w:szCs w:val="18"/>
        </w:rPr>
        <w:t>35.14.1 Basic EHT BSS operation(#7913)</w:t>
      </w:r>
    </w:p>
    <w:p w14:paraId="40B7A6FC" w14:textId="5BC1514E" w:rsidR="00D80039" w:rsidRDefault="00D80039" w:rsidP="00D80039">
      <w:pPr>
        <w:pStyle w:val="BodyText"/>
        <w:kinsoku w:val="0"/>
        <w:overflowPunct w:val="0"/>
        <w:spacing w:before="1"/>
        <w:rPr>
          <w:sz w:val="18"/>
          <w:szCs w:val="18"/>
        </w:rPr>
      </w:pPr>
      <w:r w:rsidRPr="00D80039">
        <w:rPr>
          <w:sz w:val="18"/>
          <w:szCs w:val="18"/>
        </w:rPr>
        <w:t>An EHT AP shall not assign an AID value of 2007 to any STA.</w:t>
      </w:r>
    </w:p>
    <w:p w14:paraId="2258F215" w14:textId="77777777" w:rsidR="00D80039" w:rsidRPr="00D80039" w:rsidRDefault="00D80039" w:rsidP="00D80039">
      <w:pPr>
        <w:pStyle w:val="BodyText"/>
        <w:kinsoku w:val="0"/>
        <w:overflowPunct w:val="0"/>
        <w:spacing w:before="1"/>
        <w:rPr>
          <w:sz w:val="18"/>
          <w:szCs w:val="18"/>
        </w:rPr>
      </w:pPr>
    </w:p>
    <w:p w14:paraId="608DD608" w14:textId="6BD9732D" w:rsidR="00D80039" w:rsidRPr="00D80039" w:rsidDel="002A01C0" w:rsidRDefault="00201B0D" w:rsidP="00D80039">
      <w:pPr>
        <w:pStyle w:val="BodyText"/>
        <w:kinsoku w:val="0"/>
        <w:overflowPunct w:val="0"/>
        <w:spacing w:before="1"/>
        <w:rPr>
          <w:del w:id="1" w:author="Author"/>
          <w:b/>
          <w:bCs/>
          <w:sz w:val="18"/>
          <w:szCs w:val="18"/>
        </w:rPr>
      </w:pPr>
      <w:ins w:id="2" w:author="Author">
        <w:r w:rsidRPr="00201B0D">
          <w:rPr>
            <w:b/>
            <w:bCs/>
            <w:sz w:val="18"/>
            <w:szCs w:val="18"/>
            <w:highlight w:val="yellow"/>
          </w:rPr>
          <w:t>(#4167)</w:t>
        </w:r>
      </w:ins>
      <w:del w:id="3" w:author="Author">
        <w:r w:rsidR="00D80039" w:rsidRPr="00D80039" w:rsidDel="002A01C0">
          <w:rPr>
            <w:b/>
            <w:bCs/>
            <w:sz w:val="18"/>
            <w:szCs w:val="18"/>
          </w:rPr>
          <w:delText>35.14.2 EHT BSS 6 GHz operation</w:delText>
        </w:r>
      </w:del>
    </w:p>
    <w:p w14:paraId="3C58CB7F" w14:textId="274D4B47" w:rsidR="00D80039" w:rsidRPr="00D80039" w:rsidRDefault="00D80039" w:rsidP="00D80039">
      <w:pPr>
        <w:pStyle w:val="BodyText"/>
        <w:kinsoku w:val="0"/>
        <w:overflowPunct w:val="0"/>
        <w:spacing w:before="1"/>
        <w:rPr>
          <w:sz w:val="18"/>
          <w:szCs w:val="18"/>
        </w:rPr>
      </w:pPr>
      <w:r w:rsidRPr="00D80039">
        <w:rPr>
          <w:sz w:val="18"/>
          <w:szCs w:val="18"/>
        </w:rPr>
        <w:t>(#2852)</w:t>
      </w:r>
      <w:del w:id="4" w:author="Author">
        <w:r w:rsidRPr="00D80039" w:rsidDel="00B05560">
          <w:rPr>
            <w:sz w:val="18"/>
            <w:szCs w:val="18"/>
          </w:rPr>
          <w:delText>In the 6 GHz band, a 6 GHz</w:delText>
        </w:r>
      </w:del>
      <w:r w:rsidRPr="00D80039">
        <w:rPr>
          <w:sz w:val="18"/>
          <w:szCs w:val="18"/>
        </w:rPr>
        <w:t xml:space="preserve"> </w:t>
      </w:r>
      <w:ins w:id="5" w:author="Author">
        <w:r w:rsidR="005B42A0">
          <w:rPr>
            <w:sz w:val="18"/>
            <w:szCs w:val="18"/>
          </w:rPr>
          <w:t xml:space="preserve">An </w:t>
        </w:r>
      </w:ins>
      <w:r w:rsidRPr="00D80039">
        <w:rPr>
          <w:sz w:val="18"/>
          <w:szCs w:val="18"/>
        </w:rPr>
        <w:t xml:space="preserve">EHT AP may announce </w:t>
      </w:r>
      <w:ins w:id="6" w:author="Author">
        <w:r w:rsidR="00F56B66" w:rsidRPr="00201B0D">
          <w:rPr>
            <w:b/>
            <w:bCs/>
            <w:sz w:val="18"/>
            <w:szCs w:val="18"/>
            <w:highlight w:val="yellow"/>
          </w:rPr>
          <w:t>(#</w:t>
        </w:r>
        <w:r w:rsidR="00F56B66">
          <w:rPr>
            <w:b/>
            <w:bCs/>
            <w:sz w:val="18"/>
            <w:szCs w:val="18"/>
            <w:highlight w:val="yellow"/>
          </w:rPr>
          <w:t>7861</w:t>
        </w:r>
        <w:r w:rsidR="00F56B66" w:rsidRPr="00201B0D">
          <w:rPr>
            <w:b/>
            <w:bCs/>
            <w:sz w:val="18"/>
            <w:szCs w:val="18"/>
            <w:highlight w:val="yellow"/>
          </w:rPr>
          <w:t>)</w:t>
        </w:r>
      </w:ins>
      <w:del w:id="7" w:author="Author">
        <w:r w:rsidRPr="00D80039" w:rsidDel="00F56B66">
          <w:rPr>
            <w:sz w:val="18"/>
            <w:szCs w:val="18"/>
          </w:rPr>
          <w:delText xml:space="preserve">to </w:delText>
        </w:r>
        <w:r w:rsidRPr="00D80039" w:rsidDel="005B42A0">
          <w:rPr>
            <w:sz w:val="18"/>
            <w:szCs w:val="18"/>
          </w:rPr>
          <w:delText xml:space="preserve">6 GHz </w:delText>
        </w:r>
        <w:r w:rsidRPr="00D80039" w:rsidDel="00584909">
          <w:rPr>
            <w:sz w:val="18"/>
            <w:szCs w:val="18"/>
          </w:rPr>
          <w:delText>non-EHT STAs</w:delText>
        </w:r>
      </w:del>
      <w:r w:rsidRPr="00D80039">
        <w:rPr>
          <w:sz w:val="18"/>
          <w:szCs w:val="18"/>
        </w:rPr>
        <w:t xml:space="preserve"> a BSS operating </w:t>
      </w:r>
    </w:p>
    <w:p w14:paraId="358391C4" w14:textId="454867AB" w:rsidR="00D80039" w:rsidRPr="00D80039" w:rsidRDefault="00D80039" w:rsidP="00D80039">
      <w:pPr>
        <w:pStyle w:val="BodyText"/>
        <w:kinsoku w:val="0"/>
        <w:overflowPunct w:val="0"/>
        <w:spacing w:before="1"/>
        <w:rPr>
          <w:sz w:val="18"/>
          <w:szCs w:val="18"/>
        </w:rPr>
      </w:pPr>
      <w:r w:rsidRPr="00D80039">
        <w:rPr>
          <w:sz w:val="18"/>
          <w:szCs w:val="18"/>
        </w:rPr>
        <w:t xml:space="preserve">channel width that is different from the BSS operating channel width that it announces to </w:t>
      </w:r>
      <w:del w:id="8" w:author="Author">
        <w:r w:rsidRPr="00D80039" w:rsidDel="005B42A0">
          <w:rPr>
            <w:sz w:val="18"/>
            <w:szCs w:val="18"/>
          </w:rPr>
          <w:delText xml:space="preserve">6 GHz </w:delText>
        </w:r>
      </w:del>
      <w:r w:rsidRPr="00D80039">
        <w:rPr>
          <w:sz w:val="18"/>
          <w:szCs w:val="18"/>
        </w:rPr>
        <w:t xml:space="preserve">non-AP </w:t>
      </w:r>
    </w:p>
    <w:p w14:paraId="137BE2C0" w14:textId="2A650831" w:rsidR="00D80039" w:rsidRPr="00D80039" w:rsidRDefault="00D80039" w:rsidP="00D80039">
      <w:pPr>
        <w:pStyle w:val="BodyText"/>
        <w:kinsoku w:val="0"/>
        <w:overflowPunct w:val="0"/>
        <w:spacing w:before="1"/>
        <w:rPr>
          <w:sz w:val="18"/>
          <w:szCs w:val="18"/>
        </w:rPr>
      </w:pPr>
      <w:r w:rsidRPr="00D80039">
        <w:rPr>
          <w:sz w:val="18"/>
          <w:szCs w:val="18"/>
        </w:rPr>
        <w:t xml:space="preserve">EHT STAs if the EHT BSS operating channel width includes at least one </w:t>
      </w:r>
      <w:del w:id="9" w:author="Author">
        <w:r w:rsidRPr="00D80039" w:rsidDel="002A01C0">
          <w:rPr>
            <w:sz w:val="18"/>
            <w:szCs w:val="18"/>
          </w:rPr>
          <w:delText xml:space="preserve">disallowed </w:delText>
        </w:r>
      </w:del>
      <w:ins w:id="10" w:author="Author">
        <w:r w:rsidR="002A01C0">
          <w:rPr>
            <w:sz w:val="18"/>
            <w:szCs w:val="18"/>
          </w:rPr>
          <w:t xml:space="preserve">punctured </w:t>
        </w:r>
      </w:ins>
      <w:r w:rsidRPr="00D80039">
        <w:rPr>
          <w:sz w:val="18"/>
          <w:szCs w:val="18"/>
        </w:rPr>
        <w:t xml:space="preserve">20 MHz </w:t>
      </w:r>
      <w:ins w:id="11" w:author="Author">
        <w:r w:rsidR="0081684C">
          <w:rPr>
            <w:sz w:val="18"/>
            <w:szCs w:val="18"/>
          </w:rPr>
          <w:t>sub</w:t>
        </w:r>
      </w:ins>
      <w:r w:rsidRPr="00D80039">
        <w:rPr>
          <w:sz w:val="18"/>
          <w:szCs w:val="18"/>
        </w:rPr>
        <w:t xml:space="preserve">channel and/or </w:t>
      </w:r>
    </w:p>
    <w:p w14:paraId="12B68B5D" w14:textId="77777777" w:rsidR="00D80039" w:rsidRPr="00D80039" w:rsidRDefault="00D80039" w:rsidP="00D80039">
      <w:pPr>
        <w:pStyle w:val="BodyText"/>
        <w:kinsoku w:val="0"/>
        <w:overflowPunct w:val="0"/>
        <w:spacing w:before="1"/>
        <w:rPr>
          <w:sz w:val="18"/>
          <w:szCs w:val="18"/>
        </w:rPr>
      </w:pPr>
      <w:r w:rsidRPr="00D80039">
        <w:rPr>
          <w:sz w:val="18"/>
          <w:szCs w:val="18"/>
        </w:rPr>
        <w:t xml:space="preserve">if the announced EHT BSS operating channel width is not supported by an HE BSS. </w:t>
      </w:r>
    </w:p>
    <w:p w14:paraId="7850A5E4" w14:textId="77777777" w:rsidR="0016261E" w:rsidRDefault="0016261E" w:rsidP="00D80039">
      <w:pPr>
        <w:pStyle w:val="BodyText"/>
        <w:kinsoku w:val="0"/>
        <w:overflowPunct w:val="0"/>
        <w:spacing w:before="1"/>
        <w:rPr>
          <w:sz w:val="18"/>
          <w:szCs w:val="18"/>
        </w:rPr>
      </w:pPr>
    </w:p>
    <w:p w14:paraId="000D1753" w14:textId="07750BBA" w:rsidR="00D80039" w:rsidRPr="00D80039" w:rsidRDefault="00201B0D" w:rsidP="00D80039">
      <w:pPr>
        <w:pStyle w:val="BodyText"/>
        <w:kinsoku w:val="0"/>
        <w:overflowPunct w:val="0"/>
        <w:spacing w:before="1"/>
        <w:rPr>
          <w:sz w:val="18"/>
          <w:szCs w:val="18"/>
        </w:rPr>
      </w:pPr>
      <w:ins w:id="12" w:author="Author">
        <w:r w:rsidRPr="00201B0D">
          <w:rPr>
            <w:b/>
            <w:bCs/>
            <w:sz w:val="18"/>
            <w:szCs w:val="18"/>
            <w:highlight w:val="yellow"/>
          </w:rPr>
          <w:t>(#4167)</w:t>
        </w:r>
      </w:ins>
      <w:r w:rsidR="00D80039" w:rsidRPr="00D80039">
        <w:rPr>
          <w:sz w:val="18"/>
          <w:szCs w:val="18"/>
        </w:rPr>
        <w:t>A</w:t>
      </w:r>
      <w:ins w:id="13" w:author="Author">
        <w:r w:rsidR="002A01C0">
          <w:rPr>
            <w:sz w:val="18"/>
            <w:szCs w:val="18"/>
          </w:rPr>
          <w:t>n</w:t>
        </w:r>
      </w:ins>
      <w:del w:id="14" w:author="Author">
        <w:r w:rsidR="00D80039" w:rsidRPr="00D80039" w:rsidDel="002A01C0">
          <w:rPr>
            <w:sz w:val="18"/>
            <w:szCs w:val="18"/>
          </w:rPr>
          <w:delText xml:space="preserve"> 6 GHz</w:delText>
        </w:r>
      </w:del>
      <w:r w:rsidR="00D80039" w:rsidRPr="00D80039">
        <w:rPr>
          <w:sz w:val="18"/>
          <w:szCs w:val="18"/>
        </w:rPr>
        <w:t xml:space="preserve"> EHT AP shall announce the BSS operating channel width in the HE Operation element with the </w:t>
      </w:r>
    </w:p>
    <w:p w14:paraId="114488E5" w14:textId="77777777" w:rsidR="00D80039" w:rsidRPr="00D80039" w:rsidRDefault="00D80039" w:rsidP="00D80039">
      <w:pPr>
        <w:pStyle w:val="BodyText"/>
        <w:kinsoku w:val="0"/>
        <w:overflowPunct w:val="0"/>
        <w:spacing w:before="1"/>
        <w:rPr>
          <w:sz w:val="18"/>
          <w:szCs w:val="18"/>
        </w:rPr>
      </w:pPr>
      <w:r w:rsidRPr="00D80039">
        <w:rPr>
          <w:sz w:val="18"/>
          <w:szCs w:val="18"/>
        </w:rPr>
        <w:t>following restriction:</w:t>
      </w:r>
    </w:p>
    <w:p w14:paraId="18E68EF7" w14:textId="4DB5961C" w:rsidR="00D80039" w:rsidRPr="00D80039" w:rsidRDefault="00D80039" w:rsidP="00D80039">
      <w:pPr>
        <w:pStyle w:val="BodyText"/>
        <w:kinsoku w:val="0"/>
        <w:overflowPunct w:val="0"/>
        <w:spacing w:before="1"/>
        <w:rPr>
          <w:sz w:val="18"/>
          <w:szCs w:val="18"/>
        </w:rPr>
      </w:pPr>
      <w:r w:rsidRPr="00D80039">
        <w:rPr>
          <w:sz w:val="18"/>
          <w:szCs w:val="18"/>
        </w:rPr>
        <w:t xml:space="preserve">— The  announced  BSS  operating  channel  width  in  the  HE  Operation  element  is  the  </w:t>
      </w:r>
      <w:ins w:id="15" w:author="Author">
        <w:r w:rsidR="00A44374" w:rsidRPr="00201B0D">
          <w:rPr>
            <w:b/>
            <w:bCs/>
            <w:sz w:val="18"/>
            <w:szCs w:val="18"/>
            <w:highlight w:val="yellow"/>
          </w:rPr>
          <w:t>(#</w:t>
        </w:r>
        <w:r w:rsidR="00A44374">
          <w:rPr>
            <w:b/>
            <w:bCs/>
            <w:sz w:val="18"/>
            <w:szCs w:val="18"/>
            <w:highlight w:val="yellow"/>
          </w:rPr>
          <w:t>7364</w:t>
        </w:r>
        <w:r w:rsidR="00A44374" w:rsidRPr="00201B0D">
          <w:rPr>
            <w:b/>
            <w:bCs/>
            <w:sz w:val="18"/>
            <w:szCs w:val="18"/>
            <w:highlight w:val="yellow"/>
          </w:rPr>
          <w:t>)</w:t>
        </w:r>
      </w:ins>
      <w:del w:id="16" w:author="Author">
        <w:r w:rsidRPr="00D80039" w:rsidDel="00041544">
          <w:rPr>
            <w:sz w:val="18"/>
            <w:szCs w:val="18"/>
          </w:rPr>
          <w:delText xml:space="preserve">widest  </w:delText>
        </w:r>
      </w:del>
      <w:ins w:id="17" w:author="Author">
        <w:r w:rsidR="00041544">
          <w:rPr>
            <w:sz w:val="18"/>
            <w:szCs w:val="18"/>
          </w:rPr>
          <w:t>maximum</w:t>
        </w:r>
        <w:r w:rsidR="00041544" w:rsidRPr="00D80039">
          <w:rPr>
            <w:sz w:val="18"/>
            <w:szCs w:val="18"/>
          </w:rPr>
          <w:t xml:space="preserve">  </w:t>
        </w:r>
      </w:ins>
      <w:r w:rsidRPr="00D80039">
        <w:rPr>
          <w:sz w:val="18"/>
          <w:szCs w:val="18"/>
        </w:rPr>
        <w:t xml:space="preserve">width </w:t>
      </w:r>
      <w:ins w:id="18" w:author="Author">
        <w:r w:rsidR="00995A3D" w:rsidRPr="00201B0D">
          <w:rPr>
            <w:b/>
            <w:bCs/>
            <w:sz w:val="18"/>
            <w:szCs w:val="18"/>
            <w:highlight w:val="yellow"/>
          </w:rPr>
          <w:t>(#</w:t>
        </w:r>
        <w:r w:rsidR="00995A3D">
          <w:rPr>
            <w:b/>
            <w:bCs/>
            <w:sz w:val="18"/>
            <w:szCs w:val="18"/>
            <w:highlight w:val="yellow"/>
          </w:rPr>
          <w:t>5111</w:t>
        </w:r>
        <w:r w:rsidR="00995A3D" w:rsidRPr="00201B0D">
          <w:rPr>
            <w:b/>
            <w:bCs/>
            <w:sz w:val="18"/>
            <w:szCs w:val="18"/>
            <w:highlight w:val="yellow"/>
          </w:rPr>
          <w:t>)</w:t>
        </w:r>
        <w:r w:rsidR="00995A3D">
          <w:rPr>
            <w:b/>
            <w:bCs/>
            <w:sz w:val="18"/>
            <w:szCs w:val="18"/>
          </w:rPr>
          <w:t xml:space="preserve"> </w:t>
        </w:r>
        <w:r w:rsidR="00995A3D">
          <w:rPr>
            <w:sz w:val="18"/>
            <w:szCs w:val="18"/>
          </w:rPr>
          <w:t>including the primary channel</w:t>
        </w:r>
        <w:r w:rsidR="00995A3D" w:rsidRPr="003B2D79">
          <w:rPr>
            <w:sz w:val="18"/>
            <w:szCs w:val="18"/>
          </w:rPr>
          <w:t xml:space="preserve"> </w:t>
        </w:r>
      </w:ins>
      <w:r w:rsidRPr="00D80039">
        <w:rPr>
          <w:sz w:val="18"/>
          <w:szCs w:val="18"/>
        </w:rPr>
        <w:t xml:space="preserve">without covering </w:t>
      </w:r>
      <w:del w:id="19" w:author="Author">
        <w:r w:rsidRPr="00D80039" w:rsidDel="001F5870">
          <w:rPr>
            <w:sz w:val="18"/>
            <w:szCs w:val="18"/>
          </w:rPr>
          <w:delText xml:space="preserve">the </w:delText>
        </w:r>
        <w:r w:rsidRPr="00D80039" w:rsidDel="00201B0D">
          <w:rPr>
            <w:sz w:val="18"/>
            <w:szCs w:val="18"/>
          </w:rPr>
          <w:delText xml:space="preserve">disallowed </w:delText>
        </w:r>
      </w:del>
      <w:ins w:id="20" w:author="Author">
        <w:r w:rsidR="001F5870">
          <w:rPr>
            <w:sz w:val="18"/>
            <w:szCs w:val="18"/>
          </w:rPr>
          <w:t xml:space="preserve">any </w:t>
        </w:r>
        <w:r w:rsidR="00201B0D">
          <w:rPr>
            <w:sz w:val="18"/>
            <w:szCs w:val="18"/>
          </w:rPr>
          <w:t xml:space="preserve">punctured </w:t>
        </w:r>
      </w:ins>
      <w:r w:rsidRPr="00D80039">
        <w:rPr>
          <w:sz w:val="18"/>
          <w:szCs w:val="18"/>
        </w:rPr>
        <w:t xml:space="preserve">20 MHz </w:t>
      </w:r>
      <w:ins w:id="21" w:author="Author">
        <w:r w:rsidR="00467666">
          <w:rPr>
            <w:sz w:val="18"/>
            <w:szCs w:val="18"/>
          </w:rPr>
          <w:t>sub</w:t>
        </w:r>
      </w:ins>
      <w:r w:rsidRPr="00D80039">
        <w:rPr>
          <w:sz w:val="18"/>
          <w:szCs w:val="18"/>
        </w:rPr>
        <w:t>channel</w:t>
      </w:r>
      <w:del w:id="22" w:author="Author">
        <w:r w:rsidRPr="00D80039" w:rsidDel="001F5870">
          <w:rPr>
            <w:sz w:val="18"/>
            <w:szCs w:val="18"/>
          </w:rPr>
          <w:delText>s</w:delText>
        </w:r>
      </w:del>
      <w:ins w:id="23" w:author="Author">
        <w:r w:rsidR="001F5870">
          <w:rPr>
            <w:sz w:val="18"/>
            <w:szCs w:val="18"/>
          </w:rPr>
          <w:t xml:space="preserve"> indicated in the </w:t>
        </w:r>
        <w:r w:rsidR="0026210A" w:rsidRPr="0026210A">
          <w:rPr>
            <w:sz w:val="18"/>
            <w:szCs w:val="18"/>
          </w:rPr>
          <w:t xml:space="preserve"> Disabled Subchannel Bitmap field in the EHT Operation element</w:t>
        </w:r>
        <w:r w:rsidR="00A25E50">
          <w:rPr>
            <w:sz w:val="18"/>
            <w:szCs w:val="18"/>
          </w:rPr>
          <w:t xml:space="preserve"> as </w:t>
        </w:r>
        <w:r w:rsidR="00513819">
          <w:rPr>
            <w:sz w:val="18"/>
            <w:szCs w:val="18"/>
          </w:rPr>
          <w:t xml:space="preserve">defined in </w:t>
        </w:r>
        <w:r w:rsidR="00513819">
          <w:rPr>
            <w:b/>
            <w:iCs/>
            <w:color w:val="000000"/>
            <w:sz w:val="16"/>
            <w:szCs w:val="16"/>
          </w:rPr>
          <w:t>35.14.3 (</w:t>
        </w:r>
        <w:r w:rsidR="002703DC">
          <w:rPr>
            <w:b/>
            <w:iCs/>
            <w:color w:val="000000"/>
            <w:sz w:val="16"/>
            <w:szCs w:val="16"/>
          </w:rPr>
          <w:t>P</w:t>
        </w:r>
        <w:r w:rsidR="00513819" w:rsidRPr="00A25E50">
          <w:rPr>
            <w:iCs/>
            <w:color w:val="000000"/>
            <w:sz w:val="16"/>
            <w:szCs w:val="16"/>
          </w:rPr>
          <w:t>reamble puncturing operation</w:t>
        </w:r>
        <w:r w:rsidR="00513819">
          <w:rPr>
            <w:b/>
            <w:iCs/>
            <w:color w:val="000000"/>
            <w:sz w:val="16"/>
            <w:szCs w:val="16"/>
          </w:rPr>
          <w:t xml:space="preserve">) </w:t>
        </w:r>
        <w:r w:rsidR="00D46A8E" w:rsidRPr="00201B0D">
          <w:rPr>
            <w:b/>
            <w:bCs/>
            <w:sz w:val="18"/>
            <w:szCs w:val="18"/>
            <w:highlight w:val="yellow"/>
          </w:rPr>
          <w:t>(#416</w:t>
        </w:r>
        <w:r w:rsidR="00D46A8E">
          <w:rPr>
            <w:b/>
            <w:bCs/>
            <w:sz w:val="18"/>
            <w:szCs w:val="18"/>
            <w:highlight w:val="yellow"/>
          </w:rPr>
          <w:t>9</w:t>
        </w:r>
        <w:r w:rsidR="00D46A8E" w:rsidRPr="00201B0D">
          <w:rPr>
            <w:b/>
            <w:bCs/>
            <w:sz w:val="18"/>
            <w:szCs w:val="18"/>
            <w:highlight w:val="yellow"/>
          </w:rPr>
          <w:t>)</w:t>
        </w:r>
      </w:ins>
      <w:r w:rsidRPr="00D80039">
        <w:rPr>
          <w:sz w:val="18"/>
          <w:szCs w:val="18"/>
        </w:rPr>
        <w:t>.</w:t>
      </w:r>
    </w:p>
    <w:p w14:paraId="1445983B" w14:textId="77777777" w:rsidR="0016261E" w:rsidRDefault="0016261E" w:rsidP="00D80039">
      <w:pPr>
        <w:pStyle w:val="BodyText"/>
        <w:kinsoku w:val="0"/>
        <w:overflowPunct w:val="0"/>
        <w:spacing w:before="1"/>
        <w:rPr>
          <w:sz w:val="18"/>
          <w:szCs w:val="18"/>
        </w:rPr>
      </w:pPr>
    </w:p>
    <w:p w14:paraId="600748F4" w14:textId="48F9051A" w:rsidR="00D80039" w:rsidRPr="00D80039" w:rsidRDefault="00D80039" w:rsidP="00D80039">
      <w:pPr>
        <w:pStyle w:val="BodyText"/>
        <w:kinsoku w:val="0"/>
        <w:overflowPunct w:val="0"/>
        <w:spacing w:before="1"/>
        <w:rPr>
          <w:sz w:val="18"/>
          <w:szCs w:val="18"/>
        </w:rPr>
      </w:pPr>
      <w:r w:rsidRPr="00D80039">
        <w:rPr>
          <w:sz w:val="18"/>
          <w:szCs w:val="18"/>
        </w:rPr>
        <w:t xml:space="preserve">The announced BSS operating channel width in HE Operation element is no more than the BSS operating </w:t>
      </w:r>
    </w:p>
    <w:p w14:paraId="1E7C3CB1" w14:textId="226825EA" w:rsidR="004B252D" w:rsidRDefault="00D80039" w:rsidP="00D80039">
      <w:pPr>
        <w:pStyle w:val="BodyText"/>
        <w:kinsoku w:val="0"/>
        <w:overflowPunct w:val="0"/>
        <w:spacing w:before="1"/>
        <w:rPr>
          <w:sz w:val="18"/>
          <w:szCs w:val="18"/>
        </w:rPr>
      </w:pPr>
      <w:r w:rsidRPr="00D80039">
        <w:rPr>
          <w:sz w:val="18"/>
          <w:szCs w:val="18"/>
        </w:rPr>
        <w:t>channel width in the EHT Operation element</w:t>
      </w:r>
      <w:ins w:id="24" w:author="Author">
        <w:r w:rsidR="0010660B">
          <w:rPr>
            <w:sz w:val="18"/>
            <w:szCs w:val="18"/>
          </w:rPr>
          <w:t xml:space="preserve"> </w:t>
        </w:r>
        <w:r w:rsidR="0010660B" w:rsidRPr="00201B0D">
          <w:rPr>
            <w:b/>
            <w:bCs/>
            <w:sz w:val="18"/>
            <w:szCs w:val="18"/>
            <w:highlight w:val="yellow"/>
          </w:rPr>
          <w:t>(#416</w:t>
        </w:r>
        <w:r w:rsidR="0010660B">
          <w:rPr>
            <w:b/>
            <w:bCs/>
            <w:sz w:val="18"/>
            <w:szCs w:val="18"/>
            <w:highlight w:val="yellow"/>
          </w:rPr>
          <w:t>8</w:t>
        </w:r>
        <w:r w:rsidR="0010660B" w:rsidRPr="00201B0D">
          <w:rPr>
            <w:b/>
            <w:bCs/>
            <w:sz w:val="18"/>
            <w:szCs w:val="18"/>
            <w:highlight w:val="yellow"/>
          </w:rPr>
          <w:t>)</w:t>
        </w:r>
        <w:r w:rsidR="0010660B">
          <w:rPr>
            <w:b/>
            <w:bCs/>
            <w:sz w:val="18"/>
            <w:szCs w:val="18"/>
          </w:rPr>
          <w:t xml:space="preserve"> </w:t>
        </w:r>
        <w:r w:rsidR="0010660B" w:rsidRPr="003B2D79">
          <w:rPr>
            <w:sz w:val="18"/>
            <w:szCs w:val="18"/>
          </w:rPr>
          <w:t xml:space="preserve">and </w:t>
        </w:r>
        <w:r w:rsidR="00DD61AF">
          <w:rPr>
            <w:sz w:val="18"/>
            <w:szCs w:val="18"/>
          </w:rPr>
          <w:t xml:space="preserve">the corresponding BSS </w:t>
        </w:r>
        <w:r w:rsidR="003B2D79">
          <w:rPr>
            <w:sz w:val="18"/>
            <w:szCs w:val="18"/>
          </w:rPr>
          <w:t>shall not operate as an 80+80 MHz BSS</w:t>
        </w:r>
      </w:ins>
      <w:r w:rsidRPr="00D80039">
        <w:rPr>
          <w:sz w:val="18"/>
          <w:szCs w:val="18"/>
        </w:rPr>
        <w:t>.</w:t>
      </w:r>
      <w:r w:rsidR="00E734D2">
        <w:rPr>
          <w:sz w:val="18"/>
          <w:szCs w:val="18"/>
        </w:rPr>
        <w:t xml:space="preserve"> </w:t>
      </w:r>
    </w:p>
    <w:p w14:paraId="775E5047" w14:textId="783AAEBF" w:rsidR="00FA5A98" w:rsidRDefault="00FA5A98" w:rsidP="00C324E1">
      <w:pPr>
        <w:pStyle w:val="T1"/>
        <w:suppressAutoHyphens/>
        <w:spacing w:after="120"/>
        <w:jc w:val="left"/>
        <w:rPr>
          <w:b w:val="0"/>
          <w:iCs/>
          <w:color w:val="000000"/>
          <w:sz w:val="16"/>
          <w:szCs w:val="16"/>
        </w:rPr>
      </w:pPr>
    </w:p>
    <w:p w14:paraId="7E4ED86F" w14:textId="77777777" w:rsidR="00FA5A98" w:rsidRPr="00FE6ABB" w:rsidRDefault="00FA5A98" w:rsidP="00C324E1">
      <w:pPr>
        <w:pStyle w:val="T1"/>
        <w:suppressAutoHyphens/>
        <w:spacing w:after="120"/>
        <w:jc w:val="left"/>
        <w:rPr>
          <w:b w:val="0"/>
          <w:iCs/>
          <w:color w:val="000000"/>
          <w:sz w:val="16"/>
          <w:szCs w:val="16"/>
        </w:rPr>
      </w:pPr>
    </w:p>
    <w:sectPr w:rsidR="00FA5A98" w:rsidRPr="00FE6ABB"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35E01" w14:textId="77777777" w:rsidR="004E2B3B" w:rsidRDefault="004E2B3B" w:rsidP="00766E54">
      <w:pPr>
        <w:spacing w:after="0" w:line="240" w:lineRule="auto"/>
      </w:pPr>
      <w:r>
        <w:separator/>
      </w:r>
    </w:p>
  </w:endnote>
  <w:endnote w:type="continuationSeparator" w:id="0">
    <w:p w14:paraId="4E1350E2" w14:textId="77777777" w:rsidR="004E2B3B" w:rsidRDefault="004E2B3B" w:rsidP="00766E54">
      <w:pPr>
        <w:spacing w:after="0" w:line="240" w:lineRule="auto"/>
      </w:pPr>
      <w:r>
        <w:continuationSeparator/>
      </w:r>
    </w:p>
  </w:endnote>
  <w:endnote w:type="continuationNotice" w:id="1">
    <w:p w14:paraId="2D1C713A" w14:textId="77777777" w:rsidR="004E2B3B" w:rsidRDefault="004E2B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38F7D" w14:textId="77777777" w:rsidR="004E2B3B" w:rsidRDefault="004E2B3B" w:rsidP="00766E54">
      <w:pPr>
        <w:spacing w:after="0" w:line="240" w:lineRule="auto"/>
      </w:pPr>
      <w:r>
        <w:separator/>
      </w:r>
    </w:p>
  </w:footnote>
  <w:footnote w:type="continuationSeparator" w:id="0">
    <w:p w14:paraId="1770CDD2" w14:textId="77777777" w:rsidR="004E2B3B" w:rsidRDefault="004E2B3B" w:rsidP="00766E54">
      <w:pPr>
        <w:spacing w:after="0" w:line="240" w:lineRule="auto"/>
      </w:pPr>
      <w:r>
        <w:continuationSeparator/>
      </w:r>
    </w:p>
  </w:footnote>
  <w:footnote w:type="continuationNotice" w:id="1">
    <w:p w14:paraId="2CDD69B8" w14:textId="77777777" w:rsidR="004E2B3B" w:rsidRDefault="004E2B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0597DB40" w:rsidR="00445C20" w:rsidRDefault="008D5D3D" w:rsidP="00B21A42">
    <w:pPr>
      <w:pStyle w:val="Header"/>
      <w:pBdr>
        <w:bottom w:val="single" w:sz="8" w:space="1" w:color="auto"/>
      </w:pBdr>
      <w:tabs>
        <w:tab w:val="clear" w:pos="4680"/>
        <w:tab w:val="center" w:pos="8280"/>
      </w:tabs>
      <w:rPr>
        <w:sz w:val="28"/>
      </w:rPr>
    </w:pPr>
    <w:r>
      <w:rPr>
        <w:sz w:val="28"/>
      </w:rPr>
      <w:t>Dec</w:t>
    </w:r>
    <w:r w:rsidR="002F28E1">
      <w:rPr>
        <w:sz w:val="28"/>
      </w:rPr>
      <w:t xml:space="preserve"> 2021</w:t>
    </w:r>
    <w:r w:rsidR="002F28E1">
      <w:rPr>
        <w:sz w:val="28"/>
      </w:rPr>
      <w:tab/>
      <w:t>IEEE P802.11-21/</w:t>
    </w:r>
    <w:r w:rsidR="005B1659">
      <w:rPr>
        <w:sz w:val="28"/>
      </w:rPr>
      <w:t>1</w:t>
    </w:r>
    <w:r w:rsidR="00706C15">
      <w:rPr>
        <w:sz w:val="28"/>
      </w:rPr>
      <w:t>700</w:t>
    </w:r>
    <w:r w:rsidR="002F28E1" w:rsidRPr="00C724F0">
      <w:rPr>
        <w:sz w:val="28"/>
      </w:rPr>
      <w:t>r</w:t>
    </w:r>
    <w:r w:rsidR="00867919">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bordersDoNotSurroundHeader/>
  <w:bordersDoNotSurroundFooter/>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998"/>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B7"/>
    <w:rsid w:val="000066C2"/>
    <w:rsid w:val="00006C87"/>
    <w:rsid w:val="00006D2D"/>
    <w:rsid w:val="00006E8B"/>
    <w:rsid w:val="000070C1"/>
    <w:rsid w:val="000076F4"/>
    <w:rsid w:val="00010720"/>
    <w:rsid w:val="00011CBC"/>
    <w:rsid w:val="00011DB3"/>
    <w:rsid w:val="00012392"/>
    <w:rsid w:val="00012C22"/>
    <w:rsid w:val="00012C7C"/>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432"/>
    <w:rsid w:val="000226C3"/>
    <w:rsid w:val="000231D3"/>
    <w:rsid w:val="00023370"/>
    <w:rsid w:val="000239AC"/>
    <w:rsid w:val="00023C2F"/>
    <w:rsid w:val="000251F6"/>
    <w:rsid w:val="0002585C"/>
    <w:rsid w:val="00025AB6"/>
    <w:rsid w:val="00025B30"/>
    <w:rsid w:val="00025EE3"/>
    <w:rsid w:val="000262FB"/>
    <w:rsid w:val="00026A14"/>
    <w:rsid w:val="00027069"/>
    <w:rsid w:val="0002779A"/>
    <w:rsid w:val="0002783D"/>
    <w:rsid w:val="00030529"/>
    <w:rsid w:val="00030E18"/>
    <w:rsid w:val="00031008"/>
    <w:rsid w:val="000310FC"/>
    <w:rsid w:val="00031977"/>
    <w:rsid w:val="00032F34"/>
    <w:rsid w:val="0003317E"/>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544"/>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2DF9"/>
    <w:rsid w:val="00052E8F"/>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6BF7"/>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442"/>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1FD"/>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5D80"/>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2DA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195"/>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A0"/>
    <w:rsid w:val="0010638C"/>
    <w:rsid w:val="001064DA"/>
    <w:rsid w:val="0010660B"/>
    <w:rsid w:val="001069DA"/>
    <w:rsid w:val="0010752B"/>
    <w:rsid w:val="00107D7E"/>
    <w:rsid w:val="0011053C"/>
    <w:rsid w:val="001105AA"/>
    <w:rsid w:val="0011119F"/>
    <w:rsid w:val="001114AE"/>
    <w:rsid w:val="00111987"/>
    <w:rsid w:val="00112C15"/>
    <w:rsid w:val="00112DCB"/>
    <w:rsid w:val="0011321B"/>
    <w:rsid w:val="00114688"/>
    <w:rsid w:val="001146DD"/>
    <w:rsid w:val="001157EB"/>
    <w:rsid w:val="00115801"/>
    <w:rsid w:val="00115A5F"/>
    <w:rsid w:val="00115C73"/>
    <w:rsid w:val="00115DD8"/>
    <w:rsid w:val="00116FB7"/>
    <w:rsid w:val="001170D6"/>
    <w:rsid w:val="0011769A"/>
    <w:rsid w:val="0012002A"/>
    <w:rsid w:val="00120474"/>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4EE6"/>
    <w:rsid w:val="001250CE"/>
    <w:rsid w:val="00125D02"/>
    <w:rsid w:val="001263C0"/>
    <w:rsid w:val="00126445"/>
    <w:rsid w:val="001271F8"/>
    <w:rsid w:val="001272EF"/>
    <w:rsid w:val="00127D21"/>
    <w:rsid w:val="0013017E"/>
    <w:rsid w:val="001305C4"/>
    <w:rsid w:val="0013061C"/>
    <w:rsid w:val="00130933"/>
    <w:rsid w:val="00130B4C"/>
    <w:rsid w:val="00130C86"/>
    <w:rsid w:val="00130E34"/>
    <w:rsid w:val="0013105B"/>
    <w:rsid w:val="0013195B"/>
    <w:rsid w:val="00131C82"/>
    <w:rsid w:val="00131DE7"/>
    <w:rsid w:val="0013208F"/>
    <w:rsid w:val="001323A6"/>
    <w:rsid w:val="00132B0B"/>
    <w:rsid w:val="00132EF6"/>
    <w:rsid w:val="00133E77"/>
    <w:rsid w:val="00133EDE"/>
    <w:rsid w:val="00133EF7"/>
    <w:rsid w:val="001350D0"/>
    <w:rsid w:val="00135313"/>
    <w:rsid w:val="00135855"/>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341"/>
    <w:rsid w:val="00152880"/>
    <w:rsid w:val="00152C00"/>
    <w:rsid w:val="0015400A"/>
    <w:rsid w:val="00154155"/>
    <w:rsid w:val="0015438C"/>
    <w:rsid w:val="00155063"/>
    <w:rsid w:val="00155C23"/>
    <w:rsid w:val="00156F44"/>
    <w:rsid w:val="0015729D"/>
    <w:rsid w:val="00157C42"/>
    <w:rsid w:val="00157E17"/>
    <w:rsid w:val="00160A23"/>
    <w:rsid w:val="00160D65"/>
    <w:rsid w:val="00160DB2"/>
    <w:rsid w:val="001615CF"/>
    <w:rsid w:val="00161CC9"/>
    <w:rsid w:val="0016261E"/>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15E0"/>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0B59"/>
    <w:rsid w:val="00180BC4"/>
    <w:rsid w:val="001815B0"/>
    <w:rsid w:val="00181782"/>
    <w:rsid w:val="00182000"/>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DAE"/>
    <w:rsid w:val="001933A0"/>
    <w:rsid w:val="00193827"/>
    <w:rsid w:val="00193ED4"/>
    <w:rsid w:val="00194688"/>
    <w:rsid w:val="00194FC4"/>
    <w:rsid w:val="001950A3"/>
    <w:rsid w:val="001950ED"/>
    <w:rsid w:val="00195731"/>
    <w:rsid w:val="00195801"/>
    <w:rsid w:val="00195DC5"/>
    <w:rsid w:val="001961AA"/>
    <w:rsid w:val="00196429"/>
    <w:rsid w:val="0019741E"/>
    <w:rsid w:val="0019769F"/>
    <w:rsid w:val="001A003A"/>
    <w:rsid w:val="001A05B4"/>
    <w:rsid w:val="001A0FA3"/>
    <w:rsid w:val="001A13E8"/>
    <w:rsid w:val="001A188D"/>
    <w:rsid w:val="001A258D"/>
    <w:rsid w:val="001A2840"/>
    <w:rsid w:val="001A3483"/>
    <w:rsid w:val="001A3F6B"/>
    <w:rsid w:val="001A4516"/>
    <w:rsid w:val="001A45F7"/>
    <w:rsid w:val="001A640B"/>
    <w:rsid w:val="001A67CC"/>
    <w:rsid w:val="001A6972"/>
    <w:rsid w:val="001A749E"/>
    <w:rsid w:val="001A7920"/>
    <w:rsid w:val="001A7B74"/>
    <w:rsid w:val="001B0144"/>
    <w:rsid w:val="001B03C1"/>
    <w:rsid w:val="001B06A8"/>
    <w:rsid w:val="001B06F8"/>
    <w:rsid w:val="001B0AB8"/>
    <w:rsid w:val="001B101E"/>
    <w:rsid w:val="001B13C5"/>
    <w:rsid w:val="001B167A"/>
    <w:rsid w:val="001B1789"/>
    <w:rsid w:val="001B1909"/>
    <w:rsid w:val="001B20B9"/>
    <w:rsid w:val="001B256B"/>
    <w:rsid w:val="001B262C"/>
    <w:rsid w:val="001B38C1"/>
    <w:rsid w:val="001B39C1"/>
    <w:rsid w:val="001B42BA"/>
    <w:rsid w:val="001B4350"/>
    <w:rsid w:val="001B44DB"/>
    <w:rsid w:val="001B49A9"/>
    <w:rsid w:val="001B60D4"/>
    <w:rsid w:val="001B6346"/>
    <w:rsid w:val="001B6BFB"/>
    <w:rsid w:val="001B7AF4"/>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0882"/>
    <w:rsid w:val="001E10A1"/>
    <w:rsid w:val="001E10C9"/>
    <w:rsid w:val="001E149A"/>
    <w:rsid w:val="001E16E5"/>
    <w:rsid w:val="001E1E5F"/>
    <w:rsid w:val="001E27C9"/>
    <w:rsid w:val="001E2BF2"/>
    <w:rsid w:val="001E2F72"/>
    <w:rsid w:val="001E3257"/>
    <w:rsid w:val="001E39E8"/>
    <w:rsid w:val="001E3AC3"/>
    <w:rsid w:val="001E3B28"/>
    <w:rsid w:val="001E4213"/>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6DF"/>
    <w:rsid w:val="001F1E43"/>
    <w:rsid w:val="001F2069"/>
    <w:rsid w:val="001F2448"/>
    <w:rsid w:val="001F2C35"/>
    <w:rsid w:val="001F2F1B"/>
    <w:rsid w:val="001F2FB8"/>
    <w:rsid w:val="001F3EA3"/>
    <w:rsid w:val="001F4113"/>
    <w:rsid w:val="001F5870"/>
    <w:rsid w:val="001F58B9"/>
    <w:rsid w:val="001F5CD1"/>
    <w:rsid w:val="001F720E"/>
    <w:rsid w:val="001F72BA"/>
    <w:rsid w:val="001F72C2"/>
    <w:rsid w:val="001F780C"/>
    <w:rsid w:val="001F7851"/>
    <w:rsid w:val="002004CB"/>
    <w:rsid w:val="00200C52"/>
    <w:rsid w:val="0020156F"/>
    <w:rsid w:val="00201B0D"/>
    <w:rsid w:val="00201BD4"/>
    <w:rsid w:val="002020E0"/>
    <w:rsid w:val="0020297D"/>
    <w:rsid w:val="0020314F"/>
    <w:rsid w:val="002032BC"/>
    <w:rsid w:val="00203373"/>
    <w:rsid w:val="00203D6C"/>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A4D"/>
    <w:rsid w:val="00211C5E"/>
    <w:rsid w:val="00211E69"/>
    <w:rsid w:val="00211F13"/>
    <w:rsid w:val="00212452"/>
    <w:rsid w:val="0021324C"/>
    <w:rsid w:val="00213D10"/>
    <w:rsid w:val="00214BCE"/>
    <w:rsid w:val="00214CA8"/>
    <w:rsid w:val="002166B9"/>
    <w:rsid w:val="00216B0D"/>
    <w:rsid w:val="002173AC"/>
    <w:rsid w:val="002177E9"/>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2BE8"/>
    <w:rsid w:val="00243016"/>
    <w:rsid w:val="00243945"/>
    <w:rsid w:val="00243B12"/>
    <w:rsid w:val="00243CB7"/>
    <w:rsid w:val="00243D52"/>
    <w:rsid w:val="00244645"/>
    <w:rsid w:val="002453DA"/>
    <w:rsid w:val="00245899"/>
    <w:rsid w:val="002458E4"/>
    <w:rsid w:val="00245C27"/>
    <w:rsid w:val="00245CBD"/>
    <w:rsid w:val="0024612D"/>
    <w:rsid w:val="002467DE"/>
    <w:rsid w:val="00246ABA"/>
    <w:rsid w:val="00246B83"/>
    <w:rsid w:val="002477F3"/>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10A"/>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A2"/>
    <w:rsid w:val="00267CE9"/>
    <w:rsid w:val="00267F4F"/>
    <w:rsid w:val="002703DC"/>
    <w:rsid w:val="00270643"/>
    <w:rsid w:val="00270D69"/>
    <w:rsid w:val="00271499"/>
    <w:rsid w:val="00271695"/>
    <w:rsid w:val="00271C16"/>
    <w:rsid w:val="00272129"/>
    <w:rsid w:val="002729E6"/>
    <w:rsid w:val="00273125"/>
    <w:rsid w:val="00273537"/>
    <w:rsid w:val="00273CD3"/>
    <w:rsid w:val="00274315"/>
    <w:rsid w:val="00274692"/>
    <w:rsid w:val="00274856"/>
    <w:rsid w:val="0027529F"/>
    <w:rsid w:val="00275C5C"/>
    <w:rsid w:val="00275DBA"/>
    <w:rsid w:val="0027625E"/>
    <w:rsid w:val="00277440"/>
    <w:rsid w:val="002775E6"/>
    <w:rsid w:val="00277B5D"/>
    <w:rsid w:val="00277BFD"/>
    <w:rsid w:val="00280F0E"/>
    <w:rsid w:val="002813BB"/>
    <w:rsid w:val="002818A3"/>
    <w:rsid w:val="00281B68"/>
    <w:rsid w:val="00281BB5"/>
    <w:rsid w:val="00281F35"/>
    <w:rsid w:val="00282182"/>
    <w:rsid w:val="0028232E"/>
    <w:rsid w:val="002823C7"/>
    <w:rsid w:val="00283108"/>
    <w:rsid w:val="00283147"/>
    <w:rsid w:val="002832E0"/>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9C5"/>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3DD"/>
    <w:rsid w:val="0029683C"/>
    <w:rsid w:val="002971EB"/>
    <w:rsid w:val="002972D3"/>
    <w:rsid w:val="00297885"/>
    <w:rsid w:val="002A01C0"/>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28AD"/>
    <w:rsid w:val="002C3A3E"/>
    <w:rsid w:val="002C3B88"/>
    <w:rsid w:val="002C44EE"/>
    <w:rsid w:val="002C4591"/>
    <w:rsid w:val="002C4A10"/>
    <w:rsid w:val="002C51D6"/>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5C6C"/>
    <w:rsid w:val="002D66DD"/>
    <w:rsid w:val="002D7172"/>
    <w:rsid w:val="002D7722"/>
    <w:rsid w:val="002E035A"/>
    <w:rsid w:val="002E04C2"/>
    <w:rsid w:val="002E04F0"/>
    <w:rsid w:val="002E0C67"/>
    <w:rsid w:val="002E0CB4"/>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E7926"/>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0F"/>
    <w:rsid w:val="00301542"/>
    <w:rsid w:val="00301671"/>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3D78"/>
    <w:rsid w:val="00314296"/>
    <w:rsid w:val="003147D6"/>
    <w:rsid w:val="00314CD2"/>
    <w:rsid w:val="003159A0"/>
    <w:rsid w:val="00315C04"/>
    <w:rsid w:val="00316058"/>
    <w:rsid w:val="00316623"/>
    <w:rsid w:val="00317A69"/>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0D"/>
    <w:rsid w:val="00334CAF"/>
    <w:rsid w:val="00334D67"/>
    <w:rsid w:val="003355D2"/>
    <w:rsid w:val="003358C4"/>
    <w:rsid w:val="00335C9F"/>
    <w:rsid w:val="00336282"/>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FD6"/>
    <w:rsid w:val="00356569"/>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18E"/>
    <w:rsid w:val="00364E8E"/>
    <w:rsid w:val="00365369"/>
    <w:rsid w:val="00365938"/>
    <w:rsid w:val="00365C1A"/>
    <w:rsid w:val="0036607F"/>
    <w:rsid w:val="00366930"/>
    <w:rsid w:val="00366B6B"/>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C3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2F8"/>
    <w:rsid w:val="00382FF3"/>
    <w:rsid w:val="00383546"/>
    <w:rsid w:val="0038411D"/>
    <w:rsid w:val="003847C8"/>
    <w:rsid w:val="0038488E"/>
    <w:rsid w:val="00384989"/>
    <w:rsid w:val="00384CCD"/>
    <w:rsid w:val="00384DE4"/>
    <w:rsid w:val="0038519F"/>
    <w:rsid w:val="00385ACC"/>
    <w:rsid w:val="0038681D"/>
    <w:rsid w:val="003871D3"/>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4A"/>
    <w:rsid w:val="003952CB"/>
    <w:rsid w:val="003956EE"/>
    <w:rsid w:val="00395F5C"/>
    <w:rsid w:val="00396540"/>
    <w:rsid w:val="003969D9"/>
    <w:rsid w:val="00396F27"/>
    <w:rsid w:val="0039749E"/>
    <w:rsid w:val="00397ABD"/>
    <w:rsid w:val="003A0180"/>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1C62"/>
    <w:rsid w:val="003B1EA5"/>
    <w:rsid w:val="003B28FE"/>
    <w:rsid w:val="003B299D"/>
    <w:rsid w:val="003B2D79"/>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610"/>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2E6"/>
    <w:rsid w:val="003C6657"/>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459"/>
    <w:rsid w:val="003D76F6"/>
    <w:rsid w:val="003E0033"/>
    <w:rsid w:val="003E0130"/>
    <w:rsid w:val="003E069E"/>
    <w:rsid w:val="003E0769"/>
    <w:rsid w:val="003E0862"/>
    <w:rsid w:val="003E1381"/>
    <w:rsid w:val="003E17F6"/>
    <w:rsid w:val="003E19D4"/>
    <w:rsid w:val="003E2240"/>
    <w:rsid w:val="003E2CA2"/>
    <w:rsid w:val="003E2EC2"/>
    <w:rsid w:val="003E351F"/>
    <w:rsid w:val="003E3A10"/>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0CB1"/>
    <w:rsid w:val="003F1E18"/>
    <w:rsid w:val="003F1E8B"/>
    <w:rsid w:val="003F20C9"/>
    <w:rsid w:val="003F3535"/>
    <w:rsid w:val="003F3721"/>
    <w:rsid w:val="003F40AB"/>
    <w:rsid w:val="003F4723"/>
    <w:rsid w:val="003F4873"/>
    <w:rsid w:val="003F4914"/>
    <w:rsid w:val="003F4C72"/>
    <w:rsid w:val="003F4DC0"/>
    <w:rsid w:val="003F5A7F"/>
    <w:rsid w:val="003F5C87"/>
    <w:rsid w:val="003F673D"/>
    <w:rsid w:val="003F68FA"/>
    <w:rsid w:val="003F6B12"/>
    <w:rsid w:val="003F7443"/>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30C"/>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584D"/>
    <w:rsid w:val="00426796"/>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BE6"/>
    <w:rsid w:val="00434F9D"/>
    <w:rsid w:val="00434FAD"/>
    <w:rsid w:val="00435378"/>
    <w:rsid w:val="00435A91"/>
    <w:rsid w:val="00435FCE"/>
    <w:rsid w:val="00436C45"/>
    <w:rsid w:val="004373D6"/>
    <w:rsid w:val="004402BE"/>
    <w:rsid w:val="00440342"/>
    <w:rsid w:val="004404A9"/>
    <w:rsid w:val="00440612"/>
    <w:rsid w:val="00440627"/>
    <w:rsid w:val="004410BA"/>
    <w:rsid w:val="004411D4"/>
    <w:rsid w:val="004412CC"/>
    <w:rsid w:val="0044140B"/>
    <w:rsid w:val="00441416"/>
    <w:rsid w:val="00441960"/>
    <w:rsid w:val="004419A3"/>
    <w:rsid w:val="00441E3A"/>
    <w:rsid w:val="004422DC"/>
    <w:rsid w:val="00442DDB"/>
    <w:rsid w:val="004435B0"/>
    <w:rsid w:val="00443894"/>
    <w:rsid w:val="004442AF"/>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6FB2"/>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66"/>
    <w:rsid w:val="00467670"/>
    <w:rsid w:val="004679DE"/>
    <w:rsid w:val="00467B53"/>
    <w:rsid w:val="004703AF"/>
    <w:rsid w:val="004707C1"/>
    <w:rsid w:val="00470CA6"/>
    <w:rsid w:val="004718BF"/>
    <w:rsid w:val="00471EE7"/>
    <w:rsid w:val="00472174"/>
    <w:rsid w:val="004730CB"/>
    <w:rsid w:val="0047335B"/>
    <w:rsid w:val="00473587"/>
    <w:rsid w:val="004735BA"/>
    <w:rsid w:val="00473ABD"/>
    <w:rsid w:val="00473D1A"/>
    <w:rsid w:val="00473E05"/>
    <w:rsid w:val="00473E91"/>
    <w:rsid w:val="004743C7"/>
    <w:rsid w:val="00474F13"/>
    <w:rsid w:val="004752B3"/>
    <w:rsid w:val="004755A2"/>
    <w:rsid w:val="004757F0"/>
    <w:rsid w:val="004758DA"/>
    <w:rsid w:val="00475939"/>
    <w:rsid w:val="00477683"/>
    <w:rsid w:val="00477704"/>
    <w:rsid w:val="0048022C"/>
    <w:rsid w:val="00480BF3"/>
    <w:rsid w:val="00480E74"/>
    <w:rsid w:val="00480F4E"/>
    <w:rsid w:val="0048143A"/>
    <w:rsid w:val="00481A16"/>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25E"/>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52A"/>
    <w:rsid w:val="004C0791"/>
    <w:rsid w:val="004C08D1"/>
    <w:rsid w:val="004C0D55"/>
    <w:rsid w:val="004C1476"/>
    <w:rsid w:val="004C21E8"/>
    <w:rsid w:val="004C2CFD"/>
    <w:rsid w:val="004C2DBC"/>
    <w:rsid w:val="004C2E84"/>
    <w:rsid w:val="004C39B5"/>
    <w:rsid w:val="004C4592"/>
    <w:rsid w:val="004C45AE"/>
    <w:rsid w:val="004C69C7"/>
    <w:rsid w:val="004C70F7"/>
    <w:rsid w:val="004C7985"/>
    <w:rsid w:val="004D0206"/>
    <w:rsid w:val="004D0BD7"/>
    <w:rsid w:val="004D0FB3"/>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4A"/>
    <w:rsid w:val="004E0EDB"/>
    <w:rsid w:val="004E1CB0"/>
    <w:rsid w:val="004E2296"/>
    <w:rsid w:val="004E25E6"/>
    <w:rsid w:val="004E271D"/>
    <w:rsid w:val="004E2B3B"/>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361"/>
    <w:rsid w:val="0050749F"/>
    <w:rsid w:val="00510691"/>
    <w:rsid w:val="00510A5A"/>
    <w:rsid w:val="00511A8B"/>
    <w:rsid w:val="00511B03"/>
    <w:rsid w:val="00511B08"/>
    <w:rsid w:val="00512EC2"/>
    <w:rsid w:val="00513323"/>
    <w:rsid w:val="005135CD"/>
    <w:rsid w:val="00513710"/>
    <w:rsid w:val="00513819"/>
    <w:rsid w:val="00513974"/>
    <w:rsid w:val="00514462"/>
    <w:rsid w:val="00514898"/>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5B3C"/>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04B"/>
    <w:rsid w:val="00536733"/>
    <w:rsid w:val="00536ACB"/>
    <w:rsid w:val="00537026"/>
    <w:rsid w:val="005375BF"/>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EFA"/>
    <w:rsid w:val="005610C7"/>
    <w:rsid w:val="005611B0"/>
    <w:rsid w:val="005619BD"/>
    <w:rsid w:val="00561B9F"/>
    <w:rsid w:val="0056221F"/>
    <w:rsid w:val="005622B5"/>
    <w:rsid w:val="00563236"/>
    <w:rsid w:val="00563644"/>
    <w:rsid w:val="00564D8C"/>
    <w:rsid w:val="00565FD8"/>
    <w:rsid w:val="00567F85"/>
    <w:rsid w:val="0057018F"/>
    <w:rsid w:val="0057066A"/>
    <w:rsid w:val="005712CA"/>
    <w:rsid w:val="00571712"/>
    <w:rsid w:val="00572FAA"/>
    <w:rsid w:val="005731EF"/>
    <w:rsid w:val="005734E1"/>
    <w:rsid w:val="005736B6"/>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4909"/>
    <w:rsid w:val="00585307"/>
    <w:rsid w:val="00585D0B"/>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293"/>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FA3"/>
    <w:rsid w:val="005B42A0"/>
    <w:rsid w:val="005B4719"/>
    <w:rsid w:val="005B4902"/>
    <w:rsid w:val="005B547B"/>
    <w:rsid w:val="005B555F"/>
    <w:rsid w:val="005B55BF"/>
    <w:rsid w:val="005B6BE7"/>
    <w:rsid w:val="005B770C"/>
    <w:rsid w:val="005C07DE"/>
    <w:rsid w:val="005C0B92"/>
    <w:rsid w:val="005C0F60"/>
    <w:rsid w:val="005C104C"/>
    <w:rsid w:val="005C12F9"/>
    <w:rsid w:val="005C17B5"/>
    <w:rsid w:val="005C20E6"/>
    <w:rsid w:val="005C2F71"/>
    <w:rsid w:val="005C3EC9"/>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559"/>
    <w:rsid w:val="005D4982"/>
    <w:rsid w:val="005D4FE2"/>
    <w:rsid w:val="005D6888"/>
    <w:rsid w:val="005D693D"/>
    <w:rsid w:val="005D6EE0"/>
    <w:rsid w:val="005D6F24"/>
    <w:rsid w:val="005D73A0"/>
    <w:rsid w:val="005D786C"/>
    <w:rsid w:val="005D7E0F"/>
    <w:rsid w:val="005D7FDE"/>
    <w:rsid w:val="005E056B"/>
    <w:rsid w:val="005E0684"/>
    <w:rsid w:val="005E0A9B"/>
    <w:rsid w:val="005E0D8E"/>
    <w:rsid w:val="005E1768"/>
    <w:rsid w:val="005E1B4D"/>
    <w:rsid w:val="005E1FEC"/>
    <w:rsid w:val="005E2DB4"/>
    <w:rsid w:val="005E3531"/>
    <w:rsid w:val="005E361D"/>
    <w:rsid w:val="005E403D"/>
    <w:rsid w:val="005E4CEF"/>
    <w:rsid w:val="005E5874"/>
    <w:rsid w:val="005E676A"/>
    <w:rsid w:val="005E690A"/>
    <w:rsid w:val="005E6AAE"/>
    <w:rsid w:val="005E6BF5"/>
    <w:rsid w:val="005E7167"/>
    <w:rsid w:val="005E7314"/>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0B3"/>
    <w:rsid w:val="005F4997"/>
    <w:rsid w:val="005F5AEA"/>
    <w:rsid w:val="005F61F3"/>
    <w:rsid w:val="005F6375"/>
    <w:rsid w:val="005F6917"/>
    <w:rsid w:val="005F7851"/>
    <w:rsid w:val="005F79A6"/>
    <w:rsid w:val="006009C0"/>
    <w:rsid w:val="00600A16"/>
    <w:rsid w:val="00600FF9"/>
    <w:rsid w:val="00601170"/>
    <w:rsid w:val="0060127B"/>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91A"/>
    <w:rsid w:val="00652DBC"/>
    <w:rsid w:val="00652E75"/>
    <w:rsid w:val="0065314D"/>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79A"/>
    <w:rsid w:val="006710B9"/>
    <w:rsid w:val="006716CF"/>
    <w:rsid w:val="00671DC6"/>
    <w:rsid w:val="00672A2E"/>
    <w:rsid w:val="00672AF8"/>
    <w:rsid w:val="00673DA2"/>
    <w:rsid w:val="006740AA"/>
    <w:rsid w:val="006745D3"/>
    <w:rsid w:val="00674CC0"/>
    <w:rsid w:val="00675A11"/>
    <w:rsid w:val="00675BFD"/>
    <w:rsid w:val="0067607C"/>
    <w:rsid w:val="006772DD"/>
    <w:rsid w:val="006775A5"/>
    <w:rsid w:val="006776A2"/>
    <w:rsid w:val="00677EE6"/>
    <w:rsid w:val="006801D8"/>
    <w:rsid w:val="006803B6"/>
    <w:rsid w:val="00680437"/>
    <w:rsid w:val="00680E2F"/>
    <w:rsid w:val="006813DC"/>
    <w:rsid w:val="00681B48"/>
    <w:rsid w:val="00681E32"/>
    <w:rsid w:val="006824D3"/>
    <w:rsid w:val="00682C6C"/>
    <w:rsid w:val="00682E02"/>
    <w:rsid w:val="00683397"/>
    <w:rsid w:val="00683B62"/>
    <w:rsid w:val="00684426"/>
    <w:rsid w:val="006855A6"/>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BB4"/>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F"/>
    <w:rsid w:val="006C4449"/>
    <w:rsid w:val="006C46B7"/>
    <w:rsid w:val="006C4CA9"/>
    <w:rsid w:val="006C5B2B"/>
    <w:rsid w:val="006C6154"/>
    <w:rsid w:val="006C6316"/>
    <w:rsid w:val="006C654E"/>
    <w:rsid w:val="006C6E94"/>
    <w:rsid w:val="006C7897"/>
    <w:rsid w:val="006C78B4"/>
    <w:rsid w:val="006C7BF2"/>
    <w:rsid w:val="006D03E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5F48"/>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4888"/>
    <w:rsid w:val="006E555C"/>
    <w:rsid w:val="006E617B"/>
    <w:rsid w:val="006E66EC"/>
    <w:rsid w:val="006E6E83"/>
    <w:rsid w:val="006E6FBB"/>
    <w:rsid w:val="006E755B"/>
    <w:rsid w:val="006F1453"/>
    <w:rsid w:val="006F1C09"/>
    <w:rsid w:val="006F220C"/>
    <w:rsid w:val="006F264C"/>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3BEC"/>
    <w:rsid w:val="007044FF"/>
    <w:rsid w:val="00704856"/>
    <w:rsid w:val="0070505F"/>
    <w:rsid w:val="007056E4"/>
    <w:rsid w:val="00705B97"/>
    <w:rsid w:val="00706363"/>
    <w:rsid w:val="00706B66"/>
    <w:rsid w:val="00706C15"/>
    <w:rsid w:val="00706F2C"/>
    <w:rsid w:val="0070780A"/>
    <w:rsid w:val="0071105A"/>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8BC"/>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9CF"/>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812"/>
    <w:rsid w:val="00736945"/>
    <w:rsid w:val="00737C77"/>
    <w:rsid w:val="00737F84"/>
    <w:rsid w:val="00740590"/>
    <w:rsid w:val="00740A78"/>
    <w:rsid w:val="00740BC3"/>
    <w:rsid w:val="00740BC5"/>
    <w:rsid w:val="0074110F"/>
    <w:rsid w:val="007420C6"/>
    <w:rsid w:val="00742944"/>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0FAF"/>
    <w:rsid w:val="00752318"/>
    <w:rsid w:val="00752AB0"/>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3E9C"/>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5EA2"/>
    <w:rsid w:val="00777210"/>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113"/>
    <w:rsid w:val="007A49D8"/>
    <w:rsid w:val="007A4ABA"/>
    <w:rsid w:val="007A4CBE"/>
    <w:rsid w:val="007A6917"/>
    <w:rsid w:val="007A6925"/>
    <w:rsid w:val="007A6D2C"/>
    <w:rsid w:val="007A6D37"/>
    <w:rsid w:val="007A7080"/>
    <w:rsid w:val="007A7493"/>
    <w:rsid w:val="007A78E1"/>
    <w:rsid w:val="007A7D23"/>
    <w:rsid w:val="007A7EEC"/>
    <w:rsid w:val="007B0ABF"/>
    <w:rsid w:val="007B0B86"/>
    <w:rsid w:val="007B0F7F"/>
    <w:rsid w:val="007B1300"/>
    <w:rsid w:val="007B15DA"/>
    <w:rsid w:val="007B19C1"/>
    <w:rsid w:val="007B1EB9"/>
    <w:rsid w:val="007B257E"/>
    <w:rsid w:val="007B3B4B"/>
    <w:rsid w:val="007B522A"/>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108"/>
    <w:rsid w:val="007C4322"/>
    <w:rsid w:val="007C4399"/>
    <w:rsid w:val="007C48BA"/>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4DF1"/>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84C"/>
    <w:rsid w:val="0081697A"/>
    <w:rsid w:val="008172B4"/>
    <w:rsid w:val="00817AA0"/>
    <w:rsid w:val="0082005E"/>
    <w:rsid w:val="008202DD"/>
    <w:rsid w:val="008204A0"/>
    <w:rsid w:val="00820688"/>
    <w:rsid w:val="00822367"/>
    <w:rsid w:val="0082276C"/>
    <w:rsid w:val="00822842"/>
    <w:rsid w:val="00822FBF"/>
    <w:rsid w:val="00822FDC"/>
    <w:rsid w:val="0082317F"/>
    <w:rsid w:val="008234F1"/>
    <w:rsid w:val="008238F0"/>
    <w:rsid w:val="0082391B"/>
    <w:rsid w:val="008246E5"/>
    <w:rsid w:val="00825B0D"/>
    <w:rsid w:val="00825B69"/>
    <w:rsid w:val="00825D90"/>
    <w:rsid w:val="00826725"/>
    <w:rsid w:val="00827BBF"/>
    <w:rsid w:val="00827DA7"/>
    <w:rsid w:val="00827E53"/>
    <w:rsid w:val="0083042E"/>
    <w:rsid w:val="00830553"/>
    <w:rsid w:val="00830AEB"/>
    <w:rsid w:val="008312BB"/>
    <w:rsid w:val="00831650"/>
    <w:rsid w:val="00831DBF"/>
    <w:rsid w:val="00831FDF"/>
    <w:rsid w:val="008322AF"/>
    <w:rsid w:val="008322DA"/>
    <w:rsid w:val="00833033"/>
    <w:rsid w:val="008335E5"/>
    <w:rsid w:val="00833DA2"/>
    <w:rsid w:val="00834162"/>
    <w:rsid w:val="00834326"/>
    <w:rsid w:val="00834360"/>
    <w:rsid w:val="008349FB"/>
    <w:rsid w:val="00834AB1"/>
    <w:rsid w:val="00834AD1"/>
    <w:rsid w:val="00835316"/>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72F"/>
    <w:rsid w:val="00854832"/>
    <w:rsid w:val="00854F96"/>
    <w:rsid w:val="00855535"/>
    <w:rsid w:val="00855688"/>
    <w:rsid w:val="00855765"/>
    <w:rsid w:val="00855BA4"/>
    <w:rsid w:val="00855D74"/>
    <w:rsid w:val="00855FA9"/>
    <w:rsid w:val="008560F0"/>
    <w:rsid w:val="00856C67"/>
    <w:rsid w:val="00856EAA"/>
    <w:rsid w:val="008573D1"/>
    <w:rsid w:val="00860ACA"/>
    <w:rsid w:val="00860C4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919"/>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747"/>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4982"/>
    <w:rsid w:val="00895277"/>
    <w:rsid w:val="008953EA"/>
    <w:rsid w:val="008955D9"/>
    <w:rsid w:val="00896107"/>
    <w:rsid w:val="0089648C"/>
    <w:rsid w:val="00896650"/>
    <w:rsid w:val="0089670E"/>
    <w:rsid w:val="00897310"/>
    <w:rsid w:val="008A0FD9"/>
    <w:rsid w:val="008A1247"/>
    <w:rsid w:val="008A12FB"/>
    <w:rsid w:val="008A158F"/>
    <w:rsid w:val="008A2451"/>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74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3D"/>
    <w:rsid w:val="008D5D67"/>
    <w:rsid w:val="008D5E41"/>
    <w:rsid w:val="008D622F"/>
    <w:rsid w:val="008D6699"/>
    <w:rsid w:val="008D710C"/>
    <w:rsid w:val="008D7E46"/>
    <w:rsid w:val="008E008D"/>
    <w:rsid w:val="008E16CA"/>
    <w:rsid w:val="008E1968"/>
    <w:rsid w:val="008E25C3"/>
    <w:rsid w:val="008E2ED4"/>
    <w:rsid w:val="008E2FA6"/>
    <w:rsid w:val="008E3098"/>
    <w:rsid w:val="008E35F8"/>
    <w:rsid w:val="008E3781"/>
    <w:rsid w:val="008E3B56"/>
    <w:rsid w:val="008E47D7"/>
    <w:rsid w:val="008E52A3"/>
    <w:rsid w:val="008E53A2"/>
    <w:rsid w:val="008E556C"/>
    <w:rsid w:val="008E5578"/>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267"/>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713"/>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4FA5"/>
    <w:rsid w:val="00925398"/>
    <w:rsid w:val="009254FE"/>
    <w:rsid w:val="00925DF5"/>
    <w:rsid w:val="009264CC"/>
    <w:rsid w:val="00926F97"/>
    <w:rsid w:val="00927113"/>
    <w:rsid w:val="009272C0"/>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1F60"/>
    <w:rsid w:val="009420AE"/>
    <w:rsid w:val="009423BB"/>
    <w:rsid w:val="00942603"/>
    <w:rsid w:val="009428DD"/>
    <w:rsid w:val="00942982"/>
    <w:rsid w:val="00942F2B"/>
    <w:rsid w:val="00943389"/>
    <w:rsid w:val="00943921"/>
    <w:rsid w:val="00943A36"/>
    <w:rsid w:val="00944720"/>
    <w:rsid w:val="00945202"/>
    <w:rsid w:val="00945BCA"/>
    <w:rsid w:val="009460A5"/>
    <w:rsid w:val="00947827"/>
    <w:rsid w:val="00950788"/>
    <w:rsid w:val="009507E1"/>
    <w:rsid w:val="0095143D"/>
    <w:rsid w:val="0095221A"/>
    <w:rsid w:val="009524D8"/>
    <w:rsid w:val="00953171"/>
    <w:rsid w:val="0095321F"/>
    <w:rsid w:val="0095356D"/>
    <w:rsid w:val="009537B5"/>
    <w:rsid w:val="00954898"/>
    <w:rsid w:val="00954C9C"/>
    <w:rsid w:val="00954E21"/>
    <w:rsid w:val="00955043"/>
    <w:rsid w:val="009552BA"/>
    <w:rsid w:val="009552BB"/>
    <w:rsid w:val="009557E7"/>
    <w:rsid w:val="009558F6"/>
    <w:rsid w:val="00955FA2"/>
    <w:rsid w:val="009567B5"/>
    <w:rsid w:val="0095718F"/>
    <w:rsid w:val="00957C5F"/>
    <w:rsid w:val="00957C65"/>
    <w:rsid w:val="00957F27"/>
    <w:rsid w:val="00960392"/>
    <w:rsid w:val="009603B4"/>
    <w:rsid w:val="0096097E"/>
    <w:rsid w:val="00960AD3"/>
    <w:rsid w:val="00960BE3"/>
    <w:rsid w:val="00961350"/>
    <w:rsid w:val="009619B6"/>
    <w:rsid w:val="00961B4C"/>
    <w:rsid w:val="00962211"/>
    <w:rsid w:val="00962DEC"/>
    <w:rsid w:val="00964F07"/>
    <w:rsid w:val="00965651"/>
    <w:rsid w:val="009656C6"/>
    <w:rsid w:val="00965B17"/>
    <w:rsid w:val="009667D7"/>
    <w:rsid w:val="00966AC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0C5"/>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5A3D"/>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5B11"/>
    <w:rsid w:val="009A6281"/>
    <w:rsid w:val="009A62DF"/>
    <w:rsid w:val="009A6692"/>
    <w:rsid w:val="009A67D0"/>
    <w:rsid w:val="009A69B1"/>
    <w:rsid w:val="009A6B4F"/>
    <w:rsid w:val="009A6BF1"/>
    <w:rsid w:val="009A7286"/>
    <w:rsid w:val="009A798B"/>
    <w:rsid w:val="009A7FAB"/>
    <w:rsid w:val="009B0788"/>
    <w:rsid w:val="009B0CAD"/>
    <w:rsid w:val="009B1362"/>
    <w:rsid w:val="009B18CD"/>
    <w:rsid w:val="009B1D0C"/>
    <w:rsid w:val="009B24FD"/>
    <w:rsid w:val="009B2598"/>
    <w:rsid w:val="009B3198"/>
    <w:rsid w:val="009B31B5"/>
    <w:rsid w:val="009B3810"/>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4A4D"/>
    <w:rsid w:val="009D5300"/>
    <w:rsid w:val="009D5512"/>
    <w:rsid w:val="009D55F0"/>
    <w:rsid w:val="009D56BE"/>
    <w:rsid w:val="009D57E5"/>
    <w:rsid w:val="009D6A96"/>
    <w:rsid w:val="009D6C5D"/>
    <w:rsid w:val="009D7513"/>
    <w:rsid w:val="009D7BB9"/>
    <w:rsid w:val="009D7EE7"/>
    <w:rsid w:val="009D7F23"/>
    <w:rsid w:val="009E0574"/>
    <w:rsid w:val="009E0918"/>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4C38"/>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0725A"/>
    <w:rsid w:val="00A1077D"/>
    <w:rsid w:val="00A10A90"/>
    <w:rsid w:val="00A10ED3"/>
    <w:rsid w:val="00A1171E"/>
    <w:rsid w:val="00A1192F"/>
    <w:rsid w:val="00A121DA"/>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0B0"/>
    <w:rsid w:val="00A235C7"/>
    <w:rsid w:val="00A2375F"/>
    <w:rsid w:val="00A23AC0"/>
    <w:rsid w:val="00A23AFF"/>
    <w:rsid w:val="00A23BB4"/>
    <w:rsid w:val="00A25328"/>
    <w:rsid w:val="00A25E50"/>
    <w:rsid w:val="00A26257"/>
    <w:rsid w:val="00A26A44"/>
    <w:rsid w:val="00A26D0B"/>
    <w:rsid w:val="00A27581"/>
    <w:rsid w:val="00A27C58"/>
    <w:rsid w:val="00A303D7"/>
    <w:rsid w:val="00A30D08"/>
    <w:rsid w:val="00A31229"/>
    <w:rsid w:val="00A31531"/>
    <w:rsid w:val="00A3182E"/>
    <w:rsid w:val="00A325E1"/>
    <w:rsid w:val="00A333C1"/>
    <w:rsid w:val="00A33634"/>
    <w:rsid w:val="00A33F29"/>
    <w:rsid w:val="00A344A5"/>
    <w:rsid w:val="00A35543"/>
    <w:rsid w:val="00A35957"/>
    <w:rsid w:val="00A35D54"/>
    <w:rsid w:val="00A3611D"/>
    <w:rsid w:val="00A36157"/>
    <w:rsid w:val="00A367D9"/>
    <w:rsid w:val="00A368BC"/>
    <w:rsid w:val="00A3695B"/>
    <w:rsid w:val="00A37A12"/>
    <w:rsid w:val="00A37CC9"/>
    <w:rsid w:val="00A37DEF"/>
    <w:rsid w:val="00A41001"/>
    <w:rsid w:val="00A41702"/>
    <w:rsid w:val="00A420F5"/>
    <w:rsid w:val="00A42124"/>
    <w:rsid w:val="00A425B4"/>
    <w:rsid w:val="00A4300F"/>
    <w:rsid w:val="00A43A6C"/>
    <w:rsid w:val="00A440A1"/>
    <w:rsid w:val="00A44374"/>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0E2"/>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2B0"/>
    <w:rsid w:val="00A654E3"/>
    <w:rsid w:val="00A659D0"/>
    <w:rsid w:val="00A6600D"/>
    <w:rsid w:val="00A6627B"/>
    <w:rsid w:val="00A6638C"/>
    <w:rsid w:val="00A66981"/>
    <w:rsid w:val="00A6701C"/>
    <w:rsid w:val="00A67584"/>
    <w:rsid w:val="00A676A7"/>
    <w:rsid w:val="00A67849"/>
    <w:rsid w:val="00A6799D"/>
    <w:rsid w:val="00A67D9B"/>
    <w:rsid w:val="00A70040"/>
    <w:rsid w:val="00A709D8"/>
    <w:rsid w:val="00A712C3"/>
    <w:rsid w:val="00A71742"/>
    <w:rsid w:val="00A717FF"/>
    <w:rsid w:val="00A71A4C"/>
    <w:rsid w:val="00A71E32"/>
    <w:rsid w:val="00A726DF"/>
    <w:rsid w:val="00A72875"/>
    <w:rsid w:val="00A72DF0"/>
    <w:rsid w:val="00A73276"/>
    <w:rsid w:val="00A73532"/>
    <w:rsid w:val="00A73D50"/>
    <w:rsid w:val="00A74201"/>
    <w:rsid w:val="00A7428D"/>
    <w:rsid w:val="00A74490"/>
    <w:rsid w:val="00A75160"/>
    <w:rsid w:val="00A75202"/>
    <w:rsid w:val="00A75697"/>
    <w:rsid w:val="00A7576B"/>
    <w:rsid w:val="00A75DE8"/>
    <w:rsid w:val="00A75E63"/>
    <w:rsid w:val="00A76246"/>
    <w:rsid w:val="00A76984"/>
    <w:rsid w:val="00A76B4B"/>
    <w:rsid w:val="00A77C1E"/>
    <w:rsid w:val="00A77C58"/>
    <w:rsid w:val="00A802C9"/>
    <w:rsid w:val="00A80595"/>
    <w:rsid w:val="00A80AD6"/>
    <w:rsid w:val="00A80C48"/>
    <w:rsid w:val="00A80FBB"/>
    <w:rsid w:val="00A819DC"/>
    <w:rsid w:val="00A81A94"/>
    <w:rsid w:val="00A8226A"/>
    <w:rsid w:val="00A826EB"/>
    <w:rsid w:val="00A8291C"/>
    <w:rsid w:val="00A83343"/>
    <w:rsid w:val="00A845D1"/>
    <w:rsid w:val="00A8487B"/>
    <w:rsid w:val="00A848D4"/>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4F86"/>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CFB"/>
    <w:rsid w:val="00AB0DF9"/>
    <w:rsid w:val="00AB1004"/>
    <w:rsid w:val="00AB121E"/>
    <w:rsid w:val="00AB1230"/>
    <w:rsid w:val="00AB1977"/>
    <w:rsid w:val="00AB2757"/>
    <w:rsid w:val="00AB2B73"/>
    <w:rsid w:val="00AB2E61"/>
    <w:rsid w:val="00AB2ECF"/>
    <w:rsid w:val="00AB3135"/>
    <w:rsid w:val="00AB3478"/>
    <w:rsid w:val="00AB3E64"/>
    <w:rsid w:val="00AB3FC7"/>
    <w:rsid w:val="00AB4ED7"/>
    <w:rsid w:val="00AB5583"/>
    <w:rsid w:val="00AB5B79"/>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6C91"/>
    <w:rsid w:val="00AC7E6C"/>
    <w:rsid w:val="00AD01A5"/>
    <w:rsid w:val="00AD03A8"/>
    <w:rsid w:val="00AD07EE"/>
    <w:rsid w:val="00AD0F4B"/>
    <w:rsid w:val="00AD1253"/>
    <w:rsid w:val="00AD1425"/>
    <w:rsid w:val="00AD1A74"/>
    <w:rsid w:val="00AD1B78"/>
    <w:rsid w:val="00AD2534"/>
    <w:rsid w:val="00AD2F0E"/>
    <w:rsid w:val="00AD31D2"/>
    <w:rsid w:val="00AD3FAB"/>
    <w:rsid w:val="00AD470A"/>
    <w:rsid w:val="00AD47F9"/>
    <w:rsid w:val="00AD4A43"/>
    <w:rsid w:val="00AD4C0A"/>
    <w:rsid w:val="00AD6508"/>
    <w:rsid w:val="00AD6ED9"/>
    <w:rsid w:val="00AD796D"/>
    <w:rsid w:val="00AD7FAC"/>
    <w:rsid w:val="00AE0AEB"/>
    <w:rsid w:val="00AE10C8"/>
    <w:rsid w:val="00AE2164"/>
    <w:rsid w:val="00AE245B"/>
    <w:rsid w:val="00AE356B"/>
    <w:rsid w:val="00AE39A5"/>
    <w:rsid w:val="00AE39DB"/>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560"/>
    <w:rsid w:val="00B056D1"/>
    <w:rsid w:val="00B064C4"/>
    <w:rsid w:val="00B06880"/>
    <w:rsid w:val="00B06A12"/>
    <w:rsid w:val="00B070BB"/>
    <w:rsid w:val="00B07119"/>
    <w:rsid w:val="00B07297"/>
    <w:rsid w:val="00B0739B"/>
    <w:rsid w:val="00B07A22"/>
    <w:rsid w:val="00B07E9B"/>
    <w:rsid w:val="00B10953"/>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6C51"/>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622"/>
    <w:rsid w:val="00B26AD4"/>
    <w:rsid w:val="00B26B0D"/>
    <w:rsid w:val="00B270F0"/>
    <w:rsid w:val="00B27136"/>
    <w:rsid w:val="00B276A8"/>
    <w:rsid w:val="00B27A53"/>
    <w:rsid w:val="00B27AF3"/>
    <w:rsid w:val="00B30ADF"/>
    <w:rsid w:val="00B30DA1"/>
    <w:rsid w:val="00B31AF8"/>
    <w:rsid w:val="00B31FBD"/>
    <w:rsid w:val="00B32177"/>
    <w:rsid w:val="00B32A6C"/>
    <w:rsid w:val="00B338A2"/>
    <w:rsid w:val="00B33AFB"/>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A8F"/>
    <w:rsid w:val="00B77B63"/>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98B"/>
    <w:rsid w:val="00B92F7B"/>
    <w:rsid w:val="00B92F87"/>
    <w:rsid w:val="00B93098"/>
    <w:rsid w:val="00B9321E"/>
    <w:rsid w:val="00B93F59"/>
    <w:rsid w:val="00B94245"/>
    <w:rsid w:val="00B94307"/>
    <w:rsid w:val="00B948BC"/>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6D"/>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5B9D"/>
    <w:rsid w:val="00BB5BC5"/>
    <w:rsid w:val="00BB7544"/>
    <w:rsid w:val="00BC058B"/>
    <w:rsid w:val="00BC059E"/>
    <w:rsid w:val="00BC081E"/>
    <w:rsid w:val="00BC14A3"/>
    <w:rsid w:val="00BC17F9"/>
    <w:rsid w:val="00BC1AAD"/>
    <w:rsid w:val="00BC24E3"/>
    <w:rsid w:val="00BC2829"/>
    <w:rsid w:val="00BC3572"/>
    <w:rsid w:val="00BC3783"/>
    <w:rsid w:val="00BC399A"/>
    <w:rsid w:val="00BC4C41"/>
    <w:rsid w:val="00BC4D59"/>
    <w:rsid w:val="00BC4E6C"/>
    <w:rsid w:val="00BC4EFB"/>
    <w:rsid w:val="00BC54CE"/>
    <w:rsid w:val="00BC6114"/>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6C0"/>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207"/>
    <w:rsid w:val="00BE650E"/>
    <w:rsid w:val="00BE6879"/>
    <w:rsid w:val="00BE6CB7"/>
    <w:rsid w:val="00BF016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5FF3"/>
    <w:rsid w:val="00BF66BC"/>
    <w:rsid w:val="00BF70EB"/>
    <w:rsid w:val="00C0056E"/>
    <w:rsid w:val="00C0078A"/>
    <w:rsid w:val="00C00C35"/>
    <w:rsid w:val="00C0119A"/>
    <w:rsid w:val="00C012BF"/>
    <w:rsid w:val="00C013AA"/>
    <w:rsid w:val="00C01DC4"/>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2D4F"/>
    <w:rsid w:val="00C13378"/>
    <w:rsid w:val="00C13A75"/>
    <w:rsid w:val="00C13D16"/>
    <w:rsid w:val="00C13E44"/>
    <w:rsid w:val="00C14474"/>
    <w:rsid w:val="00C14512"/>
    <w:rsid w:val="00C146D6"/>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152F"/>
    <w:rsid w:val="00C324E1"/>
    <w:rsid w:val="00C329A9"/>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B3B"/>
    <w:rsid w:val="00C5305F"/>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5EF"/>
    <w:rsid w:val="00C74809"/>
    <w:rsid w:val="00C74D2D"/>
    <w:rsid w:val="00C74E13"/>
    <w:rsid w:val="00C75CB2"/>
    <w:rsid w:val="00C75E88"/>
    <w:rsid w:val="00C75F1B"/>
    <w:rsid w:val="00C761FD"/>
    <w:rsid w:val="00C7693B"/>
    <w:rsid w:val="00C76C77"/>
    <w:rsid w:val="00C76C92"/>
    <w:rsid w:val="00C779A9"/>
    <w:rsid w:val="00C77C20"/>
    <w:rsid w:val="00C8057C"/>
    <w:rsid w:val="00C8062B"/>
    <w:rsid w:val="00C8119D"/>
    <w:rsid w:val="00C8122D"/>
    <w:rsid w:val="00C81580"/>
    <w:rsid w:val="00C81A70"/>
    <w:rsid w:val="00C81B5E"/>
    <w:rsid w:val="00C8261B"/>
    <w:rsid w:val="00C8285D"/>
    <w:rsid w:val="00C834AF"/>
    <w:rsid w:val="00C83682"/>
    <w:rsid w:val="00C83FF5"/>
    <w:rsid w:val="00C8402E"/>
    <w:rsid w:val="00C84125"/>
    <w:rsid w:val="00C8440F"/>
    <w:rsid w:val="00C84E15"/>
    <w:rsid w:val="00C853C1"/>
    <w:rsid w:val="00C85592"/>
    <w:rsid w:val="00C85696"/>
    <w:rsid w:val="00C85C4B"/>
    <w:rsid w:val="00C86411"/>
    <w:rsid w:val="00C866DD"/>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91B"/>
    <w:rsid w:val="00CB1C2A"/>
    <w:rsid w:val="00CB1D27"/>
    <w:rsid w:val="00CB2241"/>
    <w:rsid w:val="00CB2277"/>
    <w:rsid w:val="00CB2AE3"/>
    <w:rsid w:val="00CB2D3E"/>
    <w:rsid w:val="00CB32A3"/>
    <w:rsid w:val="00CB398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6C0"/>
    <w:rsid w:val="00CD7940"/>
    <w:rsid w:val="00CD7B6B"/>
    <w:rsid w:val="00CE0032"/>
    <w:rsid w:val="00CE0ACC"/>
    <w:rsid w:val="00CE0BD3"/>
    <w:rsid w:val="00CE0D57"/>
    <w:rsid w:val="00CE1A07"/>
    <w:rsid w:val="00CE2083"/>
    <w:rsid w:val="00CE2EAA"/>
    <w:rsid w:val="00CE30F0"/>
    <w:rsid w:val="00CE3125"/>
    <w:rsid w:val="00CE321F"/>
    <w:rsid w:val="00CE328F"/>
    <w:rsid w:val="00CE32B6"/>
    <w:rsid w:val="00CE3329"/>
    <w:rsid w:val="00CE348E"/>
    <w:rsid w:val="00CE3711"/>
    <w:rsid w:val="00CE41F3"/>
    <w:rsid w:val="00CE43AE"/>
    <w:rsid w:val="00CE4AF5"/>
    <w:rsid w:val="00CE4E3D"/>
    <w:rsid w:val="00CE530F"/>
    <w:rsid w:val="00CE5496"/>
    <w:rsid w:val="00CE5877"/>
    <w:rsid w:val="00CE6B7A"/>
    <w:rsid w:val="00CE7CE7"/>
    <w:rsid w:val="00CF00B2"/>
    <w:rsid w:val="00CF00F8"/>
    <w:rsid w:val="00CF03FF"/>
    <w:rsid w:val="00CF08A8"/>
    <w:rsid w:val="00CF0B6A"/>
    <w:rsid w:val="00CF1CE2"/>
    <w:rsid w:val="00CF1E4D"/>
    <w:rsid w:val="00CF1EE3"/>
    <w:rsid w:val="00CF2D3D"/>
    <w:rsid w:val="00CF3437"/>
    <w:rsid w:val="00CF35FA"/>
    <w:rsid w:val="00CF472B"/>
    <w:rsid w:val="00CF4CB7"/>
    <w:rsid w:val="00CF5116"/>
    <w:rsid w:val="00CF51D2"/>
    <w:rsid w:val="00CF55D8"/>
    <w:rsid w:val="00CF5CED"/>
    <w:rsid w:val="00CF640E"/>
    <w:rsid w:val="00CF69C0"/>
    <w:rsid w:val="00CF6B6A"/>
    <w:rsid w:val="00CF6E93"/>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081"/>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6F7"/>
    <w:rsid w:val="00D33D6D"/>
    <w:rsid w:val="00D342A2"/>
    <w:rsid w:val="00D343EA"/>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0B31"/>
    <w:rsid w:val="00D414DA"/>
    <w:rsid w:val="00D41BD9"/>
    <w:rsid w:val="00D42D77"/>
    <w:rsid w:val="00D437D6"/>
    <w:rsid w:val="00D4421C"/>
    <w:rsid w:val="00D443F6"/>
    <w:rsid w:val="00D448B7"/>
    <w:rsid w:val="00D44ED1"/>
    <w:rsid w:val="00D450F4"/>
    <w:rsid w:val="00D46602"/>
    <w:rsid w:val="00D46A8E"/>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2E0F"/>
    <w:rsid w:val="00D63045"/>
    <w:rsid w:val="00D63314"/>
    <w:rsid w:val="00D636D1"/>
    <w:rsid w:val="00D64022"/>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26A1"/>
    <w:rsid w:val="00D740C4"/>
    <w:rsid w:val="00D74A8A"/>
    <w:rsid w:val="00D74AEC"/>
    <w:rsid w:val="00D74DDD"/>
    <w:rsid w:val="00D752EF"/>
    <w:rsid w:val="00D75601"/>
    <w:rsid w:val="00D7581A"/>
    <w:rsid w:val="00D76276"/>
    <w:rsid w:val="00D762EB"/>
    <w:rsid w:val="00D76361"/>
    <w:rsid w:val="00D764DD"/>
    <w:rsid w:val="00D765AC"/>
    <w:rsid w:val="00D76D79"/>
    <w:rsid w:val="00D76F7C"/>
    <w:rsid w:val="00D77281"/>
    <w:rsid w:val="00D7747C"/>
    <w:rsid w:val="00D77881"/>
    <w:rsid w:val="00D779B3"/>
    <w:rsid w:val="00D77ED4"/>
    <w:rsid w:val="00D80039"/>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05D"/>
    <w:rsid w:val="00D95175"/>
    <w:rsid w:val="00D9538E"/>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0B"/>
    <w:rsid w:val="00DD2EB1"/>
    <w:rsid w:val="00DD301B"/>
    <w:rsid w:val="00DD3693"/>
    <w:rsid w:val="00DD36A3"/>
    <w:rsid w:val="00DD3B5A"/>
    <w:rsid w:val="00DD3B92"/>
    <w:rsid w:val="00DD3F4A"/>
    <w:rsid w:val="00DD440D"/>
    <w:rsid w:val="00DD44DF"/>
    <w:rsid w:val="00DD4855"/>
    <w:rsid w:val="00DD4976"/>
    <w:rsid w:val="00DD4B83"/>
    <w:rsid w:val="00DD4D19"/>
    <w:rsid w:val="00DD5F87"/>
    <w:rsid w:val="00DD61AF"/>
    <w:rsid w:val="00DD6C6E"/>
    <w:rsid w:val="00DD7A52"/>
    <w:rsid w:val="00DE02FE"/>
    <w:rsid w:val="00DE0B53"/>
    <w:rsid w:val="00DE16BB"/>
    <w:rsid w:val="00DE22A3"/>
    <w:rsid w:val="00DE2F13"/>
    <w:rsid w:val="00DE373D"/>
    <w:rsid w:val="00DE3D95"/>
    <w:rsid w:val="00DE578F"/>
    <w:rsid w:val="00DE65B2"/>
    <w:rsid w:val="00DE681F"/>
    <w:rsid w:val="00DE6825"/>
    <w:rsid w:val="00DE7C73"/>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1E1E"/>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0F67"/>
    <w:rsid w:val="00E11222"/>
    <w:rsid w:val="00E113F6"/>
    <w:rsid w:val="00E11A21"/>
    <w:rsid w:val="00E11F7B"/>
    <w:rsid w:val="00E1255F"/>
    <w:rsid w:val="00E133EC"/>
    <w:rsid w:val="00E13520"/>
    <w:rsid w:val="00E135FE"/>
    <w:rsid w:val="00E1390D"/>
    <w:rsid w:val="00E13DA9"/>
    <w:rsid w:val="00E1426D"/>
    <w:rsid w:val="00E145D5"/>
    <w:rsid w:val="00E14859"/>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5F6C"/>
    <w:rsid w:val="00E262CC"/>
    <w:rsid w:val="00E26813"/>
    <w:rsid w:val="00E2750A"/>
    <w:rsid w:val="00E2772D"/>
    <w:rsid w:val="00E279FE"/>
    <w:rsid w:val="00E3043B"/>
    <w:rsid w:val="00E307F5"/>
    <w:rsid w:val="00E30DF3"/>
    <w:rsid w:val="00E30F19"/>
    <w:rsid w:val="00E3109A"/>
    <w:rsid w:val="00E31417"/>
    <w:rsid w:val="00E3147A"/>
    <w:rsid w:val="00E32D3B"/>
    <w:rsid w:val="00E331EC"/>
    <w:rsid w:val="00E33CDC"/>
    <w:rsid w:val="00E33D65"/>
    <w:rsid w:val="00E33DB4"/>
    <w:rsid w:val="00E35260"/>
    <w:rsid w:val="00E365E9"/>
    <w:rsid w:val="00E37283"/>
    <w:rsid w:val="00E40311"/>
    <w:rsid w:val="00E40521"/>
    <w:rsid w:val="00E4054E"/>
    <w:rsid w:val="00E4063E"/>
    <w:rsid w:val="00E40739"/>
    <w:rsid w:val="00E407F2"/>
    <w:rsid w:val="00E40925"/>
    <w:rsid w:val="00E413F6"/>
    <w:rsid w:val="00E41426"/>
    <w:rsid w:val="00E41A2A"/>
    <w:rsid w:val="00E41F3B"/>
    <w:rsid w:val="00E42375"/>
    <w:rsid w:val="00E42A85"/>
    <w:rsid w:val="00E42C41"/>
    <w:rsid w:val="00E42EE6"/>
    <w:rsid w:val="00E438D2"/>
    <w:rsid w:val="00E43B0B"/>
    <w:rsid w:val="00E43B5A"/>
    <w:rsid w:val="00E445E6"/>
    <w:rsid w:val="00E44D48"/>
    <w:rsid w:val="00E45049"/>
    <w:rsid w:val="00E46090"/>
    <w:rsid w:val="00E4627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B5E"/>
    <w:rsid w:val="00E61D29"/>
    <w:rsid w:val="00E62697"/>
    <w:rsid w:val="00E6287D"/>
    <w:rsid w:val="00E62A93"/>
    <w:rsid w:val="00E62B77"/>
    <w:rsid w:val="00E63429"/>
    <w:rsid w:val="00E63A42"/>
    <w:rsid w:val="00E63CDD"/>
    <w:rsid w:val="00E64075"/>
    <w:rsid w:val="00E6430E"/>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4D2"/>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5C6C"/>
    <w:rsid w:val="00E8626E"/>
    <w:rsid w:val="00E8635B"/>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AED"/>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34D"/>
    <w:rsid w:val="00EC4C26"/>
    <w:rsid w:val="00EC5352"/>
    <w:rsid w:val="00EC53FF"/>
    <w:rsid w:val="00EC5464"/>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E45"/>
    <w:rsid w:val="00EE34DD"/>
    <w:rsid w:val="00EE35F8"/>
    <w:rsid w:val="00EE3A9F"/>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3AB9"/>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3E6B"/>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80"/>
    <w:rsid w:val="00F1649A"/>
    <w:rsid w:val="00F16630"/>
    <w:rsid w:val="00F16B8B"/>
    <w:rsid w:val="00F16BE6"/>
    <w:rsid w:val="00F16CEE"/>
    <w:rsid w:val="00F17944"/>
    <w:rsid w:val="00F1794A"/>
    <w:rsid w:val="00F17FAD"/>
    <w:rsid w:val="00F20223"/>
    <w:rsid w:val="00F20EC0"/>
    <w:rsid w:val="00F21C60"/>
    <w:rsid w:val="00F21EE1"/>
    <w:rsid w:val="00F23559"/>
    <w:rsid w:val="00F238AE"/>
    <w:rsid w:val="00F2584B"/>
    <w:rsid w:val="00F25E1F"/>
    <w:rsid w:val="00F26F8E"/>
    <w:rsid w:val="00F278B0"/>
    <w:rsid w:val="00F27BC0"/>
    <w:rsid w:val="00F30A8C"/>
    <w:rsid w:val="00F30ACD"/>
    <w:rsid w:val="00F30C54"/>
    <w:rsid w:val="00F31013"/>
    <w:rsid w:val="00F3122F"/>
    <w:rsid w:val="00F31911"/>
    <w:rsid w:val="00F32AD9"/>
    <w:rsid w:val="00F33622"/>
    <w:rsid w:val="00F33693"/>
    <w:rsid w:val="00F33777"/>
    <w:rsid w:val="00F342FD"/>
    <w:rsid w:val="00F3435A"/>
    <w:rsid w:val="00F34867"/>
    <w:rsid w:val="00F348CC"/>
    <w:rsid w:val="00F34C94"/>
    <w:rsid w:val="00F35B4D"/>
    <w:rsid w:val="00F35DC1"/>
    <w:rsid w:val="00F35F07"/>
    <w:rsid w:val="00F364B7"/>
    <w:rsid w:val="00F36EA8"/>
    <w:rsid w:val="00F36EB7"/>
    <w:rsid w:val="00F370EC"/>
    <w:rsid w:val="00F37132"/>
    <w:rsid w:val="00F371EA"/>
    <w:rsid w:val="00F371F3"/>
    <w:rsid w:val="00F37967"/>
    <w:rsid w:val="00F37D51"/>
    <w:rsid w:val="00F4055D"/>
    <w:rsid w:val="00F4058F"/>
    <w:rsid w:val="00F40DBE"/>
    <w:rsid w:val="00F41507"/>
    <w:rsid w:val="00F41A6C"/>
    <w:rsid w:val="00F42006"/>
    <w:rsid w:val="00F4226A"/>
    <w:rsid w:val="00F42420"/>
    <w:rsid w:val="00F42616"/>
    <w:rsid w:val="00F430F8"/>
    <w:rsid w:val="00F4437E"/>
    <w:rsid w:val="00F44952"/>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1C3D"/>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575E"/>
    <w:rsid w:val="00F56960"/>
    <w:rsid w:val="00F56B6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4179"/>
    <w:rsid w:val="00F64212"/>
    <w:rsid w:val="00F656BC"/>
    <w:rsid w:val="00F6579F"/>
    <w:rsid w:val="00F65D06"/>
    <w:rsid w:val="00F66405"/>
    <w:rsid w:val="00F6656C"/>
    <w:rsid w:val="00F6673F"/>
    <w:rsid w:val="00F66E4D"/>
    <w:rsid w:val="00F70039"/>
    <w:rsid w:val="00F71CF5"/>
    <w:rsid w:val="00F72071"/>
    <w:rsid w:val="00F721ED"/>
    <w:rsid w:val="00F7278E"/>
    <w:rsid w:val="00F7290F"/>
    <w:rsid w:val="00F7371F"/>
    <w:rsid w:val="00F738EE"/>
    <w:rsid w:val="00F73BE8"/>
    <w:rsid w:val="00F73D18"/>
    <w:rsid w:val="00F74244"/>
    <w:rsid w:val="00F744E0"/>
    <w:rsid w:val="00F74667"/>
    <w:rsid w:val="00F74932"/>
    <w:rsid w:val="00F74DFD"/>
    <w:rsid w:val="00F74FFA"/>
    <w:rsid w:val="00F752E7"/>
    <w:rsid w:val="00F752F7"/>
    <w:rsid w:val="00F75338"/>
    <w:rsid w:val="00F769EA"/>
    <w:rsid w:val="00F76BEF"/>
    <w:rsid w:val="00F77175"/>
    <w:rsid w:val="00F77A54"/>
    <w:rsid w:val="00F80139"/>
    <w:rsid w:val="00F80F02"/>
    <w:rsid w:val="00F819F1"/>
    <w:rsid w:val="00F81C01"/>
    <w:rsid w:val="00F81EB2"/>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2C92"/>
    <w:rsid w:val="00FA337A"/>
    <w:rsid w:val="00FA3975"/>
    <w:rsid w:val="00FA3A03"/>
    <w:rsid w:val="00FA4959"/>
    <w:rsid w:val="00FA4ADD"/>
    <w:rsid w:val="00FA4B59"/>
    <w:rsid w:val="00FA4C12"/>
    <w:rsid w:val="00FA5725"/>
    <w:rsid w:val="00FA5A98"/>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42F"/>
    <w:rsid w:val="00FB6875"/>
    <w:rsid w:val="00FB6DA4"/>
    <w:rsid w:val="00FB7B12"/>
    <w:rsid w:val="00FC0098"/>
    <w:rsid w:val="00FC087A"/>
    <w:rsid w:val="00FC092E"/>
    <w:rsid w:val="00FC10AF"/>
    <w:rsid w:val="00FC170E"/>
    <w:rsid w:val="00FC1B33"/>
    <w:rsid w:val="00FC1D92"/>
    <w:rsid w:val="00FC20CD"/>
    <w:rsid w:val="00FC2152"/>
    <w:rsid w:val="00FC3515"/>
    <w:rsid w:val="00FC39AB"/>
    <w:rsid w:val="00FC3E33"/>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1E7E"/>
    <w:rsid w:val="00FD2448"/>
    <w:rsid w:val="00FD2671"/>
    <w:rsid w:val="00FD33CC"/>
    <w:rsid w:val="00FD3569"/>
    <w:rsid w:val="00FD4862"/>
    <w:rsid w:val="00FD593D"/>
    <w:rsid w:val="00FD64D4"/>
    <w:rsid w:val="00FD6EF6"/>
    <w:rsid w:val="00FD7200"/>
    <w:rsid w:val="00FD7261"/>
    <w:rsid w:val="00FD7324"/>
    <w:rsid w:val="00FD745C"/>
    <w:rsid w:val="00FE04D9"/>
    <w:rsid w:val="00FE0579"/>
    <w:rsid w:val="00FE0D70"/>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A6EFCA39-3BA0-4C3A-96D0-EDDB3F9A2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Pages>
  <Words>2199</Words>
  <Characters>12539</Characters>
  <Application>Microsoft Office Word</Application>
  <DocSecurity>0</DocSecurity>
  <Lines>104</Lines>
  <Paragraphs>29</Paragraphs>
  <ScaleCrop>false</ScaleCrop>
  <Company/>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Yanjun Sun</cp:lastModifiedBy>
  <cp:revision>21</cp:revision>
  <dcterms:created xsi:type="dcterms:W3CDTF">2021-12-10T01:41:00Z</dcterms:created>
  <dcterms:modified xsi:type="dcterms:W3CDTF">2021-12-14T00:47:00Z</dcterms:modified>
</cp:coreProperties>
</file>