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 w:rsidP="009A1084">
      <w:pPr>
        <w:pStyle w:val="T1"/>
        <w:pBdr>
          <w:bottom w:val="single" w:sz="6" w:space="0" w:color="auto"/>
        </w:pBdr>
        <w:tabs>
          <w:tab w:val="left" w:pos="4770"/>
        </w:tabs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FAB7D6B" w:rsidR="008717CE" w:rsidRPr="00183F4C" w:rsidRDefault="00EA08CA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PDT Reference for SR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3E39472D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0D7C34">
              <w:rPr>
                <w:b w:val="0"/>
                <w:sz w:val="20"/>
              </w:rPr>
              <w:t>07-0</w:t>
            </w:r>
            <w:r w:rsidR="001C0861">
              <w:rPr>
                <w:b w:val="0"/>
                <w:sz w:val="20"/>
              </w:rPr>
              <w:t>8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914B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6BC892E8" w:rsidR="00F914BF" w:rsidRDefault="00F914BF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InterDigital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F914BF" w:rsidRPr="00811850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2B6A3573" w:rsidR="00F914BF" w:rsidRPr="002C60AE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8E89006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zinan.lin@interdigital.com</w:t>
            </w:r>
          </w:p>
        </w:tc>
      </w:tr>
      <w:tr w:rsidR="00F914BF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3B8B7C85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914BF" w:rsidRPr="001D7948" w14:paraId="5D00C1F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2BE34712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4B1F7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702AF03" w14:textId="77777777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22E6A" w:rsidRPr="001D7948" w14:paraId="42B3C068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0B539F7" w14:textId="583D4BC9" w:rsidR="00022E6A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537D9318" w14:textId="5E3CA971" w:rsidR="00022E6A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380EA32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3A537E9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45EC4E2" w14:textId="77777777" w:rsidR="00022E6A" w:rsidRPr="001D7948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27BB1E1C" w14:textId="0CF4BAC0" w:rsidR="003337E8" w:rsidRDefault="00005E20" w:rsidP="009972B6">
      <w:pPr>
        <w:jc w:val="both"/>
        <w:rPr>
          <w:sz w:val="22"/>
          <w:lang w:eastAsia="ko-KR"/>
        </w:rPr>
      </w:pPr>
      <w:r w:rsidRPr="00005E20">
        <w:rPr>
          <w:sz w:val="22"/>
          <w:lang w:eastAsia="ko-KR"/>
        </w:rPr>
        <w:t>This submission proposes draft text (Baseline P802.11be D1.</w:t>
      </w:r>
      <w:r w:rsidR="002567DB">
        <w:rPr>
          <w:sz w:val="22"/>
          <w:lang w:eastAsia="ko-KR"/>
        </w:rPr>
        <w:t>2</w:t>
      </w:r>
      <w:r w:rsidRPr="00005E20">
        <w:rPr>
          <w:sz w:val="22"/>
          <w:lang w:eastAsia="ko-KR"/>
        </w:rPr>
        <w:t xml:space="preserve">) to correct references to the spatial </w:t>
      </w:r>
      <w:r w:rsidR="00F1534F">
        <w:rPr>
          <w:sz w:val="22"/>
          <w:lang w:eastAsia="ko-KR"/>
        </w:rPr>
        <w:t>r</w:t>
      </w:r>
      <w:r w:rsidRPr="00005E20">
        <w:rPr>
          <w:sz w:val="22"/>
          <w:lang w:eastAsia="ko-KR"/>
        </w:rPr>
        <w:t xml:space="preserve">euse subclause </w:t>
      </w:r>
      <w:r w:rsidR="00590E8E" w:rsidRPr="00005E20">
        <w:rPr>
          <w:sz w:val="22"/>
          <w:lang w:eastAsia="ko-KR"/>
        </w:rPr>
        <w:t>to</w:t>
      </w:r>
      <w:r w:rsidRPr="00005E20">
        <w:rPr>
          <w:sz w:val="22"/>
          <w:lang w:eastAsia="ko-KR"/>
        </w:rPr>
        <w:t xml:space="preserve"> align with the motioned resolutions for CID 4897 and 6799 in 11-21/1388r3.</w:t>
      </w:r>
    </w:p>
    <w:p w14:paraId="58310E99" w14:textId="77777777" w:rsidR="00981999" w:rsidRDefault="00981999" w:rsidP="009972B6">
      <w:pPr>
        <w:jc w:val="both"/>
        <w:rPr>
          <w:sz w:val="22"/>
          <w:lang w:eastAsia="ko-KR"/>
        </w:rPr>
      </w:pPr>
    </w:p>
    <w:p w14:paraId="35F653F3" w14:textId="77777777" w:rsidR="005C415B" w:rsidRPr="003A3EA4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3A3EA4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ED8E469" w:rsidR="007C5AFB" w:rsidRDefault="00D904C6" w:rsidP="00334497">
      <w:pPr>
        <w:jc w:val="both"/>
        <w:rPr>
          <w:sz w:val="22"/>
          <w:lang w:eastAsia="ko-KR"/>
        </w:rPr>
      </w:pPr>
      <w:r w:rsidRPr="00334497">
        <w:rPr>
          <w:sz w:val="22"/>
          <w:lang w:eastAsia="ko-KR"/>
        </w:rPr>
        <w:t>Rev 0: first draft</w:t>
      </w:r>
      <w:r w:rsidR="006568BC" w:rsidRPr="00334497">
        <w:rPr>
          <w:sz w:val="22"/>
          <w:lang w:eastAsia="ko-KR"/>
        </w:rPr>
        <w:t xml:space="preserve"> of the document. </w:t>
      </w:r>
    </w:p>
    <w:p w14:paraId="43209042" w14:textId="77777777" w:rsidR="00780B06" w:rsidRPr="00334497" w:rsidRDefault="00780B06" w:rsidP="00334497">
      <w:pPr>
        <w:jc w:val="both"/>
        <w:rPr>
          <w:sz w:val="22"/>
          <w:lang w:eastAsia="ko-KR"/>
        </w:rPr>
      </w:pPr>
    </w:p>
    <w:p w14:paraId="0382E3E7" w14:textId="77777777" w:rsidR="00780B06" w:rsidRDefault="00780B06" w:rsidP="00F2637D"/>
    <w:p w14:paraId="10E75662" w14:textId="41BD3AB4" w:rsidR="00DC0CA2" w:rsidRDefault="00DC0CA2" w:rsidP="00F2637D"/>
    <w:p w14:paraId="315DB3E7" w14:textId="77777777" w:rsidR="00D86001" w:rsidRDefault="00D86001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</w:rPr>
      </w:pPr>
    </w:p>
    <w:p w14:paraId="3785A8EB" w14:textId="77777777" w:rsidR="00411477" w:rsidRDefault="00411477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highlight w:val="yellow"/>
          <w:lang w:val="en-US"/>
        </w:rPr>
      </w:pPr>
      <w:r>
        <w:rPr>
          <w:b/>
          <w:bCs/>
          <w:i/>
          <w:iCs/>
          <w:sz w:val="22"/>
          <w:szCs w:val="24"/>
          <w:highlight w:val="yellow"/>
          <w:lang w:val="en-US"/>
        </w:rPr>
        <w:br w:type="page"/>
      </w:r>
    </w:p>
    <w:p w14:paraId="7A4A0554" w14:textId="4DE85FC0" w:rsidR="00283951" w:rsidRDefault="00C770A7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4"/>
          <w:highlight w:val="yellow"/>
          <w:lang w:val="en-US"/>
        </w:rPr>
      </w:pPr>
      <w:r>
        <w:rPr>
          <w:b/>
          <w:bCs/>
          <w:sz w:val="22"/>
          <w:szCs w:val="24"/>
          <w:highlight w:val="yellow"/>
          <w:lang w:val="en-US"/>
        </w:rPr>
        <w:lastRenderedPageBreak/>
        <w:t xml:space="preserve">Background (not part of </w:t>
      </w:r>
      <w:r w:rsidR="00C33AD1">
        <w:rPr>
          <w:b/>
          <w:bCs/>
          <w:sz w:val="22"/>
          <w:szCs w:val="24"/>
          <w:highlight w:val="yellow"/>
          <w:lang w:val="en-US"/>
        </w:rPr>
        <w:t xml:space="preserve">the </w:t>
      </w:r>
      <w:r>
        <w:rPr>
          <w:b/>
          <w:bCs/>
          <w:sz w:val="22"/>
          <w:szCs w:val="24"/>
          <w:highlight w:val="yellow"/>
          <w:lang w:val="en-US"/>
        </w:rPr>
        <w:t>PDT)</w:t>
      </w:r>
      <w:r w:rsidR="00283951">
        <w:rPr>
          <w:b/>
          <w:bCs/>
          <w:sz w:val="22"/>
          <w:szCs w:val="24"/>
          <w:highlight w:val="yellow"/>
          <w:lang w:val="en-US"/>
        </w:rPr>
        <w:t>:</w:t>
      </w:r>
    </w:p>
    <w:p w14:paraId="6237464B" w14:textId="5BF07699" w:rsidR="00587C5A" w:rsidRPr="00587C5A" w:rsidRDefault="0051325A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4"/>
          <w:lang w:val="en-US"/>
        </w:rPr>
      </w:pPr>
      <w:r>
        <w:rPr>
          <w:sz w:val="22"/>
          <w:szCs w:val="24"/>
          <w:lang w:val="en-US"/>
        </w:rPr>
        <w:t>R</w:t>
      </w:r>
      <w:r w:rsidRPr="0051325A">
        <w:rPr>
          <w:sz w:val="22"/>
          <w:szCs w:val="24"/>
          <w:lang w:val="en-US"/>
        </w:rPr>
        <w:t xml:space="preserve">esolutions in </w:t>
      </w:r>
      <w:r w:rsidR="007F04E6">
        <w:rPr>
          <w:sz w:val="22"/>
          <w:szCs w:val="24"/>
          <w:lang w:val="en-US"/>
        </w:rPr>
        <w:t>11-21/</w:t>
      </w:r>
      <w:r w:rsidR="00690FFE" w:rsidRPr="0051325A">
        <w:rPr>
          <w:sz w:val="22"/>
          <w:szCs w:val="24"/>
          <w:lang w:val="en-US"/>
        </w:rPr>
        <w:t>1388</w:t>
      </w:r>
      <w:r w:rsidR="00690FFE">
        <w:rPr>
          <w:sz w:val="22"/>
          <w:szCs w:val="24"/>
          <w:lang w:val="en-US"/>
        </w:rPr>
        <w:t>r3</w:t>
      </w:r>
      <w:r w:rsidR="00690FFE" w:rsidRPr="0051325A">
        <w:rPr>
          <w:sz w:val="22"/>
          <w:szCs w:val="24"/>
          <w:lang w:val="en-US"/>
        </w:rPr>
        <w:t xml:space="preserve"> </w:t>
      </w:r>
      <w:r w:rsidRPr="0051325A">
        <w:rPr>
          <w:sz w:val="22"/>
          <w:szCs w:val="24"/>
          <w:lang w:val="en-US"/>
        </w:rPr>
        <w:t>for CIDs</w:t>
      </w:r>
      <w:r w:rsidR="000B35E4">
        <w:rPr>
          <w:sz w:val="22"/>
          <w:szCs w:val="24"/>
          <w:lang w:val="en-US"/>
        </w:rPr>
        <w:t xml:space="preserve"> </w:t>
      </w:r>
      <w:r w:rsidR="0009508D" w:rsidRPr="0009508D">
        <w:rPr>
          <w:sz w:val="22"/>
          <w:szCs w:val="24"/>
          <w:lang w:val="en-US"/>
        </w:rPr>
        <w:t>4897, 5495, 6799</w:t>
      </w:r>
      <w:r w:rsidR="00B95EB0">
        <w:rPr>
          <w:sz w:val="22"/>
          <w:szCs w:val="24"/>
          <w:lang w:val="en-US"/>
        </w:rPr>
        <w:t xml:space="preserve"> hav</w:t>
      </w:r>
      <w:r w:rsidR="00BC29FD">
        <w:rPr>
          <w:sz w:val="22"/>
          <w:szCs w:val="24"/>
          <w:lang w:val="en-US"/>
        </w:rPr>
        <w:t xml:space="preserve">e </w:t>
      </w:r>
      <w:r w:rsidR="00A45DF1">
        <w:rPr>
          <w:sz w:val="22"/>
          <w:szCs w:val="24"/>
          <w:lang w:val="en-US"/>
        </w:rPr>
        <w:t>passed motion in which</w:t>
      </w:r>
      <w:r w:rsidR="00BC29FD">
        <w:rPr>
          <w:sz w:val="22"/>
          <w:szCs w:val="24"/>
          <w:lang w:val="en-US"/>
        </w:rPr>
        <w:t xml:space="preserve"> </w:t>
      </w:r>
      <w:r w:rsidR="000B35E4">
        <w:rPr>
          <w:sz w:val="22"/>
          <w:szCs w:val="24"/>
          <w:lang w:val="en-US"/>
        </w:rPr>
        <w:t>a new s</w:t>
      </w:r>
      <w:r w:rsidR="00D70A5C">
        <w:rPr>
          <w:sz w:val="22"/>
          <w:szCs w:val="24"/>
          <w:lang w:val="en-US"/>
        </w:rPr>
        <w:t>ubclause</w:t>
      </w:r>
      <w:r w:rsidR="000B35E4">
        <w:rPr>
          <w:sz w:val="22"/>
          <w:szCs w:val="24"/>
          <w:lang w:val="en-US"/>
        </w:rPr>
        <w:t xml:space="preserve"> SPATIAL_REUSE is added</w:t>
      </w:r>
      <w:r w:rsidR="0015320C">
        <w:rPr>
          <w:sz w:val="22"/>
          <w:szCs w:val="24"/>
          <w:lang w:val="en-US"/>
        </w:rPr>
        <w:t xml:space="preserve"> </w:t>
      </w:r>
      <w:r w:rsidR="00A45DF1">
        <w:rPr>
          <w:sz w:val="22"/>
          <w:szCs w:val="24"/>
          <w:lang w:val="en-US"/>
        </w:rPr>
        <w:t>in</w:t>
      </w:r>
      <w:r w:rsidR="00D70A5C">
        <w:rPr>
          <w:sz w:val="22"/>
          <w:szCs w:val="24"/>
          <w:lang w:val="en-US"/>
        </w:rPr>
        <w:t xml:space="preserve"> </w:t>
      </w:r>
      <w:r w:rsidR="00A45DF1">
        <w:rPr>
          <w:sz w:val="22"/>
          <w:szCs w:val="24"/>
          <w:lang w:val="en-US"/>
        </w:rPr>
        <w:t>C</w:t>
      </w:r>
      <w:r w:rsidR="00917E8F">
        <w:rPr>
          <w:sz w:val="22"/>
          <w:szCs w:val="24"/>
          <w:lang w:val="en-US"/>
        </w:rPr>
        <w:t xml:space="preserve">lause </w:t>
      </w:r>
      <w:r w:rsidR="008D1CEC">
        <w:rPr>
          <w:sz w:val="22"/>
          <w:szCs w:val="24"/>
          <w:lang w:val="en-US"/>
        </w:rPr>
        <w:t>3</w:t>
      </w:r>
      <w:r w:rsidR="00917E8F">
        <w:rPr>
          <w:sz w:val="22"/>
          <w:szCs w:val="24"/>
          <w:lang w:val="en-US"/>
        </w:rPr>
        <w:t xml:space="preserve">5.10 </w:t>
      </w:r>
      <w:r w:rsidR="002225F9">
        <w:rPr>
          <w:sz w:val="22"/>
          <w:szCs w:val="24"/>
          <w:lang w:val="en-US"/>
        </w:rPr>
        <w:t>(</w:t>
      </w:r>
      <w:r w:rsidR="00D70A5C" w:rsidRPr="00D70A5C">
        <w:rPr>
          <w:sz w:val="22"/>
          <w:szCs w:val="24"/>
          <w:lang w:val="en-US"/>
        </w:rPr>
        <w:t>Rules for setting some TXVECTOR parameters for PPDUs transmitted by an EHT STA</w:t>
      </w:r>
      <w:r w:rsidR="002225F9">
        <w:rPr>
          <w:sz w:val="22"/>
          <w:szCs w:val="24"/>
          <w:lang w:val="en-US"/>
        </w:rPr>
        <w:t>)</w:t>
      </w:r>
      <w:r w:rsidR="00072C74">
        <w:rPr>
          <w:sz w:val="22"/>
          <w:szCs w:val="24"/>
          <w:lang w:val="en-US"/>
        </w:rPr>
        <w:t xml:space="preserve">. In </w:t>
      </w:r>
      <w:r w:rsidR="00306307">
        <w:rPr>
          <w:sz w:val="22"/>
          <w:szCs w:val="24"/>
          <w:lang w:val="en-US"/>
        </w:rPr>
        <w:t>addition</w:t>
      </w:r>
      <w:r w:rsidR="001849A0">
        <w:rPr>
          <w:sz w:val="22"/>
          <w:szCs w:val="24"/>
          <w:lang w:val="en-US"/>
        </w:rPr>
        <w:t>,</w:t>
      </w:r>
      <w:r w:rsidR="00917E8F">
        <w:rPr>
          <w:sz w:val="22"/>
          <w:szCs w:val="24"/>
          <w:lang w:val="en-US"/>
        </w:rPr>
        <w:t xml:space="preserve"> </w:t>
      </w:r>
      <w:r w:rsidR="0015320C">
        <w:rPr>
          <w:sz w:val="22"/>
          <w:szCs w:val="24"/>
          <w:lang w:val="en-US"/>
        </w:rPr>
        <w:t>the reference</w:t>
      </w:r>
      <w:r w:rsidR="00306307">
        <w:rPr>
          <w:sz w:val="22"/>
          <w:szCs w:val="24"/>
          <w:lang w:val="en-US"/>
        </w:rPr>
        <w:t>s</w:t>
      </w:r>
      <w:r w:rsidR="0015320C">
        <w:rPr>
          <w:sz w:val="22"/>
          <w:szCs w:val="24"/>
          <w:lang w:val="en-US"/>
        </w:rPr>
        <w:t xml:space="preserve"> </w:t>
      </w:r>
      <w:r w:rsidR="00306307">
        <w:rPr>
          <w:sz w:val="22"/>
          <w:szCs w:val="24"/>
          <w:lang w:val="en-US"/>
        </w:rPr>
        <w:t xml:space="preserve">to </w:t>
      </w:r>
      <w:r w:rsidR="002F6AA8">
        <w:rPr>
          <w:sz w:val="22"/>
          <w:szCs w:val="24"/>
          <w:lang w:val="en-US"/>
        </w:rPr>
        <w:t>s</w:t>
      </w:r>
      <w:r w:rsidR="00BC29FD">
        <w:rPr>
          <w:sz w:val="22"/>
          <w:szCs w:val="24"/>
          <w:lang w:val="en-US"/>
        </w:rPr>
        <w:t xml:space="preserve">patial reuse operation for EHT STAs </w:t>
      </w:r>
      <w:r w:rsidR="00A2122E">
        <w:rPr>
          <w:sz w:val="22"/>
          <w:szCs w:val="24"/>
          <w:lang w:val="en-US"/>
        </w:rPr>
        <w:t>have also</w:t>
      </w:r>
      <w:r w:rsidR="00306307">
        <w:rPr>
          <w:sz w:val="22"/>
          <w:szCs w:val="24"/>
          <w:lang w:val="en-US"/>
        </w:rPr>
        <w:t xml:space="preserve"> </w:t>
      </w:r>
      <w:r w:rsidR="00A2122E">
        <w:rPr>
          <w:sz w:val="22"/>
          <w:szCs w:val="24"/>
          <w:lang w:val="en-US"/>
        </w:rPr>
        <w:t>been</w:t>
      </w:r>
      <w:r w:rsidR="00306307">
        <w:rPr>
          <w:sz w:val="22"/>
          <w:szCs w:val="24"/>
          <w:lang w:val="en-US"/>
        </w:rPr>
        <w:t xml:space="preserve"> corrected to </w:t>
      </w:r>
      <w:r w:rsidR="00BC29FD">
        <w:rPr>
          <w:sz w:val="22"/>
          <w:szCs w:val="24"/>
          <w:lang w:val="en-US"/>
        </w:rPr>
        <w:t>35.9</w:t>
      </w:r>
      <w:r w:rsidR="00CB5320">
        <w:rPr>
          <w:sz w:val="22"/>
          <w:szCs w:val="24"/>
          <w:lang w:val="en-US"/>
        </w:rPr>
        <w:t xml:space="preserve"> (Spatial reuse operation)</w:t>
      </w:r>
      <w:r w:rsidR="005F2D41">
        <w:rPr>
          <w:sz w:val="22"/>
          <w:szCs w:val="24"/>
          <w:lang w:val="en-US"/>
        </w:rPr>
        <w:t>.</w:t>
      </w:r>
    </w:p>
    <w:p w14:paraId="791B4DA8" w14:textId="0279123D" w:rsidR="00587C5A" w:rsidRDefault="00C33AD1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  <w:lang w:val="en-US"/>
        </w:rPr>
      </w:pPr>
      <w:r>
        <w:rPr>
          <w:b/>
          <w:bCs/>
          <w:sz w:val="22"/>
          <w:szCs w:val="24"/>
          <w:highlight w:val="yellow"/>
          <w:lang w:val="en-US"/>
        </w:rPr>
        <w:t>Background</w:t>
      </w:r>
      <w:r w:rsidR="00587C5A">
        <w:rPr>
          <w:b/>
          <w:bCs/>
          <w:sz w:val="22"/>
          <w:szCs w:val="24"/>
          <w:highlight w:val="yellow"/>
          <w:lang w:val="en-US"/>
        </w:rPr>
        <w:t xml:space="preserve"> End</w:t>
      </w:r>
    </w:p>
    <w:p w14:paraId="3F19D754" w14:textId="77777777" w:rsidR="007D045B" w:rsidRDefault="007D045B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highlight w:val="yellow"/>
          <w:lang w:val="en-US"/>
        </w:rPr>
      </w:pPr>
    </w:p>
    <w:p w14:paraId="644D69BD" w14:textId="5691510B" w:rsidR="00451F73" w:rsidRDefault="00451F73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 w:rsidR="00B60D94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 w:rsidR="00350416">
        <w:rPr>
          <w:b/>
          <w:bCs/>
          <w:i/>
          <w:iCs/>
          <w:sz w:val="22"/>
          <w:szCs w:val="24"/>
          <w:highlight w:val="yellow"/>
          <w:lang w:val="en-US"/>
        </w:rPr>
        <w:t>make the following changes</w:t>
      </w:r>
      <w:r w:rsidR="00DE1691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B22B8E">
        <w:rPr>
          <w:b/>
          <w:bCs/>
          <w:i/>
          <w:iCs/>
          <w:sz w:val="22"/>
          <w:szCs w:val="24"/>
          <w:highlight w:val="yellow"/>
          <w:lang w:val="en-US"/>
        </w:rPr>
        <w:t>on Page 3</w:t>
      </w:r>
      <w:r w:rsidR="00AA02AF">
        <w:rPr>
          <w:b/>
          <w:bCs/>
          <w:i/>
          <w:iCs/>
          <w:sz w:val="22"/>
          <w:szCs w:val="24"/>
          <w:highlight w:val="yellow"/>
          <w:lang w:val="en-US"/>
        </w:rPr>
        <w:t>97</w:t>
      </w:r>
      <w:r w:rsidR="00B22B8E">
        <w:rPr>
          <w:b/>
          <w:bCs/>
          <w:i/>
          <w:iCs/>
          <w:sz w:val="22"/>
          <w:szCs w:val="24"/>
          <w:highlight w:val="yellow"/>
          <w:lang w:val="en-US"/>
        </w:rPr>
        <w:t xml:space="preserve"> Line </w:t>
      </w:r>
      <w:r w:rsidR="00AA02AF">
        <w:rPr>
          <w:b/>
          <w:bCs/>
          <w:i/>
          <w:iCs/>
          <w:sz w:val="22"/>
          <w:szCs w:val="24"/>
          <w:highlight w:val="yellow"/>
          <w:lang w:val="en-US"/>
        </w:rPr>
        <w:t>4</w:t>
      </w:r>
      <w:r w:rsidR="00B22B8E">
        <w:rPr>
          <w:b/>
          <w:bCs/>
          <w:i/>
          <w:iCs/>
          <w:sz w:val="22"/>
          <w:szCs w:val="24"/>
          <w:highlight w:val="yellow"/>
          <w:lang w:val="en-US"/>
        </w:rPr>
        <w:t xml:space="preserve">0 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as follows</w:t>
      </w:r>
      <w:r w:rsidR="008E6CA2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19629F">
        <w:rPr>
          <w:b/>
          <w:bCs/>
          <w:i/>
          <w:iCs/>
          <w:sz w:val="22"/>
          <w:szCs w:val="24"/>
          <w:highlight w:val="yellow"/>
          <w:lang w:val="en-US"/>
        </w:rPr>
        <w:t>Draft 1.2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57CAC692" w14:textId="601CFA32" w:rsidR="0058453E" w:rsidRDefault="007D6414" w:rsidP="007D6414">
      <w:pPr>
        <w:pStyle w:val="SP16188777"/>
        <w:spacing w:before="240"/>
        <w:jc w:val="both"/>
        <w:rPr>
          <w:rStyle w:val="SC16323589"/>
        </w:rPr>
      </w:pPr>
      <w:r>
        <w:rPr>
          <w:rStyle w:val="SC19323589"/>
        </w:rPr>
        <w:t>—SPATIAL_REUSE is set to PSR_AND_NON_SRG_OBSS_PD_PROHIBITED (see</w:t>
      </w:r>
      <w:del w:id="0" w:author="Zinan Lin" w:date="2021-09-15T20:45:00Z">
        <w:r w:rsidDel="007D6414">
          <w:rPr>
            <w:rStyle w:val="SC19323589"/>
          </w:rPr>
          <w:delText xml:space="preserve"> 26.11.6 (SPATIAL_REUSE)</w:delText>
        </w:r>
      </w:del>
      <w:ins w:id="1" w:author="Zinan Lin" w:date="2021-09-15T20:45:00Z">
        <w:r w:rsidR="00CC7909">
          <w:rPr>
            <w:rStyle w:val="SC19323589"/>
          </w:rPr>
          <w:t xml:space="preserve"> </w:t>
        </w:r>
      </w:ins>
      <w:ins w:id="2" w:author="Zinan Lin" w:date="2021-09-15T20:46:00Z">
        <w:r w:rsidR="00573410">
          <w:rPr>
            <w:rStyle w:val="SC19323589"/>
          </w:rPr>
          <w:t>35.10.2</w:t>
        </w:r>
      </w:ins>
      <w:ins w:id="3" w:author="Zinan Lin" w:date="2021-09-15T20:49:00Z">
        <w:r w:rsidR="00EF1711">
          <w:rPr>
            <w:rStyle w:val="SC19323589"/>
          </w:rPr>
          <w:t xml:space="preserve"> </w:t>
        </w:r>
      </w:ins>
      <w:ins w:id="4" w:author="Zinan Lin" w:date="2021-09-15T20:46:00Z">
        <w:r w:rsidR="00573410">
          <w:rPr>
            <w:rStyle w:val="SC19323589"/>
          </w:rPr>
          <w:t>(SPATIAL_REUSE)</w:t>
        </w:r>
      </w:ins>
      <w:r>
        <w:rPr>
          <w:rStyle w:val="SC19323589"/>
        </w:rPr>
        <w:t>).</w:t>
      </w:r>
      <w:r w:rsidR="00E10C0B">
        <w:rPr>
          <w:rStyle w:val="SC16323589"/>
        </w:rPr>
        <w:t xml:space="preserve"> </w:t>
      </w:r>
    </w:p>
    <w:p w14:paraId="52B74820" w14:textId="758AE2D5" w:rsidR="00FA09F1" w:rsidRDefault="00FA09F1" w:rsidP="00FA09F1">
      <w:pPr>
        <w:pStyle w:val="Default"/>
      </w:pPr>
    </w:p>
    <w:p w14:paraId="32000003" w14:textId="47F9AADA" w:rsidR="00FA09F1" w:rsidRDefault="00FA09F1" w:rsidP="00FA09F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make the following changes on Page </w:t>
      </w:r>
      <w:r w:rsidR="00E40665">
        <w:rPr>
          <w:b/>
          <w:bCs/>
          <w:i/>
          <w:iCs/>
          <w:sz w:val="22"/>
          <w:szCs w:val="24"/>
          <w:highlight w:val="yellow"/>
          <w:lang w:val="en-US"/>
        </w:rPr>
        <w:t>532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Line </w:t>
      </w:r>
      <w:r w:rsidR="009D4FC8">
        <w:rPr>
          <w:b/>
          <w:bCs/>
          <w:i/>
          <w:iCs/>
          <w:sz w:val="22"/>
          <w:szCs w:val="24"/>
          <w:highlight w:val="yellow"/>
          <w:lang w:val="en-US"/>
        </w:rPr>
        <w:t>2</w:t>
      </w:r>
      <w:r w:rsidR="00EA50D8">
        <w:rPr>
          <w:b/>
          <w:bCs/>
          <w:i/>
          <w:iCs/>
          <w:sz w:val="22"/>
          <w:szCs w:val="24"/>
          <w:highlight w:val="yellow"/>
          <w:lang w:val="en-US"/>
        </w:rPr>
        <w:t>1</w:t>
      </w:r>
      <w:r w:rsidR="009D4FC8">
        <w:rPr>
          <w:b/>
          <w:bCs/>
          <w:i/>
          <w:iCs/>
          <w:sz w:val="22"/>
          <w:szCs w:val="24"/>
          <w:highlight w:val="yellow"/>
          <w:lang w:val="en-US"/>
        </w:rPr>
        <w:t>-23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19629F">
        <w:rPr>
          <w:b/>
          <w:bCs/>
          <w:i/>
          <w:iCs/>
          <w:sz w:val="22"/>
          <w:szCs w:val="24"/>
          <w:highlight w:val="yellow"/>
          <w:lang w:val="en-US"/>
        </w:rPr>
        <w:t>Draft 1.2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6EE47E93" w14:textId="70CE8B27" w:rsidR="003A27A3" w:rsidRDefault="00A92A55" w:rsidP="00A92A55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center"/>
        <w:rPr>
          <w:rStyle w:val="SC20323600"/>
        </w:rPr>
      </w:pPr>
      <w:r>
        <w:rPr>
          <w:rStyle w:val="SC20323600"/>
        </w:rPr>
        <w:t>Table 36-33—Common field for OFDMA transmission</w:t>
      </w:r>
    </w:p>
    <w:tbl>
      <w:tblPr>
        <w:tblW w:w="9624" w:type="dxa"/>
        <w:tblLook w:val="04A0" w:firstRow="1" w:lastRow="0" w:firstColumn="1" w:lastColumn="0" w:noHBand="0" w:noVBand="1"/>
      </w:tblPr>
      <w:tblGrid>
        <w:gridCol w:w="876"/>
        <w:gridCol w:w="1542"/>
        <w:gridCol w:w="1088"/>
        <w:gridCol w:w="1315"/>
        <w:gridCol w:w="4803"/>
      </w:tblGrid>
      <w:tr w:rsidR="00704973" w:rsidRPr="00704973" w14:paraId="3BB8E899" w14:textId="77777777" w:rsidTr="00704973">
        <w:trPr>
          <w:trHeight w:val="67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0F8B" w14:textId="77777777" w:rsidR="00704973" w:rsidRPr="00704973" w:rsidRDefault="00704973" w:rsidP="0070497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Bit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F1C1" w14:textId="77777777" w:rsidR="00704973" w:rsidRPr="00704973" w:rsidRDefault="00704973" w:rsidP="0070497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Subfield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640A" w14:textId="77777777" w:rsidR="00704973" w:rsidRPr="00704973" w:rsidRDefault="00704973" w:rsidP="0070497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Number of Subfields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ED4" w14:textId="77777777" w:rsidR="00704973" w:rsidRPr="00704973" w:rsidRDefault="00704973" w:rsidP="0070497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Number of bits per subfield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186" w14:textId="77777777" w:rsidR="00704973" w:rsidRPr="00704973" w:rsidRDefault="00704973" w:rsidP="0070497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Description</w:t>
            </w:r>
          </w:p>
        </w:tc>
      </w:tr>
      <w:tr w:rsidR="00704973" w:rsidRPr="00704973" w14:paraId="582DD249" w14:textId="77777777" w:rsidTr="00704973">
        <w:trPr>
          <w:trHeight w:val="143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0408" w14:textId="77777777" w:rsidR="00704973" w:rsidRPr="00704973" w:rsidRDefault="00704973" w:rsidP="0070497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>B0 -B3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8790" w14:textId="77777777" w:rsidR="00704973" w:rsidRPr="00704973" w:rsidRDefault="00704973" w:rsidP="0070497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>Spatial Reuse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854A" w14:textId="77777777" w:rsidR="00704973" w:rsidRPr="00704973" w:rsidRDefault="00704973" w:rsidP="0070497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49E3" w14:textId="77777777" w:rsidR="00704973" w:rsidRPr="00704973" w:rsidRDefault="00704973" w:rsidP="0070497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79C8" w14:textId="125B94F3" w:rsidR="00704973" w:rsidRPr="00704973" w:rsidRDefault="00704973" w:rsidP="00704973">
            <w:pPr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Indicates </w:t>
            </w:r>
            <w:proofErr w:type="gramStart"/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>whether or not</w:t>
            </w:r>
            <w:proofErr w:type="gramEnd"/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spatial reuse modes are allowed during the transmission of this PPDU.</w:t>
            </w:r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br/>
              <w:t>Set to a value from Table 27-22 (Spatial Reuse field encoding for an HE SU PPDU, HE ER PPDU, and HE MU PPDU)</w:t>
            </w:r>
            <w:ins w:id="5" w:author="Zinan Lin" w:date="2021-09-15T21:23:00Z">
              <w:r w:rsidR="00212F35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. Note that Table </w:t>
              </w:r>
              <w:r w:rsidR="00212F35" w:rsidRPr="00704973">
                <w:rPr>
                  <w:rFonts w:eastAsia="Times New Roman"/>
                  <w:color w:val="000000"/>
                  <w:sz w:val="20"/>
                  <w:lang w:val="en-US" w:eastAsia="zh-CN"/>
                </w:rPr>
                <w:t>27-22 (Spatial Reuse field encoding for an HE SU PPDU, HE ER PPDU, and HE MU PPDU)</w:t>
              </w:r>
              <w:r w:rsidR="00212F35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6" w:author="Xiaofei Wang" w:date="2021-09-20T11:02:00Z">
                <w:r w:rsidR="00212F35" w:rsidDel="008D0321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 xml:space="preserve">is </w:delText>
                </w:r>
              </w:del>
              <w:r w:rsidR="00212F35">
                <w:rPr>
                  <w:rFonts w:eastAsia="Times New Roman"/>
                  <w:color w:val="000000"/>
                  <w:sz w:val="20"/>
                  <w:lang w:val="en-US" w:eastAsia="zh-CN"/>
                </w:rPr>
                <w:t>also applie</w:t>
              </w:r>
              <w:del w:id="7" w:author="Xiaofei Wang" w:date="2021-09-20T11:02:00Z">
                <w:r w:rsidR="00212F35" w:rsidDel="0032772B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>d</w:delText>
                </w:r>
              </w:del>
            </w:ins>
            <w:ins w:id="8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ins w:id="9" w:author="Zinan Lin" w:date="2021-09-15T21:23:00Z">
              <w:r w:rsidR="00212F35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10" w:author="Xiaofei Wang" w:date="2021-09-20T11:02:00Z">
                <w:r w:rsidR="00212F35" w:rsidDel="0032772B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>for</w:delText>
                </w:r>
              </w:del>
            </w:ins>
            <w:ins w:id="11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to</w:t>
              </w:r>
            </w:ins>
            <w:ins w:id="12" w:author="Zinan Lin" w:date="2021-09-15T21:23:00Z">
              <w:r w:rsidR="00212F35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EHT MU PPDU</w:t>
              </w:r>
            </w:ins>
            <w:ins w:id="13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del w:id="14" w:author="Zinan Lin" w:date="2021-09-16T12:03:00Z">
              <w:r w:rsidRPr="00704973" w:rsidDel="003467BB">
                <w:rPr>
                  <w:rFonts w:eastAsia="Times New Roman"/>
                  <w:color w:val="000000"/>
                  <w:sz w:val="20"/>
                  <w:lang w:val="en-US" w:eastAsia="zh-CN"/>
                </w:rPr>
                <w:delText xml:space="preserve">, </w:delText>
              </w:r>
            </w:del>
            <w:ins w:id="15" w:author="Zinan Lin" w:date="2021-09-16T12:03:00Z">
              <w:r w:rsidR="003467BB">
                <w:rPr>
                  <w:rFonts w:eastAsia="Times New Roman"/>
                  <w:color w:val="000000"/>
                  <w:sz w:val="20"/>
                  <w:lang w:val="en-US" w:eastAsia="zh-CN"/>
                </w:rPr>
                <w:t>.</w:t>
              </w:r>
              <w:r w:rsidR="003467BB" w:rsidRPr="00704973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r w:rsidR="003467BB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del w:id="16" w:author="Zinan Lin" w:date="2021-09-16T12:03:00Z">
              <w:r w:rsidRPr="00704973" w:rsidDel="003467BB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s</w:delText>
              </w:r>
            </w:del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ee </w:t>
            </w:r>
            <w:del w:id="17" w:author="Zinan Lin" w:date="2021-09-15T21:24:00Z">
              <w:r w:rsidRPr="00704973" w:rsidDel="00311DDE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26.11.6</w:delText>
              </w:r>
            </w:del>
            <w:ins w:id="18" w:author="Zinan Lin" w:date="2021-09-15T21:24:00Z">
              <w:r w:rsidR="00311DDE">
                <w:rPr>
                  <w:rFonts w:eastAsia="Times New Roman"/>
                  <w:color w:val="000000"/>
                  <w:sz w:val="20"/>
                  <w:lang w:val="en-US" w:eastAsia="zh-CN"/>
                </w:rPr>
                <w:t>35.10.2</w:t>
              </w:r>
            </w:ins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(SPATIAL_REUSE), and</w:t>
            </w:r>
            <w:r w:rsidR="004D1E17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</w:t>
            </w:r>
            <w:del w:id="19" w:author="Zinan Lin" w:date="2021-09-15T21:24:00Z">
              <w:r w:rsidRPr="00704973" w:rsidDel="00311DDE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26.10</w:delText>
              </w:r>
            </w:del>
            <w:ins w:id="20" w:author="Zinan Lin" w:date="2021-09-15T21:24:00Z">
              <w:r w:rsidR="00311DDE">
                <w:rPr>
                  <w:rFonts w:eastAsia="Times New Roman"/>
                  <w:color w:val="000000"/>
                  <w:sz w:val="20"/>
                  <w:lang w:val="en-US" w:eastAsia="zh-CN"/>
                </w:rPr>
                <w:t>35.9</w:t>
              </w:r>
            </w:ins>
            <w:r w:rsidRPr="0070497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(Spatial reuse operation).</w:t>
            </w:r>
          </w:p>
        </w:tc>
      </w:tr>
    </w:tbl>
    <w:p w14:paraId="40C82B7D" w14:textId="6756DC05" w:rsidR="006D4B84" w:rsidRDefault="006D4B84" w:rsidP="006D4B8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make the following changes on Page </w:t>
      </w:r>
      <w:r w:rsidR="00AF69E9">
        <w:rPr>
          <w:b/>
          <w:bCs/>
          <w:i/>
          <w:iCs/>
          <w:sz w:val="22"/>
          <w:szCs w:val="24"/>
          <w:highlight w:val="yellow"/>
          <w:lang w:val="en-US"/>
        </w:rPr>
        <w:t>544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Line 2</w:t>
      </w:r>
      <w:r w:rsidR="00B42AA6">
        <w:rPr>
          <w:b/>
          <w:bCs/>
          <w:i/>
          <w:iCs/>
          <w:sz w:val="22"/>
          <w:szCs w:val="24"/>
          <w:highlight w:val="yellow"/>
          <w:lang w:val="en-US"/>
        </w:rPr>
        <w:t>1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-23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19629F">
        <w:rPr>
          <w:b/>
          <w:bCs/>
          <w:i/>
          <w:iCs/>
          <w:sz w:val="22"/>
          <w:szCs w:val="24"/>
          <w:highlight w:val="yellow"/>
          <w:lang w:val="en-US"/>
        </w:rPr>
        <w:t>Draft 1.2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3EBD59B2" w14:textId="7F28D5D6" w:rsidR="00927572" w:rsidRDefault="00BA1600" w:rsidP="00BA160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center"/>
        <w:rPr>
          <w:rStyle w:val="SC20323600"/>
        </w:rPr>
      </w:pPr>
      <w:r>
        <w:rPr>
          <w:rStyle w:val="SC20323600"/>
        </w:rPr>
        <w:t>Table 36-36—Common field for non-OFDMA transmission to a single user and non-OFDMA transmission to multiple users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960"/>
        <w:gridCol w:w="1320"/>
        <w:gridCol w:w="1580"/>
        <w:gridCol w:w="5760"/>
      </w:tblGrid>
      <w:tr w:rsidR="00590C5D" w:rsidRPr="00590C5D" w14:paraId="727C093F" w14:textId="77777777" w:rsidTr="00115313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59D6" w14:textId="77777777" w:rsidR="00590C5D" w:rsidRPr="00590C5D" w:rsidRDefault="00590C5D" w:rsidP="00590C5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Bit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6D3E" w14:textId="77777777" w:rsidR="00590C5D" w:rsidRPr="00590C5D" w:rsidRDefault="00590C5D" w:rsidP="00590C5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Subfield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98CD" w14:textId="77777777" w:rsidR="00590C5D" w:rsidRPr="00590C5D" w:rsidRDefault="00590C5D" w:rsidP="00590C5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Number of bits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EA992" w14:textId="77777777" w:rsidR="00590C5D" w:rsidRPr="00590C5D" w:rsidRDefault="00590C5D" w:rsidP="00590C5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Description</w:t>
            </w:r>
          </w:p>
        </w:tc>
      </w:tr>
      <w:tr w:rsidR="00590C5D" w:rsidRPr="00590C5D" w14:paraId="64FF8660" w14:textId="77777777" w:rsidTr="00115313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B378" w14:textId="77777777" w:rsidR="00590C5D" w:rsidRPr="00590C5D" w:rsidRDefault="00590C5D" w:rsidP="00590C5D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>B0 -B3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C68D" w14:textId="77777777" w:rsidR="00590C5D" w:rsidRPr="00590C5D" w:rsidRDefault="00590C5D" w:rsidP="00590C5D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>Spatial Reuse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05C2" w14:textId="77777777" w:rsidR="00590C5D" w:rsidRPr="00590C5D" w:rsidRDefault="00590C5D" w:rsidP="00590C5D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CB1A" w14:textId="0AAC1F1F" w:rsidR="00590C5D" w:rsidRPr="00590C5D" w:rsidRDefault="00590C5D" w:rsidP="00590C5D">
            <w:pPr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Indicates </w:t>
            </w:r>
            <w:proofErr w:type="gramStart"/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>whether or not</w:t>
            </w:r>
            <w:proofErr w:type="gramEnd"/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spatial reuse modes are allowed during the transmission of this PPDU.</w:t>
            </w:r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br/>
              <w:t>Set to a value from Table 27-22 (Spatial Reuse field encoding for an HE SU PPDU, HE ER PPDU, and HE MU PPDU)</w:t>
            </w:r>
            <w:ins w:id="21" w:author="Zinan Lin" w:date="2021-09-15T21:25:00Z">
              <w:r w:rsidR="007064FD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. Note that Table </w:t>
              </w:r>
              <w:r w:rsidR="007064FD" w:rsidRPr="00704973">
                <w:rPr>
                  <w:rFonts w:eastAsia="Times New Roman"/>
                  <w:color w:val="000000"/>
                  <w:sz w:val="20"/>
                  <w:lang w:val="en-US" w:eastAsia="zh-CN"/>
                </w:rPr>
                <w:t>27-22 (Spatial Reuse field encoding for an HE SU PPDU, HE ER PPDU, and HE MU PPDU)</w:t>
              </w:r>
              <w:r w:rsidR="007064FD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22" w:author="Xiaofei Wang" w:date="2021-09-20T11:02:00Z">
                <w:r w:rsidR="007064FD" w:rsidDel="0032772B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 xml:space="preserve">is </w:delText>
                </w:r>
              </w:del>
              <w:r w:rsidR="007064FD">
                <w:rPr>
                  <w:rFonts w:eastAsia="Times New Roman"/>
                  <w:color w:val="000000"/>
                  <w:sz w:val="20"/>
                  <w:lang w:val="en-US" w:eastAsia="zh-CN"/>
                </w:rPr>
                <w:t>also applie</w:t>
              </w:r>
              <w:del w:id="23" w:author="Xiaofei Wang" w:date="2021-09-20T11:02:00Z">
                <w:r w:rsidR="007064FD" w:rsidDel="0032772B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>d</w:delText>
                </w:r>
              </w:del>
            </w:ins>
            <w:ins w:id="24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ins w:id="25" w:author="Zinan Lin" w:date="2021-09-15T21:25:00Z">
              <w:r w:rsidR="007064FD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26" w:author="Xiaofei Wang" w:date="2021-09-20T11:02:00Z">
                <w:r w:rsidR="007064FD" w:rsidDel="0032772B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>for</w:delText>
                </w:r>
              </w:del>
            </w:ins>
            <w:ins w:id="27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to</w:t>
              </w:r>
            </w:ins>
            <w:ins w:id="28" w:author="Zinan Lin" w:date="2021-09-15T21:25:00Z">
              <w:r w:rsidR="007064FD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EHT MU PPDU</w:t>
              </w:r>
            </w:ins>
            <w:ins w:id="29" w:author="Xiaofei Wang" w:date="2021-09-20T11:02:00Z">
              <w:r w:rsidR="0032772B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ins w:id="30" w:author="Zinan Lin" w:date="2021-09-16T12:04:00Z">
              <w:r w:rsidR="005D06D4">
                <w:rPr>
                  <w:rFonts w:eastAsia="Times New Roman"/>
                  <w:color w:val="000000"/>
                  <w:sz w:val="20"/>
                  <w:lang w:val="en-US" w:eastAsia="zh-CN"/>
                </w:rPr>
                <w:t>.</w:t>
              </w:r>
            </w:ins>
            <w:del w:id="31" w:author="Zinan Lin" w:date="2021-09-16T12:04:00Z">
              <w:r w:rsidRPr="00590C5D" w:rsidDel="005D06D4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,</w:delText>
              </w:r>
            </w:del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</w:t>
            </w:r>
            <w:ins w:id="32" w:author="Zinan Lin" w:date="2021-09-16T12:04:00Z">
              <w:r w:rsidR="005D06D4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del w:id="33" w:author="Zinan Lin" w:date="2021-09-16T12:04:00Z">
              <w:r w:rsidRPr="00590C5D" w:rsidDel="005D06D4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s</w:delText>
              </w:r>
            </w:del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ee </w:t>
            </w:r>
            <w:del w:id="34" w:author="Zinan Lin" w:date="2021-09-15T21:25:00Z">
              <w:r w:rsidRPr="00590C5D" w:rsidDel="000F62F8">
                <w:rPr>
                  <w:rFonts w:eastAsia="Times New Roman"/>
                  <w:color w:val="000000"/>
                  <w:sz w:val="20"/>
                  <w:lang w:val="en-US" w:eastAsia="zh-CN"/>
                </w:rPr>
                <w:delText xml:space="preserve">26.11.6 </w:delText>
              </w:r>
            </w:del>
            <w:ins w:id="35" w:author="Zinan Lin" w:date="2021-09-15T21:25:00Z">
              <w:r w:rsidR="000F62F8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35.10.2 </w:t>
              </w:r>
            </w:ins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(SPATIAL_REUSE), and </w:t>
            </w:r>
            <w:del w:id="36" w:author="Zinan Lin" w:date="2021-09-15T21:25:00Z">
              <w:r w:rsidRPr="00590C5D" w:rsidDel="000F62F8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26.10</w:delText>
              </w:r>
            </w:del>
            <w:ins w:id="37" w:author="Zinan Lin" w:date="2021-09-15T21:25:00Z">
              <w:r w:rsidR="000F62F8">
                <w:rPr>
                  <w:rFonts w:eastAsia="Times New Roman"/>
                  <w:color w:val="000000"/>
                  <w:sz w:val="20"/>
                  <w:lang w:val="en-US" w:eastAsia="zh-CN"/>
                </w:rPr>
                <w:t>35.9</w:t>
              </w:r>
            </w:ins>
            <w:r w:rsidRPr="00590C5D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(Spatial reuse operation).</w:t>
            </w:r>
          </w:p>
        </w:tc>
      </w:tr>
    </w:tbl>
    <w:p w14:paraId="476BF090" w14:textId="77777777" w:rsidR="00C17369" w:rsidRPr="009E2C54" w:rsidRDefault="00C17369" w:rsidP="0062540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  <w:lang w:val="en-US"/>
        </w:rPr>
      </w:pPr>
    </w:p>
    <w:p w14:paraId="0F937D0E" w14:textId="5BA1ED3F" w:rsidR="0062540F" w:rsidRDefault="0062540F" w:rsidP="0062540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make the following changes on Page </w:t>
      </w:r>
      <w:r w:rsidR="002B6BFE">
        <w:rPr>
          <w:b/>
          <w:bCs/>
          <w:i/>
          <w:iCs/>
          <w:sz w:val="22"/>
          <w:szCs w:val="24"/>
          <w:highlight w:val="yellow"/>
          <w:lang w:val="en-US"/>
        </w:rPr>
        <w:t>5</w:t>
      </w:r>
      <w:r w:rsidR="000E792A">
        <w:rPr>
          <w:b/>
          <w:bCs/>
          <w:i/>
          <w:iCs/>
          <w:sz w:val="22"/>
          <w:szCs w:val="24"/>
          <w:highlight w:val="yellow"/>
          <w:lang w:val="en-US"/>
        </w:rPr>
        <w:t>4</w:t>
      </w:r>
      <w:r w:rsidR="002B6BFE">
        <w:rPr>
          <w:b/>
          <w:bCs/>
          <w:i/>
          <w:iCs/>
          <w:sz w:val="22"/>
          <w:szCs w:val="24"/>
          <w:highlight w:val="yellow"/>
          <w:lang w:val="en-US"/>
        </w:rPr>
        <w:t>6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Line </w:t>
      </w:r>
      <w:r w:rsidR="000E792A">
        <w:rPr>
          <w:b/>
          <w:bCs/>
          <w:i/>
          <w:iCs/>
          <w:sz w:val="22"/>
          <w:szCs w:val="24"/>
          <w:highlight w:val="yellow"/>
          <w:lang w:val="en-US"/>
        </w:rPr>
        <w:t>18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-</w:t>
      </w:r>
      <w:r w:rsidR="000E792A">
        <w:rPr>
          <w:b/>
          <w:bCs/>
          <w:i/>
          <w:iCs/>
          <w:sz w:val="22"/>
          <w:szCs w:val="24"/>
          <w:highlight w:val="yellow"/>
          <w:lang w:val="en-US"/>
        </w:rPr>
        <w:t>19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19629F">
        <w:rPr>
          <w:b/>
          <w:bCs/>
          <w:i/>
          <w:iCs/>
          <w:sz w:val="22"/>
          <w:szCs w:val="24"/>
          <w:highlight w:val="yellow"/>
          <w:lang w:val="en-US"/>
        </w:rPr>
        <w:t>Draft 1.2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67658E47" w14:textId="588D090E" w:rsidR="0062540F" w:rsidRDefault="0062540F" w:rsidP="0062540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center"/>
        <w:rPr>
          <w:rStyle w:val="SC20323600"/>
        </w:rPr>
      </w:pPr>
      <w:r>
        <w:rPr>
          <w:rStyle w:val="SC20323600"/>
        </w:rPr>
        <w:t>Table 36-3</w:t>
      </w:r>
      <w:r w:rsidR="00B97A2D">
        <w:rPr>
          <w:rStyle w:val="SC20323600"/>
        </w:rPr>
        <w:t>7</w:t>
      </w:r>
      <w:r>
        <w:rPr>
          <w:rStyle w:val="SC20323600"/>
        </w:rPr>
        <w:t xml:space="preserve">—Common field </w:t>
      </w:r>
      <w:r w:rsidR="00B75AA8">
        <w:rPr>
          <w:rStyle w:val="SC20323600"/>
        </w:rPr>
        <w:t>for EHT sounding NDP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960"/>
        <w:gridCol w:w="1360"/>
        <w:gridCol w:w="1630"/>
        <w:gridCol w:w="5670"/>
      </w:tblGrid>
      <w:tr w:rsidR="00115313" w:rsidRPr="00115313" w14:paraId="34CBA55D" w14:textId="77777777" w:rsidTr="001140C4">
        <w:trPr>
          <w:trHeight w:val="41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ABE3" w14:textId="77777777" w:rsidR="00115313" w:rsidRPr="00115313" w:rsidRDefault="00115313" w:rsidP="001153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Bit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0818" w14:textId="77777777" w:rsidR="00115313" w:rsidRPr="00115313" w:rsidRDefault="00115313" w:rsidP="001153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Subfield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5875" w14:textId="77777777" w:rsidR="00115313" w:rsidRPr="00115313" w:rsidRDefault="00115313" w:rsidP="001153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Number of bits per subfield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1753E" w14:textId="77777777" w:rsidR="00115313" w:rsidRPr="00115313" w:rsidRDefault="00115313" w:rsidP="0011531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b/>
                <w:bCs/>
                <w:color w:val="000000"/>
                <w:sz w:val="20"/>
                <w:lang w:val="en-US" w:eastAsia="zh-CN"/>
              </w:rPr>
              <w:t>Description</w:t>
            </w:r>
          </w:p>
        </w:tc>
      </w:tr>
      <w:tr w:rsidR="00115313" w:rsidRPr="00115313" w14:paraId="4D8A581A" w14:textId="77777777" w:rsidTr="00115313">
        <w:trPr>
          <w:trHeight w:val="1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B276" w14:textId="77777777" w:rsidR="00115313" w:rsidRPr="00115313" w:rsidRDefault="00115313" w:rsidP="0011531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>B0–B3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0BE4" w14:textId="77777777" w:rsidR="00115313" w:rsidRPr="00115313" w:rsidRDefault="00115313" w:rsidP="0011531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>Spatial Reuse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1E6B" w14:textId="77777777" w:rsidR="00115313" w:rsidRPr="00115313" w:rsidRDefault="00115313" w:rsidP="00115313">
            <w:pPr>
              <w:jc w:val="center"/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BAA0" w14:textId="45434F60" w:rsidR="00115313" w:rsidRPr="00115313" w:rsidRDefault="00115313" w:rsidP="00115313">
            <w:pPr>
              <w:rPr>
                <w:rFonts w:eastAsia="Times New Roman"/>
                <w:color w:val="000000"/>
                <w:sz w:val="20"/>
                <w:lang w:val="en-US" w:eastAsia="zh-CN"/>
              </w:rPr>
            </w:pPr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Indicates </w:t>
            </w:r>
            <w:proofErr w:type="gramStart"/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>whether or not</w:t>
            </w:r>
            <w:proofErr w:type="gramEnd"/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spatial reuse modes are allowed during the transmission of this PPDU.</w:t>
            </w:r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br/>
              <w:t>Set to 15 from Table 27-22 (Spatial Reuse field encoding for an HE SU PPDU, HE ER SU PPDU, and HE MU PPDU)</w:t>
            </w:r>
            <w:ins w:id="38" w:author="Zinan Lin" w:date="2021-09-15T21:25:00Z"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. Note that Table </w:t>
              </w:r>
              <w:r w:rsidR="009B3D8C" w:rsidRPr="00704973">
                <w:rPr>
                  <w:rFonts w:eastAsia="Times New Roman"/>
                  <w:color w:val="000000"/>
                  <w:sz w:val="20"/>
                  <w:lang w:val="en-US" w:eastAsia="zh-CN"/>
                </w:rPr>
                <w:t>27-22 (Spatial Reuse field encoding for an HE SU PPDU, HE ER PPDU, and HE MU PPDU)</w:t>
              </w:r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39" w:author="Xiaofei Wang" w:date="2021-09-20T11:03:00Z">
                <w:r w:rsidR="009B3D8C" w:rsidDel="008E66D5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 xml:space="preserve">is </w:delText>
                </w:r>
              </w:del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>also applie</w:t>
              </w:r>
              <w:del w:id="40" w:author="Xiaofei Wang" w:date="2021-09-20T11:03:00Z">
                <w:r w:rsidR="009B3D8C" w:rsidDel="008E66D5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>d</w:delText>
                </w:r>
              </w:del>
            </w:ins>
            <w:ins w:id="41" w:author="Xiaofei Wang" w:date="2021-09-20T11:03:00Z">
              <w:r w:rsidR="008E66D5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ins w:id="42" w:author="Zinan Lin" w:date="2021-09-15T21:25:00Z"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 </w:t>
              </w:r>
              <w:del w:id="43" w:author="Xiaofei Wang" w:date="2021-09-20T11:03:00Z">
                <w:r w:rsidR="009B3D8C" w:rsidDel="008E66D5">
                  <w:rPr>
                    <w:rFonts w:eastAsia="Times New Roman"/>
                    <w:color w:val="000000"/>
                    <w:sz w:val="20"/>
                    <w:lang w:val="en-US" w:eastAsia="zh-CN"/>
                  </w:rPr>
                  <w:delText xml:space="preserve">for </w:delText>
                </w:r>
              </w:del>
            </w:ins>
            <w:ins w:id="44" w:author="Xiaofei Wang" w:date="2021-09-20T11:03:00Z">
              <w:r w:rsidR="008E66D5">
                <w:rPr>
                  <w:rFonts w:eastAsia="Times New Roman"/>
                  <w:color w:val="000000"/>
                  <w:sz w:val="20"/>
                  <w:lang w:val="en-US" w:eastAsia="zh-CN"/>
                </w:rPr>
                <w:t xml:space="preserve">to </w:t>
              </w:r>
            </w:ins>
            <w:ins w:id="45" w:author="Zinan Lin" w:date="2021-09-15T21:25:00Z"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>EHT MU PPDU</w:t>
              </w:r>
            </w:ins>
            <w:ins w:id="46" w:author="Xiaofei Wang" w:date="2021-09-20T11:03:00Z">
              <w:r w:rsidR="008E66D5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ins w:id="47" w:author="Zinan Lin" w:date="2021-09-16T12:04:00Z">
              <w:r w:rsidR="00716826">
                <w:rPr>
                  <w:rFonts w:eastAsia="Times New Roman"/>
                  <w:color w:val="000000"/>
                  <w:sz w:val="20"/>
                  <w:lang w:val="en-US" w:eastAsia="zh-CN"/>
                </w:rPr>
                <w:t>.</w:t>
              </w:r>
            </w:ins>
            <w:del w:id="48" w:author="Zinan Lin" w:date="2021-09-16T12:04:00Z">
              <w:r w:rsidRPr="00115313" w:rsidDel="00716826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,</w:delText>
              </w:r>
            </w:del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</w:t>
            </w:r>
            <w:ins w:id="49" w:author="Zinan Lin" w:date="2021-09-16T12:04:00Z">
              <w:r w:rsidR="00716826">
                <w:rPr>
                  <w:rFonts w:eastAsia="Times New Roman"/>
                  <w:color w:val="000000"/>
                  <w:sz w:val="20"/>
                  <w:lang w:val="en-US" w:eastAsia="zh-CN"/>
                </w:rPr>
                <w:t>S</w:t>
              </w:r>
            </w:ins>
            <w:del w:id="50" w:author="Zinan Lin" w:date="2021-09-16T12:04:00Z">
              <w:r w:rsidRPr="00115313" w:rsidDel="00716826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s</w:delText>
              </w:r>
            </w:del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ee </w:t>
            </w:r>
            <w:del w:id="51" w:author="Zinan Lin" w:date="2021-09-15T21:26:00Z">
              <w:r w:rsidRPr="00115313" w:rsidDel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26.11.6</w:delText>
              </w:r>
            </w:del>
            <w:ins w:id="52" w:author="Zinan Lin" w:date="2021-09-15T21:26:00Z"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>35.10.2</w:t>
              </w:r>
            </w:ins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(SPATIAL_REUSE), and </w:t>
            </w:r>
            <w:del w:id="53" w:author="Zinan Lin" w:date="2021-09-15T21:26:00Z">
              <w:r w:rsidRPr="00115313" w:rsidDel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delText>26.10</w:delText>
              </w:r>
            </w:del>
            <w:ins w:id="54" w:author="Zinan Lin" w:date="2021-09-15T21:26:00Z">
              <w:r w:rsidR="009B3D8C">
                <w:rPr>
                  <w:rFonts w:eastAsia="Times New Roman"/>
                  <w:color w:val="000000"/>
                  <w:sz w:val="20"/>
                  <w:lang w:val="en-US" w:eastAsia="zh-CN"/>
                </w:rPr>
                <w:t>35.9</w:t>
              </w:r>
            </w:ins>
            <w:r w:rsidRPr="00115313">
              <w:rPr>
                <w:rFonts w:eastAsia="Times New Roman"/>
                <w:color w:val="000000"/>
                <w:sz w:val="20"/>
                <w:lang w:val="en-US" w:eastAsia="zh-CN"/>
              </w:rPr>
              <w:t xml:space="preserve"> (Spatial reuse operation).</w:t>
            </w:r>
          </w:p>
        </w:tc>
      </w:tr>
    </w:tbl>
    <w:p w14:paraId="35A134EE" w14:textId="77777777" w:rsidR="00115313" w:rsidRPr="00115313" w:rsidRDefault="00115313" w:rsidP="00115313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Style w:val="SC20323600"/>
          <w:lang w:val="en-US"/>
        </w:rPr>
      </w:pPr>
    </w:p>
    <w:p w14:paraId="6C2D0C9F" w14:textId="77777777" w:rsidR="00FA09F1" w:rsidRPr="0062540F" w:rsidRDefault="00FA09F1" w:rsidP="00FA09F1">
      <w:pPr>
        <w:pStyle w:val="Default"/>
        <w:rPr>
          <w:lang w:val="en-GB"/>
        </w:rPr>
      </w:pPr>
    </w:p>
    <w:sectPr w:rsidR="00FA09F1" w:rsidRPr="0062540F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07A46" w14:textId="77777777" w:rsidR="00477158" w:rsidRDefault="00477158">
      <w:r>
        <w:separator/>
      </w:r>
    </w:p>
  </w:endnote>
  <w:endnote w:type="continuationSeparator" w:id="0">
    <w:p w14:paraId="53339A19" w14:textId="77777777" w:rsidR="00477158" w:rsidRDefault="004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41965F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05E8" w:rsidRPr="00A03294">
      <w:rPr>
        <w:lang w:val="fr-FR"/>
      </w:rPr>
      <w:t>Submission</w:t>
    </w:r>
    <w:proofErr w:type="spellEnd"/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E10C0B" w:rsidRPr="00A03294">
      <w:rPr>
        <w:lang w:val="fr-FR"/>
      </w:rPr>
      <w:t>Zinan Lin</w:t>
    </w:r>
    <w:r w:rsidR="009972B6" w:rsidRPr="00A03294">
      <w:rPr>
        <w:lang w:val="fr-FR"/>
      </w:rPr>
      <w:t xml:space="preserve"> (</w:t>
    </w:r>
    <w:proofErr w:type="spellStart"/>
    <w:r w:rsidR="009972B6" w:rsidRPr="00A03294">
      <w:rPr>
        <w:lang w:val="fr-FR"/>
      </w:rPr>
      <w:t>InterDigital</w:t>
    </w:r>
    <w:proofErr w:type="spellEnd"/>
    <w:r w:rsidR="009972B6" w:rsidRPr="00A03294">
      <w:rPr>
        <w:lang w:val="fr-FR"/>
      </w:rPr>
      <w:t>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8B333" w14:textId="77777777" w:rsidR="00477158" w:rsidRDefault="00477158">
      <w:r>
        <w:separator/>
      </w:r>
    </w:p>
  </w:footnote>
  <w:footnote w:type="continuationSeparator" w:id="0">
    <w:p w14:paraId="6AD36972" w14:textId="77777777" w:rsidR="00477158" w:rsidRDefault="00477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EBE3" w14:textId="4FE3709D" w:rsidR="003E4853" w:rsidRDefault="003E4853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Sept.</w:t>
    </w:r>
    <w:r w:rsidR="00676881">
      <w:rPr>
        <w:lang w:eastAsia="ko-KR"/>
      </w:rPr>
      <w:t xml:space="preserve"> 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7009F4">
      <w:fldChar w:fldCharType="begin"/>
    </w:r>
    <w:r w:rsidR="007009F4">
      <w:instrText>TITLE  \* MERGEFORMAT</w:instrText>
    </w:r>
    <w:r w:rsidR="007009F4">
      <w:fldChar w:fldCharType="separate"/>
    </w:r>
    <w:r w:rsidR="00676881">
      <w:t>doc.: IEEE 802.11-</w:t>
    </w:r>
    <w:r w:rsidR="000D7C34">
      <w:t>21</w:t>
    </w:r>
    <w:r w:rsidR="00FE05E8">
      <w:t>/</w:t>
    </w:r>
    <w:r w:rsidR="007009F4">
      <w:fldChar w:fldCharType="end"/>
    </w:r>
    <w:r w:rsidR="007009F4">
      <w:rPr>
        <w:lang w:eastAsia="ko-KR"/>
      </w:rPr>
      <w:t>1613</w:t>
    </w:r>
    <w:r w:rsidR="005E47A4">
      <w:rPr>
        <w:lang w:eastAsia="ko-KR"/>
      </w:rPr>
      <w:t>r</w:t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nan Lin">
    <w15:presenceInfo w15:providerId="AD" w15:userId="S::zinan.lin@interdigital.com::1c68d5da-636e-4833-8ca6-2062a90b0015"/>
  </w15:person>
  <w15:person w15:author="Xiaofei Wang">
    <w15:presenceInfo w15:providerId="AD" w15:userId="S::Xiaofei.Wang@InterDigital.com::6e1836d3-2ed9-4ae5-8700-9029b71c1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1DF1"/>
    <w:rsid w:val="000027A5"/>
    <w:rsid w:val="00002955"/>
    <w:rsid w:val="000045FA"/>
    <w:rsid w:val="0000550C"/>
    <w:rsid w:val="00005E20"/>
    <w:rsid w:val="00006287"/>
    <w:rsid w:val="00006454"/>
    <w:rsid w:val="000067AA"/>
    <w:rsid w:val="000068FC"/>
    <w:rsid w:val="00006DBB"/>
    <w:rsid w:val="0000743C"/>
    <w:rsid w:val="0000773D"/>
    <w:rsid w:val="00007B2E"/>
    <w:rsid w:val="0001027F"/>
    <w:rsid w:val="00013196"/>
    <w:rsid w:val="00013F87"/>
    <w:rsid w:val="00014031"/>
    <w:rsid w:val="0001485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A27"/>
    <w:rsid w:val="00022E6A"/>
    <w:rsid w:val="00023CD8"/>
    <w:rsid w:val="00024344"/>
    <w:rsid w:val="00024487"/>
    <w:rsid w:val="00024F76"/>
    <w:rsid w:val="00026F6E"/>
    <w:rsid w:val="00027D05"/>
    <w:rsid w:val="00027F50"/>
    <w:rsid w:val="00027FFE"/>
    <w:rsid w:val="00030D3D"/>
    <w:rsid w:val="00031E68"/>
    <w:rsid w:val="00032975"/>
    <w:rsid w:val="00033B0A"/>
    <w:rsid w:val="000341CB"/>
    <w:rsid w:val="00034E6F"/>
    <w:rsid w:val="0003542F"/>
    <w:rsid w:val="000358B3"/>
    <w:rsid w:val="00036E6D"/>
    <w:rsid w:val="000370E8"/>
    <w:rsid w:val="000372AC"/>
    <w:rsid w:val="000405C4"/>
    <w:rsid w:val="000446A2"/>
    <w:rsid w:val="00044DC0"/>
    <w:rsid w:val="0004503F"/>
    <w:rsid w:val="00045E2A"/>
    <w:rsid w:val="000478EE"/>
    <w:rsid w:val="00047DE4"/>
    <w:rsid w:val="000517A3"/>
    <w:rsid w:val="00052123"/>
    <w:rsid w:val="00052B94"/>
    <w:rsid w:val="00052BD6"/>
    <w:rsid w:val="00053519"/>
    <w:rsid w:val="00053DF6"/>
    <w:rsid w:val="0005494F"/>
    <w:rsid w:val="000560D5"/>
    <w:rsid w:val="000567DA"/>
    <w:rsid w:val="00056E83"/>
    <w:rsid w:val="00057567"/>
    <w:rsid w:val="00057725"/>
    <w:rsid w:val="0006049C"/>
    <w:rsid w:val="00062085"/>
    <w:rsid w:val="00063867"/>
    <w:rsid w:val="000642FC"/>
    <w:rsid w:val="0006469A"/>
    <w:rsid w:val="0006512E"/>
    <w:rsid w:val="000653B8"/>
    <w:rsid w:val="00066421"/>
    <w:rsid w:val="0006732A"/>
    <w:rsid w:val="0007002E"/>
    <w:rsid w:val="00071479"/>
    <w:rsid w:val="000718E3"/>
    <w:rsid w:val="00071971"/>
    <w:rsid w:val="00072C74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23D"/>
    <w:rsid w:val="00080693"/>
    <w:rsid w:val="00080ACC"/>
    <w:rsid w:val="00080E1A"/>
    <w:rsid w:val="00080F2A"/>
    <w:rsid w:val="000815C7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994"/>
    <w:rsid w:val="00093AD2"/>
    <w:rsid w:val="00094FFA"/>
    <w:rsid w:val="0009508D"/>
    <w:rsid w:val="0009661D"/>
    <w:rsid w:val="0009713F"/>
    <w:rsid w:val="00097398"/>
    <w:rsid w:val="000A1C31"/>
    <w:rsid w:val="000A1F25"/>
    <w:rsid w:val="000A3567"/>
    <w:rsid w:val="000A3844"/>
    <w:rsid w:val="000A4F90"/>
    <w:rsid w:val="000A556A"/>
    <w:rsid w:val="000A671D"/>
    <w:rsid w:val="000A6D46"/>
    <w:rsid w:val="000A6EDA"/>
    <w:rsid w:val="000A7680"/>
    <w:rsid w:val="000B041A"/>
    <w:rsid w:val="000B083E"/>
    <w:rsid w:val="000B0DAF"/>
    <w:rsid w:val="000B25B3"/>
    <w:rsid w:val="000B35E4"/>
    <w:rsid w:val="000B4D2A"/>
    <w:rsid w:val="000B54B8"/>
    <w:rsid w:val="000B59FE"/>
    <w:rsid w:val="000B5D19"/>
    <w:rsid w:val="000B689A"/>
    <w:rsid w:val="000B7E1E"/>
    <w:rsid w:val="000C0F40"/>
    <w:rsid w:val="000C1015"/>
    <w:rsid w:val="000C27D0"/>
    <w:rsid w:val="000C345D"/>
    <w:rsid w:val="000C3B3F"/>
    <w:rsid w:val="000C3B65"/>
    <w:rsid w:val="000C3C16"/>
    <w:rsid w:val="000C4755"/>
    <w:rsid w:val="000C54F3"/>
    <w:rsid w:val="000C5C64"/>
    <w:rsid w:val="000C6032"/>
    <w:rsid w:val="000C68BE"/>
    <w:rsid w:val="000C6A2F"/>
    <w:rsid w:val="000C6C5A"/>
    <w:rsid w:val="000C7024"/>
    <w:rsid w:val="000C7092"/>
    <w:rsid w:val="000C77D4"/>
    <w:rsid w:val="000D0B35"/>
    <w:rsid w:val="000D174A"/>
    <w:rsid w:val="000D1AD4"/>
    <w:rsid w:val="000D21A9"/>
    <w:rsid w:val="000D24C3"/>
    <w:rsid w:val="000D276A"/>
    <w:rsid w:val="000D2E30"/>
    <w:rsid w:val="000D2F1B"/>
    <w:rsid w:val="000D4A8F"/>
    <w:rsid w:val="000D5EBD"/>
    <w:rsid w:val="000D674F"/>
    <w:rsid w:val="000D6FD0"/>
    <w:rsid w:val="000D7C34"/>
    <w:rsid w:val="000E0494"/>
    <w:rsid w:val="000E19EB"/>
    <w:rsid w:val="000E1C37"/>
    <w:rsid w:val="000E1D7B"/>
    <w:rsid w:val="000E4B82"/>
    <w:rsid w:val="000E53D1"/>
    <w:rsid w:val="000E56DE"/>
    <w:rsid w:val="000E58E0"/>
    <w:rsid w:val="000E6539"/>
    <w:rsid w:val="000E6793"/>
    <w:rsid w:val="000E720C"/>
    <w:rsid w:val="000E752D"/>
    <w:rsid w:val="000E792A"/>
    <w:rsid w:val="000F238C"/>
    <w:rsid w:val="000F4937"/>
    <w:rsid w:val="000F5088"/>
    <w:rsid w:val="000F573A"/>
    <w:rsid w:val="000F62F8"/>
    <w:rsid w:val="000F685B"/>
    <w:rsid w:val="000F6BB9"/>
    <w:rsid w:val="000F76F6"/>
    <w:rsid w:val="000F79E9"/>
    <w:rsid w:val="00100E3B"/>
    <w:rsid w:val="001015F8"/>
    <w:rsid w:val="00102E4D"/>
    <w:rsid w:val="0010469F"/>
    <w:rsid w:val="00104DDD"/>
    <w:rsid w:val="00105918"/>
    <w:rsid w:val="00106AA5"/>
    <w:rsid w:val="0010734F"/>
    <w:rsid w:val="00107E4B"/>
    <w:rsid w:val="001101C2"/>
    <w:rsid w:val="00110649"/>
    <w:rsid w:val="001109AA"/>
    <w:rsid w:val="001121A2"/>
    <w:rsid w:val="00112C6A"/>
    <w:rsid w:val="00113B5F"/>
    <w:rsid w:val="001140C4"/>
    <w:rsid w:val="00114CEF"/>
    <w:rsid w:val="00114F50"/>
    <w:rsid w:val="00114FCA"/>
    <w:rsid w:val="00115313"/>
    <w:rsid w:val="00115A41"/>
    <w:rsid w:val="00115A75"/>
    <w:rsid w:val="00115B7B"/>
    <w:rsid w:val="00116034"/>
    <w:rsid w:val="001160B6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4835"/>
    <w:rsid w:val="00135032"/>
    <w:rsid w:val="00135B4B"/>
    <w:rsid w:val="0013699E"/>
    <w:rsid w:val="00141661"/>
    <w:rsid w:val="00141C64"/>
    <w:rsid w:val="001422A4"/>
    <w:rsid w:val="001423A2"/>
    <w:rsid w:val="001448D8"/>
    <w:rsid w:val="001448F4"/>
    <w:rsid w:val="00144DB5"/>
    <w:rsid w:val="00144E54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320C"/>
    <w:rsid w:val="00153A00"/>
    <w:rsid w:val="00154791"/>
    <w:rsid w:val="00154B26"/>
    <w:rsid w:val="001557CB"/>
    <w:rsid w:val="001559BB"/>
    <w:rsid w:val="0016428D"/>
    <w:rsid w:val="001645CB"/>
    <w:rsid w:val="00165BE6"/>
    <w:rsid w:val="00165DE3"/>
    <w:rsid w:val="0017032D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12B0"/>
    <w:rsid w:val="001813C4"/>
    <w:rsid w:val="00181423"/>
    <w:rsid w:val="001828A5"/>
    <w:rsid w:val="00183698"/>
    <w:rsid w:val="00183F4C"/>
    <w:rsid w:val="0018418E"/>
    <w:rsid w:val="001849A0"/>
    <w:rsid w:val="00186096"/>
    <w:rsid w:val="00186394"/>
    <w:rsid w:val="00186607"/>
    <w:rsid w:val="001866DA"/>
    <w:rsid w:val="00187129"/>
    <w:rsid w:val="00190704"/>
    <w:rsid w:val="001912D7"/>
    <w:rsid w:val="0019164F"/>
    <w:rsid w:val="00192C6E"/>
    <w:rsid w:val="001931F6"/>
    <w:rsid w:val="00193C39"/>
    <w:rsid w:val="001943F7"/>
    <w:rsid w:val="00195640"/>
    <w:rsid w:val="00195815"/>
    <w:rsid w:val="0019629F"/>
    <w:rsid w:val="00197684"/>
    <w:rsid w:val="00197B92"/>
    <w:rsid w:val="001A02D2"/>
    <w:rsid w:val="001A072D"/>
    <w:rsid w:val="001A0CEC"/>
    <w:rsid w:val="001A0EDB"/>
    <w:rsid w:val="001A1B7C"/>
    <w:rsid w:val="001A2240"/>
    <w:rsid w:val="001A2CBE"/>
    <w:rsid w:val="001A2CDE"/>
    <w:rsid w:val="001A41FD"/>
    <w:rsid w:val="001A516A"/>
    <w:rsid w:val="001A571E"/>
    <w:rsid w:val="001A6A74"/>
    <w:rsid w:val="001A77FD"/>
    <w:rsid w:val="001A7AAC"/>
    <w:rsid w:val="001B0001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F02"/>
    <w:rsid w:val="001B63BC"/>
    <w:rsid w:val="001B6D2B"/>
    <w:rsid w:val="001B7AC5"/>
    <w:rsid w:val="001B7DE7"/>
    <w:rsid w:val="001C0861"/>
    <w:rsid w:val="001C19B7"/>
    <w:rsid w:val="001C1A6C"/>
    <w:rsid w:val="001C1DF3"/>
    <w:rsid w:val="001C2497"/>
    <w:rsid w:val="001C359F"/>
    <w:rsid w:val="001C3FCE"/>
    <w:rsid w:val="001C4040"/>
    <w:rsid w:val="001C4460"/>
    <w:rsid w:val="001C4A61"/>
    <w:rsid w:val="001C501D"/>
    <w:rsid w:val="001C6F68"/>
    <w:rsid w:val="001C7CCE"/>
    <w:rsid w:val="001D15ED"/>
    <w:rsid w:val="001D18C0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D7975"/>
    <w:rsid w:val="001E055A"/>
    <w:rsid w:val="001E0946"/>
    <w:rsid w:val="001E0970"/>
    <w:rsid w:val="001E0C6B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558A"/>
    <w:rsid w:val="001E6267"/>
    <w:rsid w:val="001E6EE9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5A4"/>
    <w:rsid w:val="001F464A"/>
    <w:rsid w:val="001F491C"/>
    <w:rsid w:val="001F4DD5"/>
    <w:rsid w:val="001F5AE6"/>
    <w:rsid w:val="001F5C29"/>
    <w:rsid w:val="001F5D16"/>
    <w:rsid w:val="001F61C1"/>
    <w:rsid w:val="001F620B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378C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E2A"/>
    <w:rsid w:val="00212F35"/>
    <w:rsid w:val="002141B2"/>
    <w:rsid w:val="00214B50"/>
    <w:rsid w:val="00214BA3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25F9"/>
    <w:rsid w:val="002239F2"/>
    <w:rsid w:val="00224133"/>
    <w:rsid w:val="00225508"/>
    <w:rsid w:val="00225570"/>
    <w:rsid w:val="00231F3B"/>
    <w:rsid w:val="00231FDF"/>
    <w:rsid w:val="002323FE"/>
    <w:rsid w:val="00232ADE"/>
    <w:rsid w:val="00234C13"/>
    <w:rsid w:val="002369FD"/>
    <w:rsid w:val="00236A7E"/>
    <w:rsid w:val="00237426"/>
    <w:rsid w:val="0023760F"/>
    <w:rsid w:val="00237985"/>
    <w:rsid w:val="00240483"/>
    <w:rsid w:val="00240895"/>
    <w:rsid w:val="00240E68"/>
    <w:rsid w:val="00241AD7"/>
    <w:rsid w:val="002424C1"/>
    <w:rsid w:val="002441AE"/>
    <w:rsid w:val="00245AB0"/>
    <w:rsid w:val="002470AC"/>
    <w:rsid w:val="0024720B"/>
    <w:rsid w:val="002504FD"/>
    <w:rsid w:val="00250582"/>
    <w:rsid w:val="002515C7"/>
    <w:rsid w:val="00251C8C"/>
    <w:rsid w:val="00251F6B"/>
    <w:rsid w:val="00252840"/>
    <w:rsid w:val="00252D47"/>
    <w:rsid w:val="0025321B"/>
    <w:rsid w:val="002539AB"/>
    <w:rsid w:val="00253F19"/>
    <w:rsid w:val="002545F7"/>
    <w:rsid w:val="00254D29"/>
    <w:rsid w:val="00255A8B"/>
    <w:rsid w:val="00256035"/>
    <w:rsid w:val="002567DB"/>
    <w:rsid w:val="00260016"/>
    <w:rsid w:val="00262BB9"/>
    <w:rsid w:val="00262D56"/>
    <w:rsid w:val="00263092"/>
    <w:rsid w:val="0026410C"/>
    <w:rsid w:val="002662A5"/>
    <w:rsid w:val="0026639B"/>
    <w:rsid w:val="002664CF"/>
    <w:rsid w:val="00266D63"/>
    <w:rsid w:val="002674D1"/>
    <w:rsid w:val="00270171"/>
    <w:rsid w:val="002708D5"/>
    <w:rsid w:val="00270F98"/>
    <w:rsid w:val="00271B8A"/>
    <w:rsid w:val="00271BBB"/>
    <w:rsid w:val="00271F15"/>
    <w:rsid w:val="002722FC"/>
    <w:rsid w:val="00272469"/>
    <w:rsid w:val="00273257"/>
    <w:rsid w:val="00273FA9"/>
    <w:rsid w:val="00274A4A"/>
    <w:rsid w:val="00276480"/>
    <w:rsid w:val="002773F1"/>
    <w:rsid w:val="00277C9F"/>
    <w:rsid w:val="00280E38"/>
    <w:rsid w:val="00281013"/>
    <w:rsid w:val="00281A5D"/>
    <w:rsid w:val="00282053"/>
    <w:rsid w:val="00282EFB"/>
    <w:rsid w:val="00283282"/>
    <w:rsid w:val="00283951"/>
    <w:rsid w:val="00284C5E"/>
    <w:rsid w:val="00284E10"/>
    <w:rsid w:val="002856D5"/>
    <w:rsid w:val="0028705C"/>
    <w:rsid w:val="0028776A"/>
    <w:rsid w:val="00287B9F"/>
    <w:rsid w:val="00290201"/>
    <w:rsid w:val="00291A10"/>
    <w:rsid w:val="0029309B"/>
    <w:rsid w:val="002944A3"/>
    <w:rsid w:val="002949DB"/>
    <w:rsid w:val="00294B35"/>
    <w:rsid w:val="00294B37"/>
    <w:rsid w:val="00296722"/>
    <w:rsid w:val="00297F3F"/>
    <w:rsid w:val="002A1017"/>
    <w:rsid w:val="002A195C"/>
    <w:rsid w:val="002A251F"/>
    <w:rsid w:val="002A3AAB"/>
    <w:rsid w:val="002A4A61"/>
    <w:rsid w:val="002A4C48"/>
    <w:rsid w:val="002A55B1"/>
    <w:rsid w:val="002A5DAF"/>
    <w:rsid w:val="002A7689"/>
    <w:rsid w:val="002B0983"/>
    <w:rsid w:val="002B0B91"/>
    <w:rsid w:val="002B1702"/>
    <w:rsid w:val="002B2985"/>
    <w:rsid w:val="002B318B"/>
    <w:rsid w:val="002B330E"/>
    <w:rsid w:val="002B3C3C"/>
    <w:rsid w:val="002B43B3"/>
    <w:rsid w:val="002B5901"/>
    <w:rsid w:val="002B5973"/>
    <w:rsid w:val="002B65F3"/>
    <w:rsid w:val="002B6BFE"/>
    <w:rsid w:val="002C00E5"/>
    <w:rsid w:val="002C06DB"/>
    <w:rsid w:val="002C0A3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54B8"/>
    <w:rsid w:val="002C5A5A"/>
    <w:rsid w:val="002C61F7"/>
    <w:rsid w:val="002C6B4F"/>
    <w:rsid w:val="002C6CFB"/>
    <w:rsid w:val="002C72E1"/>
    <w:rsid w:val="002D001B"/>
    <w:rsid w:val="002D0285"/>
    <w:rsid w:val="002D08B9"/>
    <w:rsid w:val="002D1D40"/>
    <w:rsid w:val="002D1EBA"/>
    <w:rsid w:val="002D234A"/>
    <w:rsid w:val="002D2704"/>
    <w:rsid w:val="002D3073"/>
    <w:rsid w:val="002D3DEF"/>
    <w:rsid w:val="002D3FD2"/>
    <w:rsid w:val="002D518F"/>
    <w:rsid w:val="002D59C9"/>
    <w:rsid w:val="002D5D5C"/>
    <w:rsid w:val="002D620F"/>
    <w:rsid w:val="002D6F6A"/>
    <w:rsid w:val="002D7ED5"/>
    <w:rsid w:val="002E1B18"/>
    <w:rsid w:val="002E2017"/>
    <w:rsid w:val="002E340A"/>
    <w:rsid w:val="002E4E3C"/>
    <w:rsid w:val="002E6FF6"/>
    <w:rsid w:val="002F02F1"/>
    <w:rsid w:val="002F0915"/>
    <w:rsid w:val="002F0EA3"/>
    <w:rsid w:val="002F119A"/>
    <w:rsid w:val="002F1269"/>
    <w:rsid w:val="002F25B2"/>
    <w:rsid w:val="002F2BC5"/>
    <w:rsid w:val="002F2F01"/>
    <w:rsid w:val="002F3320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6AA8"/>
    <w:rsid w:val="002F7199"/>
    <w:rsid w:val="002F7D11"/>
    <w:rsid w:val="0030081B"/>
    <w:rsid w:val="00300ACF"/>
    <w:rsid w:val="00300B78"/>
    <w:rsid w:val="00300C11"/>
    <w:rsid w:val="003024ED"/>
    <w:rsid w:val="0030268D"/>
    <w:rsid w:val="003035CC"/>
    <w:rsid w:val="0030382C"/>
    <w:rsid w:val="00304A85"/>
    <w:rsid w:val="00305B24"/>
    <w:rsid w:val="00305D6E"/>
    <w:rsid w:val="00306307"/>
    <w:rsid w:val="003064BA"/>
    <w:rsid w:val="003064F5"/>
    <w:rsid w:val="0030782E"/>
    <w:rsid w:val="00307E80"/>
    <w:rsid w:val="00307F5F"/>
    <w:rsid w:val="00310DE8"/>
    <w:rsid w:val="00311735"/>
    <w:rsid w:val="00311DDE"/>
    <w:rsid w:val="00312B8B"/>
    <w:rsid w:val="00312E87"/>
    <w:rsid w:val="00314C7A"/>
    <w:rsid w:val="00315B52"/>
    <w:rsid w:val="00315DE7"/>
    <w:rsid w:val="00315E98"/>
    <w:rsid w:val="00316131"/>
    <w:rsid w:val="0031624D"/>
    <w:rsid w:val="0031651D"/>
    <w:rsid w:val="00317406"/>
    <w:rsid w:val="00317A7D"/>
    <w:rsid w:val="00320ED2"/>
    <w:rsid w:val="003212FA"/>
    <w:rsid w:val="003214E2"/>
    <w:rsid w:val="00321D2E"/>
    <w:rsid w:val="003222DD"/>
    <w:rsid w:val="003223AE"/>
    <w:rsid w:val="0032436D"/>
    <w:rsid w:val="00324598"/>
    <w:rsid w:val="003248B8"/>
    <w:rsid w:val="00324BB2"/>
    <w:rsid w:val="003252E3"/>
    <w:rsid w:val="00325AB6"/>
    <w:rsid w:val="00326126"/>
    <w:rsid w:val="00326580"/>
    <w:rsid w:val="003266E8"/>
    <w:rsid w:val="003267C0"/>
    <w:rsid w:val="0032772B"/>
    <w:rsid w:val="00327F76"/>
    <w:rsid w:val="0033057A"/>
    <w:rsid w:val="003308A8"/>
    <w:rsid w:val="00331749"/>
    <w:rsid w:val="003321CD"/>
    <w:rsid w:val="00332A81"/>
    <w:rsid w:val="0033327A"/>
    <w:rsid w:val="003337E8"/>
    <w:rsid w:val="00333AF1"/>
    <w:rsid w:val="00334497"/>
    <w:rsid w:val="00334DEA"/>
    <w:rsid w:val="00336F5F"/>
    <w:rsid w:val="00337E9C"/>
    <w:rsid w:val="0034093A"/>
    <w:rsid w:val="00341113"/>
    <w:rsid w:val="0034287F"/>
    <w:rsid w:val="003428E2"/>
    <w:rsid w:val="00342C7D"/>
    <w:rsid w:val="00343554"/>
    <w:rsid w:val="003449F9"/>
    <w:rsid w:val="00344DA5"/>
    <w:rsid w:val="0034581F"/>
    <w:rsid w:val="0034592B"/>
    <w:rsid w:val="00345DF9"/>
    <w:rsid w:val="003467BB"/>
    <w:rsid w:val="003479E4"/>
    <w:rsid w:val="00347C43"/>
    <w:rsid w:val="00350416"/>
    <w:rsid w:val="00350CA7"/>
    <w:rsid w:val="00352099"/>
    <w:rsid w:val="0035213C"/>
    <w:rsid w:val="00352DC1"/>
    <w:rsid w:val="00354324"/>
    <w:rsid w:val="00355254"/>
    <w:rsid w:val="0035591D"/>
    <w:rsid w:val="00356265"/>
    <w:rsid w:val="0035662A"/>
    <w:rsid w:val="00357F36"/>
    <w:rsid w:val="00360C87"/>
    <w:rsid w:val="00361C21"/>
    <w:rsid w:val="003622ED"/>
    <w:rsid w:val="003629C9"/>
    <w:rsid w:val="00362C5B"/>
    <w:rsid w:val="00363F49"/>
    <w:rsid w:val="003649E0"/>
    <w:rsid w:val="003653EF"/>
    <w:rsid w:val="003664F4"/>
    <w:rsid w:val="00366AF0"/>
    <w:rsid w:val="00366B5F"/>
    <w:rsid w:val="003678D5"/>
    <w:rsid w:val="00370EC0"/>
    <w:rsid w:val="003713CA"/>
    <w:rsid w:val="0037201A"/>
    <w:rsid w:val="003727D1"/>
    <w:rsid w:val="003729FC"/>
    <w:rsid w:val="00372FCA"/>
    <w:rsid w:val="00374C87"/>
    <w:rsid w:val="00374CBC"/>
    <w:rsid w:val="003759F9"/>
    <w:rsid w:val="003766B9"/>
    <w:rsid w:val="0038039E"/>
    <w:rsid w:val="00381F98"/>
    <w:rsid w:val="0038258D"/>
    <w:rsid w:val="00382C54"/>
    <w:rsid w:val="003831F6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CB"/>
    <w:rsid w:val="003912CB"/>
    <w:rsid w:val="00391845"/>
    <w:rsid w:val="003924F8"/>
    <w:rsid w:val="003945E3"/>
    <w:rsid w:val="003946EF"/>
    <w:rsid w:val="00395930"/>
    <w:rsid w:val="00395A50"/>
    <w:rsid w:val="00395DD5"/>
    <w:rsid w:val="003963EC"/>
    <w:rsid w:val="0039787F"/>
    <w:rsid w:val="003978C9"/>
    <w:rsid w:val="003A005F"/>
    <w:rsid w:val="003A161F"/>
    <w:rsid w:val="003A1693"/>
    <w:rsid w:val="003A1CC7"/>
    <w:rsid w:val="003A22E2"/>
    <w:rsid w:val="003A27A3"/>
    <w:rsid w:val="003A29E6"/>
    <w:rsid w:val="003A2E15"/>
    <w:rsid w:val="003A3196"/>
    <w:rsid w:val="003A36DB"/>
    <w:rsid w:val="003A3951"/>
    <w:rsid w:val="003A3A8F"/>
    <w:rsid w:val="003A3EA4"/>
    <w:rsid w:val="003A478D"/>
    <w:rsid w:val="003A5BFF"/>
    <w:rsid w:val="003A6244"/>
    <w:rsid w:val="003A65BF"/>
    <w:rsid w:val="003A69BD"/>
    <w:rsid w:val="003A6AC1"/>
    <w:rsid w:val="003A6CE8"/>
    <w:rsid w:val="003A6EE8"/>
    <w:rsid w:val="003A74EB"/>
    <w:rsid w:val="003A7649"/>
    <w:rsid w:val="003A7B64"/>
    <w:rsid w:val="003A7DD8"/>
    <w:rsid w:val="003B03CE"/>
    <w:rsid w:val="003B2F73"/>
    <w:rsid w:val="003B4DAD"/>
    <w:rsid w:val="003B52F2"/>
    <w:rsid w:val="003B6084"/>
    <w:rsid w:val="003B6329"/>
    <w:rsid w:val="003B6F08"/>
    <w:rsid w:val="003B6F60"/>
    <w:rsid w:val="003B7326"/>
    <w:rsid w:val="003B76BD"/>
    <w:rsid w:val="003B7D7E"/>
    <w:rsid w:val="003B7E99"/>
    <w:rsid w:val="003C038D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866"/>
    <w:rsid w:val="003C74FF"/>
    <w:rsid w:val="003C7B46"/>
    <w:rsid w:val="003D1D90"/>
    <w:rsid w:val="003D26A5"/>
    <w:rsid w:val="003D2B83"/>
    <w:rsid w:val="003D337E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695D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4853"/>
    <w:rsid w:val="003E5916"/>
    <w:rsid w:val="003E5CD9"/>
    <w:rsid w:val="003E5DE7"/>
    <w:rsid w:val="003E667C"/>
    <w:rsid w:val="003E7414"/>
    <w:rsid w:val="003E7F99"/>
    <w:rsid w:val="003F1281"/>
    <w:rsid w:val="003F1B36"/>
    <w:rsid w:val="003F2064"/>
    <w:rsid w:val="003F2B96"/>
    <w:rsid w:val="003F2D6C"/>
    <w:rsid w:val="003F3227"/>
    <w:rsid w:val="003F3686"/>
    <w:rsid w:val="003F51EF"/>
    <w:rsid w:val="003F6B76"/>
    <w:rsid w:val="004005D1"/>
    <w:rsid w:val="004010D0"/>
    <w:rsid w:val="004014AE"/>
    <w:rsid w:val="00401E3C"/>
    <w:rsid w:val="00402D31"/>
    <w:rsid w:val="00403271"/>
    <w:rsid w:val="00403523"/>
    <w:rsid w:val="00403645"/>
    <w:rsid w:val="00403886"/>
    <w:rsid w:val="00403B13"/>
    <w:rsid w:val="00404DAA"/>
    <w:rsid w:val="004051EE"/>
    <w:rsid w:val="004064D6"/>
    <w:rsid w:val="00407214"/>
    <w:rsid w:val="00407C5B"/>
    <w:rsid w:val="00407D75"/>
    <w:rsid w:val="00407EE1"/>
    <w:rsid w:val="004110BE"/>
    <w:rsid w:val="00411161"/>
    <w:rsid w:val="00411477"/>
    <w:rsid w:val="0041147F"/>
    <w:rsid w:val="00411A99"/>
    <w:rsid w:val="00411C03"/>
    <w:rsid w:val="00411E4F"/>
    <w:rsid w:val="00411E59"/>
    <w:rsid w:val="00412685"/>
    <w:rsid w:val="00413407"/>
    <w:rsid w:val="00414F5F"/>
    <w:rsid w:val="0041562C"/>
    <w:rsid w:val="004156C4"/>
    <w:rsid w:val="00415C55"/>
    <w:rsid w:val="0041647C"/>
    <w:rsid w:val="0042002A"/>
    <w:rsid w:val="00420830"/>
    <w:rsid w:val="004209D5"/>
    <w:rsid w:val="00420DCE"/>
    <w:rsid w:val="00421159"/>
    <w:rsid w:val="00421A46"/>
    <w:rsid w:val="00422546"/>
    <w:rsid w:val="00422D5C"/>
    <w:rsid w:val="00423116"/>
    <w:rsid w:val="00423634"/>
    <w:rsid w:val="00424498"/>
    <w:rsid w:val="004259BA"/>
    <w:rsid w:val="0042639B"/>
    <w:rsid w:val="0042720A"/>
    <w:rsid w:val="0042794A"/>
    <w:rsid w:val="00430648"/>
    <w:rsid w:val="00430B52"/>
    <w:rsid w:val="00430E74"/>
    <w:rsid w:val="00431011"/>
    <w:rsid w:val="00431EBF"/>
    <w:rsid w:val="00432069"/>
    <w:rsid w:val="004339CB"/>
    <w:rsid w:val="004340A5"/>
    <w:rsid w:val="00434F08"/>
    <w:rsid w:val="00435208"/>
    <w:rsid w:val="00435231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465E2"/>
    <w:rsid w:val="004506D5"/>
    <w:rsid w:val="004507E7"/>
    <w:rsid w:val="00450CC0"/>
    <w:rsid w:val="00451355"/>
    <w:rsid w:val="00451F73"/>
    <w:rsid w:val="0045288D"/>
    <w:rsid w:val="004534E6"/>
    <w:rsid w:val="00453A44"/>
    <w:rsid w:val="00453E8C"/>
    <w:rsid w:val="004557DC"/>
    <w:rsid w:val="00456728"/>
    <w:rsid w:val="00457028"/>
    <w:rsid w:val="00457E3B"/>
    <w:rsid w:val="00457FA3"/>
    <w:rsid w:val="00461C16"/>
    <w:rsid w:val="00461C2E"/>
    <w:rsid w:val="00462172"/>
    <w:rsid w:val="00462D37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442A"/>
    <w:rsid w:val="00474618"/>
    <w:rsid w:val="00474849"/>
    <w:rsid w:val="00475027"/>
    <w:rsid w:val="00475A71"/>
    <w:rsid w:val="00475D9E"/>
    <w:rsid w:val="004766B9"/>
    <w:rsid w:val="00476F40"/>
    <w:rsid w:val="00477158"/>
    <w:rsid w:val="004804A4"/>
    <w:rsid w:val="004807DC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4BF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04F"/>
    <w:rsid w:val="00495DAB"/>
    <w:rsid w:val="004A0546"/>
    <w:rsid w:val="004A0615"/>
    <w:rsid w:val="004A09F4"/>
    <w:rsid w:val="004A0AF4"/>
    <w:rsid w:val="004A0C65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2117"/>
    <w:rsid w:val="004B29AE"/>
    <w:rsid w:val="004B421E"/>
    <w:rsid w:val="004B493F"/>
    <w:rsid w:val="004B4E51"/>
    <w:rsid w:val="004B50D6"/>
    <w:rsid w:val="004B583D"/>
    <w:rsid w:val="004B7780"/>
    <w:rsid w:val="004C0597"/>
    <w:rsid w:val="004C07D4"/>
    <w:rsid w:val="004C0BD8"/>
    <w:rsid w:val="004C0D75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A64"/>
    <w:rsid w:val="004D0F1C"/>
    <w:rsid w:val="004D149B"/>
    <w:rsid w:val="004D1620"/>
    <w:rsid w:val="004D1E17"/>
    <w:rsid w:val="004D1E49"/>
    <w:rsid w:val="004D1E7D"/>
    <w:rsid w:val="004D2D75"/>
    <w:rsid w:val="004D4C83"/>
    <w:rsid w:val="004D4F4D"/>
    <w:rsid w:val="004D52E6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0EE2"/>
    <w:rsid w:val="004E1710"/>
    <w:rsid w:val="004E19B8"/>
    <w:rsid w:val="004E1FE2"/>
    <w:rsid w:val="004E2A0B"/>
    <w:rsid w:val="004E4538"/>
    <w:rsid w:val="004E46DF"/>
    <w:rsid w:val="004E4B5B"/>
    <w:rsid w:val="004E4C37"/>
    <w:rsid w:val="004E5638"/>
    <w:rsid w:val="004E5675"/>
    <w:rsid w:val="004E58B9"/>
    <w:rsid w:val="004E66C3"/>
    <w:rsid w:val="004E6AC0"/>
    <w:rsid w:val="004E721C"/>
    <w:rsid w:val="004E7E34"/>
    <w:rsid w:val="004F05D3"/>
    <w:rsid w:val="004F0CB7"/>
    <w:rsid w:val="004F22A0"/>
    <w:rsid w:val="004F3535"/>
    <w:rsid w:val="004F3740"/>
    <w:rsid w:val="004F4564"/>
    <w:rsid w:val="004F4BBB"/>
    <w:rsid w:val="004F4D43"/>
    <w:rsid w:val="004F543D"/>
    <w:rsid w:val="004F5A90"/>
    <w:rsid w:val="004F64B7"/>
    <w:rsid w:val="004F74F8"/>
    <w:rsid w:val="004F79F3"/>
    <w:rsid w:val="004F7DC3"/>
    <w:rsid w:val="004F7FF3"/>
    <w:rsid w:val="005004EC"/>
    <w:rsid w:val="00500824"/>
    <w:rsid w:val="0050128F"/>
    <w:rsid w:val="00501A86"/>
    <w:rsid w:val="00501E52"/>
    <w:rsid w:val="005023E3"/>
    <w:rsid w:val="005034D2"/>
    <w:rsid w:val="005035D1"/>
    <w:rsid w:val="00503796"/>
    <w:rsid w:val="00503AFD"/>
    <w:rsid w:val="00503BF1"/>
    <w:rsid w:val="00504958"/>
    <w:rsid w:val="00504AA2"/>
    <w:rsid w:val="00505038"/>
    <w:rsid w:val="00505783"/>
    <w:rsid w:val="005065EB"/>
    <w:rsid w:val="005067C4"/>
    <w:rsid w:val="00506863"/>
    <w:rsid w:val="005072B6"/>
    <w:rsid w:val="00507500"/>
    <w:rsid w:val="0050752C"/>
    <w:rsid w:val="00507B1D"/>
    <w:rsid w:val="0051035D"/>
    <w:rsid w:val="00510391"/>
    <w:rsid w:val="005109F6"/>
    <w:rsid w:val="005116CB"/>
    <w:rsid w:val="005125A2"/>
    <w:rsid w:val="00512749"/>
    <w:rsid w:val="0051325A"/>
    <w:rsid w:val="00513528"/>
    <w:rsid w:val="00513E6E"/>
    <w:rsid w:val="0051588E"/>
    <w:rsid w:val="00517ED6"/>
    <w:rsid w:val="00520B8C"/>
    <w:rsid w:val="0052151C"/>
    <w:rsid w:val="005218D6"/>
    <w:rsid w:val="005229CD"/>
    <w:rsid w:val="005229D7"/>
    <w:rsid w:val="00522A49"/>
    <w:rsid w:val="005235B6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30EE2"/>
    <w:rsid w:val="00531734"/>
    <w:rsid w:val="0053254A"/>
    <w:rsid w:val="0053382C"/>
    <w:rsid w:val="0053566B"/>
    <w:rsid w:val="00535EBE"/>
    <w:rsid w:val="00536EFD"/>
    <w:rsid w:val="005371A0"/>
    <w:rsid w:val="00540370"/>
    <w:rsid w:val="00540657"/>
    <w:rsid w:val="00540A28"/>
    <w:rsid w:val="00541D08"/>
    <w:rsid w:val="0054235E"/>
    <w:rsid w:val="0054425D"/>
    <w:rsid w:val="005442D3"/>
    <w:rsid w:val="00544B61"/>
    <w:rsid w:val="0054504E"/>
    <w:rsid w:val="0054683D"/>
    <w:rsid w:val="00546F15"/>
    <w:rsid w:val="0055231F"/>
    <w:rsid w:val="005528FC"/>
    <w:rsid w:val="005533B0"/>
    <w:rsid w:val="00553B4F"/>
    <w:rsid w:val="00553C7D"/>
    <w:rsid w:val="00553E74"/>
    <w:rsid w:val="0055459B"/>
    <w:rsid w:val="005546A4"/>
    <w:rsid w:val="00554995"/>
    <w:rsid w:val="00554EEF"/>
    <w:rsid w:val="005555B2"/>
    <w:rsid w:val="00555F5A"/>
    <w:rsid w:val="0055632C"/>
    <w:rsid w:val="0056081A"/>
    <w:rsid w:val="00560E95"/>
    <w:rsid w:val="00561CE9"/>
    <w:rsid w:val="00562627"/>
    <w:rsid w:val="00562F08"/>
    <w:rsid w:val="0056327A"/>
    <w:rsid w:val="00563B85"/>
    <w:rsid w:val="00565A19"/>
    <w:rsid w:val="00567160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9FC"/>
    <w:rsid w:val="00572BF3"/>
    <w:rsid w:val="00572E7A"/>
    <w:rsid w:val="00573410"/>
    <w:rsid w:val="00574757"/>
    <w:rsid w:val="00575C13"/>
    <w:rsid w:val="00575CF4"/>
    <w:rsid w:val="00576D34"/>
    <w:rsid w:val="005820B7"/>
    <w:rsid w:val="00582823"/>
    <w:rsid w:val="00583212"/>
    <w:rsid w:val="005842EE"/>
    <w:rsid w:val="0058453E"/>
    <w:rsid w:val="00585D8F"/>
    <w:rsid w:val="0058602E"/>
    <w:rsid w:val="00586072"/>
    <w:rsid w:val="0058631A"/>
    <w:rsid w:val="0058644C"/>
    <w:rsid w:val="005868C2"/>
    <w:rsid w:val="00587C5A"/>
    <w:rsid w:val="00587F10"/>
    <w:rsid w:val="00590615"/>
    <w:rsid w:val="00590C5D"/>
    <w:rsid w:val="00590E8E"/>
    <w:rsid w:val="00591351"/>
    <w:rsid w:val="005919B3"/>
    <w:rsid w:val="00591B84"/>
    <w:rsid w:val="00594F5A"/>
    <w:rsid w:val="00596243"/>
    <w:rsid w:val="00596413"/>
    <w:rsid w:val="00596598"/>
    <w:rsid w:val="00596B6A"/>
    <w:rsid w:val="00597378"/>
    <w:rsid w:val="00597864"/>
    <w:rsid w:val="005A02FA"/>
    <w:rsid w:val="005A16CF"/>
    <w:rsid w:val="005A1A3D"/>
    <w:rsid w:val="005A23DB"/>
    <w:rsid w:val="005A2ECA"/>
    <w:rsid w:val="005A3FB5"/>
    <w:rsid w:val="005A4504"/>
    <w:rsid w:val="005A4980"/>
    <w:rsid w:val="005A5E71"/>
    <w:rsid w:val="005A6BC3"/>
    <w:rsid w:val="005B0B52"/>
    <w:rsid w:val="005B151D"/>
    <w:rsid w:val="005B1BC1"/>
    <w:rsid w:val="005B1E67"/>
    <w:rsid w:val="005B2B4E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3362"/>
    <w:rsid w:val="005C415B"/>
    <w:rsid w:val="005C4204"/>
    <w:rsid w:val="005C45E7"/>
    <w:rsid w:val="005C5357"/>
    <w:rsid w:val="005C6389"/>
    <w:rsid w:val="005C6525"/>
    <w:rsid w:val="005C6823"/>
    <w:rsid w:val="005C6E9D"/>
    <w:rsid w:val="005D00DA"/>
    <w:rsid w:val="005D0380"/>
    <w:rsid w:val="005D06D4"/>
    <w:rsid w:val="005D0C43"/>
    <w:rsid w:val="005D1461"/>
    <w:rsid w:val="005D2805"/>
    <w:rsid w:val="005D2B18"/>
    <w:rsid w:val="005D33B5"/>
    <w:rsid w:val="005D397D"/>
    <w:rsid w:val="005D3F28"/>
    <w:rsid w:val="005D5C6E"/>
    <w:rsid w:val="005D6240"/>
    <w:rsid w:val="005D649F"/>
    <w:rsid w:val="005D64F2"/>
    <w:rsid w:val="005D6BF5"/>
    <w:rsid w:val="005D74B0"/>
    <w:rsid w:val="005D785D"/>
    <w:rsid w:val="005D7951"/>
    <w:rsid w:val="005E096D"/>
    <w:rsid w:val="005E2305"/>
    <w:rsid w:val="005E3D03"/>
    <w:rsid w:val="005E3E49"/>
    <w:rsid w:val="005E47A4"/>
    <w:rsid w:val="005E49E4"/>
    <w:rsid w:val="005E4E9C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2D41"/>
    <w:rsid w:val="005F3393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ED3"/>
    <w:rsid w:val="006035F5"/>
    <w:rsid w:val="006036D9"/>
    <w:rsid w:val="00604426"/>
    <w:rsid w:val="00606741"/>
    <w:rsid w:val="00606C6B"/>
    <w:rsid w:val="00610293"/>
    <w:rsid w:val="006104BB"/>
    <w:rsid w:val="006111B6"/>
    <w:rsid w:val="006115A5"/>
    <w:rsid w:val="006117D4"/>
    <w:rsid w:val="00612605"/>
    <w:rsid w:val="00612D75"/>
    <w:rsid w:val="00613EDB"/>
    <w:rsid w:val="006141D1"/>
    <w:rsid w:val="00615014"/>
    <w:rsid w:val="006155D4"/>
    <w:rsid w:val="00615E8C"/>
    <w:rsid w:val="00616288"/>
    <w:rsid w:val="006173FE"/>
    <w:rsid w:val="00620F63"/>
    <w:rsid w:val="00621286"/>
    <w:rsid w:val="00622311"/>
    <w:rsid w:val="0062254C"/>
    <w:rsid w:val="0062298E"/>
    <w:rsid w:val="0062350A"/>
    <w:rsid w:val="00623A84"/>
    <w:rsid w:val="00623C37"/>
    <w:rsid w:val="0062440B"/>
    <w:rsid w:val="006249B6"/>
    <w:rsid w:val="006249C2"/>
    <w:rsid w:val="00624F1A"/>
    <w:rsid w:val="0062540F"/>
    <w:rsid w:val="006254B0"/>
    <w:rsid w:val="00625639"/>
    <w:rsid w:val="00625C33"/>
    <w:rsid w:val="00626981"/>
    <w:rsid w:val="00626D26"/>
    <w:rsid w:val="00626DDE"/>
    <w:rsid w:val="00626E5B"/>
    <w:rsid w:val="006278E7"/>
    <w:rsid w:val="006302F7"/>
    <w:rsid w:val="00630EA5"/>
    <w:rsid w:val="00631D8F"/>
    <w:rsid w:val="00631EB7"/>
    <w:rsid w:val="006337AA"/>
    <w:rsid w:val="00633A8F"/>
    <w:rsid w:val="006344DE"/>
    <w:rsid w:val="006346CB"/>
    <w:rsid w:val="00635200"/>
    <w:rsid w:val="006362D2"/>
    <w:rsid w:val="00636633"/>
    <w:rsid w:val="00637017"/>
    <w:rsid w:val="006372B9"/>
    <w:rsid w:val="006374C2"/>
    <w:rsid w:val="00637D47"/>
    <w:rsid w:val="006407CF"/>
    <w:rsid w:val="006411DC"/>
    <w:rsid w:val="006416FF"/>
    <w:rsid w:val="00643C1B"/>
    <w:rsid w:val="00644E29"/>
    <w:rsid w:val="0064617E"/>
    <w:rsid w:val="0064622B"/>
    <w:rsid w:val="006466B3"/>
    <w:rsid w:val="00646871"/>
    <w:rsid w:val="00646AE7"/>
    <w:rsid w:val="00646DA5"/>
    <w:rsid w:val="00647186"/>
    <w:rsid w:val="006502DE"/>
    <w:rsid w:val="00650750"/>
    <w:rsid w:val="00651442"/>
    <w:rsid w:val="00651FCD"/>
    <w:rsid w:val="00652786"/>
    <w:rsid w:val="00653C16"/>
    <w:rsid w:val="006548B7"/>
    <w:rsid w:val="00654B3B"/>
    <w:rsid w:val="00655B92"/>
    <w:rsid w:val="00656882"/>
    <w:rsid w:val="006568BC"/>
    <w:rsid w:val="00657061"/>
    <w:rsid w:val="00657363"/>
    <w:rsid w:val="00657D18"/>
    <w:rsid w:val="00657DBD"/>
    <w:rsid w:val="006602B3"/>
    <w:rsid w:val="006605CB"/>
    <w:rsid w:val="0066063F"/>
    <w:rsid w:val="006606CC"/>
    <w:rsid w:val="00660ACE"/>
    <w:rsid w:val="00660F53"/>
    <w:rsid w:val="00662343"/>
    <w:rsid w:val="00663E64"/>
    <w:rsid w:val="0066483B"/>
    <w:rsid w:val="00664ACE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EF1"/>
    <w:rsid w:val="006760DD"/>
    <w:rsid w:val="0067634E"/>
    <w:rsid w:val="00676881"/>
    <w:rsid w:val="0067737F"/>
    <w:rsid w:val="00680308"/>
    <w:rsid w:val="0068089F"/>
    <w:rsid w:val="006813E4"/>
    <w:rsid w:val="00681B95"/>
    <w:rsid w:val="0068276E"/>
    <w:rsid w:val="00683446"/>
    <w:rsid w:val="0068429C"/>
    <w:rsid w:val="0068504F"/>
    <w:rsid w:val="006851B4"/>
    <w:rsid w:val="00685816"/>
    <w:rsid w:val="006861D2"/>
    <w:rsid w:val="0068740D"/>
    <w:rsid w:val="00687476"/>
    <w:rsid w:val="0069038E"/>
    <w:rsid w:val="0069055E"/>
    <w:rsid w:val="00690EB5"/>
    <w:rsid w:val="00690FFE"/>
    <w:rsid w:val="006925B5"/>
    <w:rsid w:val="0069501E"/>
    <w:rsid w:val="006976B8"/>
    <w:rsid w:val="00697AF5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B569A"/>
    <w:rsid w:val="006C0178"/>
    <w:rsid w:val="006C063A"/>
    <w:rsid w:val="006C1785"/>
    <w:rsid w:val="006C1FA8"/>
    <w:rsid w:val="006C2C97"/>
    <w:rsid w:val="006C3C41"/>
    <w:rsid w:val="006C419C"/>
    <w:rsid w:val="006C41A4"/>
    <w:rsid w:val="006C45AE"/>
    <w:rsid w:val="006C52AD"/>
    <w:rsid w:val="006C5695"/>
    <w:rsid w:val="006D01FD"/>
    <w:rsid w:val="006D0CBB"/>
    <w:rsid w:val="006D1187"/>
    <w:rsid w:val="006D127D"/>
    <w:rsid w:val="006D3213"/>
    <w:rsid w:val="006D3377"/>
    <w:rsid w:val="006D3E5E"/>
    <w:rsid w:val="006D4966"/>
    <w:rsid w:val="006D4B84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47CA"/>
    <w:rsid w:val="006E753D"/>
    <w:rsid w:val="006E78A8"/>
    <w:rsid w:val="006F09A7"/>
    <w:rsid w:val="006F1015"/>
    <w:rsid w:val="006F14CD"/>
    <w:rsid w:val="006F151D"/>
    <w:rsid w:val="006F36A8"/>
    <w:rsid w:val="006F3DD4"/>
    <w:rsid w:val="006F5EB0"/>
    <w:rsid w:val="006F60F8"/>
    <w:rsid w:val="006F6E4C"/>
    <w:rsid w:val="006F734F"/>
    <w:rsid w:val="006F7ED7"/>
    <w:rsid w:val="00700354"/>
    <w:rsid w:val="007009F4"/>
    <w:rsid w:val="007027DC"/>
    <w:rsid w:val="00702CA2"/>
    <w:rsid w:val="007038FB"/>
    <w:rsid w:val="00703C51"/>
    <w:rsid w:val="007045BD"/>
    <w:rsid w:val="00704973"/>
    <w:rsid w:val="00705433"/>
    <w:rsid w:val="00705B81"/>
    <w:rsid w:val="00705C4E"/>
    <w:rsid w:val="007064FD"/>
    <w:rsid w:val="00706960"/>
    <w:rsid w:val="0070696A"/>
    <w:rsid w:val="00710A19"/>
    <w:rsid w:val="007113EB"/>
    <w:rsid w:val="00711472"/>
    <w:rsid w:val="00711E05"/>
    <w:rsid w:val="007121E9"/>
    <w:rsid w:val="00713401"/>
    <w:rsid w:val="007141C5"/>
    <w:rsid w:val="0071421E"/>
    <w:rsid w:val="00714DE0"/>
    <w:rsid w:val="007164A7"/>
    <w:rsid w:val="00716826"/>
    <w:rsid w:val="00716DFF"/>
    <w:rsid w:val="00716EB8"/>
    <w:rsid w:val="007178D6"/>
    <w:rsid w:val="00720C99"/>
    <w:rsid w:val="00721A60"/>
    <w:rsid w:val="007220CF"/>
    <w:rsid w:val="00723821"/>
    <w:rsid w:val="00723B2D"/>
    <w:rsid w:val="00723EAC"/>
    <w:rsid w:val="00724392"/>
    <w:rsid w:val="00724942"/>
    <w:rsid w:val="00724DD3"/>
    <w:rsid w:val="00726FBA"/>
    <w:rsid w:val="00727341"/>
    <w:rsid w:val="00727E1D"/>
    <w:rsid w:val="00727E30"/>
    <w:rsid w:val="00733836"/>
    <w:rsid w:val="00733B8B"/>
    <w:rsid w:val="00734913"/>
    <w:rsid w:val="00734AC1"/>
    <w:rsid w:val="00734C35"/>
    <w:rsid w:val="00734F1A"/>
    <w:rsid w:val="0073549A"/>
    <w:rsid w:val="00736065"/>
    <w:rsid w:val="00736690"/>
    <w:rsid w:val="00736C8F"/>
    <w:rsid w:val="0074006F"/>
    <w:rsid w:val="00741B5C"/>
    <w:rsid w:val="00741C99"/>
    <w:rsid w:val="00741D75"/>
    <w:rsid w:val="007421CA"/>
    <w:rsid w:val="007442A2"/>
    <w:rsid w:val="007458B7"/>
    <w:rsid w:val="0074621F"/>
    <w:rsid w:val="007463FB"/>
    <w:rsid w:val="00747C44"/>
    <w:rsid w:val="00747F3C"/>
    <w:rsid w:val="007513CD"/>
    <w:rsid w:val="00751F14"/>
    <w:rsid w:val="007524E7"/>
    <w:rsid w:val="007526A7"/>
    <w:rsid w:val="00752D8F"/>
    <w:rsid w:val="00753A06"/>
    <w:rsid w:val="00753B45"/>
    <w:rsid w:val="00753E61"/>
    <w:rsid w:val="007546E8"/>
    <w:rsid w:val="00754B7D"/>
    <w:rsid w:val="007555B8"/>
    <w:rsid w:val="00755D22"/>
    <w:rsid w:val="00756FDB"/>
    <w:rsid w:val="007571C4"/>
    <w:rsid w:val="00757438"/>
    <w:rsid w:val="00760099"/>
    <w:rsid w:val="0076096A"/>
    <w:rsid w:val="00760E8D"/>
    <w:rsid w:val="0076156C"/>
    <w:rsid w:val="0076196C"/>
    <w:rsid w:val="00761F25"/>
    <w:rsid w:val="00762431"/>
    <w:rsid w:val="00762C0B"/>
    <w:rsid w:val="00763C7C"/>
    <w:rsid w:val="00766B1A"/>
    <w:rsid w:val="00766DFE"/>
    <w:rsid w:val="0076715A"/>
    <w:rsid w:val="007675B7"/>
    <w:rsid w:val="00772027"/>
    <w:rsid w:val="0077218B"/>
    <w:rsid w:val="0077249C"/>
    <w:rsid w:val="00772ADC"/>
    <w:rsid w:val="00772DD9"/>
    <w:rsid w:val="007750F8"/>
    <w:rsid w:val="0077584D"/>
    <w:rsid w:val="00775DD4"/>
    <w:rsid w:val="00776787"/>
    <w:rsid w:val="0077797F"/>
    <w:rsid w:val="00777C26"/>
    <w:rsid w:val="00780B06"/>
    <w:rsid w:val="00783B46"/>
    <w:rsid w:val="00784800"/>
    <w:rsid w:val="007865E3"/>
    <w:rsid w:val="007867C8"/>
    <w:rsid w:val="007868A8"/>
    <w:rsid w:val="00786A15"/>
    <w:rsid w:val="0078719A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1951"/>
    <w:rsid w:val="007A35B7"/>
    <w:rsid w:val="007A4826"/>
    <w:rsid w:val="007A5765"/>
    <w:rsid w:val="007A5B89"/>
    <w:rsid w:val="007A77FC"/>
    <w:rsid w:val="007B058E"/>
    <w:rsid w:val="007B0864"/>
    <w:rsid w:val="007B0E05"/>
    <w:rsid w:val="007B1555"/>
    <w:rsid w:val="007B2BDF"/>
    <w:rsid w:val="007B2F85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28AC"/>
    <w:rsid w:val="007C31E6"/>
    <w:rsid w:val="007C408B"/>
    <w:rsid w:val="007C5477"/>
    <w:rsid w:val="007C5AFB"/>
    <w:rsid w:val="007C6C61"/>
    <w:rsid w:val="007C7645"/>
    <w:rsid w:val="007C7F7C"/>
    <w:rsid w:val="007D045B"/>
    <w:rsid w:val="007D083C"/>
    <w:rsid w:val="007D08BB"/>
    <w:rsid w:val="007D0992"/>
    <w:rsid w:val="007D09C8"/>
    <w:rsid w:val="007D1085"/>
    <w:rsid w:val="007D18E1"/>
    <w:rsid w:val="007D1926"/>
    <w:rsid w:val="007D2642"/>
    <w:rsid w:val="007D38EA"/>
    <w:rsid w:val="007D3C15"/>
    <w:rsid w:val="007D3F83"/>
    <w:rsid w:val="007D4D44"/>
    <w:rsid w:val="007D50FF"/>
    <w:rsid w:val="007D58A9"/>
    <w:rsid w:val="007D5FCC"/>
    <w:rsid w:val="007D6414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4"/>
    <w:rsid w:val="007E7A7F"/>
    <w:rsid w:val="007F04E6"/>
    <w:rsid w:val="007F072E"/>
    <w:rsid w:val="007F2366"/>
    <w:rsid w:val="007F23ED"/>
    <w:rsid w:val="007F2C5E"/>
    <w:rsid w:val="007F3B09"/>
    <w:rsid w:val="007F6822"/>
    <w:rsid w:val="007F6EC7"/>
    <w:rsid w:val="007F7434"/>
    <w:rsid w:val="007F75A8"/>
    <w:rsid w:val="007F77D6"/>
    <w:rsid w:val="007F7EA7"/>
    <w:rsid w:val="008007C7"/>
    <w:rsid w:val="00802FC5"/>
    <w:rsid w:val="0080320A"/>
    <w:rsid w:val="00803E94"/>
    <w:rsid w:val="00804A80"/>
    <w:rsid w:val="008054EB"/>
    <w:rsid w:val="00805CE0"/>
    <w:rsid w:val="008077DC"/>
    <w:rsid w:val="00807B02"/>
    <w:rsid w:val="00807B3A"/>
    <w:rsid w:val="0081078F"/>
    <w:rsid w:val="00811362"/>
    <w:rsid w:val="008117FD"/>
    <w:rsid w:val="00812782"/>
    <w:rsid w:val="008138C1"/>
    <w:rsid w:val="00813EEC"/>
    <w:rsid w:val="008143CA"/>
    <w:rsid w:val="0081504E"/>
    <w:rsid w:val="008155A4"/>
    <w:rsid w:val="00815A2E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4E6B"/>
    <w:rsid w:val="00825FED"/>
    <w:rsid w:val="008274AF"/>
    <w:rsid w:val="008276D7"/>
    <w:rsid w:val="00830ACB"/>
    <w:rsid w:val="0083127F"/>
    <w:rsid w:val="008312B9"/>
    <w:rsid w:val="0083169D"/>
    <w:rsid w:val="00831BB9"/>
    <w:rsid w:val="00831EDC"/>
    <w:rsid w:val="00832700"/>
    <w:rsid w:val="00832898"/>
    <w:rsid w:val="008328A0"/>
    <w:rsid w:val="00833187"/>
    <w:rsid w:val="00833572"/>
    <w:rsid w:val="008340C9"/>
    <w:rsid w:val="00834222"/>
    <w:rsid w:val="00835499"/>
    <w:rsid w:val="008358C7"/>
    <w:rsid w:val="00835A0A"/>
    <w:rsid w:val="00835ECD"/>
    <w:rsid w:val="008360ED"/>
    <w:rsid w:val="008369E5"/>
    <w:rsid w:val="008377E3"/>
    <w:rsid w:val="008378E7"/>
    <w:rsid w:val="00837E98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5E40"/>
    <w:rsid w:val="0085795D"/>
    <w:rsid w:val="0086233D"/>
    <w:rsid w:val="00862936"/>
    <w:rsid w:val="008636F1"/>
    <w:rsid w:val="00863A0D"/>
    <w:rsid w:val="00864EDF"/>
    <w:rsid w:val="00866005"/>
    <w:rsid w:val="0086726C"/>
    <w:rsid w:val="0086745D"/>
    <w:rsid w:val="00867C24"/>
    <w:rsid w:val="00870BF0"/>
    <w:rsid w:val="008716D8"/>
    <w:rsid w:val="008717CE"/>
    <w:rsid w:val="00872495"/>
    <w:rsid w:val="0087383D"/>
    <w:rsid w:val="0087408A"/>
    <w:rsid w:val="0087513D"/>
    <w:rsid w:val="00875ABA"/>
    <w:rsid w:val="00875D55"/>
    <w:rsid w:val="008771D6"/>
    <w:rsid w:val="008776B0"/>
    <w:rsid w:val="00877C66"/>
    <w:rsid w:val="00877F66"/>
    <w:rsid w:val="0088012D"/>
    <w:rsid w:val="00880858"/>
    <w:rsid w:val="00881C47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B40"/>
    <w:rsid w:val="008912E0"/>
    <w:rsid w:val="00891445"/>
    <w:rsid w:val="0089153D"/>
    <w:rsid w:val="00891A4E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7183"/>
    <w:rsid w:val="008A0CA9"/>
    <w:rsid w:val="008A2992"/>
    <w:rsid w:val="008A3B43"/>
    <w:rsid w:val="008A5AFD"/>
    <w:rsid w:val="008A66B2"/>
    <w:rsid w:val="008A6CD4"/>
    <w:rsid w:val="008A767A"/>
    <w:rsid w:val="008A788A"/>
    <w:rsid w:val="008B04C2"/>
    <w:rsid w:val="008B0A07"/>
    <w:rsid w:val="008B224C"/>
    <w:rsid w:val="008B47B4"/>
    <w:rsid w:val="008B5396"/>
    <w:rsid w:val="008B581F"/>
    <w:rsid w:val="008B741A"/>
    <w:rsid w:val="008B7814"/>
    <w:rsid w:val="008C0FD0"/>
    <w:rsid w:val="008C1A82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607E"/>
    <w:rsid w:val="008C7A4B"/>
    <w:rsid w:val="008D0321"/>
    <w:rsid w:val="008D0C05"/>
    <w:rsid w:val="008D1CEC"/>
    <w:rsid w:val="008D58E5"/>
    <w:rsid w:val="008D668D"/>
    <w:rsid w:val="008D71CE"/>
    <w:rsid w:val="008E04AC"/>
    <w:rsid w:val="008E0E94"/>
    <w:rsid w:val="008E1234"/>
    <w:rsid w:val="008E197A"/>
    <w:rsid w:val="008E235C"/>
    <w:rsid w:val="008E30E2"/>
    <w:rsid w:val="008E34E8"/>
    <w:rsid w:val="008E35E1"/>
    <w:rsid w:val="008E444B"/>
    <w:rsid w:val="008E5787"/>
    <w:rsid w:val="008E66D5"/>
    <w:rsid w:val="008E6CA2"/>
    <w:rsid w:val="008E7204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39AA"/>
    <w:rsid w:val="008F4205"/>
    <w:rsid w:val="008F4312"/>
    <w:rsid w:val="008F4970"/>
    <w:rsid w:val="008F52FA"/>
    <w:rsid w:val="008F54FD"/>
    <w:rsid w:val="008F5B08"/>
    <w:rsid w:val="008F67B2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793A"/>
    <w:rsid w:val="009079DC"/>
    <w:rsid w:val="00910F8F"/>
    <w:rsid w:val="0091118D"/>
    <w:rsid w:val="009114AE"/>
    <w:rsid w:val="00911AC5"/>
    <w:rsid w:val="00911D80"/>
    <w:rsid w:val="0091261A"/>
    <w:rsid w:val="00914B92"/>
    <w:rsid w:val="00914C29"/>
    <w:rsid w:val="0091512A"/>
    <w:rsid w:val="00915758"/>
    <w:rsid w:val="00915A9B"/>
    <w:rsid w:val="00915B12"/>
    <w:rsid w:val="0091703E"/>
    <w:rsid w:val="00917893"/>
    <w:rsid w:val="00917BCA"/>
    <w:rsid w:val="00917E8F"/>
    <w:rsid w:val="00920771"/>
    <w:rsid w:val="00920C8A"/>
    <w:rsid w:val="0092161E"/>
    <w:rsid w:val="00921E02"/>
    <w:rsid w:val="00922402"/>
    <w:rsid w:val="009225A7"/>
    <w:rsid w:val="009235F0"/>
    <w:rsid w:val="00923B25"/>
    <w:rsid w:val="00924C8D"/>
    <w:rsid w:val="00924D61"/>
    <w:rsid w:val="00924F29"/>
    <w:rsid w:val="0092514E"/>
    <w:rsid w:val="009269BF"/>
    <w:rsid w:val="00927572"/>
    <w:rsid w:val="009278D5"/>
    <w:rsid w:val="00927A82"/>
    <w:rsid w:val="00927FEB"/>
    <w:rsid w:val="00930058"/>
    <w:rsid w:val="00931F71"/>
    <w:rsid w:val="00931FD6"/>
    <w:rsid w:val="00932F94"/>
    <w:rsid w:val="00933247"/>
    <w:rsid w:val="00934BB2"/>
    <w:rsid w:val="00934F76"/>
    <w:rsid w:val="00935A4C"/>
    <w:rsid w:val="009362D1"/>
    <w:rsid w:val="009363FE"/>
    <w:rsid w:val="00936D66"/>
    <w:rsid w:val="009370F8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D4A"/>
    <w:rsid w:val="00952D70"/>
    <w:rsid w:val="00953565"/>
    <w:rsid w:val="00953687"/>
    <w:rsid w:val="00954C90"/>
    <w:rsid w:val="00955A8E"/>
    <w:rsid w:val="009568DC"/>
    <w:rsid w:val="0095758E"/>
    <w:rsid w:val="00957FA2"/>
    <w:rsid w:val="00961347"/>
    <w:rsid w:val="00962377"/>
    <w:rsid w:val="00962886"/>
    <w:rsid w:val="00964681"/>
    <w:rsid w:val="00964E7C"/>
    <w:rsid w:val="009662F3"/>
    <w:rsid w:val="00967F6F"/>
    <w:rsid w:val="00967FC7"/>
    <w:rsid w:val="0097015C"/>
    <w:rsid w:val="009704BC"/>
    <w:rsid w:val="00970DC3"/>
    <w:rsid w:val="009723A1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80866"/>
    <w:rsid w:val="00980D24"/>
    <w:rsid w:val="00981999"/>
    <w:rsid w:val="00982037"/>
    <w:rsid w:val="009824DF"/>
    <w:rsid w:val="009829BD"/>
    <w:rsid w:val="0098351F"/>
    <w:rsid w:val="0098358E"/>
    <w:rsid w:val="0098405A"/>
    <w:rsid w:val="0098426F"/>
    <w:rsid w:val="0098530E"/>
    <w:rsid w:val="00985429"/>
    <w:rsid w:val="0098630A"/>
    <w:rsid w:val="0098676F"/>
    <w:rsid w:val="00987362"/>
    <w:rsid w:val="009877D2"/>
    <w:rsid w:val="00987845"/>
    <w:rsid w:val="00991A93"/>
    <w:rsid w:val="009939BC"/>
    <w:rsid w:val="009942CD"/>
    <w:rsid w:val="009948C1"/>
    <w:rsid w:val="00996772"/>
    <w:rsid w:val="009972B6"/>
    <w:rsid w:val="00997A7D"/>
    <w:rsid w:val="009A0062"/>
    <w:rsid w:val="009A0BFB"/>
    <w:rsid w:val="009A0E5E"/>
    <w:rsid w:val="009A0F09"/>
    <w:rsid w:val="009A1070"/>
    <w:rsid w:val="009A1084"/>
    <w:rsid w:val="009A12F2"/>
    <w:rsid w:val="009A168B"/>
    <w:rsid w:val="009A36A1"/>
    <w:rsid w:val="009A44FA"/>
    <w:rsid w:val="009A4689"/>
    <w:rsid w:val="009A494D"/>
    <w:rsid w:val="009B0520"/>
    <w:rsid w:val="009B059E"/>
    <w:rsid w:val="009B09CD"/>
    <w:rsid w:val="009B1471"/>
    <w:rsid w:val="009B1B7C"/>
    <w:rsid w:val="009B2383"/>
    <w:rsid w:val="009B2663"/>
    <w:rsid w:val="009B3D8C"/>
    <w:rsid w:val="009B3EC3"/>
    <w:rsid w:val="009B3EDD"/>
    <w:rsid w:val="009B4356"/>
    <w:rsid w:val="009B4EE3"/>
    <w:rsid w:val="009B5806"/>
    <w:rsid w:val="009B67AB"/>
    <w:rsid w:val="009C0566"/>
    <w:rsid w:val="009C23A8"/>
    <w:rsid w:val="009C2AC9"/>
    <w:rsid w:val="009C30AA"/>
    <w:rsid w:val="009C43D1"/>
    <w:rsid w:val="009C5470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3276"/>
    <w:rsid w:val="009D444C"/>
    <w:rsid w:val="009D4525"/>
    <w:rsid w:val="009D473A"/>
    <w:rsid w:val="009D4B14"/>
    <w:rsid w:val="009D4FC8"/>
    <w:rsid w:val="009E03F1"/>
    <w:rsid w:val="009E07C1"/>
    <w:rsid w:val="009E1533"/>
    <w:rsid w:val="009E2715"/>
    <w:rsid w:val="009E2785"/>
    <w:rsid w:val="009E2C54"/>
    <w:rsid w:val="009E3B83"/>
    <w:rsid w:val="009E3E03"/>
    <w:rsid w:val="009E48CC"/>
    <w:rsid w:val="009E5870"/>
    <w:rsid w:val="009E6355"/>
    <w:rsid w:val="009F08F6"/>
    <w:rsid w:val="009F0CDB"/>
    <w:rsid w:val="009F12BC"/>
    <w:rsid w:val="009F1423"/>
    <w:rsid w:val="009F39CB"/>
    <w:rsid w:val="009F3F07"/>
    <w:rsid w:val="009F4507"/>
    <w:rsid w:val="00A00EE5"/>
    <w:rsid w:val="00A02ADA"/>
    <w:rsid w:val="00A03261"/>
    <w:rsid w:val="00A03294"/>
    <w:rsid w:val="00A03E68"/>
    <w:rsid w:val="00A049E2"/>
    <w:rsid w:val="00A04A5D"/>
    <w:rsid w:val="00A04DE9"/>
    <w:rsid w:val="00A06AE1"/>
    <w:rsid w:val="00A070C0"/>
    <w:rsid w:val="00A074F7"/>
    <w:rsid w:val="00A07781"/>
    <w:rsid w:val="00A077D4"/>
    <w:rsid w:val="00A07B0C"/>
    <w:rsid w:val="00A114E6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B6C"/>
    <w:rsid w:val="00A2122E"/>
    <w:rsid w:val="00A21315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3D6C"/>
    <w:rsid w:val="00A3560F"/>
    <w:rsid w:val="00A35D4E"/>
    <w:rsid w:val="00A35DD1"/>
    <w:rsid w:val="00A36DC1"/>
    <w:rsid w:val="00A40884"/>
    <w:rsid w:val="00A42C28"/>
    <w:rsid w:val="00A434B9"/>
    <w:rsid w:val="00A4380B"/>
    <w:rsid w:val="00A43888"/>
    <w:rsid w:val="00A43B6B"/>
    <w:rsid w:val="00A45C7E"/>
    <w:rsid w:val="00A45DF1"/>
    <w:rsid w:val="00A46874"/>
    <w:rsid w:val="00A46AF0"/>
    <w:rsid w:val="00A47506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982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4AF9"/>
    <w:rsid w:val="00A74E09"/>
    <w:rsid w:val="00A75655"/>
    <w:rsid w:val="00A758E7"/>
    <w:rsid w:val="00A77999"/>
    <w:rsid w:val="00A809AC"/>
    <w:rsid w:val="00A80E2F"/>
    <w:rsid w:val="00A81018"/>
    <w:rsid w:val="00A828DC"/>
    <w:rsid w:val="00A82FFE"/>
    <w:rsid w:val="00A841CC"/>
    <w:rsid w:val="00A844CE"/>
    <w:rsid w:val="00A84ABB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2A55"/>
    <w:rsid w:val="00A93080"/>
    <w:rsid w:val="00A93197"/>
    <w:rsid w:val="00A93F5F"/>
    <w:rsid w:val="00A93FD4"/>
    <w:rsid w:val="00A95E21"/>
    <w:rsid w:val="00A963A4"/>
    <w:rsid w:val="00A96A5D"/>
    <w:rsid w:val="00A96DCC"/>
    <w:rsid w:val="00AA02AF"/>
    <w:rsid w:val="00AA0740"/>
    <w:rsid w:val="00AA188F"/>
    <w:rsid w:val="00AA2B9C"/>
    <w:rsid w:val="00AA2CDD"/>
    <w:rsid w:val="00AA3C3D"/>
    <w:rsid w:val="00AA3F98"/>
    <w:rsid w:val="00AA486A"/>
    <w:rsid w:val="00AA53B0"/>
    <w:rsid w:val="00AA5A3E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1A43"/>
    <w:rsid w:val="00AB27A9"/>
    <w:rsid w:val="00AB3154"/>
    <w:rsid w:val="00AB33C6"/>
    <w:rsid w:val="00AB4292"/>
    <w:rsid w:val="00AB4E03"/>
    <w:rsid w:val="00AB5612"/>
    <w:rsid w:val="00AB68E9"/>
    <w:rsid w:val="00AB7068"/>
    <w:rsid w:val="00AC0237"/>
    <w:rsid w:val="00AC14B8"/>
    <w:rsid w:val="00AC1885"/>
    <w:rsid w:val="00AC1B7C"/>
    <w:rsid w:val="00AC3A4B"/>
    <w:rsid w:val="00AC3A66"/>
    <w:rsid w:val="00AC4CA3"/>
    <w:rsid w:val="00AC4CE3"/>
    <w:rsid w:val="00AC60C2"/>
    <w:rsid w:val="00AC76C6"/>
    <w:rsid w:val="00AC778B"/>
    <w:rsid w:val="00AD00FE"/>
    <w:rsid w:val="00AD2135"/>
    <w:rsid w:val="00AD268D"/>
    <w:rsid w:val="00AD2C1D"/>
    <w:rsid w:val="00AD3749"/>
    <w:rsid w:val="00AD3F85"/>
    <w:rsid w:val="00AD6723"/>
    <w:rsid w:val="00AD6AE6"/>
    <w:rsid w:val="00AD6D08"/>
    <w:rsid w:val="00AD7FBD"/>
    <w:rsid w:val="00AE013A"/>
    <w:rsid w:val="00AE05FE"/>
    <w:rsid w:val="00AE35A3"/>
    <w:rsid w:val="00AE43E1"/>
    <w:rsid w:val="00AE7BCF"/>
    <w:rsid w:val="00AE7D6D"/>
    <w:rsid w:val="00AF0EBE"/>
    <w:rsid w:val="00AF1B15"/>
    <w:rsid w:val="00AF1C91"/>
    <w:rsid w:val="00AF1D18"/>
    <w:rsid w:val="00AF2A39"/>
    <w:rsid w:val="00AF3048"/>
    <w:rsid w:val="00AF3456"/>
    <w:rsid w:val="00AF476B"/>
    <w:rsid w:val="00AF5FF7"/>
    <w:rsid w:val="00AF69E9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6A0"/>
    <w:rsid w:val="00B11981"/>
    <w:rsid w:val="00B12087"/>
    <w:rsid w:val="00B12D64"/>
    <w:rsid w:val="00B132D0"/>
    <w:rsid w:val="00B13B81"/>
    <w:rsid w:val="00B149C0"/>
    <w:rsid w:val="00B15372"/>
    <w:rsid w:val="00B1581A"/>
    <w:rsid w:val="00B16515"/>
    <w:rsid w:val="00B171F3"/>
    <w:rsid w:val="00B178B1"/>
    <w:rsid w:val="00B17F46"/>
    <w:rsid w:val="00B20519"/>
    <w:rsid w:val="00B205C7"/>
    <w:rsid w:val="00B224F2"/>
    <w:rsid w:val="00B22B8E"/>
    <w:rsid w:val="00B22C00"/>
    <w:rsid w:val="00B2361F"/>
    <w:rsid w:val="00B23C2E"/>
    <w:rsid w:val="00B24414"/>
    <w:rsid w:val="00B24450"/>
    <w:rsid w:val="00B2450A"/>
    <w:rsid w:val="00B258B5"/>
    <w:rsid w:val="00B26572"/>
    <w:rsid w:val="00B2692B"/>
    <w:rsid w:val="00B2718B"/>
    <w:rsid w:val="00B3040A"/>
    <w:rsid w:val="00B348D8"/>
    <w:rsid w:val="00B350FD"/>
    <w:rsid w:val="00B35ECD"/>
    <w:rsid w:val="00B363AD"/>
    <w:rsid w:val="00B400C2"/>
    <w:rsid w:val="00B40221"/>
    <w:rsid w:val="00B40B60"/>
    <w:rsid w:val="00B41ADF"/>
    <w:rsid w:val="00B41C74"/>
    <w:rsid w:val="00B41FC5"/>
    <w:rsid w:val="00B422A1"/>
    <w:rsid w:val="00B42AA6"/>
    <w:rsid w:val="00B42E16"/>
    <w:rsid w:val="00B43E8D"/>
    <w:rsid w:val="00B447D8"/>
    <w:rsid w:val="00B45A5E"/>
    <w:rsid w:val="00B47D88"/>
    <w:rsid w:val="00B47DFB"/>
    <w:rsid w:val="00B508AF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499F"/>
    <w:rsid w:val="00B54A32"/>
    <w:rsid w:val="00B54BCB"/>
    <w:rsid w:val="00B5506E"/>
    <w:rsid w:val="00B554D4"/>
    <w:rsid w:val="00B56B13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560B"/>
    <w:rsid w:val="00B65F8D"/>
    <w:rsid w:val="00B66171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AA8"/>
    <w:rsid w:val="00B75CB5"/>
    <w:rsid w:val="00B77BB8"/>
    <w:rsid w:val="00B80DEC"/>
    <w:rsid w:val="00B81146"/>
    <w:rsid w:val="00B8242B"/>
    <w:rsid w:val="00B8289C"/>
    <w:rsid w:val="00B828A7"/>
    <w:rsid w:val="00B83455"/>
    <w:rsid w:val="00B8347B"/>
    <w:rsid w:val="00B83B5C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6F0"/>
    <w:rsid w:val="00B93AF8"/>
    <w:rsid w:val="00B94B98"/>
    <w:rsid w:val="00B94CAC"/>
    <w:rsid w:val="00B951F7"/>
    <w:rsid w:val="00B95830"/>
    <w:rsid w:val="00B95EB0"/>
    <w:rsid w:val="00B96C04"/>
    <w:rsid w:val="00B97A2D"/>
    <w:rsid w:val="00BA06B3"/>
    <w:rsid w:val="00BA0729"/>
    <w:rsid w:val="00BA14F7"/>
    <w:rsid w:val="00BA1600"/>
    <w:rsid w:val="00BA20C9"/>
    <w:rsid w:val="00BA2E52"/>
    <w:rsid w:val="00BA32AA"/>
    <w:rsid w:val="00BA32BA"/>
    <w:rsid w:val="00BA32CA"/>
    <w:rsid w:val="00BA477A"/>
    <w:rsid w:val="00BA607F"/>
    <w:rsid w:val="00BA665F"/>
    <w:rsid w:val="00BA6992"/>
    <w:rsid w:val="00BA6C7C"/>
    <w:rsid w:val="00BA7016"/>
    <w:rsid w:val="00BA787B"/>
    <w:rsid w:val="00BA7D5D"/>
    <w:rsid w:val="00BB0A40"/>
    <w:rsid w:val="00BB20F2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E75"/>
    <w:rsid w:val="00BC2094"/>
    <w:rsid w:val="00BC29FD"/>
    <w:rsid w:val="00BC3609"/>
    <w:rsid w:val="00BC465F"/>
    <w:rsid w:val="00BC54E9"/>
    <w:rsid w:val="00BC5869"/>
    <w:rsid w:val="00BC62F7"/>
    <w:rsid w:val="00BC6B01"/>
    <w:rsid w:val="00BC757F"/>
    <w:rsid w:val="00BD003A"/>
    <w:rsid w:val="00BD12D1"/>
    <w:rsid w:val="00BD1D45"/>
    <w:rsid w:val="00BD234C"/>
    <w:rsid w:val="00BD27BD"/>
    <w:rsid w:val="00BD3099"/>
    <w:rsid w:val="00BD3E62"/>
    <w:rsid w:val="00BD4739"/>
    <w:rsid w:val="00BD51A9"/>
    <w:rsid w:val="00BD51C1"/>
    <w:rsid w:val="00BD670A"/>
    <w:rsid w:val="00BD686B"/>
    <w:rsid w:val="00BD73E6"/>
    <w:rsid w:val="00BD78B2"/>
    <w:rsid w:val="00BE21A9"/>
    <w:rsid w:val="00BE263E"/>
    <w:rsid w:val="00BE3C41"/>
    <w:rsid w:val="00BE3F11"/>
    <w:rsid w:val="00BE40F1"/>
    <w:rsid w:val="00BE421C"/>
    <w:rsid w:val="00BE438D"/>
    <w:rsid w:val="00BE44F2"/>
    <w:rsid w:val="00BE603A"/>
    <w:rsid w:val="00BE624E"/>
    <w:rsid w:val="00BE6286"/>
    <w:rsid w:val="00BE6CB3"/>
    <w:rsid w:val="00BE7D3E"/>
    <w:rsid w:val="00BF0323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6269"/>
    <w:rsid w:val="00BF63AA"/>
    <w:rsid w:val="00C00A59"/>
    <w:rsid w:val="00C00D18"/>
    <w:rsid w:val="00C027A6"/>
    <w:rsid w:val="00C03B8D"/>
    <w:rsid w:val="00C0428C"/>
    <w:rsid w:val="00C04532"/>
    <w:rsid w:val="00C04AFF"/>
    <w:rsid w:val="00C05535"/>
    <w:rsid w:val="00C06D1A"/>
    <w:rsid w:val="00C078F3"/>
    <w:rsid w:val="00C1074F"/>
    <w:rsid w:val="00C10779"/>
    <w:rsid w:val="00C110C3"/>
    <w:rsid w:val="00C11262"/>
    <w:rsid w:val="00C11CDA"/>
    <w:rsid w:val="00C121DE"/>
    <w:rsid w:val="00C126F5"/>
    <w:rsid w:val="00C12A01"/>
    <w:rsid w:val="00C12AEB"/>
    <w:rsid w:val="00C1356B"/>
    <w:rsid w:val="00C1382B"/>
    <w:rsid w:val="00C151D0"/>
    <w:rsid w:val="00C17369"/>
    <w:rsid w:val="00C1757C"/>
    <w:rsid w:val="00C17C1B"/>
    <w:rsid w:val="00C20366"/>
    <w:rsid w:val="00C237F5"/>
    <w:rsid w:val="00C24241"/>
    <w:rsid w:val="00C247D2"/>
    <w:rsid w:val="00C24A70"/>
    <w:rsid w:val="00C24A72"/>
    <w:rsid w:val="00C24AB5"/>
    <w:rsid w:val="00C2590B"/>
    <w:rsid w:val="00C25DEA"/>
    <w:rsid w:val="00C3031B"/>
    <w:rsid w:val="00C31742"/>
    <w:rsid w:val="00C317AA"/>
    <w:rsid w:val="00C31C50"/>
    <w:rsid w:val="00C325C5"/>
    <w:rsid w:val="00C328F2"/>
    <w:rsid w:val="00C33831"/>
    <w:rsid w:val="00C33AD1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590E"/>
    <w:rsid w:val="00C45A69"/>
    <w:rsid w:val="00C462B1"/>
    <w:rsid w:val="00C46538"/>
    <w:rsid w:val="00C46AA2"/>
    <w:rsid w:val="00C46C48"/>
    <w:rsid w:val="00C46D28"/>
    <w:rsid w:val="00C46E2D"/>
    <w:rsid w:val="00C470DC"/>
    <w:rsid w:val="00C4712E"/>
    <w:rsid w:val="00C471BF"/>
    <w:rsid w:val="00C477C8"/>
    <w:rsid w:val="00C50BCF"/>
    <w:rsid w:val="00C51A87"/>
    <w:rsid w:val="00C5217A"/>
    <w:rsid w:val="00C53DFD"/>
    <w:rsid w:val="00C53E53"/>
    <w:rsid w:val="00C542F0"/>
    <w:rsid w:val="00C55F0E"/>
    <w:rsid w:val="00C5614A"/>
    <w:rsid w:val="00C5709A"/>
    <w:rsid w:val="00C5781F"/>
    <w:rsid w:val="00C57ACC"/>
    <w:rsid w:val="00C57CDB"/>
    <w:rsid w:val="00C57F04"/>
    <w:rsid w:val="00C60A9B"/>
    <w:rsid w:val="00C60F8E"/>
    <w:rsid w:val="00C6108B"/>
    <w:rsid w:val="00C61C9F"/>
    <w:rsid w:val="00C62F58"/>
    <w:rsid w:val="00C633AB"/>
    <w:rsid w:val="00C6522B"/>
    <w:rsid w:val="00C66B2F"/>
    <w:rsid w:val="00C67EA1"/>
    <w:rsid w:val="00C7233D"/>
    <w:rsid w:val="00C723BC"/>
    <w:rsid w:val="00C7346D"/>
    <w:rsid w:val="00C73810"/>
    <w:rsid w:val="00C73F85"/>
    <w:rsid w:val="00C74542"/>
    <w:rsid w:val="00C7480A"/>
    <w:rsid w:val="00C76888"/>
    <w:rsid w:val="00C770A7"/>
    <w:rsid w:val="00C77C87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6CBD"/>
    <w:rsid w:val="00C975ED"/>
    <w:rsid w:val="00CA04C9"/>
    <w:rsid w:val="00CA1130"/>
    <w:rsid w:val="00CA160B"/>
    <w:rsid w:val="00CA19CB"/>
    <w:rsid w:val="00CA1F8F"/>
    <w:rsid w:val="00CA257D"/>
    <w:rsid w:val="00CA2591"/>
    <w:rsid w:val="00CA2AA4"/>
    <w:rsid w:val="00CA5DA4"/>
    <w:rsid w:val="00CA652D"/>
    <w:rsid w:val="00CA6689"/>
    <w:rsid w:val="00CA7E6D"/>
    <w:rsid w:val="00CB06A3"/>
    <w:rsid w:val="00CB0D3D"/>
    <w:rsid w:val="00CB147A"/>
    <w:rsid w:val="00CB285C"/>
    <w:rsid w:val="00CB3484"/>
    <w:rsid w:val="00CB4AA5"/>
    <w:rsid w:val="00CB5320"/>
    <w:rsid w:val="00CB6234"/>
    <w:rsid w:val="00CB62CB"/>
    <w:rsid w:val="00CB6B21"/>
    <w:rsid w:val="00CB74BD"/>
    <w:rsid w:val="00CB770E"/>
    <w:rsid w:val="00CB7A46"/>
    <w:rsid w:val="00CC0596"/>
    <w:rsid w:val="00CC251D"/>
    <w:rsid w:val="00CC3806"/>
    <w:rsid w:val="00CC39A9"/>
    <w:rsid w:val="00CC3C07"/>
    <w:rsid w:val="00CC4281"/>
    <w:rsid w:val="00CC4C22"/>
    <w:rsid w:val="00CC648A"/>
    <w:rsid w:val="00CC76CE"/>
    <w:rsid w:val="00CC7909"/>
    <w:rsid w:val="00CD0910"/>
    <w:rsid w:val="00CD0ABD"/>
    <w:rsid w:val="00CD259C"/>
    <w:rsid w:val="00CD2AFA"/>
    <w:rsid w:val="00CD4A93"/>
    <w:rsid w:val="00CD6F45"/>
    <w:rsid w:val="00CE09AE"/>
    <w:rsid w:val="00CE1241"/>
    <w:rsid w:val="00CE3B09"/>
    <w:rsid w:val="00CE3DDC"/>
    <w:rsid w:val="00CE3F65"/>
    <w:rsid w:val="00CE3FFA"/>
    <w:rsid w:val="00CE4BAA"/>
    <w:rsid w:val="00CE5A07"/>
    <w:rsid w:val="00CE5F97"/>
    <w:rsid w:val="00CE63EE"/>
    <w:rsid w:val="00CE7EE1"/>
    <w:rsid w:val="00CF16FB"/>
    <w:rsid w:val="00CF2295"/>
    <w:rsid w:val="00CF3BDE"/>
    <w:rsid w:val="00CF4C0A"/>
    <w:rsid w:val="00CF58ED"/>
    <w:rsid w:val="00CF5F15"/>
    <w:rsid w:val="00CF6654"/>
    <w:rsid w:val="00CF6AFA"/>
    <w:rsid w:val="00CF6C08"/>
    <w:rsid w:val="00CF6F66"/>
    <w:rsid w:val="00CF711D"/>
    <w:rsid w:val="00CF77B5"/>
    <w:rsid w:val="00CF7E12"/>
    <w:rsid w:val="00D020F4"/>
    <w:rsid w:val="00D035F2"/>
    <w:rsid w:val="00D04391"/>
    <w:rsid w:val="00D04530"/>
    <w:rsid w:val="00D04D6E"/>
    <w:rsid w:val="00D05DEB"/>
    <w:rsid w:val="00D05F32"/>
    <w:rsid w:val="00D079EE"/>
    <w:rsid w:val="00D07ABE"/>
    <w:rsid w:val="00D07B84"/>
    <w:rsid w:val="00D10338"/>
    <w:rsid w:val="00D10F21"/>
    <w:rsid w:val="00D110C0"/>
    <w:rsid w:val="00D12413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EAB"/>
    <w:rsid w:val="00D2694A"/>
    <w:rsid w:val="00D277CF"/>
    <w:rsid w:val="00D30761"/>
    <w:rsid w:val="00D307A6"/>
    <w:rsid w:val="00D312F2"/>
    <w:rsid w:val="00D31A9D"/>
    <w:rsid w:val="00D32991"/>
    <w:rsid w:val="00D33C85"/>
    <w:rsid w:val="00D33E2B"/>
    <w:rsid w:val="00D36278"/>
    <w:rsid w:val="00D36C35"/>
    <w:rsid w:val="00D401A5"/>
    <w:rsid w:val="00D40D02"/>
    <w:rsid w:val="00D41435"/>
    <w:rsid w:val="00D41C47"/>
    <w:rsid w:val="00D42073"/>
    <w:rsid w:val="00D42BB6"/>
    <w:rsid w:val="00D45E1A"/>
    <w:rsid w:val="00D465B5"/>
    <w:rsid w:val="00D46710"/>
    <w:rsid w:val="00D46C3B"/>
    <w:rsid w:val="00D472B8"/>
    <w:rsid w:val="00D47595"/>
    <w:rsid w:val="00D507BB"/>
    <w:rsid w:val="00D50C35"/>
    <w:rsid w:val="00D50F51"/>
    <w:rsid w:val="00D51179"/>
    <w:rsid w:val="00D5151E"/>
    <w:rsid w:val="00D528F4"/>
    <w:rsid w:val="00D52AAA"/>
    <w:rsid w:val="00D53033"/>
    <w:rsid w:val="00D53161"/>
    <w:rsid w:val="00D5432B"/>
    <w:rsid w:val="00D546AC"/>
    <w:rsid w:val="00D5494D"/>
    <w:rsid w:val="00D54971"/>
    <w:rsid w:val="00D55E1D"/>
    <w:rsid w:val="00D574CA"/>
    <w:rsid w:val="00D57819"/>
    <w:rsid w:val="00D57BD7"/>
    <w:rsid w:val="00D60332"/>
    <w:rsid w:val="00D6072C"/>
    <w:rsid w:val="00D60767"/>
    <w:rsid w:val="00D618A3"/>
    <w:rsid w:val="00D62195"/>
    <w:rsid w:val="00D6219A"/>
    <w:rsid w:val="00D62438"/>
    <w:rsid w:val="00D62544"/>
    <w:rsid w:val="00D63A25"/>
    <w:rsid w:val="00D63ED3"/>
    <w:rsid w:val="00D64EE8"/>
    <w:rsid w:val="00D65117"/>
    <w:rsid w:val="00D65620"/>
    <w:rsid w:val="00D65FF8"/>
    <w:rsid w:val="00D6710D"/>
    <w:rsid w:val="00D703FB"/>
    <w:rsid w:val="00D705C6"/>
    <w:rsid w:val="00D7080B"/>
    <w:rsid w:val="00D70A5C"/>
    <w:rsid w:val="00D72906"/>
    <w:rsid w:val="00D72ABE"/>
    <w:rsid w:val="00D72BC8"/>
    <w:rsid w:val="00D72BCE"/>
    <w:rsid w:val="00D738B1"/>
    <w:rsid w:val="00D73E07"/>
    <w:rsid w:val="00D74A3D"/>
    <w:rsid w:val="00D74A52"/>
    <w:rsid w:val="00D74DE9"/>
    <w:rsid w:val="00D7707D"/>
    <w:rsid w:val="00D77E65"/>
    <w:rsid w:val="00D80671"/>
    <w:rsid w:val="00D8104C"/>
    <w:rsid w:val="00D813A3"/>
    <w:rsid w:val="00D8147A"/>
    <w:rsid w:val="00D8205F"/>
    <w:rsid w:val="00D826B4"/>
    <w:rsid w:val="00D837A5"/>
    <w:rsid w:val="00D84566"/>
    <w:rsid w:val="00D852FA"/>
    <w:rsid w:val="00D85C76"/>
    <w:rsid w:val="00D85E80"/>
    <w:rsid w:val="00D86001"/>
    <w:rsid w:val="00D86197"/>
    <w:rsid w:val="00D86F05"/>
    <w:rsid w:val="00D87406"/>
    <w:rsid w:val="00D904C6"/>
    <w:rsid w:val="00D9133B"/>
    <w:rsid w:val="00D91617"/>
    <w:rsid w:val="00D92951"/>
    <w:rsid w:val="00D92AEE"/>
    <w:rsid w:val="00D92C11"/>
    <w:rsid w:val="00D9304F"/>
    <w:rsid w:val="00D93E04"/>
    <w:rsid w:val="00D93E22"/>
    <w:rsid w:val="00D9485C"/>
    <w:rsid w:val="00D94B05"/>
    <w:rsid w:val="00D959AB"/>
    <w:rsid w:val="00D95BF4"/>
    <w:rsid w:val="00D961B4"/>
    <w:rsid w:val="00D9667F"/>
    <w:rsid w:val="00D97318"/>
    <w:rsid w:val="00D97969"/>
    <w:rsid w:val="00D97DF1"/>
    <w:rsid w:val="00DA122F"/>
    <w:rsid w:val="00DA16C4"/>
    <w:rsid w:val="00DA27BB"/>
    <w:rsid w:val="00DA3576"/>
    <w:rsid w:val="00DA3D06"/>
    <w:rsid w:val="00DA3D0C"/>
    <w:rsid w:val="00DA3EDB"/>
    <w:rsid w:val="00DA5827"/>
    <w:rsid w:val="00DA6326"/>
    <w:rsid w:val="00DA63CC"/>
    <w:rsid w:val="00DA6BB7"/>
    <w:rsid w:val="00DA7631"/>
    <w:rsid w:val="00DA7A97"/>
    <w:rsid w:val="00DA7F0D"/>
    <w:rsid w:val="00DB07E4"/>
    <w:rsid w:val="00DB0830"/>
    <w:rsid w:val="00DB222D"/>
    <w:rsid w:val="00DB4DB4"/>
    <w:rsid w:val="00DB5542"/>
    <w:rsid w:val="00DB5853"/>
    <w:rsid w:val="00DB5AD9"/>
    <w:rsid w:val="00DB68BE"/>
    <w:rsid w:val="00DB6B0C"/>
    <w:rsid w:val="00DB6DE5"/>
    <w:rsid w:val="00DB7227"/>
    <w:rsid w:val="00DB7D1B"/>
    <w:rsid w:val="00DC0AF3"/>
    <w:rsid w:val="00DC0CA2"/>
    <w:rsid w:val="00DC1188"/>
    <w:rsid w:val="00DC176F"/>
    <w:rsid w:val="00DC1C04"/>
    <w:rsid w:val="00DC1DA1"/>
    <w:rsid w:val="00DC2192"/>
    <w:rsid w:val="00DC2B1D"/>
    <w:rsid w:val="00DC38FB"/>
    <w:rsid w:val="00DC40E8"/>
    <w:rsid w:val="00DC58CA"/>
    <w:rsid w:val="00DC6956"/>
    <w:rsid w:val="00DC7028"/>
    <w:rsid w:val="00DC76D6"/>
    <w:rsid w:val="00DC77A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CB0"/>
    <w:rsid w:val="00DD6EB7"/>
    <w:rsid w:val="00DD70FA"/>
    <w:rsid w:val="00DE1416"/>
    <w:rsid w:val="00DE1691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E"/>
    <w:rsid w:val="00DE780F"/>
    <w:rsid w:val="00DF01EA"/>
    <w:rsid w:val="00DF15D7"/>
    <w:rsid w:val="00DF1A72"/>
    <w:rsid w:val="00DF3527"/>
    <w:rsid w:val="00DF3E12"/>
    <w:rsid w:val="00DF4716"/>
    <w:rsid w:val="00DF568E"/>
    <w:rsid w:val="00DF63A7"/>
    <w:rsid w:val="00DF69A3"/>
    <w:rsid w:val="00DF6CC2"/>
    <w:rsid w:val="00DF7B89"/>
    <w:rsid w:val="00E006E4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5042"/>
    <w:rsid w:val="00E05104"/>
    <w:rsid w:val="00E051FD"/>
    <w:rsid w:val="00E0553D"/>
    <w:rsid w:val="00E05F92"/>
    <w:rsid w:val="00E05FD4"/>
    <w:rsid w:val="00E0686E"/>
    <w:rsid w:val="00E0769B"/>
    <w:rsid w:val="00E07E4A"/>
    <w:rsid w:val="00E10812"/>
    <w:rsid w:val="00E10C0B"/>
    <w:rsid w:val="00E11083"/>
    <w:rsid w:val="00E11C34"/>
    <w:rsid w:val="00E12192"/>
    <w:rsid w:val="00E122D9"/>
    <w:rsid w:val="00E13274"/>
    <w:rsid w:val="00E14AAC"/>
    <w:rsid w:val="00E14AFB"/>
    <w:rsid w:val="00E16539"/>
    <w:rsid w:val="00E16650"/>
    <w:rsid w:val="00E17492"/>
    <w:rsid w:val="00E20D41"/>
    <w:rsid w:val="00E2136B"/>
    <w:rsid w:val="00E22185"/>
    <w:rsid w:val="00E2244A"/>
    <w:rsid w:val="00E23681"/>
    <w:rsid w:val="00E245D5"/>
    <w:rsid w:val="00E27360"/>
    <w:rsid w:val="00E31014"/>
    <w:rsid w:val="00E318FB"/>
    <w:rsid w:val="00E31C35"/>
    <w:rsid w:val="00E328D5"/>
    <w:rsid w:val="00E32944"/>
    <w:rsid w:val="00E332E8"/>
    <w:rsid w:val="00E33B8F"/>
    <w:rsid w:val="00E34CFD"/>
    <w:rsid w:val="00E37786"/>
    <w:rsid w:val="00E4029E"/>
    <w:rsid w:val="00E40624"/>
    <w:rsid w:val="00E40665"/>
    <w:rsid w:val="00E408BF"/>
    <w:rsid w:val="00E40DBF"/>
    <w:rsid w:val="00E410E9"/>
    <w:rsid w:val="00E41455"/>
    <w:rsid w:val="00E41AA3"/>
    <w:rsid w:val="00E4329F"/>
    <w:rsid w:val="00E435D7"/>
    <w:rsid w:val="00E44F9C"/>
    <w:rsid w:val="00E46D15"/>
    <w:rsid w:val="00E470E5"/>
    <w:rsid w:val="00E50758"/>
    <w:rsid w:val="00E511F9"/>
    <w:rsid w:val="00E521D8"/>
    <w:rsid w:val="00E53315"/>
    <w:rsid w:val="00E53C1B"/>
    <w:rsid w:val="00E544C1"/>
    <w:rsid w:val="00E54D26"/>
    <w:rsid w:val="00E554A4"/>
    <w:rsid w:val="00E55A58"/>
    <w:rsid w:val="00E55DFC"/>
    <w:rsid w:val="00E561CD"/>
    <w:rsid w:val="00E56CF6"/>
    <w:rsid w:val="00E5708C"/>
    <w:rsid w:val="00E5730F"/>
    <w:rsid w:val="00E57F35"/>
    <w:rsid w:val="00E610D6"/>
    <w:rsid w:val="00E621C4"/>
    <w:rsid w:val="00E62A4F"/>
    <w:rsid w:val="00E63092"/>
    <w:rsid w:val="00E6346D"/>
    <w:rsid w:val="00E639F4"/>
    <w:rsid w:val="00E64650"/>
    <w:rsid w:val="00E65005"/>
    <w:rsid w:val="00E65013"/>
    <w:rsid w:val="00E650B7"/>
    <w:rsid w:val="00E650C5"/>
    <w:rsid w:val="00E651DE"/>
    <w:rsid w:val="00E654B6"/>
    <w:rsid w:val="00E65B0E"/>
    <w:rsid w:val="00E664DF"/>
    <w:rsid w:val="00E66C5E"/>
    <w:rsid w:val="00E67237"/>
    <w:rsid w:val="00E678A6"/>
    <w:rsid w:val="00E70206"/>
    <w:rsid w:val="00E702B7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6D2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DF3"/>
    <w:rsid w:val="00E83E2F"/>
    <w:rsid w:val="00E840E7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457D"/>
    <w:rsid w:val="00E94720"/>
    <w:rsid w:val="00E94A6B"/>
    <w:rsid w:val="00E9535F"/>
    <w:rsid w:val="00E95B0F"/>
    <w:rsid w:val="00E95CC4"/>
    <w:rsid w:val="00E96E6A"/>
    <w:rsid w:val="00E96E8E"/>
    <w:rsid w:val="00EA08CA"/>
    <w:rsid w:val="00EA0BB5"/>
    <w:rsid w:val="00EA12EF"/>
    <w:rsid w:val="00EA2CE4"/>
    <w:rsid w:val="00EA48D0"/>
    <w:rsid w:val="00EA50D8"/>
    <w:rsid w:val="00EA5503"/>
    <w:rsid w:val="00EA678C"/>
    <w:rsid w:val="00EA6A6E"/>
    <w:rsid w:val="00EA6DCB"/>
    <w:rsid w:val="00EB07F7"/>
    <w:rsid w:val="00EB12FE"/>
    <w:rsid w:val="00EB1FED"/>
    <w:rsid w:val="00EB370E"/>
    <w:rsid w:val="00EB41AE"/>
    <w:rsid w:val="00EB48A1"/>
    <w:rsid w:val="00EB4D05"/>
    <w:rsid w:val="00EB5336"/>
    <w:rsid w:val="00EB5ADB"/>
    <w:rsid w:val="00EB5D6D"/>
    <w:rsid w:val="00EB6218"/>
    <w:rsid w:val="00EB694F"/>
    <w:rsid w:val="00EB69EF"/>
    <w:rsid w:val="00EB7706"/>
    <w:rsid w:val="00EB780F"/>
    <w:rsid w:val="00EC08AE"/>
    <w:rsid w:val="00EC13FD"/>
    <w:rsid w:val="00EC220A"/>
    <w:rsid w:val="00EC3E3F"/>
    <w:rsid w:val="00EC4390"/>
    <w:rsid w:val="00EC4C62"/>
    <w:rsid w:val="00EC4F39"/>
    <w:rsid w:val="00EC5043"/>
    <w:rsid w:val="00EC535E"/>
    <w:rsid w:val="00EC6022"/>
    <w:rsid w:val="00EC7033"/>
    <w:rsid w:val="00EC70E0"/>
    <w:rsid w:val="00EC7293"/>
    <w:rsid w:val="00EC7694"/>
    <w:rsid w:val="00EC7772"/>
    <w:rsid w:val="00EC79C5"/>
    <w:rsid w:val="00EC7F80"/>
    <w:rsid w:val="00ED25D7"/>
    <w:rsid w:val="00ED3A89"/>
    <w:rsid w:val="00ED3E1B"/>
    <w:rsid w:val="00ED5F52"/>
    <w:rsid w:val="00ED663F"/>
    <w:rsid w:val="00ED6892"/>
    <w:rsid w:val="00ED6FC5"/>
    <w:rsid w:val="00ED7073"/>
    <w:rsid w:val="00ED7265"/>
    <w:rsid w:val="00EE13AE"/>
    <w:rsid w:val="00EE14AE"/>
    <w:rsid w:val="00EE25EA"/>
    <w:rsid w:val="00EE276D"/>
    <w:rsid w:val="00EE28FB"/>
    <w:rsid w:val="00EE2AF3"/>
    <w:rsid w:val="00EE3249"/>
    <w:rsid w:val="00EE34B6"/>
    <w:rsid w:val="00EE4381"/>
    <w:rsid w:val="00EE55B2"/>
    <w:rsid w:val="00EE6B3C"/>
    <w:rsid w:val="00EE7DA9"/>
    <w:rsid w:val="00EF04AB"/>
    <w:rsid w:val="00EF1711"/>
    <w:rsid w:val="00EF214A"/>
    <w:rsid w:val="00EF24CA"/>
    <w:rsid w:val="00EF32A1"/>
    <w:rsid w:val="00EF34D3"/>
    <w:rsid w:val="00EF38CF"/>
    <w:rsid w:val="00EF3C89"/>
    <w:rsid w:val="00EF5FCC"/>
    <w:rsid w:val="00EF61E7"/>
    <w:rsid w:val="00EF6B9E"/>
    <w:rsid w:val="00EF6FFC"/>
    <w:rsid w:val="00EF77F2"/>
    <w:rsid w:val="00EF7EEC"/>
    <w:rsid w:val="00F01460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100D0"/>
    <w:rsid w:val="00F10208"/>
    <w:rsid w:val="00F109FC"/>
    <w:rsid w:val="00F11614"/>
    <w:rsid w:val="00F13775"/>
    <w:rsid w:val="00F13D95"/>
    <w:rsid w:val="00F1534F"/>
    <w:rsid w:val="00F154AA"/>
    <w:rsid w:val="00F1599E"/>
    <w:rsid w:val="00F16057"/>
    <w:rsid w:val="00F1619A"/>
    <w:rsid w:val="00F16324"/>
    <w:rsid w:val="00F16F4D"/>
    <w:rsid w:val="00F175AB"/>
    <w:rsid w:val="00F21A46"/>
    <w:rsid w:val="00F2242A"/>
    <w:rsid w:val="00F233C0"/>
    <w:rsid w:val="00F2375B"/>
    <w:rsid w:val="00F240EC"/>
    <w:rsid w:val="00F24C7B"/>
    <w:rsid w:val="00F24F93"/>
    <w:rsid w:val="00F2561F"/>
    <w:rsid w:val="00F2637D"/>
    <w:rsid w:val="00F26CC3"/>
    <w:rsid w:val="00F302F0"/>
    <w:rsid w:val="00F305F4"/>
    <w:rsid w:val="00F30EF3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50899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70E"/>
    <w:rsid w:val="00F577F2"/>
    <w:rsid w:val="00F57F2A"/>
    <w:rsid w:val="00F60892"/>
    <w:rsid w:val="00F61E6F"/>
    <w:rsid w:val="00F62210"/>
    <w:rsid w:val="00F62483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67CEB"/>
    <w:rsid w:val="00F70E79"/>
    <w:rsid w:val="00F70EB9"/>
    <w:rsid w:val="00F71BCF"/>
    <w:rsid w:val="00F71FAA"/>
    <w:rsid w:val="00F72A19"/>
    <w:rsid w:val="00F73203"/>
    <w:rsid w:val="00F73385"/>
    <w:rsid w:val="00F7677E"/>
    <w:rsid w:val="00F76853"/>
    <w:rsid w:val="00F7691B"/>
    <w:rsid w:val="00F76F3C"/>
    <w:rsid w:val="00F77D89"/>
    <w:rsid w:val="00F808C5"/>
    <w:rsid w:val="00F81198"/>
    <w:rsid w:val="00F81D0E"/>
    <w:rsid w:val="00F8256C"/>
    <w:rsid w:val="00F832E1"/>
    <w:rsid w:val="00F840A5"/>
    <w:rsid w:val="00F85369"/>
    <w:rsid w:val="00F858DD"/>
    <w:rsid w:val="00F86E70"/>
    <w:rsid w:val="00F87208"/>
    <w:rsid w:val="00F911CE"/>
    <w:rsid w:val="00F914BF"/>
    <w:rsid w:val="00F91884"/>
    <w:rsid w:val="00F91B39"/>
    <w:rsid w:val="00F91D00"/>
    <w:rsid w:val="00F926A2"/>
    <w:rsid w:val="00F93DC9"/>
    <w:rsid w:val="00F94872"/>
    <w:rsid w:val="00F9547F"/>
    <w:rsid w:val="00F95A5A"/>
    <w:rsid w:val="00F95C58"/>
    <w:rsid w:val="00F96526"/>
    <w:rsid w:val="00F967E0"/>
    <w:rsid w:val="00F96A6A"/>
    <w:rsid w:val="00F97C20"/>
    <w:rsid w:val="00FA0362"/>
    <w:rsid w:val="00FA08AC"/>
    <w:rsid w:val="00FA09F1"/>
    <w:rsid w:val="00FA0CA8"/>
    <w:rsid w:val="00FA156D"/>
    <w:rsid w:val="00FA1A5C"/>
    <w:rsid w:val="00FA22AE"/>
    <w:rsid w:val="00FA43B6"/>
    <w:rsid w:val="00FA4AC6"/>
    <w:rsid w:val="00FA4C14"/>
    <w:rsid w:val="00FA57D8"/>
    <w:rsid w:val="00FA5A31"/>
    <w:rsid w:val="00FA5D88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6BD"/>
    <w:rsid w:val="00FB5641"/>
    <w:rsid w:val="00FB58B1"/>
    <w:rsid w:val="00FB63CD"/>
    <w:rsid w:val="00FB6C2B"/>
    <w:rsid w:val="00FB6D35"/>
    <w:rsid w:val="00FB6F0C"/>
    <w:rsid w:val="00FB7924"/>
    <w:rsid w:val="00FB7DE2"/>
    <w:rsid w:val="00FC10C9"/>
    <w:rsid w:val="00FC11FE"/>
    <w:rsid w:val="00FC153E"/>
    <w:rsid w:val="00FC18E0"/>
    <w:rsid w:val="00FC19AE"/>
    <w:rsid w:val="00FC20C3"/>
    <w:rsid w:val="00FC29BA"/>
    <w:rsid w:val="00FC321D"/>
    <w:rsid w:val="00FC3B63"/>
    <w:rsid w:val="00FC3E02"/>
    <w:rsid w:val="00FC5BE6"/>
    <w:rsid w:val="00FC5CFA"/>
    <w:rsid w:val="00FC61F5"/>
    <w:rsid w:val="00FC64E4"/>
    <w:rsid w:val="00FD2FBB"/>
    <w:rsid w:val="00FD47AE"/>
    <w:rsid w:val="00FD554D"/>
    <w:rsid w:val="00FD5B24"/>
    <w:rsid w:val="00FE04C8"/>
    <w:rsid w:val="00FE05E8"/>
    <w:rsid w:val="00FE0859"/>
    <w:rsid w:val="00FE1231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B97"/>
    <w:rsid w:val="00FF0D93"/>
    <w:rsid w:val="00FF322C"/>
    <w:rsid w:val="00FF32B1"/>
    <w:rsid w:val="00FF373C"/>
    <w:rsid w:val="00FF3866"/>
    <w:rsid w:val="00FF42CB"/>
    <w:rsid w:val="00FF698D"/>
    <w:rsid w:val="00FF7B4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  <w:style w:type="paragraph" w:customStyle="1" w:styleId="SP19295306">
    <w:name w:val="SP.19.295306"/>
    <w:basedOn w:val="Default"/>
    <w:next w:val="Default"/>
    <w:uiPriority w:val="99"/>
    <w:rsid w:val="007D6414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7D6414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7D6414"/>
    <w:rPr>
      <w:color w:val="auto"/>
    </w:rPr>
  </w:style>
  <w:style w:type="character" w:customStyle="1" w:styleId="SC19323589">
    <w:name w:val="SC.19.323589"/>
    <w:uiPriority w:val="99"/>
    <w:rsid w:val="007D6414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A92A55"/>
    <w:rPr>
      <w:rFonts w:ascii="Arial" w:hAnsi="Arial" w:cs="Arial"/>
      <w:color w:val="auto"/>
    </w:rPr>
  </w:style>
  <w:style w:type="paragraph" w:customStyle="1" w:styleId="SP2094224">
    <w:name w:val="SP.20.94224"/>
    <w:basedOn w:val="Default"/>
    <w:next w:val="Default"/>
    <w:uiPriority w:val="99"/>
    <w:rsid w:val="00A92A55"/>
    <w:rPr>
      <w:rFonts w:ascii="Arial" w:hAnsi="Arial" w:cs="Arial"/>
      <w:color w:val="auto"/>
    </w:rPr>
  </w:style>
  <w:style w:type="character" w:customStyle="1" w:styleId="SC20323600">
    <w:name w:val="SC.20.323600"/>
    <w:uiPriority w:val="99"/>
    <w:rsid w:val="00A92A55"/>
    <w:rPr>
      <w:b/>
      <w:bCs/>
      <w:color w:val="000000"/>
      <w:sz w:val="20"/>
      <w:szCs w:val="20"/>
    </w:rPr>
  </w:style>
  <w:style w:type="character" w:customStyle="1" w:styleId="SC17323592">
    <w:name w:val="SC.17.323592"/>
    <w:uiPriority w:val="99"/>
    <w:rsid w:val="00927572"/>
    <w:rPr>
      <w:color w:val="000000"/>
      <w:sz w:val="18"/>
      <w:szCs w:val="18"/>
    </w:rPr>
  </w:style>
  <w:style w:type="paragraph" w:customStyle="1" w:styleId="SP17139628">
    <w:name w:val="SP.17.139628"/>
    <w:basedOn w:val="Normal"/>
    <w:next w:val="Normal"/>
    <w:uiPriority w:val="99"/>
    <w:rsid w:val="00927572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 w:eastAsia="zh-CN"/>
    </w:rPr>
  </w:style>
  <w:style w:type="paragraph" w:customStyle="1" w:styleId="SP2094572">
    <w:name w:val="SP.20.94572"/>
    <w:basedOn w:val="Default"/>
    <w:next w:val="Default"/>
    <w:uiPriority w:val="99"/>
    <w:rsid w:val="00BF0323"/>
    <w:rPr>
      <w:color w:val="auto"/>
    </w:rPr>
  </w:style>
  <w:style w:type="character" w:customStyle="1" w:styleId="SC20323592">
    <w:name w:val="SC.20.323592"/>
    <w:uiPriority w:val="99"/>
    <w:rsid w:val="00BF0323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3146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Zinan Lin</cp:lastModifiedBy>
  <cp:revision>14</cp:revision>
  <cp:lastPrinted>2010-05-04T03:47:00Z</cp:lastPrinted>
  <dcterms:created xsi:type="dcterms:W3CDTF">2021-09-29T01:52:00Z</dcterms:created>
  <dcterms:modified xsi:type="dcterms:W3CDTF">2021-10-01T14:49:00Z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