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242C42C" w14:textId="77777777" w:rsidR="005E768D" w:rsidRPr="004D2D75" w:rsidRDefault="005E768D" w:rsidP="003E1A2F">
      <w:pPr>
        <w:pStyle w:val="Heading3"/>
        <w:jc w:val="center"/>
      </w:pPr>
      <w:r w:rsidRPr="004D2D75">
        <w:t>IEEE P802.11</w:t>
      </w:r>
      <w:r w:rsidRPr="004D2D75">
        <w:br/>
        <w:t>Wireless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1440"/>
        <w:gridCol w:w="2610"/>
        <w:gridCol w:w="1620"/>
        <w:gridCol w:w="2358"/>
      </w:tblGrid>
      <w:tr w:rsidR="00C723BC" w:rsidRPr="00183F4C" w14:paraId="020856FB" w14:textId="77777777" w:rsidTr="00B034CE">
        <w:trPr>
          <w:trHeight w:val="485"/>
          <w:jc w:val="center"/>
        </w:trPr>
        <w:tc>
          <w:tcPr>
            <w:tcW w:w="9576" w:type="dxa"/>
            <w:gridSpan w:val="5"/>
            <w:vAlign w:val="center"/>
          </w:tcPr>
          <w:p w14:paraId="366CABD2" w14:textId="33D5FD5B" w:rsidR="00C723BC" w:rsidRPr="00183F4C" w:rsidRDefault="00121AB9" w:rsidP="00AB5566">
            <w:pPr>
              <w:pStyle w:val="T2"/>
            </w:pPr>
            <w:r>
              <w:rPr>
                <w:lang w:eastAsia="ko-KR"/>
              </w:rPr>
              <w:t>11be D</w:t>
            </w:r>
            <w:r w:rsidR="009045EE">
              <w:rPr>
                <w:lang w:eastAsia="ko-KR"/>
              </w:rPr>
              <w:t>1.0</w:t>
            </w:r>
            <w:r w:rsidR="00C723BC">
              <w:rPr>
                <w:rFonts w:hint="eastAsia"/>
                <w:lang w:eastAsia="ko-KR"/>
              </w:rPr>
              <w:t xml:space="preserve"> </w:t>
            </w:r>
            <w:r w:rsidR="00EE3B03">
              <w:rPr>
                <w:lang w:eastAsia="ko-KR"/>
              </w:rPr>
              <w:t xml:space="preserve">CR for </w:t>
            </w:r>
            <w:r w:rsidR="006807E3">
              <w:rPr>
                <w:lang w:eastAsia="ko-KR"/>
              </w:rPr>
              <w:t xml:space="preserve">CID </w:t>
            </w:r>
            <w:r w:rsidR="009F254D">
              <w:rPr>
                <w:lang w:eastAsia="ko-KR"/>
              </w:rPr>
              <w:t>6630</w:t>
            </w:r>
          </w:p>
        </w:tc>
      </w:tr>
      <w:tr w:rsidR="00C723BC" w:rsidRPr="00183F4C" w14:paraId="609B60F1" w14:textId="77777777" w:rsidTr="00B034CE">
        <w:trPr>
          <w:trHeight w:val="359"/>
          <w:jc w:val="center"/>
        </w:trPr>
        <w:tc>
          <w:tcPr>
            <w:tcW w:w="9576" w:type="dxa"/>
            <w:gridSpan w:val="5"/>
            <w:vAlign w:val="center"/>
          </w:tcPr>
          <w:p w14:paraId="14FD9DCC" w14:textId="6ED7D2A4" w:rsidR="00C723BC" w:rsidRPr="00183F4C" w:rsidRDefault="00C723BC" w:rsidP="005B54AE">
            <w:pPr>
              <w:pStyle w:val="T2"/>
              <w:ind w:left="0"/>
              <w:rPr>
                <w:b w:val="0"/>
                <w:sz w:val="20"/>
              </w:rPr>
            </w:pPr>
            <w:r w:rsidRPr="00183F4C">
              <w:rPr>
                <w:sz w:val="20"/>
              </w:rPr>
              <w:t>Date:</w:t>
            </w:r>
            <w:r w:rsidRPr="00183F4C">
              <w:rPr>
                <w:b w:val="0"/>
                <w:sz w:val="20"/>
              </w:rPr>
              <w:t xml:space="preserve">  20</w:t>
            </w:r>
            <w:r w:rsidR="00DA109E">
              <w:rPr>
                <w:b w:val="0"/>
                <w:sz w:val="20"/>
              </w:rPr>
              <w:t>2</w:t>
            </w:r>
            <w:r w:rsidR="00D96337">
              <w:rPr>
                <w:b w:val="0"/>
                <w:sz w:val="20"/>
              </w:rPr>
              <w:t>1</w:t>
            </w:r>
            <w:r w:rsidRPr="00183F4C">
              <w:rPr>
                <w:b w:val="0"/>
                <w:sz w:val="20"/>
              </w:rPr>
              <w:t>-</w:t>
            </w:r>
            <w:r w:rsidR="00D96337">
              <w:rPr>
                <w:b w:val="0"/>
                <w:sz w:val="20"/>
                <w:lang w:eastAsia="ko-KR"/>
              </w:rPr>
              <w:t>0</w:t>
            </w:r>
            <w:r w:rsidR="009F254D">
              <w:rPr>
                <w:b w:val="0"/>
                <w:sz w:val="20"/>
                <w:lang w:eastAsia="ko-KR"/>
              </w:rPr>
              <w:t>9</w:t>
            </w:r>
            <w:r>
              <w:rPr>
                <w:rFonts w:hint="eastAsia"/>
                <w:b w:val="0"/>
                <w:sz w:val="20"/>
                <w:lang w:eastAsia="ko-KR"/>
              </w:rPr>
              <w:t>-</w:t>
            </w:r>
            <w:r w:rsidR="00CA1F9F">
              <w:rPr>
                <w:b w:val="0"/>
                <w:sz w:val="20"/>
                <w:lang w:eastAsia="ko-KR"/>
              </w:rPr>
              <w:t>2</w:t>
            </w:r>
            <w:r w:rsidR="009F254D">
              <w:rPr>
                <w:b w:val="0"/>
                <w:sz w:val="20"/>
                <w:lang w:eastAsia="ko-KR"/>
              </w:rPr>
              <w:t>0</w:t>
            </w:r>
          </w:p>
        </w:tc>
      </w:tr>
      <w:tr w:rsidR="00C723BC" w:rsidRPr="00183F4C" w14:paraId="7589CE27" w14:textId="77777777" w:rsidTr="00B034CE">
        <w:trPr>
          <w:cantSplit/>
          <w:jc w:val="center"/>
        </w:trPr>
        <w:tc>
          <w:tcPr>
            <w:tcW w:w="9576" w:type="dxa"/>
            <w:gridSpan w:val="5"/>
            <w:vAlign w:val="center"/>
          </w:tcPr>
          <w:p w14:paraId="43E2F97B" w14:textId="77777777" w:rsidR="00C723BC" w:rsidRPr="00183F4C" w:rsidRDefault="00C723BC" w:rsidP="00CD6072">
            <w:pPr>
              <w:pStyle w:val="T2"/>
              <w:spacing w:after="0"/>
              <w:ind w:left="0" w:right="0"/>
              <w:jc w:val="left"/>
              <w:rPr>
                <w:sz w:val="20"/>
              </w:rPr>
            </w:pPr>
            <w:r w:rsidRPr="00183F4C">
              <w:rPr>
                <w:sz w:val="20"/>
              </w:rPr>
              <w:t>Author(s):</w:t>
            </w:r>
          </w:p>
        </w:tc>
      </w:tr>
      <w:tr w:rsidR="00C723BC" w:rsidRPr="00183F4C" w14:paraId="676CE066" w14:textId="77777777" w:rsidTr="00B034CE">
        <w:trPr>
          <w:jc w:val="center"/>
        </w:trPr>
        <w:tc>
          <w:tcPr>
            <w:tcW w:w="1548" w:type="dxa"/>
            <w:vAlign w:val="center"/>
          </w:tcPr>
          <w:p w14:paraId="42B6B2A4" w14:textId="77777777" w:rsidR="00C723BC" w:rsidRPr="00183F4C" w:rsidRDefault="00C723BC" w:rsidP="00CD6072">
            <w:pPr>
              <w:pStyle w:val="T2"/>
              <w:spacing w:after="0"/>
              <w:ind w:left="0" w:right="0"/>
              <w:jc w:val="left"/>
              <w:rPr>
                <w:sz w:val="20"/>
              </w:rPr>
            </w:pPr>
            <w:r w:rsidRPr="00183F4C">
              <w:rPr>
                <w:sz w:val="20"/>
              </w:rPr>
              <w:t>Name</w:t>
            </w:r>
          </w:p>
        </w:tc>
        <w:tc>
          <w:tcPr>
            <w:tcW w:w="1440" w:type="dxa"/>
            <w:vAlign w:val="center"/>
          </w:tcPr>
          <w:p w14:paraId="75F01CCF" w14:textId="77777777" w:rsidR="00C723BC" w:rsidRPr="00183F4C" w:rsidRDefault="00C723BC" w:rsidP="00CD6072">
            <w:pPr>
              <w:pStyle w:val="T2"/>
              <w:spacing w:after="0"/>
              <w:ind w:left="0" w:right="0"/>
              <w:jc w:val="left"/>
              <w:rPr>
                <w:sz w:val="20"/>
              </w:rPr>
            </w:pPr>
            <w:r w:rsidRPr="00183F4C">
              <w:rPr>
                <w:sz w:val="20"/>
              </w:rPr>
              <w:t>Affiliation</w:t>
            </w:r>
          </w:p>
        </w:tc>
        <w:tc>
          <w:tcPr>
            <w:tcW w:w="2610" w:type="dxa"/>
            <w:vAlign w:val="center"/>
          </w:tcPr>
          <w:p w14:paraId="178E2C3C" w14:textId="77777777" w:rsidR="00C723BC" w:rsidRPr="00183F4C" w:rsidRDefault="00C723BC" w:rsidP="00CD6072">
            <w:pPr>
              <w:pStyle w:val="T2"/>
              <w:spacing w:after="0"/>
              <w:ind w:left="0" w:right="0"/>
              <w:jc w:val="left"/>
              <w:rPr>
                <w:sz w:val="20"/>
              </w:rPr>
            </w:pPr>
            <w:r w:rsidRPr="00183F4C">
              <w:rPr>
                <w:sz w:val="20"/>
              </w:rPr>
              <w:t>Address</w:t>
            </w:r>
          </w:p>
        </w:tc>
        <w:tc>
          <w:tcPr>
            <w:tcW w:w="1620" w:type="dxa"/>
            <w:vAlign w:val="center"/>
          </w:tcPr>
          <w:p w14:paraId="4443B72A" w14:textId="77777777" w:rsidR="00C723BC" w:rsidRPr="00183F4C" w:rsidRDefault="00C723BC" w:rsidP="00CD6072">
            <w:pPr>
              <w:pStyle w:val="T2"/>
              <w:spacing w:after="0"/>
              <w:ind w:left="0" w:right="0"/>
              <w:jc w:val="left"/>
              <w:rPr>
                <w:sz w:val="20"/>
              </w:rPr>
            </w:pPr>
            <w:r w:rsidRPr="00183F4C">
              <w:rPr>
                <w:sz w:val="20"/>
              </w:rPr>
              <w:t>Phone</w:t>
            </w:r>
          </w:p>
        </w:tc>
        <w:tc>
          <w:tcPr>
            <w:tcW w:w="2358" w:type="dxa"/>
            <w:vAlign w:val="center"/>
          </w:tcPr>
          <w:p w14:paraId="74D69707" w14:textId="77777777" w:rsidR="00C723BC" w:rsidRPr="00183F4C" w:rsidRDefault="00C723BC" w:rsidP="00CD6072">
            <w:pPr>
              <w:pStyle w:val="T2"/>
              <w:spacing w:after="0"/>
              <w:ind w:left="0" w:right="0"/>
              <w:jc w:val="left"/>
              <w:rPr>
                <w:sz w:val="20"/>
              </w:rPr>
            </w:pPr>
            <w:r w:rsidRPr="00183F4C">
              <w:rPr>
                <w:sz w:val="20"/>
              </w:rPr>
              <w:t>email</w:t>
            </w:r>
          </w:p>
        </w:tc>
      </w:tr>
      <w:tr w:rsidR="005845F0" w:rsidRPr="00183F4C" w14:paraId="06708DAC" w14:textId="77777777" w:rsidTr="00B034CE">
        <w:trPr>
          <w:trHeight w:val="359"/>
          <w:jc w:val="center"/>
        </w:trPr>
        <w:tc>
          <w:tcPr>
            <w:tcW w:w="1548" w:type="dxa"/>
            <w:vAlign w:val="center"/>
          </w:tcPr>
          <w:p w14:paraId="56E9A8CE" w14:textId="77777777" w:rsidR="005845F0" w:rsidRPr="00183F4C" w:rsidRDefault="005845F0" w:rsidP="00224957">
            <w:pPr>
              <w:pStyle w:val="T2"/>
              <w:spacing w:after="0"/>
              <w:ind w:left="0" w:right="0"/>
              <w:jc w:val="left"/>
              <w:rPr>
                <w:b w:val="0"/>
                <w:sz w:val="18"/>
                <w:szCs w:val="18"/>
                <w:lang w:eastAsia="ko-KR"/>
              </w:rPr>
            </w:pPr>
            <w:r>
              <w:rPr>
                <w:b w:val="0"/>
                <w:sz w:val="18"/>
                <w:szCs w:val="18"/>
                <w:lang w:eastAsia="ko-KR"/>
              </w:rPr>
              <w:t>Po-Kai Huang</w:t>
            </w:r>
          </w:p>
        </w:tc>
        <w:tc>
          <w:tcPr>
            <w:tcW w:w="1440" w:type="dxa"/>
            <w:vAlign w:val="center"/>
          </w:tcPr>
          <w:p w14:paraId="5CFDDB6C" w14:textId="77777777" w:rsidR="005845F0" w:rsidRPr="00183F4C" w:rsidRDefault="005845F0" w:rsidP="00224957">
            <w:pPr>
              <w:pStyle w:val="T2"/>
              <w:spacing w:after="0"/>
              <w:ind w:left="0" w:right="0"/>
              <w:jc w:val="left"/>
              <w:rPr>
                <w:b w:val="0"/>
                <w:sz w:val="18"/>
                <w:szCs w:val="18"/>
                <w:lang w:eastAsia="ko-KR"/>
              </w:rPr>
            </w:pPr>
            <w:r>
              <w:rPr>
                <w:b w:val="0"/>
                <w:sz w:val="18"/>
                <w:szCs w:val="18"/>
                <w:lang w:eastAsia="ko-KR"/>
              </w:rPr>
              <w:t>Intel Corporation</w:t>
            </w:r>
          </w:p>
        </w:tc>
        <w:tc>
          <w:tcPr>
            <w:tcW w:w="2610" w:type="dxa"/>
            <w:vAlign w:val="center"/>
          </w:tcPr>
          <w:p w14:paraId="11D7B05A" w14:textId="77777777" w:rsidR="005845F0" w:rsidRPr="003F0DA2" w:rsidRDefault="005845F0" w:rsidP="00224957">
            <w:pPr>
              <w:pStyle w:val="T2"/>
              <w:spacing w:after="0"/>
              <w:ind w:left="0" w:right="0"/>
              <w:jc w:val="left"/>
              <w:rPr>
                <w:b w:val="0"/>
                <w:sz w:val="18"/>
                <w:szCs w:val="18"/>
                <w:lang w:eastAsia="ko-KR"/>
              </w:rPr>
            </w:pPr>
            <w:r w:rsidRPr="003F0DA2">
              <w:rPr>
                <w:b w:val="0"/>
                <w:sz w:val="18"/>
                <w:szCs w:val="18"/>
                <w:lang w:eastAsia="ko-KR"/>
              </w:rPr>
              <w:t xml:space="preserve">2200 Mission College Blvd, Santa </w:t>
            </w:r>
            <w:proofErr w:type="gramStart"/>
            <w:r w:rsidRPr="003F0DA2">
              <w:rPr>
                <w:b w:val="0"/>
                <w:sz w:val="18"/>
                <w:szCs w:val="18"/>
                <w:lang w:eastAsia="ko-KR"/>
              </w:rPr>
              <w:t>Clara,  CA</w:t>
            </w:r>
            <w:proofErr w:type="gramEnd"/>
            <w:r w:rsidRPr="003F0DA2">
              <w:rPr>
                <w:b w:val="0"/>
                <w:sz w:val="18"/>
                <w:szCs w:val="18"/>
                <w:lang w:eastAsia="ko-KR"/>
              </w:rPr>
              <w:t xml:space="preserve">  950542200 </w:t>
            </w:r>
          </w:p>
        </w:tc>
        <w:tc>
          <w:tcPr>
            <w:tcW w:w="1620" w:type="dxa"/>
            <w:vAlign w:val="center"/>
          </w:tcPr>
          <w:p w14:paraId="1A9538AD" w14:textId="77777777" w:rsidR="005845F0" w:rsidRPr="003F0DA2" w:rsidRDefault="005845F0" w:rsidP="00224957">
            <w:pPr>
              <w:pStyle w:val="T2"/>
              <w:spacing w:after="0"/>
              <w:ind w:left="0" w:right="0"/>
              <w:jc w:val="left"/>
              <w:rPr>
                <w:b w:val="0"/>
                <w:sz w:val="18"/>
                <w:szCs w:val="18"/>
                <w:lang w:eastAsia="ko-KR"/>
              </w:rPr>
            </w:pPr>
          </w:p>
        </w:tc>
        <w:tc>
          <w:tcPr>
            <w:tcW w:w="2358" w:type="dxa"/>
            <w:vAlign w:val="center"/>
          </w:tcPr>
          <w:p w14:paraId="69ABFF5D" w14:textId="77777777" w:rsidR="005845F0" w:rsidRPr="00183F4C" w:rsidRDefault="005845F0" w:rsidP="00224957">
            <w:pPr>
              <w:pStyle w:val="T2"/>
              <w:spacing w:after="0"/>
              <w:ind w:left="0" w:right="0"/>
              <w:jc w:val="left"/>
              <w:rPr>
                <w:b w:val="0"/>
                <w:sz w:val="18"/>
                <w:szCs w:val="18"/>
                <w:lang w:eastAsia="ko-KR"/>
              </w:rPr>
            </w:pPr>
            <w:r>
              <w:rPr>
                <w:b w:val="0"/>
                <w:sz w:val="18"/>
                <w:szCs w:val="18"/>
                <w:lang w:eastAsia="ko-KR"/>
              </w:rPr>
              <w:t>po-kai.huang@intel.com</w:t>
            </w:r>
          </w:p>
        </w:tc>
      </w:tr>
      <w:tr w:rsidR="00DF5DF0" w:rsidRPr="00183F4C" w14:paraId="4C7DEC40" w14:textId="77777777" w:rsidTr="00B034CE">
        <w:trPr>
          <w:trHeight w:val="359"/>
          <w:jc w:val="center"/>
        </w:trPr>
        <w:tc>
          <w:tcPr>
            <w:tcW w:w="1548" w:type="dxa"/>
            <w:vAlign w:val="center"/>
          </w:tcPr>
          <w:p w14:paraId="02235D0E" w14:textId="6285540B" w:rsidR="00DF5DF0" w:rsidRDefault="0086031B" w:rsidP="00DF5DF0">
            <w:pPr>
              <w:pStyle w:val="T2"/>
              <w:spacing w:after="0"/>
              <w:ind w:left="0" w:right="0"/>
              <w:jc w:val="left"/>
              <w:rPr>
                <w:b w:val="0"/>
                <w:sz w:val="18"/>
                <w:szCs w:val="18"/>
                <w:lang w:eastAsia="ko-KR"/>
              </w:rPr>
            </w:pPr>
            <w:r>
              <w:rPr>
                <w:b w:val="0"/>
                <w:sz w:val="18"/>
                <w:szCs w:val="18"/>
                <w:lang w:eastAsia="ko-KR"/>
              </w:rPr>
              <w:t>Rojan Chitrakar</w:t>
            </w:r>
          </w:p>
        </w:tc>
        <w:tc>
          <w:tcPr>
            <w:tcW w:w="1440" w:type="dxa"/>
            <w:vAlign w:val="center"/>
          </w:tcPr>
          <w:p w14:paraId="21B59989" w14:textId="059C3DDF" w:rsidR="00DF5DF0" w:rsidRDefault="000A62E7" w:rsidP="00DF5DF0">
            <w:pPr>
              <w:pStyle w:val="T2"/>
              <w:spacing w:after="0"/>
              <w:ind w:left="0" w:right="0"/>
              <w:jc w:val="left"/>
              <w:rPr>
                <w:b w:val="0"/>
                <w:sz w:val="18"/>
                <w:szCs w:val="18"/>
                <w:lang w:eastAsia="ko-KR"/>
              </w:rPr>
            </w:pPr>
            <w:r>
              <w:rPr>
                <w:b w:val="0"/>
                <w:sz w:val="18"/>
                <w:szCs w:val="18"/>
                <w:lang w:eastAsia="ko-KR"/>
              </w:rPr>
              <w:t>Panasonic</w:t>
            </w:r>
          </w:p>
        </w:tc>
        <w:tc>
          <w:tcPr>
            <w:tcW w:w="2610" w:type="dxa"/>
            <w:vAlign w:val="center"/>
          </w:tcPr>
          <w:p w14:paraId="4ECFE022" w14:textId="77777777" w:rsidR="00DF5DF0" w:rsidRPr="003F0DA2" w:rsidRDefault="00DF5DF0" w:rsidP="00DF5DF0">
            <w:pPr>
              <w:pStyle w:val="T2"/>
              <w:spacing w:after="0"/>
              <w:ind w:left="0" w:right="0"/>
              <w:jc w:val="left"/>
              <w:rPr>
                <w:b w:val="0"/>
                <w:sz w:val="18"/>
                <w:szCs w:val="18"/>
                <w:lang w:eastAsia="ko-KR"/>
              </w:rPr>
            </w:pPr>
          </w:p>
        </w:tc>
        <w:tc>
          <w:tcPr>
            <w:tcW w:w="1620" w:type="dxa"/>
            <w:vAlign w:val="center"/>
          </w:tcPr>
          <w:p w14:paraId="17D64E26" w14:textId="77777777" w:rsidR="00DF5DF0" w:rsidRPr="003F0DA2" w:rsidRDefault="00DF5DF0" w:rsidP="00DF5DF0">
            <w:pPr>
              <w:pStyle w:val="T2"/>
              <w:spacing w:after="0"/>
              <w:ind w:left="0" w:right="0"/>
              <w:jc w:val="left"/>
              <w:rPr>
                <w:b w:val="0"/>
                <w:sz w:val="18"/>
                <w:szCs w:val="18"/>
                <w:lang w:eastAsia="ko-KR"/>
              </w:rPr>
            </w:pPr>
          </w:p>
        </w:tc>
        <w:tc>
          <w:tcPr>
            <w:tcW w:w="2358" w:type="dxa"/>
            <w:vAlign w:val="center"/>
          </w:tcPr>
          <w:p w14:paraId="1380BA76" w14:textId="77777777" w:rsidR="00DF5DF0" w:rsidRDefault="00DF5DF0" w:rsidP="00DF5DF0">
            <w:pPr>
              <w:pStyle w:val="T2"/>
              <w:spacing w:after="0"/>
              <w:ind w:left="0" w:right="0"/>
              <w:jc w:val="left"/>
              <w:rPr>
                <w:b w:val="0"/>
                <w:sz w:val="18"/>
                <w:szCs w:val="18"/>
                <w:lang w:eastAsia="ko-KR"/>
              </w:rPr>
            </w:pPr>
          </w:p>
        </w:tc>
      </w:tr>
      <w:tr w:rsidR="00DF5DF0" w:rsidRPr="00183F4C" w14:paraId="7D4FB5F0" w14:textId="77777777" w:rsidTr="00B034CE">
        <w:trPr>
          <w:trHeight w:val="359"/>
          <w:jc w:val="center"/>
        </w:trPr>
        <w:tc>
          <w:tcPr>
            <w:tcW w:w="1548" w:type="dxa"/>
            <w:vAlign w:val="center"/>
          </w:tcPr>
          <w:p w14:paraId="58C3721F" w14:textId="2165CDF4" w:rsidR="00DF5DF0" w:rsidRDefault="00DF5DF0" w:rsidP="00DF5DF0">
            <w:pPr>
              <w:pStyle w:val="T2"/>
              <w:spacing w:after="0"/>
              <w:ind w:left="0" w:right="0"/>
              <w:jc w:val="left"/>
              <w:rPr>
                <w:b w:val="0"/>
                <w:sz w:val="18"/>
                <w:szCs w:val="18"/>
                <w:lang w:eastAsia="ko-KR"/>
              </w:rPr>
            </w:pPr>
          </w:p>
        </w:tc>
        <w:tc>
          <w:tcPr>
            <w:tcW w:w="1440" w:type="dxa"/>
            <w:vAlign w:val="center"/>
          </w:tcPr>
          <w:p w14:paraId="5CFDF23E" w14:textId="283C03AD" w:rsidR="00DF5DF0" w:rsidRDefault="00DF5DF0" w:rsidP="00DF5DF0">
            <w:pPr>
              <w:pStyle w:val="T2"/>
              <w:spacing w:after="0"/>
              <w:ind w:left="0" w:right="0"/>
              <w:jc w:val="left"/>
              <w:rPr>
                <w:b w:val="0"/>
                <w:sz w:val="18"/>
                <w:szCs w:val="18"/>
                <w:lang w:eastAsia="ko-KR"/>
              </w:rPr>
            </w:pPr>
          </w:p>
        </w:tc>
        <w:tc>
          <w:tcPr>
            <w:tcW w:w="2610" w:type="dxa"/>
            <w:vAlign w:val="center"/>
          </w:tcPr>
          <w:p w14:paraId="15430C58" w14:textId="77777777" w:rsidR="00DF5DF0" w:rsidRPr="003F0DA2" w:rsidRDefault="00DF5DF0" w:rsidP="00DF5DF0">
            <w:pPr>
              <w:pStyle w:val="T2"/>
              <w:spacing w:after="0"/>
              <w:ind w:left="0" w:right="0"/>
              <w:jc w:val="left"/>
              <w:rPr>
                <w:b w:val="0"/>
                <w:sz w:val="18"/>
                <w:szCs w:val="18"/>
                <w:lang w:eastAsia="ko-KR"/>
              </w:rPr>
            </w:pPr>
          </w:p>
        </w:tc>
        <w:tc>
          <w:tcPr>
            <w:tcW w:w="1620" w:type="dxa"/>
            <w:vAlign w:val="center"/>
          </w:tcPr>
          <w:p w14:paraId="483D3AF3" w14:textId="77777777" w:rsidR="00DF5DF0" w:rsidRPr="003F0DA2" w:rsidRDefault="00DF5DF0" w:rsidP="00DF5DF0">
            <w:pPr>
              <w:pStyle w:val="T2"/>
              <w:spacing w:after="0"/>
              <w:ind w:left="0" w:right="0"/>
              <w:jc w:val="left"/>
              <w:rPr>
                <w:b w:val="0"/>
                <w:sz w:val="18"/>
                <w:szCs w:val="18"/>
                <w:lang w:eastAsia="ko-KR"/>
              </w:rPr>
            </w:pPr>
          </w:p>
        </w:tc>
        <w:tc>
          <w:tcPr>
            <w:tcW w:w="2358" w:type="dxa"/>
            <w:vAlign w:val="center"/>
          </w:tcPr>
          <w:p w14:paraId="700B51D8" w14:textId="77777777" w:rsidR="00DF5DF0" w:rsidRDefault="00DF5DF0" w:rsidP="00DF5DF0">
            <w:pPr>
              <w:pStyle w:val="T2"/>
              <w:spacing w:after="0"/>
              <w:ind w:left="0" w:right="0"/>
              <w:jc w:val="left"/>
              <w:rPr>
                <w:b w:val="0"/>
                <w:sz w:val="18"/>
                <w:szCs w:val="18"/>
                <w:lang w:eastAsia="ko-KR"/>
              </w:rPr>
            </w:pPr>
          </w:p>
        </w:tc>
      </w:tr>
      <w:tr w:rsidR="00DF5DF0" w:rsidRPr="00183F4C" w14:paraId="1FDCB0EB" w14:textId="77777777" w:rsidTr="00B034CE">
        <w:trPr>
          <w:trHeight w:val="359"/>
          <w:jc w:val="center"/>
        </w:trPr>
        <w:tc>
          <w:tcPr>
            <w:tcW w:w="1548" w:type="dxa"/>
            <w:vAlign w:val="center"/>
          </w:tcPr>
          <w:p w14:paraId="034769BB" w14:textId="2407AF06" w:rsidR="00DF5DF0" w:rsidRDefault="00DF5DF0" w:rsidP="00DF5DF0">
            <w:pPr>
              <w:pStyle w:val="T2"/>
              <w:spacing w:after="0"/>
              <w:ind w:left="0" w:right="0"/>
              <w:jc w:val="left"/>
              <w:rPr>
                <w:b w:val="0"/>
                <w:sz w:val="18"/>
                <w:szCs w:val="18"/>
                <w:lang w:eastAsia="ko-KR"/>
              </w:rPr>
            </w:pPr>
          </w:p>
        </w:tc>
        <w:tc>
          <w:tcPr>
            <w:tcW w:w="1440" w:type="dxa"/>
            <w:vAlign w:val="center"/>
          </w:tcPr>
          <w:p w14:paraId="65AFED3E" w14:textId="599AD5C4" w:rsidR="00DF5DF0" w:rsidRDefault="00DF5DF0" w:rsidP="00DF5DF0">
            <w:pPr>
              <w:pStyle w:val="T2"/>
              <w:spacing w:after="0"/>
              <w:ind w:left="0" w:right="0"/>
              <w:jc w:val="left"/>
              <w:rPr>
                <w:b w:val="0"/>
                <w:sz w:val="18"/>
                <w:szCs w:val="18"/>
                <w:lang w:eastAsia="ko-KR"/>
              </w:rPr>
            </w:pPr>
          </w:p>
        </w:tc>
        <w:tc>
          <w:tcPr>
            <w:tcW w:w="2610" w:type="dxa"/>
            <w:vAlign w:val="center"/>
          </w:tcPr>
          <w:p w14:paraId="292D5A37" w14:textId="77777777" w:rsidR="00DF5DF0" w:rsidRPr="003F0DA2" w:rsidRDefault="00DF5DF0" w:rsidP="00DF5DF0">
            <w:pPr>
              <w:pStyle w:val="T2"/>
              <w:spacing w:after="0"/>
              <w:ind w:left="0" w:right="0"/>
              <w:jc w:val="left"/>
              <w:rPr>
                <w:b w:val="0"/>
                <w:sz w:val="18"/>
                <w:szCs w:val="18"/>
                <w:lang w:eastAsia="ko-KR"/>
              </w:rPr>
            </w:pPr>
          </w:p>
        </w:tc>
        <w:tc>
          <w:tcPr>
            <w:tcW w:w="1620" w:type="dxa"/>
            <w:vAlign w:val="center"/>
          </w:tcPr>
          <w:p w14:paraId="4BEAAFAB" w14:textId="77777777" w:rsidR="00DF5DF0" w:rsidRPr="003F0DA2" w:rsidRDefault="00DF5DF0" w:rsidP="00DF5DF0">
            <w:pPr>
              <w:pStyle w:val="T2"/>
              <w:spacing w:after="0"/>
              <w:ind w:left="0" w:right="0"/>
              <w:jc w:val="left"/>
              <w:rPr>
                <w:b w:val="0"/>
                <w:sz w:val="18"/>
                <w:szCs w:val="18"/>
                <w:lang w:eastAsia="ko-KR"/>
              </w:rPr>
            </w:pPr>
          </w:p>
        </w:tc>
        <w:tc>
          <w:tcPr>
            <w:tcW w:w="2358" w:type="dxa"/>
            <w:vAlign w:val="center"/>
          </w:tcPr>
          <w:p w14:paraId="05621C19" w14:textId="77777777" w:rsidR="00DF5DF0" w:rsidRDefault="00DF5DF0" w:rsidP="00DF5DF0">
            <w:pPr>
              <w:pStyle w:val="T2"/>
              <w:spacing w:after="0"/>
              <w:ind w:left="0" w:right="0"/>
              <w:jc w:val="left"/>
              <w:rPr>
                <w:b w:val="0"/>
                <w:sz w:val="18"/>
                <w:szCs w:val="18"/>
                <w:lang w:eastAsia="ko-KR"/>
              </w:rPr>
            </w:pPr>
          </w:p>
        </w:tc>
      </w:tr>
      <w:tr w:rsidR="00DA563E" w:rsidRPr="00183F4C" w14:paraId="4440DF38" w14:textId="77777777" w:rsidTr="00B034CE">
        <w:trPr>
          <w:trHeight w:val="359"/>
          <w:jc w:val="center"/>
        </w:trPr>
        <w:tc>
          <w:tcPr>
            <w:tcW w:w="1548" w:type="dxa"/>
            <w:vAlign w:val="center"/>
          </w:tcPr>
          <w:p w14:paraId="75FF57CD" w14:textId="7EBF6FE5" w:rsidR="00DA563E" w:rsidRDefault="00DA563E" w:rsidP="00DF5DF0">
            <w:pPr>
              <w:pStyle w:val="T2"/>
              <w:spacing w:after="0"/>
              <w:ind w:left="0" w:right="0"/>
              <w:jc w:val="left"/>
              <w:rPr>
                <w:b w:val="0"/>
                <w:sz w:val="18"/>
                <w:szCs w:val="18"/>
                <w:lang w:eastAsia="ko-KR"/>
              </w:rPr>
            </w:pPr>
          </w:p>
        </w:tc>
        <w:tc>
          <w:tcPr>
            <w:tcW w:w="1440" w:type="dxa"/>
            <w:vAlign w:val="center"/>
          </w:tcPr>
          <w:p w14:paraId="5FD84D61" w14:textId="55D24575" w:rsidR="00DA563E" w:rsidRDefault="00DA563E" w:rsidP="00DF5DF0">
            <w:pPr>
              <w:pStyle w:val="T2"/>
              <w:spacing w:after="0"/>
              <w:ind w:left="0" w:right="0"/>
              <w:jc w:val="left"/>
              <w:rPr>
                <w:b w:val="0"/>
                <w:sz w:val="18"/>
                <w:szCs w:val="18"/>
                <w:lang w:eastAsia="ko-KR"/>
              </w:rPr>
            </w:pPr>
          </w:p>
        </w:tc>
        <w:tc>
          <w:tcPr>
            <w:tcW w:w="2610" w:type="dxa"/>
            <w:vAlign w:val="center"/>
          </w:tcPr>
          <w:p w14:paraId="081D7076" w14:textId="77777777" w:rsidR="00DA563E" w:rsidRPr="003F0DA2" w:rsidRDefault="00DA563E" w:rsidP="00DF5DF0">
            <w:pPr>
              <w:pStyle w:val="T2"/>
              <w:spacing w:after="0"/>
              <w:ind w:left="0" w:right="0"/>
              <w:jc w:val="left"/>
              <w:rPr>
                <w:b w:val="0"/>
                <w:sz w:val="18"/>
                <w:szCs w:val="18"/>
                <w:lang w:eastAsia="ko-KR"/>
              </w:rPr>
            </w:pPr>
          </w:p>
        </w:tc>
        <w:tc>
          <w:tcPr>
            <w:tcW w:w="1620" w:type="dxa"/>
            <w:vAlign w:val="center"/>
          </w:tcPr>
          <w:p w14:paraId="6C7019C2" w14:textId="77777777" w:rsidR="00DA563E" w:rsidRPr="003F0DA2" w:rsidRDefault="00DA563E" w:rsidP="00DF5DF0">
            <w:pPr>
              <w:pStyle w:val="T2"/>
              <w:spacing w:after="0"/>
              <w:ind w:left="0" w:right="0"/>
              <w:jc w:val="left"/>
              <w:rPr>
                <w:b w:val="0"/>
                <w:sz w:val="18"/>
                <w:szCs w:val="18"/>
                <w:lang w:eastAsia="ko-KR"/>
              </w:rPr>
            </w:pPr>
          </w:p>
        </w:tc>
        <w:tc>
          <w:tcPr>
            <w:tcW w:w="2358" w:type="dxa"/>
            <w:vAlign w:val="center"/>
          </w:tcPr>
          <w:p w14:paraId="23991ED7" w14:textId="77777777" w:rsidR="00DA563E" w:rsidRDefault="00DA563E" w:rsidP="00DF5DF0">
            <w:pPr>
              <w:pStyle w:val="T2"/>
              <w:spacing w:after="0"/>
              <w:ind w:left="0" w:right="0"/>
              <w:jc w:val="left"/>
              <w:rPr>
                <w:b w:val="0"/>
                <w:sz w:val="18"/>
                <w:szCs w:val="18"/>
                <w:lang w:eastAsia="ko-KR"/>
              </w:rPr>
            </w:pPr>
          </w:p>
        </w:tc>
      </w:tr>
    </w:tbl>
    <w:p w14:paraId="7E52E084" w14:textId="7A8E9992" w:rsidR="005E768D" w:rsidRPr="004D2D75" w:rsidRDefault="00A909A2" w:rsidP="00865DAE">
      <w:pPr>
        <w:pStyle w:val="T1"/>
        <w:tabs>
          <w:tab w:val="center" w:pos="4680"/>
          <w:tab w:val="left" w:pos="5796"/>
        </w:tabs>
        <w:spacing w:after="120"/>
        <w:jc w:val="left"/>
        <w:rPr>
          <w:sz w:val="22"/>
        </w:rPr>
      </w:pPr>
      <w:r>
        <w:rPr>
          <w:noProof/>
          <w:lang w:eastAsia="ja-JP"/>
        </w:rPr>
        <mc:AlternateContent>
          <mc:Choice Requires="wps">
            <w:drawing>
              <wp:anchor distT="0" distB="0" distL="114300" distR="114300" simplePos="0" relativeHeight="251657728" behindDoc="0" locked="0" layoutInCell="0" allowOverlap="1" wp14:anchorId="24F01454" wp14:editId="3D010342">
                <wp:simplePos x="0" y="0"/>
                <wp:positionH relativeFrom="column">
                  <wp:posOffset>-63500</wp:posOffset>
                </wp:positionH>
                <wp:positionV relativeFrom="paragraph">
                  <wp:posOffset>200660</wp:posOffset>
                </wp:positionV>
                <wp:extent cx="5943600" cy="4635500"/>
                <wp:effectExtent l="0" t="0" r="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46355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F4819D2" w14:textId="77777777" w:rsidR="00A96B07" w:rsidRDefault="00A96B07">
                            <w:pPr>
                              <w:pStyle w:val="T1"/>
                              <w:spacing w:after="120"/>
                            </w:pPr>
                            <w:r>
                              <w:t>Abstract</w:t>
                            </w:r>
                          </w:p>
                          <w:p w14:paraId="7ED5FEF4" w14:textId="585A0748" w:rsidR="000C4073" w:rsidRDefault="00A96B07" w:rsidP="006A40FB">
                            <w:pPr>
                              <w:jc w:val="both"/>
                            </w:pPr>
                            <w:r>
                              <w:rPr>
                                <w:rFonts w:hint="eastAsia"/>
                                <w:lang w:eastAsia="ko-KR"/>
                              </w:rPr>
                              <w:t>This submission propos</w:t>
                            </w:r>
                            <w:r>
                              <w:rPr>
                                <w:lang w:eastAsia="ko-KR"/>
                              </w:rPr>
                              <w:t>es</w:t>
                            </w:r>
                            <w:r>
                              <w:rPr>
                                <w:rFonts w:hint="eastAsia"/>
                                <w:lang w:eastAsia="ko-KR"/>
                              </w:rPr>
                              <w:t xml:space="preserve"> </w:t>
                            </w:r>
                            <w:r>
                              <w:rPr>
                                <w:lang w:eastAsia="ko-KR"/>
                              </w:rPr>
                              <w:t>resolution</w:t>
                            </w:r>
                            <w:r>
                              <w:rPr>
                                <w:rFonts w:hint="eastAsia"/>
                                <w:lang w:eastAsia="ko-KR"/>
                              </w:rPr>
                              <w:t>s</w:t>
                            </w:r>
                            <w:r>
                              <w:rPr>
                                <w:lang w:eastAsia="ko-KR"/>
                              </w:rPr>
                              <w:t xml:space="preserve"> for </w:t>
                            </w:r>
                            <w:r w:rsidR="006C49C7">
                              <w:rPr>
                                <w:lang w:eastAsia="ko-KR"/>
                              </w:rPr>
                              <w:t>the following CIDs:</w:t>
                            </w:r>
                          </w:p>
                          <w:p w14:paraId="50BA37DC" w14:textId="18FA72EB" w:rsidR="00CD36AC" w:rsidRDefault="00CD36AC" w:rsidP="006A40FB">
                            <w:pPr>
                              <w:jc w:val="both"/>
                            </w:pPr>
                          </w:p>
                          <w:p w14:paraId="2ACF5600" w14:textId="719C7684" w:rsidR="000959BD" w:rsidRDefault="009F254D" w:rsidP="006A40FB">
                            <w:pPr>
                              <w:jc w:val="both"/>
                            </w:pPr>
                            <w:r>
                              <w:t>6630</w:t>
                            </w:r>
                          </w:p>
                          <w:p w14:paraId="0313A68B" w14:textId="23E8D753" w:rsidR="000959BD" w:rsidRDefault="000959BD" w:rsidP="006A40FB">
                            <w:pPr>
                              <w:jc w:val="both"/>
                            </w:pPr>
                          </w:p>
                          <w:p w14:paraId="369940CE" w14:textId="073A65B1" w:rsidR="000959BD" w:rsidRDefault="000959BD" w:rsidP="006A40FB">
                            <w:pPr>
                              <w:jc w:val="both"/>
                            </w:pPr>
                          </w:p>
                          <w:p w14:paraId="392105FC" w14:textId="77777777" w:rsidR="003C6265" w:rsidRDefault="003C6265" w:rsidP="006A40FB">
                            <w:pPr>
                              <w:jc w:val="both"/>
                            </w:pPr>
                          </w:p>
                          <w:p w14:paraId="49BEED2D" w14:textId="77777777" w:rsidR="00A96B07" w:rsidRDefault="00A96B07" w:rsidP="006A40FB">
                            <w:pPr>
                              <w:jc w:val="both"/>
                            </w:pPr>
                            <w:r>
                              <w:t>Revisions:</w:t>
                            </w:r>
                          </w:p>
                          <w:p w14:paraId="3C9DB35C" w14:textId="77777777" w:rsidR="00A96B07" w:rsidRDefault="00A96B07" w:rsidP="006A40FB">
                            <w:pPr>
                              <w:jc w:val="both"/>
                            </w:pPr>
                          </w:p>
                          <w:p w14:paraId="08F6AC5D" w14:textId="069420D8" w:rsidR="00A96B07" w:rsidRDefault="00A96B07" w:rsidP="00131357">
                            <w:pPr>
                              <w:pStyle w:val="ListParagraph"/>
                              <w:numPr>
                                <w:ilvl w:val="0"/>
                                <w:numId w:val="1"/>
                              </w:numPr>
                              <w:ind w:leftChars="0"/>
                              <w:jc w:val="both"/>
                            </w:pPr>
                            <w:r>
                              <w:t>Rev 0: Initial version of the document.</w:t>
                            </w:r>
                          </w:p>
                          <w:p w14:paraId="7BBCBE3B" w14:textId="22D1DA86" w:rsidR="0017177B" w:rsidRDefault="0017177B" w:rsidP="00131357">
                            <w:pPr>
                              <w:pStyle w:val="ListParagraph"/>
                              <w:numPr>
                                <w:ilvl w:val="0"/>
                                <w:numId w:val="1"/>
                              </w:numPr>
                              <w:ind w:leftChars="0"/>
                              <w:jc w:val="both"/>
                            </w:pPr>
                            <w:r>
                              <w:t>Rev 1: Revision based on comments received offline</w:t>
                            </w:r>
                          </w:p>
                          <w:p w14:paraId="57543283" w14:textId="01EF3D22" w:rsidR="00A96B07" w:rsidRDefault="00A96B07" w:rsidP="00D51A75">
                            <w:pPr>
                              <w:pStyle w:val="ListParagraph"/>
                              <w:ind w:leftChars="0" w:left="720"/>
                              <w:jc w:val="both"/>
                            </w:pPr>
                          </w:p>
                          <w:p w14:paraId="321BF2F3" w14:textId="7544323C" w:rsidR="00A96B07" w:rsidRDefault="00A96B07" w:rsidP="00604E5C">
                            <w:pPr>
                              <w:pStyle w:val="ListParagraph"/>
                              <w:ind w:leftChars="0" w:left="720"/>
                              <w:jc w:val="both"/>
                            </w:pPr>
                          </w:p>
                          <w:p w14:paraId="7A3F1A63" w14:textId="77777777" w:rsidR="00A96B07" w:rsidRDefault="00A96B07" w:rsidP="00865DAE">
                            <w:pPr>
                              <w:pStyle w:val="ListParagraph"/>
                              <w:ind w:leftChars="0" w:left="720"/>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4F01454" id="_x0000_t202" coordsize="21600,21600" o:spt="202" path="m,l,21600r21600,l21600,xe">
                <v:stroke joinstyle="miter"/>
                <v:path gradientshapeok="t" o:connecttype="rect"/>
              </v:shapetype>
              <v:shape id="Text Box 2" o:spid="_x0000_s1026" type="#_x0000_t202" style="position:absolute;margin-left:-5pt;margin-top:15.8pt;width:468pt;height:36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" o:allowincell="f" stroked="f">
                <v:textbox>
                  <w:txbxContent>
                    <w:p w14:paraId="5F4819D2" w14:textId="77777777" w:rsidR="00A96B07" w:rsidRDefault="00A96B07">
                      <w:pPr>
                        <w:pStyle w:val="T1"/>
                        <w:spacing w:after="120"/>
                      </w:pPr>
                      <w:r>
                        <w:t>Abstract</w:t>
                      </w:r>
                    </w:p>
                    <w:p w14:paraId="7ED5FEF4" w14:textId="585A0748" w:rsidR="000C4073" w:rsidRDefault="00A96B07" w:rsidP="006A40FB">
                      <w:pPr>
                        <w:jc w:val="both"/>
                      </w:pPr>
                      <w:r>
                        <w:rPr>
                          <w:rFonts w:hint="eastAsia"/>
                          <w:lang w:eastAsia="ko-KR"/>
                        </w:rPr>
                        <w:t>This submission propos</w:t>
                      </w:r>
                      <w:r>
                        <w:rPr>
                          <w:lang w:eastAsia="ko-KR"/>
                        </w:rPr>
                        <w:t>es</w:t>
                      </w:r>
                      <w:r>
                        <w:rPr>
                          <w:rFonts w:hint="eastAsia"/>
                          <w:lang w:eastAsia="ko-KR"/>
                        </w:rPr>
                        <w:t xml:space="preserve"> </w:t>
                      </w:r>
                      <w:r>
                        <w:rPr>
                          <w:lang w:eastAsia="ko-KR"/>
                        </w:rPr>
                        <w:t>resolution</w:t>
                      </w:r>
                      <w:r>
                        <w:rPr>
                          <w:rFonts w:hint="eastAsia"/>
                          <w:lang w:eastAsia="ko-KR"/>
                        </w:rPr>
                        <w:t>s</w:t>
                      </w:r>
                      <w:r>
                        <w:rPr>
                          <w:lang w:eastAsia="ko-KR"/>
                        </w:rPr>
                        <w:t xml:space="preserve"> for </w:t>
                      </w:r>
                      <w:r w:rsidR="006C49C7">
                        <w:rPr>
                          <w:lang w:eastAsia="ko-KR"/>
                        </w:rPr>
                        <w:t>the following CIDs:</w:t>
                      </w:r>
                    </w:p>
                    <w:p w14:paraId="50BA37DC" w14:textId="18FA72EB" w:rsidR="00CD36AC" w:rsidRDefault="00CD36AC" w:rsidP="006A40FB">
                      <w:pPr>
                        <w:jc w:val="both"/>
                      </w:pPr>
                    </w:p>
                    <w:p w14:paraId="2ACF5600" w14:textId="719C7684" w:rsidR="000959BD" w:rsidRDefault="009F254D" w:rsidP="006A40FB">
                      <w:pPr>
                        <w:jc w:val="both"/>
                      </w:pPr>
                      <w:r>
                        <w:t>6630</w:t>
                      </w:r>
                    </w:p>
                    <w:p w14:paraId="0313A68B" w14:textId="23E8D753" w:rsidR="000959BD" w:rsidRDefault="000959BD" w:rsidP="006A40FB">
                      <w:pPr>
                        <w:jc w:val="both"/>
                      </w:pPr>
                    </w:p>
                    <w:p w14:paraId="369940CE" w14:textId="073A65B1" w:rsidR="000959BD" w:rsidRDefault="000959BD" w:rsidP="006A40FB">
                      <w:pPr>
                        <w:jc w:val="both"/>
                      </w:pPr>
                    </w:p>
                    <w:p w14:paraId="392105FC" w14:textId="77777777" w:rsidR="003C6265" w:rsidRDefault="003C6265" w:rsidP="006A40FB">
                      <w:pPr>
                        <w:jc w:val="both"/>
                      </w:pPr>
                    </w:p>
                    <w:p w14:paraId="49BEED2D" w14:textId="77777777" w:rsidR="00A96B07" w:rsidRDefault="00A96B07" w:rsidP="006A40FB">
                      <w:pPr>
                        <w:jc w:val="both"/>
                      </w:pPr>
                      <w:r>
                        <w:t>Revisions:</w:t>
                      </w:r>
                    </w:p>
                    <w:p w14:paraId="3C9DB35C" w14:textId="77777777" w:rsidR="00A96B07" w:rsidRDefault="00A96B07" w:rsidP="006A40FB">
                      <w:pPr>
                        <w:jc w:val="both"/>
                      </w:pPr>
                    </w:p>
                    <w:p w14:paraId="08F6AC5D" w14:textId="069420D8" w:rsidR="00A96B07" w:rsidRDefault="00A96B07" w:rsidP="00131357">
                      <w:pPr>
                        <w:pStyle w:val="ListParagraph"/>
                        <w:numPr>
                          <w:ilvl w:val="0"/>
                          <w:numId w:val="1"/>
                        </w:numPr>
                        <w:ind w:leftChars="0"/>
                        <w:jc w:val="both"/>
                      </w:pPr>
                      <w:r>
                        <w:t>Rev 0: Initial version of the document.</w:t>
                      </w:r>
                    </w:p>
                    <w:p w14:paraId="7BBCBE3B" w14:textId="22D1DA86" w:rsidR="0017177B" w:rsidRDefault="0017177B" w:rsidP="00131357">
                      <w:pPr>
                        <w:pStyle w:val="ListParagraph"/>
                        <w:numPr>
                          <w:ilvl w:val="0"/>
                          <w:numId w:val="1"/>
                        </w:numPr>
                        <w:ind w:leftChars="0"/>
                        <w:jc w:val="both"/>
                      </w:pPr>
                      <w:r>
                        <w:t>Rev 1: Revision based on comments received offline</w:t>
                      </w:r>
                    </w:p>
                    <w:p w14:paraId="57543283" w14:textId="01EF3D22" w:rsidR="00A96B07" w:rsidRDefault="00A96B07" w:rsidP="00D51A75">
                      <w:pPr>
                        <w:pStyle w:val="ListParagraph"/>
                        <w:ind w:leftChars="0" w:left="720"/>
                        <w:jc w:val="both"/>
                      </w:pPr>
                    </w:p>
                    <w:p w14:paraId="321BF2F3" w14:textId="7544323C" w:rsidR="00A96B07" w:rsidRDefault="00A96B07" w:rsidP="00604E5C">
                      <w:pPr>
                        <w:pStyle w:val="ListParagraph"/>
                        <w:ind w:leftChars="0" w:left="720"/>
                        <w:jc w:val="both"/>
                      </w:pPr>
                    </w:p>
                    <w:p w14:paraId="7A3F1A63" w14:textId="77777777" w:rsidR="00A96B07" w:rsidRDefault="00A96B07" w:rsidP="00865DAE">
                      <w:pPr>
                        <w:pStyle w:val="ListParagraph"/>
                        <w:ind w:leftChars="0" w:left="720"/>
                        <w:jc w:val="both"/>
                      </w:pPr>
                    </w:p>
                  </w:txbxContent>
                </v:textbox>
              </v:shape>
            </w:pict>
          </mc:Fallback>
        </mc:AlternateContent>
      </w:r>
      <w:r w:rsidR="00170E8C">
        <w:rPr>
          <w:sz w:val="22"/>
        </w:rPr>
        <w:tab/>
      </w:r>
      <w:r w:rsidR="00170E8C">
        <w:rPr>
          <w:sz w:val="22"/>
        </w:rPr>
        <w:tab/>
      </w:r>
    </w:p>
    <w:p w14:paraId="4C7C2981" w14:textId="77777777" w:rsidR="005E768D" w:rsidRPr="004D2D75" w:rsidRDefault="005E768D" w:rsidP="005E768D"/>
    <w:p w14:paraId="525115F3" w14:textId="77777777" w:rsidR="005E768D" w:rsidRPr="004D2D75" w:rsidRDefault="005E768D"/>
    <w:p w14:paraId="0BC3EE30" w14:textId="77777777" w:rsidR="00DC0CA2" w:rsidRDefault="005E768D" w:rsidP="00F2637D">
      <w:r w:rsidRPr="004D2D75">
        <w:br w:type="page"/>
      </w:r>
    </w:p>
    <w:p w14:paraId="769551EB" w14:textId="77777777" w:rsidR="00DC0CA2" w:rsidRDefault="00DC0CA2" w:rsidP="00F2637D"/>
    <w:p w14:paraId="5974A433" w14:textId="77777777" w:rsidR="00F2637D" w:rsidRPr="004F3AF6" w:rsidRDefault="00F2637D" w:rsidP="00F2637D">
      <w:r w:rsidRPr="004F3AF6">
        <w:t>Interpretation of a Motion to Adopt</w:t>
      </w:r>
    </w:p>
    <w:p w14:paraId="6ACC0DDE" w14:textId="77777777" w:rsidR="00F2637D" w:rsidRPr="004C0F0A" w:rsidRDefault="00F2637D" w:rsidP="00F2637D">
      <w:pPr>
        <w:rPr>
          <w:lang w:eastAsia="ko-KR"/>
        </w:rPr>
      </w:pPr>
    </w:p>
    <w:p w14:paraId="313CF995" w14:textId="5F37A4EF" w:rsidR="00F2637D" w:rsidRPr="004F3AF6" w:rsidRDefault="00F2637D" w:rsidP="00F2637D">
      <w:pPr>
        <w:rPr>
          <w:lang w:eastAsia="ko-KR"/>
        </w:rPr>
      </w:pPr>
      <w:r w:rsidRPr="004F3AF6">
        <w:rPr>
          <w:lang w:eastAsia="ko-KR"/>
        </w:rPr>
        <w:t>A motion to approve this submission means that the editing instructions and any cha</w:t>
      </w:r>
      <w:r>
        <w:rPr>
          <w:lang w:eastAsia="ko-KR"/>
        </w:rPr>
        <w:t>nged or added material are a</w:t>
      </w:r>
      <w:r w:rsidRPr="004F3AF6">
        <w:rPr>
          <w:lang w:eastAsia="ko-KR"/>
        </w:rPr>
        <w:t xml:space="preserve">ctioned in the </w:t>
      </w:r>
      <w:proofErr w:type="spellStart"/>
      <w:r w:rsidRPr="004F3AF6">
        <w:rPr>
          <w:lang w:eastAsia="ko-KR"/>
        </w:rPr>
        <w:t>TG</w:t>
      </w:r>
      <w:r w:rsidR="00CA4BBD">
        <w:rPr>
          <w:lang w:eastAsia="ko-KR"/>
        </w:rPr>
        <w:t>be</w:t>
      </w:r>
      <w:proofErr w:type="spellEnd"/>
      <w:r w:rsidR="005C7311">
        <w:rPr>
          <w:lang w:eastAsia="ko-KR"/>
        </w:rPr>
        <w:t xml:space="preserve"> D</w:t>
      </w:r>
      <w:r w:rsidR="00253FC5">
        <w:rPr>
          <w:lang w:eastAsia="ko-KR"/>
        </w:rPr>
        <w:t>1.0</w:t>
      </w:r>
      <w:r w:rsidRPr="004F3AF6">
        <w:rPr>
          <w:lang w:eastAsia="ko-KR"/>
        </w:rPr>
        <w:t xml:space="preserve"> Draft.  This introduction is not part of the adopted material.</w:t>
      </w:r>
    </w:p>
    <w:p w14:paraId="0B3F8D64" w14:textId="77777777" w:rsidR="00F2637D" w:rsidRPr="004F3AF6" w:rsidRDefault="00F2637D" w:rsidP="00F2637D">
      <w:pPr>
        <w:rPr>
          <w:lang w:eastAsia="ko-KR"/>
        </w:rPr>
      </w:pPr>
    </w:p>
    <w:p w14:paraId="201FFB04" w14:textId="55DBBC10" w:rsidR="00F2637D" w:rsidRPr="004F3AF6" w:rsidRDefault="00F2637D" w:rsidP="00F2637D">
      <w:pPr>
        <w:rPr>
          <w:b/>
          <w:bCs/>
          <w:i/>
          <w:iCs/>
          <w:lang w:eastAsia="ko-KR"/>
        </w:rPr>
      </w:pPr>
      <w:r w:rsidRPr="004F3AF6">
        <w:rPr>
          <w:b/>
          <w:bCs/>
          <w:i/>
          <w:iCs/>
          <w:lang w:eastAsia="ko-KR"/>
        </w:rPr>
        <w:t xml:space="preserve">Editing instructions formatted like this are intended to be copied into the </w:t>
      </w:r>
      <w:proofErr w:type="spellStart"/>
      <w:r w:rsidRPr="004F3AF6">
        <w:rPr>
          <w:b/>
          <w:bCs/>
          <w:i/>
          <w:iCs/>
          <w:lang w:eastAsia="ko-KR"/>
        </w:rPr>
        <w:t>TG</w:t>
      </w:r>
      <w:r w:rsidR="00CA4BBD">
        <w:rPr>
          <w:b/>
          <w:bCs/>
          <w:i/>
          <w:iCs/>
          <w:lang w:eastAsia="ko-KR"/>
        </w:rPr>
        <w:t>be</w:t>
      </w:r>
      <w:proofErr w:type="spellEnd"/>
      <w:r w:rsidR="00FE54BD">
        <w:rPr>
          <w:rFonts w:hint="eastAsia"/>
          <w:b/>
          <w:bCs/>
          <w:i/>
          <w:iCs/>
          <w:lang w:eastAsia="ko-KR"/>
        </w:rPr>
        <w:t xml:space="preserve"> </w:t>
      </w:r>
      <w:r w:rsidR="00473F40">
        <w:rPr>
          <w:b/>
          <w:bCs/>
          <w:i/>
          <w:iCs/>
          <w:lang w:eastAsia="ko-KR"/>
        </w:rPr>
        <w:t>D</w:t>
      </w:r>
      <w:r w:rsidR="00253FC5">
        <w:rPr>
          <w:b/>
          <w:bCs/>
          <w:i/>
          <w:iCs/>
          <w:lang w:eastAsia="ko-KR"/>
        </w:rPr>
        <w:t>1.0</w:t>
      </w:r>
      <w:r w:rsidRPr="004F3AF6">
        <w:rPr>
          <w:b/>
          <w:bCs/>
          <w:i/>
          <w:iCs/>
          <w:lang w:eastAsia="ko-KR"/>
        </w:rPr>
        <w:t xml:space="preserve"> Draft (</w:t>
      </w:r>
      <w:proofErr w:type="gramStart"/>
      <w:r w:rsidRPr="004F3AF6">
        <w:rPr>
          <w:b/>
          <w:bCs/>
          <w:i/>
          <w:iCs/>
          <w:lang w:eastAsia="ko-KR"/>
        </w:rPr>
        <w:t>i.e.</w:t>
      </w:r>
      <w:proofErr w:type="gramEnd"/>
      <w:r w:rsidRPr="004F3AF6">
        <w:rPr>
          <w:b/>
          <w:bCs/>
          <w:i/>
          <w:iCs/>
          <w:lang w:eastAsia="ko-KR"/>
        </w:rPr>
        <w:t xml:space="preserve"> they are instructions to the 802.11 editor on how to merge the text with the baseline documents).</w:t>
      </w:r>
    </w:p>
    <w:p w14:paraId="05ED7916" w14:textId="77777777" w:rsidR="00F2637D" w:rsidRPr="004F3AF6" w:rsidRDefault="00F2637D" w:rsidP="00F2637D">
      <w:pPr>
        <w:rPr>
          <w:lang w:eastAsia="ko-KR"/>
        </w:rPr>
      </w:pPr>
    </w:p>
    <w:p w14:paraId="024AF00D" w14:textId="526F1DB2" w:rsidR="00F2637D" w:rsidRDefault="00F2637D" w:rsidP="00F2637D">
      <w:pPr>
        <w:rPr>
          <w:b/>
          <w:bCs/>
          <w:i/>
          <w:iCs/>
          <w:lang w:eastAsia="ko-KR"/>
        </w:rPr>
      </w:pPr>
      <w:proofErr w:type="spellStart"/>
      <w:r w:rsidRPr="004F3AF6">
        <w:rPr>
          <w:b/>
          <w:bCs/>
          <w:i/>
          <w:iCs/>
          <w:lang w:eastAsia="ko-KR"/>
        </w:rPr>
        <w:t>TG</w:t>
      </w:r>
      <w:r w:rsidR="00B72512">
        <w:rPr>
          <w:b/>
          <w:bCs/>
          <w:i/>
          <w:iCs/>
          <w:lang w:eastAsia="ko-KR"/>
        </w:rPr>
        <w:t>be</w:t>
      </w:r>
      <w:proofErr w:type="spellEnd"/>
      <w:r w:rsidRPr="004F3AF6">
        <w:rPr>
          <w:b/>
          <w:bCs/>
          <w:i/>
          <w:iCs/>
          <w:lang w:eastAsia="ko-KR"/>
        </w:rPr>
        <w:t xml:space="preserve"> Editor: Editing instructions preceded by “</w:t>
      </w:r>
      <w:proofErr w:type="spellStart"/>
      <w:r w:rsidRPr="004F3AF6">
        <w:rPr>
          <w:b/>
          <w:bCs/>
          <w:i/>
          <w:iCs/>
          <w:lang w:eastAsia="ko-KR"/>
        </w:rPr>
        <w:t>TG</w:t>
      </w:r>
      <w:r w:rsidR="00B72512">
        <w:rPr>
          <w:b/>
          <w:bCs/>
          <w:i/>
          <w:iCs/>
          <w:lang w:eastAsia="ko-KR"/>
        </w:rPr>
        <w:t>be</w:t>
      </w:r>
      <w:proofErr w:type="spellEnd"/>
      <w:r w:rsidRPr="004F3AF6">
        <w:rPr>
          <w:b/>
          <w:bCs/>
          <w:i/>
          <w:iCs/>
          <w:lang w:eastAsia="ko-KR"/>
        </w:rPr>
        <w:t xml:space="preserve"> Editor” are instructions to the </w:t>
      </w:r>
      <w:proofErr w:type="spellStart"/>
      <w:r w:rsidRPr="004F3AF6">
        <w:rPr>
          <w:b/>
          <w:bCs/>
          <w:i/>
          <w:iCs/>
          <w:lang w:eastAsia="ko-KR"/>
        </w:rPr>
        <w:t>TG</w:t>
      </w:r>
      <w:r w:rsidR="00B72512">
        <w:rPr>
          <w:b/>
          <w:bCs/>
          <w:i/>
          <w:iCs/>
          <w:lang w:eastAsia="ko-KR"/>
        </w:rPr>
        <w:t>be</w:t>
      </w:r>
      <w:proofErr w:type="spellEnd"/>
      <w:r w:rsidRPr="004F3AF6">
        <w:rPr>
          <w:b/>
          <w:bCs/>
          <w:i/>
          <w:iCs/>
          <w:lang w:eastAsia="ko-KR"/>
        </w:rPr>
        <w:t xml:space="preserve"> editor to modify existing material in the </w:t>
      </w:r>
      <w:proofErr w:type="spellStart"/>
      <w:r w:rsidRPr="004F3AF6">
        <w:rPr>
          <w:b/>
          <w:bCs/>
          <w:i/>
          <w:iCs/>
          <w:lang w:eastAsia="ko-KR"/>
        </w:rPr>
        <w:t>TG</w:t>
      </w:r>
      <w:r w:rsidR="00B72512">
        <w:rPr>
          <w:b/>
          <w:bCs/>
          <w:i/>
          <w:iCs/>
          <w:lang w:eastAsia="ko-KR"/>
        </w:rPr>
        <w:t>be</w:t>
      </w:r>
      <w:proofErr w:type="spellEnd"/>
      <w:r w:rsidRPr="004F3AF6">
        <w:rPr>
          <w:b/>
          <w:bCs/>
          <w:i/>
          <w:iCs/>
          <w:lang w:eastAsia="ko-KR"/>
        </w:rPr>
        <w:t xml:space="preserve"> draft.  As a result of adopting the changes, the </w:t>
      </w:r>
      <w:proofErr w:type="spellStart"/>
      <w:r w:rsidRPr="004F3AF6">
        <w:rPr>
          <w:b/>
          <w:bCs/>
          <w:i/>
          <w:iCs/>
          <w:lang w:eastAsia="ko-KR"/>
        </w:rPr>
        <w:t>TG</w:t>
      </w:r>
      <w:r w:rsidR="00B72512">
        <w:rPr>
          <w:b/>
          <w:bCs/>
          <w:i/>
          <w:iCs/>
          <w:lang w:eastAsia="ko-KR"/>
        </w:rPr>
        <w:t>be</w:t>
      </w:r>
      <w:proofErr w:type="spellEnd"/>
      <w:r w:rsidRPr="004F3AF6">
        <w:rPr>
          <w:b/>
          <w:bCs/>
          <w:i/>
          <w:iCs/>
          <w:lang w:eastAsia="ko-KR"/>
        </w:rPr>
        <w:t xml:space="preserve"> editor will execute the instructions rather than copy them to the </w:t>
      </w:r>
      <w:proofErr w:type="spellStart"/>
      <w:r w:rsidRPr="004F3AF6">
        <w:rPr>
          <w:b/>
          <w:bCs/>
          <w:i/>
          <w:iCs/>
          <w:lang w:eastAsia="ko-KR"/>
        </w:rPr>
        <w:t>TG</w:t>
      </w:r>
      <w:r w:rsidR="00B72512">
        <w:rPr>
          <w:b/>
          <w:bCs/>
          <w:i/>
          <w:iCs/>
          <w:lang w:eastAsia="ko-KR"/>
        </w:rPr>
        <w:t>be</w:t>
      </w:r>
      <w:proofErr w:type="spellEnd"/>
      <w:r w:rsidRPr="004F3AF6">
        <w:rPr>
          <w:b/>
          <w:bCs/>
          <w:i/>
          <w:iCs/>
          <w:lang w:eastAsia="ko-KR"/>
        </w:rPr>
        <w:t xml:space="preserve"> Draft.</w:t>
      </w:r>
    </w:p>
    <w:p w14:paraId="0FE7D8E6" w14:textId="77777777" w:rsidR="00FA5D88" w:rsidRDefault="00FA5D88" w:rsidP="00F2637D">
      <w:pPr>
        <w:rPr>
          <w:b/>
          <w:bCs/>
          <w:i/>
          <w:iCs/>
          <w:lang w:eastAsia="ko-KR"/>
        </w:rPr>
      </w:pPr>
    </w:p>
    <w:p w14:paraId="4C78AF8C" w14:textId="77777777" w:rsidR="005A2989" w:rsidRDefault="005A2989" w:rsidP="00F2637D">
      <w:pPr>
        <w:rPr>
          <w:b/>
          <w:bCs/>
          <w:i/>
          <w:iCs/>
          <w:lang w:eastAsia="ko-KR"/>
        </w:rPr>
      </w:pPr>
    </w:p>
    <w:tbl>
      <w:tblPr>
        <w:tblStyle w:val="TableGrid"/>
        <w:tblW w:w="10948" w:type="dxa"/>
        <w:tblInd w:w="-456" w:type="dxa"/>
        <w:tblLayout w:type="fixed"/>
        <w:tblLook w:val="04A0" w:firstRow="1" w:lastRow="0" w:firstColumn="1" w:lastColumn="0" w:noHBand="0" w:noVBand="1"/>
      </w:tblPr>
      <w:tblGrid>
        <w:gridCol w:w="721"/>
        <w:gridCol w:w="900"/>
        <w:gridCol w:w="720"/>
        <w:gridCol w:w="900"/>
        <w:gridCol w:w="2875"/>
        <w:gridCol w:w="1625"/>
        <w:gridCol w:w="3207"/>
      </w:tblGrid>
      <w:tr w:rsidR="00D30F95" w:rsidRPr="0043413E" w14:paraId="5DA65416" w14:textId="77777777" w:rsidTr="00956C8B">
        <w:trPr>
          <w:trHeight w:val="373"/>
        </w:trPr>
        <w:tc>
          <w:tcPr>
            <w:tcW w:w="721" w:type="dxa"/>
          </w:tcPr>
          <w:p w14:paraId="4CF35CFC" w14:textId="3C6F89DA" w:rsidR="00D30F95" w:rsidRPr="00677427" w:rsidRDefault="00D30F95" w:rsidP="00D30F95">
            <w:pPr>
              <w:autoSpaceDE w:val="0"/>
              <w:autoSpaceDN w:val="0"/>
              <w:adjustRightInd w:val="0"/>
              <w:jc w:val="center"/>
              <w:rPr>
                <w:b/>
                <w:bCs/>
                <w:sz w:val="16"/>
                <w:szCs w:val="16"/>
                <w:lang w:eastAsia="ko-KR"/>
              </w:rPr>
            </w:pPr>
            <w:r w:rsidRPr="00677427">
              <w:rPr>
                <w:b/>
                <w:bCs/>
                <w:sz w:val="16"/>
                <w:szCs w:val="16"/>
                <w:lang w:eastAsia="ko-KR"/>
              </w:rPr>
              <w:t>CID</w:t>
            </w:r>
          </w:p>
        </w:tc>
        <w:tc>
          <w:tcPr>
            <w:tcW w:w="900" w:type="dxa"/>
          </w:tcPr>
          <w:p w14:paraId="2F430232" w14:textId="1E084CE2" w:rsidR="00D30F95" w:rsidRPr="00677427" w:rsidRDefault="00D30F95" w:rsidP="00D30F95">
            <w:pPr>
              <w:autoSpaceDE w:val="0"/>
              <w:autoSpaceDN w:val="0"/>
              <w:adjustRightInd w:val="0"/>
              <w:jc w:val="center"/>
              <w:rPr>
                <w:b/>
                <w:bCs/>
                <w:sz w:val="16"/>
                <w:szCs w:val="16"/>
                <w:lang w:eastAsia="ko-KR"/>
              </w:rPr>
            </w:pPr>
            <w:r w:rsidRPr="00677427">
              <w:rPr>
                <w:b/>
                <w:bCs/>
                <w:sz w:val="16"/>
                <w:szCs w:val="16"/>
                <w:lang w:eastAsia="ko-KR"/>
              </w:rPr>
              <w:t>Commenter</w:t>
            </w:r>
          </w:p>
        </w:tc>
        <w:tc>
          <w:tcPr>
            <w:tcW w:w="720" w:type="dxa"/>
          </w:tcPr>
          <w:p w14:paraId="38B7F90E" w14:textId="6E1F6DC0" w:rsidR="00D30F95" w:rsidRPr="00677427" w:rsidRDefault="00D30F95" w:rsidP="00D30F95">
            <w:pPr>
              <w:autoSpaceDE w:val="0"/>
              <w:autoSpaceDN w:val="0"/>
              <w:adjustRightInd w:val="0"/>
              <w:jc w:val="center"/>
              <w:rPr>
                <w:b/>
                <w:bCs/>
                <w:sz w:val="16"/>
                <w:szCs w:val="16"/>
                <w:lang w:eastAsia="ko-KR"/>
              </w:rPr>
            </w:pPr>
            <w:r w:rsidRPr="00677427">
              <w:rPr>
                <w:b/>
                <w:bCs/>
                <w:sz w:val="16"/>
                <w:szCs w:val="16"/>
                <w:lang w:eastAsia="ko-KR"/>
              </w:rPr>
              <w:t>Clause</w:t>
            </w:r>
          </w:p>
        </w:tc>
        <w:tc>
          <w:tcPr>
            <w:tcW w:w="900" w:type="dxa"/>
          </w:tcPr>
          <w:p w14:paraId="04DA4D1B" w14:textId="31A41BBE" w:rsidR="00D30F95" w:rsidRPr="00677427" w:rsidRDefault="00D30F95" w:rsidP="00D30F95">
            <w:pPr>
              <w:autoSpaceDE w:val="0"/>
              <w:autoSpaceDN w:val="0"/>
              <w:adjustRightInd w:val="0"/>
              <w:jc w:val="center"/>
              <w:rPr>
                <w:b/>
                <w:bCs/>
                <w:sz w:val="16"/>
                <w:szCs w:val="16"/>
                <w:lang w:eastAsia="ko-KR"/>
              </w:rPr>
            </w:pPr>
            <w:proofErr w:type="gramStart"/>
            <w:r>
              <w:rPr>
                <w:b/>
                <w:bCs/>
                <w:sz w:val="16"/>
                <w:szCs w:val="16"/>
                <w:lang w:eastAsia="ko-KR"/>
              </w:rPr>
              <w:t>P.L</w:t>
            </w:r>
            <w:proofErr w:type="gramEnd"/>
          </w:p>
        </w:tc>
        <w:tc>
          <w:tcPr>
            <w:tcW w:w="2875" w:type="dxa"/>
          </w:tcPr>
          <w:p w14:paraId="45CCAF11" w14:textId="54EC9D7B" w:rsidR="00D30F95" w:rsidRPr="00677427" w:rsidRDefault="00D30F95" w:rsidP="00D30F95">
            <w:pPr>
              <w:autoSpaceDE w:val="0"/>
              <w:autoSpaceDN w:val="0"/>
              <w:adjustRightInd w:val="0"/>
              <w:jc w:val="center"/>
              <w:rPr>
                <w:b/>
                <w:bCs/>
                <w:sz w:val="16"/>
                <w:szCs w:val="16"/>
                <w:lang w:eastAsia="ko-KR"/>
              </w:rPr>
            </w:pPr>
            <w:r w:rsidRPr="00677427">
              <w:rPr>
                <w:b/>
                <w:bCs/>
                <w:sz w:val="16"/>
                <w:szCs w:val="16"/>
                <w:lang w:eastAsia="ko-KR"/>
              </w:rPr>
              <w:t>Comment</w:t>
            </w:r>
          </w:p>
        </w:tc>
        <w:tc>
          <w:tcPr>
            <w:tcW w:w="1625" w:type="dxa"/>
          </w:tcPr>
          <w:p w14:paraId="58650A19" w14:textId="14625712" w:rsidR="00D30F95" w:rsidRPr="00677427" w:rsidRDefault="00D30F95" w:rsidP="00D30F95">
            <w:pPr>
              <w:autoSpaceDE w:val="0"/>
              <w:autoSpaceDN w:val="0"/>
              <w:adjustRightInd w:val="0"/>
              <w:jc w:val="center"/>
              <w:rPr>
                <w:b/>
                <w:bCs/>
                <w:sz w:val="16"/>
                <w:szCs w:val="16"/>
                <w:lang w:eastAsia="ko-KR"/>
              </w:rPr>
            </w:pPr>
            <w:r w:rsidRPr="00677427">
              <w:rPr>
                <w:b/>
                <w:bCs/>
                <w:sz w:val="16"/>
                <w:szCs w:val="16"/>
                <w:lang w:eastAsia="ko-KR"/>
              </w:rPr>
              <w:t>Proposed Change</w:t>
            </w:r>
          </w:p>
        </w:tc>
        <w:tc>
          <w:tcPr>
            <w:tcW w:w="3207" w:type="dxa"/>
          </w:tcPr>
          <w:p w14:paraId="374142A4" w14:textId="1BB309C9" w:rsidR="00D30F95" w:rsidRPr="00677427" w:rsidRDefault="00D30F95" w:rsidP="00D30F95">
            <w:pPr>
              <w:autoSpaceDE w:val="0"/>
              <w:autoSpaceDN w:val="0"/>
              <w:adjustRightInd w:val="0"/>
              <w:jc w:val="center"/>
              <w:rPr>
                <w:b/>
                <w:bCs/>
                <w:sz w:val="16"/>
                <w:szCs w:val="16"/>
                <w:lang w:eastAsia="ko-KR"/>
              </w:rPr>
            </w:pPr>
            <w:r w:rsidRPr="00677427">
              <w:rPr>
                <w:rFonts w:hint="eastAsia"/>
                <w:b/>
                <w:bCs/>
                <w:sz w:val="16"/>
                <w:szCs w:val="16"/>
                <w:lang w:eastAsia="ko-KR"/>
              </w:rPr>
              <w:t>Resolution</w:t>
            </w:r>
          </w:p>
        </w:tc>
      </w:tr>
      <w:tr w:rsidR="00B769B3" w:rsidRPr="00DF4A52" w14:paraId="542A44EF" w14:textId="77777777" w:rsidTr="00956C8B">
        <w:trPr>
          <w:trHeight w:val="980"/>
        </w:trPr>
        <w:tc>
          <w:tcPr>
            <w:tcW w:w="721" w:type="dxa"/>
          </w:tcPr>
          <w:p w14:paraId="4B9CF8C3" w14:textId="100F5F09" w:rsidR="00B769B3" w:rsidRPr="000576A1" w:rsidRDefault="00B769B3" w:rsidP="00B769B3">
            <w:pPr>
              <w:autoSpaceDE w:val="0"/>
              <w:autoSpaceDN w:val="0"/>
              <w:adjustRightInd w:val="0"/>
              <w:rPr>
                <w:rFonts w:ascii="Calibri" w:hAnsi="Calibri" w:cs="Calibri"/>
                <w:sz w:val="18"/>
                <w:szCs w:val="18"/>
              </w:rPr>
            </w:pPr>
            <w:r w:rsidRPr="00B769B3">
              <w:rPr>
                <w:rFonts w:ascii="Calibri" w:hAnsi="Calibri" w:cs="Calibri"/>
                <w:sz w:val="18"/>
                <w:szCs w:val="18"/>
              </w:rPr>
              <w:t>6630</w:t>
            </w:r>
          </w:p>
        </w:tc>
        <w:tc>
          <w:tcPr>
            <w:tcW w:w="900" w:type="dxa"/>
          </w:tcPr>
          <w:p w14:paraId="60001BD7" w14:textId="5DCA06D4" w:rsidR="00B769B3" w:rsidRPr="000576A1" w:rsidRDefault="00B769B3" w:rsidP="00B769B3">
            <w:pPr>
              <w:autoSpaceDE w:val="0"/>
              <w:autoSpaceDN w:val="0"/>
              <w:adjustRightInd w:val="0"/>
              <w:rPr>
                <w:rFonts w:ascii="Calibri" w:hAnsi="Calibri" w:cs="Calibri"/>
                <w:sz w:val="18"/>
                <w:szCs w:val="18"/>
              </w:rPr>
            </w:pPr>
            <w:r w:rsidRPr="00B769B3">
              <w:rPr>
                <w:rFonts w:ascii="Calibri" w:hAnsi="Calibri" w:cs="Calibri"/>
                <w:sz w:val="18"/>
                <w:szCs w:val="18"/>
              </w:rPr>
              <w:t>Po-Kai Huang</w:t>
            </w:r>
          </w:p>
        </w:tc>
        <w:tc>
          <w:tcPr>
            <w:tcW w:w="720" w:type="dxa"/>
          </w:tcPr>
          <w:p w14:paraId="7F39007C" w14:textId="61FA1027" w:rsidR="00B769B3" w:rsidRPr="000576A1" w:rsidRDefault="00B769B3" w:rsidP="00B769B3">
            <w:pPr>
              <w:autoSpaceDE w:val="0"/>
              <w:autoSpaceDN w:val="0"/>
              <w:adjustRightInd w:val="0"/>
              <w:rPr>
                <w:rFonts w:ascii="Calibri" w:hAnsi="Calibri" w:cs="Calibri"/>
                <w:sz w:val="18"/>
                <w:szCs w:val="18"/>
              </w:rPr>
            </w:pPr>
            <w:r w:rsidRPr="00B769B3">
              <w:rPr>
                <w:rFonts w:ascii="Calibri" w:hAnsi="Calibri" w:cs="Calibri"/>
                <w:sz w:val="18"/>
                <w:szCs w:val="18"/>
              </w:rPr>
              <w:t>35.3.14.8</w:t>
            </w:r>
          </w:p>
        </w:tc>
        <w:tc>
          <w:tcPr>
            <w:tcW w:w="900" w:type="dxa"/>
          </w:tcPr>
          <w:p w14:paraId="48D49F24" w14:textId="70A3E637" w:rsidR="00B769B3" w:rsidRPr="000576A1" w:rsidRDefault="00B769B3" w:rsidP="00B769B3">
            <w:pPr>
              <w:autoSpaceDE w:val="0"/>
              <w:autoSpaceDN w:val="0"/>
              <w:adjustRightInd w:val="0"/>
              <w:rPr>
                <w:rFonts w:ascii="Calibri" w:hAnsi="Calibri" w:cs="Calibri"/>
                <w:sz w:val="18"/>
                <w:szCs w:val="18"/>
              </w:rPr>
            </w:pPr>
            <w:r w:rsidRPr="00B769B3">
              <w:rPr>
                <w:rFonts w:ascii="Calibri" w:hAnsi="Calibri" w:cs="Calibri"/>
                <w:sz w:val="18"/>
                <w:szCs w:val="18"/>
              </w:rPr>
              <w:t>281</w:t>
            </w:r>
            <w:r>
              <w:rPr>
                <w:rFonts w:ascii="Calibri" w:hAnsi="Calibri" w:cs="Calibri"/>
                <w:sz w:val="18"/>
                <w:szCs w:val="18"/>
              </w:rPr>
              <w:t>.3</w:t>
            </w:r>
          </w:p>
        </w:tc>
        <w:tc>
          <w:tcPr>
            <w:tcW w:w="2875" w:type="dxa"/>
          </w:tcPr>
          <w:p w14:paraId="1FE9F8EE" w14:textId="4ABFC44A" w:rsidR="00B769B3" w:rsidRPr="000576A1" w:rsidRDefault="00B769B3" w:rsidP="00B769B3">
            <w:pPr>
              <w:autoSpaceDE w:val="0"/>
              <w:autoSpaceDN w:val="0"/>
              <w:adjustRightInd w:val="0"/>
              <w:rPr>
                <w:rFonts w:ascii="Calibri" w:hAnsi="Calibri" w:cs="Calibri"/>
                <w:sz w:val="18"/>
                <w:szCs w:val="18"/>
              </w:rPr>
            </w:pPr>
            <w:r w:rsidRPr="00B769B3">
              <w:rPr>
                <w:rFonts w:ascii="Calibri" w:hAnsi="Calibri" w:cs="Calibri"/>
                <w:sz w:val="18"/>
                <w:szCs w:val="18"/>
              </w:rPr>
              <w:t xml:space="preserve">Retransmission in other links should be a desirable </w:t>
            </w:r>
            <w:proofErr w:type="spellStart"/>
            <w:r w:rsidRPr="00B769B3">
              <w:rPr>
                <w:rFonts w:ascii="Calibri" w:hAnsi="Calibri" w:cs="Calibri"/>
                <w:sz w:val="18"/>
                <w:szCs w:val="18"/>
              </w:rPr>
              <w:t>behavior</w:t>
            </w:r>
            <w:proofErr w:type="spellEnd"/>
            <w:r w:rsidRPr="00B769B3">
              <w:rPr>
                <w:rFonts w:ascii="Calibri" w:hAnsi="Calibri" w:cs="Calibri"/>
                <w:sz w:val="18"/>
                <w:szCs w:val="18"/>
              </w:rPr>
              <w:t xml:space="preserve"> but there </w:t>
            </w:r>
            <w:proofErr w:type="gramStart"/>
            <w:r w:rsidRPr="00B769B3">
              <w:rPr>
                <w:rFonts w:ascii="Calibri" w:hAnsi="Calibri" w:cs="Calibri"/>
                <w:sz w:val="18"/>
                <w:szCs w:val="18"/>
              </w:rPr>
              <w:t>are</w:t>
            </w:r>
            <w:proofErr w:type="gramEnd"/>
            <w:r w:rsidRPr="00B769B3">
              <w:rPr>
                <w:rFonts w:ascii="Calibri" w:hAnsi="Calibri" w:cs="Calibri"/>
                <w:sz w:val="18"/>
                <w:szCs w:val="18"/>
              </w:rPr>
              <w:t xml:space="preserve"> limitation like different maximum MPDU length in different link that may prevent this </w:t>
            </w:r>
            <w:proofErr w:type="spellStart"/>
            <w:r w:rsidRPr="00B769B3">
              <w:rPr>
                <w:rFonts w:ascii="Calibri" w:hAnsi="Calibri" w:cs="Calibri"/>
                <w:sz w:val="18"/>
                <w:szCs w:val="18"/>
              </w:rPr>
              <w:t>behavior</w:t>
            </w:r>
            <w:proofErr w:type="spellEnd"/>
            <w:r w:rsidRPr="00B769B3">
              <w:rPr>
                <w:rFonts w:ascii="Calibri" w:hAnsi="Calibri" w:cs="Calibri"/>
                <w:sz w:val="18"/>
                <w:szCs w:val="18"/>
              </w:rPr>
              <w:t xml:space="preserve"> and limit the MLD benefits. We should have STAs of an MLD to have common maximum MPDU length in different link.</w:t>
            </w:r>
          </w:p>
        </w:tc>
        <w:tc>
          <w:tcPr>
            <w:tcW w:w="1625" w:type="dxa"/>
          </w:tcPr>
          <w:p w14:paraId="6DFF758F" w14:textId="39DA2A1E" w:rsidR="00B769B3" w:rsidRPr="000576A1" w:rsidRDefault="00B769B3" w:rsidP="00B769B3">
            <w:pPr>
              <w:autoSpaceDE w:val="0"/>
              <w:autoSpaceDN w:val="0"/>
              <w:adjustRightInd w:val="0"/>
              <w:rPr>
                <w:rFonts w:ascii="Calibri" w:hAnsi="Calibri" w:cs="Calibri"/>
                <w:sz w:val="18"/>
                <w:szCs w:val="18"/>
              </w:rPr>
            </w:pPr>
            <w:r w:rsidRPr="00B769B3">
              <w:rPr>
                <w:rFonts w:ascii="Calibri" w:hAnsi="Calibri" w:cs="Calibri"/>
                <w:sz w:val="18"/>
                <w:szCs w:val="18"/>
              </w:rPr>
              <w:t>Add the following. Each STA in a MLD has common capabilities for the maximum MPDU length, and the capability for the maximum MPDU length of HE and EHT PPDU across links includes the following values: 3895, 7991, 11454.</w:t>
            </w:r>
          </w:p>
        </w:tc>
        <w:tc>
          <w:tcPr>
            <w:tcW w:w="3207" w:type="dxa"/>
          </w:tcPr>
          <w:p w14:paraId="5268A205" w14:textId="464B7D2B" w:rsidR="00B769B3" w:rsidRDefault="00B769B3" w:rsidP="00B769B3">
            <w:pPr>
              <w:autoSpaceDE w:val="0"/>
              <w:autoSpaceDN w:val="0"/>
              <w:adjustRightInd w:val="0"/>
              <w:rPr>
                <w:rFonts w:ascii="Calibri" w:hAnsi="Calibri" w:cs="Calibri"/>
                <w:sz w:val="18"/>
                <w:szCs w:val="18"/>
              </w:rPr>
            </w:pPr>
            <w:r>
              <w:rPr>
                <w:rFonts w:ascii="Calibri" w:hAnsi="Calibri" w:cs="Calibri"/>
                <w:sz w:val="18"/>
                <w:szCs w:val="18"/>
              </w:rPr>
              <w:t xml:space="preserve">Revised – </w:t>
            </w:r>
          </w:p>
          <w:p w14:paraId="7D3B6B43" w14:textId="77777777" w:rsidR="00B769B3" w:rsidRDefault="00B769B3" w:rsidP="00B769B3">
            <w:pPr>
              <w:autoSpaceDE w:val="0"/>
              <w:autoSpaceDN w:val="0"/>
              <w:adjustRightInd w:val="0"/>
              <w:rPr>
                <w:rFonts w:ascii="Calibri" w:hAnsi="Calibri" w:cs="Calibri"/>
                <w:sz w:val="18"/>
                <w:szCs w:val="18"/>
              </w:rPr>
            </w:pPr>
          </w:p>
          <w:p w14:paraId="0F06CE70" w14:textId="77777777" w:rsidR="00DB569B" w:rsidRPr="00DB569B" w:rsidRDefault="00B769B3" w:rsidP="00DB569B">
            <w:pPr>
              <w:autoSpaceDE w:val="0"/>
              <w:autoSpaceDN w:val="0"/>
              <w:adjustRightInd w:val="0"/>
              <w:rPr>
                <w:rFonts w:ascii="Calibri" w:hAnsi="Calibri" w:cs="Calibri"/>
                <w:sz w:val="18"/>
                <w:szCs w:val="18"/>
              </w:rPr>
            </w:pPr>
            <w:r>
              <w:rPr>
                <w:rFonts w:ascii="Calibri" w:hAnsi="Calibri" w:cs="Calibri"/>
                <w:sz w:val="18"/>
                <w:szCs w:val="18"/>
              </w:rPr>
              <w:t>Agree in principle with the commenter.</w:t>
            </w:r>
            <w:r w:rsidR="00A50357">
              <w:rPr>
                <w:rFonts w:ascii="Calibri" w:hAnsi="Calibri" w:cs="Calibri"/>
                <w:sz w:val="18"/>
                <w:szCs w:val="18"/>
              </w:rPr>
              <w:t xml:space="preserve"> We add the capability to indicate 11454 for HE and EHT PPDU across the bands</w:t>
            </w:r>
            <w:r w:rsidR="00D84477">
              <w:rPr>
                <w:rFonts w:ascii="Calibri" w:hAnsi="Calibri" w:cs="Calibri"/>
                <w:sz w:val="18"/>
                <w:szCs w:val="18"/>
              </w:rPr>
              <w:t xml:space="preserve"> so that an </w:t>
            </w:r>
            <w:r w:rsidR="001D24B5">
              <w:rPr>
                <w:rFonts w:ascii="Calibri" w:hAnsi="Calibri" w:cs="Calibri"/>
                <w:sz w:val="18"/>
                <w:szCs w:val="18"/>
              </w:rPr>
              <w:t>MLD</w:t>
            </w:r>
            <w:r w:rsidR="00D84477">
              <w:rPr>
                <w:rFonts w:ascii="Calibri" w:hAnsi="Calibri" w:cs="Calibri"/>
                <w:sz w:val="18"/>
                <w:szCs w:val="18"/>
              </w:rPr>
              <w:t xml:space="preserve"> may choose to have the same capability across bands </w:t>
            </w:r>
            <w:r w:rsidR="001D24B5">
              <w:rPr>
                <w:rFonts w:ascii="Calibri" w:hAnsi="Calibri" w:cs="Calibri"/>
                <w:sz w:val="18"/>
                <w:szCs w:val="18"/>
              </w:rPr>
              <w:t xml:space="preserve">and ease the operation of peer associated MLD. </w:t>
            </w:r>
            <w:r w:rsidR="00DB569B" w:rsidRPr="00DB569B">
              <w:rPr>
                <w:rFonts w:ascii="Calibri" w:hAnsi="Calibri" w:cs="Calibri"/>
                <w:sz w:val="18"/>
                <w:szCs w:val="18"/>
              </w:rPr>
              <w:t>We also clarify the EHT PPDU Maximum data unit sizes (in octets) and durations.</w:t>
            </w:r>
          </w:p>
          <w:p w14:paraId="7AD43CEF" w14:textId="132A4714" w:rsidR="00B769B3" w:rsidRDefault="00B769B3" w:rsidP="00B769B3">
            <w:pPr>
              <w:autoSpaceDE w:val="0"/>
              <w:autoSpaceDN w:val="0"/>
              <w:adjustRightInd w:val="0"/>
              <w:rPr>
                <w:rFonts w:ascii="Calibri" w:hAnsi="Calibri" w:cs="Calibri"/>
                <w:sz w:val="18"/>
                <w:szCs w:val="18"/>
              </w:rPr>
            </w:pPr>
          </w:p>
          <w:p w14:paraId="1EDBD16F" w14:textId="77777777" w:rsidR="001D24B5" w:rsidRDefault="001D24B5" w:rsidP="00B769B3">
            <w:pPr>
              <w:autoSpaceDE w:val="0"/>
              <w:autoSpaceDN w:val="0"/>
              <w:adjustRightInd w:val="0"/>
              <w:rPr>
                <w:rFonts w:ascii="Calibri" w:hAnsi="Calibri" w:cs="Calibri"/>
                <w:sz w:val="18"/>
                <w:szCs w:val="18"/>
              </w:rPr>
            </w:pPr>
          </w:p>
          <w:p w14:paraId="71481746" w14:textId="33CB83F9" w:rsidR="00160618" w:rsidRDefault="00160618" w:rsidP="00160618">
            <w:pPr>
              <w:autoSpaceDE w:val="0"/>
              <w:autoSpaceDN w:val="0"/>
              <w:adjustRightInd w:val="0"/>
              <w:rPr>
                <w:rFonts w:ascii="Calibri" w:hAnsi="Calibri" w:cs="Calibri"/>
                <w:sz w:val="18"/>
                <w:szCs w:val="18"/>
              </w:rPr>
            </w:pPr>
            <w:proofErr w:type="spellStart"/>
            <w:r>
              <w:rPr>
                <w:rFonts w:ascii="Calibri" w:hAnsi="Calibri" w:cs="Arial"/>
                <w:sz w:val="18"/>
                <w:szCs w:val="18"/>
              </w:rPr>
              <w:t>TGbe</w:t>
            </w:r>
            <w:proofErr w:type="spellEnd"/>
            <w:r>
              <w:rPr>
                <w:rFonts w:ascii="Calibri" w:hAnsi="Calibri" w:cs="Arial"/>
                <w:sz w:val="18"/>
                <w:szCs w:val="18"/>
              </w:rPr>
              <w:t xml:space="preserve"> editor to make the changes shown in 11-21/1561r</w:t>
            </w:r>
            <w:r w:rsidR="00CA5C45">
              <w:rPr>
                <w:rFonts w:ascii="Calibri" w:hAnsi="Calibri" w:cs="Arial"/>
                <w:sz w:val="18"/>
                <w:szCs w:val="18"/>
              </w:rPr>
              <w:t>1</w:t>
            </w:r>
            <w:r>
              <w:rPr>
                <w:rFonts w:ascii="Calibri" w:hAnsi="Calibri" w:cs="Arial"/>
                <w:sz w:val="18"/>
                <w:szCs w:val="18"/>
              </w:rPr>
              <w:t xml:space="preserve"> under all headings that include CID 6630.</w:t>
            </w:r>
          </w:p>
          <w:p w14:paraId="7C4DEA81" w14:textId="3B32971C" w:rsidR="001D24B5" w:rsidRDefault="001D24B5" w:rsidP="00B769B3">
            <w:pPr>
              <w:autoSpaceDE w:val="0"/>
              <w:autoSpaceDN w:val="0"/>
              <w:adjustRightInd w:val="0"/>
              <w:rPr>
                <w:rFonts w:ascii="Calibri" w:hAnsi="Calibri" w:cs="Calibri"/>
                <w:sz w:val="18"/>
                <w:szCs w:val="18"/>
              </w:rPr>
            </w:pPr>
          </w:p>
        </w:tc>
      </w:tr>
    </w:tbl>
    <w:p w14:paraId="23DC161F" w14:textId="24CD8511" w:rsidR="005A4504" w:rsidRDefault="005A4504" w:rsidP="005A4504">
      <w:pPr>
        <w:rPr>
          <w:rFonts w:ascii="Calibri" w:hAnsi="Calibri" w:cs="Calibri"/>
          <w:sz w:val="18"/>
          <w:szCs w:val="18"/>
          <w:lang w:eastAsia="ko-KR"/>
        </w:rPr>
      </w:pPr>
    </w:p>
    <w:p w14:paraId="7B76B49D" w14:textId="13FBEA44" w:rsidR="001D24B5" w:rsidRDefault="001D24B5" w:rsidP="005A4504">
      <w:pPr>
        <w:rPr>
          <w:rFonts w:ascii="Calibri" w:hAnsi="Calibri" w:cs="Calibri"/>
          <w:sz w:val="18"/>
          <w:szCs w:val="18"/>
          <w:lang w:eastAsia="ko-KR"/>
        </w:rPr>
      </w:pPr>
    </w:p>
    <w:p w14:paraId="4256F6AA" w14:textId="77777777" w:rsidR="001D24B5" w:rsidRPr="00DF4A52" w:rsidRDefault="001D24B5" w:rsidP="005A4504">
      <w:pPr>
        <w:rPr>
          <w:rFonts w:ascii="Calibri" w:hAnsi="Calibri" w:cs="Calibri"/>
          <w:sz w:val="18"/>
          <w:szCs w:val="18"/>
          <w:lang w:eastAsia="ko-KR"/>
        </w:rPr>
      </w:pPr>
    </w:p>
    <w:p w14:paraId="5C619382" w14:textId="7DFB165E" w:rsidR="00871315" w:rsidRDefault="00871315" w:rsidP="00871315">
      <w:pPr>
        <w:rPr>
          <w:i/>
          <w:u w:val="single"/>
        </w:rPr>
      </w:pPr>
      <w:r w:rsidRPr="00F0664C">
        <w:rPr>
          <w:b/>
          <w:u w:val="single"/>
        </w:rPr>
        <w:t>Discussion:</w:t>
      </w:r>
      <w:r w:rsidRPr="0043413E">
        <w:rPr>
          <w:i/>
          <w:u w:val="single"/>
        </w:rPr>
        <w:t xml:space="preserve"> </w:t>
      </w:r>
    </w:p>
    <w:p w14:paraId="24961CF8" w14:textId="7B042D1F" w:rsidR="00AC7CCA" w:rsidRDefault="00AC7CCA" w:rsidP="00871315">
      <w:pPr>
        <w:rPr>
          <w:i/>
          <w:u w:val="single"/>
        </w:rPr>
      </w:pPr>
    </w:p>
    <w:p w14:paraId="02FCB96D" w14:textId="5B420164" w:rsidR="00871315" w:rsidRDefault="00341BC6" w:rsidP="00341BC6">
      <w:pPr>
        <w:autoSpaceDE w:val="0"/>
        <w:autoSpaceDN w:val="0"/>
        <w:adjustRightInd w:val="0"/>
        <w:rPr>
          <w:rStyle w:val="fontstyle01"/>
        </w:rPr>
      </w:pPr>
      <w:r w:rsidRPr="005F2E8D">
        <w:rPr>
          <w:rStyle w:val="fontstyle01"/>
        </w:rPr>
        <w:t xml:space="preserve">Indicating </w:t>
      </w:r>
      <w:r w:rsidRPr="004B0664">
        <w:rPr>
          <w:rStyle w:val="fontstyle01"/>
        </w:rPr>
        <w:t>3895 or 7991 or 11 454</w:t>
      </w:r>
      <w:r w:rsidRPr="005F2E8D">
        <w:rPr>
          <w:rStyle w:val="fontstyle01"/>
        </w:rPr>
        <w:t xml:space="preserve"> MPDU size limit is already there for 6 GHz</w:t>
      </w:r>
      <w:r w:rsidR="005F2E8D">
        <w:rPr>
          <w:rStyle w:val="fontstyle01"/>
        </w:rPr>
        <w:t xml:space="preserve"> band</w:t>
      </w:r>
      <w:r w:rsidRPr="005F2E8D">
        <w:rPr>
          <w:rStyle w:val="fontstyle01"/>
        </w:rPr>
        <w:t xml:space="preserve"> (in </w:t>
      </w:r>
      <w:r w:rsidR="005F2E8D">
        <w:rPr>
          <w:rStyle w:val="fontstyle01"/>
        </w:rPr>
        <w:t>HE 6 GHz Band Capabilities element</w:t>
      </w:r>
      <w:r w:rsidRPr="005F2E8D">
        <w:rPr>
          <w:rStyle w:val="fontstyle01"/>
        </w:rPr>
        <w:t>)</w:t>
      </w:r>
      <w:r w:rsidR="005F2E8D">
        <w:rPr>
          <w:rStyle w:val="fontstyle01"/>
        </w:rPr>
        <w:t xml:space="preserve"> and 5 GHz band</w:t>
      </w:r>
      <w:r w:rsidR="00470876">
        <w:rPr>
          <w:rStyle w:val="fontstyle01"/>
        </w:rPr>
        <w:t xml:space="preserve"> (in VHT Capabilities element). </w:t>
      </w:r>
      <w:r w:rsidR="00B3780B" w:rsidRPr="005F2E8D">
        <w:rPr>
          <w:rStyle w:val="fontstyle01"/>
        </w:rPr>
        <w:t xml:space="preserve">Indicating </w:t>
      </w:r>
      <w:r w:rsidR="00B3780B" w:rsidRPr="004B0664">
        <w:rPr>
          <w:rStyle w:val="fontstyle01"/>
        </w:rPr>
        <w:t>11 454</w:t>
      </w:r>
      <w:r w:rsidR="00B3780B" w:rsidRPr="005F2E8D">
        <w:rPr>
          <w:rStyle w:val="fontstyle01"/>
        </w:rPr>
        <w:t xml:space="preserve"> MPDU size limit is</w:t>
      </w:r>
      <w:r w:rsidR="00B3780B">
        <w:rPr>
          <w:rStyle w:val="fontstyle01"/>
        </w:rPr>
        <w:t xml:space="preserve"> not possible in 2.4 GHz band. </w:t>
      </w:r>
      <w:r w:rsidR="001258ED">
        <w:rPr>
          <w:rStyle w:val="fontstyle01"/>
        </w:rPr>
        <w:t>We add additional capability field in EHT MAC capabilities</w:t>
      </w:r>
      <w:r w:rsidR="00F5753C">
        <w:rPr>
          <w:rStyle w:val="fontstyle01"/>
        </w:rPr>
        <w:t xml:space="preserve"> for 2.4 GHz band</w:t>
      </w:r>
      <w:r w:rsidR="001258ED">
        <w:rPr>
          <w:rStyle w:val="fontstyle01"/>
        </w:rPr>
        <w:t>.</w:t>
      </w:r>
      <w:r w:rsidR="00DB569B">
        <w:rPr>
          <w:rStyle w:val="fontstyle01"/>
        </w:rPr>
        <w:t xml:space="preserve"> We also clarify the EHT PPDU </w:t>
      </w:r>
      <w:r w:rsidR="00DB569B" w:rsidRPr="00DB569B">
        <w:rPr>
          <w:rStyle w:val="fontstyle01"/>
        </w:rPr>
        <w:t>Maximum data unit sizes (in octets) and durations</w:t>
      </w:r>
      <w:r w:rsidR="00DB569B">
        <w:rPr>
          <w:rStyle w:val="fontstyle01"/>
        </w:rPr>
        <w:t>.</w:t>
      </w:r>
      <w:r w:rsidR="00DB3A5A">
        <w:rPr>
          <w:rStyle w:val="fontstyle01"/>
        </w:rPr>
        <w:t xml:space="preserve"> Finally, texts </w:t>
      </w:r>
      <w:proofErr w:type="gramStart"/>
      <w:r w:rsidR="00DB3A5A">
        <w:rPr>
          <w:rStyle w:val="fontstyle01"/>
        </w:rPr>
        <w:t>similar to</w:t>
      </w:r>
      <w:proofErr w:type="gramEnd"/>
      <w:r w:rsidR="00DB3A5A">
        <w:rPr>
          <w:rStyle w:val="fontstyle01"/>
        </w:rPr>
        <w:t xml:space="preserve"> the addition in 11ax is provided for EHT PPDU.</w:t>
      </w:r>
    </w:p>
    <w:p w14:paraId="1A1E42B9" w14:textId="15F268EF" w:rsidR="00DB3A5A" w:rsidRDefault="00DB3A5A" w:rsidP="00341BC6">
      <w:pPr>
        <w:autoSpaceDE w:val="0"/>
        <w:autoSpaceDN w:val="0"/>
        <w:adjustRightInd w:val="0"/>
        <w:rPr>
          <w:rStyle w:val="fontstyle01"/>
        </w:rPr>
      </w:pPr>
    </w:p>
    <w:p w14:paraId="0FB0555F" w14:textId="7AC7C7FE" w:rsidR="00DB3A5A" w:rsidRPr="00DB3A5A" w:rsidRDefault="00DB3A5A" w:rsidP="00341BC6">
      <w:pPr>
        <w:autoSpaceDE w:val="0"/>
        <w:autoSpaceDN w:val="0"/>
        <w:adjustRightInd w:val="0"/>
        <w:rPr>
          <w:rStyle w:val="fontstyle01"/>
          <w:i/>
          <w:iCs/>
        </w:rPr>
      </w:pPr>
    </w:p>
    <w:p w14:paraId="6EC3C9C9" w14:textId="77777777" w:rsidR="00DB3A5A" w:rsidRPr="00DB3A5A" w:rsidRDefault="00DB3A5A" w:rsidP="00DB3A5A">
      <w:pPr>
        <w:rPr>
          <w:i/>
          <w:iCs/>
          <w:lang w:val="en-US" w:eastAsia="zh-TW"/>
        </w:rPr>
      </w:pPr>
      <w:r w:rsidRPr="00DB3A5A">
        <w:rPr>
          <w:rFonts w:ascii="TimesNewRomanPSMT" w:hAnsi="TimesNewRomanPSMT"/>
          <w:i/>
          <w:iCs/>
          <w:color w:val="000000"/>
          <w:sz w:val="20"/>
        </w:rPr>
        <w:t xml:space="preserve">A STA shall not transmit </w:t>
      </w:r>
      <w:proofErr w:type="spellStart"/>
      <w:r w:rsidRPr="00DB3A5A">
        <w:rPr>
          <w:rFonts w:ascii="TimesNewRomanPSMT" w:hAnsi="TimesNewRomanPSMT"/>
          <w:i/>
          <w:iCs/>
          <w:color w:val="000000"/>
          <w:sz w:val="20"/>
        </w:rPr>
        <w:t>an</w:t>
      </w:r>
      <w:proofErr w:type="spellEnd"/>
      <w:r w:rsidRPr="00DB3A5A">
        <w:rPr>
          <w:rFonts w:ascii="TimesNewRomanPSMT" w:hAnsi="TimesNewRomanPSMT"/>
          <w:i/>
          <w:iCs/>
          <w:color w:val="000000"/>
          <w:sz w:val="20"/>
        </w:rPr>
        <w:t xml:space="preserve"> HE PPDU to a recipient STA that carries a frame that is not an HE Compressed</w:t>
      </w:r>
      <w:r w:rsidRPr="00DB3A5A">
        <w:rPr>
          <w:rFonts w:ascii="TimesNewRomanPSMT" w:hAnsi="TimesNewRomanPSMT"/>
          <w:i/>
          <w:iCs/>
          <w:color w:val="000000"/>
          <w:sz w:val="20"/>
        </w:rPr>
        <w:br/>
        <w:t>Beamforming/CQI frame (see 26.7.3) and that exceeds the maximum MPDU length capability indicated in</w:t>
      </w:r>
      <w:r w:rsidRPr="00DB3A5A">
        <w:rPr>
          <w:rFonts w:ascii="TimesNewRomanPSMT" w:hAnsi="TimesNewRomanPSMT"/>
          <w:i/>
          <w:iCs/>
          <w:color w:val="000000"/>
          <w:sz w:val="20"/>
        </w:rPr>
        <w:br/>
        <w:t>the VHT Capabilities element last received from the recipient STA in the 2.4 GHz or 5 GHz band or, if a</w:t>
      </w:r>
      <w:r w:rsidRPr="00DB3A5A">
        <w:rPr>
          <w:rFonts w:ascii="TimesNewRomanPSMT" w:hAnsi="TimesNewRomanPSMT"/>
          <w:i/>
          <w:iCs/>
          <w:color w:val="000000"/>
          <w:sz w:val="20"/>
        </w:rPr>
        <w:br/>
        <w:t>VHT Capabilities element has not been received from the recipient STA, that exceeds the maximum AMSDU length indicated in the HT Capabilities element last received from the recipient STA in the 2.4 GHz</w:t>
      </w:r>
      <w:r w:rsidRPr="00DB3A5A">
        <w:rPr>
          <w:rFonts w:ascii="TimesNewRomanPSMT" w:hAnsi="TimesNewRomanPSMT"/>
          <w:i/>
          <w:iCs/>
          <w:color w:val="000000"/>
          <w:sz w:val="20"/>
        </w:rPr>
        <w:br/>
        <w:t>or 5 GHz band.</w:t>
      </w:r>
    </w:p>
    <w:p w14:paraId="68211FF3" w14:textId="77777777" w:rsidR="00DB3A5A" w:rsidRPr="00DB3A5A" w:rsidRDefault="00DB3A5A" w:rsidP="00DB3A5A">
      <w:pPr>
        <w:rPr>
          <w:i/>
          <w:iCs/>
        </w:rPr>
      </w:pPr>
    </w:p>
    <w:p w14:paraId="59D397E6" w14:textId="77777777" w:rsidR="00DB3A5A" w:rsidRPr="00DB3A5A" w:rsidRDefault="00DB3A5A" w:rsidP="00DB3A5A">
      <w:pPr>
        <w:rPr>
          <w:rFonts w:ascii="TimesNewRomanPSMT" w:hAnsi="TimesNewRomanPSMT"/>
          <w:i/>
          <w:iCs/>
          <w:color w:val="000000"/>
          <w:sz w:val="20"/>
        </w:rPr>
      </w:pPr>
      <w:r w:rsidRPr="00DB3A5A">
        <w:rPr>
          <w:rFonts w:ascii="TimesNewRomanPSMT" w:hAnsi="TimesNewRomanPSMT"/>
          <w:i/>
          <w:iCs/>
          <w:color w:val="000000"/>
          <w:sz w:val="20"/>
        </w:rPr>
        <w:t xml:space="preserve">A STA shall not transmit </w:t>
      </w:r>
      <w:proofErr w:type="spellStart"/>
      <w:r w:rsidRPr="00DB3A5A">
        <w:rPr>
          <w:rFonts w:ascii="TimesNewRomanPSMT" w:hAnsi="TimesNewRomanPSMT"/>
          <w:i/>
          <w:iCs/>
          <w:color w:val="000000"/>
          <w:sz w:val="20"/>
        </w:rPr>
        <w:t>an</w:t>
      </w:r>
      <w:proofErr w:type="spellEnd"/>
      <w:r w:rsidRPr="00DB3A5A">
        <w:rPr>
          <w:rFonts w:ascii="TimesNewRomanPSMT" w:hAnsi="TimesNewRomanPSMT"/>
          <w:i/>
          <w:iCs/>
          <w:color w:val="000000"/>
          <w:sz w:val="20"/>
        </w:rPr>
        <w:t xml:space="preserve"> HE PPDU to a recipient STA that carries a frame that is not an HE Compressed</w:t>
      </w:r>
      <w:r w:rsidRPr="00DB3A5A">
        <w:rPr>
          <w:rFonts w:ascii="TimesNewRomanPSMT" w:hAnsi="TimesNewRomanPSMT"/>
          <w:i/>
          <w:iCs/>
          <w:color w:val="000000"/>
          <w:sz w:val="20"/>
        </w:rPr>
        <w:br/>
        <w:t>Beamforming/CQI frame (see 26.7.3) and that exceeds the maximum MPDU length capability indicated in</w:t>
      </w:r>
      <w:r w:rsidRPr="00DB3A5A">
        <w:rPr>
          <w:rFonts w:ascii="TimesNewRomanPSMT" w:hAnsi="TimesNewRomanPSMT"/>
          <w:i/>
          <w:iCs/>
          <w:color w:val="000000"/>
          <w:sz w:val="20"/>
        </w:rPr>
        <w:br/>
        <w:t>the HE 6 GHz Band Capabilities element last received from the recipient STA in the 6 GHz band.</w:t>
      </w:r>
    </w:p>
    <w:p w14:paraId="25773E9A" w14:textId="77777777" w:rsidR="00DB3A5A" w:rsidRPr="00DB3A5A" w:rsidRDefault="00DB3A5A" w:rsidP="00DB3A5A">
      <w:pPr>
        <w:rPr>
          <w:rFonts w:ascii="TimesNewRomanPSMT" w:hAnsi="TimesNewRomanPSMT"/>
          <w:i/>
          <w:iCs/>
          <w:color w:val="000000"/>
          <w:sz w:val="20"/>
        </w:rPr>
      </w:pPr>
    </w:p>
    <w:p w14:paraId="6AA970EF" w14:textId="77777777" w:rsidR="00DB3A5A" w:rsidRPr="00DB3A5A" w:rsidRDefault="00DB3A5A" w:rsidP="00DB3A5A">
      <w:pPr>
        <w:rPr>
          <w:rFonts w:ascii="Calibri" w:hAnsi="Calibri"/>
          <w:i/>
          <w:iCs/>
          <w:szCs w:val="22"/>
        </w:rPr>
      </w:pPr>
      <w:r w:rsidRPr="00DB3A5A">
        <w:rPr>
          <w:rFonts w:ascii="TimesNewRomanPSMT" w:hAnsi="TimesNewRomanPSMT"/>
          <w:i/>
          <w:iCs/>
          <w:color w:val="000000"/>
          <w:sz w:val="20"/>
        </w:rPr>
        <w:t>A STA 6G shall not transmit in an HE PPDU a frame that is not an HE Compressed Beamforming/CQI</w:t>
      </w:r>
      <w:r w:rsidRPr="00DB3A5A">
        <w:rPr>
          <w:rFonts w:ascii="TimesNewRomanPSMT" w:hAnsi="TimesNewRomanPSMT"/>
          <w:i/>
          <w:iCs/>
          <w:color w:val="000000"/>
          <w:sz w:val="20"/>
        </w:rPr>
        <w:br/>
        <w:t>frame (see 26.7.3) and that exceeds the maximum MPDU length capability indicated in the HE 6 GHz Band</w:t>
      </w:r>
      <w:r w:rsidRPr="00DB3A5A">
        <w:rPr>
          <w:rFonts w:ascii="TimesNewRomanPSMT" w:hAnsi="TimesNewRomanPSMT"/>
          <w:i/>
          <w:iCs/>
          <w:color w:val="000000"/>
          <w:sz w:val="20"/>
        </w:rPr>
        <w:br/>
        <w:t>Capabilities element received from the recipient STA.</w:t>
      </w:r>
    </w:p>
    <w:p w14:paraId="5D505B1A" w14:textId="77777777" w:rsidR="00DB3A5A" w:rsidRPr="005F2E8D" w:rsidRDefault="00DB3A5A" w:rsidP="00341BC6">
      <w:pPr>
        <w:autoSpaceDE w:val="0"/>
        <w:autoSpaceDN w:val="0"/>
        <w:adjustRightInd w:val="0"/>
        <w:rPr>
          <w:rStyle w:val="fontstyle01"/>
        </w:rPr>
      </w:pPr>
    </w:p>
    <w:p w14:paraId="2E43652E" w14:textId="6A8D638F" w:rsidR="00341BC6" w:rsidRDefault="00341BC6" w:rsidP="00871315">
      <w:pPr>
        <w:rPr>
          <w:b/>
          <w:u w:val="single"/>
        </w:rPr>
      </w:pPr>
    </w:p>
    <w:p w14:paraId="4D315A96" w14:textId="77777777" w:rsidR="00341BC6" w:rsidRDefault="00341BC6" w:rsidP="00871315">
      <w:pPr>
        <w:rPr>
          <w:b/>
          <w:u w:val="single"/>
        </w:rPr>
      </w:pPr>
    </w:p>
    <w:p w14:paraId="34624B56" w14:textId="02E2F399" w:rsidR="00871315" w:rsidRDefault="00871315" w:rsidP="00871315">
      <w:pPr>
        <w:rPr>
          <w:b/>
          <w:u w:val="single"/>
          <w:lang w:eastAsia="ko-KR"/>
        </w:rPr>
      </w:pPr>
      <w:r>
        <w:rPr>
          <w:b/>
          <w:u w:val="single"/>
        </w:rPr>
        <w:t>Propose</w:t>
      </w:r>
      <w:r>
        <w:rPr>
          <w:b/>
          <w:u w:val="single"/>
          <w:lang w:eastAsia="ko-KR"/>
        </w:rPr>
        <w:t>:</w:t>
      </w:r>
      <w:r w:rsidR="000E55D0">
        <w:rPr>
          <w:b/>
          <w:u w:val="single"/>
          <w:lang w:eastAsia="ko-KR"/>
        </w:rPr>
        <w:t xml:space="preserve"> </w:t>
      </w:r>
    </w:p>
    <w:p w14:paraId="57A7D3D3" w14:textId="5C763C0A" w:rsidR="00774C62" w:rsidRDefault="00774C62" w:rsidP="00871315">
      <w:pPr>
        <w:rPr>
          <w:b/>
          <w:u w:val="single"/>
          <w:lang w:eastAsia="ko-KR"/>
        </w:rPr>
      </w:pPr>
    </w:p>
    <w:p w14:paraId="61C1541B" w14:textId="032F4030" w:rsidR="002F16DB" w:rsidRPr="00EE6C2D" w:rsidDel="00C5045A" w:rsidRDefault="002F16DB" w:rsidP="002F16DB">
      <w:pPr>
        <w:pStyle w:val="BodyText"/>
        <w:kinsoku w:val="0"/>
        <w:overflowPunct w:val="0"/>
        <w:spacing w:before="134" w:line="232" w:lineRule="auto"/>
        <w:ind w:right="117"/>
        <w:rPr>
          <w:del w:id="0" w:author="Huang, Po-kai" w:date="2021-07-27T15:28:00Z"/>
          <w:rFonts w:ascii="Arial" w:hAnsi="Arial" w:cs="Arial"/>
          <w:b/>
          <w:bCs/>
          <w:w w:val="0"/>
          <w:lang w:eastAsia="ko-KR"/>
        </w:rPr>
      </w:pPr>
      <w:proofErr w:type="spellStart"/>
      <w:r w:rsidRPr="00DE1910">
        <w:rPr>
          <w:rFonts w:ascii="Arial" w:hAnsi="Arial" w:cs="Arial"/>
          <w:b/>
          <w:bCs/>
          <w:i/>
          <w:w w:val="0"/>
          <w:highlight w:val="yellow"/>
          <w:lang w:val="en-US" w:eastAsia="ko-KR"/>
        </w:rPr>
        <w:t>TGbe</w:t>
      </w:r>
      <w:proofErr w:type="spellEnd"/>
      <w:r w:rsidRPr="00DE1910">
        <w:rPr>
          <w:rFonts w:ascii="Arial" w:hAnsi="Arial" w:cs="Arial"/>
          <w:b/>
          <w:bCs/>
          <w:i/>
          <w:w w:val="0"/>
          <w:highlight w:val="yellow"/>
          <w:lang w:val="en-US" w:eastAsia="ko-KR"/>
        </w:rPr>
        <w:t xml:space="preserve"> editor:</w:t>
      </w:r>
      <w:r>
        <w:rPr>
          <w:rFonts w:ascii="Arial" w:hAnsi="Arial" w:cs="Arial"/>
          <w:b/>
          <w:bCs/>
          <w:i/>
          <w:w w:val="0"/>
          <w:lang w:val="en-US" w:eastAsia="ko-KR"/>
        </w:rPr>
        <w:t xml:space="preserve"> Modify </w:t>
      </w:r>
      <w:r w:rsidR="00EE6C2D">
        <w:rPr>
          <w:rFonts w:ascii="Arial" w:hAnsi="Arial" w:cs="Arial"/>
          <w:b/>
          <w:bCs/>
          <w:i/>
          <w:w w:val="0"/>
          <w:lang w:val="en-US" w:eastAsia="ko-KR"/>
        </w:rPr>
        <w:t xml:space="preserve">Table 9-34 </w:t>
      </w:r>
      <w:r w:rsidR="00EE6C2D" w:rsidRPr="00EE6C2D">
        <w:rPr>
          <w:rFonts w:ascii="Arial" w:hAnsi="Arial" w:cs="Arial"/>
          <w:b/>
          <w:bCs/>
          <w:i/>
          <w:w w:val="0"/>
          <w:lang w:val="en-US" w:eastAsia="ko-KR"/>
        </w:rPr>
        <w:t>Maximum data unit sizes (in octets) and durations (in microseconds)</w:t>
      </w:r>
      <w:r w:rsidR="00EE6C2D" w:rsidRPr="00EE6C2D">
        <w:rPr>
          <w:rFonts w:ascii="Arial" w:hAnsi="Arial" w:cs="Arial"/>
          <w:b/>
          <w:bCs/>
          <w:i/>
          <w:w w:val="0"/>
          <w:lang w:val="en-US" w:eastAsia="ko-KR"/>
        </w:rPr>
        <w:fldChar w:fldCharType="begin"/>
      </w:r>
      <w:r w:rsidR="00EE6C2D" w:rsidRPr="00EE6C2D">
        <w:rPr>
          <w:rFonts w:ascii="Arial" w:hAnsi="Arial" w:cs="Arial"/>
          <w:b/>
          <w:bCs/>
          <w:i/>
          <w:w w:val="0"/>
          <w:lang w:val="en-US" w:eastAsia="ko-KR"/>
        </w:rPr>
        <w:instrText xml:space="preserve"> FILENAME </w:instrText>
      </w:r>
      <w:r w:rsidR="00EE6C2D" w:rsidRPr="00EE6C2D">
        <w:rPr>
          <w:rFonts w:ascii="Arial" w:hAnsi="Arial" w:cs="Arial"/>
          <w:b/>
          <w:bCs/>
          <w:i/>
          <w:w w:val="0"/>
          <w:lang w:val="en-US" w:eastAsia="ko-KR"/>
        </w:rPr>
        <w:fldChar w:fldCharType="separate"/>
      </w:r>
      <w:r w:rsidR="00EE6C2D" w:rsidRPr="00EE6C2D">
        <w:rPr>
          <w:rFonts w:ascii="Arial" w:hAnsi="Arial" w:cs="Arial"/>
          <w:b/>
          <w:bCs/>
          <w:i/>
          <w:w w:val="0"/>
          <w:lang w:val="en-US" w:eastAsia="ko-KR"/>
        </w:rPr>
        <w:t> </w:t>
      </w:r>
      <w:r w:rsidR="00EE6C2D" w:rsidRPr="00EE6C2D">
        <w:rPr>
          <w:rFonts w:ascii="Arial" w:hAnsi="Arial" w:cs="Arial"/>
          <w:b/>
          <w:bCs/>
          <w:i/>
          <w:w w:val="0"/>
          <w:lang w:val="en-US" w:eastAsia="ko-KR"/>
        </w:rPr>
        <w:fldChar w:fldCharType="end"/>
      </w:r>
      <w:r w:rsidR="00EE6C2D">
        <w:rPr>
          <w:rFonts w:ascii="Arial" w:hAnsi="Arial" w:cs="Arial"/>
          <w:b/>
          <w:bCs/>
          <w:i/>
          <w:w w:val="0"/>
          <w:lang w:val="en-US" w:eastAsia="ko-KR"/>
        </w:rPr>
        <w:t xml:space="preserve">as follows: (track change </w:t>
      </w:r>
      <w:proofErr w:type="gramStart"/>
      <w:r w:rsidR="00EE6C2D">
        <w:rPr>
          <w:rFonts w:ascii="Arial" w:hAnsi="Arial" w:cs="Arial"/>
          <w:b/>
          <w:bCs/>
          <w:i/>
          <w:w w:val="0"/>
          <w:lang w:val="en-US" w:eastAsia="ko-KR"/>
        </w:rPr>
        <w:t>on)</w:t>
      </w:r>
      <w:r w:rsidR="00DB1742">
        <w:rPr>
          <w:rFonts w:ascii="Arial" w:hAnsi="Arial" w:cs="Arial"/>
          <w:b/>
          <w:bCs/>
          <w:i/>
          <w:w w:val="0"/>
          <w:lang w:val="en-US" w:eastAsia="ko-KR"/>
        </w:rPr>
        <w:t>(</w:t>
      </w:r>
      <w:proofErr w:type="gramEnd"/>
      <w:r w:rsidR="00DB1742">
        <w:rPr>
          <w:rFonts w:ascii="Arial" w:hAnsi="Arial" w:cs="Arial"/>
          <w:b/>
          <w:bCs/>
          <w:i/>
          <w:w w:val="0"/>
          <w:lang w:val="en-US" w:eastAsia="ko-KR"/>
        </w:rPr>
        <w:t>#6630)</w:t>
      </w:r>
    </w:p>
    <w:p w14:paraId="1E1AE8AE" w14:textId="61D27D6F" w:rsidR="002F16DB" w:rsidRPr="004931CC" w:rsidRDefault="002F16DB" w:rsidP="002F16DB">
      <w:pPr>
        <w:pStyle w:val="BodyText"/>
        <w:kinsoku w:val="0"/>
        <w:overflowPunct w:val="0"/>
        <w:spacing w:before="134" w:line="232" w:lineRule="auto"/>
        <w:ind w:right="117"/>
        <w:rPr>
          <w:rStyle w:val="fontstyle01"/>
          <w:i/>
          <w:iCs/>
          <w:lang w:val="en-US"/>
        </w:rPr>
      </w:pPr>
    </w:p>
    <w:p w14:paraId="3AAC39EF" w14:textId="1502F3E5" w:rsidR="004B5C07" w:rsidRDefault="004B5C07" w:rsidP="004B5C07">
      <w:pPr>
        <w:pStyle w:val="T"/>
        <w:rPr>
          <w:ins w:id="1" w:author="Huang, Po-kai" w:date="2021-09-14T20:39:00Z"/>
          <w:w w:val="100"/>
        </w:rPr>
      </w:pPr>
    </w:p>
    <w:p w14:paraId="64FC264D" w14:textId="77777777" w:rsidR="004B5C07" w:rsidRPr="004B5C07" w:rsidRDefault="004B5C07" w:rsidP="00524D3C">
      <w:pPr>
        <w:rPr>
          <w:lang w:val="en-US"/>
        </w:rPr>
      </w:pPr>
    </w:p>
    <w:p w14:paraId="1A41747B" w14:textId="77777777" w:rsidR="00924E18" w:rsidRDefault="00924E18" w:rsidP="00924E18">
      <w:pPr>
        <w:rPr>
          <w:rFonts w:ascii="TimesNewRomanPSMT" w:hAnsi="TimesNewRomanPSMT"/>
          <w:color w:val="000000"/>
          <w:sz w:val="20"/>
          <w:lang w:val="en-US"/>
        </w:rPr>
      </w:pPr>
    </w:p>
    <w:p w14:paraId="44122138" w14:textId="77777777" w:rsidR="004B0664" w:rsidDel="004B5C07" w:rsidRDefault="004B5C07" w:rsidP="00924E18">
      <w:pPr>
        <w:rPr>
          <w:rFonts w:ascii="Arial" w:hAnsi="Arial" w:cs="Arial"/>
          <w:b/>
          <w:bCs/>
          <w:i/>
          <w:w w:val="0"/>
          <w:lang w:val="en-US" w:eastAsia="ko-KR"/>
        </w:rPr>
      </w:pPr>
      <w:del w:id="2" w:author="Huang, Po-kai" w:date="2021-09-14T20:39:00Z">
        <w:r w:rsidDel="004B5C07">
          <w:rPr>
            <w:rFonts w:ascii="Arial" w:hAnsi="Arial" w:cs="Arial"/>
            <w:b/>
            <w:bCs/>
            <w:i/>
            <w:w w:val="0"/>
            <w:lang w:val="en-US" w:eastAsia="ko-KR"/>
          </w:rPr>
          <w:delText xml:space="preserve"> </w:delText>
        </w:r>
      </w:del>
    </w:p>
    <w:tbl>
      <w:tblPr>
        <w:tblW w:w="10949" w:type="dxa"/>
        <w:jc w:val="center"/>
        <w:tblLayout w:type="fixed"/>
        <w:tblCellMar>
          <w:top w:w="100" w:type="dxa"/>
          <w:left w:w="120" w:type="dxa"/>
          <w:bottom w:w="60" w:type="dxa"/>
          <w:right w:w="120" w:type="dxa"/>
        </w:tblCellMar>
        <w:tblLook w:val="0000" w:firstRow="0" w:lastRow="0" w:firstColumn="0" w:lastColumn="0" w:noHBand="0" w:noVBand="0"/>
      </w:tblPr>
      <w:tblGrid>
        <w:gridCol w:w="924"/>
        <w:gridCol w:w="155"/>
        <w:gridCol w:w="1233"/>
        <w:gridCol w:w="1079"/>
        <w:gridCol w:w="924"/>
        <w:gridCol w:w="1079"/>
        <w:gridCol w:w="924"/>
        <w:gridCol w:w="924"/>
        <w:gridCol w:w="1850"/>
        <w:gridCol w:w="1857"/>
      </w:tblGrid>
      <w:tr w:rsidR="008560E4" w:rsidRPr="004B0664" w14:paraId="0E3BF8DE" w14:textId="77777777" w:rsidTr="004931CC">
        <w:trPr>
          <w:trHeight w:val="375"/>
          <w:jc w:val="center"/>
        </w:trPr>
        <w:tc>
          <w:tcPr>
            <w:tcW w:w="924" w:type="dxa"/>
            <w:tcBorders>
              <w:top w:val="nil"/>
              <w:left w:val="nil"/>
              <w:bottom w:val="nil"/>
              <w:right w:val="nil"/>
            </w:tcBorders>
          </w:tcPr>
          <w:p w14:paraId="1B0C2635" w14:textId="77777777" w:rsidR="008560E4" w:rsidRPr="004B0664" w:rsidRDefault="008560E4" w:rsidP="00341BC6">
            <w:pPr>
              <w:widowControl w:val="0"/>
              <w:autoSpaceDE w:val="0"/>
              <w:autoSpaceDN w:val="0"/>
              <w:adjustRightInd w:val="0"/>
              <w:spacing w:after="160" w:line="240" w:lineRule="atLeast"/>
              <w:jc w:val="center"/>
              <w:rPr>
                <w:rFonts w:ascii="Arial" w:eastAsia="PMingLiU" w:hAnsi="Arial" w:cs="Arial"/>
                <w:b/>
                <w:bCs/>
                <w:color w:val="000000"/>
                <w:sz w:val="20"/>
                <w:lang w:val="en-US" w:eastAsia="zh-TW"/>
              </w:rPr>
            </w:pPr>
          </w:p>
        </w:tc>
        <w:tc>
          <w:tcPr>
            <w:tcW w:w="10025" w:type="dxa"/>
            <w:gridSpan w:val="9"/>
            <w:tcBorders>
              <w:top w:val="nil"/>
              <w:left w:val="nil"/>
              <w:bottom w:val="nil"/>
              <w:right w:val="nil"/>
            </w:tcBorders>
            <w:tcMar>
              <w:top w:w="100" w:type="dxa"/>
              <w:left w:w="120" w:type="dxa"/>
              <w:bottom w:w="60" w:type="dxa"/>
              <w:right w:w="120" w:type="dxa"/>
            </w:tcMar>
            <w:vAlign w:val="center"/>
          </w:tcPr>
          <w:p w14:paraId="06914620" w14:textId="39CD7B9E" w:rsidR="008560E4" w:rsidRPr="004B0664" w:rsidRDefault="008560E4" w:rsidP="00341BC6">
            <w:pPr>
              <w:widowControl w:val="0"/>
              <w:numPr>
                <w:ilvl w:val="0"/>
                <w:numId w:val="28"/>
              </w:numPr>
              <w:autoSpaceDE w:val="0"/>
              <w:autoSpaceDN w:val="0"/>
              <w:adjustRightInd w:val="0"/>
              <w:spacing w:after="160" w:line="240" w:lineRule="atLeast"/>
              <w:rPr>
                <w:rFonts w:ascii="Arial" w:eastAsia="PMingLiU" w:hAnsi="Arial" w:cs="Arial"/>
                <w:b/>
                <w:bCs/>
                <w:color w:val="000000"/>
                <w:w w:val="0"/>
                <w:sz w:val="20"/>
                <w:lang w:val="en-US" w:eastAsia="zh-TW"/>
              </w:rPr>
            </w:pPr>
            <w:bookmarkStart w:id="3" w:name="RTF36373032393a205461626c65"/>
            <w:r w:rsidRPr="004B0664">
              <w:rPr>
                <w:rFonts w:ascii="Arial" w:eastAsia="PMingLiU" w:hAnsi="Arial" w:cs="Arial"/>
                <w:b/>
                <w:bCs/>
                <w:color w:val="000000"/>
                <w:sz w:val="20"/>
                <w:lang w:val="en-US" w:eastAsia="zh-TW"/>
              </w:rPr>
              <w:t>Maximum data unit sizes (in octets) and durations (in microseconds)</w:t>
            </w:r>
            <w:r w:rsidRPr="004B0664">
              <w:rPr>
                <w:rFonts w:ascii="Arial" w:eastAsia="PMingLiU" w:hAnsi="Arial" w:cs="Arial"/>
                <w:b/>
                <w:bCs/>
                <w:color w:val="000000"/>
                <w:sz w:val="20"/>
                <w:lang w:val="en-US" w:eastAsia="zh-TW"/>
              </w:rPr>
              <w:fldChar w:fldCharType="begin"/>
            </w:r>
            <w:r w:rsidRPr="004B0664">
              <w:rPr>
                <w:rFonts w:ascii="Arial" w:eastAsia="PMingLiU" w:hAnsi="Arial" w:cs="Arial"/>
                <w:b/>
                <w:bCs/>
                <w:color w:val="000000"/>
                <w:sz w:val="20"/>
                <w:lang w:val="en-US" w:eastAsia="zh-TW"/>
              </w:rPr>
              <w:instrText xml:space="preserve"> FILENAME </w:instrText>
            </w:r>
            <w:r w:rsidRPr="004B0664">
              <w:rPr>
                <w:rFonts w:ascii="Arial" w:eastAsia="PMingLiU" w:hAnsi="Arial" w:cs="Arial"/>
                <w:b/>
                <w:bCs/>
                <w:color w:val="000000"/>
                <w:sz w:val="20"/>
                <w:lang w:val="en-US" w:eastAsia="zh-TW"/>
              </w:rPr>
              <w:fldChar w:fldCharType="separate"/>
            </w:r>
            <w:r w:rsidRPr="004B0664">
              <w:rPr>
                <w:rFonts w:ascii="Arial" w:eastAsia="PMingLiU" w:hAnsi="Arial" w:cs="Arial"/>
                <w:b/>
                <w:bCs/>
                <w:color w:val="000000"/>
                <w:sz w:val="20"/>
                <w:lang w:val="en-US" w:eastAsia="zh-TW"/>
              </w:rPr>
              <w:t> </w:t>
            </w:r>
            <w:r w:rsidRPr="004B0664">
              <w:rPr>
                <w:rFonts w:ascii="Arial" w:eastAsia="PMingLiU" w:hAnsi="Arial" w:cs="Arial"/>
                <w:b/>
                <w:bCs/>
                <w:color w:val="000000"/>
                <w:sz w:val="20"/>
                <w:lang w:val="en-US" w:eastAsia="zh-TW"/>
              </w:rPr>
              <w:fldChar w:fldCharType="end"/>
            </w:r>
            <w:bookmarkEnd w:id="3"/>
          </w:p>
        </w:tc>
      </w:tr>
      <w:tr w:rsidR="008560E4" w:rsidRPr="004B0664" w14:paraId="0192F104" w14:textId="77777777" w:rsidTr="004931CC">
        <w:trPr>
          <w:trHeight w:val="1523"/>
          <w:jc w:val="center"/>
        </w:trPr>
        <w:tc>
          <w:tcPr>
            <w:tcW w:w="1079" w:type="dxa"/>
            <w:gridSpan w:val="2"/>
            <w:tcBorders>
              <w:top w:val="single" w:sz="10" w:space="0" w:color="000000"/>
              <w:left w:val="single" w:sz="10" w:space="0" w:color="000000"/>
              <w:bottom w:val="single" w:sz="10" w:space="0" w:color="000000"/>
              <w:right w:val="single" w:sz="2" w:space="0" w:color="000000"/>
            </w:tcBorders>
            <w:tcMar>
              <w:top w:w="140" w:type="dxa"/>
              <w:left w:w="120" w:type="dxa"/>
              <w:bottom w:w="100" w:type="dxa"/>
              <w:right w:w="120" w:type="dxa"/>
            </w:tcMar>
            <w:vAlign w:val="center"/>
          </w:tcPr>
          <w:p w14:paraId="2DC71BD0" w14:textId="77777777" w:rsidR="008560E4" w:rsidRPr="004B0664" w:rsidRDefault="008560E4" w:rsidP="004B0664">
            <w:pPr>
              <w:widowControl w:val="0"/>
              <w:suppressAutoHyphens/>
              <w:autoSpaceDE w:val="0"/>
              <w:autoSpaceDN w:val="0"/>
              <w:adjustRightInd w:val="0"/>
              <w:spacing w:line="200" w:lineRule="atLeast"/>
              <w:jc w:val="center"/>
              <w:rPr>
                <w:rFonts w:eastAsia="PMingLiU"/>
                <w:b/>
                <w:bCs/>
                <w:color w:val="000000"/>
                <w:w w:val="0"/>
                <w:sz w:val="16"/>
                <w:szCs w:val="16"/>
                <w:lang w:val="en-US" w:eastAsia="zh-TW"/>
              </w:rPr>
            </w:pPr>
          </w:p>
        </w:tc>
        <w:tc>
          <w:tcPr>
            <w:tcW w:w="1233" w:type="dxa"/>
            <w:tcBorders>
              <w:top w:val="single" w:sz="10" w:space="0" w:color="000000"/>
              <w:left w:val="single" w:sz="2" w:space="0" w:color="000000"/>
              <w:bottom w:val="single" w:sz="10" w:space="0" w:color="000000"/>
              <w:right w:val="single" w:sz="2" w:space="0" w:color="000000"/>
            </w:tcBorders>
            <w:tcMar>
              <w:top w:w="140" w:type="dxa"/>
              <w:left w:w="120" w:type="dxa"/>
              <w:bottom w:w="100" w:type="dxa"/>
              <w:right w:w="120" w:type="dxa"/>
            </w:tcMar>
            <w:vAlign w:val="center"/>
          </w:tcPr>
          <w:p w14:paraId="4A82D91F" w14:textId="77777777" w:rsidR="008560E4" w:rsidRPr="004B0664" w:rsidRDefault="008560E4" w:rsidP="004B0664">
            <w:pPr>
              <w:widowControl w:val="0"/>
              <w:suppressAutoHyphens/>
              <w:autoSpaceDE w:val="0"/>
              <w:autoSpaceDN w:val="0"/>
              <w:adjustRightInd w:val="0"/>
              <w:spacing w:line="200" w:lineRule="atLeast"/>
              <w:jc w:val="center"/>
              <w:rPr>
                <w:rFonts w:eastAsia="PMingLiU"/>
                <w:b/>
                <w:bCs/>
                <w:color w:val="000000"/>
                <w:w w:val="0"/>
                <w:sz w:val="16"/>
                <w:szCs w:val="16"/>
                <w:lang w:val="en-US" w:eastAsia="zh-TW"/>
              </w:rPr>
            </w:pPr>
            <w:r w:rsidRPr="004B0664">
              <w:rPr>
                <w:rFonts w:eastAsia="PMingLiU"/>
                <w:b/>
                <w:bCs/>
                <w:color w:val="000000"/>
                <w:sz w:val="16"/>
                <w:szCs w:val="16"/>
                <w:lang w:val="en-US" w:eastAsia="zh-TW"/>
              </w:rPr>
              <w:t>Non-HT non-VHT non-</w:t>
            </w:r>
            <w:proofErr w:type="gramStart"/>
            <w:r w:rsidRPr="004B0664">
              <w:rPr>
                <w:rFonts w:eastAsia="PMingLiU"/>
                <w:b/>
                <w:bCs/>
                <w:color w:val="000000"/>
                <w:sz w:val="16"/>
                <w:szCs w:val="16"/>
                <w:lang w:val="en-US" w:eastAsia="zh-TW"/>
              </w:rPr>
              <w:t>HE(</w:t>
            </w:r>
            <w:proofErr w:type="gramEnd"/>
            <w:r w:rsidRPr="004B0664">
              <w:rPr>
                <w:rFonts w:eastAsia="PMingLiU"/>
                <w:b/>
                <w:bCs/>
                <w:color w:val="000000"/>
                <w:sz w:val="16"/>
                <w:szCs w:val="16"/>
                <w:lang w:val="en-US" w:eastAsia="zh-TW"/>
              </w:rPr>
              <w:t>11ax) non-S1G non-DMG PPDU and non-HT duplicate PPDU</w:t>
            </w:r>
          </w:p>
        </w:tc>
        <w:tc>
          <w:tcPr>
            <w:tcW w:w="1079" w:type="dxa"/>
            <w:tcBorders>
              <w:top w:val="single" w:sz="10" w:space="0" w:color="000000"/>
              <w:left w:val="single" w:sz="2" w:space="0" w:color="000000"/>
              <w:bottom w:val="single" w:sz="10" w:space="0" w:color="000000"/>
              <w:right w:val="single" w:sz="2" w:space="0" w:color="000000"/>
            </w:tcBorders>
            <w:tcMar>
              <w:top w:w="140" w:type="dxa"/>
              <w:left w:w="120" w:type="dxa"/>
              <w:bottom w:w="100" w:type="dxa"/>
              <w:right w:w="120" w:type="dxa"/>
            </w:tcMar>
            <w:vAlign w:val="center"/>
          </w:tcPr>
          <w:p w14:paraId="18D05CF2" w14:textId="77777777" w:rsidR="008560E4" w:rsidRPr="004B0664" w:rsidRDefault="008560E4" w:rsidP="004B0664">
            <w:pPr>
              <w:widowControl w:val="0"/>
              <w:suppressAutoHyphens/>
              <w:autoSpaceDE w:val="0"/>
              <w:autoSpaceDN w:val="0"/>
              <w:adjustRightInd w:val="0"/>
              <w:spacing w:line="200" w:lineRule="atLeast"/>
              <w:jc w:val="center"/>
              <w:rPr>
                <w:rFonts w:eastAsia="PMingLiU"/>
                <w:b/>
                <w:bCs/>
                <w:color w:val="000000"/>
                <w:w w:val="0"/>
                <w:sz w:val="16"/>
                <w:szCs w:val="16"/>
                <w:lang w:val="en-US" w:eastAsia="zh-TW"/>
              </w:rPr>
            </w:pPr>
            <w:r w:rsidRPr="004B0664">
              <w:rPr>
                <w:rFonts w:eastAsia="PMingLiU"/>
                <w:b/>
                <w:bCs/>
                <w:color w:val="000000"/>
                <w:sz w:val="16"/>
                <w:szCs w:val="16"/>
                <w:lang w:val="en-US" w:eastAsia="zh-TW"/>
              </w:rPr>
              <w:t>HT PPDU</w:t>
            </w:r>
          </w:p>
        </w:tc>
        <w:tc>
          <w:tcPr>
            <w:tcW w:w="924" w:type="dxa"/>
            <w:tcBorders>
              <w:top w:val="single" w:sz="10" w:space="0" w:color="000000"/>
              <w:left w:val="single" w:sz="2" w:space="0" w:color="000000"/>
              <w:bottom w:val="single" w:sz="10" w:space="0" w:color="000000"/>
              <w:right w:val="single" w:sz="2" w:space="0" w:color="000000"/>
            </w:tcBorders>
            <w:tcMar>
              <w:top w:w="140" w:type="dxa"/>
              <w:left w:w="120" w:type="dxa"/>
              <w:bottom w:w="100" w:type="dxa"/>
              <w:right w:w="120" w:type="dxa"/>
            </w:tcMar>
            <w:vAlign w:val="center"/>
          </w:tcPr>
          <w:p w14:paraId="0C8A6BDC" w14:textId="77777777" w:rsidR="008560E4" w:rsidRPr="004B0664" w:rsidRDefault="008560E4" w:rsidP="004B0664">
            <w:pPr>
              <w:widowControl w:val="0"/>
              <w:suppressAutoHyphens/>
              <w:autoSpaceDE w:val="0"/>
              <w:autoSpaceDN w:val="0"/>
              <w:adjustRightInd w:val="0"/>
              <w:spacing w:line="200" w:lineRule="atLeast"/>
              <w:jc w:val="center"/>
              <w:rPr>
                <w:rFonts w:eastAsia="PMingLiU"/>
                <w:b/>
                <w:bCs/>
                <w:color w:val="000000"/>
                <w:w w:val="0"/>
                <w:sz w:val="16"/>
                <w:szCs w:val="16"/>
                <w:lang w:val="en-US" w:eastAsia="zh-TW"/>
              </w:rPr>
            </w:pPr>
            <w:r w:rsidRPr="004B0664">
              <w:rPr>
                <w:rFonts w:eastAsia="PMingLiU"/>
                <w:b/>
                <w:bCs/>
                <w:color w:val="000000"/>
                <w:sz w:val="16"/>
                <w:szCs w:val="16"/>
                <w:lang w:val="en-US" w:eastAsia="zh-TW"/>
              </w:rPr>
              <w:t>VHT PPDU</w:t>
            </w:r>
          </w:p>
        </w:tc>
        <w:tc>
          <w:tcPr>
            <w:tcW w:w="1079" w:type="dxa"/>
            <w:tcBorders>
              <w:top w:val="single" w:sz="10" w:space="0" w:color="000000"/>
              <w:left w:val="single" w:sz="2" w:space="0" w:color="000000"/>
              <w:bottom w:val="single" w:sz="10" w:space="0" w:color="000000"/>
              <w:right w:val="single" w:sz="2" w:space="0" w:color="000000"/>
            </w:tcBorders>
            <w:tcMar>
              <w:top w:w="140" w:type="dxa"/>
              <w:left w:w="120" w:type="dxa"/>
              <w:bottom w:w="100" w:type="dxa"/>
              <w:right w:w="120" w:type="dxa"/>
            </w:tcMar>
            <w:vAlign w:val="center"/>
          </w:tcPr>
          <w:p w14:paraId="35589663" w14:textId="77777777" w:rsidR="008560E4" w:rsidRPr="004B0664" w:rsidRDefault="008560E4" w:rsidP="004B0664">
            <w:pPr>
              <w:widowControl w:val="0"/>
              <w:suppressAutoHyphens/>
              <w:autoSpaceDE w:val="0"/>
              <w:autoSpaceDN w:val="0"/>
              <w:adjustRightInd w:val="0"/>
              <w:spacing w:line="200" w:lineRule="atLeast"/>
              <w:jc w:val="center"/>
              <w:rPr>
                <w:rFonts w:eastAsia="PMingLiU"/>
                <w:b/>
                <w:bCs/>
                <w:color w:val="000000"/>
                <w:w w:val="0"/>
                <w:sz w:val="16"/>
                <w:szCs w:val="16"/>
                <w:lang w:val="en-US" w:eastAsia="zh-TW"/>
              </w:rPr>
            </w:pPr>
            <w:r w:rsidRPr="004B0664">
              <w:rPr>
                <w:rFonts w:eastAsia="PMingLiU"/>
                <w:b/>
                <w:bCs/>
                <w:color w:val="000000"/>
                <w:sz w:val="16"/>
                <w:szCs w:val="16"/>
                <w:lang w:val="en-US" w:eastAsia="zh-TW"/>
              </w:rPr>
              <w:t xml:space="preserve">HE </w:t>
            </w:r>
            <w:proofErr w:type="gramStart"/>
            <w:r w:rsidRPr="004B0664">
              <w:rPr>
                <w:rFonts w:eastAsia="PMingLiU"/>
                <w:b/>
                <w:bCs/>
                <w:color w:val="000000"/>
                <w:sz w:val="16"/>
                <w:szCs w:val="16"/>
                <w:lang w:val="en-US" w:eastAsia="zh-TW"/>
              </w:rPr>
              <w:t>PPDU(</w:t>
            </w:r>
            <w:proofErr w:type="gramEnd"/>
            <w:r w:rsidRPr="004B0664">
              <w:rPr>
                <w:rFonts w:eastAsia="PMingLiU"/>
                <w:b/>
                <w:bCs/>
                <w:color w:val="000000"/>
                <w:sz w:val="16"/>
                <w:szCs w:val="16"/>
                <w:lang w:val="en-US" w:eastAsia="zh-TW"/>
              </w:rPr>
              <w:t>11ax)</w:t>
            </w:r>
          </w:p>
        </w:tc>
        <w:tc>
          <w:tcPr>
            <w:tcW w:w="924" w:type="dxa"/>
            <w:tcBorders>
              <w:top w:val="single" w:sz="10" w:space="0" w:color="000000"/>
              <w:left w:val="single" w:sz="2" w:space="0" w:color="000000"/>
              <w:bottom w:val="single" w:sz="10" w:space="0" w:color="000000"/>
              <w:right w:val="single" w:sz="2" w:space="0" w:color="000000"/>
            </w:tcBorders>
          </w:tcPr>
          <w:p w14:paraId="274F46C9" w14:textId="5AE82C14" w:rsidR="008560E4" w:rsidRPr="004B0664" w:rsidRDefault="008560E4" w:rsidP="004B0664">
            <w:pPr>
              <w:widowControl w:val="0"/>
              <w:suppressAutoHyphens/>
              <w:autoSpaceDE w:val="0"/>
              <w:autoSpaceDN w:val="0"/>
              <w:adjustRightInd w:val="0"/>
              <w:spacing w:line="200" w:lineRule="atLeast"/>
              <w:jc w:val="center"/>
              <w:rPr>
                <w:rFonts w:eastAsia="PMingLiU"/>
                <w:b/>
                <w:bCs/>
                <w:color w:val="000000"/>
                <w:sz w:val="16"/>
                <w:szCs w:val="16"/>
                <w:lang w:val="en-US" w:eastAsia="zh-TW"/>
              </w:rPr>
            </w:pPr>
            <w:ins w:id="4" w:author="Huang, Po-kai" w:date="2021-09-20T09:38:00Z">
              <w:r>
                <w:rPr>
                  <w:rFonts w:eastAsia="PMingLiU"/>
                  <w:b/>
                  <w:bCs/>
                  <w:color w:val="000000"/>
                  <w:sz w:val="16"/>
                  <w:szCs w:val="16"/>
                  <w:lang w:val="en-US" w:eastAsia="zh-TW"/>
                </w:rPr>
                <w:t>EHT PPDU</w:t>
              </w:r>
            </w:ins>
          </w:p>
        </w:tc>
        <w:tc>
          <w:tcPr>
            <w:tcW w:w="924" w:type="dxa"/>
            <w:tcBorders>
              <w:top w:val="single" w:sz="10" w:space="0" w:color="000000"/>
              <w:left w:val="single" w:sz="2" w:space="0" w:color="000000"/>
              <w:bottom w:val="single" w:sz="10" w:space="0" w:color="000000"/>
              <w:right w:val="single" w:sz="2" w:space="0" w:color="000000"/>
            </w:tcBorders>
            <w:tcMar>
              <w:top w:w="140" w:type="dxa"/>
              <w:left w:w="120" w:type="dxa"/>
              <w:bottom w:w="100" w:type="dxa"/>
              <w:right w:w="120" w:type="dxa"/>
            </w:tcMar>
            <w:vAlign w:val="center"/>
          </w:tcPr>
          <w:p w14:paraId="228E2809" w14:textId="74B6E3D5" w:rsidR="008560E4" w:rsidRPr="004B0664" w:rsidRDefault="008560E4" w:rsidP="004B0664">
            <w:pPr>
              <w:widowControl w:val="0"/>
              <w:suppressAutoHyphens/>
              <w:autoSpaceDE w:val="0"/>
              <w:autoSpaceDN w:val="0"/>
              <w:adjustRightInd w:val="0"/>
              <w:spacing w:line="200" w:lineRule="atLeast"/>
              <w:jc w:val="center"/>
              <w:rPr>
                <w:rFonts w:eastAsia="PMingLiU"/>
                <w:b/>
                <w:bCs/>
                <w:color w:val="000000"/>
                <w:w w:val="0"/>
                <w:sz w:val="16"/>
                <w:szCs w:val="16"/>
                <w:lang w:val="en-US" w:eastAsia="zh-TW"/>
              </w:rPr>
            </w:pPr>
            <w:r w:rsidRPr="004B0664">
              <w:rPr>
                <w:rFonts w:eastAsia="PMingLiU"/>
                <w:b/>
                <w:bCs/>
                <w:color w:val="000000"/>
                <w:sz w:val="16"/>
                <w:szCs w:val="16"/>
                <w:lang w:val="en-US" w:eastAsia="zh-TW"/>
              </w:rPr>
              <w:t>S1G PPDU</w:t>
            </w:r>
          </w:p>
        </w:tc>
        <w:tc>
          <w:tcPr>
            <w:tcW w:w="1850" w:type="dxa"/>
            <w:tcBorders>
              <w:top w:val="single" w:sz="10" w:space="0" w:color="000000"/>
              <w:left w:val="single" w:sz="2" w:space="0" w:color="000000"/>
              <w:bottom w:val="single" w:sz="10" w:space="0" w:color="000000"/>
              <w:right w:val="single" w:sz="2" w:space="0" w:color="000000"/>
            </w:tcBorders>
            <w:tcMar>
              <w:top w:w="140" w:type="dxa"/>
              <w:left w:w="120" w:type="dxa"/>
              <w:bottom w:w="100" w:type="dxa"/>
              <w:right w:w="120" w:type="dxa"/>
            </w:tcMar>
            <w:vAlign w:val="center"/>
          </w:tcPr>
          <w:p w14:paraId="42A2B377" w14:textId="77777777" w:rsidR="008560E4" w:rsidRPr="004B0664" w:rsidRDefault="008560E4" w:rsidP="004B0664">
            <w:pPr>
              <w:widowControl w:val="0"/>
              <w:suppressAutoHyphens/>
              <w:autoSpaceDE w:val="0"/>
              <w:autoSpaceDN w:val="0"/>
              <w:adjustRightInd w:val="0"/>
              <w:spacing w:line="200" w:lineRule="atLeast"/>
              <w:jc w:val="center"/>
              <w:rPr>
                <w:rFonts w:eastAsia="PMingLiU"/>
                <w:b/>
                <w:bCs/>
                <w:color w:val="000000"/>
                <w:w w:val="0"/>
                <w:sz w:val="16"/>
                <w:szCs w:val="16"/>
                <w:lang w:val="en-US" w:eastAsia="zh-TW"/>
              </w:rPr>
            </w:pPr>
            <w:r w:rsidRPr="004B0664">
              <w:rPr>
                <w:rFonts w:eastAsia="PMingLiU"/>
                <w:b/>
                <w:bCs/>
                <w:color w:val="000000"/>
                <w:sz w:val="16"/>
                <w:szCs w:val="16"/>
                <w:lang w:val="en-US" w:eastAsia="zh-TW"/>
              </w:rPr>
              <w:t>DMG PPDU</w:t>
            </w:r>
          </w:p>
        </w:tc>
        <w:tc>
          <w:tcPr>
            <w:tcW w:w="1857" w:type="dxa"/>
            <w:tcBorders>
              <w:top w:val="single" w:sz="10" w:space="0" w:color="000000"/>
              <w:left w:val="single" w:sz="2" w:space="0" w:color="000000"/>
              <w:bottom w:val="single" w:sz="10" w:space="0" w:color="000000"/>
              <w:right w:val="single" w:sz="10" w:space="0" w:color="000000"/>
            </w:tcBorders>
            <w:tcMar>
              <w:top w:w="140" w:type="dxa"/>
              <w:left w:w="120" w:type="dxa"/>
              <w:bottom w:w="100" w:type="dxa"/>
              <w:right w:w="120" w:type="dxa"/>
            </w:tcMar>
            <w:vAlign w:val="center"/>
          </w:tcPr>
          <w:p w14:paraId="76CBC008" w14:textId="77777777" w:rsidR="008560E4" w:rsidRPr="004B0664" w:rsidRDefault="008560E4" w:rsidP="004B0664">
            <w:pPr>
              <w:widowControl w:val="0"/>
              <w:suppressAutoHyphens/>
              <w:autoSpaceDE w:val="0"/>
              <w:autoSpaceDN w:val="0"/>
              <w:adjustRightInd w:val="0"/>
              <w:spacing w:line="200" w:lineRule="atLeast"/>
              <w:jc w:val="center"/>
              <w:rPr>
                <w:rFonts w:eastAsia="PMingLiU"/>
                <w:b/>
                <w:bCs/>
                <w:color w:val="000000"/>
                <w:w w:val="0"/>
                <w:sz w:val="16"/>
                <w:szCs w:val="16"/>
                <w:lang w:val="en-US" w:eastAsia="zh-TW"/>
              </w:rPr>
            </w:pPr>
            <w:r w:rsidRPr="004B0664">
              <w:rPr>
                <w:rFonts w:eastAsia="PMingLiU"/>
                <w:b/>
                <w:bCs/>
                <w:color w:val="000000"/>
                <w:sz w:val="16"/>
                <w:szCs w:val="16"/>
                <w:lang w:val="en-US" w:eastAsia="zh-TW"/>
              </w:rPr>
              <w:t xml:space="preserve">EDMG </w:t>
            </w:r>
            <w:proofErr w:type="gramStart"/>
            <w:r w:rsidRPr="004B0664">
              <w:rPr>
                <w:rFonts w:eastAsia="PMingLiU"/>
                <w:b/>
                <w:bCs/>
                <w:color w:val="000000"/>
                <w:sz w:val="16"/>
                <w:szCs w:val="16"/>
                <w:lang w:val="en-US" w:eastAsia="zh-TW"/>
              </w:rPr>
              <w:t>PPDU(</w:t>
            </w:r>
            <w:proofErr w:type="gramEnd"/>
            <w:r w:rsidRPr="004B0664">
              <w:rPr>
                <w:rFonts w:eastAsia="PMingLiU"/>
                <w:b/>
                <w:bCs/>
                <w:color w:val="000000"/>
                <w:sz w:val="16"/>
                <w:szCs w:val="16"/>
                <w:lang w:val="en-US" w:eastAsia="zh-TW"/>
              </w:rPr>
              <w:t>11ay)</w:t>
            </w:r>
          </w:p>
        </w:tc>
      </w:tr>
      <w:tr w:rsidR="00BA3D5A" w:rsidRPr="004B0664" w14:paraId="3C40E3E5" w14:textId="77777777" w:rsidTr="004931CC">
        <w:trPr>
          <w:trHeight w:val="319"/>
          <w:jc w:val="center"/>
        </w:trPr>
        <w:tc>
          <w:tcPr>
            <w:tcW w:w="1079" w:type="dxa"/>
            <w:gridSpan w:val="2"/>
            <w:tcBorders>
              <w:top w:val="nil"/>
              <w:left w:val="single" w:sz="10" w:space="0" w:color="000000"/>
              <w:bottom w:val="single" w:sz="2" w:space="0" w:color="000000"/>
              <w:right w:val="single" w:sz="2" w:space="0" w:color="000000"/>
            </w:tcBorders>
            <w:tcMar>
              <w:top w:w="100" w:type="dxa"/>
              <w:left w:w="120" w:type="dxa"/>
              <w:bottom w:w="60" w:type="dxa"/>
              <w:right w:w="120" w:type="dxa"/>
            </w:tcMar>
          </w:tcPr>
          <w:p w14:paraId="7D34CE89" w14:textId="77777777" w:rsidR="00BA3D5A" w:rsidRPr="004B0664" w:rsidRDefault="00BA3D5A" w:rsidP="00BA3D5A">
            <w:pPr>
              <w:widowControl w:val="0"/>
              <w:suppressAutoHyphens/>
              <w:autoSpaceDE w:val="0"/>
              <w:autoSpaceDN w:val="0"/>
              <w:adjustRightInd w:val="0"/>
              <w:spacing w:line="200" w:lineRule="atLeast"/>
              <w:rPr>
                <w:rFonts w:eastAsia="PMingLiU"/>
                <w:color w:val="000000"/>
                <w:w w:val="0"/>
                <w:sz w:val="16"/>
                <w:szCs w:val="16"/>
                <w:lang w:val="en-US" w:eastAsia="zh-TW"/>
              </w:rPr>
            </w:pPr>
            <w:r w:rsidRPr="004B0664">
              <w:rPr>
                <w:rFonts w:eastAsia="PMingLiU"/>
                <w:color w:val="000000"/>
                <w:sz w:val="16"/>
                <w:szCs w:val="16"/>
                <w:lang w:val="en-US" w:eastAsia="zh-TW"/>
              </w:rPr>
              <w:t>MMPDU size</w:t>
            </w:r>
          </w:p>
        </w:tc>
        <w:tc>
          <w:tcPr>
            <w:tcW w:w="1233" w:type="dxa"/>
            <w:tcBorders>
              <w:top w:val="nil"/>
              <w:left w:val="single" w:sz="2" w:space="0" w:color="000000"/>
              <w:bottom w:val="single" w:sz="2" w:space="0" w:color="000000"/>
              <w:right w:val="single" w:sz="2" w:space="0" w:color="000000"/>
            </w:tcBorders>
            <w:tcMar>
              <w:top w:w="100" w:type="dxa"/>
              <w:left w:w="120" w:type="dxa"/>
              <w:bottom w:w="60" w:type="dxa"/>
              <w:right w:w="120" w:type="dxa"/>
            </w:tcMar>
          </w:tcPr>
          <w:p w14:paraId="6DE464CA" w14:textId="77777777" w:rsidR="00BA3D5A" w:rsidRPr="004B0664" w:rsidRDefault="00BA3D5A" w:rsidP="00BA3D5A">
            <w:pPr>
              <w:widowControl w:val="0"/>
              <w:suppressAutoHyphens/>
              <w:autoSpaceDE w:val="0"/>
              <w:autoSpaceDN w:val="0"/>
              <w:adjustRightInd w:val="0"/>
              <w:spacing w:line="200" w:lineRule="atLeast"/>
              <w:rPr>
                <w:rFonts w:eastAsia="PMingLiU"/>
                <w:color w:val="000000"/>
                <w:w w:val="0"/>
                <w:sz w:val="16"/>
                <w:szCs w:val="16"/>
                <w:lang w:val="en-US" w:eastAsia="zh-TW"/>
              </w:rPr>
            </w:pPr>
            <w:r w:rsidRPr="004B0664">
              <w:rPr>
                <w:rFonts w:eastAsia="PMingLiU"/>
                <w:color w:val="000000"/>
                <w:sz w:val="16"/>
                <w:szCs w:val="16"/>
                <w:lang w:val="en-US" w:eastAsia="zh-TW"/>
              </w:rPr>
              <w:t>2304</w:t>
            </w:r>
          </w:p>
        </w:tc>
        <w:tc>
          <w:tcPr>
            <w:tcW w:w="1079" w:type="dxa"/>
            <w:tcBorders>
              <w:top w:val="nil"/>
              <w:left w:val="single" w:sz="2" w:space="0" w:color="000000"/>
              <w:bottom w:val="single" w:sz="2" w:space="0" w:color="000000"/>
              <w:right w:val="single" w:sz="2" w:space="0" w:color="000000"/>
            </w:tcBorders>
            <w:tcMar>
              <w:top w:w="100" w:type="dxa"/>
              <w:left w:w="120" w:type="dxa"/>
              <w:bottom w:w="60" w:type="dxa"/>
              <w:right w:w="120" w:type="dxa"/>
            </w:tcMar>
          </w:tcPr>
          <w:p w14:paraId="6DFB8AE6" w14:textId="77777777" w:rsidR="00BA3D5A" w:rsidRPr="004B0664" w:rsidRDefault="00BA3D5A" w:rsidP="00BA3D5A">
            <w:pPr>
              <w:widowControl w:val="0"/>
              <w:suppressAutoHyphens/>
              <w:autoSpaceDE w:val="0"/>
              <w:autoSpaceDN w:val="0"/>
              <w:adjustRightInd w:val="0"/>
              <w:spacing w:line="200" w:lineRule="atLeast"/>
              <w:rPr>
                <w:rFonts w:eastAsia="PMingLiU"/>
                <w:color w:val="000000"/>
                <w:w w:val="0"/>
                <w:sz w:val="16"/>
                <w:szCs w:val="16"/>
                <w:lang w:val="en-US" w:eastAsia="zh-TW"/>
              </w:rPr>
            </w:pPr>
            <w:r w:rsidRPr="004B0664">
              <w:rPr>
                <w:rFonts w:eastAsia="PMingLiU"/>
                <w:color w:val="000000"/>
                <w:sz w:val="16"/>
                <w:szCs w:val="16"/>
                <w:lang w:val="en-US" w:eastAsia="zh-TW"/>
              </w:rPr>
              <w:t>2304</w:t>
            </w:r>
          </w:p>
        </w:tc>
        <w:tc>
          <w:tcPr>
            <w:tcW w:w="924" w:type="dxa"/>
            <w:tcBorders>
              <w:top w:val="nil"/>
              <w:left w:val="single" w:sz="2" w:space="0" w:color="000000"/>
              <w:bottom w:val="single" w:sz="2" w:space="0" w:color="000000"/>
              <w:right w:val="single" w:sz="2" w:space="0" w:color="000000"/>
            </w:tcBorders>
            <w:tcMar>
              <w:top w:w="100" w:type="dxa"/>
              <w:left w:w="120" w:type="dxa"/>
              <w:bottom w:w="60" w:type="dxa"/>
              <w:right w:w="120" w:type="dxa"/>
            </w:tcMar>
          </w:tcPr>
          <w:p w14:paraId="660C7A96" w14:textId="77777777" w:rsidR="00BA3D5A" w:rsidRPr="004B0664" w:rsidRDefault="00BA3D5A" w:rsidP="00BA3D5A">
            <w:pPr>
              <w:widowControl w:val="0"/>
              <w:suppressAutoHyphens/>
              <w:autoSpaceDE w:val="0"/>
              <w:autoSpaceDN w:val="0"/>
              <w:adjustRightInd w:val="0"/>
              <w:spacing w:line="200" w:lineRule="atLeast"/>
              <w:rPr>
                <w:rFonts w:eastAsia="PMingLiU"/>
                <w:color w:val="000000"/>
                <w:w w:val="0"/>
                <w:sz w:val="16"/>
                <w:szCs w:val="16"/>
                <w:lang w:val="en-US" w:eastAsia="zh-TW"/>
              </w:rPr>
            </w:pPr>
            <w:r w:rsidRPr="004B0664">
              <w:rPr>
                <w:rFonts w:eastAsia="PMingLiU"/>
                <w:color w:val="000000"/>
                <w:sz w:val="16"/>
                <w:szCs w:val="16"/>
                <w:lang w:val="en-US" w:eastAsia="zh-TW"/>
              </w:rPr>
              <w:t>See NOTE 1</w:t>
            </w:r>
          </w:p>
        </w:tc>
        <w:tc>
          <w:tcPr>
            <w:tcW w:w="1079" w:type="dxa"/>
            <w:tcBorders>
              <w:top w:val="nil"/>
              <w:left w:val="single" w:sz="2" w:space="0" w:color="000000"/>
              <w:bottom w:val="single" w:sz="2" w:space="0" w:color="000000"/>
              <w:right w:val="single" w:sz="2" w:space="0" w:color="000000"/>
            </w:tcBorders>
            <w:tcMar>
              <w:top w:w="100" w:type="dxa"/>
              <w:left w:w="120" w:type="dxa"/>
              <w:bottom w:w="60" w:type="dxa"/>
              <w:right w:w="120" w:type="dxa"/>
            </w:tcMar>
          </w:tcPr>
          <w:p w14:paraId="07C7AF07" w14:textId="77777777" w:rsidR="00BA3D5A" w:rsidRPr="004B0664" w:rsidRDefault="00BA3D5A" w:rsidP="00BA3D5A">
            <w:pPr>
              <w:widowControl w:val="0"/>
              <w:suppressAutoHyphens/>
              <w:autoSpaceDE w:val="0"/>
              <w:autoSpaceDN w:val="0"/>
              <w:adjustRightInd w:val="0"/>
              <w:spacing w:line="200" w:lineRule="atLeast"/>
              <w:rPr>
                <w:rFonts w:eastAsia="PMingLiU"/>
                <w:color w:val="000000"/>
                <w:w w:val="0"/>
                <w:sz w:val="16"/>
                <w:szCs w:val="16"/>
                <w:lang w:val="en-US" w:eastAsia="zh-TW"/>
              </w:rPr>
            </w:pPr>
            <w:r w:rsidRPr="004B0664">
              <w:rPr>
                <w:rFonts w:eastAsia="PMingLiU"/>
                <w:color w:val="000000"/>
                <w:sz w:val="16"/>
                <w:szCs w:val="16"/>
                <w:lang w:val="en-US" w:eastAsia="zh-TW"/>
              </w:rPr>
              <w:t>See NOTE 1</w:t>
            </w:r>
          </w:p>
        </w:tc>
        <w:tc>
          <w:tcPr>
            <w:tcW w:w="924" w:type="dxa"/>
            <w:tcBorders>
              <w:top w:val="nil"/>
              <w:left w:val="single" w:sz="2" w:space="0" w:color="000000"/>
              <w:bottom w:val="single" w:sz="2" w:space="0" w:color="000000"/>
              <w:right w:val="single" w:sz="2" w:space="0" w:color="000000"/>
            </w:tcBorders>
          </w:tcPr>
          <w:p w14:paraId="22D59F86" w14:textId="37196F7D" w:rsidR="00BA3D5A" w:rsidRPr="004B0664" w:rsidRDefault="00BA3D5A" w:rsidP="00BA3D5A">
            <w:pPr>
              <w:widowControl w:val="0"/>
              <w:suppressAutoHyphens/>
              <w:autoSpaceDE w:val="0"/>
              <w:autoSpaceDN w:val="0"/>
              <w:adjustRightInd w:val="0"/>
              <w:spacing w:line="200" w:lineRule="atLeast"/>
              <w:rPr>
                <w:ins w:id="5" w:author="Huang, Po-kai" w:date="2021-09-20T09:38:00Z"/>
                <w:rFonts w:eastAsia="PMingLiU"/>
                <w:color w:val="000000"/>
                <w:sz w:val="16"/>
                <w:szCs w:val="16"/>
                <w:lang w:val="en-US" w:eastAsia="zh-TW"/>
              </w:rPr>
            </w:pPr>
            <w:ins w:id="6" w:author="Huang, Po-kai" w:date="2021-09-20T09:38:00Z">
              <w:r w:rsidRPr="004B0664">
                <w:rPr>
                  <w:rFonts w:eastAsia="PMingLiU"/>
                  <w:color w:val="000000"/>
                  <w:sz w:val="16"/>
                  <w:szCs w:val="16"/>
                  <w:lang w:val="en-US" w:eastAsia="zh-TW"/>
                </w:rPr>
                <w:t>See NOTE 1</w:t>
              </w:r>
            </w:ins>
          </w:p>
        </w:tc>
        <w:tc>
          <w:tcPr>
            <w:tcW w:w="924" w:type="dxa"/>
            <w:tcBorders>
              <w:top w:val="nil"/>
              <w:left w:val="single" w:sz="2" w:space="0" w:color="000000"/>
              <w:bottom w:val="single" w:sz="2" w:space="0" w:color="000000"/>
              <w:right w:val="single" w:sz="2" w:space="0" w:color="000000"/>
            </w:tcBorders>
            <w:tcMar>
              <w:top w:w="100" w:type="dxa"/>
              <w:left w:w="120" w:type="dxa"/>
              <w:bottom w:w="60" w:type="dxa"/>
              <w:right w:w="120" w:type="dxa"/>
            </w:tcMar>
          </w:tcPr>
          <w:p w14:paraId="12924D8D" w14:textId="14F55549" w:rsidR="00BA3D5A" w:rsidRPr="004B0664" w:rsidRDefault="00BA3D5A" w:rsidP="00BA3D5A">
            <w:pPr>
              <w:widowControl w:val="0"/>
              <w:suppressAutoHyphens/>
              <w:autoSpaceDE w:val="0"/>
              <w:autoSpaceDN w:val="0"/>
              <w:adjustRightInd w:val="0"/>
              <w:spacing w:line="200" w:lineRule="atLeast"/>
              <w:rPr>
                <w:rFonts w:eastAsia="PMingLiU"/>
                <w:color w:val="000000"/>
                <w:w w:val="0"/>
                <w:sz w:val="16"/>
                <w:szCs w:val="16"/>
                <w:lang w:val="en-US" w:eastAsia="zh-TW"/>
              </w:rPr>
            </w:pPr>
            <w:r w:rsidRPr="004B0664">
              <w:rPr>
                <w:rFonts w:eastAsia="PMingLiU"/>
                <w:color w:val="000000"/>
                <w:sz w:val="16"/>
                <w:szCs w:val="16"/>
                <w:lang w:val="en-US" w:eastAsia="zh-TW"/>
              </w:rPr>
              <w:t>See NOTE 1</w:t>
            </w:r>
          </w:p>
        </w:tc>
        <w:tc>
          <w:tcPr>
            <w:tcW w:w="1850" w:type="dxa"/>
            <w:tcBorders>
              <w:top w:val="nil"/>
              <w:left w:val="single" w:sz="2" w:space="0" w:color="000000"/>
              <w:bottom w:val="single" w:sz="2" w:space="0" w:color="000000"/>
              <w:right w:val="single" w:sz="2" w:space="0" w:color="000000"/>
            </w:tcBorders>
            <w:tcMar>
              <w:top w:w="100" w:type="dxa"/>
              <w:left w:w="120" w:type="dxa"/>
              <w:bottom w:w="60" w:type="dxa"/>
              <w:right w:w="120" w:type="dxa"/>
            </w:tcMar>
          </w:tcPr>
          <w:p w14:paraId="11B5E1EF" w14:textId="77777777" w:rsidR="00BA3D5A" w:rsidRPr="004B0664" w:rsidRDefault="00BA3D5A" w:rsidP="00BA3D5A">
            <w:pPr>
              <w:widowControl w:val="0"/>
              <w:suppressAutoHyphens/>
              <w:autoSpaceDE w:val="0"/>
              <w:autoSpaceDN w:val="0"/>
              <w:adjustRightInd w:val="0"/>
              <w:spacing w:line="200" w:lineRule="atLeast"/>
              <w:rPr>
                <w:rFonts w:eastAsia="PMingLiU"/>
                <w:color w:val="000000"/>
                <w:w w:val="0"/>
                <w:sz w:val="16"/>
                <w:szCs w:val="16"/>
                <w:lang w:val="en-US" w:eastAsia="zh-TW"/>
              </w:rPr>
            </w:pPr>
            <w:r w:rsidRPr="004B0664">
              <w:rPr>
                <w:rFonts w:eastAsia="PMingLiU"/>
                <w:color w:val="000000"/>
                <w:sz w:val="16"/>
                <w:szCs w:val="16"/>
                <w:lang w:val="en-US" w:eastAsia="zh-TW"/>
              </w:rPr>
              <w:t>2304</w:t>
            </w:r>
          </w:p>
        </w:tc>
        <w:tc>
          <w:tcPr>
            <w:tcW w:w="1857" w:type="dxa"/>
            <w:tcBorders>
              <w:top w:val="nil"/>
              <w:left w:val="single" w:sz="2" w:space="0" w:color="000000"/>
              <w:bottom w:val="single" w:sz="2" w:space="0" w:color="000000"/>
              <w:right w:val="single" w:sz="10" w:space="0" w:color="000000"/>
            </w:tcBorders>
            <w:tcMar>
              <w:top w:w="100" w:type="dxa"/>
              <w:left w:w="120" w:type="dxa"/>
              <w:bottom w:w="60" w:type="dxa"/>
              <w:right w:w="120" w:type="dxa"/>
            </w:tcMar>
          </w:tcPr>
          <w:p w14:paraId="09A93AC9" w14:textId="77777777" w:rsidR="00BA3D5A" w:rsidRPr="004B0664" w:rsidRDefault="00BA3D5A" w:rsidP="00BA3D5A">
            <w:pPr>
              <w:widowControl w:val="0"/>
              <w:suppressAutoHyphens/>
              <w:autoSpaceDE w:val="0"/>
              <w:autoSpaceDN w:val="0"/>
              <w:adjustRightInd w:val="0"/>
              <w:spacing w:line="200" w:lineRule="atLeast"/>
              <w:rPr>
                <w:rFonts w:eastAsia="PMingLiU"/>
                <w:color w:val="000000"/>
                <w:w w:val="0"/>
                <w:sz w:val="16"/>
                <w:szCs w:val="16"/>
                <w:lang w:val="en-US" w:eastAsia="zh-TW"/>
              </w:rPr>
            </w:pPr>
            <w:r w:rsidRPr="004B0664">
              <w:rPr>
                <w:rFonts w:eastAsia="PMingLiU"/>
                <w:color w:val="000000"/>
                <w:sz w:val="16"/>
                <w:szCs w:val="16"/>
                <w:lang w:val="en-US" w:eastAsia="zh-TW"/>
              </w:rPr>
              <w:t>2304</w:t>
            </w:r>
          </w:p>
        </w:tc>
      </w:tr>
      <w:tr w:rsidR="00BA3D5A" w:rsidRPr="004B0664" w14:paraId="1BB751FC" w14:textId="77777777" w:rsidTr="004931CC">
        <w:trPr>
          <w:trHeight w:val="2577"/>
          <w:jc w:val="center"/>
        </w:trPr>
        <w:tc>
          <w:tcPr>
            <w:tcW w:w="1079" w:type="dxa"/>
            <w:gridSpan w:val="2"/>
            <w:tcBorders>
              <w:top w:val="nil"/>
              <w:left w:val="single" w:sz="10" w:space="0" w:color="000000"/>
              <w:bottom w:val="single" w:sz="2" w:space="0" w:color="000000"/>
              <w:right w:val="single" w:sz="2" w:space="0" w:color="000000"/>
            </w:tcBorders>
            <w:tcMar>
              <w:top w:w="100" w:type="dxa"/>
              <w:left w:w="120" w:type="dxa"/>
              <w:bottom w:w="60" w:type="dxa"/>
              <w:right w:w="120" w:type="dxa"/>
            </w:tcMar>
          </w:tcPr>
          <w:p w14:paraId="2073AED8" w14:textId="77777777" w:rsidR="00BA3D5A" w:rsidRPr="004B0664" w:rsidRDefault="00BA3D5A" w:rsidP="00BA3D5A">
            <w:pPr>
              <w:widowControl w:val="0"/>
              <w:suppressAutoHyphens/>
              <w:autoSpaceDE w:val="0"/>
              <w:autoSpaceDN w:val="0"/>
              <w:adjustRightInd w:val="0"/>
              <w:spacing w:line="200" w:lineRule="atLeast"/>
              <w:rPr>
                <w:rFonts w:eastAsia="PMingLiU"/>
                <w:color w:val="000000"/>
                <w:w w:val="0"/>
                <w:sz w:val="16"/>
                <w:szCs w:val="16"/>
                <w:lang w:val="en-US" w:eastAsia="zh-TW"/>
              </w:rPr>
            </w:pPr>
            <w:r w:rsidRPr="004B0664">
              <w:rPr>
                <w:rFonts w:eastAsia="PMingLiU"/>
                <w:color w:val="000000"/>
                <w:sz w:val="16"/>
                <w:szCs w:val="16"/>
                <w:lang w:val="en-US" w:eastAsia="zh-TW"/>
              </w:rPr>
              <w:t>MSDU size</w:t>
            </w:r>
          </w:p>
        </w:tc>
        <w:tc>
          <w:tcPr>
            <w:tcW w:w="1233" w:type="dxa"/>
            <w:tcBorders>
              <w:top w:val="nil"/>
              <w:left w:val="single" w:sz="2" w:space="0" w:color="000000"/>
              <w:bottom w:val="single" w:sz="2" w:space="0" w:color="000000"/>
              <w:right w:val="single" w:sz="2" w:space="0" w:color="000000"/>
            </w:tcBorders>
            <w:tcMar>
              <w:top w:w="100" w:type="dxa"/>
              <w:left w:w="120" w:type="dxa"/>
              <w:bottom w:w="60" w:type="dxa"/>
              <w:right w:w="120" w:type="dxa"/>
            </w:tcMar>
          </w:tcPr>
          <w:p w14:paraId="11076877" w14:textId="77777777" w:rsidR="00BA3D5A" w:rsidRPr="004B0664" w:rsidRDefault="00BA3D5A" w:rsidP="00BA3D5A">
            <w:pPr>
              <w:widowControl w:val="0"/>
              <w:suppressAutoHyphens/>
              <w:autoSpaceDE w:val="0"/>
              <w:autoSpaceDN w:val="0"/>
              <w:adjustRightInd w:val="0"/>
              <w:spacing w:line="200" w:lineRule="atLeast"/>
              <w:rPr>
                <w:rFonts w:eastAsia="PMingLiU"/>
                <w:color w:val="000000"/>
                <w:w w:val="0"/>
                <w:sz w:val="16"/>
                <w:szCs w:val="16"/>
                <w:lang w:val="en-US" w:eastAsia="zh-TW"/>
              </w:rPr>
            </w:pPr>
            <w:r w:rsidRPr="004B0664">
              <w:rPr>
                <w:rFonts w:eastAsia="PMingLiU"/>
                <w:color w:val="000000"/>
                <w:sz w:val="16"/>
                <w:szCs w:val="16"/>
                <w:lang w:val="en-US" w:eastAsia="zh-TW"/>
              </w:rPr>
              <w:t>2304</w:t>
            </w:r>
          </w:p>
        </w:tc>
        <w:tc>
          <w:tcPr>
            <w:tcW w:w="1079" w:type="dxa"/>
            <w:tcBorders>
              <w:top w:val="nil"/>
              <w:left w:val="single" w:sz="2" w:space="0" w:color="000000"/>
              <w:bottom w:val="single" w:sz="2" w:space="0" w:color="000000"/>
              <w:right w:val="single" w:sz="2" w:space="0" w:color="000000"/>
            </w:tcBorders>
            <w:tcMar>
              <w:top w:w="100" w:type="dxa"/>
              <w:left w:w="120" w:type="dxa"/>
              <w:bottom w:w="60" w:type="dxa"/>
              <w:right w:w="120" w:type="dxa"/>
            </w:tcMar>
          </w:tcPr>
          <w:p w14:paraId="643F6875" w14:textId="77777777" w:rsidR="00BA3D5A" w:rsidRPr="004B0664" w:rsidRDefault="00BA3D5A" w:rsidP="00BA3D5A">
            <w:pPr>
              <w:widowControl w:val="0"/>
              <w:suppressAutoHyphens/>
              <w:autoSpaceDE w:val="0"/>
              <w:autoSpaceDN w:val="0"/>
              <w:adjustRightInd w:val="0"/>
              <w:spacing w:line="200" w:lineRule="atLeast"/>
              <w:rPr>
                <w:rFonts w:eastAsia="PMingLiU"/>
                <w:color w:val="000000"/>
                <w:w w:val="0"/>
                <w:sz w:val="16"/>
                <w:szCs w:val="16"/>
                <w:lang w:val="en-US" w:eastAsia="zh-TW"/>
              </w:rPr>
            </w:pPr>
            <w:r w:rsidRPr="004B0664">
              <w:rPr>
                <w:rFonts w:eastAsia="PMingLiU"/>
                <w:color w:val="000000"/>
                <w:sz w:val="16"/>
                <w:szCs w:val="16"/>
                <w:lang w:val="en-US" w:eastAsia="zh-TW"/>
              </w:rPr>
              <w:t>2304</w:t>
            </w:r>
          </w:p>
        </w:tc>
        <w:tc>
          <w:tcPr>
            <w:tcW w:w="924" w:type="dxa"/>
            <w:tcBorders>
              <w:top w:val="nil"/>
              <w:left w:val="single" w:sz="2" w:space="0" w:color="000000"/>
              <w:bottom w:val="single" w:sz="2" w:space="0" w:color="000000"/>
              <w:right w:val="single" w:sz="2" w:space="0" w:color="000000"/>
            </w:tcBorders>
            <w:tcMar>
              <w:top w:w="100" w:type="dxa"/>
              <w:left w:w="120" w:type="dxa"/>
              <w:bottom w:w="60" w:type="dxa"/>
              <w:right w:w="120" w:type="dxa"/>
            </w:tcMar>
          </w:tcPr>
          <w:p w14:paraId="6F97386D" w14:textId="77777777" w:rsidR="00BA3D5A" w:rsidRPr="004B0664" w:rsidRDefault="00BA3D5A" w:rsidP="00BA3D5A">
            <w:pPr>
              <w:widowControl w:val="0"/>
              <w:suppressAutoHyphens/>
              <w:autoSpaceDE w:val="0"/>
              <w:autoSpaceDN w:val="0"/>
              <w:adjustRightInd w:val="0"/>
              <w:spacing w:line="200" w:lineRule="atLeast"/>
              <w:rPr>
                <w:rFonts w:eastAsia="PMingLiU"/>
                <w:color w:val="000000"/>
                <w:w w:val="0"/>
                <w:sz w:val="16"/>
                <w:szCs w:val="16"/>
                <w:lang w:val="en-US" w:eastAsia="zh-TW"/>
              </w:rPr>
            </w:pPr>
            <w:r w:rsidRPr="004B0664">
              <w:rPr>
                <w:rFonts w:eastAsia="PMingLiU"/>
                <w:color w:val="000000"/>
                <w:sz w:val="16"/>
                <w:szCs w:val="16"/>
                <w:lang w:val="en-US" w:eastAsia="zh-TW"/>
              </w:rPr>
              <w:t>2304</w:t>
            </w:r>
          </w:p>
        </w:tc>
        <w:tc>
          <w:tcPr>
            <w:tcW w:w="1079" w:type="dxa"/>
            <w:tcBorders>
              <w:top w:val="nil"/>
              <w:left w:val="single" w:sz="2" w:space="0" w:color="000000"/>
              <w:bottom w:val="single" w:sz="2" w:space="0" w:color="000000"/>
              <w:right w:val="single" w:sz="2" w:space="0" w:color="000000"/>
            </w:tcBorders>
            <w:tcMar>
              <w:top w:w="100" w:type="dxa"/>
              <w:left w:w="120" w:type="dxa"/>
              <w:bottom w:w="60" w:type="dxa"/>
              <w:right w:w="120" w:type="dxa"/>
            </w:tcMar>
          </w:tcPr>
          <w:p w14:paraId="175CAB55" w14:textId="77777777" w:rsidR="00BA3D5A" w:rsidRPr="004B0664" w:rsidRDefault="00BA3D5A" w:rsidP="00BA3D5A">
            <w:pPr>
              <w:widowControl w:val="0"/>
              <w:suppressAutoHyphens/>
              <w:autoSpaceDE w:val="0"/>
              <w:autoSpaceDN w:val="0"/>
              <w:adjustRightInd w:val="0"/>
              <w:spacing w:line="200" w:lineRule="atLeast"/>
              <w:rPr>
                <w:rFonts w:eastAsia="PMingLiU"/>
                <w:color w:val="000000"/>
                <w:w w:val="0"/>
                <w:sz w:val="16"/>
                <w:szCs w:val="16"/>
                <w:lang w:val="en-US" w:eastAsia="zh-TW"/>
              </w:rPr>
            </w:pPr>
            <w:r w:rsidRPr="004B0664">
              <w:rPr>
                <w:rFonts w:eastAsia="PMingLiU"/>
                <w:color w:val="000000"/>
                <w:sz w:val="16"/>
                <w:szCs w:val="16"/>
                <w:lang w:val="en-US" w:eastAsia="zh-TW"/>
              </w:rPr>
              <w:t>2304</w:t>
            </w:r>
          </w:p>
        </w:tc>
        <w:tc>
          <w:tcPr>
            <w:tcW w:w="924" w:type="dxa"/>
            <w:tcBorders>
              <w:top w:val="nil"/>
              <w:left w:val="single" w:sz="2" w:space="0" w:color="000000"/>
              <w:bottom w:val="single" w:sz="2" w:space="0" w:color="000000"/>
              <w:right w:val="single" w:sz="2" w:space="0" w:color="000000"/>
            </w:tcBorders>
          </w:tcPr>
          <w:p w14:paraId="2AF52C61" w14:textId="39EE4759" w:rsidR="00BA3D5A" w:rsidRPr="004B0664" w:rsidRDefault="00BA3D5A" w:rsidP="00BA3D5A">
            <w:pPr>
              <w:widowControl w:val="0"/>
              <w:suppressAutoHyphens/>
              <w:autoSpaceDE w:val="0"/>
              <w:autoSpaceDN w:val="0"/>
              <w:adjustRightInd w:val="0"/>
              <w:spacing w:line="200" w:lineRule="atLeast"/>
              <w:rPr>
                <w:ins w:id="7" w:author="Huang, Po-kai" w:date="2021-09-20T09:38:00Z"/>
                <w:rFonts w:eastAsia="PMingLiU"/>
                <w:color w:val="000000"/>
                <w:sz w:val="16"/>
                <w:szCs w:val="16"/>
                <w:lang w:val="en-US" w:eastAsia="zh-TW"/>
              </w:rPr>
            </w:pPr>
            <w:ins w:id="8" w:author="Huang, Po-kai" w:date="2021-09-20T09:38:00Z">
              <w:r>
                <w:rPr>
                  <w:rFonts w:eastAsia="PMingLiU"/>
                  <w:color w:val="000000"/>
                  <w:sz w:val="16"/>
                  <w:szCs w:val="16"/>
                  <w:lang w:val="en-US" w:eastAsia="zh-TW"/>
                </w:rPr>
                <w:t>2304</w:t>
              </w:r>
            </w:ins>
          </w:p>
        </w:tc>
        <w:tc>
          <w:tcPr>
            <w:tcW w:w="924" w:type="dxa"/>
            <w:tcBorders>
              <w:top w:val="nil"/>
              <w:left w:val="single" w:sz="2" w:space="0" w:color="000000"/>
              <w:bottom w:val="single" w:sz="2" w:space="0" w:color="000000"/>
              <w:right w:val="single" w:sz="2" w:space="0" w:color="000000"/>
            </w:tcBorders>
            <w:tcMar>
              <w:top w:w="100" w:type="dxa"/>
              <w:left w:w="120" w:type="dxa"/>
              <w:bottom w:w="60" w:type="dxa"/>
              <w:right w:w="120" w:type="dxa"/>
            </w:tcMar>
          </w:tcPr>
          <w:p w14:paraId="59258790" w14:textId="75F3F46F" w:rsidR="00BA3D5A" w:rsidRPr="004B0664" w:rsidRDefault="00BA3D5A" w:rsidP="00BA3D5A">
            <w:pPr>
              <w:widowControl w:val="0"/>
              <w:suppressAutoHyphens/>
              <w:autoSpaceDE w:val="0"/>
              <w:autoSpaceDN w:val="0"/>
              <w:adjustRightInd w:val="0"/>
              <w:spacing w:line="200" w:lineRule="atLeast"/>
              <w:rPr>
                <w:rFonts w:eastAsia="PMingLiU"/>
                <w:color w:val="000000"/>
                <w:w w:val="0"/>
                <w:sz w:val="16"/>
                <w:szCs w:val="16"/>
                <w:lang w:val="en-US" w:eastAsia="zh-TW"/>
              </w:rPr>
            </w:pPr>
            <w:r w:rsidRPr="004B0664">
              <w:rPr>
                <w:rFonts w:eastAsia="PMingLiU"/>
                <w:color w:val="000000"/>
                <w:sz w:val="16"/>
                <w:szCs w:val="16"/>
                <w:lang w:val="en-US" w:eastAsia="zh-TW"/>
              </w:rPr>
              <w:t>2304</w:t>
            </w:r>
          </w:p>
        </w:tc>
        <w:tc>
          <w:tcPr>
            <w:tcW w:w="1850" w:type="dxa"/>
            <w:tcBorders>
              <w:top w:val="nil"/>
              <w:left w:val="single" w:sz="2" w:space="0" w:color="000000"/>
              <w:bottom w:val="single" w:sz="2" w:space="0" w:color="000000"/>
              <w:right w:val="single" w:sz="2" w:space="0" w:color="000000"/>
            </w:tcBorders>
            <w:tcMar>
              <w:top w:w="100" w:type="dxa"/>
              <w:left w:w="120" w:type="dxa"/>
              <w:bottom w:w="60" w:type="dxa"/>
              <w:right w:w="120" w:type="dxa"/>
            </w:tcMar>
          </w:tcPr>
          <w:p w14:paraId="0FCE752F" w14:textId="77777777" w:rsidR="00BA3D5A" w:rsidRPr="004B0664" w:rsidRDefault="00BA3D5A" w:rsidP="00BA3D5A">
            <w:pPr>
              <w:widowControl w:val="0"/>
              <w:suppressAutoHyphens/>
              <w:autoSpaceDE w:val="0"/>
              <w:autoSpaceDN w:val="0"/>
              <w:adjustRightInd w:val="0"/>
              <w:spacing w:line="200" w:lineRule="atLeast"/>
              <w:rPr>
                <w:rFonts w:eastAsia="PMingLiU"/>
                <w:color w:val="000000"/>
                <w:sz w:val="16"/>
                <w:szCs w:val="16"/>
                <w:lang w:val="en-US" w:eastAsia="zh-TW"/>
              </w:rPr>
            </w:pPr>
            <w:r w:rsidRPr="004B0664">
              <w:rPr>
                <w:rFonts w:eastAsia="PMingLiU"/>
                <w:color w:val="000000"/>
                <w:sz w:val="16"/>
                <w:szCs w:val="16"/>
                <w:lang w:val="en-US" w:eastAsia="zh-TW"/>
              </w:rPr>
              <w:t>(11</w:t>
            </w:r>
            <w:proofErr w:type="gramStart"/>
            <w:r w:rsidRPr="004B0664">
              <w:rPr>
                <w:rFonts w:eastAsia="PMingLiU"/>
                <w:color w:val="000000"/>
                <w:sz w:val="16"/>
                <w:szCs w:val="16"/>
                <w:lang w:val="en-US" w:eastAsia="zh-TW"/>
              </w:rPr>
              <w:t>ay)Without</w:t>
            </w:r>
            <w:proofErr w:type="gramEnd"/>
            <w:r w:rsidRPr="004B0664">
              <w:rPr>
                <w:rFonts w:eastAsia="PMingLiU"/>
                <w:color w:val="000000"/>
                <w:sz w:val="16"/>
                <w:szCs w:val="16"/>
                <w:lang w:val="en-US" w:eastAsia="zh-TW"/>
              </w:rPr>
              <w:t xml:space="preserve"> SAR agreement: for the basic A-MSDU format, it is equal to the value of A-MSDU size minus 14, or minus 2 for the short A-MSDU format, if the MPDU Limit subfield of the Extended MPDU Capability field of the DMG Capabilities element is valid; otherwise, it is equal to 7920. </w:t>
            </w:r>
          </w:p>
          <w:p w14:paraId="7E7245B1" w14:textId="77777777" w:rsidR="00BA3D5A" w:rsidRPr="004B0664" w:rsidRDefault="00BA3D5A" w:rsidP="00BA3D5A">
            <w:pPr>
              <w:widowControl w:val="0"/>
              <w:suppressAutoHyphens/>
              <w:autoSpaceDE w:val="0"/>
              <w:autoSpaceDN w:val="0"/>
              <w:adjustRightInd w:val="0"/>
              <w:spacing w:line="200" w:lineRule="atLeast"/>
              <w:rPr>
                <w:rFonts w:eastAsia="PMingLiU"/>
                <w:color w:val="000000"/>
                <w:w w:val="0"/>
                <w:sz w:val="16"/>
                <w:szCs w:val="16"/>
                <w:lang w:val="en-US" w:eastAsia="zh-TW"/>
              </w:rPr>
            </w:pPr>
            <w:r w:rsidRPr="004B0664">
              <w:rPr>
                <w:rFonts w:eastAsia="PMingLiU"/>
                <w:color w:val="000000"/>
                <w:sz w:val="16"/>
                <w:szCs w:val="16"/>
                <w:lang w:val="en-US" w:eastAsia="zh-TW"/>
              </w:rPr>
              <w:t>With SAR agreement: see NOTE 8.</w:t>
            </w:r>
          </w:p>
        </w:tc>
        <w:tc>
          <w:tcPr>
            <w:tcW w:w="1857" w:type="dxa"/>
            <w:tcBorders>
              <w:top w:val="nil"/>
              <w:left w:val="single" w:sz="2" w:space="0" w:color="000000"/>
              <w:bottom w:val="single" w:sz="2" w:space="0" w:color="000000"/>
              <w:right w:val="single" w:sz="10" w:space="0" w:color="000000"/>
            </w:tcBorders>
            <w:tcMar>
              <w:top w:w="100" w:type="dxa"/>
              <w:left w:w="120" w:type="dxa"/>
              <w:bottom w:w="60" w:type="dxa"/>
              <w:right w:w="120" w:type="dxa"/>
            </w:tcMar>
          </w:tcPr>
          <w:p w14:paraId="00E88B4B" w14:textId="77777777" w:rsidR="00BA3D5A" w:rsidRPr="004B0664" w:rsidRDefault="00BA3D5A" w:rsidP="00BA3D5A">
            <w:pPr>
              <w:widowControl w:val="0"/>
              <w:suppressAutoHyphens/>
              <w:autoSpaceDE w:val="0"/>
              <w:autoSpaceDN w:val="0"/>
              <w:adjustRightInd w:val="0"/>
              <w:spacing w:line="200" w:lineRule="atLeast"/>
              <w:rPr>
                <w:rFonts w:eastAsia="PMingLiU"/>
                <w:color w:val="000000"/>
                <w:sz w:val="16"/>
                <w:szCs w:val="16"/>
                <w:lang w:val="en-US" w:eastAsia="zh-TW"/>
              </w:rPr>
            </w:pPr>
            <w:r w:rsidRPr="004B0664">
              <w:rPr>
                <w:rFonts w:eastAsia="PMingLiU"/>
                <w:color w:val="000000"/>
                <w:sz w:val="16"/>
                <w:szCs w:val="16"/>
                <w:lang w:val="en-US" w:eastAsia="zh-TW"/>
              </w:rPr>
              <w:t xml:space="preserve">Without SAR agreement: for the basic A-MSDU format, it is equal to the value of A-MSDU size minus 14, or minus 2 for the short A-MSDU format, if the MPDU Limit subfield of the Extended MPDU Capability field of the DMG Capabilities element is valid; otherwise, it is equal to 7920. </w:t>
            </w:r>
          </w:p>
          <w:p w14:paraId="7434769D" w14:textId="77777777" w:rsidR="00BA3D5A" w:rsidRPr="004B0664" w:rsidRDefault="00BA3D5A" w:rsidP="00BA3D5A">
            <w:pPr>
              <w:widowControl w:val="0"/>
              <w:suppressAutoHyphens/>
              <w:autoSpaceDE w:val="0"/>
              <w:autoSpaceDN w:val="0"/>
              <w:adjustRightInd w:val="0"/>
              <w:spacing w:line="200" w:lineRule="atLeast"/>
              <w:rPr>
                <w:rFonts w:eastAsia="PMingLiU"/>
                <w:color w:val="000000"/>
                <w:w w:val="0"/>
                <w:sz w:val="16"/>
                <w:szCs w:val="16"/>
                <w:lang w:val="en-US" w:eastAsia="zh-TW"/>
              </w:rPr>
            </w:pPr>
            <w:r w:rsidRPr="004B0664">
              <w:rPr>
                <w:rFonts w:eastAsia="PMingLiU"/>
                <w:color w:val="000000"/>
                <w:sz w:val="16"/>
                <w:szCs w:val="16"/>
                <w:lang w:val="en-US" w:eastAsia="zh-TW"/>
              </w:rPr>
              <w:t>With SAR agreement: see NOTE 8.</w:t>
            </w:r>
          </w:p>
        </w:tc>
      </w:tr>
      <w:tr w:rsidR="00BA3D5A" w:rsidRPr="004B0664" w14:paraId="2C37A12B" w14:textId="77777777" w:rsidTr="004931CC">
        <w:trPr>
          <w:trHeight w:val="2766"/>
          <w:jc w:val="center"/>
        </w:trPr>
        <w:tc>
          <w:tcPr>
            <w:tcW w:w="1079" w:type="dxa"/>
            <w:gridSpan w:val="2"/>
            <w:tcBorders>
              <w:top w:val="nil"/>
              <w:left w:val="single" w:sz="10" w:space="0" w:color="000000"/>
              <w:bottom w:val="single" w:sz="2" w:space="0" w:color="000000"/>
              <w:right w:val="single" w:sz="2" w:space="0" w:color="000000"/>
            </w:tcBorders>
            <w:tcMar>
              <w:top w:w="100" w:type="dxa"/>
              <w:left w:w="120" w:type="dxa"/>
              <w:bottom w:w="60" w:type="dxa"/>
              <w:right w:w="120" w:type="dxa"/>
            </w:tcMar>
          </w:tcPr>
          <w:p w14:paraId="62D0F39B" w14:textId="77777777" w:rsidR="00BA3D5A" w:rsidRPr="004B0664" w:rsidRDefault="00BA3D5A" w:rsidP="00BA3D5A">
            <w:pPr>
              <w:widowControl w:val="0"/>
              <w:suppressAutoHyphens/>
              <w:autoSpaceDE w:val="0"/>
              <w:autoSpaceDN w:val="0"/>
              <w:adjustRightInd w:val="0"/>
              <w:spacing w:line="200" w:lineRule="atLeast"/>
              <w:rPr>
                <w:rFonts w:eastAsia="PMingLiU"/>
                <w:color w:val="000000"/>
                <w:w w:val="0"/>
                <w:sz w:val="16"/>
                <w:szCs w:val="16"/>
                <w:lang w:val="en-US" w:eastAsia="zh-TW"/>
              </w:rPr>
            </w:pPr>
            <w:r w:rsidRPr="004B0664">
              <w:rPr>
                <w:rFonts w:eastAsia="PMingLiU"/>
                <w:color w:val="000000"/>
                <w:sz w:val="16"/>
                <w:szCs w:val="16"/>
                <w:lang w:val="en-US" w:eastAsia="zh-TW"/>
              </w:rPr>
              <w:t>A</w:t>
            </w:r>
            <w:r w:rsidRPr="004B0664">
              <w:rPr>
                <w:rFonts w:eastAsia="PMingLiU"/>
                <w:color w:val="000000"/>
                <w:sz w:val="16"/>
                <w:szCs w:val="16"/>
                <w:lang w:val="en-US" w:eastAsia="zh-TW"/>
              </w:rPr>
              <w:noBreakHyphen/>
              <w:t>MSDU size</w:t>
            </w:r>
          </w:p>
        </w:tc>
        <w:tc>
          <w:tcPr>
            <w:tcW w:w="1233" w:type="dxa"/>
            <w:tcBorders>
              <w:top w:val="nil"/>
              <w:left w:val="single" w:sz="2" w:space="0" w:color="000000"/>
              <w:bottom w:val="single" w:sz="2" w:space="0" w:color="000000"/>
              <w:right w:val="single" w:sz="2" w:space="0" w:color="000000"/>
            </w:tcBorders>
            <w:tcMar>
              <w:top w:w="100" w:type="dxa"/>
              <w:left w:w="120" w:type="dxa"/>
              <w:bottom w:w="60" w:type="dxa"/>
              <w:right w:w="120" w:type="dxa"/>
            </w:tcMar>
          </w:tcPr>
          <w:p w14:paraId="051E70F5" w14:textId="77777777" w:rsidR="00BA3D5A" w:rsidRPr="004B0664" w:rsidRDefault="00BA3D5A" w:rsidP="00BA3D5A">
            <w:pPr>
              <w:widowControl w:val="0"/>
              <w:suppressAutoHyphens/>
              <w:autoSpaceDE w:val="0"/>
              <w:autoSpaceDN w:val="0"/>
              <w:adjustRightInd w:val="0"/>
              <w:spacing w:before="120" w:line="200" w:lineRule="atLeast"/>
              <w:rPr>
                <w:rFonts w:eastAsia="PMingLiU"/>
                <w:color w:val="000000"/>
                <w:w w:val="0"/>
                <w:sz w:val="16"/>
                <w:szCs w:val="16"/>
                <w:lang w:val="en-US" w:eastAsia="zh-TW"/>
              </w:rPr>
            </w:pPr>
            <w:r w:rsidRPr="004B0664">
              <w:rPr>
                <w:rFonts w:eastAsia="PMingLiU"/>
                <w:color w:val="000000"/>
                <w:sz w:val="16"/>
                <w:szCs w:val="16"/>
                <w:lang w:val="en-US" w:eastAsia="zh-TW"/>
              </w:rPr>
              <w:t>3839 or</w:t>
            </w:r>
            <w:r w:rsidRPr="004B0664">
              <w:rPr>
                <w:rFonts w:eastAsia="PMingLiU"/>
                <w:color w:val="000000"/>
                <w:sz w:val="16"/>
                <w:szCs w:val="16"/>
                <w:lang w:val="en-US" w:eastAsia="zh-TW"/>
              </w:rPr>
              <w:br/>
              <w:t xml:space="preserve">4065 </w:t>
            </w:r>
            <w:r w:rsidRPr="004B0664">
              <w:rPr>
                <w:rFonts w:eastAsia="PMingLiU"/>
                <w:color w:val="000000"/>
                <w:sz w:val="16"/>
                <w:szCs w:val="16"/>
                <w:lang w:val="en-US" w:eastAsia="zh-TW"/>
              </w:rPr>
              <w:br/>
              <w:t xml:space="preserve">(see NOTE 2) </w:t>
            </w:r>
            <w:r w:rsidRPr="004B0664">
              <w:rPr>
                <w:rFonts w:eastAsia="PMingLiU"/>
                <w:color w:val="000000"/>
                <w:sz w:val="16"/>
                <w:szCs w:val="16"/>
                <w:lang w:val="en-US" w:eastAsia="zh-TW"/>
              </w:rPr>
              <w:br/>
              <w:t xml:space="preserve">(HT STA, see also Table 9-221 (Subfields of the HT Capability Information field)), </w:t>
            </w:r>
            <w:r w:rsidRPr="004B0664">
              <w:rPr>
                <w:rFonts w:eastAsia="PMingLiU"/>
                <w:color w:val="000000"/>
                <w:sz w:val="16"/>
                <w:szCs w:val="16"/>
                <w:lang w:val="en-US" w:eastAsia="zh-TW"/>
              </w:rPr>
              <w:br/>
              <w:t xml:space="preserve">or </w:t>
            </w:r>
            <w:r w:rsidRPr="004B0664">
              <w:rPr>
                <w:rFonts w:eastAsia="PMingLiU"/>
                <w:color w:val="000000"/>
                <w:sz w:val="16"/>
                <w:szCs w:val="16"/>
                <w:lang w:val="en-US" w:eastAsia="zh-TW"/>
              </w:rPr>
              <w:br/>
              <w:t>N/A (non-HT STA, see also 10.11 (A</w:t>
            </w:r>
            <w:r w:rsidRPr="004B0664">
              <w:rPr>
                <w:rFonts w:eastAsia="PMingLiU"/>
                <w:color w:val="000000"/>
                <w:sz w:val="16"/>
                <w:szCs w:val="16"/>
                <w:lang w:val="en-US" w:eastAsia="zh-TW"/>
              </w:rPr>
              <w:noBreakHyphen/>
              <w:t>MSDU operation))</w:t>
            </w:r>
          </w:p>
        </w:tc>
        <w:tc>
          <w:tcPr>
            <w:tcW w:w="1079" w:type="dxa"/>
            <w:tcBorders>
              <w:top w:val="nil"/>
              <w:left w:val="single" w:sz="2" w:space="0" w:color="000000"/>
              <w:bottom w:val="single" w:sz="2" w:space="0" w:color="000000"/>
              <w:right w:val="single" w:sz="2" w:space="0" w:color="000000"/>
            </w:tcBorders>
            <w:tcMar>
              <w:top w:w="100" w:type="dxa"/>
              <w:left w:w="120" w:type="dxa"/>
              <w:bottom w:w="60" w:type="dxa"/>
              <w:right w:w="120" w:type="dxa"/>
            </w:tcMar>
          </w:tcPr>
          <w:p w14:paraId="7BE00CD7" w14:textId="77777777" w:rsidR="00BA3D5A" w:rsidRPr="004B0664" w:rsidRDefault="00BA3D5A" w:rsidP="00BA3D5A">
            <w:pPr>
              <w:widowControl w:val="0"/>
              <w:suppressAutoHyphens/>
              <w:autoSpaceDE w:val="0"/>
              <w:autoSpaceDN w:val="0"/>
              <w:adjustRightInd w:val="0"/>
              <w:spacing w:line="200" w:lineRule="atLeast"/>
              <w:rPr>
                <w:rFonts w:eastAsia="PMingLiU"/>
                <w:color w:val="000000"/>
                <w:w w:val="0"/>
                <w:sz w:val="16"/>
                <w:szCs w:val="16"/>
                <w:lang w:val="en-US" w:eastAsia="zh-TW"/>
              </w:rPr>
            </w:pPr>
            <w:r w:rsidRPr="004B0664">
              <w:rPr>
                <w:rFonts w:eastAsia="PMingLiU"/>
                <w:color w:val="000000"/>
                <w:sz w:val="16"/>
                <w:szCs w:val="16"/>
                <w:lang w:val="en-US" w:eastAsia="zh-TW"/>
              </w:rPr>
              <w:t xml:space="preserve">3839 or 7935 </w:t>
            </w:r>
            <w:r w:rsidRPr="004B0664">
              <w:rPr>
                <w:rFonts w:eastAsia="PMingLiU"/>
                <w:color w:val="000000"/>
                <w:sz w:val="16"/>
                <w:szCs w:val="16"/>
                <w:lang w:val="en-US" w:eastAsia="zh-TW"/>
              </w:rPr>
              <w:br/>
              <w:t xml:space="preserve">(see also </w:t>
            </w:r>
            <w:r w:rsidRPr="004B0664">
              <w:rPr>
                <w:rFonts w:eastAsia="PMingLiU"/>
                <w:color w:val="000000"/>
                <w:sz w:val="16"/>
                <w:szCs w:val="16"/>
                <w:lang w:val="en-US" w:eastAsia="zh-TW"/>
              </w:rPr>
              <w:br/>
              <w:t>Table 9-221 (Subfields of the HT Capability Information field))</w:t>
            </w:r>
          </w:p>
        </w:tc>
        <w:tc>
          <w:tcPr>
            <w:tcW w:w="924" w:type="dxa"/>
            <w:tcBorders>
              <w:top w:val="nil"/>
              <w:left w:val="single" w:sz="2" w:space="0" w:color="000000"/>
              <w:bottom w:val="single" w:sz="2" w:space="0" w:color="000000"/>
              <w:right w:val="single" w:sz="2" w:space="0" w:color="000000"/>
            </w:tcBorders>
            <w:tcMar>
              <w:top w:w="100" w:type="dxa"/>
              <w:left w:w="120" w:type="dxa"/>
              <w:bottom w:w="60" w:type="dxa"/>
              <w:right w:w="120" w:type="dxa"/>
            </w:tcMar>
          </w:tcPr>
          <w:p w14:paraId="5D5989E4" w14:textId="77777777" w:rsidR="00BA3D5A" w:rsidRPr="004B0664" w:rsidRDefault="00BA3D5A" w:rsidP="00BA3D5A">
            <w:pPr>
              <w:widowControl w:val="0"/>
              <w:suppressAutoHyphens/>
              <w:autoSpaceDE w:val="0"/>
              <w:autoSpaceDN w:val="0"/>
              <w:adjustRightInd w:val="0"/>
              <w:spacing w:line="200" w:lineRule="atLeast"/>
              <w:rPr>
                <w:rFonts w:eastAsia="PMingLiU"/>
                <w:color w:val="000000"/>
                <w:w w:val="0"/>
                <w:sz w:val="16"/>
                <w:szCs w:val="16"/>
                <w:lang w:val="en-US" w:eastAsia="zh-TW"/>
              </w:rPr>
            </w:pPr>
            <w:r w:rsidRPr="004B0664">
              <w:rPr>
                <w:rFonts w:eastAsia="PMingLiU"/>
                <w:color w:val="000000"/>
                <w:sz w:val="16"/>
                <w:szCs w:val="16"/>
                <w:lang w:val="en-US" w:eastAsia="zh-TW"/>
              </w:rPr>
              <w:t>See NOTE 3</w:t>
            </w:r>
          </w:p>
        </w:tc>
        <w:tc>
          <w:tcPr>
            <w:tcW w:w="1079" w:type="dxa"/>
            <w:tcBorders>
              <w:top w:val="nil"/>
              <w:left w:val="single" w:sz="2" w:space="0" w:color="000000"/>
              <w:bottom w:val="single" w:sz="2" w:space="0" w:color="000000"/>
              <w:right w:val="single" w:sz="2" w:space="0" w:color="000000"/>
            </w:tcBorders>
            <w:tcMar>
              <w:top w:w="100" w:type="dxa"/>
              <w:left w:w="120" w:type="dxa"/>
              <w:bottom w:w="60" w:type="dxa"/>
              <w:right w:w="120" w:type="dxa"/>
            </w:tcMar>
          </w:tcPr>
          <w:p w14:paraId="4F0BDE59" w14:textId="579F2AE7" w:rsidR="00BA3D5A" w:rsidRPr="004B0664" w:rsidRDefault="00BA3D5A" w:rsidP="00BA3D5A">
            <w:pPr>
              <w:widowControl w:val="0"/>
              <w:suppressAutoHyphens/>
              <w:autoSpaceDE w:val="0"/>
              <w:autoSpaceDN w:val="0"/>
              <w:adjustRightInd w:val="0"/>
              <w:spacing w:line="200" w:lineRule="atLeast"/>
              <w:rPr>
                <w:rFonts w:eastAsia="PMingLiU"/>
                <w:color w:val="000000"/>
                <w:sz w:val="16"/>
                <w:szCs w:val="16"/>
                <w:lang w:val="en-US" w:eastAsia="zh-TW"/>
              </w:rPr>
            </w:pPr>
            <w:r w:rsidRPr="004B0664">
              <w:rPr>
                <w:rFonts w:eastAsia="PMingLiU"/>
                <w:color w:val="000000"/>
                <w:sz w:val="16"/>
                <w:szCs w:val="16"/>
                <w:lang w:val="en-US" w:eastAsia="zh-TW"/>
              </w:rPr>
              <w:t>2.4 GHz band</w:t>
            </w:r>
            <w:ins w:id="9" w:author="Huang, Po-kai" w:date="2021-09-20T09:45:00Z">
              <w:r w:rsidR="00AB14D5">
                <w:rPr>
                  <w:rFonts w:eastAsia="PMingLiU"/>
                  <w:color w:val="000000"/>
                  <w:sz w:val="16"/>
                  <w:szCs w:val="16"/>
                  <w:lang w:val="en-US" w:eastAsia="zh-TW"/>
                </w:rPr>
                <w:t xml:space="preserve"> of a non-EHT STA</w:t>
              </w:r>
            </w:ins>
            <w:r w:rsidRPr="004B0664">
              <w:rPr>
                <w:rFonts w:eastAsia="PMingLiU"/>
                <w:color w:val="000000"/>
                <w:sz w:val="16"/>
                <w:szCs w:val="16"/>
                <w:lang w:val="en-US" w:eastAsia="zh-TW"/>
              </w:rPr>
              <w:t xml:space="preserve">: </w:t>
            </w:r>
            <w:r w:rsidRPr="004B0664">
              <w:rPr>
                <w:rFonts w:eastAsia="PMingLiU"/>
                <w:color w:val="000000"/>
                <w:sz w:val="16"/>
                <w:szCs w:val="16"/>
                <w:lang w:val="en-US" w:eastAsia="zh-TW"/>
              </w:rPr>
              <w:br/>
              <w:t xml:space="preserve">3839 or 7935 </w:t>
            </w:r>
            <w:r w:rsidRPr="004B0664">
              <w:rPr>
                <w:rFonts w:eastAsia="PMingLiU"/>
                <w:color w:val="000000"/>
                <w:sz w:val="16"/>
                <w:szCs w:val="16"/>
                <w:lang w:val="en-US" w:eastAsia="zh-TW"/>
              </w:rPr>
              <w:br/>
              <w:t xml:space="preserve">(see also </w:t>
            </w:r>
            <w:r w:rsidRPr="004B0664">
              <w:rPr>
                <w:rFonts w:eastAsia="PMingLiU"/>
                <w:color w:val="000000"/>
                <w:sz w:val="16"/>
                <w:szCs w:val="16"/>
                <w:lang w:val="en-US" w:eastAsia="zh-TW"/>
              </w:rPr>
              <w:br/>
              <w:t xml:space="preserve">Table 9-221 (Subfields of the HT Capability Information field)) </w:t>
            </w:r>
          </w:p>
          <w:p w14:paraId="155DD31A" w14:textId="77777777" w:rsidR="00BA3D5A" w:rsidRPr="004B0664" w:rsidRDefault="00BA3D5A" w:rsidP="00BA3D5A">
            <w:pPr>
              <w:widowControl w:val="0"/>
              <w:suppressAutoHyphens/>
              <w:autoSpaceDE w:val="0"/>
              <w:autoSpaceDN w:val="0"/>
              <w:adjustRightInd w:val="0"/>
              <w:spacing w:line="200" w:lineRule="atLeast"/>
              <w:rPr>
                <w:rFonts w:eastAsia="PMingLiU"/>
                <w:color w:val="000000"/>
                <w:sz w:val="16"/>
                <w:szCs w:val="16"/>
                <w:lang w:val="en-US" w:eastAsia="zh-TW"/>
              </w:rPr>
            </w:pPr>
          </w:p>
          <w:p w14:paraId="4B784CF5" w14:textId="77777777" w:rsidR="00BA3D5A" w:rsidRPr="004B0664" w:rsidRDefault="00BA3D5A" w:rsidP="00BA3D5A">
            <w:pPr>
              <w:widowControl w:val="0"/>
              <w:suppressAutoHyphens/>
              <w:autoSpaceDE w:val="0"/>
              <w:autoSpaceDN w:val="0"/>
              <w:adjustRightInd w:val="0"/>
              <w:spacing w:line="200" w:lineRule="atLeast"/>
              <w:rPr>
                <w:rFonts w:eastAsia="PMingLiU"/>
                <w:color w:val="000000"/>
                <w:w w:val="0"/>
                <w:sz w:val="16"/>
                <w:szCs w:val="16"/>
                <w:lang w:val="en-US" w:eastAsia="zh-TW"/>
              </w:rPr>
            </w:pPr>
            <w:r w:rsidRPr="004B0664">
              <w:rPr>
                <w:rFonts w:eastAsia="PMingLiU"/>
                <w:color w:val="000000"/>
                <w:sz w:val="16"/>
                <w:szCs w:val="16"/>
                <w:lang w:val="en-US" w:eastAsia="zh-TW"/>
              </w:rPr>
              <w:t>Otherwise: see NOTE 3</w:t>
            </w:r>
          </w:p>
        </w:tc>
        <w:tc>
          <w:tcPr>
            <w:tcW w:w="924" w:type="dxa"/>
            <w:tcBorders>
              <w:top w:val="nil"/>
              <w:left w:val="single" w:sz="2" w:space="0" w:color="000000"/>
              <w:bottom w:val="single" w:sz="2" w:space="0" w:color="000000"/>
              <w:right w:val="single" w:sz="2" w:space="0" w:color="000000"/>
            </w:tcBorders>
          </w:tcPr>
          <w:p w14:paraId="1BA6388B" w14:textId="47572EF5" w:rsidR="00BA3D5A" w:rsidRPr="004B0664" w:rsidRDefault="00BA3D5A" w:rsidP="00BA3D5A">
            <w:pPr>
              <w:widowControl w:val="0"/>
              <w:suppressAutoHyphens/>
              <w:autoSpaceDE w:val="0"/>
              <w:autoSpaceDN w:val="0"/>
              <w:adjustRightInd w:val="0"/>
              <w:spacing w:line="200" w:lineRule="atLeast"/>
              <w:rPr>
                <w:ins w:id="10" w:author="Huang, Po-kai" w:date="2021-09-20T09:38:00Z"/>
                <w:rFonts w:eastAsia="PMingLiU"/>
                <w:color w:val="000000"/>
                <w:sz w:val="16"/>
                <w:szCs w:val="16"/>
                <w:lang w:val="en-US" w:eastAsia="zh-TW"/>
              </w:rPr>
            </w:pPr>
            <w:ins w:id="11" w:author="Huang, Po-kai" w:date="2021-09-20T09:39:00Z">
              <w:r>
                <w:rPr>
                  <w:rFonts w:eastAsia="PMingLiU"/>
                  <w:color w:val="000000"/>
                  <w:sz w:val="16"/>
                  <w:szCs w:val="16"/>
                  <w:lang w:val="en-US" w:eastAsia="zh-TW"/>
                </w:rPr>
                <w:t>See NOTE 3</w:t>
              </w:r>
            </w:ins>
          </w:p>
        </w:tc>
        <w:tc>
          <w:tcPr>
            <w:tcW w:w="924" w:type="dxa"/>
            <w:tcBorders>
              <w:top w:val="nil"/>
              <w:left w:val="single" w:sz="2" w:space="0" w:color="000000"/>
              <w:bottom w:val="single" w:sz="2" w:space="0" w:color="000000"/>
              <w:right w:val="single" w:sz="2" w:space="0" w:color="000000"/>
            </w:tcBorders>
            <w:tcMar>
              <w:top w:w="100" w:type="dxa"/>
              <w:left w:w="120" w:type="dxa"/>
              <w:bottom w:w="60" w:type="dxa"/>
              <w:right w:w="120" w:type="dxa"/>
            </w:tcMar>
          </w:tcPr>
          <w:p w14:paraId="612D3BE7" w14:textId="1ED99141" w:rsidR="00BA3D5A" w:rsidRPr="004B0664" w:rsidRDefault="00BA3D5A" w:rsidP="00BA3D5A">
            <w:pPr>
              <w:widowControl w:val="0"/>
              <w:suppressAutoHyphens/>
              <w:autoSpaceDE w:val="0"/>
              <w:autoSpaceDN w:val="0"/>
              <w:adjustRightInd w:val="0"/>
              <w:spacing w:line="200" w:lineRule="atLeast"/>
              <w:rPr>
                <w:rFonts w:eastAsia="PMingLiU"/>
                <w:color w:val="000000"/>
                <w:w w:val="0"/>
                <w:sz w:val="16"/>
                <w:szCs w:val="16"/>
                <w:lang w:val="en-US" w:eastAsia="zh-TW"/>
              </w:rPr>
            </w:pPr>
            <w:r w:rsidRPr="004B0664">
              <w:rPr>
                <w:rFonts w:eastAsia="PMingLiU"/>
                <w:color w:val="000000"/>
                <w:sz w:val="16"/>
                <w:szCs w:val="16"/>
                <w:lang w:val="en-US" w:eastAsia="zh-TW"/>
              </w:rPr>
              <w:t>See NOTE 3</w:t>
            </w:r>
          </w:p>
        </w:tc>
        <w:tc>
          <w:tcPr>
            <w:tcW w:w="1850" w:type="dxa"/>
            <w:tcBorders>
              <w:top w:val="nil"/>
              <w:left w:val="single" w:sz="2" w:space="0" w:color="000000"/>
              <w:bottom w:val="single" w:sz="2" w:space="0" w:color="000000"/>
              <w:right w:val="single" w:sz="2" w:space="0" w:color="000000"/>
            </w:tcBorders>
            <w:tcMar>
              <w:top w:w="100" w:type="dxa"/>
              <w:left w:w="120" w:type="dxa"/>
              <w:bottom w:w="60" w:type="dxa"/>
              <w:right w:w="120" w:type="dxa"/>
            </w:tcMar>
          </w:tcPr>
          <w:p w14:paraId="1F5FF226" w14:textId="77777777" w:rsidR="00BA3D5A" w:rsidRPr="004B0664" w:rsidRDefault="00BA3D5A" w:rsidP="00BA3D5A">
            <w:pPr>
              <w:widowControl w:val="0"/>
              <w:suppressAutoHyphens/>
              <w:autoSpaceDE w:val="0"/>
              <w:autoSpaceDN w:val="0"/>
              <w:adjustRightInd w:val="0"/>
              <w:spacing w:line="200" w:lineRule="atLeast"/>
              <w:rPr>
                <w:rFonts w:eastAsia="PMingLiU"/>
                <w:color w:val="000000"/>
                <w:sz w:val="16"/>
                <w:szCs w:val="16"/>
                <w:lang w:val="en-US" w:eastAsia="zh-TW"/>
              </w:rPr>
            </w:pPr>
            <w:r w:rsidRPr="004B0664">
              <w:rPr>
                <w:rFonts w:eastAsia="PMingLiU"/>
                <w:color w:val="000000"/>
                <w:sz w:val="16"/>
                <w:szCs w:val="16"/>
                <w:lang w:val="en-US" w:eastAsia="zh-TW"/>
              </w:rPr>
              <w:t>(11</w:t>
            </w:r>
            <w:proofErr w:type="gramStart"/>
            <w:r w:rsidRPr="004B0664">
              <w:rPr>
                <w:rFonts w:eastAsia="PMingLiU"/>
                <w:color w:val="000000"/>
                <w:sz w:val="16"/>
                <w:szCs w:val="16"/>
                <w:lang w:val="en-US" w:eastAsia="zh-TW"/>
              </w:rPr>
              <w:t>ay)Without</w:t>
            </w:r>
            <w:proofErr w:type="gramEnd"/>
            <w:r w:rsidRPr="004B0664">
              <w:rPr>
                <w:rFonts w:eastAsia="PMingLiU"/>
                <w:color w:val="000000"/>
                <w:sz w:val="16"/>
                <w:szCs w:val="16"/>
                <w:lang w:val="en-US" w:eastAsia="zh-TW"/>
              </w:rPr>
              <w:t xml:space="preserve"> SAR agreement: indirectly limited by the value of the MPDU Limit subfield in the Extended MPDU Capability field of the DMG Capabilities element, if the subfield is valid; otherwise, it is equal to 7935.</w:t>
            </w:r>
          </w:p>
          <w:p w14:paraId="3ED95E7E" w14:textId="77777777" w:rsidR="00BA3D5A" w:rsidRPr="004B0664" w:rsidRDefault="00BA3D5A" w:rsidP="00BA3D5A">
            <w:pPr>
              <w:widowControl w:val="0"/>
              <w:suppressAutoHyphens/>
              <w:autoSpaceDE w:val="0"/>
              <w:autoSpaceDN w:val="0"/>
              <w:adjustRightInd w:val="0"/>
              <w:spacing w:line="200" w:lineRule="atLeast"/>
              <w:rPr>
                <w:rFonts w:eastAsia="PMingLiU"/>
                <w:color w:val="000000"/>
                <w:w w:val="0"/>
                <w:sz w:val="16"/>
                <w:szCs w:val="16"/>
                <w:lang w:val="en-US" w:eastAsia="zh-TW"/>
              </w:rPr>
            </w:pPr>
            <w:r w:rsidRPr="004B0664">
              <w:rPr>
                <w:rFonts w:eastAsia="PMingLiU"/>
                <w:color w:val="000000"/>
                <w:sz w:val="16"/>
                <w:szCs w:val="16"/>
                <w:lang w:val="en-US" w:eastAsia="zh-TW"/>
              </w:rPr>
              <w:t>With SAR agreement: see NOTE 8.</w:t>
            </w:r>
          </w:p>
        </w:tc>
        <w:tc>
          <w:tcPr>
            <w:tcW w:w="1857" w:type="dxa"/>
            <w:tcBorders>
              <w:top w:val="nil"/>
              <w:left w:val="single" w:sz="2" w:space="0" w:color="000000"/>
              <w:bottom w:val="single" w:sz="2" w:space="0" w:color="000000"/>
              <w:right w:val="single" w:sz="10" w:space="0" w:color="000000"/>
            </w:tcBorders>
            <w:tcMar>
              <w:top w:w="100" w:type="dxa"/>
              <w:left w:w="120" w:type="dxa"/>
              <w:bottom w:w="60" w:type="dxa"/>
              <w:right w:w="120" w:type="dxa"/>
            </w:tcMar>
          </w:tcPr>
          <w:p w14:paraId="340AD493" w14:textId="77777777" w:rsidR="00BA3D5A" w:rsidRPr="004B0664" w:rsidRDefault="00BA3D5A" w:rsidP="00BA3D5A">
            <w:pPr>
              <w:widowControl w:val="0"/>
              <w:suppressAutoHyphens/>
              <w:autoSpaceDE w:val="0"/>
              <w:autoSpaceDN w:val="0"/>
              <w:adjustRightInd w:val="0"/>
              <w:spacing w:line="200" w:lineRule="atLeast"/>
              <w:rPr>
                <w:rFonts w:eastAsia="PMingLiU"/>
                <w:color w:val="000000"/>
                <w:sz w:val="16"/>
                <w:szCs w:val="16"/>
                <w:lang w:val="en-US" w:eastAsia="zh-TW"/>
              </w:rPr>
            </w:pPr>
            <w:r w:rsidRPr="004B0664">
              <w:rPr>
                <w:rFonts w:eastAsia="PMingLiU"/>
                <w:color w:val="000000"/>
                <w:sz w:val="16"/>
                <w:szCs w:val="16"/>
                <w:lang w:val="en-US" w:eastAsia="zh-TW"/>
              </w:rPr>
              <w:t>Without SAR agreement: indirectly limited by the value of the MPDU Limit subfield in the Extended MPDU Capability field of the DMG Capabilities element, if the subfield is valid; otherwise, it is equal to 7935.</w:t>
            </w:r>
          </w:p>
          <w:p w14:paraId="1E89EC36" w14:textId="77777777" w:rsidR="00BA3D5A" w:rsidRPr="004B0664" w:rsidRDefault="00BA3D5A" w:rsidP="00BA3D5A">
            <w:pPr>
              <w:widowControl w:val="0"/>
              <w:suppressAutoHyphens/>
              <w:autoSpaceDE w:val="0"/>
              <w:autoSpaceDN w:val="0"/>
              <w:adjustRightInd w:val="0"/>
              <w:spacing w:line="200" w:lineRule="atLeast"/>
              <w:rPr>
                <w:rFonts w:eastAsia="PMingLiU"/>
                <w:color w:val="000000"/>
                <w:w w:val="0"/>
                <w:sz w:val="16"/>
                <w:szCs w:val="16"/>
                <w:lang w:val="en-US" w:eastAsia="zh-TW"/>
              </w:rPr>
            </w:pPr>
            <w:r w:rsidRPr="004B0664">
              <w:rPr>
                <w:rFonts w:eastAsia="PMingLiU"/>
                <w:color w:val="000000"/>
                <w:sz w:val="16"/>
                <w:szCs w:val="16"/>
                <w:lang w:val="en-US" w:eastAsia="zh-TW"/>
              </w:rPr>
              <w:t>With SAR agreement: see NOTE 8</w:t>
            </w:r>
          </w:p>
        </w:tc>
      </w:tr>
      <w:tr w:rsidR="00BA3D5A" w:rsidRPr="004B0664" w14:paraId="27E870D3" w14:textId="77777777" w:rsidTr="004931CC">
        <w:trPr>
          <w:trHeight w:val="2766"/>
          <w:jc w:val="center"/>
        </w:trPr>
        <w:tc>
          <w:tcPr>
            <w:tcW w:w="1079" w:type="dxa"/>
            <w:gridSpan w:val="2"/>
            <w:tcBorders>
              <w:top w:val="nil"/>
              <w:left w:val="single" w:sz="10" w:space="0" w:color="000000"/>
              <w:bottom w:val="single" w:sz="2" w:space="0" w:color="000000"/>
              <w:right w:val="single" w:sz="2" w:space="0" w:color="000000"/>
            </w:tcBorders>
            <w:tcMar>
              <w:top w:w="100" w:type="dxa"/>
              <w:left w:w="120" w:type="dxa"/>
              <w:bottom w:w="60" w:type="dxa"/>
              <w:right w:w="120" w:type="dxa"/>
            </w:tcMar>
          </w:tcPr>
          <w:p w14:paraId="6D2EC862" w14:textId="77777777" w:rsidR="00BA3D5A" w:rsidRPr="004B0664" w:rsidRDefault="00BA3D5A" w:rsidP="00BA3D5A">
            <w:pPr>
              <w:widowControl w:val="0"/>
              <w:suppressAutoHyphens/>
              <w:autoSpaceDE w:val="0"/>
              <w:autoSpaceDN w:val="0"/>
              <w:adjustRightInd w:val="0"/>
              <w:spacing w:line="200" w:lineRule="atLeast"/>
              <w:rPr>
                <w:rFonts w:eastAsia="PMingLiU"/>
                <w:color w:val="000000"/>
                <w:w w:val="0"/>
                <w:sz w:val="16"/>
                <w:szCs w:val="16"/>
                <w:lang w:val="en-US" w:eastAsia="zh-TW"/>
              </w:rPr>
            </w:pPr>
            <w:r w:rsidRPr="004B0664">
              <w:rPr>
                <w:rFonts w:eastAsia="PMingLiU"/>
                <w:color w:val="000000"/>
                <w:sz w:val="16"/>
                <w:szCs w:val="16"/>
                <w:lang w:val="en-US" w:eastAsia="zh-TW"/>
              </w:rPr>
              <w:lastRenderedPageBreak/>
              <w:t>MPDU size</w:t>
            </w:r>
          </w:p>
        </w:tc>
        <w:tc>
          <w:tcPr>
            <w:tcW w:w="1233" w:type="dxa"/>
            <w:tcBorders>
              <w:top w:val="nil"/>
              <w:left w:val="single" w:sz="2" w:space="0" w:color="000000"/>
              <w:bottom w:val="single" w:sz="2" w:space="0" w:color="000000"/>
              <w:right w:val="single" w:sz="2" w:space="0" w:color="000000"/>
            </w:tcBorders>
            <w:tcMar>
              <w:top w:w="100" w:type="dxa"/>
              <w:left w:w="120" w:type="dxa"/>
              <w:bottom w:w="60" w:type="dxa"/>
              <w:right w:w="120" w:type="dxa"/>
            </w:tcMar>
          </w:tcPr>
          <w:p w14:paraId="36CA48AB" w14:textId="77777777" w:rsidR="00BA3D5A" w:rsidRPr="004B0664" w:rsidRDefault="00BA3D5A" w:rsidP="00BA3D5A">
            <w:pPr>
              <w:widowControl w:val="0"/>
              <w:suppressAutoHyphens/>
              <w:autoSpaceDE w:val="0"/>
              <w:autoSpaceDN w:val="0"/>
              <w:adjustRightInd w:val="0"/>
              <w:spacing w:line="200" w:lineRule="atLeast"/>
              <w:rPr>
                <w:rFonts w:eastAsia="PMingLiU"/>
                <w:color w:val="000000"/>
                <w:w w:val="0"/>
                <w:sz w:val="16"/>
                <w:szCs w:val="16"/>
                <w:lang w:val="en-US" w:eastAsia="zh-TW"/>
              </w:rPr>
            </w:pPr>
            <w:r w:rsidRPr="004B0664">
              <w:rPr>
                <w:rFonts w:eastAsia="PMingLiU"/>
                <w:color w:val="000000"/>
                <w:sz w:val="16"/>
                <w:szCs w:val="16"/>
                <w:lang w:val="en-US" w:eastAsia="zh-TW"/>
              </w:rPr>
              <w:t>See NOTE 4</w:t>
            </w:r>
          </w:p>
        </w:tc>
        <w:tc>
          <w:tcPr>
            <w:tcW w:w="1079" w:type="dxa"/>
            <w:tcBorders>
              <w:top w:val="nil"/>
              <w:left w:val="single" w:sz="2" w:space="0" w:color="000000"/>
              <w:bottom w:val="single" w:sz="2" w:space="0" w:color="000000"/>
              <w:right w:val="single" w:sz="2" w:space="0" w:color="000000"/>
            </w:tcBorders>
            <w:tcMar>
              <w:top w:w="100" w:type="dxa"/>
              <w:left w:w="120" w:type="dxa"/>
              <w:bottom w:w="60" w:type="dxa"/>
              <w:right w:w="120" w:type="dxa"/>
            </w:tcMar>
          </w:tcPr>
          <w:p w14:paraId="0952A5B6" w14:textId="77777777" w:rsidR="00BA3D5A" w:rsidRPr="004B0664" w:rsidRDefault="00BA3D5A" w:rsidP="00BA3D5A">
            <w:pPr>
              <w:widowControl w:val="0"/>
              <w:suppressAutoHyphens/>
              <w:autoSpaceDE w:val="0"/>
              <w:autoSpaceDN w:val="0"/>
              <w:adjustRightInd w:val="0"/>
              <w:spacing w:line="200" w:lineRule="atLeast"/>
              <w:rPr>
                <w:rFonts w:eastAsia="PMingLiU"/>
                <w:color w:val="000000"/>
                <w:w w:val="0"/>
                <w:sz w:val="16"/>
                <w:szCs w:val="16"/>
                <w:lang w:val="en-US" w:eastAsia="zh-TW"/>
              </w:rPr>
            </w:pPr>
            <w:r w:rsidRPr="004B0664">
              <w:rPr>
                <w:rFonts w:eastAsia="PMingLiU"/>
                <w:color w:val="000000"/>
                <w:sz w:val="16"/>
                <w:szCs w:val="16"/>
                <w:lang w:val="en-US" w:eastAsia="zh-TW"/>
              </w:rPr>
              <w:t>See NOTE 5</w:t>
            </w:r>
          </w:p>
        </w:tc>
        <w:tc>
          <w:tcPr>
            <w:tcW w:w="924" w:type="dxa"/>
            <w:tcBorders>
              <w:top w:val="nil"/>
              <w:left w:val="single" w:sz="2" w:space="0" w:color="000000"/>
              <w:bottom w:val="single" w:sz="2" w:space="0" w:color="000000"/>
              <w:right w:val="single" w:sz="2" w:space="0" w:color="000000"/>
            </w:tcBorders>
            <w:tcMar>
              <w:top w:w="100" w:type="dxa"/>
              <w:left w:w="120" w:type="dxa"/>
              <w:bottom w:w="60" w:type="dxa"/>
              <w:right w:w="120" w:type="dxa"/>
            </w:tcMar>
          </w:tcPr>
          <w:p w14:paraId="42ABE593" w14:textId="77777777" w:rsidR="00BA3D5A" w:rsidRPr="004B0664" w:rsidRDefault="00BA3D5A" w:rsidP="00BA3D5A">
            <w:pPr>
              <w:widowControl w:val="0"/>
              <w:suppressAutoHyphens/>
              <w:autoSpaceDE w:val="0"/>
              <w:autoSpaceDN w:val="0"/>
              <w:adjustRightInd w:val="0"/>
              <w:spacing w:line="200" w:lineRule="atLeast"/>
              <w:rPr>
                <w:rFonts w:eastAsia="PMingLiU"/>
                <w:color w:val="000000"/>
                <w:w w:val="0"/>
                <w:sz w:val="16"/>
                <w:szCs w:val="16"/>
                <w:lang w:val="en-US" w:eastAsia="zh-TW"/>
              </w:rPr>
            </w:pPr>
            <w:r w:rsidRPr="004B0664">
              <w:rPr>
                <w:rFonts w:eastAsia="PMingLiU"/>
                <w:color w:val="000000"/>
                <w:sz w:val="16"/>
                <w:szCs w:val="16"/>
                <w:lang w:val="en-US" w:eastAsia="zh-TW"/>
              </w:rPr>
              <w:t xml:space="preserve">3895 or 7991 or 11 454 </w:t>
            </w:r>
            <w:r w:rsidRPr="004B0664">
              <w:rPr>
                <w:rFonts w:eastAsia="PMingLiU"/>
                <w:color w:val="000000"/>
                <w:sz w:val="16"/>
                <w:szCs w:val="16"/>
                <w:lang w:val="en-US" w:eastAsia="zh-TW"/>
              </w:rPr>
              <w:br/>
              <w:t xml:space="preserve">(see also </w:t>
            </w:r>
            <w:r w:rsidRPr="004B0664">
              <w:rPr>
                <w:rFonts w:eastAsia="PMingLiU"/>
                <w:color w:val="000000"/>
                <w:sz w:val="16"/>
                <w:szCs w:val="16"/>
                <w:lang w:val="en-US" w:eastAsia="zh-TW"/>
              </w:rPr>
              <w:br/>
              <w:t>Table 9-310 (Subfields of the VHT Capabilities Information field))</w:t>
            </w:r>
          </w:p>
        </w:tc>
        <w:tc>
          <w:tcPr>
            <w:tcW w:w="1079" w:type="dxa"/>
            <w:tcBorders>
              <w:top w:val="nil"/>
              <w:left w:val="single" w:sz="2" w:space="0" w:color="000000"/>
              <w:bottom w:val="single" w:sz="2" w:space="0" w:color="000000"/>
              <w:right w:val="single" w:sz="2" w:space="0" w:color="000000"/>
            </w:tcBorders>
            <w:tcMar>
              <w:top w:w="100" w:type="dxa"/>
              <w:left w:w="120" w:type="dxa"/>
              <w:bottom w:w="60" w:type="dxa"/>
              <w:right w:w="120" w:type="dxa"/>
            </w:tcMar>
          </w:tcPr>
          <w:p w14:paraId="5793038E" w14:textId="1F7FC334" w:rsidR="00BA3D5A" w:rsidRPr="004B0664" w:rsidRDefault="00BA3D5A" w:rsidP="00BA3D5A">
            <w:pPr>
              <w:widowControl w:val="0"/>
              <w:suppressAutoHyphens/>
              <w:autoSpaceDE w:val="0"/>
              <w:autoSpaceDN w:val="0"/>
              <w:adjustRightInd w:val="0"/>
              <w:spacing w:line="200" w:lineRule="atLeast"/>
              <w:rPr>
                <w:rFonts w:eastAsia="PMingLiU"/>
                <w:color w:val="000000"/>
                <w:sz w:val="16"/>
                <w:szCs w:val="16"/>
                <w:lang w:val="en-US" w:eastAsia="zh-TW"/>
              </w:rPr>
            </w:pPr>
            <w:r w:rsidRPr="004B0664">
              <w:rPr>
                <w:rFonts w:eastAsia="PMingLiU"/>
                <w:color w:val="000000"/>
                <w:sz w:val="16"/>
                <w:szCs w:val="16"/>
                <w:lang w:val="en-US" w:eastAsia="zh-TW"/>
              </w:rPr>
              <w:t>2.4 GHz band</w:t>
            </w:r>
            <w:ins w:id="12" w:author="Huang, Po-kai" w:date="2021-09-20T09:45:00Z">
              <w:r w:rsidR="00CD32E3">
                <w:rPr>
                  <w:rFonts w:eastAsia="PMingLiU"/>
                  <w:color w:val="000000"/>
                  <w:sz w:val="16"/>
                  <w:szCs w:val="16"/>
                  <w:lang w:val="en-US" w:eastAsia="zh-TW"/>
                </w:rPr>
                <w:t xml:space="preserve"> of a non-EHT STA</w:t>
              </w:r>
            </w:ins>
            <w:r w:rsidRPr="004B0664">
              <w:rPr>
                <w:rFonts w:eastAsia="PMingLiU"/>
                <w:color w:val="000000"/>
                <w:sz w:val="16"/>
                <w:szCs w:val="16"/>
                <w:lang w:val="en-US" w:eastAsia="zh-TW"/>
              </w:rPr>
              <w:t xml:space="preserve">: </w:t>
            </w:r>
            <w:r w:rsidRPr="004B0664">
              <w:rPr>
                <w:rFonts w:eastAsia="PMingLiU"/>
                <w:color w:val="000000"/>
                <w:sz w:val="16"/>
                <w:szCs w:val="16"/>
                <w:lang w:val="en-US" w:eastAsia="zh-TW"/>
              </w:rPr>
              <w:br/>
              <w:t>see NOTE 5</w:t>
            </w:r>
          </w:p>
          <w:p w14:paraId="3DFC3F8B" w14:textId="77777777" w:rsidR="00BA3D5A" w:rsidRPr="004B0664" w:rsidRDefault="00BA3D5A" w:rsidP="00BA3D5A">
            <w:pPr>
              <w:widowControl w:val="0"/>
              <w:suppressAutoHyphens/>
              <w:autoSpaceDE w:val="0"/>
              <w:autoSpaceDN w:val="0"/>
              <w:adjustRightInd w:val="0"/>
              <w:spacing w:line="200" w:lineRule="atLeast"/>
              <w:rPr>
                <w:rFonts w:eastAsia="PMingLiU"/>
                <w:color w:val="000000"/>
                <w:sz w:val="16"/>
                <w:szCs w:val="16"/>
                <w:lang w:val="en-US" w:eastAsia="zh-TW"/>
              </w:rPr>
            </w:pPr>
          </w:p>
          <w:p w14:paraId="111E92FD" w14:textId="12E6D381" w:rsidR="00BA3D5A" w:rsidRPr="004B0664" w:rsidRDefault="00BA3D5A" w:rsidP="00BA3D5A">
            <w:pPr>
              <w:widowControl w:val="0"/>
              <w:suppressAutoHyphens/>
              <w:autoSpaceDE w:val="0"/>
              <w:autoSpaceDN w:val="0"/>
              <w:adjustRightInd w:val="0"/>
              <w:spacing w:line="200" w:lineRule="atLeast"/>
              <w:rPr>
                <w:rFonts w:eastAsia="PMingLiU"/>
                <w:color w:val="000000"/>
                <w:sz w:val="16"/>
                <w:szCs w:val="16"/>
                <w:lang w:val="en-US" w:eastAsia="zh-TW"/>
              </w:rPr>
            </w:pPr>
            <w:r w:rsidRPr="004B0664">
              <w:rPr>
                <w:rFonts w:eastAsia="PMingLiU"/>
                <w:color w:val="000000"/>
                <w:sz w:val="16"/>
                <w:szCs w:val="16"/>
                <w:lang w:val="en-US" w:eastAsia="zh-TW"/>
              </w:rPr>
              <w:t>Otherwise: 3895 or 7991 or 11 454 (see also Table 9-310 (Subfields of the VHT Capabilities Information field</w:t>
            </w:r>
            <w:proofErr w:type="gramStart"/>
            <w:r w:rsidRPr="004B0664">
              <w:rPr>
                <w:rFonts w:eastAsia="PMingLiU"/>
                <w:color w:val="000000"/>
                <w:sz w:val="16"/>
                <w:szCs w:val="16"/>
                <w:lang w:val="en-US" w:eastAsia="zh-TW"/>
              </w:rPr>
              <w:t>)</w:t>
            </w:r>
            <w:ins w:id="13" w:author="Huang, Po-kai" w:date="2021-09-29T22:17:00Z">
              <w:r w:rsidR="00EC58D1">
                <w:rPr>
                  <w:rFonts w:eastAsia="PMingLiU"/>
                  <w:color w:val="000000"/>
                  <w:sz w:val="16"/>
                  <w:szCs w:val="16"/>
                  <w:lang w:val="en-US" w:eastAsia="zh-TW"/>
                </w:rPr>
                <w:t xml:space="preserve">, </w:t>
              </w:r>
            </w:ins>
            <w:ins w:id="14" w:author="Huang, Po-kai" w:date="2021-09-20T10:23:00Z">
              <w:r w:rsidR="00D16177">
                <w:rPr>
                  <w:rFonts w:eastAsia="PMingLiU"/>
                  <w:color w:val="000000"/>
                  <w:sz w:val="16"/>
                  <w:szCs w:val="16"/>
                  <w:lang w:val="en-US" w:eastAsia="zh-TW"/>
                </w:rPr>
                <w:t xml:space="preserve"> </w:t>
              </w:r>
            </w:ins>
            <w:ins w:id="15" w:author="Huang, Po-kai" w:date="2021-09-20T10:24:00Z">
              <w:r w:rsidR="00EB5B3F" w:rsidRPr="00EC58D1">
                <w:rPr>
                  <w:rFonts w:eastAsia="PMingLiU"/>
                  <w:color w:val="000000"/>
                  <w:sz w:val="16"/>
                  <w:szCs w:val="16"/>
                  <w:lang w:val="en-US" w:eastAsia="zh-TW"/>
                </w:rPr>
                <w:t>9.4.2.263</w:t>
              </w:r>
              <w:proofErr w:type="gramEnd"/>
              <w:r w:rsidR="00EB5B3F" w:rsidRPr="00EC58D1">
                <w:rPr>
                  <w:rFonts w:eastAsia="PMingLiU"/>
                  <w:color w:val="000000"/>
                  <w:sz w:val="16"/>
                  <w:szCs w:val="16"/>
                  <w:lang w:val="en-US" w:eastAsia="zh-TW"/>
                </w:rPr>
                <w:t xml:space="preserve"> (HE 6 GHz Band Capabilities element)</w:t>
              </w:r>
            </w:ins>
            <w:ins w:id="16" w:author="Huang, Po-kai" w:date="2021-09-29T22:17:00Z">
              <w:r w:rsidR="00EC58D1" w:rsidRPr="00EC58D1">
                <w:rPr>
                  <w:rFonts w:eastAsia="PMingLiU"/>
                  <w:color w:val="000000"/>
                  <w:sz w:val="16"/>
                  <w:szCs w:val="16"/>
                  <w:lang w:val="en-US" w:eastAsia="zh-TW"/>
                </w:rPr>
                <w:t xml:space="preserve">, and </w:t>
              </w:r>
            </w:ins>
            <w:ins w:id="17" w:author="Huang, Po-kai" w:date="2021-09-29T22:19:00Z">
              <w:r w:rsidR="00EC58D1" w:rsidRPr="00EC58D1">
                <w:rPr>
                  <w:rFonts w:eastAsia="PMingLiU"/>
                  <w:color w:val="000000"/>
                  <w:sz w:val="16"/>
                  <w:szCs w:val="16"/>
                  <w:lang w:val="en-US" w:eastAsia="zh-TW"/>
                </w:rPr>
                <w:t>Table 9-322aq—Subfields of the EHT MAC Capabilities Information field</w:t>
              </w:r>
            </w:ins>
            <w:r w:rsidRPr="004B0664">
              <w:rPr>
                <w:rFonts w:eastAsia="PMingLiU"/>
                <w:color w:val="000000"/>
                <w:sz w:val="16"/>
                <w:szCs w:val="16"/>
                <w:lang w:val="en-US" w:eastAsia="zh-TW"/>
              </w:rPr>
              <w:t>)</w:t>
            </w:r>
          </w:p>
          <w:p w14:paraId="5CF99F11" w14:textId="77777777" w:rsidR="00BA3D5A" w:rsidRPr="004B0664" w:rsidRDefault="00BA3D5A" w:rsidP="00BA3D5A">
            <w:pPr>
              <w:widowControl w:val="0"/>
              <w:suppressAutoHyphens/>
              <w:autoSpaceDE w:val="0"/>
              <w:autoSpaceDN w:val="0"/>
              <w:adjustRightInd w:val="0"/>
              <w:spacing w:line="200" w:lineRule="atLeast"/>
              <w:rPr>
                <w:rFonts w:eastAsia="PMingLiU"/>
                <w:color w:val="000000"/>
                <w:sz w:val="16"/>
                <w:szCs w:val="16"/>
                <w:lang w:val="en-US" w:eastAsia="zh-TW"/>
              </w:rPr>
            </w:pPr>
          </w:p>
          <w:p w14:paraId="6F5840FD" w14:textId="77777777" w:rsidR="00BA3D5A" w:rsidRPr="00EB5B3F" w:rsidRDefault="00BA3D5A" w:rsidP="00BA3D5A">
            <w:pPr>
              <w:widowControl w:val="0"/>
              <w:suppressAutoHyphens/>
              <w:autoSpaceDE w:val="0"/>
              <w:autoSpaceDN w:val="0"/>
              <w:adjustRightInd w:val="0"/>
              <w:spacing w:line="200" w:lineRule="atLeast"/>
              <w:rPr>
                <w:rFonts w:eastAsia="PMingLiU"/>
                <w:color w:val="000000"/>
                <w:sz w:val="16"/>
                <w:szCs w:val="16"/>
                <w:lang w:val="en-US" w:eastAsia="zh-TW"/>
              </w:rPr>
            </w:pPr>
            <w:r w:rsidRPr="004B0664">
              <w:rPr>
                <w:rFonts w:eastAsia="PMingLiU"/>
                <w:color w:val="000000"/>
                <w:sz w:val="16"/>
                <w:szCs w:val="16"/>
                <w:lang w:val="en-US" w:eastAsia="zh-TW"/>
              </w:rPr>
              <w:t>See NOTE 7</w:t>
            </w:r>
          </w:p>
        </w:tc>
        <w:tc>
          <w:tcPr>
            <w:tcW w:w="924" w:type="dxa"/>
            <w:tcBorders>
              <w:top w:val="nil"/>
              <w:left w:val="single" w:sz="2" w:space="0" w:color="000000"/>
              <w:bottom w:val="single" w:sz="2" w:space="0" w:color="000000"/>
              <w:right w:val="single" w:sz="2" w:space="0" w:color="000000"/>
            </w:tcBorders>
          </w:tcPr>
          <w:p w14:paraId="5E1DFD65" w14:textId="3C4CB9D4" w:rsidR="006E467B" w:rsidRPr="004B0664" w:rsidRDefault="006E467B" w:rsidP="006E467B">
            <w:pPr>
              <w:widowControl w:val="0"/>
              <w:suppressAutoHyphens/>
              <w:autoSpaceDE w:val="0"/>
              <w:autoSpaceDN w:val="0"/>
              <w:adjustRightInd w:val="0"/>
              <w:spacing w:line="200" w:lineRule="atLeast"/>
              <w:rPr>
                <w:ins w:id="18" w:author="Huang, Po-kai" w:date="2021-09-20T09:40:00Z"/>
                <w:rFonts w:eastAsia="PMingLiU"/>
                <w:color w:val="000000"/>
                <w:sz w:val="16"/>
                <w:szCs w:val="16"/>
                <w:lang w:val="en-US" w:eastAsia="zh-TW"/>
              </w:rPr>
            </w:pPr>
            <w:ins w:id="19" w:author="Huang, Po-kai" w:date="2021-09-20T09:40:00Z">
              <w:r w:rsidRPr="004B0664">
                <w:rPr>
                  <w:rFonts w:eastAsia="PMingLiU"/>
                  <w:color w:val="000000"/>
                  <w:sz w:val="16"/>
                  <w:szCs w:val="16"/>
                  <w:lang w:val="en-US" w:eastAsia="zh-TW"/>
                </w:rPr>
                <w:t>3895 or 7991 or 11 454 (see also Table 9-310 (Subfields of the VHT Capabilities Information field</w:t>
              </w:r>
              <w:proofErr w:type="gramStart"/>
              <w:r w:rsidRPr="004B0664">
                <w:rPr>
                  <w:rFonts w:eastAsia="PMingLiU"/>
                  <w:color w:val="000000"/>
                  <w:sz w:val="16"/>
                  <w:szCs w:val="16"/>
                  <w:lang w:val="en-US" w:eastAsia="zh-TW"/>
                </w:rPr>
                <w:t>)</w:t>
              </w:r>
            </w:ins>
            <w:ins w:id="20" w:author="Huang, Po-kai" w:date="2021-09-29T22:17:00Z">
              <w:r w:rsidR="00084121">
                <w:rPr>
                  <w:rFonts w:eastAsia="PMingLiU"/>
                  <w:color w:val="000000"/>
                  <w:sz w:val="16"/>
                  <w:szCs w:val="16"/>
                  <w:lang w:val="en-US" w:eastAsia="zh-TW"/>
                </w:rPr>
                <w:t xml:space="preserve">, </w:t>
              </w:r>
            </w:ins>
            <w:ins w:id="21" w:author="Huang, Po-kai" w:date="2021-09-20T10:25:00Z">
              <w:r w:rsidR="00EB5B3F">
                <w:rPr>
                  <w:rFonts w:eastAsia="PMingLiU"/>
                  <w:color w:val="000000"/>
                  <w:sz w:val="16"/>
                  <w:szCs w:val="16"/>
                  <w:lang w:val="en-US" w:eastAsia="zh-TW"/>
                </w:rPr>
                <w:t xml:space="preserve"> </w:t>
              </w:r>
              <w:r w:rsidR="00EB5B3F" w:rsidRPr="00EC58D1">
                <w:rPr>
                  <w:rFonts w:eastAsia="PMingLiU"/>
                  <w:color w:val="000000"/>
                  <w:sz w:val="16"/>
                  <w:szCs w:val="16"/>
                  <w:lang w:val="en-US" w:eastAsia="zh-TW"/>
                </w:rPr>
                <w:t>9.4.2.263</w:t>
              </w:r>
              <w:proofErr w:type="gramEnd"/>
              <w:r w:rsidR="00EB5B3F" w:rsidRPr="00EC58D1">
                <w:rPr>
                  <w:rFonts w:eastAsia="PMingLiU"/>
                  <w:color w:val="000000"/>
                  <w:sz w:val="16"/>
                  <w:szCs w:val="16"/>
                  <w:lang w:val="en-US" w:eastAsia="zh-TW"/>
                </w:rPr>
                <w:t xml:space="preserve"> (HE 6 GHz Band Capabilities element)</w:t>
              </w:r>
            </w:ins>
            <w:ins w:id="22" w:author="Huang, Po-kai" w:date="2021-09-29T22:18:00Z">
              <w:r w:rsidR="00EC58D1" w:rsidRPr="00EC58D1">
                <w:rPr>
                  <w:rFonts w:eastAsia="PMingLiU"/>
                  <w:color w:val="000000"/>
                  <w:sz w:val="16"/>
                  <w:szCs w:val="16"/>
                  <w:lang w:val="en-US" w:eastAsia="zh-TW"/>
                </w:rPr>
                <w:t xml:space="preserve">, and </w:t>
              </w:r>
            </w:ins>
            <w:ins w:id="23" w:author="Huang, Po-kai" w:date="2021-09-29T22:19:00Z">
              <w:r w:rsidR="00EC58D1" w:rsidRPr="00EC58D1">
                <w:rPr>
                  <w:rFonts w:eastAsia="PMingLiU"/>
                  <w:color w:val="000000"/>
                  <w:sz w:val="16"/>
                  <w:szCs w:val="16"/>
                  <w:lang w:val="en-US" w:eastAsia="zh-TW"/>
                </w:rPr>
                <w:t>Table 9-322aq—Subfields of the EHT MAC Capabilities Information field</w:t>
              </w:r>
            </w:ins>
            <w:ins w:id="24" w:author="Huang, Po-kai" w:date="2021-09-20T09:40:00Z">
              <w:r w:rsidRPr="004B0664">
                <w:rPr>
                  <w:rFonts w:eastAsia="PMingLiU"/>
                  <w:color w:val="000000"/>
                  <w:sz w:val="16"/>
                  <w:szCs w:val="16"/>
                  <w:lang w:val="en-US" w:eastAsia="zh-TW"/>
                </w:rPr>
                <w:t>)</w:t>
              </w:r>
            </w:ins>
          </w:p>
          <w:p w14:paraId="6C073789" w14:textId="77777777" w:rsidR="00BA3D5A" w:rsidRDefault="00BA3D5A" w:rsidP="00BA3D5A">
            <w:pPr>
              <w:widowControl w:val="0"/>
              <w:suppressAutoHyphens/>
              <w:autoSpaceDE w:val="0"/>
              <w:autoSpaceDN w:val="0"/>
              <w:adjustRightInd w:val="0"/>
              <w:spacing w:line="200" w:lineRule="atLeast"/>
              <w:rPr>
                <w:ins w:id="25" w:author="Huang, Po-kai" w:date="2021-09-20T09:40:00Z"/>
                <w:rFonts w:eastAsia="PMingLiU"/>
                <w:color w:val="000000"/>
                <w:sz w:val="16"/>
                <w:szCs w:val="16"/>
                <w:lang w:val="en-US" w:eastAsia="zh-TW"/>
              </w:rPr>
            </w:pPr>
          </w:p>
          <w:p w14:paraId="233719BC" w14:textId="5D2CC373" w:rsidR="00795F7C" w:rsidRPr="004B0664" w:rsidRDefault="00795F7C" w:rsidP="00BA3D5A">
            <w:pPr>
              <w:widowControl w:val="0"/>
              <w:suppressAutoHyphens/>
              <w:autoSpaceDE w:val="0"/>
              <w:autoSpaceDN w:val="0"/>
              <w:adjustRightInd w:val="0"/>
              <w:spacing w:line="200" w:lineRule="atLeast"/>
              <w:rPr>
                <w:ins w:id="26" w:author="Huang, Po-kai" w:date="2021-09-20T09:38:00Z"/>
                <w:rFonts w:eastAsia="PMingLiU"/>
                <w:color w:val="000000"/>
                <w:sz w:val="16"/>
                <w:szCs w:val="16"/>
                <w:lang w:val="en-US" w:eastAsia="zh-TW"/>
              </w:rPr>
            </w:pPr>
            <w:ins w:id="27" w:author="Huang, Po-kai" w:date="2021-09-20T09:40:00Z">
              <w:r>
                <w:rPr>
                  <w:rFonts w:eastAsia="PMingLiU"/>
                  <w:color w:val="000000"/>
                  <w:sz w:val="16"/>
                  <w:szCs w:val="16"/>
                  <w:lang w:val="en-US" w:eastAsia="zh-TW"/>
                </w:rPr>
                <w:t>See NOTE 9</w:t>
              </w:r>
            </w:ins>
          </w:p>
        </w:tc>
        <w:tc>
          <w:tcPr>
            <w:tcW w:w="924" w:type="dxa"/>
            <w:tcBorders>
              <w:top w:val="nil"/>
              <w:left w:val="single" w:sz="2" w:space="0" w:color="000000"/>
              <w:bottom w:val="single" w:sz="2" w:space="0" w:color="000000"/>
              <w:right w:val="single" w:sz="2" w:space="0" w:color="000000"/>
            </w:tcBorders>
            <w:tcMar>
              <w:top w:w="100" w:type="dxa"/>
              <w:left w:w="120" w:type="dxa"/>
              <w:bottom w:w="60" w:type="dxa"/>
              <w:right w:w="120" w:type="dxa"/>
            </w:tcMar>
          </w:tcPr>
          <w:p w14:paraId="27C226BE" w14:textId="151D61A1" w:rsidR="00BA3D5A" w:rsidRPr="004B0664" w:rsidRDefault="00BA3D5A" w:rsidP="00BA3D5A">
            <w:pPr>
              <w:widowControl w:val="0"/>
              <w:suppressAutoHyphens/>
              <w:autoSpaceDE w:val="0"/>
              <w:autoSpaceDN w:val="0"/>
              <w:adjustRightInd w:val="0"/>
              <w:spacing w:line="200" w:lineRule="atLeast"/>
              <w:rPr>
                <w:rFonts w:eastAsia="PMingLiU"/>
                <w:color w:val="000000"/>
                <w:w w:val="0"/>
                <w:sz w:val="16"/>
                <w:szCs w:val="16"/>
                <w:lang w:val="en-US" w:eastAsia="zh-TW"/>
              </w:rPr>
            </w:pPr>
            <w:r w:rsidRPr="004B0664">
              <w:rPr>
                <w:rFonts w:eastAsia="PMingLiU"/>
                <w:color w:val="000000"/>
                <w:sz w:val="16"/>
                <w:szCs w:val="16"/>
                <w:lang w:val="en-US" w:eastAsia="zh-TW"/>
              </w:rPr>
              <w:t>3895 or 7991 (see also Table 9-342 (Subfields of the S1G Capabilities Information field))</w:t>
            </w:r>
          </w:p>
        </w:tc>
        <w:tc>
          <w:tcPr>
            <w:tcW w:w="1850" w:type="dxa"/>
            <w:tcBorders>
              <w:top w:val="nil"/>
              <w:left w:val="single" w:sz="2" w:space="0" w:color="000000"/>
              <w:bottom w:val="single" w:sz="2" w:space="0" w:color="000000"/>
              <w:right w:val="single" w:sz="2" w:space="0" w:color="000000"/>
            </w:tcBorders>
            <w:tcMar>
              <w:top w:w="100" w:type="dxa"/>
              <w:left w:w="120" w:type="dxa"/>
              <w:bottom w:w="60" w:type="dxa"/>
              <w:right w:w="120" w:type="dxa"/>
            </w:tcMar>
          </w:tcPr>
          <w:p w14:paraId="5E55122D" w14:textId="77777777" w:rsidR="00BA3D5A" w:rsidRPr="004B0664" w:rsidRDefault="00BA3D5A" w:rsidP="00BA3D5A">
            <w:pPr>
              <w:widowControl w:val="0"/>
              <w:suppressAutoHyphens/>
              <w:autoSpaceDE w:val="0"/>
              <w:autoSpaceDN w:val="0"/>
              <w:adjustRightInd w:val="0"/>
              <w:spacing w:line="200" w:lineRule="atLeast"/>
              <w:rPr>
                <w:rFonts w:eastAsia="PMingLiU"/>
                <w:color w:val="000000"/>
                <w:w w:val="0"/>
                <w:sz w:val="16"/>
                <w:szCs w:val="16"/>
                <w:lang w:val="en-US" w:eastAsia="zh-TW"/>
              </w:rPr>
            </w:pPr>
            <w:r w:rsidRPr="004B0664">
              <w:rPr>
                <w:rFonts w:eastAsia="PMingLiU"/>
                <w:color w:val="000000"/>
                <w:sz w:val="16"/>
                <w:szCs w:val="16"/>
                <w:lang w:val="en-US" w:eastAsia="zh-TW"/>
              </w:rPr>
              <w:t>(11</w:t>
            </w:r>
            <w:proofErr w:type="gramStart"/>
            <w:r w:rsidRPr="004B0664">
              <w:rPr>
                <w:rFonts w:eastAsia="PMingLiU"/>
                <w:color w:val="000000"/>
                <w:sz w:val="16"/>
                <w:szCs w:val="16"/>
                <w:lang w:val="en-US" w:eastAsia="zh-TW"/>
              </w:rPr>
              <w:t>ay)The</w:t>
            </w:r>
            <w:proofErr w:type="gramEnd"/>
            <w:r w:rsidRPr="004B0664">
              <w:rPr>
                <w:rFonts w:eastAsia="PMingLiU"/>
                <w:color w:val="000000"/>
                <w:sz w:val="16"/>
                <w:szCs w:val="16"/>
                <w:lang w:val="en-US" w:eastAsia="zh-TW"/>
              </w:rPr>
              <w:t xml:space="preserve"> value indicated in the MPDU Limit subfield of the Extended MPDU Capability field of the DMG Capabilities element if the subfield is valid; otherwise, as in NOTE 5.</w:t>
            </w:r>
          </w:p>
        </w:tc>
        <w:tc>
          <w:tcPr>
            <w:tcW w:w="1857" w:type="dxa"/>
            <w:tcBorders>
              <w:top w:val="nil"/>
              <w:left w:val="single" w:sz="2" w:space="0" w:color="000000"/>
              <w:bottom w:val="single" w:sz="2" w:space="0" w:color="000000"/>
              <w:right w:val="single" w:sz="10" w:space="0" w:color="000000"/>
            </w:tcBorders>
            <w:tcMar>
              <w:top w:w="100" w:type="dxa"/>
              <w:left w:w="120" w:type="dxa"/>
              <w:bottom w:w="60" w:type="dxa"/>
              <w:right w:w="120" w:type="dxa"/>
            </w:tcMar>
          </w:tcPr>
          <w:p w14:paraId="00A7294F" w14:textId="77777777" w:rsidR="00BA3D5A" w:rsidRPr="004B0664" w:rsidRDefault="00BA3D5A" w:rsidP="00BA3D5A">
            <w:pPr>
              <w:widowControl w:val="0"/>
              <w:suppressAutoHyphens/>
              <w:autoSpaceDE w:val="0"/>
              <w:autoSpaceDN w:val="0"/>
              <w:adjustRightInd w:val="0"/>
              <w:spacing w:line="200" w:lineRule="atLeast"/>
              <w:rPr>
                <w:rFonts w:eastAsia="PMingLiU"/>
                <w:color w:val="000000"/>
                <w:w w:val="0"/>
                <w:sz w:val="16"/>
                <w:szCs w:val="16"/>
                <w:lang w:val="en-US" w:eastAsia="zh-TW"/>
              </w:rPr>
            </w:pPr>
            <w:r w:rsidRPr="004B0664">
              <w:rPr>
                <w:rFonts w:eastAsia="PMingLiU"/>
                <w:color w:val="000000"/>
                <w:sz w:val="16"/>
                <w:szCs w:val="16"/>
                <w:lang w:val="en-US" w:eastAsia="zh-TW"/>
              </w:rPr>
              <w:t>The value indicated in the MPDU Limit subfield of the Extended MPDU Capability field of the DMG Capabilities element if the subfield is valid; otherwise, as in NOTE 5.</w:t>
            </w:r>
          </w:p>
        </w:tc>
      </w:tr>
      <w:tr w:rsidR="00BA3D5A" w:rsidRPr="004B0664" w14:paraId="4FEAC92D" w14:textId="77777777" w:rsidTr="004931CC">
        <w:trPr>
          <w:trHeight w:val="2390"/>
          <w:jc w:val="center"/>
        </w:trPr>
        <w:tc>
          <w:tcPr>
            <w:tcW w:w="1079" w:type="dxa"/>
            <w:gridSpan w:val="2"/>
            <w:tcBorders>
              <w:top w:val="nil"/>
              <w:left w:val="single" w:sz="10" w:space="0" w:color="000000"/>
              <w:bottom w:val="single" w:sz="2" w:space="0" w:color="000000"/>
              <w:right w:val="single" w:sz="2" w:space="0" w:color="000000"/>
            </w:tcBorders>
            <w:tcMar>
              <w:top w:w="100" w:type="dxa"/>
              <w:left w:w="120" w:type="dxa"/>
              <w:bottom w:w="60" w:type="dxa"/>
              <w:right w:w="120" w:type="dxa"/>
            </w:tcMar>
          </w:tcPr>
          <w:p w14:paraId="1B3D202E" w14:textId="77777777" w:rsidR="00BA3D5A" w:rsidRPr="004B0664" w:rsidRDefault="00BA3D5A" w:rsidP="00BA3D5A">
            <w:pPr>
              <w:widowControl w:val="0"/>
              <w:suppressAutoHyphens/>
              <w:autoSpaceDE w:val="0"/>
              <w:autoSpaceDN w:val="0"/>
              <w:adjustRightInd w:val="0"/>
              <w:spacing w:line="200" w:lineRule="atLeast"/>
              <w:rPr>
                <w:rFonts w:eastAsia="PMingLiU"/>
                <w:color w:val="000000"/>
                <w:w w:val="0"/>
                <w:sz w:val="16"/>
                <w:szCs w:val="16"/>
                <w:lang w:val="en-US" w:eastAsia="zh-TW"/>
              </w:rPr>
            </w:pPr>
            <w:r w:rsidRPr="004B0664">
              <w:rPr>
                <w:rFonts w:eastAsia="PMingLiU"/>
                <w:color w:val="000000"/>
                <w:sz w:val="16"/>
                <w:szCs w:val="16"/>
                <w:lang w:val="en-US" w:eastAsia="zh-TW"/>
              </w:rPr>
              <w:t>PSDU size</w:t>
            </w:r>
          </w:p>
        </w:tc>
        <w:tc>
          <w:tcPr>
            <w:tcW w:w="1233" w:type="dxa"/>
            <w:tcBorders>
              <w:top w:val="nil"/>
              <w:left w:val="single" w:sz="2" w:space="0" w:color="000000"/>
              <w:bottom w:val="single" w:sz="2" w:space="0" w:color="000000"/>
              <w:right w:val="single" w:sz="2" w:space="0" w:color="000000"/>
            </w:tcBorders>
            <w:tcMar>
              <w:top w:w="100" w:type="dxa"/>
              <w:left w:w="120" w:type="dxa"/>
              <w:bottom w:w="60" w:type="dxa"/>
              <w:right w:w="120" w:type="dxa"/>
            </w:tcMar>
          </w:tcPr>
          <w:p w14:paraId="1308354E" w14:textId="77777777" w:rsidR="00BA3D5A" w:rsidRPr="004B0664" w:rsidRDefault="00BA3D5A" w:rsidP="00BA3D5A">
            <w:pPr>
              <w:widowControl w:val="0"/>
              <w:suppressAutoHyphens/>
              <w:autoSpaceDE w:val="0"/>
              <w:autoSpaceDN w:val="0"/>
              <w:adjustRightInd w:val="0"/>
              <w:spacing w:before="120" w:line="200" w:lineRule="atLeast"/>
              <w:rPr>
                <w:rFonts w:eastAsia="PMingLiU"/>
                <w:color w:val="000000"/>
                <w:w w:val="0"/>
                <w:sz w:val="16"/>
                <w:szCs w:val="16"/>
                <w:lang w:val="en-US" w:eastAsia="zh-TW"/>
              </w:rPr>
            </w:pPr>
            <w:r w:rsidRPr="004B0664">
              <w:rPr>
                <w:rFonts w:eastAsia="PMingLiU"/>
                <w:color w:val="000000"/>
                <w:sz w:val="16"/>
                <w:szCs w:val="16"/>
                <w:lang w:val="en-US" w:eastAsia="zh-TW"/>
              </w:rPr>
              <w:t>2</w:t>
            </w:r>
            <w:r w:rsidRPr="004B0664">
              <w:rPr>
                <w:rFonts w:eastAsia="PMingLiU"/>
                <w:color w:val="000000"/>
                <w:sz w:val="16"/>
                <w:szCs w:val="16"/>
                <w:vertAlign w:val="superscript"/>
                <w:lang w:val="en-US" w:eastAsia="zh-TW"/>
              </w:rPr>
              <w:t>12</w:t>
            </w:r>
            <w:r w:rsidRPr="004B0664">
              <w:rPr>
                <w:rFonts w:eastAsia="PMingLiU"/>
                <w:color w:val="000000"/>
                <w:sz w:val="16"/>
                <w:szCs w:val="16"/>
                <w:lang w:val="en-US" w:eastAsia="zh-TW"/>
              </w:rPr>
              <w:t xml:space="preserve">–1 </w:t>
            </w:r>
            <w:r w:rsidRPr="004B0664">
              <w:rPr>
                <w:rFonts w:eastAsia="PMingLiU"/>
                <w:color w:val="000000"/>
                <w:sz w:val="16"/>
                <w:szCs w:val="16"/>
                <w:lang w:val="en-US" w:eastAsia="zh-TW"/>
              </w:rPr>
              <w:br/>
              <w:t xml:space="preserve">(see Table 15-5 (DSSS PHY characteristics), Table 16-4 (HR/DSSS PHY characteristics), </w:t>
            </w:r>
            <w:r w:rsidRPr="004B0664">
              <w:rPr>
                <w:rFonts w:eastAsia="PMingLiU"/>
                <w:color w:val="000000"/>
                <w:sz w:val="16"/>
                <w:szCs w:val="16"/>
                <w:lang w:val="en-US" w:eastAsia="zh-TW"/>
              </w:rPr>
              <w:br/>
              <w:t>Table 17-21 (OFDM PHY characteristics), Table 18-5 (ERP characteristics))</w:t>
            </w:r>
          </w:p>
        </w:tc>
        <w:tc>
          <w:tcPr>
            <w:tcW w:w="1079" w:type="dxa"/>
            <w:tcBorders>
              <w:top w:val="nil"/>
              <w:left w:val="single" w:sz="2" w:space="0" w:color="000000"/>
              <w:bottom w:val="single" w:sz="2" w:space="0" w:color="000000"/>
              <w:right w:val="single" w:sz="2" w:space="0" w:color="000000"/>
            </w:tcBorders>
            <w:tcMar>
              <w:top w:w="100" w:type="dxa"/>
              <w:left w:w="120" w:type="dxa"/>
              <w:bottom w:w="60" w:type="dxa"/>
              <w:right w:w="120" w:type="dxa"/>
            </w:tcMar>
          </w:tcPr>
          <w:p w14:paraId="3CF1B017" w14:textId="77777777" w:rsidR="00BA3D5A" w:rsidRPr="004B0664" w:rsidRDefault="00BA3D5A" w:rsidP="00BA3D5A">
            <w:pPr>
              <w:widowControl w:val="0"/>
              <w:suppressAutoHyphens/>
              <w:autoSpaceDE w:val="0"/>
              <w:autoSpaceDN w:val="0"/>
              <w:adjustRightInd w:val="0"/>
              <w:spacing w:line="200" w:lineRule="atLeast"/>
              <w:rPr>
                <w:rFonts w:eastAsia="PMingLiU"/>
                <w:color w:val="000000"/>
                <w:sz w:val="16"/>
                <w:szCs w:val="16"/>
                <w:lang w:val="en-US" w:eastAsia="zh-TW"/>
              </w:rPr>
            </w:pPr>
            <w:r w:rsidRPr="004B0664">
              <w:rPr>
                <w:rFonts w:eastAsia="PMingLiU"/>
                <w:color w:val="000000"/>
                <w:sz w:val="16"/>
                <w:szCs w:val="16"/>
                <w:lang w:val="en-US" w:eastAsia="zh-TW"/>
              </w:rPr>
              <w:t>2</w:t>
            </w:r>
            <w:r w:rsidRPr="004B0664">
              <w:rPr>
                <w:rFonts w:eastAsia="PMingLiU"/>
                <w:color w:val="000000"/>
                <w:sz w:val="16"/>
                <w:szCs w:val="16"/>
                <w:vertAlign w:val="superscript"/>
                <w:lang w:val="en-US" w:eastAsia="zh-TW"/>
              </w:rPr>
              <w:t>16</w:t>
            </w:r>
            <w:r w:rsidRPr="004B0664">
              <w:rPr>
                <w:rFonts w:eastAsia="PMingLiU"/>
                <w:color w:val="000000"/>
                <w:sz w:val="16"/>
                <w:szCs w:val="16"/>
                <w:lang w:val="en-US" w:eastAsia="zh-TW"/>
              </w:rPr>
              <w:t xml:space="preserve">–1 </w:t>
            </w:r>
          </w:p>
          <w:p w14:paraId="1EFD2DC6" w14:textId="77777777" w:rsidR="00BA3D5A" w:rsidRPr="004B0664" w:rsidRDefault="00BA3D5A" w:rsidP="00BA3D5A">
            <w:pPr>
              <w:widowControl w:val="0"/>
              <w:suppressAutoHyphens/>
              <w:autoSpaceDE w:val="0"/>
              <w:autoSpaceDN w:val="0"/>
              <w:adjustRightInd w:val="0"/>
              <w:spacing w:line="200" w:lineRule="atLeast"/>
              <w:rPr>
                <w:rFonts w:eastAsia="PMingLiU"/>
                <w:color w:val="000000"/>
                <w:w w:val="0"/>
                <w:sz w:val="16"/>
                <w:szCs w:val="16"/>
                <w:lang w:val="en-US" w:eastAsia="zh-TW"/>
              </w:rPr>
            </w:pPr>
            <w:r w:rsidRPr="004B0664">
              <w:rPr>
                <w:rFonts w:eastAsia="PMingLiU"/>
                <w:color w:val="000000"/>
                <w:sz w:val="16"/>
                <w:szCs w:val="16"/>
                <w:lang w:val="en-US" w:eastAsia="zh-TW"/>
              </w:rPr>
              <w:t xml:space="preserve">(see </w:t>
            </w:r>
            <w:r w:rsidRPr="004B0664">
              <w:rPr>
                <w:rFonts w:eastAsia="PMingLiU"/>
                <w:color w:val="000000"/>
                <w:sz w:val="16"/>
                <w:szCs w:val="16"/>
                <w:lang w:val="en-US" w:eastAsia="zh-TW"/>
              </w:rPr>
              <w:br/>
              <w:t>Table 19-25 (HT PHY characteristics))</w:t>
            </w:r>
          </w:p>
        </w:tc>
        <w:tc>
          <w:tcPr>
            <w:tcW w:w="924" w:type="dxa"/>
            <w:tcBorders>
              <w:top w:val="nil"/>
              <w:left w:val="single" w:sz="2" w:space="0" w:color="000000"/>
              <w:bottom w:val="single" w:sz="2" w:space="0" w:color="000000"/>
              <w:right w:val="single" w:sz="2" w:space="0" w:color="000000"/>
            </w:tcBorders>
            <w:tcMar>
              <w:top w:w="100" w:type="dxa"/>
              <w:left w:w="120" w:type="dxa"/>
              <w:bottom w:w="60" w:type="dxa"/>
              <w:right w:w="120" w:type="dxa"/>
            </w:tcMar>
          </w:tcPr>
          <w:p w14:paraId="71D1C4C4" w14:textId="77777777" w:rsidR="00BA3D5A" w:rsidRPr="004B0664" w:rsidRDefault="00BA3D5A" w:rsidP="00BA3D5A">
            <w:pPr>
              <w:widowControl w:val="0"/>
              <w:suppressAutoHyphens/>
              <w:autoSpaceDE w:val="0"/>
              <w:autoSpaceDN w:val="0"/>
              <w:adjustRightInd w:val="0"/>
              <w:spacing w:line="200" w:lineRule="atLeast"/>
              <w:rPr>
                <w:rFonts w:eastAsia="PMingLiU"/>
                <w:color w:val="000000"/>
                <w:w w:val="0"/>
                <w:sz w:val="16"/>
                <w:szCs w:val="16"/>
                <w:lang w:val="en-US" w:eastAsia="zh-TW"/>
              </w:rPr>
            </w:pPr>
            <w:r w:rsidRPr="004B0664">
              <w:rPr>
                <w:rFonts w:eastAsia="PMingLiU"/>
                <w:color w:val="000000"/>
                <w:sz w:val="16"/>
                <w:szCs w:val="16"/>
                <w:lang w:val="en-US" w:eastAsia="zh-TW"/>
              </w:rPr>
              <w:t>4 692 480 (~2</w:t>
            </w:r>
            <w:r w:rsidRPr="004B0664">
              <w:rPr>
                <w:rFonts w:eastAsia="PMingLiU"/>
                <w:color w:val="000000"/>
                <w:sz w:val="16"/>
                <w:szCs w:val="16"/>
                <w:vertAlign w:val="superscript"/>
                <w:lang w:val="en-US" w:eastAsia="zh-TW"/>
              </w:rPr>
              <w:t>22.16</w:t>
            </w:r>
            <w:r w:rsidRPr="004B0664">
              <w:rPr>
                <w:rFonts w:eastAsia="PMingLiU"/>
                <w:color w:val="000000"/>
                <w:sz w:val="16"/>
                <w:szCs w:val="16"/>
                <w:lang w:val="en-US" w:eastAsia="zh-TW"/>
              </w:rPr>
              <w:t xml:space="preserve">) </w:t>
            </w:r>
            <w:r w:rsidRPr="004B0664">
              <w:rPr>
                <w:rFonts w:eastAsia="PMingLiU"/>
                <w:color w:val="000000"/>
                <w:sz w:val="16"/>
                <w:szCs w:val="16"/>
                <w:lang w:val="en-US" w:eastAsia="zh-TW"/>
              </w:rPr>
              <w:br/>
              <w:t xml:space="preserve">(see </w:t>
            </w:r>
            <w:r w:rsidRPr="004B0664">
              <w:rPr>
                <w:rFonts w:eastAsia="PMingLiU"/>
                <w:color w:val="000000"/>
                <w:sz w:val="16"/>
                <w:szCs w:val="16"/>
                <w:lang w:val="en-US" w:eastAsia="zh-TW"/>
              </w:rPr>
              <w:br/>
              <w:t>Table 21-28 (VHT PHY characteristics))</w:t>
            </w:r>
          </w:p>
        </w:tc>
        <w:tc>
          <w:tcPr>
            <w:tcW w:w="1079" w:type="dxa"/>
            <w:tcBorders>
              <w:top w:val="nil"/>
              <w:left w:val="single" w:sz="2" w:space="0" w:color="000000"/>
              <w:bottom w:val="single" w:sz="2" w:space="0" w:color="000000"/>
              <w:right w:val="single" w:sz="2" w:space="0" w:color="000000"/>
            </w:tcBorders>
            <w:tcMar>
              <w:top w:w="100" w:type="dxa"/>
              <w:left w:w="120" w:type="dxa"/>
              <w:bottom w:w="60" w:type="dxa"/>
              <w:right w:w="120" w:type="dxa"/>
            </w:tcMar>
          </w:tcPr>
          <w:p w14:paraId="17768A1E" w14:textId="77777777" w:rsidR="00BA3D5A" w:rsidRPr="004B0664" w:rsidRDefault="00BA3D5A" w:rsidP="00BA3D5A">
            <w:pPr>
              <w:widowControl w:val="0"/>
              <w:suppressAutoHyphens/>
              <w:autoSpaceDE w:val="0"/>
              <w:autoSpaceDN w:val="0"/>
              <w:adjustRightInd w:val="0"/>
              <w:spacing w:line="200" w:lineRule="atLeast"/>
              <w:rPr>
                <w:rFonts w:eastAsia="PMingLiU"/>
                <w:color w:val="000000"/>
                <w:sz w:val="16"/>
                <w:szCs w:val="16"/>
                <w:lang w:val="en-US" w:eastAsia="zh-TW"/>
              </w:rPr>
            </w:pPr>
            <w:r w:rsidRPr="004B0664">
              <w:rPr>
                <w:rFonts w:eastAsia="PMingLiU"/>
                <w:color w:val="000000"/>
                <w:sz w:val="16"/>
                <w:szCs w:val="16"/>
                <w:lang w:val="en-US" w:eastAsia="zh-TW"/>
              </w:rPr>
              <w:t>6 500 631 (~2</w:t>
            </w:r>
            <w:r w:rsidRPr="00AA7224">
              <w:rPr>
                <w:rFonts w:eastAsia="PMingLiU"/>
                <w:color w:val="000000"/>
                <w:sz w:val="16"/>
                <w:szCs w:val="16"/>
                <w:vertAlign w:val="superscript"/>
                <w:lang w:val="en-US" w:eastAsia="zh-TW"/>
              </w:rPr>
              <w:t>22.63</w:t>
            </w:r>
            <w:r w:rsidRPr="004B0664">
              <w:rPr>
                <w:rFonts w:eastAsia="PMingLiU"/>
                <w:color w:val="000000"/>
                <w:sz w:val="16"/>
                <w:szCs w:val="16"/>
                <w:lang w:val="en-US" w:eastAsia="zh-TW"/>
              </w:rPr>
              <w:t>)</w:t>
            </w:r>
          </w:p>
          <w:p w14:paraId="399D5E91" w14:textId="77777777" w:rsidR="00BA3D5A" w:rsidRPr="00F30F39" w:rsidRDefault="00BA3D5A" w:rsidP="00BA3D5A">
            <w:pPr>
              <w:widowControl w:val="0"/>
              <w:suppressAutoHyphens/>
              <w:autoSpaceDE w:val="0"/>
              <w:autoSpaceDN w:val="0"/>
              <w:adjustRightInd w:val="0"/>
              <w:spacing w:line="200" w:lineRule="atLeast"/>
              <w:rPr>
                <w:rFonts w:eastAsia="PMingLiU"/>
                <w:color w:val="000000"/>
                <w:sz w:val="16"/>
                <w:szCs w:val="16"/>
                <w:lang w:val="en-US" w:eastAsia="zh-TW"/>
              </w:rPr>
            </w:pPr>
            <w:r w:rsidRPr="004B0664">
              <w:rPr>
                <w:rFonts w:eastAsia="PMingLiU"/>
                <w:color w:val="000000"/>
                <w:sz w:val="16"/>
                <w:szCs w:val="16"/>
                <w:lang w:val="en-US" w:eastAsia="zh-TW"/>
              </w:rPr>
              <w:t>(see Table 27-54 (HE PHY characteristics(11ax)))</w:t>
            </w:r>
          </w:p>
        </w:tc>
        <w:tc>
          <w:tcPr>
            <w:tcW w:w="924" w:type="dxa"/>
            <w:tcBorders>
              <w:top w:val="nil"/>
              <w:left w:val="single" w:sz="2" w:space="0" w:color="000000"/>
              <w:bottom w:val="single" w:sz="2" w:space="0" w:color="000000"/>
              <w:right w:val="single" w:sz="2" w:space="0" w:color="000000"/>
            </w:tcBorders>
          </w:tcPr>
          <w:p w14:paraId="15B15ABB" w14:textId="77777777" w:rsidR="00F52290" w:rsidRPr="00F30F39" w:rsidRDefault="00F52290" w:rsidP="00F30F39">
            <w:pPr>
              <w:widowControl w:val="0"/>
              <w:suppressAutoHyphens/>
              <w:autoSpaceDE w:val="0"/>
              <w:autoSpaceDN w:val="0"/>
              <w:adjustRightInd w:val="0"/>
              <w:spacing w:line="200" w:lineRule="atLeast"/>
              <w:rPr>
                <w:ins w:id="28" w:author="Huang, Po-kai" w:date="2021-09-20T10:27:00Z"/>
                <w:rFonts w:eastAsia="PMingLiU"/>
                <w:color w:val="000000"/>
                <w:sz w:val="16"/>
                <w:szCs w:val="16"/>
                <w:lang w:val="en-US" w:eastAsia="zh-TW"/>
              </w:rPr>
            </w:pPr>
            <w:ins w:id="29" w:author="Huang, Po-kai" w:date="2021-09-20T10:27:00Z">
              <w:r w:rsidRPr="00F30F39">
                <w:rPr>
                  <w:rFonts w:eastAsia="PMingLiU"/>
                  <w:sz w:val="16"/>
                  <w:szCs w:val="16"/>
                  <w:lang w:val="en-US" w:eastAsia="zh-TW"/>
                </w:rPr>
                <w:t>15 523 200</w:t>
              </w:r>
            </w:ins>
          </w:p>
          <w:p w14:paraId="0FC50007" w14:textId="743D30D4" w:rsidR="006E467B" w:rsidRPr="004B0664" w:rsidRDefault="006E467B" w:rsidP="006E467B">
            <w:pPr>
              <w:widowControl w:val="0"/>
              <w:suppressAutoHyphens/>
              <w:autoSpaceDE w:val="0"/>
              <w:autoSpaceDN w:val="0"/>
              <w:adjustRightInd w:val="0"/>
              <w:spacing w:line="200" w:lineRule="atLeast"/>
              <w:rPr>
                <w:ins w:id="30" w:author="Huang, Po-kai" w:date="2021-09-20T09:40:00Z"/>
                <w:rFonts w:eastAsia="PMingLiU"/>
                <w:color w:val="000000"/>
                <w:sz w:val="16"/>
                <w:szCs w:val="16"/>
                <w:lang w:val="en-US" w:eastAsia="zh-TW"/>
              </w:rPr>
            </w:pPr>
            <w:ins w:id="31" w:author="Huang, Po-kai" w:date="2021-09-20T09:40:00Z">
              <w:r w:rsidRPr="004B0664">
                <w:rPr>
                  <w:rFonts w:eastAsia="PMingLiU"/>
                  <w:color w:val="000000"/>
                  <w:sz w:val="16"/>
                  <w:szCs w:val="16"/>
                  <w:lang w:val="en-US" w:eastAsia="zh-TW"/>
                </w:rPr>
                <w:t>(~2</w:t>
              </w:r>
            </w:ins>
            <w:ins w:id="32" w:author="Huang, Po-kai" w:date="2021-09-20T10:34:00Z">
              <w:r w:rsidR="00CD635F" w:rsidRPr="00CD635F">
                <w:rPr>
                  <w:rFonts w:eastAsia="PMingLiU"/>
                  <w:color w:val="000000"/>
                  <w:sz w:val="16"/>
                  <w:szCs w:val="16"/>
                  <w:vertAlign w:val="superscript"/>
                  <w:lang w:val="en-US" w:eastAsia="zh-TW"/>
                </w:rPr>
                <w:t>23</w:t>
              </w:r>
            </w:ins>
            <w:ins w:id="33" w:author="Huang, Po-kai" w:date="2021-09-20T09:40:00Z">
              <w:r w:rsidRPr="00CD635F">
                <w:rPr>
                  <w:rFonts w:eastAsia="PMingLiU"/>
                  <w:color w:val="000000"/>
                  <w:sz w:val="16"/>
                  <w:szCs w:val="16"/>
                  <w:vertAlign w:val="superscript"/>
                  <w:lang w:val="en-US" w:eastAsia="zh-TW"/>
                </w:rPr>
                <w:t>.</w:t>
              </w:r>
            </w:ins>
            <w:ins w:id="34" w:author="Huang, Po-kai" w:date="2021-09-20T10:34:00Z">
              <w:r w:rsidR="00CD635F" w:rsidRPr="00CD635F">
                <w:rPr>
                  <w:rFonts w:eastAsia="PMingLiU"/>
                  <w:color w:val="000000"/>
                  <w:sz w:val="16"/>
                  <w:szCs w:val="16"/>
                  <w:vertAlign w:val="superscript"/>
                  <w:lang w:val="en-US" w:eastAsia="zh-TW"/>
                </w:rPr>
                <w:t>89</w:t>
              </w:r>
            </w:ins>
            <w:ins w:id="35" w:author="Huang, Po-kai" w:date="2021-09-20T09:40:00Z">
              <w:r w:rsidRPr="004B0664">
                <w:rPr>
                  <w:rFonts w:eastAsia="PMingLiU"/>
                  <w:color w:val="000000"/>
                  <w:sz w:val="16"/>
                  <w:szCs w:val="16"/>
                  <w:lang w:val="en-US" w:eastAsia="zh-TW"/>
                </w:rPr>
                <w:t>)</w:t>
              </w:r>
            </w:ins>
          </w:p>
          <w:p w14:paraId="51FEF786" w14:textId="31C2A4E5" w:rsidR="00BA3D5A" w:rsidRPr="004B0664" w:rsidRDefault="006E467B" w:rsidP="006E467B">
            <w:pPr>
              <w:widowControl w:val="0"/>
              <w:suppressAutoHyphens/>
              <w:autoSpaceDE w:val="0"/>
              <w:autoSpaceDN w:val="0"/>
              <w:adjustRightInd w:val="0"/>
              <w:spacing w:line="200" w:lineRule="atLeast"/>
              <w:rPr>
                <w:rFonts w:eastAsia="PMingLiU"/>
                <w:color w:val="000000"/>
                <w:sz w:val="16"/>
                <w:szCs w:val="16"/>
                <w:lang w:val="en-US" w:eastAsia="zh-TW"/>
              </w:rPr>
            </w:pPr>
            <w:ins w:id="36" w:author="Huang, Po-kai" w:date="2021-09-20T09:40:00Z">
              <w:r w:rsidRPr="004B0664">
                <w:rPr>
                  <w:rFonts w:eastAsia="PMingLiU"/>
                  <w:color w:val="000000"/>
                  <w:sz w:val="16"/>
                  <w:szCs w:val="16"/>
                  <w:lang w:val="en-US" w:eastAsia="zh-TW"/>
                </w:rPr>
                <w:t>(see</w:t>
              </w:r>
            </w:ins>
            <w:ins w:id="37" w:author="Huang, Po-kai" w:date="2021-09-20T10:28:00Z">
              <w:r w:rsidR="00F30F39" w:rsidRPr="00F30F39">
                <w:rPr>
                  <w:rFonts w:eastAsia="PMingLiU"/>
                  <w:color w:val="000000"/>
                  <w:sz w:val="16"/>
                  <w:szCs w:val="16"/>
                  <w:lang w:val="en-US" w:eastAsia="zh-TW"/>
                </w:rPr>
                <w:t xml:space="preserve"> </w:t>
              </w:r>
              <w:r w:rsidR="00F30F39" w:rsidRPr="00F30F39">
                <w:rPr>
                  <w:rFonts w:eastAsia="PMingLiU"/>
                  <w:sz w:val="16"/>
                  <w:szCs w:val="16"/>
                  <w:lang w:val="en-US" w:eastAsia="zh-TW"/>
                </w:rPr>
                <w:t>Table 36-69</w:t>
              </w:r>
            </w:ins>
            <w:ins w:id="38" w:author="Huang, Po-kai" w:date="2021-09-20T10:29:00Z">
              <w:r w:rsidR="00B4091B">
                <w:rPr>
                  <w:rFonts w:eastAsia="PMingLiU"/>
                  <w:sz w:val="16"/>
                  <w:szCs w:val="16"/>
                  <w:lang w:val="en-US" w:eastAsia="zh-TW"/>
                </w:rPr>
                <w:t xml:space="preserve"> (E</w:t>
              </w:r>
            </w:ins>
            <w:ins w:id="39" w:author="Huang, Po-kai" w:date="2021-09-20T10:28:00Z">
              <w:r w:rsidR="00F30F39" w:rsidRPr="00F30F39">
                <w:rPr>
                  <w:rFonts w:eastAsia="PMingLiU"/>
                  <w:sz w:val="16"/>
                  <w:szCs w:val="16"/>
                  <w:lang w:val="en-US" w:eastAsia="zh-TW"/>
                </w:rPr>
                <w:t>HT PHY characteristics)</w:t>
              </w:r>
            </w:ins>
            <w:ins w:id="40" w:author="Huang, Po-kai" w:date="2021-09-20T09:40:00Z">
              <w:r w:rsidRPr="004B0664">
                <w:rPr>
                  <w:rFonts w:eastAsia="PMingLiU"/>
                  <w:color w:val="000000"/>
                  <w:sz w:val="16"/>
                  <w:szCs w:val="16"/>
                  <w:lang w:val="en-US" w:eastAsia="zh-TW"/>
                </w:rPr>
                <w:t>))</w:t>
              </w:r>
            </w:ins>
          </w:p>
        </w:tc>
        <w:tc>
          <w:tcPr>
            <w:tcW w:w="924" w:type="dxa"/>
            <w:tcBorders>
              <w:top w:val="nil"/>
              <w:left w:val="single" w:sz="2" w:space="0" w:color="000000"/>
              <w:bottom w:val="single" w:sz="2" w:space="0" w:color="000000"/>
              <w:right w:val="single" w:sz="2" w:space="0" w:color="000000"/>
            </w:tcBorders>
            <w:tcMar>
              <w:top w:w="100" w:type="dxa"/>
              <w:left w:w="120" w:type="dxa"/>
              <w:bottom w:w="60" w:type="dxa"/>
              <w:right w:w="120" w:type="dxa"/>
            </w:tcMar>
          </w:tcPr>
          <w:p w14:paraId="6541A6F5" w14:textId="1CF73027" w:rsidR="00BA3D5A" w:rsidRPr="004B0664" w:rsidRDefault="00BA3D5A" w:rsidP="00BA3D5A">
            <w:pPr>
              <w:widowControl w:val="0"/>
              <w:suppressAutoHyphens/>
              <w:autoSpaceDE w:val="0"/>
              <w:autoSpaceDN w:val="0"/>
              <w:adjustRightInd w:val="0"/>
              <w:spacing w:line="200" w:lineRule="atLeast"/>
              <w:rPr>
                <w:rFonts w:eastAsia="PMingLiU"/>
                <w:color w:val="000000"/>
                <w:sz w:val="16"/>
                <w:szCs w:val="16"/>
                <w:lang w:val="en-US" w:eastAsia="zh-TW"/>
              </w:rPr>
            </w:pPr>
            <w:r w:rsidRPr="004B0664">
              <w:rPr>
                <w:rFonts w:eastAsia="PMingLiU"/>
                <w:color w:val="000000"/>
                <w:sz w:val="16"/>
                <w:szCs w:val="16"/>
                <w:lang w:val="en-US" w:eastAsia="zh-TW"/>
              </w:rPr>
              <w:t>797 160 (~2</w:t>
            </w:r>
            <w:r w:rsidRPr="004B0664">
              <w:rPr>
                <w:rFonts w:eastAsia="PMingLiU"/>
                <w:color w:val="000000"/>
                <w:sz w:val="16"/>
                <w:szCs w:val="16"/>
                <w:vertAlign w:val="superscript"/>
                <w:lang w:val="en-US" w:eastAsia="zh-TW"/>
              </w:rPr>
              <w:t>19.60</w:t>
            </w:r>
            <w:r w:rsidRPr="004B0664">
              <w:rPr>
                <w:rFonts w:eastAsia="PMingLiU"/>
                <w:color w:val="000000"/>
                <w:sz w:val="16"/>
                <w:szCs w:val="16"/>
                <w:lang w:val="en-US" w:eastAsia="zh-TW"/>
              </w:rPr>
              <w:t xml:space="preserve">) </w:t>
            </w:r>
          </w:p>
          <w:p w14:paraId="22AEED62" w14:textId="77777777" w:rsidR="00BA3D5A" w:rsidRPr="004B0664" w:rsidRDefault="00BA3D5A" w:rsidP="00BA3D5A">
            <w:pPr>
              <w:widowControl w:val="0"/>
              <w:suppressAutoHyphens/>
              <w:autoSpaceDE w:val="0"/>
              <w:autoSpaceDN w:val="0"/>
              <w:adjustRightInd w:val="0"/>
              <w:spacing w:line="200" w:lineRule="atLeast"/>
              <w:rPr>
                <w:rFonts w:eastAsia="PMingLiU"/>
                <w:color w:val="000000"/>
                <w:sz w:val="16"/>
                <w:szCs w:val="16"/>
                <w:lang w:val="en-US" w:eastAsia="zh-TW"/>
              </w:rPr>
            </w:pPr>
            <w:r w:rsidRPr="004B0664">
              <w:rPr>
                <w:rFonts w:eastAsia="PMingLiU"/>
                <w:color w:val="000000"/>
                <w:sz w:val="16"/>
                <w:szCs w:val="16"/>
                <w:lang w:val="en-US" w:eastAsia="zh-TW"/>
              </w:rPr>
              <w:t xml:space="preserve">(see </w:t>
            </w:r>
          </w:p>
          <w:p w14:paraId="2BD57D0E" w14:textId="77777777" w:rsidR="00BA3D5A" w:rsidRPr="004B0664" w:rsidRDefault="00BA3D5A" w:rsidP="00BA3D5A">
            <w:pPr>
              <w:widowControl w:val="0"/>
              <w:suppressAutoHyphens/>
              <w:autoSpaceDE w:val="0"/>
              <w:autoSpaceDN w:val="0"/>
              <w:adjustRightInd w:val="0"/>
              <w:spacing w:line="200" w:lineRule="atLeast"/>
              <w:rPr>
                <w:rFonts w:eastAsia="PMingLiU"/>
                <w:color w:val="000000"/>
                <w:w w:val="0"/>
                <w:sz w:val="16"/>
                <w:szCs w:val="16"/>
                <w:lang w:val="en-US" w:eastAsia="zh-TW"/>
              </w:rPr>
            </w:pPr>
            <w:r w:rsidRPr="004B0664">
              <w:rPr>
                <w:rFonts w:eastAsia="PMingLiU"/>
                <w:color w:val="000000"/>
                <w:sz w:val="16"/>
                <w:szCs w:val="16"/>
                <w:lang w:val="en-US" w:eastAsia="zh-TW"/>
              </w:rPr>
              <w:t>Table 23-40 (S1G PHY characteristics))</w:t>
            </w:r>
          </w:p>
        </w:tc>
        <w:tc>
          <w:tcPr>
            <w:tcW w:w="1850" w:type="dxa"/>
            <w:tcBorders>
              <w:top w:val="nil"/>
              <w:left w:val="single" w:sz="2" w:space="0" w:color="000000"/>
              <w:bottom w:val="single" w:sz="2" w:space="0" w:color="000000"/>
              <w:right w:val="single" w:sz="2" w:space="0" w:color="000000"/>
            </w:tcBorders>
            <w:tcMar>
              <w:top w:w="100" w:type="dxa"/>
              <w:left w:w="120" w:type="dxa"/>
              <w:bottom w:w="60" w:type="dxa"/>
              <w:right w:w="120" w:type="dxa"/>
            </w:tcMar>
          </w:tcPr>
          <w:p w14:paraId="382B3B42" w14:textId="77777777" w:rsidR="00BA3D5A" w:rsidRPr="004B0664" w:rsidRDefault="00BA3D5A" w:rsidP="00BA3D5A">
            <w:pPr>
              <w:widowControl w:val="0"/>
              <w:suppressAutoHyphens/>
              <w:autoSpaceDE w:val="0"/>
              <w:autoSpaceDN w:val="0"/>
              <w:adjustRightInd w:val="0"/>
              <w:spacing w:line="200" w:lineRule="atLeast"/>
              <w:rPr>
                <w:rFonts w:eastAsia="PMingLiU"/>
                <w:color w:val="000000"/>
                <w:sz w:val="16"/>
                <w:szCs w:val="16"/>
                <w:lang w:val="en-US" w:eastAsia="zh-TW"/>
              </w:rPr>
            </w:pPr>
            <w:r w:rsidRPr="004B0664">
              <w:rPr>
                <w:rFonts w:eastAsia="PMingLiU"/>
                <w:color w:val="000000"/>
                <w:sz w:val="16"/>
                <w:szCs w:val="16"/>
                <w:lang w:val="en-US" w:eastAsia="zh-TW"/>
              </w:rPr>
              <w:t>2</w:t>
            </w:r>
            <w:r w:rsidRPr="004B0664">
              <w:rPr>
                <w:rFonts w:eastAsia="PMingLiU"/>
                <w:color w:val="000000"/>
                <w:sz w:val="16"/>
                <w:szCs w:val="16"/>
                <w:vertAlign w:val="superscript"/>
                <w:lang w:val="en-US" w:eastAsia="zh-TW"/>
              </w:rPr>
              <w:t>18</w:t>
            </w:r>
            <w:r w:rsidRPr="004B0664">
              <w:rPr>
                <w:rFonts w:eastAsia="PMingLiU"/>
                <w:color w:val="000000"/>
                <w:sz w:val="16"/>
                <w:szCs w:val="16"/>
                <w:lang w:val="en-US" w:eastAsia="zh-TW"/>
              </w:rPr>
              <w:t xml:space="preserve">–1 </w:t>
            </w:r>
          </w:p>
          <w:p w14:paraId="6D8D1D27" w14:textId="77777777" w:rsidR="00BA3D5A" w:rsidRPr="004B0664" w:rsidRDefault="00BA3D5A" w:rsidP="00BA3D5A">
            <w:pPr>
              <w:widowControl w:val="0"/>
              <w:suppressAutoHyphens/>
              <w:autoSpaceDE w:val="0"/>
              <w:autoSpaceDN w:val="0"/>
              <w:adjustRightInd w:val="0"/>
              <w:spacing w:line="200" w:lineRule="atLeast"/>
              <w:rPr>
                <w:rFonts w:eastAsia="PMingLiU"/>
                <w:color w:val="000000"/>
                <w:w w:val="0"/>
                <w:sz w:val="16"/>
                <w:szCs w:val="16"/>
                <w:lang w:val="en-US" w:eastAsia="zh-TW"/>
              </w:rPr>
            </w:pPr>
            <w:r w:rsidRPr="004B0664">
              <w:rPr>
                <w:rFonts w:eastAsia="PMingLiU"/>
                <w:color w:val="000000"/>
                <w:sz w:val="16"/>
                <w:szCs w:val="16"/>
                <w:lang w:val="en-US" w:eastAsia="zh-TW"/>
              </w:rPr>
              <w:t xml:space="preserve">(see </w:t>
            </w:r>
            <w:r w:rsidRPr="004B0664">
              <w:rPr>
                <w:rFonts w:eastAsia="PMingLiU"/>
                <w:color w:val="000000"/>
                <w:sz w:val="16"/>
                <w:szCs w:val="16"/>
                <w:lang w:val="en-US" w:eastAsia="zh-TW"/>
              </w:rPr>
              <w:br/>
              <w:t>Table 20-30 (DMG PHY characteristics))</w:t>
            </w:r>
          </w:p>
        </w:tc>
        <w:tc>
          <w:tcPr>
            <w:tcW w:w="1857" w:type="dxa"/>
            <w:tcBorders>
              <w:top w:val="nil"/>
              <w:left w:val="single" w:sz="2" w:space="0" w:color="000000"/>
              <w:bottom w:val="single" w:sz="2" w:space="0" w:color="000000"/>
              <w:right w:val="single" w:sz="10" w:space="0" w:color="000000"/>
            </w:tcBorders>
            <w:tcMar>
              <w:top w:w="100" w:type="dxa"/>
              <w:left w:w="120" w:type="dxa"/>
              <w:bottom w:w="60" w:type="dxa"/>
              <w:right w:w="120" w:type="dxa"/>
            </w:tcMar>
          </w:tcPr>
          <w:p w14:paraId="59A45AA0" w14:textId="77777777" w:rsidR="00BA3D5A" w:rsidRPr="004B0664" w:rsidRDefault="00BA3D5A" w:rsidP="00BA3D5A">
            <w:pPr>
              <w:widowControl w:val="0"/>
              <w:suppressAutoHyphens/>
              <w:autoSpaceDE w:val="0"/>
              <w:autoSpaceDN w:val="0"/>
              <w:adjustRightInd w:val="0"/>
              <w:spacing w:line="200" w:lineRule="atLeast"/>
              <w:rPr>
                <w:rFonts w:eastAsia="PMingLiU"/>
                <w:color w:val="000000"/>
                <w:sz w:val="16"/>
                <w:szCs w:val="16"/>
                <w:lang w:val="en-US" w:eastAsia="zh-TW"/>
              </w:rPr>
            </w:pPr>
            <w:r w:rsidRPr="004B0664">
              <w:rPr>
                <w:rFonts w:eastAsia="PMingLiU"/>
                <w:color w:val="000000"/>
                <w:sz w:val="16"/>
                <w:szCs w:val="16"/>
                <w:lang w:val="en-US" w:eastAsia="zh-TW"/>
              </w:rPr>
              <w:t>2</w:t>
            </w:r>
            <w:r w:rsidRPr="004B0664">
              <w:rPr>
                <w:rFonts w:eastAsia="PMingLiU"/>
                <w:color w:val="000000"/>
                <w:sz w:val="16"/>
                <w:szCs w:val="16"/>
                <w:vertAlign w:val="superscript"/>
                <w:lang w:val="en-US" w:eastAsia="zh-TW"/>
              </w:rPr>
              <w:t>22</w:t>
            </w:r>
            <w:r w:rsidRPr="004B0664">
              <w:rPr>
                <w:rFonts w:eastAsia="PMingLiU"/>
                <w:color w:val="000000"/>
                <w:sz w:val="16"/>
                <w:szCs w:val="16"/>
                <w:lang w:val="en-US" w:eastAsia="zh-TW"/>
              </w:rPr>
              <w:t>–1</w:t>
            </w:r>
          </w:p>
          <w:p w14:paraId="113596E7" w14:textId="77777777" w:rsidR="00BA3D5A" w:rsidRPr="004B0664" w:rsidRDefault="00BA3D5A" w:rsidP="00BA3D5A">
            <w:pPr>
              <w:widowControl w:val="0"/>
              <w:suppressAutoHyphens/>
              <w:autoSpaceDE w:val="0"/>
              <w:autoSpaceDN w:val="0"/>
              <w:adjustRightInd w:val="0"/>
              <w:spacing w:line="200" w:lineRule="atLeast"/>
              <w:rPr>
                <w:rFonts w:eastAsia="PMingLiU"/>
                <w:color w:val="000000"/>
                <w:w w:val="0"/>
                <w:sz w:val="16"/>
                <w:szCs w:val="16"/>
                <w:lang w:val="en-US" w:eastAsia="zh-TW"/>
              </w:rPr>
            </w:pPr>
            <w:r w:rsidRPr="004B0664">
              <w:rPr>
                <w:rFonts w:eastAsia="PMingLiU"/>
                <w:color w:val="000000"/>
                <w:sz w:val="16"/>
                <w:szCs w:val="16"/>
                <w:lang w:val="en-US" w:eastAsia="zh-TW"/>
              </w:rPr>
              <w:t xml:space="preserve">(see </w:t>
            </w:r>
            <w:r w:rsidRPr="004B0664">
              <w:rPr>
                <w:rFonts w:eastAsia="PMingLiU"/>
                <w:color w:val="000000"/>
                <w:sz w:val="16"/>
                <w:szCs w:val="16"/>
                <w:lang w:val="en-US" w:eastAsia="zh-TW"/>
              </w:rPr>
              <w:br/>
              <w:t xml:space="preserve">Table 28-12 (EDMG-Header-A field structure and definition for an SU </w:t>
            </w:r>
            <w:proofErr w:type="gramStart"/>
            <w:r w:rsidRPr="004B0664">
              <w:rPr>
                <w:rFonts w:eastAsia="PMingLiU"/>
                <w:color w:val="000000"/>
                <w:sz w:val="16"/>
                <w:szCs w:val="16"/>
                <w:lang w:val="en-US" w:eastAsia="zh-TW"/>
              </w:rPr>
              <w:t>PPDU(</w:t>
            </w:r>
            <w:proofErr w:type="gramEnd"/>
            <w:r w:rsidRPr="004B0664">
              <w:rPr>
                <w:rFonts w:eastAsia="PMingLiU"/>
                <w:color w:val="000000"/>
                <w:sz w:val="16"/>
                <w:szCs w:val="16"/>
                <w:lang w:val="en-US" w:eastAsia="zh-TW"/>
              </w:rPr>
              <w:t xml:space="preserve">11ay)) and </w:t>
            </w:r>
            <w:r w:rsidRPr="004B0664">
              <w:rPr>
                <w:rFonts w:eastAsia="PMingLiU"/>
                <w:color w:val="000000"/>
                <w:sz w:val="16"/>
                <w:szCs w:val="16"/>
                <w:lang w:val="en-US" w:eastAsia="zh-TW"/>
              </w:rPr>
              <w:br/>
              <w:t>Table 28-19 (EDMG-Header-B field structure and definition(11ay)))</w:t>
            </w:r>
          </w:p>
        </w:tc>
      </w:tr>
      <w:tr w:rsidR="00BA3D5A" w:rsidRPr="004B0664" w14:paraId="40726FC1" w14:textId="77777777" w:rsidTr="004931CC">
        <w:trPr>
          <w:trHeight w:val="2766"/>
          <w:jc w:val="center"/>
        </w:trPr>
        <w:tc>
          <w:tcPr>
            <w:tcW w:w="1079" w:type="dxa"/>
            <w:gridSpan w:val="2"/>
            <w:tcBorders>
              <w:top w:val="nil"/>
              <w:left w:val="single" w:sz="10" w:space="0" w:color="000000"/>
              <w:bottom w:val="single" w:sz="10" w:space="0" w:color="000000"/>
              <w:right w:val="single" w:sz="2" w:space="0" w:color="000000"/>
            </w:tcBorders>
            <w:tcMar>
              <w:top w:w="100" w:type="dxa"/>
              <w:left w:w="120" w:type="dxa"/>
              <w:bottom w:w="60" w:type="dxa"/>
              <w:right w:w="120" w:type="dxa"/>
            </w:tcMar>
          </w:tcPr>
          <w:p w14:paraId="7D349218" w14:textId="77777777" w:rsidR="00BA3D5A" w:rsidRPr="004B0664" w:rsidRDefault="00BA3D5A" w:rsidP="00BA3D5A">
            <w:pPr>
              <w:widowControl w:val="0"/>
              <w:suppressAutoHyphens/>
              <w:autoSpaceDE w:val="0"/>
              <w:autoSpaceDN w:val="0"/>
              <w:adjustRightInd w:val="0"/>
              <w:spacing w:line="200" w:lineRule="atLeast"/>
              <w:rPr>
                <w:rFonts w:eastAsia="PMingLiU"/>
                <w:color w:val="000000"/>
                <w:w w:val="0"/>
                <w:sz w:val="16"/>
                <w:szCs w:val="16"/>
                <w:lang w:val="en-US" w:eastAsia="zh-TW"/>
              </w:rPr>
            </w:pPr>
            <w:r w:rsidRPr="004B0664">
              <w:rPr>
                <w:rFonts w:eastAsia="PMingLiU"/>
                <w:color w:val="000000"/>
                <w:sz w:val="16"/>
                <w:szCs w:val="16"/>
                <w:lang w:val="en-US" w:eastAsia="zh-TW"/>
              </w:rPr>
              <w:t>PPDU duration</w:t>
            </w:r>
          </w:p>
        </w:tc>
        <w:tc>
          <w:tcPr>
            <w:tcW w:w="1233" w:type="dxa"/>
            <w:tcBorders>
              <w:top w:val="nil"/>
              <w:left w:val="single" w:sz="2" w:space="0" w:color="000000"/>
              <w:bottom w:val="single" w:sz="2" w:space="0" w:color="000000"/>
              <w:right w:val="single" w:sz="2" w:space="0" w:color="000000"/>
            </w:tcBorders>
            <w:tcMar>
              <w:top w:w="100" w:type="dxa"/>
              <w:left w:w="120" w:type="dxa"/>
              <w:bottom w:w="60" w:type="dxa"/>
              <w:right w:w="120" w:type="dxa"/>
            </w:tcMar>
          </w:tcPr>
          <w:p w14:paraId="64D59F3F" w14:textId="77777777" w:rsidR="00BA3D5A" w:rsidRPr="004B0664" w:rsidRDefault="00BA3D5A" w:rsidP="00BA3D5A">
            <w:pPr>
              <w:widowControl w:val="0"/>
              <w:suppressAutoHyphens/>
              <w:autoSpaceDE w:val="0"/>
              <w:autoSpaceDN w:val="0"/>
              <w:adjustRightInd w:val="0"/>
              <w:spacing w:line="200" w:lineRule="atLeast"/>
              <w:rPr>
                <w:rFonts w:eastAsia="PMingLiU"/>
                <w:color w:val="000000"/>
                <w:w w:val="0"/>
                <w:sz w:val="16"/>
                <w:szCs w:val="16"/>
                <w:lang w:val="en-US" w:eastAsia="zh-TW"/>
              </w:rPr>
            </w:pPr>
            <w:r w:rsidRPr="004B0664">
              <w:rPr>
                <w:rFonts w:eastAsia="PMingLiU"/>
                <w:color w:val="000000"/>
                <w:sz w:val="16"/>
                <w:szCs w:val="16"/>
                <w:lang w:val="en-US" w:eastAsia="zh-TW"/>
              </w:rPr>
              <w:t>See NOTE 6</w:t>
            </w:r>
          </w:p>
        </w:tc>
        <w:tc>
          <w:tcPr>
            <w:tcW w:w="1079" w:type="dxa"/>
            <w:tcBorders>
              <w:top w:val="nil"/>
              <w:left w:val="single" w:sz="2" w:space="0" w:color="000000"/>
              <w:bottom w:val="single" w:sz="2" w:space="0" w:color="000000"/>
              <w:right w:val="single" w:sz="2" w:space="0" w:color="000000"/>
            </w:tcBorders>
            <w:tcMar>
              <w:top w:w="100" w:type="dxa"/>
              <w:left w:w="120" w:type="dxa"/>
              <w:bottom w:w="60" w:type="dxa"/>
              <w:right w:w="120" w:type="dxa"/>
            </w:tcMar>
          </w:tcPr>
          <w:p w14:paraId="724B2FE4" w14:textId="77777777" w:rsidR="00BA3D5A" w:rsidRPr="004B0664" w:rsidRDefault="00BA3D5A" w:rsidP="00BA3D5A">
            <w:pPr>
              <w:widowControl w:val="0"/>
              <w:suppressAutoHyphens/>
              <w:autoSpaceDE w:val="0"/>
              <w:autoSpaceDN w:val="0"/>
              <w:adjustRightInd w:val="0"/>
              <w:spacing w:line="200" w:lineRule="atLeast"/>
              <w:rPr>
                <w:rFonts w:eastAsia="PMingLiU"/>
                <w:color w:val="000000"/>
                <w:w w:val="0"/>
                <w:sz w:val="16"/>
                <w:szCs w:val="16"/>
                <w:lang w:val="en-US" w:eastAsia="zh-TW"/>
              </w:rPr>
            </w:pPr>
            <w:r w:rsidRPr="004B0664">
              <w:rPr>
                <w:rFonts w:eastAsia="PMingLiU"/>
                <w:color w:val="000000"/>
                <w:sz w:val="16"/>
                <w:szCs w:val="16"/>
                <w:lang w:val="en-US" w:eastAsia="zh-TW"/>
              </w:rPr>
              <w:t xml:space="preserve">5484 (HT_MF; see 10.27.4 (L_LENGTH and L_DATARATE parameter values for HT-mixed format PPDUs)) or 10 000 (HT_GF; see </w:t>
            </w:r>
            <w:r w:rsidRPr="004B0664">
              <w:rPr>
                <w:rFonts w:eastAsia="PMingLiU"/>
                <w:color w:val="000000"/>
                <w:sz w:val="16"/>
                <w:szCs w:val="16"/>
                <w:lang w:val="en-US" w:eastAsia="zh-TW"/>
              </w:rPr>
              <w:lastRenderedPageBreak/>
              <w:t>Table 19-25 (HT PHY characteristics))</w:t>
            </w:r>
          </w:p>
        </w:tc>
        <w:tc>
          <w:tcPr>
            <w:tcW w:w="924" w:type="dxa"/>
            <w:tcBorders>
              <w:top w:val="nil"/>
              <w:left w:val="single" w:sz="2" w:space="0" w:color="000000"/>
              <w:bottom w:val="single" w:sz="2" w:space="0" w:color="000000"/>
              <w:right w:val="single" w:sz="2" w:space="0" w:color="000000"/>
            </w:tcBorders>
            <w:tcMar>
              <w:top w:w="100" w:type="dxa"/>
              <w:left w:w="120" w:type="dxa"/>
              <w:bottom w:w="60" w:type="dxa"/>
              <w:right w:w="120" w:type="dxa"/>
            </w:tcMar>
          </w:tcPr>
          <w:p w14:paraId="49792F45" w14:textId="77777777" w:rsidR="00BA3D5A" w:rsidRPr="004B0664" w:rsidRDefault="00BA3D5A" w:rsidP="00BA3D5A">
            <w:pPr>
              <w:widowControl w:val="0"/>
              <w:suppressAutoHyphens/>
              <w:autoSpaceDE w:val="0"/>
              <w:autoSpaceDN w:val="0"/>
              <w:adjustRightInd w:val="0"/>
              <w:spacing w:line="200" w:lineRule="atLeast"/>
              <w:rPr>
                <w:rFonts w:eastAsia="PMingLiU"/>
                <w:color w:val="000000"/>
                <w:sz w:val="16"/>
                <w:szCs w:val="16"/>
                <w:lang w:val="en-US" w:eastAsia="zh-TW"/>
              </w:rPr>
            </w:pPr>
            <w:r w:rsidRPr="004B0664">
              <w:rPr>
                <w:rFonts w:eastAsia="PMingLiU"/>
                <w:color w:val="000000"/>
                <w:sz w:val="16"/>
                <w:szCs w:val="16"/>
                <w:lang w:val="en-US" w:eastAsia="zh-TW"/>
              </w:rPr>
              <w:lastRenderedPageBreak/>
              <w:t xml:space="preserve">5484 </w:t>
            </w:r>
          </w:p>
          <w:p w14:paraId="49174434" w14:textId="77777777" w:rsidR="00BA3D5A" w:rsidRPr="004B0664" w:rsidRDefault="00BA3D5A" w:rsidP="00BA3D5A">
            <w:pPr>
              <w:widowControl w:val="0"/>
              <w:suppressAutoHyphens/>
              <w:autoSpaceDE w:val="0"/>
              <w:autoSpaceDN w:val="0"/>
              <w:adjustRightInd w:val="0"/>
              <w:spacing w:line="200" w:lineRule="atLeast"/>
              <w:rPr>
                <w:rFonts w:eastAsia="PMingLiU"/>
                <w:color w:val="000000"/>
                <w:w w:val="0"/>
                <w:sz w:val="16"/>
                <w:szCs w:val="16"/>
                <w:lang w:val="en-US" w:eastAsia="zh-TW"/>
              </w:rPr>
            </w:pPr>
            <w:r w:rsidRPr="004B0664">
              <w:rPr>
                <w:rFonts w:eastAsia="PMingLiU"/>
                <w:color w:val="000000"/>
                <w:sz w:val="16"/>
                <w:szCs w:val="16"/>
                <w:lang w:val="en-US" w:eastAsia="zh-TW"/>
              </w:rPr>
              <w:t xml:space="preserve">(see </w:t>
            </w:r>
            <w:r w:rsidRPr="004B0664">
              <w:rPr>
                <w:rFonts w:eastAsia="PMingLiU"/>
                <w:color w:val="000000"/>
                <w:sz w:val="16"/>
                <w:szCs w:val="16"/>
                <w:lang w:val="en-US" w:eastAsia="zh-TW"/>
              </w:rPr>
              <w:br/>
              <w:t>Table 21-28 (VHT PHY characteristics))</w:t>
            </w:r>
          </w:p>
        </w:tc>
        <w:tc>
          <w:tcPr>
            <w:tcW w:w="1079" w:type="dxa"/>
            <w:tcBorders>
              <w:top w:val="nil"/>
              <w:left w:val="single" w:sz="2" w:space="0" w:color="000000"/>
              <w:bottom w:val="single" w:sz="2" w:space="0" w:color="000000"/>
              <w:right w:val="single" w:sz="2" w:space="0" w:color="000000"/>
            </w:tcBorders>
            <w:tcMar>
              <w:top w:w="100" w:type="dxa"/>
              <w:left w:w="120" w:type="dxa"/>
              <w:bottom w:w="60" w:type="dxa"/>
              <w:right w:w="120" w:type="dxa"/>
            </w:tcMar>
          </w:tcPr>
          <w:p w14:paraId="1CA06C70" w14:textId="77777777" w:rsidR="00BA3D5A" w:rsidRPr="004B0664" w:rsidRDefault="00BA3D5A" w:rsidP="00BA3D5A">
            <w:pPr>
              <w:widowControl w:val="0"/>
              <w:suppressAutoHyphens/>
              <w:autoSpaceDE w:val="0"/>
              <w:autoSpaceDN w:val="0"/>
              <w:adjustRightInd w:val="0"/>
              <w:spacing w:line="200" w:lineRule="atLeast"/>
              <w:rPr>
                <w:rFonts w:eastAsia="PMingLiU"/>
                <w:color w:val="000000"/>
                <w:sz w:val="16"/>
                <w:szCs w:val="16"/>
                <w:lang w:val="en-US" w:eastAsia="zh-TW"/>
              </w:rPr>
            </w:pPr>
            <w:r w:rsidRPr="004B0664">
              <w:rPr>
                <w:rFonts w:eastAsia="PMingLiU"/>
                <w:color w:val="000000"/>
                <w:sz w:val="16"/>
                <w:szCs w:val="16"/>
                <w:lang w:val="en-US" w:eastAsia="zh-TW"/>
              </w:rPr>
              <w:t xml:space="preserve">5484 </w:t>
            </w:r>
          </w:p>
          <w:p w14:paraId="516CCD98" w14:textId="77777777" w:rsidR="00BA3D5A" w:rsidRPr="004B0664" w:rsidRDefault="00BA3D5A" w:rsidP="00BA3D5A">
            <w:pPr>
              <w:widowControl w:val="0"/>
              <w:suppressAutoHyphens/>
              <w:autoSpaceDE w:val="0"/>
              <w:autoSpaceDN w:val="0"/>
              <w:adjustRightInd w:val="0"/>
              <w:spacing w:line="200" w:lineRule="atLeast"/>
              <w:rPr>
                <w:rFonts w:eastAsia="PMingLiU"/>
                <w:color w:val="000000"/>
                <w:w w:val="0"/>
                <w:sz w:val="16"/>
                <w:szCs w:val="16"/>
                <w:lang w:val="en-US" w:eastAsia="zh-TW"/>
              </w:rPr>
            </w:pPr>
            <w:r w:rsidRPr="004B0664">
              <w:rPr>
                <w:rFonts w:eastAsia="PMingLiU"/>
                <w:color w:val="000000"/>
                <w:sz w:val="16"/>
                <w:szCs w:val="16"/>
                <w:lang w:val="en-US" w:eastAsia="zh-TW"/>
              </w:rPr>
              <w:t>(see Table 27-54 (HE PHY characteristics(11ax)))</w:t>
            </w:r>
          </w:p>
        </w:tc>
        <w:tc>
          <w:tcPr>
            <w:tcW w:w="924" w:type="dxa"/>
            <w:tcBorders>
              <w:top w:val="nil"/>
              <w:left w:val="single" w:sz="2" w:space="0" w:color="000000"/>
              <w:bottom w:val="single" w:sz="2" w:space="0" w:color="000000"/>
              <w:right w:val="single" w:sz="2" w:space="0" w:color="000000"/>
            </w:tcBorders>
          </w:tcPr>
          <w:p w14:paraId="59FBF646" w14:textId="77777777" w:rsidR="006E467B" w:rsidRPr="004B0664" w:rsidRDefault="006E467B" w:rsidP="006E467B">
            <w:pPr>
              <w:widowControl w:val="0"/>
              <w:suppressAutoHyphens/>
              <w:autoSpaceDE w:val="0"/>
              <w:autoSpaceDN w:val="0"/>
              <w:adjustRightInd w:val="0"/>
              <w:spacing w:line="200" w:lineRule="atLeast"/>
              <w:rPr>
                <w:ins w:id="41" w:author="Huang, Po-kai" w:date="2021-09-20T09:40:00Z"/>
                <w:rFonts w:eastAsia="PMingLiU"/>
                <w:color w:val="000000"/>
                <w:sz w:val="16"/>
                <w:szCs w:val="16"/>
                <w:lang w:val="en-US" w:eastAsia="zh-TW"/>
              </w:rPr>
            </w:pPr>
            <w:ins w:id="42" w:author="Huang, Po-kai" w:date="2021-09-20T09:40:00Z">
              <w:r w:rsidRPr="004B0664">
                <w:rPr>
                  <w:rFonts w:eastAsia="PMingLiU"/>
                  <w:color w:val="000000"/>
                  <w:sz w:val="16"/>
                  <w:szCs w:val="16"/>
                  <w:lang w:val="en-US" w:eastAsia="zh-TW"/>
                </w:rPr>
                <w:t xml:space="preserve">5484 </w:t>
              </w:r>
            </w:ins>
          </w:p>
          <w:p w14:paraId="7B50DE1B" w14:textId="02AE6A1B" w:rsidR="00BA3D5A" w:rsidRPr="004B0664" w:rsidRDefault="00557F32" w:rsidP="006E467B">
            <w:pPr>
              <w:widowControl w:val="0"/>
              <w:suppressAutoHyphens/>
              <w:autoSpaceDE w:val="0"/>
              <w:autoSpaceDN w:val="0"/>
              <w:adjustRightInd w:val="0"/>
              <w:spacing w:line="200" w:lineRule="atLeast"/>
              <w:rPr>
                <w:ins w:id="43" w:author="Huang, Po-kai" w:date="2021-09-20T09:38:00Z"/>
                <w:rFonts w:eastAsia="PMingLiU"/>
                <w:color w:val="000000"/>
                <w:sz w:val="16"/>
                <w:szCs w:val="16"/>
                <w:lang w:val="en-US" w:eastAsia="zh-TW"/>
              </w:rPr>
            </w:pPr>
            <w:ins w:id="44" w:author="Huang, Po-kai" w:date="2021-09-20T10:31:00Z">
              <w:r w:rsidRPr="004B0664">
                <w:rPr>
                  <w:rFonts w:eastAsia="PMingLiU"/>
                  <w:color w:val="000000"/>
                  <w:sz w:val="16"/>
                  <w:szCs w:val="16"/>
                  <w:lang w:val="en-US" w:eastAsia="zh-TW"/>
                </w:rPr>
                <w:t>(see</w:t>
              </w:r>
              <w:r w:rsidRPr="00F30F39">
                <w:rPr>
                  <w:rFonts w:eastAsia="PMingLiU"/>
                  <w:color w:val="000000"/>
                  <w:sz w:val="16"/>
                  <w:szCs w:val="16"/>
                  <w:lang w:val="en-US" w:eastAsia="zh-TW"/>
                </w:rPr>
                <w:t xml:space="preserve"> </w:t>
              </w:r>
              <w:r w:rsidRPr="00F30F39">
                <w:rPr>
                  <w:rFonts w:eastAsia="PMingLiU"/>
                  <w:sz w:val="16"/>
                  <w:szCs w:val="16"/>
                  <w:lang w:val="en-US" w:eastAsia="zh-TW"/>
                </w:rPr>
                <w:t>Table 36-69</w:t>
              </w:r>
              <w:r>
                <w:rPr>
                  <w:rFonts w:eastAsia="PMingLiU"/>
                  <w:sz w:val="16"/>
                  <w:szCs w:val="16"/>
                  <w:lang w:val="en-US" w:eastAsia="zh-TW"/>
                </w:rPr>
                <w:t xml:space="preserve"> (E</w:t>
              </w:r>
              <w:r w:rsidRPr="00F30F39">
                <w:rPr>
                  <w:rFonts w:eastAsia="PMingLiU"/>
                  <w:sz w:val="16"/>
                  <w:szCs w:val="16"/>
                  <w:lang w:val="en-US" w:eastAsia="zh-TW"/>
                </w:rPr>
                <w:t>HT PHY characteristics)</w:t>
              </w:r>
              <w:r w:rsidRPr="004B0664">
                <w:rPr>
                  <w:rFonts w:eastAsia="PMingLiU"/>
                  <w:color w:val="000000"/>
                  <w:sz w:val="16"/>
                  <w:szCs w:val="16"/>
                  <w:lang w:val="en-US" w:eastAsia="zh-TW"/>
                </w:rPr>
                <w:t>)</w:t>
              </w:r>
            </w:ins>
            <w:ins w:id="45" w:author="Huang, Po-kai" w:date="2021-09-20T09:40:00Z">
              <w:r w:rsidR="006E467B" w:rsidRPr="004B0664">
                <w:rPr>
                  <w:rFonts w:eastAsia="PMingLiU"/>
                  <w:color w:val="000000"/>
                  <w:sz w:val="16"/>
                  <w:szCs w:val="16"/>
                  <w:lang w:val="en-US" w:eastAsia="zh-TW"/>
                </w:rPr>
                <w:t>)</w:t>
              </w:r>
            </w:ins>
          </w:p>
        </w:tc>
        <w:tc>
          <w:tcPr>
            <w:tcW w:w="924" w:type="dxa"/>
            <w:tcBorders>
              <w:top w:val="nil"/>
              <w:left w:val="single" w:sz="2" w:space="0" w:color="000000"/>
              <w:bottom w:val="single" w:sz="2" w:space="0" w:color="000000"/>
              <w:right w:val="single" w:sz="2" w:space="0" w:color="000000"/>
            </w:tcBorders>
            <w:tcMar>
              <w:top w:w="100" w:type="dxa"/>
              <w:left w:w="120" w:type="dxa"/>
              <w:bottom w:w="60" w:type="dxa"/>
              <w:right w:w="120" w:type="dxa"/>
            </w:tcMar>
          </w:tcPr>
          <w:p w14:paraId="56180FF1" w14:textId="145AD2AC" w:rsidR="00BA3D5A" w:rsidRPr="004B0664" w:rsidRDefault="00BA3D5A" w:rsidP="00BA3D5A">
            <w:pPr>
              <w:widowControl w:val="0"/>
              <w:suppressAutoHyphens/>
              <w:autoSpaceDE w:val="0"/>
              <w:autoSpaceDN w:val="0"/>
              <w:adjustRightInd w:val="0"/>
              <w:spacing w:line="200" w:lineRule="atLeast"/>
              <w:rPr>
                <w:rFonts w:eastAsia="PMingLiU"/>
                <w:color w:val="000000"/>
                <w:sz w:val="16"/>
                <w:szCs w:val="16"/>
                <w:lang w:val="en-US" w:eastAsia="zh-TW"/>
              </w:rPr>
            </w:pPr>
            <w:r w:rsidRPr="004B0664">
              <w:rPr>
                <w:rFonts w:eastAsia="PMingLiU"/>
                <w:color w:val="000000"/>
                <w:sz w:val="16"/>
                <w:szCs w:val="16"/>
                <w:lang w:val="en-US" w:eastAsia="zh-TW"/>
              </w:rPr>
              <w:t xml:space="preserve">27 840 </w:t>
            </w:r>
          </w:p>
          <w:p w14:paraId="74287494" w14:textId="77777777" w:rsidR="00BA3D5A" w:rsidRPr="004B0664" w:rsidRDefault="00BA3D5A" w:rsidP="00BA3D5A">
            <w:pPr>
              <w:widowControl w:val="0"/>
              <w:suppressAutoHyphens/>
              <w:autoSpaceDE w:val="0"/>
              <w:autoSpaceDN w:val="0"/>
              <w:adjustRightInd w:val="0"/>
              <w:spacing w:line="200" w:lineRule="atLeast"/>
              <w:rPr>
                <w:rFonts w:eastAsia="PMingLiU"/>
                <w:color w:val="000000"/>
                <w:sz w:val="16"/>
                <w:szCs w:val="16"/>
                <w:lang w:val="en-US" w:eastAsia="zh-TW"/>
              </w:rPr>
            </w:pPr>
            <w:r w:rsidRPr="004B0664">
              <w:rPr>
                <w:rFonts w:eastAsia="PMingLiU"/>
                <w:color w:val="000000"/>
                <w:sz w:val="16"/>
                <w:szCs w:val="16"/>
                <w:lang w:val="en-US" w:eastAsia="zh-TW"/>
              </w:rPr>
              <w:t xml:space="preserve">(see </w:t>
            </w:r>
          </w:p>
          <w:p w14:paraId="4F0D3E69" w14:textId="77777777" w:rsidR="00BA3D5A" w:rsidRPr="004B0664" w:rsidRDefault="00BA3D5A" w:rsidP="00BA3D5A">
            <w:pPr>
              <w:widowControl w:val="0"/>
              <w:suppressAutoHyphens/>
              <w:autoSpaceDE w:val="0"/>
              <w:autoSpaceDN w:val="0"/>
              <w:adjustRightInd w:val="0"/>
              <w:spacing w:line="200" w:lineRule="atLeast"/>
              <w:rPr>
                <w:rFonts w:eastAsia="PMingLiU"/>
                <w:color w:val="000000"/>
                <w:w w:val="0"/>
                <w:sz w:val="16"/>
                <w:szCs w:val="16"/>
                <w:lang w:val="en-US" w:eastAsia="zh-TW"/>
              </w:rPr>
            </w:pPr>
            <w:r w:rsidRPr="004B0664">
              <w:rPr>
                <w:rFonts w:eastAsia="PMingLiU"/>
                <w:color w:val="000000"/>
                <w:sz w:val="16"/>
                <w:szCs w:val="16"/>
                <w:lang w:val="en-US" w:eastAsia="zh-TW"/>
              </w:rPr>
              <w:t>Table 23-40 (S1G PHY characteristics))</w:t>
            </w:r>
          </w:p>
        </w:tc>
        <w:tc>
          <w:tcPr>
            <w:tcW w:w="1850" w:type="dxa"/>
            <w:tcBorders>
              <w:top w:val="nil"/>
              <w:left w:val="single" w:sz="2" w:space="0" w:color="000000"/>
              <w:bottom w:val="single" w:sz="2" w:space="0" w:color="000000"/>
              <w:right w:val="single" w:sz="2" w:space="0" w:color="000000"/>
            </w:tcBorders>
            <w:tcMar>
              <w:top w:w="100" w:type="dxa"/>
              <w:left w:w="120" w:type="dxa"/>
              <w:bottom w:w="60" w:type="dxa"/>
              <w:right w:w="120" w:type="dxa"/>
            </w:tcMar>
          </w:tcPr>
          <w:p w14:paraId="4A202AAB" w14:textId="77777777" w:rsidR="00BA3D5A" w:rsidRPr="004B0664" w:rsidRDefault="00BA3D5A" w:rsidP="00BA3D5A">
            <w:pPr>
              <w:widowControl w:val="0"/>
              <w:suppressAutoHyphens/>
              <w:autoSpaceDE w:val="0"/>
              <w:autoSpaceDN w:val="0"/>
              <w:adjustRightInd w:val="0"/>
              <w:spacing w:line="200" w:lineRule="atLeast"/>
              <w:rPr>
                <w:rFonts w:eastAsia="PMingLiU"/>
                <w:color w:val="000000"/>
                <w:sz w:val="16"/>
                <w:szCs w:val="16"/>
                <w:lang w:val="en-US" w:eastAsia="zh-TW"/>
              </w:rPr>
            </w:pPr>
            <w:r w:rsidRPr="004B0664">
              <w:rPr>
                <w:rFonts w:eastAsia="PMingLiU"/>
                <w:color w:val="000000"/>
                <w:sz w:val="16"/>
                <w:szCs w:val="16"/>
                <w:lang w:val="en-US" w:eastAsia="zh-TW"/>
              </w:rPr>
              <w:t xml:space="preserve">2000 </w:t>
            </w:r>
          </w:p>
          <w:p w14:paraId="4F11CADF" w14:textId="77777777" w:rsidR="00BA3D5A" w:rsidRPr="004B0664" w:rsidRDefault="00BA3D5A" w:rsidP="00BA3D5A">
            <w:pPr>
              <w:widowControl w:val="0"/>
              <w:suppressAutoHyphens/>
              <w:autoSpaceDE w:val="0"/>
              <w:autoSpaceDN w:val="0"/>
              <w:adjustRightInd w:val="0"/>
              <w:spacing w:line="200" w:lineRule="atLeast"/>
              <w:rPr>
                <w:rFonts w:eastAsia="PMingLiU"/>
                <w:color w:val="000000"/>
                <w:w w:val="0"/>
                <w:sz w:val="16"/>
                <w:szCs w:val="16"/>
                <w:lang w:val="en-US" w:eastAsia="zh-TW"/>
              </w:rPr>
            </w:pPr>
            <w:r w:rsidRPr="004B0664">
              <w:rPr>
                <w:rFonts w:eastAsia="PMingLiU"/>
                <w:color w:val="000000"/>
                <w:sz w:val="16"/>
                <w:szCs w:val="16"/>
                <w:lang w:val="en-US" w:eastAsia="zh-TW"/>
              </w:rPr>
              <w:t xml:space="preserve">(see </w:t>
            </w:r>
            <w:r w:rsidRPr="004B0664">
              <w:rPr>
                <w:rFonts w:eastAsia="PMingLiU"/>
                <w:color w:val="000000"/>
                <w:sz w:val="16"/>
                <w:szCs w:val="16"/>
                <w:lang w:val="en-US" w:eastAsia="zh-TW"/>
              </w:rPr>
              <w:br/>
              <w:t>Table 20-30 (DMG PHY characteristics))</w:t>
            </w:r>
          </w:p>
        </w:tc>
        <w:tc>
          <w:tcPr>
            <w:tcW w:w="1857" w:type="dxa"/>
            <w:tcBorders>
              <w:top w:val="nil"/>
              <w:left w:val="single" w:sz="2" w:space="0" w:color="000000"/>
              <w:bottom w:val="single" w:sz="2" w:space="0" w:color="000000"/>
              <w:right w:val="single" w:sz="10" w:space="0" w:color="000000"/>
            </w:tcBorders>
            <w:tcMar>
              <w:top w:w="100" w:type="dxa"/>
              <w:left w:w="120" w:type="dxa"/>
              <w:bottom w:w="60" w:type="dxa"/>
              <w:right w:w="120" w:type="dxa"/>
            </w:tcMar>
          </w:tcPr>
          <w:p w14:paraId="78A0A44D" w14:textId="77777777" w:rsidR="00BA3D5A" w:rsidRPr="004B0664" w:rsidRDefault="00BA3D5A" w:rsidP="00BA3D5A">
            <w:pPr>
              <w:widowControl w:val="0"/>
              <w:suppressAutoHyphens/>
              <w:autoSpaceDE w:val="0"/>
              <w:autoSpaceDN w:val="0"/>
              <w:adjustRightInd w:val="0"/>
              <w:spacing w:line="200" w:lineRule="atLeast"/>
              <w:rPr>
                <w:rFonts w:eastAsia="PMingLiU"/>
                <w:color w:val="000000"/>
                <w:sz w:val="16"/>
                <w:szCs w:val="16"/>
                <w:lang w:val="en-US" w:eastAsia="zh-TW"/>
              </w:rPr>
            </w:pPr>
            <w:r w:rsidRPr="004B0664">
              <w:rPr>
                <w:rFonts w:eastAsia="PMingLiU"/>
                <w:color w:val="000000"/>
                <w:sz w:val="16"/>
                <w:szCs w:val="16"/>
                <w:lang w:val="en-US" w:eastAsia="zh-TW"/>
              </w:rPr>
              <w:t xml:space="preserve">2000 </w:t>
            </w:r>
          </w:p>
          <w:p w14:paraId="45CC0F44" w14:textId="77777777" w:rsidR="00BA3D5A" w:rsidRPr="004B0664" w:rsidRDefault="00BA3D5A" w:rsidP="00BA3D5A">
            <w:pPr>
              <w:widowControl w:val="0"/>
              <w:suppressAutoHyphens/>
              <w:autoSpaceDE w:val="0"/>
              <w:autoSpaceDN w:val="0"/>
              <w:adjustRightInd w:val="0"/>
              <w:spacing w:line="200" w:lineRule="atLeast"/>
              <w:rPr>
                <w:rFonts w:eastAsia="PMingLiU"/>
                <w:color w:val="000000"/>
                <w:w w:val="0"/>
                <w:sz w:val="16"/>
                <w:szCs w:val="16"/>
                <w:lang w:val="en-US" w:eastAsia="zh-TW"/>
              </w:rPr>
            </w:pPr>
            <w:r w:rsidRPr="004B0664">
              <w:rPr>
                <w:rFonts w:eastAsia="PMingLiU"/>
                <w:color w:val="000000"/>
                <w:sz w:val="16"/>
                <w:szCs w:val="16"/>
                <w:lang w:val="en-US" w:eastAsia="zh-TW"/>
              </w:rPr>
              <w:t xml:space="preserve">(see </w:t>
            </w:r>
            <w:r w:rsidRPr="004B0664">
              <w:rPr>
                <w:rFonts w:eastAsia="PMingLiU"/>
                <w:color w:val="000000"/>
                <w:sz w:val="16"/>
                <w:szCs w:val="16"/>
                <w:lang w:val="en-US" w:eastAsia="zh-TW"/>
              </w:rPr>
              <w:br/>
              <w:t>Table 20-30 (DMG PHY characteristics))</w:t>
            </w:r>
          </w:p>
        </w:tc>
      </w:tr>
      <w:tr w:rsidR="00BA3D5A" w:rsidRPr="004B0664" w14:paraId="441F503F" w14:textId="77777777" w:rsidTr="00B434BF">
        <w:trPr>
          <w:trHeight w:val="2992"/>
          <w:jc w:val="center"/>
        </w:trPr>
        <w:tc>
          <w:tcPr>
            <w:tcW w:w="10949" w:type="dxa"/>
            <w:gridSpan w:val="10"/>
            <w:tcBorders>
              <w:top w:val="single" w:sz="10" w:space="0" w:color="000000"/>
              <w:left w:val="single" w:sz="10" w:space="0" w:color="000000"/>
              <w:bottom w:val="single" w:sz="10" w:space="0" w:color="000000"/>
              <w:right w:val="single" w:sz="10" w:space="0" w:color="000000"/>
            </w:tcBorders>
          </w:tcPr>
          <w:p w14:paraId="013626F8" w14:textId="62A7760A" w:rsidR="00BA3D5A" w:rsidRPr="004B0664" w:rsidRDefault="00BA3D5A" w:rsidP="00BA3D5A">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120" w:after="60" w:line="200" w:lineRule="atLeast"/>
              <w:jc w:val="both"/>
              <w:rPr>
                <w:rFonts w:eastAsia="PMingLiU"/>
                <w:color w:val="000000"/>
                <w:sz w:val="16"/>
                <w:szCs w:val="16"/>
                <w:lang w:val="en-US" w:eastAsia="zh-TW"/>
              </w:rPr>
            </w:pPr>
            <w:r w:rsidRPr="004B0664">
              <w:rPr>
                <w:rFonts w:eastAsia="PMingLiU"/>
                <w:color w:val="000000"/>
                <w:sz w:val="16"/>
                <w:szCs w:val="16"/>
                <w:lang w:val="en-US" w:eastAsia="zh-TW"/>
              </w:rPr>
              <w:t xml:space="preserve">NOTE 1—No direct constraint on the maximum MMPDU size; indirectly constrained by the maximum MPDU size (see </w:t>
            </w:r>
            <w:r w:rsidRPr="004B0664">
              <w:rPr>
                <w:rFonts w:eastAsia="PMingLiU"/>
                <w:color w:val="000000"/>
                <w:sz w:val="16"/>
                <w:szCs w:val="16"/>
                <w:lang w:val="en-US" w:eastAsia="zh-TW"/>
              </w:rPr>
              <w:fldChar w:fldCharType="begin"/>
            </w:r>
            <w:r w:rsidRPr="004B0664">
              <w:rPr>
                <w:rFonts w:eastAsia="PMingLiU"/>
                <w:color w:val="000000"/>
                <w:sz w:val="16"/>
                <w:szCs w:val="16"/>
                <w:lang w:val="en-US" w:eastAsia="zh-TW"/>
              </w:rPr>
              <w:instrText xml:space="preserve"> REF  RTF36323734313a2048342c312e \h</w:instrText>
            </w:r>
            <w:r>
              <w:rPr>
                <w:rFonts w:eastAsia="PMingLiU"/>
                <w:color w:val="000000"/>
                <w:sz w:val="16"/>
                <w:szCs w:val="16"/>
                <w:lang w:val="en-US" w:eastAsia="zh-TW"/>
              </w:rPr>
              <w:instrText xml:space="preserve"> \* MERGEFORMAT </w:instrText>
            </w:r>
            <w:r w:rsidRPr="004B0664">
              <w:rPr>
                <w:rFonts w:eastAsia="PMingLiU"/>
                <w:color w:val="000000"/>
                <w:sz w:val="16"/>
                <w:szCs w:val="16"/>
                <w:lang w:val="en-US" w:eastAsia="zh-TW"/>
              </w:rPr>
            </w:r>
            <w:r w:rsidRPr="004B0664">
              <w:rPr>
                <w:rFonts w:eastAsia="PMingLiU"/>
                <w:color w:val="000000"/>
                <w:sz w:val="16"/>
                <w:szCs w:val="16"/>
                <w:lang w:val="en-US" w:eastAsia="zh-TW"/>
              </w:rPr>
              <w:fldChar w:fldCharType="separate"/>
            </w:r>
            <w:r w:rsidRPr="004B0664">
              <w:rPr>
                <w:rFonts w:eastAsia="PMingLiU"/>
                <w:color w:val="000000"/>
                <w:sz w:val="16"/>
                <w:szCs w:val="16"/>
                <w:lang w:val="en-US" w:eastAsia="zh-TW"/>
              </w:rPr>
              <w:t>9.3.3.1 (Format of (PV0) Management frames)</w:t>
            </w:r>
            <w:r w:rsidRPr="004B0664">
              <w:rPr>
                <w:rFonts w:eastAsia="PMingLiU"/>
                <w:color w:val="000000"/>
                <w:sz w:val="16"/>
                <w:szCs w:val="16"/>
                <w:lang w:val="en-US" w:eastAsia="zh-TW"/>
              </w:rPr>
              <w:fldChar w:fldCharType="end"/>
            </w:r>
            <w:r w:rsidRPr="004B0664">
              <w:rPr>
                <w:rFonts w:eastAsia="PMingLiU"/>
                <w:color w:val="000000"/>
                <w:sz w:val="16"/>
                <w:szCs w:val="16"/>
                <w:lang w:val="en-US" w:eastAsia="zh-TW"/>
              </w:rPr>
              <w:t>).</w:t>
            </w:r>
          </w:p>
          <w:p w14:paraId="1581A222" w14:textId="77777777" w:rsidR="00BA3D5A" w:rsidRPr="004B0664" w:rsidRDefault="00BA3D5A" w:rsidP="00BA3D5A">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120" w:after="60" w:line="200" w:lineRule="atLeast"/>
              <w:jc w:val="both"/>
              <w:rPr>
                <w:rFonts w:eastAsia="PMingLiU"/>
                <w:color w:val="000000"/>
                <w:sz w:val="16"/>
                <w:szCs w:val="16"/>
                <w:lang w:val="en-US" w:eastAsia="zh-TW"/>
              </w:rPr>
            </w:pPr>
            <w:r w:rsidRPr="004B0664">
              <w:rPr>
                <w:rFonts w:eastAsia="PMingLiU"/>
                <w:color w:val="000000"/>
                <w:sz w:val="16"/>
                <w:szCs w:val="16"/>
                <w:lang w:val="en-US" w:eastAsia="zh-TW"/>
              </w:rPr>
              <w:t>NOTE 2—Indirect constraint from the maximum PSDU size: 2</w:t>
            </w:r>
            <w:r w:rsidRPr="004B0664">
              <w:rPr>
                <w:rFonts w:eastAsia="PMingLiU"/>
                <w:color w:val="000000"/>
                <w:sz w:val="16"/>
                <w:szCs w:val="16"/>
                <w:vertAlign w:val="superscript"/>
                <w:lang w:val="en-US" w:eastAsia="zh-TW"/>
              </w:rPr>
              <w:t>12</w:t>
            </w:r>
            <w:r w:rsidRPr="004B0664">
              <w:rPr>
                <w:rFonts w:eastAsia="PMingLiU"/>
                <w:color w:val="000000"/>
                <w:sz w:val="16"/>
                <w:szCs w:val="16"/>
                <w:lang w:val="en-US" w:eastAsia="zh-TW"/>
              </w:rPr>
              <w:t xml:space="preserve">–1 </w:t>
            </w:r>
            <w:proofErr w:type="gramStart"/>
            <w:r w:rsidRPr="004B0664">
              <w:rPr>
                <w:rFonts w:eastAsia="PMingLiU"/>
                <w:color w:val="000000"/>
                <w:sz w:val="16"/>
                <w:szCs w:val="16"/>
                <w:lang w:val="en-US" w:eastAsia="zh-TW"/>
              </w:rPr>
              <w:t>octets</w:t>
            </w:r>
            <w:proofErr w:type="gramEnd"/>
            <w:r w:rsidRPr="004B0664">
              <w:rPr>
                <w:rFonts w:eastAsia="PMingLiU"/>
                <w:color w:val="000000"/>
                <w:sz w:val="16"/>
                <w:szCs w:val="16"/>
                <w:lang w:val="en-US" w:eastAsia="zh-TW"/>
              </w:rPr>
              <w:t xml:space="preserve"> minus the minimum QoS Data frame overhead (26 octets for the MAC header and 4 octets for the FCS).</w:t>
            </w:r>
          </w:p>
          <w:p w14:paraId="2935A202" w14:textId="77777777" w:rsidR="00BA3D5A" w:rsidRPr="004B0664" w:rsidRDefault="00BA3D5A" w:rsidP="00BA3D5A">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120" w:after="60" w:line="200" w:lineRule="atLeast"/>
              <w:jc w:val="both"/>
              <w:rPr>
                <w:rFonts w:eastAsia="PMingLiU"/>
                <w:color w:val="000000"/>
                <w:sz w:val="16"/>
                <w:szCs w:val="16"/>
                <w:lang w:val="en-US" w:eastAsia="zh-TW"/>
              </w:rPr>
            </w:pPr>
            <w:r w:rsidRPr="004B0664">
              <w:rPr>
                <w:rFonts w:eastAsia="PMingLiU"/>
                <w:color w:val="000000"/>
                <w:sz w:val="16"/>
                <w:szCs w:val="16"/>
                <w:lang w:val="en-US" w:eastAsia="zh-TW"/>
              </w:rPr>
              <w:t>NOTE 3—No direct constraint on the maximum A</w:t>
            </w:r>
            <w:r w:rsidRPr="004B0664">
              <w:rPr>
                <w:rFonts w:eastAsia="PMingLiU"/>
                <w:color w:val="000000"/>
                <w:sz w:val="16"/>
                <w:szCs w:val="16"/>
                <w:lang w:val="en-US" w:eastAsia="zh-TW"/>
              </w:rPr>
              <w:noBreakHyphen/>
              <w:t>MSDU size; indirectly constrained by the maximum MPDU size.</w:t>
            </w:r>
          </w:p>
          <w:p w14:paraId="0994F9CA" w14:textId="77777777" w:rsidR="00BA3D5A" w:rsidRPr="004B0664" w:rsidRDefault="00BA3D5A" w:rsidP="00BA3D5A">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120" w:after="60" w:line="200" w:lineRule="atLeast"/>
              <w:jc w:val="both"/>
              <w:rPr>
                <w:rFonts w:eastAsia="PMingLiU"/>
                <w:color w:val="000000"/>
                <w:sz w:val="16"/>
                <w:szCs w:val="16"/>
                <w:lang w:val="en-US" w:eastAsia="zh-TW"/>
              </w:rPr>
            </w:pPr>
            <w:r w:rsidRPr="004B0664">
              <w:rPr>
                <w:rFonts w:eastAsia="PMingLiU"/>
                <w:color w:val="000000"/>
                <w:sz w:val="16"/>
                <w:szCs w:val="16"/>
                <w:lang w:val="en-US" w:eastAsia="zh-TW"/>
              </w:rPr>
              <w:t>NOTE 4—No direct constraint on the maximum MPDU size; indirectly constrained by the maximum MSDU/MMPDU or (for HT STAs only) A</w:t>
            </w:r>
            <w:r w:rsidRPr="004B0664">
              <w:rPr>
                <w:rFonts w:eastAsia="PMingLiU"/>
                <w:color w:val="000000"/>
                <w:sz w:val="16"/>
                <w:szCs w:val="16"/>
                <w:lang w:val="en-US" w:eastAsia="zh-TW"/>
              </w:rPr>
              <w:noBreakHyphen/>
              <w:t>MSDU size.</w:t>
            </w:r>
          </w:p>
          <w:p w14:paraId="333F680D" w14:textId="77777777" w:rsidR="00BA3D5A" w:rsidRPr="004B0664" w:rsidRDefault="00BA3D5A" w:rsidP="00BA3D5A">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120" w:after="60" w:line="200" w:lineRule="atLeast"/>
              <w:jc w:val="both"/>
              <w:rPr>
                <w:rFonts w:eastAsia="PMingLiU"/>
                <w:color w:val="000000"/>
                <w:sz w:val="16"/>
                <w:szCs w:val="16"/>
                <w:lang w:val="en-US" w:eastAsia="zh-TW"/>
              </w:rPr>
            </w:pPr>
            <w:r w:rsidRPr="004B0664">
              <w:rPr>
                <w:rFonts w:eastAsia="PMingLiU"/>
                <w:color w:val="000000"/>
                <w:sz w:val="16"/>
                <w:szCs w:val="16"/>
                <w:lang w:val="en-US" w:eastAsia="zh-TW"/>
              </w:rPr>
              <w:t>NOTE 5—No direct constraint on the maximum MPDU size; indirectly constrained by the maximum A</w:t>
            </w:r>
            <w:r w:rsidRPr="004B0664">
              <w:rPr>
                <w:rFonts w:eastAsia="PMingLiU"/>
                <w:color w:val="000000"/>
                <w:sz w:val="16"/>
                <w:szCs w:val="16"/>
                <w:lang w:val="en-US" w:eastAsia="zh-TW"/>
              </w:rPr>
              <w:noBreakHyphen/>
              <w:t>MSDU size.</w:t>
            </w:r>
          </w:p>
          <w:p w14:paraId="22879C9E" w14:textId="77777777" w:rsidR="00BA3D5A" w:rsidRPr="004B0664" w:rsidRDefault="00BA3D5A" w:rsidP="00BA3D5A">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120" w:after="60" w:line="200" w:lineRule="atLeast"/>
              <w:jc w:val="both"/>
              <w:rPr>
                <w:rFonts w:eastAsia="PMingLiU"/>
                <w:color w:val="000000"/>
                <w:sz w:val="16"/>
                <w:szCs w:val="16"/>
                <w:lang w:val="en-US" w:eastAsia="zh-TW"/>
              </w:rPr>
            </w:pPr>
            <w:r w:rsidRPr="004B0664">
              <w:rPr>
                <w:rFonts w:eastAsia="PMingLiU"/>
                <w:color w:val="000000"/>
                <w:sz w:val="16"/>
                <w:szCs w:val="16"/>
                <w:lang w:val="en-US" w:eastAsia="zh-TW"/>
              </w:rPr>
              <w:t>NOTE 6—No direct constraint on the maximum duration, but an L_LENGTH value above 2332 might not be supported by some receivers (see NOTE 2 in 10.27.4 (L_LENGTH and L_DATARATE parameter values for HT-mixed format PPDUs)).</w:t>
            </w:r>
          </w:p>
          <w:p w14:paraId="1F7B8D6E" w14:textId="6D16D086" w:rsidR="00157297" w:rsidRPr="004B0664" w:rsidRDefault="00BA3D5A" w:rsidP="00BA3D5A">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120" w:after="60" w:line="200" w:lineRule="atLeast"/>
              <w:jc w:val="both"/>
              <w:rPr>
                <w:rFonts w:eastAsia="PMingLiU"/>
                <w:color w:val="000000"/>
                <w:sz w:val="16"/>
                <w:szCs w:val="16"/>
                <w:lang w:val="en-US" w:eastAsia="zh-TW"/>
              </w:rPr>
            </w:pPr>
            <w:r w:rsidRPr="004B0664">
              <w:rPr>
                <w:rFonts w:eastAsia="PMingLiU"/>
                <w:color w:val="000000"/>
                <w:sz w:val="16"/>
                <w:szCs w:val="16"/>
                <w:lang w:val="en-US" w:eastAsia="zh-TW"/>
              </w:rPr>
              <w:t xml:space="preserve">NOTE 7—The maximum MPDU size might be greater than the size declared as supported by the recipient if the MPDU is an HE Compressed Beamforming/CQI </w:t>
            </w:r>
            <w:proofErr w:type="gramStart"/>
            <w:r w:rsidRPr="004B0664">
              <w:rPr>
                <w:rFonts w:eastAsia="PMingLiU"/>
                <w:color w:val="000000"/>
                <w:sz w:val="16"/>
                <w:szCs w:val="16"/>
                <w:lang w:val="en-US" w:eastAsia="zh-TW"/>
              </w:rPr>
              <w:t>frame.(</w:t>
            </w:r>
            <w:proofErr w:type="gramEnd"/>
            <w:r w:rsidRPr="004B0664">
              <w:rPr>
                <w:rFonts w:eastAsia="PMingLiU"/>
                <w:color w:val="000000"/>
                <w:sz w:val="16"/>
                <w:szCs w:val="16"/>
                <w:lang w:val="en-US" w:eastAsia="zh-TW"/>
              </w:rPr>
              <w:t>11ax)</w:t>
            </w:r>
          </w:p>
          <w:p w14:paraId="45603044" w14:textId="77777777" w:rsidR="00BA3D5A" w:rsidRDefault="00BA3D5A" w:rsidP="00BA3D5A">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120" w:after="60" w:line="200" w:lineRule="atLeast"/>
              <w:jc w:val="both"/>
              <w:rPr>
                <w:ins w:id="46" w:author="Huang, Po-kai" w:date="2021-09-20T10:25:00Z"/>
                <w:rFonts w:eastAsia="PMingLiU"/>
                <w:color w:val="000000"/>
                <w:sz w:val="16"/>
                <w:szCs w:val="16"/>
                <w:lang w:val="en-US" w:eastAsia="zh-TW"/>
              </w:rPr>
            </w:pPr>
            <w:r w:rsidRPr="004B0664">
              <w:rPr>
                <w:rFonts w:eastAsia="PMingLiU"/>
                <w:color w:val="000000"/>
                <w:sz w:val="16"/>
                <w:szCs w:val="16"/>
                <w:lang w:val="en-US" w:eastAsia="zh-TW"/>
              </w:rPr>
              <w:t>NOTE 8—No direct constraint on the maximum MSDU or A-MSDU size; indirectly constrained by the maximum PSDU size. Each MPDU in an A-MPDU of the PSDU that contains the MSDU or A-MSDU generates an overhead of MPDU Header (26 bytes), FCS (4 bytes), GCMP Header (8 bytes), MIC (16 bytes), and MPDU delimiter (4 bytes</w:t>
            </w:r>
            <w:proofErr w:type="gramStart"/>
            <w:r w:rsidRPr="004B0664">
              <w:rPr>
                <w:rFonts w:eastAsia="PMingLiU"/>
                <w:color w:val="000000"/>
                <w:sz w:val="16"/>
                <w:szCs w:val="16"/>
                <w:lang w:val="en-US" w:eastAsia="zh-TW"/>
              </w:rPr>
              <w:t>).(</w:t>
            </w:r>
            <w:proofErr w:type="gramEnd"/>
            <w:r w:rsidRPr="004B0664">
              <w:rPr>
                <w:rFonts w:eastAsia="PMingLiU"/>
                <w:color w:val="000000"/>
                <w:sz w:val="16"/>
                <w:szCs w:val="16"/>
                <w:lang w:val="en-US" w:eastAsia="zh-TW"/>
              </w:rPr>
              <w:t>11ay)</w:t>
            </w:r>
          </w:p>
          <w:p w14:paraId="275CD5EA" w14:textId="77777777" w:rsidR="00157297" w:rsidRDefault="00157297" w:rsidP="00BA3D5A">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120" w:after="60" w:line="200" w:lineRule="atLeast"/>
              <w:jc w:val="both"/>
              <w:rPr>
                <w:ins w:id="47" w:author="Huang, Po-kai" w:date="2021-09-20T10:25:00Z"/>
                <w:rFonts w:eastAsia="PMingLiU"/>
                <w:color w:val="000000"/>
                <w:sz w:val="16"/>
                <w:szCs w:val="16"/>
                <w:lang w:val="en-US" w:eastAsia="zh-TW"/>
              </w:rPr>
            </w:pPr>
          </w:p>
          <w:p w14:paraId="2F874029" w14:textId="539A6A34" w:rsidR="00157297" w:rsidRPr="004B0664" w:rsidRDefault="00157297" w:rsidP="00157297">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120" w:after="60" w:line="200" w:lineRule="atLeast"/>
              <w:jc w:val="both"/>
              <w:rPr>
                <w:ins w:id="48" w:author="Huang, Po-kai" w:date="2021-09-20T10:25:00Z"/>
                <w:rFonts w:eastAsia="PMingLiU"/>
                <w:color w:val="000000"/>
                <w:sz w:val="16"/>
                <w:szCs w:val="16"/>
                <w:lang w:val="en-US" w:eastAsia="zh-TW"/>
              </w:rPr>
            </w:pPr>
            <w:ins w:id="49" w:author="Huang, Po-kai" w:date="2021-09-20T10:25:00Z">
              <w:r w:rsidRPr="004B0664">
                <w:rPr>
                  <w:rFonts w:eastAsia="PMingLiU"/>
                  <w:color w:val="000000"/>
                  <w:sz w:val="16"/>
                  <w:szCs w:val="16"/>
                  <w:lang w:val="en-US" w:eastAsia="zh-TW"/>
                </w:rPr>
                <w:t xml:space="preserve">NOTE </w:t>
              </w:r>
            </w:ins>
            <w:ins w:id="50" w:author="Huang, Po-kai" w:date="2021-09-20T10:26:00Z">
              <w:r w:rsidR="003E18D0">
                <w:rPr>
                  <w:rFonts w:eastAsia="PMingLiU"/>
                  <w:color w:val="000000"/>
                  <w:sz w:val="16"/>
                  <w:szCs w:val="16"/>
                  <w:lang w:val="en-US" w:eastAsia="zh-TW"/>
                </w:rPr>
                <w:t>9</w:t>
              </w:r>
            </w:ins>
            <w:ins w:id="51" w:author="Huang, Po-kai" w:date="2021-09-20T10:25:00Z">
              <w:r w:rsidRPr="004B0664">
                <w:rPr>
                  <w:rFonts w:eastAsia="PMingLiU"/>
                  <w:color w:val="000000"/>
                  <w:sz w:val="16"/>
                  <w:szCs w:val="16"/>
                  <w:lang w:val="en-US" w:eastAsia="zh-TW"/>
                </w:rPr>
                <w:t>—The maximum MPDU size might be greater than the size declared as supported by the recipient if the MPDU is an</w:t>
              </w:r>
            </w:ins>
            <w:ins w:id="52" w:author="Huang, Po-kai" w:date="2021-09-20T10:26:00Z">
              <w:r w:rsidR="003E18D0">
                <w:rPr>
                  <w:rFonts w:eastAsia="PMingLiU"/>
                  <w:color w:val="000000"/>
                  <w:sz w:val="16"/>
                  <w:szCs w:val="16"/>
                  <w:lang w:val="en-US" w:eastAsia="zh-TW"/>
                </w:rPr>
                <w:t xml:space="preserve"> EHT</w:t>
              </w:r>
            </w:ins>
            <w:ins w:id="53" w:author="Huang, Po-kai" w:date="2021-09-20T10:25:00Z">
              <w:r w:rsidRPr="004B0664">
                <w:rPr>
                  <w:rFonts w:eastAsia="PMingLiU"/>
                  <w:color w:val="000000"/>
                  <w:sz w:val="16"/>
                  <w:szCs w:val="16"/>
                  <w:lang w:val="en-US" w:eastAsia="zh-TW"/>
                </w:rPr>
                <w:t xml:space="preserve"> Compressed Beamforming/CQI frame.</w:t>
              </w:r>
            </w:ins>
          </w:p>
          <w:p w14:paraId="00F7F930" w14:textId="16286950" w:rsidR="00157297" w:rsidRPr="004B0664" w:rsidRDefault="00157297" w:rsidP="00BA3D5A">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120" w:after="60" w:line="200" w:lineRule="atLeast"/>
              <w:jc w:val="both"/>
              <w:rPr>
                <w:rFonts w:eastAsia="PMingLiU"/>
                <w:color w:val="000000"/>
                <w:w w:val="0"/>
                <w:sz w:val="16"/>
                <w:szCs w:val="16"/>
                <w:lang w:val="en-US" w:eastAsia="zh-TW"/>
              </w:rPr>
            </w:pPr>
          </w:p>
        </w:tc>
      </w:tr>
    </w:tbl>
    <w:p w14:paraId="5C1E64E1" w14:textId="06B40AE2" w:rsidR="00924E18" w:rsidDel="004B5C07" w:rsidRDefault="00924E18" w:rsidP="00924E18">
      <w:pPr>
        <w:rPr>
          <w:del w:id="54" w:author="Huang, Po-kai" w:date="2021-09-14T20:39:00Z"/>
          <w:rFonts w:ascii="Arial" w:hAnsi="Arial" w:cs="Arial"/>
          <w:b/>
          <w:bCs/>
          <w:i/>
          <w:w w:val="0"/>
          <w:lang w:val="en-US" w:eastAsia="ko-KR"/>
        </w:rPr>
      </w:pPr>
    </w:p>
    <w:p w14:paraId="5FC0E2C8" w14:textId="77777777" w:rsidR="00924E18" w:rsidRPr="00924E18" w:rsidRDefault="00924E18" w:rsidP="00524D3C">
      <w:pPr>
        <w:rPr>
          <w:ins w:id="55" w:author="Huang, Po-kai" w:date="2021-07-27T14:28:00Z"/>
          <w:lang w:val="en-US"/>
        </w:rPr>
      </w:pPr>
    </w:p>
    <w:p w14:paraId="4949580A" w14:textId="4C772C2F" w:rsidR="00EC58D1" w:rsidRPr="00624AE3" w:rsidRDefault="00EC58D1" w:rsidP="00EC58D1">
      <w:pPr>
        <w:widowControl w:val="0"/>
        <w:kinsoku w:val="0"/>
        <w:overflowPunct w:val="0"/>
        <w:autoSpaceDE w:val="0"/>
        <w:autoSpaceDN w:val="0"/>
        <w:adjustRightInd w:val="0"/>
        <w:spacing w:before="442"/>
        <w:ind w:left="206" w:right="343"/>
        <w:jc w:val="center"/>
        <w:rPr>
          <w:ins w:id="56" w:author="Huang, Po-kai" w:date="2021-09-29T22:18:00Z"/>
          <w:rFonts w:ascii="Arial" w:eastAsia="PMingLiU" w:hAnsi="Arial" w:cs="Arial"/>
          <w:b/>
          <w:bCs/>
          <w:sz w:val="20"/>
          <w:lang w:val="en-US" w:eastAsia="zh-TW"/>
        </w:rPr>
      </w:pPr>
    </w:p>
    <w:p w14:paraId="315580E6" w14:textId="17ADB493" w:rsidR="00565A47" w:rsidRDefault="00565A47" w:rsidP="00524D3C">
      <w:pPr>
        <w:rPr>
          <w:ins w:id="57" w:author="Huang, Po-kai" w:date="2021-08-11T10:14:00Z"/>
          <w:lang w:val="en-US"/>
        </w:rPr>
      </w:pPr>
    </w:p>
    <w:p w14:paraId="7DF51762" w14:textId="3E8EFC58" w:rsidR="00BE7B5D" w:rsidRDefault="00BE7B5D" w:rsidP="00524D3C">
      <w:pPr>
        <w:rPr>
          <w:ins w:id="58" w:author="Huang, Po-kai" w:date="2021-08-11T10:14:00Z"/>
          <w:lang w:val="en-US"/>
        </w:rPr>
      </w:pPr>
    </w:p>
    <w:p w14:paraId="0E738B9F" w14:textId="57F39ECB" w:rsidR="00BE7B5D" w:rsidRDefault="00BE7B5D" w:rsidP="00524D3C">
      <w:pPr>
        <w:rPr>
          <w:lang w:val="en-US"/>
        </w:rPr>
      </w:pPr>
    </w:p>
    <w:p w14:paraId="381FBFE4" w14:textId="2247092C" w:rsidR="003E70D5" w:rsidRDefault="007A6CE9" w:rsidP="00524D3C">
      <w:pPr>
        <w:rPr>
          <w:rFonts w:ascii="Arial" w:hAnsi="Arial" w:cs="Arial"/>
          <w:b/>
          <w:bCs/>
          <w:i/>
          <w:w w:val="0"/>
          <w:lang w:val="en-US" w:eastAsia="ko-KR"/>
        </w:rPr>
      </w:pPr>
      <w:r w:rsidRPr="00624AE3">
        <w:rPr>
          <w:rFonts w:eastAsia="PMingLiU"/>
          <w:noProof/>
          <w:sz w:val="20"/>
          <w:lang w:val="en-US" w:eastAsia="zh-TW"/>
        </w:rPr>
        <mc:AlternateContent>
          <mc:Choice Requires="wps">
            <w:drawing>
              <wp:anchor distT="0" distB="0" distL="114300" distR="114300" simplePos="0" relativeHeight="251659776" behindDoc="0" locked="0" layoutInCell="0" allowOverlap="1" wp14:anchorId="299E914D" wp14:editId="28984DB2">
                <wp:simplePos x="0" y="0"/>
                <wp:positionH relativeFrom="page">
                  <wp:posOffset>1644650</wp:posOffset>
                </wp:positionH>
                <wp:positionV relativeFrom="paragraph">
                  <wp:posOffset>287655</wp:posOffset>
                </wp:positionV>
                <wp:extent cx="5930900" cy="1155700"/>
                <wp:effectExtent l="0" t="0" r="12700" b="635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30900" cy="1155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A63801" w14:textId="14941288" w:rsidR="004931CC" w:rsidRDefault="007A6CE9" w:rsidP="00624AE3">
                            <w:pPr>
                              <w:pStyle w:val="BodyText"/>
                              <w:kinsoku w:val="0"/>
                              <w:overflowPunct w:val="0"/>
                              <w:rPr>
                                <w:ins w:id="59" w:author="Huang, Po-kai" w:date="2021-09-27T08:58:00Z"/>
                                <w:sz w:val="24"/>
                                <w:szCs w:val="24"/>
                              </w:rPr>
                            </w:pPr>
                            <w:ins w:id="60" w:author="Huang, Po-kai" w:date="2021-09-27T08:59:00Z">
                              <w:r>
                                <w:rPr>
                                  <w:sz w:val="24"/>
                                  <w:szCs w:val="24"/>
                                </w:rPr>
                                <w:t xml:space="preserve">         </w:t>
                              </w:r>
                            </w:ins>
                          </w:p>
                          <w:p w14:paraId="2ECF5039" w14:textId="77777777" w:rsidR="004931CC" w:rsidRDefault="004931CC" w:rsidP="00624AE3">
                            <w:pPr>
                              <w:pStyle w:val="BodyText"/>
                              <w:kinsoku w:val="0"/>
                              <w:overflowPunct w:val="0"/>
                              <w:rPr>
                                <w:sz w:val="24"/>
                                <w:szCs w:val="2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99E914D" id="Text Box 3" o:spid="_x0000_s1027" type="#_x0000_t202" style="position:absolute;margin-left:129.5pt;margin-top:22.65pt;width:467pt;height:91pt;z-index:25165977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" o:allowincell="f" filled="f" stroked="f">
                <v:textbox inset="0,0,0,0">
                  <w:txbxContent>
                    <w:p w14:paraId="65A63801" w14:textId="14941288" w:rsidR="004931CC" w:rsidRDefault="007A6CE9" w:rsidP="00624AE3">
                      <w:pPr>
                        <w:pStyle w:val="BodyText"/>
                        <w:kinsoku w:val="0"/>
                        <w:overflowPunct w:val="0"/>
                        <w:rPr>
                          <w:ins w:id="61" w:author="Huang, Po-kai" w:date="2021-09-27T08:58:00Z"/>
                          <w:sz w:val="24"/>
                          <w:szCs w:val="24"/>
                        </w:rPr>
                      </w:pPr>
                      <w:ins w:id="62" w:author="Huang, Po-kai" w:date="2021-09-27T08:59:00Z">
                        <w:r>
                          <w:rPr>
                            <w:sz w:val="24"/>
                            <w:szCs w:val="24"/>
                          </w:rPr>
                          <w:t xml:space="preserve">         </w:t>
                        </w:r>
                      </w:ins>
                    </w:p>
                    <w:p w14:paraId="2ECF5039" w14:textId="77777777" w:rsidR="004931CC" w:rsidRDefault="004931CC" w:rsidP="00624AE3">
                      <w:pPr>
                        <w:pStyle w:val="BodyText"/>
                        <w:kinsoku w:val="0"/>
                        <w:overflowPunct w:val="0"/>
                        <w:rPr>
                          <w:sz w:val="24"/>
                          <w:szCs w:val="24"/>
                        </w:rPr>
                      </w:pPr>
                    </w:p>
                  </w:txbxContent>
                </v:textbox>
                <w10:wrap anchorx="page"/>
              </v:shape>
            </w:pict>
          </mc:Fallback>
        </mc:AlternateContent>
      </w:r>
      <w:proofErr w:type="spellStart"/>
      <w:r w:rsidR="00395216" w:rsidRPr="00DE1910">
        <w:rPr>
          <w:rFonts w:ascii="Arial" w:hAnsi="Arial" w:cs="Arial"/>
          <w:b/>
          <w:bCs/>
          <w:i/>
          <w:w w:val="0"/>
          <w:highlight w:val="yellow"/>
          <w:lang w:val="en-US" w:eastAsia="ko-KR"/>
        </w:rPr>
        <w:t>TGbe</w:t>
      </w:r>
      <w:proofErr w:type="spellEnd"/>
      <w:r w:rsidR="00395216" w:rsidRPr="00DE1910">
        <w:rPr>
          <w:rFonts w:ascii="Arial" w:hAnsi="Arial" w:cs="Arial"/>
          <w:b/>
          <w:bCs/>
          <w:i/>
          <w:w w:val="0"/>
          <w:highlight w:val="yellow"/>
          <w:lang w:val="en-US" w:eastAsia="ko-KR"/>
        </w:rPr>
        <w:t xml:space="preserve"> editor:</w:t>
      </w:r>
      <w:r w:rsidR="00395216">
        <w:rPr>
          <w:rFonts w:ascii="Arial" w:hAnsi="Arial" w:cs="Arial"/>
          <w:b/>
          <w:bCs/>
          <w:i/>
          <w:w w:val="0"/>
          <w:lang w:val="en-US" w:eastAsia="ko-KR"/>
        </w:rPr>
        <w:t xml:space="preserve"> Modify </w:t>
      </w:r>
      <w:r w:rsidR="00624AE3" w:rsidRPr="00624AE3">
        <w:rPr>
          <w:rFonts w:ascii="Arial" w:hAnsi="Arial" w:cs="Arial"/>
          <w:b/>
          <w:bCs/>
          <w:i/>
          <w:w w:val="0"/>
          <w:lang w:val="en-US" w:eastAsia="ko-KR"/>
        </w:rPr>
        <w:t>9.4.2.295c.2 EHT MAC Capabilities Information field</w:t>
      </w:r>
      <w:r w:rsidR="00624AE3">
        <w:rPr>
          <w:rFonts w:ascii="Arial" w:hAnsi="Arial" w:cs="Arial"/>
          <w:b/>
          <w:bCs/>
          <w:i/>
          <w:w w:val="0"/>
          <w:lang w:val="en-US" w:eastAsia="ko-KR"/>
        </w:rPr>
        <w:t xml:space="preserve"> as follows: (track change on)</w:t>
      </w:r>
      <w:r w:rsidR="00DB1742" w:rsidRPr="00DB1742">
        <w:rPr>
          <w:rFonts w:ascii="Arial" w:hAnsi="Arial" w:cs="Arial"/>
          <w:b/>
          <w:bCs/>
          <w:i/>
          <w:w w:val="0"/>
          <w:lang w:val="en-US" w:eastAsia="ko-KR"/>
        </w:rPr>
        <w:t xml:space="preserve"> </w:t>
      </w:r>
      <w:r w:rsidR="00DB1742">
        <w:rPr>
          <w:rFonts w:ascii="Arial" w:hAnsi="Arial" w:cs="Arial"/>
          <w:b/>
          <w:bCs/>
          <w:i/>
          <w:w w:val="0"/>
          <w:lang w:val="en-US" w:eastAsia="ko-KR"/>
        </w:rPr>
        <w:t>(#6630)</w:t>
      </w:r>
      <w:ins w:id="63" w:author="Huang, Po-kai" w:date="2021-09-29T22:18:00Z">
        <w:r w:rsidR="00EC58D1" w:rsidRPr="00EC58D1">
          <w:rPr>
            <w:rFonts w:ascii="Arial" w:eastAsia="PMingLiU" w:hAnsi="Arial" w:cs="Arial"/>
            <w:b/>
            <w:bCs/>
            <w:sz w:val="20"/>
            <w:lang w:val="en-US" w:eastAsia="zh-TW"/>
          </w:rPr>
          <w:t xml:space="preserve"> </w:t>
        </w:r>
      </w:ins>
    </w:p>
    <w:p w14:paraId="63563BC0" w14:textId="7E3F1F4B" w:rsidR="00624AE3" w:rsidRDefault="00624AE3" w:rsidP="00524D3C">
      <w:pPr>
        <w:rPr>
          <w:rFonts w:ascii="Arial" w:hAnsi="Arial" w:cs="Arial"/>
          <w:b/>
          <w:bCs/>
          <w:i/>
          <w:w w:val="0"/>
          <w:lang w:val="en-US" w:eastAsia="ko-KR"/>
        </w:rPr>
      </w:pPr>
    </w:p>
    <w:p w14:paraId="07BDF5AC" w14:textId="1B309F8B" w:rsidR="00624AE3" w:rsidRPr="00624AE3" w:rsidRDefault="00624AE3" w:rsidP="00624AE3">
      <w:pPr>
        <w:widowControl w:val="0"/>
        <w:kinsoku w:val="0"/>
        <w:overflowPunct w:val="0"/>
        <w:autoSpaceDE w:val="0"/>
        <w:autoSpaceDN w:val="0"/>
        <w:adjustRightInd w:val="0"/>
        <w:spacing w:before="1"/>
        <w:ind w:left="320"/>
        <w:jc w:val="both"/>
        <w:rPr>
          <w:rFonts w:ascii="Arial" w:eastAsia="PMingLiU" w:hAnsi="Arial" w:cs="Arial"/>
          <w:b/>
          <w:bCs/>
          <w:color w:val="208A20"/>
          <w:sz w:val="20"/>
          <w:lang w:val="en-US" w:eastAsia="zh-TW"/>
        </w:rPr>
      </w:pPr>
      <w:r w:rsidRPr="00624AE3">
        <w:rPr>
          <w:rFonts w:ascii="Arial" w:eastAsia="PMingLiU" w:hAnsi="Arial" w:cs="Arial"/>
          <w:b/>
          <w:bCs/>
          <w:sz w:val="20"/>
          <w:lang w:val="en-US" w:eastAsia="zh-TW"/>
        </w:rPr>
        <w:t>9.4.2.295c.2</w:t>
      </w:r>
      <w:r w:rsidRPr="00624AE3">
        <w:rPr>
          <w:rFonts w:ascii="Arial" w:eastAsia="PMingLiU" w:hAnsi="Arial" w:cs="Arial"/>
          <w:b/>
          <w:bCs/>
          <w:spacing w:val="-8"/>
          <w:sz w:val="20"/>
          <w:lang w:val="en-US" w:eastAsia="zh-TW"/>
        </w:rPr>
        <w:t xml:space="preserve"> </w:t>
      </w:r>
      <w:r w:rsidRPr="00624AE3">
        <w:rPr>
          <w:rFonts w:ascii="Arial" w:eastAsia="PMingLiU" w:hAnsi="Arial" w:cs="Arial"/>
          <w:b/>
          <w:bCs/>
          <w:sz w:val="20"/>
          <w:lang w:val="en-US" w:eastAsia="zh-TW"/>
        </w:rPr>
        <w:t>EHT</w:t>
      </w:r>
      <w:r w:rsidRPr="00624AE3">
        <w:rPr>
          <w:rFonts w:ascii="Arial" w:eastAsia="PMingLiU" w:hAnsi="Arial" w:cs="Arial"/>
          <w:b/>
          <w:bCs/>
          <w:spacing w:val="-8"/>
          <w:sz w:val="20"/>
          <w:lang w:val="en-US" w:eastAsia="zh-TW"/>
        </w:rPr>
        <w:t xml:space="preserve"> </w:t>
      </w:r>
      <w:r w:rsidRPr="00624AE3">
        <w:rPr>
          <w:rFonts w:ascii="Arial" w:eastAsia="PMingLiU" w:hAnsi="Arial" w:cs="Arial"/>
          <w:b/>
          <w:bCs/>
          <w:sz w:val="20"/>
          <w:lang w:val="en-US" w:eastAsia="zh-TW"/>
        </w:rPr>
        <w:t>MAC</w:t>
      </w:r>
      <w:r w:rsidRPr="00624AE3">
        <w:rPr>
          <w:rFonts w:ascii="Arial" w:eastAsia="PMingLiU" w:hAnsi="Arial" w:cs="Arial"/>
          <w:b/>
          <w:bCs/>
          <w:spacing w:val="-8"/>
          <w:sz w:val="20"/>
          <w:lang w:val="en-US" w:eastAsia="zh-TW"/>
        </w:rPr>
        <w:t xml:space="preserve"> </w:t>
      </w:r>
      <w:r w:rsidRPr="00624AE3">
        <w:rPr>
          <w:rFonts w:ascii="Arial" w:eastAsia="PMingLiU" w:hAnsi="Arial" w:cs="Arial"/>
          <w:b/>
          <w:bCs/>
          <w:sz w:val="20"/>
          <w:lang w:val="en-US" w:eastAsia="zh-TW"/>
        </w:rPr>
        <w:t>Capabilities</w:t>
      </w:r>
      <w:r w:rsidRPr="00624AE3">
        <w:rPr>
          <w:rFonts w:ascii="Arial" w:eastAsia="PMingLiU" w:hAnsi="Arial" w:cs="Arial"/>
          <w:b/>
          <w:bCs/>
          <w:spacing w:val="-8"/>
          <w:sz w:val="20"/>
          <w:lang w:val="en-US" w:eastAsia="zh-TW"/>
        </w:rPr>
        <w:t xml:space="preserve"> </w:t>
      </w:r>
      <w:r w:rsidRPr="00624AE3">
        <w:rPr>
          <w:rFonts w:ascii="Arial" w:eastAsia="PMingLiU" w:hAnsi="Arial" w:cs="Arial"/>
          <w:b/>
          <w:bCs/>
          <w:sz w:val="20"/>
          <w:lang w:val="en-US" w:eastAsia="zh-TW"/>
        </w:rPr>
        <w:t>Information</w:t>
      </w:r>
      <w:r w:rsidRPr="00624AE3">
        <w:rPr>
          <w:rFonts w:ascii="Arial" w:eastAsia="PMingLiU" w:hAnsi="Arial" w:cs="Arial"/>
          <w:b/>
          <w:bCs/>
          <w:spacing w:val="-8"/>
          <w:sz w:val="20"/>
          <w:lang w:val="en-US" w:eastAsia="zh-TW"/>
        </w:rPr>
        <w:t xml:space="preserve"> </w:t>
      </w:r>
      <w:proofErr w:type="gramStart"/>
      <w:r w:rsidRPr="00624AE3">
        <w:rPr>
          <w:rFonts w:ascii="Arial" w:eastAsia="PMingLiU" w:hAnsi="Arial" w:cs="Arial"/>
          <w:b/>
          <w:bCs/>
          <w:sz w:val="20"/>
          <w:lang w:val="en-US" w:eastAsia="zh-TW"/>
        </w:rPr>
        <w:t>field</w:t>
      </w:r>
      <w:r w:rsidRPr="00624AE3">
        <w:rPr>
          <w:rFonts w:ascii="Arial" w:eastAsia="PMingLiU" w:hAnsi="Arial" w:cs="Arial"/>
          <w:b/>
          <w:bCs/>
          <w:color w:val="208A20"/>
          <w:sz w:val="20"/>
          <w:u w:val="thick"/>
          <w:lang w:val="en-US" w:eastAsia="zh-TW"/>
        </w:rPr>
        <w:t>(</w:t>
      </w:r>
      <w:proofErr w:type="gramEnd"/>
      <w:r w:rsidRPr="00624AE3">
        <w:rPr>
          <w:rFonts w:ascii="Arial" w:eastAsia="PMingLiU" w:hAnsi="Arial" w:cs="Arial"/>
          <w:b/>
          <w:bCs/>
          <w:color w:val="208A20"/>
          <w:sz w:val="20"/>
          <w:u w:val="thick"/>
          <w:lang w:val="en-US" w:eastAsia="zh-TW"/>
        </w:rPr>
        <w:t>#1126)</w:t>
      </w:r>
    </w:p>
    <w:p w14:paraId="1D867D36" w14:textId="77777777" w:rsidR="00624AE3" w:rsidRPr="00624AE3" w:rsidRDefault="00624AE3" w:rsidP="00624AE3">
      <w:pPr>
        <w:widowControl w:val="0"/>
        <w:kinsoku w:val="0"/>
        <w:overflowPunct w:val="0"/>
        <w:autoSpaceDE w:val="0"/>
        <w:autoSpaceDN w:val="0"/>
        <w:adjustRightInd w:val="0"/>
        <w:spacing w:before="10"/>
        <w:rPr>
          <w:rFonts w:ascii="Arial" w:eastAsia="PMingLiU" w:hAnsi="Arial" w:cs="Arial"/>
          <w:b/>
          <w:bCs/>
          <w:sz w:val="13"/>
          <w:szCs w:val="13"/>
          <w:lang w:val="en-US" w:eastAsia="zh-TW"/>
        </w:rPr>
      </w:pPr>
    </w:p>
    <w:p w14:paraId="4B7E3D29" w14:textId="208ACA3D" w:rsidR="00624AE3" w:rsidRPr="00624AE3" w:rsidRDefault="00624AE3" w:rsidP="00624AE3">
      <w:pPr>
        <w:widowControl w:val="0"/>
        <w:kinsoku w:val="0"/>
        <w:overflowPunct w:val="0"/>
        <w:autoSpaceDE w:val="0"/>
        <w:autoSpaceDN w:val="0"/>
        <w:adjustRightInd w:val="0"/>
        <w:spacing w:before="91" w:line="249" w:lineRule="auto"/>
        <w:ind w:left="319" w:right="449"/>
        <w:rPr>
          <w:rFonts w:eastAsia="PMingLiU"/>
          <w:sz w:val="20"/>
          <w:lang w:val="en-US" w:eastAsia="zh-TW"/>
        </w:rPr>
      </w:pPr>
      <w:r w:rsidRPr="00624AE3">
        <w:rPr>
          <w:rFonts w:eastAsia="PMingLiU"/>
          <w:sz w:val="20"/>
          <w:lang w:val="en-US" w:eastAsia="zh-TW"/>
        </w:rPr>
        <w:t xml:space="preserve">The format of the EHT MAC Capabilities Information field is defined in </w:t>
      </w:r>
      <w:hyperlink w:anchor="bookmark122" w:history="1">
        <w:r w:rsidRPr="00624AE3">
          <w:rPr>
            <w:rFonts w:eastAsia="PMingLiU"/>
            <w:sz w:val="20"/>
            <w:lang w:val="en-US" w:eastAsia="zh-TW"/>
          </w:rPr>
          <w:t xml:space="preserve">Figure 9-788eu (EHT MAC </w:t>
        </w:r>
        <w:proofErr w:type="spellStart"/>
        <w:r w:rsidRPr="00624AE3">
          <w:rPr>
            <w:rFonts w:eastAsia="PMingLiU"/>
            <w:sz w:val="20"/>
            <w:lang w:val="en-US" w:eastAsia="zh-TW"/>
          </w:rPr>
          <w:t>Capa</w:t>
        </w:r>
        <w:proofErr w:type="spellEnd"/>
        <w:r w:rsidRPr="00624AE3">
          <w:rPr>
            <w:rFonts w:eastAsia="PMingLiU"/>
            <w:sz w:val="20"/>
            <w:lang w:val="en-US" w:eastAsia="zh-TW"/>
          </w:rPr>
          <w:t>-</w:t>
        </w:r>
      </w:hyperlink>
      <w:r w:rsidRPr="00624AE3">
        <w:rPr>
          <w:rFonts w:eastAsia="PMingLiU"/>
          <w:spacing w:val="-47"/>
          <w:sz w:val="20"/>
          <w:lang w:val="en-US" w:eastAsia="zh-TW"/>
        </w:rPr>
        <w:t xml:space="preserve"> </w:t>
      </w:r>
      <w:hyperlink w:anchor="bookmark122" w:history="1">
        <w:proofErr w:type="spellStart"/>
        <w:r w:rsidRPr="00624AE3">
          <w:rPr>
            <w:rFonts w:eastAsia="PMingLiU"/>
            <w:sz w:val="20"/>
            <w:lang w:val="en-US" w:eastAsia="zh-TW"/>
          </w:rPr>
          <w:t>bilities</w:t>
        </w:r>
        <w:proofErr w:type="spellEnd"/>
        <w:r w:rsidRPr="00624AE3">
          <w:rPr>
            <w:rFonts w:eastAsia="PMingLiU"/>
            <w:spacing w:val="-1"/>
            <w:sz w:val="20"/>
            <w:lang w:val="en-US" w:eastAsia="zh-TW"/>
          </w:rPr>
          <w:t xml:space="preserve"> </w:t>
        </w:r>
        <w:r w:rsidRPr="00624AE3">
          <w:rPr>
            <w:rFonts w:eastAsia="PMingLiU"/>
            <w:sz w:val="20"/>
            <w:lang w:val="en-US" w:eastAsia="zh-TW"/>
          </w:rPr>
          <w:t>Information</w:t>
        </w:r>
        <w:r w:rsidRPr="00624AE3">
          <w:rPr>
            <w:rFonts w:eastAsia="PMingLiU"/>
            <w:spacing w:val="-1"/>
            <w:sz w:val="20"/>
            <w:lang w:val="en-US" w:eastAsia="zh-TW"/>
          </w:rPr>
          <w:t xml:space="preserve"> </w:t>
        </w:r>
        <w:r w:rsidRPr="00624AE3">
          <w:rPr>
            <w:rFonts w:eastAsia="PMingLiU"/>
            <w:sz w:val="20"/>
            <w:lang w:val="en-US" w:eastAsia="zh-TW"/>
          </w:rPr>
          <w:t>field</w:t>
        </w:r>
        <w:r w:rsidRPr="00624AE3">
          <w:rPr>
            <w:rFonts w:eastAsia="PMingLiU"/>
            <w:spacing w:val="-1"/>
            <w:sz w:val="20"/>
            <w:lang w:val="en-US" w:eastAsia="zh-TW"/>
          </w:rPr>
          <w:t xml:space="preserve"> </w:t>
        </w:r>
        <w:proofErr w:type="gramStart"/>
        <w:r w:rsidRPr="00624AE3">
          <w:rPr>
            <w:rFonts w:eastAsia="PMingLiU"/>
            <w:sz w:val="20"/>
            <w:lang w:val="en-US" w:eastAsia="zh-TW"/>
          </w:rPr>
          <w:t>format(</w:t>
        </w:r>
        <w:proofErr w:type="gramEnd"/>
        <w:r w:rsidRPr="00624AE3">
          <w:rPr>
            <w:rFonts w:eastAsia="PMingLiU"/>
            <w:sz w:val="20"/>
            <w:lang w:val="en-US" w:eastAsia="zh-TW"/>
          </w:rPr>
          <w:t>#2920)(#1977))</w:t>
        </w:r>
      </w:hyperlink>
      <w:r w:rsidRPr="00624AE3">
        <w:rPr>
          <w:rFonts w:eastAsia="PMingLiU"/>
          <w:sz w:val="20"/>
          <w:lang w:val="en-US" w:eastAsia="zh-TW"/>
        </w:rPr>
        <w:t>.</w:t>
      </w:r>
    </w:p>
    <w:p w14:paraId="44FD1EBE" w14:textId="165204A9" w:rsidR="00624AE3" w:rsidRPr="00624AE3" w:rsidRDefault="00624AE3" w:rsidP="00624AE3">
      <w:pPr>
        <w:widowControl w:val="0"/>
        <w:kinsoku w:val="0"/>
        <w:overflowPunct w:val="0"/>
        <w:autoSpaceDE w:val="0"/>
        <w:autoSpaceDN w:val="0"/>
        <w:adjustRightInd w:val="0"/>
        <w:spacing w:before="1"/>
        <w:rPr>
          <w:rFonts w:eastAsia="PMingLiU"/>
          <w:sz w:val="24"/>
          <w:szCs w:val="24"/>
          <w:lang w:val="en-US" w:eastAsia="zh-TW"/>
        </w:rPr>
      </w:pPr>
    </w:p>
    <w:p w14:paraId="3D91387D" w14:textId="4426B4AE" w:rsidR="00624AE3" w:rsidRPr="00624AE3" w:rsidDel="007A6CE9" w:rsidRDefault="00624AE3" w:rsidP="00624AE3">
      <w:pPr>
        <w:widowControl w:val="0"/>
        <w:tabs>
          <w:tab w:val="left" w:pos="2963"/>
          <w:tab w:val="left" w:pos="4264"/>
          <w:tab w:val="left" w:pos="5563"/>
          <w:tab w:val="left" w:pos="6864"/>
          <w:tab w:val="left" w:pos="7731"/>
          <w:tab w:val="left" w:pos="8407"/>
        </w:tabs>
        <w:kinsoku w:val="0"/>
        <w:overflowPunct w:val="0"/>
        <w:autoSpaceDE w:val="0"/>
        <w:autoSpaceDN w:val="0"/>
        <w:adjustRightInd w:val="0"/>
        <w:spacing w:before="95"/>
        <w:ind w:left="1663"/>
        <w:rPr>
          <w:del w:id="64" w:author="Huang, Po-kai" w:date="2021-09-27T08:59:00Z"/>
          <w:rFonts w:ascii="Arial" w:eastAsia="PMingLiU" w:hAnsi="Arial" w:cs="Arial"/>
          <w:sz w:val="16"/>
          <w:szCs w:val="16"/>
          <w:lang w:val="en-US" w:eastAsia="zh-TW"/>
        </w:rPr>
      </w:pPr>
      <w:r w:rsidRPr="00624AE3">
        <w:rPr>
          <w:rFonts w:ascii="Arial" w:eastAsia="PMingLiU" w:hAnsi="Arial" w:cs="Arial"/>
          <w:sz w:val="16"/>
          <w:szCs w:val="16"/>
          <w:lang w:val="en-US" w:eastAsia="zh-TW"/>
        </w:rPr>
        <w:t>B0</w:t>
      </w:r>
      <w:r w:rsidRPr="00624AE3">
        <w:rPr>
          <w:rFonts w:ascii="Arial" w:eastAsia="PMingLiU" w:hAnsi="Arial" w:cs="Arial"/>
          <w:sz w:val="16"/>
          <w:szCs w:val="16"/>
          <w:lang w:val="en-US" w:eastAsia="zh-TW"/>
        </w:rPr>
        <w:tab/>
        <w:t>B1</w:t>
      </w:r>
      <w:r w:rsidRPr="00624AE3">
        <w:rPr>
          <w:rFonts w:ascii="Arial" w:eastAsia="PMingLiU" w:hAnsi="Arial" w:cs="Arial"/>
          <w:sz w:val="16"/>
          <w:szCs w:val="16"/>
          <w:lang w:val="en-US" w:eastAsia="zh-TW"/>
        </w:rPr>
        <w:tab/>
        <w:t>B2</w:t>
      </w:r>
      <w:r w:rsidRPr="00624AE3">
        <w:rPr>
          <w:rFonts w:ascii="Arial" w:eastAsia="PMingLiU" w:hAnsi="Arial" w:cs="Arial"/>
          <w:sz w:val="16"/>
          <w:szCs w:val="16"/>
          <w:lang w:val="en-US" w:eastAsia="zh-TW"/>
        </w:rPr>
        <w:tab/>
        <w:t>B3</w:t>
      </w:r>
      <w:r w:rsidRPr="00624AE3">
        <w:rPr>
          <w:rFonts w:ascii="Arial" w:eastAsia="PMingLiU" w:hAnsi="Arial" w:cs="Arial"/>
          <w:sz w:val="16"/>
          <w:szCs w:val="16"/>
          <w:lang w:val="en-US" w:eastAsia="zh-TW"/>
        </w:rPr>
        <w:tab/>
        <w:t>B4</w:t>
      </w:r>
      <w:r w:rsidRPr="00624AE3">
        <w:rPr>
          <w:rFonts w:ascii="Arial" w:eastAsia="PMingLiU" w:hAnsi="Arial" w:cs="Arial"/>
          <w:sz w:val="16"/>
          <w:szCs w:val="16"/>
          <w:lang w:val="en-US" w:eastAsia="zh-TW"/>
        </w:rPr>
        <w:tab/>
        <w:t>B5</w:t>
      </w:r>
      <w:r w:rsidRPr="00624AE3">
        <w:rPr>
          <w:rFonts w:ascii="Arial" w:eastAsia="PMingLiU" w:hAnsi="Arial" w:cs="Arial"/>
          <w:sz w:val="16"/>
          <w:szCs w:val="16"/>
          <w:lang w:val="en-US" w:eastAsia="zh-TW"/>
        </w:rPr>
        <w:tab/>
      </w:r>
      <w:ins w:id="65" w:author="Huang, Po-kai" w:date="2021-09-20T10:07:00Z">
        <w:r w:rsidR="002F50E4">
          <w:rPr>
            <w:rFonts w:ascii="Arial" w:eastAsia="PMingLiU" w:hAnsi="Arial" w:cs="Arial"/>
            <w:sz w:val="16"/>
            <w:szCs w:val="16"/>
            <w:lang w:val="en-US" w:eastAsia="zh-TW"/>
          </w:rPr>
          <w:t>B6       B7</w:t>
        </w:r>
      </w:ins>
      <w:r w:rsidRPr="00624AE3">
        <w:rPr>
          <w:rFonts w:ascii="Arial" w:eastAsia="PMingLiU" w:hAnsi="Arial" w:cs="Arial"/>
          <w:sz w:val="16"/>
          <w:szCs w:val="16"/>
          <w:lang w:val="en-US" w:eastAsia="zh-TW"/>
        </w:rPr>
        <w:t>B15</w:t>
      </w:r>
    </w:p>
    <w:tbl>
      <w:tblPr>
        <w:tblpPr w:leftFromText="180" w:rightFromText="180" w:vertAnchor="text" w:horzAnchor="page" w:tblpX="2391" w:tblpY="201"/>
        <w:tblW w:w="0" w:type="auto"/>
        <w:tblLayout w:type="fixed"/>
        <w:tblCellMar>
          <w:left w:w="0" w:type="dxa"/>
          <w:right w:w="0" w:type="dxa"/>
        </w:tblCellMar>
        <w:tblLook w:val="0000" w:firstRow="0" w:lastRow="0" w:firstColumn="0" w:lastColumn="0" w:noHBand="0" w:noVBand="0"/>
      </w:tblPr>
      <w:tblGrid>
        <w:gridCol w:w="1314"/>
        <w:gridCol w:w="1315"/>
        <w:gridCol w:w="1314"/>
        <w:gridCol w:w="1314"/>
        <w:gridCol w:w="1315"/>
        <w:gridCol w:w="1212"/>
        <w:gridCol w:w="1212"/>
      </w:tblGrid>
      <w:tr w:rsidR="007A6CE9" w14:paraId="6464EC7D" w14:textId="77777777" w:rsidTr="007A6CE9">
        <w:trPr>
          <w:trHeight w:val="397"/>
        </w:trPr>
        <w:tc>
          <w:tcPr>
            <w:tcW w:w="1314" w:type="dxa"/>
            <w:tcBorders>
              <w:top w:val="single" w:sz="12" w:space="0" w:color="000000"/>
              <w:left w:val="single" w:sz="12" w:space="0" w:color="000000"/>
              <w:bottom w:val="single" w:sz="12" w:space="0" w:color="000000"/>
              <w:right w:val="single" w:sz="12" w:space="0" w:color="000000"/>
            </w:tcBorders>
          </w:tcPr>
          <w:p w14:paraId="3BA737AB" w14:textId="77777777" w:rsidR="007A6CE9" w:rsidRDefault="007A6CE9" w:rsidP="007A6CE9">
            <w:pPr>
              <w:pStyle w:val="TableParagraph"/>
              <w:kinsoku w:val="0"/>
              <w:overflowPunct w:val="0"/>
              <w:spacing w:before="120" w:line="208" w:lineRule="auto"/>
              <w:ind w:left="152" w:right="128"/>
              <w:jc w:val="center"/>
              <w:rPr>
                <w:rFonts w:ascii="Arial" w:hAnsi="Arial" w:cs="Arial"/>
                <w:sz w:val="16"/>
                <w:szCs w:val="16"/>
              </w:rPr>
            </w:pPr>
            <w:r>
              <w:rPr>
                <w:rFonts w:ascii="Arial" w:hAnsi="Arial" w:cs="Arial"/>
                <w:spacing w:val="-1"/>
                <w:sz w:val="16"/>
                <w:szCs w:val="16"/>
              </w:rPr>
              <w:t>NSEP Priority</w:t>
            </w:r>
            <w:r>
              <w:rPr>
                <w:rFonts w:ascii="Arial" w:hAnsi="Arial" w:cs="Arial"/>
                <w:spacing w:val="-42"/>
                <w:sz w:val="16"/>
                <w:szCs w:val="16"/>
              </w:rPr>
              <w:t xml:space="preserve"> </w:t>
            </w:r>
            <w:r>
              <w:rPr>
                <w:rFonts w:ascii="Arial" w:hAnsi="Arial" w:cs="Arial"/>
                <w:sz w:val="16"/>
                <w:szCs w:val="16"/>
              </w:rPr>
              <w:t>Access</w:t>
            </w:r>
            <w:r>
              <w:rPr>
                <w:rFonts w:ascii="Arial" w:hAnsi="Arial" w:cs="Arial"/>
                <w:spacing w:val="1"/>
                <w:sz w:val="16"/>
                <w:szCs w:val="16"/>
              </w:rPr>
              <w:t xml:space="preserve"> </w:t>
            </w:r>
            <w:r>
              <w:rPr>
                <w:rFonts w:ascii="Arial" w:hAnsi="Arial" w:cs="Arial"/>
                <w:sz w:val="16"/>
                <w:szCs w:val="16"/>
              </w:rPr>
              <w:t>Supported</w:t>
            </w:r>
          </w:p>
        </w:tc>
        <w:tc>
          <w:tcPr>
            <w:tcW w:w="1315" w:type="dxa"/>
            <w:tcBorders>
              <w:top w:val="single" w:sz="12" w:space="0" w:color="000000"/>
              <w:left w:val="single" w:sz="12" w:space="0" w:color="000000"/>
              <w:bottom w:val="single" w:sz="12" w:space="0" w:color="000000"/>
              <w:right w:val="single" w:sz="12" w:space="0" w:color="000000"/>
            </w:tcBorders>
          </w:tcPr>
          <w:p w14:paraId="190F5D96" w14:textId="77777777" w:rsidR="007A6CE9" w:rsidRDefault="007A6CE9" w:rsidP="007A6CE9">
            <w:pPr>
              <w:pStyle w:val="TableParagraph"/>
              <w:kinsoku w:val="0"/>
              <w:overflowPunct w:val="0"/>
              <w:spacing w:before="100" w:line="172" w:lineRule="exact"/>
              <w:ind w:left="336"/>
              <w:rPr>
                <w:rFonts w:ascii="Arial" w:hAnsi="Arial" w:cs="Arial"/>
                <w:sz w:val="16"/>
                <w:szCs w:val="16"/>
              </w:rPr>
            </w:pPr>
            <w:r>
              <w:rPr>
                <w:rFonts w:ascii="Arial" w:hAnsi="Arial" w:cs="Arial"/>
                <w:sz w:val="16"/>
                <w:szCs w:val="16"/>
              </w:rPr>
              <w:t>EHT</w:t>
            </w:r>
            <w:r>
              <w:rPr>
                <w:rFonts w:ascii="Arial" w:hAnsi="Arial" w:cs="Arial"/>
                <w:spacing w:val="-2"/>
                <w:sz w:val="16"/>
                <w:szCs w:val="16"/>
              </w:rPr>
              <w:t xml:space="preserve"> </w:t>
            </w:r>
            <w:r>
              <w:rPr>
                <w:rFonts w:ascii="Arial" w:hAnsi="Arial" w:cs="Arial"/>
                <w:sz w:val="16"/>
                <w:szCs w:val="16"/>
              </w:rPr>
              <w:t>OM</w:t>
            </w:r>
          </w:p>
          <w:p w14:paraId="7D85FB63" w14:textId="77777777" w:rsidR="007A6CE9" w:rsidRDefault="007A6CE9" w:rsidP="007A6CE9">
            <w:pPr>
              <w:pStyle w:val="TableParagraph"/>
              <w:kinsoku w:val="0"/>
              <w:overflowPunct w:val="0"/>
              <w:spacing w:before="8" w:line="208" w:lineRule="auto"/>
              <w:ind w:left="367" w:right="330" w:firstLine="21"/>
              <w:rPr>
                <w:rFonts w:ascii="Arial" w:hAnsi="Arial" w:cs="Arial"/>
                <w:spacing w:val="-1"/>
                <w:sz w:val="16"/>
                <w:szCs w:val="16"/>
              </w:rPr>
            </w:pPr>
            <w:r>
              <w:rPr>
                <w:rFonts w:ascii="Arial" w:hAnsi="Arial" w:cs="Arial"/>
                <w:sz w:val="16"/>
                <w:szCs w:val="16"/>
              </w:rPr>
              <w:t>Control</w:t>
            </w:r>
            <w:r>
              <w:rPr>
                <w:rFonts w:ascii="Arial" w:hAnsi="Arial" w:cs="Arial"/>
                <w:spacing w:val="-42"/>
                <w:sz w:val="16"/>
                <w:szCs w:val="16"/>
              </w:rPr>
              <w:t xml:space="preserve"> </w:t>
            </w:r>
            <w:r>
              <w:rPr>
                <w:rFonts w:ascii="Arial" w:hAnsi="Arial" w:cs="Arial"/>
                <w:spacing w:val="-1"/>
                <w:sz w:val="16"/>
                <w:szCs w:val="16"/>
              </w:rPr>
              <w:t>Support</w:t>
            </w:r>
          </w:p>
        </w:tc>
        <w:tc>
          <w:tcPr>
            <w:tcW w:w="1314" w:type="dxa"/>
            <w:tcBorders>
              <w:top w:val="single" w:sz="12" w:space="0" w:color="000000"/>
              <w:left w:val="single" w:sz="12" w:space="0" w:color="000000"/>
              <w:bottom w:val="single" w:sz="12" w:space="0" w:color="000000"/>
              <w:right w:val="single" w:sz="12" w:space="0" w:color="000000"/>
            </w:tcBorders>
          </w:tcPr>
          <w:p w14:paraId="1809F223" w14:textId="77777777" w:rsidR="007A6CE9" w:rsidRDefault="007A6CE9" w:rsidP="007A6CE9">
            <w:pPr>
              <w:pStyle w:val="TableParagraph"/>
              <w:kinsoku w:val="0"/>
              <w:overflowPunct w:val="0"/>
              <w:spacing w:before="120" w:line="208" w:lineRule="auto"/>
              <w:ind w:left="130" w:right="123" w:firstLine="15"/>
              <w:jc w:val="center"/>
              <w:rPr>
                <w:rFonts w:ascii="Arial" w:hAnsi="Arial" w:cs="Arial"/>
                <w:sz w:val="16"/>
                <w:szCs w:val="16"/>
              </w:rPr>
            </w:pPr>
            <w:r>
              <w:rPr>
                <w:rFonts w:ascii="Arial" w:hAnsi="Arial" w:cs="Arial"/>
                <w:sz w:val="16"/>
                <w:szCs w:val="16"/>
              </w:rPr>
              <w:t>Triggered</w:t>
            </w:r>
            <w:r>
              <w:rPr>
                <w:rFonts w:ascii="Arial" w:hAnsi="Arial" w:cs="Arial"/>
                <w:spacing w:val="1"/>
                <w:sz w:val="16"/>
                <w:szCs w:val="16"/>
              </w:rPr>
              <w:t xml:space="preserve"> </w:t>
            </w:r>
            <w:r>
              <w:rPr>
                <w:rFonts w:ascii="Arial" w:hAnsi="Arial" w:cs="Arial"/>
                <w:spacing w:val="-2"/>
                <w:sz w:val="16"/>
                <w:szCs w:val="16"/>
              </w:rPr>
              <w:t>TXOP Sharing</w:t>
            </w:r>
            <w:r>
              <w:rPr>
                <w:rFonts w:ascii="Arial" w:hAnsi="Arial" w:cs="Arial"/>
                <w:spacing w:val="-42"/>
                <w:sz w:val="16"/>
                <w:szCs w:val="16"/>
              </w:rPr>
              <w:t xml:space="preserve"> </w:t>
            </w:r>
            <w:r>
              <w:rPr>
                <w:rFonts w:ascii="Arial" w:hAnsi="Arial" w:cs="Arial"/>
                <w:sz w:val="16"/>
                <w:szCs w:val="16"/>
              </w:rPr>
              <w:t>Support</w:t>
            </w:r>
          </w:p>
        </w:tc>
        <w:tc>
          <w:tcPr>
            <w:tcW w:w="1314" w:type="dxa"/>
            <w:tcBorders>
              <w:top w:val="single" w:sz="12" w:space="0" w:color="000000"/>
              <w:left w:val="single" w:sz="12" w:space="0" w:color="000000"/>
              <w:bottom w:val="single" w:sz="12" w:space="0" w:color="000000"/>
              <w:right w:val="single" w:sz="12" w:space="0" w:color="000000"/>
            </w:tcBorders>
          </w:tcPr>
          <w:p w14:paraId="509AF537" w14:textId="77777777" w:rsidR="007A6CE9" w:rsidRDefault="007A6CE9" w:rsidP="007A6CE9">
            <w:pPr>
              <w:pStyle w:val="TableParagraph"/>
              <w:kinsoku w:val="0"/>
              <w:overflowPunct w:val="0"/>
              <w:spacing w:before="5"/>
              <w:rPr>
                <w:rFonts w:ascii="Arial" w:hAnsi="Arial" w:cs="Arial"/>
                <w:b/>
                <w:bCs/>
                <w:sz w:val="17"/>
                <w:szCs w:val="17"/>
              </w:rPr>
            </w:pPr>
          </w:p>
          <w:p w14:paraId="63BE2A47" w14:textId="77777777" w:rsidR="007A6CE9" w:rsidRDefault="007A6CE9" w:rsidP="007A6CE9">
            <w:pPr>
              <w:pStyle w:val="TableParagraph"/>
              <w:kinsoku w:val="0"/>
              <w:overflowPunct w:val="0"/>
              <w:spacing w:line="208" w:lineRule="auto"/>
              <w:ind w:left="171" w:right="140" w:firstLine="115"/>
              <w:rPr>
                <w:rFonts w:ascii="Arial" w:hAnsi="Arial" w:cs="Arial"/>
                <w:sz w:val="16"/>
                <w:szCs w:val="16"/>
              </w:rPr>
            </w:pPr>
            <w:r>
              <w:rPr>
                <w:rFonts w:ascii="Arial" w:hAnsi="Arial" w:cs="Arial"/>
                <w:sz w:val="16"/>
                <w:szCs w:val="16"/>
              </w:rPr>
              <w:t>Restricted</w:t>
            </w:r>
            <w:r>
              <w:rPr>
                <w:rFonts w:ascii="Arial" w:hAnsi="Arial" w:cs="Arial"/>
                <w:spacing w:val="1"/>
                <w:sz w:val="16"/>
                <w:szCs w:val="16"/>
              </w:rPr>
              <w:t xml:space="preserve"> </w:t>
            </w:r>
            <w:r>
              <w:rPr>
                <w:rFonts w:ascii="Arial" w:hAnsi="Arial" w:cs="Arial"/>
                <w:spacing w:val="-1"/>
                <w:sz w:val="16"/>
                <w:szCs w:val="16"/>
              </w:rPr>
              <w:t>TWT</w:t>
            </w:r>
            <w:r>
              <w:rPr>
                <w:rFonts w:ascii="Arial" w:hAnsi="Arial" w:cs="Arial"/>
                <w:spacing w:val="-10"/>
                <w:sz w:val="16"/>
                <w:szCs w:val="16"/>
              </w:rPr>
              <w:t xml:space="preserve"> </w:t>
            </w:r>
            <w:r>
              <w:rPr>
                <w:rFonts w:ascii="Arial" w:hAnsi="Arial" w:cs="Arial"/>
                <w:sz w:val="16"/>
                <w:szCs w:val="16"/>
              </w:rPr>
              <w:t>Support</w:t>
            </w:r>
          </w:p>
        </w:tc>
        <w:tc>
          <w:tcPr>
            <w:tcW w:w="1315" w:type="dxa"/>
            <w:tcBorders>
              <w:top w:val="single" w:sz="12" w:space="0" w:color="000000"/>
              <w:left w:val="single" w:sz="12" w:space="0" w:color="000000"/>
              <w:bottom w:val="single" w:sz="12" w:space="0" w:color="000000"/>
              <w:right w:val="single" w:sz="12" w:space="0" w:color="000000"/>
            </w:tcBorders>
          </w:tcPr>
          <w:p w14:paraId="1168C3D5" w14:textId="77777777" w:rsidR="007A6CE9" w:rsidRDefault="007A6CE9" w:rsidP="007A6CE9">
            <w:pPr>
              <w:pStyle w:val="TableParagraph"/>
              <w:kinsoku w:val="0"/>
              <w:overflowPunct w:val="0"/>
              <w:spacing w:before="120" w:line="208" w:lineRule="auto"/>
              <w:ind w:left="241" w:right="218"/>
              <w:jc w:val="center"/>
              <w:rPr>
                <w:rFonts w:ascii="Arial" w:hAnsi="Arial" w:cs="Arial"/>
                <w:sz w:val="16"/>
                <w:szCs w:val="16"/>
              </w:rPr>
            </w:pPr>
            <w:r>
              <w:rPr>
                <w:rFonts w:ascii="Arial" w:hAnsi="Arial" w:cs="Arial"/>
                <w:spacing w:val="-2"/>
                <w:sz w:val="16"/>
                <w:szCs w:val="16"/>
              </w:rPr>
              <w:t xml:space="preserve">SCS </w:t>
            </w:r>
            <w:r>
              <w:rPr>
                <w:rFonts w:ascii="Arial" w:hAnsi="Arial" w:cs="Arial"/>
                <w:spacing w:val="-1"/>
                <w:sz w:val="16"/>
                <w:szCs w:val="16"/>
              </w:rPr>
              <w:t>Traffic</w:t>
            </w:r>
            <w:r>
              <w:rPr>
                <w:rFonts w:ascii="Arial" w:hAnsi="Arial" w:cs="Arial"/>
                <w:spacing w:val="-42"/>
                <w:sz w:val="16"/>
                <w:szCs w:val="16"/>
              </w:rPr>
              <w:t xml:space="preserve"> </w:t>
            </w:r>
            <w:r>
              <w:rPr>
                <w:rFonts w:ascii="Arial" w:hAnsi="Arial" w:cs="Arial"/>
                <w:sz w:val="16"/>
                <w:szCs w:val="16"/>
              </w:rPr>
              <w:t>Description</w:t>
            </w:r>
            <w:r>
              <w:rPr>
                <w:rFonts w:ascii="Arial" w:hAnsi="Arial" w:cs="Arial"/>
                <w:spacing w:val="-42"/>
                <w:sz w:val="16"/>
                <w:szCs w:val="16"/>
              </w:rPr>
              <w:t xml:space="preserve"> </w:t>
            </w:r>
            <w:r>
              <w:rPr>
                <w:rFonts w:ascii="Arial" w:hAnsi="Arial" w:cs="Arial"/>
                <w:sz w:val="16"/>
                <w:szCs w:val="16"/>
              </w:rPr>
              <w:t>Support</w:t>
            </w:r>
          </w:p>
        </w:tc>
        <w:tc>
          <w:tcPr>
            <w:tcW w:w="1212" w:type="dxa"/>
            <w:tcBorders>
              <w:top w:val="single" w:sz="12" w:space="0" w:color="000000"/>
              <w:left w:val="single" w:sz="12" w:space="0" w:color="000000"/>
              <w:bottom w:val="single" w:sz="12" w:space="0" w:color="000000"/>
              <w:right w:val="single" w:sz="12" w:space="0" w:color="000000"/>
            </w:tcBorders>
          </w:tcPr>
          <w:p w14:paraId="7B2D7447" w14:textId="77777777" w:rsidR="007A6CE9" w:rsidDel="008379F4" w:rsidRDefault="007A6CE9" w:rsidP="007A6CE9">
            <w:pPr>
              <w:pStyle w:val="TableParagraph"/>
              <w:kinsoku w:val="0"/>
              <w:overflowPunct w:val="0"/>
              <w:spacing w:before="8"/>
              <w:rPr>
                <w:del w:id="66" w:author="Huang, Po-kai" w:date="2021-09-20T10:10:00Z"/>
                <w:rFonts w:ascii="Arial" w:hAnsi="Arial" w:cs="Arial"/>
                <w:b/>
                <w:bCs/>
                <w:sz w:val="22"/>
                <w:szCs w:val="22"/>
              </w:rPr>
            </w:pPr>
          </w:p>
          <w:p w14:paraId="19D2C6F3" w14:textId="77777777" w:rsidR="007A6CE9" w:rsidRDefault="007A6CE9" w:rsidP="007A6CE9">
            <w:pPr>
              <w:pStyle w:val="TableParagraph"/>
              <w:kinsoku w:val="0"/>
              <w:overflowPunct w:val="0"/>
              <w:rPr>
                <w:rFonts w:ascii="Arial" w:hAnsi="Arial" w:cs="Arial"/>
                <w:sz w:val="16"/>
                <w:szCs w:val="16"/>
              </w:rPr>
            </w:pPr>
            <w:ins w:id="67" w:author="Huang, Po-kai" w:date="2021-09-20T10:10:00Z">
              <w:r>
                <w:rPr>
                  <w:rFonts w:ascii="Arial" w:hAnsi="Arial" w:cs="Arial"/>
                  <w:sz w:val="16"/>
                  <w:szCs w:val="16"/>
                </w:rPr>
                <w:t>Maximum MPDU Length</w:t>
              </w:r>
            </w:ins>
          </w:p>
        </w:tc>
        <w:tc>
          <w:tcPr>
            <w:tcW w:w="1212" w:type="dxa"/>
            <w:tcBorders>
              <w:top w:val="single" w:sz="12" w:space="0" w:color="000000"/>
              <w:left w:val="single" w:sz="12" w:space="0" w:color="000000"/>
              <w:bottom w:val="single" w:sz="12" w:space="0" w:color="000000"/>
              <w:right w:val="single" w:sz="12" w:space="0" w:color="000000"/>
            </w:tcBorders>
          </w:tcPr>
          <w:p w14:paraId="46271532" w14:textId="77777777" w:rsidR="007A6CE9" w:rsidRDefault="007A6CE9" w:rsidP="007A6CE9">
            <w:pPr>
              <w:pStyle w:val="TableParagraph"/>
              <w:kinsoku w:val="0"/>
              <w:overflowPunct w:val="0"/>
              <w:spacing w:before="8"/>
              <w:rPr>
                <w:ins w:id="68" w:author="Huang, Po-kai" w:date="2021-09-20T10:01:00Z"/>
                <w:rFonts w:ascii="Arial" w:hAnsi="Arial" w:cs="Arial"/>
                <w:b/>
                <w:bCs/>
                <w:sz w:val="22"/>
                <w:szCs w:val="22"/>
              </w:rPr>
            </w:pPr>
            <w:r>
              <w:rPr>
                <w:rFonts w:ascii="Arial" w:hAnsi="Arial" w:cs="Arial"/>
                <w:sz w:val="16"/>
                <w:szCs w:val="16"/>
              </w:rPr>
              <w:t>Reserved</w:t>
            </w:r>
          </w:p>
        </w:tc>
      </w:tr>
    </w:tbl>
    <w:p w14:paraId="51D227D1" w14:textId="5A3721F5" w:rsidR="00624AE3" w:rsidRPr="00624AE3" w:rsidRDefault="00624AE3" w:rsidP="00393058">
      <w:pPr>
        <w:widowControl w:val="0"/>
        <w:tabs>
          <w:tab w:val="left" w:pos="1718"/>
          <w:tab w:val="left" w:pos="3017"/>
          <w:tab w:val="left" w:pos="4317"/>
          <w:tab w:val="left" w:pos="5617"/>
          <w:tab w:val="left" w:pos="6917"/>
          <w:tab w:val="right" w:pos="8294"/>
        </w:tabs>
        <w:kinsoku w:val="0"/>
        <w:overflowPunct w:val="0"/>
        <w:autoSpaceDE w:val="0"/>
        <w:autoSpaceDN w:val="0"/>
        <w:adjustRightInd w:val="0"/>
        <w:spacing w:before="976"/>
        <w:rPr>
          <w:rFonts w:ascii="Arial" w:eastAsia="PMingLiU" w:hAnsi="Arial" w:cs="Arial"/>
          <w:sz w:val="16"/>
          <w:szCs w:val="16"/>
          <w:lang w:val="en-US" w:eastAsia="zh-TW"/>
        </w:rPr>
      </w:pPr>
      <w:r w:rsidRPr="00624AE3">
        <w:rPr>
          <w:rFonts w:ascii="Arial" w:eastAsia="PMingLiU" w:hAnsi="Arial" w:cs="Arial"/>
          <w:sz w:val="16"/>
          <w:szCs w:val="16"/>
          <w:lang w:val="en-US" w:eastAsia="zh-TW"/>
        </w:rPr>
        <w:t>Bits:</w:t>
      </w:r>
      <w:r w:rsidRPr="00624AE3">
        <w:rPr>
          <w:rFonts w:ascii="Arial" w:eastAsia="PMingLiU" w:hAnsi="Arial" w:cs="Arial"/>
          <w:sz w:val="16"/>
          <w:szCs w:val="16"/>
          <w:lang w:val="en-US" w:eastAsia="zh-TW"/>
        </w:rPr>
        <w:tab/>
        <w:t>1</w:t>
      </w:r>
      <w:r w:rsidRPr="00624AE3">
        <w:rPr>
          <w:rFonts w:ascii="Arial" w:eastAsia="PMingLiU" w:hAnsi="Arial" w:cs="Arial"/>
          <w:sz w:val="16"/>
          <w:szCs w:val="16"/>
          <w:lang w:val="en-US" w:eastAsia="zh-TW"/>
        </w:rPr>
        <w:tab/>
        <w:t>1</w:t>
      </w:r>
      <w:r w:rsidRPr="00624AE3">
        <w:rPr>
          <w:rFonts w:ascii="Arial" w:eastAsia="PMingLiU" w:hAnsi="Arial" w:cs="Arial"/>
          <w:sz w:val="16"/>
          <w:szCs w:val="16"/>
          <w:lang w:val="en-US" w:eastAsia="zh-TW"/>
        </w:rPr>
        <w:tab/>
        <w:t>1</w:t>
      </w:r>
      <w:r w:rsidRPr="00624AE3">
        <w:rPr>
          <w:rFonts w:ascii="Arial" w:eastAsia="PMingLiU" w:hAnsi="Arial" w:cs="Arial"/>
          <w:sz w:val="16"/>
          <w:szCs w:val="16"/>
          <w:lang w:val="en-US" w:eastAsia="zh-TW"/>
        </w:rPr>
        <w:tab/>
        <w:t>1</w:t>
      </w:r>
      <w:r w:rsidRPr="00624AE3">
        <w:rPr>
          <w:rFonts w:ascii="Arial" w:eastAsia="PMingLiU" w:hAnsi="Arial" w:cs="Arial"/>
          <w:sz w:val="16"/>
          <w:szCs w:val="16"/>
          <w:lang w:val="en-US" w:eastAsia="zh-TW"/>
        </w:rPr>
        <w:tab/>
        <w:t>1</w:t>
      </w:r>
      <w:r w:rsidRPr="00624AE3">
        <w:rPr>
          <w:rFonts w:ascii="Arial" w:eastAsia="PMingLiU" w:hAnsi="Arial" w:cs="Arial"/>
          <w:sz w:val="16"/>
          <w:szCs w:val="16"/>
          <w:lang w:val="en-US" w:eastAsia="zh-TW"/>
        </w:rPr>
        <w:tab/>
      </w:r>
      <w:r w:rsidR="007C6643">
        <w:rPr>
          <w:rFonts w:ascii="Arial" w:eastAsia="PMingLiU" w:hAnsi="Arial" w:cs="Arial"/>
          <w:sz w:val="16"/>
          <w:szCs w:val="16"/>
          <w:lang w:val="en-US" w:eastAsia="zh-TW"/>
        </w:rPr>
        <w:t xml:space="preserve">            </w:t>
      </w:r>
      <w:r w:rsidR="00EC0202">
        <w:rPr>
          <w:rFonts w:ascii="Arial" w:eastAsia="PMingLiU" w:hAnsi="Arial" w:cs="Arial"/>
          <w:sz w:val="16"/>
          <w:szCs w:val="16"/>
          <w:lang w:val="en-US" w:eastAsia="zh-TW"/>
        </w:rPr>
        <w:t xml:space="preserve">           </w:t>
      </w:r>
      <w:ins w:id="69" w:author="Huang, Po-kai" w:date="2021-09-27T08:59:00Z">
        <w:r w:rsidR="007A6CE9">
          <w:rPr>
            <w:rFonts w:ascii="Arial" w:eastAsia="PMingLiU" w:hAnsi="Arial" w:cs="Arial"/>
            <w:sz w:val="16"/>
            <w:szCs w:val="16"/>
            <w:lang w:val="en-US" w:eastAsia="zh-TW"/>
          </w:rPr>
          <w:t>2</w:t>
        </w:r>
      </w:ins>
      <w:del w:id="70" w:author="Huang, Po-kai" w:date="2021-09-20T10:06:00Z">
        <w:r w:rsidRPr="00624AE3" w:rsidDel="007C6643">
          <w:rPr>
            <w:rFonts w:ascii="Arial" w:eastAsia="PMingLiU" w:hAnsi="Arial" w:cs="Arial"/>
            <w:sz w:val="16"/>
            <w:szCs w:val="16"/>
            <w:lang w:val="en-US" w:eastAsia="zh-TW"/>
          </w:rPr>
          <w:delText>11</w:delText>
        </w:r>
      </w:del>
      <w:ins w:id="71" w:author="Huang, Po-kai" w:date="2021-09-20T10:06:00Z">
        <w:r w:rsidR="007C6643">
          <w:rPr>
            <w:rFonts w:ascii="Arial" w:eastAsia="PMingLiU" w:hAnsi="Arial" w:cs="Arial"/>
            <w:sz w:val="16"/>
            <w:szCs w:val="16"/>
            <w:lang w:val="en-US" w:eastAsia="zh-TW"/>
          </w:rPr>
          <w:t xml:space="preserve">                     </w:t>
        </w:r>
      </w:ins>
      <w:ins w:id="72" w:author="Huang, Po-kai" w:date="2021-09-27T08:59:00Z">
        <w:r w:rsidR="007A6CE9">
          <w:rPr>
            <w:rFonts w:ascii="Arial" w:eastAsia="PMingLiU" w:hAnsi="Arial" w:cs="Arial"/>
            <w:sz w:val="16"/>
            <w:szCs w:val="16"/>
            <w:lang w:val="en-US" w:eastAsia="zh-TW"/>
          </w:rPr>
          <w:t>9</w:t>
        </w:r>
      </w:ins>
      <w:r w:rsidR="00F50C16">
        <w:rPr>
          <w:rFonts w:ascii="Arial" w:eastAsia="PMingLiU" w:hAnsi="Arial" w:cs="Arial"/>
          <w:sz w:val="16"/>
          <w:szCs w:val="16"/>
          <w:lang w:val="en-US" w:eastAsia="zh-TW"/>
        </w:rPr>
        <w:t xml:space="preserve">                    </w:t>
      </w:r>
    </w:p>
    <w:p w14:paraId="7A5849F0" w14:textId="77777777" w:rsidR="00624AE3" w:rsidRPr="00624AE3" w:rsidRDefault="00624AE3" w:rsidP="00624AE3">
      <w:pPr>
        <w:widowControl w:val="0"/>
        <w:kinsoku w:val="0"/>
        <w:overflowPunct w:val="0"/>
        <w:autoSpaceDE w:val="0"/>
        <w:autoSpaceDN w:val="0"/>
        <w:adjustRightInd w:val="0"/>
        <w:spacing w:before="186"/>
        <w:ind w:left="952"/>
        <w:rPr>
          <w:rFonts w:ascii="Arial" w:eastAsia="PMingLiU" w:hAnsi="Arial" w:cs="Arial"/>
          <w:b/>
          <w:bCs/>
          <w:color w:val="208A20"/>
          <w:sz w:val="20"/>
          <w:lang w:val="en-US" w:eastAsia="zh-TW"/>
        </w:rPr>
      </w:pPr>
      <w:bookmarkStart w:id="73" w:name="_bookmark122"/>
      <w:bookmarkEnd w:id="73"/>
      <w:r w:rsidRPr="00624AE3">
        <w:rPr>
          <w:rFonts w:ascii="Arial" w:eastAsia="PMingLiU" w:hAnsi="Arial" w:cs="Arial"/>
          <w:b/>
          <w:bCs/>
          <w:sz w:val="20"/>
          <w:lang w:val="en-US" w:eastAsia="zh-TW"/>
        </w:rPr>
        <w:lastRenderedPageBreak/>
        <w:t>Figure</w:t>
      </w:r>
      <w:r w:rsidRPr="00624AE3">
        <w:rPr>
          <w:rFonts w:ascii="Arial" w:eastAsia="PMingLiU" w:hAnsi="Arial" w:cs="Arial"/>
          <w:b/>
          <w:bCs/>
          <w:spacing w:val="-7"/>
          <w:sz w:val="20"/>
          <w:lang w:val="en-US" w:eastAsia="zh-TW"/>
        </w:rPr>
        <w:t xml:space="preserve"> </w:t>
      </w:r>
      <w:r w:rsidRPr="00624AE3">
        <w:rPr>
          <w:rFonts w:ascii="Arial" w:eastAsia="PMingLiU" w:hAnsi="Arial" w:cs="Arial"/>
          <w:b/>
          <w:bCs/>
          <w:sz w:val="20"/>
          <w:lang w:val="en-US" w:eastAsia="zh-TW"/>
        </w:rPr>
        <w:t>9-788eu—EHT</w:t>
      </w:r>
      <w:r w:rsidRPr="00624AE3">
        <w:rPr>
          <w:rFonts w:ascii="Arial" w:eastAsia="PMingLiU" w:hAnsi="Arial" w:cs="Arial"/>
          <w:b/>
          <w:bCs/>
          <w:spacing w:val="-7"/>
          <w:sz w:val="20"/>
          <w:lang w:val="en-US" w:eastAsia="zh-TW"/>
        </w:rPr>
        <w:t xml:space="preserve"> </w:t>
      </w:r>
      <w:r w:rsidRPr="00624AE3">
        <w:rPr>
          <w:rFonts w:ascii="Arial" w:eastAsia="PMingLiU" w:hAnsi="Arial" w:cs="Arial"/>
          <w:b/>
          <w:bCs/>
          <w:sz w:val="20"/>
          <w:lang w:val="en-US" w:eastAsia="zh-TW"/>
        </w:rPr>
        <w:t>MAC</w:t>
      </w:r>
      <w:r w:rsidRPr="00624AE3">
        <w:rPr>
          <w:rFonts w:ascii="Arial" w:eastAsia="PMingLiU" w:hAnsi="Arial" w:cs="Arial"/>
          <w:b/>
          <w:bCs/>
          <w:spacing w:val="-7"/>
          <w:sz w:val="20"/>
          <w:lang w:val="en-US" w:eastAsia="zh-TW"/>
        </w:rPr>
        <w:t xml:space="preserve"> </w:t>
      </w:r>
      <w:r w:rsidRPr="00624AE3">
        <w:rPr>
          <w:rFonts w:ascii="Arial" w:eastAsia="PMingLiU" w:hAnsi="Arial" w:cs="Arial"/>
          <w:b/>
          <w:bCs/>
          <w:sz w:val="20"/>
          <w:lang w:val="en-US" w:eastAsia="zh-TW"/>
        </w:rPr>
        <w:t>Capabilities</w:t>
      </w:r>
      <w:r w:rsidRPr="00624AE3">
        <w:rPr>
          <w:rFonts w:ascii="Arial" w:eastAsia="PMingLiU" w:hAnsi="Arial" w:cs="Arial"/>
          <w:b/>
          <w:bCs/>
          <w:spacing w:val="-7"/>
          <w:sz w:val="20"/>
          <w:lang w:val="en-US" w:eastAsia="zh-TW"/>
        </w:rPr>
        <w:t xml:space="preserve"> </w:t>
      </w:r>
      <w:r w:rsidRPr="00624AE3">
        <w:rPr>
          <w:rFonts w:ascii="Arial" w:eastAsia="PMingLiU" w:hAnsi="Arial" w:cs="Arial"/>
          <w:b/>
          <w:bCs/>
          <w:sz w:val="20"/>
          <w:lang w:val="en-US" w:eastAsia="zh-TW"/>
        </w:rPr>
        <w:t>Information</w:t>
      </w:r>
      <w:r w:rsidRPr="00624AE3">
        <w:rPr>
          <w:rFonts w:ascii="Arial" w:eastAsia="PMingLiU" w:hAnsi="Arial" w:cs="Arial"/>
          <w:b/>
          <w:bCs/>
          <w:spacing w:val="-7"/>
          <w:sz w:val="20"/>
          <w:lang w:val="en-US" w:eastAsia="zh-TW"/>
        </w:rPr>
        <w:t xml:space="preserve"> </w:t>
      </w:r>
      <w:r w:rsidRPr="00624AE3">
        <w:rPr>
          <w:rFonts w:ascii="Arial" w:eastAsia="PMingLiU" w:hAnsi="Arial" w:cs="Arial"/>
          <w:b/>
          <w:bCs/>
          <w:sz w:val="20"/>
          <w:lang w:val="en-US" w:eastAsia="zh-TW"/>
        </w:rPr>
        <w:t>field</w:t>
      </w:r>
      <w:r w:rsidRPr="00624AE3">
        <w:rPr>
          <w:rFonts w:ascii="Arial" w:eastAsia="PMingLiU" w:hAnsi="Arial" w:cs="Arial"/>
          <w:b/>
          <w:bCs/>
          <w:spacing w:val="-7"/>
          <w:sz w:val="20"/>
          <w:lang w:val="en-US" w:eastAsia="zh-TW"/>
        </w:rPr>
        <w:t xml:space="preserve"> </w:t>
      </w:r>
      <w:proofErr w:type="gramStart"/>
      <w:r w:rsidRPr="00624AE3">
        <w:rPr>
          <w:rFonts w:ascii="Arial" w:eastAsia="PMingLiU" w:hAnsi="Arial" w:cs="Arial"/>
          <w:b/>
          <w:bCs/>
          <w:sz w:val="20"/>
          <w:lang w:val="en-US" w:eastAsia="zh-TW"/>
        </w:rPr>
        <w:t>format</w:t>
      </w:r>
      <w:r w:rsidRPr="00624AE3">
        <w:rPr>
          <w:rFonts w:ascii="Arial" w:eastAsia="PMingLiU" w:hAnsi="Arial" w:cs="Arial"/>
          <w:b/>
          <w:bCs/>
          <w:color w:val="208A20"/>
          <w:sz w:val="20"/>
          <w:u w:val="thick"/>
          <w:lang w:val="en-US" w:eastAsia="zh-TW"/>
        </w:rPr>
        <w:t>(</w:t>
      </w:r>
      <w:proofErr w:type="gramEnd"/>
      <w:r w:rsidRPr="00624AE3">
        <w:rPr>
          <w:rFonts w:ascii="Arial" w:eastAsia="PMingLiU" w:hAnsi="Arial" w:cs="Arial"/>
          <w:b/>
          <w:bCs/>
          <w:color w:val="208A20"/>
          <w:sz w:val="20"/>
          <w:u w:val="thick"/>
          <w:lang w:val="en-US" w:eastAsia="zh-TW"/>
        </w:rPr>
        <w:t>#2920)(#1977)</w:t>
      </w:r>
    </w:p>
    <w:p w14:paraId="28196EE8" w14:textId="77777777" w:rsidR="00624AE3" w:rsidRPr="00624AE3" w:rsidRDefault="00624AE3" w:rsidP="00624AE3">
      <w:pPr>
        <w:widowControl w:val="0"/>
        <w:kinsoku w:val="0"/>
        <w:overflowPunct w:val="0"/>
        <w:autoSpaceDE w:val="0"/>
        <w:autoSpaceDN w:val="0"/>
        <w:adjustRightInd w:val="0"/>
        <w:spacing w:before="310" w:line="249" w:lineRule="auto"/>
        <w:ind w:left="320" w:right="453"/>
        <w:rPr>
          <w:rFonts w:eastAsia="PMingLiU"/>
          <w:sz w:val="20"/>
          <w:lang w:val="en-US" w:eastAsia="zh-TW"/>
        </w:rPr>
      </w:pPr>
      <w:r w:rsidRPr="00624AE3">
        <w:rPr>
          <w:rFonts w:eastAsia="PMingLiU"/>
          <w:sz w:val="20"/>
          <w:lang w:val="en-US" w:eastAsia="zh-TW"/>
        </w:rPr>
        <w:t>The</w:t>
      </w:r>
      <w:r w:rsidRPr="00624AE3">
        <w:rPr>
          <w:rFonts w:eastAsia="PMingLiU"/>
          <w:spacing w:val="-7"/>
          <w:sz w:val="20"/>
          <w:lang w:val="en-US" w:eastAsia="zh-TW"/>
        </w:rPr>
        <w:t xml:space="preserve"> </w:t>
      </w:r>
      <w:r w:rsidRPr="00624AE3">
        <w:rPr>
          <w:rFonts w:eastAsia="PMingLiU"/>
          <w:sz w:val="20"/>
          <w:lang w:val="en-US" w:eastAsia="zh-TW"/>
        </w:rPr>
        <w:t>subfields</w:t>
      </w:r>
      <w:r w:rsidRPr="00624AE3">
        <w:rPr>
          <w:rFonts w:eastAsia="PMingLiU"/>
          <w:spacing w:val="-6"/>
          <w:sz w:val="20"/>
          <w:lang w:val="en-US" w:eastAsia="zh-TW"/>
        </w:rPr>
        <w:t xml:space="preserve"> </w:t>
      </w:r>
      <w:r w:rsidRPr="00624AE3">
        <w:rPr>
          <w:rFonts w:eastAsia="PMingLiU"/>
          <w:sz w:val="20"/>
          <w:lang w:val="en-US" w:eastAsia="zh-TW"/>
        </w:rPr>
        <w:t>of</w:t>
      </w:r>
      <w:r w:rsidRPr="00624AE3">
        <w:rPr>
          <w:rFonts w:eastAsia="PMingLiU"/>
          <w:spacing w:val="-6"/>
          <w:sz w:val="20"/>
          <w:lang w:val="en-US" w:eastAsia="zh-TW"/>
        </w:rPr>
        <w:t xml:space="preserve"> </w:t>
      </w:r>
      <w:r w:rsidRPr="00624AE3">
        <w:rPr>
          <w:rFonts w:eastAsia="PMingLiU"/>
          <w:sz w:val="20"/>
          <w:lang w:val="en-US" w:eastAsia="zh-TW"/>
        </w:rPr>
        <w:t>the</w:t>
      </w:r>
      <w:r w:rsidRPr="00624AE3">
        <w:rPr>
          <w:rFonts w:eastAsia="PMingLiU"/>
          <w:spacing w:val="-6"/>
          <w:sz w:val="20"/>
          <w:lang w:val="en-US" w:eastAsia="zh-TW"/>
        </w:rPr>
        <w:t xml:space="preserve"> </w:t>
      </w:r>
      <w:r w:rsidRPr="00624AE3">
        <w:rPr>
          <w:rFonts w:eastAsia="PMingLiU"/>
          <w:sz w:val="20"/>
          <w:lang w:val="en-US" w:eastAsia="zh-TW"/>
        </w:rPr>
        <w:t>EHT</w:t>
      </w:r>
      <w:r w:rsidRPr="00624AE3">
        <w:rPr>
          <w:rFonts w:eastAsia="PMingLiU"/>
          <w:spacing w:val="-6"/>
          <w:sz w:val="20"/>
          <w:lang w:val="en-US" w:eastAsia="zh-TW"/>
        </w:rPr>
        <w:t xml:space="preserve"> </w:t>
      </w:r>
      <w:r w:rsidRPr="00624AE3">
        <w:rPr>
          <w:rFonts w:eastAsia="PMingLiU"/>
          <w:sz w:val="20"/>
          <w:lang w:val="en-US" w:eastAsia="zh-TW"/>
        </w:rPr>
        <w:t>MAC</w:t>
      </w:r>
      <w:r w:rsidRPr="00624AE3">
        <w:rPr>
          <w:rFonts w:eastAsia="PMingLiU"/>
          <w:spacing w:val="-6"/>
          <w:sz w:val="20"/>
          <w:lang w:val="en-US" w:eastAsia="zh-TW"/>
        </w:rPr>
        <w:t xml:space="preserve"> </w:t>
      </w:r>
      <w:r w:rsidRPr="00624AE3">
        <w:rPr>
          <w:rFonts w:eastAsia="PMingLiU"/>
          <w:sz w:val="20"/>
          <w:lang w:val="en-US" w:eastAsia="zh-TW"/>
        </w:rPr>
        <w:t>Capabilities</w:t>
      </w:r>
      <w:r w:rsidRPr="00624AE3">
        <w:rPr>
          <w:rFonts w:eastAsia="PMingLiU"/>
          <w:spacing w:val="-6"/>
          <w:sz w:val="20"/>
          <w:lang w:val="en-US" w:eastAsia="zh-TW"/>
        </w:rPr>
        <w:t xml:space="preserve"> </w:t>
      </w:r>
      <w:r w:rsidRPr="00624AE3">
        <w:rPr>
          <w:rFonts w:eastAsia="PMingLiU"/>
          <w:sz w:val="20"/>
          <w:lang w:val="en-US" w:eastAsia="zh-TW"/>
        </w:rPr>
        <w:t>Information</w:t>
      </w:r>
      <w:r w:rsidRPr="00624AE3">
        <w:rPr>
          <w:rFonts w:eastAsia="PMingLiU"/>
          <w:spacing w:val="-6"/>
          <w:sz w:val="20"/>
          <w:lang w:val="en-US" w:eastAsia="zh-TW"/>
        </w:rPr>
        <w:t xml:space="preserve"> </w:t>
      </w:r>
      <w:r w:rsidRPr="00624AE3">
        <w:rPr>
          <w:rFonts w:eastAsia="PMingLiU"/>
          <w:sz w:val="20"/>
          <w:lang w:val="en-US" w:eastAsia="zh-TW"/>
        </w:rPr>
        <w:t>field</w:t>
      </w:r>
      <w:r w:rsidRPr="00624AE3">
        <w:rPr>
          <w:rFonts w:eastAsia="PMingLiU"/>
          <w:spacing w:val="-6"/>
          <w:sz w:val="20"/>
          <w:lang w:val="en-US" w:eastAsia="zh-TW"/>
        </w:rPr>
        <w:t xml:space="preserve"> </w:t>
      </w:r>
      <w:r w:rsidRPr="00624AE3">
        <w:rPr>
          <w:rFonts w:eastAsia="PMingLiU"/>
          <w:sz w:val="20"/>
          <w:lang w:val="en-US" w:eastAsia="zh-TW"/>
        </w:rPr>
        <w:t>are</w:t>
      </w:r>
      <w:r w:rsidRPr="00624AE3">
        <w:rPr>
          <w:rFonts w:eastAsia="PMingLiU"/>
          <w:spacing w:val="-6"/>
          <w:sz w:val="20"/>
          <w:lang w:val="en-US" w:eastAsia="zh-TW"/>
        </w:rPr>
        <w:t xml:space="preserve"> </w:t>
      </w:r>
      <w:r w:rsidRPr="00624AE3">
        <w:rPr>
          <w:rFonts w:eastAsia="PMingLiU"/>
          <w:sz w:val="20"/>
          <w:lang w:val="en-US" w:eastAsia="zh-TW"/>
        </w:rPr>
        <w:t>defined</w:t>
      </w:r>
      <w:r w:rsidRPr="00624AE3">
        <w:rPr>
          <w:rFonts w:eastAsia="PMingLiU"/>
          <w:spacing w:val="-6"/>
          <w:sz w:val="20"/>
          <w:lang w:val="en-US" w:eastAsia="zh-TW"/>
        </w:rPr>
        <w:t xml:space="preserve"> </w:t>
      </w:r>
      <w:r w:rsidRPr="00624AE3">
        <w:rPr>
          <w:rFonts w:eastAsia="PMingLiU"/>
          <w:sz w:val="20"/>
          <w:lang w:val="en-US" w:eastAsia="zh-TW"/>
        </w:rPr>
        <w:t>in</w:t>
      </w:r>
      <w:r w:rsidRPr="00624AE3">
        <w:rPr>
          <w:rFonts w:eastAsia="PMingLiU"/>
          <w:spacing w:val="-4"/>
          <w:sz w:val="20"/>
          <w:lang w:val="en-US" w:eastAsia="zh-TW"/>
        </w:rPr>
        <w:t xml:space="preserve"> </w:t>
      </w:r>
      <w:hyperlink w:anchor="bookmark123" w:history="1">
        <w:r w:rsidRPr="00624AE3">
          <w:rPr>
            <w:rFonts w:eastAsia="PMingLiU"/>
            <w:sz w:val="20"/>
            <w:lang w:val="en-US" w:eastAsia="zh-TW"/>
          </w:rPr>
          <w:t>Table</w:t>
        </w:r>
        <w:r w:rsidRPr="00624AE3">
          <w:rPr>
            <w:rFonts w:eastAsia="PMingLiU"/>
            <w:spacing w:val="-1"/>
            <w:sz w:val="20"/>
            <w:lang w:val="en-US" w:eastAsia="zh-TW"/>
          </w:rPr>
          <w:t xml:space="preserve"> </w:t>
        </w:r>
        <w:r w:rsidRPr="00624AE3">
          <w:rPr>
            <w:rFonts w:eastAsia="PMingLiU"/>
            <w:sz w:val="20"/>
            <w:lang w:val="en-US" w:eastAsia="zh-TW"/>
          </w:rPr>
          <w:t>9-322aq</w:t>
        </w:r>
        <w:r w:rsidRPr="00624AE3">
          <w:rPr>
            <w:rFonts w:eastAsia="PMingLiU"/>
            <w:spacing w:val="-6"/>
            <w:sz w:val="20"/>
            <w:lang w:val="en-US" w:eastAsia="zh-TW"/>
          </w:rPr>
          <w:t xml:space="preserve"> </w:t>
        </w:r>
        <w:r w:rsidRPr="00624AE3">
          <w:rPr>
            <w:rFonts w:eastAsia="PMingLiU"/>
            <w:sz w:val="20"/>
            <w:lang w:val="en-US" w:eastAsia="zh-TW"/>
          </w:rPr>
          <w:t>(Subfields</w:t>
        </w:r>
        <w:r w:rsidRPr="00624AE3">
          <w:rPr>
            <w:rFonts w:eastAsia="PMingLiU"/>
            <w:spacing w:val="-6"/>
            <w:sz w:val="20"/>
            <w:lang w:val="en-US" w:eastAsia="zh-TW"/>
          </w:rPr>
          <w:t xml:space="preserve"> </w:t>
        </w:r>
        <w:r w:rsidRPr="00624AE3">
          <w:rPr>
            <w:rFonts w:eastAsia="PMingLiU"/>
            <w:sz w:val="20"/>
            <w:lang w:val="en-US" w:eastAsia="zh-TW"/>
          </w:rPr>
          <w:t>of</w:t>
        </w:r>
        <w:r w:rsidRPr="00624AE3">
          <w:rPr>
            <w:rFonts w:eastAsia="PMingLiU"/>
            <w:spacing w:val="-7"/>
            <w:sz w:val="20"/>
            <w:lang w:val="en-US" w:eastAsia="zh-TW"/>
          </w:rPr>
          <w:t xml:space="preserve"> </w:t>
        </w:r>
        <w:r w:rsidRPr="00624AE3">
          <w:rPr>
            <w:rFonts w:eastAsia="PMingLiU"/>
            <w:sz w:val="20"/>
            <w:lang w:val="en-US" w:eastAsia="zh-TW"/>
          </w:rPr>
          <w:t>the</w:t>
        </w:r>
      </w:hyperlink>
      <w:r w:rsidRPr="00624AE3">
        <w:rPr>
          <w:rFonts w:eastAsia="PMingLiU"/>
          <w:spacing w:val="-47"/>
          <w:sz w:val="20"/>
          <w:lang w:val="en-US" w:eastAsia="zh-TW"/>
        </w:rPr>
        <w:t xml:space="preserve"> </w:t>
      </w:r>
      <w:hyperlink w:anchor="bookmark123" w:history="1">
        <w:r w:rsidRPr="00624AE3">
          <w:rPr>
            <w:rFonts w:eastAsia="PMingLiU"/>
            <w:sz w:val="20"/>
            <w:lang w:val="en-US" w:eastAsia="zh-TW"/>
          </w:rPr>
          <w:t>EHT</w:t>
        </w:r>
        <w:r w:rsidRPr="00624AE3">
          <w:rPr>
            <w:rFonts w:eastAsia="PMingLiU"/>
            <w:spacing w:val="-2"/>
            <w:sz w:val="20"/>
            <w:lang w:val="en-US" w:eastAsia="zh-TW"/>
          </w:rPr>
          <w:t xml:space="preserve"> </w:t>
        </w:r>
        <w:r w:rsidRPr="00624AE3">
          <w:rPr>
            <w:rFonts w:eastAsia="PMingLiU"/>
            <w:sz w:val="20"/>
            <w:lang w:val="en-US" w:eastAsia="zh-TW"/>
          </w:rPr>
          <w:t>MAC</w:t>
        </w:r>
        <w:r w:rsidRPr="00624AE3">
          <w:rPr>
            <w:rFonts w:eastAsia="PMingLiU"/>
            <w:spacing w:val="-1"/>
            <w:sz w:val="20"/>
            <w:lang w:val="en-US" w:eastAsia="zh-TW"/>
          </w:rPr>
          <w:t xml:space="preserve"> </w:t>
        </w:r>
        <w:r w:rsidRPr="00624AE3">
          <w:rPr>
            <w:rFonts w:eastAsia="PMingLiU"/>
            <w:sz w:val="20"/>
            <w:lang w:val="en-US" w:eastAsia="zh-TW"/>
          </w:rPr>
          <w:t>Capabilities Information field)</w:t>
        </w:r>
      </w:hyperlink>
      <w:r w:rsidRPr="00624AE3">
        <w:rPr>
          <w:rFonts w:eastAsia="PMingLiU"/>
          <w:sz w:val="20"/>
          <w:lang w:val="en-US" w:eastAsia="zh-TW"/>
        </w:rPr>
        <w:t>.</w:t>
      </w:r>
    </w:p>
    <w:p w14:paraId="72C0715A" w14:textId="77777777" w:rsidR="00624AE3" w:rsidRPr="00624AE3" w:rsidRDefault="00624AE3" w:rsidP="00624AE3">
      <w:pPr>
        <w:widowControl w:val="0"/>
        <w:kinsoku w:val="0"/>
        <w:overflowPunct w:val="0"/>
        <w:autoSpaceDE w:val="0"/>
        <w:autoSpaceDN w:val="0"/>
        <w:adjustRightInd w:val="0"/>
        <w:spacing w:before="442"/>
        <w:ind w:left="206" w:right="343"/>
        <w:jc w:val="center"/>
        <w:rPr>
          <w:rFonts w:ascii="Arial" w:eastAsia="PMingLiU" w:hAnsi="Arial" w:cs="Arial"/>
          <w:b/>
          <w:bCs/>
          <w:sz w:val="20"/>
          <w:lang w:val="en-US" w:eastAsia="zh-TW"/>
        </w:rPr>
      </w:pPr>
      <w:bookmarkStart w:id="74" w:name="_bookmark123"/>
      <w:bookmarkEnd w:id="74"/>
      <w:r w:rsidRPr="00624AE3">
        <w:rPr>
          <w:rFonts w:ascii="Arial" w:eastAsia="PMingLiU" w:hAnsi="Arial" w:cs="Arial"/>
          <w:b/>
          <w:bCs/>
          <w:sz w:val="20"/>
          <w:lang w:val="en-US" w:eastAsia="zh-TW"/>
        </w:rPr>
        <w:t>Table</w:t>
      </w:r>
      <w:r w:rsidRPr="00624AE3">
        <w:rPr>
          <w:rFonts w:ascii="Arial" w:eastAsia="PMingLiU" w:hAnsi="Arial" w:cs="Arial"/>
          <w:b/>
          <w:bCs/>
          <w:spacing w:val="-2"/>
          <w:sz w:val="20"/>
          <w:lang w:val="en-US" w:eastAsia="zh-TW"/>
        </w:rPr>
        <w:t xml:space="preserve"> </w:t>
      </w:r>
      <w:r w:rsidRPr="00624AE3">
        <w:rPr>
          <w:rFonts w:ascii="Arial" w:eastAsia="PMingLiU" w:hAnsi="Arial" w:cs="Arial"/>
          <w:b/>
          <w:bCs/>
          <w:sz w:val="20"/>
          <w:lang w:val="en-US" w:eastAsia="zh-TW"/>
        </w:rPr>
        <w:t>9-322aq—Subfields</w:t>
      </w:r>
      <w:r w:rsidRPr="00624AE3">
        <w:rPr>
          <w:rFonts w:ascii="Arial" w:eastAsia="PMingLiU" w:hAnsi="Arial" w:cs="Arial"/>
          <w:b/>
          <w:bCs/>
          <w:spacing w:val="-2"/>
          <w:sz w:val="20"/>
          <w:lang w:val="en-US" w:eastAsia="zh-TW"/>
        </w:rPr>
        <w:t xml:space="preserve"> </w:t>
      </w:r>
      <w:r w:rsidRPr="00624AE3">
        <w:rPr>
          <w:rFonts w:ascii="Arial" w:eastAsia="PMingLiU" w:hAnsi="Arial" w:cs="Arial"/>
          <w:b/>
          <w:bCs/>
          <w:sz w:val="20"/>
          <w:lang w:val="en-US" w:eastAsia="zh-TW"/>
        </w:rPr>
        <w:t>of</w:t>
      </w:r>
      <w:r w:rsidRPr="00624AE3">
        <w:rPr>
          <w:rFonts w:ascii="Arial" w:eastAsia="PMingLiU" w:hAnsi="Arial" w:cs="Arial"/>
          <w:b/>
          <w:bCs/>
          <w:spacing w:val="-4"/>
          <w:sz w:val="20"/>
          <w:lang w:val="en-US" w:eastAsia="zh-TW"/>
        </w:rPr>
        <w:t xml:space="preserve"> </w:t>
      </w:r>
      <w:r w:rsidRPr="00624AE3">
        <w:rPr>
          <w:rFonts w:ascii="Arial" w:eastAsia="PMingLiU" w:hAnsi="Arial" w:cs="Arial"/>
          <w:b/>
          <w:bCs/>
          <w:sz w:val="20"/>
          <w:lang w:val="en-US" w:eastAsia="zh-TW"/>
        </w:rPr>
        <w:t>the</w:t>
      </w:r>
      <w:r w:rsidRPr="00624AE3">
        <w:rPr>
          <w:rFonts w:ascii="Arial" w:eastAsia="PMingLiU" w:hAnsi="Arial" w:cs="Arial"/>
          <w:b/>
          <w:bCs/>
          <w:spacing w:val="-3"/>
          <w:sz w:val="20"/>
          <w:lang w:val="en-US" w:eastAsia="zh-TW"/>
        </w:rPr>
        <w:t xml:space="preserve"> </w:t>
      </w:r>
      <w:r w:rsidRPr="00624AE3">
        <w:rPr>
          <w:rFonts w:ascii="Arial" w:eastAsia="PMingLiU" w:hAnsi="Arial" w:cs="Arial"/>
          <w:b/>
          <w:bCs/>
          <w:sz w:val="20"/>
          <w:lang w:val="en-US" w:eastAsia="zh-TW"/>
        </w:rPr>
        <w:t>EHT</w:t>
      </w:r>
      <w:r w:rsidRPr="00624AE3">
        <w:rPr>
          <w:rFonts w:ascii="Arial" w:eastAsia="PMingLiU" w:hAnsi="Arial" w:cs="Arial"/>
          <w:b/>
          <w:bCs/>
          <w:spacing w:val="-3"/>
          <w:sz w:val="20"/>
          <w:lang w:val="en-US" w:eastAsia="zh-TW"/>
        </w:rPr>
        <w:t xml:space="preserve"> </w:t>
      </w:r>
      <w:r w:rsidRPr="00624AE3">
        <w:rPr>
          <w:rFonts w:ascii="Arial" w:eastAsia="PMingLiU" w:hAnsi="Arial" w:cs="Arial"/>
          <w:b/>
          <w:bCs/>
          <w:sz w:val="20"/>
          <w:lang w:val="en-US" w:eastAsia="zh-TW"/>
        </w:rPr>
        <w:t>MAC</w:t>
      </w:r>
      <w:r w:rsidRPr="00624AE3">
        <w:rPr>
          <w:rFonts w:ascii="Arial" w:eastAsia="PMingLiU" w:hAnsi="Arial" w:cs="Arial"/>
          <w:b/>
          <w:bCs/>
          <w:spacing w:val="-2"/>
          <w:sz w:val="20"/>
          <w:lang w:val="en-US" w:eastAsia="zh-TW"/>
        </w:rPr>
        <w:t xml:space="preserve"> </w:t>
      </w:r>
      <w:r w:rsidRPr="00624AE3">
        <w:rPr>
          <w:rFonts w:ascii="Arial" w:eastAsia="PMingLiU" w:hAnsi="Arial" w:cs="Arial"/>
          <w:b/>
          <w:bCs/>
          <w:sz w:val="20"/>
          <w:lang w:val="en-US" w:eastAsia="zh-TW"/>
        </w:rPr>
        <w:t>Capabilities</w:t>
      </w:r>
      <w:r w:rsidRPr="00624AE3">
        <w:rPr>
          <w:rFonts w:ascii="Arial" w:eastAsia="PMingLiU" w:hAnsi="Arial" w:cs="Arial"/>
          <w:b/>
          <w:bCs/>
          <w:spacing w:val="-2"/>
          <w:sz w:val="20"/>
          <w:lang w:val="en-US" w:eastAsia="zh-TW"/>
        </w:rPr>
        <w:t xml:space="preserve"> </w:t>
      </w:r>
      <w:r w:rsidRPr="00624AE3">
        <w:rPr>
          <w:rFonts w:ascii="Arial" w:eastAsia="PMingLiU" w:hAnsi="Arial" w:cs="Arial"/>
          <w:b/>
          <w:bCs/>
          <w:sz w:val="20"/>
          <w:lang w:val="en-US" w:eastAsia="zh-TW"/>
        </w:rPr>
        <w:t>Information</w:t>
      </w:r>
      <w:r w:rsidRPr="00624AE3">
        <w:rPr>
          <w:rFonts w:ascii="Arial" w:eastAsia="PMingLiU" w:hAnsi="Arial" w:cs="Arial"/>
          <w:b/>
          <w:bCs/>
          <w:spacing w:val="-3"/>
          <w:sz w:val="20"/>
          <w:lang w:val="en-US" w:eastAsia="zh-TW"/>
        </w:rPr>
        <w:t xml:space="preserve"> </w:t>
      </w:r>
      <w:r w:rsidRPr="00624AE3">
        <w:rPr>
          <w:rFonts w:ascii="Arial" w:eastAsia="PMingLiU" w:hAnsi="Arial" w:cs="Arial"/>
          <w:b/>
          <w:bCs/>
          <w:sz w:val="20"/>
          <w:lang w:val="en-US" w:eastAsia="zh-TW"/>
        </w:rPr>
        <w:t>field</w:t>
      </w:r>
    </w:p>
    <w:p w14:paraId="5BC976F0" w14:textId="77777777" w:rsidR="00624AE3" w:rsidRPr="00624AE3" w:rsidRDefault="00624AE3" w:rsidP="00624AE3">
      <w:pPr>
        <w:widowControl w:val="0"/>
        <w:kinsoku w:val="0"/>
        <w:overflowPunct w:val="0"/>
        <w:autoSpaceDE w:val="0"/>
        <w:autoSpaceDN w:val="0"/>
        <w:adjustRightInd w:val="0"/>
        <w:spacing w:before="10"/>
        <w:rPr>
          <w:rFonts w:ascii="Arial" w:eastAsia="PMingLiU" w:hAnsi="Arial" w:cs="Arial"/>
          <w:b/>
          <w:bCs/>
          <w:sz w:val="21"/>
          <w:szCs w:val="21"/>
          <w:lang w:val="en-US" w:eastAsia="zh-TW"/>
        </w:rPr>
      </w:pPr>
    </w:p>
    <w:tbl>
      <w:tblPr>
        <w:tblW w:w="0" w:type="auto"/>
        <w:tblInd w:w="746" w:type="dxa"/>
        <w:tblLayout w:type="fixed"/>
        <w:tblCellMar>
          <w:left w:w="0" w:type="dxa"/>
          <w:right w:w="0" w:type="dxa"/>
        </w:tblCellMar>
        <w:tblLook w:val="0000" w:firstRow="0" w:lastRow="0" w:firstColumn="0" w:lastColumn="0" w:noHBand="0" w:noVBand="0"/>
      </w:tblPr>
      <w:tblGrid>
        <w:gridCol w:w="1823"/>
        <w:gridCol w:w="3000"/>
        <w:gridCol w:w="3001"/>
      </w:tblGrid>
      <w:tr w:rsidR="00624AE3" w:rsidRPr="00624AE3" w14:paraId="5FBD3585" w14:textId="77777777" w:rsidTr="00D03EA3">
        <w:trPr>
          <w:trHeight w:val="380"/>
        </w:trPr>
        <w:tc>
          <w:tcPr>
            <w:tcW w:w="1823" w:type="dxa"/>
            <w:tcBorders>
              <w:top w:val="single" w:sz="12" w:space="0" w:color="000000"/>
              <w:left w:val="single" w:sz="12" w:space="0" w:color="000000"/>
              <w:bottom w:val="single" w:sz="12" w:space="0" w:color="000000"/>
              <w:right w:val="single" w:sz="2" w:space="0" w:color="000000"/>
            </w:tcBorders>
          </w:tcPr>
          <w:p w14:paraId="5AE4CF18" w14:textId="77777777" w:rsidR="00624AE3" w:rsidRPr="00624AE3" w:rsidRDefault="00624AE3" w:rsidP="00624AE3">
            <w:pPr>
              <w:widowControl w:val="0"/>
              <w:kinsoku w:val="0"/>
              <w:overflowPunct w:val="0"/>
              <w:autoSpaceDE w:val="0"/>
              <w:autoSpaceDN w:val="0"/>
              <w:adjustRightInd w:val="0"/>
              <w:spacing w:before="76"/>
              <w:ind w:left="588"/>
              <w:rPr>
                <w:rFonts w:eastAsia="PMingLiU"/>
                <w:b/>
                <w:bCs/>
                <w:sz w:val="18"/>
                <w:szCs w:val="18"/>
                <w:lang w:val="en-US" w:eastAsia="zh-TW"/>
              </w:rPr>
            </w:pPr>
            <w:r w:rsidRPr="00624AE3">
              <w:rPr>
                <w:rFonts w:eastAsia="PMingLiU"/>
                <w:b/>
                <w:bCs/>
                <w:sz w:val="18"/>
                <w:szCs w:val="18"/>
                <w:lang w:val="en-US" w:eastAsia="zh-TW"/>
              </w:rPr>
              <w:t>Subfield</w:t>
            </w:r>
          </w:p>
        </w:tc>
        <w:tc>
          <w:tcPr>
            <w:tcW w:w="3000" w:type="dxa"/>
            <w:tcBorders>
              <w:top w:val="single" w:sz="12" w:space="0" w:color="000000"/>
              <w:left w:val="single" w:sz="2" w:space="0" w:color="000000"/>
              <w:bottom w:val="single" w:sz="12" w:space="0" w:color="000000"/>
              <w:right w:val="single" w:sz="2" w:space="0" w:color="000000"/>
            </w:tcBorders>
          </w:tcPr>
          <w:p w14:paraId="16E9B9DE" w14:textId="77777777" w:rsidR="00624AE3" w:rsidRPr="00624AE3" w:rsidRDefault="00624AE3" w:rsidP="00624AE3">
            <w:pPr>
              <w:widowControl w:val="0"/>
              <w:kinsoku w:val="0"/>
              <w:overflowPunct w:val="0"/>
              <w:autoSpaceDE w:val="0"/>
              <w:autoSpaceDN w:val="0"/>
              <w:adjustRightInd w:val="0"/>
              <w:spacing w:before="76"/>
              <w:ind w:left="1104" w:right="1078"/>
              <w:jc w:val="center"/>
              <w:rPr>
                <w:rFonts w:eastAsia="PMingLiU"/>
                <w:b/>
                <w:bCs/>
                <w:sz w:val="18"/>
                <w:szCs w:val="18"/>
                <w:lang w:val="en-US" w:eastAsia="zh-TW"/>
              </w:rPr>
            </w:pPr>
            <w:r w:rsidRPr="00624AE3">
              <w:rPr>
                <w:rFonts w:eastAsia="PMingLiU"/>
                <w:b/>
                <w:bCs/>
                <w:sz w:val="18"/>
                <w:szCs w:val="18"/>
                <w:lang w:val="en-US" w:eastAsia="zh-TW"/>
              </w:rPr>
              <w:t>Definition</w:t>
            </w:r>
          </w:p>
        </w:tc>
        <w:tc>
          <w:tcPr>
            <w:tcW w:w="3001" w:type="dxa"/>
            <w:tcBorders>
              <w:top w:val="single" w:sz="12" w:space="0" w:color="000000"/>
              <w:left w:val="single" w:sz="2" w:space="0" w:color="000000"/>
              <w:bottom w:val="single" w:sz="12" w:space="0" w:color="000000"/>
              <w:right w:val="single" w:sz="12" w:space="0" w:color="000000"/>
            </w:tcBorders>
          </w:tcPr>
          <w:p w14:paraId="1F8C2D93" w14:textId="77777777" w:rsidR="00624AE3" w:rsidRPr="00624AE3" w:rsidRDefault="00624AE3" w:rsidP="00624AE3">
            <w:pPr>
              <w:widowControl w:val="0"/>
              <w:kinsoku w:val="0"/>
              <w:overflowPunct w:val="0"/>
              <w:autoSpaceDE w:val="0"/>
              <w:autoSpaceDN w:val="0"/>
              <w:adjustRightInd w:val="0"/>
              <w:spacing w:before="76"/>
              <w:ind w:left="1124" w:right="1088"/>
              <w:jc w:val="center"/>
              <w:rPr>
                <w:rFonts w:eastAsia="PMingLiU"/>
                <w:b/>
                <w:bCs/>
                <w:sz w:val="18"/>
                <w:szCs w:val="18"/>
                <w:lang w:val="en-US" w:eastAsia="zh-TW"/>
              </w:rPr>
            </w:pPr>
            <w:r w:rsidRPr="00624AE3">
              <w:rPr>
                <w:rFonts w:eastAsia="PMingLiU"/>
                <w:b/>
                <w:bCs/>
                <w:sz w:val="18"/>
                <w:szCs w:val="18"/>
                <w:lang w:val="en-US" w:eastAsia="zh-TW"/>
              </w:rPr>
              <w:t>Encoding</w:t>
            </w:r>
          </w:p>
        </w:tc>
      </w:tr>
      <w:tr w:rsidR="00624AE3" w:rsidRPr="00624AE3" w14:paraId="55D6C514" w14:textId="77777777" w:rsidTr="00D03EA3">
        <w:trPr>
          <w:trHeight w:val="909"/>
        </w:trPr>
        <w:tc>
          <w:tcPr>
            <w:tcW w:w="1823" w:type="dxa"/>
            <w:tcBorders>
              <w:top w:val="single" w:sz="12" w:space="0" w:color="000000"/>
              <w:left w:val="single" w:sz="12" w:space="0" w:color="000000"/>
              <w:bottom w:val="single" w:sz="4" w:space="0" w:color="000000"/>
              <w:right w:val="single" w:sz="4" w:space="0" w:color="000000"/>
            </w:tcBorders>
          </w:tcPr>
          <w:p w14:paraId="78BB1657" w14:textId="77777777" w:rsidR="00624AE3" w:rsidRPr="00624AE3" w:rsidRDefault="00624AE3" w:rsidP="00624AE3">
            <w:pPr>
              <w:widowControl w:val="0"/>
              <w:kinsoku w:val="0"/>
              <w:overflowPunct w:val="0"/>
              <w:autoSpaceDE w:val="0"/>
              <w:autoSpaceDN w:val="0"/>
              <w:adjustRightInd w:val="0"/>
              <w:spacing w:before="41" w:line="232" w:lineRule="auto"/>
              <w:ind w:left="117" w:right="125"/>
              <w:rPr>
                <w:rFonts w:eastAsia="PMingLiU"/>
                <w:sz w:val="18"/>
                <w:szCs w:val="18"/>
                <w:lang w:val="en-US" w:eastAsia="zh-TW"/>
              </w:rPr>
            </w:pPr>
            <w:r w:rsidRPr="00624AE3">
              <w:rPr>
                <w:rFonts w:eastAsia="PMingLiU"/>
                <w:spacing w:val="-1"/>
                <w:sz w:val="18"/>
                <w:szCs w:val="18"/>
                <w:lang w:val="en-US" w:eastAsia="zh-TW"/>
              </w:rPr>
              <w:t>NSEP</w:t>
            </w:r>
            <w:r w:rsidRPr="00624AE3">
              <w:rPr>
                <w:rFonts w:eastAsia="PMingLiU"/>
                <w:spacing w:val="-16"/>
                <w:sz w:val="18"/>
                <w:szCs w:val="18"/>
                <w:lang w:val="en-US" w:eastAsia="zh-TW"/>
              </w:rPr>
              <w:t xml:space="preserve"> </w:t>
            </w:r>
            <w:r w:rsidRPr="00624AE3">
              <w:rPr>
                <w:rFonts w:eastAsia="PMingLiU"/>
                <w:spacing w:val="-1"/>
                <w:sz w:val="18"/>
                <w:szCs w:val="18"/>
                <w:lang w:val="en-US" w:eastAsia="zh-TW"/>
              </w:rPr>
              <w:t>Priority</w:t>
            </w:r>
            <w:r w:rsidRPr="00624AE3">
              <w:rPr>
                <w:rFonts w:eastAsia="PMingLiU"/>
                <w:spacing w:val="-15"/>
                <w:sz w:val="18"/>
                <w:szCs w:val="18"/>
                <w:lang w:val="en-US" w:eastAsia="zh-TW"/>
              </w:rPr>
              <w:t xml:space="preserve"> </w:t>
            </w:r>
            <w:r w:rsidRPr="00624AE3">
              <w:rPr>
                <w:rFonts w:eastAsia="PMingLiU"/>
                <w:spacing w:val="-1"/>
                <w:sz w:val="18"/>
                <w:szCs w:val="18"/>
                <w:lang w:val="en-US" w:eastAsia="zh-TW"/>
              </w:rPr>
              <w:t>Access</w:t>
            </w:r>
            <w:r w:rsidRPr="00624AE3">
              <w:rPr>
                <w:rFonts w:eastAsia="PMingLiU"/>
                <w:spacing w:val="-42"/>
                <w:sz w:val="18"/>
                <w:szCs w:val="18"/>
                <w:lang w:val="en-US" w:eastAsia="zh-TW"/>
              </w:rPr>
              <w:t xml:space="preserve"> </w:t>
            </w:r>
            <w:r w:rsidRPr="00624AE3">
              <w:rPr>
                <w:rFonts w:eastAsia="PMingLiU"/>
                <w:sz w:val="18"/>
                <w:szCs w:val="18"/>
                <w:lang w:val="en-US" w:eastAsia="zh-TW"/>
              </w:rPr>
              <w:t>Supported</w:t>
            </w:r>
          </w:p>
        </w:tc>
        <w:tc>
          <w:tcPr>
            <w:tcW w:w="3000" w:type="dxa"/>
            <w:tcBorders>
              <w:top w:val="single" w:sz="12" w:space="0" w:color="000000"/>
              <w:left w:val="single" w:sz="4" w:space="0" w:color="000000"/>
              <w:bottom w:val="single" w:sz="4" w:space="0" w:color="000000"/>
              <w:right w:val="single" w:sz="4" w:space="0" w:color="000000"/>
            </w:tcBorders>
          </w:tcPr>
          <w:p w14:paraId="3C54FE71" w14:textId="77777777" w:rsidR="00624AE3" w:rsidRPr="00624AE3" w:rsidRDefault="00624AE3" w:rsidP="00624AE3">
            <w:pPr>
              <w:widowControl w:val="0"/>
              <w:kinsoku w:val="0"/>
              <w:overflowPunct w:val="0"/>
              <w:autoSpaceDE w:val="0"/>
              <w:autoSpaceDN w:val="0"/>
              <w:adjustRightInd w:val="0"/>
              <w:spacing w:before="41" w:line="232" w:lineRule="auto"/>
              <w:ind w:left="127" w:right="174"/>
              <w:rPr>
                <w:rFonts w:eastAsia="PMingLiU"/>
                <w:sz w:val="18"/>
                <w:szCs w:val="18"/>
                <w:lang w:val="en-US" w:eastAsia="zh-TW"/>
              </w:rPr>
            </w:pPr>
            <w:r w:rsidRPr="00624AE3">
              <w:rPr>
                <w:rFonts w:eastAsia="PMingLiU"/>
                <w:sz w:val="18"/>
                <w:szCs w:val="18"/>
                <w:lang w:val="en-US" w:eastAsia="zh-TW"/>
              </w:rPr>
              <w:t>Indicates</w:t>
            </w:r>
            <w:r w:rsidRPr="00624AE3">
              <w:rPr>
                <w:rFonts w:eastAsia="PMingLiU"/>
                <w:spacing w:val="-7"/>
                <w:sz w:val="18"/>
                <w:szCs w:val="18"/>
                <w:lang w:val="en-US" w:eastAsia="zh-TW"/>
              </w:rPr>
              <w:t xml:space="preserve"> </w:t>
            </w:r>
            <w:r w:rsidRPr="00624AE3">
              <w:rPr>
                <w:rFonts w:eastAsia="PMingLiU"/>
                <w:sz w:val="18"/>
                <w:szCs w:val="18"/>
                <w:lang w:val="en-US" w:eastAsia="zh-TW"/>
              </w:rPr>
              <w:t>support</w:t>
            </w:r>
            <w:r w:rsidRPr="00624AE3">
              <w:rPr>
                <w:rFonts w:eastAsia="PMingLiU"/>
                <w:spacing w:val="-6"/>
                <w:sz w:val="18"/>
                <w:szCs w:val="18"/>
                <w:lang w:val="en-US" w:eastAsia="zh-TW"/>
              </w:rPr>
              <w:t xml:space="preserve"> </w:t>
            </w:r>
            <w:r w:rsidRPr="00624AE3">
              <w:rPr>
                <w:rFonts w:eastAsia="PMingLiU"/>
                <w:sz w:val="18"/>
                <w:szCs w:val="18"/>
                <w:lang w:val="en-US" w:eastAsia="zh-TW"/>
              </w:rPr>
              <w:t>for</w:t>
            </w:r>
            <w:r w:rsidRPr="00624AE3">
              <w:rPr>
                <w:rFonts w:eastAsia="PMingLiU"/>
                <w:spacing w:val="-7"/>
                <w:sz w:val="18"/>
                <w:szCs w:val="18"/>
                <w:lang w:val="en-US" w:eastAsia="zh-TW"/>
              </w:rPr>
              <w:t xml:space="preserve"> </w:t>
            </w:r>
            <w:r w:rsidRPr="00624AE3">
              <w:rPr>
                <w:rFonts w:eastAsia="PMingLiU"/>
                <w:sz w:val="18"/>
                <w:szCs w:val="18"/>
                <w:lang w:val="en-US" w:eastAsia="zh-TW"/>
              </w:rPr>
              <w:t>NSEP</w:t>
            </w:r>
            <w:r w:rsidRPr="00624AE3">
              <w:rPr>
                <w:rFonts w:eastAsia="PMingLiU"/>
                <w:spacing w:val="-6"/>
                <w:sz w:val="18"/>
                <w:szCs w:val="18"/>
                <w:lang w:val="en-US" w:eastAsia="zh-TW"/>
              </w:rPr>
              <w:t xml:space="preserve"> </w:t>
            </w:r>
            <w:r w:rsidRPr="00624AE3">
              <w:rPr>
                <w:rFonts w:eastAsia="PMingLiU"/>
                <w:sz w:val="18"/>
                <w:szCs w:val="18"/>
                <w:lang w:val="en-US" w:eastAsia="zh-TW"/>
              </w:rPr>
              <w:t>priority</w:t>
            </w:r>
            <w:r w:rsidRPr="00624AE3">
              <w:rPr>
                <w:rFonts w:eastAsia="PMingLiU"/>
                <w:spacing w:val="-42"/>
                <w:sz w:val="18"/>
                <w:szCs w:val="18"/>
                <w:lang w:val="en-US" w:eastAsia="zh-TW"/>
              </w:rPr>
              <w:t xml:space="preserve"> </w:t>
            </w:r>
            <w:r w:rsidRPr="00624AE3">
              <w:rPr>
                <w:rFonts w:eastAsia="PMingLiU"/>
                <w:sz w:val="18"/>
                <w:szCs w:val="18"/>
                <w:lang w:val="en-US" w:eastAsia="zh-TW"/>
              </w:rPr>
              <w:t>access.</w:t>
            </w:r>
          </w:p>
        </w:tc>
        <w:tc>
          <w:tcPr>
            <w:tcW w:w="3001" w:type="dxa"/>
            <w:tcBorders>
              <w:top w:val="single" w:sz="12" w:space="0" w:color="000000"/>
              <w:left w:val="single" w:sz="4" w:space="0" w:color="000000"/>
              <w:bottom w:val="single" w:sz="4" w:space="0" w:color="000000"/>
              <w:right w:val="single" w:sz="12" w:space="0" w:color="000000"/>
            </w:tcBorders>
          </w:tcPr>
          <w:p w14:paraId="23B21230" w14:textId="77777777" w:rsidR="00624AE3" w:rsidRPr="00624AE3" w:rsidRDefault="00624AE3" w:rsidP="00624AE3">
            <w:pPr>
              <w:widowControl w:val="0"/>
              <w:kinsoku w:val="0"/>
              <w:overflowPunct w:val="0"/>
              <w:autoSpaceDE w:val="0"/>
              <w:autoSpaceDN w:val="0"/>
              <w:adjustRightInd w:val="0"/>
              <w:spacing w:before="41" w:line="232" w:lineRule="auto"/>
              <w:ind w:left="128" w:right="92"/>
              <w:rPr>
                <w:rFonts w:eastAsia="PMingLiU"/>
                <w:sz w:val="18"/>
                <w:szCs w:val="18"/>
                <w:lang w:val="en-US" w:eastAsia="zh-TW"/>
              </w:rPr>
            </w:pPr>
            <w:r w:rsidRPr="00624AE3">
              <w:rPr>
                <w:rFonts w:eastAsia="PMingLiU"/>
                <w:sz w:val="18"/>
                <w:szCs w:val="18"/>
                <w:lang w:val="en-US" w:eastAsia="zh-TW"/>
              </w:rPr>
              <w:t>Set</w:t>
            </w:r>
            <w:r w:rsidRPr="00624AE3">
              <w:rPr>
                <w:rFonts w:eastAsia="PMingLiU"/>
                <w:spacing w:val="-8"/>
                <w:sz w:val="18"/>
                <w:szCs w:val="18"/>
                <w:lang w:val="en-US" w:eastAsia="zh-TW"/>
              </w:rPr>
              <w:t xml:space="preserve"> </w:t>
            </w:r>
            <w:r w:rsidRPr="00624AE3">
              <w:rPr>
                <w:rFonts w:eastAsia="PMingLiU"/>
                <w:sz w:val="18"/>
                <w:szCs w:val="18"/>
                <w:lang w:val="en-US" w:eastAsia="zh-TW"/>
              </w:rPr>
              <w:t>to</w:t>
            </w:r>
            <w:r w:rsidRPr="00624AE3">
              <w:rPr>
                <w:rFonts w:eastAsia="PMingLiU"/>
                <w:spacing w:val="-8"/>
                <w:sz w:val="18"/>
                <w:szCs w:val="18"/>
                <w:lang w:val="en-US" w:eastAsia="zh-TW"/>
              </w:rPr>
              <w:t xml:space="preserve"> </w:t>
            </w:r>
            <w:r w:rsidRPr="00624AE3">
              <w:rPr>
                <w:rFonts w:eastAsia="PMingLiU"/>
                <w:sz w:val="18"/>
                <w:szCs w:val="18"/>
                <w:lang w:val="en-US" w:eastAsia="zh-TW"/>
              </w:rPr>
              <w:t>1</w:t>
            </w:r>
            <w:r w:rsidRPr="00624AE3">
              <w:rPr>
                <w:rFonts w:eastAsia="PMingLiU"/>
                <w:spacing w:val="-7"/>
                <w:sz w:val="18"/>
                <w:szCs w:val="18"/>
                <w:lang w:val="en-US" w:eastAsia="zh-TW"/>
              </w:rPr>
              <w:t xml:space="preserve"> </w:t>
            </w:r>
            <w:r w:rsidRPr="00624AE3">
              <w:rPr>
                <w:rFonts w:eastAsia="PMingLiU"/>
                <w:sz w:val="18"/>
                <w:szCs w:val="18"/>
                <w:lang w:val="en-US" w:eastAsia="zh-TW"/>
              </w:rPr>
              <w:t>if</w:t>
            </w:r>
            <w:r w:rsidRPr="00624AE3">
              <w:rPr>
                <w:rFonts w:eastAsia="PMingLiU"/>
                <w:spacing w:val="-8"/>
                <w:sz w:val="18"/>
                <w:szCs w:val="18"/>
                <w:lang w:val="en-US" w:eastAsia="zh-TW"/>
              </w:rPr>
              <w:t xml:space="preserve"> </w:t>
            </w:r>
            <w:r w:rsidRPr="00624AE3">
              <w:rPr>
                <w:rFonts w:eastAsia="PMingLiU"/>
                <w:sz w:val="18"/>
                <w:szCs w:val="18"/>
                <w:lang w:val="en-US" w:eastAsia="zh-TW"/>
              </w:rPr>
              <w:t>dot11EHTNSEPPriorityAc-</w:t>
            </w:r>
            <w:r w:rsidRPr="00624AE3">
              <w:rPr>
                <w:rFonts w:eastAsia="PMingLiU"/>
                <w:spacing w:val="-42"/>
                <w:sz w:val="18"/>
                <w:szCs w:val="18"/>
                <w:lang w:val="en-US" w:eastAsia="zh-TW"/>
              </w:rPr>
              <w:t xml:space="preserve"> </w:t>
            </w:r>
            <w:proofErr w:type="spellStart"/>
            <w:r w:rsidRPr="00624AE3">
              <w:rPr>
                <w:rFonts w:eastAsia="PMingLiU"/>
                <w:sz w:val="18"/>
                <w:szCs w:val="18"/>
                <w:lang w:val="en-US" w:eastAsia="zh-TW"/>
              </w:rPr>
              <w:t>cessActivated</w:t>
            </w:r>
            <w:proofErr w:type="spellEnd"/>
            <w:r w:rsidRPr="00624AE3">
              <w:rPr>
                <w:rFonts w:eastAsia="PMingLiU"/>
                <w:sz w:val="18"/>
                <w:szCs w:val="18"/>
                <w:lang w:val="en-US" w:eastAsia="zh-TW"/>
              </w:rPr>
              <w:t xml:space="preserve"> is true (see 35.14</w:t>
            </w:r>
            <w:r w:rsidRPr="00624AE3">
              <w:rPr>
                <w:rFonts w:eastAsia="PMingLiU"/>
                <w:spacing w:val="1"/>
                <w:sz w:val="18"/>
                <w:szCs w:val="18"/>
                <w:lang w:val="en-US" w:eastAsia="zh-TW"/>
              </w:rPr>
              <w:t xml:space="preserve"> </w:t>
            </w:r>
            <w:r w:rsidRPr="00624AE3">
              <w:rPr>
                <w:rFonts w:eastAsia="PMingLiU"/>
                <w:sz w:val="18"/>
                <w:szCs w:val="18"/>
                <w:lang w:val="en-US" w:eastAsia="zh-TW"/>
              </w:rPr>
              <w:t>(NSEP</w:t>
            </w:r>
            <w:r w:rsidRPr="00624AE3">
              <w:rPr>
                <w:rFonts w:eastAsia="PMingLiU"/>
                <w:spacing w:val="-1"/>
                <w:sz w:val="18"/>
                <w:szCs w:val="18"/>
                <w:lang w:val="en-US" w:eastAsia="zh-TW"/>
              </w:rPr>
              <w:t xml:space="preserve"> </w:t>
            </w:r>
            <w:r w:rsidRPr="00624AE3">
              <w:rPr>
                <w:rFonts w:eastAsia="PMingLiU"/>
                <w:sz w:val="18"/>
                <w:szCs w:val="18"/>
                <w:lang w:val="en-US" w:eastAsia="zh-TW"/>
              </w:rPr>
              <w:t>priority</w:t>
            </w:r>
            <w:r w:rsidRPr="00624AE3">
              <w:rPr>
                <w:rFonts w:eastAsia="PMingLiU"/>
                <w:spacing w:val="-2"/>
                <w:sz w:val="18"/>
                <w:szCs w:val="18"/>
                <w:lang w:val="en-US" w:eastAsia="zh-TW"/>
              </w:rPr>
              <w:t xml:space="preserve"> </w:t>
            </w:r>
            <w:r w:rsidRPr="00624AE3">
              <w:rPr>
                <w:rFonts w:eastAsia="PMingLiU"/>
                <w:sz w:val="18"/>
                <w:szCs w:val="18"/>
                <w:lang w:val="en-US" w:eastAsia="zh-TW"/>
              </w:rPr>
              <w:t>access)).</w:t>
            </w:r>
          </w:p>
          <w:p w14:paraId="01708CD0" w14:textId="77777777" w:rsidR="00624AE3" w:rsidRPr="00624AE3" w:rsidRDefault="00624AE3" w:rsidP="00624AE3">
            <w:pPr>
              <w:widowControl w:val="0"/>
              <w:kinsoku w:val="0"/>
              <w:overflowPunct w:val="0"/>
              <w:autoSpaceDE w:val="0"/>
              <w:autoSpaceDN w:val="0"/>
              <w:adjustRightInd w:val="0"/>
              <w:spacing w:line="200" w:lineRule="exact"/>
              <w:ind w:left="128"/>
              <w:rPr>
                <w:rFonts w:eastAsia="PMingLiU"/>
                <w:sz w:val="18"/>
                <w:szCs w:val="18"/>
                <w:lang w:val="en-US" w:eastAsia="zh-TW"/>
              </w:rPr>
            </w:pPr>
            <w:r w:rsidRPr="00624AE3">
              <w:rPr>
                <w:rFonts w:eastAsia="PMingLiU"/>
                <w:sz w:val="18"/>
                <w:szCs w:val="18"/>
                <w:lang w:val="en-US" w:eastAsia="zh-TW"/>
              </w:rPr>
              <w:t>Set</w:t>
            </w:r>
            <w:r w:rsidRPr="00624AE3">
              <w:rPr>
                <w:rFonts w:eastAsia="PMingLiU"/>
                <w:spacing w:val="-1"/>
                <w:sz w:val="18"/>
                <w:szCs w:val="18"/>
                <w:lang w:val="en-US" w:eastAsia="zh-TW"/>
              </w:rPr>
              <w:t xml:space="preserve"> </w:t>
            </w:r>
            <w:r w:rsidRPr="00624AE3">
              <w:rPr>
                <w:rFonts w:eastAsia="PMingLiU"/>
                <w:sz w:val="18"/>
                <w:szCs w:val="18"/>
                <w:lang w:val="en-US" w:eastAsia="zh-TW"/>
              </w:rPr>
              <w:t>to</w:t>
            </w:r>
            <w:r w:rsidRPr="00624AE3">
              <w:rPr>
                <w:rFonts w:eastAsia="PMingLiU"/>
                <w:spacing w:val="-1"/>
                <w:sz w:val="18"/>
                <w:szCs w:val="18"/>
                <w:lang w:val="en-US" w:eastAsia="zh-TW"/>
              </w:rPr>
              <w:t xml:space="preserve"> </w:t>
            </w:r>
            <w:r w:rsidRPr="00624AE3">
              <w:rPr>
                <w:rFonts w:eastAsia="PMingLiU"/>
                <w:sz w:val="18"/>
                <w:szCs w:val="18"/>
                <w:lang w:val="en-US" w:eastAsia="zh-TW"/>
              </w:rPr>
              <w:t>0</w:t>
            </w:r>
            <w:r w:rsidRPr="00624AE3">
              <w:rPr>
                <w:rFonts w:eastAsia="PMingLiU"/>
                <w:spacing w:val="-2"/>
                <w:sz w:val="18"/>
                <w:szCs w:val="18"/>
                <w:lang w:val="en-US" w:eastAsia="zh-TW"/>
              </w:rPr>
              <w:t xml:space="preserve"> </w:t>
            </w:r>
            <w:r w:rsidRPr="00624AE3">
              <w:rPr>
                <w:rFonts w:eastAsia="PMingLiU"/>
                <w:sz w:val="18"/>
                <w:szCs w:val="18"/>
                <w:lang w:val="en-US" w:eastAsia="zh-TW"/>
              </w:rPr>
              <w:t>otherwise.</w:t>
            </w:r>
          </w:p>
        </w:tc>
      </w:tr>
      <w:tr w:rsidR="00624AE3" w:rsidRPr="00624AE3" w14:paraId="56981B9B" w14:textId="77777777" w:rsidTr="00D03EA3">
        <w:trPr>
          <w:trHeight w:val="1720"/>
        </w:trPr>
        <w:tc>
          <w:tcPr>
            <w:tcW w:w="1823" w:type="dxa"/>
            <w:tcBorders>
              <w:top w:val="single" w:sz="4" w:space="0" w:color="000000"/>
              <w:left w:val="single" w:sz="12" w:space="0" w:color="000000"/>
              <w:bottom w:val="single" w:sz="4" w:space="0" w:color="000000"/>
              <w:right w:val="single" w:sz="4" w:space="0" w:color="000000"/>
            </w:tcBorders>
          </w:tcPr>
          <w:p w14:paraId="2B536EFA" w14:textId="77777777" w:rsidR="00624AE3" w:rsidRPr="00624AE3" w:rsidRDefault="00624AE3" w:rsidP="00624AE3">
            <w:pPr>
              <w:widowControl w:val="0"/>
              <w:kinsoku w:val="0"/>
              <w:overflowPunct w:val="0"/>
              <w:autoSpaceDE w:val="0"/>
              <w:autoSpaceDN w:val="0"/>
              <w:adjustRightInd w:val="0"/>
              <w:spacing w:before="51" w:line="232" w:lineRule="auto"/>
              <w:ind w:left="117" w:right="404"/>
              <w:rPr>
                <w:rFonts w:eastAsia="PMingLiU"/>
                <w:sz w:val="18"/>
                <w:szCs w:val="18"/>
                <w:lang w:val="en-US" w:eastAsia="zh-TW"/>
              </w:rPr>
            </w:pPr>
            <w:r w:rsidRPr="00624AE3">
              <w:rPr>
                <w:rFonts w:eastAsia="PMingLiU"/>
                <w:sz w:val="18"/>
                <w:szCs w:val="18"/>
                <w:lang w:val="en-US" w:eastAsia="zh-TW"/>
              </w:rPr>
              <w:t>EHT</w:t>
            </w:r>
            <w:r w:rsidRPr="00624AE3">
              <w:rPr>
                <w:rFonts w:eastAsia="PMingLiU"/>
                <w:spacing w:val="-9"/>
                <w:sz w:val="18"/>
                <w:szCs w:val="18"/>
                <w:lang w:val="en-US" w:eastAsia="zh-TW"/>
              </w:rPr>
              <w:t xml:space="preserve"> </w:t>
            </w:r>
            <w:r w:rsidRPr="00624AE3">
              <w:rPr>
                <w:rFonts w:eastAsia="PMingLiU"/>
                <w:sz w:val="18"/>
                <w:szCs w:val="18"/>
                <w:lang w:val="en-US" w:eastAsia="zh-TW"/>
              </w:rPr>
              <w:t>OM</w:t>
            </w:r>
            <w:r w:rsidRPr="00624AE3">
              <w:rPr>
                <w:rFonts w:eastAsia="PMingLiU"/>
                <w:spacing w:val="-9"/>
                <w:sz w:val="18"/>
                <w:szCs w:val="18"/>
                <w:lang w:val="en-US" w:eastAsia="zh-TW"/>
              </w:rPr>
              <w:t xml:space="preserve"> </w:t>
            </w:r>
            <w:r w:rsidRPr="00624AE3">
              <w:rPr>
                <w:rFonts w:eastAsia="PMingLiU"/>
                <w:sz w:val="18"/>
                <w:szCs w:val="18"/>
                <w:lang w:val="en-US" w:eastAsia="zh-TW"/>
              </w:rPr>
              <w:t>Control</w:t>
            </w:r>
            <w:r w:rsidRPr="00624AE3">
              <w:rPr>
                <w:rFonts w:eastAsia="PMingLiU"/>
                <w:spacing w:val="-42"/>
                <w:sz w:val="18"/>
                <w:szCs w:val="18"/>
                <w:lang w:val="en-US" w:eastAsia="zh-TW"/>
              </w:rPr>
              <w:t xml:space="preserve"> </w:t>
            </w:r>
            <w:r w:rsidRPr="00624AE3">
              <w:rPr>
                <w:rFonts w:eastAsia="PMingLiU"/>
                <w:sz w:val="18"/>
                <w:szCs w:val="18"/>
                <w:lang w:val="en-US" w:eastAsia="zh-TW"/>
              </w:rPr>
              <w:t>Support</w:t>
            </w:r>
          </w:p>
        </w:tc>
        <w:tc>
          <w:tcPr>
            <w:tcW w:w="3000" w:type="dxa"/>
            <w:tcBorders>
              <w:top w:val="single" w:sz="4" w:space="0" w:color="000000"/>
              <w:left w:val="single" w:sz="4" w:space="0" w:color="000000"/>
              <w:bottom w:val="single" w:sz="4" w:space="0" w:color="000000"/>
              <w:right w:val="single" w:sz="4" w:space="0" w:color="000000"/>
            </w:tcBorders>
          </w:tcPr>
          <w:p w14:paraId="3AD5428A" w14:textId="77777777" w:rsidR="00624AE3" w:rsidRPr="00624AE3" w:rsidRDefault="00624AE3" w:rsidP="00624AE3">
            <w:pPr>
              <w:widowControl w:val="0"/>
              <w:kinsoku w:val="0"/>
              <w:overflowPunct w:val="0"/>
              <w:autoSpaceDE w:val="0"/>
              <w:autoSpaceDN w:val="0"/>
              <w:adjustRightInd w:val="0"/>
              <w:spacing w:before="51" w:line="232" w:lineRule="auto"/>
              <w:ind w:left="127" w:right="174"/>
              <w:rPr>
                <w:rFonts w:eastAsia="PMingLiU"/>
                <w:sz w:val="18"/>
                <w:szCs w:val="18"/>
                <w:lang w:val="en-US" w:eastAsia="zh-TW"/>
              </w:rPr>
            </w:pPr>
            <w:r w:rsidRPr="00624AE3">
              <w:rPr>
                <w:rFonts w:eastAsia="PMingLiU"/>
                <w:sz w:val="18"/>
                <w:szCs w:val="18"/>
                <w:lang w:val="en-US" w:eastAsia="zh-TW"/>
              </w:rPr>
              <w:t>Indicates support for receiving a</w:t>
            </w:r>
            <w:r w:rsidRPr="00624AE3">
              <w:rPr>
                <w:rFonts w:eastAsia="PMingLiU"/>
                <w:spacing w:val="1"/>
                <w:sz w:val="18"/>
                <w:szCs w:val="18"/>
                <w:lang w:val="en-US" w:eastAsia="zh-TW"/>
              </w:rPr>
              <w:t xml:space="preserve"> </w:t>
            </w:r>
            <w:r w:rsidRPr="00624AE3">
              <w:rPr>
                <w:rFonts w:eastAsia="PMingLiU"/>
                <w:sz w:val="18"/>
                <w:szCs w:val="18"/>
                <w:lang w:val="en-US" w:eastAsia="zh-TW"/>
              </w:rPr>
              <w:t>frame</w:t>
            </w:r>
            <w:r w:rsidRPr="00624AE3">
              <w:rPr>
                <w:rFonts w:eastAsia="PMingLiU"/>
                <w:spacing w:val="-2"/>
                <w:sz w:val="18"/>
                <w:szCs w:val="18"/>
                <w:lang w:val="en-US" w:eastAsia="zh-TW"/>
              </w:rPr>
              <w:t xml:space="preserve"> </w:t>
            </w:r>
            <w:r w:rsidRPr="00624AE3">
              <w:rPr>
                <w:rFonts w:eastAsia="PMingLiU"/>
                <w:sz w:val="18"/>
                <w:szCs w:val="18"/>
                <w:lang w:val="en-US" w:eastAsia="zh-TW"/>
              </w:rPr>
              <w:t>with</w:t>
            </w:r>
            <w:r w:rsidRPr="00624AE3">
              <w:rPr>
                <w:rFonts w:eastAsia="PMingLiU"/>
                <w:spacing w:val="-2"/>
                <w:sz w:val="18"/>
                <w:szCs w:val="18"/>
                <w:lang w:val="en-US" w:eastAsia="zh-TW"/>
              </w:rPr>
              <w:t xml:space="preserve"> </w:t>
            </w:r>
            <w:r w:rsidRPr="00624AE3">
              <w:rPr>
                <w:rFonts w:eastAsia="PMingLiU"/>
                <w:sz w:val="18"/>
                <w:szCs w:val="18"/>
                <w:lang w:val="en-US" w:eastAsia="zh-TW"/>
              </w:rPr>
              <w:t>an</w:t>
            </w:r>
            <w:r w:rsidRPr="00624AE3">
              <w:rPr>
                <w:rFonts w:eastAsia="PMingLiU"/>
                <w:spacing w:val="-2"/>
                <w:sz w:val="18"/>
                <w:szCs w:val="18"/>
                <w:lang w:val="en-US" w:eastAsia="zh-TW"/>
              </w:rPr>
              <w:t xml:space="preserve"> </w:t>
            </w:r>
            <w:r w:rsidRPr="00624AE3">
              <w:rPr>
                <w:rFonts w:eastAsia="PMingLiU"/>
                <w:sz w:val="18"/>
                <w:szCs w:val="18"/>
                <w:lang w:val="en-US" w:eastAsia="zh-TW"/>
              </w:rPr>
              <w:t>EHT</w:t>
            </w:r>
            <w:r w:rsidRPr="00624AE3">
              <w:rPr>
                <w:rFonts w:eastAsia="PMingLiU"/>
                <w:spacing w:val="-2"/>
                <w:sz w:val="18"/>
                <w:szCs w:val="18"/>
                <w:lang w:val="en-US" w:eastAsia="zh-TW"/>
              </w:rPr>
              <w:t xml:space="preserve"> </w:t>
            </w:r>
            <w:r w:rsidRPr="00624AE3">
              <w:rPr>
                <w:rFonts w:eastAsia="PMingLiU"/>
                <w:sz w:val="18"/>
                <w:szCs w:val="18"/>
                <w:lang w:val="en-US" w:eastAsia="zh-TW"/>
              </w:rPr>
              <w:t>OM</w:t>
            </w:r>
            <w:r w:rsidRPr="00624AE3">
              <w:rPr>
                <w:rFonts w:eastAsia="PMingLiU"/>
                <w:spacing w:val="-1"/>
                <w:sz w:val="18"/>
                <w:szCs w:val="18"/>
                <w:lang w:val="en-US" w:eastAsia="zh-TW"/>
              </w:rPr>
              <w:t xml:space="preserve"> </w:t>
            </w:r>
            <w:r w:rsidRPr="00624AE3">
              <w:rPr>
                <w:rFonts w:eastAsia="PMingLiU"/>
                <w:sz w:val="18"/>
                <w:szCs w:val="18"/>
                <w:lang w:val="en-US" w:eastAsia="zh-TW"/>
              </w:rPr>
              <w:t>Control</w:t>
            </w:r>
            <w:r w:rsidRPr="00624AE3">
              <w:rPr>
                <w:rFonts w:eastAsia="PMingLiU"/>
                <w:spacing w:val="-2"/>
                <w:sz w:val="18"/>
                <w:szCs w:val="18"/>
                <w:lang w:val="en-US" w:eastAsia="zh-TW"/>
              </w:rPr>
              <w:t xml:space="preserve"> </w:t>
            </w:r>
            <w:r w:rsidRPr="00624AE3">
              <w:rPr>
                <w:rFonts w:eastAsia="PMingLiU"/>
                <w:sz w:val="18"/>
                <w:szCs w:val="18"/>
                <w:lang w:val="en-US" w:eastAsia="zh-TW"/>
              </w:rPr>
              <w:t>sub-</w:t>
            </w:r>
            <w:r w:rsidRPr="00624AE3">
              <w:rPr>
                <w:rFonts w:eastAsia="PMingLiU"/>
                <w:spacing w:val="-42"/>
                <w:sz w:val="18"/>
                <w:szCs w:val="18"/>
                <w:lang w:val="en-US" w:eastAsia="zh-TW"/>
              </w:rPr>
              <w:t xml:space="preserve"> </w:t>
            </w:r>
            <w:r w:rsidRPr="00624AE3">
              <w:rPr>
                <w:rFonts w:eastAsia="PMingLiU"/>
                <w:sz w:val="18"/>
                <w:szCs w:val="18"/>
                <w:lang w:val="en-US" w:eastAsia="zh-TW"/>
              </w:rPr>
              <w:t>field.</w:t>
            </w:r>
          </w:p>
        </w:tc>
        <w:tc>
          <w:tcPr>
            <w:tcW w:w="3001" w:type="dxa"/>
            <w:tcBorders>
              <w:top w:val="single" w:sz="4" w:space="0" w:color="000000"/>
              <w:left w:val="single" w:sz="4" w:space="0" w:color="000000"/>
              <w:bottom w:val="single" w:sz="4" w:space="0" w:color="000000"/>
              <w:right w:val="single" w:sz="12" w:space="0" w:color="000000"/>
            </w:tcBorders>
          </w:tcPr>
          <w:p w14:paraId="22667A2E" w14:textId="77777777" w:rsidR="00624AE3" w:rsidRPr="00624AE3" w:rsidRDefault="00624AE3" w:rsidP="00624AE3">
            <w:pPr>
              <w:widowControl w:val="0"/>
              <w:kinsoku w:val="0"/>
              <w:overflowPunct w:val="0"/>
              <w:autoSpaceDE w:val="0"/>
              <w:autoSpaceDN w:val="0"/>
              <w:adjustRightInd w:val="0"/>
              <w:spacing w:before="51" w:line="232" w:lineRule="auto"/>
              <w:ind w:left="128" w:right="92"/>
              <w:rPr>
                <w:rFonts w:eastAsia="PMingLiU"/>
                <w:sz w:val="18"/>
                <w:szCs w:val="18"/>
                <w:lang w:val="en-US" w:eastAsia="zh-TW"/>
              </w:rPr>
            </w:pPr>
            <w:r w:rsidRPr="00624AE3">
              <w:rPr>
                <w:rFonts w:eastAsia="PMingLiU"/>
                <w:sz w:val="18"/>
                <w:szCs w:val="18"/>
                <w:lang w:val="en-US" w:eastAsia="zh-TW"/>
              </w:rPr>
              <w:t>If</w:t>
            </w:r>
            <w:r w:rsidRPr="00624AE3">
              <w:rPr>
                <w:rFonts w:eastAsia="PMingLiU"/>
                <w:spacing w:val="-6"/>
                <w:sz w:val="18"/>
                <w:szCs w:val="18"/>
                <w:lang w:val="en-US" w:eastAsia="zh-TW"/>
              </w:rPr>
              <w:t xml:space="preserve"> </w:t>
            </w:r>
            <w:r w:rsidRPr="00624AE3">
              <w:rPr>
                <w:rFonts w:eastAsia="PMingLiU"/>
                <w:sz w:val="18"/>
                <w:szCs w:val="18"/>
                <w:lang w:val="en-US" w:eastAsia="zh-TW"/>
              </w:rPr>
              <w:t>the</w:t>
            </w:r>
            <w:r w:rsidRPr="00624AE3">
              <w:rPr>
                <w:rFonts w:eastAsia="PMingLiU"/>
                <w:spacing w:val="-6"/>
                <w:sz w:val="18"/>
                <w:szCs w:val="18"/>
                <w:lang w:val="en-US" w:eastAsia="zh-TW"/>
              </w:rPr>
              <w:t xml:space="preserve"> </w:t>
            </w:r>
            <w:r w:rsidRPr="00624AE3">
              <w:rPr>
                <w:rFonts w:eastAsia="PMingLiU"/>
                <w:sz w:val="18"/>
                <w:szCs w:val="18"/>
                <w:lang w:val="en-US" w:eastAsia="zh-TW"/>
              </w:rPr>
              <w:t>+HTC-HE</w:t>
            </w:r>
            <w:r w:rsidRPr="00624AE3">
              <w:rPr>
                <w:rFonts w:eastAsia="PMingLiU"/>
                <w:spacing w:val="-5"/>
                <w:sz w:val="18"/>
                <w:szCs w:val="18"/>
                <w:lang w:val="en-US" w:eastAsia="zh-TW"/>
              </w:rPr>
              <w:t xml:space="preserve"> </w:t>
            </w:r>
            <w:r w:rsidRPr="00624AE3">
              <w:rPr>
                <w:rFonts w:eastAsia="PMingLiU"/>
                <w:sz w:val="18"/>
                <w:szCs w:val="18"/>
                <w:lang w:val="en-US" w:eastAsia="zh-TW"/>
              </w:rPr>
              <w:t>Support</w:t>
            </w:r>
            <w:r w:rsidRPr="00624AE3">
              <w:rPr>
                <w:rFonts w:eastAsia="PMingLiU"/>
                <w:spacing w:val="-6"/>
                <w:sz w:val="18"/>
                <w:szCs w:val="18"/>
                <w:lang w:val="en-US" w:eastAsia="zh-TW"/>
              </w:rPr>
              <w:t xml:space="preserve"> </w:t>
            </w:r>
            <w:r w:rsidRPr="00624AE3">
              <w:rPr>
                <w:rFonts w:eastAsia="PMingLiU"/>
                <w:sz w:val="18"/>
                <w:szCs w:val="18"/>
                <w:lang w:val="en-US" w:eastAsia="zh-TW"/>
              </w:rPr>
              <w:t>subfield</w:t>
            </w:r>
            <w:r w:rsidRPr="00624AE3">
              <w:rPr>
                <w:rFonts w:eastAsia="PMingLiU"/>
                <w:spacing w:val="-6"/>
                <w:sz w:val="18"/>
                <w:szCs w:val="18"/>
                <w:lang w:val="en-US" w:eastAsia="zh-TW"/>
              </w:rPr>
              <w:t xml:space="preserve"> </w:t>
            </w:r>
            <w:r w:rsidRPr="00624AE3">
              <w:rPr>
                <w:rFonts w:eastAsia="PMingLiU"/>
                <w:sz w:val="18"/>
                <w:szCs w:val="18"/>
                <w:lang w:val="en-US" w:eastAsia="zh-TW"/>
              </w:rPr>
              <w:t>is</w:t>
            </w:r>
            <w:r w:rsidRPr="00624AE3">
              <w:rPr>
                <w:rFonts w:eastAsia="PMingLiU"/>
                <w:spacing w:val="-5"/>
                <w:sz w:val="18"/>
                <w:szCs w:val="18"/>
                <w:lang w:val="en-US" w:eastAsia="zh-TW"/>
              </w:rPr>
              <w:t xml:space="preserve"> </w:t>
            </w:r>
            <w:r w:rsidRPr="00624AE3">
              <w:rPr>
                <w:rFonts w:eastAsia="PMingLiU"/>
                <w:sz w:val="18"/>
                <w:szCs w:val="18"/>
                <w:lang w:val="en-US" w:eastAsia="zh-TW"/>
              </w:rPr>
              <w:t>1</w:t>
            </w:r>
            <w:r w:rsidRPr="00624AE3">
              <w:rPr>
                <w:rFonts w:eastAsia="PMingLiU"/>
                <w:spacing w:val="-42"/>
                <w:sz w:val="18"/>
                <w:szCs w:val="18"/>
                <w:lang w:val="en-US" w:eastAsia="zh-TW"/>
              </w:rPr>
              <w:t xml:space="preserve"> </w:t>
            </w:r>
            <w:r w:rsidRPr="00624AE3">
              <w:rPr>
                <w:rFonts w:eastAsia="PMingLiU"/>
                <w:sz w:val="18"/>
                <w:szCs w:val="18"/>
                <w:lang w:val="en-US" w:eastAsia="zh-TW"/>
              </w:rPr>
              <w:t>in</w:t>
            </w:r>
            <w:r w:rsidRPr="00624AE3">
              <w:rPr>
                <w:rFonts w:eastAsia="PMingLiU"/>
                <w:spacing w:val="-2"/>
                <w:sz w:val="18"/>
                <w:szCs w:val="18"/>
                <w:lang w:val="en-US" w:eastAsia="zh-TW"/>
              </w:rPr>
              <w:t xml:space="preserve"> </w:t>
            </w:r>
            <w:r w:rsidRPr="00624AE3">
              <w:rPr>
                <w:rFonts w:eastAsia="PMingLiU"/>
                <w:sz w:val="18"/>
                <w:szCs w:val="18"/>
                <w:lang w:val="en-US" w:eastAsia="zh-TW"/>
              </w:rPr>
              <w:t>a</w:t>
            </w:r>
            <w:r w:rsidRPr="00624AE3">
              <w:rPr>
                <w:rFonts w:eastAsia="PMingLiU"/>
                <w:spacing w:val="-1"/>
                <w:sz w:val="18"/>
                <w:szCs w:val="18"/>
                <w:lang w:val="en-US" w:eastAsia="zh-TW"/>
              </w:rPr>
              <w:t xml:space="preserve"> </w:t>
            </w:r>
            <w:r w:rsidRPr="00624AE3">
              <w:rPr>
                <w:rFonts w:eastAsia="PMingLiU"/>
                <w:sz w:val="18"/>
                <w:szCs w:val="18"/>
                <w:lang w:val="en-US" w:eastAsia="zh-TW"/>
              </w:rPr>
              <w:t>STA:</w:t>
            </w:r>
          </w:p>
          <w:p w14:paraId="506A0C94" w14:textId="77777777" w:rsidR="00624AE3" w:rsidRPr="00624AE3" w:rsidRDefault="00624AE3" w:rsidP="00624AE3">
            <w:pPr>
              <w:widowControl w:val="0"/>
              <w:kinsoku w:val="0"/>
              <w:overflowPunct w:val="0"/>
              <w:autoSpaceDE w:val="0"/>
              <w:autoSpaceDN w:val="0"/>
              <w:adjustRightInd w:val="0"/>
              <w:spacing w:line="232" w:lineRule="auto"/>
              <w:ind w:left="418" w:right="88"/>
              <w:rPr>
                <w:rFonts w:eastAsia="PMingLiU"/>
                <w:sz w:val="18"/>
                <w:szCs w:val="18"/>
                <w:lang w:val="en-US" w:eastAsia="zh-TW"/>
              </w:rPr>
            </w:pPr>
            <w:r w:rsidRPr="00624AE3">
              <w:rPr>
                <w:rFonts w:eastAsia="PMingLiU"/>
                <w:sz w:val="18"/>
                <w:szCs w:val="18"/>
                <w:lang w:val="en-US" w:eastAsia="zh-TW"/>
              </w:rPr>
              <w:t>Set</w:t>
            </w:r>
            <w:r w:rsidRPr="00624AE3">
              <w:rPr>
                <w:rFonts w:eastAsia="PMingLiU"/>
                <w:spacing w:val="-7"/>
                <w:sz w:val="18"/>
                <w:szCs w:val="18"/>
                <w:lang w:val="en-US" w:eastAsia="zh-TW"/>
              </w:rPr>
              <w:t xml:space="preserve"> </w:t>
            </w:r>
            <w:r w:rsidRPr="00624AE3">
              <w:rPr>
                <w:rFonts w:eastAsia="PMingLiU"/>
                <w:sz w:val="18"/>
                <w:szCs w:val="18"/>
                <w:lang w:val="en-US" w:eastAsia="zh-TW"/>
              </w:rPr>
              <w:t>to</w:t>
            </w:r>
            <w:r w:rsidRPr="00624AE3">
              <w:rPr>
                <w:rFonts w:eastAsia="PMingLiU"/>
                <w:spacing w:val="-7"/>
                <w:sz w:val="18"/>
                <w:szCs w:val="18"/>
                <w:lang w:val="en-US" w:eastAsia="zh-TW"/>
              </w:rPr>
              <w:t xml:space="preserve"> </w:t>
            </w:r>
            <w:r w:rsidRPr="00624AE3">
              <w:rPr>
                <w:rFonts w:eastAsia="PMingLiU"/>
                <w:sz w:val="18"/>
                <w:szCs w:val="18"/>
                <w:lang w:val="en-US" w:eastAsia="zh-TW"/>
              </w:rPr>
              <w:t>1</w:t>
            </w:r>
            <w:r w:rsidRPr="00624AE3">
              <w:rPr>
                <w:rFonts w:eastAsia="PMingLiU"/>
                <w:spacing w:val="-7"/>
                <w:sz w:val="18"/>
                <w:szCs w:val="18"/>
                <w:lang w:val="en-US" w:eastAsia="zh-TW"/>
              </w:rPr>
              <w:t xml:space="preserve"> </w:t>
            </w:r>
            <w:r w:rsidRPr="00624AE3">
              <w:rPr>
                <w:rFonts w:eastAsia="PMingLiU"/>
                <w:sz w:val="18"/>
                <w:szCs w:val="18"/>
                <w:lang w:val="en-US" w:eastAsia="zh-TW"/>
              </w:rPr>
              <w:t>if</w:t>
            </w:r>
            <w:r w:rsidRPr="00624AE3">
              <w:rPr>
                <w:rFonts w:eastAsia="PMingLiU"/>
                <w:spacing w:val="-8"/>
                <w:sz w:val="18"/>
                <w:szCs w:val="18"/>
                <w:lang w:val="en-US" w:eastAsia="zh-TW"/>
              </w:rPr>
              <w:t xml:space="preserve"> </w:t>
            </w:r>
            <w:r w:rsidRPr="00624AE3">
              <w:rPr>
                <w:rFonts w:eastAsia="PMingLiU"/>
                <w:sz w:val="18"/>
                <w:szCs w:val="18"/>
                <w:lang w:val="en-US" w:eastAsia="zh-TW"/>
              </w:rPr>
              <w:t>the</w:t>
            </w:r>
            <w:r w:rsidRPr="00624AE3">
              <w:rPr>
                <w:rFonts w:eastAsia="PMingLiU"/>
                <w:spacing w:val="-7"/>
                <w:sz w:val="18"/>
                <w:szCs w:val="18"/>
                <w:lang w:val="en-US" w:eastAsia="zh-TW"/>
              </w:rPr>
              <w:t xml:space="preserve"> </w:t>
            </w:r>
            <w:r w:rsidRPr="00624AE3">
              <w:rPr>
                <w:rFonts w:eastAsia="PMingLiU"/>
                <w:sz w:val="18"/>
                <w:szCs w:val="18"/>
                <w:lang w:val="en-US" w:eastAsia="zh-TW"/>
              </w:rPr>
              <w:t>STA</w:t>
            </w:r>
            <w:r w:rsidRPr="00624AE3">
              <w:rPr>
                <w:rFonts w:eastAsia="PMingLiU"/>
                <w:spacing w:val="-7"/>
                <w:sz w:val="18"/>
                <w:szCs w:val="18"/>
                <w:lang w:val="en-US" w:eastAsia="zh-TW"/>
              </w:rPr>
              <w:t xml:space="preserve"> </w:t>
            </w:r>
            <w:r w:rsidRPr="00624AE3">
              <w:rPr>
                <w:rFonts w:eastAsia="PMingLiU"/>
                <w:sz w:val="18"/>
                <w:szCs w:val="18"/>
                <w:lang w:val="en-US" w:eastAsia="zh-TW"/>
              </w:rPr>
              <w:t>supports</w:t>
            </w:r>
            <w:r w:rsidRPr="00624AE3">
              <w:rPr>
                <w:rFonts w:eastAsia="PMingLiU"/>
                <w:spacing w:val="-7"/>
                <w:sz w:val="18"/>
                <w:szCs w:val="18"/>
                <w:lang w:val="en-US" w:eastAsia="zh-TW"/>
              </w:rPr>
              <w:t xml:space="preserve"> </w:t>
            </w:r>
            <w:proofErr w:type="spellStart"/>
            <w:r w:rsidRPr="00624AE3">
              <w:rPr>
                <w:rFonts w:eastAsia="PMingLiU"/>
                <w:sz w:val="18"/>
                <w:szCs w:val="18"/>
                <w:lang w:val="en-US" w:eastAsia="zh-TW"/>
              </w:rPr>
              <w:t>recep</w:t>
            </w:r>
            <w:proofErr w:type="spellEnd"/>
            <w:r w:rsidRPr="00624AE3">
              <w:rPr>
                <w:rFonts w:eastAsia="PMingLiU"/>
                <w:sz w:val="18"/>
                <w:szCs w:val="18"/>
                <w:lang w:val="en-US" w:eastAsia="zh-TW"/>
              </w:rPr>
              <w:t>-</w:t>
            </w:r>
            <w:r w:rsidRPr="00624AE3">
              <w:rPr>
                <w:rFonts w:eastAsia="PMingLiU"/>
                <w:spacing w:val="-42"/>
                <w:sz w:val="18"/>
                <w:szCs w:val="18"/>
                <w:lang w:val="en-US" w:eastAsia="zh-TW"/>
              </w:rPr>
              <w:t xml:space="preserve"> </w:t>
            </w:r>
            <w:proofErr w:type="spellStart"/>
            <w:r w:rsidRPr="00624AE3">
              <w:rPr>
                <w:rFonts w:eastAsia="PMingLiU"/>
                <w:sz w:val="18"/>
                <w:szCs w:val="18"/>
                <w:lang w:val="en-US" w:eastAsia="zh-TW"/>
              </w:rPr>
              <w:t>tion</w:t>
            </w:r>
            <w:proofErr w:type="spellEnd"/>
            <w:r w:rsidRPr="00624AE3">
              <w:rPr>
                <w:rFonts w:eastAsia="PMingLiU"/>
                <w:sz w:val="18"/>
                <w:szCs w:val="18"/>
                <w:lang w:val="en-US" w:eastAsia="zh-TW"/>
              </w:rPr>
              <w:t xml:space="preserve"> of the EHT OM Control sub-</w:t>
            </w:r>
            <w:r w:rsidRPr="00624AE3">
              <w:rPr>
                <w:rFonts w:eastAsia="PMingLiU"/>
                <w:spacing w:val="1"/>
                <w:sz w:val="18"/>
                <w:szCs w:val="18"/>
                <w:lang w:val="en-US" w:eastAsia="zh-TW"/>
              </w:rPr>
              <w:t xml:space="preserve"> </w:t>
            </w:r>
            <w:r w:rsidRPr="00624AE3">
              <w:rPr>
                <w:rFonts w:eastAsia="PMingLiU"/>
                <w:sz w:val="18"/>
                <w:szCs w:val="18"/>
                <w:lang w:val="en-US" w:eastAsia="zh-TW"/>
              </w:rPr>
              <w:t>field.</w:t>
            </w:r>
          </w:p>
          <w:p w14:paraId="0F7169C1" w14:textId="77777777" w:rsidR="00624AE3" w:rsidRPr="00624AE3" w:rsidRDefault="00624AE3" w:rsidP="00624AE3">
            <w:pPr>
              <w:widowControl w:val="0"/>
              <w:kinsoku w:val="0"/>
              <w:overflowPunct w:val="0"/>
              <w:autoSpaceDE w:val="0"/>
              <w:autoSpaceDN w:val="0"/>
              <w:adjustRightInd w:val="0"/>
              <w:spacing w:line="196" w:lineRule="exact"/>
              <w:ind w:left="418"/>
              <w:rPr>
                <w:rFonts w:eastAsia="PMingLiU"/>
                <w:sz w:val="18"/>
                <w:szCs w:val="18"/>
                <w:lang w:val="en-US" w:eastAsia="zh-TW"/>
              </w:rPr>
            </w:pPr>
            <w:r w:rsidRPr="00624AE3">
              <w:rPr>
                <w:rFonts w:eastAsia="PMingLiU"/>
                <w:sz w:val="18"/>
                <w:szCs w:val="18"/>
                <w:lang w:val="en-US" w:eastAsia="zh-TW"/>
              </w:rPr>
              <w:t>Set</w:t>
            </w:r>
            <w:r w:rsidRPr="00624AE3">
              <w:rPr>
                <w:rFonts w:eastAsia="PMingLiU"/>
                <w:spacing w:val="-5"/>
                <w:sz w:val="18"/>
                <w:szCs w:val="18"/>
                <w:lang w:val="en-US" w:eastAsia="zh-TW"/>
              </w:rPr>
              <w:t xml:space="preserve"> </w:t>
            </w:r>
            <w:r w:rsidRPr="00624AE3">
              <w:rPr>
                <w:rFonts w:eastAsia="PMingLiU"/>
                <w:sz w:val="18"/>
                <w:szCs w:val="18"/>
                <w:lang w:val="en-US" w:eastAsia="zh-TW"/>
              </w:rPr>
              <w:t>to</w:t>
            </w:r>
            <w:r w:rsidRPr="00624AE3">
              <w:rPr>
                <w:rFonts w:eastAsia="PMingLiU"/>
                <w:spacing w:val="-4"/>
                <w:sz w:val="18"/>
                <w:szCs w:val="18"/>
                <w:lang w:val="en-US" w:eastAsia="zh-TW"/>
              </w:rPr>
              <w:t xml:space="preserve"> </w:t>
            </w:r>
            <w:r w:rsidRPr="00624AE3">
              <w:rPr>
                <w:rFonts w:eastAsia="PMingLiU"/>
                <w:sz w:val="18"/>
                <w:szCs w:val="18"/>
                <w:lang w:val="en-US" w:eastAsia="zh-TW"/>
              </w:rPr>
              <w:t>0</w:t>
            </w:r>
            <w:r w:rsidRPr="00624AE3">
              <w:rPr>
                <w:rFonts w:eastAsia="PMingLiU"/>
                <w:spacing w:val="-5"/>
                <w:sz w:val="18"/>
                <w:szCs w:val="18"/>
                <w:lang w:val="en-US" w:eastAsia="zh-TW"/>
              </w:rPr>
              <w:t xml:space="preserve"> </w:t>
            </w:r>
            <w:r w:rsidRPr="00624AE3">
              <w:rPr>
                <w:rFonts w:eastAsia="PMingLiU"/>
                <w:sz w:val="18"/>
                <w:szCs w:val="18"/>
                <w:lang w:val="en-US" w:eastAsia="zh-TW"/>
              </w:rPr>
              <w:t>otherwise.</w:t>
            </w:r>
          </w:p>
          <w:p w14:paraId="0CF2B861" w14:textId="77777777" w:rsidR="00624AE3" w:rsidRPr="00624AE3" w:rsidRDefault="00624AE3" w:rsidP="00624AE3">
            <w:pPr>
              <w:widowControl w:val="0"/>
              <w:kinsoku w:val="0"/>
              <w:overflowPunct w:val="0"/>
              <w:autoSpaceDE w:val="0"/>
              <w:autoSpaceDN w:val="0"/>
              <w:adjustRightInd w:val="0"/>
              <w:spacing w:line="232" w:lineRule="auto"/>
              <w:ind w:left="127" w:right="341"/>
              <w:rPr>
                <w:rFonts w:eastAsia="PMingLiU"/>
                <w:sz w:val="18"/>
                <w:szCs w:val="18"/>
                <w:lang w:val="en-US" w:eastAsia="zh-TW"/>
              </w:rPr>
            </w:pPr>
            <w:r w:rsidRPr="00624AE3">
              <w:rPr>
                <w:rFonts w:eastAsia="PMingLiU"/>
                <w:sz w:val="18"/>
                <w:szCs w:val="18"/>
                <w:lang w:val="en-US" w:eastAsia="zh-TW"/>
              </w:rPr>
              <w:t>Reserved</w:t>
            </w:r>
            <w:r w:rsidRPr="00624AE3">
              <w:rPr>
                <w:rFonts w:eastAsia="PMingLiU"/>
                <w:spacing w:val="-5"/>
                <w:sz w:val="18"/>
                <w:szCs w:val="18"/>
                <w:lang w:val="en-US" w:eastAsia="zh-TW"/>
              </w:rPr>
              <w:t xml:space="preserve"> </w:t>
            </w:r>
            <w:r w:rsidRPr="00624AE3">
              <w:rPr>
                <w:rFonts w:eastAsia="PMingLiU"/>
                <w:sz w:val="18"/>
                <w:szCs w:val="18"/>
                <w:lang w:val="en-US" w:eastAsia="zh-TW"/>
              </w:rPr>
              <w:t>if</w:t>
            </w:r>
            <w:r w:rsidRPr="00624AE3">
              <w:rPr>
                <w:rFonts w:eastAsia="PMingLiU"/>
                <w:spacing w:val="-4"/>
                <w:sz w:val="18"/>
                <w:szCs w:val="18"/>
                <w:lang w:val="en-US" w:eastAsia="zh-TW"/>
              </w:rPr>
              <w:t xml:space="preserve"> </w:t>
            </w:r>
            <w:r w:rsidRPr="00624AE3">
              <w:rPr>
                <w:rFonts w:eastAsia="PMingLiU"/>
                <w:sz w:val="18"/>
                <w:szCs w:val="18"/>
                <w:lang w:val="en-US" w:eastAsia="zh-TW"/>
              </w:rPr>
              <w:t>the</w:t>
            </w:r>
            <w:r w:rsidRPr="00624AE3">
              <w:rPr>
                <w:rFonts w:eastAsia="PMingLiU"/>
                <w:spacing w:val="-5"/>
                <w:sz w:val="18"/>
                <w:szCs w:val="18"/>
                <w:lang w:val="en-US" w:eastAsia="zh-TW"/>
              </w:rPr>
              <w:t xml:space="preserve"> </w:t>
            </w:r>
            <w:r w:rsidRPr="00624AE3">
              <w:rPr>
                <w:rFonts w:eastAsia="PMingLiU"/>
                <w:sz w:val="18"/>
                <w:szCs w:val="18"/>
                <w:lang w:val="en-US" w:eastAsia="zh-TW"/>
              </w:rPr>
              <w:t>+HTC-HE</w:t>
            </w:r>
            <w:r w:rsidRPr="00624AE3">
              <w:rPr>
                <w:rFonts w:eastAsia="PMingLiU"/>
                <w:spacing w:val="-5"/>
                <w:sz w:val="18"/>
                <w:szCs w:val="18"/>
                <w:lang w:val="en-US" w:eastAsia="zh-TW"/>
              </w:rPr>
              <w:t xml:space="preserve"> </w:t>
            </w:r>
            <w:r w:rsidRPr="00624AE3">
              <w:rPr>
                <w:rFonts w:eastAsia="PMingLiU"/>
                <w:sz w:val="18"/>
                <w:szCs w:val="18"/>
                <w:lang w:val="en-US" w:eastAsia="zh-TW"/>
              </w:rPr>
              <w:t>Support</w:t>
            </w:r>
            <w:r w:rsidRPr="00624AE3">
              <w:rPr>
                <w:rFonts w:eastAsia="PMingLiU"/>
                <w:spacing w:val="-42"/>
                <w:sz w:val="18"/>
                <w:szCs w:val="18"/>
                <w:lang w:val="en-US" w:eastAsia="zh-TW"/>
              </w:rPr>
              <w:t xml:space="preserve"> </w:t>
            </w:r>
            <w:r w:rsidRPr="00624AE3">
              <w:rPr>
                <w:rFonts w:eastAsia="PMingLiU"/>
                <w:sz w:val="18"/>
                <w:szCs w:val="18"/>
                <w:lang w:val="en-US" w:eastAsia="zh-TW"/>
              </w:rPr>
              <w:t>subfield</w:t>
            </w:r>
            <w:r w:rsidRPr="00624AE3">
              <w:rPr>
                <w:rFonts w:eastAsia="PMingLiU"/>
                <w:spacing w:val="-2"/>
                <w:sz w:val="18"/>
                <w:szCs w:val="18"/>
                <w:lang w:val="en-US" w:eastAsia="zh-TW"/>
              </w:rPr>
              <w:t xml:space="preserve"> </w:t>
            </w:r>
            <w:r w:rsidRPr="00624AE3">
              <w:rPr>
                <w:rFonts w:eastAsia="PMingLiU"/>
                <w:sz w:val="18"/>
                <w:szCs w:val="18"/>
                <w:lang w:val="en-US" w:eastAsia="zh-TW"/>
              </w:rPr>
              <w:t>is</w:t>
            </w:r>
            <w:r w:rsidRPr="00624AE3">
              <w:rPr>
                <w:rFonts w:eastAsia="PMingLiU"/>
                <w:spacing w:val="-2"/>
                <w:sz w:val="18"/>
                <w:szCs w:val="18"/>
                <w:lang w:val="en-US" w:eastAsia="zh-TW"/>
              </w:rPr>
              <w:t xml:space="preserve"> </w:t>
            </w:r>
            <w:r w:rsidRPr="00624AE3">
              <w:rPr>
                <w:rFonts w:eastAsia="PMingLiU"/>
                <w:sz w:val="18"/>
                <w:szCs w:val="18"/>
                <w:lang w:val="en-US" w:eastAsia="zh-TW"/>
              </w:rPr>
              <w:t>0</w:t>
            </w:r>
            <w:r w:rsidRPr="00624AE3">
              <w:rPr>
                <w:rFonts w:eastAsia="PMingLiU"/>
                <w:spacing w:val="-1"/>
                <w:sz w:val="18"/>
                <w:szCs w:val="18"/>
                <w:lang w:val="en-US" w:eastAsia="zh-TW"/>
              </w:rPr>
              <w:t xml:space="preserve"> </w:t>
            </w:r>
            <w:r w:rsidRPr="00624AE3">
              <w:rPr>
                <w:rFonts w:eastAsia="PMingLiU"/>
                <w:sz w:val="18"/>
                <w:szCs w:val="18"/>
                <w:lang w:val="en-US" w:eastAsia="zh-TW"/>
              </w:rPr>
              <w:t>in</w:t>
            </w:r>
            <w:r w:rsidRPr="00624AE3">
              <w:rPr>
                <w:rFonts w:eastAsia="PMingLiU"/>
                <w:spacing w:val="-1"/>
                <w:sz w:val="18"/>
                <w:szCs w:val="18"/>
                <w:lang w:val="en-US" w:eastAsia="zh-TW"/>
              </w:rPr>
              <w:t xml:space="preserve"> </w:t>
            </w:r>
            <w:r w:rsidRPr="00624AE3">
              <w:rPr>
                <w:rFonts w:eastAsia="PMingLiU"/>
                <w:sz w:val="18"/>
                <w:szCs w:val="18"/>
                <w:lang w:val="en-US" w:eastAsia="zh-TW"/>
              </w:rPr>
              <w:t>a</w:t>
            </w:r>
            <w:r w:rsidRPr="00624AE3">
              <w:rPr>
                <w:rFonts w:eastAsia="PMingLiU"/>
                <w:spacing w:val="-2"/>
                <w:sz w:val="18"/>
                <w:szCs w:val="18"/>
                <w:lang w:val="en-US" w:eastAsia="zh-TW"/>
              </w:rPr>
              <w:t xml:space="preserve"> </w:t>
            </w:r>
            <w:r w:rsidRPr="00624AE3">
              <w:rPr>
                <w:rFonts w:eastAsia="PMingLiU"/>
                <w:sz w:val="18"/>
                <w:szCs w:val="18"/>
                <w:lang w:val="en-US" w:eastAsia="zh-TW"/>
              </w:rPr>
              <w:t>STA.</w:t>
            </w:r>
          </w:p>
        </w:tc>
      </w:tr>
    </w:tbl>
    <w:p w14:paraId="2467F642" w14:textId="77777777" w:rsidR="00624AE3" w:rsidRPr="00624AE3" w:rsidRDefault="00624AE3" w:rsidP="00624AE3">
      <w:pPr>
        <w:widowControl w:val="0"/>
        <w:autoSpaceDE w:val="0"/>
        <w:autoSpaceDN w:val="0"/>
        <w:adjustRightInd w:val="0"/>
        <w:rPr>
          <w:rFonts w:ascii="Arial" w:eastAsia="PMingLiU" w:hAnsi="Arial" w:cs="Arial"/>
          <w:b/>
          <w:bCs/>
          <w:sz w:val="21"/>
          <w:szCs w:val="21"/>
          <w:lang w:val="en-US" w:eastAsia="zh-TW"/>
        </w:rPr>
        <w:sectPr w:rsidR="00624AE3" w:rsidRPr="00624AE3">
          <w:headerReference w:type="even" r:id="rId8"/>
          <w:headerReference w:type="default" r:id="rId9"/>
          <w:footerReference w:type="even" r:id="rId10"/>
          <w:footerReference w:type="default" r:id="rId11"/>
          <w:headerReference w:type="first" r:id="rId12"/>
          <w:footerReference w:type="first" r:id="rId13"/>
          <w:pgSz w:w="12240" w:h="15840"/>
          <w:pgMar w:top="1160" w:right="1340" w:bottom="960" w:left="1480" w:header="661" w:footer="761" w:gutter="0"/>
          <w:cols w:space="720"/>
          <w:noEndnote/>
        </w:sectPr>
      </w:pPr>
    </w:p>
    <w:p w14:paraId="435EF980" w14:textId="77777777" w:rsidR="00624AE3" w:rsidRPr="00624AE3" w:rsidRDefault="00624AE3" w:rsidP="00624AE3">
      <w:pPr>
        <w:widowControl w:val="0"/>
        <w:kinsoku w:val="0"/>
        <w:overflowPunct w:val="0"/>
        <w:autoSpaceDE w:val="0"/>
        <w:autoSpaceDN w:val="0"/>
        <w:adjustRightInd w:val="0"/>
        <w:spacing w:before="1"/>
        <w:rPr>
          <w:rFonts w:ascii="Arial" w:eastAsia="PMingLiU" w:hAnsi="Arial" w:cs="Arial"/>
          <w:b/>
          <w:bCs/>
          <w:sz w:val="11"/>
          <w:szCs w:val="11"/>
          <w:lang w:val="en-US" w:eastAsia="zh-TW"/>
        </w:rPr>
      </w:pPr>
    </w:p>
    <w:p w14:paraId="2D966DD5" w14:textId="77777777" w:rsidR="00624AE3" w:rsidRPr="00624AE3" w:rsidRDefault="00624AE3" w:rsidP="00624AE3">
      <w:pPr>
        <w:widowControl w:val="0"/>
        <w:kinsoku w:val="0"/>
        <w:overflowPunct w:val="0"/>
        <w:autoSpaceDE w:val="0"/>
        <w:autoSpaceDN w:val="0"/>
        <w:adjustRightInd w:val="0"/>
        <w:spacing w:before="93"/>
        <w:ind w:left="207" w:right="343"/>
        <w:jc w:val="center"/>
        <w:rPr>
          <w:rFonts w:ascii="Arial" w:eastAsia="PMingLiU" w:hAnsi="Arial" w:cs="Arial"/>
          <w:b/>
          <w:bCs/>
          <w:sz w:val="20"/>
          <w:lang w:val="en-US" w:eastAsia="zh-TW"/>
        </w:rPr>
      </w:pPr>
      <w:r w:rsidRPr="00624AE3">
        <w:rPr>
          <w:rFonts w:ascii="Arial" w:eastAsia="PMingLiU" w:hAnsi="Arial" w:cs="Arial"/>
          <w:b/>
          <w:bCs/>
          <w:sz w:val="20"/>
          <w:lang w:val="en-US" w:eastAsia="zh-TW"/>
        </w:rPr>
        <w:t>Table</w:t>
      </w:r>
      <w:r w:rsidRPr="00624AE3">
        <w:rPr>
          <w:rFonts w:ascii="Arial" w:eastAsia="PMingLiU" w:hAnsi="Arial" w:cs="Arial"/>
          <w:b/>
          <w:bCs/>
          <w:spacing w:val="-2"/>
          <w:sz w:val="20"/>
          <w:lang w:val="en-US" w:eastAsia="zh-TW"/>
        </w:rPr>
        <w:t xml:space="preserve"> </w:t>
      </w:r>
      <w:r w:rsidRPr="00624AE3">
        <w:rPr>
          <w:rFonts w:ascii="Arial" w:eastAsia="PMingLiU" w:hAnsi="Arial" w:cs="Arial"/>
          <w:b/>
          <w:bCs/>
          <w:sz w:val="20"/>
          <w:lang w:val="en-US" w:eastAsia="zh-TW"/>
        </w:rPr>
        <w:t>9-322aq—Subfields</w:t>
      </w:r>
      <w:r w:rsidRPr="00624AE3">
        <w:rPr>
          <w:rFonts w:ascii="Arial" w:eastAsia="PMingLiU" w:hAnsi="Arial" w:cs="Arial"/>
          <w:b/>
          <w:bCs/>
          <w:spacing w:val="-1"/>
          <w:sz w:val="20"/>
          <w:lang w:val="en-US" w:eastAsia="zh-TW"/>
        </w:rPr>
        <w:t xml:space="preserve"> </w:t>
      </w:r>
      <w:r w:rsidRPr="00624AE3">
        <w:rPr>
          <w:rFonts w:ascii="Arial" w:eastAsia="PMingLiU" w:hAnsi="Arial" w:cs="Arial"/>
          <w:b/>
          <w:bCs/>
          <w:sz w:val="20"/>
          <w:lang w:val="en-US" w:eastAsia="zh-TW"/>
        </w:rPr>
        <w:t>of</w:t>
      </w:r>
      <w:r w:rsidRPr="00624AE3">
        <w:rPr>
          <w:rFonts w:ascii="Arial" w:eastAsia="PMingLiU" w:hAnsi="Arial" w:cs="Arial"/>
          <w:b/>
          <w:bCs/>
          <w:spacing w:val="-3"/>
          <w:sz w:val="20"/>
          <w:lang w:val="en-US" w:eastAsia="zh-TW"/>
        </w:rPr>
        <w:t xml:space="preserve"> </w:t>
      </w:r>
      <w:r w:rsidRPr="00624AE3">
        <w:rPr>
          <w:rFonts w:ascii="Arial" w:eastAsia="PMingLiU" w:hAnsi="Arial" w:cs="Arial"/>
          <w:b/>
          <w:bCs/>
          <w:sz w:val="20"/>
          <w:lang w:val="en-US" w:eastAsia="zh-TW"/>
        </w:rPr>
        <w:t>the</w:t>
      </w:r>
      <w:r w:rsidRPr="00624AE3">
        <w:rPr>
          <w:rFonts w:ascii="Arial" w:eastAsia="PMingLiU" w:hAnsi="Arial" w:cs="Arial"/>
          <w:b/>
          <w:bCs/>
          <w:spacing w:val="-4"/>
          <w:sz w:val="20"/>
          <w:lang w:val="en-US" w:eastAsia="zh-TW"/>
        </w:rPr>
        <w:t xml:space="preserve"> </w:t>
      </w:r>
      <w:r w:rsidRPr="00624AE3">
        <w:rPr>
          <w:rFonts w:ascii="Arial" w:eastAsia="PMingLiU" w:hAnsi="Arial" w:cs="Arial"/>
          <w:b/>
          <w:bCs/>
          <w:sz w:val="20"/>
          <w:lang w:val="en-US" w:eastAsia="zh-TW"/>
        </w:rPr>
        <w:t>EHT</w:t>
      </w:r>
      <w:r w:rsidRPr="00624AE3">
        <w:rPr>
          <w:rFonts w:ascii="Arial" w:eastAsia="PMingLiU" w:hAnsi="Arial" w:cs="Arial"/>
          <w:b/>
          <w:bCs/>
          <w:spacing w:val="-2"/>
          <w:sz w:val="20"/>
          <w:lang w:val="en-US" w:eastAsia="zh-TW"/>
        </w:rPr>
        <w:t xml:space="preserve"> </w:t>
      </w:r>
      <w:r w:rsidRPr="00624AE3">
        <w:rPr>
          <w:rFonts w:ascii="Arial" w:eastAsia="PMingLiU" w:hAnsi="Arial" w:cs="Arial"/>
          <w:b/>
          <w:bCs/>
          <w:sz w:val="20"/>
          <w:lang w:val="en-US" w:eastAsia="zh-TW"/>
        </w:rPr>
        <w:t>MAC</w:t>
      </w:r>
      <w:r w:rsidRPr="00624AE3">
        <w:rPr>
          <w:rFonts w:ascii="Arial" w:eastAsia="PMingLiU" w:hAnsi="Arial" w:cs="Arial"/>
          <w:b/>
          <w:bCs/>
          <w:spacing w:val="-2"/>
          <w:sz w:val="20"/>
          <w:lang w:val="en-US" w:eastAsia="zh-TW"/>
        </w:rPr>
        <w:t xml:space="preserve"> </w:t>
      </w:r>
      <w:r w:rsidRPr="00624AE3">
        <w:rPr>
          <w:rFonts w:ascii="Arial" w:eastAsia="PMingLiU" w:hAnsi="Arial" w:cs="Arial"/>
          <w:b/>
          <w:bCs/>
          <w:sz w:val="20"/>
          <w:lang w:val="en-US" w:eastAsia="zh-TW"/>
        </w:rPr>
        <w:t>Capabilities</w:t>
      </w:r>
      <w:r w:rsidRPr="00624AE3">
        <w:rPr>
          <w:rFonts w:ascii="Arial" w:eastAsia="PMingLiU" w:hAnsi="Arial" w:cs="Arial"/>
          <w:b/>
          <w:bCs/>
          <w:spacing w:val="-2"/>
          <w:sz w:val="20"/>
          <w:lang w:val="en-US" w:eastAsia="zh-TW"/>
        </w:rPr>
        <w:t xml:space="preserve"> </w:t>
      </w:r>
      <w:r w:rsidRPr="00624AE3">
        <w:rPr>
          <w:rFonts w:ascii="Arial" w:eastAsia="PMingLiU" w:hAnsi="Arial" w:cs="Arial"/>
          <w:b/>
          <w:bCs/>
          <w:sz w:val="20"/>
          <w:lang w:val="en-US" w:eastAsia="zh-TW"/>
        </w:rPr>
        <w:t>Information</w:t>
      </w:r>
      <w:r w:rsidRPr="00624AE3">
        <w:rPr>
          <w:rFonts w:ascii="Arial" w:eastAsia="PMingLiU" w:hAnsi="Arial" w:cs="Arial"/>
          <w:b/>
          <w:bCs/>
          <w:spacing w:val="-2"/>
          <w:sz w:val="20"/>
          <w:lang w:val="en-US" w:eastAsia="zh-TW"/>
        </w:rPr>
        <w:t xml:space="preserve"> </w:t>
      </w:r>
      <w:r w:rsidRPr="00624AE3">
        <w:rPr>
          <w:rFonts w:ascii="Arial" w:eastAsia="PMingLiU" w:hAnsi="Arial" w:cs="Arial"/>
          <w:b/>
          <w:bCs/>
          <w:sz w:val="20"/>
          <w:lang w:val="en-US" w:eastAsia="zh-TW"/>
        </w:rPr>
        <w:t>field</w:t>
      </w:r>
    </w:p>
    <w:p w14:paraId="7F003F0B" w14:textId="77777777" w:rsidR="00624AE3" w:rsidRPr="00624AE3" w:rsidRDefault="00624AE3" w:rsidP="00624AE3">
      <w:pPr>
        <w:widowControl w:val="0"/>
        <w:kinsoku w:val="0"/>
        <w:overflowPunct w:val="0"/>
        <w:autoSpaceDE w:val="0"/>
        <w:autoSpaceDN w:val="0"/>
        <w:adjustRightInd w:val="0"/>
        <w:spacing w:before="9" w:after="1"/>
        <w:rPr>
          <w:rFonts w:ascii="Arial" w:eastAsia="PMingLiU" w:hAnsi="Arial" w:cs="Arial"/>
          <w:b/>
          <w:bCs/>
          <w:sz w:val="21"/>
          <w:szCs w:val="21"/>
          <w:lang w:val="en-US" w:eastAsia="zh-TW"/>
        </w:rPr>
      </w:pPr>
    </w:p>
    <w:tbl>
      <w:tblPr>
        <w:tblW w:w="0" w:type="auto"/>
        <w:tblInd w:w="746" w:type="dxa"/>
        <w:tblLayout w:type="fixed"/>
        <w:tblCellMar>
          <w:left w:w="0" w:type="dxa"/>
          <w:right w:w="0" w:type="dxa"/>
        </w:tblCellMar>
        <w:tblLook w:val="0000" w:firstRow="0" w:lastRow="0" w:firstColumn="0" w:lastColumn="0" w:noHBand="0" w:noVBand="0"/>
      </w:tblPr>
      <w:tblGrid>
        <w:gridCol w:w="1823"/>
        <w:gridCol w:w="3000"/>
        <w:gridCol w:w="3001"/>
      </w:tblGrid>
      <w:tr w:rsidR="00624AE3" w:rsidRPr="00624AE3" w14:paraId="2FB89CB2" w14:textId="77777777" w:rsidTr="00D03EA3">
        <w:trPr>
          <w:trHeight w:val="380"/>
        </w:trPr>
        <w:tc>
          <w:tcPr>
            <w:tcW w:w="1823" w:type="dxa"/>
            <w:tcBorders>
              <w:top w:val="single" w:sz="12" w:space="0" w:color="000000"/>
              <w:left w:val="single" w:sz="12" w:space="0" w:color="000000"/>
              <w:bottom w:val="single" w:sz="12" w:space="0" w:color="000000"/>
              <w:right w:val="single" w:sz="2" w:space="0" w:color="000000"/>
            </w:tcBorders>
          </w:tcPr>
          <w:p w14:paraId="477F91D1" w14:textId="77777777" w:rsidR="00624AE3" w:rsidRPr="00624AE3" w:rsidRDefault="00624AE3" w:rsidP="00624AE3">
            <w:pPr>
              <w:widowControl w:val="0"/>
              <w:kinsoku w:val="0"/>
              <w:overflowPunct w:val="0"/>
              <w:autoSpaceDE w:val="0"/>
              <w:autoSpaceDN w:val="0"/>
              <w:adjustRightInd w:val="0"/>
              <w:spacing w:before="76"/>
              <w:ind w:left="588"/>
              <w:rPr>
                <w:rFonts w:eastAsia="PMingLiU"/>
                <w:b/>
                <w:bCs/>
                <w:sz w:val="18"/>
                <w:szCs w:val="18"/>
                <w:lang w:val="en-US" w:eastAsia="zh-TW"/>
              </w:rPr>
            </w:pPr>
            <w:r w:rsidRPr="00624AE3">
              <w:rPr>
                <w:rFonts w:eastAsia="PMingLiU"/>
                <w:b/>
                <w:bCs/>
                <w:sz w:val="18"/>
                <w:szCs w:val="18"/>
                <w:lang w:val="en-US" w:eastAsia="zh-TW"/>
              </w:rPr>
              <w:t>Subfield</w:t>
            </w:r>
          </w:p>
        </w:tc>
        <w:tc>
          <w:tcPr>
            <w:tcW w:w="3000" w:type="dxa"/>
            <w:tcBorders>
              <w:top w:val="single" w:sz="12" w:space="0" w:color="000000"/>
              <w:left w:val="single" w:sz="2" w:space="0" w:color="000000"/>
              <w:bottom w:val="single" w:sz="12" w:space="0" w:color="000000"/>
              <w:right w:val="single" w:sz="2" w:space="0" w:color="000000"/>
            </w:tcBorders>
          </w:tcPr>
          <w:p w14:paraId="0409CC7B" w14:textId="77777777" w:rsidR="00624AE3" w:rsidRPr="00624AE3" w:rsidRDefault="00624AE3" w:rsidP="00624AE3">
            <w:pPr>
              <w:widowControl w:val="0"/>
              <w:kinsoku w:val="0"/>
              <w:overflowPunct w:val="0"/>
              <w:autoSpaceDE w:val="0"/>
              <w:autoSpaceDN w:val="0"/>
              <w:adjustRightInd w:val="0"/>
              <w:spacing w:before="76"/>
              <w:ind w:left="1104" w:right="1079"/>
              <w:jc w:val="center"/>
              <w:rPr>
                <w:rFonts w:eastAsia="PMingLiU"/>
                <w:b/>
                <w:bCs/>
                <w:sz w:val="18"/>
                <w:szCs w:val="18"/>
                <w:lang w:val="en-US" w:eastAsia="zh-TW"/>
              </w:rPr>
            </w:pPr>
            <w:r w:rsidRPr="00624AE3">
              <w:rPr>
                <w:rFonts w:eastAsia="PMingLiU"/>
                <w:b/>
                <w:bCs/>
                <w:sz w:val="18"/>
                <w:szCs w:val="18"/>
                <w:lang w:val="en-US" w:eastAsia="zh-TW"/>
              </w:rPr>
              <w:t>Definition</w:t>
            </w:r>
          </w:p>
        </w:tc>
        <w:tc>
          <w:tcPr>
            <w:tcW w:w="3001" w:type="dxa"/>
            <w:tcBorders>
              <w:top w:val="single" w:sz="12" w:space="0" w:color="000000"/>
              <w:left w:val="single" w:sz="2" w:space="0" w:color="000000"/>
              <w:bottom w:val="single" w:sz="12" w:space="0" w:color="000000"/>
              <w:right w:val="single" w:sz="12" w:space="0" w:color="000000"/>
            </w:tcBorders>
          </w:tcPr>
          <w:p w14:paraId="06F63E17" w14:textId="77777777" w:rsidR="00624AE3" w:rsidRPr="00624AE3" w:rsidRDefault="00624AE3" w:rsidP="00624AE3">
            <w:pPr>
              <w:widowControl w:val="0"/>
              <w:kinsoku w:val="0"/>
              <w:overflowPunct w:val="0"/>
              <w:autoSpaceDE w:val="0"/>
              <w:autoSpaceDN w:val="0"/>
              <w:adjustRightInd w:val="0"/>
              <w:spacing w:before="76"/>
              <w:ind w:left="1124" w:right="1088"/>
              <w:jc w:val="center"/>
              <w:rPr>
                <w:rFonts w:eastAsia="PMingLiU"/>
                <w:b/>
                <w:bCs/>
                <w:sz w:val="18"/>
                <w:szCs w:val="18"/>
                <w:lang w:val="en-US" w:eastAsia="zh-TW"/>
              </w:rPr>
            </w:pPr>
            <w:r w:rsidRPr="00624AE3">
              <w:rPr>
                <w:rFonts w:eastAsia="PMingLiU"/>
                <w:b/>
                <w:bCs/>
                <w:sz w:val="18"/>
                <w:szCs w:val="18"/>
                <w:lang w:val="en-US" w:eastAsia="zh-TW"/>
              </w:rPr>
              <w:t>Encoding</w:t>
            </w:r>
          </w:p>
        </w:tc>
      </w:tr>
      <w:tr w:rsidR="00624AE3" w:rsidRPr="00624AE3" w14:paraId="1594E176" w14:textId="77777777" w:rsidTr="00D03EA3">
        <w:trPr>
          <w:trHeight w:val="3509"/>
        </w:trPr>
        <w:tc>
          <w:tcPr>
            <w:tcW w:w="1823" w:type="dxa"/>
            <w:tcBorders>
              <w:top w:val="single" w:sz="12" w:space="0" w:color="000000"/>
              <w:left w:val="single" w:sz="12" w:space="0" w:color="000000"/>
              <w:bottom w:val="single" w:sz="4" w:space="0" w:color="000000"/>
              <w:right w:val="single" w:sz="2" w:space="0" w:color="000000"/>
            </w:tcBorders>
          </w:tcPr>
          <w:p w14:paraId="5860362C" w14:textId="77777777" w:rsidR="00624AE3" w:rsidRPr="00624AE3" w:rsidRDefault="00624AE3" w:rsidP="00624AE3">
            <w:pPr>
              <w:widowControl w:val="0"/>
              <w:kinsoku w:val="0"/>
              <w:overflowPunct w:val="0"/>
              <w:autoSpaceDE w:val="0"/>
              <w:autoSpaceDN w:val="0"/>
              <w:adjustRightInd w:val="0"/>
              <w:spacing w:before="41" w:line="232" w:lineRule="auto"/>
              <w:ind w:left="116" w:right="454"/>
              <w:rPr>
                <w:rFonts w:eastAsia="PMingLiU"/>
                <w:sz w:val="18"/>
                <w:szCs w:val="18"/>
                <w:lang w:val="en-US" w:eastAsia="zh-TW"/>
              </w:rPr>
            </w:pPr>
            <w:r w:rsidRPr="00624AE3">
              <w:rPr>
                <w:rFonts w:eastAsia="PMingLiU"/>
                <w:spacing w:val="-1"/>
                <w:sz w:val="18"/>
                <w:szCs w:val="18"/>
                <w:lang w:val="en-US" w:eastAsia="zh-TW"/>
              </w:rPr>
              <w:t xml:space="preserve">Triggered </w:t>
            </w:r>
            <w:r w:rsidRPr="00624AE3">
              <w:rPr>
                <w:rFonts w:eastAsia="PMingLiU"/>
                <w:sz w:val="18"/>
                <w:szCs w:val="18"/>
                <w:lang w:val="en-US" w:eastAsia="zh-TW"/>
              </w:rPr>
              <w:t>TXOP</w:t>
            </w:r>
            <w:r w:rsidRPr="00624AE3">
              <w:rPr>
                <w:rFonts w:eastAsia="PMingLiU"/>
                <w:spacing w:val="-42"/>
                <w:sz w:val="18"/>
                <w:szCs w:val="18"/>
                <w:lang w:val="en-US" w:eastAsia="zh-TW"/>
              </w:rPr>
              <w:t xml:space="preserve"> </w:t>
            </w:r>
            <w:r w:rsidRPr="00624AE3">
              <w:rPr>
                <w:rFonts w:eastAsia="PMingLiU"/>
                <w:sz w:val="18"/>
                <w:szCs w:val="18"/>
                <w:lang w:val="en-US" w:eastAsia="zh-TW"/>
              </w:rPr>
              <w:t>Sharing</w:t>
            </w:r>
            <w:r w:rsidRPr="00624AE3">
              <w:rPr>
                <w:rFonts w:eastAsia="PMingLiU"/>
                <w:spacing w:val="-3"/>
                <w:sz w:val="18"/>
                <w:szCs w:val="18"/>
                <w:lang w:val="en-US" w:eastAsia="zh-TW"/>
              </w:rPr>
              <w:t xml:space="preserve"> </w:t>
            </w:r>
            <w:r w:rsidRPr="00624AE3">
              <w:rPr>
                <w:rFonts w:eastAsia="PMingLiU"/>
                <w:sz w:val="18"/>
                <w:szCs w:val="18"/>
                <w:lang w:val="en-US" w:eastAsia="zh-TW"/>
              </w:rPr>
              <w:t>Support</w:t>
            </w:r>
          </w:p>
        </w:tc>
        <w:tc>
          <w:tcPr>
            <w:tcW w:w="3000" w:type="dxa"/>
            <w:tcBorders>
              <w:top w:val="single" w:sz="12" w:space="0" w:color="000000"/>
              <w:left w:val="single" w:sz="2" w:space="0" w:color="000000"/>
              <w:bottom w:val="single" w:sz="4" w:space="0" w:color="000000"/>
              <w:right w:val="single" w:sz="2" w:space="0" w:color="000000"/>
            </w:tcBorders>
          </w:tcPr>
          <w:p w14:paraId="7E0B2A32" w14:textId="77777777" w:rsidR="00624AE3" w:rsidRPr="00624AE3" w:rsidRDefault="00624AE3" w:rsidP="00624AE3">
            <w:pPr>
              <w:widowControl w:val="0"/>
              <w:kinsoku w:val="0"/>
              <w:overflowPunct w:val="0"/>
              <w:autoSpaceDE w:val="0"/>
              <w:autoSpaceDN w:val="0"/>
              <w:adjustRightInd w:val="0"/>
              <w:spacing w:before="41" w:line="232" w:lineRule="auto"/>
              <w:ind w:left="130" w:right="143"/>
              <w:rPr>
                <w:rFonts w:eastAsia="PMingLiU"/>
                <w:sz w:val="18"/>
                <w:szCs w:val="18"/>
                <w:lang w:val="en-US" w:eastAsia="zh-TW"/>
              </w:rPr>
            </w:pPr>
            <w:r w:rsidRPr="00624AE3">
              <w:rPr>
                <w:rFonts w:eastAsia="PMingLiU"/>
                <w:sz w:val="18"/>
                <w:szCs w:val="18"/>
                <w:lang w:val="en-US" w:eastAsia="zh-TW"/>
              </w:rPr>
              <w:t>Indicates support for transmitting or</w:t>
            </w:r>
            <w:r w:rsidRPr="00624AE3">
              <w:rPr>
                <w:rFonts w:eastAsia="PMingLiU"/>
                <w:spacing w:val="1"/>
                <w:sz w:val="18"/>
                <w:szCs w:val="18"/>
                <w:lang w:val="en-US" w:eastAsia="zh-TW"/>
              </w:rPr>
              <w:t xml:space="preserve"> </w:t>
            </w:r>
            <w:r w:rsidRPr="00624AE3">
              <w:rPr>
                <w:rFonts w:eastAsia="PMingLiU"/>
                <w:sz w:val="18"/>
                <w:szCs w:val="18"/>
                <w:lang w:val="en-US" w:eastAsia="zh-TW"/>
              </w:rPr>
              <w:t>responding</w:t>
            </w:r>
            <w:r w:rsidRPr="00624AE3">
              <w:rPr>
                <w:rFonts w:eastAsia="PMingLiU"/>
                <w:spacing w:val="-5"/>
                <w:sz w:val="18"/>
                <w:szCs w:val="18"/>
                <w:lang w:val="en-US" w:eastAsia="zh-TW"/>
              </w:rPr>
              <w:t xml:space="preserve"> </w:t>
            </w:r>
            <w:r w:rsidRPr="00624AE3">
              <w:rPr>
                <w:rFonts w:eastAsia="PMingLiU"/>
                <w:sz w:val="18"/>
                <w:szCs w:val="18"/>
                <w:lang w:val="en-US" w:eastAsia="zh-TW"/>
              </w:rPr>
              <w:t>to</w:t>
            </w:r>
            <w:r w:rsidRPr="00624AE3">
              <w:rPr>
                <w:rFonts w:eastAsia="PMingLiU"/>
                <w:spacing w:val="-5"/>
                <w:sz w:val="18"/>
                <w:szCs w:val="18"/>
                <w:lang w:val="en-US" w:eastAsia="zh-TW"/>
              </w:rPr>
              <w:t xml:space="preserve"> </w:t>
            </w:r>
            <w:r w:rsidRPr="00624AE3">
              <w:rPr>
                <w:rFonts w:eastAsia="PMingLiU"/>
                <w:sz w:val="18"/>
                <w:szCs w:val="18"/>
                <w:lang w:val="en-US" w:eastAsia="zh-TW"/>
              </w:rPr>
              <w:t>a</w:t>
            </w:r>
            <w:r w:rsidRPr="00624AE3">
              <w:rPr>
                <w:rFonts w:eastAsia="PMingLiU"/>
                <w:spacing w:val="-4"/>
                <w:sz w:val="18"/>
                <w:szCs w:val="18"/>
                <w:lang w:val="en-US" w:eastAsia="zh-TW"/>
              </w:rPr>
              <w:t xml:space="preserve"> </w:t>
            </w:r>
            <w:r w:rsidRPr="00624AE3">
              <w:rPr>
                <w:rFonts w:eastAsia="PMingLiU"/>
                <w:sz w:val="18"/>
                <w:szCs w:val="18"/>
                <w:lang w:val="en-US" w:eastAsia="zh-TW"/>
              </w:rPr>
              <w:t>TXOP</w:t>
            </w:r>
            <w:r w:rsidRPr="00624AE3">
              <w:rPr>
                <w:rFonts w:eastAsia="PMingLiU"/>
                <w:spacing w:val="-5"/>
                <w:sz w:val="18"/>
                <w:szCs w:val="18"/>
                <w:lang w:val="en-US" w:eastAsia="zh-TW"/>
              </w:rPr>
              <w:t xml:space="preserve"> </w:t>
            </w:r>
            <w:r w:rsidRPr="00624AE3">
              <w:rPr>
                <w:rFonts w:eastAsia="PMingLiU"/>
                <w:sz w:val="18"/>
                <w:szCs w:val="18"/>
                <w:lang w:val="en-US" w:eastAsia="zh-TW"/>
              </w:rPr>
              <w:t>sharing</w:t>
            </w:r>
            <w:r w:rsidRPr="00624AE3">
              <w:rPr>
                <w:rFonts w:eastAsia="PMingLiU"/>
                <w:spacing w:val="-4"/>
                <w:sz w:val="18"/>
                <w:szCs w:val="18"/>
                <w:lang w:val="en-US" w:eastAsia="zh-TW"/>
              </w:rPr>
              <w:t xml:space="preserve"> </w:t>
            </w:r>
            <w:r w:rsidRPr="00624AE3">
              <w:rPr>
                <w:rFonts w:eastAsia="PMingLiU"/>
                <w:sz w:val="18"/>
                <w:szCs w:val="18"/>
                <w:lang w:val="en-US" w:eastAsia="zh-TW"/>
              </w:rPr>
              <w:t>trigger</w:t>
            </w:r>
            <w:r w:rsidRPr="00624AE3">
              <w:rPr>
                <w:rFonts w:eastAsia="PMingLiU"/>
                <w:spacing w:val="-42"/>
                <w:sz w:val="18"/>
                <w:szCs w:val="18"/>
                <w:lang w:val="en-US" w:eastAsia="zh-TW"/>
              </w:rPr>
              <w:t xml:space="preserve"> </w:t>
            </w:r>
            <w:r w:rsidRPr="00624AE3">
              <w:rPr>
                <w:rFonts w:eastAsia="PMingLiU"/>
                <w:sz w:val="18"/>
                <w:szCs w:val="18"/>
                <w:lang w:val="en-US" w:eastAsia="zh-TW"/>
              </w:rPr>
              <w:t>frame</w:t>
            </w:r>
            <w:r w:rsidRPr="00624AE3">
              <w:rPr>
                <w:rFonts w:eastAsia="PMingLiU"/>
                <w:spacing w:val="-3"/>
                <w:sz w:val="18"/>
                <w:szCs w:val="18"/>
                <w:lang w:val="en-US" w:eastAsia="zh-TW"/>
              </w:rPr>
              <w:t xml:space="preserve"> </w:t>
            </w:r>
            <w:r w:rsidRPr="00624AE3">
              <w:rPr>
                <w:rFonts w:eastAsia="PMingLiU"/>
                <w:sz w:val="18"/>
                <w:szCs w:val="18"/>
                <w:lang w:val="en-US" w:eastAsia="zh-TW"/>
              </w:rPr>
              <w:t>that</w:t>
            </w:r>
            <w:r w:rsidRPr="00624AE3">
              <w:rPr>
                <w:rFonts w:eastAsia="PMingLiU"/>
                <w:spacing w:val="-2"/>
                <w:sz w:val="18"/>
                <w:szCs w:val="18"/>
                <w:lang w:val="en-US" w:eastAsia="zh-TW"/>
              </w:rPr>
              <w:t xml:space="preserve"> </w:t>
            </w:r>
            <w:r w:rsidRPr="00624AE3">
              <w:rPr>
                <w:rFonts w:eastAsia="PMingLiU"/>
                <w:sz w:val="18"/>
                <w:szCs w:val="18"/>
                <w:lang w:val="en-US" w:eastAsia="zh-TW"/>
              </w:rPr>
              <w:t>does</w:t>
            </w:r>
            <w:r w:rsidRPr="00624AE3">
              <w:rPr>
                <w:rFonts w:eastAsia="PMingLiU"/>
                <w:spacing w:val="-2"/>
                <w:sz w:val="18"/>
                <w:szCs w:val="18"/>
                <w:lang w:val="en-US" w:eastAsia="zh-TW"/>
              </w:rPr>
              <w:t xml:space="preserve"> </w:t>
            </w:r>
            <w:r w:rsidRPr="00624AE3">
              <w:rPr>
                <w:rFonts w:eastAsia="PMingLiU"/>
                <w:sz w:val="18"/>
                <w:szCs w:val="18"/>
                <w:lang w:val="en-US" w:eastAsia="zh-TW"/>
              </w:rPr>
              <w:t>not</w:t>
            </w:r>
            <w:r w:rsidRPr="00624AE3">
              <w:rPr>
                <w:rFonts w:eastAsia="PMingLiU"/>
                <w:spacing w:val="-4"/>
                <w:sz w:val="18"/>
                <w:szCs w:val="18"/>
                <w:lang w:val="en-US" w:eastAsia="zh-TW"/>
              </w:rPr>
              <w:t xml:space="preserve"> </w:t>
            </w:r>
            <w:r w:rsidRPr="00624AE3">
              <w:rPr>
                <w:rFonts w:eastAsia="PMingLiU"/>
                <w:sz w:val="18"/>
                <w:szCs w:val="18"/>
                <w:lang w:val="en-US" w:eastAsia="zh-TW"/>
              </w:rPr>
              <w:t>solicit</w:t>
            </w:r>
            <w:r w:rsidRPr="00624AE3">
              <w:rPr>
                <w:rFonts w:eastAsia="PMingLiU"/>
                <w:spacing w:val="-3"/>
                <w:sz w:val="18"/>
                <w:szCs w:val="18"/>
                <w:lang w:val="en-US" w:eastAsia="zh-TW"/>
              </w:rPr>
              <w:t xml:space="preserve"> </w:t>
            </w:r>
            <w:r w:rsidRPr="00624AE3">
              <w:rPr>
                <w:rFonts w:eastAsia="PMingLiU"/>
                <w:sz w:val="18"/>
                <w:szCs w:val="18"/>
                <w:lang w:val="en-US" w:eastAsia="zh-TW"/>
              </w:rPr>
              <w:t>TB</w:t>
            </w:r>
            <w:r w:rsidRPr="00624AE3">
              <w:rPr>
                <w:rFonts w:eastAsia="PMingLiU"/>
                <w:spacing w:val="-2"/>
                <w:sz w:val="18"/>
                <w:szCs w:val="18"/>
                <w:lang w:val="en-US" w:eastAsia="zh-TW"/>
              </w:rPr>
              <w:t xml:space="preserve"> </w:t>
            </w:r>
            <w:r w:rsidRPr="00624AE3">
              <w:rPr>
                <w:rFonts w:eastAsia="PMingLiU"/>
                <w:sz w:val="18"/>
                <w:szCs w:val="18"/>
                <w:lang w:val="en-US" w:eastAsia="zh-TW"/>
              </w:rPr>
              <w:t>PPDU.</w:t>
            </w:r>
          </w:p>
        </w:tc>
        <w:tc>
          <w:tcPr>
            <w:tcW w:w="3001" w:type="dxa"/>
            <w:tcBorders>
              <w:top w:val="single" w:sz="12" w:space="0" w:color="000000"/>
              <w:left w:val="single" w:sz="2" w:space="0" w:color="000000"/>
              <w:bottom w:val="single" w:sz="4" w:space="0" w:color="000000"/>
              <w:right w:val="single" w:sz="12" w:space="0" w:color="000000"/>
            </w:tcBorders>
          </w:tcPr>
          <w:p w14:paraId="0D5EB5CE" w14:textId="77777777" w:rsidR="00624AE3" w:rsidRPr="00624AE3" w:rsidRDefault="00624AE3" w:rsidP="00624AE3">
            <w:pPr>
              <w:widowControl w:val="0"/>
              <w:kinsoku w:val="0"/>
              <w:overflowPunct w:val="0"/>
              <w:autoSpaceDE w:val="0"/>
              <w:autoSpaceDN w:val="0"/>
              <w:adjustRightInd w:val="0"/>
              <w:spacing w:before="36" w:line="204" w:lineRule="exact"/>
              <w:ind w:left="130"/>
              <w:rPr>
                <w:rFonts w:eastAsia="PMingLiU"/>
                <w:sz w:val="18"/>
                <w:szCs w:val="18"/>
                <w:lang w:val="en-US" w:eastAsia="zh-TW"/>
              </w:rPr>
            </w:pPr>
            <w:r w:rsidRPr="00624AE3">
              <w:rPr>
                <w:rFonts w:eastAsia="PMingLiU"/>
                <w:sz w:val="18"/>
                <w:szCs w:val="18"/>
                <w:lang w:val="en-US" w:eastAsia="zh-TW"/>
              </w:rPr>
              <w:t>For</w:t>
            </w:r>
            <w:r w:rsidRPr="00624AE3">
              <w:rPr>
                <w:rFonts w:eastAsia="PMingLiU"/>
                <w:spacing w:val="-1"/>
                <w:sz w:val="18"/>
                <w:szCs w:val="18"/>
                <w:lang w:val="en-US" w:eastAsia="zh-TW"/>
              </w:rPr>
              <w:t xml:space="preserve"> </w:t>
            </w:r>
            <w:r w:rsidRPr="00624AE3">
              <w:rPr>
                <w:rFonts w:eastAsia="PMingLiU"/>
                <w:sz w:val="18"/>
                <w:szCs w:val="18"/>
                <w:lang w:val="en-US" w:eastAsia="zh-TW"/>
              </w:rPr>
              <w:t>an</w:t>
            </w:r>
            <w:r w:rsidRPr="00624AE3">
              <w:rPr>
                <w:rFonts w:eastAsia="PMingLiU"/>
                <w:spacing w:val="-2"/>
                <w:sz w:val="18"/>
                <w:szCs w:val="18"/>
                <w:lang w:val="en-US" w:eastAsia="zh-TW"/>
              </w:rPr>
              <w:t xml:space="preserve"> </w:t>
            </w:r>
            <w:r w:rsidRPr="00624AE3">
              <w:rPr>
                <w:rFonts w:eastAsia="PMingLiU"/>
                <w:sz w:val="18"/>
                <w:szCs w:val="18"/>
                <w:lang w:val="en-US" w:eastAsia="zh-TW"/>
              </w:rPr>
              <w:t>EHT</w:t>
            </w:r>
            <w:r w:rsidRPr="00624AE3">
              <w:rPr>
                <w:rFonts w:eastAsia="PMingLiU"/>
                <w:spacing w:val="-2"/>
                <w:sz w:val="18"/>
                <w:szCs w:val="18"/>
                <w:lang w:val="en-US" w:eastAsia="zh-TW"/>
              </w:rPr>
              <w:t xml:space="preserve"> </w:t>
            </w:r>
            <w:r w:rsidRPr="00624AE3">
              <w:rPr>
                <w:rFonts w:eastAsia="PMingLiU"/>
                <w:sz w:val="18"/>
                <w:szCs w:val="18"/>
                <w:lang w:val="en-US" w:eastAsia="zh-TW"/>
              </w:rPr>
              <w:t>AP:</w:t>
            </w:r>
          </w:p>
          <w:p w14:paraId="05715A35" w14:textId="77777777" w:rsidR="00624AE3" w:rsidRPr="00624AE3" w:rsidRDefault="00624AE3" w:rsidP="00624AE3">
            <w:pPr>
              <w:widowControl w:val="0"/>
              <w:kinsoku w:val="0"/>
              <w:overflowPunct w:val="0"/>
              <w:autoSpaceDE w:val="0"/>
              <w:autoSpaceDN w:val="0"/>
              <w:adjustRightInd w:val="0"/>
              <w:spacing w:before="1" w:line="232" w:lineRule="auto"/>
              <w:ind w:left="430" w:right="121" w:hanging="10"/>
              <w:rPr>
                <w:rFonts w:eastAsia="PMingLiU"/>
                <w:sz w:val="18"/>
                <w:szCs w:val="18"/>
                <w:lang w:val="en-US" w:eastAsia="zh-TW"/>
              </w:rPr>
            </w:pPr>
            <w:r w:rsidRPr="00624AE3">
              <w:rPr>
                <w:rFonts w:eastAsia="PMingLiU"/>
                <w:sz w:val="18"/>
                <w:szCs w:val="18"/>
                <w:lang w:val="en-US" w:eastAsia="zh-TW"/>
              </w:rPr>
              <w:t xml:space="preserve">Set to 1 to indicate that the AP </w:t>
            </w:r>
            <w:proofErr w:type="gramStart"/>
            <w:r w:rsidRPr="00624AE3">
              <w:rPr>
                <w:rFonts w:eastAsia="PMingLiU"/>
                <w:sz w:val="18"/>
                <w:szCs w:val="18"/>
                <w:lang w:val="en-US" w:eastAsia="zh-TW"/>
              </w:rPr>
              <w:t>is</w:t>
            </w:r>
            <w:r w:rsidRPr="00624AE3">
              <w:rPr>
                <w:rFonts w:eastAsia="PMingLiU"/>
                <w:spacing w:val="1"/>
                <w:sz w:val="18"/>
                <w:szCs w:val="18"/>
                <w:lang w:val="en-US" w:eastAsia="zh-TW"/>
              </w:rPr>
              <w:t xml:space="preserve"> </w:t>
            </w:r>
            <w:r w:rsidRPr="00624AE3">
              <w:rPr>
                <w:rFonts w:eastAsia="PMingLiU"/>
                <w:spacing w:val="-1"/>
                <w:sz w:val="18"/>
                <w:szCs w:val="18"/>
                <w:lang w:val="en-US" w:eastAsia="zh-TW"/>
              </w:rPr>
              <w:t>capable</w:t>
            </w:r>
            <w:r w:rsidRPr="00624AE3">
              <w:rPr>
                <w:rFonts w:eastAsia="PMingLiU"/>
                <w:spacing w:val="-12"/>
                <w:sz w:val="18"/>
                <w:szCs w:val="18"/>
                <w:lang w:val="en-US" w:eastAsia="zh-TW"/>
              </w:rPr>
              <w:t xml:space="preserve"> </w:t>
            </w:r>
            <w:r w:rsidRPr="00624AE3">
              <w:rPr>
                <w:rFonts w:eastAsia="PMingLiU"/>
                <w:spacing w:val="-1"/>
                <w:sz w:val="18"/>
                <w:szCs w:val="18"/>
                <w:lang w:val="en-US" w:eastAsia="zh-TW"/>
              </w:rPr>
              <w:t>of</w:t>
            </w:r>
            <w:r w:rsidRPr="00624AE3">
              <w:rPr>
                <w:rFonts w:eastAsia="PMingLiU"/>
                <w:spacing w:val="-12"/>
                <w:sz w:val="18"/>
                <w:szCs w:val="18"/>
                <w:lang w:val="en-US" w:eastAsia="zh-TW"/>
              </w:rPr>
              <w:t xml:space="preserve"> </w:t>
            </w:r>
            <w:r w:rsidRPr="00624AE3">
              <w:rPr>
                <w:rFonts w:eastAsia="PMingLiU"/>
                <w:spacing w:val="-1"/>
                <w:sz w:val="18"/>
                <w:szCs w:val="18"/>
                <w:lang w:val="en-US" w:eastAsia="zh-TW"/>
              </w:rPr>
              <w:t>transmitting</w:t>
            </w:r>
            <w:proofErr w:type="gramEnd"/>
            <w:r w:rsidRPr="00624AE3">
              <w:rPr>
                <w:rFonts w:eastAsia="PMingLiU"/>
                <w:spacing w:val="-12"/>
                <w:sz w:val="18"/>
                <w:szCs w:val="18"/>
                <w:lang w:val="en-US" w:eastAsia="zh-TW"/>
              </w:rPr>
              <w:t xml:space="preserve"> </w:t>
            </w:r>
            <w:r w:rsidRPr="00624AE3">
              <w:rPr>
                <w:rFonts w:eastAsia="PMingLiU"/>
                <w:spacing w:val="-1"/>
                <w:sz w:val="18"/>
                <w:szCs w:val="18"/>
                <w:lang w:val="en-US" w:eastAsia="zh-TW"/>
              </w:rPr>
              <w:t>a</w:t>
            </w:r>
            <w:r w:rsidRPr="00624AE3">
              <w:rPr>
                <w:rFonts w:eastAsia="PMingLiU"/>
                <w:spacing w:val="-12"/>
                <w:sz w:val="18"/>
                <w:szCs w:val="18"/>
                <w:lang w:val="en-US" w:eastAsia="zh-TW"/>
              </w:rPr>
              <w:t xml:space="preserve"> </w:t>
            </w:r>
            <w:r w:rsidRPr="00624AE3">
              <w:rPr>
                <w:rFonts w:eastAsia="PMingLiU"/>
                <w:spacing w:val="-1"/>
                <w:sz w:val="18"/>
                <w:szCs w:val="18"/>
                <w:lang w:val="en-US" w:eastAsia="zh-TW"/>
              </w:rPr>
              <w:t>modified</w:t>
            </w:r>
            <w:r w:rsidRPr="00624AE3">
              <w:rPr>
                <w:rFonts w:eastAsia="PMingLiU"/>
                <w:spacing w:val="-42"/>
                <w:sz w:val="18"/>
                <w:szCs w:val="18"/>
                <w:lang w:val="en-US" w:eastAsia="zh-TW"/>
              </w:rPr>
              <w:t xml:space="preserve"> </w:t>
            </w:r>
            <w:r w:rsidRPr="00624AE3">
              <w:rPr>
                <w:rFonts w:eastAsia="PMingLiU"/>
                <w:sz w:val="18"/>
                <w:szCs w:val="18"/>
                <w:lang w:val="en-US" w:eastAsia="zh-TW"/>
              </w:rPr>
              <w:t>MU-RTS frame that allocates</w:t>
            </w:r>
            <w:r w:rsidRPr="00624AE3">
              <w:rPr>
                <w:rFonts w:eastAsia="PMingLiU"/>
                <w:spacing w:val="1"/>
                <w:sz w:val="18"/>
                <w:szCs w:val="18"/>
                <w:lang w:val="en-US" w:eastAsia="zh-TW"/>
              </w:rPr>
              <w:t xml:space="preserve"> </w:t>
            </w:r>
            <w:r w:rsidRPr="00624AE3">
              <w:rPr>
                <w:rFonts w:eastAsia="PMingLiU"/>
                <w:sz w:val="18"/>
                <w:szCs w:val="18"/>
                <w:lang w:val="en-US" w:eastAsia="zh-TW"/>
              </w:rPr>
              <w:t>time</w:t>
            </w:r>
            <w:r w:rsidRPr="00624AE3">
              <w:rPr>
                <w:rFonts w:eastAsia="PMingLiU"/>
                <w:spacing w:val="-7"/>
                <w:sz w:val="18"/>
                <w:szCs w:val="18"/>
                <w:lang w:val="en-US" w:eastAsia="zh-TW"/>
              </w:rPr>
              <w:t xml:space="preserve"> </w:t>
            </w:r>
            <w:r w:rsidRPr="00624AE3">
              <w:rPr>
                <w:rFonts w:eastAsia="PMingLiU"/>
                <w:sz w:val="18"/>
                <w:szCs w:val="18"/>
                <w:lang w:val="en-US" w:eastAsia="zh-TW"/>
              </w:rPr>
              <w:t>to</w:t>
            </w:r>
            <w:r w:rsidRPr="00624AE3">
              <w:rPr>
                <w:rFonts w:eastAsia="PMingLiU"/>
                <w:spacing w:val="-7"/>
                <w:sz w:val="18"/>
                <w:szCs w:val="18"/>
                <w:lang w:val="en-US" w:eastAsia="zh-TW"/>
              </w:rPr>
              <w:t xml:space="preserve"> </w:t>
            </w:r>
            <w:r w:rsidRPr="00624AE3">
              <w:rPr>
                <w:rFonts w:eastAsia="PMingLiU"/>
                <w:sz w:val="18"/>
                <w:szCs w:val="18"/>
                <w:lang w:val="en-US" w:eastAsia="zh-TW"/>
              </w:rPr>
              <w:t>a</w:t>
            </w:r>
            <w:r w:rsidRPr="00624AE3">
              <w:rPr>
                <w:rFonts w:eastAsia="PMingLiU"/>
                <w:spacing w:val="-7"/>
                <w:sz w:val="18"/>
                <w:szCs w:val="18"/>
                <w:lang w:val="en-US" w:eastAsia="zh-TW"/>
              </w:rPr>
              <w:t xml:space="preserve"> </w:t>
            </w:r>
            <w:r w:rsidRPr="00624AE3">
              <w:rPr>
                <w:rFonts w:eastAsia="PMingLiU"/>
                <w:sz w:val="18"/>
                <w:szCs w:val="18"/>
                <w:lang w:val="en-US" w:eastAsia="zh-TW"/>
              </w:rPr>
              <w:t>STA</w:t>
            </w:r>
            <w:r w:rsidRPr="00624AE3">
              <w:rPr>
                <w:rFonts w:eastAsia="PMingLiU"/>
                <w:spacing w:val="-7"/>
                <w:sz w:val="18"/>
                <w:szCs w:val="18"/>
                <w:lang w:val="en-US" w:eastAsia="zh-TW"/>
              </w:rPr>
              <w:t xml:space="preserve"> </w:t>
            </w:r>
            <w:r w:rsidRPr="00624AE3">
              <w:rPr>
                <w:rFonts w:eastAsia="PMingLiU"/>
                <w:sz w:val="18"/>
                <w:szCs w:val="18"/>
                <w:lang w:val="en-US" w:eastAsia="zh-TW"/>
              </w:rPr>
              <w:t>to</w:t>
            </w:r>
            <w:r w:rsidRPr="00624AE3">
              <w:rPr>
                <w:rFonts w:eastAsia="PMingLiU"/>
                <w:spacing w:val="-8"/>
                <w:sz w:val="18"/>
                <w:szCs w:val="18"/>
                <w:lang w:val="en-US" w:eastAsia="zh-TW"/>
              </w:rPr>
              <w:t xml:space="preserve"> </w:t>
            </w:r>
            <w:r w:rsidRPr="00624AE3">
              <w:rPr>
                <w:rFonts w:eastAsia="PMingLiU"/>
                <w:sz w:val="18"/>
                <w:szCs w:val="18"/>
                <w:lang w:val="en-US" w:eastAsia="zh-TW"/>
              </w:rPr>
              <w:t>transmit</w:t>
            </w:r>
            <w:r w:rsidRPr="00624AE3">
              <w:rPr>
                <w:rFonts w:eastAsia="PMingLiU"/>
                <w:spacing w:val="-7"/>
                <w:sz w:val="18"/>
                <w:szCs w:val="18"/>
                <w:lang w:val="en-US" w:eastAsia="zh-TW"/>
              </w:rPr>
              <w:t xml:space="preserve"> </w:t>
            </w:r>
            <w:r w:rsidRPr="00624AE3">
              <w:rPr>
                <w:rFonts w:eastAsia="PMingLiU"/>
                <w:sz w:val="18"/>
                <w:szCs w:val="18"/>
                <w:lang w:val="en-US" w:eastAsia="zh-TW"/>
              </w:rPr>
              <w:t>non-TB</w:t>
            </w:r>
            <w:r w:rsidRPr="00624AE3">
              <w:rPr>
                <w:rFonts w:eastAsia="PMingLiU"/>
                <w:spacing w:val="-42"/>
                <w:sz w:val="18"/>
                <w:szCs w:val="18"/>
                <w:lang w:val="en-US" w:eastAsia="zh-TW"/>
              </w:rPr>
              <w:t xml:space="preserve"> </w:t>
            </w:r>
            <w:r w:rsidRPr="00624AE3">
              <w:rPr>
                <w:rFonts w:eastAsia="PMingLiU"/>
                <w:sz w:val="18"/>
                <w:szCs w:val="18"/>
                <w:lang w:val="en-US" w:eastAsia="zh-TW"/>
              </w:rPr>
              <w:t>PPDUs (see 35.2.1.3 (Triggered</w:t>
            </w:r>
            <w:r w:rsidRPr="00624AE3">
              <w:rPr>
                <w:rFonts w:eastAsia="PMingLiU"/>
                <w:spacing w:val="1"/>
                <w:sz w:val="18"/>
                <w:szCs w:val="18"/>
                <w:lang w:val="en-US" w:eastAsia="zh-TW"/>
              </w:rPr>
              <w:t xml:space="preserve"> </w:t>
            </w:r>
            <w:r w:rsidRPr="00624AE3">
              <w:rPr>
                <w:rFonts w:eastAsia="PMingLiU"/>
                <w:sz w:val="18"/>
                <w:szCs w:val="18"/>
                <w:lang w:val="en-US" w:eastAsia="zh-TW"/>
              </w:rPr>
              <w:t>TXOP</w:t>
            </w:r>
            <w:r w:rsidRPr="00624AE3">
              <w:rPr>
                <w:rFonts w:eastAsia="PMingLiU"/>
                <w:spacing w:val="-1"/>
                <w:sz w:val="18"/>
                <w:szCs w:val="18"/>
                <w:lang w:val="en-US" w:eastAsia="zh-TW"/>
              </w:rPr>
              <w:t xml:space="preserve"> </w:t>
            </w:r>
            <w:r w:rsidRPr="00624AE3">
              <w:rPr>
                <w:rFonts w:eastAsia="PMingLiU"/>
                <w:sz w:val="18"/>
                <w:szCs w:val="18"/>
                <w:lang w:val="en-US" w:eastAsia="zh-TW"/>
              </w:rPr>
              <w:t>sharing</w:t>
            </w:r>
            <w:r w:rsidRPr="00624AE3">
              <w:rPr>
                <w:rFonts w:eastAsia="PMingLiU"/>
                <w:spacing w:val="-2"/>
                <w:sz w:val="18"/>
                <w:szCs w:val="18"/>
                <w:lang w:val="en-US" w:eastAsia="zh-TW"/>
              </w:rPr>
              <w:t xml:space="preserve"> </w:t>
            </w:r>
            <w:r w:rsidRPr="00624AE3">
              <w:rPr>
                <w:rFonts w:eastAsia="PMingLiU"/>
                <w:sz w:val="18"/>
                <w:szCs w:val="18"/>
                <w:lang w:val="en-US" w:eastAsia="zh-TW"/>
              </w:rPr>
              <w:t>procedure)).</w:t>
            </w:r>
          </w:p>
          <w:p w14:paraId="689E69D6" w14:textId="77777777" w:rsidR="00624AE3" w:rsidRPr="00624AE3" w:rsidRDefault="00624AE3" w:rsidP="00624AE3">
            <w:pPr>
              <w:widowControl w:val="0"/>
              <w:kinsoku w:val="0"/>
              <w:overflowPunct w:val="0"/>
              <w:autoSpaceDE w:val="0"/>
              <w:autoSpaceDN w:val="0"/>
              <w:adjustRightInd w:val="0"/>
              <w:spacing w:line="194" w:lineRule="exact"/>
              <w:ind w:left="420"/>
              <w:rPr>
                <w:rFonts w:eastAsia="PMingLiU"/>
                <w:sz w:val="18"/>
                <w:szCs w:val="18"/>
                <w:lang w:val="en-US" w:eastAsia="zh-TW"/>
              </w:rPr>
            </w:pPr>
            <w:r w:rsidRPr="00624AE3">
              <w:rPr>
                <w:rFonts w:eastAsia="PMingLiU"/>
                <w:sz w:val="18"/>
                <w:szCs w:val="18"/>
                <w:lang w:val="en-US" w:eastAsia="zh-TW"/>
              </w:rPr>
              <w:t>Set</w:t>
            </w:r>
            <w:r w:rsidRPr="00624AE3">
              <w:rPr>
                <w:rFonts w:eastAsia="PMingLiU"/>
                <w:spacing w:val="-4"/>
                <w:sz w:val="18"/>
                <w:szCs w:val="18"/>
                <w:lang w:val="en-US" w:eastAsia="zh-TW"/>
              </w:rPr>
              <w:t xml:space="preserve"> </w:t>
            </w:r>
            <w:r w:rsidRPr="00624AE3">
              <w:rPr>
                <w:rFonts w:eastAsia="PMingLiU"/>
                <w:sz w:val="18"/>
                <w:szCs w:val="18"/>
                <w:lang w:val="en-US" w:eastAsia="zh-TW"/>
              </w:rPr>
              <w:t>to</w:t>
            </w:r>
            <w:r w:rsidRPr="00624AE3">
              <w:rPr>
                <w:rFonts w:eastAsia="PMingLiU"/>
                <w:spacing w:val="-3"/>
                <w:sz w:val="18"/>
                <w:szCs w:val="18"/>
                <w:lang w:val="en-US" w:eastAsia="zh-TW"/>
              </w:rPr>
              <w:t xml:space="preserve"> </w:t>
            </w:r>
            <w:r w:rsidRPr="00624AE3">
              <w:rPr>
                <w:rFonts w:eastAsia="PMingLiU"/>
                <w:sz w:val="18"/>
                <w:szCs w:val="18"/>
                <w:lang w:val="en-US" w:eastAsia="zh-TW"/>
              </w:rPr>
              <w:t>0</w:t>
            </w:r>
            <w:r w:rsidRPr="00624AE3">
              <w:rPr>
                <w:rFonts w:eastAsia="PMingLiU"/>
                <w:spacing w:val="-3"/>
                <w:sz w:val="18"/>
                <w:szCs w:val="18"/>
                <w:lang w:val="en-US" w:eastAsia="zh-TW"/>
              </w:rPr>
              <w:t xml:space="preserve"> </w:t>
            </w:r>
            <w:r w:rsidRPr="00624AE3">
              <w:rPr>
                <w:rFonts w:eastAsia="PMingLiU"/>
                <w:sz w:val="18"/>
                <w:szCs w:val="18"/>
                <w:lang w:val="en-US" w:eastAsia="zh-TW"/>
              </w:rPr>
              <w:t>otherwise.</w:t>
            </w:r>
          </w:p>
          <w:p w14:paraId="204F14A1" w14:textId="77777777" w:rsidR="00624AE3" w:rsidRPr="00624AE3" w:rsidRDefault="00624AE3" w:rsidP="00624AE3">
            <w:pPr>
              <w:widowControl w:val="0"/>
              <w:kinsoku w:val="0"/>
              <w:overflowPunct w:val="0"/>
              <w:autoSpaceDE w:val="0"/>
              <w:autoSpaceDN w:val="0"/>
              <w:adjustRightInd w:val="0"/>
              <w:spacing w:line="200" w:lineRule="exact"/>
              <w:ind w:left="140"/>
              <w:rPr>
                <w:rFonts w:eastAsia="PMingLiU"/>
                <w:sz w:val="18"/>
                <w:szCs w:val="18"/>
                <w:lang w:val="en-US" w:eastAsia="zh-TW"/>
              </w:rPr>
            </w:pPr>
            <w:r w:rsidRPr="00624AE3">
              <w:rPr>
                <w:rFonts w:eastAsia="PMingLiU"/>
                <w:sz w:val="18"/>
                <w:szCs w:val="18"/>
                <w:lang w:val="en-US" w:eastAsia="zh-TW"/>
              </w:rPr>
              <w:t>For</w:t>
            </w:r>
            <w:r w:rsidRPr="00624AE3">
              <w:rPr>
                <w:rFonts w:eastAsia="PMingLiU"/>
                <w:spacing w:val="-7"/>
                <w:sz w:val="18"/>
                <w:szCs w:val="18"/>
                <w:lang w:val="en-US" w:eastAsia="zh-TW"/>
              </w:rPr>
              <w:t xml:space="preserve"> </w:t>
            </w:r>
            <w:proofErr w:type="gramStart"/>
            <w:r w:rsidRPr="00624AE3">
              <w:rPr>
                <w:rFonts w:eastAsia="PMingLiU"/>
                <w:sz w:val="18"/>
                <w:szCs w:val="18"/>
                <w:lang w:val="en-US" w:eastAsia="zh-TW"/>
              </w:rPr>
              <w:t>an</w:t>
            </w:r>
            <w:proofErr w:type="gramEnd"/>
            <w:r w:rsidRPr="00624AE3">
              <w:rPr>
                <w:rFonts w:eastAsia="PMingLiU"/>
                <w:spacing w:val="-5"/>
                <w:sz w:val="18"/>
                <w:szCs w:val="18"/>
                <w:lang w:val="en-US" w:eastAsia="zh-TW"/>
              </w:rPr>
              <w:t xml:space="preserve"> </w:t>
            </w:r>
            <w:r w:rsidRPr="00624AE3">
              <w:rPr>
                <w:rFonts w:eastAsia="PMingLiU"/>
                <w:sz w:val="18"/>
                <w:szCs w:val="18"/>
                <w:lang w:val="en-US" w:eastAsia="zh-TW"/>
              </w:rPr>
              <w:t>non-AP</w:t>
            </w:r>
            <w:r w:rsidRPr="00624AE3">
              <w:rPr>
                <w:rFonts w:eastAsia="PMingLiU"/>
                <w:spacing w:val="-6"/>
                <w:sz w:val="18"/>
                <w:szCs w:val="18"/>
                <w:lang w:val="en-US" w:eastAsia="zh-TW"/>
              </w:rPr>
              <w:t xml:space="preserve"> </w:t>
            </w:r>
            <w:r w:rsidRPr="00624AE3">
              <w:rPr>
                <w:rFonts w:eastAsia="PMingLiU"/>
                <w:sz w:val="18"/>
                <w:szCs w:val="18"/>
                <w:lang w:val="en-US" w:eastAsia="zh-TW"/>
              </w:rPr>
              <w:t>EHT</w:t>
            </w:r>
            <w:r w:rsidRPr="00624AE3">
              <w:rPr>
                <w:rFonts w:eastAsia="PMingLiU"/>
                <w:spacing w:val="-5"/>
                <w:sz w:val="18"/>
                <w:szCs w:val="18"/>
                <w:lang w:val="en-US" w:eastAsia="zh-TW"/>
              </w:rPr>
              <w:t xml:space="preserve"> </w:t>
            </w:r>
            <w:r w:rsidRPr="00624AE3">
              <w:rPr>
                <w:rFonts w:eastAsia="PMingLiU"/>
                <w:sz w:val="18"/>
                <w:szCs w:val="18"/>
                <w:lang w:val="en-US" w:eastAsia="zh-TW"/>
              </w:rPr>
              <w:t>STA:</w:t>
            </w:r>
          </w:p>
          <w:p w14:paraId="14D72ED2" w14:textId="77777777" w:rsidR="00624AE3" w:rsidRPr="00624AE3" w:rsidRDefault="00624AE3" w:rsidP="00624AE3">
            <w:pPr>
              <w:widowControl w:val="0"/>
              <w:kinsoku w:val="0"/>
              <w:overflowPunct w:val="0"/>
              <w:autoSpaceDE w:val="0"/>
              <w:autoSpaceDN w:val="0"/>
              <w:adjustRightInd w:val="0"/>
              <w:spacing w:before="2" w:line="232" w:lineRule="auto"/>
              <w:ind w:left="430" w:right="118" w:hanging="10"/>
              <w:rPr>
                <w:rFonts w:eastAsia="PMingLiU"/>
                <w:sz w:val="18"/>
                <w:szCs w:val="18"/>
                <w:lang w:val="en-US" w:eastAsia="zh-TW"/>
              </w:rPr>
            </w:pPr>
            <w:r w:rsidRPr="00624AE3">
              <w:rPr>
                <w:rFonts w:eastAsia="PMingLiU"/>
                <w:sz w:val="18"/>
                <w:szCs w:val="18"/>
                <w:lang w:val="en-US" w:eastAsia="zh-TW"/>
              </w:rPr>
              <w:t>Set to 1 to indicate that the non-</w:t>
            </w:r>
            <w:r w:rsidRPr="00624AE3">
              <w:rPr>
                <w:rFonts w:eastAsia="PMingLiU"/>
                <w:spacing w:val="1"/>
                <w:sz w:val="18"/>
                <w:szCs w:val="18"/>
                <w:lang w:val="en-US" w:eastAsia="zh-TW"/>
              </w:rPr>
              <w:t xml:space="preserve"> </w:t>
            </w:r>
            <w:r w:rsidRPr="00624AE3">
              <w:rPr>
                <w:rFonts w:eastAsia="PMingLiU"/>
                <w:sz w:val="18"/>
                <w:szCs w:val="18"/>
                <w:lang w:val="en-US" w:eastAsia="zh-TW"/>
              </w:rPr>
              <w:t xml:space="preserve">AP STA </w:t>
            </w:r>
            <w:proofErr w:type="gramStart"/>
            <w:r w:rsidRPr="00624AE3">
              <w:rPr>
                <w:rFonts w:eastAsia="PMingLiU"/>
                <w:sz w:val="18"/>
                <w:szCs w:val="18"/>
                <w:lang w:val="en-US" w:eastAsia="zh-TW"/>
              </w:rPr>
              <w:t>is capable of responding</w:t>
            </w:r>
            <w:proofErr w:type="gramEnd"/>
            <w:r w:rsidRPr="00624AE3">
              <w:rPr>
                <w:rFonts w:eastAsia="PMingLiU"/>
                <w:spacing w:val="-42"/>
                <w:sz w:val="18"/>
                <w:szCs w:val="18"/>
                <w:lang w:val="en-US" w:eastAsia="zh-TW"/>
              </w:rPr>
              <w:t xml:space="preserve"> </w:t>
            </w:r>
            <w:r w:rsidRPr="00624AE3">
              <w:rPr>
                <w:rFonts w:eastAsia="PMingLiU"/>
                <w:spacing w:val="-1"/>
                <w:sz w:val="18"/>
                <w:szCs w:val="18"/>
                <w:lang w:val="en-US" w:eastAsia="zh-TW"/>
              </w:rPr>
              <w:t>to</w:t>
            </w:r>
            <w:r w:rsidRPr="00624AE3">
              <w:rPr>
                <w:rFonts w:eastAsia="PMingLiU"/>
                <w:spacing w:val="-10"/>
                <w:sz w:val="18"/>
                <w:szCs w:val="18"/>
                <w:lang w:val="en-US" w:eastAsia="zh-TW"/>
              </w:rPr>
              <w:t xml:space="preserve"> </w:t>
            </w:r>
            <w:r w:rsidRPr="00624AE3">
              <w:rPr>
                <w:rFonts w:eastAsia="PMingLiU"/>
                <w:spacing w:val="-1"/>
                <w:sz w:val="18"/>
                <w:szCs w:val="18"/>
                <w:lang w:val="en-US" w:eastAsia="zh-TW"/>
              </w:rPr>
              <w:t>a</w:t>
            </w:r>
            <w:r w:rsidRPr="00624AE3">
              <w:rPr>
                <w:rFonts w:eastAsia="PMingLiU"/>
                <w:spacing w:val="-10"/>
                <w:sz w:val="18"/>
                <w:szCs w:val="18"/>
                <w:lang w:val="en-US" w:eastAsia="zh-TW"/>
              </w:rPr>
              <w:t xml:space="preserve"> </w:t>
            </w:r>
            <w:r w:rsidRPr="00624AE3">
              <w:rPr>
                <w:rFonts w:eastAsia="PMingLiU"/>
                <w:spacing w:val="-1"/>
                <w:sz w:val="18"/>
                <w:szCs w:val="18"/>
                <w:lang w:val="en-US" w:eastAsia="zh-TW"/>
              </w:rPr>
              <w:t>modified</w:t>
            </w:r>
            <w:r w:rsidRPr="00624AE3">
              <w:rPr>
                <w:rFonts w:eastAsia="PMingLiU"/>
                <w:spacing w:val="-9"/>
                <w:sz w:val="18"/>
                <w:szCs w:val="18"/>
                <w:lang w:val="en-US" w:eastAsia="zh-TW"/>
              </w:rPr>
              <w:t xml:space="preserve"> </w:t>
            </w:r>
            <w:r w:rsidRPr="00624AE3">
              <w:rPr>
                <w:rFonts w:eastAsia="PMingLiU"/>
                <w:sz w:val="18"/>
                <w:szCs w:val="18"/>
                <w:lang w:val="en-US" w:eastAsia="zh-TW"/>
              </w:rPr>
              <w:t>MU-RTS</w:t>
            </w:r>
            <w:r w:rsidRPr="00624AE3">
              <w:rPr>
                <w:rFonts w:eastAsia="PMingLiU"/>
                <w:spacing w:val="-9"/>
                <w:sz w:val="18"/>
                <w:szCs w:val="18"/>
                <w:lang w:val="en-US" w:eastAsia="zh-TW"/>
              </w:rPr>
              <w:t xml:space="preserve"> </w:t>
            </w:r>
            <w:r w:rsidRPr="00624AE3">
              <w:rPr>
                <w:rFonts w:eastAsia="PMingLiU"/>
                <w:sz w:val="18"/>
                <w:szCs w:val="18"/>
                <w:lang w:val="en-US" w:eastAsia="zh-TW"/>
              </w:rPr>
              <w:t>frame</w:t>
            </w:r>
            <w:r w:rsidRPr="00624AE3">
              <w:rPr>
                <w:rFonts w:eastAsia="PMingLiU"/>
                <w:spacing w:val="-10"/>
                <w:sz w:val="18"/>
                <w:szCs w:val="18"/>
                <w:lang w:val="en-US" w:eastAsia="zh-TW"/>
              </w:rPr>
              <w:t xml:space="preserve"> </w:t>
            </w:r>
            <w:r w:rsidRPr="00624AE3">
              <w:rPr>
                <w:rFonts w:eastAsia="PMingLiU"/>
                <w:sz w:val="18"/>
                <w:szCs w:val="18"/>
                <w:lang w:val="en-US" w:eastAsia="zh-TW"/>
              </w:rPr>
              <w:t>that</w:t>
            </w:r>
            <w:r w:rsidRPr="00624AE3">
              <w:rPr>
                <w:rFonts w:eastAsia="PMingLiU"/>
                <w:spacing w:val="-42"/>
                <w:sz w:val="18"/>
                <w:szCs w:val="18"/>
                <w:lang w:val="en-US" w:eastAsia="zh-TW"/>
              </w:rPr>
              <w:t xml:space="preserve"> </w:t>
            </w:r>
            <w:r w:rsidRPr="00624AE3">
              <w:rPr>
                <w:rFonts w:eastAsia="PMingLiU"/>
                <w:sz w:val="18"/>
                <w:szCs w:val="18"/>
                <w:lang w:val="en-US" w:eastAsia="zh-TW"/>
              </w:rPr>
              <w:t>allocates time to a STA to trans-</w:t>
            </w:r>
            <w:r w:rsidRPr="00624AE3">
              <w:rPr>
                <w:rFonts w:eastAsia="PMingLiU"/>
                <w:spacing w:val="1"/>
                <w:sz w:val="18"/>
                <w:szCs w:val="18"/>
                <w:lang w:val="en-US" w:eastAsia="zh-TW"/>
              </w:rPr>
              <w:t xml:space="preserve"> </w:t>
            </w:r>
            <w:proofErr w:type="spellStart"/>
            <w:r w:rsidRPr="00624AE3">
              <w:rPr>
                <w:rFonts w:eastAsia="PMingLiU"/>
                <w:sz w:val="18"/>
                <w:szCs w:val="18"/>
                <w:lang w:val="en-US" w:eastAsia="zh-TW"/>
              </w:rPr>
              <w:t>mit</w:t>
            </w:r>
            <w:proofErr w:type="spellEnd"/>
            <w:r w:rsidRPr="00624AE3">
              <w:rPr>
                <w:rFonts w:eastAsia="PMingLiU"/>
                <w:sz w:val="18"/>
                <w:szCs w:val="18"/>
                <w:lang w:val="en-US" w:eastAsia="zh-TW"/>
              </w:rPr>
              <w:t xml:space="preserve"> non-TB PPDUs (see 35.2.1.3</w:t>
            </w:r>
            <w:r w:rsidRPr="00624AE3">
              <w:rPr>
                <w:rFonts w:eastAsia="PMingLiU"/>
                <w:spacing w:val="-42"/>
                <w:sz w:val="18"/>
                <w:szCs w:val="18"/>
                <w:lang w:val="en-US" w:eastAsia="zh-TW"/>
              </w:rPr>
              <w:t xml:space="preserve"> </w:t>
            </w:r>
            <w:r w:rsidRPr="00624AE3">
              <w:rPr>
                <w:rFonts w:eastAsia="PMingLiU"/>
                <w:sz w:val="18"/>
                <w:szCs w:val="18"/>
                <w:lang w:val="en-US" w:eastAsia="zh-TW"/>
              </w:rPr>
              <w:t xml:space="preserve">(Triggered TXOP sharing </w:t>
            </w:r>
            <w:proofErr w:type="spellStart"/>
            <w:r w:rsidRPr="00624AE3">
              <w:rPr>
                <w:rFonts w:eastAsia="PMingLiU"/>
                <w:sz w:val="18"/>
                <w:szCs w:val="18"/>
                <w:lang w:val="en-US" w:eastAsia="zh-TW"/>
              </w:rPr>
              <w:t>proce</w:t>
            </w:r>
            <w:proofErr w:type="spellEnd"/>
            <w:r w:rsidRPr="00624AE3">
              <w:rPr>
                <w:rFonts w:eastAsia="PMingLiU"/>
                <w:sz w:val="18"/>
                <w:szCs w:val="18"/>
                <w:lang w:val="en-US" w:eastAsia="zh-TW"/>
              </w:rPr>
              <w:t>-</w:t>
            </w:r>
            <w:r w:rsidRPr="00624AE3">
              <w:rPr>
                <w:rFonts w:eastAsia="PMingLiU"/>
                <w:spacing w:val="1"/>
                <w:sz w:val="18"/>
                <w:szCs w:val="18"/>
                <w:lang w:val="en-US" w:eastAsia="zh-TW"/>
              </w:rPr>
              <w:t xml:space="preserve"> </w:t>
            </w:r>
            <w:r w:rsidRPr="00624AE3">
              <w:rPr>
                <w:rFonts w:eastAsia="PMingLiU"/>
                <w:sz w:val="18"/>
                <w:szCs w:val="18"/>
                <w:lang w:val="en-US" w:eastAsia="zh-TW"/>
              </w:rPr>
              <w:t>dure)).</w:t>
            </w:r>
          </w:p>
          <w:p w14:paraId="1E2BE8F6" w14:textId="77777777" w:rsidR="00624AE3" w:rsidRPr="00624AE3" w:rsidRDefault="00624AE3" w:rsidP="00624AE3">
            <w:pPr>
              <w:widowControl w:val="0"/>
              <w:kinsoku w:val="0"/>
              <w:overflowPunct w:val="0"/>
              <w:autoSpaceDE w:val="0"/>
              <w:autoSpaceDN w:val="0"/>
              <w:adjustRightInd w:val="0"/>
              <w:spacing w:line="196" w:lineRule="exact"/>
              <w:ind w:left="420"/>
              <w:rPr>
                <w:rFonts w:eastAsia="PMingLiU"/>
                <w:sz w:val="18"/>
                <w:szCs w:val="18"/>
                <w:lang w:val="en-US" w:eastAsia="zh-TW"/>
              </w:rPr>
            </w:pPr>
            <w:r w:rsidRPr="00624AE3">
              <w:rPr>
                <w:rFonts w:eastAsia="PMingLiU"/>
                <w:sz w:val="18"/>
                <w:szCs w:val="18"/>
                <w:lang w:val="en-US" w:eastAsia="zh-TW"/>
              </w:rPr>
              <w:t>Set</w:t>
            </w:r>
            <w:r w:rsidRPr="00624AE3">
              <w:rPr>
                <w:rFonts w:eastAsia="PMingLiU"/>
                <w:spacing w:val="-4"/>
                <w:sz w:val="18"/>
                <w:szCs w:val="18"/>
                <w:lang w:val="en-US" w:eastAsia="zh-TW"/>
              </w:rPr>
              <w:t xml:space="preserve"> </w:t>
            </w:r>
            <w:r w:rsidRPr="00624AE3">
              <w:rPr>
                <w:rFonts w:eastAsia="PMingLiU"/>
                <w:sz w:val="18"/>
                <w:szCs w:val="18"/>
                <w:lang w:val="en-US" w:eastAsia="zh-TW"/>
              </w:rPr>
              <w:t>to</w:t>
            </w:r>
            <w:r w:rsidRPr="00624AE3">
              <w:rPr>
                <w:rFonts w:eastAsia="PMingLiU"/>
                <w:spacing w:val="-3"/>
                <w:sz w:val="18"/>
                <w:szCs w:val="18"/>
                <w:lang w:val="en-US" w:eastAsia="zh-TW"/>
              </w:rPr>
              <w:t xml:space="preserve"> </w:t>
            </w:r>
            <w:r w:rsidRPr="00624AE3">
              <w:rPr>
                <w:rFonts w:eastAsia="PMingLiU"/>
                <w:sz w:val="18"/>
                <w:szCs w:val="18"/>
                <w:lang w:val="en-US" w:eastAsia="zh-TW"/>
              </w:rPr>
              <w:t>0</w:t>
            </w:r>
            <w:r w:rsidRPr="00624AE3">
              <w:rPr>
                <w:rFonts w:eastAsia="PMingLiU"/>
                <w:spacing w:val="-3"/>
                <w:sz w:val="18"/>
                <w:szCs w:val="18"/>
                <w:lang w:val="en-US" w:eastAsia="zh-TW"/>
              </w:rPr>
              <w:t xml:space="preserve"> </w:t>
            </w:r>
            <w:r w:rsidRPr="00624AE3">
              <w:rPr>
                <w:rFonts w:eastAsia="PMingLiU"/>
                <w:sz w:val="18"/>
                <w:szCs w:val="18"/>
                <w:lang w:val="en-US" w:eastAsia="zh-TW"/>
              </w:rPr>
              <w:t>otherwise.</w:t>
            </w:r>
          </w:p>
        </w:tc>
      </w:tr>
      <w:tr w:rsidR="00624AE3" w:rsidRPr="00624AE3" w14:paraId="68276336" w14:textId="77777777" w:rsidTr="00D03EA3">
        <w:trPr>
          <w:trHeight w:val="1120"/>
        </w:trPr>
        <w:tc>
          <w:tcPr>
            <w:tcW w:w="1823" w:type="dxa"/>
            <w:tcBorders>
              <w:top w:val="single" w:sz="4" w:space="0" w:color="000000"/>
              <w:left w:val="single" w:sz="12" w:space="0" w:color="000000"/>
              <w:bottom w:val="single" w:sz="4" w:space="0" w:color="000000"/>
              <w:right w:val="single" w:sz="2" w:space="0" w:color="000000"/>
            </w:tcBorders>
          </w:tcPr>
          <w:p w14:paraId="0B9A3946" w14:textId="77777777" w:rsidR="00624AE3" w:rsidRPr="00624AE3" w:rsidRDefault="00624AE3" w:rsidP="00624AE3">
            <w:pPr>
              <w:widowControl w:val="0"/>
              <w:kinsoku w:val="0"/>
              <w:overflowPunct w:val="0"/>
              <w:autoSpaceDE w:val="0"/>
              <w:autoSpaceDN w:val="0"/>
              <w:adjustRightInd w:val="0"/>
              <w:spacing w:before="51" w:line="232" w:lineRule="auto"/>
              <w:ind w:left="116" w:right="386"/>
              <w:rPr>
                <w:rFonts w:eastAsia="PMingLiU"/>
                <w:color w:val="000000"/>
                <w:sz w:val="18"/>
                <w:szCs w:val="18"/>
                <w:lang w:val="en-US" w:eastAsia="zh-TW"/>
              </w:rPr>
            </w:pPr>
            <w:r w:rsidRPr="00624AE3">
              <w:rPr>
                <w:rFonts w:eastAsia="PMingLiU"/>
                <w:color w:val="208A20"/>
                <w:spacing w:val="-1"/>
                <w:sz w:val="18"/>
                <w:szCs w:val="18"/>
                <w:u w:val="single"/>
                <w:lang w:val="en-US" w:eastAsia="zh-TW"/>
              </w:rPr>
              <w:t>(#</w:t>
            </w:r>
            <w:proofErr w:type="gramStart"/>
            <w:r w:rsidRPr="00624AE3">
              <w:rPr>
                <w:rFonts w:eastAsia="PMingLiU"/>
                <w:color w:val="208A20"/>
                <w:spacing w:val="-1"/>
                <w:sz w:val="18"/>
                <w:szCs w:val="18"/>
                <w:u w:val="single"/>
                <w:lang w:val="en-US" w:eastAsia="zh-TW"/>
              </w:rPr>
              <w:t>2920)</w:t>
            </w:r>
            <w:r w:rsidRPr="00624AE3">
              <w:rPr>
                <w:rFonts w:eastAsia="PMingLiU"/>
                <w:color w:val="000000"/>
                <w:spacing w:val="-1"/>
                <w:sz w:val="18"/>
                <w:szCs w:val="18"/>
                <w:lang w:val="en-US" w:eastAsia="zh-TW"/>
              </w:rPr>
              <w:t>Restricted</w:t>
            </w:r>
            <w:proofErr w:type="gramEnd"/>
            <w:r w:rsidRPr="00624AE3">
              <w:rPr>
                <w:rFonts w:eastAsia="PMingLiU"/>
                <w:color w:val="000000"/>
                <w:spacing w:val="-42"/>
                <w:sz w:val="18"/>
                <w:szCs w:val="18"/>
                <w:lang w:val="en-US" w:eastAsia="zh-TW"/>
              </w:rPr>
              <w:t xml:space="preserve"> </w:t>
            </w:r>
            <w:r w:rsidRPr="00624AE3">
              <w:rPr>
                <w:rFonts w:eastAsia="PMingLiU"/>
                <w:color w:val="000000"/>
                <w:sz w:val="18"/>
                <w:szCs w:val="18"/>
                <w:lang w:val="en-US" w:eastAsia="zh-TW"/>
              </w:rPr>
              <w:t>TWT</w:t>
            </w:r>
            <w:r w:rsidRPr="00624AE3">
              <w:rPr>
                <w:rFonts w:eastAsia="PMingLiU"/>
                <w:color w:val="000000"/>
                <w:spacing w:val="-2"/>
                <w:sz w:val="18"/>
                <w:szCs w:val="18"/>
                <w:lang w:val="en-US" w:eastAsia="zh-TW"/>
              </w:rPr>
              <w:t xml:space="preserve"> </w:t>
            </w:r>
            <w:r w:rsidRPr="00624AE3">
              <w:rPr>
                <w:rFonts w:eastAsia="PMingLiU"/>
                <w:color w:val="000000"/>
                <w:sz w:val="18"/>
                <w:szCs w:val="18"/>
                <w:lang w:val="en-US" w:eastAsia="zh-TW"/>
              </w:rPr>
              <w:t>Support</w:t>
            </w:r>
          </w:p>
        </w:tc>
        <w:tc>
          <w:tcPr>
            <w:tcW w:w="3000" w:type="dxa"/>
            <w:tcBorders>
              <w:top w:val="single" w:sz="4" w:space="0" w:color="000000"/>
              <w:left w:val="single" w:sz="2" w:space="0" w:color="000000"/>
              <w:bottom w:val="single" w:sz="4" w:space="0" w:color="000000"/>
              <w:right w:val="single" w:sz="2" w:space="0" w:color="000000"/>
            </w:tcBorders>
          </w:tcPr>
          <w:p w14:paraId="3693D7E5" w14:textId="77777777" w:rsidR="00624AE3" w:rsidRPr="00624AE3" w:rsidRDefault="00624AE3" w:rsidP="00624AE3">
            <w:pPr>
              <w:widowControl w:val="0"/>
              <w:kinsoku w:val="0"/>
              <w:overflowPunct w:val="0"/>
              <w:autoSpaceDE w:val="0"/>
              <w:autoSpaceDN w:val="0"/>
              <w:adjustRightInd w:val="0"/>
              <w:spacing w:before="51" w:line="232" w:lineRule="auto"/>
              <w:ind w:left="130" w:right="156"/>
              <w:rPr>
                <w:rFonts w:eastAsia="PMingLiU"/>
                <w:sz w:val="18"/>
                <w:szCs w:val="18"/>
                <w:lang w:val="en-US" w:eastAsia="zh-TW"/>
              </w:rPr>
            </w:pPr>
            <w:r w:rsidRPr="00624AE3">
              <w:rPr>
                <w:rFonts w:eastAsia="PMingLiU"/>
                <w:sz w:val="18"/>
                <w:szCs w:val="18"/>
                <w:lang w:val="en-US" w:eastAsia="zh-TW"/>
              </w:rPr>
              <w:t>Indicates</w:t>
            </w:r>
            <w:r w:rsidRPr="00624AE3">
              <w:rPr>
                <w:rFonts w:eastAsia="PMingLiU"/>
                <w:spacing w:val="-7"/>
                <w:sz w:val="18"/>
                <w:szCs w:val="18"/>
                <w:lang w:val="en-US" w:eastAsia="zh-TW"/>
              </w:rPr>
              <w:t xml:space="preserve"> </w:t>
            </w:r>
            <w:r w:rsidRPr="00624AE3">
              <w:rPr>
                <w:rFonts w:eastAsia="PMingLiU"/>
                <w:sz w:val="18"/>
                <w:szCs w:val="18"/>
                <w:lang w:val="en-US" w:eastAsia="zh-TW"/>
              </w:rPr>
              <w:t>support</w:t>
            </w:r>
            <w:r w:rsidRPr="00624AE3">
              <w:rPr>
                <w:rFonts w:eastAsia="PMingLiU"/>
                <w:spacing w:val="-7"/>
                <w:sz w:val="18"/>
                <w:szCs w:val="18"/>
                <w:lang w:val="en-US" w:eastAsia="zh-TW"/>
              </w:rPr>
              <w:t xml:space="preserve"> </w:t>
            </w:r>
            <w:r w:rsidRPr="00624AE3">
              <w:rPr>
                <w:rFonts w:eastAsia="PMingLiU"/>
                <w:sz w:val="18"/>
                <w:szCs w:val="18"/>
                <w:lang w:val="en-US" w:eastAsia="zh-TW"/>
              </w:rPr>
              <w:t>for</w:t>
            </w:r>
            <w:r w:rsidRPr="00624AE3">
              <w:rPr>
                <w:rFonts w:eastAsia="PMingLiU"/>
                <w:spacing w:val="-6"/>
                <w:sz w:val="18"/>
                <w:szCs w:val="18"/>
                <w:lang w:val="en-US" w:eastAsia="zh-TW"/>
              </w:rPr>
              <w:t xml:space="preserve"> </w:t>
            </w:r>
            <w:r w:rsidRPr="00624AE3">
              <w:rPr>
                <w:rFonts w:eastAsia="PMingLiU"/>
                <w:sz w:val="18"/>
                <w:szCs w:val="18"/>
                <w:lang w:val="en-US" w:eastAsia="zh-TW"/>
              </w:rPr>
              <w:t>the</w:t>
            </w:r>
            <w:r w:rsidRPr="00624AE3">
              <w:rPr>
                <w:rFonts w:eastAsia="PMingLiU"/>
                <w:spacing w:val="-7"/>
                <w:sz w:val="18"/>
                <w:szCs w:val="18"/>
                <w:lang w:val="en-US" w:eastAsia="zh-TW"/>
              </w:rPr>
              <w:t xml:space="preserve"> </w:t>
            </w:r>
            <w:r w:rsidRPr="00624AE3">
              <w:rPr>
                <w:rFonts w:eastAsia="PMingLiU"/>
                <w:sz w:val="18"/>
                <w:szCs w:val="18"/>
                <w:lang w:val="en-US" w:eastAsia="zh-TW"/>
              </w:rPr>
              <w:t>restricted</w:t>
            </w:r>
            <w:r w:rsidRPr="00624AE3">
              <w:rPr>
                <w:rFonts w:eastAsia="PMingLiU"/>
                <w:spacing w:val="-42"/>
                <w:sz w:val="18"/>
                <w:szCs w:val="18"/>
                <w:lang w:val="en-US" w:eastAsia="zh-TW"/>
              </w:rPr>
              <w:t xml:space="preserve"> </w:t>
            </w:r>
            <w:r w:rsidRPr="00624AE3">
              <w:rPr>
                <w:rFonts w:eastAsia="PMingLiU"/>
                <w:sz w:val="18"/>
                <w:szCs w:val="18"/>
                <w:lang w:val="en-US" w:eastAsia="zh-TW"/>
              </w:rPr>
              <w:t>TWT</w:t>
            </w:r>
            <w:r w:rsidRPr="00624AE3">
              <w:rPr>
                <w:rFonts w:eastAsia="PMingLiU"/>
                <w:spacing w:val="-1"/>
                <w:sz w:val="18"/>
                <w:szCs w:val="18"/>
                <w:lang w:val="en-US" w:eastAsia="zh-TW"/>
              </w:rPr>
              <w:t xml:space="preserve"> </w:t>
            </w:r>
            <w:r w:rsidRPr="00624AE3">
              <w:rPr>
                <w:rFonts w:eastAsia="PMingLiU"/>
                <w:sz w:val="18"/>
                <w:szCs w:val="18"/>
                <w:lang w:val="en-US" w:eastAsia="zh-TW"/>
              </w:rPr>
              <w:t>operation.</w:t>
            </w:r>
          </w:p>
        </w:tc>
        <w:tc>
          <w:tcPr>
            <w:tcW w:w="3001" w:type="dxa"/>
            <w:tcBorders>
              <w:top w:val="single" w:sz="4" w:space="0" w:color="000000"/>
              <w:left w:val="single" w:sz="2" w:space="0" w:color="000000"/>
              <w:bottom w:val="single" w:sz="4" w:space="0" w:color="000000"/>
              <w:right w:val="single" w:sz="12" w:space="0" w:color="000000"/>
            </w:tcBorders>
          </w:tcPr>
          <w:p w14:paraId="60CE3F23" w14:textId="77777777" w:rsidR="00624AE3" w:rsidRPr="00624AE3" w:rsidRDefault="00624AE3" w:rsidP="00624AE3">
            <w:pPr>
              <w:widowControl w:val="0"/>
              <w:kinsoku w:val="0"/>
              <w:overflowPunct w:val="0"/>
              <w:autoSpaceDE w:val="0"/>
              <w:autoSpaceDN w:val="0"/>
              <w:adjustRightInd w:val="0"/>
              <w:spacing w:before="51" w:line="232" w:lineRule="auto"/>
              <w:ind w:left="130"/>
              <w:rPr>
                <w:rFonts w:eastAsia="PMingLiU"/>
                <w:sz w:val="18"/>
                <w:szCs w:val="18"/>
                <w:lang w:val="en-US" w:eastAsia="zh-TW"/>
              </w:rPr>
            </w:pPr>
            <w:r w:rsidRPr="00624AE3">
              <w:rPr>
                <w:rFonts w:eastAsia="PMingLiU"/>
                <w:sz w:val="18"/>
                <w:szCs w:val="18"/>
                <w:lang w:val="en-US" w:eastAsia="zh-TW"/>
              </w:rPr>
              <w:t>Set to 1 if dot11RestrictedTWTOp-</w:t>
            </w:r>
            <w:r w:rsidRPr="00624AE3">
              <w:rPr>
                <w:rFonts w:eastAsia="PMingLiU"/>
                <w:spacing w:val="1"/>
                <w:sz w:val="18"/>
                <w:szCs w:val="18"/>
                <w:lang w:val="en-US" w:eastAsia="zh-TW"/>
              </w:rPr>
              <w:t xml:space="preserve"> </w:t>
            </w:r>
            <w:proofErr w:type="spellStart"/>
            <w:r w:rsidRPr="00624AE3">
              <w:rPr>
                <w:rFonts w:eastAsia="PMingLiU"/>
                <w:sz w:val="18"/>
                <w:szCs w:val="18"/>
                <w:lang w:val="en-US" w:eastAsia="zh-TW"/>
              </w:rPr>
              <w:t>tionImplemented</w:t>
            </w:r>
            <w:proofErr w:type="spellEnd"/>
            <w:r w:rsidRPr="00624AE3">
              <w:rPr>
                <w:rFonts w:eastAsia="PMingLiU"/>
                <w:sz w:val="18"/>
                <w:szCs w:val="18"/>
                <w:lang w:val="en-US" w:eastAsia="zh-TW"/>
              </w:rPr>
              <w:t xml:space="preserve"> is true and the STA</w:t>
            </w:r>
            <w:r w:rsidRPr="00624AE3">
              <w:rPr>
                <w:rFonts w:eastAsia="PMingLiU"/>
                <w:spacing w:val="1"/>
                <w:sz w:val="18"/>
                <w:szCs w:val="18"/>
                <w:lang w:val="en-US" w:eastAsia="zh-TW"/>
              </w:rPr>
              <w:t xml:space="preserve"> </w:t>
            </w:r>
            <w:r w:rsidRPr="00624AE3">
              <w:rPr>
                <w:rFonts w:eastAsia="PMingLiU"/>
                <w:spacing w:val="-1"/>
                <w:sz w:val="18"/>
                <w:szCs w:val="18"/>
                <w:lang w:val="en-US" w:eastAsia="zh-TW"/>
              </w:rPr>
              <w:t>supports</w:t>
            </w:r>
            <w:r w:rsidRPr="00624AE3">
              <w:rPr>
                <w:rFonts w:eastAsia="PMingLiU"/>
                <w:spacing w:val="-10"/>
                <w:sz w:val="18"/>
                <w:szCs w:val="18"/>
                <w:lang w:val="en-US" w:eastAsia="zh-TW"/>
              </w:rPr>
              <w:t xml:space="preserve"> </w:t>
            </w:r>
            <w:r w:rsidRPr="00624AE3">
              <w:rPr>
                <w:rFonts w:eastAsia="PMingLiU"/>
                <w:spacing w:val="-1"/>
                <w:sz w:val="18"/>
                <w:szCs w:val="18"/>
                <w:lang w:val="en-US" w:eastAsia="zh-TW"/>
              </w:rPr>
              <w:t>the</w:t>
            </w:r>
            <w:r w:rsidRPr="00624AE3">
              <w:rPr>
                <w:rFonts w:eastAsia="PMingLiU"/>
                <w:spacing w:val="-10"/>
                <w:sz w:val="18"/>
                <w:szCs w:val="18"/>
                <w:lang w:val="en-US" w:eastAsia="zh-TW"/>
              </w:rPr>
              <w:t xml:space="preserve"> </w:t>
            </w:r>
            <w:r w:rsidRPr="00624AE3">
              <w:rPr>
                <w:rFonts w:eastAsia="PMingLiU"/>
                <w:sz w:val="18"/>
                <w:szCs w:val="18"/>
                <w:lang w:val="en-US" w:eastAsia="zh-TW"/>
              </w:rPr>
              <w:t>restricted</w:t>
            </w:r>
            <w:r w:rsidRPr="00624AE3">
              <w:rPr>
                <w:rFonts w:eastAsia="PMingLiU"/>
                <w:spacing w:val="-10"/>
                <w:sz w:val="18"/>
                <w:szCs w:val="18"/>
                <w:lang w:val="en-US" w:eastAsia="zh-TW"/>
              </w:rPr>
              <w:t xml:space="preserve"> </w:t>
            </w:r>
            <w:r w:rsidRPr="00624AE3">
              <w:rPr>
                <w:rFonts w:eastAsia="PMingLiU"/>
                <w:sz w:val="18"/>
                <w:szCs w:val="18"/>
                <w:lang w:val="en-US" w:eastAsia="zh-TW"/>
              </w:rPr>
              <w:t>TWT</w:t>
            </w:r>
            <w:r w:rsidRPr="00624AE3">
              <w:rPr>
                <w:rFonts w:eastAsia="PMingLiU"/>
                <w:spacing w:val="-10"/>
                <w:sz w:val="18"/>
                <w:szCs w:val="18"/>
                <w:lang w:val="en-US" w:eastAsia="zh-TW"/>
              </w:rPr>
              <w:t xml:space="preserve"> </w:t>
            </w:r>
            <w:r w:rsidRPr="00624AE3">
              <w:rPr>
                <w:rFonts w:eastAsia="PMingLiU"/>
                <w:sz w:val="18"/>
                <w:szCs w:val="18"/>
                <w:lang w:val="en-US" w:eastAsia="zh-TW"/>
              </w:rPr>
              <w:t>operation</w:t>
            </w:r>
            <w:r w:rsidRPr="00624AE3">
              <w:rPr>
                <w:rFonts w:eastAsia="PMingLiU"/>
                <w:spacing w:val="-42"/>
                <w:sz w:val="18"/>
                <w:szCs w:val="18"/>
                <w:lang w:val="en-US" w:eastAsia="zh-TW"/>
              </w:rPr>
              <w:t xml:space="preserve"> </w:t>
            </w:r>
            <w:r w:rsidRPr="00624AE3">
              <w:rPr>
                <w:rFonts w:eastAsia="PMingLiU"/>
                <w:sz w:val="18"/>
                <w:szCs w:val="18"/>
                <w:lang w:val="en-US" w:eastAsia="zh-TW"/>
              </w:rPr>
              <w:t>(see</w:t>
            </w:r>
            <w:r w:rsidRPr="00624AE3">
              <w:rPr>
                <w:rFonts w:eastAsia="PMingLiU"/>
                <w:spacing w:val="-1"/>
                <w:sz w:val="18"/>
                <w:szCs w:val="18"/>
                <w:lang w:val="en-US" w:eastAsia="zh-TW"/>
              </w:rPr>
              <w:t xml:space="preserve"> </w:t>
            </w:r>
            <w:r w:rsidRPr="00624AE3">
              <w:rPr>
                <w:rFonts w:eastAsia="PMingLiU"/>
                <w:sz w:val="18"/>
                <w:szCs w:val="18"/>
                <w:lang w:val="en-US" w:eastAsia="zh-TW"/>
              </w:rPr>
              <w:t>35.7</w:t>
            </w:r>
            <w:r w:rsidRPr="00624AE3">
              <w:rPr>
                <w:rFonts w:eastAsia="PMingLiU"/>
                <w:spacing w:val="-2"/>
                <w:sz w:val="18"/>
                <w:szCs w:val="18"/>
                <w:lang w:val="en-US" w:eastAsia="zh-TW"/>
              </w:rPr>
              <w:t xml:space="preserve"> </w:t>
            </w:r>
            <w:r w:rsidRPr="00624AE3">
              <w:rPr>
                <w:rFonts w:eastAsia="PMingLiU"/>
                <w:sz w:val="18"/>
                <w:szCs w:val="18"/>
                <w:lang w:val="en-US" w:eastAsia="zh-TW"/>
              </w:rPr>
              <w:t>(Restricted</w:t>
            </w:r>
            <w:r w:rsidRPr="00624AE3">
              <w:rPr>
                <w:rFonts w:eastAsia="PMingLiU"/>
                <w:spacing w:val="-1"/>
                <w:sz w:val="18"/>
                <w:szCs w:val="18"/>
                <w:lang w:val="en-US" w:eastAsia="zh-TW"/>
              </w:rPr>
              <w:t xml:space="preserve"> </w:t>
            </w:r>
            <w:r w:rsidRPr="00624AE3">
              <w:rPr>
                <w:rFonts w:eastAsia="PMingLiU"/>
                <w:sz w:val="18"/>
                <w:szCs w:val="18"/>
                <w:lang w:val="en-US" w:eastAsia="zh-TW"/>
              </w:rPr>
              <w:t>TWT)).</w:t>
            </w:r>
          </w:p>
          <w:p w14:paraId="6358FE79" w14:textId="77777777" w:rsidR="00624AE3" w:rsidRPr="00624AE3" w:rsidRDefault="00624AE3" w:rsidP="00624AE3">
            <w:pPr>
              <w:widowControl w:val="0"/>
              <w:kinsoku w:val="0"/>
              <w:overflowPunct w:val="0"/>
              <w:autoSpaceDE w:val="0"/>
              <w:autoSpaceDN w:val="0"/>
              <w:adjustRightInd w:val="0"/>
              <w:spacing w:line="199" w:lineRule="exact"/>
              <w:ind w:left="130"/>
              <w:rPr>
                <w:rFonts w:eastAsia="PMingLiU"/>
                <w:sz w:val="18"/>
                <w:szCs w:val="18"/>
                <w:lang w:val="en-US" w:eastAsia="zh-TW"/>
              </w:rPr>
            </w:pPr>
            <w:r w:rsidRPr="00624AE3">
              <w:rPr>
                <w:rFonts w:eastAsia="PMingLiU"/>
                <w:sz w:val="18"/>
                <w:szCs w:val="18"/>
                <w:lang w:val="en-US" w:eastAsia="zh-TW"/>
              </w:rPr>
              <w:t>Set</w:t>
            </w:r>
            <w:r w:rsidRPr="00624AE3">
              <w:rPr>
                <w:rFonts w:eastAsia="PMingLiU"/>
                <w:spacing w:val="-1"/>
                <w:sz w:val="18"/>
                <w:szCs w:val="18"/>
                <w:lang w:val="en-US" w:eastAsia="zh-TW"/>
              </w:rPr>
              <w:t xml:space="preserve"> </w:t>
            </w:r>
            <w:r w:rsidRPr="00624AE3">
              <w:rPr>
                <w:rFonts w:eastAsia="PMingLiU"/>
                <w:sz w:val="18"/>
                <w:szCs w:val="18"/>
                <w:lang w:val="en-US" w:eastAsia="zh-TW"/>
              </w:rPr>
              <w:t>to</w:t>
            </w:r>
            <w:r w:rsidRPr="00624AE3">
              <w:rPr>
                <w:rFonts w:eastAsia="PMingLiU"/>
                <w:spacing w:val="-1"/>
                <w:sz w:val="18"/>
                <w:szCs w:val="18"/>
                <w:lang w:val="en-US" w:eastAsia="zh-TW"/>
              </w:rPr>
              <w:t xml:space="preserve"> </w:t>
            </w:r>
            <w:r w:rsidRPr="00624AE3">
              <w:rPr>
                <w:rFonts w:eastAsia="PMingLiU"/>
                <w:sz w:val="18"/>
                <w:szCs w:val="18"/>
                <w:lang w:val="en-US" w:eastAsia="zh-TW"/>
              </w:rPr>
              <w:t>0</w:t>
            </w:r>
            <w:r w:rsidRPr="00624AE3">
              <w:rPr>
                <w:rFonts w:eastAsia="PMingLiU"/>
                <w:spacing w:val="-2"/>
                <w:sz w:val="18"/>
                <w:szCs w:val="18"/>
                <w:lang w:val="en-US" w:eastAsia="zh-TW"/>
              </w:rPr>
              <w:t xml:space="preserve"> </w:t>
            </w:r>
            <w:r w:rsidRPr="00624AE3">
              <w:rPr>
                <w:rFonts w:eastAsia="PMingLiU"/>
                <w:sz w:val="18"/>
                <w:szCs w:val="18"/>
                <w:lang w:val="en-US" w:eastAsia="zh-TW"/>
              </w:rPr>
              <w:t>otherwise.</w:t>
            </w:r>
          </w:p>
        </w:tc>
      </w:tr>
      <w:tr w:rsidR="00624AE3" w:rsidRPr="00624AE3" w14:paraId="14039F8E" w14:textId="77777777" w:rsidTr="00D03EA3">
        <w:trPr>
          <w:trHeight w:val="2720"/>
        </w:trPr>
        <w:tc>
          <w:tcPr>
            <w:tcW w:w="1823" w:type="dxa"/>
            <w:tcBorders>
              <w:top w:val="single" w:sz="4" w:space="0" w:color="000000"/>
              <w:left w:val="single" w:sz="12" w:space="0" w:color="000000"/>
              <w:bottom w:val="single" w:sz="4" w:space="0" w:color="000000"/>
              <w:right w:val="single" w:sz="2" w:space="0" w:color="000000"/>
            </w:tcBorders>
          </w:tcPr>
          <w:p w14:paraId="4A16071A" w14:textId="77777777" w:rsidR="00624AE3" w:rsidRPr="00624AE3" w:rsidRDefault="00624AE3" w:rsidP="00624AE3">
            <w:pPr>
              <w:widowControl w:val="0"/>
              <w:kinsoku w:val="0"/>
              <w:overflowPunct w:val="0"/>
              <w:autoSpaceDE w:val="0"/>
              <w:autoSpaceDN w:val="0"/>
              <w:adjustRightInd w:val="0"/>
              <w:spacing w:before="51" w:line="232" w:lineRule="auto"/>
              <w:ind w:left="116" w:right="224"/>
              <w:rPr>
                <w:rFonts w:eastAsia="PMingLiU"/>
                <w:color w:val="000000"/>
                <w:sz w:val="18"/>
                <w:szCs w:val="18"/>
                <w:lang w:val="en-US" w:eastAsia="zh-TW"/>
              </w:rPr>
            </w:pPr>
            <w:r w:rsidRPr="00624AE3">
              <w:rPr>
                <w:rFonts w:eastAsia="PMingLiU"/>
                <w:color w:val="208A20"/>
                <w:sz w:val="18"/>
                <w:szCs w:val="18"/>
                <w:u w:val="single"/>
                <w:lang w:val="en-US" w:eastAsia="zh-TW"/>
              </w:rPr>
              <w:t>(#</w:t>
            </w:r>
            <w:proofErr w:type="gramStart"/>
            <w:r w:rsidRPr="00624AE3">
              <w:rPr>
                <w:rFonts w:eastAsia="PMingLiU"/>
                <w:color w:val="208A20"/>
                <w:sz w:val="18"/>
                <w:szCs w:val="18"/>
                <w:u w:val="single"/>
                <w:lang w:val="en-US" w:eastAsia="zh-TW"/>
              </w:rPr>
              <w:t>1977)</w:t>
            </w:r>
            <w:r w:rsidRPr="00624AE3">
              <w:rPr>
                <w:rFonts w:eastAsia="PMingLiU"/>
                <w:color w:val="000000"/>
                <w:sz w:val="18"/>
                <w:szCs w:val="18"/>
                <w:lang w:val="en-US" w:eastAsia="zh-TW"/>
              </w:rPr>
              <w:t>SCS</w:t>
            </w:r>
            <w:proofErr w:type="gramEnd"/>
            <w:r w:rsidRPr="00624AE3">
              <w:rPr>
                <w:rFonts w:eastAsia="PMingLiU"/>
                <w:color w:val="000000"/>
                <w:sz w:val="18"/>
                <w:szCs w:val="18"/>
                <w:lang w:val="en-US" w:eastAsia="zh-TW"/>
              </w:rPr>
              <w:t xml:space="preserve"> Traffic</w:t>
            </w:r>
            <w:r w:rsidRPr="00624AE3">
              <w:rPr>
                <w:rFonts w:eastAsia="PMingLiU"/>
                <w:color w:val="000000"/>
                <w:spacing w:val="-42"/>
                <w:sz w:val="18"/>
                <w:szCs w:val="18"/>
                <w:lang w:val="en-US" w:eastAsia="zh-TW"/>
              </w:rPr>
              <w:t xml:space="preserve"> </w:t>
            </w:r>
            <w:r w:rsidRPr="00624AE3">
              <w:rPr>
                <w:rFonts w:eastAsia="PMingLiU"/>
                <w:color w:val="000000"/>
                <w:sz w:val="18"/>
                <w:szCs w:val="18"/>
                <w:lang w:val="en-US" w:eastAsia="zh-TW"/>
              </w:rPr>
              <w:t>Description</w:t>
            </w:r>
            <w:r w:rsidRPr="00624AE3">
              <w:rPr>
                <w:rFonts w:eastAsia="PMingLiU"/>
                <w:color w:val="000000"/>
                <w:spacing w:val="-10"/>
                <w:sz w:val="18"/>
                <w:szCs w:val="18"/>
                <w:lang w:val="en-US" w:eastAsia="zh-TW"/>
              </w:rPr>
              <w:t xml:space="preserve"> </w:t>
            </w:r>
            <w:r w:rsidRPr="00624AE3">
              <w:rPr>
                <w:rFonts w:eastAsia="PMingLiU"/>
                <w:color w:val="000000"/>
                <w:sz w:val="18"/>
                <w:szCs w:val="18"/>
                <w:lang w:val="en-US" w:eastAsia="zh-TW"/>
              </w:rPr>
              <w:t>Support</w:t>
            </w:r>
          </w:p>
        </w:tc>
        <w:tc>
          <w:tcPr>
            <w:tcW w:w="3000" w:type="dxa"/>
            <w:tcBorders>
              <w:top w:val="single" w:sz="4" w:space="0" w:color="000000"/>
              <w:left w:val="single" w:sz="2" w:space="0" w:color="000000"/>
              <w:bottom w:val="single" w:sz="4" w:space="0" w:color="000000"/>
              <w:right w:val="single" w:sz="2" w:space="0" w:color="000000"/>
            </w:tcBorders>
          </w:tcPr>
          <w:p w14:paraId="4A1B4D48" w14:textId="77777777" w:rsidR="00624AE3" w:rsidRPr="00624AE3" w:rsidRDefault="00624AE3" w:rsidP="00624AE3">
            <w:pPr>
              <w:widowControl w:val="0"/>
              <w:kinsoku w:val="0"/>
              <w:overflowPunct w:val="0"/>
              <w:autoSpaceDE w:val="0"/>
              <w:autoSpaceDN w:val="0"/>
              <w:adjustRightInd w:val="0"/>
              <w:spacing w:before="51" w:line="232" w:lineRule="auto"/>
              <w:ind w:left="130" w:right="139"/>
              <w:jc w:val="both"/>
              <w:rPr>
                <w:rFonts w:eastAsia="PMingLiU"/>
                <w:sz w:val="18"/>
                <w:szCs w:val="18"/>
                <w:lang w:val="en-US" w:eastAsia="zh-TW"/>
              </w:rPr>
            </w:pPr>
            <w:r w:rsidRPr="00624AE3">
              <w:rPr>
                <w:rFonts w:eastAsia="PMingLiU"/>
                <w:sz w:val="18"/>
                <w:szCs w:val="18"/>
                <w:lang w:val="en-US" w:eastAsia="zh-TW"/>
              </w:rPr>
              <w:t>Indicates</w:t>
            </w:r>
            <w:r w:rsidRPr="00624AE3">
              <w:rPr>
                <w:rFonts w:eastAsia="PMingLiU"/>
                <w:spacing w:val="-11"/>
                <w:sz w:val="18"/>
                <w:szCs w:val="18"/>
                <w:lang w:val="en-US" w:eastAsia="zh-TW"/>
              </w:rPr>
              <w:t xml:space="preserve"> </w:t>
            </w:r>
            <w:r w:rsidRPr="00624AE3">
              <w:rPr>
                <w:rFonts w:eastAsia="PMingLiU"/>
                <w:sz w:val="18"/>
                <w:szCs w:val="18"/>
                <w:lang w:val="en-US" w:eastAsia="zh-TW"/>
              </w:rPr>
              <w:t>support</w:t>
            </w:r>
            <w:r w:rsidRPr="00624AE3">
              <w:rPr>
                <w:rFonts w:eastAsia="PMingLiU"/>
                <w:spacing w:val="-10"/>
                <w:sz w:val="18"/>
                <w:szCs w:val="18"/>
                <w:lang w:val="en-US" w:eastAsia="zh-TW"/>
              </w:rPr>
              <w:t xml:space="preserve"> </w:t>
            </w:r>
            <w:r w:rsidRPr="00624AE3">
              <w:rPr>
                <w:rFonts w:eastAsia="PMingLiU"/>
                <w:sz w:val="18"/>
                <w:szCs w:val="18"/>
                <w:lang w:val="en-US" w:eastAsia="zh-TW"/>
              </w:rPr>
              <w:t>for</w:t>
            </w:r>
            <w:r w:rsidRPr="00624AE3">
              <w:rPr>
                <w:rFonts w:eastAsia="PMingLiU"/>
                <w:spacing w:val="-9"/>
                <w:sz w:val="18"/>
                <w:szCs w:val="18"/>
                <w:lang w:val="en-US" w:eastAsia="zh-TW"/>
              </w:rPr>
              <w:t xml:space="preserve"> </w:t>
            </w:r>
            <w:r w:rsidRPr="00624AE3">
              <w:rPr>
                <w:rFonts w:eastAsia="PMingLiU"/>
                <w:sz w:val="18"/>
                <w:szCs w:val="18"/>
                <w:lang w:val="en-US" w:eastAsia="zh-TW"/>
              </w:rPr>
              <w:t>transmission</w:t>
            </w:r>
            <w:r w:rsidRPr="00624AE3">
              <w:rPr>
                <w:rFonts w:eastAsia="PMingLiU"/>
                <w:spacing w:val="-11"/>
                <w:sz w:val="18"/>
                <w:szCs w:val="18"/>
                <w:lang w:val="en-US" w:eastAsia="zh-TW"/>
              </w:rPr>
              <w:t xml:space="preserve"> </w:t>
            </w:r>
            <w:r w:rsidRPr="00624AE3">
              <w:rPr>
                <w:rFonts w:eastAsia="PMingLiU"/>
                <w:sz w:val="18"/>
                <w:szCs w:val="18"/>
                <w:lang w:val="en-US" w:eastAsia="zh-TW"/>
              </w:rPr>
              <w:t>and</w:t>
            </w:r>
            <w:r w:rsidRPr="00624AE3">
              <w:rPr>
                <w:rFonts w:eastAsia="PMingLiU"/>
                <w:spacing w:val="-42"/>
                <w:sz w:val="18"/>
                <w:szCs w:val="18"/>
                <w:lang w:val="en-US" w:eastAsia="zh-TW"/>
              </w:rPr>
              <w:t xml:space="preserve"> </w:t>
            </w:r>
            <w:r w:rsidRPr="00624AE3">
              <w:rPr>
                <w:rFonts w:eastAsia="PMingLiU"/>
                <w:sz w:val="18"/>
                <w:szCs w:val="18"/>
                <w:lang w:val="en-US" w:eastAsia="zh-TW"/>
              </w:rPr>
              <w:t>reception of SCS Descriptor elements</w:t>
            </w:r>
            <w:r w:rsidRPr="00624AE3">
              <w:rPr>
                <w:rFonts w:eastAsia="PMingLiU"/>
                <w:spacing w:val="-42"/>
                <w:sz w:val="18"/>
                <w:szCs w:val="18"/>
                <w:lang w:val="en-US" w:eastAsia="zh-TW"/>
              </w:rPr>
              <w:t xml:space="preserve"> </w:t>
            </w:r>
            <w:r w:rsidRPr="00624AE3">
              <w:rPr>
                <w:rFonts w:eastAsia="PMingLiU"/>
                <w:sz w:val="18"/>
                <w:szCs w:val="18"/>
                <w:lang w:val="en-US" w:eastAsia="zh-TW"/>
              </w:rPr>
              <w:t>containing</w:t>
            </w:r>
            <w:r w:rsidRPr="00624AE3">
              <w:rPr>
                <w:rFonts w:eastAsia="PMingLiU"/>
                <w:spacing w:val="-3"/>
                <w:sz w:val="18"/>
                <w:szCs w:val="18"/>
                <w:lang w:val="en-US" w:eastAsia="zh-TW"/>
              </w:rPr>
              <w:t xml:space="preserve"> </w:t>
            </w:r>
            <w:r w:rsidRPr="00624AE3">
              <w:rPr>
                <w:rFonts w:eastAsia="PMingLiU"/>
                <w:sz w:val="18"/>
                <w:szCs w:val="18"/>
                <w:lang w:val="en-US" w:eastAsia="zh-TW"/>
              </w:rPr>
              <w:t>a</w:t>
            </w:r>
            <w:r w:rsidRPr="00624AE3">
              <w:rPr>
                <w:rFonts w:eastAsia="PMingLiU"/>
                <w:spacing w:val="-2"/>
                <w:sz w:val="18"/>
                <w:szCs w:val="18"/>
                <w:lang w:val="en-US" w:eastAsia="zh-TW"/>
              </w:rPr>
              <w:t xml:space="preserve"> </w:t>
            </w:r>
            <w:r w:rsidRPr="00624AE3">
              <w:rPr>
                <w:rFonts w:eastAsia="PMingLiU"/>
                <w:sz w:val="18"/>
                <w:szCs w:val="18"/>
                <w:lang w:val="en-US" w:eastAsia="zh-TW"/>
              </w:rPr>
              <w:t>TSPEC</w:t>
            </w:r>
            <w:r w:rsidRPr="00624AE3">
              <w:rPr>
                <w:rFonts w:eastAsia="PMingLiU"/>
                <w:spacing w:val="-2"/>
                <w:sz w:val="18"/>
                <w:szCs w:val="18"/>
                <w:lang w:val="en-US" w:eastAsia="zh-TW"/>
              </w:rPr>
              <w:t xml:space="preserve"> </w:t>
            </w:r>
            <w:proofErr w:type="spellStart"/>
            <w:r w:rsidRPr="00624AE3">
              <w:rPr>
                <w:rFonts w:eastAsia="PMingLiU"/>
                <w:sz w:val="18"/>
                <w:szCs w:val="18"/>
                <w:lang w:val="en-US" w:eastAsia="zh-TW"/>
              </w:rPr>
              <w:t>subelement</w:t>
            </w:r>
            <w:proofErr w:type="spellEnd"/>
            <w:r w:rsidRPr="00624AE3">
              <w:rPr>
                <w:rFonts w:eastAsia="PMingLiU"/>
                <w:sz w:val="18"/>
                <w:szCs w:val="18"/>
                <w:lang w:val="en-US" w:eastAsia="zh-TW"/>
              </w:rPr>
              <w:t>.</w:t>
            </w:r>
          </w:p>
        </w:tc>
        <w:tc>
          <w:tcPr>
            <w:tcW w:w="3001" w:type="dxa"/>
            <w:tcBorders>
              <w:top w:val="single" w:sz="4" w:space="0" w:color="000000"/>
              <w:left w:val="single" w:sz="2" w:space="0" w:color="000000"/>
              <w:bottom w:val="single" w:sz="4" w:space="0" w:color="000000"/>
              <w:right w:val="single" w:sz="12" w:space="0" w:color="000000"/>
            </w:tcBorders>
          </w:tcPr>
          <w:p w14:paraId="14709F05" w14:textId="77777777" w:rsidR="00624AE3" w:rsidRPr="00624AE3" w:rsidRDefault="00624AE3" w:rsidP="00624AE3">
            <w:pPr>
              <w:widowControl w:val="0"/>
              <w:kinsoku w:val="0"/>
              <w:overflowPunct w:val="0"/>
              <w:autoSpaceDE w:val="0"/>
              <w:autoSpaceDN w:val="0"/>
              <w:adjustRightInd w:val="0"/>
              <w:spacing w:before="51" w:line="232" w:lineRule="auto"/>
              <w:ind w:left="130" w:right="120"/>
              <w:rPr>
                <w:rFonts w:eastAsia="PMingLiU"/>
                <w:sz w:val="18"/>
                <w:szCs w:val="18"/>
                <w:lang w:val="en-US" w:eastAsia="zh-TW"/>
              </w:rPr>
            </w:pPr>
            <w:r w:rsidRPr="00624AE3">
              <w:rPr>
                <w:rFonts w:eastAsia="PMingLiU"/>
                <w:sz w:val="18"/>
                <w:szCs w:val="18"/>
                <w:lang w:val="en-US" w:eastAsia="zh-TW"/>
              </w:rPr>
              <w:t>Set to 1 by an EHT AP that supports</w:t>
            </w:r>
            <w:r w:rsidRPr="00624AE3">
              <w:rPr>
                <w:rFonts w:eastAsia="PMingLiU"/>
                <w:spacing w:val="1"/>
                <w:sz w:val="18"/>
                <w:szCs w:val="18"/>
                <w:lang w:val="en-US" w:eastAsia="zh-TW"/>
              </w:rPr>
              <w:t xml:space="preserve"> </w:t>
            </w:r>
            <w:r w:rsidRPr="00624AE3">
              <w:rPr>
                <w:rFonts w:eastAsia="PMingLiU"/>
                <w:sz w:val="18"/>
                <w:szCs w:val="18"/>
                <w:lang w:val="en-US" w:eastAsia="zh-TW"/>
              </w:rPr>
              <w:t>transmission</w:t>
            </w:r>
            <w:r w:rsidRPr="00624AE3">
              <w:rPr>
                <w:rFonts w:eastAsia="PMingLiU"/>
                <w:spacing w:val="-7"/>
                <w:sz w:val="18"/>
                <w:szCs w:val="18"/>
                <w:lang w:val="en-US" w:eastAsia="zh-TW"/>
              </w:rPr>
              <w:t xml:space="preserve"> </w:t>
            </w:r>
            <w:r w:rsidRPr="00624AE3">
              <w:rPr>
                <w:rFonts w:eastAsia="PMingLiU"/>
                <w:sz w:val="18"/>
                <w:szCs w:val="18"/>
                <w:lang w:val="en-US" w:eastAsia="zh-TW"/>
              </w:rPr>
              <w:t>of</w:t>
            </w:r>
            <w:r w:rsidRPr="00624AE3">
              <w:rPr>
                <w:rFonts w:eastAsia="PMingLiU"/>
                <w:spacing w:val="-6"/>
                <w:sz w:val="18"/>
                <w:szCs w:val="18"/>
                <w:lang w:val="en-US" w:eastAsia="zh-TW"/>
              </w:rPr>
              <w:t xml:space="preserve"> </w:t>
            </w:r>
            <w:r w:rsidRPr="00624AE3">
              <w:rPr>
                <w:rFonts w:eastAsia="PMingLiU"/>
                <w:sz w:val="18"/>
                <w:szCs w:val="18"/>
                <w:lang w:val="en-US" w:eastAsia="zh-TW"/>
              </w:rPr>
              <w:t>SCS</w:t>
            </w:r>
            <w:r w:rsidRPr="00624AE3">
              <w:rPr>
                <w:rFonts w:eastAsia="PMingLiU"/>
                <w:spacing w:val="-8"/>
                <w:sz w:val="18"/>
                <w:szCs w:val="18"/>
                <w:lang w:val="en-US" w:eastAsia="zh-TW"/>
              </w:rPr>
              <w:t xml:space="preserve"> </w:t>
            </w:r>
            <w:r w:rsidRPr="00624AE3">
              <w:rPr>
                <w:rFonts w:eastAsia="PMingLiU"/>
                <w:sz w:val="18"/>
                <w:szCs w:val="18"/>
                <w:lang w:val="en-US" w:eastAsia="zh-TW"/>
              </w:rPr>
              <w:t>Response</w:t>
            </w:r>
            <w:r w:rsidRPr="00624AE3">
              <w:rPr>
                <w:rFonts w:eastAsia="PMingLiU"/>
                <w:spacing w:val="-6"/>
                <w:sz w:val="18"/>
                <w:szCs w:val="18"/>
                <w:lang w:val="en-US" w:eastAsia="zh-TW"/>
              </w:rPr>
              <w:t xml:space="preserve"> </w:t>
            </w:r>
            <w:r w:rsidRPr="00624AE3">
              <w:rPr>
                <w:rFonts w:eastAsia="PMingLiU"/>
                <w:sz w:val="18"/>
                <w:szCs w:val="18"/>
                <w:lang w:val="en-US" w:eastAsia="zh-TW"/>
              </w:rPr>
              <w:t>frames</w:t>
            </w:r>
            <w:r w:rsidRPr="00624AE3">
              <w:rPr>
                <w:rFonts w:eastAsia="PMingLiU"/>
                <w:spacing w:val="-42"/>
                <w:sz w:val="18"/>
                <w:szCs w:val="18"/>
                <w:lang w:val="en-US" w:eastAsia="zh-TW"/>
              </w:rPr>
              <w:t xml:space="preserve"> </w:t>
            </w:r>
            <w:r w:rsidRPr="00624AE3">
              <w:rPr>
                <w:rFonts w:eastAsia="PMingLiU"/>
                <w:sz w:val="18"/>
                <w:szCs w:val="18"/>
                <w:lang w:val="en-US" w:eastAsia="zh-TW"/>
              </w:rPr>
              <w:t>containing SCS Descriptor element</w:t>
            </w:r>
            <w:r w:rsidRPr="00624AE3">
              <w:rPr>
                <w:rFonts w:eastAsia="PMingLiU"/>
                <w:spacing w:val="1"/>
                <w:sz w:val="18"/>
                <w:szCs w:val="18"/>
                <w:lang w:val="en-US" w:eastAsia="zh-TW"/>
              </w:rPr>
              <w:t xml:space="preserve"> </w:t>
            </w:r>
            <w:r w:rsidRPr="00624AE3">
              <w:rPr>
                <w:rFonts w:eastAsia="PMingLiU"/>
                <w:sz w:val="18"/>
                <w:szCs w:val="18"/>
                <w:lang w:val="en-US" w:eastAsia="zh-TW"/>
              </w:rPr>
              <w:t xml:space="preserve">with a TSPEC </w:t>
            </w:r>
            <w:proofErr w:type="spellStart"/>
            <w:r w:rsidRPr="00624AE3">
              <w:rPr>
                <w:rFonts w:eastAsia="PMingLiU"/>
                <w:sz w:val="18"/>
                <w:szCs w:val="18"/>
                <w:lang w:val="en-US" w:eastAsia="zh-TW"/>
              </w:rPr>
              <w:t>subelement</w:t>
            </w:r>
            <w:proofErr w:type="spellEnd"/>
            <w:r w:rsidRPr="00624AE3">
              <w:rPr>
                <w:rFonts w:eastAsia="PMingLiU"/>
                <w:sz w:val="18"/>
                <w:szCs w:val="18"/>
                <w:lang w:val="en-US" w:eastAsia="zh-TW"/>
              </w:rPr>
              <w:t xml:space="preserve"> and</w:t>
            </w:r>
            <w:r w:rsidRPr="00624AE3">
              <w:rPr>
                <w:rFonts w:eastAsia="PMingLiU"/>
                <w:spacing w:val="1"/>
                <w:sz w:val="18"/>
                <w:szCs w:val="18"/>
                <w:lang w:val="en-US" w:eastAsia="zh-TW"/>
              </w:rPr>
              <w:t xml:space="preserve"> </w:t>
            </w:r>
            <w:r w:rsidRPr="00624AE3">
              <w:rPr>
                <w:rFonts w:eastAsia="PMingLiU"/>
                <w:sz w:val="18"/>
                <w:szCs w:val="18"/>
                <w:lang w:val="en-US" w:eastAsia="zh-TW"/>
              </w:rPr>
              <w:t>dot11SCSActivated</w:t>
            </w:r>
            <w:r w:rsidRPr="00624AE3">
              <w:rPr>
                <w:rFonts w:eastAsia="PMingLiU"/>
                <w:spacing w:val="-2"/>
                <w:sz w:val="18"/>
                <w:szCs w:val="18"/>
                <w:lang w:val="en-US" w:eastAsia="zh-TW"/>
              </w:rPr>
              <w:t xml:space="preserve"> </w:t>
            </w:r>
            <w:r w:rsidRPr="00624AE3">
              <w:rPr>
                <w:rFonts w:eastAsia="PMingLiU"/>
                <w:sz w:val="18"/>
                <w:szCs w:val="18"/>
                <w:lang w:val="en-US" w:eastAsia="zh-TW"/>
              </w:rPr>
              <w:t>is</w:t>
            </w:r>
            <w:r w:rsidRPr="00624AE3">
              <w:rPr>
                <w:rFonts w:eastAsia="PMingLiU"/>
                <w:spacing w:val="-3"/>
                <w:sz w:val="18"/>
                <w:szCs w:val="18"/>
                <w:lang w:val="en-US" w:eastAsia="zh-TW"/>
              </w:rPr>
              <w:t xml:space="preserve"> </w:t>
            </w:r>
            <w:r w:rsidRPr="00624AE3">
              <w:rPr>
                <w:rFonts w:eastAsia="PMingLiU"/>
                <w:sz w:val="18"/>
                <w:szCs w:val="18"/>
                <w:lang w:val="en-US" w:eastAsia="zh-TW"/>
              </w:rPr>
              <w:t>true.</w:t>
            </w:r>
          </w:p>
          <w:p w14:paraId="3F9150D1" w14:textId="77777777" w:rsidR="00624AE3" w:rsidRPr="00624AE3" w:rsidRDefault="00624AE3" w:rsidP="00624AE3">
            <w:pPr>
              <w:widowControl w:val="0"/>
              <w:kinsoku w:val="0"/>
              <w:overflowPunct w:val="0"/>
              <w:autoSpaceDE w:val="0"/>
              <w:autoSpaceDN w:val="0"/>
              <w:adjustRightInd w:val="0"/>
              <w:spacing w:before="1"/>
              <w:rPr>
                <w:rFonts w:ascii="Arial" w:eastAsia="PMingLiU" w:hAnsi="Arial" w:cs="Arial"/>
                <w:b/>
                <w:bCs/>
                <w:sz w:val="17"/>
                <w:szCs w:val="17"/>
                <w:lang w:val="en-US" w:eastAsia="zh-TW"/>
              </w:rPr>
            </w:pPr>
          </w:p>
          <w:p w14:paraId="44D63F23" w14:textId="77777777" w:rsidR="00624AE3" w:rsidRPr="00624AE3" w:rsidRDefault="00624AE3" w:rsidP="00624AE3">
            <w:pPr>
              <w:widowControl w:val="0"/>
              <w:kinsoku w:val="0"/>
              <w:overflowPunct w:val="0"/>
              <w:autoSpaceDE w:val="0"/>
              <w:autoSpaceDN w:val="0"/>
              <w:adjustRightInd w:val="0"/>
              <w:spacing w:line="232" w:lineRule="auto"/>
              <w:ind w:left="130" w:right="83"/>
              <w:rPr>
                <w:rFonts w:eastAsia="PMingLiU"/>
                <w:sz w:val="18"/>
                <w:szCs w:val="18"/>
                <w:lang w:val="en-US" w:eastAsia="zh-TW"/>
              </w:rPr>
            </w:pPr>
            <w:r w:rsidRPr="00624AE3">
              <w:rPr>
                <w:rFonts w:eastAsia="PMingLiU"/>
                <w:sz w:val="18"/>
                <w:szCs w:val="18"/>
                <w:lang w:val="en-US" w:eastAsia="zh-TW"/>
              </w:rPr>
              <w:t>Set to 1 by a non-AP EHT STA that</w:t>
            </w:r>
            <w:r w:rsidRPr="00624AE3">
              <w:rPr>
                <w:rFonts w:eastAsia="PMingLiU"/>
                <w:spacing w:val="1"/>
                <w:sz w:val="18"/>
                <w:szCs w:val="18"/>
                <w:lang w:val="en-US" w:eastAsia="zh-TW"/>
              </w:rPr>
              <w:t xml:space="preserve"> </w:t>
            </w:r>
            <w:r w:rsidRPr="00624AE3">
              <w:rPr>
                <w:rFonts w:eastAsia="PMingLiU"/>
                <w:sz w:val="18"/>
                <w:szCs w:val="18"/>
                <w:lang w:val="en-US" w:eastAsia="zh-TW"/>
              </w:rPr>
              <w:t>supports transmission of SCS Request</w:t>
            </w:r>
            <w:r w:rsidRPr="00624AE3">
              <w:rPr>
                <w:rFonts w:eastAsia="PMingLiU"/>
                <w:spacing w:val="-42"/>
                <w:sz w:val="18"/>
                <w:szCs w:val="18"/>
                <w:lang w:val="en-US" w:eastAsia="zh-TW"/>
              </w:rPr>
              <w:t xml:space="preserve"> </w:t>
            </w:r>
            <w:r w:rsidRPr="00624AE3">
              <w:rPr>
                <w:rFonts w:eastAsia="PMingLiU"/>
                <w:sz w:val="18"/>
                <w:szCs w:val="18"/>
                <w:lang w:val="en-US" w:eastAsia="zh-TW"/>
              </w:rPr>
              <w:t>frames</w:t>
            </w:r>
            <w:r w:rsidRPr="00624AE3">
              <w:rPr>
                <w:rFonts w:eastAsia="PMingLiU"/>
                <w:spacing w:val="-10"/>
                <w:sz w:val="18"/>
                <w:szCs w:val="18"/>
                <w:lang w:val="en-US" w:eastAsia="zh-TW"/>
              </w:rPr>
              <w:t xml:space="preserve"> </w:t>
            </w:r>
            <w:r w:rsidRPr="00624AE3">
              <w:rPr>
                <w:rFonts w:eastAsia="PMingLiU"/>
                <w:sz w:val="18"/>
                <w:szCs w:val="18"/>
                <w:lang w:val="en-US" w:eastAsia="zh-TW"/>
              </w:rPr>
              <w:t>containing</w:t>
            </w:r>
            <w:r w:rsidRPr="00624AE3">
              <w:rPr>
                <w:rFonts w:eastAsia="PMingLiU"/>
                <w:spacing w:val="-9"/>
                <w:sz w:val="18"/>
                <w:szCs w:val="18"/>
                <w:lang w:val="en-US" w:eastAsia="zh-TW"/>
              </w:rPr>
              <w:t xml:space="preserve"> </w:t>
            </w:r>
            <w:r w:rsidRPr="00624AE3">
              <w:rPr>
                <w:rFonts w:eastAsia="PMingLiU"/>
                <w:sz w:val="18"/>
                <w:szCs w:val="18"/>
                <w:lang w:val="en-US" w:eastAsia="zh-TW"/>
              </w:rPr>
              <w:t>SCS</w:t>
            </w:r>
            <w:r w:rsidRPr="00624AE3">
              <w:rPr>
                <w:rFonts w:eastAsia="PMingLiU"/>
                <w:spacing w:val="-9"/>
                <w:sz w:val="18"/>
                <w:szCs w:val="18"/>
                <w:lang w:val="en-US" w:eastAsia="zh-TW"/>
              </w:rPr>
              <w:t xml:space="preserve"> </w:t>
            </w:r>
            <w:r w:rsidRPr="00624AE3">
              <w:rPr>
                <w:rFonts w:eastAsia="PMingLiU"/>
                <w:sz w:val="18"/>
                <w:szCs w:val="18"/>
                <w:lang w:val="en-US" w:eastAsia="zh-TW"/>
              </w:rPr>
              <w:t>Descriptor</w:t>
            </w:r>
            <w:r w:rsidRPr="00624AE3">
              <w:rPr>
                <w:rFonts w:eastAsia="PMingLiU"/>
                <w:spacing w:val="-7"/>
                <w:sz w:val="18"/>
                <w:szCs w:val="18"/>
                <w:lang w:val="en-US" w:eastAsia="zh-TW"/>
              </w:rPr>
              <w:t xml:space="preserve"> </w:t>
            </w:r>
            <w:proofErr w:type="spellStart"/>
            <w:r w:rsidRPr="00624AE3">
              <w:rPr>
                <w:rFonts w:eastAsia="PMingLiU"/>
                <w:sz w:val="18"/>
                <w:szCs w:val="18"/>
                <w:lang w:val="en-US" w:eastAsia="zh-TW"/>
              </w:rPr>
              <w:t>ele</w:t>
            </w:r>
            <w:proofErr w:type="spellEnd"/>
            <w:r w:rsidRPr="00624AE3">
              <w:rPr>
                <w:rFonts w:eastAsia="PMingLiU"/>
                <w:sz w:val="18"/>
                <w:szCs w:val="18"/>
                <w:lang w:val="en-US" w:eastAsia="zh-TW"/>
              </w:rPr>
              <w:t>-</w:t>
            </w:r>
            <w:r w:rsidRPr="00624AE3">
              <w:rPr>
                <w:rFonts w:eastAsia="PMingLiU"/>
                <w:spacing w:val="-42"/>
                <w:sz w:val="18"/>
                <w:szCs w:val="18"/>
                <w:lang w:val="en-US" w:eastAsia="zh-TW"/>
              </w:rPr>
              <w:t xml:space="preserve"> </w:t>
            </w:r>
            <w:proofErr w:type="spellStart"/>
            <w:r w:rsidRPr="00624AE3">
              <w:rPr>
                <w:rFonts w:eastAsia="PMingLiU"/>
                <w:sz w:val="18"/>
                <w:szCs w:val="18"/>
                <w:lang w:val="en-US" w:eastAsia="zh-TW"/>
              </w:rPr>
              <w:t>ment</w:t>
            </w:r>
            <w:proofErr w:type="spellEnd"/>
            <w:r w:rsidRPr="00624AE3">
              <w:rPr>
                <w:rFonts w:eastAsia="PMingLiU"/>
                <w:sz w:val="18"/>
                <w:szCs w:val="18"/>
                <w:lang w:val="en-US" w:eastAsia="zh-TW"/>
              </w:rPr>
              <w:t xml:space="preserve"> with a TSPEC </w:t>
            </w:r>
            <w:proofErr w:type="spellStart"/>
            <w:r w:rsidRPr="00624AE3">
              <w:rPr>
                <w:rFonts w:eastAsia="PMingLiU"/>
                <w:sz w:val="18"/>
                <w:szCs w:val="18"/>
                <w:lang w:val="en-US" w:eastAsia="zh-TW"/>
              </w:rPr>
              <w:t>subelement</w:t>
            </w:r>
            <w:proofErr w:type="spellEnd"/>
            <w:r w:rsidRPr="00624AE3">
              <w:rPr>
                <w:rFonts w:eastAsia="PMingLiU"/>
                <w:sz w:val="18"/>
                <w:szCs w:val="18"/>
                <w:lang w:val="en-US" w:eastAsia="zh-TW"/>
              </w:rPr>
              <w:t xml:space="preserve"> and</w:t>
            </w:r>
            <w:r w:rsidRPr="00624AE3">
              <w:rPr>
                <w:rFonts w:eastAsia="PMingLiU"/>
                <w:spacing w:val="1"/>
                <w:sz w:val="18"/>
                <w:szCs w:val="18"/>
                <w:lang w:val="en-US" w:eastAsia="zh-TW"/>
              </w:rPr>
              <w:t xml:space="preserve"> </w:t>
            </w:r>
            <w:r w:rsidRPr="00624AE3">
              <w:rPr>
                <w:rFonts w:eastAsia="PMingLiU"/>
                <w:sz w:val="18"/>
                <w:szCs w:val="18"/>
                <w:lang w:val="en-US" w:eastAsia="zh-TW"/>
              </w:rPr>
              <w:t>dot11SCSActivated</w:t>
            </w:r>
            <w:r w:rsidRPr="00624AE3">
              <w:rPr>
                <w:rFonts w:eastAsia="PMingLiU"/>
                <w:spacing w:val="-2"/>
                <w:sz w:val="18"/>
                <w:szCs w:val="18"/>
                <w:lang w:val="en-US" w:eastAsia="zh-TW"/>
              </w:rPr>
              <w:t xml:space="preserve"> </w:t>
            </w:r>
            <w:r w:rsidRPr="00624AE3">
              <w:rPr>
                <w:rFonts w:eastAsia="PMingLiU"/>
                <w:sz w:val="18"/>
                <w:szCs w:val="18"/>
                <w:lang w:val="en-US" w:eastAsia="zh-TW"/>
              </w:rPr>
              <w:t>is</w:t>
            </w:r>
            <w:r w:rsidRPr="00624AE3">
              <w:rPr>
                <w:rFonts w:eastAsia="PMingLiU"/>
                <w:spacing w:val="-3"/>
                <w:sz w:val="18"/>
                <w:szCs w:val="18"/>
                <w:lang w:val="en-US" w:eastAsia="zh-TW"/>
              </w:rPr>
              <w:t xml:space="preserve"> </w:t>
            </w:r>
            <w:r w:rsidRPr="00624AE3">
              <w:rPr>
                <w:rFonts w:eastAsia="PMingLiU"/>
                <w:sz w:val="18"/>
                <w:szCs w:val="18"/>
                <w:lang w:val="en-US" w:eastAsia="zh-TW"/>
              </w:rPr>
              <w:t>true.</w:t>
            </w:r>
          </w:p>
          <w:p w14:paraId="6A40FA0E" w14:textId="77777777" w:rsidR="00624AE3" w:rsidRPr="00624AE3" w:rsidRDefault="00624AE3" w:rsidP="00624AE3">
            <w:pPr>
              <w:widowControl w:val="0"/>
              <w:kinsoku w:val="0"/>
              <w:overflowPunct w:val="0"/>
              <w:autoSpaceDE w:val="0"/>
              <w:autoSpaceDN w:val="0"/>
              <w:adjustRightInd w:val="0"/>
              <w:spacing w:before="7"/>
              <w:rPr>
                <w:rFonts w:ascii="Arial" w:eastAsia="PMingLiU" w:hAnsi="Arial" w:cs="Arial"/>
                <w:b/>
                <w:bCs/>
                <w:sz w:val="16"/>
                <w:szCs w:val="16"/>
                <w:lang w:val="en-US" w:eastAsia="zh-TW"/>
              </w:rPr>
            </w:pPr>
          </w:p>
          <w:p w14:paraId="59C5CAD8" w14:textId="77777777" w:rsidR="00624AE3" w:rsidRPr="00624AE3" w:rsidRDefault="00624AE3" w:rsidP="00624AE3">
            <w:pPr>
              <w:widowControl w:val="0"/>
              <w:kinsoku w:val="0"/>
              <w:overflowPunct w:val="0"/>
              <w:autoSpaceDE w:val="0"/>
              <w:autoSpaceDN w:val="0"/>
              <w:adjustRightInd w:val="0"/>
              <w:ind w:left="130"/>
              <w:rPr>
                <w:rFonts w:eastAsia="PMingLiU"/>
                <w:sz w:val="18"/>
                <w:szCs w:val="18"/>
                <w:lang w:val="en-US" w:eastAsia="zh-TW"/>
              </w:rPr>
            </w:pPr>
            <w:r w:rsidRPr="00624AE3">
              <w:rPr>
                <w:rFonts w:eastAsia="PMingLiU"/>
                <w:sz w:val="18"/>
                <w:szCs w:val="18"/>
                <w:lang w:val="en-US" w:eastAsia="zh-TW"/>
              </w:rPr>
              <w:t>Set</w:t>
            </w:r>
            <w:r w:rsidRPr="00624AE3">
              <w:rPr>
                <w:rFonts w:eastAsia="PMingLiU"/>
                <w:spacing w:val="-1"/>
                <w:sz w:val="18"/>
                <w:szCs w:val="18"/>
                <w:lang w:val="en-US" w:eastAsia="zh-TW"/>
              </w:rPr>
              <w:t xml:space="preserve"> </w:t>
            </w:r>
            <w:r w:rsidRPr="00624AE3">
              <w:rPr>
                <w:rFonts w:eastAsia="PMingLiU"/>
                <w:sz w:val="18"/>
                <w:szCs w:val="18"/>
                <w:lang w:val="en-US" w:eastAsia="zh-TW"/>
              </w:rPr>
              <w:t>to</w:t>
            </w:r>
            <w:r w:rsidRPr="00624AE3">
              <w:rPr>
                <w:rFonts w:eastAsia="PMingLiU"/>
                <w:spacing w:val="-1"/>
                <w:sz w:val="18"/>
                <w:szCs w:val="18"/>
                <w:lang w:val="en-US" w:eastAsia="zh-TW"/>
              </w:rPr>
              <w:t xml:space="preserve"> </w:t>
            </w:r>
            <w:r w:rsidRPr="00624AE3">
              <w:rPr>
                <w:rFonts w:eastAsia="PMingLiU"/>
                <w:sz w:val="18"/>
                <w:szCs w:val="18"/>
                <w:lang w:val="en-US" w:eastAsia="zh-TW"/>
              </w:rPr>
              <w:t>0</w:t>
            </w:r>
            <w:r w:rsidRPr="00624AE3">
              <w:rPr>
                <w:rFonts w:eastAsia="PMingLiU"/>
                <w:spacing w:val="-2"/>
                <w:sz w:val="18"/>
                <w:szCs w:val="18"/>
                <w:lang w:val="en-US" w:eastAsia="zh-TW"/>
              </w:rPr>
              <w:t xml:space="preserve"> </w:t>
            </w:r>
            <w:r w:rsidRPr="00624AE3">
              <w:rPr>
                <w:rFonts w:eastAsia="PMingLiU"/>
                <w:sz w:val="18"/>
                <w:szCs w:val="18"/>
                <w:lang w:val="en-US" w:eastAsia="zh-TW"/>
              </w:rPr>
              <w:t>otherwise.</w:t>
            </w:r>
          </w:p>
        </w:tc>
      </w:tr>
      <w:tr w:rsidR="00624AE3" w:rsidRPr="00624AE3" w14:paraId="6FA37F80" w14:textId="77777777" w:rsidTr="004931CC">
        <w:trPr>
          <w:trHeight w:val="1510"/>
        </w:trPr>
        <w:tc>
          <w:tcPr>
            <w:tcW w:w="1823" w:type="dxa"/>
            <w:tcBorders>
              <w:top w:val="single" w:sz="4" w:space="0" w:color="000000"/>
              <w:left w:val="single" w:sz="12" w:space="0" w:color="000000"/>
              <w:bottom w:val="single" w:sz="4" w:space="0" w:color="000000"/>
              <w:right w:val="single" w:sz="2" w:space="0" w:color="000000"/>
            </w:tcBorders>
          </w:tcPr>
          <w:p w14:paraId="6A0CD151" w14:textId="77777777" w:rsidR="00624AE3" w:rsidRPr="00624AE3" w:rsidRDefault="00624AE3" w:rsidP="00624AE3">
            <w:pPr>
              <w:widowControl w:val="0"/>
              <w:kinsoku w:val="0"/>
              <w:overflowPunct w:val="0"/>
              <w:autoSpaceDE w:val="0"/>
              <w:autoSpaceDN w:val="0"/>
              <w:adjustRightInd w:val="0"/>
              <w:spacing w:before="46"/>
              <w:ind w:left="116"/>
              <w:rPr>
                <w:rFonts w:eastAsia="PMingLiU"/>
                <w:sz w:val="18"/>
                <w:szCs w:val="18"/>
                <w:lang w:val="en-US" w:eastAsia="zh-TW"/>
              </w:rPr>
            </w:pPr>
            <w:r w:rsidRPr="00624AE3">
              <w:rPr>
                <w:rFonts w:eastAsia="PMingLiU"/>
                <w:sz w:val="18"/>
                <w:szCs w:val="18"/>
                <w:lang w:val="en-US" w:eastAsia="zh-TW"/>
              </w:rPr>
              <w:t>AAR</w:t>
            </w:r>
            <w:r w:rsidRPr="00624AE3">
              <w:rPr>
                <w:rFonts w:eastAsia="PMingLiU"/>
                <w:spacing w:val="-6"/>
                <w:sz w:val="18"/>
                <w:szCs w:val="18"/>
                <w:lang w:val="en-US" w:eastAsia="zh-TW"/>
              </w:rPr>
              <w:t xml:space="preserve"> </w:t>
            </w:r>
            <w:r w:rsidRPr="00624AE3">
              <w:rPr>
                <w:rFonts w:eastAsia="PMingLiU"/>
                <w:sz w:val="18"/>
                <w:szCs w:val="18"/>
                <w:lang w:val="en-US" w:eastAsia="zh-TW"/>
              </w:rPr>
              <w:t>Support</w:t>
            </w:r>
          </w:p>
        </w:tc>
        <w:tc>
          <w:tcPr>
            <w:tcW w:w="3000" w:type="dxa"/>
            <w:tcBorders>
              <w:top w:val="single" w:sz="4" w:space="0" w:color="000000"/>
              <w:left w:val="single" w:sz="2" w:space="0" w:color="000000"/>
              <w:bottom w:val="single" w:sz="4" w:space="0" w:color="000000"/>
              <w:right w:val="single" w:sz="2" w:space="0" w:color="000000"/>
            </w:tcBorders>
          </w:tcPr>
          <w:p w14:paraId="08C6FC40" w14:textId="77777777" w:rsidR="00624AE3" w:rsidRPr="00624AE3" w:rsidRDefault="00624AE3" w:rsidP="00624AE3">
            <w:pPr>
              <w:widowControl w:val="0"/>
              <w:kinsoku w:val="0"/>
              <w:overflowPunct w:val="0"/>
              <w:autoSpaceDE w:val="0"/>
              <w:autoSpaceDN w:val="0"/>
              <w:adjustRightInd w:val="0"/>
              <w:spacing w:before="51" w:line="232" w:lineRule="auto"/>
              <w:ind w:left="130" w:right="105"/>
              <w:rPr>
                <w:rFonts w:eastAsia="PMingLiU"/>
                <w:sz w:val="18"/>
                <w:szCs w:val="18"/>
                <w:lang w:val="en-US" w:eastAsia="zh-TW"/>
              </w:rPr>
            </w:pPr>
            <w:r w:rsidRPr="00624AE3">
              <w:rPr>
                <w:rFonts w:eastAsia="PMingLiU"/>
                <w:sz w:val="18"/>
                <w:szCs w:val="18"/>
                <w:lang w:val="en-US" w:eastAsia="zh-TW"/>
              </w:rPr>
              <w:t>For an AP, indicates support for</w:t>
            </w:r>
            <w:r w:rsidRPr="00624AE3">
              <w:rPr>
                <w:rFonts w:eastAsia="PMingLiU"/>
                <w:spacing w:val="1"/>
                <w:sz w:val="18"/>
                <w:szCs w:val="18"/>
                <w:lang w:val="en-US" w:eastAsia="zh-TW"/>
              </w:rPr>
              <w:t xml:space="preserve"> </w:t>
            </w:r>
            <w:r w:rsidRPr="00624AE3">
              <w:rPr>
                <w:rFonts w:eastAsia="PMingLiU"/>
                <w:sz w:val="18"/>
                <w:szCs w:val="18"/>
                <w:lang w:val="en-US" w:eastAsia="zh-TW"/>
              </w:rPr>
              <w:t>receiving a frame with an AAR Con-</w:t>
            </w:r>
            <w:r w:rsidRPr="00624AE3">
              <w:rPr>
                <w:rFonts w:eastAsia="PMingLiU"/>
                <w:spacing w:val="1"/>
                <w:sz w:val="18"/>
                <w:szCs w:val="18"/>
                <w:lang w:val="en-US" w:eastAsia="zh-TW"/>
              </w:rPr>
              <w:t xml:space="preserve"> </w:t>
            </w:r>
            <w:proofErr w:type="spellStart"/>
            <w:r w:rsidRPr="00624AE3">
              <w:rPr>
                <w:rFonts w:eastAsia="PMingLiU"/>
                <w:sz w:val="18"/>
                <w:szCs w:val="18"/>
                <w:lang w:val="en-US" w:eastAsia="zh-TW"/>
              </w:rPr>
              <w:t>trol</w:t>
            </w:r>
            <w:proofErr w:type="spellEnd"/>
            <w:r w:rsidRPr="00624AE3">
              <w:rPr>
                <w:rFonts w:eastAsia="PMingLiU"/>
                <w:spacing w:val="-4"/>
                <w:sz w:val="18"/>
                <w:szCs w:val="18"/>
                <w:lang w:val="en-US" w:eastAsia="zh-TW"/>
              </w:rPr>
              <w:t xml:space="preserve"> </w:t>
            </w:r>
            <w:r w:rsidRPr="00624AE3">
              <w:rPr>
                <w:rFonts w:eastAsia="PMingLiU"/>
                <w:sz w:val="18"/>
                <w:szCs w:val="18"/>
                <w:lang w:val="en-US" w:eastAsia="zh-TW"/>
              </w:rPr>
              <w:t>subfield.</w:t>
            </w:r>
            <w:r w:rsidRPr="00624AE3">
              <w:rPr>
                <w:rFonts w:eastAsia="PMingLiU"/>
                <w:spacing w:val="-4"/>
                <w:sz w:val="18"/>
                <w:szCs w:val="18"/>
                <w:lang w:val="en-US" w:eastAsia="zh-TW"/>
              </w:rPr>
              <w:t xml:space="preserve"> </w:t>
            </w:r>
            <w:r w:rsidRPr="00624AE3">
              <w:rPr>
                <w:rFonts w:eastAsia="PMingLiU"/>
                <w:sz w:val="18"/>
                <w:szCs w:val="18"/>
                <w:lang w:val="en-US" w:eastAsia="zh-TW"/>
              </w:rPr>
              <w:t>For</w:t>
            </w:r>
            <w:r w:rsidRPr="00624AE3">
              <w:rPr>
                <w:rFonts w:eastAsia="PMingLiU"/>
                <w:spacing w:val="-3"/>
                <w:sz w:val="18"/>
                <w:szCs w:val="18"/>
                <w:lang w:val="en-US" w:eastAsia="zh-TW"/>
              </w:rPr>
              <w:t xml:space="preserve"> </w:t>
            </w:r>
            <w:r w:rsidRPr="00624AE3">
              <w:rPr>
                <w:rFonts w:eastAsia="PMingLiU"/>
                <w:sz w:val="18"/>
                <w:szCs w:val="18"/>
                <w:lang w:val="en-US" w:eastAsia="zh-TW"/>
              </w:rPr>
              <w:t>a</w:t>
            </w:r>
            <w:r w:rsidRPr="00624AE3">
              <w:rPr>
                <w:rFonts w:eastAsia="PMingLiU"/>
                <w:spacing w:val="-4"/>
                <w:sz w:val="18"/>
                <w:szCs w:val="18"/>
                <w:lang w:val="en-US" w:eastAsia="zh-TW"/>
              </w:rPr>
              <w:t xml:space="preserve"> </w:t>
            </w:r>
            <w:r w:rsidRPr="00624AE3">
              <w:rPr>
                <w:rFonts w:eastAsia="PMingLiU"/>
                <w:sz w:val="18"/>
                <w:szCs w:val="18"/>
                <w:lang w:val="en-US" w:eastAsia="zh-TW"/>
              </w:rPr>
              <w:t>non-AP</w:t>
            </w:r>
            <w:r w:rsidRPr="00624AE3">
              <w:rPr>
                <w:rFonts w:eastAsia="PMingLiU"/>
                <w:spacing w:val="-3"/>
                <w:sz w:val="18"/>
                <w:szCs w:val="18"/>
                <w:lang w:val="en-US" w:eastAsia="zh-TW"/>
              </w:rPr>
              <w:t xml:space="preserve"> </w:t>
            </w:r>
            <w:r w:rsidRPr="00624AE3">
              <w:rPr>
                <w:rFonts w:eastAsia="PMingLiU"/>
                <w:sz w:val="18"/>
                <w:szCs w:val="18"/>
                <w:lang w:val="en-US" w:eastAsia="zh-TW"/>
              </w:rPr>
              <w:t>STA,</w:t>
            </w:r>
            <w:r w:rsidRPr="00624AE3">
              <w:rPr>
                <w:rFonts w:eastAsia="PMingLiU"/>
                <w:spacing w:val="-2"/>
                <w:sz w:val="18"/>
                <w:szCs w:val="18"/>
                <w:lang w:val="en-US" w:eastAsia="zh-TW"/>
              </w:rPr>
              <w:t xml:space="preserve"> </w:t>
            </w:r>
            <w:proofErr w:type="spellStart"/>
            <w:r w:rsidRPr="00624AE3">
              <w:rPr>
                <w:rFonts w:eastAsia="PMingLiU"/>
                <w:sz w:val="18"/>
                <w:szCs w:val="18"/>
                <w:lang w:val="en-US" w:eastAsia="zh-TW"/>
              </w:rPr>
              <w:t>indi</w:t>
            </w:r>
            <w:proofErr w:type="spellEnd"/>
            <w:r w:rsidRPr="00624AE3">
              <w:rPr>
                <w:rFonts w:eastAsia="PMingLiU"/>
                <w:sz w:val="18"/>
                <w:szCs w:val="18"/>
                <w:lang w:val="en-US" w:eastAsia="zh-TW"/>
              </w:rPr>
              <w:t>-</w:t>
            </w:r>
            <w:r w:rsidRPr="00624AE3">
              <w:rPr>
                <w:rFonts w:eastAsia="PMingLiU"/>
                <w:spacing w:val="-42"/>
                <w:sz w:val="18"/>
                <w:szCs w:val="18"/>
                <w:lang w:val="en-US" w:eastAsia="zh-TW"/>
              </w:rPr>
              <w:t xml:space="preserve"> </w:t>
            </w:r>
            <w:r w:rsidRPr="00624AE3">
              <w:rPr>
                <w:rFonts w:eastAsia="PMingLiU"/>
                <w:sz w:val="18"/>
                <w:szCs w:val="18"/>
                <w:lang w:val="en-US" w:eastAsia="zh-TW"/>
              </w:rPr>
              <w:t>cates support for generating a frame</w:t>
            </w:r>
            <w:r w:rsidRPr="00624AE3">
              <w:rPr>
                <w:rFonts w:eastAsia="PMingLiU"/>
                <w:spacing w:val="1"/>
                <w:sz w:val="18"/>
                <w:szCs w:val="18"/>
                <w:lang w:val="en-US" w:eastAsia="zh-TW"/>
              </w:rPr>
              <w:t xml:space="preserve"> </w:t>
            </w:r>
            <w:r w:rsidRPr="00624AE3">
              <w:rPr>
                <w:rFonts w:eastAsia="PMingLiU"/>
                <w:sz w:val="18"/>
                <w:szCs w:val="18"/>
                <w:lang w:val="en-US" w:eastAsia="zh-TW"/>
              </w:rPr>
              <w:t>with</w:t>
            </w:r>
            <w:r w:rsidRPr="00624AE3">
              <w:rPr>
                <w:rFonts w:eastAsia="PMingLiU"/>
                <w:spacing w:val="-2"/>
                <w:sz w:val="18"/>
                <w:szCs w:val="18"/>
                <w:lang w:val="en-US" w:eastAsia="zh-TW"/>
              </w:rPr>
              <w:t xml:space="preserve"> </w:t>
            </w:r>
            <w:r w:rsidRPr="00624AE3">
              <w:rPr>
                <w:rFonts w:eastAsia="PMingLiU"/>
                <w:sz w:val="18"/>
                <w:szCs w:val="18"/>
                <w:lang w:val="en-US" w:eastAsia="zh-TW"/>
              </w:rPr>
              <w:t>an</w:t>
            </w:r>
            <w:r w:rsidRPr="00624AE3">
              <w:rPr>
                <w:rFonts w:eastAsia="PMingLiU"/>
                <w:spacing w:val="-1"/>
                <w:sz w:val="18"/>
                <w:szCs w:val="18"/>
                <w:lang w:val="en-US" w:eastAsia="zh-TW"/>
              </w:rPr>
              <w:t xml:space="preserve"> </w:t>
            </w:r>
            <w:r w:rsidRPr="00624AE3">
              <w:rPr>
                <w:rFonts w:eastAsia="PMingLiU"/>
                <w:sz w:val="18"/>
                <w:szCs w:val="18"/>
                <w:lang w:val="en-US" w:eastAsia="zh-TW"/>
              </w:rPr>
              <w:t>AAR</w:t>
            </w:r>
            <w:r w:rsidRPr="00624AE3">
              <w:rPr>
                <w:rFonts w:eastAsia="PMingLiU"/>
                <w:spacing w:val="-2"/>
                <w:sz w:val="18"/>
                <w:szCs w:val="18"/>
                <w:lang w:val="en-US" w:eastAsia="zh-TW"/>
              </w:rPr>
              <w:t xml:space="preserve"> </w:t>
            </w:r>
            <w:r w:rsidRPr="00624AE3">
              <w:rPr>
                <w:rFonts w:eastAsia="PMingLiU"/>
                <w:sz w:val="18"/>
                <w:szCs w:val="18"/>
                <w:lang w:val="en-US" w:eastAsia="zh-TW"/>
              </w:rPr>
              <w:t>Control</w:t>
            </w:r>
            <w:r w:rsidRPr="00624AE3">
              <w:rPr>
                <w:rFonts w:eastAsia="PMingLiU"/>
                <w:spacing w:val="-2"/>
                <w:sz w:val="18"/>
                <w:szCs w:val="18"/>
                <w:lang w:val="en-US" w:eastAsia="zh-TW"/>
              </w:rPr>
              <w:t xml:space="preserve"> </w:t>
            </w:r>
            <w:r w:rsidRPr="00624AE3">
              <w:rPr>
                <w:rFonts w:eastAsia="PMingLiU"/>
                <w:sz w:val="18"/>
                <w:szCs w:val="18"/>
                <w:lang w:val="en-US" w:eastAsia="zh-TW"/>
              </w:rPr>
              <w:t>subfield.</w:t>
            </w:r>
          </w:p>
        </w:tc>
        <w:tc>
          <w:tcPr>
            <w:tcW w:w="3001" w:type="dxa"/>
            <w:tcBorders>
              <w:top w:val="single" w:sz="4" w:space="0" w:color="000000"/>
              <w:left w:val="single" w:sz="2" w:space="0" w:color="000000"/>
              <w:bottom w:val="single" w:sz="4" w:space="0" w:color="000000"/>
              <w:right w:val="single" w:sz="12" w:space="0" w:color="000000"/>
            </w:tcBorders>
          </w:tcPr>
          <w:p w14:paraId="54C7E556" w14:textId="77777777" w:rsidR="00624AE3" w:rsidRPr="00624AE3" w:rsidRDefault="00624AE3" w:rsidP="00624AE3">
            <w:pPr>
              <w:widowControl w:val="0"/>
              <w:kinsoku w:val="0"/>
              <w:overflowPunct w:val="0"/>
              <w:autoSpaceDE w:val="0"/>
              <w:autoSpaceDN w:val="0"/>
              <w:adjustRightInd w:val="0"/>
              <w:spacing w:before="51" w:line="232" w:lineRule="auto"/>
              <w:ind w:left="130"/>
              <w:rPr>
                <w:rFonts w:eastAsia="PMingLiU"/>
                <w:sz w:val="18"/>
                <w:szCs w:val="18"/>
                <w:lang w:val="en-US" w:eastAsia="zh-TW"/>
              </w:rPr>
            </w:pPr>
            <w:r w:rsidRPr="00624AE3">
              <w:rPr>
                <w:rFonts w:eastAsia="PMingLiU"/>
                <w:sz w:val="18"/>
                <w:szCs w:val="18"/>
                <w:lang w:val="en-US" w:eastAsia="zh-TW"/>
              </w:rPr>
              <w:t>If</w:t>
            </w:r>
            <w:r w:rsidRPr="00624AE3">
              <w:rPr>
                <w:rFonts w:eastAsia="PMingLiU"/>
                <w:spacing w:val="-8"/>
                <w:sz w:val="18"/>
                <w:szCs w:val="18"/>
                <w:lang w:val="en-US" w:eastAsia="zh-TW"/>
              </w:rPr>
              <w:t xml:space="preserve"> </w:t>
            </w:r>
            <w:r w:rsidRPr="00624AE3">
              <w:rPr>
                <w:rFonts w:eastAsia="PMingLiU"/>
                <w:sz w:val="18"/>
                <w:szCs w:val="18"/>
                <w:lang w:val="en-US" w:eastAsia="zh-TW"/>
              </w:rPr>
              <w:t>the</w:t>
            </w:r>
            <w:r w:rsidRPr="00624AE3">
              <w:rPr>
                <w:rFonts w:eastAsia="PMingLiU"/>
                <w:spacing w:val="-8"/>
                <w:sz w:val="18"/>
                <w:szCs w:val="18"/>
                <w:lang w:val="en-US" w:eastAsia="zh-TW"/>
              </w:rPr>
              <w:t xml:space="preserve"> </w:t>
            </w:r>
            <w:r w:rsidRPr="00624AE3">
              <w:rPr>
                <w:rFonts w:eastAsia="PMingLiU"/>
                <w:sz w:val="18"/>
                <w:szCs w:val="18"/>
                <w:lang w:val="en-US" w:eastAsia="zh-TW"/>
              </w:rPr>
              <w:t>+HTC-HE</w:t>
            </w:r>
            <w:r w:rsidRPr="00624AE3">
              <w:rPr>
                <w:rFonts w:eastAsia="PMingLiU"/>
                <w:spacing w:val="-6"/>
                <w:sz w:val="18"/>
                <w:szCs w:val="18"/>
                <w:lang w:val="en-US" w:eastAsia="zh-TW"/>
              </w:rPr>
              <w:t xml:space="preserve"> </w:t>
            </w:r>
            <w:r w:rsidRPr="00624AE3">
              <w:rPr>
                <w:rFonts w:eastAsia="PMingLiU"/>
                <w:sz w:val="18"/>
                <w:szCs w:val="18"/>
                <w:lang w:val="en-US" w:eastAsia="zh-TW"/>
              </w:rPr>
              <w:t>Support</w:t>
            </w:r>
            <w:r w:rsidRPr="00624AE3">
              <w:rPr>
                <w:rFonts w:eastAsia="PMingLiU"/>
                <w:spacing w:val="-8"/>
                <w:sz w:val="18"/>
                <w:szCs w:val="18"/>
                <w:lang w:val="en-US" w:eastAsia="zh-TW"/>
              </w:rPr>
              <w:t xml:space="preserve"> </w:t>
            </w:r>
            <w:r w:rsidRPr="00624AE3">
              <w:rPr>
                <w:rFonts w:eastAsia="PMingLiU"/>
                <w:sz w:val="18"/>
                <w:szCs w:val="18"/>
                <w:lang w:val="en-US" w:eastAsia="zh-TW"/>
              </w:rPr>
              <w:t>subfield</w:t>
            </w:r>
            <w:r w:rsidRPr="00624AE3">
              <w:rPr>
                <w:rFonts w:eastAsia="PMingLiU"/>
                <w:spacing w:val="-8"/>
                <w:sz w:val="18"/>
                <w:szCs w:val="18"/>
                <w:lang w:val="en-US" w:eastAsia="zh-TW"/>
              </w:rPr>
              <w:t xml:space="preserve"> </w:t>
            </w:r>
            <w:r w:rsidRPr="00624AE3">
              <w:rPr>
                <w:rFonts w:eastAsia="PMingLiU"/>
                <w:sz w:val="18"/>
                <w:szCs w:val="18"/>
                <w:lang w:val="en-US" w:eastAsia="zh-TW"/>
              </w:rPr>
              <w:t>is</w:t>
            </w:r>
            <w:r w:rsidRPr="00624AE3">
              <w:rPr>
                <w:rFonts w:eastAsia="PMingLiU"/>
                <w:spacing w:val="-8"/>
                <w:sz w:val="18"/>
                <w:szCs w:val="18"/>
                <w:lang w:val="en-US" w:eastAsia="zh-TW"/>
              </w:rPr>
              <w:t xml:space="preserve"> </w:t>
            </w:r>
            <w:r w:rsidRPr="00624AE3">
              <w:rPr>
                <w:rFonts w:eastAsia="PMingLiU"/>
                <w:sz w:val="18"/>
                <w:szCs w:val="18"/>
                <w:lang w:val="en-US" w:eastAsia="zh-TW"/>
              </w:rPr>
              <w:t>1:</w:t>
            </w:r>
            <w:r w:rsidRPr="00624AE3">
              <w:rPr>
                <w:rFonts w:eastAsia="PMingLiU"/>
                <w:spacing w:val="-42"/>
                <w:sz w:val="18"/>
                <w:szCs w:val="18"/>
                <w:lang w:val="en-US" w:eastAsia="zh-TW"/>
              </w:rPr>
              <w:t xml:space="preserve"> </w:t>
            </w:r>
            <w:r w:rsidRPr="00624AE3">
              <w:rPr>
                <w:rFonts w:eastAsia="PMingLiU"/>
                <w:sz w:val="18"/>
                <w:szCs w:val="18"/>
                <w:lang w:val="en-US" w:eastAsia="zh-TW"/>
              </w:rPr>
              <w:t xml:space="preserve">Set to 1 if the STA </w:t>
            </w:r>
            <w:proofErr w:type="gramStart"/>
            <w:r w:rsidRPr="00624AE3">
              <w:rPr>
                <w:rFonts w:eastAsia="PMingLiU"/>
                <w:sz w:val="18"/>
                <w:szCs w:val="18"/>
                <w:lang w:val="en-US" w:eastAsia="zh-TW"/>
              </w:rPr>
              <w:t>supports</w:t>
            </w:r>
            <w:proofErr w:type="gramEnd"/>
            <w:r w:rsidRPr="00624AE3">
              <w:rPr>
                <w:rFonts w:eastAsia="PMingLiU"/>
                <w:sz w:val="18"/>
                <w:szCs w:val="18"/>
                <w:lang w:val="en-US" w:eastAsia="zh-TW"/>
              </w:rPr>
              <w:t xml:space="preserve"> the AAR</w:t>
            </w:r>
            <w:r w:rsidRPr="00624AE3">
              <w:rPr>
                <w:rFonts w:eastAsia="PMingLiU"/>
                <w:spacing w:val="1"/>
                <w:sz w:val="18"/>
                <w:szCs w:val="18"/>
                <w:lang w:val="en-US" w:eastAsia="zh-TW"/>
              </w:rPr>
              <w:t xml:space="preserve"> </w:t>
            </w:r>
            <w:r w:rsidRPr="00624AE3">
              <w:rPr>
                <w:rFonts w:eastAsia="PMingLiU"/>
                <w:sz w:val="18"/>
                <w:szCs w:val="18"/>
                <w:lang w:val="en-US" w:eastAsia="zh-TW"/>
              </w:rPr>
              <w:t>Control</w:t>
            </w:r>
            <w:r w:rsidRPr="00624AE3">
              <w:rPr>
                <w:rFonts w:eastAsia="PMingLiU"/>
                <w:spacing w:val="-3"/>
                <w:sz w:val="18"/>
                <w:szCs w:val="18"/>
                <w:lang w:val="en-US" w:eastAsia="zh-TW"/>
              </w:rPr>
              <w:t xml:space="preserve"> </w:t>
            </w:r>
            <w:r w:rsidRPr="00624AE3">
              <w:rPr>
                <w:rFonts w:eastAsia="PMingLiU"/>
                <w:sz w:val="18"/>
                <w:szCs w:val="18"/>
                <w:lang w:val="en-US" w:eastAsia="zh-TW"/>
              </w:rPr>
              <w:t>subfield</w:t>
            </w:r>
            <w:r w:rsidRPr="00624AE3">
              <w:rPr>
                <w:rFonts w:eastAsia="PMingLiU"/>
                <w:spacing w:val="-3"/>
                <w:sz w:val="18"/>
                <w:szCs w:val="18"/>
                <w:lang w:val="en-US" w:eastAsia="zh-TW"/>
              </w:rPr>
              <w:t xml:space="preserve"> </w:t>
            </w:r>
            <w:r w:rsidRPr="00624AE3">
              <w:rPr>
                <w:rFonts w:eastAsia="PMingLiU"/>
                <w:sz w:val="18"/>
                <w:szCs w:val="18"/>
                <w:lang w:val="en-US" w:eastAsia="zh-TW"/>
              </w:rPr>
              <w:t>functionality.</w:t>
            </w:r>
          </w:p>
          <w:p w14:paraId="13B5F607" w14:textId="77777777" w:rsidR="00624AE3" w:rsidRPr="00624AE3" w:rsidRDefault="00624AE3" w:rsidP="00624AE3">
            <w:pPr>
              <w:widowControl w:val="0"/>
              <w:kinsoku w:val="0"/>
              <w:overflowPunct w:val="0"/>
              <w:autoSpaceDE w:val="0"/>
              <w:autoSpaceDN w:val="0"/>
              <w:adjustRightInd w:val="0"/>
              <w:spacing w:line="200" w:lineRule="exact"/>
              <w:ind w:left="130"/>
              <w:rPr>
                <w:rFonts w:eastAsia="PMingLiU"/>
                <w:sz w:val="18"/>
                <w:szCs w:val="18"/>
                <w:lang w:val="en-US" w:eastAsia="zh-TW"/>
              </w:rPr>
            </w:pPr>
            <w:r w:rsidRPr="00624AE3">
              <w:rPr>
                <w:rFonts w:eastAsia="PMingLiU"/>
                <w:sz w:val="18"/>
                <w:szCs w:val="18"/>
                <w:lang w:val="en-US" w:eastAsia="zh-TW"/>
              </w:rPr>
              <w:t>Set</w:t>
            </w:r>
            <w:r w:rsidRPr="00624AE3">
              <w:rPr>
                <w:rFonts w:eastAsia="PMingLiU"/>
                <w:spacing w:val="-1"/>
                <w:sz w:val="18"/>
                <w:szCs w:val="18"/>
                <w:lang w:val="en-US" w:eastAsia="zh-TW"/>
              </w:rPr>
              <w:t xml:space="preserve"> </w:t>
            </w:r>
            <w:r w:rsidRPr="00624AE3">
              <w:rPr>
                <w:rFonts w:eastAsia="PMingLiU"/>
                <w:sz w:val="18"/>
                <w:szCs w:val="18"/>
                <w:lang w:val="en-US" w:eastAsia="zh-TW"/>
              </w:rPr>
              <w:t>to</w:t>
            </w:r>
            <w:r w:rsidRPr="00624AE3">
              <w:rPr>
                <w:rFonts w:eastAsia="PMingLiU"/>
                <w:spacing w:val="-1"/>
                <w:sz w:val="18"/>
                <w:szCs w:val="18"/>
                <w:lang w:val="en-US" w:eastAsia="zh-TW"/>
              </w:rPr>
              <w:t xml:space="preserve"> </w:t>
            </w:r>
            <w:r w:rsidRPr="00624AE3">
              <w:rPr>
                <w:rFonts w:eastAsia="PMingLiU"/>
                <w:sz w:val="18"/>
                <w:szCs w:val="18"/>
                <w:lang w:val="en-US" w:eastAsia="zh-TW"/>
              </w:rPr>
              <w:t>0</w:t>
            </w:r>
            <w:r w:rsidRPr="00624AE3">
              <w:rPr>
                <w:rFonts w:eastAsia="PMingLiU"/>
                <w:spacing w:val="-2"/>
                <w:sz w:val="18"/>
                <w:szCs w:val="18"/>
                <w:lang w:val="en-US" w:eastAsia="zh-TW"/>
              </w:rPr>
              <w:t xml:space="preserve"> </w:t>
            </w:r>
            <w:r w:rsidRPr="00624AE3">
              <w:rPr>
                <w:rFonts w:eastAsia="PMingLiU"/>
                <w:sz w:val="18"/>
                <w:szCs w:val="18"/>
                <w:lang w:val="en-US" w:eastAsia="zh-TW"/>
              </w:rPr>
              <w:t>otherwise.</w:t>
            </w:r>
          </w:p>
          <w:p w14:paraId="46AC1F98" w14:textId="77777777" w:rsidR="00624AE3" w:rsidRPr="00624AE3" w:rsidRDefault="00624AE3" w:rsidP="00624AE3">
            <w:pPr>
              <w:widowControl w:val="0"/>
              <w:kinsoku w:val="0"/>
              <w:overflowPunct w:val="0"/>
              <w:autoSpaceDE w:val="0"/>
              <w:autoSpaceDN w:val="0"/>
              <w:adjustRightInd w:val="0"/>
              <w:spacing w:before="2"/>
              <w:rPr>
                <w:rFonts w:ascii="Arial" w:eastAsia="PMingLiU" w:hAnsi="Arial" w:cs="Arial"/>
                <w:b/>
                <w:bCs/>
                <w:sz w:val="17"/>
                <w:szCs w:val="17"/>
                <w:lang w:val="en-US" w:eastAsia="zh-TW"/>
              </w:rPr>
            </w:pPr>
          </w:p>
          <w:p w14:paraId="5444D4C6" w14:textId="77777777" w:rsidR="00624AE3" w:rsidRPr="00624AE3" w:rsidRDefault="00624AE3" w:rsidP="00624AE3">
            <w:pPr>
              <w:widowControl w:val="0"/>
              <w:kinsoku w:val="0"/>
              <w:overflowPunct w:val="0"/>
              <w:autoSpaceDE w:val="0"/>
              <w:autoSpaceDN w:val="0"/>
              <w:adjustRightInd w:val="0"/>
              <w:spacing w:line="232" w:lineRule="auto"/>
              <w:ind w:left="130" w:right="342"/>
              <w:rPr>
                <w:rFonts w:eastAsia="PMingLiU"/>
                <w:sz w:val="18"/>
                <w:szCs w:val="18"/>
                <w:lang w:val="en-US" w:eastAsia="zh-TW"/>
              </w:rPr>
            </w:pPr>
            <w:r w:rsidRPr="00624AE3">
              <w:rPr>
                <w:rFonts w:eastAsia="PMingLiU"/>
                <w:sz w:val="18"/>
                <w:szCs w:val="18"/>
                <w:lang w:val="en-US" w:eastAsia="zh-TW"/>
              </w:rPr>
              <w:t>Reserved</w:t>
            </w:r>
            <w:r w:rsidRPr="00624AE3">
              <w:rPr>
                <w:rFonts w:eastAsia="PMingLiU"/>
                <w:spacing w:val="-5"/>
                <w:sz w:val="18"/>
                <w:szCs w:val="18"/>
                <w:lang w:val="en-US" w:eastAsia="zh-TW"/>
              </w:rPr>
              <w:t xml:space="preserve"> </w:t>
            </w:r>
            <w:r w:rsidRPr="00624AE3">
              <w:rPr>
                <w:rFonts w:eastAsia="PMingLiU"/>
                <w:sz w:val="18"/>
                <w:szCs w:val="18"/>
                <w:lang w:val="en-US" w:eastAsia="zh-TW"/>
              </w:rPr>
              <w:t>if</w:t>
            </w:r>
            <w:r w:rsidRPr="00624AE3">
              <w:rPr>
                <w:rFonts w:eastAsia="PMingLiU"/>
                <w:spacing w:val="-4"/>
                <w:sz w:val="18"/>
                <w:szCs w:val="18"/>
                <w:lang w:val="en-US" w:eastAsia="zh-TW"/>
              </w:rPr>
              <w:t xml:space="preserve"> </w:t>
            </w:r>
            <w:r w:rsidRPr="00624AE3">
              <w:rPr>
                <w:rFonts w:eastAsia="PMingLiU"/>
                <w:sz w:val="18"/>
                <w:szCs w:val="18"/>
                <w:lang w:val="en-US" w:eastAsia="zh-TW"/>
              </w:rPr>
              <w:t>the</w:t>
            </w:r>
            <w:r w:rsidRPr="00624AE3">
              <w:rPr>
                <w:rFonts w:eastAsia="PMingLiU"/>
                <w:spacing w:val="-5"/>
                <w:sz w:val="18"/>
                <w:szCs w:val="18"/>
                <w:lang w:val="en-US" w:eastAsia="zh-TW"/>
              </w:rPr>
              <w:t xml:space="preserve"> </w:t>
            </w:r>
            <w:r w:rsidRPr="00624AE3">
              <w:rPr>
                <w:rFonts w:eastAsia="PMingLiU"/>
                <w:sz w:val="18"/>
                <w:szCs w:val="18"/>
                <w:lang w:val="en-US" w:eastAsia="zh-TW"/>
              </w:rPr>
              <w:t>+HTC-HE</w:t>
            </w:r>
            <w:r w:rsidRPr="00624AE3">
              <w:rPr>
                <w:rFonts w:eastAsia="PMingLiU"/>
                <w:spacing w:val="-6"/>
                <w:sz w:val="18"/>
                <w:szCs w:val="18"/>
                <w:lang w:val="en-US" w:eastAsia="zh-TW"/>
              </w:rPr>
              <w:t xml:space="preserve"> </w:t>
            </w:r>
            <w:r w:rsidRPr="00624AE3">
              <w:rPr>
                <w:rFonts w:eastAsia="PMingLiU"/>
                <w:sz w:val="18"/>
                <w:szCs w:val="18"/>
                <w:lang w:val="en-US" w:eastAsia="zh-TW"/>
              </w:rPr>
              <w:t>Support</w:t>
            </w:r>
            <w:r w:rsidRPr="00624AE3">
              <w:rPr>
                <w:rFonts w:eastAsia="PMingLiU"/>
                <w:spacing w:val="-42"/>
                <w:sz w:val="18"/>
                <w:szCs w:val="18"/>
                <w:lang w:val="en-US" w:eastAsia="zh-TW"/>
              </w:rPr>
              <w:t xml:space="preserve"> </w:t>
            </w:r>
            <w:r w:rsidRPr="00624AE3">
              <w:rPr>
                <w:rFonts w:eastAsia="PMingLiU"/>
                <w:sz w:val="18"/>
                <w:szCs w:val="18"/>
                <w:lang w:val="en-US" w:eastAsia="zh-TW"/>
              </w:rPr>
              <w:t>subfield</w:t>
            </w:r>
            <w:r w:rsidRPr="00624AE3">
              <w:rPr>
                <w:rFonts w:eastAsia="PMingLiU"/>
                <w:spacing w:val="-2"/>
                <w:sz w:val="18"/>
                <w:szCs w:val="18"/>
                <w:lang w:val="en-US" w:eastAsia="zh-TW"/>
              </w:rPr>
              <w:t xml:space="preserve"> </w:t>
            </w:r>
            <w:r w:rsidRPr="00624AE3">
              <w:rPr>
                <w:rFonts w:eastAsia="PMingLiU"/>
                <w:sz w:val="18"/>
                <w:szCs w:val="18"/>
                <w:lang w:val="en-US" w:eastAsia="zh-TW"/>
              </w:rPr>
              <w:t>is</w:t>
            </w:r>
            <w:r w:rsidRPr="00624AE3">
              <w:rPr>
                <w:rFonts w:eastAsia="PMingLiU"/>
                <w:spacing w:val="-1"/>
                <w:sz w:val="18"/>
                <w:szCs w:val="18"/>
                <w:lang w:val="en-US" w:eastAsia="zh-TW"/>
              </w:rPr>
              <w:t xml:space="preserve"> </w:t>
            </w:r>
            <w:r w:rsidRPr="00624AE3">
              <w:rPr>
                <w:rFonts w:eastAsia="PMingLiU"/>
                <w:sz w:val="18"/>
                <w:szCs w:val="18"/>
                <w:lang w:val="en-US" w:eastAsia="zh-TW"/>
              </w:rPr>
              <w:t>0.</w:t>
            </w:r>
          </w:p>
        </w:tc>
      </w:tr>
      <w:tr w:rsidR="008379F4" w:rsidRPr="00624AE3" w14:paraId="02882F3E" w14:textId="77777777" w:rsidTr="00D03EA3">
        <w:trPr>
          <w:trHeight w:val="1510"/>
          <w:ins w:id="75" w:author="Huang, Po-kai" w:date="2021-09-20T10:10:00Z"/>
        </w:trPr>
        <w:tc>
          <w:tcPr>
            <w:tcW w:w="1823" w:type="dxa"/>
            <w:tcBorders>
              <w:top w:val="single" w:sz="4" w:space="0" w:color="000000"/>
              <w:left w:val="single" w:sz="12" w:space="0" w:color="000000"/>
              <w:bottom w:val="single" w:sz="12" w:space="0" w:color="000000"/>
              <w:right w:val="single" w:sz="2" w:space="0" w:color="000000"/>
            </w:tcBorders>
          </w:tcPr>
          <w:p w14:paraId="61F03C85" w14:textId="34B89258" w:rsidR="008379F4" w:rsidRPr="00624AE3" w:rsidRDefault="008379F4" w:rsidP="00624AE3">
            <w:pPr>
              <w:widowControl w:val="0"/>
              <w:kinsoku w:val="0"/>
              <w:overflowPunct w:val="0"/>
              <w:autoSpaceDE w:val="0"/>
              <w:autoSpaceDN w:val="0"/>
              <w:adjustRightInd w:val="0"/>
              <w:spacing w:before="46"/>
              <w:ind w:left="116"/>
              <w:rPr>
                <w:ins w:id="76" w:author="Huang, Po-kai" w:date="2021-09-20T10:10:00Z"/>
                <w:rFonts w:eastAsia="PMingLiU"/>
                <w:sz w:val="18"/>
                <w:szCs w:val="18"/>
                <w:lang w:val="en-US" w:eastAsia="zh-TW"/>
              </w:rPr>
            </w:pPr>
            <w:ins w:id="77" w:author="Huang, Po-kai" w:date="2021-09-20T10:10:00Z">
              <w:r>
                <w:rPr>
                  <w:rFonts w:eastAsia="PMingLiU"/>
                  <w:sz w:val="18"/>
                  <w:szCs w:val="18"/>
                  <w:lang w:val="en-US" w:eastAsia="zh-TW"/>
                </w:rPr>
                <w:t>Maximum MPDU Length</w:t>
              </w:r>
            </w:ins>
          </w:p>
        </w:tc>
        <w:tc>
          <w:tcPr>
            <w:tcW w:w="3000" w:type="dxa"/>
            <w:tcBorders>
              <w:top w:val="single" w:sz="4" w:space="0" w:color="000000"/>
              <w:left w:val="single" w:sz="2" w:space="0" w:color="000000"/>
              <w:bottom w:val="single" w:sz="12" w:space="0" w:color="000000"/>
              <w:right w:val="single" w:sz="2" w:space="0" w:color="000000"/>
            </w:tcBorders>
          </w:tcPr>
          <w:p w14:paraId="198021D2" w14:textId="77777777" w:rsidR="00163A78" w:rsidRDefault="00163A78" w:rsidP="00163A78">
            <w:pPr>
              <w:rPr>
                <w:ins w:id="78" w:author="Huang, Po-kai" w:date="2021-09-20T10:11:00Z"/>
                <w:sz w:val="24"/>
                <w:lang w:val="en-US" w:eastAsia="zh-TW"/>
              </w:rPr>
            </w:pPr>
            <w:ins w:id="79" w:author="Huang, Po-kai" w:date="2021-09-20T10:11:00Z">
              <w:r>
                <w:rPr>
                  <w:rStyle w:val="fontstyle01"/>
                </w:rPr>
                <w:t>Indicates the maximum MPDU</w:t>
              </w:r>
              <w:r>
                <w:rPr>
                  <w:rFonts w:ascii="TimesNewRoman" w:hAnsi="TimesNewRoman"/>
                  <w:color w:val="000000"/>
                  <w:sz w:val="18"/>
                  <w:szCs w:val="18"/>
                </w:rPr>
                <w:br/>
              </w:r>
              <w:r>
                <w:rPr>
                  <w:rStyle w:val="fontstyle01"/>
                </w:rPr>
                <w:t>length that the STA is capable</w:t>
              </w:r>
              <w:r>
                <w:rPr>
                  <w:rFonts w:ascii="TimesNewRoman" w:hAnsi="TimesNewRoman"/>
                  <w:color w:val="000000"/>
                  <w:sz w:val="18"/>
                  <w:szCs w:val="18"/>
                </w:rPr>
                <w:br/>
              </w:r>
              <w:r>
                <w:rPr>
                  <w:rStyle w:val="fontstyle01"/>
                </w:rPr>
                <w:t>of receiving (see 10.11</w:t>
              </w:r>
              <w:r>
                <w:rPr>
                  <w:rFonts w:ascii="TimesNewRoman" w:hAnsi="TimesNewRoman"/>
                  <w:color w:val="000000"/>
                  <w:sz w:val="18"/>
                  <w:szCs w:val="18"/>
                </w:rPr>
                <w:br/>
              </w:r>
              <w:r>
                <w:rPr>
                  <w:rStyle w:val="fontstyle01"/>
                </w:rPr>
                <w:t>(A-MSDU operation)).</w:t>
              </w:r>
            </w:ins>
          </w:p>
          <w:p w14:paraId="584E9BB9" w14:textId="77777777" w:rsidR="008379F4" w:rsidRPr="00624AE3" w:rsidRDefault="008379F4" w:rsidP="00624AE3">
            <w:pPr>
              <w:widowControl w:val="0"/>
              <w:kinsoku w:val="0"/>
              <w:overflowPunct w:val="0"/>
              <w:autoSpaceDE w:val="0"/>
              <w:autoSpaceDN w:val="0"/>
              <w:adjustRightInd w:val="0"/>
              <w:spacing w:before="51" w:line="232" w:lineRule="auto"/>
              <w:ind w:left="130" w:right="105"/>
              <w:rPr>
                <w:ins w:id="80" w:author="Huang, Po-kai" w:date="2021-09-20T10:10:00Z"/>
                <w:rFonts w:eastAsia="PMingLiU"/>
                <w:sz w:val="18"/>
                <w:szCs w:val="18"/>
                <w:lang w:val="en-US" w:eastAsia="zh-TW"/>
              </w:rPr>
            </w:pPr>
          </w:p>
        </w:tc>
        <w:tc>
          <w:tcPr>
            <w:tcW w:w="3001" w:type="dxa"/>
            <w:tcBorders>
              <w:top w:val="single" w:sz="4" w:space="0" w:color="000000"/>
              <w:left w:val="single" w:sz="2" w:space="0" w:color="000000"/>
              <w:bottom w:val="single" w:sz="12" w:space="0" w:color="000000"/>
              <w:right w:val="single" w:sz="12" w:space="0" w:color="000000"/>
            </w:tcBorders>
          </w:tcPr>
          <w:p w14:paraId="63C6090D" w14:textId="369B783D" w:rsidR="009B32EC" w:rsidRDefault="009B32EC" w:rsidP="009B32EC">
            <w:pPr>
              <w:rPr>
                <w:ins w:id="81" w:author="Huang, Po-kai" w:date="2021-09-20T10:11:00Z"/>
                <w:rStyle w:val="fontstyle01"/>
              </w:rPr>
            </w:pPr>
            <w:ins w:id="82" w:author="Huang, Po-kai" w:date="2021-09-20T10:11:00Z">
              <w:r>
                <w:rPr>
                  <w:rStyle w:val="fontstyle01"/>
                </w:rPr>
                <w:t>Reserved when transmitted in 5 GHz or 6 GHz band.</w:t>
              </w:r>
            </w:ins>
          </w:p>
          <w:p w14:paraId="61C9B6A0" w14:textId="77777777" w:rsidR="009B32EC" w:rsidRDefault="009B32EC" w:rsidP="009B32EC">
            <w:pPr>
              <w:rPr>
                <w:ins w:id="83" w:author="Huang, Po-kai" w:date="2021-09-20T10:11:00Z"/>
                <w:rStyle w:val="fontstyle01"/>
              </w:rPr>
            </w:pPr>
          </w:p>
          <w:p w14:paraId="65931FF9" w14:textId="6400B1CD" w:rsidR="009B32EC" w:rsidRDefault="009B32EC" w:rsidP="009B32EC">
            <w:pPr>
              <w:rPr>
                <w:ins w:id="84" w:author="Huang, Po-kai" w:date="2021-09-20T10:11:00Z"/>
                <w:rStyle w:val="fontstyle01"/>
              </w:rPr>
            </w:pPr>
            <w:ins w:id="85" w:author="Huang, Po-kai" w:date="2021-09-20T10:11:00Z">
              <w:r>
                <w:rPr>
                  <w:rStyle w:val="fontstyle01"/>
                </w:rPr>
                <w:t>Otherwise,</w:t>
              </w:r>
            </w:ins>
          </w:p>
          <w:p w14:paraId="5FF8CB9F" w14:textId="3F561C94" w:rsidR="009B32EC" w:rsidRDefault="009B32EC" w:rsidP="009B32EC">
            <w:pPr>
              <w:rPr>
                <w:ins w:id="86" w:author="Huang, Po-kai" w:date="2021-09-20T10:11:00Z"/>
                <w:sz w:val="24"/>
                <w:lang w:val="en-US" w:eastAsia="zh-TW"/>
              </w:rPr>
            </w:pPr>
            <w:ins w:id="87" w:author="Huang, Po-kai" w:date="2021-09-20T10:11:00Z">
              <w:r>
                <w:rPr>
                  <w:rStyle w:val="fontstyle01"/>
                </w:rPr>
                <w:t>Set to 0 for 3895 octets.</w:t>
              </w:r>
              <w:r>
                <w:rPr>
                  <w:rFonts w:ascii="TimesNewRoman" w:hAnsi="TimesNewRoman"/>
                  <w:color w:val="000000"/>
                  <w:sz w:val="18"/>
                  <w:szCs w:val="18"/>
                </w:rPr>
                <w:br/>
              </w:r>
              <w:r>
                <w:rPr>
                  <w:rStyle w:val="fontstyle01"/>
                </w:rPr>
                <w:t>Set to 1 for 7991 octets.</w:t>
              </w:r>
              <w:r>
                <w:rPr>
                  <w:rFonts w:ascii="TimesNewRoman" w:hAnsi="TimesNewRoman"/>
                  <w:color w:val="000000"/>
                  <w:sz w:val="18"/>
                  <w:szCs w:val="18"/>
                </w:rPr>
                <w:br/>
              </w:r>
              <w:r>
                <w:rPr>
                  <w:rStyle w:val="fontstyle01"/>
                </w:rPr>
                <w:t>Set to 2 for 11 454 octets.</w:t>
              </w:r>
              <w:r>
                <w:rPr>
                  <w:rFonts w:ascii="TimesNewRoman" w:hAnsi="TimesNewRoman"/>
                  <w:color w:val="000000"/>
                  <w:sz w:val="18"/>
                  <w:szCs w:val="18"/>
                </w:rPr>
                <w:br/>
              </w:r>
              <w:r>
                <w:rPr>
                  <w:rStyle w:val="fontstyle01"/>
                </w:rPr>
                <w:t>The value 3 is reserved.</w:t>
              </w:r>
            </w:ins>
          </w:p>
          <w:p w14:paraId="5AB8E724" w14:textId="77777777" w:rsidR="008379F4" w:rsidRPr="00624AE3" w:rsidRDefault="008379F4" w:rsidP="00624AE3">
            <w:pPr>
              <w:widowControl w:val="0"/>
              <w:kinsoku w:val="0"/>
              <w:overflowPunct w:val="0"/>
              <w:autoSpaceDE w:val="0"/>
              <w:autoSpaceDN w:val="0"/>
              <w:adjustRightInd w:val="0"/>
              <w:spacing w:before="51" w:line="232" w:lineRule="auto"/>
              <w:ind w:left="130"/>
              <w:rPr>
                <w:ins w:id="88" w:author="Huang, Po-kai" w:date="2021-09-20T10:10:00Z"/>
                <w:rFonts w:eastAsia="PMingLiU"/>
                <w:sz w:val="18"/>
                <w:szCs w:val="18"/>
                <w:lang w:val="en-US" w:eastAsia="zh-TW"/>
              </w:rPr>
            </w:pPr>
          </w:p>
        </w:tc>
      </w:tr>
    </w:tbl>
    <w:p w14:paraId="6E5F4DF4" w14:textId="77777777" w:rsidR="00624AE3" w:rsidRPr="00624AE3" w:rsidRDefault="00624AE3" w:rsidP="00624AE3">
      <w:pPr>
        <w:widowControl w:val="0"/>
        <w:kinsoku w:val="0"/>
        <w:overflowPunct w:val="0"/>
        <w:autoSpaceDE w:val="0"/>
        <w:autoSpaceDN w:val="0"/>
        <w:adjustRightInd w:val="0"/>
        <w:rPr>
          <w:rFonts w:ascii="Arial" w:eastAsia="PMingLiU" w:hAnsi="Arial" w:cs="Arial"/>
          <w:b/>
          <w:bCs/>
          <w:szCs w:val="22"/>
          <w:lang w:val="en-US" w:eastAsia="zh-TW"/>
        </w:rPr>
      </w:pPr>
    </w:p>
    <w:p w14:paraId="56A08BB0" w14:textId="16B356A7" w:rsidR="00624AE3" w:rsidRDefault="00624AE3" w:rsidP="00524D3C">
      <w:pPr>
        <w:rPr>
          <w:ins w:id="89" w:author="Huang, Po-kai" w:date="2021-09-20T10:18:00Z"/>
          <w:lang w:val="en-US"/>
        </w:rPr>
      </w:pPr>
    </w:p>
    <w:p w14:paraId="1BE6491D" w14:textId="319D10ED" w:rsidR="00717F10" w:rsidRDefault="00717F10" w:rsidP="00524D3C">
      <w:pPr>
        <w:rPr>
          <w:lang w:val="en-US"/>
        </w:rPr>
      </w:pPr>
    </w:p>
    <w:p w14:paraId="010E74BF" w14:textId="2C31E483" w:rsidR="00DB1742" w:rsidRPr="00057A25" w:rsidDel="00C5045A" w:rsidRDefault="00DB1742" w:rsidP="00DB1742">
      <w:pPr>
        <w:pStyle w:val="BodyText"/>
        <w:kinsoku w:val="0"/>
        <w:overflowPunct w:val="0"/>
        <w:spacing w:before="134" w:line="232" w:lineRule="auto"/>
        <w:ind w:right="117"/>
        <w:rPr>
          <w:del w:id="90" w:author="Huang, Po-kai" w:date="2021-07-27T15:28:00Z"/>
          <w:rFonts w:ascii="Arial" w:hAnsi="Arial" w:cs="Arial"/>
          <w:b/>
          <w:bCs/>
          <w:i/>
          <w:w w:val="0"/>
          <w:lang w:val="en-US" w:eastAsia="ko-KR"/>
        </w:rPr>
      </w:pPr>
      <w:proofErr w:type="spellStart"/>
      <w:r w:rsidRPr="00DE1910">
        <w:rPr>
          <w:rFonts w:ascii="Arial" w:hAnsi="Arial" w:cs="Arial"/>
          <w:b/>
          <w:bCs/>
          <w:i/>
          <w:w w:val="0"/>
          <w:highlight w:val="yellow"/>
          <w:lang w:val="en-US" w:eastAsia="ko-KR"/>
        </w:rPr>
        <w:lastRenderedPageBreak/>
        <w:t>TGbe</w:t>
      </w:r>
      <w:proofErr w:type="spellEnd"/>
      <w:r w:rsidRPr="00DE1910">
        <w:rPr>
          <w:rFonts w:ascii="Arial" w:hAnsi="Arial" w:cs="Arial"/>
          <w:b/>
          <w:bCs/>
          <w:i/>
          <w:w w:val="0"/>
          <w:highlight w:val="yellow"/>
          <w:lang w:val="en-US" w:eastAsia="ko-KR"/>
        </w:rPr>
        <w:t xml:space="preserve"> editor:</w:t>
      </w:r>
      <w:r>
        <w:rPr>
          <w:rFonts w:ascii="Arial" w:hAnsi="Arial" w:cs="Arial"/>
          <w:b/>
          <w:bCs/>
          <w:i/>
          <w:w w:val="0"/>
          <w:lang w:val="en-US" w:eastAsia="ko-KR"/>
        </w:rPr>
        <w:t xml:space="preserve"> Modify </w:t>
      </w:r>
      <w:r w:rsidR="00057A25">
        <w:rPr>
          <w:rFonts w:ascii="Arial" w:hAnsi="Arial" w:cs="Arial"/>
          <w:b/>
          <w:bCs/>
          <w:i/>
          <w:w w:val="0"/>
          <w:lang w:val="en-US" w:eastAsia="ko-KR"/>
        </w:rPr>
        <w:t>the sentence “</w:t>
      </w:r>
      <w:r w:rsidR="00057A25" w:rsidRPr="00057A25">
        <w:rPr>
          <w:rFonts w:ascii="Arial" w:hAnsi="Arial" w:cs="Arial"/>
          <w:b/>
          <w:bCs/>
          <w:i/>
          <w:w w:val="0"/>
          <w:lang w:val="en-US" w:eastAsia="ko-KR"/>
        </w:rPr>
        <w:t>The length of an A-MSDU transmitted in a VHT PPDU…</w:t>
      </w:r>
      <w:r w:rsidR="00057A25">
        <w:rPr>
          <w:rFonts w:ascii="Arial" w:hAnsi="Arial" w:cs="Arial"/>
          <w:b/>
          <w:bCs/>
          <w:i/>
          <w:w w:val="0"/>
          <w:lang w:val="en-US" w:eastAsia="ko-KR"/>
        </w:rPr>
        <w:t xml:space="preserve">” in </w:t>
      </w:r>
      <w:r w:rsidR="002814DC" w:rsidRPr="00057A25">
        <w:rPr>
          <w:rFonts w:ascii="Arial" w:hAnsi="Arial" w:cs="Arial"/>
          <w:b/>
          <w:bCs/>
          <w:i/>
          <w:w w:val="0"/>
          <w:lang w:val="en-US" w:eastAsia="ko-KR"/>
        </w:rPr>
        <w:t xml:space="preserve">10.11 A-MSDU operation </w:t>
      </w:r>
      <w:r w:rsidRPr="00EE6C2D">
        <w:rPr>
          <w:rFonts w:ascii="Arial" w:hAnsi="Arial" w:cs="Arial"/>
          <w:b/>
          <w:bCs/>
          <w:i/>
          <w:w w:val="0"/>
          <w:lang w:val="en-US" w:eastAsia="ko-KR"/>
        </w:rPr>
        <w:fldChar w:fldCharType="begin"/>
      </w:r>
      <w:r w:rsidRPr="00EE6C2D">
        <w:rPr>
          <w:rFonts w:ascii="Arial" w:hAnsi="Arial" w:cs="Arial"/>
          <w:b/>
          <w:bCs/>
          <w:i/>
          <w:w w:val="0"/>
          <w:lang w:val="en-US" w:eastAsia="ko-KR"/>
        </w:rPr>
        <w:instrText xml:space="preserve"> FILENAME </w:instrText>
      </w:r>
      <w:r w:rsidRPr="00EE6C2D">
        <w:rPr>
          <w:rFonts w:ascii="Arial" w:hAnsi="Arial" w:cs="Arial"/>
          <w:b/>
          <w:bCs/>
          <w:i/>
          <w:w w:val="0"/>
          <w:lang w:val="en-US" w:eastAsia="ko-KR"/>
        </w:rPr>
        <w:fldChar w:fldCharType="separate"/>
      </w:r>
      <w:r w:rsidRPr="00EE6C2D">
        <w:rPr>
          <w:rFonts w:ascii="Arial" w:hAnsi="Arial" w:cs="Arial"/>
          <w:b/>
          <w:bCs/>
          <w:i/>
          <w:w w:val="0"/>
          <w:lang w:val="en-US" w:eastAsia="ko-KR"/>
        </w:rPr>
        <w:t> </w:t>
      </w:r>
      <w:r w:rsidRPr="00EE6C2D">
        <w:rPr>
          <w:rFonts w:ascii="Arial" w:hAnsi="Arial" w:cs="Arial"/>
          <w:b/>
          <w:bCs/>
          <w:i/>
          <w:w w:val="0"/>
          <w:lang w:val="en-US" w:eastAsia="ko-KR"/>
        </w:rPr>
        <w:fldChar w:fldCharType="end"/>
      </w:r>
      <w:r>
        <w:rPr>
          <w:rFonts w:ascii="Arial" w:hAnsi="Arial" w:cs="Arial"/>
          <w:b/>
          <w:bCs/>
          <w:i/>
          <w:w w:val="0"/>
          <w:lang w:val="en-US" w:eastAsia="ko-KR"/>
        </w:rPr>
        <w:t xml:space="preserve">as follows: (track change </w:t>
      </w:r>
      <w:proofErr w:type="gramStart"/>
      <w:r>
        <w:rPr>
          <w:rFonts w:ascii="Arial" w:hAnsi="Arial" w:cs="Arial"/>
          <w:b/>
          <w:bCs/>
          <w:i/>
          <w:w w:val="0"/>
          <w:lang w:val="en-US" w:eastAsia="ko-KR"/>
        </w:rPr>
        <w:t>on)(</w:t>
      </w:r>
      <w:proofErr w:type="gramEnd"/>
      <w:r>
        <w:rPr>
          <w:rFonts w:ascii="Arial" w:hAnsi="Arial" w:cs="Arial"/>
          <w:b/>
          <w:bCs/>
          <w:i/>
          <w:w w:val="0"/>
          <w:lang w:val="en-US" w:eastAsia="ko-KR"/>
        </w:rPr>
        <w:t>#6630)</w:t>
      </w:r>
    </w:p>
    <w:p w14:paraId="719F22FF" w14:textId="382B4C4F" w:rsidR="00DB1742" w:rsidRDefault="00DB1742" w:rsidP="00524D3C"/>
    <w:p w14:paraId="09C0E23A" w14:textId="35DDBFC6" w:rsidR="00B62E66" w:rsidRDefault="00057A25" w:rsidP="00524D3C">
      <w:pPr>
        <w:rPr>
          <w:rFonts w:ascii="TimesNewRoman" w:hAnsi="TimesNewRoman"/>
          <w:color w:val="000000"/>
          <w:sz w:val="20"/>
        </w:rPr>
      </w:pPr>
      <w:r w:rsidRPr="00057A25">
        <w:rPr>
          <w:rFonts w:ascii="TimesNewRoman" w:hAnsi="TimesNewRoman"/>
          <w:color w:val="000000"/>
          <w:sz w:val="20"/>
        </w:rPr>
        <w:t xml:space="preserve">The length of an A-MSDU transmitted in a VHT PPDU or HE </w:t>
      </w:r>
      <w:proofErr w:type="gramStart"/>
      <w:r w:rsidRPr="00057A25">
        <w:rPr>
          <w:rFonts w:ascii="TimesNewRoman" w:hAnsi="TimesNewRoman"/>
          <w:color w:val="000000"/>
          <w:sz w:val="20"/>
        </w:rPr>
        <w:t>PPDU</w:t>
      </w:r>
      <w:r w:rsidRPr="00057A25">
        <w:rPr>
          <w:rFonts w:ascii="TimesNewRoman" w:hAnsi="TimesNewRoman"/>
          <w:color w:val="218A21"/>
          <w:sz w:val="20"/>
        </w:rPr>
        <w:t>(</w:t>
      </w:r>
      <w:proofErr w:type="gramEnd"/>
      <w:r w:rsidRPr="00057A25">
        <w:rPr>
          <w:rFonts w:ascii="TimesNewRoman" w:hAnsi="TimesNewRoman"/>
          <w:color w:val="218A21"/>
          <w:sz w:val="20"/>
        </w:rPr>
        <w:t>11ax)</w:t>
      </w:r>
      <w:ins w:id="91" w:author="Huang, Po-kai" w:date="2021-09-27T09:21:00Z">
        <w:r>
          <w:rPr>
            <w:rFonts w:ascii="TimesNewRoman" w:hAnsi="TimesNewRoman"/>
            <w:color w:val="218A21"/>
            <w:sz w:val="20"/>
          </w:rPr>
          <w:t xml:space="preserve"> or EHT PPDU</w:t>
        </w:r>
      </w:ins>
      <w:r w:rsidRPr="00057A25">
        <w:rPr>
          <w:rFonts w:ascii="TimesNewRoman" w:hAnsi="TimesNewRoman"/>
          <w:color w:val="218A21"/>
          <w:sz w:val="20"/>
        </w:rPr>
        <w:t xml:space="preserve"> </w:t>
      </w:r>
      <w:r w:rsidRPr="00057A25">
        <w:rPr>
          <w:rFonts w:ascii="TimesNewRoman" w:hAnsi="TimesNewRoman"/>
          <w:color w:val="000000"/>
          <w:sz w:val="20"/>
        </w:rPr>
        <w:t>is limited by the maximum</w:t>
      </w:r>
      <w:r w:rsidR="00BE44AB">
        <w:rPr>
          <w:rFonts w:ascii="TimesNewRoman" w:hAnsi="TimesNewRoman"/>
          <w:color w:val="000000"/>
          <w:sz w:val="20"/>
        </w:rPr>
        <w:t xml:space="preserve"> </w:t>
      </w:r>
      <w:r w:rsidRPr="00057A25">
        <w:rPr>
          <w:rFonts w:ascii="TimesNewRoman" w:hAnsi="TimesNewRoman"/>
          <w:color w:val="000000"/>
          <w:sz w:val="20"/>
        </w:rPr>
        <w:t>MPDU size supported by the recipient STA (see 10.12.5 (Transport of A-MPDU by the PHY data</w:t>
      </w:r>
      <w:r w:rsidR="00BE44AB">
        <w:rPr>
          <w:rFonts w:ascii="TimesNewRoman" w:hAnsi="TimesNewRoman"/>
          <w:color w:val="000000"/>
          <w:sz w:val="20"/>
        </w:rPr>
        <w:t xml:space="preserve"> </w:t>
      </w:r>
      <w:r w:rsidRPr="00057A25">
        <w:rPr>
          <w:rFonts w:ascii="TimesNewRoman" w:hAnsi="TimesNewRoman"/>
          <w:color w:val="000000"/>
          <w:sz w:val="20"/>
        </w:rPr>
        <w:t>service)).</w:t>
      </w:r>
    </w:p>
    <w:p w14:paraId="4D49A42D" w14:textId="1D2C2EA9" w:rsidR="00B62E66" w:rsidRDefault="00B62E66" w:rsidP="00524D3C">
      <w:pPr>
        <w:rPr>
          <w:rFonts w:ascii="TimesNewRoman" w:hAnsi="TimesNewRoman"/>
          <w:color w:val="000000"/>
          <w:sz w:val="20"/>
        </w:rPr>
      </w:pPr>
    </w:p>
    <w:p w14:paraId="5D859D3A" w14:textId="670BA0A9" w:rsidR="00B62E66" w:rsidRPr="00C66AA2" w:rsidRDefault="007C2974" w:rsidP="00C66AA2">
      <w:pPr>
        <w:pStyle w:val="BodyText"/>
        <w:kinsoku w:val="0"/>
        <w:overflowPunct w:val="0"/>
        <w:spacing w:before="134" w:line="232" w:lineRule="auto"/>
        <w:ind w:right="117"/>
        <w:rPr>
          <w:rFonts w:ascii="Arial" w:hAnsi="Arial" w:cs="Arial"/>
          <w:b/>
          <w:bCs/>
          <w:i/>
          <w:w w:val="0"/>
          <w:lang w:val="en-US" w:eastAsia="ko-KR"/>
        </w:rPr>
      </w:pPr>
      <w:proofErr w:type="spellStart"/>
      <w:r w:rsidRPr="00DE1910">
        <w:rPr>
          <w:rFonts w:ascii="Arial" w:hAnsi="Arial" w:cs="Arial"/>
          <w:b/>
          <w:bCs/>
          <w:i/>
          <w:w w:val="0"/>
          <w:highlight w:val="yellow"/>
          <w:lang w:val="en-US" w:eastAsia="ko-KR"/>
        </w:rPr>
        <w:t>TGbe</w:t>
      </w:r>
      <w:proofErr w:type="spellEnd"/>
      <w:r w:rsidRPr="00DE1910">
        <w:rPr>
          <w:rFonts w:ascii="Arial" w:hAnsi="Arial" w:cs="Arial"/>
          <w:b/>
          <w:bCs/>
          <w:i/>
          <w:w w:val="0"/>
          <w:highlight w:val="yellow"/>
          <w:lang w:val="en-US" w:eastAsia="ko-KR"/>
        </w:rPr>
        <w:t xml:space="preserve"> editor:</w:t>
      </w:r>
      <w:r>
        <w:rPr>
          <w:rFonts w:ascii="Arial" w:hAnsi="Arial" w:cs="Arial"/>
          <w:b/>
          <w:bCs/>
          <w:i/>
          <w:w w:val="0"/>
          <w:lang w:val="en-US" w:eastAsia="ko-KR"/>
        </w:rPr>
        <w:t xml:space="preserve"> Modify 35.13 EHT BSS operation</w:t>
      </w:r>
      <w:r w:rsidRPr="00EE6C2D">
        <w:rPr>
          <w:rFonts w:ascii="Arial" w:hAnsi="Arial" w:cs="Arial"/>
          <w:b/>
          <w:bCs/>
          <w:i/>
          <w:w w:val="0"/>
          <w:lang w:val="en-US" w:eastAsia="ko-KR"/>
        </w:rPr>
        <w:fldChar w:fldCharType="begin"/>
      </w:r>
      <w:r w:rsidRPr="00EE6C2D">
        <w:rPr>
          <w:rFonts w:ascii="Arial" w:hAnsi="Arial" w:cs="Arial"/>
          <w:b/>
          <w:bCs/>
          <w:i/>
          <w:w w:val="0"/>
          <w:lang w:val="en-US" w:eastAsia="ko-KR"/>
        </w:rPr>
        <w:instrText xml:space="preserve"> FILENAME </w:instrText>
      </w:r>
      <w:r w:rsidRPr="00EE6C2D">
        <w:rPr>
          <w:rFonts w:ascii="Arial" w:hAnsi="Arial" w:cs="Arial"/>
          <w:b/>
          <w:bCs/>
          <w:i/>
          <w:w w:val="0"/>
          <w:lang w:val="en-US" w:eastAsia="ko-KR"/>
        </w:rPr>
        <w:fldChar w:fldCharType="separate"/>
      </w:r>
      <w:r w:rsidRPr="00EE6C2D">
        <w:rPr>
          <w:rFonts w:ascii="Arial" w:hAnsi="Arial" w:cs="Arial"/>
          <w:b/>
          <w:bCs/>
          <w:i/>
          <w:w w:val="0"/>
          <w:lang w:val="en-US" w:eastAsia="ko-KR"/>
        </w:rPr>
        <w:t> </w:t>
      </w:r>
      <w:r w:rsidRPr="00EE6C2D">
        <w:rPr>
          <w:rFonts w:ascii="Arial" w:hAnsi="Arial" w:cs="Arial"/>
          <w:b/>
          <w:bCs/>
          <w:i/>
          <w:w w:val="0"/>
          <w:lang w:val="en-US" w:eastAsia="ko-KR"/>
        </w:rPr>
        <w:fldChar w:fldCharType="end"/>
      </w:r>
      <w:r>
        <w:rPr>
          <w:rFonts w:ascii="Arial" w:hAnsi="Arial" w:cs="Arial"/>
          <w:b/>
          <w:bCs/>
          <w:i/>
          <w:w w:val="0"/>
          <w:lang w:val="en-US" w:eastAsia="ko-KR"/>
        </w:rPr>
        <w:t xml:space="preserve">as follows: (track change </w:t>
      </w:r>
      <w:proofErr w:type="gramStart"/>
      <w:r>
        <w:rPr>
          <w:rFonts w:ascii="Arial" w:hAnsi="Arial" w:cs="Arial"/>
          <w:b/>
          <w:bCs/>
          <w:i/>
          <w:w w:val="0"/>
          <w:lang w:val="en-US" w:eastAsia="ko-KR"/>
        </w:rPr>
        <w:t>on)(</w:t>
      </w:r>
      <w:proofErr w:type="gramEnd"/>
      <w:r>
        <w:rPr>
          <w:rFonts w:ascii="Arial" w:hAnsi="Arial" w:cs="Arial"/>
          <w:b/>
          <w:bCs/>
          <w:i/>
          <w:w w:val="0"/>
          <w:lang w:val="en-US" w:eastAsia="ko-KR"/>
        </w:rPr>
        <w:t>#6630)</w:t>
      </w:r>
    </w:p>
    <w:p w14:paraId="352D34FA" w14:textId="22563749" w:rsidR="00B62E66" w:rsidRDefault="00B62E66" w:rsidP="00524D3C">
      <w:pPr>
        <w:rPr>
          <w:rFonts w:ascii="TimesNewRoman" w:hAnsi="TimesNewRoman"/>
          <w:color w:val="000000"/>
          <w:sz w:val="20"/>
        </w:rPr>
      </w:pPr>
    </w:p>
    <w:p w14:paraId="6093A48A" w14:textId="23E5A34E" w:rsidR="00B62E66" w:rsidRDefault="007C2974" w:rsidP="00524D3C">
      <w:pPr>
        <w:rPr>
          <w:rFonts w:ascii="Arial-BoldMT" w:hAnsi="Arial-BoldMT" w:hint="eastAsia"/>
          <w:b/>
          <w:bCs/>
          <w:color w:val="000000"/>
          <w:szCs w:val="22"/>
        </w:rPr>
      </w:pPr>
      <w:r w:rsidRPr="007C2974">
        <w:rPr>
          <w:rFonts w:ascii="Arial-BoldMT" w:hAnsi="Arial-BoldMT"/>
          <w:b/>
          <w:bCs/>
          <w:color w:val="000000"/>
          <w:szCs w:val="22"/>
        </w:rPr>
        <w:t>35.13 EHT BSS operation</w:t>
      </w:r>
    </w:p>
    <w:p w14:paraId="3BB6BB68" w14:textId="6C4056FA" w:rsidR="00627055" w:rsidRDefault="00627055" w:rsidP="00524D3C">
      <w:pPr>
        <w:rPr>
          <w:rFonts w:ascii="Arial-BoldMT" w:hAnsi="Arial-BoldMT" w:hint="eastAsia"/>
          <w:b/>
          <w:bCs/>
          <w:color w:val="000000"/>
          <w:szCs w:val="22"/>
        </w:rPr>
      </w:pPr>
    </w:p>
    <w:p w14:paraId="7B55989F" w14:textId="3E261903" w:rsidR="00627055" w:rsidRDefault="00627055" w:rsidP="00524D3C">
      <w:pPr>
        <w:rPr>
          <w:ins w:id="92" w:author="Huang, Po-kai" w:date="2021-09-27T09:28:00Z"/>
          <w:rFonts w:ascii="Arial" w:hAnsi="Arial" w:cs="Arial"/>
          <w:b/>
          <w:bCs/>
          <w:color w:val="000000"/>
          <w:sz w:val="20"/>
        </w:rPr>
      </w:pPr>
      <w:ins w:id="93" w:author="Huang, Po-kai" w:date="2021-09-27T09:27:00Z">
        <w:r>
          <w:rPr>
            <w:rFonts w:ascii="Arial-BoldMT" w:hAnsi="Arial-BoldMT"/>
            <w:b/>
            <w:bCs/>
            <w:color w:val="000000"/>
            <w:szCs w:val="22"/>
          </w:rPr>
          <w:t xml:space="preserve">35.13.1 </w:t>
        </w:r>
        <w:r w:rsidRPr="00627055">
          <w:rPr>
            <w:rFonts w:ascii="Arial" w:hAnsi="Arial" w:cs="Arial"/>
            <w:b/>
            <w:bCs/>
            <w:color w:val="000000"/>
            <w:sz w:val="20"/>
          </w:rPr>
          <w:t xml:space="preserve">Basic </w:t>
        </w:r>
        <w:r>
          <w:rPr>
            <w:rFonts w:ascii="Arial" w:hAnsi="Arial" w:cs="Arial"/>
            <w:b/>
            <w:bCs/>
            <w:color w:val="000000"/>
            <w:sz w:val="20"/>
          </w:rPr>
          <w:t>EHT</w:t>
        </w:r>
        <w:r w:rsidRPr="00627055">
          <w:rPr>
            <w:rFonts w:ascii="Arial" w:hAnsi="Arial" w:cs="Arial"/>
            <w:b/>
            <w:bCs/>
            <w:color w:val="000000"/>
            <w:sz w:val="20"/>
          </w:rPr>
          <w:t xml:space="preserve"> BSS operation</w:t>
        </w:r>
      </w:ins>
    </w:p>
    <w:p w14:paraId="569A4DD9" w14:textId="78A95BCA" w:rsidR="00575551" w:rsidRDefault="00575551" w:rsidP="00524D3C">
      <w:pPr>
        <w:rPr>
          <w:ins w:id="94" w:author="Huang, Po-kai" w:date="2021-09-27T09:28:00Z"/>
          <w:rFonts w:ascii="Arial" w:hAnsi="Arial" w:cs="Arial"/>
          <w:b/>
          <w:bCs/>
          <w:color w:val="000000"/>
          <w:sz w:val="20"/>
        </w:rPr>
      </w:pPr>
    </w:p>
    <w:p w14:paraId="65BB51BD" w14:textId="684C4C5B" w:rsidR="00575551" w:rsidRDefault="00575551" w:rsidP="00524D3C">
      <w:pPr>
        <w:rPr>
          <w:ins w:id="95" w:author="Huang, Po-kai" w:date="2021-09-27T09:28:00Z"/>
          <w:rFonts w:ascii="TimesNewRoman" w:hAnsi="TimesNewRoman"/>
          <w:color w:val="000000"/>
          <w:sz w:val="20"/>
        </w:rPr>
      </w:pPr>
      <w:ins w:id="96" w:author="Huang, Po-kai" w:date="2021-09-27T09:28:00Z">
        <w:r w:rsidRPr="00575551">
          <w:rPr>
            <w:rFonts w:ascii="TimesNewRoman" w:hAnsi="TimesNewRoman"/>
            <w:color w:val="000000"/>
            <w:sz w:val="20"/>
          </w:rPr>
          <w:t xml:space="preserve">The Beacon frames generated within an </w:t>
        </w:r>
        <w:r>
          <w:rPr>
            <w:rFonts w:ascii="TimesNewRoman" w:hAnsi="TimesNewRoman"/>
            <w:color w:val="000000"/>
            <w:sz w:val="20"/>
          </w:rPr>
          <w:t>EHT</w:t>
        </w:r>
        <w:r w:rsidRPr="00575551">
          <w:rPr>
            <w:rFonts w:ascii="TimesNewRoman" w:hAnsi="TimesNewRoman"/>
            <w:color w:val="000000"/>
            <w:sz w:val="20"/>
          </w:rPr>
          <w:t xml:space="preserve"> BSS contain an </w:t>
        </w:r>
        <w:r>
          <w:rPr>
            <w:rFonts w:ascii="TimesNewRoman" w:hAnsi="TimesNewRoman"/>
            <w:color w:val="000000"/>
            <w:sz w:val="20"/>
          </w:rPr>
          <w:t>EHT</w:t>
        </w:r>
        <w:r w:rsidRPr="00575551">
          <w:rPr>
            <w:rFonts w:ascii="TimesNewRoman" w:hAnsi="TimesNewRoman"/>
            <w:color w:val="000000"/>
            <w:sz w:val="20"/>
          </w:rPr>
          <w:t xml:space="preserve"> Operation element.</w:t>
        </w:r>
      </w:ins>
    </w:p>
    <w:p w14:paraId="14334C0C" w14:textId="31F3AD90" w:rsidR="00575551" w:rsidRDefault="00575551" w:rsidP="00524D3C">
      <w:pPr>
        <w:rPr>
          <w:rFonts w:ascii="TimesNewRoman" w:hAnsi="TimesNewRoman"/>
          <w:color w:val="000000"/>
          <w:sz w:val="20"/>
        </w:rPr>
      </w:pPr>
      <w:ins w:id="97" w:author="Huang, Po-kai" w:date="2021-09-27T09:28:00Z">
        <w:r w:rsidRPr="00575551">
          <w:rPr>
            <w:rFonts w:ascii="TimesNewRoman" w:hAnsi="TimesNewRoman"/>
            <w:color w:val="000000"/>
            <w:sz w:val="20"/>
          </w:rPr>
          <w:br/>
          <w:t xml:space="preserve">An </w:t>
        </w:r>
        <w:r>
          <w:rPr>
            <w:rFonts w:ascii="TimesNewRoman" w:hAnsi="TimesNewRoman"/>
            <w:color w:val="000000"/>
            <w:sz w:val="20"/>
          </w:rPr>
          <w:t>EHT</w:t>
        </w:r>
        <w:r w:rsidRPr="00575551">
          <w:rPr>
            <w:rFonts w:ascii="TimesNewRoman" w:hAnsi="TimesNewRoman"/>
            <w:color w:val="000000"/>
            <w:sz w:val="20"/>
          </w:rPr>
          <w:t xml:space="preserve"> STA has dot11</w:t>
        </w:r>
      </w:ins>
      <w:ins w:id="98" w:author="Huang, Po-kai" w:date="2021-09-27T09:30:00Z">
        <w:r w:rsidR="009909A3">
          <w:rPr>
            <w:rFonts w:ascii="TimesNewRoman" w:hAnsi="TimesNewRoman"/>
            <w:color w:val="000000"/>
            <w:sz w:val="20"/>
          </w:rPr>
          <w:t>EHT</w:t>
        </w:r>
      </w:ins>
      <w:ins w:id="99" w:author="Huang, Po-kai" w:date="2021-09-27T09:28:00Z">
        <w:r w:rsidRPr="00575551">
          <w:rPr>
            <w:rFonts w:ascii="TimesNewRoman" w:hAnsi="TimesNewRoman"/>
            <w:color w:val="000000"/>
            <w:sz w:val="20"/>
          </w:rPr>
          <w:t>OptionImplemented equal to true.</w:t>
        </w:r>
      </w:ins>
    </w:p>
    <w:p w14:paraId="6C564B0C" w14:textId="4589EE1D" w:rsidR="001353DD" w:rsidRDefault="001353DD" w:rsidP="00524D3C">
      <w:pPr>
        <w:rPr>
          <w:rFonts w:ascii="TimesNewRoman" w:hAnsi="TimesNewRoman"/>
          <w:color w:val="000000"/>
          <w:sz w:val="20"/>
        </w:rPr>
      </w:pPr>
    </w:p>
    <w:p w14:paraId="236FF9A6" w14:textId="71AA9060" w:rsidR="00A05B04" w:rsidRDefault="00A05B04" w:rsidP="001353DD">
      <w:pPr>
        <w:rPr>
          <w:rFonts w:ascii="TimesNewRomanPSMT" w:hAnsi="TimesNewRomanPSMT"/>
          <w:color w:val="000000"/>
          <w:sz w:val="20"/>
        </w:rPr>
      </w:pPr>
      <w:ins w:id="100" w:author="Huang, Po-kai" w:date="2021-09-27T09:57:00Z">
        <w:r>
          <w:rPr>
            <w:rFonts w:ascii="TimesNewRomanPSMT" w:hAnsi="TimesNewRomanPSMT"/>
            <w:color w:val="000000"/>
            <w:sz w:val="20"/>
          </w:rPr>
          <w:t>I</w:t>
        </w:r>
        <w:r w:rsidRPr="001353DD">
          <w:rPr>
            <w:rFonts w:ascii="TimesNewRomanPSMT" w:hAnsi="TimesNewRomanPSMT"/>
            <w:color w:val="000000"/>
            <w:sz w:val="20"/>
          </w:rPr>
          <w:t xml:space="preserve">n the </w:t>
        </w:r>
        <w:r>
          <w:rPr>
            <w:rFonts w:ascii="TimesNewRomanPSMT" w:hAnsi="TimesNewRomanPSMT"/>
            <w:color w:val="000000"/>
            <w:sz w:val="20"/>
          </w:rPr>
          <w:t>2.4 GHz band,</w:t>
        </w:r>
        <w:r w:rsidRPr="001353DD">
          <w:rPr>
            <w:rFonts w:ascii="TimesNewRomanPSMT" w:hAnsi="TimesNewRomanPSMT"/>
            <w:color w:val="000000"/>
            <w:sz w:val="20"/>
          </w:rPr>
          <w:t xml:space="preserve"> </w:t>
        </w:r>
        <w:r>
          <w:rPr>
            <w:rFonts w:ascii="TimesNewRomanPSMT" w:hAnsi="TimesNewRomanPSMT"/>
            <w:color w:val="000000"/>
            <w:sz w:val="20"/>
          </w:rPr>
          <w:t>a</w:t>
        </w:r>
      </w:ins>
      <w:ins w:id="101" w:author="Huang, Po-kai" w:date="2021-09-27T09:48:00Z">
        <w:r>
          <w:rPr>
            <w:rFonts w:ascii="TimesNewRomanPSMT" w:hAnsi="TimesNewRomanPSMT"/>
            <w:color w:val="000000"/>
            <w:sz w:val="20"/>
          </w:rPr>
          <w:t>n EHT</w:t>
        </w:r>
      </w:ins>
      <w:ins w:id="102" w:author="Huang, Po-kai" w:date="2021-09-27T09:45:00Z">
        <w:r w:rsidRPr="001353DD">
          <w:rPr>
            <w:rFonts w:ascii="TimesNewRomanPSMT" w:hAnsi="TimesNewRomanPSMT"/>
            <w:color w:val="000000"/>
            <w:sz w:val="20"/>
          </w:rPr>
          <w:t xml:space="preserve"> STA shall not transmit an </w:t>
        </w:r>
        <w:r>
          <w:rPr>
            <w:rFonts w:ascii="TimesNewRomanPSMT" w:hAnsi="TimesNewRomanPSMT"/>
            <w:color w:val="000000"/>
            <w:sz w:val="20"/>
          </w:rPr>
          <w:t>EHT</w:t>
        </w:r>
        <w:r w:rsidRPr="001353DD">
          <w:rPr>
            <w:rFonts w:ascii="TimesNewRomanPSMT" w:hAnsi="TimesNewRomanPSMT"/>
            <w:color w:val="000000"/>
            <w:sz w:val="20"/>
          </w:rPr>
          <w:t xml:space="preserve"> PPDU to a recipient </w:t>
        </w:r>
      </w:ins>
      <w:ins w:id="103" w:author="Huang, Po-kai" w:date="2021-09-27T09:48:00Z">
        <w:r>
          <w:rPr>
            <w:rFonts w:ascii="TimesNewRomanPSMT" w:hAnsi="TimesNewRomanPSMT"/>
            <w:color w:val="000000"/>
            <w:sz w:val="20"/>
          </w:rPr>
          <w:t xml:space="preserve">EHT </w:t>
        </w:r>
      </w:ins>
      <w:ins w:id="104" w:author="Huang, Po-kai" w:date="2021-09-27T09:45:00Z">
        <w:r w:rsidRPr="001353DD">
          <w:rPr>
            <w:rFonts w:ascii="TimesNewRomanPSMT" w:hAnsi="TimesNewRomanPSMT"/>
            <w:color w:val="000000"/>
            <w:sz w:val="20"/>
          </w:rPr>
          <w:t xml:space="preserve">STA that carries a frame that is not an </w:t>
        </w:r>
        <w:r>
          <w:rPr>
            <w:rFonts w:ascii="TimesNewRomanPSMT" w:hAnsi="TimesNewRomanPSMT"/>
            <w:color w:val="000000"/>
            <w:sz w:val="20"/>
          </w:rPr>
          <w:t>EHT</w:t>
        </w:r>
        <w:r w:rsidRPr="001353DD">
          <w:rPr>
            <w:rFonts w:ascii="TimesNewRomanPSMT" w:hAnsi="TimesNewRomanPSMT"/>
            <w:color w:val="000000"/>
            <w:sz w:val="20"/>
          </w:rPr>
          <w:t xml:space="preserve"> Compressed</w:t>
        </w:r>
        <w:r>
          <w:rPr>
            <w:rFonts w:ascii="TimesNewRomanPSMT" w:hAnsi="TimesNewRomanPSMT"/>
            <w:color w:val="000000"/>
            <w:sz w:val="20"/>
          </w:rPr>
          <w:t xml:space="preserve"> </w:t>
        </w:r>
        <w:r w:rsidRPr="001353DD">
          <w:rPr>
            <w:rFonts w:ascii="TimesNewRomanPSMT" w:hAnsi="TimesNewRomanPSMT"/>
            <w:color w:val="000000"/>
            <w:sz w:val="20"/>
          </w:rPr>
          <w:t xml:space="preserve">Beamforming/CQI frame (see </w:t>
        </w:r>
        <w:r w:rsidRPr="002956EF">
          <w:rPr>
            <w:rFonts w:ascii="TimesNewRomanPSMT" w:hAnsi="TimesNewRomanPSMT"/>
            <w:color w:val="000000"/>
            <w:sz w:val="20"/>
          </w:rPr>
          <w:t xml:space="preserve">35.5.3 </w:t>
        </w:r>
        <w:r>
          <w:rPr>
            <w:rFonts w:ascii="TimesNewRomanPSMT" w:hAnsi="TimesNewRomanPSMT"/>
            <w:color w:val="000000"/>
            <w:sz w:val="20"/>
          </w:rPr>
          <w:t>(</w:t>
        </w:r>
        <w:r w:rsidRPr="002956EF">
          <w:rPr>
            <w:rFonts w:ascii="TimesNewRomanPSMT" w:hAnsi="TimesNewRomanPSMT"/>
            <w:color w:val="000000"/>
            <w:sz w:val="20"/>
          </w:rPr>
          <w:t>Rules for EHT sounding protocol sequences</w:t>
        </w:r>
        <w:r>
          <w:rPr>
            <w:rFonts w:ascii="TimesNewRomanPSMT" w:hAnsi="TimesNewRomanPSMT"/>
            <w:color w:val="000000"/>
            <w:sz w:val="20"/>
          </w:rPr>
          <w:t>)</w:t>
        </w:r>
        <w:r w:rsidRPr="001353DD">
          <w:rPr>
            <w:rFonts w:ascii="TimesNewRomanPSMT" w:hAnsi="TimesNewRomanPSMT"/>
            <w:color w:val="000000"/>
            <w:sz w:val="20"/>
          </w:rPr>
          <w:t>) and that exceeds the maximum MPDU length capability indicated in</w:t>
        </w:r>
        <w:r>
          <w:rPr>
            <w:rFonts w:ascii="TimesNewRomanPSMT" w:hAnsi="TimesNewRomanPSMT"/>
            <w:color w:val="000000"/>
            <w:sz w:val="20"/>
          </w:rPr>
          <w:t xml:space="preserve"> </w:t>
        </w:r>
        <w:r w:rsidRPr="001353DD">
          <w:rPr>
            <w:rFonts w:ascii="TimesNewRomanPSMT" w:hAnsi="TimesNewRomanPSMT"/>
            <w:color w:val="000000"/>
            <w:sz w:val="20"/>
          </w:rPr>
          <w:t>the</w:t>
        </w:r>
        <w:r>
          <w:rPr>
            <w:rFonts w:ascii="TimesNewRomanPSMT" w:hAnsi="TimesNewRomanPSMT"/>
            <w:color w:val="000000"/>
            <w:sz w:val="20"/>
          </w:rPr>
          <w:t xml:space="preserve"> EHT</w:t>
        </w:r>
        <w:r w:rsidRPr="001353DD">
          <w:rPr>
            <w:rFonts w:ascii="TimesNewRomanPSMT" w:hAnsi="TimesNewRomanPSMT"/>
            <w:color w:val="000000"/>
            <w:sz w:val="20"/>
          </w:rPr>
          <w:t xml:space="preserve"> Capabilities element last received from the recipient </w:t>
        </w:r>
      </w:ins>
      <w:ins w:id="105" w:author="Huang, Po-kai" w:date="2021-09-27T09:48:00Z">
        <w:r>
          <w:rPr>
            <w:rFonts w:ascii="TimesNewRomanPSMT" w:hAnsi="TimesNewRomanPSMT"/>
            <w:color w:val="000000"/>
            <w:sz w:val="20"/>
          </w:rPr>
          <w:t xml:space="preserve">EHT </w:t>
        </w:r>
      </w:ins>
      <w:ins w:id="106" w:author="Huang, Po-kai" w:date="2021-09-27T09:45:00Z">
        <w:r w:rsidRPr="001353DD">
          <w:rPr>
            <w:rFonts w:ascii="TimesNewRomanPSMT" w:hAnsi="TimesNewRomanPSMT"/>
            <w:color w:val="000000"/>
            <w:sz w:val="20"/>
          </w:rPr>
          <w:t>STA</w:t>
        </w:r>
        <w:r>
          <w:rPr>
            <w:rFonts w:ascii="TimesNewRomanPSMT" w:hAnsi="TimesNewRomanPSMT"/>
            <w:color w:val="000000"/>
            <w:sz w:val="20"/>
          </w:rPr>
          <w:t>.</w:t>
        </w:r>
      </w:ins>
    </w:p>
    <w:p w14:paraId="503D5402" w14:textId="77777777" w:rsidR="00A05B04" w:rsidRDefault="00A05B04" w:rsidP="001353DD">
      <w:pPr>
        <w:rPr>
          <w:rFonts w:ascii="TimesNewRomanPSMT" w:hAnsi="TimesNewRomanPSMT"/>
          <w:color w:val="000000"/>
          <w:sz w:val="20"/>
        </w:rPr>
      </w:pPr>
    </w:p>
    <w:p w14:paraId="5A2AF2E4" w14:textId="3BFBA898" w:rsidR="006E241F" w:rsidRDefault="00C325E0" w:rsidP="001353DD">
      <w:pPr>
        <w:rPr>
          <w:ins w:id="107" w:author="Huang, Po-kai" w:date="2021-09-27T09:45:00Z"/>
          <w:rFonts w:ascii="TimesNewRomanPSMT" w:hAnsi="TimesNewRomanPSMT"/>
          <w:color w:val="000000"/>
          <w:sz w:val="20"/>
        </w:rPr>
      </w:pPr>
      <w:ins w:id="108" w:author="Huang, Po-kai" w:date="2021-09-27T09:57:00Z">
        <w:r>
          <w:rPr>
            <w:rFonts w:ascii="TimesNewRomanPSMT" w:hAnsi="TimesNewRomanPSMT"/>
            <w:color w:val="000000"/>
            <w:sz w:val="20"/>
          </w:rPr>
          <w:t>I</w:t>
        </w:r>
      </w:ins>
      <w:ins w:id="109" w:author="Huang, Po-kai" w:date="2021-09-27T09:56:00Z">
        <w:r w:rsidRPr="001353DD">
          <w:rPr>
            <w:rFonts w:ascii="TimesNewRomanPSMT" w:hAnsi="TimesNewRomanPSMT"/>
            <w:color w:val="000000"/>
            <w:sz w:val="20"/>
          </w:rPr>
          <w:t xml:space="preserve">n the </w:t>
        </w:r>
        <w:r>
          <w:rPr>
            <w:rFonts w:ascii="TimesNewRomanPSMT" w:hAnsi="TimesNewRomanPSMT"/>
            <w:color w:val="000000"/>
            <w:sz w:val="20"/>
          </w:rPr>
          <w:t xml:space="preserve">5 GHz band, </w:t>
        </w:r>
      </w:ins>
      <w:ins w:id="110" w:author="Huang, Po-kai" w:date="2021-09-27T09:57:00Z">
        <w:r>
          <w:rPr>
            <w:rFonts w:ascii="TimesNewRomanPSMT" w:hAnsi="TimesNewRomanPSMT"/>
            <w:color w:val="000000"/>
            <w:sz w:val="20"/>
          </w:rPr>
          <w:t>a</w:t>
        </w:r>
      </w:ins>
      <w:ins w:id="111" w:author="Huang, Po-kai" w:date="2021-09-27T09:48:00Z">
        <w:r w:rsidR="00AC4B52">
          <w:rPr>
            <w:rFonts w:ascii="TimesNewRomanPSMT" w:hAnsi="TimesNewRomanPSMT"/>
            <w:color w:val="000000"/>
            <w:sz w:val="20"/>
          </w:rPr>
          <w:t>n EHT</w:t>
        </w:r>
      </w:ins>
      <w:ins w:id="112" w:author="Huang, Po-kai" w:date="2021-09-27T09:37:00Z">
        <w:r w:rsidR="001353DD" w:rsidRPr="001353DD">
          <w:rPr>
            <w:rFonts w:ascii="TimesNewRomanPSMT" w:hAnsi="TimesNewRomanPSMT"/>
            <w:color w:val="000000"/>
            <w:sz w:val="20"/>
          </w:rPr>
          <w:t xml:space="preserve"> STA shall not transmit an </w:t>
        </w:r>
        <w:r w:rsidR="001353DD">
          <w:rPr>
            <w:rFonts w:ascii="TimesNewRomanPSMT" w:hAnsi="TimesNewRomanPSMT"/>
            <w:color w:val="000000"/>
            <w:sz w:val="20"/>
          </w:rPr>
          <w:t>EHT</w:t>
        </w:r>
        <w:r w:rsidR="001353DD" w:rsidRPr="001353DD">
          <w:rPr>
            <w:rFonts w:ascii="TimesNewRomanPSMT" w:hAnsi="TimesNewRomanPSMT"/>
            <w:color w:val="000000"/>
            <w:sz w:val="20"/>
          </w:rPr>
          <w:t xml:space="preserve"> PPDU to a recipient </w:t>
        </w:r>
      </w:ins>
      <w:ins w:id="113" w:author="Huang, Po-kai" w:date="2021-09-27T09:48:00Z">
        <w:r w:rsidR="00AC4B52">
          <w:rPr>
            <w:rFonts w:ascii="TimesNewRomanPSMT" w:hAnsi="TimesNewRomanPSMT"/>
            <w:color w:val="000000"/>
            <w:sz w:val="20"/>
          </w:rPr>
          <w:t xml:space="preserve">EHT </w:t>
        </w:r>
      </w:ins>
      <w:ins w:id="114" w:author="Huang, Po-kai" w:date="2021-09-27T09:37:00Z">
        <w:r w:rsidR="001353DD" w:rsidRPr="001353DD">
          <w:rPr>
            <w:rFonts w:ascii="TimesNewRomanPSMT" w:hAnsi="TimesNewRomanPSMT"/>
            <w:color w:val="000000"/>
            <w:sz w:val="20"/>
          </w:rPr>
          <w:t xml:space="preserve">STA that carries a frame that is not an </w:t>
        </w:r>
        <w:r w:rsidR="001353DD">
          <w:rPr>
            <w:rFonts w:ascii="TimesNewRomanPSMT" w:hAnsi="TimesNewRomanPSMT"/>
            <w:color w:val="000000"/>
            <w:sz w:val="20"/>
          </w:rPr>
          <w:t>EHT</w:t>
        </w:r>
        <w:r w:rsidR="001353DD" w:rsidRPr="001353DD">
          <w:rPr>
            <w:rFonts w:ascii="TimesNewRomanPSMT" w:hAnsi="TimesNewRomanPSMT"/>
            <w:color w:val="000000"/>
            <w:sz w:val="20"/>
          </w:rPr>
          <w:t xml:space="preserve"> Compressed</w:t>
        </w:r>
        <w:r w:rsidR="001353DD">
          <w:rPr>
            <w:rFonts w:ascii="TimesNewRomanPSMT" w:hAnsi="TimesNewRomanPSMT"/>
            <w:color w:val="000000"/>
            <w:sz w:val="20"/>
          </w:rPr>
          <w:t xml:space="preserve"> </w:t>
        </w:r>
        <w:r w:rsidR="001353DD" w:rsidRPr="001353DD">
          <w:rPr>
            <w:rFonts w:ascii="TimesNewRomanPSMT" w:hAnsi="TimesNewRomanPSMT"/>
            <w:color w:val="000000"/>
            <w:sz w:val="20"/>
          </w:rPr>
          <w:t xml:space="preserve">Beamforming/CQI frame (see </w:t>
        </w:r>
      </w:ins>
      <w:ins w:id="115" w:author="Huang, Po-kai" w:date="2021-09-27T09:38:00Z">
        <w:r w:rsidR="002956EF" w:rsidRPr="002956EF">
          <w:rPr>
            <w:rFonts w:ascii="TimesNewRomanPSMT" w:hAnsi="TimesNewRomanPSMT"/>
            <w:color w:val="000000"/>
            <w:sz w:val="20"/>
          </w:rPr>
          <w:t xml:space="preserve">35.5.3 </w:t>
        </w:r>
        <w:r w:rsidR="002956EF">
          <w:rPr>
            <w:rFonts w:ascii="TimesNewRomanPSMT" w:hAnsi="TimesNewRomanPSMT"/>
            <w:color w:val="000000"/>
            <w:sz w:val="20"/>
          </w:rPr>
          <w:t>(</w:t>
        </w:r>
        <w:r w:rsidR="002956EF" w:rsidRPr="002956EF">
          <w:rPr>
            <w:rFonts w:ascii="TimesNewRomanPSMT" w:hAnsi="TimesNewRomanPSMT"/>
            <w:color w:val="000000"/>
            <w:sz w:val="20"/>
          </w:rPr>
          <w:t>Rules for EHT sounding protocol sequences</w:t>
        </w:r>
        <w:r w:rsidR="002956EF">
          <w:rPr>
            <w:rFonts w:ascii="TimesNewRomanPSMT" w:hAnsi="TimesNewRomanPSMT"/>
            <w:color w:val="000000"/>
            <w:sz w:val="20"/>
          </w:rPr>
          <w:t>)</w:t>
        </w:r>
      </w:ins>
      <w:ins w:id="116" w:author="Huang, Po-kai" w:date="2021-09-27T09:37:00Z">
        <w:r w:rsidR="001353DD" w:rsidRPr="001353DD">
          <w:rPr>
            <w:rFonts w:ascii="TimesNewRomanPSMT" w:hAnsi="TimesNewRomanPSMT"/>
            <w:color w:val="000000"/>
            <w:sz w:val="20"/>
          </w:rPr>
          <w:t>) and that exceeds the maximum MPDU length capability indicated in</w:t>
        </w:r>
        <w:r w:rsidR="001353DD">
          <w:rPr>
            <w:rFonts w:ascii="TimesNewRomanPSMT" w:hAnsi="TimesNewRomanPSMT"/>
            <w:color w:val="000000"/>
            <w:sz w:val="20"/>
          </w:rPr>
          <w:t xml:space="preserve"> </w:t>
        </w:r>
        <w:r w:rsidR="001353DD" w:rsidRPr="001353DD">
          <w:rPr>
            <w:rFonts w:ascii="TimesNewRomanPSMT" w:hAnsi="TimesNewRomanPSMT"/>
            <w:color w:val="000000"/>
            <w:sz w:val="20"/>
          </w:rPr>
          <w:t xml:space="preserve">the VHT Capabilities element last received from the recipient </w:t>
        </w:r>
        <w:proofErr w:type="gramStart"/>
        <w:r w:rsidR="001353DD" w:rsidRPr="001353DD">
          <w:rPr>
            <w:rFonts w:ascii="TimesNewRomanPSMT" w:hAnsi="TimesNewRomanPSMT"/>
            <w:color w:val="000000"/>
            <w:sz w:val="20"/>
          </w:rPr>
          <w:t>STA</w:t>
        </w:r>
      </w:ins>
      <w:ins w:id="117" w:author="Huang, Po-kai" w:date="2021-09-27T09:56:00Z">
        <w:r>
          <w:rPr>
            <w:rFonts w:ascii="TimesNewRomanPSMT" w:hAnsi="TimesNewRomanPSMT"/>
            <w:color w:val="000000"/>
            <w:sz w:val="20"/>
          </w:rPr>
          <w:t xml:space="preserve"> </w:t>
        </w:r>
      </w:ins>
      <w:ins w:id="118" w:author="Huang, Po-kai" w:date="2021-09-27T09:45:00Z">
        <w:r w:rsidR="006E241F">
          <w:rPr>
            <w:rFonts w:ascii="TimesNewRomanPSMT" w:hAnsi="TimesNewRomanPSMT"/>
            <w:color w:val="000000"/>
            <w:sz w:val="20"/>
          </w:rPr>
          <w:t>.</w:t>
        </w:r>
        <w:proofErr w:type="gramEnd"/>
      </w:ins>
    </w:p>
    <w:p w14:paraId="054734CE" w14:textId="17C16395" w:rsidR="008C2D94" w:rsidRDefault="008C2D94" w:rsidP="00887A28">
      <w:pPr>
        <w:rPr>
          <w:ins w:id="119" w:author="Huang, Po-kai" w:date="2021-10-15T17:03:00Z"/>
          <w:rFonts w:ascii="TimesNewRomanPSMT" w:hAnsi="TimesNewRomanPSMT"/>
          <w:color w:val="000000"/>
          <w:sz w:val="20"/>
        </w:rPr>
      </w:pPr>
    </w:p>
    <w:p w14:paraId="0365F11C" w14:textId="777A2968" w:rsidR="006E241F" w:rsidDel="005361F7" w:rsidRDefault="008C2D94" w:rsidP="001353DD">
      <w:pPr>
        <w:rPr>
          <w:del w:id="120" w:author="Huang, Po-kai" w:date="2021-10-18T08:36:00Z"/>
          <w:rFonts w:ascii="TimesNewRomanPSMT" w:hAnsi="TimesNewRomanPSMT"/>
          <w:color w:val="000000"/>
          <w:sz w:val="20"/>
        </w:rPr>
      </w:pPr>
      <w:ins w:id="121" w:author="Huang, Po-kai" w:date="2021-10-15T17:03:00Z">
        <w:r>
          <w:rPr>
            <w:rFonts w:ascii="TimesNewRomanPSMT" w:hAnsi="TimesNewRomanPSMT"/>
            <w:color w:val="000000"/>
            <w:sz w:val="20"/>
          </w:rPr>
          <w:t>In the 6 GHz band, an EHT</w:t>
        </w:r>
        <w:r w:rsidRPr="009A70FE">
          <w:rPr>
            <w:rFonts w:ascii="TimesNewRomanPSMT" w:hAnsi="TimesNewRomanPSMT"/>
            <w:color w:val="000000"/>
            <w:sz w:val="20"/>
          </w:rPr>
          <w:t xml:space="preserve"> STA shall not transmit an </w:t>
        </w:r>
        <w:r>
          <w:rPr>
            <w:rFonts w:ascii="TimesNewRomanPSMT" w:hAnsi="TimesNewRomanPSMT"/>
            <w:color w:val="000000"/>
            <w:sz w:val="20"/>
          </w:rPr>
          <w:t>EHT</w:t>
        </w:r>
        <w:r w:rsidRPr="009A70FE">
          <w:rPr>
            <w:rFonts w:ascii="TimesNewRomanPSMT" w:hAnsi="TimesNewRomanPSMT"/>
            <w:color w:val="000000"/>
            <w:sz w:val="20"/>
          </w:rPr>
          <w:t xml:space="preserve"> PPDU to a recipient </w:t>
        </w:r>
        <w:r>
          <w:rPr>
            <w:rFonts w:ascii="TimesNewRomanPSMT" w:hAnsi="TimesNewRomanPSMT"/>
            <w:color w:val="000000"/>
            <w:sz w:val="20"/>
          </w:rPr>
          <w:t xml:space="preserve">EHT </w:t>
        </w:r>
        <w:r w:rsidRPr="009A70FE">
          <w:rPr>
            <w:rFonts w:ascii="TimesNewRomanPSMT" w:hAnsi="TimesNewRomanPSMT"/>
            <w:color w:val="000000"/>
            <w:sz w:val="20"/>
          </w:rPr>
          <w:t xml:space="preserve">STA that carries a frame that is not an </w:t>
        </w:r>
        <w:r>
          <w:rPr>
            <w:rFonts w:ascii="TimesNewRomanPSMT" w:hAnsi="TimesNewRomanPSMT"/>
            <w:color w:val="000000"/>
            <w:sz w:val="20"/>
          </w:rPr>
          <w:t>EHT</w:t>
        </w:r>
        <w:r w:rsidRPr="009A70FE">
          <w:rPr>
            <w:rFonts w:ascii="TimesNewRomanPSMT" w:hAnsi="TimesNewRomanPSMT"/>
            <w:color w:val="000000"/>
            <w:sz w:val="20"/>
          </w:rPr>
          <w:t xml:space="preserve"> Compressed</w:t>
        </w:r>
        <w:r>
          <w:rPr>
            <w:rFonts w:ascii="TimesNewRomanPSMT" w:hAnsi="TimesNewRomanPSMT"/>
            <w:color w:val="000000"/>
            <w:sz w:val="20"/>
          </w:rPr>
          <w:t xml:space="preserve"> </w:t>
        </w:r>
        <w:r w:rsidRPr="009A70FE">
          <w:rPr>
            <w:rFonts w:ascii="TimesNewRomanPSMT" w:hAnsi="TimesNewRomanPSMT"/>
            <w:color w:val="000000"/>
            <w:sz w:val="20"/>
          </w:rPr>
          <w:t>Beamforming/CQI frame (</w:t>
        </w:r>
        <w:r w:rsidRPr="001353DD">
          <w:rPr>
            <w:rFonts w:ascii="TimesNewRomanPSMT" w:hAnsi="TimesNewRomanPSMT"/>
            <w:color w:val="000000"/>
            <w:sz w:val="20"/>
          </w:rPr>
          <w:t xml:space="preserve">see </w:t>
        </w:r>
        <w:r w:rsidRPr="002956EF">
          <w:rPr>
            <w:rFonts w:ascii="TimesNewRomanPSMT" w:hAnsi="TimesNewRomanPSMT"/>
            <w:color w:val="000000"/>
            <w:sz w:val="20"/>
          </w:rPr>
          <w:t xml:space="preserve">35.5.3 </w:t>
        </w:r>
        <w:r>
          <w:rPr>
            <w:rFonts w:ascii="TimesNewRomanPSMT" w:hAnsi="TimesNewRomanPSMT"/>
            <w:color w:val="000000"/>
            <w:sz w:val="20"/>
          </w:rPr>
          <w:t>(</w:t>
        </w:r>
        <w:r w:rsidRPr="002956EF">
          <w:rPr>
            <w:rFonts w:ascii="TimesNewRomanPSMT" w:hAnsi="TimesNewRomanPSMT"/>
            <w:color w:val="000000"/>
            <w:sz w:val="20"/>
          </w:rPr>
          <w:t>Rules for EHT sounding protocol sequences</w:t>
        </w:r>
        <w:r>
          <w:rPr>
            <w:rFonts w:ascii="TimesNewRomanPSMT" w:hAnsi="TimesNewRomanPSMT"/>
            <w:color w:val="000000"/>
            <w:sz w:val="20"/>
          </w:rPr>
          <w:t>)</w:t>
        </w:r>
        <w:r w:rsidRPr="009A70FE">
          <w:rPr>
            <w:rFonts w:ascii="TimesNewRomanPSMT" w:hAnsi="TimesNewRomanPSMT"/>
            <w:color w:val="000000"/>
            <w:sz w:val="20"/>
          </w:rPr>
          <w:t>) and that exceeds the maximum</w:t>
        </w:r>
        <w:r>
          <w:rPr>
            <w:rFonts w:ascii="TimesNewRomanPSMT" w:hAnsi="TimesNewRomanPSMT"/>
            <w:color w:val="000000"/>
            <w:sz w:val="20"/>
          </w:rPr>
          <w:t xml:space="preserve"> </w:t>
        </w:r>
        <w:r w:rsidRPr="009A70FE">
          <w:rPr>
            <w:rFonts w:ascii="TimesNewRomanPSMT" w:hAnsi="TimesNewRomanPSMT"/>
            <w:color w:val="000000"/>
            <w:sz w:val="20"/>
          </w:rPr>
          <w:t>MPDU length capability indicated in</w:t>
        </w:r>
        <w:r>
          <w:rPr>
            <w:rFonts w:ascii="TimesNewRomanPSMT" w:hAnsi="TimesNewRomanPSMT"/>
            <w:color w:val="000000"/>
            <w:sz w:val="20"/>
          </w:rPr>
          <w:t xml:space="preserve"> </w:t>
        </w:r>
        <w:r w:rsidRPr="009A70FE">
          <w:rPr>
            <w:rFonts w:ascii="TimesNewRomanPSMT" w:hAnsi="TimesNewRomanPSMT"/>
            <w:color w:val="000000"/>
            <w:sz w:val="20"/>
          </w:rPr>
          <w:t xml:space="preserve">the HE 6 GHz Band Capabilities element last received from the recipient </w:t>
        </w:r>
        <w:r>
          <w:rPr>
            <w:rFonts w:ascii="TimesNewRomanPSMT" w:hAnsi="TimesNewRomanPSMT"/>
            <w:color w:val="000000"/>
            <w:sz w:val="20"/>
          </w:rPr>
          <w:t xml:space="preserve">EHT </w:t>
        </w:r>
        <w:r w:rsidRPr="009A70FE">
          <w:rPr>
            <w:rFonts w:ascii="TimesNewRomanPSMT" w:hAnsi="TimesNewRomanPSMT"/>
            <w:color w:val="000000"/>
            <w:sz w:val="20"/>
          </w:rPr>
          <w:t>STA.</w:t>
        </w:r>
      </w:ins>
    </w:p>
    <w:p w14:paraId="31399F66" w14:textId="1D604E56" w:rsidR="008C59DE" w:rsidRDefault="008C59DE" w:rsidP="001353DD">
      <w:pPr>
        <w:rPr>
          <w:ins w:id="122" w:author="Huang, Po-kai" w:date="2021-09-27T10:03:00Z"/>
          <w:rFonts w:ascii="TimesNewRomanPSMT" w:hAnsi="TimesNewRomanPSMT"/>
          <w:color w:val="000000"/>
          <w:sz w:val="20"/>
        </w:rPr>
      </w:pPr>
    </w:p>
    <w:p w14:paraId="113C52C3" w14:textId="197191DE" w:rsidR="008C59DE" w:rsidRDefault="008C59DE" w:rsidP="008C59DE">
      <w:pPr>
        <w:rPr>
          <w:ins w:id="123" w:author="Huang, Po-kai" w:date="2021-09-27T10:03:00Z"/>
          <w:rFonts w:ascii="TimesNewRomanPSMT" w:hAnsi="TimesNewRomanPSMT"/>
          <w:color w:val="000000"/>
          <w:sz w:val="20"/>
        </w:rPr>
      </w:pPr>
      <w:ins w:id="124" w:author="Huang, Po-kai" w:date="2021-09-27T10:03:00Z">
        <w:r>
          <w:rPr>
            <w:rFonts w:ascii="TimesNewRomanPSMT" w:hAnsi="TimesNewRomanPSMT"/>
            <w:color w:val="000000"/>
            <w:sz w:val="20"/>
          </w:rPr>
          <w:t>I</w:t>
        </w:r>
        <w:r w:rsidRPr="001353DD">
          <w:rPr>
            <w:rFonts w:ascii="TimesNewRomanPSMT" w:hAnsi="TimesNewRomanPSMT"/>
            <w:color w:val="000000"/>
            <w:sz w:val="20"/>
          </w:rPr>
          <w:t xml:space="preserve">n the </w:t>
        </w:r>
        <w:r>
          <w:rPr>
            <w:rFonts w:ascii="TimesNewRomanPSMT" w:hAnsi="TimesNewRomanPSMT"/>
            <w:color w:val="000000"/>
            <w:sz w:val="20"/>
          </w:rPr>
          <w:t>2.4 GHz band,</w:t>
        </w:r>
        <w:r w:rsidRPr="001353DD">
          <w:rPr>
            <w:rFonts w:ascii="TimesNewRomanPSMT" w:hAnsi="TimesNewRomanPSMT"/>
            <w:color w:val="000000"/>
            <w:sz w:val="20"/>
          </w:rPr>
          <w:t xml:space="preserve"> </w:t>
        </w:r>
        <w:r>
          <w:rPr>
            <w:rFonts w:ascii="TimesNewRomanPSMT" w:hAnsi="TimesNewRomanPSMT"/>
            <w:color w:val="000000"/>
            <w:sz w:val="20"/>
          </w:rPr>
          <w:t>an EHT</w:t>
        </w:r>
        <w:r w:rsidRPr="001353DD">
          <w:rPr>
            <w:rFonts w:ascii="TimesNewRomanPSMT" w:hAnsi="TimesNewRomanPSMT"/>
            <w:color w:val="000000"/>
            <w:sz w:val="20"/>
          </w:rPr>
          <w:t xml:space="preserve"> STA shall not transmit </w:t>
        </w:r>
        <w:proofErr w:type="spellStart"/>
        <w:r w:rsidRPr="001353DD">
          <w:rPr>
            <w:rFonts w:ascii="TimesNewRomanPSMT" w:hAnsi="TimesNewRomanPSMT"/>
            <w:color w:val="000000"/>
            <w:sz w:val="20"/>
          </w:rPr>
          <w:t>an</w:t>
        </w:r>
        <w:proofErr w:type="spellEnd"/>
        <w:r>
          <w:rPr>
            <w:rFonts w:ascii="TimesNewRomanPSMT" w:hAnsi="TimesNewRomanPSMT"/>
            <w:color w:val="000000"/>
            <w:sz w:val="20"/>
          </w:rPr>
          <w:t xml:space="preserve"> </w:t>
        </w:r>
      </w:ins>
      <w:ins w:id="125" w:author="Huang, Po-kai" w:date="2021-10-15T17:08:00Z">
        <w:r w:rsidR="00CE1FA6">
          <w:rPr>
            <w:rFonts w:ascii="TimesNewRomanPSMT" w:hAnsi="TimesNewRomanPSMT"/>
            <w:color w:val="000000"/>
            <w:sz w:val="20"/>
          </w:rPr>
          <w:t>HE</w:t>
        </w:r>
      </w:ins>
      <w:ins w:id="126" w:author="Huang, Po-kai" w:date="2021-09-27T10:03:00Z">
        <w:r w:rsidRPr="001353DD">
          <w:rPr>
            <w:rFonts w:ascii="TimesNewRomanPSMT" w:hAnsi="TimesNewRomanPSMT"/>
            <w:color w:val="000000"/>
            <w:sz w:val="20"/>
          </w:rPr>
          <w:t xml:space="preserve"> PPDU to a recipient </w:t>
        </w:r>
        <w:r>
          <w:rPr>
            <w:rFonts w:ascii="TimesNewRomanPSMT" w:hAnsi="TimesNewRomanPSMT"/>
            <w:color w:val="000000"/>
            <w:sz w:val="20"/>
          </w:rPr>
          <w:t xml:space="preserve">EHT </w:t>
        </w:r>
        <w:r w:rsidRPr="001353DD">
          <w:rPr>
            <w:rFonts w:ascii="TimesNewRomanPSMT" w:hAnsi="TimesNewRomanPSMT"/>
            <w:color w:val="000000"/>
            <w:sz w:val="20"/>
          </w:rPr>
          <w:t xml:space="preserve">STA that carries a frame that is not an </w:t>
        </w:r>
        <w:r>
          <w:rPr>
            <w:rFonts w:ascii="TimesNewRomanPSMT" w:hAnsi="TimesNewRomanPSMT"/>
            <w:color w:val="000000"/>
            <w:sz w:val="20"/>
          </w:rPr>
          <w:t>HE</w:t>
        </w:r>
        <w:r w:rsidRPr="001353DD">
          <w:rPr>
            <w:rFonts w:ascii="TimesNewRomanPSMT" w:hAnsi="TimesNewRomanPSMT"/>
            <w:color w:val="000000"/>
            <w:sz w:val="20"/>
          </w:rPr>
          <w:t xml:space="preserve"> Compressed</w:t>
        </w:r>
        <w:r>
          <w:rPr>
            <w:rFonts w:ascii="TimesNewRomanPSMT" w:hAnsi="TimesNewRomanPSMT"/>
            <w:color w:val="000000"/>
            <w:sz w:val="20"/>
          </w:rPr>
          <w:t xml:space="preserve"> </w:t>
        </w:r>
        <w:r w:rsidRPr="001353DD">
          <w:rPr>
            <w:rFonts w:ascii="TimesNewRomanPSMT" w:hAnsi="TimesNewRomanPSMT"/>
            <w:color w:val="000000"/>
            <w:sz w:val="20"/>
          </w:rPr>
          <w:t xml:space="preserve">Beamforming/CQI frame (see </w:t>
        </w:r>
        <w:proofErr w:type="spellStart"/>
        <w:r w:rsidRPr="006432D1">
          <w:rPr>
            <w:rFonts w:ascii="TimesNewRomanPSMT" w:hAnsi="TimesNewRomanPSMT"/>
            <w:color w:val="000000"/>
            <w:sz w:val="20"/>
          </w:rPr>
          <w:t>see</w:t>
        </w:r>
        <w:proofErr w:type="spellEnd"/>
        <w:r w:rsidRPr="006432D1">
          <w:rPr>
            <w:rFonts w:ascii="TimesNewRomanPSMT" w:hAnsi="TimesNewRomanPSMT"/>
            <w:color w:val="000000"/>
            <w:sz w:val="20"/>
          </w:rPr>
          <w:t xml:space="preserve"> 26.7.3 </w:t>
        </w:r>
      </w:ins>
      <w:ins w:id="127" w:author="Huang, Po-kai" w:date="2021-09-27T10:04:00Z">
        <w:r w:rsidR="006432D1" w:rsidRPr="006432D1">
          <w:rPr>
            <w:rFonts w:ascii="TimesNewRomanPSMT" w:hAnsi="TimesNewRomanPSMT"/>
            <w:color w:val="000000"/>
            <w:sz w:val="20"/>
          </w:rPr>
          <w:t xml:space="preserve">(Rules for HE </w:t>
        </w:r>
        <w:proofErr w:type="gramStart"/>
        <w:r w:rsidR="006432D1" w:rsidRPr="006432D1">
          <w:rPr>
            <w:rFonts w:ascii="TimesNewRomanPSMT" w:hAnsi="TimesNewRomanPSMT"/>
            <w:color w:val="000000"/>
            <w:sz w:val="20"/>
          </w:rPr>
          <w:t>sounding</w:t>
        </w:r>
        <w:proofErr w:type="gramEnd"/>
        <w:r w:rsidR="006432D1" w:rsidRPr="006432D1">
          <w:rPr>
            <w:rFonts w:ascii="TimesNewRomanPSMT" w:hAnsi="TimesNewRomanPSMT"/>
            <w:color w:val="000000"/>
            <w:sz w:val="20"/>
          </w:rPr>
          <w:t xml:space="preserve"> protocol sequences)</w:t>
        </w:r>
      </w:ins>
      <w:ins w:id="128" w:author="Huang, Po-kai" w:date="2021-09-27T10:03:00Z">
        <w:r w:rsidRPr="001353DD">
          <w:rPr>
            <w:rFonts w:ascii="TimesNewRomanPSMT" w:hAnsi="TimesNewRomanPSMT"/>
            <w:color w:val="000000"/>
            <w:sz w:val="20"/>
          </w:rPr>
          <w:t>) and that exceeds the maximum MPDU length capability indicated in</w:t>
        </w:r>
        <w:r>
          <w:rPr>
            <w:rFonts w:ascii="TimesNewRomanPSMT" w:hAnsi="TimesNewRomanPSMT"/>
            <w:color w:val="000000"/>
            <w:sz w:val="20"/>
          </w:rPr>
          <w:t xml:space="preserve"> </w:t>
        </w:r>
        <w:r w:rsidRPr="001353DD">
          <w:rPr>
            <w:rFonts w:ascii="TimesNewRomanPSMT" w:hAnsi="TimesNewRomanPSMT"/>
            <w:color w:val="000000"/>
            <w:sz w:val="20"/>
          </w:rPr>
          <w:t>the</w:t>
        </w:r>
        <w:r>
          <w:rPr>
            <w:rFonts w:ascii="TimesNewRomanPSMT" w:hAnsi="TimesNewRomanPSMT"/>
            <w:color w:val="000000"/>
            <w:sz w:val="20"/>
          </w:rPr>
          <w:t xml:space="preserve"> EHT</w:t>
        </w:r>
        <w:r w:rsidRPr="001353DD">
          <w:rPr>
            <w:rFonts w:ascii="TimesNewRomanPSMT" w:hAnsi="TimesNewRomanPSMT"/>
            <w:color w:val="000000"/>
            <w:sz w:val="20"/>
          </w:rPr>
          <w:t xml:space="preserve"> Capabilities element last received from the recipient </w:t>
        </w:r>
        <w:r>
          <w:rPr>
            <w:rFonts w:ascii="TimesNewRomanPSMT" w:hAnsi="TimesNewRomanPSMT"/>
            <w:color w:val="000000"/>
            <w:sz w:val="20"/>
          </w:rPr>
          <w:t xml:space="preserve">EHT </w:t>
        </w:r>
        <w:r w:rsidRPr="001353DD">
          <w:rPr>
            <w:rFonts w:ascii="TimesNewRomanPSMT" w:hAnsi="TimesNewRomanPSMT"/>
            <w:color w:val="000000"/>
            <w:sz w:val="20"/>
          </w:rPr>
          <w:t>STA</w:t>
        </w:r>
        <w:r>
          <w:rPr>
            <w:rFonts w:ascii="TimesNewRomanPSMT" w:hAnsi="TimesNewRomanPSMT"/>
            <w:color w:val="000000"/>
            <w:sz w:val="20"/>
          </w:rPr>
          <w:t>.</w:t>
        </w:r>
      </w:ins>
    </w:p>
    <w:p w14:paraId="740E689C" w14:textId="70160DA4" w:rsidR="008C59DE" w:rsidRDefault="008C59DE" w:rsidP="001353DD">
      <w:pPr>
        <w:rPr>
          <w:ins w:id="129" w:author="Huang, Po-kai" w:date="2021-10-15T16:59:00Z"/>
          <w:rFonts w:ascii="TimesNewRomanPSMT" w:hAnsi="TimesNewRomanPSMT"/>
          <w:color w:val="000000"/>
          <w:sz w:val="20"/>
        </w:rPr>
      </w:pPr>
    </w:p>
    <w:p w14:paraId="7E655CCD" w14:textId="4C761669" w:rsidR="00C66AA2" w:rsidRPr="003F5BE8" w:rsidRDefault="00C66AA2" w:rsidP="00F04CAC">
      <w:pPr>
        <w:rPr>
          <w:rFonts w:ascii="TimesNewRomanPSMT" w:hAnsi="TimesNewRomanPSMT"/>
          <w:color w:val="000000"/>
          <w:sz w:val="20"/>
        </w:rPr>
      </w:pPr>
    </w:p>
    <w:sectPr w:rsidR="00C66AA2" w:rsidRPr="003F5BE8" w:rsidSect="00334AD5">
      <w:headerReference w:type="default" r:id="rId14"/>
      <w:footerReference w:type="default" r:id="rId15"/>
      <w:pgSz w:w="12240" w:h="15840"/>
      <w:pgMar w:top="1160" w:right="1340" w:bottom="960" w:left="1480" w:header="661" w:footer="761"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AA23615" w14:textId="77777777" w:rsidR="00B7344D" w:rsidRDefault="00B7344D">
      <w:r>
        <w:separator/>
      </w:r>
    </w:p>
  </w:endnote>
  <w:endnote w:type="continuationSeparator" w:id="0">
    <w:p w14:paraId="28DFA9DB" w14:textId="77777777" w:rsidR="00B7344D" w:rsidRDefault="00B734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imesNewRomanPSMT">
    <w:altName w:val="Times New Roman"/>
    <w:panose1 w:val="00000000000000000000"/>
    <w:charset w:val="00"/>
    <w:family w:val="roman"/>
    <w:notTrueType/>
    <w:pitch w:val="default"/>
    <w:sig w:usb0="00000003" w:usb1="08070000" w:usb2="00000010" w:usb3="00000000" w:csb0="00020001" w:csb1="00000000"/>
  </w:font>
  <w:font w:name="Malgun Gothic">
    <w:panose1 w:val="020B0503020000020004"/>
    <w:charset w:val="81"/>
    <w:family w:val="swiss"/>
    <w:pitch w:val="variable"/>
    <w:sig w:usb0="9000002F" w:usb1="29D77CFB" w:usb2="00000012" w:usb3="00000000" w:csb0="0008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TimesNewRoman">
    <w:altName w:val="Times New Roman"/>
    <w:panose1 w:val="00000000000000000000"/>
    <w:charset w:val="00"/>
    <w:family w:val="roman"/>
    <w:notTrueType/>
    <w:pitch w:val="default"/>
    <w:sig w:usb0="00000003" w:usb1="00000000" w:usb2="00000000" w:usb3="00000000" w:csb0="00000001" w:csb1="00000000"/>
  </w:font>
  <w:font w:name="TimesNewRomanPS-ItalicMT">
    <w:altName w:val="Times New Roman"/>
    <w:panose1 w:val="00000000000000000000"/>
    <w:charset w:val="00"/>
    <w:family w:val="roman"/>
    <w:notTrueType/>
    <w:pitch w:val="default"/>
  </w:font>
  <w:font w:name="PMingLiU">
    <w:altName w:val="新細明體"/>
    <w:panose1 w:val="02010601000101010101"/>
    <w:charset w:val="88"/>
    <w:family w:val="roman"/>
    <w:pitch w:val="variable"/>
    <w:sig w:usb0="A00002FF" w:usb1="28CFFCFA" w:usb2="00000016" w:usb3="00000000" w:csb0="00100001" w:csb1="00000000"/>
  </w:font>
  <w:font w:name="Arial-BoldMT">
    <w:altName w:val="Arial"/>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55EC9EE" w14:textId="77777777" w:rsidR="00BB0445" w:rsidRDefault="00BB044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BA1F84C" w14:textId="77777777" w:rsidR="00BB0445" w:rsidRDefault="00BB044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6F8281A" w14:textId="77777777" w:rsidR="00BB0445" w:rsidRDefault="00BB0445">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AE7AEC6" w14:textId="45F3D8B3" w:rsidR="00A96B07" w:rsidRDefault="006A7DF7">
    <w:pPr>
      <w:pStyle w:val="Footer"/>
      <w:tabs>
        <w:tab w:val="clear" w:pos="6480"/>
        <w:tab w:val="center" w:pos="4680"/>
        <w:tab w:val="right" w:pos="9360"/>
      </w:tabs>
    </w:pPr>
    <w:r>
      <w:fldChar w:fldCharType="begin"/>
    </w:r>
    <w:r>
      <w:instrText xml:space="preserve"> SUBJECT  \* MERGEFORMAT </w:instrText>
    </w:r>
    <w:r>
      <w:fldChar w:fldCharType="separate"/>
    </w:r>
    <w:r w:rsidR="00A96B07">
      <w:t>Submission</w:t>
    </w:r>
    <w:r>
      <w:fldChar w:fldCharType="end"/>
    </w:r>
    <w:r w:rsidR="00A96B07">
      <w:tab/>
      <w:t xml:space="preserve">page </w:t>
    </w:r>
    <w:r w:rsidR="00A96B07">
      <w:fldChar w:fldCharType="begin"/>
    </w:r>
    <w:r w:rsidR="00A96B07">
      <w:instrText xml:space="preserve">page </w:instrText>
    </w:r>
    <w:r w:rsidR="00A96B07">
      <w:fldChar w:fldCharType="separate"/>
    </w:r>
    <w:r w:rsidR="00E00186">
      <w:rPr>
        <w:noProof/>
      </w:rPr>
      <w:t>5</w:t>
    </w:r>
    <w:r w:rsidR="00A96B07">
      <w:rPr>
        <w:noProof/>
      </w:rPr>
      <w:fldChar w:fldCharType="end"/>
    </w:r>
    <w:r w:rsidR="00A96B07">
      <w:tab/>
    </w:r>
    <w:r w:rsidR="00A96B07">
      <w:rPr>
        <w:lang w:eastAsia="ko-KR"/>
      </w:rPr>
      <w:t>Po-Kai Huang</w:t>
    </w:r>
    <w:r w:rsidR="00A96B07">
      <w:t>, Intel Corporation</w:t>
    </w:r>
  </w:p>
  <w:p w14:paraId="6528C5E2" w14:textId="77777777" w:rsidR="00A96B07" w:rsidRDefault="00A96B07"/>
  <w:p w14:paraId="77607F9F" w14:textId="77777777" w:rsidR="00267C76" w:rsidRDefault="00267C76"/>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83FC9A4" w14:textId="77777777" w:rsidR="00B7344D" w:rsidRDefault="00B7344D">
      <w:r>
        <w:separator/>
      </w:r>
    </w:p>
  </w:footnote>
  <w:footnote w:type="continuationSeparator" w:id="0">
    <w:p w14:paraId="3E54A4EE" w14:textId="77777777" w:rsidR="00B7344D" w:rsidRDefault="00B7344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A2BF99B" w14:textId="77777777" w:rsidR="00BB0445" w:rsidRDefault="00BB044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BA6D24E" w14:textId="18BB0701" w:rsidR="00BB0445" w:rsidRDefault="005A2D09" w:rsidP="006A7DF7">
    <w:pPr>
      <w:pStyle w:val="Header"/>
      <w:tabs>
        <w:tab w:val="clear" w:pos="6480"/>
        <w:tab w:val="center" w:pos="4680"/>
        <w:tab w:val="right" w:pos="9360"/>
      </w:tabs>
      <w:rPr>
        <w:lang w:eastAsia="ko-KR"/>
      </w:rPr>
    </w:pPr>
    <w:r>
      <w:rPr>
        <w:lang w:eastAsia="ko-KR"/>
      </w:rPr>
      <w:t xml:space="preserve">September </w:t>
    </w:r>
    <w:r>
      <w:t>2021</w:t>
    </w:r>
    <w:r>
      <w:tab/>
    </w:r>
    <w:r>
      <w:tab/>
    </w:r>
    <w:r>
      <w:fldChar w:fldCharType="begin"/>
    </w:r>
    <w:r>
      <w:instrText xml:space="preserve"> TITLE  \* MERGEFORMAT </w:instrText>
    </w:r>
    <w:r>
      <w:fldChar w:fldCharType="separate"/>
    </w:r>
    <w:r>
      <w:t>doc.: IEEE 802.11-21/1561r</w:t>
    </w:r>
    <w:r>
      <w:fldChar w:fldCharType="end"/>
    </w:r>
    <w:r>
      <w:t>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735D15D" w14:textId="77777777" w:rsidR="00BB0445" w:rsidRDefault="00BB0445">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F196BC7" w14:textId="6309C52D" w:rsidR="00A96B07" w:rsidRDefault="009F254D">
    <w:pPr>
      <w:pStyle w:val="Header"/>
      <w:tabs>
        <w:tab w:val="clear" w:pos="6480"/>
        <w:tab w:val="center" w:pos="4680"/>
        <w:tab w:val="right" w:pos="9360"/>
      </w:tabs>
      <w:rPr>
        <w:lang w:eastAsia="ko-KR"/>
      </w:rPr>
    </w:pPr>
    <w:r>
      <w:rPr>
        <w:lang w:eastAsia="ko-KR"/>
      </w:rPr>
      <w:t>September</w:t>
    </w:r>
    <w:r w:rsidR="00FF3D9A">
      <w:rPr>
        <w:lang w:eastAsia="ko-KR"/>
      </w:rPr>
      <w:t xml:space="preserve"> </w:t>
    </w:r>
    <w:r w:rsidR="00A96B07">
      <w:t>20</w:t>
    </w:r>
    <w:r w:rsidR="00DA109E">
      <w:t>2</w:t>
    </w:r>
    <w:r w:rsidR="00121AB9">
      <w:t>1</w:t>
    </w:r>
    <w:r w:rsidR="00A96B07">
      <w:tab/>
    </w:r>
    <w:r w:rsidR="00A96B07">
      <w:tab/>
    </w:r>
    <w:r w:rsidR="006A7DF7">
      <w:fldChar w:fldCharType="begin"/>
    </w:r>
    <w:r w:rsidR="006A7DF7">
      <w:instrText xml:space="preserve"> TITLE  \* MERGEFORMAT </w:instrText>
    </w:r>
    <w:r w:rsidR="006A7DF7">
      <w:fldChar w:fldCharType="separate"/>
    </w:r>
    <w:r w:rsidR="003C6265">
      <w:t>doc.: IEEE 802.11-</w:t>
    </w:r>
    <w:r w:rsidR="00DA109E">
      <w:t>2</w:t>
    </w:r>
    <w:r w:rsidR="00D96337">
      <w:t>1</w:t>
    </w:r>
    <w:r w:rsidR="003C6265">
      <w:t>/</w:t>
    </w:r>
    <w:r w:rsidR="00D21B6F">
      <w:t>1</w:t>
    </w:r>
    <w:r w:rsidR="006807E3">
      <w:t>561</w:t>
    </w:r>
    <w:r w:rsidR="00A96B07">
      <w:t>r</w:t>
    </w:r>
    <w:r w:rsidR="006A7DF7">
      <w:fldChar w:fldCharType="end"/>
    </w:r>
    <w:r w:rsidR="005A2D09">
      <w:t>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BBB6E4D6"/>
    <w:lvl w:ilvl="0">
      <w:numFmt w:val="bullet"/>
      <w:lvlText w:val="*"/>
      <w:lvlJc w:val="left"/>
    </w:lvl>
  </w:abstractNum>
  <w:abstractNum w:abstractNumId="1" w15:restartNumberingAfterBreak="0">
    <w:nsid w:val="00000403"/>
    <w:multiLevelType w:val="multilevel"/>
    <w:tmpl w:val="00000886"/>
    <w:lvl w:ilvl="0">
      <w:start w:val="35"/>
      <w:numFmt w:val="decimal"/>
      <w:lvlText w:val="%1"/>
      <w:lvlJc w:val="left"/>
      <w:pPr>
        <w:ind w:left="608" w:hanging="489"/>
      </w:pPr>
    </w:lvl>
    <w:lvl w:ilvl="1">
      <w:start w:val="3"/>
      <w:numFmt w:val="decimal"/>
      <w:lvlText w:val="%1.%2"/>
      <w:lvlJc w:val="left"/>
      <w:pPr>
        <w:ind w:left="608" w:hanging="489"/>
      </w:pPr>
      <w:rPr>
        <w:rFonts w:ascii="Arial" w:hAnsi="Arial" w:cs="Arial"/>
        <w:b/>
        <w:bCs/>
        <w:i w:val="0"/>
        <w:iCs w:val="0"/>
        <w:spacing w:val="-1"/>
        <w:w w:val="99"/>
        <w:sz w:val="22"/>
        <w:szCs w:val="22"/>
      </w:rPr>
    </w:lvl>
    <w:lvl w:ilvl="2">
      <w:start w:val="1"/>
      <w:numFmt w:val="decimal"/>
      <w:lvlText w:val="%1.%2.%3"/>
      <w:lvlJc w:val="left"/>
      <w:pPr>
        <w:ind w:left="730" w:hanging="611"/>
      </w:pPr>
      <w:rPr>
        <w:rFonts w:ascii="Arial" w:hAnsi="Arial" w:cs="Arial"/>
        <w:b/>
        <w:bCs/>
        <w:i w:val="0"/>
        <w:iCs w:val="0"/>
        <w:w w:val="99"/>
        <w:sz w:val="20"/>
        <w:szCs w:val="20"/>
      </w:rPr>
    </w:lvl>
    <w:lvl w:ilvl="3">
      <w:start w:val="1"/>
      <w:numFmt w:val="decimal"/>
      <w:lvlText w:val="%1.%2.%3.%4"/>
      <w:lvlJc w:val="left"/>
      <w:pPr>
        <w:ind w:left="897" w:hanging="778"/>
      </w:pPr>
      <w:rPr>
        <w:w w:val="99"/>
      </w:rPr>
    </w:lvl>
    <w:lvl w:ilvl="4">
      <w:numFmt w:val="bullet"/>
      <w:lvlText w:val="—"/>
      <w:lvlJc w:val="left"/>
      <w:pPr>
        <w:ind w:left="720" w:hanging="778"/>
      </w:pPr>
      <w:rPr>
        <w:rFonts w:ascii="Times New Roman" w:hAnsi="Times New Roman" w:cs="Times New Roman"/>
        <w:b w:val="0"/>
        <w:bCs w:val="0"/>
        <w:i w:val="0"/>
        <w:iCs w:val="0"/>
        <w:w w:val="99"/>
        <w:sz w:val="20"/>
        <w:szCs w:val="20"/>
      </w:rPr>
    </w:lvl>
    <w:lvl w:ilvl="5">
      <w:numFmt w:val="bullet"/>
      <w:lvlText w:val="•"/>
      <w:lvlJc w:val="left"/>
      <w:pPr>
        <w:ind w:left="3180" w:hanging="778"/>
      </w:pPr>
    </w:lvl>
    <w:lvl w:ilvl="6">
      <w:numFmt w:val="bullet"/>
      <w:lvlText w:val="•"/>
      <w:lvlJc w:val="left"/>
      <w:pPr>
        <w:ind w:left="4320" w:hanging="778"/>
      </w:pPr>
    </w:lvl>
    <w:lvl w:ilvl="7">
      <w:numFmt w:val="bullet"/>
      <w:lvlText w:val="•"/>
      <w:lvlJc w:val="left"/>
      <w:pPr>
        <w:ind w:left="5460" w:hanging="778"/>
      </w:pPr>
    </w:lvl>
    <w:lvl w:ilvl="8">
      <w:numFmt w:val="bullet"/>
      <w:lvlText w:val="•"/>
      <w:lvlJc w:val="left"/>
      <w:pPr>
        <w:ind w:left="6600" w:hanging="778"/>
      </w:pPr>
    </w:lvl>
  </w:abstractNum>
  <w:abstractNum w:abstractNumId="2" w15:restartNumberingAfterBreak="0">
    <w:nsid w:val="0000041D"/>
    <w:multiLevelType w:val="multilevel"/>
    <w:tmpl w:val="000008A0"/>
    <w:lvl w:ilvl="0">
      <w:start w:val="35"/>
      <w:numFmt w:val="decimal"/>
      <w:lvlText w:val="%1"/>
      <w:lvlJc w:val="left"/>
      <w:pPr>
        <w:ind w:left="608" w:hanging="489"/>
      </w:pPr>
    </w:lvl>
    <w:lvl w:ilvl="1">
      <w:start w:val="4"/>
      <w:numFmt w:val="decimal"/>
      <w:lvlText w:val="%1.%2"/>
      <w:lvlJc w:val="left"/>
      <w:pPr>
        <w:ind w:left="608" w:hanging="489"/>
      </w:pPr>
      <w:rPr>
        <w:rFonts w:ascii="Arial" w:hAnsi="Arial" w:cs="Arial"/>
        <w:b/>
        <w:bCs/>
        <w:i w:val="0"/>
        <w:iCs w:val="0"/>
        <w:spacing w:val="-1"/>
        <w:w w:val="99"/>
        <w:sz w:val="22"/>
        <w:szCs w:val="22"/>
      </w:rPr>
    </w:lvl>
    <w:lvl w:ilvl="2">
      <w:start w:val="1"/>
      <w:numFmt w:val="decimal"/>
      <w:lvlText w:val="%1.%2.%3"/>
      <w:lvlJc w:val="left"/>
      <w:pPr>
        <w:ind w:left="730" w:hanging="611"/>
      </w:pPr>
      <w:rPr>
        <w:rFonts w:ascii="Arial" w:hAnsi="Arial" w:cs="Arial"/>
        <w:b/>
        <w:bCs/>
        <w:i w:val="0"/>
        <w:iCs w:val="0"/>
        <w:w w:val="99"/>
        <w:sz w:val="20"/>
        <w:szCs w:val="20"/>
      </w:rPr>
    </w:lvl>
    <w:lvl w:ilvl="3">
      <w:start w:val="1"/>
      <w:numFmt w:val="decimal"/>
      <w:lvlText w:val="%1.%2.%3.%4"/>
      <w:lvlJc w:val="left"/>
      <w:pPr>
        <w:ind w:left="897" w:hanging="778"/>
      </w:pPr>
      <w:rPr>
        <w:rFonts w:ascii="Arial" w:hAnsi="Arial" w:cs="Arial"/>
        <w:b/>
        <w:bCs/>
        <w:i w:val="0"/>
        <w:iCs w:val="0"/>
        <w:w w:val="99"/>
        <w:sz w:val="20"/>
        <w:szCs w:val="20"/>
      </w:rPr>
    </w:lvl>
    <w:lvl w:ilvl="4">
      <w:start w:val="1"/>
      <w:numFmt w:val="decimal"/>
      <w:lvlText w:val="%1.%2.%3.%4.%5"/>
      <w:lvlJc w:val="left"/>
      <w:pPr>
        <w:ind w:left="1064" w:hanging="945"/>
      </w:pPr>
      <w:rPr>
        <w:rFonts w:ascii="Arial" w:hAnsi="Arial" w:cs="Arial"/>
        <w:b/>
        <w:bCs/>
        <w:i w:val="0"/>
        <w:iCs w:val="0"/>
        <w:w w:val="99"/>
        <w:sz w:val="20"/>
        <w:szCs w:val="20"/>
      </w:rPr>
    </w:lvl>
    <w:lvl w:ilvl="5">
      <w:numFmt w:val="bullet"/>
      <w:lvlText w:val="—"/>
      <w:lvlJc w:val="left"/>
      <w:pPr>
        <w:ind w:left="720" w:hanging="400"/>
      </w:pPr>
      <w:rPr>
        <w:rFonts w:ascii="Times New Roman" w:hAnsi="Times New Roman" w:cs="Times New Roman"/>
        <w:b w:val="0"/>
        <w:bCs w:val="0"/>
        <w:i w:val="0"/>
        <w:iCs w:val="0"/>
        <w:w w:val="99"/>
        <w:sz w:val="20"/>
        <w:szCs w:val="20"/>
      </w:rPr>
    </w:lvl>
    <w:lvl w:ilvl="6">
      <w:numFmt w:val="bullet"/>
      <w:lvlText w:val="•"/>
      <w:lvlJc w:val="left"/>
      <w:pPr>
        <w:ind w:left="1040" w:hanging="281"/>
      </w:pPr>
      <w:rPr>
        <w:rFonts w:ascii="Times New Roman" w:hAnsi="Times New Roman" w:cs="Times New Roman"/>
        <w:b w:val="0"/>
        <w:bCs w:val="0"/>
        <w:i w:val="0"/>
        <w:iCs w:val="0"/>
        <w:w w:val="99"/>
        <w:sz w:val="20"/>
        <w:szCs w:val="20"/>
      </w:rPr>
    </w:lvl>
    <w:lvl w:ilvl="7">
      <w:numFmt w:val="bullet"/>
      <w:lvlText w:val="•"/>
      <w:lvlJc w:val="left"/>
      <w:pPr>
        <w:ind w:left="3015" w:hanging="281"/>
      </w:pPr>
    </w:lvl>
    <w:lvl w:ilvl="8">
      <w:numFmt w:val="bullet"/>
      <w:lvlText w:val="•"/>
      <w:lvlJc w:val="left"/>
      <w:pPr>
        <w:ind w:left="4970" w:hanging="281"/>
      </w:pPr>
    </w:lvl>
  </w:abstractNum>
  <w:abstractNum w:abstractNumId="3" w15:restartNumberingAfterBreak="0">
    <w:nsid w:val="0A395543"/>
    <w:multiLevelType w:val="hybridMultilevel"/>
    <w:tmpl w:val="2F8A1424"/>
    <w:lvl w:ilvl="0" w:tplc="53AA2216">
      <w:start w:val="160"/>
      <w:numFmt w:val="bullet"/>
      <w:lvlText w:val="-"/>
      <w:lvlJc w:val="left"/>
      <w:pPr>
        <w:ind w:left="720" w:hanging="360"/>
      </w:pPr>
      <w:rPr>
        <w:rFonts w:ascii="TimesNewRomanPSMT" w:eastAsia="Malgun Gothic" w:hAnsi="TimesNewRomanPSMT" w:cs="Times New Roman" w:hint="default"/>
        <w:color w:val="000000"/>
        <w:sz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55758BF"/>
    <w:multiLevelType w:val="hybridMultilevel"/>
    <w:tmpl w:val="E652950A"/>
    <w:lvl w:ilvl="0" w:tplc="0409000F">
      <w:start w:val="1"/>
      <w:numFmt w:val="decimal"/>
      <w:lvlText w:val="%1."/>
      <w:lvlJc w:val="left"/>
      <w:pPr>
        <w:ind w:left="400" w:hanging="360"/>
      </w:pPr>
    </w:lvl>
    <w:lvl w:ilvl="1" w:tplc="04090019" w:tentative="1">
      <w:start w:val="1"/>
      <w:numFmt w:val="lowerLetter"/>
      <w:lvlText w:val="%2."/>
      <w:lvlJc w:val="left"/>
      <w:pPr>
        <w:ind w:left="1120" w:hanging="360"/>
      </w:pPr>
    </w:lvl>
    <w:lvl w:ilvl="2" w:tplc="0409001B" w:tentative="1">
      <w:start w:val="1"/>
      <w:numFmt w:val="lowerRoman"/>
      <w:lvlText w:val="%3."/>
      <w:lvlJc w:val="right"/>
      <w:pPr>
        <w:ind w:left="1840" w:hanging="180"/>
      </w:pPr>
    </w:lvl>
    <w:lvl w:ilvl="3" w:tplc="0409000F" w:tentative="1">
      <w:start w:val="1"/>
      <w:numFmt w:val="decimal"/>
      <w:lvlText w:val="%4."/>
      <w:lvlJc w:val="left"/>
      <w:pPr>
        <w:ind w:left="2560" w:hanging="360"/>
      </w:pPr>
    </w:lvl>
    <w:lvl w:ilvl="4" w:tplc="04090019" w:tentative="1">
      <w:start w:val="1"/>
      <w:numFmt w:val="lowerLetter"/>
      <w:lvlText w:val="%5."/>
      <w:lvlJc w:val="left"/>
      <w:pPr>
        <w:ind w:left="3280" w:hanging="360"/>
      </w:pPr>
    </w:lvl>
    <w:lvl w:ilvl="5" w:tplc="0409001B" w:tentative="1">
      <w:start w:val="1"/>
      <w:numFmt w:val="lowerRoman"/>
      <w:lvlText w:val="%6."/>
      <w:lvlJc w:val="right"/>
      <w:pPr>
        <w:ind w:left="4000" w:hanging="180"/>
      </w:pPr>
    </w:lvl>
    <w:lvl w:ilvl="6" w:tplc="0409000F" w:tentative="1">
      <w:start w:val="1"/>
      <w:numFmt w:val="decimal"/>
      <w:lvlText w:val="%7."/>
      <w:lvlJc w:val="left"/>
      <w:pPr>
        <w:ind w:left="4720" w:hanging="360"/>
      </w:pPr>
    </w:lvl>
    <w:lvl w:ilvl="7" w:tplc="04090019" w:tentative="1">
      <w:start w:val="1"/>
      <w:numFmt w:val="lowerLetter"/>
      <w:lvlText w:val="%8."/>
      <w:lvlJc w:val="left"/>
      <w:pPr>
        <w:ind w:left="5440" w:hanging="360"/>
      </w:pPr>
    </w:lvl>
    <w:lvl w:ilvl="8" w:tplc="0409001B" w:tentative="1">
      <w:start w:val="1"/>
      <w:numFmt w:val="lowerRoman"/>
      <w:lvlText w:val="%9."/>
      <w:lvlJc w:val="right"/>
      <w:pPr>
        <w:ind w:left="6160" w:hanging="180"/>
      </w:pPr>
    </w:lvl>
  </w:abstractNum>
  <w:abstractNum w:abstractNumId="5" w15:restartNumberingAfterBreak="0">
    <w:nsid w:val="17D448D0"/>
    <w:multiLevelType w:val="hybridMultilevel"/>
    <w:tmpl w:val="D2C68B38"/>
    <w:lvl w:ilvl="0" w:tplc="8056D304">
      <w:numFmt w:val="bullet"/>
      <w:lvlText w:val="-"/>
      <w:lvlJc w:val="left"/>
      <w:pPr>
        <w:ind w:left="480" w:hanging="360"/>
      </w:pPr>
      <w:rPr>
        <w:rFonts w:ascii="Times New Roman" w:eastAsia="Malgun Gothic" w:hAnsi="Times New Roman" w:cs="Times New Roman" w:hint="default"/>
      </w:rPr>
    </w:lvl>
    <w:lvl w:ilvl="1" w:tplc="04090003" w:tentative="1">
      <w:start w:val="1"/>
      <w:numFmt w:val="bullet"/>
      <w:lvlText w:val="o"/>
      <w:lvlJc w:val="left"/>
      <w:pPr>
        <w:ind w:left="1200" w:hanging="360"/>
      </w:pPr>
      <w:rPr>
        <w:rFonts w:ascii="Courier New" w:hAnsi="Courier New" w:cs="Courier New" w:hint="default"/>
      </w:rPr>
    </w:lvl>
    <w:lvl w:ilvl="2" w:tplc="04090005" w:tentative="1">
      <w:start w:val="1"/>
      <w:numFmt w:val="bullet"/>
      <w:lvlText w:val=""/>
      <w:lvlJc w:val="left"/>
      <w:pPr>
        <w:ind w:left="1920" w:hanging="360"/>
      </w:pPr>
      <w:rPr>
        <w:rFonts w:ascii="Wingdings" w:hAnsi="Wingdings" w:hint="default"/>
      </w:rPr>
    </w:lvl>
    <w:lvl w:ilvl="3" w:tplc="04090001" w:tentative="1">
      <w:start w:val="1"/>
      <w:numFmt w:val="bullet"/>
      <w:lvlText w:val=""/>
      <w:lvlJc w:val="left"/>
      <w:pPr>
        <w:ind w:left="2640" w:hanging="360"/>
      </w:pPr>
      <w:rPr>
        <w:rFonts w:ascii="Symbol" w:hAnsi="Symbol" w:hint="default"/>
      </w:rPr>
    </w:lvl>
    <w:lvl w:ilvl="4" w:tplc="04090003" w:tentative="1">
      <w:start w:val="1"/>
      <w:numFmt w:val="bullet"/>
      <w:lvlText w:val="o"/>
      <w:lvlJc w:val="left"/>
      <w:pPr>
        <w:ind w:left="3360" w:hanging="360"/>
      </w:pPr>
      <w:rPr>
        <w:rFonts w:ascii="Courier New" w:hAnsi="Courier New" w:cs="Courier New" w:hint="default"/>
      </w:rPr>
    </w:lvl>
    <w:lvl w:ilvl="5" w:tplc="04090005" w:tentative="1">
      <w:start w:val="1"/>
      <w:numFmt w:val="bullet"/>
      <w:lvlText w:val=""/>
      <w:lvlJc w:val="left"/>
      <w:pPr>
        <w:ind w:left="4080" w:hanging="360"/>
      </w:pPr>
      <w:rPr>
        <w:rFonts w:ascii="Wingdings" w:hAnsi="Wingdings" w:hint="default"/>
      </w:rPr>
    </w:lvl>
    <w:lvl w:ilvl="6" w:tplc="04090001" w:tentative="1">
      <w:start w:val="1"/>
      <w:numFmt w:val="bullet"/>
      <w:lvlText w:val=""/>
      <w:lvlJc w:val="left"/>
      <w:pPr>
        <w:ind w:left="4800" w:hanging="360"/>
      </w:pPr>
      <w:rPr>
        <w:rFonts w:ascii="Symbol" w:hAnsi="Symbol" w:hint="default"/>
      </w:rPr>
    </w:lvl>
    <w:lvl w:ilvl="7" w:tplc="04090003" w:tentative="1">
      <w:start w:val="1"/>
      <w:numFmt w:val="bullet"/>
      <w:lvlText w:val="o"/>
      <w:lvlJc w:val="left"/>
      <w:pPr>
        <w:ind w:left="5520" w:hanging="360"/>
      </w:pPr>
      <w:rPr>
        <w:rFonts w:ascii="Courier New" w:hAnsi="Courier New" w:cs="Courier New" w:hint="default"/>
      </w:rPr>
    </w:lvl>
    <w:lvl w:ilvl="8" w:tplc="04090005" w:tentative="1">
      <w:start w:val="1"/>
      <w:numFmt w:val="bullet"/>
      <w:lvlText w:val=""/>
      <w:lvlJc w:val="left"/>
      <w:pPr>
        <w:ind w:left="6240" w:hanging="360"/>
      </w:pPr>
      <w:rPr>
        <w:rFonts w:ascii="Wingdings" w:hAnsi="Wingdings" w:hint="default"/>
      </w:rPr>
    </w:lvl>
  </w:abstractNum>
  <w:abstractNum w:abstractNumId="6" w15:restartNumberingAfterBreak="0">
    <w:nsid w:val="1A5B5736"/>
    <w:multiLevelType w:val="hybridMultilevel"/>
    <w:tmpl w:val="18EA34CA"/>
    <w:lvl w:ilvl="0" w:tplc="ACB2CD02">
      <w:start w:val="1"/>
      <w:numFmt w:val="bullet"/>
      <w:lvlText w:val="•"/>
      <w:lvlJc w:val="left"/>
      <w:pPr>
        <w:tabs>
          <w:tab w:val="num" w:pos="720"/>
        </w:tabs>
        <w:ind w:left="720" w:hanging="360"/>
      </w:pPr>
      <w:rPr>
        <w:rFonts w:ascii="Arial" w:hAnsi="Arial" w:hint="default"/>
      </w:rPr>
    </w:lvl>
    <w:lvl w:ilvl="1" w:tplc="51D6F0EA" w:tentative="1">
      <w:start w:val="1"/>
      <w:numFmt w:val="bullet"/>
      <w:lvlText w:val="•"/>
      <w:lvlJc w:val="left"/>
      <w:pPr>
        <w:tabs>
          <w:tab w:val="num" w:pos="1440"/>
        </w:tabs>
        <w:ind w:left="1440" w:hanging="360"/>
      </w:pPr>
      <w:rPr>
        <w:rFonts w:ascii="Arial" w:hAnsi="Arial" w:hint="default"/>
      </w:rPr>
    </w:lvl>
    <w:lvl w:ilvl="2" w:tplc="EC68E1BA" w:tentative="1">
      <w:start w:val="1"/>
      <w:numFmt w:val="bullet"/>
      <w:lvlText w:val="•"/>
      <w:lvlJc w:val="left"/>
      <w:pPr>
        <w:tabs>
          <w:tab w:val="num" w:pos="2160"/>
        </w:tabs>
        <w:ind w:left="2160" w:hanging="360"/>
      </w:pPr>
      <w:rPr>
        <w:rFonts w:ascii="Arial" w:hAnsi="Arial" w:hint="default"/>
      </w:rPr>
    </w:lvl>
    <w:lvl w:ilvl="3" w:tplc="1F42A580" w:tentative="1">
      <w:start w:val="1"/>
      <w:numFmt w:val="bullet"/>
      <w:lvlText w:val="•"/>
      <w:lvlJc w:val="left"/>
      <w:pPr>
        <w:tabs>
          <w:tab w:val="num" w:pos="2880"/>
        </w:tabs>
        <w:ind w:left="2880" w:hanging="360"/>
      </w:pPr>
      <w:rPr>
        <w:rFonts w:ascii="Arial" w:hAnsi="Arial" w:hint="default"/>
      </w:rPr>
    </w:lvl>
    <w:lvl w:ilvl="4" w:tplc="CCA67BEA" w:tentative="1">
      <w:start w:val="1"/>
      <w:numFmt w:val="bullet"/>
      <w:lvlText w:val="•"/>
      <w:lvlJc w:val="left"/>
      <w:pPr>
        <w:tabs>
          <w:tab w:val="num" w:pos="3600"/>
        </w:tabs>
        <w:ind w:left="3600" w:hanging="360"/>
      </w:pPr>
      <w:rPr>
        <w:rFonts w:ascii="Arial" w:hAnsi="Arial" w:hint="default"/>
      </w:rPr>
    </w:lvl>
    <w:lvl w:ilvl="5" w:tplc="38AA52B6" w:tentative="1">
      <w:start w:val="1"/>
      <w:numFmt w:val="bullet"/>
      <w:lvlText w:val="•"/>
      <w:lvlJc w:val="left"/>
      <w:pPr>
        <w:tabs>
          <w:tab w:val="num" w:pos="4320"/>
        </w:tabs>
        <w:ind w:left="4320" w:hanging="360"/>
      </w:pPr>
      <w:rPr>
        <w:rFonts w:ascii="Arial" w:hAnsi="Arial" w:hint="default"/>
      </w:rPr>
    </w:lvl>
    <w:lvl w:ilvl="6" w:tplc="70669AC6" w:tentative="1">
      <w:start w:val="1"/>
      <w:numFmt w:val="bullet"/>
      <w:lvlText w:val="•"/>
      <w:lvlJc w:val="left"/>
      <w:pPr>
        <w:tabs>
          <w:tab w:val="num" w:pos="5040"/>
        </w:tabs>
        <w:ind w:left="5040" w:hanging="360"/>
      </w:pPr>
      <w:rPr>
        <w:rFonts w:ascii="Arial" w:hAnsi="Arial" w:hint="default"/>
      </w:rPr>
    </w:lvl>
    <w:lvl w:ilvl="7" w:tplc="074C2E3C" w:tentative="1">
      <w:start w:val="1"/>
      <w:numFmt w:val="bullet"/>
      <w:lvlText w:val="•"/>
      <w:lvlJc w:val="left"/>
      <w:pPr>
        <w:tabs>
          <w:tab w:val="num" w:pos="5760"/>
        </w:tabs>
        <w:ind w:left="5760" w:hanging="360"/>
      </w:pPr>
      <w:rPr>
        <w:rFonts w:ascii="Arial" w:hAnsi="Arial" w:hint="default"/>
      </w:rPr>
    </w:lvl>
    <w:lvl w:ilvl="8" w:tplc="0054D5D0" w:tentative="1">
      <w:start w:val="1"/>
      <w:numFmt w:val="bullet"/>
      <w:lvlText w:val="•"/>
      <w:lvlJc w:val="left"/>
      <w:pPr>
        <w:tabs>
          <w:tab w:val="num" w:pos="6480"/>
        </w:tabs>
        <w:ind w:left="6480" w:hanging="360"/>
      </w:pPr>
      <w:rPr>
        <w:rFonts w:ascii="Arial" w:hAnsi="Arial" w:hint="default"/>
      </w:rPr>
    </w:lvl>
  </w:abstractNum>
  <w:abstractNum w:abstractNumId="7" w15:restartNumberingAfterBreak="0">
    <w:nsid w:val="2D97429E"/>
    <w:multiLevelType w:val="hybridMultilevel"/>
    <w:tmpl w:val="B232AAB8"/>
    <w:lvl w:ilvl="0" w:tplc="E6C6F2F8">
      <w:start w:val="1"/>
      <w:numFmt w:val="bullet"/>
      <w:lvlText w:val="•"/>
      <w:lvlJc w:val="left"/>
      <w:pPr>
        <w:tabs>
          <w:tab w:val="num" w:pos="720"/>
        </w:tabs>
        <w:ind w:left="720" w:hanging="360"/>
      </w:pPr>
      <w:rPr>
        <w:rFonts w:ascii="Arial" w:hAnsi="Arial" w:hint="default"/>
      </w:rPr>
    </w:lvl>
    <w:lvl w:ilvl="1" w:tplc="CC185E9E" w:tentative="1">
      <w:start w:val="1"/>
      <w:numFmt w:val="bullet"/>
      <w:lvlText w:val="•"/>
      <w:lvlJc w:val="left"/>
      <w:pPr>
        <w:tabs>
          <w:tab w:val="num" w:pos="1440"/>
        </w:tabs>
        <w:ind w:left="1440" w:hanging="360"/>
      </w:pPr>
      <w:rPr>
        <w:rFonts w:ascii="Arial" w:hAnsi="Arial" w:hint="default"/>
      </w:rPr>
    </w:lvl>
    <w:lvl w:ilvl="2" w:tplc="4D52BCC0" w:tentative="1">
      <w:start w:val="1"/>
      <w:numFmt w:val="bullet"/>
      <w:lvlText w:val="•"/>
      <w:lvlJc w:val="left"/>
      <w:pPr>
        <w:tabs>
          <w:tab w:val="num" w:pos="2160"/>
        </w:tabs>
        <w:ind w:left="2160" w:hanging="360"/>
      </w:pPr>
      <w:rPr>
        <w:rFonts w:ascii="Arial" w:hAnsi="Arial" w:hint="default"/>
      </w:rPr>
    </w:lvl>
    <w:lvl w:ilvl="3" w:tplc="88BE831E" w:tentative="1">
      <w:start w:val="1"/>
      <w:numFmt w:val="bullet"/>
      <w:lvlText w:val="•"/>
      <w:lvlJc w:val="left"/>
      <w:pPr>
        <w:tabs>
          <w:tab w:val="num" w:pos="2880"/>
        </w:tabs>
        <w:ind w:left="2880" w:hanging="360"/>
      </w:pPr>
      <w:rPr>
        <w:rFonts w:ascii="Arial" w:hAnsi="Arial" w:hint="default"/>
      </w:rPr>
    </w:lvl>
    <w:lvl w:ilvl="4" w:tplc="94368904" w:tentative="1">
      <w:start w:val="1"/>
      <w:numFmt w:val="bullet"/>
      <w:lvlText w:val="•"/>
      <w:lvlJc w:val="left"/>
      <w:pPr>
        <w:tabs>
          <w:tab w:val="num" w:pos="3600"/>
        </w:tabs>
        <w:ind w:left="3600" w:hanging="360"/>
      </w:pPr>
      <w:rPr>
        <w:rFonts w:ascii="Arial" w:hAnsi="Arial" w:hint="default"/>
      </w:rPr>
    </w:lvl>
    <w:lvl w:ilvl="5" w:tplc="EF08A5CC" w:tentative="1">
      <w:start w:val="1"/>
      <w:numFmt w:val="bullet"/>
      <w:lvlText w:val="•"/>
      <w:lvlJc w:val="left"/>
      <w:pPr>
        <w:tabs>
          <w:tab w:val="num" w:pos="4320"/>
        </w:tabs>
        <w:ind w:left="4320" w:hanging="360"/>
      </w:pPr>
      <w:rPr>
        <w:rFonts w:ascii="Arial" w:hAnsi="Arial" w:hint="default"/>
      </w:rPr>
    </w:lvl>
    <w:lvl w:ilvl="6" w:tplc="FAE4C738" w:tentative="1">
      <w:start w:val="1"/>
      <w:numFmt w:val="bullet"/>
      <w:lvlText w:val="•"/>
      <w:lvlJc w:val="left"/>
      <w:pPr>
        <w:tabs>
          <w:tab w:val="num" w:pos="5040"/>
        </w:tabs>
        <w:ind w:left="5040" w:hanging="360"/>
      </w:pPr>
      <w:rPr>
        <w:rFonts w:ascii="Arial" w:hAnsi="Arial" w:hint="default"/>
      </w:rPr>
    </w:lvl>
    <w:lvl w:ilvl="7" w:tplc="25743D84" w:tentative="1">
      <w:start w:val="1"/>
      <w:numFmt w:val="bullet"/>
      <w:lvlText w:val="•"/>
      <w:lvlJc w:val="left"/>
      <w:pPr>
        <w:tabs>
          <w:tab w:val="num" w:pos="5760"/>
        </w:tabs>
        <w:ind w:left="5760" w:hanging="360"/>
      </w:pPr>
      <w:rPr>
        <w:rFonts w:ascii="Arial" w:hAnsi="Arial" w:hint="default"/>
      </w:rPr>
    </w:lvl>
    <w:lvl w:ilvl="8" w:tplc="68D2A63C" w:tentative="1">
      <w:start w:val="1"/>
      <w:numFmt w:val="bullet"/>
      <w:lvlText w:val="•"/>
      <w:lvlJc w:val="left"/>
      <w:pPr>
        <w:tabs>
          <w:tab w:val="num" w:pos="6480"/>
        </w:tabs>
        <w:ind w:left="6480" w:hanging="360"/>
      </w:pPr>
      <w:rPr>
        <w:rFonts w:ascii="Arial" w:hAnsi="Arial" w:hint="default"/>
      </w:rPr>
    </w:lvl>
  </w:abstractNum>
  <w:abstractNum w:abstractNumId="8" w15:restartNumberingAfterBreak="0">
    <w:nsid w:val="2DDB63FC"/>
    <w:multiLevelType w:val="hybridMultilevel"/>
    <w:tmpl w:val="1416E0AC"/>
    <w:lvl w:ilvl="0" w:tplc="B484DFBE">
      <w:start w:val="1"/>
      <w:numFmt w:val="decimal"/>
      <w:lvlText w:val="%1."/>
      <w:lvlJc w:val="left"/>
      <w:pPr>
        <w:tabs>
          <w:tab w:val="num" w:pos="720"/>
        </w:tabs>
        <w:ind w:left="720" w:hanging="360"/>
      </w:pPr>
      <w:rPr>
        <w:rFonts w:hint="default"/>
      </w:rPr>
    </w:lvl>
    <w:lvl w:ilvl="1" w:tplc="7F9E6A20" w:tentative="1">
      <w:start w:val="1"/>
      <w:numFmt w:val="bullet"/>
      <w:lvlText w:val="•"/>
      <w:lvlJc w:val="left"/>
      <w:pPr>
        <w:tabs>
          <w:tab w:val="num" w:pos="1440"/>
        </w:tabs>
        <w:ind w:left="1440" w:hanging="360"/>
      </w:pPr>
      <w:rPr>
        <w:rFonts w:ascii="Arial" w:hAnsi="Arial" w:hint="default"/>
      </w:rPr>
    </w:lvl>
    <w:lvl w:ilvl="2" w:tplc="AE742EDA" w:tentative="1">
      <w:start w:val="1"/>
      <w:numFmt w:val="bullet"/>
      <w:lvlText w:val="•"/>
      <w:lvlJc w:val="left"/>
      <w:pPr>
        <w:tabs>
          <w:tab w:val="num" w:pos="2160"/>
        </w:tabs>
        <w:ind w:left="2160" w:hanging="360"/>
      </w:pPr>
      <w:rPr>
        <w:rFonts w:ascii="Arial" w:hAnsi="Arial" w:hint="default"/>
      </w:rPr>
    </w:lvl>
    <w:lvl w:ilvl="3" w:tplc="EB62A970" w:tentative="1">
      <w:start w:val="1"/>
      <w:numFmt w:val="bullet"/>
      <w:lvlText w:val="•"/>
      <w:lvlJc w:val="left"/>
      <w:pPr>
        <w:tabs>
          <w:tab w:val="num" w:pos="2880"/>
        </w:tabs>
        <w:ind w:left="2880" w:hanging="360"/>
      </w:pPr>
      <w:rPr>
        <w:rFonts w:ascii="Arial" w:hAnsi="Arial" w:hint="default"/>
      </w:rPr>
    </w:lvl>
    <w:lvl w:ilvl="4" w:tplc="CA221646" w:tentative="1">
      <w:start w:val="1"/>
      <w:numFmt w:val="bullet"/>
      <w:lvlText w:val="•"/>
      <w:lvlJc w:val="left"/>
      <w:pPr>
        <w:tabs>
          <w:tab w:val="num" w:pos="3600"/>
        </w:tabs>
        <w:ind w:left="3600" w:hanging="360"/>
      </w:pPr>
      <w:rPr>
        <w:rFonts w:ascii="Arial" w:hAnsi="Arial" w:hint="default"/>
      </w:rPr>
    </w:lvl>
    <w:lvl w:ilvl="5" w:tplc="C74AFFA6" w:tentative="1">
      <w:start w:val="1"/>
      <w:numFmt w:val="bullet"/>
      <w:lvlText w:val="•"/>
      <w:lvlJc w:val="left"/>
      <w:pPr>
        <w:tabs>
          <w:tab w:val="num" w:pos="4320"/>
        </w:tabs>
        <w:ind w:left="4320" w:hanging="360"/>
      </w:pPr>
      <w:rPr>
        <w:rFonts w:ascii="Arial" w:hAnsi="Arial" w:hint="default"/>
      </w:rPr>
    </w:lvl>
    <w:lvl w:ilvl="6" w:tplc="36C0BB52" w:tentative="1">
      <w:start w:val="1"/>
      <w:numFmt w:val="bullet"/>
      <w:lvlText w:val="•"/>
      <w:lvlJc w:val="left"/>
      <w:pPr>
        <w:tabs>
          <w:tab w:val="num" w:pos="5040"/>
        </w:tabs>
        <w:ind w:left="5040" w:hanging="360"/>
      </w:pPr>
      <w:rPr>
        <w:rFonts w:ascii="Arial" w:hAnsi="Arial" w:hint="default"/>
      </w:rPr>
    </w:lvl>
    <w:lvl w:ilvl="7" w:tplc="BAF01E46" w:tentative="1">
      <w:start w:val="1"/>
      <w:numFmt w:val="bullet"/>
      <w:lvlText w:val="•"/>
      <w:lvlJc w:val="left"/>
      <w:pPr>
        <w:tabs>
          <w:tab w:val="num" w:pos="5760"/>
        </w:tabs>
        <w:ind w:left="5760" w:hanging="360"/>
      </w:pPr>
      <w:rPr>
        <w:rFonts w:ascii="Arial" w:hAnsi="Arial" w:hint="default"/>
      </w:rPr>
    </w:lvl>
    <w:lvl w:ilvl="8" w:tplc="D40AFE6E" w:tentative="1">
      <w:start w:val="1"/>
      <w:numFmt w:val="bullet"/>
      <w:lvlText w:val="•"/>
      <w:lvlJc w:val="left"/>
      <w:pPr>
        <w:tabs>
          <w:tab w:val="num" w:pos="6480"/>
        </w:tabs>
        <w:ind w:left="6480" w:hanging="360"/>
      </w:pPr>
      <w:rPr>
        <w:rFonts w:ascii="Arial" w:hAnsi="Arial" w:hint="default"/>
      </w:rPr>
    </w:lvl>
  </w:abstractNum>
  <w:abstractNum w:abstractNumId="9" w15:restartNumberingAfterBreak="0">
    <w:nsid w:val="39FA7DA7"/>
    <w:multiLevelType w:val="hybridMultilevel"/>
    <w:tmpl w:val="A740D6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61A22BD"/>
    <w:multiLevelType w:val="hybridMultilevel"/>
    <w:tmpl w:val="E4F66BF8"/>
    <w:lvl w:ilvl="0" w:tplc="A3AC9A9C">
      <w:numFmt w:val="bullet"/>
      <w:lvlText w:val="-"/>
      <w:lvlJc w:val="left"/>
      <w:pPr>
        <w:ind w:left="720" w:hanging="360"/>
      </w:pPr>
      <w:rPr>
        <w:rFonts w:ascii="Times New Roman" w:eastAsia="Malgun Gothic"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E563205"/>
    <w:multiLevelType w:val="hybridMultilevel"/>
    <w:tmpl w:val="3C20E4DC"/>
    <w:lvl w:ilvl="0" w:tplc="48CE6142">
      <w:start w:val="1"/>
      <w:numFmt w:val="bullet"/>
      <w:lvlText w:val="•"/>
      <w:lvlJc w:val="left"/>
      <w:pPr>
        <w:tabs>
          <w:tab w:val="num" w:pos="720"/>
        </w:tabs>
        <w:ind w:left="720" w:hanging="360"/>
      </w:pPr>
      <w:rPr>
        <w:rFonts w:ascii="Arial" w:hAnsi="Arial" w:hint="default"/>
      </w:rPr>
    </w:lvl>
    <w:lvl w:ilvl="1" w:tplc="7F9E6A20" w:tentative="1">
      <w:start w:val="1"/>
      <w:numFmt w:val="bullet"/>
      <w:lvlText w:val="•"/>
      <w:lvlJc w:val="left"/>
      <w:pPr>
        <w:tabs>
          <w:tab w:val="num" w:pos="1440"/>
        </w:tabs>
        <w:ind w:left="1440" w:hanging="360"/>
      </w:pPr>
      <w:rPr>
        <w:rFonts w:ascii="Arial" w:hAnsi="Arial" w:hint="default"/>
      </w:rPr>
    </w:lvl>
    <w:lvl w:ilvl="2" w:tplc="AE742EDA" w:tentative="1">
      <w:start w:val="1"/>
      <w:numFmt w:val="bullet"/>
      <w:lvlText w:val="•"/>
      <w:lvlJc w:val="left"/>
      <w:pPr>
        <w:tabs>
          <w:tab w:val="num" w:pos="2160"/>
        </w:tabs>
        <w:ind w:left="2160" w:hanging="360"/>
      </w:pPr>
      <w:rPr>
        <w:rFonts w:ascii="Arial" w:hAnsi="Arial" w:hint="default"/>
      </w:rPr>
    </w:lvl>
    <w:lvl w:ilvl="3" w:tplc="EB62A970" w:tentative="1">
      <w:start w:val="1"/>
      <w:numFmt w:val="bullet"/>
      <w:lvlText w:val="•"/>
      <w:lvlJc w:val="left"/>
      <w:pPr>
        <w:tabs>
          <w:tab w:val="num" w:pos="2880"/>
        </w:tabs>
        <w:ind w:left="2880" w:hanging="360"/>
      </w:pPr>
      <w:rPr>
        <w:rFonts w:ascii="Arial" w:hAnsi="Arial" w:hint="default"/>
      </w:rPr>
    </w:lvl>
    <w:lvl w:ilvl="4" w:tplc="CA221646" w:tentative="1">
      <w:start w:val="1"/>
      <w:numFmt w:val="bullet"/>
      <w:lvlText w:val="•"/>
      <w:lvlJc w:val="left"/>
      <w:pPr>
        <w:tabs>
          <w:tab w:val="num" w:pos="3600"/>
        </w:tabs>
        <w:ind w:left="3600" w:hanging="360"/>
      </w:pPr>
      <w:rPr>
        <w:rFonts w:ascii="Arial" w:hAnsi="Arial" w:hint="default"/>
      </w:rPr>
    </w:lvl>
    <w:lvl w:ilvl="5" w:tplc="C74AFFA6" w:tentative="1">
      <w:start w:val="1"/>
      <w:numFmt w:val="bullet"/>
      <w:lvlText w:val="•"/>
      <w:lvlJc w:val="left"/>
      <w:pPr>
        <w:tabs>
          <w:tab w:val="num" w:pos="4320"/>
        </w:tabs>
        <w:ind w:left="4320" w:hanging="360"/>
      </w:pPr>
      <w:rPr>
        <w:rFonts w:ascii="Arial" w:hAnsi="Arial" w:hint="default"/>
      </w:rPr>
    </w:lvl>
    <w:lvl w:ilvl="6" w:tplc="36C0BB52" w:tentative="1">
      <w:start w:val="1"/>
      <w:numFmt w:val="bullet"/>
      <w:lvlText w:val="•"/>
      <w:lvlJc w:val="left"/>
      <w:pPr>
        <w:tabs>
          <w:tab w:val="num" w:pos="5040"/>
        </w:tabs>
        <w:ind w:left="5040" w:hanging="360"/>
      </w:pPr>
      <w:rPr>
        <w:rFonts w:ascii="Arial" w:hAnsi="Arial" w:hint="default"/>
      </w:rPr>
    </w:lvl>
    <w:lvl w:ilvl="7" w:tplc="BAF01E46" w:tentative="1">
      <w:start w:val="1"/>
      <w:numFmt w:val="bullet"/>
      <w:lvlText w:val="•"/>
      <w:lvlJc w:val="left"/>
      <w:pPr>
        <w:tabs>
          <w:tab w:val="num" w:pos="5760"/>
        </w:tabs>
        <w:ind w:left="5760" w:hanging="360"/>
      </w:pPr>
      <w:rPr>
        <w:rFonts w:ascii="Arial" w:hAnsi="Arial" w:hint="default"/>
      </w:rPr>
    </w:lvl>
    <w:lvl w:ilvl="8" w:tplc="D40AFE6E" w:tentative="1">
      <w:start w:val="1"/>
      <w:numFmt w:val="bullet"/>
      <w:lvlText w:val="•"/>
      <w:lvlJc w:val="left"/>
      <w:pPr>
        <w:tabs>
          <w:tab w:val="num" w:pos="6480"/>
        </w:tabs>
        <w:ind w:left="6480" w:hanging="360"/>
      </w:pPr>
      <w:rPr>
        <w:rFonts w:ascii="Arial" w:hAnsi="Arial" w:hint="default"/>
      </w:rPr>
    </w:lvl>
  </w:abstractNum>
  <w:abstractNum w:abstractNumId="12" w15:restartNumberingAfterBreak="0">
    <w:nsid w:val="6F402F49"/>
    <w:multiLevelType w:val="hybridMultilevel"/>
    <w:tmpl w:val="9250A2CA"/>
    <w:lvl w:ilvl="0" w:tplc="A42CBFB8">
      <w:start w:val="1"/>
      <w:numFmt w:val="bullet"/>
      <w:lvlText w:val="•"/>
      <w:lvlJc w:val="left"/>
      <w:pPr>
        <w:tabs>
          <w:tab w:val="num" w:pos="720"/>
        </w:tabs>
        <w:ind w:left="720" w:hanging="360"/>
      </w:pPr>
      <w:rPr>
        <w:rFonts w:ascii="Arial" w:hAnsi="Arial" w:hint="default"/>
      </w:rPr>
    </w:lvl>
    <w:lvl w:ilvl="1" w:tplc="A172052E" w:tentative="1">
      <w:start w:val="1"/>
      <w:numFmt w:val="bullet"/>
      <w:lvlText w:val="•"/>
      <w:lvlJc w:val="left"/>
      <w:pPr>
        <w:tabs>
          <w:tab w:val="num" w:pos="1440"/>
        </w:tabs>
        <w:ind w:left="1440" w:hanging="360"/>
      </w:pPr>
      <w:rPr>
        <w:rFonts w:ascii="Arial" w:hAnsi="Arial" w:hint="default"/>
      </w:rPr>
    </w:lvl>
    <w:lvl w:ilvl="2" w:tplc="0130E37A" w:tentative="1">
      <w:start w:val="1"/>
      <w:numFmt w:val="bullet"/>
      <w:lvlText w:val="•"/>
      <w:lvlJc w:val="left"/>
      <w:pPr>
        <w:tabs>
          <w:tab w:val="num" w:pos="2160"/>
        </w:tabs>
        <w:ind w:left="2160" w:hanging="360"/>
      </w:pPr>
      <w:rPr>
        <w:rFonts w:ascii="Arial" w:hAnsi="Arial" w:hint="default"/>
      </w:rPr>
    </w:lvl>
    <w:lvl w:ilvl="3" w:tplc="5C800F50" w:tentative="1">
      <w:start w:val="1"/>
      <w:numFmt w:val="bullet"/>
      <w:lvlText w:val="•"/>
      <w:lvlJc w:val="left"/>
      <w:pPr>
        <w:tabs>
          <w:tab w:val="num" w:pos="2880"/>
        </w:tabs>
        <w:ind w:left="2880" w:hanging="360"/>
      </w:pPr>
      <w:rPr>
        <w:rFonts w:ascii="Arial" w:hAnsi="Arial" w:hint="default"/>
      </w:rPr>
    </w:lvl>
    <w:lvl w:ilvl="4" w:tplc="BEC2C146" w:tentative="1">
      <w:start w:val="1"/>
      <w:numFmt w:val="bullet"/>
      <w:lvlText w:val="•"/>
      <w:lvlJc w:val="left"/>
      <w:pPr>
        <w:tabs>
          <w:tab w:val="num" w:pos="3600"/>
        </w:tabs>
        <w:ind w:left="3600" w:hanging="360"/>
      </w:pPr>
      <w:rPr>
        <w:rFonts w:ascii="Arial" w:hAnsi="Arial" w:hint="default"/>
      </w:rPr>
    </w:lvl>
    <w:lvl w:ilvl="5" w:tplc="2E76E0F8" w:tentative="1">
      <w:start w:val="1"/>
      <w:numFmt w:val="bullet"/>
      <w:lvlText w:val="•"/>
      <w:lvlJc w:val="left"/>
      <w:pPr>
        <w:tabs>
          <w:tab w:val="num" w:pos="4320"/>
        </w:tabs>
        <w:ind w:left="4320" w:hanging="360"/>
      </w:pPr>
      <w:rPr>
        <w:rFonts w:ascii="Arial" w:hAnsi="Arial" w:hint="default"/>
      </w:rPr>
    </w:lvl>
    <w:lvl w:ilvl="6" w:tplc="48160162" w:tentative="1">
      <w:start w:val="1"/>
      <w:numFmt w:val="bullet"/>
      <w:lvlText w:val="•"/>
      <w:lvlJc w:val="left"/>
      <w:pPr>
        <w:tabs>
          <w:tab w:val="num" w:pos="5040"/>
        </w:tabs>
        <w:ind w:left="5040" w:hanging="360"/>
      </w:pPr>
      <w:rPr>
        <w:rFonts w:ascii="Arial" w:hAnsi="Arial" w:hint="default"/>
      </w:rPr>
    </w:lvl>
    <w:lvl w:ilvl="7" w:tplc="8104DF98" w:tentative="1">
      <w:start w:val="1"/>
      <w:numFmt w:val="bullet"/>
      <w:lvlText w:val="•"/>
      <w:lvlJc w:val="left"/>
      <w:pPr>
        <w:tabs>
          <w:tab w:val="num" w:pos="5760"/>
        </w:tabs>
        <w:ind w:left="5760" w:hanging="360"/>
      </w:pPr>
      <w:rPr>
        <w:rFonts w:ascii="Arial" w:hAnsi="Arial" w:hint="default"/>
      </w:rPr>
    </w:lvl>
    <w:lvl w:ilvl="8" w:tplc="774E5F16" w:tentative="1">
      <w:start w:val="1"/>
      <w:numFmt w:val="bullet"/>
      <w:lvlText w:val="•"/>
      <w:lvlJc w:val="left"/>
      <w:pPr>
        <w:tabs>
          <w:tab w:val="num" w:pos="6480"/>
        </w:tabs>
        <w:ind w:left="6480" w:hanging="360"/>
      </w:pPr>
      <w:rPr>
        <w:rFonts w:ascii="Arial" w:hAnsi="Arial" w:hint="default"/>
      </w:rPr>
    </w:lvl>
  </w:abstractNum>
  <w:abstractNum w:abstractNumId="13" w15:restartNumberingAfterBreak="0">
    <w:nsid w:val="6FC76FE6"/>
    <w:multiLevelType w:val="hybridMultilevel"/>
    <w:tmpl w:val="4A5C06CC"/>
    <w:lvl w:ilvl="0" w:tplc="2BFA8010">
      <w:start w:val="1"/>
      <w:numFmt w:val="bullet"/>
      <w:lvlText w:val="•"/>
      <w:lvlJc w:val="left"/>
      <w:pPr>
        <w:tabs>
          <w:tab w:val="num" w:pos="720"/>
        </w:tabs>
        <w:ind w:left="720" w:hanging="360"/>
      </w:pPr>
      <w:rPr>
        <w:rFonts w:ascii="Arial" w:hAnsi="Arial" w:hint="default"/>
      </w:rPr>
    </w:lvl>
    <w:lvl w:ilvl="1" w:tplc="569C0E4A" w:tentative="1">
      <w:start w:val="1"/>
      <w:numFmt w:val="bullet"/>
      <w:lvlText w:val="•"/>
      <w:lvlJc w:val="left"/>
      <w:pPr>
        <w:tabs>
          <w:tab w:val="num" w:pos="1440"/>
        </w:tabs>
        <w:ind w:left="1440" w:hanging="360"/>
      </w:pPr>
      <w:rPr>
        <w:rFonts w:ascii="Arial" w:hAnsi="Arial" w:hint="default"/>
      </w:rPr>
    </w:lvl>
    <w:lvl w:ilvl="2" w:tplc="7952B4C6" w:tentative="1">
      <w:start w:val="1"/>
      <w:numFmt w:val="bullet"/>
      <w:lvlText w:val="•"/>
      <w:lvlJc w:val="left"/>
      <w:pPr>
        <w:tabs>
          <w:tab w:val="num" w:pos="2160"/>
        </w:tabs>
        <w:ind w:left="2160" w:hanging="360"/>
      </w:pPr>
      <w:rPr>
        <w:rFonts w:ascii="Arial" w:hAnsi="Arial" w:hint="default"/>
      </w:rPr>
    </w:lvl>
    <w:lvl w:ilvl="3" w:tplc="C6EAA82A" w:tentative="1">
      <w:start w:val="1"/>
      <w:numFmt w:val="bullet"/>
      <w:lvlText w:val="•"/>
      <w:lvlJc w:val="left"/>
      <w:pPr>
        <w:tabs>
          <w:tab w:val="num" w:pos="2880"/>
        </w:tabs>
        <w:ind w:left="2880" w:hanging="360"/>
      </w:pPr>
      <w:rPr>
        <w:rFonts w:ascii="Arial" w:hAnsi="Arial" w:hint="default"/>
      </w:rPr>
    </w:lvl>
    <w:lvl w:ilvl="4" w:tplc="E1F4C7C6" w:tentative="1">
      <w:start w:val="1"/>
      <w:numFmt w:val="bullet"/>
      <w:lvlText w:val="•"/>
      <w:lvlJc w:val="left"/>
      <w:pPr>
        <w:tabs>
          <w:tab w:val="num" w:pos="3600"/>
        </w:tabs>
        <w:ind w:left="3600" w:hanging="360"/>
      </w:pPr>
      <w:rPr>
        <w:rFonts w:ascii="Arial" w:hAnsi="Arial" w:hint="default"/>
      </w:rPr>
    </w:lvl>
    <w:lvl w:ilvl="5" w:tplc="73A61B58" w:tentative="1">
      <w:start w:val="1"/>
      <w:numFmt w:val="bullet"/>
      <w:lvlText w:val="•"/>
      <w:lvlJc w:val="left"/>
      <w:pPr>
        <w:tabs>
          <w:tab w:val="num" w:pos="4320"/>
        </w:tabs>
        <w:ind w:left="4320" w:hanging="360"/>
      </w:pPr>
      <w:rPr>
        <w:rFonts w:ascii="Arial" w:hAnsi="Arial" w:hint="default"/>
      </w:rPr>
    </w:lvl>
    <w:lvl w:ilvl="6" w:tplc="4440A44A" w:tentative="1">
      <w:start w:val="1"/>
      <w:numFmt w:val="bullet"/>
      <w:lvlText w:val="•"/>
      <w:lvlJc w:val="left"/>
      <w:pPr>
        <w:tabs>
          <w:tab w:val="num" w:pos="5040"/>
        </w:tabs>
        <w:ind w:left="5040" w:hanging="360"/>
      </w:pPr>
      <w:rPr>
        <w:rFonts w:ascii="Arial" w:hAnsi="Arial" w:hint="default"/>
      </w:rPr>
    </w:lvl>
    <w:lvl w:ilvl="7" w:tplc="3E6C1088" w:tentative="1">
      <w:start w:val="1"/>
      <w:numFmt w:val="bullet"/>
      <w:lvlText w:val="•"/>
      <w:lvlJc w:val="left"/>
      <w:pPr>
        <w:tabs>
          <w:tab w:val="num" w:pos="5760"/>
        </w:tabs>
        <w:ind w:left="5760" w:hanging="360"/>
      </w:pPr>
      <w:rPr>
        <w:rFonts w:ascii="Arial" w:hAnsi="Arial" w:hint="default"/>
      </w:rPr>
    </w:lvl>
    <w:lvl w:ilvl="8" w:tplc="973A3176" w:tentative="1">
      <w:start w:val="1"/>
      <w:numFmt w:val="bullet"/>
      <w:lvlText w:val="•"/>
      <w:lvlJc w:val="left"/>
      <w:pPr>
        <w:tabs>
          <w:tab w:val="num" w:pos="6480"/>
        </w:tabs>
        <w:ind w:left="6480" w:hanging="360"/>
      </w:pPr>
      <w:rPr>
        <w:rFonts w:ascii="Arial" w:hAnsi="Arial" w:hint="default"/>
      </w:rPr>
    </w:lvl>
  </w:abstractNum>
  <w:abstractNum w:abstractNumId="14" w15:restartNumberingAfterBreak="0">
    <w:nsid w:val="79F0451C"/>
    <w:multiLevelType w:val="hybridMultilevel"/>
    <w:tmpl w:val="6D06E460"/>
    <w:lvl w:ilvl="0" w:tplc="7850F714">
      <w:start w:val="50"/>
      <w:numFmt w:val="bullet"/>
      <w:lvlText w:val=""/>
      <w:lvlJc w:val="left"/>
      <w:pPr>
        <w:ind w:left="479" w:hanging="360"/>
      </w:pPr>
      <w:rPr>
        <w:rFonts w:ascii="Wingdings" w:eastAsia="Malgun Gothic" w:hAnsi="Wingdings" w:cs="Times New Roman" w:hint="default"/>
      </w:rPr>
    </w:lvl>
    <w:lvl w:ilvl="1" w:tplc="04090003" w:tentative="1">
      <w:start w:val="1"/>
      <w:numFmt w:val="bullet"/>
      <w:lvlText w:val="o"/>
      <w:lvlJc w:val="left"/>
      <w:pPr>
        <w:ind w:left="1199" w:hanging="360"/>
      </w:pPr>
      <w:rPr>
        <w:rFonts w:ascii="Courier New" w:hAnsi="Courier New" w:cs="Courier New" w:hint="default"/>
      </w:rPr>
    </w:lvl>
    <w:lvl w:ilvl="2" w:tplc="04090005" w:tentative="1">
      <w:start w:val="1"/>
      <w:numFmt w:val="bullet"/>
      <w:lvlText w:val=""/>
      <w:lvlJc w:val="left"/>
      <w:pPr>
        <w:ind w:left="1919" w:hanging="360"/>
      </w:pPr>
      <w:rPr>
        <w:rFonts w:ascii="Wingdings" w:hAnsi="Wingdings" w:hint="default"/>
      </w:rPr>
    </w:lvl>
    <w:lvl w:ilvl="3" w:tplc="04090001" w:tentative="1">
      <w:start w:val="1"/>
      <w:numFmt w:val="bullet"/>
      <w:lvlText w:val=""/>
      <w:lvlJc w:val="left"/>
      <w:pPr>
        <w:ind w:left="2639" w:hanging="360"/>
      </w:pPr>
      <w:rPr>
        <w:rFonts w:ascii="Symbol" w:hAnsi="Symbol" w:hint="default"/>
      </w:rPr>
    </w:lvl>
    <w:lvl w:ilvl="4" w:tplc="04090003" w:tentative="1">
      <w:start w:val="1"/>
      <w:numFmt w:val="bullet"/>
      <w:lvlText w:val="o"/>
      <w:lvlJc w:val="left"/>
      <w:pPr>
        <w:ind w:left="3359" w:hanging="360"/>
      </w:pPr>
      <w:rPr>
        <w:rFonts w:ascii="Courier New" w:hAnsi="Courier New" w:cs="Courier New" w:hint="default"/>
      </w:rPr>
    </w:lvl>
    <w:lvl w:ilvl="5" w:tplc="04090005" w:tentative="1">
      <w:start w:val="1"/>
      <w:numFmt w:val="bullet"/>
      <w:lvlText w:val=""/>
      <w:lvlJc w:val="left"/>
      <w:pPr>
        <w:ind w:left="4079" w:hanging="360"/>
      </w:pPr>
      <w:rPr>
        <w:rFonts w:ascii="Wingdings" w:hAnsi="Wingdings" w:hint="default"/>
      </w:rPr>
    </w:lvl>
    <w:lvl w:ilvl="6" w:tplc="04090001" w:tentative="1">
      <w:start w:val="1"/>
      <w:numFmt w:val="bullet"/>
      <w:lvlText w:val=""/>
      <w:lvlJc w:val="left"/>
      <w:pPr>
        <w:ind w:left="4799" w:hanging="360"/>
      </w:pPr>
      <w:rPr>
        <w:rFonts w:ascii="Symbol" w:hAnsi="Symbol" w:hint="default"/>
      </w:rPr>
    </w:lvl>
    <w:lvl w:ilvl="7" w:tplc="04090003" w:tentative="1">
      <w:start w:val="1"/>
      <w:numFmt w:val="bullet"/>
      <w:lvlText w:val="o"/>
      <w:lvlJc w:val="left"/>
      <w:pPr>
        <w:ind w:left="5519" w:hanging="360"/>
      </w:pPr>
      <w:rPr>
        <w:rFonts w:ascii="Courier New" w:hAnsi="Courier New" w:cs="Courier New" w:hint="default"/>
      </w:rPr>
    </w:lvl>
    <w:lvl w:ilvl="8" w:tplc="04090005" w:tentative="1">
      <w:start w:val="1"/>
      <w:numFmt w:val="bullet"/>
      <w:lvlText w:val=""/>
      <w:lvlJc w:val="left"/>
      <w:pPr>
        <w:ind w:left="6239" w:hanging="360"/>
      </w:pPr>
      <w:rPr>
        <w:rFonts w:ascii="Wingdings" w:hAnsi="Wingdings" w:hint="default"/>
      </w:rPr>
    </w:lvl>
  </w:abstractNum>
  <w:abstractNum w:abstractNumId="15" w15:restartNumberingAfterBreak="0">
    <w:nsid w:val="7DCD7239"/>
    <w:multiLevelType w:val="hybridMultilevel"/>
    <w:tmpl w:val="E110B32A"/>
    <w:lvl w:ilvl="0" w:tplc="A3AC9A9C">
      <w:numFmt w:val="bullet"/>
      <w:lvlText w:val="-"/>
      <w:lvlJc w:val="left"/>
      <w:pPr>
        <w:ind w:left="720" w:hanging="360"/>
      </w:pPr>
      <w:rPr>
        <w:rFonts w:ascii="Times New Roman" w:eastAsia="Malgun Gothic"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5"/>
  </w:num>
  <w:num w:numId="2">
    <w:abstractNumId w:val="1"/>
  </w:num>
  <w:num w:numId="3">
    <w:abstractNumId w:val="5"/>
  </w:num>
  <w:num w:numId="4">
    <w:abstractNumId w:val="5"/>
  </w:num>
  <w:num w:numId="5">
    <w:abstractNumId w:val="2"/>
  </w:num>
  <w:num w:numId="6">
    <w:abstractNumId w:val="11"/>
  </w:num>
  <w:num w:numId="7">
    <w:abstractNumId w:val="8"/>
  </w:num>
  <w:num w:numId="8">
    <w:abstractNumId w:val="4"/>
  </w:num>
  <w:num w:numId="9">
    <w:abstractNumId w:val="7"/>
  </w:num>
  <w:num w:numId="10">
    <w:abstractNumId w:val="13"/>
  </w:num>
  <w:num w:numId="11">
    <w:abstractNumId w:val="6"/>
  </w:num>
  <w:num w:numId="12">
    <w:abstractNumId w:val="12"/>
  </w:num>
  <w:num w:numId="13">
    <w:abstractNumId w:val="9"/>
  </w:num>
  <w:num w:numId="14">
    <w:abstractNumId w:val="10"/>
  </w:num>
  <w:num w:numId="15">
    <w:abstractNumId w:val="3"/>
  </w:num>
  <w:num w:numId="16">
    <w:abstractNumId w:val="0"/>
    <w:lvlOverride w:ilvl="0">
      <w:lvl w:ilvl="0">
        <w:start w:val="1"/>
        <w:numFmt w:val="bullet"/>
        <w:lvlText w:val="— "/>
        <w:legacy w:legacy="1" w:legacySpace="0" w:legacyIndent="0"/>
        <w:lvlJc w:val="left"/>
        <w:pPr>
          <w:ind w:left="0" w:firstLine="0"/>
        </w:pPr>
        <w:rPr>
          <w:rFonts w:ascii="Times New Roman" w:hAnsi="Times New Roman" w:cs="Times New Roman" w:hint="default"/>
          <w:b w:val="0"/>
          <w:i w:val="0"/>
          <w:strike w:val="0"/>
          <w:color w:val="000000"/>
          <w:sz w:val="18"/>
          <w:u w:val="none"/>
        </w:rPr>
      </w:lvl>
    </w:lvlOverride>
  </w:num>
  <w:num w:numId="17">
    <w:abstractNumId w:val="0"/>
    <w:lvlOverride w:ilvl="0">
      <w:lvl w:ilvl="0">
        <w:start w:val="1"/>
        <w:numFmt w:val="bullet"/>
        <w:lvlText w:val="9.4.1.53 "/>
        <w:legacy w:legacy="1" w:legacySpace="0" w:legacyIndent="0"/>
        <w:lvlJc w:val="left"/>
        <w:pPr>
          <w:ind w:left="0" w:firstLine="0"/>
        </w:pPr>
        <w:rPr>
          <w:rFonts w:ascii="Arial" w:hAnsi="Arial" w:cs="Arial" w:hint="default"/>
          <w:b/>
          <w:i w:val="0"/>
          <w:strike w:val="0"/>
          <w:color w:val="000000"/>
          <w:sz w:val="20"/>
          <w:u w:val="none"/>
        </w:rPr>
      </w:lvl>
    </w:lvlOverride>
  </w:num>
  <w:num w:numId="18">
    <w:abstractNumId w:val="0"/>
    <w:lvlOverride w:ilvl="0">
      <w:lvl w:ilvl="0">
        <w:start w:val="1"/>
        <w:numFmt w:val="bullet"/>
        <w:lvlText w:val="Figure 9-164—"/>
        <w:legacy w:legacy="1" w:legacySpace="0" w:legacyIndent="0"/>
        <w:lvlJc w:val="center"/>
        <w:pPr>
          <w:ind w:left="0" w:firstLine="0"/>
        </w:pPr>
        <w:rPr>
          <w:rFonts w:ascii="Arial" w:hAnsi="Arial" w:cs="Arial" w:hint="default"/>
          <w:b/>
          <w:i w:val="0"/>
          <w:strike w:val="0"/>
          <w:color w:val="000000"/>
          <w:sz w:val="20"/>
          <w:u w:val="none"/>
        </w:rPr>
      </w:lvl>
    </w:lvlOverride>
  </w:num>
  <w:num w:numId="19">
    <w:abstractNumId w:val="0"/>
    <w:lvlOverride w:ilvl="0">
      <w:lvl w:ilvl="0">
        <w:start w:val="1"/>
        <w:numFmt w:val="bullet"/>
        <w:lvlText w:val="Figure 9-165—"/>
        <w:legacy w:legacy="1" w:legacySpace="0" w:legacyIndent="0"/>
        <w:lvlJc w:val="center"/>
        <w:pPr>
          <w:ind w:left="0" w:firstLine="0"/>
        </w:pPr>
        <w:rPr>
          <w:rFonts w:ascii="Arial" w:hAnsi="Arial" w:cs="Arial" w:hint="default"/>
          <w:b/>
          <w:i w:val="0"/>
          <w:strike w:val="0"/>
          <w:color w:val="000000"/>
          <w:sz w:val="20"/>
          <w:u w:val="none"/>
        </w:rPr>
      </w:lvl>
    </w:lvlOverride>
  </w:num>
  <w:num w:numId="20">
    <w:abstractNumId w:val="0"/>
    <w:lvlOverride w:ilvl="0">
      <w:lvl w:ilvl="0">
        <w:start w:val="1"/>
        <w:numFmt w:val="bullet"/>
        <w:lvlText w:val="Table 9-103—"/>
        <w:legacy w:legacy="1" w:legacySpace="0" w:legacyIndent="0"/>
        <w:lvlJc w:val="center"/>
        <w:pPr>
          <w:ind w:left="0" w:firstLine="0"/>
        </w:pPr>
        <w:rPr>
          <w:rFonts w:ascii="Arial" w:hAnsi="Arial" w:cs="Arial" w:hint="default"/>
          <w:b/>
          <w:i w:val="0"/>
          <w:strike w:val="0"/>
          <w:color w:val="000000"/>
          <w:sz w:val="20"/>
          <w:u w:val="none"/>
        </w:rPr>
      </w:lvl>
    </w:lvlOverride>
  </w:num>
  <w:num w:numId="21">
    <w:abstractNumId w:val="0"/>
    <w:lvlOverride w:ilvl="0">
      <w:lvl w:ilvl="0">
        <w:start w:val="1"/>
        <w:numFmt w:val="bullet"/>
        <w:lvlText w:val="Table 9-104—"/>
        <w:legacy w:legacy="1" w:legacySpace="0" w:legacyIndent="0"/>
        <w:lvlJc w:val="center"/>
        <w:pPr>
          <w:ind w:left="0" w:firstLine="0"/>
        </w:pPr>
        <w:rPr>
          <w:rFonts w:ascii="Arial" w:hAnsi="Arial" w:cs="Arial" w:hint="default"/>
          <w:b/>
          <w:i w:val="0"/>
          <w:strike w:val="0"/>
          <w:color w:val="000000"/>
          <w:sz w:val="20"/>
          <w:u w:val="none"/>
        </w:rPr>
      </w:lvl>
    </w:lvlOverride>
  </w:num>
  <w:num w:numId="22">
    <w:abstractNumId w:val="0"/>
    <w:lvlOverride w:ilvl="0">
      <w:lvl w:ilvl="0">
        <w:start w:val="1"/>
        <w:numFmt w:val="bullet"/>
        <w:lvlText w:val="(9-5)"/>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23">
    <w:abstractNumId w:val="0"/>
    <w:lvlOverride w:ilvl="0">
      <w:lvl w:ilvl="0">
        <w:start w:val="1"/>
        <w:numFmt w:val="bullet"/>
        <w:lvlText w:val="9.4.2.165 "/>
        <w:legacy w:legacy="1" w:legacySpace="0" w:legacyIndent="0"/>
        <w:lvlJc w:val="left"/>
        <w:pPr>
          <w:ind w:left="0" w:firstLine="0"/>
        </w:pPr>
        <w:rPr>
          <w:rFonts w:ascii="Arial" w:hAnsi="Arial" w:cs="Arial" w:hint="default"/>
          <w:b/>
          <w:i w:val="0"/>
          <w:strike w:val="0"/>
          <w:color w:val="000000"/>
          <w:sz w:val="20"/>
          <w:u w:val="none"/>
        </w:rPr>
      </w:lvl>
    </w:lvlOverride>
  </w:num>
  <w:num w:numId="24">
    <w:abstractNumId w:val="0"/>
    <w:lvlOverride w:ilvl="0">
      <w:lvl w:ilvl="0">
        <w:start w:val="1"/>
        <w:numFmt w:val="bullet"/>
        <w:lvlText w:val="Figure 9-653—"/>
        <w:legacy w:legacy="1" w:legacySpace="0" w:legacyIndent="0"/>
        <w:lvlJc w:val="center"/>
        <w:pPr>
          <w:ind w:left="0" w:firstLine="0"/>
        </w:pPr>
        <w:rPr>
          <w:rFonts w:ascii="Arial" w:hAnsi="Arial" w:cs="Arial" w:hint="default"/>
          <w:b/>
          <w:i w:val="0"/>
          <w:strike w:val="0"/>
          <w:color w:val="000000"/>
          <w:sz w:val="20"/>
          <w:u w:val="none"/>
        </w:rPr>
      </w:lvl>
    </w:lvlOverride>
  </w:num>
  <w:num w:numId="25">
    <w:abstractNumId w:val="0"/>
    <w:lvlOverride w:ilvl="0">
      <w:lvl w:ilvl="0">
        <w:start w:val="1"/>
        <w:numFmt w:val="bullet"/>
        <w:lvlText w:val="9.6.22.4 "/>
        <w:legacy w:legacy="1" w:legacySpace="0" w:legacyIndent="0"/>
        <w:lvlJc w:val="left"/>
        <w:pPr>
          <w:ind w:left="0" w:firstLine="0"/>
        </w:pPr>
        <w:rPr>
          <w:rFonts w:ascii="Arial" w:hAnsi="Arial" w:cs="Arial" w:hint="default"/>
          <w:b/>
          <w:i w:val="0"/>
          <w:strike w:val="0"/>
          <w:color w:val="000000"/>
          <w:sz w:val="20"/>
          <w:u w:val="none"/>
        </w:rPr>
      </w:lvl>
    </w:lvlOverride>
  </w:num>
  <w:num w:numId="26">
    <w:abstractNumId w:val="0"/>
    <w:lvlOverride w:ilvl="0">
      <w:lvl w:ilvl="0">
        <w:start w:val="1"/>
        <w:numFmt w:val="bullet"/>
        <w:lvlText w:val="Table 9-536—"/>
        <w:legacy w:legacy="1" w:legacySpace="0" w:legacyIndent="0"/>
        <w:lvlJc w:val="center"/>
        <w:pPr>
          <w:ind w:left="0" w:firstLine="0"/>
        </w:pPr>
        <w:rPr>
          <w:rFonts w:ascii="Arial" w:hAnsi="Arial" w:cs="Arial" w:hint="default"/>
          <w:b/>
          <w:i w:val="0"/>
          <w:strike w:val="0"/>
          <w:color w:val="000000"/>
          <w:sz w:val="20"/>
          <w:u w:val="none"/>
        </w:rPr>
      </w:lvl>
    </w:lvlOverride>
  </w:num>
  <w:num w:numId="27">
    <w:abstractNumId w:val="14"/>
  </w:num>
  <w:num w:numId="28">
    <w:abstractNumId w:val="0"/>
    <w:lvlOverride w:ilvl="0">
      <w:lvl w:ilvl="0">
        <w:start w:val="1"/>
        <w:numFmt w:val="bullet"/>
        <w:lvlText w:val="Table 9-34—"/>
        <w:legacy w:legacy="1" w:legacySpace="0" w:legacyIndent="0"/>
        <w:lvlJc w:val="center"/>
        <w:pPr>
          <w:ind w:left="0" w:firstLine="0"/>
        </w:pPr>
        <w:rPr>
          <w:rFonts w:ascii="Arial" w:hAnsi="Arial" w:cs="Arial" w:hint="default"/>
          <w:b/>
          <w:i w:val="0"/>
          <w:strike w:val="0"/>
          <w:color w:val="000000"/>
          <w:sz w:val="20"/>
          <w:u w:val="none"/>
        </w:rPr>
      </w:lvl>
    </w:lvlOverride>
  </w:num>
  <w:num w:numId="29">
    <w:abstractNumId w:val="0"/>
    <w:lvlOverride w:ilvl="0">
      <w:lvl w:ilvl="0">
        <w:start w:val="1"/>
        <w:numFmt w:val="bullet"/>
        <w:lvlText w:val="9.4.2.55.2 "/>
        <w:legacy w:legacy="1" w:legacySpace="0" w:legacyIndent="0"/>
        <w:lvlJc w:val="left"/>
        <w:pPr>
          <w:ind w:left="0" w:firstLine="0"/>
        </w:pPr>
        <w:rPr>
          <w:rFonts w:ascii="Arial" w:hAnsi="Arial" w:cs="Arial" w:hint="default"/>
          <w:b/>
          <w:i w:val="0"/>
          <w:strike w:val="0"/>
          <w:color w:val="000000"/>
          <w:sz w:val="20"/>
          <w:u w:val="none"/>
        </w:rPr>
      </w:lvl>
    </w:lvlOverride>
  </w:num>
  <w:num w:numId="30">
    <w:abstractNumId w:val="0"/>
    <w:lvlOverride w:ilvl="0">
      <w:lvl w:ilvl="0">
        <w:start w:val="1"/>
        <w:numFmt w:val="bullet"/>
        <w:lvlText w:val="Figure 9-436—"/>
        <w:legacy w:legacy="1" w:legacySpace="0" w:legacyIndent="0"/>
        <w:lvlJc w:val="center"/>
        <w:pPr>
          <w:ind w:left="0" w:firstLine="0"/>
        </w:pPr>
        <w:rPr>
          <w:rFonts w:ascii="Arial" w:hAnsi="Arial" w:cs="Arial" w:hint="default"/>
          <w:b/>
          <w:i w:val="0"/>
          <w:strike w:val="0"/>
          <w:color w:val="000000"/>
          <w:sz w:val="20"/>
          <w:u w:val="none"/>
        </w:rPr>
      </w:lvl>
    </w:lvlOverride>
  </w:num>
  <w:num w:numId="31">
    <w:abstractNumId w:val="0"/>
    <w:lvlOverride w:ilvl="0">
      <w:lvl w:ilvl="0">
        <w:start w:val="1"/>
        <w:numFmt w:val="bullet"/>
        <w:lvlText w:val="Table 9-221—"/>
        <w:legacy w:legacy="1" w:legacySpace="0" w:legacyIndent="0"/>
        <w:lvlJc w:val="center"/>
        <w:pPr>
          <w:ind w:left="0" w:firstLine="0"/>
        </w:pPr>
        <w:rPr>
          <w:rFonts w:ascii="Arial" w:hAnsi="Arial" w:cs="Arial" w:hint="default"/>
          <w:b/>
          <w:i w:val="0"/>
          <w:strike w:val="0"/>
          <w:color w:val="000000"/>
          <w:sz w:val="20"/>
          <w:u w:val="none"/>
        </w:rPr>
      </w:lvl>
    </w:lvlOverride>
  </w:num>
  <w:numIdMacAtCleanup w:val="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Huang, Po-kai">
    <w15:presenceInfo w15:providerId="AD" w15:userId="S::po-kai.huang@intel.com::be743c7d-0ad3-4a01-a6bb-e19e76bd587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intFractionalCharacterWidth/>
  <w:mirrorMargin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614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440B"/>
    <w:rsid w:val="0000030D"/>
    <w:rsid w:val="00000C19"/>
    <w:rsid w:val="00000D45"/>
    <w:rsid w:val="00001070"/>
    <w:rsid w:val="0000242B"/>
    <w:rsid w:val="0000267B"/>
    <w:rsid w:val="00002F8C"/>
    <w:rsid w:val="000045FA"/>
    <w:rsid w:val="000061A9"/>
    <w:rsid w:val="00006DBB"/>
    <w:rsid w:val="00006F5B"/>
    <w:rsid w:val="0000743C"/>
    <w:rsid w:val="000101D6"/>
    <w:rsid w:val="00010923"/>
    <w:rsid w:val="00010A8B"/>
    <w:rsid w:val="00010BCE"/>
    <w:rsid w:val="00011675"/>
    <w:rsid w:val="00011DDD"/>
    <w:rsid w:val="0001263A"/>
    <w:rsid w:val="00013F87"/>
    <w:rsid w:val="00014581"/>
    <w:rsid w:val="00014988"/>
    <w:rsid w:val="00014E17"/>
    <w:rsid w:val="000157CC"/>
    <w:rsid w:val="0001607B"/>
    <w:rsid w:val="00016862"/>
    <w:rsid w:val="0001733D"/>
    <w:rsid w:val="00017D25"/>
    <w:rsid w:val="0002184C"/>
    <w:rsid w:val="00022A0F"/>
    <w:rsid w:val="000230FB"/>
    <w:rsid w:val="00024344"/>
    <w:rsid w:val="00024487"/>
    <w:rsid w:val="00025718"/>
    <w:rsid w:val="00026741"/>
    <w:rsid w:val="00026BDB"/>
    <w:rsid w:val="00026EDF"/>
    <w:rsid w:val="00027D05"/>
    <w:rsid w:val="00027FA8"/>
    <w:rsid w:val="00030709"/>
    <w:rsid w:val="00030CF7"/>
    <w:rsid w:val="00031169"/>
    <w:rsid w:val="000329E9"/>
    <w:rsid w:val="000348B1"/>
    <w:rsid w:val="00035702"/>
    <w:rsid w:val="000359F2"/>
    <w:rsid w:val="000368C8"/>
    <w:rsid w:val="00037D1D"/>
    <w:rsid w:val="000405C4"/>
    <w:rsid w:val="00041260"/>
    <w:rsid w:val="00041937"/>
    <w:rsid w:val="00041F7D"/>
    <w:rsid w:val="00042BF7"/>
    <w:rsid w:val="000437A5"/>
    <w:rsid w:val="000442DA"/>
    <w:rsid w:val="00044687"/>
    <w:rsid w:val="00045EE9"/>
    <w:rsid w:val="00046AD7"/>
    <w:rsid w:val="0004715B"/>
    <w:rsid w:val="00047A89"/>
    <w:rsid w:val="00051E40"/>
    <w:rsid w:val="00052123"/>
    <w:rsid w:val="0005254A"/>
    <w:rsid w:val="00052DC8"/>
    <w:rsid w:val="00057329"/>
    <w:rsid w:val="000576A1"/>
    <w:rsid w:val="00057A25"/>
    <w:rsid w:val="00057F32"/>
    <w:rsid w:val="0006026B"/>
    <w:rsid w:val="00061480"/>
    <w:rsid w:val="000619CB"/>
    <w:rsid w:val="00062280"/>
    <w:rsid w:val="0006245A"/>
    <w:rsid w:val="00062E86"/>
    <w:rsid w:val="00063A11"/>
    <w:rsid w:val="00066ADB"/>
    <w:rsid w:val="00066D8D"/>
    <w:rsid w:val="0006732A"/>
    <w:rsid w:val="000700A8"/>
    <w:rsid w:val="0007025D"/>
    <w:rsid w:val="0007127A"/>
    <w:rsid w:val="00071C23"/>
    <w:rsid w:val="00072DE0"/>
    <w:rsid w:val="00073BB4"/>
    <w:rsid w:val="00073D08"/>
    <w:rsid w:val="00073E87"/>
    <w:rsid w:val="00074118"/>
    <w:rsid w:val="00075C3C"/>
    <w:rsid w:val="00075E1E"/>
    <w:rsid w:val="00075F6B"/>
    <w:rsid w:val="00076885"/>
    <w:rsid w:val="00077748"/>
    <w:rsid w:val="00080ACC"/>
    <w:rsid w:val="000812BB"/>
    <w:rsid w:val="000815C7"/>
    <w:rsid w:val="00081C1A"/>
    <w:rsid w:val="00081E62"/>
    <w:rsid w:val="000823C8"/>
    <w:rsid w:val="000824E4"/>
    <w:rsid w:val="00082652"/>
    <w:rsid w:val="000829FF"/>
    <w:rsid w:val="00082AB5"/>
    <w:rsid w:val="00082C7C"/>
    <w:rsid w:val="0008302D"/>
    <w:rsid w:val="00083B49"/>
    <w:rsid w:val="00084121"/>
    <w:rsid w:val="00086564"/>
    <w:rsid w:val="000865AA"/>
    <w:rsid w:val="00086780"/>
    <w:rsid w:val="00090640"/>
    <w:rsid w:val="00092AC6"/>
    <w:rsid w:val="000937D9"/>
    <w:rsid w:val="00094FFA"/>
    <w:rsid w:val="000958C9"/>
    <w:rsid w:val="000959BD"/>
    <w:rsid w:val="000975D0"/>
    <w:rsid w:val="000977B2"/>
    <w:rsid w:val="000A0C89"/>
    <w:rsid w:val="000A2C67"/>
    <w:rsid w:val="000A4F2B"/>
    <w:rsid w:val="000A62E7"/>
    <w:rsid w:val="000A6402"/>
    <w:rsid w:val="000A7F37"/>
    <w:rsid w:val="000B0557"/>
    <w:rsid w:val="000B5BCB"/>
    <w:rsid w:val="000B6E9A"/>
    <w:rsid w:val="000C0D91"/>
    <w:rsid w:val="000C1977"/>
    <w:rsid w:val="000C4073"/>
    <w:rsid w:val="000C6401"/>
    <w:rsid w:val="000C650A"/>
    <w:rsid w:val="000D11DB"/>
    <w:rsid w:val="000D1435"/>
    <w:rsid w:val="000D174A"/>
    <w:rsid w:val="000D2025"/>
    <w:rsid w:val="000D229B"/>
    <w:rsid w:val="000D276A"/>
    <w:rsid w:val="000D2F1B"/>
    <w:rsid w:val="000D5187"/>
    <w:rsid w:val="000D5EBD"/>
    <w:rsid w:val="000D674F"/>
    <w:rsid w:val="000D6CF7"/>
    <w:rsid w:val="000D6D43"/>
    <w:rsid w:val="000D6DF4"/>
    <w:rsid w:val="000E0494"/>
    <w:rsid w:val="000E1C37"/>
    <w:rsid w:val="000E1D7B"/>
    <w:rsid w:val="000E283D"/>
    <w:rsid w:val="000E3CD3"/>
    <w:rsid w:val="000E428A"/>
    <w:rsid w:val="000E4B82"/>
    <w:rsid w:val="000E4CDC"/>
    <w:rsid w:val="000E55D0"/>
    <w:rsid w:val="000E650D"/>
    <w:rsid w:val="000E720C"/>
    <w:rsid w:val="000F0096"/>
    <w:rsid w:val="000F0242"/>
    <w:rsid w:val="000F0783"/>
    <w:rsid w:val="000F1DF4"/>
    <w:rsid w:val="000F2F7B"/>
    <w:rsid w:val="000F4937"/>
    <w:rsid w:val="000F4CEE"/>
    <w:rsid w:val="000F5088"/>
    <w:rsid w:val="000F59C0"/>
    <w:rsid w:val="000F685B"/>
    <w:rsid w:val="000F7C42"/>
    <w:rsid w:val="00100B30"/>
    <w:rsid w:val="001014FA"/>
    <w:rsid w:val="001015F8"/>
    <w:rsid w:val="00103762"/>
    <w:rsid w:val="00104636"/>
    <w:rsid w:val="001047F8"/>
    <w:rsid w:val="001051E5"/>
    <w:rsid w:val="00105918"/>
    <w:rsid w:val="00106A7F"/>
    <w:rsid w:val="001101C2"/>
    <w:rsid w:val="001109AA"/>
    <w:rsid w:val="00111077"/>
    <w:rsid w:val="001114B9"/>
    <w:rsid w:val="00112C6A"/>
    <w:rsid w:val="001130A5"/>
    <w:rsid w:val="00114763"/>
    <w:rsid w:val="001159DB"/>
    <w:rsid w:val="00115A75"/>
    <w:rsid w:val="00116CD7"/>
    <w:rsid w:val="00120298"/>
    <w:rsid w:val="001215C0"/>
    <w:rsid w:val="00121AB9"/>
    <w:rsid w:val="00122D51"/>
    <w:rsid w:val="001230AA"/>
    <w:rsid w:val="00123AE2"/>
    <w:rsid w:val="00123B70"/>
    <w:rsid w:val="00124564"/>
    <w:rsid w:val="00124AB7"/>
    <w:rsid w:val="00125757"/>
    <w:rsid w:val="001258ED"/>
    <w:rsid w:val="001275D7"/>
    <w:rsid w:val="00131357"/>
    <w:rsid w:val="00132241"/>
    <w:rsid w:val="0013229A"/>
    <w:rsid w:val="00134114"/>
    <w:rsid w:val="001343A8"/>
    <w:rsid w:val="001353DD"/>
    <w:rsid w:val="00136A8C"/>
    <w:rsid w:val="001376CD"/>
    <w:rsid w:val="00137ADC"/>
    <w:rsid w:val="001408FE"/>
    <w:rsid w:val="00140B58"/>
    <w:rsid w:val="00140EC4"/>
    <w:rsid w:val="001410C1"/>
    <w:rsid w:val="00141167"/>
    <w:rsid w:val="0014151B"/>
    <w:rsid w:val="0014478E"/>
    <w:rsid w:val="001448D8"/>
    <w:rsid w:val="001450BB"/>
    <w:rsid w:val="001459E7"/>
    <w:rsid w:val="001459F3"/>
    <w:rsid w:val="00146708"/>
    <w:rsid w:val="00146902"/>
    <w:rsid w:val="00146F14"/>
    <w:rsid w:val="00151BBE"/>
    <w:rsid w:val="001523A4"/>
    <w:rsid w:val="001529C1"/>
    <w:rsid w:val="0015378F"/>
    <w:rsid w:val="00154B26"/>
    <w:rsid w:val="001559BB"/>
    <w:rsid w:val="00155B18"/>
    <w:rsid w:val="001561E5"/>
    <w:rsid w:val="001564C6"/>
    <w:rsid w:val="00156762"/>
    <w:rsid w:val="00157297"/>
    <w:rsid w:val="00160618"/>
    <w:rsid w:val="001606C3"/>
    <w:rsid w:val="00160CFE"/>
    <w:rsid w:val="00161171"/>
    <w:rsid w:val="0016120D"/>
    <w:rsid w:val="00161E3C"/>
    <w:rsid w:val="00163A78"/>
    <w:rsid w:val="0016434B"/>
    <w:rsid w:val="0016447D"/>
    <w:rsid w:val="001644F3"/>
    <w:rsid w:val="00165BE6"/>
    <w:rsid w:val="001677E3"/>
    <w:rsid w:val="001678AE"/>
    <w:rsid w:val="00170E8C"/>
    <w:rsid w:val="0017177B"/>
    <w:rsid w:val="00171B05"/>
    <w:rsid w:val="00172AB5"/>
    <w:rsid w:val="00172CF4"/>
    <w:rsid w:val="00172DD9"/>
    <w:rsid w:val="00173721"/>
    <w:rsid w:val="001738FD"/>
    <w:rsid w:val="0017425A"/>
    <w:rsid w:val="00175681"/>
    <w:rsid w:val="00175CDF"/>
    <w:rsid w:val="00175DAA"/>
    <w:rsid w:val="001762E3"/>
    <w:rsid w:val="0017659B"/>
    <w:rsid w:val="0017686A"/>
    <w:rsid w:val="001779A5"/>
    <w:rsid w:val="00177F54"/>
    <w:rsid w:val="00180245"/>
    <w:rsid w:val="00180311"/>
    <w:rsid w:val="00180856"/>
    <w:rsid w:val="00180D2B"/>
    <w:rsid w:val="00181204"/>
    <w:rsid w:val="001812B0"/>
    <w:rsid w:val="00181423"/>
    <w:rsid w:val="00181925"/>
    <w:rsid w:val="0018213B"/>
    <w:rsid w:val="00182527"/>
    <w:rsid w:val="00183F4C"/>
    <w:rsid w:val="0018437B"/>
    <w:rsid w:val="00185120"/>
    <w:rsid w:val="001865B0"/>
    <w:rsid w:val="00186D69"/>
    <w:rsid w:val="00187129"/>
    <w:rsid w:val="0019164F"/>
    <w:rsid w:val="001916B2"/>
    <w:rsid w:val="0019268C"/>
    <w:rsid w:val="00192C6E"/>
    <w:rsid w:val="00193C39"/>
    <w:rsid w:val="001943F7"/>
    <w:rsid w:val="0019561E"/>
    <w:rsid w:val="00196ED0"/>
    <w:rsid w:val="00197B96"/>
    <w:rsid w:val="001A0EDB"/>
    <w:rsid w:val="001A14ED"/>
    <w:rsid w:val="001A1BA2"/>
    <w:rsid w:val="001A2240"/>
    <w:rsid w:val="001A2AA8"/>
    <w:rsid w:val="001A4621"/>
    <w:rsid w:val="001A5BA0"/>
    <w:rsid w:val="001A5DCB"/>
    <w:rsid w:val="001A67D9"/>
    <w:rsid w:val="001A6FEF"/>
    <w:rsid w:val="001A7B5A"/>
    <w:rsid w:val="001B0087"/>
    <w:rsid w:val="001B0227"/>
    <w:rsid w:val="001B059E"/>
    <w:rsid w:val="001B10F5"/>
    <w:rsid w:val="001B2326"/>
    <w:rsid w:val="001B2359"/>
    <w:rsid w:val="001B2483"/>
    <w:rsid w:val="001B252D"/>
    <w:rsid w:val="001B285B"/>
    <w:rsid w:val="001B2904"/>
    <w:rsid w:val="001B4F2B"/>
    <w:rsid w:val="001B559D"/>
    <w:rsid w:val="001B63BC"/>
    <w:rsid w:val="001B656F"/>
    <w:rsid w:val="001B68BE"/>
    <w:rsid w:val="001B6CA1"/>
    <w:rsid w:val="001C063D"/>
    <w:rsid w:val="001C0781"/>
    <w:rsid w:val="001C12BE"/>
    <w:rsid w:val="001C25BA"/>
    <w:rsid w:val="001C2D5D"/>
    <w:rsid w:val="001C309E"/>
    <w:rsid w:val="001C5903"/>
    <w:rsid w:val="001C7CCE"/>
    <w:rsid w:val="001D02DB"/>
    <w:rsid w:val="001D15ED"/>
    <w:rsid w:val="001D1A42"/>
    <w:rsid w:val="001D24B5"/>
    <w:rsid w:val="001D2680"/>
    <w:rsid w:val="001D2CBA"/>
    <w:rsid w:val="001D328B"/>
    <w:rsid w:val="001D4A93"/>
    <w:rsid w:val="001D7492"/>
    <w:rsid w:val="001D76CA"/>
    <w:rsid w:val="001D7948"/>
    <w:rsid w:val="001E07D7"/>
    <w:rsid w:val="001E0946"/>
    <w:rsid w:val="001E0D99"/>
    <w:rsid w:val="001E20C2"/>
    <w:rsid w:val="001E2499"/>
    <w:rsid w:val="001E3A40"/>
    <w:rsid w:val="001E43FF"/>
    <w:rsid w:val="001E6C85"/>
    <w:rsid w:val="001E709C"/>
    <w:rsid w:val="001E7C32"/>
    <w:rsid w:val="001F0210"/>
    <w:rsid w:val="001F0465"/>
    <w:rsid w:val="001F10F7"/>
    <w:rsid w:val="001F13CA"/>
    <w:rsid w:val="001F1BC7"/>
    <w:rsid w:val="001F1DDD"/>
    <w:rsid w:val="001F2632"/>
    <w:rsid w:val="001F3BC3"/>
    <w:rsid w:val="001F3DB9"/>
    <w:rsid w:val="001F491C"/>
    <w:rsid w:val="001F596C"/>
    <w:rsid w:val="001F5C29"/>
    <w:rsid w:val="001F5D16"/>
    <w:rsid w:val="0020013A"/>
    <w:rsid w:val="00200F94"/>
    <w:rsid w:val="00201AAD"/>
    <w:rsid w:val="00202422"/>
    <w:rsid w:val="00202E43"/>
    <w:rsid w:val="00203389"/>
    <w:rsid w:val="0020345F"/>
    <w:rsid w:val="00203D6F"/>
    <w:rsid w:val="00204122"/>
    <w:rsid w:val="0020462A"/>
    <w:rsid w:val="00205173"/>
    <w:rsid w:val="00205C1E"/>
    <w:rsid w:val="00206D86"/>
    <w:rsid w:val="00210DDD"/>
    <w:rsid w:val="002125EA"/>
    <w:rsid w:val="0021378C"/>
    <w:rsid w:val="0021424E"/>
    <w:rsid w:val="00214B50"/>
    <w:rsid w:val="00215A82"/>
    <w:rsid w:val="00215E32"/>
    <w:rsid w:val="0021605B"/>
    <w:rsid w:val="00216632"/>
    <w:rsid w:val="00220C31"/>
    <w:rsid w:val="0022139A"/>
    <w:rsid w:val="002228F0"/>
    <w:rsid w:val="00222E6D"/>
    <w:rsid w:val="0022379E"/>
    <w:rsid w:val="002237AC"/>
    <w:rsid w:val="002239F2"/>
    <w:rsid w:val="002242C3"/>
    <w:rsid w:val="002246AE"/>
    <w:rsid w:val="00224957"/>
    <w:rsid w:val="00225508"/>
    <w:rsid w:val="00225570"/>
    <w:rsid w:val="0022681D"/>
    <w:rsid w:val="00230D4D"/>
    <w:rsid w:val="002323FE"/>
    <w:rsid w:val="0023242B"/>
    <w:rsid w:val="002325B4"/>
    <w:rsid w:val="002329AF"/>
    <w:rsid w:val="00232C63"/>
    <w:rsid w:val="00233E91"/>
    <w:rsid w:val="00234C13"/>
    <w:rsid w:val="002369FD"/>
    <w:rsid w:val="00236A7E"/>
    <w:rsid w:val="00236D6B"/>
    <w:rsid w:val="0023760E"/>
    <w:rsid w:val="0023760F"/>
    <w:rsid w:val="00237985"/>
    <w:rsid w:val="00237C69"/>
    <w:rsid w:val="00240895"/>
    <w:rsid w:val="00240F96"/>
    <w:rsid w:val="00241AD7"/>
    <w:rsid w:val="00241B97"/>
    <w:rsid w:val="00242E96"/>
    <w:rsid w:val="00243D60"/>
    <w:rsid w:val="002440B0"/>
    <w:rsid w:val="00246B95"/>
    <w:rsid w:val="002470AC"/>
    <w:rsid w:val="002474B7"/>
    <w:rsid w:val="00247922"/>
    <w:rsid w:val="00251659"/>
    <w:rsid w:val="00252B3D"/>
    <w:rsid w:val="00252D47"/>
    <w:rsid w:val="00252E4C"/>
    <w:rsid w:val="00253FC5"/>
    <w:rsid w:val="00255378"/>
    <w:rsid w:val="00255A8B"/>
    <w:rsid w:val="002569BF"/>
    <w:rsid w:val="002571BB"/>
    <w:rsid w:val="002576A2"/>
    <w:rsid w:val="002617A4"/>
    <w:rsid w:val="0026186B"/>
    <w:rsid w:val="00261940"/>
    <w:rsid w:val="00262549"/>
    <w:rsid w:val="0026293A"/>
    <w:rsid w:val="00262C83"/>
    <w:rsid w:val="00263092"/>
    <w:rsid w:val="002631B2"/>
    <w:rsid w:val="00263C1F"/>
    <w:rsid w:val="00265210"/>
    <w:rsid w:val="002662A5"/>
    <w:rsid w:val="00267A35"/>
    <w:rsid w:val="00267B57"/>
    <w:rsid w:val="00267C76"/>
    <w:rsid w:val="0027263C"/>
    <w:rsid w:val="002731A5"/>
    <w:rsid w:val="00273257"/>
    <w:rsid w:val="002733C3"/>
    <w:rsid w:val="0027438A"/>
    <w:rsid w:val="00274BC1"/>
    <w:rsid w:val="002771CF"/>
    <w:rsid w:val="00277F6F"/>
    <w:rsid w:val="00280909"/>
    <w:rsid w:val="002814DC"/>
    <w:rsid w:val="002819C2"/>
    <w:rsid w:val="00281A5D"/>
    <w:rsid w:val="00281D56"/>
    <w:rsid w:val="00282053"/>
    <w:rsid w:val="00282521"/>
    <w:rsid w:val="002825B1"/>
    <w:rsid w:val="00282AB5"/>
    <w:rsid w:val="00283248"/>
    <w:rsid w:val="002840C6"/>
    <w:rsid w:val="00284C5E"/>
    <w:rsid w:val="002850B3"/>
    <w:rsid w:val="0028516C"/>
    <w:rsid w:val="0028597E"/>
    <w:rsid w:val="002859BC"/>
    <w:rsid w:val="00287E18"/>
    <w:rsid w:val="00290C06"/>
    <w:rsid w:val="00291A10"/>
    <w:rsid w:val="00293394"/>
    <w:rsid w:val="00293A2B"/>
    <w:rsid w:val="00294B37"/>
    <w:rsid w:val="002956EF"/>
    <w:rsid w:val="00295A3B"/>
    <w:rsid w:val="00295E2A"/>
    <w:rsid w:val="002963A4"/>
    <w:rsid w:val="00296543"/>
    <w:rsid w:val="00297E45"/>
    <w:rsid w:val="002A195C"/>
    <w:rsid w:val="002A40FE"/>
    <w:rsid w:val="002A4A61"/>
    <w:rsid w:val="002A648F"/>
    <w:rsid w:val="002A6A83"/>
    <w:rsid w:val="002B144B"/>
    <w:rsid w:val="002B2026"/>
    <w:rsid w:val="002B3C00"/>
    <w:rsid w:val="002B438B"/>
    <w:rsid w:val="002B4CFD"/>
    <w:rsid w:val="002B5622"/>
    <w:rsid w:val="002C0375"/>
    <w:rsid w:val="002C169C"/>
    <w:rsid w:val="002C3720"/>
    <w:rsid w:val="002C3CD7"/>
    <w:rsid w:val="002C50BC"/>
    <w:rsid w:val="002C61FC"/>
    <w:rsid w:val="002C66AA"/>
    <w:rsid w:val="002C6B4F"/>
    <w:rsid w:val="002C6C49"/>
    <w:rsid w:val="002C72E1"/>
    <w:rsid w:val="002D1126"/>
    <w:rsid w:val="002D15A2"/>
    <w:rsid w:val="002D174F"/>
    <w:rsid w:val="002D1D40"/>
    <w:rsid w:val="002D36DC"/>
    <w:rsid w:val="002D4629"/>
    <w:rsid w:val="002D518F"/>
    <w:rsid w:val="002D7ED5"/>
    <w:rsid w:val="002E133B"/>
    <w:rsid w:val="002E15A9"/>
    <w:rsid w:val="002E1B18"/>
    <w:rsid w:val="002E21FB"/>
    <w:rsid w:val="002E39A2"/>
    <w:rsid w:val="002E46D8"/>
    <w:rsid w:val="002E47A9"/>
    <w:rsid w:val="002E49CB"/>
    <w:rsid w:val="002E4FF7"/>
    <w:rsid w:val="002E6FF6"/>
    <w:rsid w:val="002E7894"/>
    <w:rsid w:val="002F12C4"/>
    <w:rsid w:val="002F16DB"/>
    <w:rsid w:val="002F23EE"/>
    <w:rsid w:val="002F25B2"/>
    <w:rsid w:val="002F2A4B"/>
    <w:rsid w:val="002F2BC5"/>
    <w:rsid w:val="002F3658"/>
    <w:rsid w:val="002F376B"/>
    <w:rsid w:val="002F395E"/>
    <w:rsid w:val="002F50E4"/>
    <w:rsid w:val="002F5C8C"/>
    <w:rsid w:val="002F7199"/>
    <w:rsid w:val="002F73D9"/>
    <w:rsid w:val="002F7A8D"/>
    <w:rsid w:val="002F7D11"/>
    <w:rsid w:val="00301183"/>
    <w:rsid w:val="003024ED"/>
    <w:rsid w:val="0030464F"/>
    <w:rsid w:val="00305D6E"/>
    <w:rsid w:val="00307690"/>
    <w:rsid w:val="0030782E"/>
    <w:rsid w:val="00307F5F"/>
    <w:rsid w:val="00311D2E"/>
    <w:rsid w:val="003131B6"/>
    <w:rsid w:val="003143A3"/>
    <w:rsid w:val="0031524B"/>
    <w:rsid w:val="00316708"/>
    <w:rsid w:val="0031763A"/>
    <w:rsid w:val="003177D4"/>
    <w:rsid w:val="003214E2"/>
    <w:rsid w:val="003219D2"/>
    <w:rsid w:val="00321B2A"/>
    <w:rsid w:val="00322A10"/>
    <w:rsid w:val="00323774"/>
    <w:rsid w:val="00323827"/>
    <w:rsid w:val="00323B7A"/>
    <w:rsid w:val="00324778"/>
    <w:rsid w:val="00325AB6"/>
    <w:rsid w:val="00326B36"/>
    <w:rsid w:val="0032714D"/>
    <w:rsid w:val="00327244"/>
    <w:rsid w:val="00327380"/>
    <w:rsid w:val="00327479"/>
    <w:rsid w:val="0032775F"/>
    <w:rsid w:val="003308A8"/>
    <w:rsid w:val="00330F15"/>
    <w:rsid w:val="00332B0D"/>
    <w:rsid w:val="00333442"/>
    <w:rsid w:val="00334365"/>
    <w:rsid w:val="00334577"/>
    <w:rsid w:val="003346D1"/>
    <w:rsid w:val="00334AD5"/>
    <w:rsid w:val="00334B21"/>
    <w:rsid w:val="00336337"/>
    <w:rsid w:val="0034133D"/>
    <w:rsid w:val="00341734"/>
    <w:rsid w:val="00341BC6"/>
    <w:rsid w:val="003421D8"/>
    <w:rsid w:val="00343253"/>
    <w:rsid w:val="00344644"/>
    <w:rsid w:val="003449F9"/>
    <w:rsid w:val="00346619"/>
    <w:rsid w:val="00346804"/>
    <w:rsid w:val="003479E4"/>
    <w:rsid w:val="00347C43"/>
    <w:rsid w:val="00353517"/>
    <w:rsid w:val="00353518"/>
    <w:rsid w:val="003541ED"/>
    <w:rsid w:val="003546AD"/>
    <w:rsid w:val="003546E9"/>
    <w:rsid w:val="00354A2D"/>
    <w:rsid w:val="00355D12"/>
    <w:rsid w:val="00355F5F"/>
    <w:rsid w:val="00356128"/>
    <w:rsid w:val="0035744A"/>
    <w:rsid w:val="00360114"/>
    <w:rsid w:val="00360C87"/>
    <w:rsid w:val="003610E6"/>
    <w:rsid w:val="00365882"/>
    <w:rsid w:val="00365A95"/>
    <w:rsid w:val="00366AF0"/>
    <w:rsid w:val="00367279"/>
    <w:rsid w:val="0037043B"/>
    <w:rsid w:val="00370808"/>
    <w:rsid w:val="00370B3F"/>
    <w:rsid w:val="003713CA"/>
    <w:rsid w:val="00371475"/>
    <w:rsid w:val="0037199E"/>
    <w:rsid w:val="00371B55"/>
    <w:rsid w:val="003729FC"/>
    <w:rsid w:val="00372FCA"/>
    <w:rsid w:val="00373245"/>
    <w:rsid w:val="00374BE2"/>
    <w:rsid w:val="00375AC1"/>
    <w:rsid w:val="00375BDB"/>
    <w:rsid w:val="003766B9"/>
    <w:rsid w:val="00376F16"/>
    <w:rsid w:val="003776AD"/>
    <w:rsid w:val="003803EA"/>
    <w:rsid w:val="003811DB"/>
    <w:rsid w:val="00382C54"/>
    <w:rsid w:val="003840F8"/>
    <w:rsid w:val="0038516A"/>
    <w:rsid w:val="00385654"/>
    <w:rsid w:val="00385A9A"/>
    <w:rsid w:val="0038601E"/>
    <w:rsid w:val="00387300"/>
    <w:rsid w:val="003877D6"/>
    <w:rsid w:val="003906A1"/>
    <w:rsid w:val="00390FB8"/>
    <w:rsid w:val="00391EA2"/>
    <w:rsid w:val="003924F8"/>
    <w:rsid w:val="003929DA"/>
    <w:rsid w:val="00392E98"/>
    <w:rsid w:val="00393058"/>
    <w:rsid w:val="003941FC"/>
    <w:rsid w:val="003945E3"/>
    <w:rsid w:val="00395216"/>
    <w:rsid w:val="003956D6"/>
    <w:rsid w:val="00395A50"/>
    <w:rsid w:val="00396DBA"/>
    <w:rsid w:val="0039787F"/>
    <w:rsid w:val="003A0BB9"/>
    <w:rsid w:val="003A10AB"/>
    <w:rsid w:val="003A161F"/>
    <w:rsid w:val="003A1693"/>
    <w:rsid w:val="003A1CC7"/>
    <w:rsid w:val="003A22A6"/>
    <w:rsid w:val="003A3196"/>
    <w:rsid w:val="003A478D"/>
    <w:rsid w:val="003A4FAE"/>
    <w:rsid w:val="003A5BFF"/>
    <w:rsid w:val="003A6155"/>
    <w:rsid w:val="003A65AA"/>
    <w:rsid w:val="003A7FC3"/>
    <w:rsid w:val="003B03CE"/>
    <w:rsid w:val="003B1773"/>
    <w:rsid w:val="003B1906"/>
    <w:rsid w:val="003B2EA3"/>
    <w:rsid w:val="003B31B0"/>
    <w:rsid w:val="003B3B3B"/>
    <w:rsid w:val="003B3B7F"/>
    <w:rsid w:val="003B4B0C"/>
    <w:rsid w:val="003B4DAD"/>
    <w:rsid w:val="003B52F2"/>
    <w:rsid w:val="003B76BD"/>
    <w:rsid w:val="003C0D77"/>
    <w:rsid w:val="003C3C80"/>
    <w:rsid w:val="003C3E5D"/>
    <w:rsid w:val="003C47D1"/>
    <w:rsid w:val="003C514C"/>
    <w:rsid w:val="003C58AE"/>
    <w:rsid w:val="003C6058"/>
    <w:rsid w:val="003C6265"/>
    <w:rsid w:val="003C6A70"/>
    <w:rsid w:val="003C6A7F"/>
    <w:rsid w:val="003C6BAC"/>
    <w:rsid w:val="003C74FF"/>
    <w:rsid w:val="003C7C08"/>
    <w:rsid w:val="003C7EC8"/>
    <w:rsid w:val="003D1D90"/>
    <w:rsid w:val="003D26A5"/>
    <w:rsid w:val="003D30AE"/>
    <w:rsid w:val="003D3623"/>
    <w:rsid w:val="003D37F4"/>
    <w:rsid w:val="003D394F"/>
    <w:rsid w:val="003D44C0"/>
    <w:rsid w:val="003D4734"/>
    <w:rsid w:val="003D4990"/>
    <w:rsid w:val="003D5013"/>
    <w:rsid w:val="003D577D"/>
    <w:rsid w:val="003D5D8A"/>
    <w:rsid w:val="003D603F"/>
    <w:rsid w:val="003D78F7"/>
    <w:rsid w:val="003D7973"/>
    <w:rsid w:val="003E04BA"/>
    <w:rsid w:val="003E05BC"/>
    <w:rsid w:val="003E066B"/>
    <w:rsid w:val="003E0EF1"/>
    <w:rsid w:val="003E14E0"/>
    <w:rsid w:val="003E18D0"/>
    <w:rsid w:val="003E1A2F"/>
    <w:rsid w:val="003E1E6C"/>
    <w:rsid w:val="003E3CEE"/>
    <w:rsid w:val="003E5203"/>
    <w:rsid w:val="003E5916"/>
    <w:rsid w:val="003E5C42"/>
    <w:rsid w:val="003E5CD9"/>
    <w:rsid w:val="003E5DE7"/>
    <w:rsid w:val="003E65C4"/>
    <w:rsid w:val="003E667C"/>
    <w:rsid w:val="003E70D5"/>
    <w:rsid w:val="003E7414"/>
    <w:rsid w:val="003E74A6"/>
    <w:rsid w:val="003E7751"/>
    <w:rsid w:val="003E7F99"/>
    <w:rsid w:val="003E7FCB"/>
    <w:rsid w:val="003F0DA2"/>
    <w:rsid w:val="003F117E"/>
    <w:rsid w:val="003F2D6C"/>
    <w:rsid w:val="003F3ECD"/>
    <w:rsid w:val="003F418E"/>
    <w:rsid w:val="003F496B"/>
    <w:rsid w:val="003F57B6"/>
    <w:rsid w:val="003F57FE"/>
    <w:rsid w:val="003F5BE8"/>
    <w:rsid w:val="003F5F07"/>
    <w:rsid w:val="003F60EE"/>
    <w:rsid w:val="003F67B5"/>
    <w:rsid w:val="003F6A6F"/>
    <w:rsid w:val="004012CF"/>
    <w:rsid w:val="004014AE"/>
    <w:rsid w:val="004015E4"/>
    <w:rsid w:val="00403645"/>
    <w:rsid w:val="00404851"/>
    <w:rsid w:val="004051EE"/>
    <w:rsid w:val="00405D4E"/>
    <w:rsid w:val="0040730A"/>
    <w:rsid w:val="00407339"/>
    <w:rsid w:val="0040735F"/>
    <w:rsid w:val="004079E6"/>
    <w:rsid w:val="00407C5B"/>
    <w:rsid w:val="00412A03"/>
    <w:rsid w:val="00413B86"/>
    <w:rsid w:val="00413FF7"/>
    <w:rsid w:val="004158C2"/>
    <w:rsid w:val="00417BE5"/>
    <w:rsid w:val="00421159"/>
    <w:rsid w:val="00424CB8"/>
    <w:rsid w:val="00425824"/>
    <w:rsid w:val="00426A36"/>
    <w:rsid w:val="00430648"/>
    <w:rsid w:val="0043413E"/>
    <w:rsid w:val="0043430E"/>
    <w:rsid w:val="0043567D"/>
    <w:rsid w:val="00440FF1"/>
    <w:rsid w:val="004417F2"/>
    <w:rsid w:val="00441874"/>
    <w:rsid w:val="004423A5"/>
    <w:rsid w:val="00442799"/>
    <w:rsid w:val="00443A1B"/>
    <w:rsid w:val="00443FBF"/>
    <w:rsid w:val="004445F3"/>
    <w:rsid w:val="00444677"/>
    <w:rsid w:val="004446E2"/>
    <w:rsid w:val="004452DF"/>
    <w:rsid w:val="00445F4F"/>
    <w:rsid w:val="0044635C"/>
    <w:rsid w:val="00446391"/>
    <w:rsid w:val="004465E2"/>
    <w:rsid w:val="0044740D"/>
    <w:rsid w:val="00447E0D"/>
    <w:rsid w:val="004507E7"/>
    <w:rsid w:val="00450CC0"/>
    <w:rsid w:val="004536A9"/>
    <w:rsid w:val="00454226"/>
    <w:rsid w:val="0045469B"/>
    <w:rsid w:val="00456252"/>
    <w:rsid w:val="00456877"/>
    <w:rsid w:val="00457028"/>
    <w:rsid w:val="00457883"/>
    <w:rsid w:val="00457FA3"/>
    <w:rsid w:val="00460E6A"/>
    <w:rsid w:val="00461707"/>
    <w:rsid w:val="00462172"/>
    <w:rsid w:val="004624A3"/>
    <w:rsid w:val="0046477E"/>
    <w:rsid w:val="0046537B"/>
    <w:rsid w:val="0046570A"/>
    <w:rsid w:val="0046623E"/>
    <w:rsid w:val="00470876"/>
    <w:rsid w:val="0047132C"/>
    <w:rsid w:val="0047177D"/>
    <w:rsid w:val="0047267B"/>
    <w:rsid w:val="0047339E"/>
    <w:rsid w:val="00473896"/>
    <w:rsid w:val="00473F40"/>
    <w:rsid w:val="0047444A"/>
    <w:rsid w:val="00475A71"/>
    <w:rsid w:val="004765E7"/>
    <w:rsid w:val="00477453"/>
    <w:rsid w:val="00477655"/>
    <w:rsid w:val="00477DE5"/>
    <w:rsid w:val="00482344"/>
    <w:rsid w:val="004824CC"/>
    <w:rsid w:val="00482AD0"/>
    <w:rsid w:val="00482AF6"/>
    <w:rsid w:val="00482CC3"/>
    <w:rsid w:val="00483022"/>
    <w:rsid w:val="00483429"/>
    <w:rsid w:val="004844EC"/>
    <w:rsid w:val="0048495C"/>
    <w:rsid w:val="00484A7A"/>
    <w:rsid w:val="00484D92"/>
    <w:rsid w:val="004852CC"/>
    <w:rsid w:val="004866E1"/>
    <w:rsid w:val="00486EB3"/>
    <w:rsid w:val="00486EF8"/>
    <w:rsid w:val="00487A79"/>
    <w:rsid w:val="0049004F"/>
    <w:rsid w:val="0049241A"/>
    <w:rsid w:val="004931CC"/>
    <w:rsid w:val="0049468A"/>
    <w:rsid w:val="004950B3"/>
    <w:rsid w:val="004955FF"/>
    <w:rsid w:val="004A0AF4"/>
    <w:rsid w:val="004A2FC2"/>
    <w:rsid w:val="004A3CDA"/>
    <w:rsid w:val="004A3EA8"/>
    <w:rsid w:val="004A43B5"/>
    <w:rsid w:val="004A4B14"/>
    <w:rsid w:val="004A50C2"/>
    <w:rsid w:val="004A7F58"/>
    <w:rsid w:val="004B0664"/>
    <w:rsid w:val="004B0908"/>
    <w:rsid w:val="004B0E97"/>
    <w:rsid w:val="004B28FB"/>
    <w:rsid w:val="004B3207"/>
    <w:rsid w:val="004B35E0"/>
    <w:rsid w:val="004B3824"/>
    <w:rsid w:val="004B493F"/>
    <w:rsid w:val="004B50E4"/>
    <w:rsid w:val="004B5402"/>
    <w:rsid w:val="004B5C07"/>
    <w:rsid w:val="004B5F85"/>
    <w:rsid w:val="004B7EEF"/>
    <w:rsid w:val="004C0F0A"/>
    <w:rsid w:val="004C12FF"/>
    <w:rsid w:val="004C1A49"/>
    <w:rsid w:val="004C1BC7"/>
    <w:rsid w:val="004C3C2A"/>
    <w:rsid w:val="004C3F6B"/>
    <w:rsid w:val="004C6C43"/>
    <w:rsid w:val="004C6CAE"/>
    <w:rsid w:val="004C7919"/>
    <w:rsid w:val="004C7CE0"/>
    <w:rsid w:val="004D031C"/>
    <w:rsid w:val="004D03A1"/>
    <w:rsid w:val="004D071D"/>
    <w:rsid w:val="004D0F10"/>
    <w:rsid w:val="004D2D75"/>
    <w:rsid w:val="004D34B0"/>
    <w:rsid w:val="004D3A48"/>
    <w:rsid w:val="004D4065"/>
    <w:rsid w:val="004D4077"/>
    <w:rsid w:val="004D44EE"/>
    <w:rsid w:val="004D4A8E"/>
    <w:rsid w:val="004D6BE8"/>
    <w:rsid w:val="004D7188"/>
    <w:rsid w:val="004D7442"/>
    <w:rsid w:val="004E2104"/>
    <w:rsid w:val="004E46DF"/>
    <w:rsid w:val="004E5DBC"/>
    <w:rsid w:val="004E62CE"/>
    <w:rsid w:val="004E63E6"/>
    <w:rsid w:val="004E703A"/>
    <w:rsid w:val="004F048B"/>
    <w:rsid w:val="004F0CB7"/>
    <w:rsid w:val="004F4564"/>
    <w:rsid w:val="004F4B21"/>
    <w:rsid w:val="004F4C1D"/>
    <w:rsid w:val="004F4FB5"/>
    <w:rsid w:val="004F56DA"/>
    <w:rsid w:val="004F6BD9"/>
    <w:rsid w:val="004F6F39"/>
    <w:rsid w:val="004F7BBB"/>
    <w:rsid w:val="00500364"/>
    <w:rsid w:val="00500584"/>
    <w:rsid w:val="0050107D"/>
    <w:rsid w:val="0050128F"/>
    <w:rsid w:val="005016C3"/>
    <w:rsid w:val="00501E52"/>
    <w:rsid w:val="00502852"/>
    <w:rsid w:val="00502FAE"/>
    <w:rsid w:val="0050372C"/>
    <w:rsid w:val="00503A7C"/>
    <w:rsid w:val="00503E5C"/>
    <w:rsid w:val="00504958"/>
    <w:rsid w:val="00504AA2"/>
    <w:rsid w:val="00505327"/>
    <w:rsid w:val="005065EB"/>
    <w:rsid w:val="00506AA3"/>
    <w:rsid w:val="00507374"/>
    <w:rsid w:val="00507F25"/>
    <w:rsid w:val="00510116"/>
    <w:rsid w:val="005104C0"/>
    <w:rsid w:val="00510EDB"/>
    <w:rsid w:val="0051263D"/>
    <w:rsid w:val="00512D7C"/>
    <w:rsid w:val="00515091"/>
    <w:rsid w:val="005167D6"/>
    <w:rsid w:val="00517511"/>
    <w:rsid w:val="00517ED6"/>
    <w:rsid w:val="00520957"/>
    <w:rsid w:val="00520B8C"/>
    <w:rsid w:val="0052151C"/>
    <w:rsid w:val="0052379E"/>
    <w:rsid w:val="005243B4"/>
    <w:rsid w:val="00524D3C"/>
    <w:rsid w:val="00526EC2"/>
    <w:rsid w:val="00527489"/>
    <w:rsid w:val="00527BB3"/>
    <w:rsid w:val="00530CC8"/>
    <w:rsid w:val="00531734"/>
    <w:rsid w:val="00531B1E"/>
    <w:rsid w:val="00532047"/>
    <w:rsid w:val="0053204C"/>
    <w:rsid w:val="0053254A"/>
    <w:rsid w:val="0053295C"/>
    <w:rsid w:val="00533514"/>
    <w:rsid w:val="00533574"/>
    <w:rsid w:val="005355F7"/>
    <w:rsid w:val="005361F7"/>
    <w:rsid w:val="0053625B"/>
    <w:rsid w:val="005365CF"/>
    <w:rsid w:val="00537DC0"/>
    <w:rsid w:val="005400AC"/>
    <w:rsid w:val="005409C5"/>
    <w:rsid w:val="0054235E"/>
    <w:rsid w:val="00542F88"/>
    <w:rsid w:val="0054425D"/>
    <w:rsid w:val="00547569"/>
    <w:rsid w:val="00547CC9"/>
    <w:rsid w:val="00550BBD"/>
    <w:rsid w:val="005515C8"/>
    <w:rsid w:val="00551DC3"/>
    <w:rsid w:val="00552F8A"/>
    <w:rsid w:val="0055459B"/>
    <w:rsid w:val="00554995"/>
    <w:rsid w:val="00554EEF"/>
    <w:rsid w:val="00556277"/>
    <w:rsid w:val="00557272"/>
    <w:rsid w:val="00557508"/>
    <w:rsid w:val="00557F32"/>
    <w:rsid w:val="005622D6"/>
    <w:rsid w:val="00562D20"/>
    <w:rsid w:val="00563297"/>
    <w:rsid w:val="00563484"/>
    <w:rsid w:val="005639AB"/>
    <w:rsid w:val="00564A19"/>
    <w:rsid w:val="00564AE2"/>
    <w:rsid w:val="005653DA"/>
    <w:rsid w:val="00565A47"/>
    <w:rsid w:val="005666C2"/>
    <w:rsid w:val="00567600"/>
    <w:rsid w:val="00567934"/>
    <w:rsid w:val="0057000C"/>
    <w:rsid w:val="005702B6"/>
    <w:rsid w:val="005703A1"/>
    <w:rsid w:val="0057078F"/>
    <w:rsid w:val="00571583"/>
    <w:rsid w:val="00571945"/>
    <w:rsid w:val="00572E7A"/>
    <w:rsid w:val="00573310"/>
    <w:rsid w:val="00573AA3"/>
    <w:rsid w:val="0057471B"/>
    <w:rsid w:val="00574AD3"/>
    <w:rsid w:val="00574CD7"/>
    <w:rsid w:val="005751D6"/>
    <w:rsid w:val="00575551"/>
    <w:rsid w:val="00575B5B"/>
    <w:rsid w:val="00577963"/>
    <w:rsid w:val="00583212"/>
    <w:rsid w:val="005845F0"/>
    <w:rsid w:val="00585D8F"/>
    <w:rsid w:val="00586072"/>
    <w:rsid w:val="0058644C"/>
    <w:rsid w:val="00587730"/>
    <w:rsid w:val="00587F10"/>
    <w:rsid w:val="00591351"/>
    <w:rsid w:val="00593F3A"/>
    <w:rsid w:val="0059509D"/>
    <w:rsid w:val="00595FED"/>
    <w:rsid w:val="0059617B"/>
    <w:rsid w:val="00596413"/>
    <w:rsid w:val="00596B6A"/>
    <w:rsid w:val="005A0EAB"/>
    <w:rsid w:val="005A16CF"/>
    <w:rsid w:val="005A2989"/>
    <w:rsid w:val="005A2D09"/>
    <w:rsid w:val="005A2ECA"/>
    <w:rsid w:val="005A4504"/>
    <w:rsid w:val="005A5CA8"/>
    <w:rsid w:val="005A685A"/>
    <w:rsid w:val="005A7375"/>
    <w:rsid w:val="005B151D"/>
    <w:rsid w:val="005B1573"/>
    <w:rsid w:val="005B15B5"/>
    <w:rsid w:val="005B1F5F"/>
    <w:rsid w:val="005B31EA"/>
    <w:rsid w:val="005B34A6"/>
    <w:rsid w:val="005B46F9"/>
    <w:rsid w:val="005B4887"/>
    <w:rsid w:val="005B54AE"/>
    <w:rsid w:val="005B5EF1"/>
    <w:rsid w:val="005B67AD"/>
    <w:rsid w:val="005B6C67"/>
    <w:rsid w:val="005C0CBC"/>
    <w:rsid w:val="005C4204"/>
    <w:rsid w:val="005C47AF"/>
    <w:rsid w:val="005C5478"/>
    <w:rsid w:val="005C5C6C"/>
    <w:rsid w:val="005C6823"/>
    <w:rsid w:val="005C7311"/>
    <w:rsid w:val="005C7933"/>
    <w:rsid w:val="005D0933"/>
    <w:rsid w:val="005D1461"/>
    <w:rsid w:val="005D1F7F"/>
    <w:rsid w:val="005D33B5"/>
    <w:rsid w:val="005D4779"/>
    <w:rsid w:val="005D58E9"/>
    <w:rsid w:val="005D5C6E"/>
    <w:rsid w:val="005D6090"/>
    <w:rsid w:val="005D7951"/>
    <w:rsid w:val="005D7C96"/>
    <w:rsid w:val="005E00C9"/>
    <w:rsid w:val="005E04F5"/>
    <w:rsid w:val="005E0886"/>
    <w:rsid w:val="005E1700"/>
    <w:rsid w:val="005E17CB"/>
    <w:rsid w:val="005E2779"/>
    <w:rsid w:val="005E33E2"/>
    <w:rsid w:val="005E3E49"/>
    <w:rsid w:val="005E51BB"/>
    <w:rsid w:val="005E54BE"/>
    <w:rsid w:val="005E5701"/>
    <w:rsid w:val="005E5F70"/>
    <w:rsid w:val="005E73DD"/>
    <w:rsid w:val="005E768D"/>
    <w:rsid w:val="005F0164"/>
    <w:rsid w:val="005F01EE"/>
    <w:rsid w:val="005F19DD"/>
    <w:rsid w:val="005F20DC"/>
    <w:rsid w:val="005F2898"/>
    <w:rsid w:val="005F2E8D"/>
    <w:rsid w:val="005F305B"/>
    <w:rsid w:val="005F4612"/>
    <w:rsid w:val="005F4AD8"/>
    <w:rsid w:val="005F4B7D"/>
    <w:rsid w:val="005F5ADA"/>
    <w:rsid w:val="005F5FA5"/>
    <w:rsid w:val="005F695C"/>
    <w:rsid w:val="00600377"/>
    <w:rsid w:val="00600A10"/>
    <w:rsid w:val="0060105F"/>
    <w:rsid w:val="00602FE4"/>
    <w:rsid w:val="00604E5C"/>
    <w:rsid w:val="0060558C"/>
    <w:rsid w:val="00605617"/>
    <w:rsid w:val="006056E7"/>
    <w:rsid w:val="00605F40"/>
    <w:rsid w:val="00606477"/>
    <w:rsid w:val="00607192"/>
    <w:rsid w:val="00612E32"/>
    <w:rsid w:val="006131ED"/>
    <w:rsid w:val="00614576"/>
    <w:rsid w:val="00615588"/>
    <w:rsid w:val="00615E8C"/>
    <w:rsid w:val="006168B1"/>
    <w:rsid w:val="00620352"/>
    <w:rsid w:val="00621286"/>
    <w:rsid w:val="006216A9"/>
    <w:rsid w:val="006224A2"/>
    <w:rsid w:val="0062254C"/>
    <w:rsid w:val="0062298E"/>
    <w:rsid w:val="00622EF8"/>
    <w:rsid w:val="0062350A"/>
    <w:rsid w:val="0062440B"/>
    <w:rsid w:val="00624AE3"/>
    <w:rsid w:val="006254B0"/>
    <w:rsid w:val="0062605E"/>
    <w:rsid w:val="00626C73"/>
    <w:rsid w:val="00627055"/>
    <w:rsid w:val="00627B11"/>
    <w:rsid w:val="00627EB2"/>
    <w:rsid w:val="006302F7"/>
    <w:rsid w:val="0063067C"/>
    <w:rsid w:val="00631056"/>
    <w:rsid w:val="00631EB7"/>
    <w:rsid w:val="0063254C"/>
    <w:rsid w:val="006336D5"/>
    <w:rsid w:val="00633949"/>
    <w:rsid w:val="00634281"/>
    <w:rsid w:val="0063429D"/>
    <w:rsid w:val="00634726"/>
    <w:rsid w:val="00634D26"/>
    <w:rsid w:val="00634F21"/>
    <w:rsid w:val="00635200"/>
    <w:rsid w:val="006362D2"/>
    <w:rsid w:val="00637AA3"/>
    <w:rsid w:val="006403FD"/>
    <w:rsid w:val="00640C33"/>
    <w:rsid w:val="0064246C"/>
    <w:rsid w:val="00642D02"/>
    <w:rsid w:val="006432D1"/>
    <w:rsid w:val="00644CA4"/>
    <w:rsid w:val="00644E29"/>
    <w:rsid w:val="00645E64"/>
    <w:rsid w:val="0064671B"/>
    <w:rsid w:val="00646841"/>
    <w:rsid w:val="006469A1"/>
    <w:rsid w:val="00647AF1"/>
    <w:rsid w:val="006502B6"/>
    <w:rsid w:val="006504A1"/>
    <w:rsid w:val="006511F1"/>
    <w:rsid w:val="00652810"/>
    <w:rsid w:val="00652CEA"/>
    <w:rsid w:val="00653FEA"/>
    <w:rsid w:val="006548B7"/>
    <w:rsid w:val="00654B3B"/>
    <w:rsid w:val="0065586F"/>
    <w:rsid w:val="00656882"/>
    <w:rsid w:val="00657DBD"/>
    <w:rsid w:val="006607E1"/>
    <w:rsid w:val="00660C61"/>
    <w:rsid w:val="006613C9"/>
    <w:rsid w:val="0066149B"/>
    <w:rsid w:val="0066201A"/>
    <w:rsid w:val="00662175"/>
    <w:rsid w:val="00662343"/>
    <w:rsid w:val="00664654"/>
    <w:rsid w:val="0066483B"/>
    <w:rsid w:val="00665927"/>
    <w:rsid w:val="00666709"/>
    <w:rsid w:val="00666ECD"/>
    <w:rsid w:val="0067029C"/>
    <w:rsid w:val="0067069C"/>
    <w:rsid w:val="00670D57"/>
    <w:rsid w:val="00671F29"/>
    <w:rsid w:val="006723EF"/>
    <w:rsid w:val="0067299E"/>
    <w:rsid w:val="0067305F"/>
    <w:rsid w:val="00675093"/>
    <w:rsid w:val="00675425"/>
    <w:rsid w:val="006762D5"/>
    <w:rsid w:val="00676E68"/>
    <w:rsid w:val="006770CC"/>
    <w:rsid w:val="00677427"/>
    <w:rsid w:val="00680308"/>
    <w:rsid w:val="006807E3"/>
    <w:rsid w:val="0068167E"/>
    <w:rsid w:val="006839D9"/>
    <w:rsid w:val="0068429C"/>
    <w:rsid w:val="00685379"/>
    <w:rsid w:val="00686866"/>
    <w:rsid w:val="00686A71"/>
    <w:rsid w:val="00687476"/>
    <w:rsid w:val="0069038E"/>
    <w:rsid w:val="006909B2"/>
    <w:rsid w:val="006910BB"/>
    <w:rsid w:val="006926B3"/>
    <w:rsid w:val="00692C95"/>
    <w:rsid w:val="006936F0"/>
    <w:rsid w:val="00695934"/>
    <w:rsid w:val="006962C5"/>
    <w:rsid w:val="00696468"/>
    <w:rsid w:val="006965A4"/>
    <w:rsid w:val="00696F73"/>
    <w:rsid w:val="006976B8"/>
    <w:rsid w:val="006A0B69"/>
    <w:rsid w:val="006A0F02"/>
    <w:rsid w:val="006A3A0E"/>
    <w:rsid w:val="006A3D2B"/>
    <w:rsid w:val="006A3EB3"/>
    <w:rsid w:val="006A40D8"/>
    <w:rsid w:val="006A40FB"/>
    <w:rsid w:val="006A46E5"/>
    <w:rsid w:val="006A4C9A"/>
    <w:rsid w:val="006A503E"/>
    <w:rsid w:val="006A57C9"/>
    <w:rsid w:val="006A59BC"/>
    <w:rsid w:val="006A5C22"/>
    <w:rsid w:val="006A6B80"/>
    <w:rsid w:val="006A7DF7"/>
    <w:rsid w:val="006A7F86"/>
    <w:rsid w:val="006B0B7A"/>
    <w:rsid w:val="006B0F7F"/>
    <w:rsid w:val="006B2EDA"/>
    <w:rsid w:val="006B45AA"/>
    <w:rsid w:val="006B4F65"/>
    <w:rsid w:val="006B6558"/>
    <w:rsid w:val="006C0178"/>
    <w:rsid w:val="006C05D0"/>
    <w:rsid w:val="006C063A"/>
    <w:rsid w:val="006C0A47"/>
    <w:rsid w:val="006C0E55"/>
    <w:rsid w:val="006C1FA8"/>
    <w:rsid w:val="006C2A4D"/>
    <w:rsid w:val="006C2C97"/>
    <w:rsid w:val="006C4205"/>
    <w:rsid w:val="006C4219"/>
    <w:rsid w:val="006C470E"/>
    <w:rsid w:val="006C49C7"/>
    <w:rsid w:val="006C5467"/>
    <w:rsid w:val="006C54E7"/>
    <w:rsid w:val="006C593D"/>
    <w:rsid w:val="006C646B"/>
    <w:rsid w:val="006C707A"/>
    <w:rsid w:val="006C7B6C"/>
    <w:rsid w:val="006D0507"/>
    <w:rsid w:val="006D0996"/>
    <w:rsid w:val="006D12F8"/>
    <w:rsid w:val="006D1CD8"/>
    <w:rsid w:val="006D279E"/>
    <w:rsid w:val="006D2BF9"/>
    <w:rsid w:val="006D2C0F"/>
    <w:rsid w:val="006D2C38"/>
    <w:rsid w:val="006D3377"/>
    <w:rsid w:val="006D3E5E"/>
    <w:rsid w:val="006D503F"/>
    <w:rsid w:val="006D5362"/>
    <w:rsid w:val="006D563D"/>
    <w:rsid w:val="006D6464"/>
    <w:rsid w:val="006D6568"/>
    <w:rsid w:val="006D7044"/>
    <w:rsid w:val="006D7583"/>
    <w:rsid w:val="006E02DB"/>
    <w:rsid w:val="006E168B"/>
    <w:rsid w:val="006E181A"/>
    <w:rsid w:val="006E21FF"/>
    <w:rsid w:val="006E241F"/>
    <w:rsid w:val="006E2D44"/>
    <w:rsid w:val="006E2D48"/>
    <w:rsid w:val="006E467B"/>
    <w:rsid w:val="006E48F2"/>
    <w:rsid w:val="006E74B1"/>
    <w:rsid w:val="006E79C1"/>
    <w:rsid w:val="006F0DAA"/>
    <w:rsid w:val="006F38AD"/>
    <w:rsid w:val="006F39C4"/>
    <w:rsid w:val="006F3DD4"/>
    <w:rsid w:val="006F684B"/>
    <w:rsid w:val="006F6897"/>
    <w:rsid w:val="006F73B0"/>
    <w:rsid w:val="006F7981"/>
    <w:rsid w:val="00702926"/>
    <w:rsid w:val="0070331B"/>
    <w:rsid w:val="007038C2"/>
    <w:rsid w:val="007043EB"/>
    <w:rsid w:val="00704B80"/>
    <w:rsid w:val="00705EF0"/>
    <w:rsid w:val="0070629A"/>
    <w:rsid w:val="0070635E"/>
    <w:rsid w:val="00706FBF"/>
    <w:rsid w:val="00707A74"/>
    <w:rsid w:val="00707AC1"/>
    <w:rsid w:val="00707C69"/>
    <w:rsid w:val="00711E05"/>
    <w:rsid w:val="007123BE"/>
    <w:rsid w:val="0071286C"/>
    <w:rsid w:val="00713B33"/>
    <w:rsid w:val="00715DFA"/>
    <w:rsid w:val="00717F10"/>
    <w:rsid w:val="007201A3"/>
    <w:rsid w:val="00720650"/>
    <w:rsid w:val="007208DD"/>
    <w:rsid w:val="007220CF"/>
    <w:rsid w:val="0072210F"/>
    <w:rsid w:val="007221A7"/>
    <w:rsid w:val="00722AA8"/>
    <w:rsid w:val="00722C6F"/>
    <w:rsid w:val="00722F77"/>
    <w:rsid w:val="0072311F"/>
    <w:rsid w:val="007238EF"/>
    <w:rsid w:val="00724942"/>
    <w:rsid w:val="0072510D"/>
    <w:rsid w:val="007264C8"/>
    <w:rsid w:val="00727341"/>
    <w:rsid w:val="0072737F"/>
    <w:rsid w:val="0072788D"/>
    <w:rsid w:val="00727901"/>
    <w:rsid w:val="00727FD4"/>
    <w:rsid w:val="00730346"/>
    <w:rsid w:val="00731305"/>
    <w:rsid w:val="0073190E"/>
    <w:rsid w:val="0073226D"/>
    <w:rsid w:val="007332FE"/>
    <w:rsid w:val="00733A81"/>
    <w:rsid w:val="00734F1A"/>
    <w:rsid w:val="007350F1"/>
    <w:rsid w:val="00735FB8"/>
    <w:rsid w:val="00736065"/>
    <w:rsid w:val="0074006F"/>
    <w:rsid w:val="00740147"/>
    <w:rsid w:val="00741D75"/>
    <w:rsid w:val="0074264B"/>
    <w:rsid w:val="007426AB"/>
    <w:rsid w:val="0074621F"/>
    <w:rsid w:val="007463FB"/>
    <w:rsid w:val="0074707F"/>
    <w:rsid w:val="007501D4"/>
    <w:rsid w:val="007513CD"/>
    <w:rsid w:val="00751B50"/>
    <w:rsid w:val="00752F58"/>
    <w:rsid w:val="007537F4"/>
    <w:rsid w:val="00754F3E"/>
    <w:rsid w:val="0075603B"/>
    <w:rsid w:val="00756AD5"/>
    <w:rsid w:val="00760589"/>
    <w:rsid w:val="0076196C"/>
    <w:rsid w:val="00763833"/>
    <w:rsid w:val="00763C2C"/>
    <w:rsid w:val="00764C3A"/>
    <w:rsid w:val="007651B4"/>
    <w:rsid w:val="007652BB"/>
    <w:rsid w:val="0076696C"/>
    <w:rsid w:val="00766B1A"/>
    <w:rsid w:val="00766DFE"/>
    <w:rsid w:val="00766EA5"/>
    <w:rsid w:val="00767418"/>
    <w:rsid w:val="007703EE"/>
    <w:rsid w:val="0077121E"/>
    <w:rsid w:val="0077295E"/>
    <w:rsid w:val="00773360"/>
    <w:rsid w:val="00773924"/>
    <w:rsid w:val="00773AD5"/>
    <w:rsid w:val="00774C62"/>
    <w:rsid w:val="00775DE1"/>
    <w:rsid w:val="007777B2"/>
    <w:rsid w:val="0078235E"/>
    <w:rsid w:val="00782F0D"/>
    <w:rsid w:val="00783B46"/>
    <w:rsid w:val="00785200"/>
    <w:rsid w:val="00786A15"/>
    <w:rsid w:val="007878C6"/>
    <w:rsid w:val="007912D7"/>
    <w:rsid w:val="007914E4"/>
    <w:rsid w:val="007914F3"/>
    <w:rsid w:val="00791E4E"/>
    <w:rsid w:val="007926D8"/>
    <w:rsid w:val="007928EB"/>
    <w:rsid w:val="00792AA3"/>
    <w:rsid w:val="00792D44"/>
    <w:rsid w:val="00792D92"/>
    <w:rsid w:val="0079446D"/>
    <w:rsid w:val="00794932"/>
    <w:rsid w:val="00794BC4"/>
    <w:rsid w:val="00794DAD"/>
    <w:rsid w:val="00794F1E"/>
    <w:rsid w:val="00795644"/>
    <w:rsid w:val="00795C50"/>
    <w:rsid w:val="00795F7C"/>
    <w:rsid w:val="00796042"/>
    <w:rsid w:val="007967E8"/>
    <w:rsid w:val="00797C1B"/>
    <w:rsid w:val="00797F9B"/>
    <w:rsid w:val="007A098E"/>
    <w:rsid w:val="007A0B5B"/>
    <w:rsid w:val="007A210F"/>
    <w:rsid w:val="007A3785"/>
    <w:rsid w:val="007A5765"/>
    <w:rsid w:val="007A5B04"/>
    <w:rsid w:val="007A5B89"/>
    <w:rsid w:val="007A5DE6"/>
    <w:rsid w:val="007A63E9"/>
    <w:rsid w:val="007A6CE9"/>
    <w:rsid w:val="007A6DD8"/>
    <w:rsid w:val="007A76AD"/>
    <w:rsid w:val="007B03D4"/>
    <w:rsid w:val="007B10B9"/>
    <w:rsid w:val="007B460A"/>
    <w:rsid w:val="007B4D5D"/>
    <w:rsid w:val="007B51F9"/>
    <w:rsid w:val="007B6A68"/>
    <w:rsid w:val="007B71C5"/>
    <w:rsid w:val="007B74B2"/>
    <w:rsid w:val="007C0795"/>
    <w:rsid w:val="007C13E3"/>
    <w:rsid w:val="007C14AD"/>
    <w:rsid w:val="007C1532"/>
    <w:rsid w:val="007C1690"/>
    <w:rsid w:val="007C2974"/>
    <w:rsid w:val="007C2E26"/>
    <w:rsid w:val="007C3484"/>
    <w:rsid w:val="007C4FDA"/>
    <w:rsid w:val="007C51C0"/>
    <w:rsid w:val="007C6130"/>
    <w:rsid w:val="007C6643"/>
    <w:rsid w:val="007C6C61"/>
    <w:rsid w:val="007C7152"/>
    <w:rsid w:val="007C7F61"/>
    <w:rsid w:val="007D02D4"/>
    <w:rsid w:val="007D1DFD"/>
    <w:rsid w:val="007D2BC5"/>
    <w:rsid w:val="007D2CC7"/>
    <w:rsid w:val="007D3347"/>
    <w:rsid w:val="007D3C15"/>
    <w:rsid w:val="007D4405"/>
    <w:rsid w:val="007D4D44"/>
    <w:rsid w:val="007D50FF"/>
    <w:rsid w:val="007D6B5D"/>
    <w:rsid w:val="007D6E88"/>
    <w:rsid w:val="007E0717"/>
    <w:rsid w:val="007E0AC3"/>
    <w:rsid w:val="007E0DF7"/>
    <w:rsid w:val="007E21DF"/>
    <w:rsid w:val="007E2A81"/>
    <w:rsid w:val="007E43A0"/>
    <w:rsid w:val="007E43C6"/>
    <w:rsid w:val="007E4E82"/>
    <w:rsid w:val="007E5479"/>
    <w:rsid w:val="007E58AD"/>
    <w:rsid w:val="007E6621"/>
    <w:rsid w:val="007E6A5A"/>
    <w:rsid w:val="007E7547"/>
    <w:rsid w:val="007E76FC"/>
    <w:rsid w:val="007F0D29"/>
    <w:rsid w:val="007F17A7"/>
    <w:rsid w:val="007F215F"/>
    <w:rsid w:val="007F2243"/>
    <w:rsid w:val="007F2366"/>
    <w:rsid w:val="007F3046"/>
    <w:rsid w:val="007F35A8"/>
    <w:rsid w:val="007F598D"/>
    <w:rsid w:val="007F5C88"/>
    <w:rsid w:val="007F6EC7"/>
    <w:rsid w:val="007F73C5"/>
    <w:rsid w:val="007F75A8"/>
    <w:rsid w:val="007F7740"/>
    <w:rsid w:val="0080143A"/>
    <w:rsid w:val="0080290D"/>
    <w:rsid w:val="00802FC5"/>
    <w:rsid w:val="00803DA8"/>
    <w:rsid w:val="008042F9"/>
    <w:rsid w:val="0080519B"/>
    <w:rsid w:val="00805E80"/>
    <w:rsid w:val="00806722"/>
    <w:rsid w:val="008067A2"/>
    <w:rsid w:val="00806EFB"/>
    <w:rsid w:val="0081078F"/>
    <w:rsid w:val="00811119"/>
    <w:rsid w:val="00811BAC"/>
    <w:rsid w:val="008138C1"/>
    <w:rsid w:val="00813D90"/>
    <w:rsid w:val="0081432D"/>
    <w:rsid w:val="008144E0"/>
    <w:rsid w:val="00815286"/>
    <w:rsid w:val="008152B1"/>
    <w:rsid w:val="00815552"/>
    <w:rsid w:val="00816573"/>
    <w:rsid w:val="00816B48"/>
    <w:rsid w:val="00817F41"/>
    <w:rsid w:val="008204A2"/>
    <w:rsid w:val="008208CB"/>
    <w:rsid w:val="00820B60"/>
    <w:rsid w:val="00821344"/>
    <w:rsid w:val="008214AE"/>
    <w:rsid w:val="008216DD"/>
    <w:rsid w:val="00821A02"/>
    <w:rsid w:val="00822070"/>
    <w:rsid w:val="00822142"/>
    <w:rsid w:val="00822EA3"/>
    <w:rsid w:val="008239B4"/>
    <w:rsid w:val="00823AFF"/>
    <w:rsid w:val="0082437A"/>
    <w:rsid w:val="00825735"/>
    <w:rsid w:val="00826557"/>
    <w:rsid w:val="00826D48"/>
    <w:rsid w:val="00827A32"/>
    <w:rsid w:val="00827FBE"/>
    <w:rsid w:val="008307F7"/>
    <w:rsid w:val="008308A8"/>
    <w:rsid w:val="00830936"/>
    <w:rsid w:val="00830ACB"/>
    <w:rsid w:val="008310BF"/>
    <w:rsid w:val="00831EDC"/>
    <w:rsid w:val="00832700"/>
    <w:rsid w:val="00832844"/>
    <w:rsid w:val="00832898"/>
    <w:rsid w:val="00832BF2"/>
    <w:rsid w:val="008335BB"/>
    <w:rsid w:val="00833CF6"/>
    <w:rsid w:val="00834799"/>
    <w:rsid w:val="00835A0A"/>
    <w:rsid w:val="008361AD"/>
    <w:rsid w:val="008373CF"/>
    <w:rsid w:val="008377E3"/>
    <w:rsid w:val="008378E7"/>
    <w:rsid w:val="008379F4"/>
    <w:rsid w:val="00837BF5"/>
    <w:rsid w:val="00840654"/>
    <w:rsid w:val="00840667"/>
    <w:rsid w:val="00840AF5"/>
    <w:rsid w:val="00842422"/>
    <w:rsid w:val="00842839"/>
    <w:rsid w:val="008428A3"/>
    <w:rsid w:val="008428E1"/>
    <w:rsid w:val="00843645"/>
    <w:rsid w:val="0084563E"/>
    <w:rsid w:val="00847BFE"/>
    <w:rsid w:val="00850566"/>
    <w:rsid w:val="008507F9"/>
    <w:rsid w:val="00852B3C"/>
    <w:rsid w:val="008532E6"/>
    <w:rsid w:val="008560E4"/>
    <w:rsid w:val="00856D6F"/>
    <w:rsid w:val="00857748"/>
    <w:rsid w:val="0085795D"/>
    <w:rsid w:val="00857DC4"/>
    <w:rsid w:val="00857ED4"/>
    <w:rsid w:val="0086031B"/>
    <w:rsid w:val="008625B8"/>
    <w:rsid w:val="00865DAE"/>
    <w:rsid w:val="00866E77"/>
    <w:rsid w:val="00867046"/>
    <w:rsid w:val="0086745D"/>
    <w:rsid w:val="00871315"/>
    <w:rsid w:val="00872F85"/>
    <w:rsid w:val="008731D0"/>
    <w:rsid w:val="00873215"/>
    <w:rsid w:val="008739D8"/>
    <w:rsid w:val="00875930"/>
    <w:rsid w:val="00875B51"/>
    <w:rsid w:val="008776B0"/>
    <w:rsid w:val="00877A5F"/>
    <w:rsid w:val="0088012D"/>
    <w:rsid w:val="00881C47"/>
    <w:rsid w:val="008820C7"/>
    <w:rsid w:val="00883FD4"/>
    <w:rsid w:val="00884237"/>
    <w:rsid w:val="008861D2"/>
    <w:rsid w:val="00887542"/>
    <w:rsid w:val="00887583"/>
    <w:rsid w:val="00887A28"/>
    <w:rsid w:val="00891445"/>
    <w:rsid w:val="00892AC4"/>
    <w:rsid w:val="0089460F"/>
    <w:rsid w:val="00894A3B"/>
    <w:rsid w:val="0089692A"/>
    <w:rsid w:val="00896E40"/>
    <w:rsid w:val="00897183"/>
    <w:rsid w:val="008A1988"/>
    <w:rsid w:val="008A5629"/>
    <w:rsid w:val="008A5AFD"/>
    <w:rsid w:val="008A6024"/>
    <w:rsid w:val="008A65A8"/>
    <w:rsid w:val="008B0153"/>
    <w:rsid w:val="008B05E5"/>
    <w:rsid w:val="008B290E"/>
    <w:rsid w:val="008B3241"/>
    <w:rsid w:val="008B33AC"/>
    <w:rsid w:val="008B44B8"/>
    <w:rsid w:val="008B47B4"/>
    <w:rsid w:val="008B4EFD"/>
    <w:rsid w:val="008B5396"/>
    <w:rsid w:val="008B6898"/>
    <w:rsid w:val="008B6C24"/>
    <w:rsid w:val="008B7FF1"/>
    <w:rsid w:val="008C268A"/>
    <w:rsid w:val="008C2D94"/>
    <w:rsid w:val="008C3A93"/>
    <w:rsid w:val="008C3BCE"/>
    <w:rsid w:val="008C4913"/>
    <w:rsid w:val="008C494F"/>
    <w:rsid w:val="008C5478"/>
    <w:rsid w:val="008C57E5"/>
    <w:rsid w:val="008C59DE"/>
    <w:rsid w:val="008C5AD6"/>
    <w:rsid w:val="008C5D4E"/>
    <w:rsid w:val="008C6783"/>
    <w:rsid w:val="008C7A4B"/>
    <w:rsid w:val="008D0A4D"/>
    <w:rsid w:val="008D0C05"/>
    <w:rsid w:val="008D10DC"/>
    <w:rsid w:val="008D246D"/>
    <w:rsid w:val="008D2683"/>
    <w:rsid w:val="008D32DA"/>
    <w:rsid w:val="008D3EC0"/>
    <w:rsid w:val="008D44BB"/>
    <w:rsid w:val="008D5458"/>
    <w:rsid w:val="008D58CE"/>
    <w:rsid w:val="008D6174"/>
    <w:rsid w:val="008D6441"/>
    <w:rsid w:val="008D64E4"/>
    <w:rsid w:val="008D71CE"/>
    <w:rsid w:val="008D75ED"/>
    <w:rsid w:val="008E0C7F"/>
    <w:rsid w:val="008E0E94"/>
    <w:rsid w:val="008E1855"/>
    <w:rsid w:val="008E1A19"/>
    <w:rsid w:val="008E240D"/>
    <w:rsid w:val="008E2E81"/>
    <w:rsid w:val="008E4011"/>
    <w:rsid w:val="008E444B"/>
    <w:rsid w:val="008E455C"/>
    <w:rsid w:val="008E4B5F"/>
    <w:rsid w:val="008E5807"/>
    <w:rsid w:val="008E5A8A"/>
    <w:rsid w:val="008F039B"/>
    <w:rsid w:val="008F0CD7"/>
    <w:rsid w:val="008F1493"/>
    <w:rsid w:val="008F1B2A"/>
    <w:rsid w:val="008F1C67"/>
    <w:rsid w:val="008F2102"/>
    <w:rsid w:val="008F238D"/>
    <w:rsid w:val="008F3288"/>
    <w:rsid w:val="008F4E10"/>
    <w:rsid w:val="008F5DDB"/>
    <w:rsid w:val="008F6031"/>
    <w:rsid w:val="008F6EA3"/>
    <w:rsid w:val="008F6F1E"/>
    <w:rsid w:val="008F73CC"/>
    <w:rsid w:val="00901061"/>
    <w:rsid w:val="009010BE"/>
    <w:rsid w:val="009021AC"/>
    <w:rsid w:val="009025C9"/>
    <w:rsid w:val="009045EE"/>
    <w:rsid w:val="00904D94"/>
    <w:rsid w:val="00905A7F"/>
    <w:rsid w:val="00906D42"/>
    <w:rsid w:val="009103DF"/>
    <w:rsid w:val="00910DB4"/>
    <w:rsid w:val="00910F8F"/>
    <w:rsid w:val="0091118D"/>
    <w:rsid w:val="00912C30"/>
    <w:rsid w:val="009136AA"/>
    <w:rsid w:val="0091381E"/>
    <w:rsid w:val="00913CB3"/>
    <w:rsid w:val="009145CC"/>
    <w:rsid w:val="00915DAB"/>
    <w:rsid w:val="009160BD"/>
    <w:rsid w:val="0091628F"/>
    <w:rsid w:val="00917AB8"/>
    <w:rsid w:val="0092168F"/>
    <w:rsid w:val="00921D22"/>
    <w:rsid w:val="009225A7"/>
    <w:rsid w:val="0092341B"/>
    <w:rsid w:val="0092372A"/>
    <w:rsid w:val="00923FBC"/>
    <w:rsid w:val="00924643"/>
    <w:rsid w:val="00924E18"/>
    <w:rsid w:val="00925340"/>
    <w:rsid w:val="00925708"/>
    <w:rsid w:val="00925DC7"/>
    <w:rsid w:val="00927A9D"/>
    <w:rsid w:val="00927FEB"/>
    <w:rsid w:val="00931659"/>
    <w:rsid w:val="009326F9"/>
    <w:rsid w:val="00933947"/>
    <w:rsid w:val="00935990"/>
    <w:rsid w:val="009360F6"/>
    <w:rsid w:val="009362E0"/>
    <w:rsid w:val="00936D66"/>
    <w:rsid w:val="00937393"/>
    <w:rsid w:val="0094091B"/>
    <w:rsid w:val="0094316E"/>
    <w:rsid w:val="00943FCE"/>
    <w:rsid w:val="00944591"/>
    <w:rsid w:val="00944802"/>
    <w:rsid w:val="00944CAA"/>
    <w:rsid w:val="00944E5C"/>
    <w:rsid w:val="00951CE8"/>
    <w:rsid w:val="00952762"/>
    <w:rsid w:val="0095350F"/>
    <w:rsid w:val="00953565"/>
    <w:rsid w:val="00954346"/>
    <w:rsid w:val="00954C90"/>
    <w:rsid w:val="00954FA4"/>
    <w:rsid w:val="009559BD"/>
    <w:rsid w:val="00956C8B"/>
    <w:rsid w:val="0095703C"/>
    <w:rsid w:val="00957C5C"/>
    <w:rsid w:val="00957ED2"/>
    <w:rsid w:val="00962886"/>
    <w:rsid w:val="009636F3"/>
    <w:rsid w:val="0096473C"/>
    <w:rsid w:val="00964C12"/>
    <w:rsid w:val="00965464"/>
    <w:rsid w:val="00965626"/>
    <w:rsid w:val="009660F8"/>
    <w:rsid w:val="00966723"/>
    <w:rsid w:val="00966FFC"/>
    <w:rsid w:val="00967966"/>
    <w:rsid w:val="00967B69"/>
    <w:rsid w:val="009702F4"/>
    <w:rsid w:val="00970D55"/>
    <w:rsid w:val="00970F7E"/>
    <w:rsid w:val="009723A1"/>
    <w:rsid w:val="009723DF"/>
    <w:rsid w:val="009726AD"/>
    <w:rsid w:val="00973378"/>
    <w:rsid w:val="00973614"/>
    <w:rsid w:val="00973883"/>
    <w:rsid w:val="00974A90"/>
    <w:rsid w:val="00975B57"/>
    <w:rsid w:val="0097724C"/>
    <w:rsid w:val="00980866"/>
    <w:rsid w:val="00980D24"/>
    <w:rsid w:val="009810B5"/>
    <w:rsid w:val="00982095"/>
    <w:rsid w:val="00982327"/>
    <w:rsid w:val="009824DF"/>
    <w:rsid w:val="0098272A"/>
    <w:rsid w:val="00982BCE"/>
    <w:rsid w:val="0098405A"/>
    <w:rsid w:val="00984BFE"/>
    <w:rsid w:val="00984CFE"/>
    <w:rsid w:val="009852CA"/>
    <w:rsid w:val="009853AD"/>
    <w:rsid w:val="009856FB"/>
    <w:rsid w:val="00987463"/>
    <w:rsid w:val="00987980"/>
    <w:rsid w:val="00987BED"/>
    <w:rsid w:val="009909A3"/>
    <w:rsid w:val="00991637"/>
    <w:rsid w:val="00991A7C"/>
    <w:rsid w:val="00991A93"/>
    <w:rsid w:val="00992340"/>
    <w:rsid w:val="009926D2"/>
    <w:rsid w:val="009928F1"/>
    <w:rsid w:val="00993343"/>
    <w:rsid w:val="009964D4"/>
    <w:rsid w:val="009A0E5E"/>
    <w:rsid w:val="009A19F0"/>
    <w:rsid w:val="009A2439"/>
    <w:rsid w:val="009A2E6A"/>
    <w:rsid w:val="009A319B"/>
    <w:rsid w:val="009A33D0"/>
    <w:rsid w:val="009A517C"/>
    <w:rsid w:val="009A570C"/>
    <w:rsid w:val="009A59ED"/>
    <w:rsid w:val="009A6FBB"/>
    <w:rsid w:val="009A70FE"/>
    <w:rsid w:val="009A7177"/>
    <w:rsid w:val="009A72E0"/>
    <w:rsid w:val="009A7929"/>
    <w:rsid w:val="009B0620"/>
    <w:rsid w:val="009B09CD"/>
    <w:rsid w:val="009B0BBE"/>
    <w:rsid w:val="009B0CB7"/>
    <w:rsid w:val="009B16A7"/>
    <w:rsid w:val="009B2383"/>
    <w:rsid w:val="009B2605"/>
    <w:rsid w:val="009B27AF"/>
    <w:rsid w:val="009B3246"/>
    <w:rsid w:val="009B32EC"/>
    <w:rsid w:val="009B425B"/>
    <w:rsid w:val="009B4356"/>
    <w:rsid w:val="009B451C"/>
    <w:rsid w:val="009B4963"/>
    <w:rsid w:val="009B4C02"/>
    <w:rsid w:val="009B52CA"/>
    <w:rsid w:val="009B57C9"/>
    <w:rsid w:val="009B595F"/>
    <w:rsid w:val="009B5DEB"/>
    <w:rsid w:val="009B7F79"/>
    <w:rsid w:val="009C00ED"/>
    <w:rsid w:val="009C2B76"/>
    <w:rsid w:val="009C30AA"/>
    <w:rsid w:val="009C43D1"/>
    <w:rsid w:val="009C59A6"/>
    <w:rsid w:val="009C6A52"/>
    <w:rsid w:val="009C741A"/>
    <w:rsid w:val="009D0AB2"/>
    <w:rsid w:val="009D3043"/>
    <w:rsid w:val="009D3276"/>
    <w:rsid w:val="009D3DDB"/>
    <w:rsid w:val="009D444C"/>
    <w:rsid w:val="009D4525"/>
    <w:rsid w:val="009D4529"/>
    <w:rsid w:val="009D64E5"/>
    <w:rsid w:val="009D6A1F"/>
    <w:rsid w:val="009D6E6E"/>
    <w:rsid w:val="009D7682"/>
    <w:rsid w:val="009D7998"/>
    <w:rsid w:val="009E0BF8"/>
    <w:rsid w:val="009E1533"/>
    <w:rsid w:val="009E2496"/>
    <w:rsid w:val="009E2785"/>
    <w:rsid w:val="009E515D"/>
    <w:rsid w:val="009E5620"/>
    <w:rsid w:val="009E5CB7"/>
    <w:rsid w:val="009E65D1"/>
    <w:rsid w:val="009F08F6"/>
    <w:rsid w:val="009F1D97"/>
    <w:rsid w:val="009F254D"/>
    <w:rsid w:val="009F35AD"/>
    <w:rsid w:val="009F3D63"/>
    <w:rsid w:val="009F3F07"/>
    <w:rsid w:val="009F43C3"/>
    <w:rsid w:val="009F4C21"/>
    <w:rsid w:val="009F51D7"/>
    <w:rsid w:val="009F5B8E"/>
    <w:rsid w:val="009F6EF3"/>
    <w:rsid w:val="00A002E3"/>
    <w:rsid w:val="00A00483"/>
    <w:rsid w:val="00A00EE5"/>
    <w:rsid w:val="00A00F7D"/>
    <w:rsid w:val="00A0243D"/>
    <w:rsid w:val="00A0313B"/>
    <w:rsid w:val="00A03FCE"/>
    <w:rsid w:val="00A04134"/>
    <w:rsid w:val="00A04397"/>
    <w:rsid w:val="00A04796"/>
    <w:rsid w:val="00A049E2"/>
    <w:rsid w:val="00A04DC3"/>
    <w:rsid w:val="00A05B04"/>
    <w:rsid w:val="00A070A0"/>
    <w:rsid w:val="00A07221"/>
    <w:rsid w:val="00A07A6E"/>
    <w:rsid w:val="00A1014B"/>
    <w:rsid w:val="00A11029"/>
    <w:rsid w:val="00A1110C"/>
    <w:rsid w:val="00A124E4"/>
    <w:rsid w:val="00A1344B"/>
    <w:rsid w:val="00A15E41"/>
    <w:rsid w:val="00A219E7"/>
    <w:rsid w:val="00A21B76"/>
    <w:rsid w:val="00A2417A"/>
    <w:rsid w:val="00A26CD5"/>
    <w:rsid w:val="00A26D8D"/>
    <w:rsid w:val="00A26F47"/>
    <w:rsid w:val="00A30466"/>
    <w:rsid w:val="00A323CF"/>
    <w:rsid w:val="00A33AE4"/>
    <w:rsid w:val="00A3437C"/>
    <w:rsid w:val="00A35180"/>
    <w:rsid w:val="00A35258"/>
    <w:rsid w:val="00A356E1"/>
    <w:rsid w:val="00A35B64"/>
    <w:rsid w:val="00A365D1"/>
    <w:rsid w:val="00A370E8"/>
    <w:rsid w:val="00A37563"/>
    <w:rsid w:val="00A40884"/>
    <w:rsid w:val="00A40B42"/>
    <w:rsid w:val="00A41D3F"/>
    <w:rsid w:val="00A41F70"/>
    <w:rsid w:val="00A429DD"/>
    <w:rsid w:val="00A42C28"/>
    <w:rsid w:val="00A437F7"/>
    <w:rsid w:val="00A43B6B"/>
    <w:rsid w:val="00A44A11"/>
    <w:rsid w:val="00A458E0"/>
    <w:rsid w:val="00A45C7E"/>
    <w:rsid w:val="00A467AC"/>
    <w:rsid w:val="00A46949"/>
    <w:rsid w:val="00A4739B"/>
    <w:rsid w:val="00A477E6"/>
    <w:rsid w:val="00A47C1B"/>
    <w:rsid w:val="00A501D9"/>
    <w:rsid w:val="00A50357"/>
    <w:rsid w:val="00A510FD"/>
    <w:rsid w:val="00A52E0E"/>
    <w:rsid w:val="00A5337D"/>
    <w:rsid w:val="00A5374C"/>
    <w:rsid w:val="00A54521"/>
    <w:rsid w:val="00A5459B"/>
    <w:rsid w:val="00A56CC7"/>
    <w:rsid w:val="00A5703D"/>
    <w:rsid w:val="00A57CE8"/>
    <w:rsid w:val="00A614EA"/>
    <w:rsid w:val="00A61754"/>
    <w:rsid w:val="00A634F4"/>
    <w:rsid w:val="00A639BF"/>
    <w:rsid w:val="00A66CBC"/>
    <w:rsid w:val="00A70990"/>
    <w:rsid w:val="00A70D83"/>
    <w:rsid w:val="00A71376"/>
    <w:rsid w:val="00A717AE"/>
    <w:rsid w:val="00A74A68"/>
    <w:rsid w:val="00A75241"/>
    <w:rsid w:val="00A75C1F"/>
    <w:rsid w:val="00A77AE4"/>
    <w:rsid w:val="00A77C8F"/>
    <w:rsid w:val="00A80624"/>
    <w:rsid w:val="00A80E2F"/>
    <w:rsid w:val="00A81DAA"/>
    <w:rsid w:val="00A81E31"/>
    <w:rsid w:val="00A83380"/>
    <w:rsid w:val="00A84351"/>
    <w:rsid w:val="00A844CE"/>
    <w:rsid w:val="00A84666"/>
    <w:rsid w:val="00A84B5A"/>
    <w:rsid w:val="00A86CA0"/>
    <w:rsid w:val="00A8749A"/>
    <w:rsid w:val="00A90385"/>
    <w:rsid w:val="00A907E7"/>
    <w:rsid w:val="00A909A2"/>
    <w:rsid w:val="00A91EAA"/>
    <w:rsid w:val="00A9264B"/>
    <w:rsid w:val="00A934F3"/>
    <w:rsid w:val="00A93B2C"/>
    <w:rsid w:val="00A96B07"/>
    <w:rsid w:val="00A96B1F"/>
    <w:rsid w:val="00A96DCC"/>
    <w:rsid w:val="00AA090B"/>
    <w:rsid w:val="00AA0ADD"/>
    <w:rsid w:val="00AA0EAB"/>
    <w:rsid w:val="00AA188F"/>
    <w:rsid w:val="00AA2BDA"/>
    <w:rsid w:val="00AA3B3A"/>
    <w:rsid w:val="00AA3C3D"/>
    <w:rsid w:val="00AA492A"/>
    <w:rsid w:val="00AA596E"/>
    <w:rsid w:val="00AA5F73"/>
    <w:rsid w:val="00AA615F"/>
    <w:rsid w:val="00AA63A9"/>
    <w:rsid w:val="00AA64E6"/>
    <w:rsid w:val="00AA6F19"/>
    <w:rsid w:val="00AA7224"/>
    <w:rsid w:val="00AA7E07"/>
    <w:rsid w:val="00AB0D1A"/>
    <w:rsid w:val="00AB120D"/>
    <w:rsid w:val="00AB14D5"/>
    <w:rsid w:val="00AB1750"/>
    <w:rsid w:val="00AB17F6"/>
    <w:rsid w:val="00AB2510"/>
    <w:rsid w:val="00AB2979"/>
    <w:rsid w:val="00AB2B6E"/>
    <w:rsid w:val="00AB2CBC"/>
    <w:rsid w:val="00AB37A6"/>
    <w:rsid w:val="00AB4A94"/>
    <w:rsid w:val="00AB5566"/>
    <w:rsid w:val="00AC0423"/>
    <w:rsid w:val="00AC0889"/>
    <w:rsid w:val="00AC0D9B"/>
    <w:rsid w:val="00AC16E2"/>
    <w:rsid w:val="00AC25A6"/>
    <w:rsid w:val="00AC2EDB"/>
    <w:rsid w:val="00AC4B52"/>
    <w:rsid w:val="00AC52F9"/>
    <w:rsid w:val="00AC5B1E"/>
    <w:rsid w:val="00AC76C6"/>
    <w:rsid w:val="00AC7CCA"/>
    <w:rsid w:val="00AD07A2"/>
    <w:rsid w:val="00AD08F1"/>
    <w:rsid w:val="00AD1D9B"/>
    <w:rsid w:val="00AD2629"/>
    <w:rsid w:val="00AD268D"/>
    <w:rsid w:val="00AD3749"/>
    <w:rsid w:val="00AD4C99"/>
    <w:rsid w:val="00AD54D9"/>
    <w:rsid w:val="00AD6723"/>
    <w:rsid w:val="00AD6AE6"/>
    <w:rsid w:val="00AD7CDA"/>
    <w:rsid w:val="00AD7DFB"/>
    <w:rsid w:val="00AD7E54"/>
    <w:rsid w:val="00AE15B0"/>
    <w:rsid w:val="00AE368F"/>
    <w:rsid w:val="00AE426C"/>
    <w:rsid w:val="00AE4377"/>
    <w:rsid w:val="00AE4F65"/>
    <w:rsid w:val="00AE5002"/>
    <w:rsid w:val="00AE68EB"/>
    <w:rsid w:val="00AE6EDA"/>
    <w:rsid w:val="00AE7AE3"/>
    <w:rsid w:val="00AF0872"/>
    <w:rsid w:val="00AF1821"/>
    <w:rsid w:val="00AF2103"/>
    <w:rsid w:val="00AF3A9D"/>
    <w:rsid w:val="00AF3EA4"/>
    <w:rsid w:val="00AF430E"/>
    <w:rsid w:val="00AF44DB"/>
    <w:rsid w:val="00AF512D"/>
    <w:rsid w:val="00AF55BC"/>
    <w:rsid w:val="00AF5AD8"/>
    <w:rsid w:val="00AF7730"/>
    <w:rsid w:val="00B0051A"/>
    <w:rsid w:val="00B0185C"/>
    <w:rsid w:val="00B01C7E"/>
    <w:rsid w:val="00B02469"/>
    <w:rsid w:val="00B02A4F"/>
    <w:rsid w:val="00B034CE"/>
    <w:rsid w:val="00B03D25"/>
    <w:rsid w:val="00B03DB7"/>
    <w:rsid w:val="00B045D5"/>
    <w:rsid w:val="00B04957"/>
    <w:rsid w:val="00B04CB8"/>
    <w:rsid w:val="00B05E53"/>
    <w:rsid w:val="00B073A3"/>
    <w:rsid w:val="00B07795"/>
    <w:rsid w:val="00B07C45"/>
    <w:rsid w:val="00B07C4A"/>
    <w:rsid w:val="00B07E22"/>
    <w:rsid w:val="00B1009E"/>
    <w:rsid w:val="00B104AF"/>
    <w:rsid w:val="00B10588"/>
    <w:rsid w:val="00B1068D"/>
    <w:rsid w:val="00B10E62"/>
    <w:rsid w:val="00B11981"/>
    <w:rsid w:val="00B12037"/>
    <w:rsid w:val="00B14841"/>
    <w:rsid w:val="00B16515"/>
    <w:rsid w:val="00B170D8"/>
    <w:rsid w:val="00B171BF"/>
    <w:rsid w:val="00B171DA"/>
    <w:rsid w:val="00B1795A"/>
    <w:rsid w:val="00B214A3"/>
    <w:rsid w:val="00B2361F"/>
    <w:rsid w:val="00B23A62"/>
    <w:rsid w:val="00B24182"/>
    <w:rsid w:val="00B26484"/>
    <w:rsid w:val="00B26607"/>
    <w:rsid w:val="00B26972"/>
    <w:rsid w:val="00B26E7E"/>
    <w:rsid w:val="00B271AB"/>
    <w:rsid w:val="00B27B4E"/>
    <w:rsid w:val="00B33E1F"/>
    <w:rsid w:val="00B34D6D"/>
    <w:rsid w:val="00B34DA4"/>
    <w:rsid w:val="00B35091"/>
    <w:rsid w:val="00B3753B"/>
    <w:rsid w:val="00B3769C"/>
    <w:rsid w:val="00B3780B"/>
    <w:rsid w:val="00B37AE7"/>
    <w:rsid w:val="00B37B7E"/>
    <w:rsid w:val="00B40825"/>
    <w:rsid w:val="00B4091B"/>
    <w:rsid w:val="00B40D7F"/>
    <w:rsid w:val="00B413C0"/>
    <w:rsid w:val="00B42FF1"/>
    <w:rsid w:val="00B447D8"/>
    <w:rsid w:val="00B4552B"/>
    <w:rsid w:val="00B45A5E"/>
    <w:rsid w:val="00B46A00"/>
    <w:rsid w:val="00B5071B"/>
    <w:rsid w:val="00B5097C"/>
    <w:rsid w:val="00B50FD2"/>
    <w:rsid w:val="00B51194"/>
    <w:rsid w:val="00B51943"/>
    <w:rsid w:val="00B52374"/>
    <w:rsid w:val="00B5351D"/>
    <w:rsid w:val="00B5414F"/>
    <w:rsid w:val="00B5437E"/>
    <w:rsid w:val="00B5499F"/>
    <w:rsid w:val="00B54A81"/>
    <w:rsid w:val="00B54B3D"/>
    <w:rsid w:val="00B54BCB"/>
    <w:rsid w:val="00B5584B"/>
    <w:rsid w:val="00B55E4D"/>
    <w:rsid w:val="00B56B13"/>
    <w:rsid w:val="00B56E42"/>
    <w:rsid w:val="00B57549"/>
    <w:rsid w:val="00B57C3E"/>
    <w:rsid w:val="00B57FB5"/>
    <w:rsid w:val="00B60DD2"/>
    <w:rsid w:val="00B60FDA"/>
    <w:rsid w:val="00B6166F"/>
    <w:rsid w:val="00B62E66"/>
    <w:rsid w:val="00B634DF"/>
    <w:rsid w:val="00B6359C"/>
    <w:rsid w:val="00B63C86"/>
    <w:rsid w:val="00B63F1C"/>
    <w:rsid w:val="00B643AC"/>
    <w:rsid w:val="00B64E85"/>
    <w:rsid w:val="00B656CA"/>
    <w:rsid w:val="00B65748"/>
    <w:rsid w:val="00B6607F"/>
    <w:rsid w:val="00B66266"/>
    <w:rsid w:val="00B6695B"/>
    <w:rsid w:val="00B6778B"/>
    <w:rsid w:val="00B67ACE"/>
    <w:rsid w:val="00B7006B"/>
    <w:rsid w:val="00B7062A"/>
    <w:rsid w:val="00B70770"/>
    <w:rsid w:val="00B71D2B"/>
    <w:rsid w:val="00B722B7"/>
    <w:rsid w:val="00B72512"/>
    <w:rsid w:val="00B7344D"/>
    <w:rsid w:val="00B73C63"/>
    <w:rsid w:val="00B7412B"/>
    <w:rsid w:val="00B74E3D"/>
    <w:rsid w:val="00B753D1"/>
    <w:rsid w:val="00B769B3"/>
    <w:rsid w:val="00B77BB8"/>
    <w:rsid w:val="00B8001F"/>
    <w:rsid w:val="00B80234"/>
    <w:rsid w:val="00B80530"/>
    <w:rsid w:val="00B80B78"/>
    <w:rsid w:val="00B81460"/>
    <w:rsid w:val="00B814CF"/>
    <w:rsid w:val="00B81A67"/>
    <w:rsid w:val="00B81B47"/>
    <w:rsid w:val="00B82FCA"/>
    <w:rsid w:val="00B832E3"/>
    <w:rsid w:val="00B83455"/>
    <w:rsid w:val="00B83D97"/>
    <w:rsid w:val="00B83FAD"/>
    <w:rsid w:val="00B8421D"/>
    <w:rsid w:val="00B844E8"/>
    <w:rsid w:val="00B84847"/>
    <w:rsid w:val="00B856F7"/>
    <w:rsid w:val="00B85E54"/>
    <w:rsid w:val="00B860D0"/>
    <w:rsid w:val="00B86AB4"/>
    <w:rsid w:val="00B86E39"/>
    <w:rsid w:val="00B879D8"/>
    <w:rsid w:val="00B9032F"/>
    <w:rsid w:val="00B91103"/>
    <w:rsid w:val="00B9272C"/>
    <w:rsid w:val="00B932E2"/>
    <w:rsid w:val="00B93B68"/>
    <w:rsid w:val="00B93CDD"/>
    <w:rsid w:val="00B94B98"/>
    <w:rsid w:val="00B94CAC"/>
    <w:rsid w:val="00B94CB0"/>
    <w:rsid w:val="00BA06B3"/>
    <w:rsid w:val="00BA27B6"/>
    <w:rsid w:val="00BA3938"/>
    <w:rsid w:val="00BA3D5A"/>
    <w:rsid w:val="00BA6B2F"/>
    <w:rsid w:val="00BA7375"/>
    <w:rsid w:val="00BA787B"/>
    <w:rsid w:val="00BA7EB3"/>
    <w:rsid w:val="00BB0445"/>
    <w:rsid w:val="00BB0AA5"/>
    <w:rsid w:val="00BB20F2"/>
    <w:rsid w:val="00BB5667"/>
    <w:rsid w:val="00BB6106"/>
    <w:rsid w:val="00BB67AE"/>
    <w:rsid w:val="00BB71B1"/>
    <w:rsid w:val="00BC045B"/>
    <w:rsid w:val="00BC13C1"/>
    <w:rsid w:val="00BC49C8"/>
    <w:rsid w:val="00BC5869"/>
    <w:rsid w:val="00BC59E6"/>
    <w:rsid w:val="00BC75E6"/>
    <w:rsid w:val="00BD003A"/>
    <w:rsid w:val="00BD0A26"/>
    <w:rsid w:val="00BD0BB1"/>
    <w:rsid w:val="00BD114E"/>
    <w:rsid w:val="00BD1D45"/>
    <w:rsid w:val="00BD2A72"/>
    <w:rsid w:val="00BD3099"/>
    <w:rsid w:val="00BD31A3"/>
    <w:rsid w:val="00BD35BD"/>
    <w:rsid w:val="00BD3BD5"/>
    <w:rsid w:val="00BD3E62"/>
    <w:rsid w:val="00BD4AF5"/>
    <w:rsid w:val="00BD73E6"/>
    <w:rsid w:val="00BE011E"/>
    <w:rsid w:val="00BE0818"/>
    <w:rsid w:val="00BE09CD"/>
    <w:rsid w:val="00BE163E"/>
    <w:rsid w:val="00BE25D9"/>
    <w:rsid w:val="00BE25DF"/>
    <w:rsid w:val="00BE44AB"/>
    <w:rsid w:val="00BE4D5A"/>
    <w:rsid w:val="00BE591A"/>
    <w:rsid w:val="00BE733D"/>
    <w:rsid w:val="00BE7B5D"/>
    <w:rsid w:val="00BE7E9D"/>
    <w:rsid w:val="00BF0197"/>
    <w:rsid w:val="00BF06DF"/>
    <w:rsid w:val="00BF0CA8"/>
    <w:rsid w:val="00BF1D62"/>
    <w:rsid w:val="00BF321B"/>
    <w:rsid w:val="00BF3769"/>
    <w:rsid w:val="00BF3773"/>
    <w:rsid w:val="00BF3E14"/>
    <w:rsid w:val="00BF3F85"/>
    <w:rsid w:val="00BF4644"/>
    <w:rsid w:val="00BF4972"/>
    <w:rsid w:val="00BF75F3"/>
    <w:rsid w:val="00C00B42"/>
    <w:rsid w:val="00C00D18"/>
    <w:rsid w:val="00C034CF"/>
    <w:rsid w:val="00C03941"/>
    <w:rsid w:val="00C03A58"/>
    <w:rsid w:val="00C03B8D"/>
    <w:rsid w:val="00C04053"/>
    <w:rsid w:val="00C04532"/>
    <w:rsid w:val="00C0456B"/>
    <w:rsid w:val="00C05CCD"/>
    <w:rsid w:val="00C065E7"/>
    <w:rsid w:val="00C06C8B"/>
    <w:rsid w:val="00C06D1A"/>
    <w:rsid w:val="00C078F3"/>
    <w:rsid w:val="00C07922"/>
    <w:rsid w:val="00C102ED"/>
    <w:rsid w:val="00C1174E"/>
    <w:rsid w:val="00C123AD"/>
    <w:rsid w:val="00C1356B"/>
    <w:rsid w:val="00C14AFC"/>
    <w:rsid w:val="00C151D0"/>
    <w:rsid w:val="00C15735"/>
    <w:rsid w:val="00C16B3B"/>
    <w:rsid w:val="00C16B8D"/>
    <w:rsid w:val="00C16F30"/>
    <w:rsid w:val="00C1770E"/>
    <w:rsid w:val="00C17845"/>
    <w:rsid w:val="00C17A99"/>
    <w:rsid w:val="00C232ED"/>
    <w:rsid w:val="00C237F5"/>
    <w:rsid w:val="00C23B21"/>
    <w:rsid w:val="00C24241"/>
    <w:rsid w:val="00C247D2"/>
    <w:rsid w:val="00C24A70"/>
    <w:rsid w:val="00C24CC7"/>
    <w:rsid w:val="00C25D63"/>
    <w:rsid w:val="00C268C1"/>
    <w:rsid w:val="00C31672"/>
    <w:rsid w:val="00C317AA"/>
    <w:rsid w:val="00C31E99"/>
    <w:rsid w:val="00C31F0A"/>
    <w:rsid w:val="00C3239E"/>
    <w:rsid w:val="00C325C5"/>
    <w:rsid w:val="00C325E0"/>
    <w:rsid w:val="00C33648"/>
    <w:rsid w:val="00C3472E"/>
    <w:rsid w:val="00C34B1A"/>
    <w:rsid w:val="00C34EEE"/>
    <w:rsid w:val="00C35709"/>
    <w:rsid w:val="00C36247"/>
    <w:rsid w:val="00C375F0"/>
    <w:rsid w:val="00C379E9"/>
    <w:rsid w:val="00C4177E"/>
    <w:rsid w:val="00C44226"/>
    <w:rsid w:val="00C45A69"/>
    <w:rsid w:val="00C46AA2"/>
    <w:rsid w:val="00C47480"/>
    <w:rsid w:val="00C5045A"/>
    <w:rsid w:val="00C520ED"/>
    <w:rsid w:val="00C52C84"/>
    <w:rsid w:val="00C53480"/>
    <w:rsid w:val="00C53B64"/>
    <w:rsid w:val="00C542F0"/>
    <w:rsid w:val="00C54900"/>
    <w:rsid w:val="00C54BAB"/>
    <w:rsid w:val="00C55F0E"/>
    <w:rsid w:val="00C57A97"/>
    <w:rsid w:val="00C57CDB"/>
    <w:rsid w:val="00C60173"/>
    <w:rsid w:val="00C60A9B"/>
    <w:rsid w:val="00C6108B"/>
    <w:rsid w:val="00C61CD1"/>
    <w:rsid w:val="00C62190"/>
    <w:rsid w:val="00C62615"/>
    <w:rsid w:val="00C632E3"/>
    <w:rsid w:val="00C6469A"/>
    <w:rsid w:val="00C64E30"/>
    <w:rsid w:val="00C661D1"/>
    <w:rsid w:val="00C6665A"/>
    <w:rsid w:val="00C66AA2"/>
    <w:rsid w:val="00C67159"/>
    <w:rsid w:val="00C67497"/>
    <w:rsid w:val="00C67D6D"/>
    <w:rsid w:val="00C71866"/>
    <w:rsid w:val="00C723BC"/>
    <w:rsid w:val="00C725B1"/>
    <w:rsid w:val="00C735F9"/>
    <w:rsid w:val="00C73F84"/>
    <w:rsid w:val="00C74A5C"/>
    <w:rsid w:val="00C76501"/>
    <w:rsid w:val="00C7722A"/>
    <w:rsid w:val="00C809AD"/>
    <w:rsid w:val="00C80D03"/>
    <w:rsid w:val="00C80D37"/>
    <w:rsid w:val="00C8151A"/>
    <w:rsid w:val="00C81770"/>
    <w:rsid w:val="00C82355"/>
    <w:rsid w:val="00C8237B"/>
    <w:rsid w:val="00C82609"/>
    <w:rsid w:val="00C83E75"/>
    <w:rsid w:val="00C84320"/>
    <w:rsid w:val="00C8447E"/>
    <w:rsid w:val="00C84B7E"/>
    <w:rsid w:val="00C85C0F"/>
    <w:rsid w:val="00C86024"/>
    <w:rsid w:val="00C8795F"/>
    <w:rsid w:val="00C9004F"/>
    <w:rsid w:val="00C90923"/>
    <w:rsid w:val="00C90B26"/>
    <w:rsid w:val="00C91404"/>
    <w:rsid w:val="00C93421"/>
    <w:rsid w:val="00C9360C"/>
    <w:rsid w:val="00C93F19"/>
    <w:rsid w:val="00C94945"/>
    <w:rsid w:val="00C94B9A"/>
    <w:rsid w:val="00C95FF7"/>
    <w:rsid w:val="00C975ED"/>
    <w:rsid w:val="00CA014A"/>
    <w:rsid w:val="00CA19DD"/>
    <w:rsid w:val="00CA1EFA"/>
    <w:rsid w:val="00CA1F9F"/>
    <w:rsid w:val="00CA2591"/>
    <w:rsid w:val="00CA3FB5"/>
    <w:rsid w:val="00CA4555"/>
    <w:rsid w:val="00CA4BBD"/>
    <w:rsid w:val="00CA54D7"/>
    <w:rsid w:val="00CA5C45"/>
    <w:rsid w:val="00CA5E53"/>
    <w:rsid w:val="00CA5FB3"/>
    <w:rsid w:val="00CA62F8"/>
    <w:rsid w:val="00CB14A1"/>
    <w:rsid w:val="00CB285C"/>
    <w:rsid w:val="00CB32AD"/>
    <w:rsid w:val="00CB44D6"/>
    <w:rsid w:val="00CB4EB7"/>
    <w:rsid w:val="00CB7A46"/>
    <w:rsid w:val="00CB7E7E"/>
    <w:rsid w:val="00CC2CD1"/>
    <w:rsid w:val="00CC35AD"/>
    <w:rsid w:val="00CC35B4"/>
    <w:rsid w:val="00CC3806"/>
    <w:rsid w:val="00CC4060"/>
    <w:rsid w:val="00CC5DC9"/>
    <w:rsid w:val="00CC6AA2"/>
    <w:rsid w:val="00CC76CE"/>
    <w:rsid w:val="00CD0810"/>
    <w:rsid w:val="00CD0ABD"/>
    <w:rsid w:val="00CD259C"/>
    <w:rsid w:val="00CD2A6A"/>
    <w:rsid w:val="00CD32E3"/>
    <w:rsid w:val="00CD332C"/>
    <w:rsid w:val="00CD36AC"/>
    <w:rsid w:val="00CD3841"/>
    <w:rsid w:val="00CD4319"/>
    <w:rsid w:val="00CD56D3"/>
    <w:rsid w:val="00CD593A"/>
    <w:rsid w:val="00CD6072"/>
    <w:rsid w:val="00CD635F"/>
    <w:rsid w:val="00CE102F"/>
    <w:rsid w:val="00CE16B6"/>
    <w:rsid w:val="00CE1B79"/>
    <w:rsid w:val="00CE1FA6"/>
    <w:rsid w:val="00CE2128"/>
    <w:rsid w:val="00CE28AE"/>
    <w:rsid w:val="00CE2C6B"/>
    <w:rsid w:val="00CE321D"/>
    <w:rsid w:val="00CE3DDC"/>
    <w:rsid w:val="00CE40FF"/>
    <w:rsid w:val="00CE5D9C"/>
    <w:rsid w:val="00CE6313"/>
    <w:rsid w:val="00CE63EE"/>
    <w:rsid w:val="00CE6411"/>
    <w:rsid w:val="00CE7A10"/>
    <w:rsid w:val="00CF014F"/>
    <w:rsid w:val="00CF0C85"/>
    <w:rsid w:val="00CF0F52"/>
    <w:rsid w:val="00CF16FB"/>
    <w:rsid w:val="00CF1FB5"/>
    <w:rsid w:val="00CF2295"/>
    <w:rsid w:val="00CF2984"/>
    <w:rsid w:val="00CF3BDE"/>
    <w:rsid w:val="00CF48C9"/>
    <w:rsid w:val="00CF59BF"/>
    <w:rsid w:val="00CF5CDA"/>
    <w:rsid w:val="00CF6DA4"/>
    <w:rsid w:val="00CF6EF6"/>
    <w:rsid w:val="00D03068"/>
    <w:rsid w:val="00D04605"/>
    <w:rsid w:val="00D04CBD"/>
    <w:rsid w:val="00D05533"/>
    <w:rsid w:val="00D06106"/>
    <w:rsid w:val="00D07ABE"/>
    <w:rsid w:val="00D110F4"/>
    <w:rsid w:val="00D112B5"/>
    <w:rsid w:val="00D122CF"/>
    <w:rsid w:val="00D12704"/>
    <w:rsid w:val="00D12A0E"/>
    <w:rsid w:val="00D14538"/>
    <w:rsid w:val="00D150C4"/>
    <w:rsid w:val="00D16177"/>
    <w:rsid w:val="00D16649"/>
    <w:rsid w:val="00D16C90"/>
    <w:rsid w:val="00D207AC"/>
    <w:rsid w:val="00D21B6F"/>
    <w:rsid w:val="00D22431"/>
    <w:rsid w:val="00D22E7D"/>
    <w:rsid w:val="00D23043"/>
    <w:rsid w:val="00D23B6F"/>
    <w:rsid w:val="00D24B64"/>
    <w:rsid w:val="00D25E5B"/>
    <w:rsid w:val="00D2775B"/>
    <w:rsid w:val="00D307A6"/>
    <w:rsid w:val="00D30F95"/>
    <w:rsid w:val="00D314D2"/>
    <w:rsid w:val="00D3257B"/>
    <w:rsid w:val="00D32586"/>
    <w:rsid w:val="00D3306C"/>
    <w:rsid w:val="00D3379D"/>
    <w:rsid w:val="00D3399A"/>
    <w:rsid w:val="00D36571"/>
    <w:rsid w:val="00D36C35"/>
    <w:rsid w:val="00D37DA4"/>
    <w:rsid w:val="00D409E9"/>
    <w:rsid w:val="00D4197D"/>
    <w:rsid w:val="00D42073"/>
    <w:rsid w:val="00D4400D"/>
    <w:rsid w:val="00D44185"/>
    <w:rsid w:val="00D44851"/>
    <w:rsid w:val="00D45420"/>
    <w:rsid w:val="00D471C7"/>
    <w:rsid w:val="00D475F2"/>
    <w:rsid w:val="00D50530"/>
    <w:rsid w:val="00D51A75"/>
    <w:rsid w:val="00D51CD2"/>
    <w:rsid w:val="00D52078"/>
    <w:rsid w:val="00D52876"/>
    <w:rsid w:val="00D52F12"/>
    <w:rsid w:val="00D53325"/>
    <w:rsid w:val="00D5432B"/>
    <w:rsid w:val="00D5494D"/>
    <w:rsid w:val="00D54FB1"/>
    <w:rsid w:val="00D550CF"/>
    <w:rsid w:val="00D5636C"/>
    <w:rsid w:val="00D5716B"/>
    <w:rsid w:val="00D574CA"/>
    <w:rsid w:val="00D57819"/>
    <w:rsid w:val="00D603CD"/>
    <w:rsid w:val="00D6049C"/>
    <w:rsid w:val="00D6072C"/>
    <w:rsid w:val="00D60E9B"/>
    <w:rsid w:val="00D61767"/>
    <w:rsid w:val="00D618A3"/>
    <w:rsid w:val="00D62AE0"/>
    <w:rsid w:val="00D62FEB"/>
    <w:rsid w:val="00D637D7"/>
    <w:rsid w:val="00D642D5"/>
    <w:rsid w:val="00D64A78"/>
    <w:rsid w:val="00D64AF1"/>
    <w:rsid w:val="00D64B34"/>
    <w:rsid w:val="00D6582C"/>
    <w:rsid w:val="00D673B3"/>
    <w:rsid w:val="00D72906"/>
    <w:rsid w:val="00D72BC8"/>
    <w:rsid w:val="00D73E07"/>
    <w:rsid w:val="00D7568E"/>
    <w:rsid w:val="00D758DC"/>
    <w:rsid w:val="00D779C8"/>
    <w:rsid w:val="00D80B8A"/>
    <w:rsid w:val="00D826B4"/>
    <w:rsid w:val="00D83E7F"/>
    <w:rsid w:val="00D84477"/>
    <w:rsid w:val="00D84566"/>
    <w:rsid w:val="00D84CE7"/>
    <w:rsid w:val="00D85370"/>
    <w:rsid w:val="00D85A7B"/>
    <w:rsid w:val="00D86970"/>
    <w:rsid w:val="00D877EE"/>
    <w:rsid w:val="00D87ED5"/>
    <w:rsid w:val="00D9170D"/>
    <w:rsid w:val="00D925DB"/>
    <w:rsid w:val="00D927FF"/>
    <w:rsid w:val="00D92951"/>
    <w:rsid w:val="00D9357B"/>
    <w:rsid w:val="00D94B05"/>
    <w:rsid w:val="00D95D3B"/>
    <w:rsid w:val="00D96337"/>
    <w:rsid w:val="00D9667F"/>
    <w:rsid w:val="00D96F2D"/>
    <w:rsid w:val="00D97CF8"/>
    <w:rsid w:val="00DA032F"/>
    <w:rsid w:val="00DA109E"/>
    <w:rsid w:val="00DA19DB"/>
    <w:rsid w:val="00DA236E"/>
    <w:rsid w:val="00DA2872"/>
    <w:rsid w:val="00DA3460"/>
    <w:rsid w:val="00DA3D06"/>
    <w:rsid w:val="00DA4885"/>
    <w:rsid w:val="00DA542B"/>
    <w:rsid w:val="00DA563E"/>
    <w:rsid w:val="00DA57E9"/>
    <w:rsid w:val="00DA6BC4"/>
    <w:rsid w:val="00DA6F00"/>
    <w:rsid w:val="00DA7F73"/>
    <w:rsid w:val="00DB086A"/>
    <w:rsid w:val="00DB1742"/>
    <w:rsid w:val="00DB17F3"/>
    <w:rsid w:val="00DB189C"/>
    <w:rsid w:val="00DB2364"/>
    <w:rsid w:val="00DB23E7"/>
    <w:rsid w:val="00DB2B10"/>
    <w:rsid w:val="00DB3A5A"/>
    <w:rsid w:val="00DB41E1"/>
    <w:rsid w:val="00DB4516"/>
    <w:rsid w:val="00DB4AC8"/>
    <w:rsid w:val="00DB4BC5"/>
    <w:rsid w:val="00DB50F0"/>
    <w:rsid w:val="00DB5418"/>
    <w:rsid w:val="00DB5542"/>
    <w:rsid w:val="00DB569B"/>
    <w:rsid w:val="00DB5D47"/>
    <w:rsid w:val="00DB5D63"/>
    <w:rsid w:val="00DB690C"/>
    <w:rsid w:val="00DB6B0C"/>
    <w:rsid w:val="00DB723A"/>
    <w:rsid w:val="00DB73DF"/>
    <w:rsid w:val="00DB7D1B"/>
    <w:rsid w:val="00DB7F25"/>
    <w:rsid w:val="00DC040B"/>
    <w:rsid w:val="00DC0CA2"/>
    <w:rsid w:val="00DC176F"/>
    <w:rsid w:val="00DC26D4"/>
    <w:rsid w:val="00DC2B1D"/>
    <w:rsid w:val="00DC2E54"/>
    <w:rsid w:val="00DC37D6"/>
    <w:rsid w:val="00DC4D9E"/>
    <w:rsid w:val="00DC6293"/>
    <w:rsid w:val="00DC6A18"/>
    <w:rsid w:val="00DC77AA"/>
    <w:rsid w:val="00DC7C51"/>
    <w:rsid w:val="00DC7C89"/>
    <w:rsid w:val="00DD1C78"/>
    <w:rsid w:val="00DD1EA4"/>
    <w:rsid w:val="00DD238B"/>
    <w:rsid w:val="00DD28D4"/>
    <w:rsid w:val="00DD333E"/>
    <w:rsid w:val="00DD3BD5"/>
    <w:rsid w:val="00DD4D34"/>
    <w:rsid w:val="00DD5E1B"/>
    <w:rsid w:val="00DD6EB7"/>
    <w:rsid w:val="00DD714B"/>
    <w:rsid w:val="00DD7233"/>
    <w:rsid w:val="00DD7506"/>
    <w:rsid w:val="00DD7DA2"/>
    <w:rsid w:val="00DE06F3"/>
    <w:rsid w:val="00DE0E45"/>
    <w:rsid w:val="00DE14EA"/>
    <w:rsid w:val="00DE1910"/>
    <w:rsid w:val="00DE2E19"/>
    <w:rsid w:val="00DE385C"/>
    <w:rsid w:val="00DE3FB5"/>
    <w:rsid w:val="00DE5451"/>
    <w:rsid w:val="00DE54A7"/>
    <w:rsid w:val="00DE674F"/>
    <w:rsid w:val="00DE6B30"/>
    <w:rsid w:val="00DE7848"/>
    <w:rsid w:val="00DE79FC"/>
    <w:rsid w:val="00DF03EE"/>
    <w:rsid w:val="00DF15D7"/>
    <w:rsid w:val="00DF4A52"/>
    <w:rsid w:val="00DF4C61"/>
    <w:rsid w:val="00DF595E"/>
    <w:rsid w:val="00DF5DF0"/>
    <w:rsid w:val="00DF6004"/>
    <w:rsid w:val="00DF62B1"/>
    <w:rsid w:val="00DF69BA"/>
    <w:rsid w:val="00DF6CC2"/>
    <w:rsid w:val="00DF6E15"/>
    <w:rsid w:val="00DF79F6"/>
    <w:rsid w:val="00E00186"/>
    <w:rsid w:val="00E00207"/>
    <w:rsid w:val="00E006E4"/>
    <w:rsid w:val="00E0273A"/>
    <w:rsid w:val="00E02AAD"/>
    <w:rsid w:val="00E033A7"/>
    <w:rsid w:val="00E039A2"/>
    <w:rsid w:val="00E05090"/>
    <w:rsid w:val="00E07193"/>
    <w:rsid w:val="00E0769B"/>
    <w:rsid w:val="00E079CD"/>
    <w:rsid w:val="00E07CCB"/>
    <w:rsid w:val="00E07E4A"/>
    <w:rsid w:val="00E11348"/>
    <w:rsid w:val="00E113FB"/>
    <w:rsid w:val="00E11B62"/>
    <w:rsid w:val="00E126EA"/>
    <w:rsid w:val="00E137B0"/>
    <w:rsid w:val="00E15B45"/>
    <w:rsid w:val="00E17258"/>
    <w:rsid w:val="00E20BFB"/>
    <w:rsid w:val="00E21417"/>
    <w:rsid w:val="00E21B9D"/>
    <w:rsid w:val="00E226A7"/>
    <w:rsid w:val="00E23AD5"/>
    <w:rsid w:val="00E24BF4"/>
    <w:rsid w:val="00E252EC"/>
    <w:rsid w:val="00E25E1B"/>
    <w:rsid w:val="00E2774F"/>
    <w:rsid w:val="00E27B15"/>
    <w:rsid w:val="00E27EF7"/>
    <w:rsid w:val="00E30F6A"/>
    <w:rsid w:val="00E31786"/>
    <w:rsid w:val="00E3185C"/>
    <w:rsid w:val="00E31B63"/>
    <w:rsid w:val="00E31E48"/>
    <w:rsid w:val="00E31F8A"/>
    <w:rsid w:val="00E333D4"/>
    <w:rsid w:val="00E33B8F"/>
    <w:rsid w:val="00E33F40"/>
    <w:rsid w:val="00E3464F"/>
    <w:rsid w:val="00E3465A"/>
    <w:rsid w:val="00E34D55"/>
    <w:rsid w:val="00E3515E"/>
    <w:rsid w:val="00E3654A"/>
    <w:rsid w:val="00E374CF"/>
    <w:rsid w:val="00E4259E"/>
    <w:rsid w:val="00E425BB"/>
    <w:rsid w:val="00E42D34"/>
    <w:rsid w:val="00E42DC7"/>
    <w:rsid w:val="00E45053"/>
    <w:rsid w:val="00E45C44"/>
    <w:rsid w:val="00E4679F"/>
    <w:rsid w:val="00E47A97"/>
    <w:rsid w:val="00E501C6"/>
    <w:rsid w:val="00E51072"/>
    <w:rsid w:val="00E51697"/>
    <w:rsid w:val="00E5361C"/>
    <w:rsid w:val="00E53C1B"/>
    <w:rsid w:val="00E546AA"/>
    <w:rsid w:val="00E54D26"/>
    <w:rsid w:val="00E56160"/>
    <w:rsid w:val="00E5708C"/>
    <w:rsid w:val="00E57FDE"/>
    <w:rsid w:val="00E610D6"/>
    <w:rsid w:val="00E62061"/>
    <w:rsid w:val="00E622A4"/>
    <w:rsid w:val="00E636B8"/>
    <w:rsid w:val="00E64659"/>
    <w:rsid w:val="00E649A8"/>
    <w:rsid w:val="00E64F19"/>
    <w:rsid w:val="00E65013"/>
    <w:rsid w:val="00E655CD"/>
    <w:rsid w:val="00E65D84"/>
    <w:rsid w:val="00E66484"/>
    <w:rsid w:val="00E67031"/>
    <w:rsid w:val="00E6770C"/>
    <w:rsid w:val="00E7088D"/>
    <w:rsid w:val="00E709E0"/>
    <w:rsid w:val="00E70C7C"/>
    <w:rsid w:val="00E7186B"/>
    <w:rsid w:val="00E71C91"/>
    <w:rsid w:val="00E726E3"/>
    <w:rsid w:val="00E74BB9"/>
    <w:rsid w:val="00E74E87"/>
    <w:rsid w:val="00E756C3"/>
    <w:rsid w:val="00E80182"/>
    <w:rsid w:val="00E8027B"/>
    <w:rsid w:val="00E81437"/>
    <w:rsid w:val="00E821FC"/>
    <w:rsid w:val="00E82485"/>
    <w:rsid w:val="00E82AF3"/>
    <w:rsid w:val="00E83535"/>
    <w:rsid w:val="00E84389"/>
    <w:rsid w:val="00E85922"/>
    <w:rsid w:val="00E85E24"/>
    <w:rsid w:val="00E86231"/>
    <w:rsid w:val="00E8700F"/>
    <w:rsid w:val="00E873C2"/>
    <w:rsid w:val="00E90A54"/>
    <w:rsid w:val="00E90B51"/>
    <w:rsid w:val="00E914D6"/>
    <w:rsid w:val="00E91C90"/>
    <w:rsid w:val="00E921D6"/>
    <w:rsid w:val="00E922D0"/>
    <w:rsid w:val="00E94289"/>
    <w:rsid w:val="00E94B2B"/>
    <w:rsid w:val="00E9535F"/>
    <w:rsid w:val="00E96C36"/>
    <w:rsid w:val="00EA018D"/>
    <w:rsid w:val="00EA2810"/>
    <w:rsid w:val="00EA2CE4"/>
    <w:rsid w:val="00EA30BF"/>
    <w:rsid w:val="00EA44AC"/>
    <w:rsid w:val="00EA48D0"/>
    <w:rsid w:val="00EA5568"/>
    <w:rsid w:val="00EA58B8"/>
    <w:rsid w:val="00EA64A3"/>
    <w:rsid w:val="00EA66DF"/>
    <w:rsid w:val="00EA6DCB"/>
    <w:rsid w:val="00EA78F1"/>
    <w:rsid w:val="00EB09CE"/>
    <w:rsid w:val="00EB1458"/>
    <w:rsid w:val="00EB1546"/>
    <w:rsid w:val="00EB158A"/>
    <w:rsid w:val="00EB182E"/>
    <w:rsid w:val="00EB2B96"/>
    <w:rsid w:val="00EB4297"/>
    <w:rsid w:val="00EB43AD"/>
    <w:rsid w:val="00EB51AE"/>
    <w:rsid w:val="00EB5ADB"/>
    <w:rsid w:val="00EB5B3F"/>
    <w:rsid w:val="00EB6B8E"/>
    <w:rsid w:val="00EB6C6A"/>
    <w:rsid w:val="00EC003A"/>
    <w:rsid w:val="00EC0202"/>
    <w:rsid w:val="00EC032E"/>
    <w:rsid w:val="00EC136D"/>
    <w:rsid w:val="00EC1DF8"/>
    <w:rsid w:val="00EC2A19"/>
    <w:rsid w:val="00EC2DC9"/>
    <w:rsid w:val="00EC3203"/>
    <w:rsid w:val="00EC3E0A"/>
    <w:rsid w:val="00EC41AF"/>
    <w:rsid w:val="00EC4322"/>
    <w:rsid w:val="00EC4A69"/>
    <w:rsid w:val="00EC4AC9"/>
    <w:rsid w:val="00EC58D1"/>
    <w:rsid w:val="00EC638D"/>
    <w:rsid w:val="00EC6521"/>
    <w:rsid w:val="00EC662D"/>
    <w:rsid w:val="00EC700C"/>
    <w:rsid w:val="00ED1BAF"/>
    <w:rsid w:val="00ED2433"/>
    <w:rsid w:val="00ED2980"/>
    <w:rsid w:val="00ED3892"/>
    <w:rsid w:val="00ED69A7"/>
    <w:rsid w:val="00ED6FC5"/>
    <w:rsid w:val="00EE0505"/>
    <w:rsid w:val="00EE1625"/>
    <w:rsid w:val="00EE2AF3"/>
    <w:rsid w:val="00EE3B03"/>
    <w:rsid w:val="00EE55B2"/>
    <w:rsid w:val="00EE62A1"/>
    <w:rsid w:val="00EE6C2D"/>
    <w:rsid w:val="00EE7898"/>
    <w:rsid w:val="00EE7DA9"/>
    <w:rsid w:val="00EF0C9D"/>
    <w:rsid w:val="00EF1283"/>
    <w:rsid w:val="00EF1355"/>
    <w:rsid w:val="00EF16AC"/>
    <w:rsid w:val="00EF17BC"/>
    <w:rsid w:val="00EF2A20"/>
    <w:rsid w:val="00EF3309"/>
    <w:rsid w:val="00EF34D3"/>
    <w:rsid w:val="00EF3E19"/>
    <w:rsid w:val="00EF5DC4"/>
    <w:rsid w:val="00EF6B9E"/>
    <w:rsid w:val="00EF71A8"/>
    <w:rsid w:val="00F020DE"/>
    <w:rsid w:val="00F0309E"/>
    <w:rsid w:val="00F037F8"/>
    <w:rsid w:val="00F03BFD"/>
    <w:rsid w:val="00F04484"/>
    <w:rsid w:val="00F04CAC"/>
    <w:rsid w:val="00F04FF6"/>
    <w:rsid w:val="00F0588D"/>
    <w:rsid w:val="00F05B68"/>
    <w:rsid w:val="00F07F9B"/>
    <w:rsid w:val="00F103A9"/>
    <w:rsid w:val="00F10536"/>
    <w:rsid w:val="00F10977"/>
    <w:rsid w:val="00F109FC"/>
    <w:rsid w:val="00F117F0"/>
    <w:rsid w:val="00F11E4E"/>
    <w:rsid w:val="00F13ED0"/>
    <w:rsid w:val="00F14289"/>
    <w:rsid w:val="00F1450B"/>
    <w:rsid w:val="00F14EC4"/>
    <w:rsid w:val="00F1711A"/>
    <w:rsid w:val="00F2476E"/>
    <w:rsid w:val="00F2561F"/>
    <w:rsid w:val="00F2637D"/>
    <w:rsid w:val="00F272CC"/>
    <w:rsid w:val="00F27B54"/>
    <w:rsid w:val="00F30F39"/>
    <w:rsid w:val="00F31B8B"/>
    <w:rsid w:val="00F31E31"/>
    <w:rsid w:val="00F33101"/>
    <w:rsid w:val="00F3387F"/>
    <w:rsid w:val="00F33A5A"/>
    <w:rsid w:val="00F342FD"/>
    <w:rsid w:val="00F34E9E"/>
    <w:rsid w:val="00F376B4"/>
    <w:rsid w:val="00F376FD"/>
    <w:rsid w:val="00F4087F"/>
    <w:rsid w:val="00F40919"/>
    <w:rsid w:val="00F40BB0"/>
    <w:rsid w:val="00F4167F"/>
    <w:rsid w:val="00F41684"/>
    <w:rsid w:val="00F41FB8"/>
    <w:rsid w:val="00F428EE"/>
    <w:rsid w:val="00F42B3F"/>
    <w:rsid w:val="00F42E22"/>
    <w:rsid w:val="00F44755"/>
    <w:rsid w:val="00F4479C"/>
    <w:rsid w:val="00F455E0"/>
    <w:rsid w:val="00F4580E"/>
    <w:rsid w:val="00F45E7C"/>
    <w:rsid w:val="00F478D0"/>
    <w:rsid w:val="00F47E6A"/>
    <w:rsid w:val="00F50C16"/>
    <w:rsid w:val="00F52290"/>
    <w:rsid w:val="00F524CB"/>
    <w:rsid w:val="00F533DB"/>
    <w:rsid w:val="00F53D60"/>
    <w:rsid w:val="00F5458D"/>
    <w:rsid w:val="00F54F3A"/>
    <w:rsid w:val="00F5753C"/>
    <w:rsid w:val="00F6012E"/>
    <w:rsid w:val="00F6137E"/>
    <w:rsid w:val="00F61833"/>
    <w:rsid w:val="00F659E1"/>
    <w:rsid w:val="00F6611A"/>
    <w:rsid w:val="00F6671F"/>
    <w:rsid w:val="00F6779D"/>
    <w:rsid w:val="00F67EB1"/>
    <w:rsid w:val="00F70630"/>
    <w:rsid w:val="00F70F96"/>
    <w:rsid w:val="00F7179D"/>
    <w:rsid w:val="00F72096"/>
    <w:rsid w:val="00F72B90"/>
    <w:rsid w:val="00F738B7"/>
    <w:rsid w:val="00F7466C"/>
    <w:rsid w:val="00F74DF7"/>
    <w:rsid w:val="00F74EB9"/>
    <w:rsid w:val="00F75FB6"/>
    <w:rsid w:val="00F77215"/>
    <w:rsid w:val="00F775E8"/>
    <w:rsid w:val="00F8012C"/>
    <w:rsid w:val="00F808C5"/>
    <w:rsid w:val="00F81299"/>
    <w:rsid w:val="00F832E1"/>
    <w:rsid w:val="00F84399"/>
    <w:rsid w:val="00F84E8E"/>
    <w:rsid w:val="00F851F5"/>
    <w:rsid w:val="00F85369"/>
    <w:rsid w:val="00F859A4"/>
    <w:rsid w:val="00F86325"/>
    <w:rsid w:val="00F863CF"/>
    <w:rsid w:val="00F8713D"/>
    <w:rsid w:val="00F92A98"/>
    <w:rsid w:val="00F93CF6"/>
    <w:rsid w:val="00F93DC9"/>
    <w:rsid w:val="00F94872"/>
    <w:rsid w:val="00F94DAF"/>
    <w:rsid w:val="00F9546B"/>
    <w:rsid w:val="00F96316"/>
    <w:rsid w:val="00F967E0"/>
    <w:rsid w:val="00F96A6A"/>
    <w:rsid w:val="00FA0E38"/>
    <w:rsid w:val="00FA17BA"/>
    <w:rsid w:val="00FA453B"/>
    <w:rsid w:val="00FA5D88"/>
    <w:rsid w:val="00FA5DA4"/>
    <w:rsid w:val="00FA6D0A"/>
    <w:rsid w:val="00FA751A"/>
    <w:rsid w:val="00FB0152"/>
    <w:rsid w:val="00FB0C21"/>
    <w:rsid w:val="00FB1482"/>
    <w:rsid w:val="00FB1A63"/>
    <w:rsid w:val="00FB33E4"/>
    <w:rsid w:val="00FB3649"/>
    <w:rsid w:val="00FB4B25"/>
    <w:rsid w:val="00FB569D"/>
    <w:rsid w:val="00FB6C2B"/>
    <w:rsid w:val="00FB7443"/>
    <w:rsid w:val="00FB75DB"/>
    <w:rsid w:val="00FC0CA5"/>
    <w:rsid w:val="00FC1636"/>
    <w:rsid w:val="00FC18E0"/>
    <w:rsid w:val="00FC20C3"/>
    <w:rsid w:val="00FC29BA"/>
    <w:rsid w:val="00FC64E4"/>
    <w:rsid w:val="00FC67AF"/>
    <w:rsid w:val="00FC6A29"/>
    <w:rsid w:val="00FC6D4F"/>
    <w:rsid w:val="00FD02D2"/>
    <w:rsid w:val="00FD030B"/>
    <w:rsid w:val="00FD06CC"/>
    <w:rsid w:val="00FD0F65"/>
    <w:rsid w:val="00FD3ECF"/>
    <w:rsid w:val="00FD47CA"/>
    <w:rsid w:val="00FD554D"/>
    <w:rsid w:val="00FD596D"/>
    <w:rsid w:val="00FD5B24"/>
    <w:rsid w:val="00FD5EFA"/>
    <w:rsid w:val="00FD77EA"/>
    <w:rsid w:val="00FE0320"/>
    <w:rsid w:val="00FE0B0C"/>
    <w:rsid w:val="00FE2237"/>
    <w:rsid w:val="00FE22F6"/>
    <w:rsid w:val="00FE2CB4"/>
    <w:rsid w:val="00FE31E9"/>
    <w:rsid w:val="00FE362B"/>
    <w:rsid w:val="00FE37EF"/>
    <w:rsid w:val="00FE4726"/>
    <w:rsid w:val="00FE5482"/>
    <w:rsid w:val="00FE54BD"/>
    <w:rsid w:val="00FE5C16"/>
    <w:rsid w:val="00FE7E7A"/>
    <w:rsid w:val="00FF0323"/>
    <w:rsid w:val="00FF055D"/>
    <w:rsid w:val="00FF0807"/>
    <w:rsid w:val="00FF0889"/>
    <w:rsid w:val="00FF0E49"/>
    <w:rsid w:val="00FF328C"/>
    <w:rsid w:val="00FF33C1"/>
    <w:rsid w:val="00FF373C"/>
    <w:rsid w:val="00FF3B32"/>
    <w:rsid w:val="00FF3D9A"/>
    <w:rsid w:val="00FF5251"/>
    <w:rsid w:val="00FF5D7A"/>
    <w:rsid w:val="00FF767D"/>
    <w:rsid w:val="00FF78FD"/>
    <w:rsid w:val="00FF7E7B"/>
    <w:rsid w:val="00FF7EE7"/>
    <w:rsid w:val="00FF7FE0"/>
  </w:rsids>
  <m:mathPr>
    <m:mathFont m:val="Cambria Math"/>
    <m:brkBin m:val="before"/>
    <m:brkBinSub m:val="--"/>
    <m:smallFrac m:val="0"/>
    <m:dispDef/>
    <m:lMargin m:val="0"/>
    <m:rMargin m:val="0"/>
    <m:defJc m:val="centerGroup"/>
    <m:wrapIndent m:val="1440"/>
    <m:intLim m:val="subSup"/>
    <m:naryLim m:val="undOvr"/>
  </m:mathPr>
  <w:themeFontLang w:val="en-US" w:eastAsia="ko-KR"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4D8E931E"/>
  <w15:docId w15:val="{91B3CB21-7F09-4353-AA0E-6FCD5C56F6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Malgun Gothic" w:hAnsi="Times New Roman" w:cs="Times New Roman"/>
        <w:lang w:val="en-US" w:eastAsia="ko-K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C58D1"/>
    <w:rPr>
      <w:sz w:val="22"/>
      <w:lang w:val="en-GB" w:eastAsia="en-US"/>
    </w:rPr>
  </w:style>
  <w:style w:type="paragraph" w:styleId="Heading1">
    <w:name w:val="heading 1"/>
    <w:basedOn w:val="Normal"/>
    <w:next w:val="Normal"/>
    <w:qFormat/>
    <w:rsid w:val="00654B3B"/>
    <w:pPr>
      <w:keepNext/>
      <w:keepLines/>
      <w:spacing w:before="320"/>
      <w:outlineLvl w:val="0"/>
    </w:pPr>
    <w:rPr>
      <w:rFonts w:ascii="Arial" w:hAnsi="Arial"/>
      <w:b/>
      <w:sz w:val="32"/>
      <w:u w:val="single"/>
    </w:rPr>
  </w:style>
  <w:style w:type="paragraph" w:styleId="Heading2">
    <w:name w:val="heading 2"/>
    <w:basedOn w:val="Normal"/>
    <w:next w:val="Normal"/>
    <w:qFormat/>
    <w:rsid w:val="00654B3B"/>
    <w:pPr>
      <w:keepNext/>
      <w:keepLines/>
      <w:spacing w:before="280"/>
      <w:outlineLvl w:val="1"/>
    </w:pPr>
    <w:rPr>
      <w:rFonts w:ascii="Arial" w:hAnsi="Arial"/>
      <w:b/>
      <w:sz w:val="28"/>
      <w:u w:val="single"/>
    </w:rPr>
  </w:style>
  <w:style w:type="paragraph" w:styleId="Heading3">
    <w:name w:val="heading 3"/>
    <w:basedOn w:val="Normal"/>
    <w:next w:val="Normal"/>
    <w:qFormat/>
    <w:rsid w:val="00654B3B"/>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654B3B"/>
    <w:pPr>
      <w:pBdr>
        <w:top w:val="single" w:sz="6" w:space="1" w:color="auto"/>
      </w:pBdr>
      <w:tabs>
        <w:tab w:val="center" w:pos="6480"/>
        <w:tab w:val="right" w:pos="12960"/>
      </w:tabs>
    </w:pPr>
    <w:rPr>
      <w:sz w:val="24"/>
    </w:rPr>
  </w:style>
  <w:style w:type="paragraph" w:styleId="Header">
    <w:name w:val="header"/>
    <w:basedOn w:val="Normal"/>
    <w:link w:val="HeaderChar"/>
    <w:uiPriority w:val="99"/>
    <w:rsid w:val="00654B3B"/>
    <w:pPr>
      <w:pBdr>
        <w:bottom w:val="single" w:sz="6" w:space="2" w:color="auto"/>
      </w:pBdr>
      <w:tabs>
        <w:tab w:val="center" w:pos="6480"/>
        <w:tab w:val="right" w:pos="12960"/>
      </w:tabs>
    </w:pPr>
    <w:rPr>
      <w:b/>
      <w:sz w:val="28"/>
    </w:rPr>
  </w:style>
  <w:style w:type="paragraph" w:customStyle="1" w:styleId="T1">
    <w:name w:val="T1"/>
    <w:basedOn w:val="Normal"/>
    <w:rsid w:val="00654B3B"/>
    <w:pPr>
      <w:jc w:val="center"/>
    </w:pPr>
    <w:rPr>
      <w:b/>
      <w:sz w:val="28"/>
    </w:rPr>
  </w:style>
  <w:style w:type="paragraph" w:customStyle="1" w:styleId="T2">
    <w:name w:val="T2"/>
    <w:basedOn w:val="T1"/>
    <w:rsid w:val="00654B3B"/>
    <w:pPr>
      <w:spacing w:after="240"/>
      <w:ind w:left="720" w:right="720"/>
    </w:pPr>
  </w:style>
  <w:style w:type="paragraph" w:customStyle="1" w:styleId="T3">
    <w:name w:val="T3"/>
    <w:basedOn w:val="T1"/>
    <w:rsid w:val="00654B3B"/>
    <w:pPr>
      <w:pBdr>
        <w:bottom w:val="single" w:sz="6" w:space="1" w:color="auto"/>
      </w:pBdr>
      <w:tabs>
        <w:tab w:val="center" w:pos="4680"/>
      </w:tabs>
      <w:spacing w:after="240"/>
      <w:jc w:val="left"/>
    </w:pPr>
    <w:rPr>
      <w:b w:val="0"/>
      <w:sz w:val="24"/>
    </w:rPr>
  </w:style>
  <w:style w:type="paragraph" w:styleId="BodyTextIndent">
    <w:name w:val="Body Text Indent"/>
    <w:basedOn w:val="Normal"/>
    <w:rsid w:val="00654B3B"/>
    <w:pPr>
      <w:ind w:left="720" w:hanging="720"/>
    </w:pPr>
  </w:style>
  <w:style w:type="character" w:styleId="Hyperlink">
    <w:name w:val="Hyperlink"/>
    <w:rsid w:val="00654B3B"/>
    <w:rPr>
      <w:color w:val="0000FF"/>
      <w:u w:val="single"/>
    </w:rPr>
  </w:style>
  <w:style w:type="paragraph" w:customStyle="1" w:styleId="T">
    <w:name w:val="T"/>
    <w:aliases w:val="Text"/>
    <w:uiPriority w:val="99"/>
    <w:rsid w:val="0025531B"/>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MS Mincho"/>
      <w:color w:val="000000"/>
      <w:w w:val="0"/>
      <w:lang w:eastAsia="ja-JP"/>
    </w:rPr>
  </w:style>
  <w:style w:type="paragraph" w:customStyle="1" w:styleId="TableCaption">
    <w:name w:val="TableCaption"/>
    <w:uiPriority w:val="99"/>
    <w:rsid w:val="00A3207C"/>
    <w:pPr>
      <w:widowControl w:val="0"/>
      <w:autoSpaceDE w:val="0"/>
      <w:autoSpaceDN w:val="0"/>
      <w:adjustRightInd w:val="0"/>
      <w:spacing w:line="240" w:lineRule="atLeast"/>
      <w:jc w:val="center"/>
    </w:pPr>
    <w:rPr>
      <w:rFonts w:eastAsia="MS Mincho"/>
      <w:b/>
      <w:bCs/>
      <w:color w:val="000000"/>
      <w:w w:val="0"/>
      <w:lang w:eastAsia="ja-JP"/>
    </w:rPr>
  </w:style>
  <w:style w:type="paragraph" w:customStyle="1" w:styleId="TableText">
    <w:name w:val="TableText"/>
    <w:uiPriority w:val="99"/>
    <w:rsid w:val="00A3207C"/>
    <w:pPr>
      <w:widowControl w:val="0"/>
      <w:autoSpaceDE w:val="0"/>
      <w:autoSpaceDN w:val="0"/>
      <w:adjustRightInd w:val="0"/>
      <w:spacing w:line="200" w:lineRule="atLeast"/>
    </w:pPr>
    <w:rPr>
      <w:rFonts w:eastAsia="MS Mincho"/>
      <w:color w:val="000000"/>
      <w:w w:val="0"/>
      <w:sz w:val="18"/>
      <w:szCs w:val="18"/>
      <w:lang w:eastAsia="ja-JP"/>
    </w:rPr>
  </w:style>
  <w:style w:type="paragraph" w:customStyle="1" w:styleId="StyleCaption-Table">
    <w:name w:val="Style Caption - Table"/>
    <w:basedOn w:val="Normal"/>
    <w:rsid w:val="00A3207C"/>
    <w:pPr>
      <w:keepNext/>
      <w:suppressAutoHyphens/>
      <w:spacing w:before="400" w:after="200"/>
      <w:jc w:val="center"/>
    </w:pPr>
    <w:rPr>
      <w:rFonts w:ascii="Arial" w:eastAsia="MS Mincho" w:hAnsi="Arial" w:cs="Arial"/>
      <w:b/>
      <w:sz w:val="20"/>
      <w:lang w:val="en-US" w:eastAsia="ar-SA"/>
    </w:rPr>
  </w:style>
  <w:style w:type="paragraph" w:customStyle="1" w:styleId="IEEEStdsLevel4Header">
    <w:name w:val="IEEEStds Level 4 Header"/>
    <w:basedOn w:val="Normal"/>
    <w:next w:val="Normal"/>
    <w:link w:val="IEEEStdsLevel4HeaderCharChar"/>
    <w:rsid w:val="00A3207C"/>
    <w:pPr>
      <w:keepLines/>
      <w:tabs>
        <w:tab w:val="num" w:pos="360"/>
      </w:tabs>
      <w:suppressAutoHyphens/>
      <w:spacing w:before="240" w:after="240"/>
      <w:ind w:left="360" w:hanging="360"/>
      <w:outlineLvl w:val="3"/>
    </w:pPr>
    <w:rPr>
      <w:rFonts w:ascii="Arial" w:eastAsia="MS Mincho" w:hAnsi="Arial"/>
      <w:b/>
      <w:noProof/>
      <w:snapToGrid w:val="0"/>
      <w:sz w:val="20"/>
    </w:rPr>
  </w:style>
  <w:style w:type="character" w:customStyle="1" w:styleId="IEEEStdsLevel4HeaderCharChar">
    <w:name w:val="IEEEStds Level 4 Header Char Char"/>
    <w:link w:val="IEEEStdsLevel4Header"/>
    <w:rsid w:val="00A3207C"/>
    <w:rPr>
      <w:rFonts w:ascii="Arial" w:eastAsia="MS Mincho" w:hAnsi="Arial"/>
      <w:b/>
      <w:noProof/>
      <w:snapToGrid w:val="0"/>
    </w:rPr>
  </w:style>
  <w:style w:type="table" w:styleId="TableGrid">
    <w:name w:val="Table Grid"/>
    <w:basedOn w:val="TableNormal"/>
    <w:uiPriority w:val="59"/>
    <w:rsid w:val="0074600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rsid w:val="00E637E6"/>
    <w:rPr>
      <w:rFonts w:ascii="Tahoma" w:hAnsi="Tahoma"/>
      <w:sz w:val="16"/>
      <w:szCs w:val="16"/>
    </w:rPr>
  </w:style>
  <w:style w:type="character" w:customStyle="1" w:styleId="BalloonTextChar">
    <w:name w:val="Balloon Text Char"/>
    <w:link w:val="BalloonText"/>
    <w:rsid w:val="00E637E6"/>
    <w:rPr>
      <w:rFonts w:ascii="Tahoma" w:hAnsi="Tahoma" w:cs="Tahoma"/>
      <w:sz w:val="16"/>
      <w:szCs w:val="16"/>
      <w:lang w:val="en-GB"/>
    </w:rPr>
  </w:style>
  <w:style w:type="paragraph" w:customStyle="1" w:styleId="H1">
    <w:name w:val="H1"/>
    <w:aliases w:val="1stLevelHead"/>
    <w:next w:val="T"/>
    <w:uiPriority w:val="99"/>
    <w:rsid w:val="00DE6345"/>
    <w:pPr>
      <w:keepNext/>
      <w:widowControl w:val="0"/>
      <w:autoSpaceDE w:val="0"/>
      <w:autoSpaceDN w:val="0"/>
      <w:adjustRightInd w:val="0"/>
      <w:spacing w:before="480" w:after="240" w:line="280" w:lineRule="atLeast"/>
    </w:pPr>
    <w:rPr>
      <w:rFonts w:ascii="Arial" w:hAnsi="Arial" w:cs="Arial"/>
      <w:b/>
      <w:bCs/>
      <w:color w:val="000000"/>
      <w:w w:val="0"/>
      <w:sz w:val="24"/>
      <w:szCs w:val="24"/>
      <w:lang w:eastAsia="en-US"/>
    </w:rPr>
  </w:style>
  <w:style w:type="paragraph" w:customStyle="1" w:styleId="H2">
    <w:name w:val="H2"/>
    <w:aliases w:val="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sz w:val="22"/>
      <w:szCs w:val="22"/>
      <w:lang w:eastAsia="en-US"/>
    </w:rPr>
  </w:style>
  <w:style w:type="paragraph" w:customStyle="1" w:styleId="H3">
    <w:name w:val="H3"/>
    <w:aliases w:val="1.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lang w:eastAsia="en-US"/>
    </w:rPr>
  </w:style>
  <w:style w:type="paragraph" w:customStyle="1" w:styleId="H4">
    <w:name w:val="H4"/>
    <w:aliases w:val="1.1.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lang w:eastAsia="en-US"/>
    </w:rPr>
  </w:style>
  <w:style w:type="paragraph" w:customStyle="1" w:styleId="Bibliography1">
    <w:name w:val="Bibliography1"/>
    <w:basedOn w:val="Normal"/>
    <w:next w:val="Normal"/>
    <w:uiPriority w:val="37"/>
    <w:unhideWhenUsed/>
    <w:rsid w:val="00DE6345"/>
    <w:pPr>
      <w:spacing w:after="200" w:line="276" w:lineRule="auto"/>
    </w:pPr>
    <w:rPr>
      <w:rFonts w:ascii="Calibri" w:hAnsi="Calibri"/>
      <w:szCs w:val="22"/>
      <w:lang w:val="en-US"/>
    </w:rPr>
  </w:style>
  <w:style w:type="paragraph" w:customStyle="1" w:styleId="CellBody">
    <w:name w:val="CellBody"/>
    <w:uiPriority w:val="99"/>
    <w:rsid w:val="00DE6345"/>
    <w:pPr>
      <w:widowControl w:val="0"/>
      <w:autoSpaceDE w:val="0"/>
      <w:autoSpaceDN w:val="0"/>
      <w:adjustRightInd w:val="0"/>
      <w:spacing w:line="200" w:lineRule="atLeast"/>
    </w:pPr>
    <w:rPr>
      <w:color w:val="000000"/>
      <w:w w:val="0"/>
      <w:sz w:val="18"/>
      <w:szCs w:val="18"/>
      <w:lang w:eastAsia="en-US"/>
    </w:rPr>
  </w:style>
  <w:style w:type="paragraph" w:customStyle="1" w:styleId="CellHeading">
    <w:name w:val="CellHeading"/>
    <w:uiPriority w:val="99"/>
    <w:rsid w:val="00DE6345"/>
    <w:pPr>
      <w:widowControl w:val="0"/>
      <w:suppressAutoHyphens/>
      <w:autoSpaceDE w:val="0"/>
      <w:autoSpaceDN w:val="0"/>
      <w:adjustRightInd w:val="0"/>
      <w:spacing w:line="200" w:lineRule="atLeast"/>
      <w:jc w:val="center"/>
    </w:pPr>
    <w:rPr>
      <w:b/>
      <w:bCs/>
      <w:color w:val="000000"/>
      <w:w w:val="0"/>
      <w:sz w:val="18"/>
      <w:szCs w:val="18"/>
      <w:lang w:eastAsia="en-US"/>
    </w:rPr>
  </w:style>
  <w:style w:type="paragraph" w:customStyle="1" w:styleId="FigTitle">
    <w:name w:val="FigTitle"/>
    <w:uiPriority w:val="99"/>
    <w:rsid w:val="00DE6345"/>
    <w:pPr>
      <w:widowControl w:val="0"/>
      <w:autoSpaceDE w:val="0"/>
      <w:autoSpaceDN w:val="0"/>
      <w:adjustRightInd w:val="0"/>
      <w:spacing w:before="240" w:line="240" w:lineRule="atLeast"/>
      <w:jc w:val="center"/>
    </w:pPr>
    <w:rPr>
      <w:rFonts w:ascii="Arial" w:hAnsi="Arial" w:cs="Arial"/>
      <w:b/>
      <w:bCs/>
      <w:color w:val="000000"/>
      <w:w w:val="0"/>
      <w:lang w:eastAsia="en-US"/>
    </w:rPr>
  </w:style>
  <w:style w:type="paragraph" w:customStyle="1" w:styleId="TableTitle">
    <w:name w:val="TableTitle"/>
    <w:next w:val="TableCaption"/>
    <w:uiPriority w:val="99"/>
    <w:rsid w:val="00DE6345"/>
    <w:pPr>
      <w:widowControl w:val="0"/>
      <w:autoSpaceDE w:val="0"/>
      <w:autoSpaceDN w:val="0"/>
      <w:adjustRightInd w:val="0"/>
      <w:spacing w:line="240" w:lineRule="atLeast"/>
      <w:jc w:val="center"/>
    </w:pPr>
    <w:rPr>
      <w:rFonts w:ascii="Arial" w:hAnsi="Arial" w:cs="Arial"/>
      <w:b/>
      <w:bCs/>
      <w:color w:val="000000"/>
      <w:w w:val="0"/>
      <w:lang w:eastAsia="en-US"/>
    </w:rPr>
  </w:style>
  <w:style w:type="character" w:styleId="CommentReference">
    <w:name w:val="annotation reference"/>
    <w:uiPriority w:val="99"/>
    <w:unhideWhenUsed/>
    <w:rsid w:val="00DE6345"/>
    <w:rPr>
      <w:sz w:val="16"/>
      <w:szCs w:val="16"/>
    </w:rPr>
  </w:style>
  <w:style w:type="paragraph" w:styleId="CommentText">
    <w:name w:val="annotation text"/>
    <w:basedOn w:val="Normal"/>
    <w:link w:val="CommentTextChar"/>
    <w:uiPriority w:val="99"/>
    <w:unhideWhenUsed/>
    <w:rsid w:val="00DE6345"/>
    <w:pPr>
      <w:spacing w:after="200"/>
    </w:pPr>
    <w:rPr>
      <w:rFonts w:ascii="Calibri" w:hAnsi="Calibri"/>
      <w:sz w:val="20"/>
    </w:rPr>
  </w:style>
  <w:style w:type="character" w:customStyle="1" w:styleId="CommentTextChar">
    <w:name w:val="Comment Text Char"/>
    <w:link w:val="CommentText"/>
    <w:uiPriority w:val="99"/>
    <w:rsid w:val="00DE6345"/>
    <w:rPr>
      <w:rFonts w:ascii="Calibri" w:hAnsi="Calibri"/>
    </w:rPr>
  </w:style>
  <w:style w:type="paragraph" w:styleId="NormalWeb">
    <w:name w:val="Normal (Web)"/>
    <w:basedOn w:val="Normal"/>
    <w:uiPriority w:val="99"/>
    <w:unhideWhenUsed/>
    <w:rsid w:val="00DE6345"/>
    <w:pPr>
      <w:spacing w:before="100" w:beforeAutospacing="1" w:after="100" w:afterAutospacing="1"/>
    </w:pPr>
    <w:rPr>
      <w:sz w:val="24"/>
      <w:szCs w:val="24"/>
      <w:lang w:val="en-US"/>
    </w:rPr>
  </w:style>
  <w:style w:type="paragraph" w:styleId="CommentSubject">
    <w:name w:val="annotation subject"/>
    <w:basedOn w:val="CommentText"/>
    <w:next w:val="CommentText"/>
    <w:link w:val="CommentSubjectChar"/>
    <w:rsid w:val="00FD24D4"/>
    <w:pPr>
      <w:spacing w:after="0"/>
    </w:pPr>
    <w:rPr>
      <w:b/>
      <w:bCs/>
    </w:rPr>
  </w:style>
  <w:style w:type="character" w:customStyle="1" w:styleId="CommentSubjectChar">
    <w:name w:val="Comment Subject Char"/>
    <w:link w:val="CommentSubject"/>
    <w:rsid w:val="00FD24D4"/>
    <w:rPr>
      <w:rFonts w:ascii="Calibri" w:hAnsi="Calibri"/>
      <w:b/>
      <w:bCs/>
      <w:lang w:val="en-GB"/>
    </w:rPr>
  </w:style>
  <w:style w:type="paragraph" w:customStyle="1" w:styleId="DL">
    <w:name w:val="DL"/>
    <w:aliases w:val="DashedList2,D,DashedList3,DashedList"/>
    <w:uiPriority w:val="99"/>
    <w:rsid w:val="00D47751"/>
    <w:pPr>
      <w:tabs>
        <w:tab w:val="left" w:pos="64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640" w:hanging="440"/>
      <w:jc w:val="both"/>
    </w:pPr>
    <w:rPr>
      <w:color w:val="000000"/>
      <w:w w:val="0"/>
      <w:lang w:eastAsia="en-US"/>
    </w:rPr>
  </w:style>
  <w:style w:type="paragraph" w:customStyle="1" w:styleId="Footnote">
    <w:name w:val="Footnote"/>
    <w:uiPriority w:val="99"/>
    <w:rsid w:val="00D47751"/>
    <w:pPr>
      <w:widowControl w:val="0"/>
      <w:tabs>
        <w:tab w:val="right" w:pos="8640"/>
      </w:tabs>
      <w:suppressAutoHyphens/>
      <w:autoSpaceDE w:val="0"/>
      <w:autoSpaceDN w:val="0"/>
      <w:adjustRightInd w:val="0"/>
      <w:spacing w:after="40" w:line="180" w:lineRule="atLeast"/>
      <w:jc w:val="both"/>
    </w:pPr>
    <w:rPr>
      <w:color w:val="000000"/>
      <w:w w:val="0"/>
      <w:sz w:val="16"/>
      <w:szCs w:val="16"/>
      <w:lang w:eastAsia="en-US"/>
    </w:rPr>
  </w:style>
  <w:style w:type="paragraph" w:customStyle="1" w:styleId="AH2">
    <w:name w:val="AH2"/>
    <w:aliases w:val="A.1.1"/>
    <w:uiPriority w:val="99"/>
    <w:rsid w:val="00AD1FB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jc w:val="both"/>
    </w:pPr>
    <w:rPr>
      <w:rFonts w:ascii="Arial" w:hAnsi="Arial" w:cs="Arial"/>
      <w:b/>
      <w:bCs/>
      <w:noProof/>
      <w:color w:val="000000"/>
      <w:sz w:val="22"/>
      <w:szCs w:val="22"/>
      <w:lang w:eastAsia="en-US"/>
    </w:rPr>
  </w:style>
  <w:style w:type="paragraph" w:customStyle="1" w:styleId="AH1">
    <w:name w:val="AH1"/>
    <w:aliases w:val="A.1"/>
    <w:uiPriority w:val="99"/>
    <w:rsid w:val="00224818"/>
    <w:pPr>
      <w:keepNext/>
      <w:widowControl w:val="0"/>
      <w:autoSpaceDE w:val="0"/>
      <w:autoSpaceDN w:val="0"/>
      <w:adjustRightInd w:val="0"/>
      <w:spacing w:before="480" w:after="240"/>
    </w:pPr>
    <w:rPr>
      <w:rFonts w:ascii="Arial" w:hAnsi="Arial" w:cs="Arial"/>
      <w:b/>
      <w:bCs/>
      <w:noProof/>
      <w:color w:val="000000"/>
      <w:sz w:val="24"/>
      <w:szCs w:val="24"/>
      <w:lang w:eastAsia="en-US"/>
    </w:rPr>
  </w:style>
  <w:style w:type="paragraph" w:customStyle="1" w:styleId="revisioninstructions">
    <w:name w:val="revision_instructions"/>
    <w:uiPriority w:val="99"/>
    <w:rsid w:val="002248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jc w:val="both"/>
    </w:pPr>
    <w:rPr>
      <w:b/>
      <w:bCs/>
      <w:i/>
      <w:iCs/>
      <w:noProof/>
      <w:color w:val="000000"/>
      <w:lang w:eastAsia="en-US"/>
    </w:rPr>
  </w:style>
  <w:style w:type="paragraph" w:customStyle="1" w:styleId="-11">
    <w:name w:val="색상형 음영 - 강조색 11"/>
    <w:hidden/>
    <w:uiPriority w:val="99"/>
    <w:semiHidden/>
    <w:rsid w:val="00B87617"/>
    <w:rPr>
      <w:sz w:val="22"/>
      <w:lang w:val="en-GB" w:eastAsia="en-US"/>
    </w:rPr>
  </w:style>
  <w:style w:type="paragraph" w:styleId="Revision">
    <w:name w:val="Revision"/>
    <w:hidden/>
    <w:uiPriority w:val="99"/>
    <w:semiHidden/>
    <w:rsid w:val="00E81437"/>
    <w:rPr>
      <w:sz w:val="22"/>
      <w:lang w:val="en-GB" w:eastAsia="en-US"/>
    </w:rPr>
  </w:style>
  <w:style w:type="character" w:customStyle="1" w:styleId="highlight">
    <w:name w:val="highlight"/>
    <w:basedOn w:val="DefaultParagraphFont"/>
    <w:rsid w:val="007F75A8"/>
  </w:style>
  <w:style w:type="paragraph" w:customStyle="1" w:styleId="FigTitlea">
    <w:name w:val="FigTitle a"/>
    <w:uiPriority w:val="99"/>
    <w:rsid w:val="00C82609"/>
    <w:pPr>
      <w:widowControl w:val="0"/>
      <w:autoSpaceDE w:val="0"/>
      <w:autoSpaceDN w:val="0"/>
      <w:adjustRightInd w:val="0"/>
      <w:spacing w:line="240" w:lineRule="atLeast"/>
      <w:jc w:val="center"/>
    </w:pPr>
    <w:rPr>
      <w:rFonts w:ascii="Arial" w:hAnsi="Arial" w:cs="Arial"/>
      <w:b/>
      <w:bCs/>
      <w:color w:val="000000"/>
      <w:w w:val="0"/>
    </w:rPr>
  </w:style>
  <w:style w:type="paragraph" w:customStyle="1" w:styleId="TableTitlea">
    <w:name w:val="TableTitle a"/>
    <w:next w:val="TableCaption"/>
    <w:uiPriority w:val="99"/>
    <w:rsid w:val="00C82609"/>
    <w:pPr>
      <w:widowControl w:val="0"/>
      <w:autoSpaceDE w:val="0"/>
      <w:autoSpaceDN w:val="0"/>
      <w:adjustRightInd w:val="0"/>
      <w:spacing w:line="240" w:lineRule="atLeast"/>
      <w:jc w:val="center"/>
    </w:pPr>
    <w:rPr>
      <w:rFonts w:ascii="Arial" w:hAnsi="Arial" w:cs="Arial"/>
      <w:b/>
      <w:bCs/>
      <w:color w:val="000000"/>
      <w:w w:val="0"/>
    </w:rPr>
  </w:style>
  <w:style w:type="paragraph" w:customStyle="1" w:styleId="Body">
    <w:name w:val="Body"/>
    <w:rsid w:val="00C82609"/>
    <w:pPr>
      <w:widowControl w:val="0"/>
      <w:autoSpaceDE w:val="0"/>
      <w:autoSpaceDN w:val="0"/>
      <w:adjustRightInd w:val="0"/>
      <w:spacing w:before="240" w:line="240" w:lineRule="atLeast"/>
      <w:jc w:val="both"/>
    </w:pPr>
    <w:rPr>
      <w:color w:val="000000"/>
      <w:w w:val="0"/>
    </w:rPr>
  </w:style>
  <w:style w:type="paragraph" w:customStyle="1" w:styleId="Note">
    <w:name w:val="Note"/>
    <w:uiPriority w:val="99"/>
    <w:rsid w:val="00B60DD2"/>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line="200" w:lineRule="atLeast"/>
      <w:jc w:val="both"/>
    </w:pPr>
    <w:rPr>
      <w:color w:val="000000"/>
      <w:w w:val="0"/>
      <w:sz w:val="18"/>
      <w:szCs w:val="18"/>
    </w:rPr>
  </w:style>
  <w:style w:type="paragraph" w:customStyle="1" w:styleId="SP3217099">
    <w:name w:val="SP.3.217099"/>
    <w:basedOn w:val="Normal"/>
    <w:next w:val="Normal"/>
    <w:uiPriority w:val="99"/>
    <w:rsid w:val="0097724C"/>
    <w:pPr>
      <w:widowControl w:val="0"/>
      <w:autoSpaceDE w:val="0"/>
      <w:autoSpaceDN w:val="0"/>
      <w:adjustRightInd w:val="0"/>
    </w:pPr>
    <w:rPr>
      <w:rFonts w:ascii="Arial" w:hAnsi="Arial" w:cs="Arial"/>
      <w:sz w:val="24"/>
      <w:szCs w:val="24"/>
      <w:lang w:val="en-US" w:eastAsia="ko-KR"/>
    </w:rPr>
  </w:style>
  <w:style w:type="paragraph" w:customStyle="1" w:styleId="SP3217198">
    <w:name w:val="SP.3.217198"/>
    <w:basedOn w:val="Normal"/>
    <w:next w:val="Normal"/>
    <w:uiPriority w:val="99"/>
    <w:rsid w:val="0097724C"/>
    <w:pPr>
      <w:widowControl w:val="0"/>
      <w:autoSpaceDE w:val="0"/>
      <w:autoSpaceDN w:val="0"/>
      <w:adjustRightInd w:val="0"/>
    </w:pPr>
    <w:rPr>
      <w:rFonts w:ascii="Arial" w:hAnsi="Arial" w:cs="Arial"/>
      <w:sz w:val="24"/>
      <w:szCs w:val="24"/>
      <w:lang w:val="en-US" w:eastAsia="ko-KR"/>
    </w:rPr>
  </w:style>
  <w:style w:type="paragraph" w:customStyle="1" w:styleId="SP3217144">
    <w:name w:val="SP.3.217144"/>
    <w:basedOn w:val="Normal"/>
    <w:next w:val="Normal"/>
    <w:uiPriority w:val="99"/>
    <w:rsid w:val="0097724C"/>
    <w:pPr>
      <w:widowControl w:val="0"/>
      <w:autoSpaceDE w:val="0"/>
      <w:autoSpaceDN w:val="0"/>
      <w:adjustRightInd w:val="0"/>
    </w:pPr>
    <w:rPr>
      <w:rFonts w:ascii="Arial" w:hAnsi="Arial" w:cs="Arial"/>
      <w:sz w:val="24"/>
      <w:szCs w:val="24"/>
      <w:lang w:val="en-US" w:eastAsia="ko-KR"/>
    </w:rPr>
  </w:style>
  <w:style w:type="character" w:customStyle="1" w:styleId="SC34062">
    <w:name w:val="SC.3.4062"/>
    <w:uiPriority w:val="99"/>
    <w:rsid w:val="0097724C"/>
    <w:rPr>
      <w:b/>
      <w:bCs/>
      <w:color w:val="000000"/>
      <w:sz w:val="20"/>
      <w:szCs w:val="20"/>
    </w:rPr>
  </w:style>
  <w:style w:type="paragraph" w:customStyle="1" w:styleId="SP3172043">
    <w:name w:val="SP.3.172043"/>
    <w:basedOn w:val="Normal"/>
    <w:next w:val="Normal"/>
    <w:uiPriority w:val="99"/>
    <w:rsid w:val="00B74E3D"/>
    <w:pPr>
      <w:widowControl w:val="0"/>
      <w:autoSpaceDE w:val="0"/>
      <w:autoSpaceDN w:val="0"/>
      <w:adjustRightInd w:val="0"/>
    </w:pPr>
    <w:rPr>
      <w:sz w:val="24"/>
      <w:szCs w:val="24"/>
      <w:lang w:val="en-US" w:eastAsia="ko-KR"/>
    </w:rPr>
  </w:style>
  <w:style w:type="paragraph" w:customStyle="1" w:styleId="SP3172142">
    <w:name w:val="SP.3.172142"/>
    <w:basedOn w:val="Normal"/>
    <w:next w:val="Normal"/>
    <w:uiPriority w:val="99"/>
    <w:rsid w:val="00B74E3D"/>
    <w:pPr>
      <w:widowControl w:val="0"/>
      <w:autoSpaceDE w:val="0"/>
      <w:autoSpaceDN w:val="0"/>
      <w:adjustRightInd w:val="0"/>
    </w:pPr>
    <w:rPr>
      <w:sz w:val="24"/>
      <w:szCs w:val="24"/>
      <w:lang w:val="en-US" w:eastAsia="ko-KR"/>
    </w:rPr>
  </w:style>
  <w:style w:type="paragraph" w:customStyle="1" w:styleId="SP3172088">
    <w:name w:val="SP.3.172088"/>
    <w:basedOn w:val="Normal"/>
    <w:next w:val="Normal"/>
    <w:uiPriority w:val="99"/>
    <w:rsid w:val="00B74E3D"/>
    <w:pPr>
      <w:widowControl w:val="0"/>
      <w:autoSpaceDE w:val="0"/>
      <w:autoSpaceDN w:val="0"/>
      <w:adjustRightInd w:val="0"/>
    </w:pPr>
    <w:rPr>
      <w:sz w:val="24"/>
      <w:szCs w:val="24"/>
      <w:lang w:val="en-US" w:eastAsia="ko-KR"/>
    </w:rPr>
  </w:style>
  <w:style w:type="paragraph" w:customStyle="1" w:styleId="SP3278539">
    <w:name w:val="SP.3.278539"/>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638">
    <w:name w:val="SP.3.278638"/>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584">
    <w:name w:val="SP.3.278584"/>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530">
    <w:name w:val="SP.3.278530"/>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616">
    <w:name w:val="SP.3.278616"/>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L2">
    <w:name w:val="L2"/>
    <w:aliases w:val="LetteredList,NumberedList"/>
    <w:uiPriority w:val="99"/>
    <w:rsid w:val="007E21DF"/>
    <w:pPr>
      <w:tabs>
        <w:tab w:val="left" w:pos="640"/>
      </w:tabs>
      <w:autoSpaceDE w:val="0"/>
      <w:autoSpaceDN w:val="0"/>
      <w:adjustRightInd w:val="0"/>
      <w:spacing w:before="60" w:after="60" w:line="240" w:lineRule="atLeast"/>
      <w:ind w:left="640" w:hanging="440"/>
      <w:jc w:val="both"/>
    </w:pPr>
    <w:rPr>
      <w:color w:val="000000"/>
      <w:w w:val="0"/>
    </w:rPr>
  </w:style>
  <w:style w:type="paragraph" w:customStyle="1" w:styleId="Editinginstructions">
    <w:name w:val="Editing instructions"/>
    <w:uiPriority w:val="99"/>
    <w:rsid w:val="007E21DF"/>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00" w:after="120" w:line="240" w:lineRule="atLeast"/>
    </w:pPr>
    <w:rPr>
      <w:b/>
      <w:bCs/>
      <w:i/>
      <w:iCs/>
      <w:color w:val="000000"/>
      <w:w w:val="0"/>
    </w:rPr>
  </w:style>
  <w:style w:type="character" w:styleId="PlaceholderText">
    <w:name w:val="Placeholder Text"/>
    <w:basedOn w:val="DefaultParagraphFont"/>
    <w:uiPriority w:val="99"/>
    <w:semiHidden/>
    <w:rsid w:val="00FF7EE7"/>
    <w:rPr>
      <w:color w:val="808080"/>
    </w:rPr>
  </w:style>
  <w:style w:type="paragraph" w:styleId="ListParagraph">
    <w:name w:val="List Paragraph"/>
    <w:basedOn w:val="Normal"/>
    <w:uiPriority w:val="1"/>
    <w:qFormat/>
    <w:rsid w:val="00884237"/>
    <w:pPr>
      <w:ind w:leftChars="400" w:left="800"/>
    </w:pPr>
  </w:style>
  <w:style w:type="paragraph" w:customStyle="1" w:styleId="SP9200742">
    <w:name w:val="SP.9.200742"/>
    <w:basedOn w:val="Normal"/>
    <w:next w:val="Normal"/>
    <w:uiPriority w:val="99"/>
    <w:rsid w:val="00967966"/>
    <w:pPr>
      <w:autoSpaceDE w:val="0"/>
      <w:autoSpaceDN w:val="0"/>
      <w:adjustRightInd w:val="0"/>
    </w:pPr>
    <w:rPr>
      <w:rFonts w:ascii="Arial" w:hAnsi="Arial" w:cs="Arial"/>
      <w:sz w:val="24"/>
      <w:szCs w:val="24"/>
      <w:lang w:val="en-US" w:eastAsia="ko-KR"/>
    </w:rPr>
  </w:style>
  <w:style w:type="paragraph" w:customStyle="1" w:styleId="SP9200711">
    <w:name w:val="SP.9.200711"/>
    <w:basedOn w:val="Normal"/>
    <w:next w:val="Normal"/>
    <w:uiPriority w:val="99"/>
    <w:rsid w:val="00967966"/>
    <w:pPr>
      <w:autoSpaceDE w:val="0"/>
      <w:autoSpaceDN w:val="0"/>
      <w:adjustRightInd w:val="0"/>
    </w:pPr>
    <w:rPr>
      <w:rFonts w:ascii="Arial" w:hAnsi="Arial" w:cs="Arial"/>
      <w:sz w:val="24"/>
      <w:szCs w:val="24"/>
      <w:lang w:val="en-US" w:eastAsia="ko-KR"/>
    </w:rPr>
  </w:style>
  <w:style w:type="paragraph" w:customStyle="1" w:styleId="SP9200708">
    <w:name w:val="SP.9.200708"/>
    <w:basedOn w:val="Normal"/>
    <w:next w:val="Normal"/>
    <w:uiPriority w:val="99"/>
    <w:rsid w:val="00967966"/>
    <w:pPr>
      <w:autoSpaceDE w:val="0"/>
      <w:autoSpaceDN w:val="0"/>
      <w:adjustRightInd w:val="0"/>
    </w:pPr>
    <w:rPr>
      <w:rFonts w:ascii="Arial" w:hAnsi="Arial" w:cs="Arial"/>
      <w:sz w:val="24"/>
      <w:szCs w:val="24"/>
      <w:lang w:val="en-US" w:eastAsia="ko-KR"/>
    </w:rPr>
  </w:style>
  <w:style w:type="paragraph" w:customStyle="1" w:styleId="SP9200756">
    <w:name w:val="SP.9.200756"/>
    <w:basedOn w:val="Normal"/>
    <w:next w:val="Normal"/>
    <w:uiPriority w:val="99"/>
    <w:rsid w:val="00967966"/>
    <w:pPr>
      <w:autoSpaceDE w:val="0"/>
      <w:autoSpaceDN w:val="0"/>
      <w:adjustRightInd w:val="0"/>
    </w:pPr>
    <w:rPr>
      <w:rFonts w:ascii="Arial" w:hAnsi="Arial" w:cs="Arial"/>
      <w:sz w:val="24"/>
      <w:szCs w:val="24"/>
      <w:lang w:val="en-US" w:eastAsia="ko-KR"/>
    </w:rPr>
  </w:style>
  <w:style w:type="paragraph" w:customStyle="1" w:styleId="SP9200714">
    <w:name w:val="SP.9.200714"/>
    <w:basedOn w:val="Normal"/>
    <w:next w:val="Normal"/>
    <w:uiPriority w:val="99"/>
    <w:rsid w:val="00967966"/>
    <w:pPr>
      <w:autoSpaceDE w:val="0"/>
      <w:autoSpaceDN w:val="0"/>
      <w:adjustRightInd w:val="0"/>
    </w:pPr>
    <w:rPr>
      <w:rFonts w:ascii="Arial" w:hAnsi="Arial" w:cs="Arial"/>
      <w:sz w:val="24"/>
      <w:szCs w:val="24"/>
      <w:lang w:val="en-US" w:eastAsia="ko-KR"/>
    </w:rPr>
  </w:style>
  <w:style w:type="character" w:customStyle="1" w:styleId="SC9192528">
    <w:name w:val="SC.9.192528"/>
    <w:uiPriority w:val="99"/>
    <w:rsid w:val="00967966"/>
    <w:rPr>
      <w:b/>
      <w:bCs/>
      <w:color w:val="000000"/>
      <w:sz w:val="20"/>
      <w:szCs w:val="20"/>
    </w:rPr>
  </w:style>
  <w:style w:type="paragraph" w:customStyle="1" w:styleId="SP9200716">
    <w:name w:val="SP.9.200716"/>
    <w:basedOn w:val="Normal"/>
    <w:next w:val="Normal"/>
    <w:uiPriority w:val="99"/>
    <w:rsid w:val="00967966"/>
    <w:pPr>
      <w:autoSpaceDE w:val="0"/>
      <w:autoSpaceDN w:val="0"/>
      <w:adjustRightInd w:val="0"/>
    </w:pPr>
    <w:rPr>
      <w:sz w:val="24"/>
      <w:szCs w:val="24"/>
      <w:lang w:val="en-US" w:eastAsia="ko-KR"/>
    </w:rPr>
  </w:style>
  <w:style w:type="paragraph" w:customStyle="1" w:styleId="SP10217127">
    <w:name w:val="SP.10.217127"/>
    <w:basedOn w:val="Normal"/>
    <w:next w:val="Normal"/>
    <w:uiPriority w:val="99"/>
    <w:rsid w:val="007C51C0"/>
    <w:pPr>
      <w:autoSpaceDE w:val="0"/>
      <w:autoSpaceDN w:val="0"/>
      <w:adjustRightInd w:val="0"/>
    </w:pPr>
    <w:rPr>
      <w:sz w:val="24"/>
      <w:szCs w:val="24"/>
      <w:lang w:val="en-US" w:eastAsia="ko-KR"/>
    </w:rPr>
  </w:style>
  <w:style w:type="paragraph" w:customStyle="1" w:styleId="SP10217095">
    <w:name w:val="SP.10.217095"/>
    <w:basedOn w:val="Normal"/>
    <w:next w:val="Normal"/>
    <w:uiPriority w:val="99"/>
    <w:rsid w:val="007C51C0"/>
    <w:pPr>
      <w:autoSpaceDE w:val="0"/>
      <w:autoSpaceDN w:val="0"/>
      <w:adjustRightInd w:val="0"/>
    </w:pPr>
    <w:rPr>
      <w:sz w:val="24"/>
      <w:szCs w:val="24"/>
      <w:lang w:val="en-US" w:eastAsia="ko-KR"/>
    </w:rPr>
  </w:style>
  <w:style w:type="paragraph" w:customStyle="1" w:styleId="SP10217128">
    <w:name w:val="SP.10.217128"/>
    <w:basedOn w:val="Normal"/>
    <w:next w:val="Normal"/>
    <w:uiPriority w:val="99"/>
    <w:rsid w:val="007C51C0"/>
    <w:pPr>
      <w:autoSpaceDE w:val="0"/>
      <w:autoSpaceDN w:val="0"/>
      <w:adjustRightInd w:val="0"/>
    </w:pPr>
    <w:rPr>
      <w:sz w:val="24"/>
      <w:szCs w:val="24"/>
      <w:lang w:val="en-US" w:eastAsia="ko-KR"/>
    </w:rPr>
  </w:style>
  <w:style w:type="paragraph" w:customStyle="1" w:styleId="SP10217098">
    <w:name w:val="SP.10.217098"/>
    <w:basedOn w:val="Normal"/>
    <w:next w:val="Normal"/>
    <w:uiPriority w:val="99"/>
    <w:rsid w:val="007C51C0"/>
    <w:pPr>
      <w:autoSpaceDE w:val="0"/>
      <w:autoSpaceDN w:val="0"/>
      <w:adjustRightInd w:val="0"/>
    </w:pPr>
    <w:rPr>
      <w:sz w:val="24"/>
      <w:szCs w:val="24"/>
      <w:lang w:val="en-US" w:eastAsia="ko-KR"/>
    </w:rPr>
  </w:style>
  <w:style w:type="paragraph" w:customStyle="1" w:styleId="SP10217100">
    <w:name w:val="SP.10.217100"/>
    <w:basedOn w:val="Normal"/>
    <w:next w:val="Normal"/>
    <w:uiPriority w:val="99"/>
    <w:rsid w:val="007C51C0"/>
    <w:pPr>
      <w:autoSpaceDE w:val="0"/>
      <w:autoSpaceDN w:val="0"/>
      <w:adjustRightInd w:val="0"/>
    </w:pPr>
    <w:rPr>
      <w:sz w:val="24"/>
      <w:szCs w:val="24"/>
      <w:lang w:val="en-US" w:eastAsia="ko-KR"/>
    </w:rPr>
  </w:style>
  <w:style w:type="character" w:customStyle="1" w:styleId="SC10323600">
    <w:name w:val="SC.10.323600"/>
    <w:uiPriority w:val="99"/>
    <w:rsid w:val="007C51C0"/>
    <w:rPr>
      <w:color w:val="000000"/>
      <w:sz w:val="20"/>
      <w:szCs w:val="20"/>
    </w:rPr>
  </w:style>
  <w:style w:type="character" w:customStyle="1" w:styleId="SC10323594">
    <w:name w:val="SC.10.323594"/>
    <w:uiPriority w:val="99"/>
    <w:rsid w:val="002825B1"/>
    <w:rPr>
      <w:b/>
      <w:bCs/>
      <w:color w:val="000000"/>
      <w:sz w:val="22"/>
      <w:szCs w:val="22"/>
    </w:rPr>
  </w:style>
  <w:style w:type="character" w:customStyle="1" w:styleId="fontstyle01">
    <w:name w:val="fontstyle01"/>
    <w:basedOn w:val="DefaultParagraphFont"/>
    <w:rsid w:val="00A61754"/>
    <w:rPr>
      <w:rFonts w:ascii="TimesNewRoman" w:hAnsi="TimesNewRoman" w:hint="default"/>
      <w:b w:val="0"/>
      <w:bCs w:val="0"/>
      <w:i w:val="0"/>
      <w:iCs w:val="0"/>
      <w:color w:val="000000"/>
      <w:sz w:val="20"/>
      <w:szCs w:val="20"/>
    </w:rPr>
  </w:style>
  <w:style w:type="character" w:customStyle="1" w:styleId="fontstyle21">
    <w:name w:val="fontstyle21"/>
    <w:basedOn w:val="DefaultParagraphFont"/>
    <w:rsid w:val="00DA542B"/>
    <w:rPr>
      <w:rFonts w:ascii="TimesNewRomanPSMT" w:hAnsi="TimesNewRomanPSMT" w:hint="default"/>
      <w:b w:val="0"/>
      <w:bCs w:val="0"/>
      <w:i w:val="0"/>
      <w:iCs w:val="0"/>
      <w:color w:val="000000"/>
      <w:sz w:val="20"/>
      <w:szCs w:val="20"/>
    </w:rPr>
  </w:style>
  <w:style w:type="paragraph" w:customStyle="1" w:styleId="EditiingInstruction">
    <w:name w:val="Editiing Instruction"/>
    <w:uiPriority w:val="99"/>
    <w:rsid w:val="00220C31"/>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jc w:val="both"/>
    </w:pPr>
    <w:rPr>
      <w:rFonts w:eastAsiaTheme="minorEastAsia"/>
      <w:b/>
      <w:bCs/>
      <w:i/>
      <w:iCs/>
      <w:color w:val="000000"/>
      <w:w w:val="1"/>
      <w:lang w:eastAsia="zh-TW"/>
    </w:rPr>
  </w:style>
  <w:style w:type="paragraph" w:customStyle="1" w:styleId="DL1">
    <w:name w:val="DL1"/>
    <w:aliases w:val="DashedList1,DL2"/>
    <w:uiPriority w:val="99"/>
    <w:rsid w:val="007A5DE6"/>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40" w:hanging="440"/>
      <w:jc w:val="both"/>
    </w:pPr>
    <w:rPr>
      <w:rFonts w:eastAsiaTheme="minorEastAsia"/>
      <w:color w:val="000000"/>
      <w:w w:val="1"/>
      <w:lang w:eastAsia="zh-TW"/>
    </w:rPr>
  </w:style>
  <w:style w:type="paragraph" w:customStyle="1" w:styleId="Ll">
    <w:name w:val="Ll"/>
    <w:aliases w:val="NumberedList2"/>
    <w:uiPriority w:val="99"/>
    <w:rsid w:val="00E039A2"/>
    <w:pPr>
      <w:tabs>
        <w:tab w:val="left" w:pos="1040"/>
      </w:tabs>
      <w:autoSpaceDE w:val="0"/>
      <w:autoSpaceDN w:val="0"/>
      <w:adjustRightInd w:val="0"/>
      <w:spacing w:before="60" w:after="60" w:line="240" w:lineRule="atLeast"/>
      <w:ind w:left="1040" w:hanging="400"/>
      <w:jc w:val="both"/>
    </w:pPr>
    <w:rPr>
      <w:rFonts w:eastAsiaTheme="minorEastAsia"/>
      <w:color w:val="000000"/>
      <w:w w:val="0"/>
      <w:lang w:eastAsia="zh-TW"/>
    </w:rPr>
  </w:style>
  <w:style w:type="paragraph" w:customStyle="1" w:styleId="Lll1">
    <w:name w:val="Lll1"/>
    <w:aliases w:val="NumberedList31"/>
    <w:uiPriority w:val="99"/>
    <w:rsid w:val="00E039A2"/>
    <w:pPr>
      <w:tabs>
        <w:tab w:val="left" w:pos="1440"/>
      </w:tabs>
      <w:autoSpaceDE w:val="0"/>
      <w:autoSpaceDN w:val="0"/>
      <w:adjustRightInd w:val="0"/>
      <w:spacing w:before="60" w:after="60" w:line="240" w:lineRule="atLeast"/>
      <w:ind w:left="1440" w:hanging="400"/>
      <w:jc w:val="both"/>
    </w:pPr>
    <w:rPr>
      <w:rFonts w:eastAsiaTheme="minorEastAsia"/>
      <w:color w:val="000000"/>
      <w:w w:val="0"/>
      <w:lang w:eastAsia="zh-TW"/>
    </w:rPr>
  </w:style>
  <w:style w:type="paragraph" w:customStyle="1" w:styleId="VariableList">
    <w:name w:val="VariableList"/>
    <w:uiPriority w:val="99"/>
    <w:rsid w:val="00E84389"/>
    <w:pPr>
      <w:tabs>
        <w:tab w:val="left" w:pos="760"/>
        <w:tab w:val="left" w:pos="108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ind w:left="1080" w:hanging="880"/>
      <w:jc w:val="both"/>
    </w:pPr>
    <w:rPr>
      <w:rFonts w:eastAsiaTheme="minorEastAsia"/>
      <w:color w:val="000000"/>
      <w:w w:val="1"/>
      <w:lang w:eastAsia="zh-TW"/>
    </w:rPr>
  </w:style>
  <w:style w:type="character" w:customStyle="1" w:styleId="Subscript">
    <w:name w:val="Subscript"/>
    <w:uiPriority w:val="99"/>
    <w:rsid w:val="00E84389"/>
    <w:rPr>
      <w:vertAlign w:val="subscript"/>
    </w:rPr>
  </w:style>
  <w:style w:type="paragraph" w:customStyle="1" w:styleId="H5">
    <w:name w:val="H5"/>
    <w:aliases w:val="1.1.1.1.11,1.1.1.1.1"/>
    <w:next w:val="T"/>
    <w:uiPriority w:val="99"/>
    <w:rsid w:val="008067A2"/>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lang w:eastAsia="zh-TW"/>
    </w:rPr>
  </w:style>
  <w:style w:type="paragraph" w:customStyle="1" w:styleId="figuretext">
    <w:name w:val="figure text"/>
    <w:uiPriority w:val="99"/>
    <w:rsid w:val="00827A32"/>
    <w:pPr>
      <w:widowControl w:val="0"/>
      <w:suppressAutoHyphens/>
      <w:autoSpaceDE w:val="0"/>
      <w:autoSpaceDN w:val="0"/>
      <w:adjustRightInd w:val="0"/>
      <w:spacing w:line="160" w:lineRule="atLeast"/>
      <w:jc w:val="center"/>
    </w:pPr>
    <w:rPr>
      <w:rFonts w:ascii="Arial" w:eastAsiaTheme="minorEastAsia" w:hAnsi="Arial" w:cs="Arial"/>
      <w:color w:val="000000"/>
      <w:w w:val="0"/>
      <w:sz w:val="16"/>
      <w:szCs w:val="16"/>
      <w:lang w:eastAsia="zh-TW"/>
    </w:rPr>
  </w:style>
  <w:style w:type="paragraph" w:customStyle="1" w:styleId="AH4">
    <w:name w:val="AH4"/>
    <w:aliases w:val="A.1.1.1.1"/>
    <w:next w:val="T"/>
    <w:uiPriority w:val="99"/>
    <w:rsid w:val="00365A9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ascii="Arial" w:eastAsiaTheme="minorEastAsia" w:hAnsi="Arial" w:cs="Arial"/>
      <w:b/>
      <w:bCs/>
      <w:color w:val="000000"/>
      <w:w w:val="0"/>
      <w:lang w:eastAsia="zh-TW"/>
    </w:rPr>
  </w:style>
  <w:style w:type="character" w:customStyle="1" w:styleId="ddvisible">
    <w:name w:val="dd_visible"/>
    <w:basedOn w:val="DefaultParagraphFont"/>
    <w:rsid w:val="00D44851"/>
  </w:style>
  <w:style w:type="character" w:customStyle="1" w:styleId="bhide1">
    <w:name w:val="b_hide1"/>
    <w:basedOn w:val="DefaultParagraphFont"/>
    <w:rsid w:val="00BE09CD"/>
    <w:rPr>
      <w:vanish/>
      <w:webHidden w:val="0"/>
      <w:specVanish w:val="0"/>
    </w:rPr>
  </w:style>
  <w:style w:type="paragraph" w:customStyle="1" w:styleId="Code">
    <w:name w:val="Code"/>
    <w:uiPriority w:val="99"/>
    <w:rsid w:val="008861D2"/>
    <w:pPr>
      <w:widowControl w:val="0"/>
      <w:tabs>
        <w:tab w:val="left" w:pos="360"/>
        <w:tab w:val="left" w:pos="720"/>
        <w:tab w:val="left" w:pos="6600"/>
        <w:tab w:val="left" w:pos="7920"/>
        <w:tab w:val="left" w:pos="8640"/>
        <w:tab w:val="left" w:pos="9360"/>
      </w:tabs>
      <w:autoSpaceDE w:val="0"/>
      <w:autoSpaceDN w:val="0"/>
      <w:adjustRightInd w:val="0"/>
      <w:spacing w:line="200" w:lineRule="atLeast"/>
      <w:ind w:left="720" w:hanging="720"/>
    </w:pPr>
    <w:rPr>
      <w:rFonts w:ascii="Courier New" w:eastAsiaTheme="minorEastAsia" w:hAnsi="Courier New" w:cs="Courier New"/>
      <w:color w:val="000000"/>
      <w:w w:val="0"/>
      <w:sz w:val="18"/>
      <w:szCs w:val="18"/>
      <w:lang w:eastAsia="zh-TW"/>
    </w:rPr>
  </w:style>
  <w:style w:type="paragraph" w:customStyle="1" w:styleId="AI">
    <w:name w:val="AI"/>
    <w:aliases w:val="Annex"/>
    <w:next w:val="Normal"/>
    <w:uiPriority w:val="99"/>
    <w:rsid w:val="00FE0320"/>
    <w:pPr>
      <w:keepNext/>
      <w:autoSpaceDE w:val="0"/>
      <w:autoSpaceDN w:val="0"/>
      <w:adjustRightInd w:val="0"/>
      <w:spacing w:before="480" w:after="240" w:line="320" w:lineRule="atLeast"/>
    </w:pPr>
    <w:rPr>
      <w:rFonts w:ascii="Arial" w:eastAsiaTheme="minorEastAsia" w:hAnsi="Arial" w:cs="Arial"/>
      <w:b/>
      <w:bCs/>
      <w:color w:val="000000"/>
      <w:w w:val="0"/>
      <w:sz w:val="28"/>
      <w:szCs w:val="28"/>
      <w:lang w:eastAsia="zh-TW"/>
    </w:rPr>
  </w:style>
  <w:style w:type="paragraph" w:customStyle="1" w:styleId="AT">
    <w:name w:val="AT"/>
    <w:aliases w:val="AnnexTitle"/>
    <w:next w:val="T"/>
    <w:uiPriority w:val="99"/>
    <w:rsid w:val="00FE0320"/>
    <w:pPr>
      <w:keepNext/>
      <w:autoSpaceDE w:val="0"/>
      <w:autoSpaceDN w:val="0"/>
      <w:adjustRightInd w:val="0"/>
      <w:spacing w:after="240" w:line="320" w:lineRule="atLeast"/>
    </w:pPr>
    <w:rPr>
      <w:rFonts w:ascii="Arial" w:eastAsiaTheme="minorEastAsia" w:hAnsi="Arial" w:cs="Arial"/>
      <w:b/>
      <w:bCs/>
      <w:color w:val="000000"/>
      <w:w w:val="0"/>
      <w:sz w:val="28"/>
      <w:szCs w:val="28"/>
      <w:lang w:eastAsia="zh-TW"/>
    </w:rPr>
  </w:style>
  <w:style w:type="paragraph" w:customStyle="1" w:styleId="Nor">
    <w:name w:val="Nor"/>
    <w:aliases w:val="Normative"/>
    <w:next w:val="AT"/>
    <w:uiPriority w:val="99"/>
    <w:rsid w:val="00FE0320"/>
    <w:pPr>
      <w:keepNext/>
      <w:autoSpaceDE w:val="0"/>
      <w:autoSpaceDN w:val="0"/>
      <w:adjustRightInd w:val="0"/>
      <w:spacing w:before="240" w:after="360" w:line="280" w:lineRule="atLeast"/>
    </w:pPr>
    <w:rPr>
      <w:rFonts w:ascii="Arial" w:eastAsiaTheme="minorEastAsia" w:hAnsi="Arial" w:cs="Arial"/>
      <w:color w:val="000000"/>
      <w:w w:val="0"/>
      <w:sz w:val="24"/>
      <w:szCs w:val="24"/>
      <w:lang w:eastAsia="zh-TW"/>
    </w:rPr>
  </w:style>
  <w:style w:type="character" w:customStyle="1" w:styleId="Underline">
    <w:name w:val="Underline"/>
    <w:uiPriority w:val="99"/>
    <w:rsid w:val="00295A3B"/>
  </w:style>
  <w:style w:type="character" w:customStyle="1" w:styleId="fontstyle31">
    <w:name w:val="fontstyle31"/>
    <w:basedOn w:val="DefaultParagraphFont"/>
    <w:rsid w:val="007038C2"/>
    <w:rPr>
      <w:rFonts w:ascii="TimesNewRomanPS-ItalicMT" w:hAnsi="TimesNewRomanPS-ItalicMT" w:hint="default"/>
      <w:b w:val="0"/>
      <w:bCs w:val="0"/>
      <w:i/>
      <w:iCs/>
      <w:color w:val="000000"/>
      <w:sz w:val="20"/>
      <w:szCs w:val="20"/>
    </w:rPr>
  </w:style>
  <w:style w:type="paragraph" w:customStyle="1" w:styleId="EU">
    <w:name w:val="EU"/>
    <w:aliases w:val="EquationUnnumbered"/>
    <w:uiPriority w:val="99"/>
    <w:rsid w:val="00180856"/>
    <w:pPr>
      <w:suppressAutoHyphens/>
      <w:autoSpaceDE w:val="0"/>
      <w:autoSpaceDN w:val="0"/>
      <w:adjustRightInd w:val="0"/>
      <w:spacing w:before="240" w:after="240" w:line="240" w:lineRule="atLeast"/>
      <w:ind w:firstLine="200"/>
    </w:pPr>
    <w:rPr>
      <w:rFonts w:eastAsiaTheme="minorEastAsia"/>
      <w:color w:val="000000"/>
      <w:w w:val="0"/>
      <w:lang w:eastAsia="zh-TW"/>
    </w:rPr>
  </w:style>
  <w:style w:type="paragraph" w:styleId="BodyText">
    <w:name w:val="Body Text"/>
    <w:basedOn w:val="Normal"/>
    <w:link w:val="BodyTextChar"/>
    <w:unhideWhenUsed/>
    <w:rsid w:val="00E914D6"/>
    <w:pPr>
      <w:spacing w:after="120"/>
    </w:pPr>
  </w:style>
  <w:style w:type="character" w:customStyle="1" w:styleId="BodyTextChar">
    <w:name w:val="Body Text Char"/>
    <w:basedOn w:val="DefaultParagraphFont"/>
    <w:link w:val="BodyText"/>
    <w:rsid w:val="00E914D6"/>
    <w:rPr>
      <w:sz w:val="22"/>
      <w:lang w:val="en-GB" w:eastAsia="en-US"/>
    </w:rPr>
  </w:style>
  <w:style w:type="paragraph" w:customStyle="1" w:styleId="TableParagraph">
    <w:name w:val="Table Paragraph"/>
    <w:basedOn w:val="Normal"/>
    <w:uiPriority w:val="1"/>
    <w:qFormat/>
    <w:rsid w:val="0067029C"/>
    <w:pPr>
      <w:widowControl w:val="0"/>
      <w:autoSpaceDE w:val="0"/>
      <w:autoSpaceDN w:val="0"/>
      <w:adjustRightInd w:val="0"/>
    </w:pPr>
    <w:rPr>
      <w:rFonts w:eastAsiaTheme="minorEastAsia"/>
      <w:sz w:val="24"/>
      <w:szCs w:val="24"/>
      <w:lang w:val="en-US" w:eastAsia="zh-TW"/>
    </w:rPr>
  </w:style>
  <w:style w:type="character" w:customStyle="1" w:styleId="HeaderChar">
    <w:name w:val="Header Char"/>
    <w:basedOn w:val="DefaultParagraphFont"/>
    <w:link w:val="Header"/>
    <w:uiPriority w:val="99"/>
    <w:rsid w:val="00171B05"/>
    <w:rPr>
      <w:b/>
      <w:sz w:val="28"/>
      <w:lang w:val="en-GB" w:eastAsia="en-US"/>
    </w:rPr>
  </w:style>
  <w:style w:type="paragraph" w:customStyle="1" w:styleId="Equation">
    <w:name w:val="Equation"/>
    <w:uiPriority w:val="99"/>
    <w:rsid w:val="002F16DB"/>
    <w:pPr>
      <w:suppressAutoHyphens/>
      <w:autoSpaceDE w:val="0"/>
      <w:autoSpaceDN w:val="0"/>
      <w:adjustRightInd w:val="0"/>
      <w:spacing w:before="240" w:after="240" w:line="200" w:lineRule="atLeast"/>
      <w:ind w:firstLine="200"/>
    </w:pPr>
    <w:rPr>
      <w:rFonts w:eastAsiaTheme="minorEastAsia"/>
      <w:color w:val="000000"/>
      <w:w w:val="0"/>
      <w:lang w:eastAsia="zh-T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8046403">
      <w:bodyDiv w:val="1"/>
      <w:marLeft w:val="0"/>
      <w:marRight w:val="0"/>
      <w:marTop w:val="0"/>
      <w:marBottom w:val="0"/>
      <w:divBdr>
        <w:top w:val="none" w:sz="0" w:space="0" w:color="auto"/>
        <w:left w:val="none" w:sz="0" w:space="0" w:color="auto"/>
        <w:bottom w:val="none" w:sz="0" w:space="0" w:color="auto"/>
        <w:right w:val="none" w:sz="0" w:space="0" w:color="auto"/>
      </w:divBdr>
    </w:div>
    <w:div w:id="25300912">
      <w:bodyDiv w:val="1"/>
      <w:marLeft w:val="0"/>
      <w:marRight w:val="0"/>
      <w:marTop w:val="0"/>
      <w:marBottom w:val="0"/>
      <w:divBdr>
        <w:top w:val="none" w:sz="0" w:space="0" w:color="auto"/>
        <w:left w:val="none" w:sz="0" w:space="0" w:color="auto"/>
        <w:bottom w:val="none" w:sz="0" w:space="0" w:color="auto"/>
        <w:right w:val="none" w:sz="0" w:space="0" w:color="auto"/>
      </w:divBdr>
    </w:div>
    <w:div w:id="91903330">
      <w:bodyDiv w:val="1"/>
      <w:marLeft w:val="0"/>
      <w:marRight w:val="0"/>
      <w:marTop w:val="0"/>
      <w:marBottom w:val="0"/>
      <w:divBdr>
        <w:top w:val="none" w:sz="0" w:space="0" w:color="auto"/>
        <w:left w:val="none" w:sz="0" w:space="0" w:color="auto"/>
        <w:bottom w:val="none" w:sz="0" w:space="0" w:color="auto"/>
        <w:right w:val="none" w:sz="0" w:space="0" w:color="auto"/>
      </w:divBdr>
    </w:div>
    <w:div w:id="109400549">
      <w:bodyDiv w:val="1"/>
      <w:marLeft w:val="0"/>
      <w:marRight w:val="0"/>
      <w:marTop w:val="0"/>
      <w:marBottom w:val="0"/>
      <w:divBdr>
        <w:top w:val="none" w:sz="0" w:space="0" w:color="auto"/>
        <w:left w:val="none" w:sz="0" w:space="0" w:color="auto"/>
        <w:bottom w:val="none" w:sz="0" w:space="0" w:color="auto"/>
        <w:right w:val="none" w:sz="0" w:space="0" w:color="auto"/>
      </w:divBdr>
    </w:div>
    <w:div w:id="110631410">
      <w:bodyDiv w:val="1"/>
      <w:marLeft w:val="0"/>
      <w:marRight w:val="0"/>
      <w:marTop w:val="0"/>
      <w:marBottom w:val="0"/>
      <w:divBdr>
        <w:top w:val="none" w:sz="0" w:space="0" w:color="auto"/>
        <w:left w:val="none" w:sz="0" w:space="0" w:color="auto"/>
        <w:bottom w:val="none" w:sz="0" w:space="0" w:color="auto"/>
        <w:right w:val="none" w:sz="0" w:space="0" w:color="auto"/>
      </w:divBdr>
    </w:div>
    <w:div w:id="119812408">
      <w:bodyDiv w:val="1"/>
      <w:marLeft w:val="0"/>
      <w:marRight w:val="0"/>
      <w:marTop w:val="0"/>
      <w:marBottom w:val="0"/>
      <w:divBdr>
        <w:top w:val="none" w:sz="0" w:space="0" w:color="auto"/>
        <w:left w:val="none" w:sz="0" w:space="0" w:color="auto"/>
        <w:bottom w:val="none" w:sz="0" w:space="0" w:color="auto"/>
        <w:right w:val="none" w:sz="0" w:space="0" w:color="auto"/>
      </w:divBdr>
    </w:div>
    <w:div w:id="135298060">
      <w:bodyDiv w:val="1"/>
      <w:marLeft w:val="0"/>
      <w:marRight w:val="0"/>
      <w:marTop w:val="0"/>
      <w:marBottom w:val="0"/>
      <w:divBdr>
        <w:top w:val="none" w:sz="0" w:space="0" w:color="auto"/>
        <w:left w:val="none" w:sz="0" w:space="0" w:color="auto"/>
        <w:bottom w:val="none" w:sz="0" w:space="0" w:color="auto"/>
        <w:right w:val="none" w:sz="0" w:space="0" w:color="auto"/>
      </w:divBdr>
    </w:div>
    <w:div w:id="185678892">
      <w:bodyDiv w:val="1"/>
      <w:marLeft w:val="0"/>
      <w:marRight w:val="0"/>
      <w:marTop w:val="0"/>
      <w:marBottom w:val="0"/>
      <w:divBdr>
        <w:top w:val="none" w:sz="0" w:space="0" w:color="auto"/>
        <w:left w:val="none" w:sz="0" w:space="0" w:color="auto"/>
        <w:bottom w:val="none" w:sz="0" w:space="0" w:color="auto"/>
        <w:right w:val="none" w:sz="0" w:space="0" w:color="auto"/>
      </w:divBdr>
    </w:div>
    <w:div w:id="198127980">
      <w:bodyDiv w:val="1"/>
      <w:marLeft w:val="0"/>
      <w:marRight w:val="0"/>
      <w:marTop w:val="0"/>
      <w:marBottom w:val="0"/>
      <w:divBdr>
        <w:top w:val="none" w:sz="0" w:space="0" w:color="auto"/>
        <w:left w:val="none" w:sz="0" w:space="0" w:color="auto"/>
        <w:bottom w:val="none" w:sz="0" w:space="0" w:color="auto"/>
        <w:right w:val="none" w:sz="0" w:space="0" w:color="auto"/>
      </w:divBdr>
    </w:div>
    <w:div w:id="224412224">
      <w:bodyDiv w:val="1"/>
      <w:marLeft w:val="0"/>
      <w:marRight w:val="0"/>
      <w:marTop w:val="0"/>
      <w:marBottom w:val="0"/>
      <w:divBdr>
        <w:top w:val="none" w:sz="0" w:space="0" w:color="auto"/>
        <w:left w:val="none" w:sz="0" w:space="0" w:color="auto"/>
        <w:bottom w:val="none" w:sz="0" w:space="0" w:color="auto"/>
        <w:right w:val="none" w:sz="0" w:space="0" w:color="auto"/>
      </w:divBdr>
    </w:div>
    <w:div w:id="266742739">
      <w:bodyDiv w:val="1"/>
      <w:marLeft w:val="0"/>
      <w:marRight w:val="0"/>
      <w:marTop w:val="0"/>
      <w:marBottom w:val="0"/>
      <w:divBdr>
        <w:top w:val="none" w:sz="0" w:space="0" w:color="auto"/>
        <w:left w:val="none" w:sz="0" w:space="0" w:color="auto"/>
        <w:bottom w:val="none" w:sz="0" w:space="0" w:color="auto"/>
        <w:right w:val="none" w:sz="0" w:space="0" w:color="auto"/>
      </w:divBdr>
    </w:div>
    <w:div w:id="277028073">
      <w:bodyDiv w:val="1"/>
      <w:marLeft w:val="0"/>
      <w:marRight w:val="0"/>
      <w:marTop w:val="0"/>
      <w:marBottom w:val="0"/>
      <w:divBdr>
        <w:top w:val="none" w:sz="0" w:space="0" w:color="auto"/>
        <w:left w:val="none" w:sz="0" w:space="0" w:color="auto"/>
        <w:bottom w:val="none" w:sz="0" w:space="0" w:color="auto"/>
        <w:right w:val="none" w:sz="0" w:space="0" w:color="auto"/>
      </w:divBdr>
    </w:div>
    <w:div w:id="279072468">
      <w:bodyDiv w:val="1"/>
      <w:marLeft w:val="0"/>
      <w:marRight w:val="0"/>
      <w:marTop w:val="0"/>
      <w:marBottom w:val="0"/>
      <w:divBdr>
        <w:top w:val="none" w:sz="0" w:space="0" w:color="auto"/>
        <w:left w:val="none" w:sz="0" w:space="0" w:color="auto"/>
        <w:bottom w:val="none" w:sz="0" w:space="0" w:color="auto"/>
        <w:right w:val="none" w:sz="0" w:space="0" w:color="auto"/>
      </w:divBdr>
    </w:div>
    <w:div w:id="283392917">
      <w:bodyDiv w:val="1"/>
      <w:marLeft w:val="0"/>
      <w:marRight w:val="0"/>
      <w:marTop w:val="0"/>
      <w:marBottom w:val="0"/>
      <w:divBdr>
        <w:top w:val="none" w:sz="0" w:space="0" w:color="auto"/>
        <w:left w:val="none" w:sz="0" w:space="0" w:color="auto"/>
        <w:bottom w:val="none" w:sz="0" w:space="0" w:color="auto"/>
        <w:right w:val="none" w:sz="0" w:space="0" w:color="auto"/>
      </w:divBdr>
      <w:divsChild>
        <w:div w:id="76751204">
          <w:marLeft w:val="1166"/>
          <w:marRight w:val="0"/>
          <w:marTop w:val="96"/>
          <w:marBottom w:val="0"/>
          <w:divBdr>
            <w:top w:val="none" w:sz="0" w:space="0" w:color="auto"/>
            <w:left w:val="none" w:sz="0" w:space="0" w:color="auto"/>
            <w:bottom w:val="none" w:sz="0" w:space="0" w:color="auto"/>
            <w:right w:val="none" w:sz="0" w:space="0" w:color="auto"/>
          </w:divBdr>
        </w:div>
      </w:divsChild>
    </w:div>
    <w:div w:id="296493435">
      <w:bodyDiv w:val="1"/>
      <w:marLeft w:val="0"/>
      <w:marRight w:val="0"/>
      <w:marTop w:val="0"/>
      <w:marBottom w:val="0"/>
      <w:divBdr>
        <w:top w:val="none" w:sz="0" w:space="0" w:color="auto"/>
        <w:left w:val="none" w:sz="0" w:space="0" w:color="auto"/>
        <w:bottom w:val="none" w:sz="0" w:space="0" w:color="auto"/>
        <w:right w:val="none" w:sz="0" w:space="0" w:color="auto"/>
      </w:divBdr>
    </w:div>
    <w:div w:id="304820165">
      <w:bodyDiv w:val="1"/>
      <w:marLeft w:val="0"/>
      <w:marRight w:val="0"/>
      <w:marTop w:val="0"/>
      <w:marBottom w:val="0"/>
      <w:divBdr>
        <w:top w:val="none" w:sz="0" w:space="0" w:color="auto"/>
        <w:left w:val="none" w:sz="0" w:space="0" w:color="auto"/>
        <w:bottom w:val="none" w:sz="0" w:space="0" w:color="auto"/>
        <w:right w:val="none" w:sz="0" w:space="0" w:color="auto"/>
      </w:divBdr>
      <w:divsChild>
        <w:div w:id="2094548213">
          <w:marLeft w:val="360"/>
          <w:marRight w:val="0"/>
          <w:marTop w:val="200"/>
          <w:marBottom w:val="0"/>
          <w:divBdr>
            <w:top w:val="none" w:sz="0" w:space="0" w:color="auto"/>
            <w:left w:val="none" w:sz="0" w:space="0" w:color="auto"/>
            <w:bottom w:val="none" w:sz="0" w:space="0" w:color="auto"/>
            <w:right w:val="none" w:sz="0" w:space="0" w:color="auto"/>
          </w:divBdr>
        </w:div>
      </w:divsChild>
    </w:div>
    <w:div w:id="320427467">
      <w:bodyDiv w:val="1"/>
      <w:marLeft w:val="0"/>
      <w:marRight w:val="0"/>
      <w:marTop w:val="0"/>
      <w:marBottom w:val="0"/>
      <w:divBdr>
        <w:top w:val="none" w:sz="0" w:space="0" w:color="auto"/>
        <w:left w:val="none" w:sz="0" w:space="0" w:color="auto"/>
        <w:bottom w:val="none" w:sz="0" w:space="0" w:color="auto"/>
        <w:right w:val="none" w:sz="0" w:space="0" w:color="auto"/>
      </w:divBdr>
    </w:div>
    <w:div w:id="332028764">
      <w:bodyDiv w:val="1"/>
      <w:marLeft w:val="0"/>
      <w:marRight w:val="0"/>
      <w:marTop w:val="0"/>
      <w:marBottom w:val="0"/>
      <w:divBdr>
        <w:top w:val="none" w:sz="0" w:space="0" w:color="auto"/>
        <w:left w:val="none" w:sz="0" w:space="0" w:color="auto"/>
        <w:bottom w:val="none" w:sz="0" w:space="0" w:color="auto"/>
        <w:right w:val="none" w:sz="0" w:space="0" w:color="auto"/>
      </w:divBdr>
    </w:div>
    <w:div w:id="347561813">
      <w:bodyDiv w:val="1"/>
      <w:marLeft w:val="0"/>
      <w:marRight w:val="0"/>
      <w:marTop w:val="0"/>
      <w:marBottom w:val="0"/>
      <w:divBdr>
        <w:top w:val="none" w:sz="0" w:space="0" w:color="auto"/>
        <w:left w:val="none" w:sz="0" w:space="0" w:color="auto"/>
        <w:bottom w:val="none" w:sz="0" w:space="0" w:color="auto"/>
        <w:right w:val="none" w:sz="0" w:space="0" w:color="auto"/>
      </w:divBdr>
    </w:div>
    <w:div w:id="352220862">
      <w:bodyDiv w:val="1"/>
      <w:marLeft w:val="0"/>
      <w:marRight w:val="0"/>
      <w:marTop w:val="0"/>
      <w:marBottom w:val="0"/>
      <w:divBdr>
        <w:top w:val="none" w:sz="0" w:space="0" w:color="auto"/>
        <w:left w:val="none" w:sz="0" w:space="0" w:color="auto"/>
        <w:bottom w:val="none" w:sz="0" w:space="0" w:color="auto"/>
        <w:right w:val="none" w:sz="0" w:space="0" w:color="auto"/>
      </w:divBdr>
    </w:div>
    <w:div w:id="364133933">
      <w:bodyDiv w:val="1"/>
      <w:marLeft w:val="0"/>
      <w:marRight w:val="0"/>
      <w:marTop w:val="0"/>
      <w:marBottom w:val="0"/>
      <w:divBdr>
        <w:top w:val="none" w:sz="0" w:space="0" w:color="auto"/>
        <w:left w:val="none" w:sz="0" w:space="0" w:color="auto"/>
        <w:bottom w:val="none" w:sz="0" w:space="0" w:color="auto"/>
        <w:right w:val="none" w:sz="0" w:space="0" w:color="auto"/>
      </w:divBdr>
    </w:div>
    <w:div w:id="381364495">
      <w:bodyDiv w:val="1"/>
      <w:marLeft w:val="0"/>
      <w:marRight w:val="0"/>
      <w:marTop w:val="0"/>
      <w:marBottom w:val="0"/>
      <w:divBdr>
        <w:top w:val="none" w:sz="0" w:space="0" w:color="auto"/>
        <w:left w:val="none" w:sz="0" w:space="0" w:color="auto"/>
        <w:bottom w:val="none" w:sz="0" w:space="0" w:color="auto"/>
        <w:right w:val="none" w:sz="0" w:space="0" w:color="auto"/>
      </w:divBdr>
    </w:div>
    <w:div w:id="388068059">
      <w:bodyDiv w:val="1"/>
      <w:marLeft w:val="0"/>
      <w:marRight w:val="0"/>
      <w:marTop w:val="0"/>
      <w:marBottom w:val="0"/>
      <w:divBdr>
        <w:top w:val="none" w:sz="0" w:space="0" w:color="auto"/>
        <w:left w:val="none" w:sz="0" w:space="0" w:color="auto"/>
        <w:bottom w:val="none" w:sz="0" w:space="0" w:color="auto"/>
        <w:right w:val="none" w:sz="0" w:space="0" w:color="auto"/>
      </w:divBdr>
    </w:div>
    <w:div w:id="398669687">
      <w:bodyDiv w:val="1"/>
      <w:marLeft w:val="0"/>
      <w:marRight w:val="0"/>
      <w:marTop w:val="0"/>
      <w:marBottom w:val="0"/>
      <w:divBdr>
        <w:top w:val="none" w:sz="0" w:space="0" w:color="auto"/>
        <w:left w:val="none" w:sz="0" w:space="0" w:color="auto"/>
        <w:bottom w:val="none" w:sz="0" w:space="0" w:color="auto"/>
        <w:right w:val="none" w:sz="0" w:space="0" w:color="auto"/>
      </w:divBdr>
    </w:div>
    <w:div w:id="434593782">
      <w:bodyDiv w:val="1"/>
      <w:marLeft w:val="0"/>
      <w:marRight w:val="0"/>
      <w:marTop w:val="0"/>
      <w:marBottom w:val="0"/>
      <w:divBdr>
        <w:top w:val="none" w:sz="0" w:space="0" w:color="auto"/>
        <w:left w:val="none" w:sz="0" w:space="0" w:color="auto"/>
        <w:bottom w:val="none" w:sz="0" w:space="0" w:color="auto"/>
        <w:right w:val="none" w:sz="0" w:space="0" w:color="auto"/>
      </w:divBdr>
    </w:div>
    <w:div w:id="447554802">
      <w:bodyDiv w:val="1"/>
      <w:marLeft w:val="0"/>
      <w:marRight w:val="0"/>
      <w:marTop w:val="0"/>
      <w:marBottom w:val="0"/>
      <w:divBdr>
        <w:top w:val="none" w:sz="0" w:space="0" w:color="auto"/>
        <w:left w:val="none" w:sz="0" w:space="0" w:color="auto"/>
        <w:bottom w:val="none" w:sz="0" w:space="0" w:color="auto"/>
        <w:right w:val="none" w:sz="0" w:space="0" w:color="auto"/>
      </w:divBdr>
      <w:divsChild>
        <w:div w:id="598827851">
          <w:marLeft w:val="1166"/>
          <w:marRight w:val="0"/>
          <w:marTop w:val="77"/>
          <w:marBottom w:val="0"/>
          <w:divBdr>
            <w:top w:val="none" w:sz="0" w:space="0" w:color="auto"/>
            <w:left w:val="none" w:sz="0" w:space="0" w:color="auto"/>
            <w:bottom w:val="none" w:sz="0" w:space="0" w:color="auto"/>
            <w:right w:val="none" w:sz="0" w:space="0" w:color="auto"/>
          </w:divBdr>
        </w:div>
        <w:div w:id="726345171">
          <w:marLeft w:val="547"/>
          <w:marRight w:val="0"/>
          <w:marTop w:val="91"/>
          <w:marBottom w:val="0"/>
          <w:divBdr>
            <w:top w:val="none" w:sz="0" w:space="0" w:color="auto"/>
            <w:left w:val="none" w:sz="0" w:space="0" w:color="auto"/>
            <w:bottom w:val="none" w:sz="0" w:space="0" w:color="auto"/>
            <w:right w:val="none" w:sz="0" w:space="0" w:color="auto"/>
          </w:divBdr>
        </w:div>
        <w:div w:id="952521918">
          <w:marLeft w:val="1166"/>
          <w:marRight w:val="0"/>
          <w:marTop w:val="77"/>
          <w:marBottom w:val="0"/>
          <w:divBdr>
            <w:top w:val="none" w:sz="0" w:space="0" w:color="auto"/>
            <w:left w:val="none" w:sz="0" w:space="0" w:color="auto"/>
            <w:bottom w:val="none" w:sz="0" w:space="0" w:color="auto"/>
            <w:right w:val="none" w:sz="0" w:space="0" w:color="auto"/>
          </w:divBdr>
        </w:div>
      </w:divsChild>
    </w:div>
    <w:div w:id="485440022">
      <w:bodyDiv w:val="1"/>
      <w:marLeft w:val="0"/>
      <w:marRight w:val="0"/>
      <w:marTop w:val="0"/>
      <w:marBottom w:val="0"/>
      <w:divBdr>
        <w:top w:val="none" w:sz="0" w:space="0" w:color="auto"/>
        <w:left w:val="none" w:sz="0" w:space="0" w:color="auto"/>
        <w:bottom w:val="none" w:sz="0" w:space="0" w:color="auto"/>
        <w:right w:val="none" w:sz="0" w:space="0" w:color="auto"/>
      </w:divBdr>
    </w:div>
    <w:div w:id="514348123">
      <w:bodyDiv w:val="1"/>
      <w:marLeft w:val="0"/>
      <w:marRight w:val="0"/>
      <w:marTop w:val="0"/>
      <w:marBottom w:val="0"/>
      <w:divBdr>
        <w:top w:val="none" w:sz="0" w:space="0" w:color="auto"/>
        <w:left w:val="none" w:sz="0" w:space="0" w:color="auto"/>
        <w:bottom w:val="none" w:sz="0" w:space="0" w:color="auto"/>
        <w:right w:val="none" w:sz="0" w:space="0" w:color="auto"/>
      </w:divBdr>
    </w:div>
    <w:div w:id="516697243">
      <w:bodyDiv w:val="1"/>
      <w:marLeft w:val="0"/>
      <w:marRight w:val="0"/>
      <w:marTop w:val="0"/>
      <w:marBottom w:val="0"/>
      <w:divBdr>
        <w:top w:val="none" w:sz="0" w:space="0" w:color="auto"/>
        <w:left w:val="none" w:sz="0" w:space="0" w:color="auto"/>
        <w:bottom w:val="none" w:sz="0" w:space="0" w:color="auto"/>
        <w:right w:val="none" w:sz="0" w:space="0" w:color="auto"/>
      </w:divBdr>
    </w:div>
    <w:div w:id="521865702">
      <w:bodyDiv w:val="1"/>
      <w:marLeft w:val="0"/>
      <w:marRight w:val="0"/>
      <w:marTop w:val="0"/>
      <w:marBottom w:val="0"/>
      <w:divBdr>
        <w:top w:val="none" w:sz="0" w:space="0" w:color="auto"/>
        <w:left w:val="none" w:sz="0" w:space="0" w:color="auto"/>
        <w:bottom w:val="none" w:sz="0" w:space="0" w:color="auto"/>
        <w:right w:val="none" w:sz="0" w:space="0" w:color="auto"/>
      </w:divBdr>
    </w:div>
    <w:div w:id="530190469">
      <w:bodyDiv w:val="1"/>
      <w:marLeft w:val="0"/>
      <w:marRight w:val="0"/>
      <w:marTop w:val="0"/>
      <w:marBottom w:val="0"/>
      <w:divBdr>
        <w:top w:val="none" w:sz="0" w:space="0" w:color="auto"/>
        <w:left w:val="none" w:sz="0" w:space="0" w:color="auto"/>
        <w:bottom w:val="none" w:sz="0" w:space="0" w:color="auto"/>
        <w:right w:val="none" w:sz="0" w:space="0" w:color="auto"/>
      </w:divBdr>
    </w:div>
    <w:div w:id="533806026">
      <w:bodyDiv w:val="1"/>
      <w:marLeft w:val="0"/>
      <w:marRight w:val="0"/>
      <w:marTop w:val="0"/>
      <w:marBottom w:val="0"/>
      <w:divBdr>
        <w:top w:val="none" w:sz="0" w:space="0" w:color="auto"/>
        <w:left w:val="none" w:sz="0" w:space="0" w:color="auto"/>
        <w:bottom w:val="none" w:sz="0" w:space="0" w:color="auto"/>
        <w:right w:val="none" w:sz="0" w:space="0" w:color="auto"/>
      </w:divBdr>
    </w:div>
    <w:div w:id="576595604">
      <w:bodyDiv w:val="1"/>
      <w:marLeft w:val="0"/>
      <w:marRight w:val="0"/>
      <w:marTop w:val="0"/>
      <w:marBottom w:val="0"/>
      <w:divBdr>
        <w:top w:val="none" w:sz="0" w:space="0" w:color="auto"/>
        <w:left w:val="none" w:sz="0" w:space="0" w:color="auto"/>
        <w:bottom w:val="none" w:sz="0" w:space="0" w:color="auto"/>
        <w:right w:val="none" w:sz="0" w:space="0" w:color="auto"/>
      </w:divBdr>
    </w:div>
    <w:div w:id="585771091">
      <w:bodyDiv w:val="1"/>
      <w:marLeft w:val="0"/>
      <w:marRight w:val="0"/>
      <w:marTop w:val="0"/>
      <w:marBottom w:val="0"/>
      <w:divBdr>
        <w:top w:val="none" w:sz="0" w:space="0" w:color="auto"/>
        <w:left w:val="none" w:sz="0" w:space="0" w:color="auto"/>
        <w:bottom w:val="none" w:sz="0" w:space="0" w:color="auto"/>
        <w:right w:val="none" w:sz="0" w:space="0" w:color="auto"/>
      </w:divBdr>
    </w:div>
    <w:div w:id="592393768">
      <w:bodyDiv w:val="1"/>
      <w:marLeft w:val="0"/>
      <w:marRight w:val="0"/>
      <w:marTop w:val="0"/>
      <w:marBottom w:val="0"/>
      <w:divBdr>
        <w:top w:val="none" w:sz="0" w:space="0" w:color="auto"/>
        <w:left w:val="none" w:sz="0" w:space="0" w:color="auto"/>
        <w:bottom w:val="none" w:sz="0" w:space="0" w:color="auto"/>
        <w:right w:val="none" w:sz="0" w:space="0" w:color="auto"/>
      </w:divBdr>
    </w:div>
    <w:div w:id="594048848">
      <w:bodyDiv w:val="1"/>
      <w:marLeft w:val="0"/>
      <w:marRight w:val="0"/>
      <w:marTop w:val="0"/>
      <w:marBottom w:val="0"/>
      <w:divBdr>
        <w:top w:val="none" w:sz="0" w:space="0" w:color="auto"/>
        <w:left w:val="none" w:sz="0" w:space="0" w:color="auto"/>
        <w:bottom w:val="none" w:sz="0" w:space="0" w:color="auto"/>
        <w:right w:val="none" w:sz="0" w:space="0" w:color="auto"/>
      </w:divBdr>
    </w:div>
    <w:div w:id="601451545">
      <w:bodyDiv w:val="1"/>
      <w:marLeft w:val="0"/>
      <w:marRight w:val="0"/>
      <w:marTop w:val="0"/>
      <w:marBottom w:val="0"/>
      <w:divBdr>
        <w:top w:val="none" w:sz="0" w:space="0" w:color="auto"/>
        <w:left w:val="none" w:sz="0" w:space="0" w:color="auto"/>
        <w:bottom w:val="none" w:sz="0" w:space="0" w:color="auto"/>
        <w:right w:val="none" w:sz="0" w:space="0" w:color="auto"/>
      </w:divBdr>
    </w:div>
    <w:div w:id="603656247">
      <w:bodyDiv w:val="1"/>
      <w:marLeft w:val="0"/>
      <w:marRight w:val="0"/>
      <w:marTop w:val="0"/>
      <w:marBottom w:val="0"/>
      <w:divBdr>
        <w:top w:val="none" w:sz="0" w:space="0" w:color="auto"/>
        <w:left w:val="none" w:sz="0" w:space="0" w:color="auto"/>
        <w:bottom w:val="none" w:sz="0" w:space="0" w:color="auto"/>
        <w:right w:val="none" w:sz="0" w:space="0" w:color="auto"/>
      </w:divBdr>
    </w:div>
    <w:div w:id="611477430">
      <w:bodyDiv w:val="1"/>
      <w:marLeft w:val="0"/>
      <w:marRight w:val="0"/>
      <w:marTop w:val="0"/>
      <w:marBottom w:val="0"/>
      <w:divBdr>
        <w:top w:val="none" w:sz="0" w:space="0" w:color="auto"/>
        <w:left w:val="none" w:sz="0" w:space="0" w:color="auto"/>
        <w:bottom w:val="none" w:sz="0" w:space="0" w:color="auto"/>
        <w:right w:val="none" w:sz="0" w:space="0" w:color="auto"/>
      </w:divBdr>
    </w:div>
    <w:div w:id="633873072">
      <w:bodyDiv w:val="1"/>
      <w:marLeft w:val="0"/>
      <w:marRight w:val="0"/>
      <w:marTop w:val="0"/>
      <w:marBottom w:val="0"/>
      <w:divBdr>
        <w:top w:val="none" w:sz="0" w:space="0" w:color="auto"/>
        <w:left w:val="none" w:sz="0" w:space="0" w:color="auto"/>
        <w:bottom w:val="none" w:sz="0" w:space="0" w:color="auto"/>
        <w:right w:val="none" w:sz="0" w:space="0" w:color="auto"/>
      </w:divBdr>
    </w:div>
    <w:div w:id="660044194">
      <w:bodyDiv w:val="1"/>
      <w:marLeft w:val="0"/>
      <w:marRight w:val="0"/>
      <w:marTop w:val="0"/>
      <w:marBottom w:val="0"/>
      <w:divBdr>
        <w:top w:val="none" w:sz="0" w:space="0" w:color="auto"/>
        <w:left w:val="none" w:sz="0" w:space="0" w:color="auto"/>
        <w:bottom w:val="none" w:sz="0" w:space="0" w:color="auto"/>
        <w:right w:val="none" w:sz="0" w:space="0" w:color="auto"/>
      </w:divBdr>
    </w:div>
    <w:div w:id="671370282">
      <w:bodyDiv w:val="1"/>
      <w:marLeft w:val="0"/>
      <w:marRight w:val="0"/>
      <w:marTop w:val="0"/>
      <w:marBottom w:val="0"/>
      <w:divBdr>
        <w:top w:val="none" w:sz="0" w:space="0" w:color="auto"/>
        <w:left w:val="none" w:sz="0" w:space="0" w:color="auto"/>
        <w:bottom w:val="none" w:sz="0" w:space="0" w:color="auto"/>
        <w:right w:val="none" w:sz="0" w:space="0" w:color="auto"/>
      </w:divBdr>
    </w:div>
    <w:div w:id="688720466">
      <w:bodyDiv w:val="1"/>
      <w:marLeft w:val="0"/>
      <w:marRight w:val="0"/>
      <w:marTop w:val="0"/>
      <w:marBottom w:val="0"/>
      <w:divBdr>
        <w:top w:val="none" w:sz="0" w:space="0" w:color="auto"/>
        <w:left w:val="none" w:sz="0" w:space="0" w:color="auto"/>
        <w:bottom w:val="none" w:sz="0" w:space="0" w:color="auto"/>
        <w:right w:val="none" w:sz="0" w:space="0" w:color="auto"/>
      </w:divBdr>
    </w:div>
    <w:div w:id="695541579">
      <w:bodyDiv w:val="1"/>
      <w:marLeft w:val="0"/>
      <w:marRight w:val="0"/>
      <w:marTop w:val="0"/>
      <w:marBottom w:val="0"/>
      <w:divBdr>
        <w:top w:val="none" w:sz="0" w:space="0" w:color="auto"/>
        <w:left w:val="none" w:sz="0" w:space="0" w:color="auto"/>
        <w:bottom w:val="none" w:sz="0" w:space="0" w:color="auto"/>
        <w:right w:val="none" w:sz="0" w:space="0" w:color="auto"/>
      </w:divBdr>
    </w:div>
    <w:div w:id="713113599">
      <w:bodyDiv w:val="1"/>
      <w:marLeft w:val="0"/>
      <w:marRight w:val="0"/>
      <w:marTop w:val="0"/>
      <w:marBottom w:val="0"/>
      <w:divBdr>
        <w:top w:val="none" w:sz="0" w:space="0" w:color="auto"/>
        <w:left w:val="none" w:sz="0" w:space="0" w:color="auto"/>
        <w:bottom w:val="none" w:sz="0" w:space="0" w:color="auto"/>
        <w:right w:val="none" w:sz="0" w:space="0" w:color="auto"/>
      </w:divBdr>
      <w:divsChild>
        <w:div w:id="1315522468">
          <w:marLeft w:val="360"/>
          <w:marRight w:val="0"/>
          <w:marTop w:val="200"/>
          <w:marBottom w:val="0"/>
          <w:divBdr>
            <w:top w:val="none" w:sz="0" w:space="0" w:color="auto"/>
            <w:left w:val="none" w:sz="0" w:space="0" w:color="auto"/>
            <w:bottom w:val="none" w:sz="0" w:space="0" w:color="auto"/>
            <w:right w:val="none" w:sz="0" w:space="0" w:color="auto"/>
          </w:divBdr>
        </w:div>
        <w:div w:id="719087195">
          <w:marLeft w:val="360"/>
          <w:marRight w:val="0"/>
          <w:marTop w:val="200"/>
          <w:marBottom w:val="0"/>
          <w:divBdr>
            <w:top w:val="none" w:sz="0" w:space="0" w:color="auto"/>
            <w:left w:val="none" w:sz="0" w:space="0" w:color="auto"/>
            <w:bottom w:val="none" w:sz="0" w:space="0" w:color="auto"/>
            <w:right w:val="none" w:sz="0" w:space="0" w:color="auto"/>
          </w:divBdr>
        </w:div>
        <w:div w:id="491264831">
          <w:marLeft w:val="360"/>
          <w:marRight w:val="0"/>
          <w:marTop w:val="200"/>
          <w:marBottom w:val="0"/>
          <w:divBdr>
            <w:top w:val="none" w:sz="0" w:space="0" w:color="auto"/>
            <w:left w:val="none" w:sz="0" w:space="0" w:color="auto"/>
            <w:bottom w:val="none" w:sz="0" w:space="0" w:color="auto"/>
            <w:right w:val="none" w:sz="0" w:space="0" w:color="auto"/>
          </w:divBdr>
        </w:div>
        <w:div w:id="1761028694">
          <w:marLeft w:val="360"/>
          <w:marRight w:val="0"/>
          <w:marTop w:val="200"/>
          <w:marBottom w:val="0"/>
          <w:divBdr>
            <w:top w:val="none" w:sz="0" w:space="0" w:color="auto"/>
            <w:left w:val="none" w:sz="0" w:space="0" w:color="auto"/>
            <w:bottom w:val="none" w:sz="0" w:space="0" w:color="auto"/>
            <w:right w:val="none" w:sz="0" w:space="0" w:color="auto"/>
          </w:divBdr>
        </w:div>
        <w:div w:id="1896965349">
          <w:marLeft w:val="360"/>
          <w:marRight w:val="0"/>
          <w:marTop w:val="200"/>
          <w:marBottom w:val="0"/>
          <w:divBdr>
            <w:top w:val="none" w:sz="0" w:space="0" w:color="auto"/>
            <w:left w:val="none" w:sz="0" w:space="0" w:color="auto"/>
            <w:bottom w:val="none" w:sz="0" w:space="0" w:color="auto"/>
            <w:right w:val="none" w:sz="0" w:space="0" w:color="auto"/>
          </w:divBdr>
        </w:div>
        <w:div w:id="1562905345">
          <w:marLeft w:val="360"/>
          <w:marRight w:val="0"/>
          <w:marTop w:val="200"/>
          <w:marBottom w:val="0"/>
          <w:divBdr>
            <w:top w:val="none" w:sz="0" w:space="0" w:color="auto"/>
            <w:left w:val="none" w:sz="0" w:space="0" w:color="auto"/>
            <w:bottom w:val="none" w:sz="0" w:space="0" w:color="auto"/>
            <w:right w:val="none" w:sz="0" w:space="0" w:color="auto"/>
          </w:divBdr>
        </w:div>
        <w:div w:id="402292632">
          <w:marLeft w:val="360"/>
          <w:marRight w:val="0"/>
          <w:marTop w:val="200"/>
          <w:marBottom w:val="0"/>
          <w:divBdr>
            <w:top w:val="none" w:sz="0" w:space="0" w:color="auto"/>
            <w:left w:val="none" w:sz="0" w:space="0" w:color="auto"/>
            <w:bottom w:val="none" w:sz="0" w:space="0" w:color="auto"/>
            <w:right w:val="none" w:sz="0" w:space="0" w:color="auto"/>
          </w:divBdr>
        </w:div>
      </w:divsChild>
    </w:div>
    <w:div w:id="717127323">
      <w:bodyDiv w:val="1"/>
      <w:marLeft w:val="0"/>
      <w:marRight w:val="0"/>
      <w:marTop w:val="0"/>
      <w:marBottom w:val="0"/>
      <w:divBdr>
        <w:top w:val="none" w:sz="0" w:space="0" w:color="auto"/>
        <w:left w:val="none" w:sz="0" w:space="0" w:color="auto"/>
        <w:bottom w:val="none" w:sz="0" w:space="0" w:color="auto"/>
        <w:right w:val="none" w:sz="0" w:space="0" w:color="auto"/>
      </w:divBdr>
    </w:div>
    <w:div w:id="718480990">
      <w:bodyDiv w:val="1"/>
      <w:marLeft w:val="0"/>
      <w:marRight w:val="0"/>
      <w:marTop w:val="0"/>
      <w:marBottom w:val="0"/>
      <w:divBdr>
        <w:top w:val="none" w:sz="0" w:space="0" w:color="auto"/>
        <w:left w:val="none" w:sz="0" w:space="0" w:color="auto"/>
        <w:bottom w:val="none" w:sz="0" w:space="0" w:color="auto"/>
        <w:right w:val="none" w:sz="0" w:space="0" w:color="auto"/>
      </w:divBdr>
    </w:div>
    <w:div w:id="730276375">
      <w:bodyDiv w:val="1"/>
      <w:marLeft w:val="0"/>
      <w:marRight w:val="0"/>
      <w:marTop w:val="0"/>
      <w:marBottom w:val="0"/>
      <w:divBdr>
        <w:top w:val="none" w:sz="0" w:space="0" w:color="auto"/>
        <w:left w:val="none" w:sz="0" w:space="0" w:color="auto"/>
        <w:bottom w:val="none" w:sz="0" w:space="0" w:color="auto"/>
        <w:right w:val="none" w:sz="0" w:space="0" w:color="auto"/>
      </w:divBdr>
    </w:div>
    <w:div w:id="754472717">
      <w:bodyDiv w:val="1"/>
      <w:marLeft w:val="0"/>
      <w:marRight w:val="0"/>
      <w:marTop w:val="0"/>
      <w:marBottom w:val="0"/>
      <w:divBdr>
        <w:top w:val="none" w:sz="0" w:space="0" w:color="auto"/>
        <w:left w:val="none" w:sz="0" w:space="0" w:color="auto"/>
        <w:bottom w:val="none" w:sz="0" w:space="0" w:color="auto"/>
        <w:right w:val="none" w:sz="0" w:space="0" w:color="auto"/>
      </w:divBdr>
    </w:div>
    <w:div w:id="773014709">
      <w:bodyDiv w:val="1"/>
      <w:marLeft w:val="0"/>
      <w:marRight w:val="0"/>
      <w:marTop w:val="0"/>
      <w:marBottom w:val="0"/>
      <w:divBdr>
        <w:top w:val="none" w:sz="0" w:space="0" w:color="auto"/>
        <w:left w:val="none" w:sz="0" w:space="0" w:color="auto"/>
        <w:bottom w:val="none" w:sz="0" w:space="0" w:color="auto"/>
        <w:right w:val="none" w:sz="0" w:space="0" w:color="auto"/>
      </w:divBdr>
    </w:div>
    <w:div w:id="801656329">
      <w:bodyDiv w:val="1"/>
      <w:marLeft w:val="0"/>
      <w:marRight w:val="0"/>
      <w:marTop w:val="0"/>
      <w:marBottom w:val="0"/>
      <w:divBdr>
        <w:top w:val="none" w:sz="0" w:space="0" w:color="auto"/>
        <w:left w:val="none" w:sz="0" w:space="0" w:color="auto"/>
        <w:bottom w:val="none" w:sz="0" w:space="0" w:color="auto"/>
        <w:right w:val="none" w:sz="0" w:space="0" w:color="auto"/>
      </w:divBdr>
    </w:div>
    <w:div w:id="804471342">
      <w:bodyDiv w:val="1"/>
      <w:marLeft w:val="0"/>
      <w:marRight w:val="0"/>
      <w:marTop w:val="0"/>
      <w:marBottom w:val="0"/>
      <w:divBdr>
        <w:top w:val="none" w:sz="0" w:space="0" w:color="auto"/>
        <w:left w:val="none" w:sz="0" w:space="0" w:color="auto"/>
        <w:bottom w:val="none" w:sz="0" w:space="0" w:color="auto"/>
        <w:right w:val="none" w:sz="0" w:space="0" w:color="auto"/>
      </w:divBdr>
    </w:div>
    <w:div w:id="805053952">
      <w:bodyDiv w:val="1"/>
      <w:marLeft w:val="0"/>
      <w:marRight w:val="0"/>
      <w:marTop w:val="0"/>
      <w:marBottom w:val="0"/>
      <w:divBdr>
        <w:top w:val="none" w:sz="0" w:space="0" w:color="auto"/>
        <w:left w:val="none" w:sz="0" w:space="0" w:color="auto"/>
        <w:bottom w:val="none" w:sz="0" w:space="0" w:color="auto"/>
        <w:right w:val="none" w:sz="0" w:space="0" w:color="auto"/>
      </w:divBdr>
    </w:div>
    <w:div w:id="813375600">
      <w:bodyDiv w:val="1"/>
      <w:marLeft w:val="0"/>
      <w:marRight w:val="0"/>
      <w:marTop w:val="0"/>
      <w:marBottom w:val="0"/>
      <w:divBdr>
        <w:top w:val="none" w:sz="0" w:space="0" w:color="auto"/>
        <w:left w:val="none" w:sz="0" w:space="0" w:color="auto"/>
        <w:bottom w:val="none" w:sz="0" w:space="0" w:color="auto"/>
        <w:right w:val="none" w:sz="0" w:space="0" w:color="auto"/>
      </w:divBdr>
    </w:div>
    <w:div w:id="834803865">
      <w:bodyDiv w:val="1"/>
      <w:marLeft w:val="0"/>
      <w:marRight w:val="0"/>
      <w:marTop w:val="0"/>
      <w:marBottom w:val="0"/>
      <w:divBdr>
        <w:top w:val="none" w:sz="0" w:space="0" w:color="auto"/>
        <w:left w:val="none" w:sz="0" w:space="0" w:color="auto"/>
        <w:bottom w:val="none" w:sz="0" w:space="0" w:color="auto"/>
        <w:right w:val="none" w:sz="0" w:space="0" w:color="auto"/>
      </w:divBdr>
      <w:divsChild>
        <w:div w:id="1302464083">
          <w:marLeft w:val="547"/>
          <w:marRight w:val="0"/>
          <w:marTop w:val="115"/>
          <w:marBottom w:val="0"/>
          <w:divBdr>
            <w:top w:val="none" w:sz="0" w:space="0" w:color="auto"/>
            <w:left w:val="none" w:sz="0" w:space="0" w:color="auto"/>
            <w:bottom w:val="none" w:sz="0" w:space="0" w:color="auto"/>
            <w:right w:val="none" w:sz="0" w:space="0" w:color="auto"/>
          </w:divBdr>
        </w:div>
        <w:div w:id="1461654101">
          <w:marLeft w:val="547"/>
          <w:marRight w:val="0"/>
          <w:marTop w:val="115"/>
          <w:marBottom w:val="0"/>
          <w:divBdr>
            <w:top w:val="none" w:sz="0" w:space="0" w:color="auto"/>
            <w:left w:val="none" w:sz="0" w:space="0" w:color="auto"/>
            <w:bottom w:val="none" w:sz="0" w:space="0" w:color="auto"/>
            <w:right w:val="none" w:sz="0" w:space="0" w:color="auto"/>
          </w:divBdr>
        </w:div>
        <w:div w:id="1624145567">
          <w:marLeft w:val="547"/>
          <w:marRight w:val="0"/>
          <w:marTop w:val="115"/>
          <w:marBottom w:val="0"/>
          <w:divBdr>
            <w:top w:val="none" w:sz="0" w:space="0" w:color="auto"/>
            <w:left w:val="none" w:sz="0" w:space="0" w:color="auto"/>
            <w:bottom w:val="none" w:sz="0" w:space="0" w:color="auto"/>
            <w:right w:val="none" w:sz="0" w:space="0" w:color="auto"/>
          </w:divBdr>
        </w:div>
      </w:divsChild>
    </w:div>
    <w:div w:id="862355025">
      <w:bodyDiv w:val="1"/>
      <w:marLeft w:val="0"/>
      <w:marRight w:val="0"/>
      <w:marTop w:val="0"/>
      <w:marBottom w:val="0"/>
      <w:divBdr>
        <w:top w:val="none" w:sz="0" w:space="0" w:color="auto"/>
        <w:left w:val="none" w:sz="0" w:space="0" w:color="auto"/>
        <w:bottom w:val="none" w:sz="0" w:space="0" w:color="auto"/>
        <w:right w:val="none" w:sz="0" w:space="0" w:color="auto"/>
      </w:divBdr>
    </w:div>
    <w:div w:id="882207831">
      <w:bodyDiv w:val="1"/>
      <w:marLeft w:val="0"/>
      <w:marRight w:val="0"/>
      <w:marTop w:val="0"/>
      <w:marBottom w:val="0"/>
      <w:divBdr>
        <w:top w:val="none" w:sz="0" w:space="0" w:color="auto"/>
        <w:left w:val="none" w:sz="0" w:space="0" w:color="auto"/>
        <w:bottom w:val="none" w:sz="0" w:space="0" w:color="auto"/>
        <w:right w:val="none" w:sz="0" w:space="0" w:color="auto"/>
      </w:divBdr>
    </w:div>
    <w:div w:id="890191302">
      <w:bodyDiv w:val="1"/>
      <w:marLeft w:val="0"/>
      <w:marRight w:val="0"/>
      <w:marTop w:val="0"/>
      <w:marBottom w:val="0"/>
      <w:divBdr>
        <w:top w:val="none" w:sz="0" w:space="0" w:color="auto"/>
        <w:left w:val="none" w:sz="0" w:space="0" w:color="auto"/>
        <w:bottom w:val="none" w:sz="0" w:space="0" w:color="auto"/>
        <w:right w:val="none" w:sz="0" w:space="0" w:color="auto"/>
      </w:divBdr>
    </w:div>
    <w:div w:id="930704412">
      <w:bodyDiv w:val="1"/>
      <w:marLeft w:val="0"/>
      <w:marRight w:val="0"/>
      <w:marTop w:val="0"/>
      <w:marBottom w:val="0"/>
      <w:divBdr>
        <w:top w:val="none" w:sz="0" w:space="0" w:color="auto"/>
        <w:left w:val="none" w:sz="0" w:space="0" w:color="auto"/>
        <w:bottom w:val="none" w:sz="0" w:space="0" w:color="auto"/>
        <w:right w:val="none" w:sz="0" w:space="0" w:color="auto"/>
      </w:divBdr>
    </w:div>
    <w:div w:id="969943413">
      <w:bodyDiv w:val="1"/>
      <w:marLeft w:val="0"/>
      <w:marRight w:val="0"/>
      <w:marTop w:val="0"/>
      <w:marBottom w:val="0"/>
      <w:divBdr>
        <w:top w:val="none" w:sz="0" w:space="0" w:color="auto"/>
        <w:left w:val="none" w:sz="0" w:space="0" w:color="auto"/>
        <w:bottom w:val="none" w:sz="0" w:space="0" w:color="auto"/>
        <w:right w:val="none" w:sz="0" w:space="0" w:color="auto"/>
      </w:divBdr>
    </w:div>
    <w:div w:id="988899455">
      <w:bodyDiv w:val="1"/>
      <w:marLeft w:val="0"/>
      <w:marRight w:val="0"/>
      <w:marTop w:val="0"/>
      <w:marBottom w:val="0"/>
      <w:divBdr>
        <w:top w:val="none" w:sz="0" w:space="0" w:color="auto"/>
        <w:left w:val="none" w:sz="0" w:space="0" w:color="auto"/>
        <w:bottom w:val="none" w:sz="0" w:space="0" w:color="auto"/>
        <w:right w:val="none" w:sz="0" w:space="0" w:color="auto"/>
      </w:divBdr>
    </w:div>
    <w:div w:id="1003439705">
      <w:bodyDiv w:val="1"/>
      <w:marLeft w:val="0"/>
      <w:marRight w:val="0"/>
      <w:marTop w:val="0"/>
      <w:marBottom w:val="0"/>
      <w:divBdr>
        <w:top w:val="none" w:sz="0" w:space="0" w:color="auto"/>
        <w:left w:val="none" w:sz="0" w:space="0" w:color="auto"/>
        <w:bottom w:val="none" w:sz="0" w:space="0" w:color="auto"/>
        <w:right w:val="none" w:sz="0" w:space="0" w:color="auto"/>
      </w:divBdr>
    </w:div>
    <w:div w:id="1053702029">
      <w:bodyDiv w:val="1"/>
      <w:marLeft w:val="0"/>
      <w:marRight w:val="0"/>
      <w:marTop w:val="0"/>
      <w:marBottom w:val="0"/>
      <w:divBdr>
        <w:top w:val="none" w:sz="0" w:space="0" w:color="auto"/>
        <w:left w:val="none" w:sz="0" w:space="0" w:color="auto"/>
        <w:bottom w:val="none" w:sz="0" w:space="0" w:color="auto"/>
        <w:right w:val="none" w:sz="0" w:space="0" w:color="auto"/>
      </w:divBdr>
    </w:div>
    <w:div w:id="1096824187">
      <w:bodyDiv w:val="1"/>
      <w:marLeft w:val="0"/>
      <w:marRight w:val="0"/>
      <w:marTop w:val="0"/>
      <w:marBottom w:val="0"/>
      <w:divBdr>
        <w:top w:val="none" w:sz="0" w:space="0" w:color="auto"/>
        <w:left w:val="none" w:sz="0" w:space="0" w:color="auto"/>
        <w:bottom w:val="none" w:sz="0" w:space="0" w:color="auto"/>
        <w:right w:val="none" w:sz="0" w:space="0" w:color="auto"/>
      </w:divBdr>
    </w:div>
    <w:div w:id="1121652887">
      <w:bodyDiv w:val="1"/>
      <w:marLeft w:val="0"/>
      <w:marRight w:val="0"/>
      <w:marTop w:val="0"/>
      <w:marBottom w:val="0"/>
      <w:divBdr>
        <w:top w:val="none" w:sz="0" w:space="0" w:color="auto"/>
        <w:left w:val="none" w:sz="0" w:space="0" w:color="auto"/>
        <w:bottom w:val="none" w:sz="0" w:space="0" w:color="auto"/>
        <w:right w:val="none" w:sz="0" w:space="0" w:color="auto"/>
      </w:divBdr>
    </w:div>
    <w:div w:id="1140541226">
      <w:bodyDiv w:val="1"/>
      <w:marLeft w:val="0"/>
      <w:marRight w:val="0"/>
      <w:marTop w:val="0"/>
      <w:marBottom w:val="0"/>
      <w:divBdr>
        <w:top w:val="none" w:sz="0" w:space="0" w:color="auto"/>
        <w:left w:val="none" w:sz="0" w:space="0" w:color="auto"/>
        <w:bottom w:val="none" w:sz="0" w:space="0" w:color="auto"/>
        <w:right w:val="none" w:sz="0" w:space="0" w:color="auto"/>
      </w:divBdr>
    </w:div>
    <w:div w:id="1144003980">
      <w:bodyDiv w:val="1"/>
      <w:marLeft w:val="0"/>
      <w:marRight w:val="0"/>
      <w:marTop w:val="0"/>
      <w:marBottom w:val="0"/>
      <w:divBdr>
        <w:top w:val="none" w:sz="0" w:space="0" w:color="auto"/>
        <w:left w:val="none" w:sz="0" w:space="0" w:color="auto"/>
        <w:bottom w:val="none" w:sz="0" w:space="0" w:color="auto"/>
        <w:right w:val="none" w:sz="0" w:space="0" w:color="auto"/>
      </w:divBdr>
    </w:div>
    <w:div w:id="1177039091">
      <w:bodyDiv w:val="1"/>
      <w:marLeft w:val="0"/>
      <w:marRight w:val="0"/>
      <w:marTop w:val="0"/>
      <w:marBottom w:val="0"/>
      <w:divBdr>
        <w:top w:val="none" w:sz="0" w:space="0" w:color="auto"/>
        <w:left w:val="none" w:sz="0" w:space="0" w:color="auto"/>
        <w:bottom w:val="none" w:sz="0" w:space="0" w:color="auto"/>
        <w:right w:val="none" w:sz="0" w:space="0" w:color="auto"/>
      </w:divBdr>
    </w:div>
    <w:div w:id="1189100675">
      <w:bodyDiv w:val="1"/>
      <w:marLeft w:val="0"/>
      <w:marRight w:val="0"/>
      <w:marTop w:val="0"/>
      <w:marBottom w:val="0"/>
      <w:divBdr>
        <w:top w:val="none" w:sz="0" w:space="0" w:color="auto"/>
        <w:left w:val="none" w:sz="0" w:space="0" w:color="auto"/>
        <w:bottom w:val="none" w:sz="0" w:space="0" w:color="auto"/>
        <w:right w:val="none" w:sz="0" w:space="0" w:color="auto"/>
      </w:divBdr>
    </w:div>
    <w:div w:id="1207446371">
      <w:bodyDiv w:val="1"/>
      <w:marLeft w:val="0"/>
      <w:marRight w:val="0"/>
      <w:marTop w:val="0"/>
      <w:marBottom w:val="0"/>
      <w:divBdr>
        <w:top w:val="none" w:sz="0" w:space="0" w:color="auto"/>
        <w:left w:val="none" w:sz="0" w:space="0" w:color="auto"/>
        <w:bottom w:val="none" w:sz="0" w:space="0" w:color="auto"/>
        <w:right w:val="none" w:sz="0" w:space="0" w:color="auto"/>
      </w:divBdr>
    </w:div>
    <w:div w:id="1213300047">
      <w:bodyDiv w:val="1"/>
      <w:marLeft w:val="0"/>
      <w:marRight w:val="0"/>
      <w:marTop w:val="0"/>
      <w:marBottom w:val="0"/>
      <w:divBdr>
        <w:top w:val="none" w:sz="0" w:space="0" w:color="auto"/>
        <w:left w:val="none" w:sz="0" w:space="0" w:color="auto"/>
        <w:bottom w:val="none" w:sz="0" w:space="0" w:color="auto"/>
        <w:right w:val="none" w:sz="0" w:space="0" w:color="auto"/>
      </w:divBdr>
    </w:div>
    <w:div w:id="1217200853">
      <w:bodyDiv w:val="1"/>
      <w:marLeft w:val="0"/>
      <w:marRight w:val="0"/>
      <w:marTop w:val="0"/>
      <w:marBottom w:val="0"/>
      <w:divBdr>
        <w:top w:val="none" w:sz="0" w:space="0" w:color="auto"/>
        <w:left w:val="none" w:sz="0" w:space="0" w:color="auto"/>
        <w:bottom w:val="none" w:sz="0" w:space="0" w:color="auto"/>
        <w:right w:val="none" w:sz="0" w:space="0" w:color="auto"/>
      </w:divBdr>
      <w:divsChild>
        <w:div w:id="13389905">
          <w:marLeft w:val="1166"/>
          <w:marRight w:val="0"/>
          <w:marTop w:val="96"/>
          <w:marBottom w:val="0"/>
          <w:divBdr>
            <w:top w:val="none" w:sz="0" w:space="0" w:color="auto"/>
            <w:left w:val="none" w:sz="0" w:space="0" w:color="auto"/>
            <w:bottom w:val="none" w:sz="0" w:space="0" w:color="auto"/>
            <w:right w:val="none" w:sz="0" w:space="0" w:color="auto"/>
          </w:divBdr>
        </w:div>
      </w:divsChild>
    </w:div>
    <w:div w:id="1218862143">
      <w:bodyDiv w:val="1"/>
      <w:marLeft w:val="0"/>
      <w:marRight w:val="0"/>
      <w:marTop w:val="0"/>
      <w:marBottom w:val="0"/>
      <w:divBdr>
        <w:top w:val="none" w:sz="0" w:space="0" w:color="auto"/>
        <w:left w:val="none" w:sz="0" w:space="0" w:color="auto"/>
        <w:bottom w:val="none" w:sz="0" w:space="0" w:color="auto"/>
        <w:right w:val="none" w:sz="0" w:space="0" w:color="auto"/>
      </w:divBdr>
    </w:div>
    <w:div w:id="1266843428">
      <w:bodyDiv w:val="1"/>
      <w:marLeft w:val="0"/>
      <w:marRight w:val="0"/>
      <w:marTop w:val="0"/>
      <w:marBottom w:val="0"/>
      <w:divBdr>
        <w:top w:val="none" w:sz="0" w:space="0" w:color="auto"/>
        <w:left w:val="none" w:sz="0" w:space="0" w:color="auto"/>
        <w:bottom w:val="none" w:sz="0" w:space="0" w:color="auto"/>
        <w:right w:val="none" w:sz="0" w:space="0" w:color="auto"/>
      </w:divBdr>
    </w:div>
    <w:div w:id="1275988128">
      <w:bodyDiv w:val="1"/>
      <w:marLeft w:val="0"/>
      <w:marRight w:val="0"/>
      <w:marTop w:val="0"/>
      <w:marBottom w:val="0"/>
      <w:divBdr>
        <w:top w:val="none" w:sz="0" w:space="0" w:color="auto"/>
        <w:left w:val="none" w:sz="0" w:space="0" w:color="auto"/>
        <w:bottom w:val="none" w:sz="0" w:space="0" w:color="auto"/>
        <w:right w:val="none" w:sz="0" w:space="0" w:color="auto"/>
      </w:divBdr>
    </w:div>
    <w:div w:id="1277324663">
      <w:bodyDiv w:val="1"/>
      <w:marLeft w:val="0"/>
      <w:marRight w:val="0"/>
      <w:marTop w:val="0"/>
      <w:marBottom w:val="0"/>
      <w:divBdr>
        <w:top w:val="none" w:sz="0" w:space="0" w:color="auto"/>
        <w:left w:val="none" w:sz="0" w:space="0" w:color="auto"/>
        <w:bottom w:val="none" w:sz="0" w:space="0" w:color="auto"/>
        <w:right w:val="none" w:sz="0" w:space="0" w:color="auto"/>
      </w:divBdr>
    </w:div>
    <w:div w:id="1297951922">
      <w:bodyDiv w:val="1"/>
      <w:marLeft w:val="0"/>
      <w:marRight w:val="0"/>
      <w:marTop w:val="0"/>
      <w:marBottom w:val="0"/>
      <w:divBdr>
        <w:top w:val="none" w:sz="0" w:space="0" w:color="auto"/>
        <w:left w:val="none" w:sz="0" w:space="0" w:color="auto"/>
        <w:bottom w:val="none" w:sz="0" w:space="0" w:color="auto"/>
        <w:right w:val="none" w:sz="0" w:space="0" w:color="auto"/>
      </w:divBdr>
    </w:div>
    <w:div w:id="1302418658">
      <w:bodyDiv w:val="1"/>
      <w:marLeft w:val="0"/>
      <w:marRight w:val="0"/>
      <w:marTop w:val="0"/>
      <w:marBottom w:val="0"/>
      <w:divBdr>
        <w:top w:val="none" w:sz="0" w:space="0" w:color="auto"/>
        <w:left w:val="none" w:sz="0" w:space="0" w:color="auto"/>
        <w:bottom w:val="none" w:sz="0" w:space="0" w:color="auto"/>
        <w:right w:val="none" w:sz="0" w:space="0" w:color="auto"/>
      </w:divBdr>
    </w:div>
    <w:div w:id="1315067901">
      <w:bodyDiv w:val="1"/>
      <w:marLeft w:val="0"/>
      <w:marRight w:val="0"/>
      <w:marTop w:val="0"/>
      <w:marBottom w:val="0"/>
      <w:divBdr>
        <w:top w:val="none" w:sz="0" w:space="0" w:color="auto"/>
        <w:left w:val="none" w:sz="0" w:space="0" w:color="auto"/>
        <w:bottom w:val="none" w:sz="0" w:space="0" w:color="auto"/>
        <w:right w:val="none" w:sz="0" w:space="0" w:color="auto"/>
      </w:divBdr>
    </w:div>
    <w:div w:id="1326281170">
      <w:bodyDiv w:val="1"/>
      <w:marLeft w:val="0"/>
      <w:marRight w:val="0"/>
      <w:marTop w:val="0"/>
      <w:marBottom w:val="0"/>
      <w:divBdr>
        <w:top w:val="none" w:sz="0" w:space="0" w:color="auto"/>
        <w:left w:val="none" w:sz="0" w:space="0" w:color="auto"/>
        <w:bottom w:val="none" w:sz="0" w:space="0" w:color="auto"/>
        <w:right w:val="none" w:sz="0" w:space="0" w:color="auto"/>
      </w:divBdr>
    </w:div>
    <w:div w:id="1357000123">
      <w:bodyDiv w:val="1"/>
      <w:marLeft w:val="0"/>
      <w:marRight w:val="0"/>
      <w:marTop w:val="0"/>
      <w:marBottom w:val="0"/>
      <w:divBdr>
        <w:top w:val="none" w:sz="0" w:space="0" w:color="auto"/>
        <w:left w:val="none" w:sz="0" w:space="0" w:color="auto"/>
        <w:bottom w:val="none" w:sz="0" w:space="0" w:color="auto"/>
        <w:right w:val="none" w:sz="0" w:space="0" w:color="auto"/>
      </w:divBdr>
    </w:div>
    <w:div w:id="1358123689">
      <w:bodyDiv w:val="1"/>
      <w:marLeft w:val="0"/>
      <w:marRight w:val="0"/>
      <w:marTop w:val="0"/>
      <w:marBottom w:val="0"/>
      <w:divBdr>
        <w:top w:val="none" w:sz="0" w:space="0" w:color="auto"/>
        <w:left w:val="none" w:sz="0" w:space="0" w:color="auto"/>
        <w:bottom w:val="none" w:sz="0" w:space="0" w:color="auto"/>
        <w:right w:val="none" w:sz="0" w:space="0" w:color="auto"/>
      </w:divBdr>
    </w:div>
    <w:div w:id="1376353245">
      <w:bodyDiv w:val="1"/>
      <w:marLeft w:val="0"/>
      <w:marRight w:val="0"/>
      <w:marTop w:val="0"/>
      <w:marBottom w:val="0"/>
      <w:divBdr>
        <w:top w:val="none" w:sz="0" w:space="0" w:color="auto"/>
        <w:left w:val="none" w:sz="0" w:space="0" w:color="auto"/>
        <w:bottom w:val="none" w:sz="0" w:space="0" w:color="auto"/>
        <w:right w:val="none" w:sz="0" w:space="0" w:color="auto"/>
      </w:divBdr>
    </w:div>
    <w:div w:id="1414282390">
      <w:bodyDiv w:val="1"/>
      <w:marLeft w:val="0"/>
      <w:marRight w:val="0"/>
      <w:marTop w:val="0"/>
      <w:marBottom w:val="0"/>
      <w:divBdr>
        <w:top w:val="none" w:sz="0" w:space="0" w:color="auto"/>
        <w:left w:val="none" w:sz="0" w:space="0" w:color="auto"/>
        <w:bottom w:val="none" w:sz="0" w:space="0" w:color="auto"/>
        <w:right w:val="none" w:sz="0" w:space="0" w:color="auto"/>
      </w:divBdr>
    </w:div>
    <w:div w:id="1416241705">
      <w:bodyDiv w:val="1"/>
      <w:marLeft w:val="0"/>
      <w:marRight w:val="0"/>
      <w:marTop w:val="0"/>
      <w:marBottom w:val="0"/>
      <w:divBdr>
        <w:top w:val="none" w:sz="0" w:space="0" w:color="auto"/>
        <w:left w:val="none" w:sz="0" w:space="0" w:color="auto"/>
        <w:bottom w:val="none" w:sz="0" w:space="0" w:color="auto"/>
        <w:right w:val="none" w:sz="0" w:space="0" w:color="auto"/>
      </w:divBdr>
      <w:divsChild>
        <w:div w:id="490676926">
          <w:marLeft w:val="1166"/>
          <w:marRight w:val="0"/>
          <w:marTop w:val="77"/>
          <w:marBottom w:val="0"/>
          <w:divBdr>
            <w:top w:val="none" w:sz="0" w:space="0" w:color="auto"/>
            <w:left w:val="none" w:sz="0" w:space="0" w:color="auto"/>
            <w:bottom w:val="none" w:sz="0" w:space="0" w:color="auto"/>
            <w:right w:val="none" w:sz="0" w:space="0" w:color="auto"/>
          </w:divBdr>
        </w:div>
        <w:div w:id="1845169767">
          <w:marLeft w:val="547"/>
          <w:marRight w:val="0"/>
          <w:marTop w:val="91"/>
          <w:marBottom w:val="0"/>
          <w:divBdr>
            <w:top w:val="none" w:sz="0" w:space="0" w:color="auto"/>
            <w:left w:val="none" w:sz="0" w:space="0" w:color="auto"/>
            <w:bottom w:val="none" w:sz="0" w:space="0" w:color="auto"/>
            <w:right w:val="none" w:sz="0" w:space="0" w:color="auto"/>
          </w:divBdr>
        </w:div>
      </w:divsChild>
    </w:div>
    <w:div w:id="1467774093">
      <w:bodyDiv w:val="1"/>
      <w:marLeft w:val="0"/>
      <w:marRight w:val="0"/>
      <w:marTop w:val="0"/>
      <w:marBottom w:val="0"/>
      <w:divBdr>
        <w:top w:val="none" w:sz="0" w:space="0" w:color="auto"/>
        <w:left w:val="none" w:sz="0" w:space="0" w:color="auto"/>
        <w:bottom w:val="none" w:sz="0" w:space="0" w:color="auto"/>
        <w:right w:val="none" w:sz="0" w:space="0" w:color="auto"/>
      </w:divBdr>
    </w:div>
    <w:div w:id="1475559945">
      <w:bodyDiv w:val="1"/>
      <w:marLeft w:val="0"/>
      <w:marRight w:val="0"/>
      <w:marTop w:val="0"/>
      <w:marBottom w:val="0"/>
      <w:divBdr>
        <w:top w:val="none" w:sz="0" w:space="0" w:color="auto"/>
        <w:left w:val="none" w:sz="0" w:space="0" w:color="auto"/>
        <w:bottom w:val="none" w:sz="0" w:space="0" w:color="auto"/>
        <w:right w:val="none" w:sz="0" w:space="0" w:color="auto"/>
      </w:divBdr>
    </w:div>
    <w:div w:id="1526290656">
      <w:bodyDiv w:val="1"/>
      <w:marLeft w:val="0"/>
      <w:marRight w:val="0"/>
      <w:marTop w:val="0"/>
      <w:marBottom w:val="0"/>
      <w:divBdr>
        <w:top w:val="none" w:sz="0" w:space="0" w:color="auto"/>
        <w:left w:val="none" w:sz="0" w:space="0" w:color="auto"/>
        <w:bottom w:val="none" w:sz="0" w:space="0" w:color="auto"/>
        <w:right w:val="none" w:sz="0" w:space="0" w:color="auto"/>
      </w:divBdr>
    </w:div>
    <w:div w:id="1534147612">
      <w:bodyDiv w:val="1"/>
      <w:marLeft w:val="0"/>
      <w:marRight w:val="0"/>
      <w:marTop w:val="0"/>
      <w:marBottom w:val="0"/>
      <w:divBdr>
        <w:top w:val="none" w:sz="0" w:space="0" w:color="auto"/>
        <w:left w:val="none" w:sz="0" w:space="0" w:color="auto"/>
        <w:bottom w:val="none" w:sz="0" w:space="0" w:color="auto"/>
        <w:right w:val="none" w:sz="0" w:space="0" w:color="auto"/>
      </w:divBdr>
    </w:div>
    <w:div w:id="1537159919">
      <w:bodyDiv w:val="1"/>
      <w:marLeft w:val="0"/>
      <w:marRight w:val="0"/>
      <w:marTop w:val="0"/>
      <w:marBottom w:val="0"/>
      <w:divBdr>
        <w:top w:val="none" w:sz="0" w:space="0" w:color="auto"/>
        <w:left w:val="none" w:sz="0" w:space="0" w:color="auto"/>
        <w:bottom w:val="none" w:sz="0" w:space="0" w:color="auto"/>
        <w:right w:val="none" w:sz="0" w:space="0" w:color="auto"/>
      </w:divBdr>
    </w:div>
    <w:div w:id="1563365964">
      <w:bodyDiv w:val="1"/>
      <w:marLeft w:val="0"/>
      <w:marRight w:val="0"/>
      <w:marTop w:val="0"/>
      <w:marBottom w:val="0"/>
      <w:divBdr>
        <w:top w:val="none" w:sz="0" w:space="0" w:color="auto"/>
        <w:left w:val="none" w:sz="0" w:space="0" w:color="auto"/>
        <w:bottom w:val="none" w:sz="0" w:space="0" w:color="auto"/>
        <w:right w:val="none" w:sz="0" w:space="0" w:color="auto"/>
      </w:divBdr>
      <w:divsChild>
        <w:div w:id="1327050542">
          <w:marLeft w:val="360"/>
          <w:marRight w:val="0"/>
          <w:marTop w:val="200"/>
          <w:marBottom w:val="0"/>
          <w:divBdr>
            <w:top w:val="none" w:sz="0" w:space="0" w:color="auto"/>
            <w:left w:val="none" w:sz="0" w:space="0" w:color="auto"/>
            <w:bottom w:val="none" w:sz="0" w:space="0" w:color="auto"/>
            <w:right w:val="none" w:sz="0" w:space="0" w:color="auto"/>
          </w:divBdr>
        </w:div>
        <w:div w:id="771055241">
          <w:marLeft w:val="360"/>
          <w:marRight w:val="0"/>
          <w:marTop w:val="200"/>
          <w:marBottom w:val="0"/>
          <w:divBdr>
            <w:top w:val="none" w:sz="0" w:space="0" w:color="auto"/>
            <w:left w:val="none" w:sz="0" w:space="0" w:color="auto"/>
            <w:bottom w:val="none" w:sz="0" w:space="0" w:color="auto"/>
            <w:right w:val="none" w:sz="0" w:space="0" w:color="auto"/>
          </w:divBdr>
        </w:div>
        <w:div w:id="328362352">
          <w:marLeft w:val="360"/>
          <w:marRight w:val="0"/>
          <w:marTop w:val="200"/>
          <w:marBottom w:val="0"/>
          <w:divBdr>
            <w:top w:val="none" w:sz="0" w:space="0" w:color="auto"/>
            <w:left w:val="none" w:sz="0" w:space="0" w:color="auto"/>
            <w:bottom w:val="none" w:sz="0" w:space="0" w:color="auto"/>
            <w:right w:val="none" w:sz="0" w:space="0" w:color="auto"/>
          </w:divBdr>
        </w:div>
        <w:div w:id="1516192552">
          <w:marLeft w:val="360"/>
          <w:marRight w:val="0"/>
          <w:marTop w:val="200"/>
          <w:marBottom w:val="0"/>
          <w:divBdr>
            <w:top w:val="none" w:sz="0" w:space="0" w:color="auto"/>
            <w:left w:val="none" w:sz="0" w:space="0" w:color="auto"/>
            <w:bottom w:val="none" w:sz="0" w:space="0" w:color="auto"/>
            <w:right w:val="none" w:sz="0" w:space="0" w:color="auto"/>
          </w:divBdr>
        </w:div>
        <w:div w:id="2015185994">
          <w:marLeft w:val="360"/>
          <w:marRight w:val="0"/>
          <w:marTop w:val="200"/>
          <w:marBottom w:val="0"/>
          <w:divBdr>
            <w:top w:val="none" w:sz="0" w:space="0" w:color="auto"/>
            <w:left w:val="none" w:sz="0" w:space="0" w:color="auto"/>
            <w:bottom w:val="none" w:sz="0" w:space="0" w:color="auto"/>
            <w:right w:val="none" w:sz="0" w:space="0" w:color="auto"/>
          </w:divBdr>
        </w:div>
        <w:div w:id="647704615">
          <w:marLeft w:val="360"/>
          <w:marRight w:val="0"/>
          <w:marTop w:val="200"/>
          <w:marBottom w:val="0"/>
          <w:divBdr>
            <w:top w:val="none" w:sz="0" w:space="0" w:color="auto"/>
            <w:left w:val="none" w:sz="0" w:space="0" w:color="auto"/>
            <w:bottom w:val="none" w:sz="0" w:space="0" w:color="auto"/>
            <w:right w:val="none" w:sz="0" w:space="0" w:color="auto"/>
          </w:divBdr>
        </w:div>
        <w:div w:id="700514870">
          <w:marLeft w:val="360"/>
          <w:marRight w:val="0"/>
          <w:marTop w:val="200"/>
          <w:marBottom w:val="0"/>
          <w:divBdr>
            <w:top w:val="none" w:sz="0" w:space="0" w:color="auto"/>
            <w:left w:val="none" w:sz="0" w:space="0" w:color="auto"/>
            <w:bottom w:val="none" w:sz="0" w:space="0" w:color="auto"/>
            <w:right w:val="none" w:sz="0" w:space="0" w:color="auto"/>
          </w:divBdr>
        </w:div>
      </w:divsChild>
    </w:div>
    <w:div w:id="1574662758">
      <w:bodyDiv w:val="1"/>
      <w:marLeft w:val="0"/>
      <w:marRight w:val="0"/>
      <w:marTop w:val="0"/>
      <w:marBottom w:val="0"/>
      <w:divBdr>
        <w:top w:val="none" w:sz="0" w:space="0" w:color="auto"/>
        <w:left w:val="none" w:sz="0" w:space="0" w:color="auto"/>
        <w:bottom w:val="none" w:sz="0" w:space="0" w:color="auto"/>
        <w:right w:val="none" w:sz="0" w:space="0" w:color="auto"/>
      </w:divBdr>
    </w:div>
    <w:div w:id="1575430845">
      <w:bodyDiv w:val="1"/>
      <w:marLeft w:val="0"/>
      <w:marRight w:val="0"/>
      <w:marTop w:val="0"/>
      <w:marBottom w:val="0"/>
      <w:divBdr>
        <w:top w:val="none" w:sz="0" w:space="0" w:color="auto"/>
        <w:left w:val="none" w:sz="0" w:space="0" w:color="auto"/>
        <w:bottom w:val="none" w:sz="0" w:space="0" w:color="auto"/>
        <w:right w:val="none" w:sz="0" w:space="0" w:color="auto"/>
      </w:divBdr>
    </w:div>
    <w:div w:id="1576934859">
      <w:bodyDiv w:val="1"/>
      <w:marLeft w:val="0"/>
      <w:marRight w:val="0"/>
      <w:marTop w:val="0"/>
      <w:marBottom w:val="0"/>
      <w:divBdr>
        <w:top w:val="none" w:sz="0" w:space="0" w:color="auto"/>
        <w:left w:val="none" w:sz="0" w:space="0" w:color="auto"/>
        <w:bottom w:val="none" w:sz="0" w:space="0" w:color="auto"/>
        <w:right w:val="none" w:sz="0" w:space="0" w:color="auto"/>
      </w:divBdr>
    </w:div>
    <w:div w:id="1584147050">
      <w:bodyDiv w:val="1"/>
      <w:marLeft w:val="0"/>
      <w:marRight w:val="0"/>
      <w:marTop w:val="0"/>
      <w:marBottom w:val="0"/>
      <w:divBdr>
        <w:top w:val="none" w:sz="0" w:space="0" w:color="auto"/>
        <w:left w:val="none" w:sz="0" w:space="0" w:color="auto"/>
        <w:bottom w:val="none" w:sz="0" w:space="0" w:color="auto"/>
        <w:right w:val="none" w:sz="0" w:space="0" w:color="auto"/>
      </w:divBdr>
      <w:divsChild>
        <w:div w:id="201795359">
          <w:marLeft w:val="0"/>
          <w:marRight w:val="0"/>
          <w:marTop w:val="0"/>
          <w:marBottom w:val="0"/>
          <w:divBdr>
            <w:top w:val="none" w:sz="0" w:space="0" w:color="auto"/>
            <w:left w:val="none" w:sz="0" w:space="0" w:color="auto"/>
            <w:bottom w:val="none" w:sz="0" w:space="0" w:color="auto"/>
            <w:right w:val="none" w:sz="0" w:space="0" w:color="auto"/>
          </w:divBdr>
          <w:divsChild>
            <w:div w:id="1248617666">
              <w:marLeft w:val="0"/>
              <w:marRight w:val="0"/>
              <w:marTop w:val="0"/>
              <w:marBottom w:val="0"/>
              <w:divBdr>
                <w:top w:val="none" w:sz="0" w:space="0" w:color="auto"/>
                <w:left w:val="none" w:sz="0" w:space="0" w:color="auto"/>
                <w:bottom w:val="none" w:sz="0" w:space="0" w:color="auto"/>
                <w:right w:val="none" w:sz="0" w:space="0" w:color="auto"/>
              </w:divBdr>
              <w:divsChild>
                <w:div w:id="1553349124">
                  <w:marLeft w:val="0"/>
                  <w:marRight w:val="0"/>
                  <w:marTop w:val="0"/>
                  <w:marBottom w:val="0"/>
                  <w:divBdr>
                    <w:top w:val="none" w:sz="0" w:space="0" w:color="auto"/>
                    <w:left w:val="none" w:sz="0" w:space="0" w:color="auto"/>
                    <w:bottom w:val="none" w:sz="0" w:space="0" w:color="auto"/>
                    <w:right w:val="none" w:sz="0" w:space="0" w:color="auto"/>
                  </w:divBdr>
                  <w:divsChild>
                    <w:div w:id="1452171316">
                      <w:marLeft w:val="0"/>
                      <w:marRight w:val="0"/>
                      <w:marTop w:val="0"/>
                      <w:marBottom w:val="0"/>
                      <w:divBdr>
                        <w:top w:val="none" w:sz="0" w:space="0" w:color="auto"/>
                        <w:left w:val="none" w:sz="0" w:space="0" w:color="auto"/>
                        <w:bottom w:val="none" w:sz="0" w:space="0" w:color="auto"/>
                        <w:right w:val="none" w:sz="0" w:space="0" w:color="auto"/>
                      </w:divBdr>
                      <w:divsChild>
                        <w:div w:id="1013993663">
                          <w:marLeft w:val="0"/>
                          <w:marRight w:val="0"/>
                          <w:marTop w:val="0"/>
                          <w:marBottom w:val="0"/>
                          <w:divBdr>
                            <w:top w:val="none" w:sz="0" w:space="0" w:color="auto"/>
                            <w:left w:val="none" w:sz="0" w:space="0" w:color="auto"/>
                            <w:bottom w:val="none" w:sz="0" w:space="0" w:color="auto"/>
                            <w:right w:val="none" w:sz="0" w:space="0" w:color="auto"/>
                          </w:divBdr>
                          <w:divsChild>
                            <w:div w:id="243033100">
                              <w:marLeft w:val="0"/>
                              <w:marRight w:val="0"/>
                              <w:marTop w:val="0"/>
                              <w:marBottom w:val="0"/>
                              <w:divBdr>
                                <w:top w:val="none" w:sz="0" w:space="0" w:color="auto"/>
                                <w:left w:val="none" w:sz="0" w:space="0" w:color="auto"/>
                                <w:bottom w:val="none" w:sz="0" w:space="0" w:color="auto"/>
                                <w:right w:val="none" w:sz="0" w:space="0" w:color="auto"/>
                              </w:divBdr>
                              <w:divsChild>
                                <w:div w:id="842352899">
                                  <w:marLeft w:val="0"/>
                                  <w:marRight w:val="0"/>
                                  <w:marTop w:val="0"/>
                                  <w:marBottom w:val="0"/>
                                  <w:divBdr>
                                    <w:top w:val="none" w:sz="0" w:space="0" w:color="auto"/>
                                    <w:left w:val="none" w:sz="0" w:space="0" w:color="auto"/>
                                    <w:bottom w:val="none" w:sz="0" w:space="0" w:color="auto"/>
                                    <w:right w:val="none" w:sz="0" w:space="0" w:color="auto"/>
                                  </w:divBdr>
                                  <w:divsChild>
                                    <w:div w:id="517548827">
                                      <w:marLeft w:val="0"/>
                                      <w:marRight w:val="0"/>
                                      <w:marTop w:val="0"/>
                                      <w:marBottom w:val="0"/>
                                      <w:divBdr>
                                        <w:top w:val="none" w:sz="0" w:space="0" w:color="auto"/>
                                        <w:left w:val="none" w:sz="0" w:space="0" w:color="auto"/>
                                        <w:bottom w:val="none" w:sz="0" w:space="0" w:color="auto"/>
                                        <w:right w:val="none" w:sz="0" w:space="0" w:color="auto"/>
                                      </w:divBdr>
                                      <w:divsChild>
                                        <w:div w:id="704408981">
                                          <w:marLeft w:val="0"/>
                                          <w:marRight w:val="0"/>
                                          <w:marTop w:val="0"/>
                                          <w:marBottom w:val="0"/>
                                          <w:divBdr>
                                            <w:top w:val="none" w:sz="0" w:space="0" w:color="auto"/>
                                            <w:left w:val="none" w:sz="0" w:space="0" w:color="auto"/>
                                            <w:bottom w:val="none" w:sz="0" w:space="0" w:color="auto"/>
                                            <w:right w:val="none" w:sz="0" w:space="0" w:color="auto"/>
                                          </w:divBdr>
                                          <w:divsChild>
                                            <w:div w:id="1438134440">
                                              <w:marLeft w:val="0"/>
                                              <w:marRight w:val="0"/>
                                              <w:marTop w:val="0"/>
                                              <w:marBottom w:val="0"/>
                                              <w:divBdr>
                                                <w:top w:val="none" w:sz="0" w:space="0" w:color="auto"/>
                                                <w:left w:val="none" w:sz="0" w:space="0" w:color="auto"/>
                                                <w:bottom w:val="none" w:sz="0" w:space="0" w:color="auto"/>
                                                <w:right w:val="none" w:sz="0" w:space="0" w:color="auto"/>
                                              </w:divBdr>
                                              <w:divsChild>
                                                <w:div w:id="951739975">
                                                  <w:marLeft w:val="0"/>
                                                  <w:marRight w:val="0"/>
                                                  <w:marTop w:val="0"/>
                                                  <w:marBottom w:val="0"/>
                                                  <w:divBdr>
                                                    <w:top w:val="none" w:sz="0" w:space="0" w:color="auto"/>
                                                    <w:left w:val="none" w:sz="0" w:space="0" w:color="auto"/>
                                                    <w:bottom w:val="none" w:sz="0" w:space="0" w:color="auto"/>
                                                    <w:right w:val="none" w:sz="0" w:space="0" w:color="auto"/>
                                                  </w:divBdr>
                                                  <w:divsChild>
                                                    <w:div w:id="930357045">
                                                      <w:marLeft w:val="0"/>
                                                      <w:marRight w:val="0"/>
                                                      <w:marTop w:val="0"/>
                                                      <w:marBottom w:val="0"/>
                                                      <w:divBdr>
                                                        <w:top w:val="none" w:sz="0" w:space="0" w:color="auto"/>
                                                        <w:left w:val="none" w:sz="0" w:space="0" w:color="auto"/>
                                                        <w:bottom w:val="none" w:sz="0" w:space="0" w:color="auto"/>
                                                        <w:right w:val="none" w:sz="0" w:space="0" w:color="auto"/>
                                                      </w:divBdr>
                                                      <w:divsChild>
                                                        <w:div w:id="1061635045">
                                                          <w:marLeft w:val="0"/>
                                                          <w:marRight w:val="0"/>
                                                          <w:marTop w:val="0"/>
                                                          <w:marBottom w:val="0"/>
                                                          <w:divBdr>
                                                            <w:top w:val="none" w:sz="0" w:space="0" w:color="auto"/>
                                                            <w:left w:val="none" w:sz="0" w:space="0" w:color="auto"/>
                                                            <w:bottom w:val="none" w:sz="0" w:space="0" w:color="auto"/>
                                                            <w:right w:val="none" w:sz="0" w:space="0" w:color="auto"/>
                                                          </w:divBdr>
                                                          <w:divsChild>
                                                            <w:div w:id="1081953370">
                                                              <w:marLeft w:val="0"/>
                                                              <w:marRight w:val="0"/>
                                                              <w:marTop w:val="0"/>
                                                              <w:marBottom w:val="0"/>
                                                              <w:divBdr>
                                                                <w:top w:val="none" w:sz="0" w:space="0" w:color="auto"/>
                                                                <w:left w:val="none" w:sz="0" w:space="0" w:color="auto"/>
                                                                <w:bottom w:val="none" w:sz="0" w:space="0" w:color="auto"/>
                                                                <w:right w:val="none" w:sz="0" w:space="0" w:color="auto"/>
                                                              </w:divBdr>
                                                              <w:divsChild>
                                                                <w:div w:id="208686651">
                                                                  <w:marLeft w:val="0"/>
                                                                  <w:marRight w:val="0"/>
                                                                  <w:marTop w:val="0"/>
                                                                  <w:marBottom w:val="0"/>
                                                                  <w:divBdr>
                                                                    <w:top w:val="none" w:sz="0" w:space="0" w:color="auto"/>
                                                                    <w:left w:val="none" w:sz="0" w:space="0" w:color="auto"/>
                                                                    <w:bottom w:val="none" w:sz="0" w:space="0" w:color="auto"/>
                                                                    <w:right w:val="none" w:sz="0" w:space="0" w:color="auto"/>
                                                                  </w:divBdr>
                                                                  <w:divsChild>
                                                                    <w:div w:id="1551111693">
                                                                      <w:marLeft w:val="0"/>
                                                                      <w:marRight w:val="0"/>
                                                                      <w:marTop w:val="0"/>
                                                                      <w:marBottom w:val="0"/>
                                                                      <w:divBdr>
                                                                        <w:top w:val="none" w:sz="0" w:space="0" w:color="auto"/>
                                                                        <w:left w:val="none" w:sz="0" w:space="0" w:color="auto"/>
                                                                        <w:bottom w:val="none" w:sz="0" w:space="0" w:color="auto"/>
                                                                        <w:right w:val="none" w:sz="0" w:space="0" w:color="auto"/>
                                                                      </w:divBdr>
                                                                      <w:divsChild>
                                                                        <w:div w:id="1544557261">
                                                                          <w:marLeft w:val="0"/>
                                                                          <w:marRight w:val="0"/>
                                                                          <w:marTop w:val="0"/>
                                                                          <w:marBottom w:val="0"/>
                                                                          <w:divBdr>
                                                                            <w:top w:val="none" w:sz="0" w:space="0" w:color="auto"/>
                                                                            <w:left w:val="none" w:sz="0" w:space="0" w:color="auto"/>
                                                                            <w:bottom w:val="none" w:sz="0" w:space="0" w:color="auto"/>
                                                                            <w:right w:val="none" w:sz="0" w:space="0" w:color="auto"/>
                                                                          </w:divBdr>
                                                                          <w:divsChild>
                                                                            <w:div w:id="1708218853">
                                                                              <w:marLeft w:val="0"/>
                                                                              <w:marRight w:val="0"/>
                                                                              <w:marTop w:val="0"/>
                                                                              <w:marBottom w:val="0"/>
                                                                              <w:divBdr>
                                                                                <w:top w:val="none" w:sz="0" w:space="0" w:color="auto"/>
                                                                                <w:left w:val="none" w:sz="0" w:space="0" w:color="auto"/>
                                                                                <w:bottom w:val="none" w:sz="0" w:space="0" w:color="auto"/>
                                                                                <w:right w:val="none" w:sz="0" w:space="0" w:color="auto"/>
                                                                              </w:divBdr>
                                                                              <w:divsChild>
                                                                                <w:div w:id="461652422">
                                                                                  <w:marLeft w:val="0"/>
                                                                                  <w:marRight w:val="0"/>
                                                                                  <w:marTop w:val="0"/>
                                                                                  <w:marBottom w:val="0"/>
                                                                                  <w:divBdr>
                                                                                    <w:top w:val="none" w:sz="0" w:space="0" w:color="auto"/>
                                                                                    <w:left w:val="none" w:sz="0" w:space="0" w:color="auto"/>
                                                                                    <w:bottom w:val="none" w:sz="0" w:space="0" w:color="auto"/>
                                                                                    <w:right w:val="none" w:sz="0" w:space="0" w:color="auto"/>
                                                                                  </w:divBdr>
                                                                                  <w:divsChild>
                                                                                    <w:div w:id="573054485">
                                                                                      <w:marLeft w:val="0"/>
                                                                                      <w:marRight w:val="0"/>
                                                                                      <w:marTop w:val="0"/>
                                                                                      <w:marBottom w:val="0"/>
                                                                                      <w:divBdr>
                                                                                        <w:top w:val="none" w:sz="0" w:space="0" w:color="auto"/>
                                                                                        <w:left w:val="none" w:sz="0" w:space="0" w:color="auto"/>
                                                                                        <w:bottom w:val="none" w:sz="0" w:space="0" w:color="auto"/>
                                                                                        <w:right w:val="none" w:sz="0" w:space="0" w:color="auto"/>
                                                                                      </w:divBdr>
                                                                                      <w:divsChild>
                                                                                        <w:div w:id="2144493098">
                                                                                          <w:marLeft w:val="0"/>
                                                                                          <w:marRight w:val="0"/>
                                                                                          <w:marTop w:val="0"/>
                                                                                          <w:marBottom w:val="0"/>
                                                                                          <w:divBdr>
                                                                                            <w:top w:val="none" w:sz="0" w:space="0" w:color="auto"/>
                                                                                            <w:left w:val="none" w:sz="0" w:space="0" w:color="auto"/>
                                                                                            <w:bottom w:val="none" w:sz="0" w:space="0" w:color="auto"/>
                                                                                            <w:right w:val="none" w:sz="0" w:space="0" w:color="auto"/>
                                                                                          </w:divBdr>
                                                                                          <w:divsChild>
                                                                                            <w:div w:id="1250114421">
                                                                                              <w:marLeft w:val="0"/>
                                                                                              <w:marRight w:val="0"/>
                                                                                              <w:marTop w:val="0"/>
                                                                                              <w:marBottom w:val="0"/>
                                                                                              <w:divBdr>
                                                                                                <w:top w:val="none" w:sz="0" w:space="0" w:color="auto"/>
                                                                                                <w:left w:val="none" w:sz="0" w:space="0" w:color="auto"/>
                                                                                                <w:bottom w:val="none" w:sz="0" w:space="0" w:color="auto"/>
                                                                                                <w:right w:val="none" w:sz="0" w:space="0" w:color="auto"/>
                                                                                              </w:divBdr>
                                                                                              <w:divsChild>
                                                                                                <w:div w:id="1470394768">
                                                                                                  <w:marLeft w:val="0"/>
                                                                                                  <w:marRight w:val="0"/>
                                                                                                  <w:marTop w:val="0"/>
                                                                                                  <w:marBottom w:val="0"/>
                                                                                                  <w:divBdr>
                                                                                                    <w:top w:val="none" w:sz="0" w:space="0" w:color="auto"/>
                                                                                                    <w:left w:val="none" w:sz="0" w:space="0" w:color="auto"/>
                                                                                                    <w:bottom w:val="none" w:sz="0" w:space="0" w:color="auto"/>
                                                                                                    <w:right w:val="none" w:sz="0" w:space="0" w:color="auto"/>
                                                                                                  </w:divBdr>
                                                                                                  <w:divsChild>
                                                                                                    <w:div w:id="1945191191">
                                                                                                      <w:marLeft w:val="0"/>
                                                                                                      <w:marRight w:val="0"/>
                                                                                                      <w:marTop w:val="0"/>
                                                                                                      <w:marBottom w:val="0"/>
                                                                                                      <w:divBdr>
                                                                                                        <w:top w:val="none" w:sz="0" w:space="0" w:color="auto"/>
                                                                                                        <w:left w:val="none" w:sz="0" w:space="0" w:color="auto"/>
                                                                                                        <w:bottom w:val="none" w:sz="0" w:space="0" w:color="auto"/>
                                                                                                        <w:right w:val="none" w:sz="0" w:space="0" w:color="auto"/>
                                                                                                      </w:divBdr>
                                                                                                      <w:divsChild>
                                                                                                        <w:div w:id="849560407">
                                                                                                          <w:marLeft w:val="0"/>
                                                                                                          <w:marRight w:val="0"/>
                                                                                                          <w:marTop w:val="0"/>
                                                                                                          <w:marBottom w:val="0"/>
                                                                                                          <w:divBdr>
                                                                                                            <w:top w:val="none" w:sz="0" w:space="0" w:color="auto"/>
                                                                                                            <w:left w:val="none" w:sz="0" w:space="0" w:color="auto"/>
                                                                                                            <w:bottom w:val="none" w:sz="0" w:space="0" w:color="auto"/>
                                                                                                            <w:right w:val="none" w:sz="0" w:space="0" w:color="auto"/>
                                                                                                          </w:divBdr>
                                                                                                          <w:divsChild>
                                                                                                            <w:div w:id="1581208853">
                                                                                                              <w:marLeft w:val="0"/>
                                                                                                              <w:marRight w:val="0"/>
                                                                                                              <w:marTop w:val="0"/>
                                                                                                              <w:marBottom w:val="0"/>
                                                                                                              <w:divBdr>
                                                                                                                <w:top w:val="none" w:sz="0" w:space="0" w:color="auto"/>
                                                                                                                <w:left w:val="none" w:sz="0" w:space="0" w:color="auto"/>
                                                                                                                <w:bottom w:val="none" w:sz="0" w:space="0" w:color="auto"/>
                                                                                                                <w:right w:val="none" w:sz="0" w:space="0" w:color="auto"/>
                                                                                                              </w:divBdr>
                                                                                                              <w:divsChild>
                                                                                                                <w:div w:id="1508515134">
                                                                                                                  <w:marLeft w:val="0"/>
                                                                                                                  <w:marRight w:val="0"/>
                                                                                                                  <w:marTop w:val="0"/>
                                                                                                                  <w:marBottom w:val="0"/>
                                                                                                                  <w:divBdr>
                                                                                                                    <w:top w:val="none" w:sz="0" w:space="0" w:color="auto"/>
                                                                                                                    <w:left w:val="none" w:sz="0" w:space="0" w:color="auto"/>
                                                                                                                    <w:bottom w:val="none" w:sz="0" w:space="0" w:color="auto"/>
                                                                                                                    <w:right w:val="none" w:sz="0" w:space="0" w:color="auto"/>
                                                                                                                  </w:divBdr>
                                                                                                                  <w:divsChild>
                                                                                                                    <w:div w:id="799152082">
                                                                                                                      <w:marLeft w:val="0"/>
                                                                                                                      <w:marRight w:val="0"/>
                                                                                                                      <w:marTop w:val="0"/>
                                                                                                                      <w:marBottom w:val="0"/>
                                                                                                                      <w:divBdr>
                                                                                                                        <w:top w:val="none" w:sz="0" w:space="0" w:color="auto"/>
                                                                                                                        <w:left w:val="none" w:sz="0" w:space="0" w:color="auto"/>
                                                                                                                        <w:bottom w:val="none" w:sz="0" w:space="0" w:color="auto"/>
                                                                                                                        <w:right w:val="none" w:sz="0" w:space="0" w:color="auto"/>
                                                                                                                      </w:divBdr>
                                                                                                                      <w:divsChild>
                                                                                                                        <w:div w:id="571164935">
                                                                                                                          <w:marLeft w:val="0"/>
                                                                                                                          <w:marRight w:val="0"/>
                                                                                                                          <w:marTop w:val="0"/>
                                                                                                                          <w:marBottom w:val="0"/>
                                                                                                                          <w:divBdr>
                                                                                                                            <w:top w:val="none" w:sz="0" w:space="0" w:color="auto"/>
                                                                                                                            <w:left w:val="none" w:sz="0" w:space="0" w:color="auto"/>
                                                                                                                            <w:bottom w:val="none" w:sz="0" w:space="0" w:color="auto"/>
                                                                                                                            <w:right w:val="none" w:sz="0" w:space="0" w:color="auto"/>
                                                                                                                          </w:divBdr>
                                                                                                                          <w:divsChild>
                                                                                                                            <w:div w:id="1791437414">
                                                                                                                              <w:marLeft w:val="0"/>
                                                                                                                              <w:marRight w:val="0"/>
                                                                                                                              <w:marTop w:val="0"/>
                                                                                                                              <w:marBottom w:val="0"/>
                                                                                                                              <w:divBdr>
                                                                                                                                <w:top w:val="none" w:sz="0" w:space="0" w:color="auto"/>
                                                                                                                                <w:left w:val="none" w:sz="0" w:space="0" w:color="auto"/>
                                                                                                                                <w:bottom w:val="none" w:sz="0" w:space="0" w:color="auto"/>
                                                                                                                                <w:right w:val="none" w:sz="0" w:space="0" w:color="auto"/>
                                                                                                                              </w:divBdr>
                                                                                                                              <w:divsChild>
                                                                                                                                <w:div w:id="154227390">
                                                                                                                                  <w:marLeft w:val="0"/>
                                                                                                                                  <w:marRight w:val="0"/>
                                                                                                                                  <w:marTop w:val="0"/>
                                                                                                                                  <w:marBottom w:val="0"/>
                                                                                                                                  <w:divBdr>
                                                                                                                                    <w:top w:val="none" w:sz="0" w:space="0" w:color="auto"/>
                                                                                                                                    <w:left w:val="none" w:sz="0" w:space="0" w:color="auto"/>
                                                                                                                                    <w:bottom w:val="none" w:sz="0" w:space="0" w:color="auto"/>
                                                                                                                                    <w:right w:val="none" w:sz="0" w:space="0" w:color="auto"/>
                                                                                                                                  </w:divBdr>
                                                                                                                                  <w:divsChild>
                                                                                                                                    <w:div w:id="242420984">
                                                                                                                                      <w:marLeft w:val="0"/>
                                                                                                                                      <w:marRight w:val="0"/>
                                                                                                                                      <w:marTop w:val="0"/>
                                                                                                                                      <w:marBottom w:val="0"/>
                                                                                                                                      <w:divBdr>
                                                                                                                                        <w:top w:val="none" w:sz="0" w:space="0" w:color="auto"/>
                                                                                                                                        <w:left w:val="none" w:sz="0" w:space="0" w:color="auto"/>
                                                                                                                                        <w:bottom w:val="none" w:sz="0" w:space="0" w:color="auto"/>
                                                                                                                                        <w:right w:val="none" w:sz="0" w:space="0" w:color="auto"/>
                                                                                                                                      </w:divBdr>
                                                                                                                                      <w:divsChild>
                                                                                                                                        <w:div w:id="2015524809">
                                                                                                                                          <w:marLeft w:val="0"/>
                                                                                                                                          <w:marRight w:val="0"/>
                                                                                                                                          <w:marTop w:val="0"/>
                                                                                                                                          <w:marBottom w:val="0"/>
                                                                                                                                          <w:divBdr>
                                                                                                                                            <w:top w:val="none" w:sz="0" w:space="0" w:color="auto"/>
                                                                                                                                            <w:left w:val="none" w:sz="0" w:space="0" w:color="auto"/>
                                                                                                                                            <w:bottom w:val="none" w:sz="0" w:space="0" w:color="auto"/>
                                                                                                                                            <w:right w:val="none" w:sz="0" w:space="0" w:color="auto"/>
                                                                                                                                          </w:divBdr>
                                                                                                                                          <w:divsChild>
                                                                                                                                            <w:div w:id="57871717">
                                                                                                                                              <w:marLeft w:val="0"/>
                                                                                                                                              <w:marRight w:val="0"/>
                                                                                                                                              <w:marTop w:val="0"/>
                                                                                                                                              <w:marBottom w:val="0"/>
                                                                                                                                              <w:divBdr>
                                                                                                                                                <w:top w:val="none" w:sz="0" w:space="0" w:color="auto"/>
                                                                                                                                                <w:left w:val="none" w:sz="0" w:space="0" w:color="auto"/>
                                                                                                                                                <w:bottom w:val="none" w:sz="0" w:space="0" w:color="auto"/>
                                                                                                                                                <w:right w:val="none" w:sz="0" w:space="0" w:color="auto"/>
                                                                                                                                              </w:divBdr>
                                                                                                                                              <w:divsChild>
                                                                                                                                                <w:div w:id="1003556208">
                                                                                                                                                  <w:marLeft w:val="0"/>
                                                                                                                                                  <w:marRight w:val="0"/>
                                                                                                                                                  <w:marTop w:val="0"/>
                                                                                                                                                  <w:marBottom w:val="0"/>
                                                                                                                                                  <w:divBdr>
                                                                                                                                                    <w:top w:val="none" w:sz="0" w:space="0" w:color="auto"/>
                                                                                                                                                    <w:left w:val="none" w:sz="0" w:space="0" w:color="auto"/>
                                                                                                                                                    <w:bottom w:val="none" w:sz="0" w:space="0" w:color="auto"/>
                                                                                                                                                    <w:right w:val="none" w:sz="0" w:space="0" w:color="auto"/>
                                                                                                                                                  </w:divBdr>
                                                                                                                                                  <w:divsChild>
                                                                                                                                                    <w:div w:id="404841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93662700">
      <w:bodyDiv w:val="1"/>
      <w:marLeft w:val="0"/>
      <w:marRight w:val="0"/>
      <w:marTop w:val="0"/>
      <w:marBottom w:val="0"/>
      <w:divBdr>
        <w:top w:val="none" w:sz="0" w:space="0" w:color="auto"/>
        <w:left w:val="none" w:sz="0" w:space="0" w:color="auto"/>
        <w:bottom w:val="none" w:sz="0" w:space="0" w:color="auto"/>
        <w:right w:val="none" w:sz="0" w:space="0" w:color="auto"/>
      </w:divBdr>
    </w:div>
    <w:div w:id="1615016921">
      <w:bodyDiv w:val="1"/>
      <w:marLeft w:val="0"/>
      <w:marRight w:val="0"/>
      <w:marTop w:val="0"/>
      <w:marBottom w:val="0"/>
      <w:divBdr>
        <w:top w:val="none" w:sz="0" w:space="0" w:color="auto"/>
        <w:left w:val="none" w:sz="0" w:space="0" w:color="auto"/>
        <w:bottom w:val="none" w:sz="0" w:space="0" w:color="auto"/>
        <w:right w:val="none" w:sz="0" w:space="0" w:color="auto"/>
      </w:divBdr>
    </w:div>
    <w:div w:id="1623027598">
      <w:bodyDiv w:val="1"/>
      <w:marLeft w:val="0"/>
      <w:marRight w:val="0"/>
      <w:marTop w:val="0"/>
      <w:marBottom w:val="0"/>
      <w:divBdr>
        <w:top w:val="none" w:sz="0" w:space="0" w:color="auto"/>
        <w:left w:val="none" w:sz="0" w:space="0" w:color="auto"/>
        <w:bottom w:val="none" w:sz="0" w:space="0" w:color="auto"/>
        <w:right w:val="none" w:sz="0" w:space="0" w:color="auto"/>
      </w:divBdr>
    </w:div>
    <w:div w:id="1652902466">
      <w:bodyDiv w:val="1"/>
      <w:marLeft w:val="0"/>
      <w:marRight w:val="0"/>
      <w:marTop w:val="0"/>
      <w:marBottom w:val="0"/>
      <w:divBdr>
        <w:top w:val="none" w:sz="0" w:space="0" w:color="auto"/>
        <w:left w:val="none" w:sz="0" w:space="0" w:color="auto"/>
        <w:bottom w:val="none" w:sz="0" w:space="0" w:color="auto"/>
        <w:right w:val="none" w:sz="0" w:space="0" w:color="auto"/>
      </w:divBdr>
    </w:div>
    <w:div w:id="1668822884">
      <w:bodyDiv w:val="1"/>
      <w:marLeft w:val="0"/>
      <w:marRight w:val="0"/>
      <w:marTop w:val="0"/>
      <w:marBottom w:val="0"/>
      <w:divBdr>
        <w:top w:val="none" w:sz="0" w:space="0" w:color="auto"/>
        <w:left w:val="none" w:sz="0" w:space="0" w:color="auto"/>
        <w:bottom w:val="none" w:sz="0" w:space="0" w:color="auto"/>
        <w:right w:val="none" w:sz="0" w:space="0" w:color="auto"/>
      </w:divBdr>
    </w:div>
    <w:div w:id="1679847007">
      <w:bodyDiv w:val="1"/>
      <w:marLeft w:val="0"/>
      <w:marRight w:val="0"/>
      <w:marTop w:val="0"/>
      <w:marBottom w:val="0"/>
      <w:divBdr>
        <w:top w:val="none" w:sz="0" w:space="0" w:color="auto"/>
        <w:left w:val="none" w:sz="0" w:space="0" w:color="auto"/>
        <w:bottom w:val="none" w:sz="0" w:space="0" w:color="auto"/>
        <w:right w:val="none" w:sz="0" w:space="0" w:color="auto"/>
      </w:divBdr>
    </w:div>
    <w:div w:id="1684241121">
      <w:bodyDiv w:val="1"/>
      <w:marLeft w:val="0"/>
      <w:marRight w:val="0"/>
      <w:marTop w:val="0"/>
      <w:marBottom w:val="0"/>
      <w:divBdr>
        <w:top w:val="none" w:sz="0" w:space="0" w:color="auto"/>
        <w:left w:val="none" w:sz="0" w:space="0" w:color="auto"/>
        <w:bottom w:val="none" w:sz="0" w:space="0" w:color="auto"/>
        <w:right w:val="none" w:sz="0" w:space="0" w:color="auto"/>
      </w:divBdr>
    </w:div>
    <w:div w:id="1698963918">
      <w:bodyDiv w:val="1"/>
      <w:marLeft w:val="0"/>
      <w:marRight w:val="0"/>
      <w:marTop w:val="0"/>
      <w:marBottom w:val="0"/>
      <w:divBdr>
        <w:top w:val="none" w:sz="0" w:space="0" w:color="auto"/>
        <w:left w:val="none" w:sz="0" w:space="0" w:color="auto"/>
        <w:bottom w:val="none" w:sz="0" w:space="0" w:color="auto"/>
        <w:right w:val="none" w:sz="0" w:space="0" w:color="auto"/>
      </w:divBdr>
      <w:divsChild>
        <w:div w:id="1871917199">
          <w:marLeft w:val="547"/>
          <w:marRight w:val="0"/>
          <w:marTop w:val="72"/>
          <w:marBottom w:val="0"/>
          <w:divBdr>
            <w:top w:val="none" w:sz="0" w:space="0" w:color="auto"/>
            <w:left w:val="none" w:sz="0" w:space="0" w:color="auto"/>
            <w:bottom w:val="none" w:sz="0" w:space="0" w:color="auto"/>
            <w:right w:val="none" w:sz="0" w:space="0" w:color="auto"/>
          </w:divBdr>
        </w:div>
      </w:divsChild>
    </w:div>
    <w:div w:id="1737777711">
      <w:bodyDiv w:val="1"/>
      <w:marLeft w:val="0"/>
      <w:marRight w:val="0"/>
      <w:marTop w:val="0"/>
      <w:marBottom w:val="0"/>
      <w:divBdr>
        <w:top w:val="none" w:sz="0" w:space="0" w:color="auto"/>
        <w:left w:val="none" w:sz="0" w:space="0" w:color="auto"/>
        <w:bottom w:val="none" w:sz="0" w:space="0" w:color="auto"/>
        <w:right w:val="none" w:sz="0" w:space="0" w:color="auto"/>
      </w:divBdr>
    </w:div>
    <w:div w:id="1767840891">
      <w:bodyDiv w:val="1"/>
      <w:marLeft w:val="0"/>
      <w:marRight w:val="0"/>
      <w:marTop w:val="0"/>
      <w:marBottom w:val="0"/>
      <w:divBdr>
        <w:top w:val="none" w:sz="0" w:space="0" w:color="auto"/>
        <w:left w:val="none" w:sz="0" w:space="0" w:color="auto"/>
        <w:bottom w:val="none" w:sz="0" w:space="0" w:color="auto"/>
        <w:right w:val="none" w:sz="0" w:space="0" w:color="auto"/>
      </w:divBdr>
    </w:div>
    <w:div w:id="1771315736">
      <w:bodyDiv w:val="1"/>
      <w:marLeft w:val="0"/>
      <w:marRight w:val="0"/>
      <w:marTop w:val="0"/>
      <w:marBottom w:val="0"/>
      <w:divBdr>
        <w:top w:val="none" w:sz="0" w:space="0" w:color="auto"/>
        <w:left w:val="none" w:sz="0" w:space="0" w:color="auto"/>
        <w:bottom w:val="none" w:sz="0" w:space="0" w:color="auto"/>
        <w:right w:val="none" w:sz="0" w:space="0" w:color="auto"/>
      </w:divBdr>
    </w:div>
    <w:div w:id="1778014243">
      <w:bodyDiv w:val="1"/>
      <w:marLeft w:val="0"/>
      <w:marRight w:val="0"/>
      <w:marTop w:val="0"/>
      <w:marBottom w:val="0"/>
      <w:divBdr>
        <w:top w:val="none" w:sz="0" w:space="0" w:color="auto"/>
        <w:left w:val="none" w:sz="0" w:space="0" w:color="auto"/>
        <w:bottom w:val="none" w:sz="0" w:space="0" w:color="auto"/>
        <w:right w:val="none" w:sz="0" w:space="0" w:color="auto"/>
      </w:divBdr>
    </w:div>
    <w:div w:id="1780297579">
      <w:bodyDiv w:val="1"/>
      <w:marLeft w:val="0"/>
      <w:marRight w:val="0"/>
      <w:marTop w:val="0"/>
      <w:marBottom w:val="0"/>
      <w:divBdr>
        <w:top w:val="none" w:sz="0" w:space="0" w:color="auto"/>
        <w:left w:val="none" w:sz="0" w:space="0" w:color="auto"/>
        <w:bottom w:val="none" w:sz="0" w:space="0" w:color="auto"/>
        <w:right w:val="none" w:sz="0" w:space="0" w:color="auto"/>
      </w:divBdr>
    </w:div>
    <w:div w:id="1818181299">
      <w:bodyDiv w:val="1"/>
      <w:marLeft w:val="0"/>
      <w:marRight w:val="0"/>
      <w:marTop w:val="0"/>
      <w:marBottom w:val="0"/>
      <w:divBdr>
        <w:top w:val="none" w:sz="0" w:space="0" w:color="auto"/>
        <w:left w:val="none" w:sz="0" w:space="0" w:color="auto"/>
        <w:bottom w:val="none" w:sz="0" w:space="0" w:color="auto"/>
        <w:right w:val="none" w:sz="0" w:space="0" w:color="auto"/>
      </w:divBdr>
    </w:div>
    <w:div w:id="1853757071">
      <w:bodyDiv w:val="1"/>
      <w:marLeft w:val="0"/>
      <w:marRight w:val="0"/>
      <w:marTop w:val="0"/>
      <w:marBottom w:val="0"/>
      <w:divBdr>
        <w:top w:val="none" w:sz="0" w:space="0" w:color="auto"/>
        <w:left w:val="none" w:sz="0" w:space="0" w:color="auto"/>
        <w:bottom w:val="none" w:sz="0" w:space="0" w:color="auto"/>
        <w:right w:val="none" w:sz="0" w:space="0" w:color="auto"/>
      </w:divBdr>
    </w:div>
    <w:div w:id="1873566374">
      <w:bodyDiv w:val="1"/>
      <w:marLeft w:val="0"/>
      <w:marRight w:val="0"/>
      <w:marTop w:val="0"/>
      <w:marBottom w:val="0"/>
      <w:divBdr>
        <w:top w:val="none" w:sz="0" w:space="0" w:color="auto"/>
        <w:left w:val="none" w:sz="0" w:space="0" w:color="auto"/>
        <w:bottom w:val="none" w:sz="0" w:space="0" w:color="auto"/>
        <w:right w:val="none" w:sz="0" w:space="0" w:color="auto"/>
      </w:divBdr>
    </w:div>
    <w:div w:id="1898127685">
      <w:bodyDiv w:val="1"/>
      <w:marLeft w:val="0"/>
      <w:marRight w:val="0"/>
      <w:marTop w:val="0"/>
      <w:marBottom w:val="0"/>
      <w:divBdr>
        <w:top w:val="none" w:sz="0" w:space="0" w:color="auto"/>
        <w:left w:val="none" w:sz="0" w:space="0" w:color="auto"/>
        <w:bottom w:val="none" w:sz="0" w:space="0" w:color="auto"/>
        <w:right w:val="none" w:sz="0" w:space="0" w:color="auto"/>
      </w:divBdr>
    </w:div>
    <w:div w:id="1898398924">
      <w:bodyDiv w:val="1"/>
      <w:marLeft w:val="0"/>
      <w:marRight w:val="0"/>
      <w:marTop w:val="0"/>
      <w:marBottom w:val="0"/>
      <w:divBdr>
        <w:top w:val="none" w:sz="0" w:space="0" w:color="auto"/>
        <w:left w:val="none" w:sz="0" w:space="0" w:color="auto"/>
        <w:bottom w:val="none" w:sz="0" w:space="0" w:color="auto"/>
        <w:right w:val="none" w:sz="0" w:space="0" w:color="auto"/>
      </w:divBdr>
    </w:div>
    <w:div w:id="1898852874">
      <w:bodyDiv w:val="1"/>
      <w:marLeft w:val="0"/>
      <w:marRight w:val="0"/>
      <w:marTop w:val="0"/>
      <w:marBottom w:val="0"/>
      <w:divBdr>
        <w:top w:val="none" w:sz="0" w:space="0" w:color="auto"/>
        <w:left w:val="none" w:sz="0" w:space="0" w:color="auto"/>
        <w:bottom w:val="none" w:sz="0" w:space="0" w:color="auto"/>
        <w:right w:val="none" w:sz="0" w:space="0" w:color="auto"/>
      </w:divBdr>
    </w:div>
    <w:div w:id="1918972441">
      <w:bodyDiv w:val="1"/>
      <w:marLeft w:val="0"/>
      <w:marRight w:val="0"/>
      <w:marTop w:val="0"/>
      <w:marBottom w:val="0"/>
      <w:divBdr>
        <w:top w:val="none" w:sz="0" w:space="0" w:color="auto"/>
        <w:left w:val="none" w:sz="0" w:space="0" w:color="auto"/>
        <w:bottom w:val="none" w:sz="0" w:space="0" w:color="auto"/>
        <w:right w:val="none" w:sz="0" w:space="0" w:color="auto"/>
      </w:divBdr>
    </w:div>
    <w:div w:id="1951158612">
      <w:bodyDiv w:val="1"/>
      <w:marLeft w:val="0"/>
      <w:marRight w:val="0"/>
      <w:marTop w:val="0"/>
      <w:marBottom w:val="0"/>
      <w:divBdr>
        <w:top w:val="none" w:sz="0" w:space="0" w:color="auto"/>
        <w:left w:val="none" w:sz="0" w:space="0" w:color="auto"/>
        <w:bottom w:val="none" w:sz="0" w:space="0" w:color="auto"/>
        <w:right w:val="none" w:sz="0" w:space="0" w:color="auto"/>
      </w:divBdr>
    </w:div>
    <w:div w:id="1952012448">
      <w:bodyDiv w:val="1"/>
      <w:marLeft w:val="0"/>
      <w:marRight w:val="0"/>
      <w:marTop w:val="0"/>
      <w:marBottom w:val="0"/>
      <w:divBdr>
        <w:top w:val="none" w:sz="0" w:space="0" w:color="auto"/>
        <w:left w:val="none" w:sz="0" w:space="0" w:color="auto"/>
        <w:bottom w:val="none" w:sz="0" w:space="0" w:color="auto"/>
        <w:right w:val="none" w:sz="0" w:space="0" w:color="auto"/>
      </w:divBdr>
    </w:div>
    <w:div w:id="1960258049">
      <w:bodyDiv w:val="1"/>
      <w:marLeft w:val="0"/>
      <w:marRight w:val="0"/>
      <w:marTop w:val="0"/>
      <w:marBottom w:val="0"/>
      <w:divBdr>
        <w:top w:val="none" w:sz="0" w:space="0" w:color="auto"/>
        <w:left w:val="none" w:sz="0" w:space="0" w:color="auto"/>
        <w:bottom w:val="none" w:sz="0" w:space="0" w:color="auto"/>
        <w:right w:val="none" w:sz="0" w:space="0" w:color="auto"/>
      </w:divBdr>
    </w:div>
    <w:div w:id="1974021242">
      <w:bodyDiv w:val="1"/>
      <w:marLeft w:val="0"/>
      <w:marRight w:val="0"/>
      <w:marTop w:val="0"/>
      <w:marBottom w:val="0"/>
      <w:divBdr>
        <w:top w:val="none" w:sz="0" w:space="0" w:color="auto"/>
        <w:left w:val="none" w:sz="0" w:space="0" w:color="auto"/>
        <w:bottom w:val="none" w:sz="0" w:space="0" w:color="auto"/>
        <w:right w:val="none" w:sz="0" w:space="0" w:color="auto"/>
      </w:divBdr>
    </w:div>
    <w:div w:id="1982228162">
      <w:bodyDiv w:val="1"/>
      <w:marLeft w:val="0"/>
      <w:marRight w:val="0"/>
      <w:marTop w:val="0"/>
      <w:marBottom w:val="0"/>
      <w:divBdr>
        <w:top w:val="none" w:sz="0" w:space="0" w:color="auto"/>
        <w:left w:val="none" w:sz="0" w:space="0" w:color="auto"/>
        <w:bottom w:val="none" w:sz="0" w:space="0" w:color="auto"/>
        <w:right w:val="none" w:sz="0" w:space="0" w:color="auto"/>
      </w:divBdr>
    </w:div>
    <w:div w:id="1999141116">
      <w:bodyDiv w:val="1"/>
      <w:marLeft w:val="0"/>
      <w:marRight w:val="0"/>
      <w:marTop w:val="0"/>
      <w:marBottom w:val="0"/>
      <w:divBdr>
        <w:top w:val="none" w:sz="0" w:space="0" w:color="auto"/>
        <w:left w:val="none" w:sz="0" w:space="0" w:color="auto"/>
        <w:bottom w:val="none" w:sz="0" w:space="0" w:color="auto"/>
        <w:right w:val="none" w:sz="0" w:space="0" w:color="auto"/>
      </w:divBdr>
    </w:div>
    <w:div w:id="2038659758">
      <w:bodyDiv w:val="1"/>
      <w:marLeft w:val="0"/>
      <w:marRight w:val="0"/>
      <w:marTop w:val="0"/>
      <w:marBottom w:val="0"/>
      <w:divBdr>
        <w:top w:val="none" w:sz="0" w:space="0" w:color="auto"/>
        <w:left w:val="none" w:sz="0" w:space="0" w:color="auto"/>
        <w:bottom w:val="none" w:sz="0" w:space="0" w:color="auto"/>
        <w:right w:val="none" w:sz="0" w:space="0" w:color="auto"/>
      </w:divBdr>
      <w:divsChild>
        <w:div w:id="1153063775">
          <w:marLeft w:val="360"/>
          <w:marRight w:val="0"/>
          <w:marTop w:val="200"/>
          <w:marBottom w:val="0"/>
          <w:divBdr>
            <w:top w:val="none" w:sz="0" w:space="0" w:color="auto"/>
            <w:left w:val="none" w:sz="0" w:space="0" w:color="auto"/>
            <w:bottom w:val="none" w:sz="0" w:space="0" w:color="auto"/>
            <w:right w:val="none" w:sz="0" w:space="0" w:color="auto"/>
          </w:divBdr>
        </w:div>
        <w:div w:id="148912308">
          <w:marLeft w:val="360"/>
          <w:marRight w:val="0"/>
          <w:marTop w:val="200"/>
          <w:marBottom w:val="0"/>
          <w:divBdr>
            <w:top w:val="none" w:sz="0" w:space="0" w:color="auto"/>
            <w:left w:val="none" w:sz="0" w:space="0" w:color="auto"/>
            <w:bottom w:val="none" w:sz="0" w:space="0" w:color="auto"/>
            <w:right w:val="none" w:sz="0" w:space="0" w:color="auto"/>
          </w:divBdr>
        </w:div>
        <w:div w:id="1439446296">
          <w:marLeft w:val="360"/>
          <w:marRight w:val="0"/>
          <w:marTop w:val="200"/>
          <w:marBottom w:val="0"/>
          <w:divBdr>
            <w:top w:val="none" w:sz="0" w:space="0" w:color="auto"/>
            <w:left w:val="none" w:sz="0" w:space="0" w:color="auto"/>
            <w:bottom w:val="none" w:sz="0" w:space="0" w:color="auto"/>
            <w:right w:val="none" w:sz="0" w:space="0" w:color="auto"/>
          </w:divBdr>
        </w:div>
      </w:divsChild>
    </w:div>
    <w:div w:id="2038850402">
      <w:bodyDiv w:val="1"/>
      <w:marLeft w:val="0"/>
      <w:marRight w:val="0"/>
      <w:marTop w:val="0"/>
      <w:marBottom w:val="0"/>
      <w:divBdr>
        <w:top w:val="none" w:sz="0" w:space="0" w:color="auto"/>
        <w:left w:val="none" w:sz="0" w:space="0" w:color="auto"/>
        <w:bottom w:val="none" w:sz="0" w:space="0" w:color="auto"/>
        <w:right w:val="none" w:sz="0" w:space="0" w:color="auto"/>
      </w:divBdr>
    </w:div>
    <w:div w:id="2043432305">
      <w:bodyDiv w:val="1"/>
      <w:marLeft w:val="0"/>
      <w:marRight w:val="0"/>
      <w:marTop w:val="0"/>
      <w:marBottom w:val="0"/>
      <w:divBdr>
        <w:top w:val="none" w:sz="0" w:space="0" w:color="auto"/>
        <w:left w:val="none" w:sz="0" w:space="0" w:color="auto"/>
        <w:bottom w:val="none" w:sz="0" w:space="0" w:color="auto"/>
        <w:right w:val="none" w:sz="0" w:space="0" w:color="auto"/>
      </w:divBdr>
    </w:div>
    <w:div w:id="2057194029">
      <w:bodyDiv w:val="1"/>
      <w:marLeft w:val="0"/>
      <w:marRight w:val="0"/>
      <w:marTop w:val="0"/>
      <w:marBottom w:val="0"/>
      <w:divBdr>
        <w:top w:val="none" w:sz="0" w:space="0" w:color="auto"/>
        <w:left w:val="none" w:sz="0" w:space="0" w:color="auto"/>
        <w:bottom w:val="none" w:sz="0" w:space="0" w:color="auto"/>
        <w:right w:val="none" w:sz="0" w:space="0" w:color="auto"/>
      </w:divBdr>
    </w:div>
    <w:div w:id="2085490639">
      <w:bodyDiv w:val="1"/>
      <w:marLeft w:val="0"/>
      <w:marRight w:val="0"/>
      <w:marTop w:val="0"/>
      <w:marBottom w:val="0"/>
      <w:divBdr>
        <w:top w:val="none" w:sz="0" w:space="0" w:color="auto"/>
        <w:left w:val="none" w:sz="0" w:space="0" w:color="auto"/>
        <w:bottom w:val="none" w:sz="0" w:space="0" w:color="auto"/>
        <w:right w:val="none" w:sz="0" w:space="0" w:color="auto"/>
      </w:divBdr>
    </w:div>
    <w:div w:id="21357846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6BC9D1-8DB1-4432-8708-F53D1AC494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TotalTime>
  <Pages>8</Pages>
  <Words>2476</Words>
  <Characters>12826</Characters>
  <Application>Microsoft Office Word</Application>
  <DocSecurity>0</DocSecurity>
  <Lines>106</Lines>
  <Paragraphs>30</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LB200</vt:lpstr>
      <vt:lpstr>doc.: IEEE 802.11-12/1234r0</vt:lpstr>
    </vt:vector>
  </TitlesOfParts>
  <Company>Cisco Systems</Company>
  <LinksUpToDate>false</LinksUpToDate>
  <CharactersWithSpaces>15272</CharactersWithSpaces>
  <SharedDoc>false</SharedDoc>
  <HLinks>
    <vt:vector size="6" baseType="variant">
      <vt:variant>
        <vt:i4>3801175</vt:i4>
      </vt:variant>
      <vt:variant>
        <vt:i4>0</vt:i4>
      </vt:variant>
      <vt:variant>
        <vt:i4>0</vt:i4>
      </vt:variant>
      <vt:variant>
        <vt:i4>5</vt:i4>
      </vt:variant>
      <vt:variant>
        <vt:lpwstr>mailto:yongho.seok@lge.com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LB200</dc:title>
  <dc:subject>Submission</dc:subject>
  <dc:creator>Alfred Asterjadhi</dc:creator>
  <cp:keywords>January 2014, CTPClassification=CTP_IC:VisualMarkings=, CTPClassification=CTP_IC</cp:keywords>
  <dc:description/>
  <cp:lastModifiedBy>Huang, Po-kai</cp:lastModifiedBy>
  <cp:revision>10</cp:revision>
  <cp:lastPrinted>2010-05-04T12:47:00Z</cp:lastPrinted>
  <dcterms:created xsi:type="dcterms:W3CDTF">2021-10-16T00:09:00Z</dcterms:created>
  <dcterms:modified xsi:type="dcterms:W3CDTF">2021-10-20T23:51:00Z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TitusGUID">
    <vt:lpwstr>e92cbd64-2951-4d45-94a2-c029e7e1e6c1</vt:lpwstr>
  </property>
  <property fmtid="{D5CDD505-2E9C-101B-9397-08002B2CF9AE}" pid="4" name="CTP_BU">
    <vt:lpwstr>TSCG CENTRAL GROUP</vt:lpwstr>
  </property>
  <property fmtid="{D5CDD505-2E9C-101B-9397-08002B2CF9AE}" pid="5" name="CTP_TimeStamp">
    <vt:lpwstr>2020-05-21 16:13:10Z</vt:lpwstr>
  </property>
  <property fmtid="{D5CDD505-2E9C-101B-9397-08002B2CF9AE}" pid="6" name="NSCPROP_SA">
    <vt:lpwstr>C:\Users\mrison\AppData\Local\Temp\11-20-0304-00-00ax-cr-for-nav.docx</vt:lpwstr>
  </property>
  <property fmtid="{D5CDD505-2E9C-101B-9397-08002B2CF9AE}" pid="7" name="CTPClassification">
    <vt:lpwstr>CTP_IC</vt:lpwstr>
  </property>
  <property fmtid="{D5CDD505-2E9C-101B-9397-08002B2CF9AE}" pid="8" name="MSIP_Label_9aa06179-68b3-4e2b-b09b-a2424735516b_Enabled">
    <vt:lpwstr>True</vt:lpwstr>
  </property>
  <property fmtid="{D5CDD505-2E9C-101B-9397-08002B2CF9AE}" pid="9" name="MSIP_Label_9aa06179-68b3-4e2b-b09b-a2424735516b_SiteId">
    <vt:lpwstr>46c98d88-e344-4ed4-8496-4ed7712e255d</vt:lpwstr>
  </property>
  <property fmtid="{D5CDD505-2E9C-101B-9397-08002B2CF9AE}" pid="10" name="MSIP_Label_9aa06179-68b3-4e2b-b09b-a2424735516b_Owner">
    <vt:lpwstr>po-kai.huang@intel.com</vt:lpwstr>
  </property>
  <property fmtid="{D5CDD505-2E9C-101B-9397-08002B2CF9AE}" pid="11" name="MSIP_Label_9aa06179-68b3-4e2b-b09b-a2424735516b_SetDate">
    <vt:lpwstr>2020-09-24T17:03:28.6197997Z</vt:lpwstr>
  </property>
  <property fmtid="{D5CDD505-2E9C-101B-9397-08002B2CF9AE}" pid="12" name="MSIP_Label_9aa06179-68b3-4e2b-b09b-a2424735516b_Name">
    <vt:lpwstr>Intel Confidential</vt:lpwstr>
  </property>
  <property fmtid="{D5CDD505-2E9C-101B-9397-08002B2CF9AE}" pid="13" name="MSIP_Label_9aa06179-68b3-4e2b-b09b-a2424735516b_Application">
    <vt:lpwstr>Microsoft Azure Information Protection</vt:lpwstr>
  </property>
  <property fmtid="{D5CDD505-2E9C-101B-9397-08002B2CF9AE}" pid="14" name="MSIP_Label_9aa06179-68b3-4e2b-b09b-a2424735516b_ActionId">
    <vt:lpwstr>e9a520ca-0582-4924-bfba-a9d8416cf0e9</vt:lpwstr>
  </property>
  <property fmtid="{D5CDD505-2E9C-101B-9397-08002B2CF9AE}" pid="15" name="MSIP_Label_9aa06179-68b3-4e2b-b09b-a2424735516b_Extended_MSFT_Method">
    <vt:lpwstr>Automatic</vt:lpwstr>
  </property>
  <property fmtid="{D5CDD505-2E9C-101B-9397-08002B2CF9AE}" pid="16" name="Sensitivity">
    <vt:lpwstr>Intel Confidential</vt:lpwstr>
  </property>
</Properties>
</file>