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1D146459" w:rsidR="00BD6FB0" w:rsidRPr="004B1506" w:rsidRDefault="00486768" w:rsidP="008B175F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5E0CA6">
              <w:rPr>
                <w:b/>
                <w:sz w:val="28"/>
                <w:szCs w:val="28"/>
                <w:lang w:val="en-US" w:eastAsia="ko-KR"/>
              </w:rPr>
              <w:t xml:space="preserve">CID </w:t>
            </w:r>
            <w:r w:rsidR="008B175F">
              <w:rPr>
                <w:b/>
                <w:sz w:val="28"/>
                <w:szCs w:val="28"/>
                <w:lang w:val="en-US" w:eastAsia="ko-KR"/>
              </w:rPr>
              <w:t>8061</w:t>
            </w:r>
            <w:r w:rsidR="000327D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0327D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and </w:t>
            </w:r>
            <w:r w:rsidR="008B175F">
              <w:rPr>
                <w:b/>
                <w:sz w:val="28"/>
                <w:szCs w:val="28"/>
                <w:lang w:val="en-US" w:eastAsia="ko-KR"/>
              </w:rPr>
              <w:t>6483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737809B5" w:rsidR="00BD6FB0" w:rsidRPr="00BD6FB0" w:rsidRDefault="00BD6FB0" w:rsidP="004B476A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4B476A">
              <w:t>9</w:t>
            </w:r>
            <w:r w:rsidR="00361A7D">
              <w:t>-</w:t>
            </w:r>
            <w:r w:rsidR="004B476A">
              <w:t>14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8E1F56" w:rsidRPr="0019516D" w14:paraId="1F3F582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83F5B2" w14:textId="201E941C" w:rsidR="008E1F56" w:rsidRDefault="008E1F5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B758928" w14:textId="77777777" w:rsidR="008E1F56" w:rsidRDefault="008E1F5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1B6EB1" w14:textId="77777777" w:rsidR="008E1F56" w:rsidRPr="00CA3569" w:rsidRDefault="008E1F5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7247C1" w14:textId="77777777" w:rsidR="008E1F56" w:rsidRPr="00855146" w:rsidRDefault="008E1F5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78D94" w14:textId="5C24E35F" w:rsidR="008E1F56" w:rsidRDefault="008E1F56" w:rsidP="00E631FB">
            <w:pPr>
              <w:rPr>
                <w:sz w:val="18"/>
                <w:lang w:eastAsia="ko-KR"/>
              </w:rPr>
            </w:pPr>
            <w:r w:rsidRPr="007A7A99">
              <w:rPr>
                <w:rFonts w:hint="eastAsia"/>
                <w:sz w:val="18"/>
                <w:lang w:eastAsia="ko-KR"/>
              </w:rPr>
              <w:t>insun.jang@lge.com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C67B63" w:rsidRPr="0019516D" w14:paraId="7D902A1F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7283CA" w14:textId="709AF347" w:rsidR="00C67B63" w:rsidRDefault="00C67B63" w:rsidP="00C67B63">
            <w:pPr>
              <w:rPr>
                <w:lang w:eastAsia="ko-KR"/>
              </w:rPr>
            </w:pPr>
            <w:r>
              <w:rPr>
                <w:lang w:eastAsia="ko-KR"/>
              </w:rPr>
              <w:t>Alfred Asterjadhi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D36A7FC" w14:textId="0373DCB0" w:rsidR="00C67B63" w:rsidRDefault="00C67B63" w:rsidP="00C67B63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Qualcomm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D752F3" w14:textId="77777777" w:rsidR="00C67B63" w:rsidRPr="0019516D" w:rsidRDefault="00C67B63" w:rsidP="00C67B63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61D68" w14:textId="77777777" w:rsidR="00C67B63" w:rsidRPr="00855146" w:rsidRDefault="00C67B63" w:rsidP="00C67B63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F2CC31" w14:textId="5C1313EC" w:rsidR="00C67B63" w:rsidRDefault="00C67B63" w:rsidP="00C67B63">
            <w:pPr>
              <w:rPr>
                <w:sz w:val="18"/>
                <w:lang w:eastAsia="ko-KR"/>
              </w:rPr>
            </w:pP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26F32C0E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7A0461">
        <w:rPr>
          <w:lang w:eastAsia="ko-KR"/>
        </w:rPr>
        <w:t xml:space="preserve">2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7B0B7F">
        <w:rPr>
          <w:lang w:eastAsia="ko-KR"/>
        </w:rPr>
        <w:t xml:space="preserve"> </w:t>
      </w:r>
      <w:r w:rsidR="008B175F">
        <w:rPr>
          <w:lang w:eastAsia="ko-KR"/>
        </w:rPr>
        <w:t>8061</w:t>
      </w:r>
      <w:r w:rsidR="005E0CA6">
        <w:t xml:space="preserve"> and </w:t>
      </w:r>
      <w:r w:rsidR="008B175F">
        <w:t>6483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70E546AF" w14:textId="77777777" w:rsidR="00C67B63" w:rsidRDefault="00C67B63" w:rsidP="00C67B63">
      <w:pPr>
        <w:pStyle w:val="ae"/>
        <w:numPr>
          <w:ilvl w:val="0"/>
          <w:numId w:val="3"/>
        </w:numPr>
        <w:contextualSpacing w:val="0"/>
        <w:jc w:val="both"/>
        <w:rPr>
          <w:ins w:id="0" w:author="Jinyoung Chun" w:date="2021-10-22T14:32:00Z"/>
        </w:rPr>
      </w:pPr>
      <w:ins w:id="1" w:author="Jinyoung Chun" w:date="2021-10-22T14:32:00Z">
        <w:r>
          <w:t>Rev 1: Modify the resolution by email discussion</w:t>
        </w:r>
      </w:ins>
    </w:p>
    <w:p w14:paraId="744C2CF6" w14:textId="77777777" w:rsidR="00A64D7D" w:rsidRPr="00C67B63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08B9445E" w:rsidR="00485746" w:rsidRPr="004B1506" w:rsidRDefault="009249EC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081631">
        <w:rPr>
          <w:rFonts w:hint="eastAsia"/>
          <w:i/>
          <w:sz w:val="22"/>
          <w:szCs w:val="22"/>
          <w:lang w:eastAsia="ko-KR"/>
        </w:rPr>
        <w:t xml:space="preserve">8061 and </w:t>
      </w:r>
      <w:r w:rsidR="00081631">
        <w:rPr>
          <w:i/>
          <w:sz w:val="22"/>
          <w:szCs w:val="22"/>
          <w:lang w:eastAsia="ko-KR"/>
        </w:rPr>
        <w:t>6483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850"/>
        <w:gridCol w:w="2410"/>
        <w:gridCol w:w="2098"/>
        <w:gridCol w:w="2693"/>
      </w:tblGrid>
      <w:tr w:rsidR="00CE64CC" w14:paraId="4452D94E" w14:textId="77777777" w:rsidTr="005C218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276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8B175F" w:rsidRPr="00821890" w14:paraId="7278F19B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6BC07A99" w14:textId="3FF9955B" w:rsidR="008B175F" w:rsidRPr="009217A9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8061</w:t>
            </w:r>
          </w:p>
        </w:tc>
        <w:tc>
          <w:tcPr>
            <w:tcW w:w="1276" w:type="dxa"/>
            <w:shd w:val="clear" w:color="auto" w:fill="auto"/>
          </w:tcPr>
          <w:p w14:paraId="522C2A34" w14:textId="798AD3B1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035BF904" w14:textId="2CCDBAB7" w:rsidR="008B175F" w:rsidRPr="009217A9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71.40</w:t>
            </w:r>
          </w:p>
        </w:tc>
        <w:tc>
          <w:tcPr>
            <w:tcW w:w="2410" w:type="dxa"/>
            <w:shd w:val="clear" w:color="auto" w:fill="auto"/>
          </w:tcPr>
          <w:p w14:paraId="7A6CC60C" w14:textId="47D54086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 number of reserved Control ID is becoming less and less. Consider adding a Control ID Extension subfield to extend more control types</w:t>
            </w:r>
          </w:p>
        </w:tc>
        <w:tc>
          <w:tcPr>
            <w:tcW w:w="2098" w:type="dxa"/>
            <w:shd w:val="clear" w:color="auto" w:fill="auto"/>
          </w:tcPr>
          <w:p w14:paraId="39F6B205" w14:textId="6F2EC097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09955D45" w14:textId="0D7B06B4" w:rsidR="00C67B63" w:rsidRDefault="00C67B63" w:rsidP="00137A63">
            <w:pPr>
              <w:autoSpaceDE w:val="0"/>
              <w:autoSpaceDN w:val="0"/>
              <w:adjustRightInd w:val="0"/>
              <w:jc w:val="both"/>
              <w:rPr>
                <w:ins w:id="2" w:author="Jinyoung Chun" w:date="2021-10-22T14:32:00Z"/>
                <w:rStyle w:val="SC13204878"/>
                <w:rFonts w:asciiTheme="majorHAnsi" w:hAnsiTheme="majorHAnsi" w:cstheme="majorHAnsi"/>
                <w:lang w:eastAsia="ko-KR"/>
              </w:rPr>
            </w:pPr>
            <w:ins w:id="3" w:author="Jinyoung Chun" w:date="2021-10-22T14:32:00Z">
              <w:r>
                <w:rPr>
                  <w:rStyle w:val="SC13204878"/>
                  <w:rFonts w:asciiTheme="majorHAnsi" w:hAnsiTheme="majorHAnsi" w:cstheme="majorHAnsi" w:hint="eastAsia"/>
                  <w:lang w:eastAsia="ko-KR"/>
                </w:rPr>
                <w:t>Rejected</w:t>
              </w:r>
            </w:ins>
          </w:p>
          <w:p w14:paraId="43BCF28B" w14:textId="77777777" w:rsidR="00C67B63" w:rsidRDefault="00C67B63" w:rsidP="00137A63">
            <w:pPr>
              <w:autoSpaceDE w:val="0"/>
              <w:autoSpaceDN w:val="0"/>
              <w:adjustRightInd w:val="0"/>
              <w:jc w:val="both"/>
              <w:rPr>
                <w:ins w:id="4" w:author="Jinyoung Chun" w:date="2021-10-22T14:32:00Z"/>
                <w:rStyle w:val="SC13204878"/>
                <w:rFonts w:asciiTheme="majorHAnsi" w:hAnsiTheme="majorHAnsi" w:cstheme="majorHAnsi"/>
                <w:lang w:eastAsia="ko-KR"/>
              </w:rPr>
            </w:pPr>
          </w:p>
          <w:p w14:paraId="333F00A1" w14:textId="1BDEA0CA" w:rsidR="00C67B63" w:rsidRDefault="00C67B63" w:rsidP="00137A63">
            <w:pPr>
              <w:autoSpaceDE w:val="0"/>
              <w:autoSpaceDN w:val="0"/>
              <w:adjustRightInd w:val="0"/>
              <w:jc w:val="both"/>
              <w:rPr>
                <w:ins w:id="5" w:author="Jinyoung Chun" w:date="2021-10-22T14:32:00Z"/>
                <w:rStyle w:val="SC13204878"/>
                <w:rFonts w:asciiTheme="majorHAnsi" w:hAnsiTheme="majorHAnsi" w:cstheme="majorHAnsi"/>
                <w:lang w:eastAsia="ko-KR"/>
              </w:rPr>
            </w:pPr>
            <w:ins w:id="6" w:author="Jinyoung Chun" w:date="2021-10-22T14:32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>There are 5 Control ID</w:t>
              </w:r>
            </w:ins>
            <w:ins w:id="7" w:author="Jinyoung Chun" w:date="2021-10-22T14:34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 xml:space="preserve"> values</w:t>
              </w:r>
            </w:ins>
            <w:ins w:id="8" w:author="Jinyoung Chun" w:date="2021-10-22T14:32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 xml:space="preserve"> remained. So it’s better to consider </w:t>
              </w:r>
            </w:ins>
            <w:ins w:id="9" w:author="Jinyoung Chun" w:date="2021-10-22T14:34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 xml:space="preserve">the extension of </w:t>
              </w:r>
            </w:ins>
            <w:ins w:id="10" w:author="Jinyoung Chun" w:date="2021-10-22T14:32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>Control ID later</w:t>
              </w:r>
            </w:ins>
            <w:ins w:id="11" w:author="Jinyoung Chun" w:date="2021-10-22T14:33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 xml:space="preserve"> if it</w:t>
              </w:r>
            </w:ins>
            <w:ins w:id="12" w:author="Jinyoung Chun" w:date="2021-10-22T14:34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>’s needed</w:t>
              </w:r>
            </w:ins>
            <w:ins w:id="13" w:author="Jinyoung Chun" w:date="2021-10-22T14:32:00Z">
              <w:r>
                <w:rPr>
                  <w:rStyle w:val="SC13204878"/>
                  <w:rFonts w:asciiTheme="majorHAnsi" w:hAnsiTheme="majorHAnsi" w:cstheme="majorHAnsi"/>
                  <w:lang w:eastAsia="ko-KR"/>
                </w:rPr>
                <w:t>.</w:t>
              </w:r>
            </w:ins>
          </w:p>
          <w:p w14:paraId="00FC50AC" w14:textId="6CC35859" w:rsidR="00137A63" w:rsidRPr="008B097D" w:rsidDel="00C67B63" w:rsidRDefault="00137A63" w:rsidP="00137A63">
            <w:pPr>
              <w:autoSpaceDE w:val="0"/>
              <w:autoSpaceDN w:val="0"/>
              <w:adjustRightInd w:val="0"/>
              <w:jc w:val="both"/>
              <w:rPr>
                <w:del w:id="14" w:author="Jinyoung Chun" w:date="2021-10-22T14:32:00Z"/>
                <w:rStyle w:val="SC13204878"/>
                <w:rFonts w:asciiTheme="majorHAnsi" w:hAnsiTheme="majorHAnsi" w:cstheme="majorHAnsi"/>
                <w:lang w:eastAsia="ko-KR"/>
              </w:rPr>
            </w:pPr>
            <w:del w:id="15" w:author="Jinyoung Chun" w:date="2021-10-22T14:32:00Z">
              <w:r w:rsidRPr="008B097D" w:rsidDel="00C67B63">
                <w:rPr>
                  <w:rStyle w:val="SC13204878"/>
                  <w:rFonts w:asciiTheme="majorHAnsi" w:hAnsiTheme="majorHAnsi" w:cstheme="majorHAnsi"/>
                  <w:lang w:eastAsia="ko-KR"/>
                </w:rPr>
                <w:delText>Revised</w:delText>
              </w:r>
            </w:del>
          </w:p>
          <w:p w14:paraId="185452AD" w14:textId="1D214ADE" w:rsidR="008B175F" w:rsidRPr="008B097D" w:rsidDel="00C67B63" w:rsidRDefault="008B175F" w:rsidP="008B175F">
            <w:pPr>
              <w:rPr>
                <w:del w:id="16" w:author="Jinyoung Chun" w:date="2021-10-22T14:32:00Z"/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7D9174FF" w14:textId="4F0B461F" w:rsidR="00F346F0" w:rsidDel="00C67B63" w:rsidRDefault="00F346F0" w:rsidP="008B175F">
            <w:pPr>
              <w:rPr>
                <w:del w:id="17" w:author="Jinyoung Chun" w:date="2021-10-22T14:32:00Z"/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del w:id="18" w:author="Jinyoung Chun" w:date="2021-10-22T14:32:00Z">
              <w:r w:rsidRPr="008B097D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Agree with the commenter</w:delText>
              </w:r>
              <w:r w:rsidR="00D773F2" w:rsidRPr="008B097D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 xml:space="preserve"> and we need to discuss the way.</w:delText>
              </w:r>
            </w:del>
          </w:p>
          <w:p w14:paraId="50425CDD" w14:textId="7E8DF2F1" w:rsidR="00137A63" w:rsidDel="00C67B63" w:rsidRDefault="00137A63" w:rsidP="008B175F">
            <w:pPr>
              <w:rPr>
                <w:del w:id="19" w:author="Jinyoung Chun" w:date="2021-10-22T14:32:00Z"/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1CF15870" w14:textId="7D2A2BC2" w:rsidR="00137A63" w:rsidRPr="008B097D" w:rsidDel="00C67B63" w:rsidRDefault="00137A63" w:rsidP="00137A63">
            <w:pPr>
              <w:rPr>
                <w:del w:id="20" w:author="Jinyoung Chun" w:date="2021-10-22T14:32:00Z"/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del w:id="21" w:author="Jinyoung Chun" w:date="2021-10-22T14:32:00Z">
              <w:r w:rsidRPr="008B097D" w:rsidDel="00C67B63">
                <w:rPr>
                  <w:rFonts w:asciiTheme="majorHAnsi" w:hAnsiTheme="majorHAnsi" w:cstheme="majorHAnsi"/>
                  <w:b/>
                  <w:i/>
                  <w:sz w:val="20"/>
                  <w:highlight w:val="yellow"/>
                  <w:lang w:eastAsia="zh-CN"/>
                </w:rPr>
                <w:delText>Instructions to the editor:</w:delText>
              </w:r>
            </w:del>
          </w:p>
          <w:p w14:paraId="5EBF785A" w14:textId="7D8B516E" w:rsidR="00137A63" w:rsidRPr="00137A63" w:rsidRDefault="00137A63" w:rsidP="00F51A87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del w:id="22" w:author="Jinyoung Chun" w:date="2021-10-22T14:32:00Z">
              <w:r w:rsidRPr="008B097D" w:rsidDel="00C67B63">
                <w:rPr>
                  <w:rFonts w:asciiTheme="majorHAnsi" w:hAnsiTheme="majorHAnsi" w:cstheme="majorHAnsi"/>
                  <w:sz w:val="20"/>
                  <w:lang w:eastAsia="zh-CN"/>
                </w:rPr>
                <w:delText xml:space="preserve">Please </w:delText>
              </w:r>
              <w:r w:rsidRPr="008B097D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editor to make the changes shown in 11-21/</w:delText>
              </w:r>
              <w:r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1512</w:delText>
              </w:r>
              <w:r w:rsidRPr="008B097D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r0.</w:delText>
              </w:r>
            </w:del>
          </w:p>
        </w:tc>
      </w:tr>
      <w:tr w:rsidR="008B175F" w:rsidRPr="00821890" w14:paraId="13C03A4A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757F80D7" w14:textId="6C556227" w:rsidR="008B175F" w:rsidRDefault="008B175F" w:rsidP="008B175F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6483</w:t>
            </w:r>
          </w:p>
        </w:tc>
        <w:tc>
          <w:tcPr>
            <w:tcW w:w="1276" w:type="dxa"/>
            <w:shd w:val="clear" w:color="auto" w:fill="auto"/>
          </w:tcPr>
          <w:p w14:paraId="377EB430" w14:textId="6E03F569" w:rsidR="008B175F" w:rsidRPr="00CA319C" w:rsidRDefault="008B175F" w:rsidP="008B175F">
            <w:pPr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12D3677D" w14:textId="5088AFD7" w:rsidR="008B175F" w:rsidRPr="00CA319C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71.45</w:t>
            </w:r>
          </w:p>
        </w:tc>
        <w:tc>
          <w:tcPr>
            <w:tcW w:w="2410" w:type="dxa"/>
            <w:shd w:val="clear" w:color="auto" w:fill="auto"/>
          </w:tcPr>
          <w:p w14:paraId="5335D5EA" w14:textId="60BA4829" w:rsidR="008B175F" w:rsidRPr="00CA319C" w:rsidRDefault="008B175F" w:rsidP="008B17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 may have missed this discussion - what is ONES?</w:t>
            </w:r>
          </w:p>
        </w:tc>
        <w:tc>
          <w:tcPr>
            <w:tcW w:w="2098" w:type="dxa"/>
            <w:shd w:val="clear" w:color="auto" w:fill="auto"/>
          </w:tcPr>
          <w:p w14:paraId="535C51FD" w14:textId="78D0F68E" w:rsidR="008B175F" w:rsidRPr="00CA319C" w:rsidRDefault="008B175F" w:rsidP="008B17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Clarify</w:t>
            </w:r>
          </w:p>
        </w:tc>
        <w:tc>
          <w:tcPr>
            <w:tcW w:w="2693" w:type="dxa"/>
            <w:shd w:val="clear" w:color="auto" w:fill="auto"/>
          </w:tcPr>
          <w:p w14:paraId="1DE89F4B" w14:textId="600DFD52" w:rsidR="00CE31C4" w:rsidRPr="008B097D" w:rsidRDefault="009249EC" w:rsidP="00CE31C4">
            <w:pPr>
              <w:autoSpaceDE w:val="0"/>
              <w:autoSpaceDN w:val="0"/>
              <w:adjustRightInd w:val="0"/>
              <w:jc w:val="both"/>
              <w:rPr>
                <w:rStyle w:val="SC13204878"/>
                <w:rFonts w:asciiTheme="majorHAnsi" w:hAnsiTheme="majorHAnsi" w:cstheme="majorHAnsi"/>
                <w:lang w:eastAsia="ko-KR"/>
              </w:rPr>
            </w:pPr>
            <w:r w:rsidRPr="008B097D">
              <w:rPr>
                <w:rStyle w:val="SC13204878"/>
                <w:rFonts w:asciiTheme="majorHAnsi" w:hAnsiTheme="majorHAnsi" w:cstheme="majorHAnsi"/>
                <w:lang w:eastAsia="ko-KR"/>
              </w:rPr>
              <w:t>Revised</w:t>
            </w:r>
          </w:p>
          <w:p w14:paraId="3101ECB9" w14:textId="77777777" w:rsidR="00827A42" w:rsidRPr="008B097D" w:rsidRDefault="00827A42" w:rsidP="00081631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6C2494CC" w14:textId="6FC9FAB7" w:rsidR="00827A42" w:rsidRPr="008B097D" w:rsidRDefault="00081631" w:rsidP="00827A42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There’s some description in 10.8 (HT Control field operation)</w:t>
            </w:r>
            <w:r w:rsidR="00CE31C4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but it</w:t>
            </w:r>
            <w:r w:rsidR="00C36B5F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seem</w:t>
            </w:r>
            <w:r w:rsidR="00CE31C4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 still not clear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. </w:t>
            </w:r>
            <w:r w:rsidR="009249EC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So modify the text as follows.</w:t>
            </w:r>
          </w:p>
          <w:p w14:paraId="0B7971C1" w14:textId="77777777" w:rsidR="009249EC" w:rsidRPr="008B097D" w:rsidRDefault="009249EC" w:rsidP="00827A42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1FB73922" w14:textId="77777777" w:rsidR="009249EC" w:rsidRPr="008B097D" w:rsidRDefault="009249EC" w:rsidP="009249EC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8B097D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4D0DA672" w14:textId="7FAD937B" w:rsidR="009249EC" w:rsidRPr="008B097D" w:rsidRDefault="009249EC" w:rsidP="009249EC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 w:rsidRPr="008B097D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editor to make the changes shown in 11-21/</w:t>
            </w:r>
            <w:del w:id="23" w:author="Jinyoung Chun" w:date="2021-10-22T14:35:00Z">
              <w:r w:rsidR="00BB59D7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1512</w:delText>
              </w:r>
              <w:r w:rsidRPr="008B097D" w:rsidDel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delText>r0</w:delText>
              </w:r>
            </w:del>
            <w:ins w:id="24" w:author="Jinyoung Chun" w:date="2021-10-22T14:35:00Z">
              <w:r w:rsidR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t>1512</w:t>
              </w:r>
              <w:r w:rsidR="00C67B63" w:rsidRPr="008B097D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t>r</w:t>
              </w:r>
              <w:r w:rsidR="00C67B63">
                <w:rPr>
                  <w:rFonts w:asciiTheme="majorHAnsi" w:hAnsiTheme="majorHAnsi" w:cstheme="majorHAnsi"/>
                  <w:color w:val="000000" w:themeColor="text1"/>
                  <w:sz w:val="20"/>
                  <w:lang w:eastAsia="ko-KR"/>
                </w:rPr>
                <w:t>1</w:t>
              </w:r>
            </w:ins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.</w:t>
            </w:r>
          </w:p>
          <w:p w14:paraId="17C24AE7" w14:textId="31E34EAC" w:rsidR="008B175F" w:rsidRPr="008B097D" w:rsidRDefault="008B175F" w:rsidP="00081631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</w:p>
        </w:tc>
      </w:tr>
    </w:tbl>
    <w:p w14:paraId="6FBB4CF0" w14:textId="3C840D60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5B49679F" w14:textId="1F224582" w:rsidR="00081631" w:rsidRDefault="00081631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7C1DB4">
        <w:rPr>
          <w:rStyle w:val="SC13204878"/>
          <w:rFonts w:hint="eastAsia"/>
          <w:highlight w:val="yellow"/>
          <w:lang w:eastAsia="ko-KR"/>
        </w:rPr>
        <w:t>Discussion</w:t>
      </w:r>
      <w:r>
        <w:rPr>
          <w:rStyle w:val="SC13204878"/>
          <w:rFonts w:hint="eastAsia"/>
          <w:lang w:eastAsia="ko-KR"/>
        </w:rPr>
        <w:t>:</w:t>
      </w:r>
    </w:p>
    <w:p w14:paraId="404346F9" w14:textId="77777777" w:rsidR="007C1DB4" w:rsidRDefault="007C1DB4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757EEF01" w14:textId="17D2BABC" w:rsidR="00081631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lang w:eastAsia="ko-KR"/>
        </w:rPr>
        <w:t xml:space="preserve">There are some text related to ONES control </w:t>
      </w:r>
      <w:r w:rsidRPr="00097F6C">
        <w:rPr>
          <w:rStyle w:val="SC13204878"/>
          <w:rFonts w:hint="eastAsia"/>
          <w:lang w:eastAsia="ko-KR"/>
        </w:rPr>
        <w:t xml:space="preserve">subfield in </w:t>
      </w:r>
      <w:r w:rsidR="000103E5" w:rsidRPr="00097F6C">
        <w:rPr>
          <w:rStyle w:val="SC13204878"/>
          <w:lang w:eastAsia="ko-KR"/>
        </w:rPr>
        <w:t>10.8 (HT Control field operation)</w:t>
      </w:r>
      <w:r w:rsidR="008C494D" w:rsidRPr="00097F6C">
        <w:rPr>
          <w:rStyle w:val="SC13204878"/>
          <w:lang w:eastAsia="ko-KR"/>
        </w:rPr>
        <w:t xml:space="preserve"> of 11ax Draft as follow:</w:t>
      </w:r>
    </w:p>
    <w:p w14:paraId="70F4F66D" w14:textId="339F9087" w:rsidR="00C67B63" w:rsidRPr="00097F6C" w:rsidRDefault="00C67B63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0B786257" wp14:editId="7C8827DB">
            <wp:extent cx="5492750" cy="2909454"/>
            <wp:effectExtent l="19050" t="19050" r="12700" b="2476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34254"/>
                    <a:stretch/>
                  </pic:blipFill>
                  <pic:spPr bwMode="auto">
                    <a:xfrm>
                      <a:off x="0" y="0"/>
                      <a:ext cx="5503501" cy="2915149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91408" w14:textId="4CBC22EA" w:rsidR="00081631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noProof/>
          <w:lang w:val="en-US" w:eastAsia="ko-KR"/>
        </w:rPr>
        <w:drawing>
          <wp:inline distT="0" distB="0" distL="0" distR="0" wp14:anchorId="4ADFBA62" wp14:editId="2AA72EC8">
            <wp:extent cx="5500254" cy="2985181"/>
            <wp:effectExtent l="19050" t="19050" r="24765" b="2476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948" cy="299152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6EE9F3D" w14:textId="77777777" w:rsidR="003475EA" w:rsidRDefault="003475EA" w:rsidP="003475EA">
      <w:pPr>
        <w:pStyle w:val="af7"/>
        <w:spacing w:before="0" w:beforeAutospacing="0" w:after="0" w:afterAutospacing="0"/>
        <w:rPr>
          <w:rFonts w:ascii="Times New Roman" w:eastAsia="맑은 고딕" w:hAnsi="Times New Roman" w:cs="Times New Roman"/>
          <w:color w:val="000000"/>
          <w:sz w:val="22"/>
          <w:szCs w:val="22"/>
        </w:rPr>
      </w:pPr>
      <w:r>
        <w:rPr>
          <w:rFonts w:ascii="Times New Roman" w:eastAsia="맑은 고딕" w:hAnsi="Times New Roman" w:cs="Times New Roman"/>
          <w:b/>
          <w:bCs/>
          <w:color w:val="000000"/>
          <w:sz w:val="22"/>
          <w:szCs w:val="22"/>
        </w:rPr>
        <w:t>26.5.2.4 A-MPDU contents in an HE TB PPDU</w:t>
      </w:r>
    </w:p>
    <w:p w14:paraId="3270B94F" w14:textId="1B531EB1" w:rsidR="009401F2" w:rsidRPr="003475EA" w:rsidRDefault="003475EA" w:rsidP="005D7835">
      <w:pPr>
        <w:autoSpaceDE w:val="0"/>
        <w:autoSpaceDN w:val="0"/>
        <w:adjustRightInd w:val="0"/>
        <w:spacing w:after="240"/>
        <w:jc w:val="both"/>
        <w:rPr>
          <w:rStyle w:val="SC13204878"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ECD3F52" wp14:editId="0C637742">
            <wp:extent cx="5514109" cy="2048350"/>
            <wp:effectExtent l="19050" t="19050" r="10795" b="2857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9204" cy="206138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09C4EA" w14:textId="39D4248B" w:rsidR="003475EA" w:rsidRPr="003475EA" w:rsidRDefault="003475EA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 w:rsidRPr="003475EA">
        <w:rPr>
          <w:rStyle w:val="SC13204878"/>
          <w:rFonts w:hint="eastAsia"/>
          <w:lang w:eastAsia="ko-KR"/>
        </w:rPr>
        <w:lastRenderedPageBreak/>
        <w:t>Based on that,</w:t>
      </w:r>
    </w:p>
    <w:p w14:paraId="18575F54" w14:textId="665D6DE2" w:rsidR="006C7979" w:rsidRDefault="006C7979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6C7979">
        <w:rPr>
          <w:rStyle w:val="SC13204878"/>
          <w:lang w:eastAsia="ko-KR"/>
        </w:rPr>
        <w:t xml:space="preserve">STA is required to include the A-Control in HE TB PPDU. For the STA to have the same MAC header size for </w:t>
      </w:r>
      <w:r w:rsidR="00243588">
        <w:rPr>
          <w:rStyle w:val="SC13204878"/>
          <w:lang w:eastAsia="ko-KR"/>
        </w:rPr>
        <w:t xml:space="preserve">HE PPDUs which is not </w:t>
      </w:r>
      <w:r w:rsidRPr="006C7979">
        <w:rPr>
          <w:rStyle w:val="SC13204878"/>
          <w:lang w:eastAsia="ko-KR"/>
        </w:rPr>
        <w:t xml:space="preserve">HE TB PPDUs would need to always add the A-Control as well. </w:t>
      </w:r>
      <w:r>
        <w:rPr>
          <w:rStyle w:val="SC13204878"/>
          <w:lang w:eastAsia="ko-KR"/>
        </w:rPr>
        <w:t>So the STA may include a</w:t>
      </w:r>
      <w:r w:rsidR="00F51A87">
        <w:rPr>
          <w:rStyle w:val="SC13204878"/>
          <w:lang w:eastAsia="ko-KR"/>
        </w:rPr>
        <w:t>n</w:t>
      </w:r>
      <w:r>
        <w:rPr>
          <w:rStyle w:val="SC13204878"/>
          <w:lang w:eastAsia="ko-KR"/>
        </w:rPr>
        <w:t xml:space="preserve"> ONES Control subfield in an MDPU that is not carried in an HE TB PPDU when there’s nothing to report in A-Control subfield.</w:t>
      </w:r>
    </w:p>
    <w:p w14:paraId="07B7F56F" w14:textId="77777777" w:rsidR="00377A9F" w:rsidRDefault="00377A9F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03363E3" w14:textId="2F383ED3" w:rsidR="008B097D" w:rsidRDefault="008B097D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rStyle w:val="SC13204878"/>
          <w:rFonts w:hint="eastAsia"/>
          <w:highlight w:val="yellow"/>
          <w:lang w:eastAsia="ko-KR"/>
        </w:rPr>
        <w:t>Discussion end</w:t>
      </w:r>
    </w:p>
    <w:p w14:paraId="56C06D91" w14:textId="77777777" w:rsidR="008B097D" w:rsidRDefault="008B097D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67AC324E" w14:textId="77777777" w:rsidR="00EE171A" w:rsidRDefault="00EE171A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366515DA" w14:textId="77777777" w:rsidR="00097F6C" w:rsidRDefault="00097F6C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1BCF0038" w14:textId="0B74B2F0" w:rsidR="008B097D" w:rsidRDefault="001A20D2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rStyle w:val="SC13204878"/>
          <w:rFonts w:hint="eastAsia"/>
          <w:highlight w:val="yellow"/>
          <w:lang w:eastAsia="ko-KR"/>
        </w:rPr>
        <w:t>Proposed texts:</w:t>
      </w:r>
    </w:p>
    <w:p w14:paraId="5092DDB3" w14:textId="77777777" w:rsidR="00827A42" w:rsidRDefault="00827A42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00F63DA" w14:textId="057409E7" w:rsidR="0039528D" w:rsidRPr="0021522E" w:rsidRDefault="008B097D" w:rsidP="00BD5D63">
      <w:pPr>
        <w:autoSpaceDE w:val="0"/>
        <w:autoSpaceDN w:val="0"/>
        <w:adjustRightInd w:val="0"/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>
        <w:rPr>
          <w:b/>
          <w:i/>
          <w:sz w:val="20"/>
          <w:highlight w:val="yellow"/>
          <w:lang w:eastAsia="zh-CN"/>
        </w:rPr>
        <w:t>p</w:t>
      </w:r>
      <w:r w:rsidR="0039528D" w:rsidRPr="008B097D">
        <w:rPr>
          <w:b/>
          <w:i/>
          <w:sz w:val="20"/>
          <w:highlight w:val="yellow"/>
          <w:lang w:eastAsia="zh-CN"/>
        </w:rPr>
        <w:t>leas</w:t>
      </w:r>
      <w:r w:rsidR="0021522E">
        <w:rPr>
          <w:b/>
          <w:i/>
          <w:sz w:val="20"/>
          <w:highlight w:val="yellow"/>
          <w:lang w:eastAsia="zh-CN"/>
        </w:rPr>
        <w:t>e newly add</w:t>
      </w:r>
      <w:r w:rsidR="0039528D" w:rsidRPr="008B097D">
        <w:rPr>
          <w:b/>
          <w:i/>
          <w:sz w:val="20"/>
          <w:highlight w:val="yellow"/>
          <w:lang w:eastAsia="zh-CN"/>
        </w:rPr>
        <w:t xml:space="preserve"> </w:t>
      </w:r>
      <w:r w:rsidR="0021522E">
        <w:rPr>
          <w:b/>
          <w:i/>
          <w:sz w:val="20"/>
          <w:highlight w:val="yellow"/>
          <w:lang w:eastAsia="zh-CN"/>
        </w:rPr>
        <w:t xml:space="preserve">the text in P201L4 of P802.11be D1.1 </w:t>
      </w:r>
      <w:r w:rsidR="0039528D" w:rsidRPr="008B097D">
        <w:rPr>
          <w:b/>
          <w:i/>
          <w:sz w:val="20"/>
          <w:highlight w:val="yellow"/>
          <w:lang w:eastAsia="zh-CN"/>
        </w:rPr>
        <w:t>as follows</w:t>
      </w:r>
      <w:r w:rsidR="0021522E">
        <w:rPr>
          <w:b/>
          <w:i/>
          <w:sz w:val="20"/>
          <w:highlight w:val="yellow"/>
          <w:lang w:eastAsia="zh-CN"/>
        </w:rPr>
        <w:t>:</w:t>
      </w:r>
    </w:p>
    <w:p w14:paraId="029D44CB" w14:textId="77777777" w:rsidR="0039528D" w:rsidRPr="0021522E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664D6D1" w14:textId="46AD5202" w:rsidR="0039528D" w:rsidRPr="009249EC" w:rsidRDefault="0039528D" w:rsidP="00BD5D63">
      <w:pPr>
        <w:autoSpaceDE w:val="0"/>
        <w:autoSpaceDN w:val="0"/>
        <w:adjustRightInd w:val="0"/>
        <w:jc w:val="both"/>
        <w:rPr>
          <w:rStyle w:val="SC13204878"/>
          <w:b/>
          <w:lang w:eastAsia="ko-KR"/>
        </w:rPr>
      </w:pPr>
      <w:r w:rsidRPr="009249EC">
        <w:rPr>
          <w:rStyle w:val="SC13204878"/>
          <w:rFonts w:hint="eastAsia"/>
          <w:b/>
          <w:lang w:eastAsia="ko-KR"/>
        </w:rPr>
        <w:t>10.8 HT Control field operation</w:t>
      </w:r>
    </w:p>
    <w:p w14:paraId="45401689" w14:textId="77777777" w:rsidR="0039528D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373961C" w14:textId="64528CA2" w:rsidR="00D927A2" w:rsidRDefault="0039528D" w:rsidP="00BD5D63">
      <w:pPr>
        <w:autoSpaceDE w:val="0"/>
        <w:autoSpaceDN w:val="0"/>
        <w:adjustRightInd w:val="0"/>
        <w:jc w:val="both"/>
        <w:rPr>
          <w:rStyle w:val="SC13204878"/>
          <w:b/>
          <w:i/>
          <w:lang w:eastAsia="ko-KR"/>
        </w:rPr>
      </w:pPr>
      <w:r w:rsidRPr="008B097D">
        <w:rPr>
          <w:rStyle w:val="SC13204878"/>
          <w:b/>
          <w:i/>
          <w:lang w:eastAsia="ko-KR"/>
        </w:rPr>
        <w:t xml:space="preserve">Change </w:t>
      </w:r>
      <w:r w:rsidR="00D927A2">
        <w:rPr>
          <w:rStyle w:val="SC13204878"/>
          <w:b/>
          <w:i/>
          <w:lang w:eastAsia="ko-KR"/>
        </w:rPr>
        <w:t>T</w:t>
      </w:r>
      <w:r w:rsidRPr="008B097D">
        <w:rPr>
          <w:rStyle w:val="SC13204878"/>
          <w:b/>
          <w:i/>
          <w:lang w:eastAsia="ko-KR"/>
        </w:rPr>
        <w:t>able 10-11a</w:t>
      </w:r>
      <w:r w:rsidR="00D927A2" w:rsidRPr="00D927A2">
        <w:t xml:space="preserve"> </w:t>
      </w:r>
      <w:r w:rsidR="00D927A2" w:rsidRPr="00D927A2">
        <w:rPr>
          <w:rStyle w:val="SC13204878"/>
          <w:b/>
          <w:i/>
          <w:lang w:eastAsia="ko-KR"/>
        </w:rPr>
        <w:t>(Conditions for inclu</w:t>
      </w:r>
      <w:r w:rsidR="00D927A2">
        <w:rPr>
          <w:rStyle w:val="SC13204878"/>
          <w:b/>
          <w:i/>
          <w:lang w:eastAsia="ko-KR"/>
        </w:rPr>
        <w:t xml:space="preserve">ding Control subfield variants) as follows </w:t>
      </w:r>
      <w:r w:rsidR="008B097D" w:rsidRPr="008B097D">
        <w:rPr>
          <w:rStyle w:val="SC13204878"/>
          <w:b/>
          <w:i/>
          <w:lang w:eastAsia="ko-KR"/>
        </w:rPr>
        <w:t>(only relevant rows shown</w:t>
      </w:r>
      <w:r w:rsidR="008B097D">
        <w:rPr>
          <w:rStyle w:val="SC13204878"/>
          <w:b/>
          <w:i/>
          <w:lang w:eastAsia="ko-KR"/>
        </w:rPr>
        <w:t>)</w:t>
      </w:r>
      <w:r w:rsidRPr="008B097D">
        <w:rPr>
          <w:rStyle w:val="SC13204878"/>
          <w:b/>
          <w:i/>
          <w:lang w:eastAsia="ko-KR"/>
        </w:rPr>
        <w:t>:</w:t>
      </w:r>
    </w:p>
    <w:p w14:paraId="25649A68" w14:textId="2F1BA210" w:rsidR="00D927A2" w:rsidRPr="00D927A2" w:rsidRDefault="00D927A2" w:rsidP="00D927A2">
      <w:pPr>
        <w:autoSpaceDE w:val="0"/>
        <w:autoSpaceDN w:val="0"/>
        <w:adjustRightInd w:val="0"/>
        <w:spacing w:before="240" w:after="240"/>
        <w:jc w:val="center"/>
        <w:rPr>
          <w:rStyle w:val="SC13204878"/>
          <w:rFonts w:ascii="Arial" w:hAnsi="Arial" w:cs="Arial"/>
          <w:b/>
          <w:lang w:eastAsia="ko-KR"/>
        </w:rPr>
      </w:pPr>
      <w:r w:rsidRPr="00D927A2">
        <w:rPr>
          <w:rFonts w:ascii="Arial" w:hAnsi="Arial" w:cs="Arial"/>
          <w:b/>
          <w:sz w:val="20"/>
          <w:lang w:eastAsia="zh-CN"/>
        </w:rPr>
        <w:t>Table 10-11a (Conditions for including Control subfield variants)</w:t>
      </w:r>
    </w:p>
    <w:tbl>
      <w:tblPr>
        <w:tblStyle w:val="ac"/>
        <w:tblW w:w="0" w:type="auto"/>
        <w:tblInd w:w="978" w:type="dxa"/>
        <w:tblLook w:val="04A0" w:firstRow="1" w:lastRow="0" w:firstColumn="1" w:lastColumn="0" w:noHBand="0" w:noVBand="1"/>
      </w:tblPr>
      <w:tblGrid>
        <w:gridCol w:w="1701"/>
        <w:gridCol w:w="5811"/>
      </w:tblGrid>
      <w:tr w:rsidR="00D927A2" w:rsidRPr="009249EC" w14:paraId="58112B91" w14:textId="77777777" w:rsidTr="00D927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8720FA" w14:textId="03CA73A0" w:rsidR="00D927A2" w:rsidRPr="00D927A2" w:rsidRDefault="00D927A2" w:rsidP="00D927A2">
            <w:pPr>
              <w:jc w:val="center"/>
              <w:rPr>
                <w:rStyle w:val="fontstyle01"/>
                <w:rFonts w:ascii="Times New Roman" w:hAnsi="Times New Roman"/>
                <w:b/>
                <w:lang w:eastAsia="ko-KR"/>
              </w:rPr>
            </w:pP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 xml:space="preserve">Control </w:t>
            </w:r>
            <w:r w:rsidRPr="00D927A2">
              <w:rPr>
                <w:rStyle w:val="fontstyle01"/>
                <w:rFonts w:ascii="Times New Roman" w:hAnsi="Times New Roman"/>
                <w:b/>
                <w:lang w:eastAsia="ko-KR"/>
              </w:rPr>
              <w:t>sub</w:t>
            </w: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>field variant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8E3A0" w14:textId="08C26578" w:rsidR="00D927A2" w:rsidRPr="00D927A2" w:rsidRDefault="00D927A2" w:rsidP="00D927A2">
            <w:pPr>
              <w:jc w:val="center"/>
              <w:rPr>
                <w:rStyle w:val="fontstyle01"/>
                <w:rFonts w:ascii="Times New Roman" w:hAnsi="Times New Roman"/>
                <w:b/>
                <w:lang w:eastAsia="ko-KR"/>
              </w:rPr>
            </w:pP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>Condition</w:t>
            </w:r>
          </w:p>
        </w:tc>
      </w:tr>
      <w:tr w:rsidR="0039528D" w:rsidRPr="009249EC" w14:paraId="076948F5" w14:textId="77777777" w:rsidTr="00D927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E6FD3E1" w14:textId="39CC1E37" w:rsidR="0039528D" w:rsidRPr="009249EC" w:rsidRDefault="0039528D" w:rsidP="008A790A">
            <w:pPr>
              <w:jc w:val="both"/>
              <w:rPr>
                <w:rStyle w:val="SC13204878"/>
                <w:lang w:eastAsia="ko-KR"/>
              </w:rPr>
            </w:pPr>
            <w:r w:rsidRPr="009249EC">
              <w:rPr>
                <w:rStyle w:val="fontstyle01"/>
                <w:rFonts w:ascii="Times New Roman" w:hAnsi="Times New Roman"/>
              </w:rPr>
              <w:t>ONES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040F9" w14:textId="7C20F1DB" w:rsidR="0039528D" w:rsidRPr="009249EC" w:rsidRDefault="0039528D" w:rsidP="003E77E1">
            <w:pPr>
              <w:rPr>
                <w:rStyle w:val="SC13204878"/>
                <w:lang w:val="en-US" w:eastAsia="ko-KR"/>
              </w:rPr>
            </w:pPr>
            <w:r w:rsidRPr="009249EC">
              <w:rPr>
                <w:rStyle w:val="fontstyle01"/>
                <w:rFonts w:ascii="Times New Roman" w:hAnsi="Times New Roman"/>
              </w:rPr>
              <w:t>The transmitting STA may include a</w:t>
            </w:r>
            <w:r w:rsidR="00867BC5">
              <w:rPr>
                <w:rStyle w:val="fontstyle01"/>
                <w:rFonts w:ascii="Times New Roman" w:hAnsi="Times New Roman"/>
              </w:rPr>
              <w:t xml:space="preserve"> </w:t>
            </w:r>
            <w:r w:rsidR="00EE171A" w:rsidRPr="009249EC">
              <w:rPr>
                <w:rStyle w:val="fontstyle01"/>
                <w:rFonts w:ascii="Times New Roman" w:hAnsi="Times New Roman"/>
              </w:rPr>
              <w:t>ONE</w:t>
            </w:r>
            <w:bookmarkStart w:id="25" w:name="_GoBack"/>
            <w:bookmarkEnd w:id="25"/>
            <w:r w:rsidR="00EE171A" w:rsidRPr="009249EC">
              <w:rPr>
                <w:rStyle w:val="fontstyle01"/>
                <w:rFonts w:ascii="Times New Roman" w:hAnsi="Times New Roman"/>
              </w:rPr>
              <w:t>S</w:t>
            </w:r>
            <w:r w:rsidR="00EE171A">
              <w:rPr>
                <w:rStyle w:val="fontstyle01"/>
                <w:rFonts w:ascii="Times New Roman" w:hAnsi="Times New Roman"/>
              </w:rPr>
              <w:t xml:space="preserve"> </w:t>
            </w:r>
            <w:r w:rsidR="00EE171A" w:rsidRPr="00EE171A">
              <w:rPr>
                <w:rStyle w:val="SC13204878"/>
                <w:lang w:eastAsia="ko-KR"/>
              </w:rPr>
              <w:t xml:space="preserve">Control </w:t>
            </w:r>
            <w:r w:rsidRPr="009249EC">
              <w:rPr>
                <w:rStyle w:val="fontstyle01"/>
                <w:rFonts w:ascii="Times New Roman" w:hAnsi="Times New Roman"/>
              </w:rPr>
              <w:t>subfield in an MPDU that is not carried in an HE TB PPDU (see 26.5.2.4 (A-MPDU contents in an HE TB PPDU))</w:t>
            </w:r>
            <w:ins w:id="26" w:author="Jinyoung Chun" w:date="2021-08-19T13:30:00Z">
              <w:r w:rsidR="00E431F9" w:rsidRPr="00AC2F36">
                <w:rPr>
                  <w:rStyle w:val="fontstyle01"/>
                  <w:rFonts w:ascii="Times New Roman" w:hAnsi="Times New Roman"/>
                  <w:u w:val="single"/>
                </w:rPr>
                <w:t xml:space="preserve"> or </w:t>
              </w:r>
              <w:r w:rsidR="000A4D96" w:rsidRPr="00AC2F36">
                <w:rPr>
                  <w:rStyle w:val="fontstyle01"/>
                  <w:rFonts w:ascii="Times New Roman" w:hAnsi="Times New Roman"/>
                  <w:u w:val="single"/>
                </w:rPr>
                <w:t xml:space="preserve">an </w:t>
              </w:r>
              <w:r w:rsidR="00E431F9" w:rsidRPr="00AC2F36">
                <w:rPr>
                  <w:rStyle w:val="fontstyle01"/>
                  <w:rFonts w:ascii="Times New Roman" w:hAnsi="Times New Roman"/>
                  <w:u w:val="single"/>
                </w:rPr>
                <w:t>EHT TB PPDU</w:t>
              </w:r>
            </w:ins>
            <w:ins w:id="27" w:author="Jinyoung Chun" w:date="2021-10-22T14:37:00Z">
              <w:r w:rsidR="00C67B63" w:rsidRPr="00AC2F36">
                <w:rPr>
                  <w:rStyle w:val="fontstyle01"/>
                  <w:rFonts w:ascii="Times New Roman" w:hAnsi="Times New Roman"/>
                  <w:u w:val="single"/>
                </w:rPr>
                <w:t xml:space="preserve"> when there’s nothing to report in A-Control subfield</w:t>
              </w:r>
            </w:ins>
            <w:r w:rsidRPr="009249EC">
              <w:rPr>
                <w:rStyle w:val="fontstyle01"/>
                <w:rFonts w:ascii="Times New Roman" w:hAnsi="Times New Roman"/>
              </w:rPr>
              <w:t>.</w:t>
            </w:r>
          </w:p>
        </w:tc>
      </w:tr>
    </w:tbl>
    <w:p w14:paraId="02285E7B" w14:textId="77777777" w:rsidR="0039528D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1F004E53" w14:textId="77777777" w:rsidR="00DD114E" w:rsidRDefault="00DD114E" w:rsidP="003E433C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</w:p>
    <w:p w14:paraId="3DF8B846" w14:textId="4E4FC158" w:rsidR="00E12CAB" w:rsidRPr="00F51A87" w:rsidRDefault="00E12CAB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rFonts w:eastAsia="맑은 고딕"/>
          <w:color w:val="000000"/>
          <w:sz w:val="20"/>
          <w:u w:val="single"/>
          <w:lang w:eastAsia="ko-KR"/>
        </w:rPr>
      </w:pPr>
    </w:p>
    <w:sectPr w:rsidR="00E12CAB" w:rsidRPr="00F51A87" w:rsidSect="00D773F2">
      <w:headerReference w:type="default" r:id="rId11"/>
      <w:footerReference w:type="default" r:id="rId12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30826" w14:textId="77777777" w:rsidR="00257E98" w:rsidRDefault="00257E98">
      <w:r>
        <w:separator/>
      </w:r>
    </w:p>
  </w:endnote>
  <w:endnote w:type="continuationSeparator" w:id="0">
    <w:p w14:paraId="0D89DB69" w14:textId="77777777" w:rsidR="00257E98" w:rsidRDefault="0025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613911">
      <w:rPr>
        <w:noProof/>
      </w:rPr>
      <w:t>4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5E0CA6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48185" w14:textId="77777777" w:rsidR="00257E98" w:rsidRDefault="00257E98">
      <w:r>
        <w:separator/>
      </w:r>
    </w:p>
  </w:footnote>
  <w:footnote w:type="continuationSeparator" w:id="0">
    <w:p w14:paraId="748060DE" w14:textId="77777777" w:rsidR="00257E98" w:rsidRDefault="00257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590B3C69" w:rsidR="000E0D7A" w:rsidRDefault="004B476A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Sep</w:t>
    </w:r>
    <w:r w:rsidR="008E1F56">
      <w:rPr>
        <w:rFonts w:hint="eastAsia"/>
        <w:lang w:eastAsia="ko-KR"/>
      </w:rPr>
      <w:t xml:space="preserve"> </w:t>
    </w:r>
    <w:r w:rsidR="000E0D7A">
      <w:rPr>
        <w:lang w:eastAsia="ko-KR"/>
      </w:rPr>
      <w:t>20</w:t>
    </w:r>
    <w:r w:rsidR="000E0D7A">
      <w:t>21</w:t>
    </w:r>
    <w:r w:rsidR="000E0D7A">
      <w:tab/>
    </w:r>
    <w:r w:rsidR="000E0D7A">
      <w:tab/>
    </w:r>
    <w:r w:rsidR="00257E98">
      <w:fldChar w:fldCharType="begin"/>
    </w:r>
    <w:r w:rsidR="00257E98">
      <w:instrText xml:space="preserve"> TITLE  \* MERGEFORMAT </w:instrText>
    </w:r>
    <w:r w:rsidR="00257E98">
      <w:fldChar w:fldCharType="separate"/>
    </w:r>
    <w:r w:rsidR="000E0D7A">
      <w:t>doc.: IEEE 802.11-21/</w:t>
    </w:r>
    <w:r w:rsidR="00257E98">
      <w:fldChar w:fldCharType="end"/>
    </w:r>
    <w:r>
      <w:t>1512</w:t>
    </w:r>
    <w:r w:rsidR="00C67B63">
      <w:t>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3D0"/>
    <w:rsid w:val="000103E5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17D7D"/>
    <w:rsid w:val="00021FBC"/>
    <w:rsid w:val="00025002"/>
    <w:rsid w:val="0002639C"/>
    <w:rsid w:val="00031645"/>
    <w:rsid w:val="0003211C"/>
    <w:rsid w:val="000327DA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63AD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71736"/>
    <w:rsid w:val="00074099"/>
    <w:rsid w:val="00075B15"/>
    <w:rsid w:val="000811E5"/>
    <w:rsid w:val="00081631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97F6C"/>
    <w:rsid w:val="000A04E6"/>
    <w:rsid w:val="000A06CE"/>
    <w:rsid w:val="000A2FF1"/>
    <w:rsid w:val="000A3355"/>
    <w:rsid w:val="000A365F"/>
    <w:rsid w:val="000A4D96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79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1D3"/>
    <w:rsid w:val="00120580"/>
    <w:rsid w:val="00121364"/>
    <w:rsid w:val="00122B5B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37A63"/>
    <w:rsid w:val="00144BD2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0D2"/>
    <w:rsid w:val="001A2B00"/>
    <w:rsid w:val="001A5226"/>
    <w:rsid w:val="001A55E7"/>
    <w:rsid w:val="001A5C01"/>
    <w:rsid w:val="001A5C04"/>
    <w:rsid w:val="001B02FA"/>
    <w:rsid w:val="001B1406"/>
    <w:rsid w:val="001B217E"/>
    <w:rsid w:val="001B2BCE"/>
    <w:rsid w:val="001C3C14"/>
    <w:rsid w:val="001C4726"/>
    <w:rsid w:val="001C6FA2"/>
    <w:rsid w:val="001D0171"/>
    <w:rsid w:val="001D25A0"/>
    <w:rsid w:val="001D3204"/>
    <w:rsid w:val="001D4CD9"/>
    <w:rsid w:val="001D4E5F"/>
    <w:rsid w:val="001D6175"/>
    <w:rsid w:val="001D683C"/>
    <w:rsid w:val="001D723B"/>
    <w:rsid w:val="001D794E"/>
    <w:rsid w:val="001D7955"/>
    <w:rsid w:val="001E0E4D"/>
    <w:rsid w:val="001E1D03"/>
    <w:rsid w:val="001E1F1F"/>
    <w:rsid w:val="001E3BE4"/>
    <w:rsid w:val="001E47B8"/>
    <w:rsid w:val="001E5538"/>
    <w:rsid w:val="001F01C9"/>
    <w:rsid w:val="001F0E2F"/>
    <w:rsid w:val="001F376F"/>
    <w:rsid w:val="001F4241"/>
    <w:rsid w:val="001F43DF"/>
    <w:rsid w:val="001F5A28"/>
    <w:rsid w:val="001F7394"/>
    <w:rsid w:val="00202936"/>
    <w:rsid w:val="00202BE3"/>
    <w:rsid w:val="0020389D"/>
    <w:rsid w:val="00205EDC"/>
    <w:rsid w:val="00206565"/>
    <w:rsid w:val="00207791"/>
    <w:rsid w:val="002126A1"/>
    <w:rsid w:val="00212EC4"/>
    <w:rsid w:val="00214C65"/>
    <w:rsid w:val="0021522E"/>
    <w:rsid w:val="00215487"/>
    <w:rsid w:val="00217967"/>
    <w:rsid w:val="00217CA7"/>
    <w:rsid w:val="00221DF8"/>
    <w:rsid w:val="0022248E"/>
    <w:rsid w:val="00222ECB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3588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E98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8A"/>
    <w:rsid w:val="0029020B"/>
    <w:rsid w:val="002902BF"/>
    <w:rsid w:val="002907EE"/>
    <w:rsid w:val="002917A7"/>
    <w:rsid w:val="00293F86"/>
    <w:rsid w:val="002974BC"/>
    <w:rsid w:val="002A6FE1"/>
    <w:rsid w:val="002A78CC"/>
    <w:rsid w:val="002A7ED7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7F7"/>
    <w:rsid w:val="002F2D4F"/>
    <w:rsid w:val="002F5C7B"/>
    <w:rsid w:val="00300768"/>
    <w:rsid w:val="00300F9E"/>
    <w:rsid w:val="003044AC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D97"/>
    <w:rsid w:val="00345E07"/>
    <w:rsid w:val="00345E4A"/>
    <w:rsid w:val="0034620C"/>
    <w:rsid w:val="003467AC"/>
    <w:rsid w:val="003471C4"/>
    <w:rsid w:val="003475EA"/>
    <w:rsid w:val="003478AD"/>
    <w:rsid w:val="00347E8D"/>
    <w:rsid w:val="00353C0B"/>
    <w:rsid w:val="00354C0C"/>
    <w:rsid w:val="00360455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A9F"/>
    <w:rsid w:val="00377BA5"/>
    <w:rsid w:val="003817BE"/>
    <w:rsid w:val="003839B8"/>
    <w:rsid w:val="00383B86"/>
    <w:rsid w:val="00383D31"/>
    <w:rsid w:val="0038640A"/>
    <w:rsid w:val="0039133D"/>
    <w:rsid w:val="00392A99"/>
    <w:rsid w:val="0039528D"/>
    <w:rsid w:val="0039564A"/>
    <w:rsid w:val="00395FFC"/>
    <w:rsid w:val="003A2858"/>
    <w:rsid w:val="003A42E0"/>
    <w:rsid w:val="003A74B1"/>
    <w:rsid w:val="003B0F92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4185"/>
    <w:rsid w:val="003E433C"/>
    <w:rsid w:val="003E49B0"/>
    <w:rsid w:val="003E612A"/>
    <w:rsid w:val="003E77E1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26C3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A7D13"/>
    <w:rsid w:val="004B08C7"/>
    <w:rsid w:val="004B0AB8"/>
    <w:rsid w:val="004B1506"/>
    <w:rsid w:val="004B21DF"/>
    <w:rsid w:val="004B2B82"/>
    <w:rsid w:val="004B46B6"/>
    <w:rsid w:val="004B476A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59DE"/>
    <w:rsid w:val="005666D9"/>
    <w:rsid w:val="00566705"/>
    <w:rsid w:val="00566D11"/>
    <w:rsid w:val="005670F0"/>
    <w:rsid w:val="0056750B"/>
    <w:rsid w:val="00571D2F"/>
    <w:rsid w:val="005730D5"/>
    <w:rsid w:val="005737AE"/>
    <w:rsid w:val="00574030"/>
    <w:rsid w:val="0057495D"/>
    <w:rsid w:val="00577B51"/>
    <w:rsid w:val="00577F01"/>
    <w:rsid w:val="005832F3"/>
    <w:rsid w:val="00585D51"/>
    <w:rsid w:val="00585E89"/>
    <w:rsid w:val="00590896"/>
    <w:rsid w:val="005908C0"/>
    <w:rsid w:val="005915A7"/>
    <w:rsid w:val="00591927"/>
    <w:rsid w:val="0059268A"/>
    <w:rsid w:val="00592C76"/>
    <w:rsid w:val="0059503B"/>
    <w:rsid w:val="00596F7C"/>
    <w:rsid w:val="005A0115"/>
    <w:rsid w:val="005A0ED7"/>
    <w:rsid w:val="005A0FA8"/>
    <w:rsid w:val="005A232A"/>
    <w:rsid w:val="005A25F3"/>
    <w:rsid w:val="005A3964"/>
    <w:rsid w:val="005A509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C218F"/>
    <w:rsid w:val="005D16E9"/>
    <w:rsid w:val="005D2A85"/>
    <w:rsid w:val="005D3FAF"/>
    <w:rsid w:val="005D7724"/>
    <w:rsid w:val="005D7835"/>
    <w:rsid w:val="005D7E4F"/>
    <w:rsid w:val="005E07EB"/>
    <w:rsid w:val="005E0CA6"/>
    <w:rsid w:val="005E1461"/>
    <w:rsid w:val="005E3477"/>
    <w:rsid w:val="005E38B5"/>
    <w:rsid w:val="005E3A8F"/>
    <w:rsid w:val="005E4676"/>
    <w:rsid w:val="005E4924"/>
    <w:rsid w:val="005E6059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D31"/>
    <w:rsid w:val="00610F5D"/>
    <w:rsid w:val="00611794"/>
    <w:rsid w:val="00613398"/>
    <w:rsid w:val="00613911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6A54"/>
    <w:rsid w:val="00637A8C"/>
    <w:rsid w:val="00640159"/>
    <w:rsid w:val="00640FBB"/>
    <w:rsid w:val="00642608"/>
    <w:rsid w:val="00642FFA"/>
    <w:rsid w:val="006433EE"/>
    <w:rsid w:val="00645578"/>
    <w:rsid w:val="0064706A"/>
    <w:rsid w:val="0065185D"/>
    <w:rsid w:val="00651A32"/>
    <w:rsid w:val="00651BEF"/>
    <w:rsid w:val="00652F7B"/>
    <w:rsid w:val="006539BB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9276C"/>
    <w:rsid w:val="00692FCD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3865"/>
    <w:rsid w:val="006B6584"/>
    <w:rsid w:val="006B6F80"/>
    <w:rsid w:val="006C0727"/>
    <w:rsid w:val="006C2BA6"/>
    <w:rsid w:val="006C402F"/>
    <w:rsid w:val="006C4203"/>
    <w:rsid w:val="006C59D4"/>
    <w:rsid w:val="006C64A9"/>
    <w:rsid w:val="006C7979"/>
    <w:rsid w:val="006D25FA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5B41"/>
    <w:rsid w:val="006F7D0B"/>
    <w:rsid w:val="00700311"/>
    <w:rsid w:val="00700B6A"/>
    <w:rsid w:val="0070244D"/>
    <w:rsid w:val="007036B3"/>
    <w:rsid w:val="00704203"/>
    <w:rsid w:val="00704746"/>
    <w:rsid w:val="00707257"/>
    <w:rsid w:val="00710500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146A"/>
    <w:rsid w:val="00732874"/>
    <w:rsid w:val="00732992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4FB7"/>
    <w:rsid w:val="007A5910"/>
    <w:rsid w:val="007A5D55"/>
    <w:rsid w:val="007A6041"/>
    <w:rsid w:val="007A636F"/>
    <w:rsid w:val="007A64F1"/>
    <w:rsid w:val="007A7186"/>
    <w:rsid w:val="007A7A91"/>
    <w:rsid w:val="007B0B7F"/>
    <w:rsid w:val="007B2ACE"/>
    <w:rsid w:val="007B409C"/>
    <w:rsid w:val="007C0448"/>
    <w:rsid w:val="007C1DB4"/>
    <w:rsid w:val="007C30A6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E7EE1"/>
    <w:rsid w:val="007F0D6A"/>
    <w:rsid w:val="007F3E1D"/>
    <w:rsid w:val="00800788"/>
    <w:rsid w:val="008023E1"/>
    <w:rsid w:val="008026FC"/>
    <w:rsid w:val="008050EC"/>
    <w:rsid w:val="00806BC6"/>
    <w:rsid w:val="00807234"/>
    <w:rsid w:val="00813BE0"/>
    <w:rsid w:val="00814D7A"/>
    <w:rsid w:val="008151DF"/>
    <w:rsid w:val="00815889"/>
    <w:rsid w:val="008160FD"/>
    <w:rsid w:val="008168DF"/>
    <w:rsid w:val="0081727B"/>
    <w:rsid w:val="00817438"/>
    <w:rsid w:val="00821890"/>
    <w:rsid w:val="008243BD"/>
    <w:rsid w:val="00825FC2"/>
    <w:rsid w:val="00827530"/>
    <w:rsid w:val="00827A42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BC5"/>
    <w:rsid w:val="00867F0A"/>
    <w:rsid w:val="00870E99"/>
    <w:rsid w:val="00871D73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4C60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90A"/>
    <w:rsid w:val="008A7D82"/>
    <w:rsid w:val="008B08A8"/>
    <w:rsid w:val="008B097D"/>
    <w:rsid w:val="008B175F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3BB"/>
    <w:rsid w:val="008C47C1"/>
    <w:rsid w:val="008C494D"/>
    <w:rsid w:val="008C4E14"/>
    <w:rsid w:val="008C557D"/>
    <w:rsid w:val="008C6206"/>
    <w:rsid w:val="008C63DE"/>
    <w:rsid w:val="008C6B1F"/>
    <w:rsid w:val="008E0D6B"/>
    <w:rsid w:val="008E1F56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E8E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49EC"/>
    <w:rsid w:val="00925BC7"/>
    <w:rsid w:val="009277B0"/>
    <w:rsid w:val="009315C2"/>
    <w:rsid w:val="00935DBA"/>
    <w:rsid w:val="00935F56"/>
    <w:rsid w:val="009378B9"/>
    <w:rsid w:val="009401F2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3C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474A"/>
    <w:rsid w:val="009A624D"/>
    <w:rsid w:val="009A7F20"/>
    <w:rsid w:val="009B0CBB"/>
    <w:rsid w:val="009B5811"/>
    <w:rsid w:val="009B7B8C"/>
    <w:rsid w:val="009C20E2"/>
    <w:rsid w:val="009C404A"/>
    <w:rsid w:val="009C42B5"/>
    <w:rsid w:val="009C7118"/>
    <w:rsid w:val="009C77EB"/>
    <w:rsid w:val="009C7A5B"/>
    <w:rsid w:val="009D280D"/>
    <w:rsid w:val="009D30AC"/>
    <w:rsid w:val="009D30B7"/>
    <w:rsid w:val="009D50D3"/>
    <w:rsid w:val="009D5A16"/>
    <w:rsid w:val="009D75C1"/>
    <w:rsid w:val="009D7DF6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1783E"/>
    <w:rsid w:val="00A20A75"/>
    <w:rsid w:val="00A20B6C"/>
    <w:rsid w:val="00A21718"/>
    <w:rsid w:val="00A21CCE"/>
    <w:rsid w:val="00A24587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353"/>
    <w:rsid w:val="00A74585"/>
    <w:rsid w:val="00A74E29"/>
    <w:rsid w:val="00A753BF"/>
    <w:rsid w:val="00A761F0"/>
    <w:rsid w:val="00A7666B"/>
    <w:rsid w:val="00A8065B"/>
    <w:rsid w:val="00A816E5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7F0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1EAA"/>
    <w:rsid w:val="00AC2F36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2C8F"/>
    <w:rsid w:val="00AF5C62"/>
    <w:rsid w:val="00AF62F8"/>
    <w:rsid w:val="00B01680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19E6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44FA"/>
    <w:rsid w:val="00B459BC"/>
    <w:rsid w:val="00B45FCA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67BAA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222B"/>
    <w:rsid w:val="00B947B7"/>
    <w:rsid w:val="00B948BC"/>
    <w:rsid w:val="00B949F0"/>
    <w:rsid w:val="00B95E90"/>
    <w:rsid w:val="00B960E8"/>
    <w:rsid w:val="00B96246"/>
    <w:rsid w:val="00BA02D9"/>
    <w:rsid w:val="00BA2E27"/>
    <w:rsid w:val="00BA4274"/>
    <w:rsid w:val="00BA4F8A"/>
    <w:rsid w:val="00BA5014"/>
    <w:rsid w:val="00BA5962"/>
    <w:rsid w:val="00BA63A2"/>
    <w:rsid w:val="00BA7B9E"/>
    <w:rsid w:val="00BA7C36"/>
    <w:rsid w:val="00BB0B9B"/>
    <w:rsid w:val="00BB3E7B"/>
    <w:rsid w:val="00BB59D7"/>
    <w:rsid w:val="00BB633A"/>
    <w:rsid w:val="00BB6AA8"/>
    <w:rsid w:val="00BB7D92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000A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B5F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6B5F"/>
    <w:rsid w:val="00C37615"/>
    <w:rsid w:val="00C45246"/>
    <w:rsid w:val="00C5104B"/>
    <w:rsid w:val="00C523B4"/>
    <w:rsid w:val="00C541EC"/>
    <w:rsid w:val="00C575DD"/>
    <w:rsid w:val="00C6158E"/>
    <w:rsid w:val="00C61EF5"/>
    <w:rsid w:val="00C62682"/>
    <w:rsid w:val="00C63513"/>
    <w:rsid w:val="00C67371"/>
    <w:rsid w:val="00C67B63"/>
    <w:rsid w:val="00C71DD4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19C"/>
    <w:rsid w:val="00CA3569"/>
    <w:rsid w:val="00CA6829"/>
    <w:rsid w:val="00CB01C5"/>
    <w:rsid w:val="00CB0D21"/>
    <w:rsid w:val="00CB0EC2"/>
    <w:rsid w:val="00CB218B"/>
    <w:rsid w:val="00CB2E9D"/>
    <w:rsid w:val="00CB37F7"/>
    <w:rsid w:val="00CB47C7"/>
    <w:rsid w:val="00CB623E"/>
    <w:rsid w:val="00CB6723"/>
    <w:rsid w:val="00CB7160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1C4"/>
    <w:rsid w:val="00CE3CA9"/>
    <w:rsid w:val="00CE3D20"/>
    <w:rsid w:val="00CE557B"/>
    <w:rsid w:val="00CE5F8F"/>
    <w:rsid w:val="00CE64CC"/>
    <w:rsid w:val="00CE713E"/>
    <w:rsid w:val="00CF08B1"/>
    <w:rsid w:val="00CF52EB"/>
    <w:rsid w:val="00CF5327"/>
    <w:rsid w:val="00CF71EC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481F"/>
    <w:rsid w:val="00D35705"/>
    <w:rsid w:val="00D35BE1"/>
    <w:rsid w:val="00D378D7"/>
    <w:rsid w:val="00D45587"/>
    <w:rsid w:val="00D45AD9"/>
    <w:rsid w:val="00D4664F"/>
    <w:rsid w:val="00D476A3"/>
    <w:rsid w:val="00D50EE6"/>
    <w:rsid w:val="00D517E1"/>
    <w:rsid w:val="00D51EE5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056"/>
    <w:rsid w:val="00D73ADA"/>
    <w:rsid w:val="00D73E3A"/>
    <w:rsid w:val="00D748F9"/>
    <w:rsid w:val="00D74F15"/>
    <w:rsid w:val="00D773F2"/>
    <w:rsid w:val="00D83D46"/>
    <w:rsid w:val="00D847BA"/>
    <w:rsid w:val="00D919A3"/>
    <w:rsid w:val="00D91C05"/>
    <w:rsid w:val="00D91FE3"/>
    <w:rsid w:val="00D920DF"/>
    <w:rsid w:val="00D9244C"/>
    <w:rsid w:val="00D927A2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30CB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114E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D4"/>
    <w:rsid w:val="00DF2A52"/>
    <w:rsid w:val="00DF3C0B"/>
    <w:rsid w:val="00E00308"/>
    <w:rsid w:val="00E01B84"/>
    <w:rsid w:val="00E01E2C"/>
    <w:rsid w:val="00E0564D"/>
    <w:rsid w:val="00E05C55"/>
    <w:rsid w:val="00E068FD"/>
    <w:rsid w:val="00E12CAB"/>
    <w:rsid w:val="00E1413E"/>
    <w:rsid w:val="00E156F1"/>
    <w:rsid w:val="00E15D63"/>
    <w:rsid w:val="00E160D0"/>
    <w:rsid w:val="00E161C4"/>
    <w:rsid w:val="00E16BE5"/>
    <w:rsid w:val="00E16CB6"/>
    <w:rsid w:val="00E173BB"/>
    <w:rsid w:val="00E17843"/>
    <w:rsid w:val="00E17E18"/>
    <w:rsid w:val="00E20B6A"/>
    <w:rsid w:val="00E21EB4"/>
    <w:rsid w:val="00E21EDD"/>
    <w:rsid w:val="00E23853"/>
    <w:rsid w:val="00E246EB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431F9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4744"/>
    <w:rsid w:val="00E7565D"/>
    <w:rsid w:val="00E80401"/>
    <w:rsid w:val="00E80AE0"/>
    <w:rsid w:val="00E817DF"/>
    <w:rsid w:val="00E845EF"/>
    <w:rsid w:val="00E85024"/>
    <w:rsid w:val="00E92CE6"/>
    <w:rsid w:val="00E931C3"/>
    <w:rsid w:val="00E93AB2"/>
    <w:rsid w:val="00E95158"/>
    <w:rsid w:val="00E97833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74B6"/>
    <w:rsid w:val="00EE171A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07B2"/>
    <w:rsid w:val="00F013B2"/>
    <w:rsid w:val="00F04210"/>
    <w:rsid w:val="00F05298"/>
    <w:rsid w:val="00F05A57"/>
    <w:rsid w:val="00F06A05"/>
    <w:rsid w:val="00F106FA"/>
    <w:rsid w:val="00F117DF"/>
    <w:rsid w:val="00F13108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27B45"/>
    <w:rsid w:val="00F30F0A"/>
    <w:rsid w:val="00F311F5"/>
    <w:rsid w:val="00F323D0"/>
    <w:rsid w:val="00F331B7"/>
    <w:rsid w:val="00F3404B"/>
    <w:rsid w:val="00F346F0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1A87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28B1"/>
    <w:rsid w:val="00FA68E3"/>
    <w:rsid w:val="00FA7959"/>
    <w:rsid w:val="00FB087A"/>
    <w:rsid w:val="00FB1C8F"/>
    <w:rsid w:val="00FB1D8C"/>
    <w:rsid w:val="00FB3910"/>
    <w:rsid w:val="00FB4319"/>
    <w:rsid w:val="00FB68CA"/>
    <w:rsid w:val="00FB7E34"/>
    <w:rsid w:val="00FC2464"/>
    <w:rsid w:val="00FC3721"/>
    <w:rsid w:val="00FC65B0"/>
    <w:rsid w:val="00FD0CBB"/>
    <w:rsid w:val="00FD2CE9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3475EA"/>
    <w:pPr>
      <w:spacing w:before="100" w:beforeAutospacing="1" w:after="100" w:afterAutospacing="1"/>
    </w:pPr>
    <w:rPr>
      <w:rFonts w:ascii="굴림" w:eastAsia="굴림" w:hAnsi="굴림" w:cs="굴림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DC7998F2-2748-4972-9F5C-68C9D8B2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60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6</cp:revision>
  <cp:lastPrinted>2016-01-08T21:12:00Z</cp:lastPrinted>
  <dcterms:created xsi:type="dcterms:W3CDTF">2021-10-21T23:12:00Z</dcterms:created>
  <dcterms:modified xsi:type="dcterms:W3CDTF">2021-10-26T02:59:00Z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