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E345AB" w14:paraId="3CBA909A" w14:textId="77777777" w:rsidTr="001968A8">
        <w:trPr>
          <w:trHeight w:val="485"/>
          <w:jc w:val="center"/>
        </w:trPr>
        <w:tc>
          <w:tcPr>
            <w:tcW w:w="9576" w:type="dxa"/>
            <w:gridSpan w:val="5"/>
            <w:vAlign w:val="center"/>
          </w:tcPr>
          <w:p w14:paraId="60D73FE1" w14:textId="51E0B1DD" w:rsidR="00B6527E" w:rsidRPr="00AD6F8F" w:rsidRDefault="009F02E9" w:rsidP="003E4ABA">
            <w:pPr>
              <w:pStyle w:val="T2"/>
              <w:rPr>
                <w:sz w:val="18"/>
                <w:szCs w:val="18"/>
                <w:lang w:val="fr-FR"/>
              </w:rPr>
            </w:pPr>
            <w:r w:rsidRPr="00AD6F8F">
              <w:rPr>
                <w:sz w:val="18"/>
                <w:szCs w:val="18"/>
                <w:lang w:val="fr-FR"/>
              </w:rPr>
              <w:t xml:space="preserve">CC36 comment </w:t>
            </w:r>
            <w:proofErr w:type="spellStart"/>
            <w:r w:rsidRPr="00AD6F8F">
              <w:rPr>
                <w:sz w:val="18"/>
                <w:szCs w:val="18"/>
                <w:lang w:val="fr-FR"/>
              </w:rPr>
              <w:t>resolution</w:t>
            </w:r>
            <w:proofErr w:type="spellEnd"/>
            <w:r w:rsidRPr="00AD6F8F">
              <w:rPr>
                <w:sz w:val="18"/>
                <w:szCs w:val="18"/>
                <w:lang w:val="fr-FR"/>
              </w:rPr>
              <w:t xml:space="preserve">: </w:t>
            </w:r>
            <w:r w:rsidR="00AD6F8F" w:rsidRPr="00AD6F8F">
              <w:rPr>
                <w:sz w:val="18"/>
                <w:szCs w:val="18"/>
                <w:lang w:val="fr-FR"/>
              </w:rPr>
              <w:t>M</w:t>
            </w:r>
            <w:r w:rsidR="001318C3">
              <w:rPr>
                <w:sz w:val="18"/>
                <w:szCs w:val="18"/>
                <w:lang w:val="fr-FR"/>
              </w:rPr>
              <w:t>ulti-</w:t>
            </w:r>
            <w:r w:rsidR="00AD6F8F" w:rsidRPr="00AD6F8F">
              <w:rPr>
                <w:sz w:val="18"/>
                <w:szCs w:val="18"/>
                <w:lang w:val="fr-FR"/>
              </w:rPr>
              <w:t>L</w:t>
            </w:r>
            <w:r w:rsidR="001318C3">
              <w:rPr>
                <w:sz w:val="18"/>
                <w:szCs w:val="18"/>
                <w:lang w:val="fr-FR"/>
              </w:rPr>
              <w:t>ink</w:t>
            </w:r>
            <w:r w:rsidR="00AD6F8F" w:rsidRPr="00AD6F8F">
              <w:rPr>
                <w:sz w:val="18"/>
                <w:szCs w:val="18"/>
                <w:lang w:val="fr-FR"/>
              </w:rPr>
              <w:t xml:space="preserve"> Frag</w:t>
            </w:r>
            <w:r w:rsidR="00AD6F8F">
              <w:rPr>
                <w:sz w:val="18"/>
                <w:szCs w:val="18"/>
                <w:lang w:val="fr-FR"/>
              </w:rPr>
              <w:t>mentation</w:t>
            </w:r>
          </w:p>
        </w:tc>
      </w:tr>
      <w:tr w:rsidR="00B6527E" w:rsidRPr="0038212E" w14:paraId="25960C30" w14:textId="77777777" w:rsidTr="001968A8">
        <w:trPr>
          <w:trHeight w:val="359"/>
          <w:jc w:val="center"/>
        </w:trPr>
        <w:tc>
          <w:tcPr>
            <w:tcW w:w="9576" w:type="dxa"/>
            <w:gridSpan w:val="5"/>
            <w:vAlign w:val="center"/>
          </w:tcPr>
          <w:p w14:paraId="5C4A3311" w14:textId="40659000"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2020-08-20</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50E8991E" w:rsidR="00B6527E" w:rsidRPr="0038212E" w:rsidRDefault="00943F87" w:rsidP="00B6527E">
            <w:pPr>
              <w:pStyle w:val="T2"/>
              <w:spacing w:after="0"/>
              <w:ind w:left="0" w:right="0"/>
              <w:jc w:val="left"/>
              <w:rPr>
                <w:sz w:val="18"/>
                <w:szCs w:val="18"/>
              </w:rPr>
            </w:pPr>
            <w:r>
              <w:rPr>
                <w:sz w:val="18"/>
                <w:szCs w:val="18"/>
              </w:rPr>
              <w:t>NXP</w:t>
            </w: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2DA9F895"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TGbe</w:t>
      </w:r>
      <w:proofErr w:type="spellEnd"/>
      <w:r>
        <w:rPr>
          <w:lang w:eastAsia="ko-KR"/>
        </w:rPr>
        <w:t xml:space="preserve"> D1.0 with the following CIDs:</w:t>
      </w:r>
    </w:p>
    <w:p w14:paraId="6CB240DF" w14:textId="6077E8C4" w:rsidR="0061349D" w:rsidRDefault="0061349D" w:rsidP="00440001">
      <w:pPr>
        <w:rPr>
          <w:lang w:eastAsia="ko-KR"/>
        </w:rPr>
      </w:pPr>
      <w:r>
        <w:rPr>
          <w:lang w:eastAsia="ko-KR"/>
        </w:rPr>
        <w:tab/>
      </w:r>
      <w:r w:rsidR="00C947DC">
        <w:rPr>
          <w:lang w:eastAsia="ko-KR"/>
        </w:rPr>
        <w:t>5063, 4015</w:t>
      </w:r>
    </w:p>
    <w:p w14:paraId="6B9C0470" w14:textId="2210DF29" w:rsidR="009F02E9" w:rsidRDefault="009F02E9" w:rsidP="00440001">
      <w:pPr>
        <w:rPr>
          <w:lang w:eastAsia="ko-KR"/>
        </w:rPr>
      </w:pPr>
      <w:r>
        <w:rPr>
          <w:lang w:eastAsia="ko-KR"/>
        </w:rPr>
        <w:tab/>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470ED0">
      <w:pPr>
        <w:pStyle w:val="ListParagraph"/>
        <w:numPr>
          <w:ilvl w:val="0"/>
          <w:numId w:val="5"/>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Pr>
          <w:lang w:eastAsia="ko-KR"/>
        </w:rPr>
        <w:t>be</w:t>
      </w:r>
      <w:proofErr w:type="spellEnd"/>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w:t>
      </w:r>
    </w:p>
    <w:p w14:paraId="3030FF01" w14:textId="77777777" w:rsidR="009F02E9" w:rsidRDefault="009F02E9" w:rsidP="009F02E9">
      <w:pPr>
        <w:pStyle w:val="BodyText"/>
        <w:rPr>
          <w:sz w:val="20"/>
        </w:rPr>
      </w:pPr>
    </w:p>
    <w:p w14:paraId="62B3A500" w14:textId="77777777" w:rsidR="009F02E9" w:rsidRDefault="009F02E9" w:rsidP="009F02E9">
      <w:pPr>
        <w:pStyle w:val="BodyText"/>
        <w:rPr>
          <w:sz w:val="20"/>
        </w:rPr>
      </w:pPr>
    </w:p>
    <w:p w14:paraId="20CDD076" w14:textId="77777777" w:rsidR="009F02E9" w:rsidRDefault="009F02E9" w:rsidP="009F02E9">
      <w:pPr>
        <w:pStyle w:val="BodyText"/>
        <w:rPr>
          <w:sz w:val="20"/>
        </w:rPr>
      </w:pPr>
    </w:p>
    <w:p w14:paraId="12C30215" w14:textId="77777777" w:rsidR="009F02E9" w:rsidRDefault="009F02E9" w:rsidP="009F02E9">
      <w:pPr>
        <w:pStyle w:val="BodyText"/>
        <w:rPr>
          <w:sz w:val="20"/>
        </w:rPr>
      </w:pPr>
    </w:p>
    <w:p w14:paraId="5E33907B" w14:textId="233A9194" w:rsidR="009F02E9" w:rsidRDefault="009F02E9">
      <w:pPr>
        <w:jc w:val="left"/>
        <w:rPr>
          <w:rFonts w:eastAsia="Batang"/>
          <w:sz w:val="20"/>
        </w:rPr>
      </w:pPr>
      <w:r>
        <w:rPr>
          <w:sz w:val="20"/>
        </w:rPr>
        <w:br w:type="page"/>
      </w:r>
    </w:p>
    <w:tbl>
      <w:tblPr>
        <w:tblW w:w="105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630"/>
        <w:gridCol w:w="810"/>
        <w:gridCol w:w="3150"/>
        <w:gridCol w:w="1710"/>
        <w:gridCol w:w="3600"/>
      </w:tblGrid>
      <w:tr w:rsidR="009F02E9" w:rsidRPr="004112A3" w14:paraId="5A4A9CC7" w14:textId="77777777" w:rsidTr="00960933">
        <w:trPr>
          <w:trHeight w:val="523"/>
        </w:trPr>
        <w:tc>
          <w:tcPr>
            <w:tcW w:w="630" w:type="dxa"/>
            <w:shd w:val="clear" w:color="auto" w:fill="auto"/>
            <w:noWrap/>
            <w:vAlign w:val="center"/>
          </w:tcPr>
          <w:p w14:paraId="3AF6FF48"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30" w:type="dxa"/>
            <w:shd w:val="clear" w:color="auto" w:fill="auto"/>
            <w:noWrap/>
            <w:vAlign w:val="center"/>
          </w:tcPr>
          <w:p w14:paraId="30AC2DA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810" w:type="dxa"/>
            <w:shd w:val="clear" w:color="auto" w:fill="auto"/>
            <w:noWrap/>
            <w:vAlign w:val="center"/>
          </w:tcPr>
          <w:p w14:paraId="5860E205"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150" w:type="dxa"/>
            <w:shd w:val="clear" w:color="auto" w:fill="auto"/>
            <w:noWrap/>
            <w:vAlign w:val="bottom"/>
          </w:tcPr>
          <w:p w14:paraId="17CBBF0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710" w:type="dxa"/>
            <w:shd w:val="clear" w:color="auto" w:fill="auto"/>
            <w:noWrap/>
            <w:vAlign w:val="bottom"/>
          </w:tcPr>
          <w:p w14:paraId="7E6CF20B"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600" w:type="dxa"/>
            <w:shd w:val="clear" w:color="auto" w:fill="auto"/>
            <w:vAlign w:val="center"/>
          </w:tcPr>
          <w:p w14:paraId="348E8329" w14:textId="77777777" w:rsidR="009F02E9" w:rsidRPr="009F02E9" w:rsidRDefault="009F02E9" w:rsidP="00873F2E">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960933" w:rsidRPr="004112A3" w14:paraId="7AA7E3D9" w14:textId="77777777" w:rsidTr="00960933">
        <w:trPr>
          <w:trHeight w:val="744"/>
        </w:trPr>
        <w:tc>
          <w:tcPr>
            <w:tcW w:w="630" w:type="dxa"/>
            <w:shd w:val="clear" w:color="auto" w:fill="auto"/>
            <w:noWrap/>
          </w:tcPr>
          <w:p w14:paraId="4BF36F7D" w14:textId="732AC809" w:rsidR="00960933" w:rsidRPr="009F02E9" w:rsidRDefault="00960933" w:rsidP="00960933">
            <w:pPr>
              <w:jc w:val="left"/>
              <w:rPr>
                <w:sz w:val="20"/>
                <w:szCs w:val="14"/>
              </w:rPr>
            </w:pPr>
            <w:r w:rsidRPr="006B7665">
              <w:rPr>
                <w:sz w:val="18"/>
                <w:szCs w:val="18"/>
              </w:rPr>
              <w:t>5063</w:t>
            </w:r>
          </w:p>
        </w:tc>
        <w:tc>
          <w:tcPr>
            <w:tcW w:w="630" w:type="dxa"/>
            <w:shd w:val="clear" w:color="auto" w:fill="auto"/>
            <w:noWrap/>
          </w:tcPr>
          <w:p w14:paraId="5508E95F" w14:textId="332BCB50" w:rsidR="00960933" w:rsidRDefault="00960933" w:rsidP="00960933">
            <w:pPr>
              <w:jc w:val="left"/>
              <w:rPr>
                <w:rFonts w:ascii="Arial" w:hAnsi="Arial" w:cs="Arial"/>
                <w:sz w:val="20"/>
              </w:rPr>
            </w:pPr>
            <w:r w:rsidRPr="006B7665">
              <w:rPr>
                <w:sz w:val="18"/>
                <w:szCs w:val="18"/>
              </w:rPr>
              <w:t>133</w:t>
            </w:r>
          </w:p>
        </w:tc>
        <w:tc>
          <w:tcPr>
            <w:tcW w:w="810" w:type="dxa"/>
            <w:shd w:val="clear" w:color="auto" w:fill="auto"/>
            <w:noWrap/>
          </w:tcPr>
          <w:p w14:paraId="51EDCEFB" w14:textId="0825EA00" w:rsidR="00960933" w:rsidRDefault="00960933" w:rsidP="00960933">
            <w:pPr>
              <w:jc w:val="left"/>
              <w:rPr>
                <w:rFonts w:ascii="Arial" w:hAnsi="Arial" w:cs="Arial"/>
                <w:sz w:val="20"/>
              </w:rPr>
            </w:pPr>
            <w:r>
              <w:rPr>
                <w:sz w:val="18"/>
                <w:szCs w:val="18"/>
              </w:rPr>
              <w:t>32</w:t>
            </w:r>
          </w:p>
        </w:tc>
        <w:tc>
          <w:tcPr>
            <w:tcW w:w="3150" w:type="dxa"/>
            <w:shd w:val="clear" w:color="auto" w:fill="auto"/>
            <w:noWrap/>
          </w:tcPr>
          <w:p w14:paraId="2B2A5B7C" w14:textId="5C7661FA" w:rsidR="00960933" w:rsidRDefault="00960933" w:rsidP="00960933">
            <w:pPr>
              <w:jc w:val="left"/>
              <w:rPr>
                <w:rFonts w:ascii="Arial" w:hAnsi="Arial" w:cs="Arial"/>
                <w:sz w:val="20"/>
              </w:rPr>
            </w:pPr>
            <w:r w:rsidRPr="006B7665">
              <w:rPr>
                <w:sz w:val="18"/>
                <w:szCs w:val="18"/>
              </w:rPr>
              <w:t xml:space="preserve">When a Per-STA Profile </w:t>
            </w:r>
            <w:proofErr w:type="spellStart"/>
            <w:r w:rsidRPr="006B7665">
              <w:rPr>
                <w:sz w:val="18"/>
                <w:szCs w:val="18"/>
              </w:rPr>
              <w:t>subelement</w:t>
            </w:r>
            <w:proofErr w:type="spellEnd"/>
            <w:r w:rsidRPr="006B7665">
              <w:rPr>
                <w:sz w:val="18"/>
                <w:szCs w:val="18"/>
              </w:rPr>
              <w:t xml:space="preserve"> of the Basic variant Multi-Link element carries the complete profile of a reported STA of an MLD, even with inheritance, there may be scenarios where the size of the </w:t>
            </w:r>
            <w:proofErr w:type="spellStart"/>
            <w:r w:rsidRPr="006B7665">
              <w:rPr>
                <w:sz w:val="18"/>
                <w:szCs w:val="18"/>
              </w:rPr>
              <w:t>subelement</w:t>
            </w:r>
            <w:proofErr w:type="spellEnd"/>
            <w:r w:rsidRPr="006B7665">
              <w:rPr>
                <w:sz w:val="18"/>
                <w:szCs w:val="18"/>
              </w:rPr>
              <w:t xml:space="preserve"> exceeds 255 octets. It is not clear how the spec addressed this scenario.</w:t>
            </w:r>
          </w:p>
        </w:tc>
        <w:tc>
          <w:tcPr>
            <w:tcW w:w="1710" w:type="dxa"/>
            <w:shd w:val="clear" w:color="auto" w:fill="auto"/>
            <w:noWrap/>
          </w:tcPr>
          <w:p w14:paraId="130477E5" w14:textId="54352309" w:rsidR="00960933" w:rsidRDefault="00960933" w:rsidP="00960933">
            <w:pPr>
              <w:jc w:val="left"/>
              <w:rPr>
                <w:rFonts w:ascii="Arial" w:hAnsi="Arial" w:cs="Arial"/>
                <w:sz w:val="20"/>
              </w:rPr>
            </w:pPr>
            <w:r w:rsidRPr="006B7665">
              <w:rPr>
                <w:sz w:val="18"/>
                <w:szCs w:val="18"/>
              </w:rPr>
              <w:t>As in comment. The commenter will provide a contribution to address this issue.</w:t>
            </w:r>
          </w:p>
        </w:tc>
        <w:tc>
          <w:tcPr>
            <w:tcW w:w="3600" w:type="dxa"/>
            <w:shd w:val="clear" w:color="auto" w:fill="auto"/>
          </w:tcPr>
          <w:p w14:paraId="782FBE4D" w14:textId="77777777" w:rsidR="00960933" w:rsidRDefault="00960933" w:rsidP="00960933">
            <w:pPr>
              <w:suppressAutoHyphens/>
              <w:rPr>
                <w:b/>
                <w:sz w:val="16"/>
                <w:szCs w:val="16"/>
              </w:rPr>
            </w:pPr>
            <w:r>
              <w:rPr>
                <w:b/>
                <w:sz w:val="16"/>
                <w:szCs w:val="16"/>
              </w:rPr>
              <w:t>Revised</w:t>
            </w:r>
          </w:p>
          <w:p w14:paraId="5AA47DE4" w14:textId="77777777" w:rsidR="00960933" w:rsidRDefault="00960933" w:rsidP="00960933">
            <w:pPr>
              <w:suppressAutoHyphens/>
              <w:rPr>
                <w:b/>
                <w:sz w:val="16"/>
                <w:szCs w:val="16"/>
              </w:rPr>
            </w:pPr>
          </w:p>
          <w:p w14:paraId="737E7FA6" w14:textId="4FEF6D1E" w:rsidR="00960933" w:rsidRDefault="00960933" w:rsidP="00960933">
            <w:pPr>
              <w:suppressAutoHyphens/>
              <w:rPr>
                <w:bCs/>
                <w:sz w:val="16"/>
                <w:szCs w:val="16"/>
              </w:rPr>
            </w:pPr>
            <w:r w:rsidRPr="008674E4">
              <w:rPr>
                <w:bCs/>
                <w:sz w:val="16"/>
                <w:szCs w:val="16"/>
              </w:rPr>
              <w:t xml:space="preserve">Agree with the commenter. </w:t>
            </w:r>
            <w:r>
              <w:rPr>
                <w:bCs/>
                <w:sz w:val="16"/>
                <w:szCs w:val="16"/>
              </w:rPr>
              <w:t xml:space="preserve">A procedure to fragment the Per-STA Profile </w:t>
            </w:r>
            <w:proofErr w:type="spellStart"/>
            <w:r>
              <w:rPr>
                <w:bCs/>
                <w:sz w:val="16"/>
                <w:szCs w:val="16"/>
              </w:rPr>
              <w:t>subelement</w:t>
            </w:r>
            <w:proofErr w:type="spellEnd"/>
            <w:r>
              <w:rPr>
                <w:bCs/>
                <w:sz w:val="16"/>
                <w:szCs w:val="16"/>
              </w:rPr>
              <w:t xml:space="preserve"> when the size of the </w:t>
            </w:r>
            <w:proofErr w:type="spellStart"/>
            <w:r>
              <w:rPr>
                <w:bCs/>
                <w:sz w:val="16"/>
                <w:szCs w:val="16"/>
              </w:rPr>
              <w:t>subelement</w:t>
            </w:r>
            <w:proofErr w:type="spellEnd"/>
            <w:r>
              <w:rPr>
                <w:bCs/>
                <w:sz w:val="16"/>
                <w:szCs w:val="16"/>
              </w:rPr>
              <w:t xml:space="preserve"> content exceeds 255 octets is defined.</w:t>
            </w:r>
            <w:r w:rsidR="00C947DC">
              <w:rPr>
                <w:bCs/>
                <w:sz w:val="16"/>
                <w:szCs w:val="16"/>
              </w:rPr>
              <w:t xml:space="preserve"> </w:t>
            </w:r>
            <w:proofErr w:type="spellStart"/>
            <w:r w:rsidR="00C947DC">
              <w:rPr>
                <w:bCs/>
                <w:sz w:val="16"/>
                <w:szCs w:val="16"/>
              </w:rPr>
              <w:t>MLProbe</w:t>
            </w:r>
            <w:proofErr w:type="spellEnd"/>
            <w:r w:rsidR="00C947DC">
              <w:rPr>
                <w:bCs/>
                <w:sz w:val="16"/>
                <w:szCs w:val="16"/>
              </w:rPr>
              <w:t xml:space="preserve"> Request/Response Action frames are defined to avoid the fragmentation of ML element and Per-STA Profile </w:t>
            </w:r>
            <w:r w:rsidR="00943F87">
              <w:rPr>
                <w:bCs/>
                <w:sz w:val="16"/>
                <w:szCs w:val="16"/>
              </w:rPr>
              <w:t xml:space="preserve">as </w:t>
            </w:r>
            <w:proofErr w:type="spellStart"/>
            <w:r w:rsidR="00943F87">
              <w:rPr>
                <w:bCs/>
                <w:sz w:val="16"/>
                <w:szCs w:val="16"/>
              </w:rPr>
              <w:t>subelement</w:t>
            </w:r>
            <w:proofErr w:type="spellEnd"/>
            <w:r w:rsidR="00943F87">
              <w:rPr>
                <w:bCs/>
                <w:sz w:val="16"/>
                <w:szCs w:val="16"/>
              </w:rPr>
              <w:t xml:space="preserve"> </w:t>
            </w:r>
            <w:r w:rsidR="00C947DC">
              <w:rPr>
                <w:bCs/>
                <w:sz w:val="16"/>
                <w:szCs w:val="16"/>
              </w:rPr>
              <w:t>in Multiple BSSID element.</w:t>
            </w:r>
            <w:r w:rsidR="00943F87">
              <w:rPr>
                <w:bCs/>
                <w:sz w:val="16"/>
                <w:szCs w:val="16"/>
              </w:rPr>
              <w:t xml:space="preserve"> This can avoid the implementation complexity.</w:t>
            </w:r>
          </w:p>
          <w:p w14:paraId="321ED9F1" w14:textId="77777777" w:rsidR="00960933" w:rsidRPr="008674E4" w:rsidRDefault="00960933" w:rsidP="00960933">
            <w:pPr>
              <w:suppressAutoHyphens/>
              <w:rPr>
                <w:bCs/>
                <w:sz w:val="16"/>
                <w:szCs w:val="16"/>
              </w:rPr>
            </w:pPr>
          </w:p>
          <w:p w14:paraId="56F3EBC1" w14:textId="77777777" w:rsidR="00960933" w:rsidRDefault="00960933" w:rsidP="00960933">
            <w:pPr>
              <w:suppressAutoHyphens/>
              <w:rPr>
                <w:b/>
                <w:sz w:val="16"/>
                <w:szCs w:val="16"/>
              </w:rPr>
            </w:pPr>
          </w:p>
          <w:p w14:paraId="2D78497C" w14:textId="1769A1DC" w:rsidR="00960933" w:rsidRPr="009F02E9" w:rsidRDefault="00960933" w:rsidP="00960933">
            <w:pPr>
              <w:jc w:val="left"/>
              <w:rPr>
                <w:rFonts w:eastAsia="Times New Roman"/>
                <w:color w:val="000000"/>
                <w:sz w:val="20"/>
                <w:szCs w:val="14"/>
                <w:lang w:val="en-US"/>
              </w:rPr>
            </w:pPr>
            <w:proofErr w:type="spellStart"/>
            <w:r>
              <w:rPr>
                <w:b/>
                <w:sz w:val="16"/>
                <w:szCs w:val="16"/>
              </w:rPr>
              <w:t>TGbe</w:t>
            </w:r>
            <w:proofErr w:type="spellEnd"/>
            <w:r>
              <w:rPr>
                <w:b/>
                <w:sz w:val="16"/>
                <w:szCs w:val="16"/>
              </w:rPr>
              <w:t xml:space="preserve"> editor, please incorporate changes as shown in 11-21/</w:t>
            </w:r>
            <w:r w:rsidR="00E345AB">
              <w:rPr>
                <w:b/>
                <w:sz w:val="16"/>
                <w:szCs w:val="16"/>
              </w:rPr>
              <w:t>1508</w:t>
            </w:r>
            <w:r>
              <w:rPr>
                <w:b/>
                <w:sz w:val="16"/>
                <w:szCs w:val="16"/>
              </w:rPr>
              <w:t>r</w:t>
            </w:r>
            <w:r w:rsidR="00C947DC">
              <w:rPr>
                <w:b/>
                <w:sz w:val="16"/>
                <w:szCs w:val="16"/>
              </w:rPr>
              <w:t>0</w:t>
            </w:r>
            <w:r>
              <w:rPr>
                <w:b/>
                <w:sz w:val="16"/>
                <w:szCs w:val="16"/>
              </w:rPr>
              <w:t xml:space="preserve"> tagged 5063</w:t>
            </w:r>
          </w:p>
        </w:tc>
      </w:tr>
      <w:tr w:rsidR="00960933" w:rsidRPr="00E345AB" w14:paraId="627DF26A" w14:textId="77777777" w:rsidTr="00960933">
        <w:trPr>
          <w:trHeight w:val="744"/>
        </w:trPr>
        <w:tc>
          <w:tcPr>
            <w:tcW w:w="630" w:type="dxa"/>
            <w:shd w:val="clear" w:color="auto" w:fill="auto"/>
            <w:noWrap/>
          </w:tcPr>
          <w:p w14:paraId="5F7CE5BF" w14:textId="4B48FBDA" w:rsidR="00960933" w:rsidRDefault="00960933" w:rsidP="00960933">
            <w:pPr>
              <w:jc w:val="left"/>
              <w:rPr>
                <w:sz w:val="20"/>
                <w:szCs w:val="14"/>
              </w:rPr>
            </w:pPr>
            <w:r w:rsidRPr="000E3D12">
              <w:rPr>
                <w:sz w:val="18"/>
                <w:szCs w:val="18"/>
              </w:rPr>
              <w:t>4015</w:t>
            </w:r>
          </w:p>
        </w:tc>
        <w:tc>
          <w:tcPr>
            <w:tcW w:w="630" w:type="dxa"/>
            <w:shd w:val="clear" w:color="auto" w:fill="auto"/>
            <w:noWrap/>
          </w:tcPr>
          <w:p w14:paraId="5586C1AD" w14:textId="656780E1" w:rsidR="00960933" w:rsidRDefault="00960933" w:rsidP="00960933">
            <w:pPr>
              <w:jc w:val="left"/>
              <w:rPr>
                <w:sz w:val="18"/>
                <w:szCs w:val="18"/>
              </w:rPr>
            </w:pPr>
            <w:r w:rsidRPr="000E3D12">
              <w:rPr>
                <w:sz w:val="18"/>
                <w:szCs w:val="18"/>
              </w:rPr>
              <w:t>133</w:t>
            </w:r>
          </w:p>
        </w:tc>
        <w:tc>
          <w:tcPr>
            <w:tcW w:w="810" w:type="dxa"/>
            <w:shd w:val="clear" w:color="auto" w:fill="auto"/>
            <w:noWrap/>
          </w:tcPr>
          <w:p w14:paraId="2DC0FC44" w14:textId="1A854D3B" w:rsidR="00960933" w:rsidRDefault="00960933" w:rsidP="00960933">
            <w:pPr>
              <w:jc w:val="left"/>
              <w:rPr>
                <w:sz w:val="18"/>
                <w:szCs w:val="18"/>
              </w:rPr>
            </w:pPr>
            <w:r>
              <w:rPr>
                <w:sz w:val="18"/>
                <w:szCs w:val="18"/>
              </w:rPr>
              <w:t>27</w:t>
            </w:r>
          </w:p>
        </w:tc>
        <w:tc>
          <w:tcPr>
            <w:tcW w:w="3150" w:type="dxa"/>
            <w:shd w:val="clear" w:color="auto" w:fill="auto"/>
            <w:noWrap/>
          </w:tcPr>
          <w:p w14:paraId="5F9A7E30" w14:textId="158DFEB7" w:rsidR="00960933" w:rsidRDefault="00960933" w:rsidP="00960933">
            <w:pPr>
              <w:jc w:val="left"/>
              <w:rPr>
                <w:sz w:val="18"/>
                <w:szCs w:val="18"/>
              </w:rPr>
            </w:pPr>
            <w:r w:rsidRPr="000E3D12">
              <w:rPr>
                <w:sz w:val="18"/>
                <w:szCs w:val="18"/>
              </w:rPr>
              <w:t xml:space="preserve">Table 9-92 indicates if an element is fragmentable or not. Clause 10.28.11 defines the procedure if the Information field of a fragmentable element is more than 255 octets. However, there is no procedure defined for the case where the Data field of a </w:t>
            </w:r>
            <w:proofErr w:type="spellStart"/>
            <w:r w:rsidRPr="000E3D12">
              <w:rPr>
                <w:sz w:val="18"/>
                <w:szCs w:val="18"/>
              </w:rPr>
              <w:t>subelement</w:t>
            </w:r>
            <w:proofErr w:type="spellEnd"/>
            <w:r w:rsidRPr="000E3D12">
              <w:rPr>
                <w:sz w:val="18"/>
                <w:szCs w:val="18"/>
              </w:rPr>
              <w:t xml:space="preserve"> (within an element) is more than 255 octets. It is possible that the Per-STA Profile </w:t>
            </w:r>
            <w:proofErr w:type="spellStart"/>
            <w:r w:rsidRPr="000E3D12">
              <w:rPr>
                <w:sz w:val="18"/>
                <w:szCs w:val="18"/>
              </w:rPr>
              <w:t>subelement</w:t>
            </w:r>
            <w:proofErr w:type="spellEnd"/>
            <w:r w:rsidRPr="000E3D12">
              <w:rPr>
                <w:sz w:val="18"/>
                <w:szCs w:val="18"/>
              </w:rPr>
              <w:t xml:space="preserve"> of the Basic variant Multi-Link element is greater than 255 octets.</w:t>
            </w:r>
          </w:p>
        </w:tc>
        <w:tc>
          <w:tcPr>
            <w:tcW w:w="1710" w:type="dxa"/>
            <w:shd w:val="clear" w:color="auto" w:fill="auto"/>
            <w:noWrap/>
          </w:tcPr>
          <w:p w14:paraId="44E7EE33" w14:textId="03718248" w:rsidR="00960933" w:rsidRDefault="00960933" w:rsidP="00960933">
            <w:pPr>
              <w:jc w:val="left"/>
              <w:rPr>
                <w:sz w:val="18"/>
                <w:szCs w:val="18"/>
              </w:rPr>
            </w:pPr>
            <w:r w:rsidRPr="000E3D12">
              <w:rPr>
                <w:sz w:val="18"/>
                <w:szCs w:val="18"/>
              </w:rPr>
              <w:t xml:space="preserve">Define a procedure to handle the case where the Per-STA Profile </w:t>
            </w:r>
            <w:proofErr w:type="spellStart"/>
            <w:r w:rsidRPr="000E3D12">
              <w:rPr>
                <w:sz w:val="18"/>
                <w:szCs w:val="18"/>
              </w:rPr>
              <w:t>subelement</w:t>
            </w:r>
            <w:proofErr w:type="spellEnd"/>
            <w:r w:rsidRPr="000E3D12">
              <w:rPr>
                <w:sz w:val="18"/>
                <w:szCs w:val="18"/>
              </w:rPr>
              <w:t xml:space="preserve"> carries in the Link Info field of Multi-Link element is greater than 255 octets.</w:t>
            </w:r>
          </w:p>
        </w:tc>
        <w:tc>
          <w:tcPr>
            <w:tcW w:w="3600" w:type="dxa"/>
            <w:shd w:val="clear" w:color="auto" w:fill="auto"/>
          </w:tcPr>
          <w:p w14:paraId="5CD4E858" w14:textId="77777777" w:rsidR="00960933" w:rsidRDefault="00960933" w:rsidP="00960933">
            <w:pPr>
              <w:suppressAutoHyphens/>
              <w:rPr>
                <w:b/>
                <w:sz w:val="16"/>
                <w:szCs w:val="16"/>
              </w:rPr>
            </w:pPr>
            <w:r>
              <w:rPr>
                <w:b/>
                <w:sz w:val="16"/>
                <w:szCs w:val="16"/>
              </w:rPr>
              <w:t>Revised</w:t>
            </w:r>
          </w:p>
          <w:p w14:paraId="6EE260A4" w14:textId="77777777" w:rsidR="00960933" w:rsidRDefault="00960933" w:rsidP="00960933">
            <w:pPr>
              <w:suppressAutoHyphens/>
              <w:rPr>
                <w:b/>
                <w:sz w:val="16"/>
                <w:szCs w:val="16"/>
              </w:rPr>
            </w:pPr>
          </w:p>
          <w:p w14:paraId="5F3A9777" w14:textId="77777777" w:rsidR="00943F87" w:rsidRDefault="00943F87" w:rsidP="00943F87">
            <w:pPr>
              <w:suppressAutoHyphens/>
              <w:rPr>
                <w:bCs/>
                <w:sz w:val="16"/>
                <w:szCs w:val="16"/>
              </w:rPr>
            </w:pPr>
            <w:r w:rsidRPr="008674E4">
              <w:rPr>
                <w:bCs/>
                <w:sz w:val="16"/>
                <w:szCs w:val="16"/>
              </w:rPr>
              <w:t xml:space="preserve">Agree with the commenter. </w:t>
            </w:r>
            <w:r>
              <w:rPr>
                <w:bCs/>
                <w:sz w:val="16"/>
                <w:szCs w:val="16"/>
              </w:rPr>
              <w:t xml:space="preserve">A procedure to fragment the Per-STA Profile </w:t>
            </w:r>
            <w:proofErr w:type="spellStart"/>
            <w:r>
              <w:rPr>
                <w:bCs/>
                <w:sz w:val="16"/>
                <w:szCs w:val="16"/>
              </w:rPr>
              <w:t>subelement</w:t>
            </w:r>
            <w:proofErr w:type="spellEnd"/>
            <w:r>
              <w:rPr>
                <w:bCs/>
                <w:sz w:val="16"/>
                <w:szCs w:val="16"/>
              </w:rPr>
              <w:t xml:space="preserve"> when the size of the </w:t>
            </w:r>
            <w:proofErr w:type="spellStart"/>
            <w:r>
              <w:rPr>
                <w:bCs/>
                <w:sz w:val="16"/>
                <w:szCs w:val="16"/>
              </w:rPr>
              <w:t>subelement</w:t>
            </w:r>
            <w:proofErr w:type="spellEnd"/>
            <w:r>
              <w:rPr>
                <w:bCs/>
                <w:sz w:val="16"/>
                <w:szCs w:val="16"/>
              </w:rPr>
              <w:t xml:space="preserve"> content exceeds 255 octets is defined. </w:t>
            </w:r>
            <w:proofErr w:type="spellStart"/>
            <w:r>
              <w:rPr>
                <w:bCs/>
                <w:sz w:val="16"/>
                <w:szCs w:val="16"/>
              </w:rPr>
              <w:t>MLProbe</w:t>
            </w:r>
            <w:proofErr w:type="spellEnd"/>
            <w:r>
              <w:rPr>
                <w:bCs/>
                <w:sz w:val="16"/>
                <w:szCs w:val="16"/>
              </w:rPr>
              <w:t xml:space="preserve"> Request/Response Action frames are defined to avoid the fragmentation of ML element and Per-STA Profile as </w:t>
            </w:r>
            <w:proofErr w:type="spellStart"/>
            <w:r>
              <w:rPr>
                <w:bCs/>
                <w:sz w:val="16"/>
                <w:szCs w:val="16"/>
              </w:rPr>
              <w:t>subelement</w:t>
            </w:r>
            <w:proofErr w:type="spellEnd"/>
            <w:r>
              <w:rPr>
                <w:bCs/>
                <w:sz w:val="16"/>
                <w:szCs w:val="16"/>
              </w:rPr>
              <w:t xml:space="preserve"> in Multiple BSSID element. This can avoid the implementation complexity.</w:t>
            </w:r>
          </w:p>
          <w:p w14:paraId="5AD381C0" w14:textId="77777777" w:rsidR="00960933" w:rsidRDefault="00960933" w:rsidP="00960933">
            <w:pPr>
              <w:suppressAutoHyphens/>
              <w:rPr>
                <w:b/>
                <w:sz w:val="16"/>
                <w:szCs w:val="16"/>
              </w:rPr>
            </w:pPr>
          </w:p>
          <w:p w14:paraId="10A9F08C" w14:textId="0A81C03D" w:rsidR="00960933" w:rsidRPr="001909E5" w:rsidRDefault="00960933" w:rsidP="00960933">
            <w:pPr>
              <w:jc w:val="left"/>
              <w:rPr>
                <w:rFonts w:eastAsia="Times New Roman"/>
                <w:color w:val="000000"/>
                <w:sz w:val="18"/>
                <w:szCs w:val="18"/>
                <w:lang w:val="en-US"/>
              </w:rPr>
            </w:pPr>
            <w:proofErr w:type="spellStart"/>
            <w:r>
              <w:rPr>
                <w:b/>
                <w:sz w:val="16"/>
                <w:szCs w:val="16"/>
              </w:rPr>
              <w:t>TGbe</w:t>
            </w:r>
            <w:proofErr w:type="spellEnd"/>
            <w:r>
              <w:rPr>
                <w:b/>
                <w:sz w:val="16"/>
                <w:szCs w:val="16"/>
              </w:rPr>
              <w:t xml:space="preserve"> editor, please incorporate changes as shown in 11-21/</w:t>
            </w:r>
            <w:r w:rsidR="00E345AB">
              <w:rPr>
                <w:b/>
                <w:sz w:val="16"/>
                <w:szCs w:val="16"/>
              </w:rPr>
              <w:t>1508</w:t>
            </w:r>
            <w:r>
              <w:rPr>
                <w:b/>
                <w:sz w:val="16"/>
                <w:szCs w:val="16"/>
              </w:rPr>
              <w:t>r</w:t>
            </w:r>
            <w:r w:rsidR="00C947DC">
              <w:rPr>
                <w:b/>
                <w:sz w:val="16"/>
                <w:szCs w:val="16"/>
              </w:rPr>
              <w:t>0</w:t>
            </w:r>
            <w:r>
              <w:rPr>
                <w:b/>
                <w:sz w:val="16"/>
                <w:szCs w:val="16"/>
              </w:rPr>
              <w:t xml:space="preserve"> tagged 5063</w:t>
            </w:r>
          </w:p>
        </w:tc>
      </w:tr>
    </w:tbl>
    <w:p w14:paraId="7991477A" w14:textId="77777777" w:rsidR="00960933" w:rsidRDefault="00960933" w:rsidP="00440001">
      <w:pPr>
        <w:rPr>
          <w:sz w:val="20"/>
          <w:szCs w:val="22"/>
          <w:highlight w:val="yellow"/>
        </w:rPr>
      </w:pPr>
    </w:p>
    <w:p w14:paraId="45B883E0" w14:textId="77777777" w:rsidR="00960933" w:rsidRDefault="00960933" w:rsidP="00440001">
      <w:pPr>
        <w:rPr>
          <w:sz w:val="20"/>
          <w:szCs w:val="22"/>
          <w:highlight w:val="yellow"/>
        </w:rPr>
      </w:pPr>
    </w:p>
    <w:p w14:paraId="120AEDEC" w14:textId="77777777" w:rsidR="00960933" w:rsidRDefault="00960933" w:rsidP="00440001">
      <w:pPr>
        <w:rPr>
          <w:sz w:val="20"/>
          <w:szCs w:val="22"/>
          <w:highlight w:val="yellow"/>
        </w:rPr>
      </w:pPr>
    </w:p>
    <w:p w14:paraId="68805BD4" w14:textId="649BCC8A" w:rsidR="00960933" w:rsidRDefault="00441B54" w:rsidP="00440001">
      <w:pPr>
        <w:rPr>
          <w:ins w:id="0" w:author="Liwen Chu" w:date="2021-09-07T21:03:00Z"/>
          <w:sz w:val="20"/>
          <w:szCs w:val="22"/>
        </w:rPr>
      </w:pPr>
      <w:r w:rsidRPr="00A203F7">
        <w:rPr>
          <w:sz w:val="20"/>
          <w:szCs w:val="22"/>
          <w:highlight w:val="yellow"/>
        </w:rPr>
        <w:t>Discussion:</w:t>
      </w:r>
    </w:p>
    <w:p w14:paraId="0E1A732B" w14:textId="77777777" w:rsidR="00960933" w:rsidRDefault="00960933" w:rsidP="00960933">
      <w:pPr>
        <w:pStyle w:val="T"/>
        <w:suppressAutoHyphens/>
        <w:spacing w:after="0" w:line="240" w:lineRule="auto"/>
        <w:rPr>
          <w:bCs/>
        </w:rPr>
      </w:pPr>
      <w:r w:rsidRPr="00AA17F6">
        <w:rPr>
          <w:bCs/>
        </w:rPr>
        <w:t>Each Per-STA Profile carries information specific to a STA affiliated with an MLD</w:t>
      </w:r>
      <w:r>
        <w:rPr>
          <w:bCs/>
        </w:rPr>
        <w:t xml:space="preserve">. For example, during MLO discovery and ML (re)setup, the Per-STA Profile </w:t>
      </w:r>
      <w:proofErr w:type="spellStart"/>
      <w:r>
        <w:rPr>
          <w:bCs/>
        </w:rPr>
        <w:t>subelement</w:t>
      </w:r>
      <w:proofErr w:type="spellEnd"/>
      <w:r>
        <w:rPr>
          <w:bCs/>
        </w:rPr>
        <w:t xml:space="preserve"> for each reported STA carries complete profile. When the profile carries complete information, the inheritance mechanism would help keep the profile size small. However, in scenarios where the reported STA has many fields/elements that are different from the reporting STA or specific to the reported STA, it is possible that the </w:t>
      </w:r>
      <w:proofErr w:type="spellStart"/>
      <w:r>
        <w:rPr>
          <w:bCs/>
        </w:rPr>
        <w:t>subelement</w:t>
      </w:r>
      <w:proofErr w:type="spellEnd"/>
      <w:r>
        <w:rPr>
          <w:bCs/>
        </w:rPr>
        <w:t xml:space="preserve"> size exceeds 255 octets. The Multi-Link element is fragmentable and the procedures described in clause 10.28.11 and 10.28.12 would apply. However, there is no procedure defined for handling the case where a </w:t>
      </w:r>
      <w:proofErr w:type="spellStart"/>
      <w:r>
        <w:rPr>
          <w:bCs/>
        </w:rPr>
        <w:t>subelement</w:t>
      </w:r>
      <w:proofErr w:type="spellEnd"/>
      <w:r>
        <w:rPr>
          <w:bCs/>
        </w:rPr>
        <w:t xml:space="preserve"> size exceeds 255 octets. For example, the length field in the </w:t>
      </w:r>
      <w:proofErr w:type="spellStart"/>
      <w:r>
        <w:rPr>
          <w:bCs/>
        </w:rPr>
        <w:t>subelement</w:t>
      </w:r>
      <w:proofErr w:type="spellEnd"/>
      <w:r>
        <w:rPr>
          <w:bCs/>
        </w:rPr>
        <w:t xml:space="preserve"> can only signal up to 255 octets. The MLO framework needs to define a procedure for fragmenting a </w:t>
      </w:r>
      <w:proofErr w:type="spellStart"/>
      <w:r>
        <w:rPr>
          <w:bCs/>
        </w:rPr>
        <w:t>subelement</w:t>
      </w:r>
      <w:proofErr w:type="spellEnd"/>
      <w:r>
        <w:rPr>
          <w:bCs/>
        </w:rPr>
        <w:t xml:space="preserve"> when the content of the </w:t>
      </w:r>
      <w:proofErr w:type="spellStart"/>
      <w:r>
        <w:rPr>
          <w:bCs/>
        </w:rPr>
        <w:t>subelement</w:t>
      </w:r>
      <w:proofErr w:type="spellEnd"/>
      <w:r>
        <w:rPr>
          <w:bCs/>
        </w:rPr>
        <w:t xml:space="preserve"> exceed 255 octets. This issue is not seen in case of </w:t>
      </w:r>
      <w:proofErr w:type="spellStart"/>
      <w:r>
        <w:rPr>
          <w:bCs/>
        </w:rPr>
        <w:t>Nontransmitted</w:t>
      </w:r>
      <w:proofErr w:type="spellEnd"/>
      <w:r>
        <w:rPr>
          <w:bCs/>
        </w:rPr>
        <w:t xml:space="preserve"> BSSID Profile </w:t>
      </w:r>
      <w:proofErr w:type="spellStart"/>
      <w:r>
        <w:rPr>
          <w:bCs/>
        </w:rPr>
        <w:t>subelement</w:t>
      </w:r>
      <w:proofErr w:type="spellEnd"/>
      <w:r>
        <w:rPr>
          <w:bCs/>
        </w:rPr>
        <w:t xml:space="preserve"> carried in a Multiple BSSID element because the baseline standard requires carrying multiple </w:t>
      </w:r>
      <w:proofErr w:type="spellStart"/>
      <w:r>
        <w:rPr>
          <w:bCs/>
        </w:rPr>
        <w:t>Multiple</w:t>
      </w:r>
      <w:proofErr w:type="spellEnd"/>
      <w:r>
        <w:rPr>
          <w:bCs/>
        </w:rPr>
        <w:t xml:space="preserve"> BSSID elements with the </w:t>
      </w:r>
      <w:proofErr w:type="spellStart"/>
      <w:r>
        <w:rPr>
          <w:bCs/>
        </w:rPr>
        <w:t>nontransmitted</w:t>
      </w:r>
      <w:proofErr w:type="spellEnd"/>
      <w:r>
        <w:rPr>
          <w:bCs/>
        </w:rPr>
        <w:t xml:space="preserve"> BSSID profile fragmented across multiple </w:t>
      </w:r>
      <w:proofErr w:type="spellStart"/>
      <w:r>
        <w:rPr>
          <w:bCs/>
        </w:rPr>
        <w:t>Nontransmitted</w:t>
      </w:r>
      <w:proofErr w:type="spellEnd"/>
      <w:r>
        <w:rPr>
          <w:bCs/>
        </w:rPr>
        <w:t xml:space="preserve"> BSSID Profile </w:t>
      </w:r>
      <w:proofErr w:type="spellStart"/>
      <w:r>
        <w:rPr>
          <w:bCs/>
        </w:rPr>
        <w:t>subelements</w:t>
      </w:r>
      <w:proofErr w:type="spellEnd"/>
      <w:r>
        <w:rPr>
          <w:bCs/>
        </w:rPr>
        <w:t xml:space="preserve"> that are carried across different Multiple BSSID element. Also note, Multiple BSSID element is a legacy element and can’t be fragmented – i.e., Fragment element (defined by 11ai) does not apply to Multiple BSSID element.</w:t>
      </w:r>
    </w:p>
    <w:p w14:paraId="27C0FA2F" w14:textId="77777777" w:rsidR="00960933" w:rsidRPr="00AA17F6" w:rsidRDefault="00960933" w:rsidP="00960933">
      <w:pPr>
        <w:pStyle w:val="T"/>
        <w:suppressAutoHyphens/>
        <w:spacing w:after="0" w:line="240" w:lineRule="auto"/>
        <w:rPr>
          <w:bCs/>
        </w:rPr>
      </w:pPr>
      <w:r>
        <w:rPr>
          <w:bCs/>
        </w:rPr>
        <w:t xml:space="preserve">This contribution defines a </w:t>
      </w:r>
      <w:proofErr w:type="spellStart"/>
      <w:r>
        <w:rPr>
          <w:bCs/>
        </w:rPr>
        <w:t>subelement</w:t>
      </w:r>
      <w:proofErr w:type="spellEnd"/>
      <w:r>
        <w:rPr>
          <w:bCs/>
        </w:rPr>
        <w:t xml:space="preserve"> fragmentation procedure for Per-STA Profile </w:t>
      </w:r>
      <w:proofErr w:type="spellStart"/>
      <w:r>
        <w:rPr>
          <w:bCs/>
        </w:rPr>
        <w:t>subelement</w:t>
      </w:r>
      <w:proofErr w:type="spellEnd"/>
      <w:r>
        <w:rPr>
          <w:bCs/>
        </w:rPr>
        <w:t xml:space="preserve"> of Multi-Link element that is similar to the element fragmentation procedure described in 10.28.11.</w:t>
      </w:r>
    </w:p>
    <w:p w14:paraId="416E2F6D" w14:textId="3B1E4CDA" w:rsidR="00960933" w:rsidRPr="00960933" w:rsidRDefault="00960933" w:rsidP="00440001">
      <w:pPr>
        <w:rPr>
          <w:ins w:id="1" w:author="Liwen Chu" w:date="2021-09-07T21:03:00Z"/>
          <w:sz w:val="20"/>
          <w:szCs w:val="22"/>
          <w:lang w:val="en-US"/>
        </w:rPr>
      </w:pPr>
    </w:p>
    <w:p w14:paraId="14772263" w14:textId="396EE59D" w:rsidR="00960933" w:rsidRDefault="00960933" w:rsidP="00440001">
      <w:pPr>
        <w:rPr>
          <w:ins w:id="2" w:author="Liwen Chu" w:date="2021-09-07T21:03:00Z"/>
          <w:sz w:val="20"/>
          <w:szCs w:val="22"/>
        </w:rPr>
      </w:pPr>
    </w:p>
    <w:p w14:paraId="1663E3F3" w14:textId="1A81D216" w:rsidR="001909E5" w:rsidRDefault="00053CEC" w:rsidP="00824BE9">
      <w:pPr>
        <w:rPr>
          <w:bCs/>
          <w:sz w:val="20"/>
        </w:rPr>
      </w:pPr>
      <w:r w:rsidRPr="00053CEC">
        <w:rPr>
          <w:bCs/>
          <w:sz w:val="20"/>
        </w:rPr>
        <w:t xml:space="preserve">The fragmentation of Multi-Link element </w:t>
      </w:r>
      <w:proofErr w:type="spellStart"/>
      <w:r w:rsidR="00C947DC">
        <w:rPr>
          <w:bCs/>
          <w:sz w:val="20"/>
        </w:rPr>
        <w:t>dsisussed</w:t>
      </w:r>
      <w:proofErr w:type="spellEnd"/>
      <w:r w:rsidRPr="00053CEC">
        <w:rPr>
          <w:bCs/>
          <w:sz w:val="20"/>
        </w:rPr>
        <w:t xml:space="preserve"> above can be used when an AP affiliated with an AP MLD that doesn’t s</w:t>
      </w:r>
      <w:r w:rsidR="00C947DC">
        <w:rPr>
          <w:bCs/>
          <w:sz w:val="20"/>
        </w:rPr>
        <w:t>u</w:t>
      </w:r>
      <w:r w:rsidRPr="00053CEC">
        <w:rPr>
          <w:bCs/>
          <w:sz w:val="20"/>
        </w:rPr>
        <w:t xml:space="preserve">pport </w:t>
      </w:r>
      <w:proofErr w:type="spellStart"/>
      <w:r w:rsidRPr="00053CEC">
        <w:rPr>
          <w:bCs/>
          <w:sz w:val="20"/>
        </w:rPr>
        <w:t>Mutiple</w:t>
      </w:r>
      <w:proofErr w:type="spellEnd"/>
      <w:r w:rsidRPr="00053CEC">
        <w:rPr>
          <w:bCs/>
          <w:sz w:val="20"/>
        </w:rPr>
        <w:t xml:space="preserve"> BSSID or an AP affiliated with an AP MLD that has transmitted BSSID transmit basic variant Multi-Link element. </w:t>
      </w:r>
    </w:p>
    <w:p w14:paraId="60B9A4EC" w14:textId="210E8225" w:rsidR="00053CEC" w:rsidRDefault="00053CEC" w:rsidP="00824BE9">
      <w:pPr>
        <w:rPr>
          <w:bCs/>
          <w:sz w:val="20"/>
        </w:rPr>
      </w:pPr>
    </w:p>
    <w:p w14:paraId="78395A4B" w14:textId="7649D45B" w:rsidR="001909E5" w:rsidRDefault="00053CEC" w:rsidP="00824BE9">
      <w:pPr>
        <w:rPr>
          <w:bCs/>
          <w:sz w:val="20"/>
        </w:rPr>
      </w:pPr>
      <w:r>
        <w:rPr>
          <w:bCs/>
          <w:sz w:val="20"/>
        </w:rPr>
        <w:t xml:space="preserve">When an AP with transmitted BSSID transmits </w:t>
      </w:r>
      <w:r w:rsidRPr="00053CEC">
        <w:rPr>
          <w:bCs/>
          <w:sz w:val="20"/>
        </w:rPr>
        <w:t>basic variant Multi-Link elemen</w:t>
      </w:r>
      <w:r>
        <w:rPr>
          <w:bCs/>
          <w:sz w:val="20"/>
        </w:rPr>
        <w:t xml:space="preserve">t for a AP MLD that has affiliated AP with </w:t>
      </w:r>
      <w:proofErr w:type="spellStart"/>
      <w:r>
        <w:rPr>
          <w:bCs/>
          <w:sz w:val="20"/>
        </w:rPr>
        <w:t>nontransmitted</w:t>
      </w:r>
      <w:proofErr w:type="spellEnd"/>
      <w:r>
        <w:rPr>
          <w:bCs/>
          <w:sz w:val="20"/>
        </w:rPr>
        <w:t xml:space="preserve"> BSSID in reporting link, the </w:t>
      </w:r>
      <w:r w:rsidRPr="00053CEC">
        <w:rPr>
          <w:bCs/>
          <w:sz w:val="20"/>
        </w:rPr>
        <w:t>Multi-Link elemen</w:t>
      </w:r>
      <w:r>
        <w:rPr>
          <w:bCs/>
          <w:sz w:val="20"/>
        </w:rPr>
        <w:t xml:space="preserve">t is </w:t>
      </w:r>
      <w:r w:rsidR="00DE78D5">
        <w:rPr>
          <w:bCs/>
          <w:sz w:val="20"/>
        </w:rPr>
        <w:t xml:space="preserve">carried in Multiple BSSID element as </w:t>
      </w:r>
      <w:r>
        <w:rPr>
          <w:bCs/>
          <w:sz w:val="20"/>
        </w:rPr>
        <w:t>shown below.</w:t>
      </w:r>
    </w:p>
    <w:p w14:paraId="31F3E78A" w14:textId="6DF558CC" w:rsidR="00053CEC" w:rsidRDefault="00DE78D5" w:rsidP="00824BE9">
      <w:pPr>
        <w:rPr>
          <w:bCs/>
          <w:sz w:val="20"/>
        </w:rPr>
      </w:pPr>
      <w:r w:rsidRPr="00053CEC">
        <w:rPr>
          <w:bCs/>
          <w:noProof/>
          <w:sz w:val="20"/>
        </w:rPr>
        <mc:AlternateContent>
          <mc:Choice Requires="wps">
            <w:drawing>
              <wp:anchor distT="0" distB="0" distL="114300" distR="114300" simplePos="0" relativeHeight="251667456" behindDoc="0" locked="0" layoutInCell="1" allowOverlap="1" wp14:anchorId="45AD7A45" wp14:editId="5E880551">
                <wp:simplePos x="0" y="0"/>
                <wp:positionH relativeFrom="margin">
                  <wp:align>left</wp:align>
                </wp:positionH>
                <wp:positionV relativeFrom="paragraph">
                  <wp:posOffset>147955</wp:posOffset>
                </wp:positionV>
                <wp:extent cx="2823845" cy="304800"/>
                <wp:effectExtent l="0" t="0" r="14605" b="19050"/>
                <wp:wrapNone/>
                <wp:docPr id="31" name="Rectangle 9"/>
                <wp:cNvGraphicFramePr/>
                <a:graphic xmlns:a="http://schemas.openxmlformats.org/drawingml/2006/main">
                  <a:graphicData uri="http://schemas.microsoft.com/office/word/2010/wordprocessingShape">
                    <wps:wsp>
                      <wps:cNvSpPr/>
                      <wps:spPr>
                        <a:xfrm>
                          <a:off x="0" y="0"/>
                          <a:ext cx="2823845" cy="304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CB39A8D"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Multiple BSSID element</w:t>
                            </w:r>
                          </w:p>
                        </w:txbxContent>
                      </wps:txbx>
                      <wps:bodyPr rtlCol="0" anchor="ctr">
                        <a:noAutofit/>
                      </wps:bodyPr>
                    </wps:wsp>
                  </a:graphicData>
                </a:graphic>
                <wp14:sizeRelV relativeFrom="margin">
                  <wp14:pctHeight>0</wp14:pctHeight>
                </wp14:sizeRelV>
              </wp:anchor>
            </w:drawing>
          </mc:Choice>
          <mc:Fallback>
            <w:pict>
              <v:rect w14:anchorId="45AD7A45" id="Rectangle 9" o:spid="_x0000_s1026" style="position:absolute;left:0;text-align:left;margin-left:0;margin-top:11.65pt;width:222.35pt;height:24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" fillcolor="#4f81bd [3204]" strokecolor="#243f60 [1604]" strokeweight="2pt">
                <v:textbox>
                  <w:txbxContent>
                    <w:p w14:paraId="7CB39A8D"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Multiple BSSID element</w:t>
                      </w:r>
                    </w:p>
                  </w:txbxContent>
                </v:textbox>
                <w10:wrap anchorx="margin"/>
              </v:rect>
            </w:pict>
          </mc:Fallback>
        </mc:AlternateContent>
      </w:r>
    </w:p>
    <w:p w14:paraId="13336F1B" w14:textId="3816F87C" w:rsidR="00053CEC" w:rsidRDefault="00053CEC" w:rsidP="00824BE9">
      <w:pPr>
        <w:rPr>
          <w:bCs/>
          <w:sz w:val="20"/>
        </w:rPr>
      </w:pPr>
    </w:p>
    <w:p w14:paraId="4C82ADAC" w14:textId="348F948A" w:rsidR="00053CEC" w:rsidRDefault="00053CEC" w:rsidP="00824BE9">
      <w:pPr>
        <w:rPr>
          <w:bCs/>
          <w:sz w:val="20"/>
        </w:rPr>
      </w:pPr>
    </w:p>
    <w:p w14:paraId="511D8EE1" w14:textId="665C15B1" w:rsidR="00053CEC" w:rsidRDefault="00DE78D5" w:rsidP="00824BE9">
      <w:pPr>
        <w:rPr>
          <w:bCs/>
          <w:sz w:val="20"/>
        </w:rPr>
      </w:pPr>
      <w:r w:rsidRPr="00053CEC">
        <w:rPr>
          <w:bCs/>
          <w:noProof/>
          <w:sz w:val="20"/>
        </w:rPr>
        <mc:AlternateContent>
          <mc:Choice Requires="wps">
            <w:drawing>
              <wp:anchor distT="0" distB="0" distL="114300" distR="114300" simplePos="0" relativeHeight="251668480" behindDoc="0" locked="0" layoutInCell="1" allowOverlap="1" wp14:anchorId="30426421" wp14:editId="2340DEAD">
                <wp:simplePos x="0" y="0"/>
                <wp:positionH relativeFrom="margin">
                  <wp:align>left</wp:align>
                </wp:positionH>
                <wp:positionV relativeFrom="paragraph">
                  <wp:posOffset>90170</wp:posOffset>
                </wp:positionV>
                <wp:extent cx="2823883" cy="312420"/>
                <wp:effectExtent l="0" t="0" r="14605" b="11430"/>
                <wp:wrapNone/>
                <wp:docPr id="32" name="Rectangle 10"/>
                <wp:cNvGraphicFramePr/>
                <a:graphic xmlns:a="http://schemas.openxmlformats.org/drawingml/2006/main">
                  <a:graphicData uri="http://schemas.microsoft.com/office/word/2010/wordprocessingShape">
                    <wps:wsp>
                      <wps:cNvSpPr/>
                      <wps:spPr>
                        <a:xfrm>
                          <a:off x="0" y="0"/>
                          <a:ext cx="2823883" cy="3124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33AFF7"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Nontransmitted BSSID profile subelement</w:t>
                            </w:r>
                          </w:p>
                        </w:txbxContent>
                      </wps:txbx>
                      <wps:bodyPr rtlCol="0" anchor="ctr">
                        <a:noAutofit/>
                      </wps:bodyPr>
                    </wps:wsp>
                  </a:graphicData>
                </a:graphic>
                <wp14:sizeRelV relativeFrom="margin">
                  <wp14:pctHeight>0</wp14:pctHeight>
                </wp14:sizeRelV>
              </wp:anchor>
            </w:drawing>
          </mc:Choice>
          <mc:Fallback>
            <w:pict>
              <v:rect w14:anchorId="30426421" id="Rectangle 10" o:spid="_x0000_s1027" style="position:absolute;left:0;text-align:left;margin-left:0;margin-top:7.1pt;width:222.35pt;height:24.6pt;z-index:25166848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" fillcolor="#4f81bd [3204]" strokecolor="#243f60 [1604]" strokeweight="2pt">
                <v:textbox>
                  <w:txbxContent>
                    <w:p w14:paraId="6C33AFF7"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Nontransmitted BSSID profile subelement</w:t>
                      </w:r>
                    </w:p>
                  </w:txbxContent>
                </v:textbox>
                <w10:wrap anchorx="margin"/>
              </v:rect>
            </w:pict>
          </mc:Fallback>
        </mc:AlternateContent>
      </w:r>
    </w:p>
    <w:p w14:paraId="58702C81" w14:textId="392FFCB7" w:rsidR="00053CEC" w:rsidRDefault="00053CEC" w:rsidP="00824BE9">
      <w:pPr>
        <w:rPr>
          <w:bCs/>
          <w:sz w:val="20"/>
        </w:rPr>
      </w:pPr>
    </w:p>
    <w:p w14:paraId="55515DFD" w14:textId="22D583EC" w:rsidR="00053CEC" w:rsidRDefault="00053CEC" w:rsidP="00824BE9">
      <w:pPr>
        <w:rPr>
          <w:bCs/>
          <w:sz w:val="20"/>
        </w:rPr>
      </w:pPr>
    </w:p>
    <w:p w14:paraId="7670BAEB" w14:textId="21471A51" w:rsidR="00053CEC" w:rsidRDefault="00DE78D5" w:rsidP="00824BE9">
      <w:pPr>
        <w:rPr>
          <w:bCs/>
          <w:sz w:val="20"/>
        </w:rPr>
      </w:pPr>
      <w:r w:rsidRPr="00053CEC">
        <w:rPr>
          <w:bCs/>
          <w:noProof/>
          <w:sz w:val="20"/>
        </w:rPr>
        <mc:AlternateContent>
          <mc:Choice Requires="wps">
            <w:drawing>
              <wp:anchor distT="0" distB="0" distL="114300" distR="114300" simplePos="0" relativeHeight="251669504" behindDoc="0" locked="0" layoutInCell="1" allowOverlap="1" wp14:anchorId="17442A81" wp14:editId="0AAB5C0E">
                <wp:simplePos x="0" y="0"/>
                <wp:positionH relativeFrom="column">
                  <wp:posOffset>7620</wp:posOffset>
                </wp:positionH>
                <wp:positionV relativeFrom="paragraph">
                  <wp:posOffset>41276</wp:posOffset>
                </wp:positionV>
                <wp:extent cx="2823883" cy="259080"/>
                <wp:effectExtent l="0" t="0" r="14605" b="26670"/>
                <wp:wrapNone/>
                <wp:docPr id="33" name="Rectangle 11"/>
                <wp:cNvGraphicFramePr/>
                <a:graphic xmlns:a="http://schemas.openxmlformats.org/drawingml/2006/main">
                  <a:graphicData uri="http://schemas.microsoft.com/office/word/2010/wordprocessingShape">
                    <wps:wsp>
                      <wps:cNvSpPr/>
                      <wps:spPr>
                        <a:xfrm>
                          <a:off x="0" y="0"/>
                          <a:ext cx="2823883" cy="2590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27BA0E"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Multi-link element</w:t>
                            </w:r>
                          </w:p>
                        </w:txbxContent>
                      </wps:txbx>
                      <wps:bodyPr rtlCol="0" anchor="ctr">
                        <a:noAutofit/>
                      </wps:bodyPr>
                    </wps:wsp>
                  </a:graphicData>
                </a:graphic>
                <wp14:sizeRelV relativeFrom="margin">
                  <wp14:pctHeight>0</wp14:pctHeight>
                </wp14:sizeRelV>
              </wp:anchor>
            </w:drawing>
          </mc:Choice>
          <mc:Fallback>
            <w:pict>
              <v:rect w14:anchorId="17442A81" id="Rectangle 11" o:spid="_x0000_s1028" style="position:absolute;left:0;text-align:left;margin-left:.6pt;margin-top:3.25pt;width:222.35pt;height:20.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" fillcolor="#4f81bd [3204]" strokecolor="#243f60 [1604]" strokeweight="2pt">
                <v:textbox>
                  <w:txbxContent>
                    <w:p w14:paraId="1727BA0E"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Multi-link element</w:t>
                      </w:r>
                    </w:p>
                  </w:txbxContent>
                </v:textbox>
              </v:rect>
            </w:pict>
          </mc:Fallback>
        </mc:AlternateContent>
      </w:r>
    </w:p>
    <w:p w14:paraId="22E6CFAB" w14:textId="13E0993E" w:rsidR="00053CEC" w:rsidRDefault="00053CEC" w:rsidP="00824BE9">
      <w:pPr>
        <w:rPr>
          <w:bCs/>
          <w:sz w:val="20"/>
        </w:rPr>
      </w:pPr>
    </w:p>
    <w:p w14:paraId="68398412" w14:textId="4AB9A262" w:rsidR="00053CEC" w:rsidRDefault="00DE78D5" w:rsidP="00824BE9">
      <w:pPr>
        <w:rPr>
          <w:bCs/>
          <w:sz w:val="20"/>
        </w:rPr>
      </w:pPr>
      <w:r w:rsidRPr="00053CEC">
        <w:rPr>
          <w:bCs/>
          <w:noProof/>
          <w:sz w:val="20"/>
        </w:rPr>
        <mc:AlternateContent>
          <mc:Choice Requires="wps">
            <w:drawing>
              <wp:anchor distT="0" distB="0" distL="114300" distR="114300" simplePos="0" relativeHeight="251670528" behindDoc="0" locked="0" layoutInCell="1" allowOverlap="1" wp14:anchorId="242EC062" wp14:editId="6AF74A51">
                <wp:simplePos x="0" y="0"/>
                <wp:positionH relativeFrom="margin">
                  <wp:align>left</wp:align>
                </wp:positionH>
                <wp:positionV relativeFrom="paragraph">
                  <wp:posOffset>62230</wp:posOffset>
                </wp:positionV>
                <wp:extent cx="2823883" cy="289560"/>
                <wp:effectExtent l="0" t="0" r="14605" b="15240"/>
                <wp:wrapNone/>
                <wp:docPr id="34" name="Rectangle 12"/>
                <wp:cNvGraphicFramePr/>
                <a:graphic xmlns:a="http://schemas.openxmlformats.org/drawingml/2006/main">
                  <a:graphicData uri="http://schemas.microsoft.com/office/word/2010/wordprocessingShape">
                    <wps:wsp>
                      <wps:cNvSpPr/>
                      <wps:spPr>
                        <a:xfrm>
                          <a:off x="0" y="0"/>
                          <a:ext cx="2823883" cy="2895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92B463"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Per STA profile subelement</w:t>
                            </w:r>
                          </w:p>
                        </w:txbxContent>
                      </wps:txbx>
                      <wps:bodyPr rtlCol="0" anchor="ctr">
                        <a:noAutofit/>
                      </wps:bodyPr>
                    </wps:wsp>
                  </a:graphicData>
                </a:graphic>
                <wp14:sizeRelV relativeFrom="margin">
                  <wp14:pctHeight>0</wp14:pctHeight>
                </wp14:sizeRelV>
              </wp:anchor>
            </w:drawing>
          </mc:Choice>
          <mc:Fallback>
            <w:pict>
              <v:rect w14:anchorId="242EC062" id="Rectangle 12" o:spid="_x0000_s1029" style="position:absolute;left:0;text-align:left;margin-left:0;margin-top:4.9pt;width:222.35pt;height:22.8pt;z-index:25167052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" fillcolor="#4f81bd [3204]" strokecolor="#243f60 [1604]" strokeweight="2pt">
                <v:textbox>
                  <w:txbxContent>
                    <w:p w14:paraId="6992B463"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Per STA profile subelement</w:t>
                      </w:r>
                    </w:p>
                  </w:txbxContent>
                </v:textbox>
                <w10:wrap anchorx="margin"/>
              </v:rect>
            </w:pict>
          </mc:Fallback>
        </mc:AlternateContent>
      </w:r>
    </w:p>
    <w:p w14:paraId="0839A2FD" w14:textId="0F3A598B" w:rsidR="00053CEC" w:rsidRDefault="00053CEC" w:rsidP="00824BE9">
      <w:pPr>
        <w:rPr>
          <w:bCs/>
          <w:sz w:val="20"/>
        </w:rPr>
      </w:pPr>
    </w:p>
    <w:p w14:paraId="60508682" w14:textId="74C4D963" w:rsidR="00053CEC" w:rsidRDefault="00053CEC" w:rsidP="00824BE9">
      <w:pPr>
        <w:rPr>
          <w:bCs/>
          <w:sz w:val="20"/>
        </w:rPr>
      </w:pPr>
    </w:p>
    <w:p w14:paraId="4EC2E2AD" w14:textId="64477AD2" w:rsidR="00053CEC" w:rsidRDefault="00DE78D5" w:rsidP="00824BE9">
      <w:pPr>
        <w:rPr>
          <w:bCs/>
          <w:sz w:val="20"/>
        </w:rPr>
      </w:pPr>
      <w:r w:rsidRPr="00053CEC">
        <w:rPr>
          <w:bCs/>
          <w:noProof/>
          <w:sz w:val="20"/>
        </w:rPr>
        <mc:AlternateContent>
          <mc:Choice Requires="wps">
            <w:drawing>
              <wp:anchor distT="0" distB="0" distL="114300" distR="114300" simplePos="0" relativeHeight="251671552" behindDoc="0" locked="0" layoutInCell="1" allowOverlap="1" wp14:anchorId="346B226F" wp14:editId="2BEAFF56">
                <wp:simplePos x="0" y="0"/>
                <wp:positionH relativeFrom="margin">
                  <wp:align>left</wp:align>
                </wp:positionH>
                <wp:positionV relativeFrom="paragraph">
                  <wp:posOffset>7620</wp:posOffset>
                </wp:positionV>
                <wp:extent cx="2823883" cy="274320"/>
                <wp:effectExtent l="0" t="0" r="14605" b="11430"/>
                <wp:wrapNone/>
                <wp:docPr id="35" name="Rectangle 13"/>
                <wp:cNvGraphicFramePr/>
                <a:graphic xmlns:a="http://schemas.openxmlformats.org/drawingml/2006/main">
                  <a:graphicData uri="http://schemas.microsoft.com/office/word/2010/wordprocessingShape">
                    <wps:wsp>
                      <wps:cNvSpPr/>
                      <wps:spPr>
                        <a:xfrm>
                          <a:off x="0" y="0"/>
                          <a:ext cx="2823883" cy="2743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4DC373C"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Specific element</w:t>
                            </w:r>
                          </w:p>
                        </w:txbxContent>
                      </wps:txbx>
                      <wps:bodyPr rtlCol="0" anchor="ctr">
                        <a:noAutofit/>
                      </wps:bodyPr>
                    </wps:wsp>
                  </a:graphicData>
                </a:graphic>
                <wp14:sizeRelV relativeFrom="margin">
                  <wp14:pctHeight>0</wp14:pctHeight>
                </wp14:sizeRelV>
              </wp:anchor>
            </w:drawing>
          </mc:Choice>
          <mc:Fallback>
            <w:pict>
              <v:rect w14:anchorId="346B226F" id="Rectangle 13" o:spid="_x0000_s1030" style="position:absolute;left:0;text-align:left;margin-left:0;margin-top:.6pt;width:222.35pt;height:21.6pt;z-index:2516715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" fillcolor="#4f81bd [3204]" strokecolor="#243f60 [1604]" strokeweight="2pt">
                <v:textbox>
                  <w:txbxContent>
                    <w:p w14:paraId="14DC373C" w14:textId="77777777" w:rsidR="00053CEC" w:rsidRPr="00DE78D5" w:rsidRDefault="00053CEC" w:rsidP="00053CEC">
                      <w:pPr>
                        <w:jc w:val="center"/>
                        <w:rPr>
                          <w:rFonts w:asciiTheme="minorHAnsi" w:hAnsi="Calibri" w:cstheme="minorBidi"/>
                          <w:color w:val="FFFFFF" w:themeColor="light1"/>
                          <w:kern w:val="24"/>
                          <w:sz w:val="20"/>
                        </w:rPr>
                      </w:pPr>
                      <w:r w:rsidRPr="00DE78D5">
                        <w:rPr>
                          <w:rFonts w:asciiTheme="minorHAnsi" w:hAnsi="Calibri" w:cstheme="minorBidi"/>
                          <w:color w:val="FFFFFF" w:themeColor="light1"/>
                          <w:kern w:val="24"/>
                          <w:sz w:val="20"/>
                        </w:rPr>
                        <w:t>Specific element</w:t>
                      </w:r>
                    </w:p>
                  </w:txbxContent>
                </v:textbox>
                <w10:wrap anchorx="margin"/>
              </v:rect>
            </w:pict>
          </mc:Fallback>
        </mc:AlternateContent>
      </w:r>
    </w:p>
    <w:p w14:paraId="10368956" w14:textId="5C3737ED" w:rsidR="00053CEC" w:rsidRDefault="00053CEC" w:rsidP="00824BE9">
      <w:pPr>
        <w:rPr>
          <w:bCs/>
          <w:sz w:val="20"/>
        </w:rPr>
      </w:pPr>
    </w:p>
    <w:p w14:paraId="75552C03" w14:textId="59A06F3F" w:rsidR="00053CEC" w:rsidRDefault="00053CEC" w:rsidP="00824BE9">
      <w:pPr>
        <w:rPr>
          <w:bCs/>
          <w:sz w:val="20"/>
        </w:rPr>
      </w:pPr>
    </w:p>
    <w:p w14:paraId="4203F208" w14:textId="761D411E" w:rsidR="00053CEC" w:rsidRDefault="00DE78D5" w:rsidP="00824BE9">
      <w:pPr>
        <w:rPr>
          <w:bCs/>
          <w:sz w:val="20"/>
        </w:rPr>
      </w:pPr>
      <w:r>
        <w:rPr>
          <w:bCs/>
          <w:sz w:val="20"/>
        </w:rPr>
        <w:t xml:space="preserve">Accordingly, </w:t>
      </w:r>
      <w:r w:rsidR="00A203F7">
        <w:rPr>
          <w:bCs/>
          <w:sz w:val="20"/>
        </w:rPr>
        <w:t xml:space="preserve">the following fragmentation may be needed when Multi-Link element is carried in Multiple BSSID </w:t>
      </w:r>
      <w:proofErr w:type="spellStart"/>
      <w:r w:rsidR="00A203F7">
        <w:rPr>
          <w:bCs/>
          <w:sz w:val="20"/>
        </w:rPr>
        <w:t>lement</w:t>
      </w:r>
      <w:proofErr w:type="spellEnd"/>
      <w:r w:rsidR="00A203F7">
        <w:rPr>
          <w:bCs/>
          <w:sz w:val="20"/>
        </w:rPr>
        <w:t xml:space="preserve">. This is </w:t>
      </w:r>
      <w:proofErr w:type="spellStart"/>
      <w:r w:rsidR="00A203F7">
        <w:rPr>
          <w:bCs/>
          <w:sz w:val="20"/>
        </w:rPr>
        <w:t>complecated</w:t>
      </w:r>
      <w:proofErr w:type="spellEnd"/>
      <w:r w:rsidR="00A203F7">
        <w:rPr>
          <w:bCs/>
          <w:sz w:val="20"/>
        </w:rPr>
        <w:t xml:space="preserve"> for the implementation.</w:t>
      </w:r>
    </w:p>
    <w:p w14:paraId="2E319E74" w14:textId="72C69C99" w:rsidR="00DE78D5" w:rsidRPr="00DE78D5" w:rsidRDefault="00DE78D5" w:rsidP="00824BE9">
      <w:pPr>
        <w:rPr>
          <w:bCs/>
          <w:sz w:val="18"/>
          <w:szCs w:val="18"/>
        </w:rPr>
      </w:pPr>
      <w:r w:rsidRPr="00DE78D5">
        <w:rPr>
          <w:bCs/>
          <w:noProof/>
          <w:sz w:val="18"/>
          <w:szCs w:val="18"/>
        </w:rPr>
        <mc:AlternateContent>
          <mc:Choice Requires="wps">
            <w:drawing>
              <wp:anchor distT="0" distB="0" distL="114300" distR="114300" simplePos="0" relativeHeight="251673600" behindDoc="0" locked="0" layoutInCell="1" allowOverlap="1" wp14:anchorId="72FBF4D4" wp14:editId="5A07CE55">
                <wp:simplePos x="0" y="0"/>
                <wp:positionH relativeFrom="column">
                  <wp:posOffset>-45720</wp:posOffset>
                </wp:positionH>
                <wp:positionV relativeFrom="paragraph">
                  <wp:posOffset>120015</wp:posOffset>
                </wp:positionV>
                <wp:extent cx="4639080" cy="381000"/>
                <wp:effectExtent l="0" t="0" r="28575" b="19050"/>
                <wp:wrapNone/>
                <wp:docPr id="36" name="Rectangle 9"/>
                <wp:cNvGraphicFramePr/>
                <a:graphic xmlns:a="http://schemas.openxmlformats.org/drawingml/2006/main">
                  <a:graphicData uri="http://schemas.microsoft.com/office/word/2010/wordprocessingShape">
                    <wps:wsp>
                      <wps:cNvSpPr/>
                      <wps:spPr>
                        <a:xfrm>
                          <a:off x="0" y="0"/>
                          <a:ext cx="4639080" cy="381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0236D02"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Multiple BSSID element &gt; 255</w:t>
                            </w:r>
                          </w:p>
                          <w:p w14:paraId="6A199561"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=&gt; multiple Multiple BSSID elements</w:t>
                            </w:r>
                          </w:p>
                        </w:txbxContent>
                      </wps:txbx>
                      <wps:bodyPr rtlCol="0" anchor="ctr">
                        <a:noAutofit/>
                      </wps:bodyPr>
                    </wps:wsp>
                  </a:graphicData>
                </a:graphic>
                <wp14:sizeRelV relativeFrom="margin">
                  <wp14:pctHeight>0</wp14:pctHeight>
                </wp14:sizeRelV>
              </wp:anchor>
            </w:drawing>
          </mc:Choice>
          <mc:Fallback>
            <w:pict>
              <v:rect w14:anchorId="72FBF4D4" id="_x0000_s1031" style="position:absolute;left:0;text-align:left;margin-left:-3.6pt;margin-top:9.45pt;width:365.3pt;height:30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" fillcolor="#4f81bd [3204]" strokecolor="#243f60 [1604]" strokeweight="2pt">
                <v:textbox>
                  <w:txbxContent>
                    <w:p w14:paraId="00236D02"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Multiple BSSID element &gt; 255</w:t>
                      </w:r>
                    </w:p>
                    <w:p w14:paraId="6A199561"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=&gt; multiple Multiple BSSID elements</w:t>
                      </w:r>
                    </w:p>
                  </w:txbxContent>
                </v:textbox>
              </v:rect>
            </w:pict>
          </mc:Fallback>
        </mc:AlternateContent>
      </w:r>
    </w:p>
    <w:p w14:paraId="35B123BA" w14:textId="66008D42" w:rsidR="00DE78D5" w:rsidRPr="00DE78D5" w:rsidRDefault="00DE78D5" w:rsidP="00824BE9">
      <w:pPr>
        <w:rPr>
          <w:bCs/>
          <w:sz w:val="18"/>
          <w:szCs w:val="18"/>
        </w:rPr>
      </w:pPr>
    </w:p>
    <w:p w14:paraId="0CCE25E9" w14:textId="641298F1" w:rsidR="00DE78D5" w:rsidRPr="00DE78D5" w:rsidRDefault="00DE78D5" w:rsidP="00824BE9">
      <w:pPr>
        <w:rPr>
          <w:bCs/>
          <w:sz w:val="18"/>
          <w:szCs w:val="18"/>
        </w:rPr>
      </w:pPr>
    </w:p>
    <w:p w14:paraId="68A756CB" w14:textId="3FA50406" w:rsidR="00DE78D5" w:rsidRPr="00DE78D5" w:rsidRDefault="00DE78D5" w:rsidP="00824BE9">
      <w:pPr>
        <w:rPr>
          <w:bCs/>
          <w:sz w:val="18"/>
          <w:szCs w:val="18"/>
        </w:rPr>
      </w:pPr>
    </w:p>
    <w:p w14:paraId="467E1D37" w14:textId="38982CE7" w:rsidR="00DE78D5" w:rsidRPr="00DE78D5" w:rsidRDefault="00A203F7" w:rsidP="00824BE9">
      <w:pPr>
        <w:rPr>
          <w:bCs/>
          <w:sz w:val="18"/>
          <w:szCs w:val="18"/>
        </w:rPr>
      </w:pPr>
      <w:r w:rsidRPr="00DE78D5">
        <w:rPr>
          <w:bCs/>
          <w:noProof/>
          <w:sz w:val="18"/>
          <w:szCs w:val="18"/>
        </w:rPr>
        <mc:AlternateContent>
          <mc:Choice Requires="wps">
            <w:drawing>
              <wp:anchor distT="0" distB="0" distL="114300" distR="114300" simplePos="0" relativeHeight="251674624" behindDoc="0" locked="0" layoutInCell="1" allowOverlap="1" wp14:anchorId="72576B83" wp14:editId="4AEAF585">
                <wp:simplePos x="0" y="0"/>
                <wp:positionH relativeFrom="margin">
                  <wp:posOffset>-53340</wp:posOffset>
                </wp:positionH>
                <wp:positionV relativeFrom="paragraph">
                  <wp:posOffset>36195</wp:posOffset>
                </wp:positionV>
                <wp:extent cx="4684395" cy="396240"/>
                <wp:effectExtent l="0" t="0" r="20955" b="22860"/>
                <wp:wrapNone/>
                <wp:docPr id="37" name="Rectangle 10"/>
                <wp:cNvGraphicFramePr/>
                <a:graphic xmlns:a="http://schemas.openxmlformats.org/drawingml/2006/main">
                  <a:graphicData uri="http://schemas.microsoft.com/office/word/2010/wordprocessingShape">
                    <wps:wsp>
                      <wps:cNvSpPr/>
                      <wps:spPr>
                        <a:xfrm>
                          <a:off x="0" y="0"/>
                          <a:ext cx="4684395" cy="3962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3CE30AA"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Nontransmitted BSSID profile subelement &gt; 255</w:t>
                            </w:r>
                          </w:p>
                          <w:p w14:paraId="782DC697" w14:textId="77777777" w:rsidR="00DE78D5" w:rsidRPr="00DE78D5" w:rsidRDefault="00DE78D5" w:rsidP="00DE78D5">
                            <w:pPr>
                              <w:pStyle w:val="ListParagraph"/>
                              <w:numPr>
                                <w:ilvl w:val="0"/>
                                <w:numId w:val="39"/>
                              </w:num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Spread out into two subelement in different multiple BSSIDelement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72576B83" id="_x0000_s1032" style="position:absolute;left:0;text-align:left;margin-left:-4.2pt;margin-top:2.85pt;width:368.85pt;height:31.2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" fillcolor="#4f81bd [3204]" strokecolor="#243f60 [1604]" strokeweight="2pt">
                <v:textbox>
                  <w:txbxContent>
                    <w:p w14:paraId="63CE30AA"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Nontransmitted BSSID profile subelement &gt; 255</w:t>
                      </w:r>
                    </w:p>
                    <w:p w14:paraId="782DC697" w14:textId="77777777" w:rsidR="00DE78D5" w:rsidRPr="00DE78D5" w:rsidRDefault="00DE78D5" w:rsidP="00DE78D5">
                      <w:pPr>
                        <w:pStyle w:val="ListParagraph"/>
                        <w:numPr>
                          <w:ilvl w:val="0"/>
                          <w:numId w:val="39"/>
                        </w:num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Spread out into two subelement in different multiple BSSIDelement</w:t>
                      </w:r>
                    </w:p>
                  </w:txbxContent>
                </v:textbox>
                <w10:wrap anchorx="margin"/>
              </v:rect>
            </w:pict>
          </mc:Fallback>
        </mc:AlternateContent>
      </w:r>
    </w:p>
    <w:p w14:paraId="2AF266DC" w14:textId="33CB1FBC" w:rsidR="00DE78D5" w:rsidRPr="00DE78D5" w:rsidRDefault="00DE78D5" w:rsidP="00824BE9">
      <w:pPr>
        <w:rPr>
          <w:bCs/>
          <w:sz w:val="18"/>
          <w:szCs w:val="18"/>
        </w:rPr>
      </w:pPr>
    </w:p>
    <w:p w14:paraId="0C16B450" w14:textId="4C5979E1" w:rsidR="00DE78D5" w:rsidRPr="00DE78D5" w:rsidRDefault="00DE78D5" w:rsidP="00824BE9">
      <w:pPr>
        <w:rPr>
          <w:bCs/>
          <w:sz w:val="18"/>
          <w:szCs w:val="18"/>
        </w:rPr>
      </w:pPr>
    </w:p>
    <w:p w14:paraId="2B2CF595" w14:textId="178BCEBB" w:rsidR="00DE78D5" w:rsidRPr="00DE78D5" w:rsidRDefault="00A203F7" w:rsidP="00824BE9">
      <w:pPr>
        <w:rPr>
          <w:bCs/>
          <w:sz w:val="18"/>
          <w:szCs w:val="18"/>
        </w:rPr>
      </w:pPr>
      <w:r w:rsidRPr="00DE78D5">
        <w:rPr>
          <w:bCs/>
          <w:noProof/>
          <w:sz w:val="18"/>
          <w:szCs w:val="18"/>
        </w:rPr>
        <mc:AlternateContent>
          <mc:Choice Requires="wps">
            <w:drawing>
              <wp:anchor distT="0" distB="0" distL="114300" distR="114300" simplePos="0" relativeHeight="251675648" behindDoc="0" locked="0" layoutInCell="1" allowOverlap="1" wp14:anchorId="6F5D8DCE" wp14:editId="27199346">
                <wp:simplePos x="0" y="0"/>
                <wp:positionH relativeFrom="column">
                  <wp:posOffset>-83820</wp:posOffset>
                </wp:positionH>
                <wp:positionV relativeFrom="paragraph">
                  <wp:posOffset>114935</wp:posOffset>
                </wp:positionV>
                <wp:extent cx="4733290" cy="548640"/>
                <wp:effectExtent l="0" t="0" r="10160" b="22860"/>
                <wp:wrapNone/>
                <wp:docPr id="38" name="Rectangle 11"/>
                <wp:cNvGraphicFramePr/>
                <a:graphic xmlns:a="http://schemas.openxmlformats.org/drawingml/2006/main">
                  <a:graphicData uri="http://schemas.microsoft.com/office/word/2010/wordprocessingShape">
                    <wps:wsp>
                      <wps:cNvSpPr/>
                      <wps:spPr>
                        <a:xfrm>
                          <a:off x="0" y="0"/>
                          <a:ext cx="4733290" cy="5486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252A0C8"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Multi-link element &gt;255</w:t>
                            </w:r>
                          </w:p>
                          <w:p w14:paraId="56EEDD70" w14:textId="77777777" w:rsidR="00DE78D5" w:rsidRPr="00DE78D5" w:rsidRDefault="00DE78D5" w:rsidP="00DE78D5">
                            <w:pPr>
                              <w:pStyle w:val="ListParagraph"/>
                              <w:numPr>
                                <w:ilvl w:val="0"/>
                                <w:numId w:val="40"/>
                              </w:num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 xml:space="preserve">11ai frag/defrag </w:t>
                            </w:r>
                            <w:r w:rsidRPr="00DE78D5">
                              <w:rPr>
                                <w:rFonts w:asciiTheme="minorHAnsi" w:hAnsi="Calibri" w:cstheme="minorBidi"/>
                                <w:color w:val="000000" w:themeColor="text1"/>
                                <w:kern w:val="24"/>
                                <w:sz w:val="18"/>
                                <w:szCs w:val="18"/>
                                <w:highlight w:val="yellow"/>
                              </w:rPr>
                              <w:t>without respecting element boundary in sublement</w:t>
                            </w:r>
                          </w:p>
                          <w:p w14:paraId="24B20827" w14:textId="77777777" w:rsidR="00DE78D5" w:rsidRPr="00DE78D5" w:rsidRDefault="00DE78D5" w:rsidP="00DE78D5">
                            <w:pPr>
                              <w:shd w:val="clear" w:color="auto" w:fill="FFFF00"/>
                              <w:jc w:val="center"/>
                              <w:rPr>
                                <w:rFonts w:asciiTheme="minorHAnsi" w:hAnsi="Calibri" w:cstheme="minorBidi"/>
                                <w:color w:val="FF0000"/>
                                <w:kern w:val="24"/>
                                <w:sz w:val="18"/>
                                <w:szCs w:val="18"/>
                              </w:rPr>
                            </w:pPr>
                            <w:r w:rsidRPr="00DE78D5">
                              <w:rPr>
                                <w:rFonts w:asciiTheme="minorHAnsi" w:hAnsi="Calibri" w:cstheme="minorBidi"/>
                                <w:color w:val="FF0000"/>
                                <w:kern w:val="24"/>
                                <w:sz w:val="18"/>
                                <w:szCs w:val="18"/>
                                <w:highlight w:val="yellow"/>
                              </w:rPr>
                              <w:t>With length indication tweak</w:t>
                            </w:r>
                          </w:p>
                        </w:txbxContent>
                      </wps:txbx>
                      <wps:bodyPr rtlCol="0" anchor="ctr">
                        <a:noAutofit/>
                      </wps:bodyPr>
                    </wps:wsp>
                  </a:graphicData>
                </a:graphic>
                <wp14:sizeRelV relativeFrom="margin">
                  <wp14:pctHeight>0</wp14:pctHeight>
                </wp14:sizeRelV>
              </wp:anchor>
            </w:drawing>
          </mc:Choice>
          <mc:Fallback>
            <w:pict>
              <v:rect w14:anchorId="6F5D8DCE" id="_x0000_s1033" style="position:absolute;left:0;text-align:left;margin-left:-6.6pt;margin-top:9.05pt;width:372.7pt;height:43.2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" fillcolor="#4f81bd [3204]" strokecolor="#243f60 [1604]" strokeweight="2pt">
                <v:textbox>
                  <w:txbxContent>
                    <w:p w14:paraId="2252A0C8"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Multi-link element &gt;255</w:t>
                      </w:r>
                    </w:p>
                    <w:p w14:paraId="56EEDD70" w14:textId="77777777" w:rsidR="00DE78D5" w:rsidRPr="00DE78D5" w:rsidRDefault="00DE78D5" w:rsidP="00DE78D5">
                      <w:pPr>
                        <w:pStyle w:val="ListParagraph"/>
                        <w:numPr>
                          <w:ilvl w:val="0"/>
                          <w:numId w:val="40"/>
                        </w:num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 xml:space="preserve">11ai frag/defrag </w:t>
                      </w:r>
                      <w:r w:rsidRPr="00DE78D5">
                        <w:rPr>
                          <w:rFonts w:asciiTheme="minorHAnsi" w:hAnsi="Calibri" w:cstheme="minorBidi"/>
                          <w:color w:val="000000" w:themeColor="text1"/>
                          <w:kern w:val="24"/>
                          <w:sz w:val="18"/>
                          <w:szCs w:val="18"/>
                          <w:highlight w:val="yellow"/>
                        </w:rPr>
                        <w:t>without respecting element boundary in sublement</w:t>
                      </w:r>
                    </w:p>
                    <w:p w14:paraId="24B20827" w14:textId="77777777" w:rsidR="00DE78D5" w:rsidRPr="00DE78D5" w:rsidRDefault="00DE78D5" w:rsidP="00DE78D5">
                      <w:pPr>
                        <w:shd w:val="clear" w:color="auto" w:fill="FFFF00"/>
                        <w:jc w:val="center"/>
                        <w:rPr>
                          <w:rFonts w:asciiTheme="minorHAnsi" w:hAnsi="Calibri" w:cstheme="minorBidi"/>
                          <w:color w:val="FF0000"/>
                          <w:kern w:val="24"/>
                          <w:sz w:val="18"/>
                          <w:szCs w:val="18"/>
                        </w:rPr>
                      </w:pPr>
                      <w:r w:rsidRPr="00DE78D5">
                        <w:rPr>
                          <w:rFonts w:asciiTheme="minorHAnsi" w:hAnsi="Calibri" w:cstheme="minorBidi"/>
                          <w:color w:val="FF0000"/>
                          <w:kern w:val="24"/>
                          <w:sz w:val="18"/>
                          <w:szCs w:val="18"/>
                          <w:highlight w:val="yellow"/>
                        </w:rPr>
                        <w:t>With length indication tweak</w:t>
                      </w:r>
                    </w:p>
                  </w:txbxContent>
                </v:textbox>
              </v:rect>
            </w:pict>
          </mc:Fallback>
        </mc:AlternateContent>
      </w:r>
    </w:p>
    <w:p w14:paraId="0D11E89A" w14:textId="06AC3577" w:rsidR="00DE78D5" w:rsidRPr="00DE78D5" w:rsidRDefault="00DE78D5" w:rsidP="00824BE9">
      <w:pPr>
        <w:rPr>
          <w:bCs/>
          <w:sz w:val="18"/>
          <w:szCs w:val="18"/>
        </w:rPr>
      </w:pPr>
    </w:p>
    <w:p w14:paraId="5D16D036" w14:textId="385989B5" w:rsidR="00DE78D5" w:rsidRPr="00DE78D5" w:rsidRDefault="00DE78D5" w:rsidP="00824BE9">
      <w:pPr>
        <w:rPr>
          <w:bCs/>
          <w:sz w:val="18"/>
          <w:szCs w:val="18"/>
        </w:rPr>
      </w:pPr>
    </w:p>
    <w:p w14:paraId="2DED77AD" w14:textId="099D72A1" w:rsidR="00DE78D5" w:rsidRPr="00DE78D5" w:rsidRDefault="00DE78D5" w:rsidP="00824BE9">
      <w:pPr>
        <w:rPr>
          <w:bCs/>
          <w:sz w:val="18"/>
          <w:szCs w:val="18"/>
        </w:rPr>
      </w:pPr>
    </w:p>
    <w:p w14:paraId="6347AA99" w14:textId="2667847A" w:rsidR="00DE78D5" w:rsidRPr="00DE78D5" w:rsidRDefault="00DE78D5" w:rsidP="00824BE9">
      <w:pPr>
        <w:rPr>
          <w:bCs/>
          <w:sz w:val="18"/>
          <w:szCs w:val="18"/>
        </w:rPr>
      </w:pPr>
    </w:p>
    <w:p w14:paraId="7C357A52" w14:textId="3903CEAF" w:rsidR="00DE78D5" w:rsidRPr="00DE78D5" w:rsidRDefault="00A203F7" w:rsidP="00824BE9">
      <w:pPr>
        <w:rPr>
          <w:bCs/>
          <w:sz w:val="18"/>
          <w:szCs w:val="18"/>
        </w:rPr>
      </w:pPr>
      <w:r w:rsidRPr="00DE78D5">
        <w:rPr>
          <w:bCs/>
          <w:noProof/>
          <w:sz w:val="18"/>
          <w:szCs w:val="18"/>
        </w:rPr>
        <mc:AlternateContent>
          <mc:Choice Requires="wps">
            <w:drawing>
              <wp:anchor distT="0" distB="0" distL="114300" distR="114300" simplePos="0" relativeHeight="251676672" behindDoc="0" locked="0" layoutInCell="1" allowOverlap="1" wp14:anchorId="2E4F4FDE" wp14:editId="686EAF28">
                <wp:simplePos x="0" y="0"/>
                <wp:positionH relativeFrom="column">
                  <wp:posOffset>-60960</wp:posOffset>
                </wp:positionH>
                <wp:positionV relativeFrom="paragraph">
                  <wp:posOffset>90170</wp:posOffset>
                </wp:positionV>
                <wp:extent cx="4733290" cy="426720"/>
                <wp:effectExtent l="0" t="0" r="10160" b="11430"/>
                <wp:wrapNone/>
                <wp:docPr id="39" name="Rectangle 12"/>
                <wp:cNvGraphicFramePr/>
                <a:graphic xmlns:a="http://schemas.openxmlformats.org/drawingml/2006/main">
                  <a:graphicData uri="http://schemas.microsoft.com/office/word/2010/wordprocessingShape">
                    <wps:wsp>
                      <wps:cNvSpPr/>
                      <wps:spPr>
                        <a:xfrm>
                          <a:off x="0" y="0"/>
                          <a:ext cx="4733290" cy="4267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34271A"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Per STA profile subelement &gt; 255</w:t>
                            </w:r>
                          </w:p>
                          <w:p w14:paraId="6DCCFAB1" w14:textId="77777777" w:rsidR="00DE78D5" w:rsidRPr="00DE78D5" w:rsidRDefault="00DE78D5" w:rsidP="00DE78D5">
                            <w:pPr>
                              <w:pStyle w:val="ListParagraph"/>
                              <w:numPr>
                                <w:ilvl w:val="0"/>
                                <w:numId w:val="41"/>
                              </w:num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 xml:space="preserve">11ai like subelement frag/defrag </w:t>
                            </w:r>
                            <w:r w:rsidRPr="00DE78D5">
                              <w:rPr>
                                <w:rFonts w:asciiTheme="minorHAnsi" w:hAnsi="Calibri" w:cstheme="minorBidi"/>
                                <w:color w:val="000000" w:themeColor="text1"/>
                                <w:kern w:val="24"/>
                                <w:sz w:val="18"/>
                                <w:szCs w:val="18"/>
                                <w:highlight w:val="yellow"/>
                              </w:rPr>
                              <w:t>without length indication tweak</w:t>
                            </w:r>
                          </w:p>
                        </w:txbxContent>
                      </wps:txbx>
                      <wps:bodyPr rtlCol="0" anchor="ctr">
                        <a:noAutofit/>
                      </wps:bodyPr>
                    </wps:wsp>
                  </a:graphicData>
                </a:graphic>
                <wp14:sizeRelV relativeFrom="margin">
                  <wp14:pctHeight>0</wp14:pctHeight>
                </wp14:sizeRelV>
              </wp:anchor>
            </w:drawing>
          </mc:Choice>
          <mc:Fallback>
            <w:pict>
              <v:rect w14:anchorId="2E4F4FDE" id="_x0000_s1034" style="position:absolute;left:0;text-align:left;margin-left:-4.8pt;margin-top:7.1pt;width:372.7pt;height:33.6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" fillcolor="#4f81bd [3204]" strokecolor="#243f60 [1604]" strokeweight="2pt">
                <v:textbox>
                  <w:txbxContent>
                    <w:p w14:paraId="6A34271A" w14:textId="77777777" w:rsidR="00DE78D5" w:rsidRPr="00DE78D5" w:rsidRDefault="00DE78D5" w:rsidP="00DE78D5">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Per STA profile subelement &gt; 255</w:t>
                      </w:r>
                    </w:p>
                    <w:p w14:paraId="6DCCFAB1" w14:textId="77777777" w:rsidR="00DE78D5" w:rsidRPr="00DE78D5" w:rsidRDefault="00DE78D5" w:rsidP="00DE78D5">
                      <w:pPr>
                        <w:pStyle w:val="ListParagraph"/>
                        <w:numPr>
                          <w:ilvl w:val="0"/>
                          <w:numId w:val="41"/>
                        </w:num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 xml:space="preserve">11ai like subelement frag/defrag </w:t>
                      </w:r>
                      <w:r w:rsidRPr="00DE78D5">
                        <w:rPr>
                          <w:rFonts w:asciiTheme="minorHAnsi" w:hAnsi="Calibri" w:cstheme="minorBidi"/>
                          <w:color w:val="000000" w:themeColor="text1"/>
                          <w:kern w:val="24"/>
                          <w:sz w:val="18"/>
                          <w:szCs w:val="18"/>
                          <w:highlight w:val="yellow"/>
                        </w:rPr>
                        <w:t>without length indication tweak</w:t>
                      </w:r>
                    </w:p>
                  </w:txbxContent>
                </v:textbox>
              </v:rect>
            </w:pict>
          </mc:Fallback>
        </mc:AlternateContent>
      </w:r>
    </w:p>
    <w:p w14:paraId="3A0DDF31" w14:textId="710DC9CE" w:rsidR="00DE78D5" w:rsidRPr="00DE78D5" w:rsidRDefault="00DE78D5" w:rsidP="00824BE9">
      <w:pPr>
        <w:rPr>
          <w:bCs/>
          <w:sz w:val="18"/>
          <w:szCs w:val="18"/>
        </w:rPr>
      </w:pPr>
    </w:p>
    <w:p w14:paraId="24A1653E" w14:textId="5F92114C" w:rsidR="00DE78D5" w:rsidRPr="00DE78D5" w:rsidRDefault="00DE78D5" w:rsidP="00824BE9">
      <w:pPr>
        <w:rPr>
          <w:bCs/>
          <w:sz w:val="18"/>
          <w:szCs w:val="18"/>
        </w:rPr>
      </w:pPr>
    </w:p>
    <w:p w14:paraId="7ED01916" w14:textId="62ECA3AD" w:rsidR="00DE78D5" w:rsidRPr="00DE78D5" w:rsidRDefault="00DE78D5" w:rsidP="00824BE9">
      <w:pPr>
        <w:rPr>
          <w:bCs/>
          <w:sz w:val="18"/>
          <w:szCs w:val="18"/>
        </w:rPr>
      </w:pPr>
    </w:p>
    <w:p w14:paraId="34E73B15" w14:textId="740E4E49" w:rsidR="00DE78D5" w:rsidRPr="00DE78D5" w:rsidRDefault="00A203F7" w:rsidP="00824BE9">
      <w:pPr>
        <w:rPr>
          <w:bCs/>
          <w:sz w:val="18"/>
          <w:szCs w:val="18"/>
        </w:rPr>
      </w:pPr>
      <w:r w:rsidRPr="00DE78D5">
        <w:rPr>
          <w:bCs/>
          <w:noProof/>
          <w:sz w:val="18"/>
          <w:szCs w:val="18"/>
        </w:rPr>
        <mc:AlternateContent>
          <mc:Choice Requires="wps">
            <w:drawing>
              <wp:anchor distT="0" distB="0" distL="114300" distR="114300" simplePos="0" relativeHeight="251677696" behindDoc="0" locked="0" layoutInCell="1" allowOverlap="1" wp14:anchorId="29A82B3A" wp14:editId="0742B15F">
                <wp:simplePos x="0" y="0"/>
                <wp:positionH relativeFrom="column">
                  <wp:posOffset>-83820</wp:posOffset>
                </wp:positionH>
                <wp:positionV relativeFrom="paragraph">
                  <wp:posOffset>57785</wp:posOffset>
                </wp:positionV>
                <wp:extent cx="4724400" cy="419100"/>
                <wp:effectExtent l="0" t="0" r="19050" b="19050"/>
                <wp:wrapNone/>
                <wp:docPr id="40" name="Rectangle 13"/>
                <wp:cNvGraphicFramePr/>
                <a:graphic xmlns:a="http://schemas.openxmlformats.org/drawingml/2006/main">
                  <a:graphicData uri="http://schemas.microsoft.com/office/word/2010/wordprocessingShape">
                    <wps:wsp>
                      <wps:cNvSpPr/>
                      <wps:spPr>
                        <a:xfrm>
                          <a:off x="0" y="0"/>
                          <a:ext cx="4724400" cy="419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647ADF" w14:textId="372880F8" w:rsidR="00DE78D5" w:rsidRPr="00DE78D5" w:rsidRDefault="00DE78D5" w:rsidP="00770CB1">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 xml:space="preserve">Specific element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9A82B3A" id="_x0000_s1035" style="position:absolute;left:0;text-align:left;margin-left:-6.6pt;margin-top:4.55pt;width:372pt;height: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" fillcolor="#4f81bd [3204]" strokecolor="#243f60 [1604]" strokeweight="2pt">
                <v:textbox>
                  <w:txbxContent>
                    <w:p w14:paraId="16647ADF" w14:textId="372880F8" w:rsidR="00DE78D5" w:rsidRPr="00DE78D5" w:rsidRDefault="00DE78D5" w:rsidP="00770CB1">
                      <w:pPr>
                        <w:jc w:val="center"/>
                        <w:rPr>
                          <w:rFonts w:asciiTheme="minorHAnsi" w:hAnsi="Calibri" w:cstheme="minorBidi"/>
                          <w:color w:val="FFFFFF" w:themeColor="light1"/>
                          <w:kern w:val="24"/>
                          <w:sz w:val="18"/>
                          <w:szCs w:val="18"/>
                        </w:rPr>
                      </w:pPr>
                      <w:r w:rsidRPr="00DE78D5">
                        <w:rPr>
                          <w:rFonts w:asciiTheme="minorHAnsi" w:hAnsi="Calibri" w:cstheme="minorBidi"/>
                          <w:color w:val="FFFFFF" w:themeColor="light1"/>
                          <w:kern w:val="24"/>
                          <w:sz w:val="18"/>
                          <w:szCs w:val="18"/>
                        </w:rPr>
                        <w:t xml:space="preserve">Specific element </w:t>
                      </w:r>
                    </w:p>
                  </w:txbxContent>
                </v:textbox>
              </v:rect>
            </w:pict>
          </mc:Fallback>
        </mc:AlternateContent>
      </w:r>
    </w:p>
    <w:p w14:paraId="153DDF42" w14:textId="02724002" w:rsidR="00DE78D5" w:rsidRPr="00DE78D5" w:rsidRDefault="00DE78D5" w:rsidP="00824BE9">
      <w:pPr>
        <w:rPr>
          <w:bCs/>
          <w:sz w:val="18"/>
          <w:szCs w:val="18"/>
        </w:rPr>
      </w:pPr>
    </w:p>
    <w:p w14:paraId="0CBCDA3C" w14:textId="22303213" w:rsidR="00DE78D5" w:rsidRPr="00DE78D5" w:rsidRDefault="00DE78D5" w:rsidP="00824BE9">
      <w:pPr>
        <w:rPr>
          <w:bCs/>
          <w:sz w:val="18"/>
          <w:szCs w:val="18"/>
        </w:rPr>
      </w:pPr>
    </w:p>
    <w:p w14:paraId="3C3E8B31" w14:textId="1A2B63C2" w:rsidR="00DE78D5" w:rsidRPr="00DE78D5" w:rsidRDefault="00DE78D5" w:rsidP="00824BE9">
      <w:pPr>
        <w:rPr>
          <w:bCs/>
          <w:sz w:val="18"/>
          <w:szCs w:val="18"/>
        </w:rPr>
      </w:pPr>
    </w:p>
    <w:p w14:paraId="1FD7511D" w14:textId="1C360D34" w:rsidR="00DE78D5" w:rsidRPr="00DE78D5" w:rsidRDefault="00DE78D5" w:rsidP="00824BE9">
      <w:pPr>
        <w:rPr>
          <w:bCs/>
          <w:sz w:val="18"/>
          <w:szCs w:val="18"/>
        </w:rPr>
      </w:pPr>
    </w:p>
    <w:p w14:paraId="610CD54A" w14:textId="5F723BF0" w:rsidR="00DE78D5" w:rsidRPr="00DE78D5" w:rsidRDefault="00DE78D5" w:rsidP="00824BE9">
      <w:pPr>
        <w:rPr>
          <w:bCs/>
          <w:sz w:val="18"/>
          <w:szCs w:val="18"/>
        </w:rPr>
      </w:pPr>
    </w:p>
    <w:p w14:paraId="1BCE49D7" w14:textId="30822AD3" w:rsidR="00DE78D5" w:rsidRPr="00DE78D5" w:rsidRDefault="00DE78D5" w:rsidP="00824BE9">
      <w:pPr>
        <w:rPr>
          <w:bCs/>
          <w:sz w:val="18"/>
          <w:szCs w:val="18"/>
        </w:rPr>
      </w:pPr>
    </w:p>
    <w:p w14:paraId="4D063445" w14:textId="77777777" w:rsidR="00A203F7" w:rsidRDefault="00A203F7" w:rsidP="00824BE9">
      <w:pPr>
        <w:rPr>
          <w:bCs/>
          <w:sz w:val="18"/>
          <w:szCs w:val="18"/>
        </w:rPr>
      </w:pPr>
      <w:r>
        <w:rPr>
          <w:bCs/>
          <w:sz w:val="18"/>
          <w:szCs w:val="18"/>
        </w:rPr>
        <w:t xml:space="preserve">One solution could be to define the Action frames for ML probe request and ML probe response frame where an AP with </w:t>
      </w:r>
      <w:proofErr w:type="spellStart"/>
      <w:r>
        <w:rPr>
          <w:bCs/>
          <w:sz w:val="18"/>
          <w:szCs w:val="18"/>
        </w:rPr>
        <w:t>nontransmitted</w:t>
      </w:r>
      <w:proofErr w:type="spellEnd"/>
      <w:r>
        <w:rPr>
          <w:bCs/>
          <w:sz w:val="18"/>
          <w:szCs w:val="18"/>
        </w:rPr>
        <w:t xml:space="preserve"> BSSID that is affiliated with AP MLD can transmit ML probe response frame. With this update, the only new fragment requirement is the fragmentation of Multi-Link element when it is not carried in </w:t>
      </w:r>
      <w:proofErr w:type="spellStart"/>
      <w:r>
        <w:rPr>
          <w:bCs/>
          <w:sz w:val="18"/>
          <w:szCs w:val="18"/>
        </w:rPr>
        <w:t>subelement</w:t>
      </w:r>
      <w:proofErr w:type="spellEnd"/>
      <w:r>
        <w:rPr>
          <w:bCs/>
          <w:sz w:val="18"/>
          <w:szCs w:val="18"/>
        </w:rPr>
        <w:t>.</w:t>
      </w:r>
    </w:p>
    <w:p w14:paraId="00B74E54" w14:textId="77777777" w:rsidR="00A203F7" w:rsidRDefault="00A203F7" w:rsidP="00824BE9">
      <w:pPr>
        <w:rPr>
          <w:bCs/>
          <w:sz w:val="18"/>
          <w:szCs w:val="18"/>
        </w:rPr>
      </w:pPr>
    </w:p>
    <w:p w14:paraId="417CE466" w14:textId="5EA1D00C" w:rsidR="00DE78D5" w:rsidRPr="00DE78D5" w:rsidRDefault="00A203F7" w:rsidP="00824BE9">
      <w:pPr>
        <w:rPr>
          <w:bCs/>
          <w:sz w:val="18"/>
          <w:szCs w:val="18"/>
        </w:rPr>
      </w:pPr>
      <w:r w:rsidRPr="00A203F7">
        <w:rPr>
          <w:bCs/>
          <w:sz w:val="18"/>
          <w:szCs w:val="18"/>
          <w:highlight w:val="yellow"/>
        </w:rPr>
        <w:t>End of the discussion</w:t>
      </w:r>
      <w:r>
        <w:rPr>
          <w:bCs/>
          <w:sz w:val="18"/>
          <w:szCs w:val="18"/>
        </w:rPr>
        <w:t xml:space="preserve"> </w:t>
      </w:r>
    </w:p>
    <w:p w14:paraId="4EE090D0" w14:textId="64D1AA65" w:rsidR="00053CEC" w:rsidRPr="00DE78D5" w:rsidRDefault="00053CEC" w:rsidP="00824BE9">
      <w:pPr>
        <w:rPr>
          <w:b/>
          <w:sz w:val="18"/>
          <w:szCs w:val="18"/>
        </w:rPr>
      </w:pPr>
    </w:p>
    <w:p w14:paraId="6DF4AE30" w14:textId="4650FAC3" w:rsidR="001909E5" w:rsidRDefault="001909E5" w:rsidP="00824BE9">
      <w:pPr>
        <w:rPr>
          <w:b/>
          <w:sz w:val="18"/>
          <w:szCs w:val="18"/>
        </w:rPr>
      </w:pPr>
    </w:p>
    <w:p w14:paraId="2BB0E787" w14:textId="15972EEB" w:rsidR="00DE78D5" w:rsidRDefault="00DE78D5" w:rsidP="00824BE9">
      <w:pPr>
        <w:rPr>
          <w:b/>
          <w:sz w:val="18"/>
          <w:szCs w:val="18"/>
        </w:rPr>
      </w:pPr>
    </w:p>
    <w:p w14:paraId="7EE2C97F" w14:textId="77777777" w:rsidR="00416192" w:rsidRDefault="00416192" w:rsidP="00416192">
      <w:pPr>
        <w:pStyle w:val="T"/>
        <w:spacing w:after="0" w:line="240" w:lineRule="auto"/>
        <w:rPr>
          <w:rFonts w:ascii="Arial" w:hAnsi="Arial" w:cs="Arial"/>
          <w:b/>
        </w:rPr>
      </w:pPr>
      <w:r>
        <w:rPr>
          <w:rFonts w:ascii="Arial" w:hAnsi="Arial" w:cs="Arial"/>
          <w:b/>
        </w:rPr>
        <w:t>9.4.2.295b.2 Basic variant Multi-Link element</w:t>
      </w:r>
    </w:p>
    <w:p w14:paraId="5D58FE34" w14:textId="77777777" w:rsidR="00416192" w:rsidRDefault="00416192" w:rsidP="00416192">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update </w:t>
      </w:r>
      <w:r>
        <w:rPr>
          <w:b/>
          <w:i/>
          <w:iCs/>
          <w:highlight w:val="yellow"/>
        </w:rPr>
        <w:t xml:space="preserve">Table 9-322ap </w:t>
      </w:r>
      <w:r w:rsidRPr="00391D9E">
        <w:rPr>
          <w:b/>
          <w:i/>
          <w:iCs/>
          <w:highlight w:val="yellow"/>
        </w:rPr>
        <w:t>as shown belo</w:t>
      </w:r>
      <w:r>
        <w:rPr>
          <w:b/>
          <w:i/>
          <w:iCs/>
          <w:highlight w:val="yellow"/>
        </w:rPr>
        <w:t xml:space="preserve">w: </w:t>
      </w:r>
    </w:p>
    <w:p w14:paraId="3A1CEE7A" w14:textId="77777777" w:rsidR="00416192" w:rsidRDefault="00416192" w:rsidP="00416192">
      <w:pPr>
        <w:widowControl w:val="0"/>
        <w:suppressAutoHyphens/>
        <w:kinsoku w:val="0"/>
        <w:overflowPunct w:val="0"/>
        <w:autoSpaceDE w:val="0"/>
        <w:autoSpaceDN w:val="0"/>
        <w:adjustRightInd w:val="0"/>
        <w:spacing w:line="250" w:lineRule="auto"/>
        <w:ind w:right="461"/>
        <w:rPr>
          <w:rFonts w:eastAsia="Times New Roman"/>
          <w:sz w:val="20"/>
        </w:rPr>
      </w:pPr>
    </w:p>
    <w:p w14:paraId="02F59325" w14:textId="77777777" w:rsidR="00416192" w:rsidRPr="0026411D" w:rsidRDefault="00416192" w:rsidP="00416192">
      <w:pPr>
        <w:widowControl w:val="0"/>
        <w:suppressAutoHyphens/>
        <w:kinsoku w:val="0"/>
        <w:overflowPunct w:val="0"/>
        <w:autoSpaceDE w:val="0"/>
        <w:autoSpaceDN w:val="0"/>
        <w:adjustRightInd w:val="0"/>
        <w:spacing w:line="250" w:lineRule="auto"/>
        <w:ind w:right="461"/>
        <w:rPr>
          <w:rFonts w:eastAsia="Times New Roman"/>
          <w:sz w:val="20"/>
        </w:rPr>
      </w:pPr>
      <w:r w:rsidRPr="0026411D">
        <w:rPr>
          <w:rFonts w:eastAsia="Times New Roman"/>
          <w:sz w:val="20"/>
        </w:rPr>
        <w:t>The</w:t>
      </w:r>
      <w:r w:rsidRPr="0026411D">
        <w:rPr>
          <w:rFonts w:eastAsia="Times New Roman"/>
          <w:spacing w:val="5"/>
          <w:sz w:val="20"/>
        </w:rPr>
        <w:t xml:space="preserve"> </w:t>
      </w:r>
      <w:proofErr w:type="spellStart"/>
      <w:r w:rsidRPr="0026411D">
        <w:rPr>
          <w:rFonts w:eastAsia="Times New Roman"/>
          <w:sz w:val="20"/>
        </w:rPr>
        <w:t>Subelement</w:t>
      </w:r>
      <w:proofErr w:type="spellEnd"/>
      <w:r w:rsidRPr="0026411D">
        <w:rPr>
          <w:rFonts w:eastAsia="Times New Roman"/>
          <w:spacing w:val="7"/>
          <w:sz w:val="20"/>
        </w:rPr>
        <w:t xml:space="preserve"> </w:t>
      </w:r>
      <w:r w:rsidRPr="0026411D">
        <w:rPr>
          <w:rFonts w:eastAsia="Times New Roman"/>
          <w:sz w:val="20"/>
        </w:rPr>
        <w:t>ID</w:t>
      </w:r>
      <w:r w:rsidRPr="0026411D">
        <w:rPr>
          <w:rFonts w:eastAsia="Times New Roman"/>
          <w:spacing w:val="5"/>
          <w:sz w:val="20"/>
        </w:rPr>
        <w:t xml:space="preserve"> </w:t>
      </w:r>
      <w:r w:rsidRPr="0026411D">
        <w:rPr>
          <w:rFonts w:eastAsia="Times New Roman"/>
          <w:sz w:val="20"/>
        </w:rPr>
        <w:t>field</w:t>
      </w:r>
      <w:r w:rsidRPr="0026411D">
        <w:rPr>
          <w:rFonts w:eastAsia="Times New Roman"/>
          <w:spacing w:val="7"/>
          <w:sz w:val="20"/>
        </w:rPr>
        <w:t xml:space="preserve"> </w:t>
      </w:r>
      <w:r w:rsidRPr="0026411D">
        <w:rPr>
          <w:rFonts w:eastAsia="Times New Roman"/>
          <w:sz w:val="20"/>
        </w:rPr>
        <w:t>values</w:t>
      </w:r>
      <w:r w:rsidRPr="0026411D">
        <w:rPr>
          <w:rFonts w:eastAsia="Times New Roman"/>
          <w:spacing w:val="5"/>
          <w:sz w:val="20"/>
        </w:rPr>
        <w:t xml:space="preserve"> </w:t>
      </w:r>
      <w:r w:rsidRPr="0026411D">
        <w:rPr>
          <w:rFonts w:eastAsia="Times New Roman"/>
          <w:sz w:val="20"/>
        </w:rPr>
        <w:t>for</w:t>
      </w:r>
      <w:r w:rsidRPr="0026411D">
        <w:rPr>
          <w:rFonts w:eastAsia="Times New Roman"/>
          <w:spacing w:val="6"/>
          <w:sz w:val="20"/>
        </w:rPr>
        <w:t xml:space="preserve"> </w:t>
      </w:r>
      <w:r w:rsidRPr="0026411D">
        <w:rPr>
          <w:rFonts w:eastAsia="Times New Roman"/>
          <w:sz w:val="20"/>
        </w:rPr>
        <w:t>the</w:t>
      </w:r>
      <w:r w:rsidRPr="0026411D">
        <w:rPr>
          <w:rFonts w:eastAsia="Times New Roman"/>
          <w:spacing w:val="5"/>
          <w:sz w:val="20"/>
        </w:rPr>
        <w:t xml:space="preserve"> </w:t>
      </w:r>
      <w:r w:rsidRPr="0026411D">
        <w:rPr>
          <w:rFonts w:eastAsia="Times New Roman"/>
          <w:sz w:val="20"/>
        </w:rPr>
        <w:t>defined</w:t>
      </w:r>
      <w:r w:rsidRPr="0026411D">
        <w:rPr>
          <w:rFonts w:eastAsia="Times New Roman"/>
          <w:spacing w:val="6"/>
          <w:sz w:val="20"/>
        </w:rPr>
        <w:t xml:space="preserve"> </w:t>
      </w:r>
      <w:proofErr w:type="spellStart"/>
      <w:r w:rsidRPr="0026411D">
        <w:rPr>
          <w:rFonts w:eastAsia="Times New Roman"/>
          <w:sz w:val="20"/>
        </w:rPr>
        <w:t>subelements</w:t>
      </w:r>
      <w:proofErr w:type="spellEnd"/>
      <w:r w:rsidRPr="0026411D">
        <w:rPr>
          <w:rFonts w:eastAsia="Times New Roman"/>
          <w:spacing w:val="7"/>
          <w:sz w:val="20"/>
        </w:rPr>
        <w:t xml:space="preserve"> </w:t>
      </w:r>
      <w:r w:rsidRPr="0026411D">
        <w:rPr>
          <w:rFonts w:eastAsia="Times New Roman"/>
          <w:sz w:val="20"/>
        </w:rPr>
        <w:t>are</w:t>
      </w:r>
      <w:r w:rsidRPr="0026411D">
        <w:rPr>
          <w:rFonts w:eastAsia="Times New Roman"/>
          <w:spacing w:val="5"/>
          <w:sz w:val="20"/>
        </w:rPr>
        <w:t xml:space="preserve"> </w:t>
      </w:r>
      <w:r w:rsidRPr="0026411D">
        <w:rPr>
          <w:rFonts w:eastAsia="Times New Roman"/>
          <w:sz w:val="20"/>
        </w:rPr>
        <w:t>shown</w:t>
      </w:r>
      <w:r w:rsidRPr="0026411D">
        <w:rPr>
          <w:rFonts w:eastAsia="Times New Roman"/>
          <w:spacing w:val="6"/>
          <w:sz w:val="20"/>
        </w:rPr>
        <w:t xml:space="preserve"> </w:t>
      </w:r>
      <w:r w:rsidRPr="0026411D">
        <w:rPr>
          <w:rFonts w:eastAsia="Times New Roman"/>
          <w:sz w:val="20"/>
        </w:rPr>
        <w:t>in</w:t>
      </w:r>
      <w:r w:rsidRPr="0026411D">
        <w:rPr>
          <w:rFonts w:eastAsia="Times New Roman"/>
          <w:spacing w:val="6"/>
          <w:sz w:val="20"/>
        </w:rPr>
        <w:t xml:space="preserve"> </w:t>
      </w:r>
      <w:hyperlink w:anchor="bookmark105" w:history="1">
        <w:r w:rsidRPr="0026411D">
          <w:rPr>
            <w:rFonts w:eastAsia="Times New Roman"/>
            <w:sz w:val="20"/>
          </w:rPr>
          <w:t>Table</w:t>
        </w:r>
        <w:r w:rsidRPr="0026411D">
          <w:rPr>
            <w:rFonts w:eastAsia="Times New Roman"/>
            <w:spacing w:val="-1"/>
            <w:sz w:val="20"/>
          </w:rPr>
          <w:t xml:space="preserve"> </w:t>
        </w:r>
        <w:r w:rsidRPr="0026411D">
          <w:rPr>
            <w:rFonts w:eastAsia="Times New Roman"/>
            <w:sz w:val="20"/>
          </w:rPr>
          <w:t>9-322ap</w:t>
        </w:r>
        <w:r w:rsidRPr="0026411D">
          <w:rPr>
            <w:rFonts w:eastAsia="Times New Roman"/>
            <w:spacing w:val="5"/>
            <w:sz w:val="20"/>
          </w:rPr>
          <w:t xml:space="preserve"> </w:t>
        </w:r>
        <w:r w:rsidRPr="0026411D">
          <w:rPr>
            <w:rFonts w:eastAsia="Times New Roman"/>
            <w:sz w:val="20"/>
          </w:rPr>
          <w:t>(Optional</w:t>
        </w:r>
        <w:r w:rsidRPr="0026411D">
          <w:rPr>
            <w:rFonts w:eastAsia="Times New Roman"/>
            <w:spacing w:val="6"/>
            <w:sz w:val="20"/>
          </w:rPr>
          <w:t xml:space="preserve"> </w:t>
        </w:r>
        <w:proofErr w:type="spellStart"/>
        <w:r w:rsidRPr="0026411D">
          <w:rPr>
            <w:rFonts w:eastAsia="Times New Roman"/>
            <w:sz w:val="20"/>
          </w:rPr>
          <w:t>subele</w:t>
        </w:r>
      </w:hyperlink>
      <w:hyperlink w:anchor="bookmark105" w:history="1">
        <w:r w:rsidRPr="0026411D">
          <w:rPr>
            <w:rFonts w:eastAsia="Times New Roman"/>
            <w:sz w:val="20"/>
          </w:rPr>
          <w:t>ment</w:t>
        </w:r>
        <w:proofErr w:type="spellEnd"/>
        <w:r w:rsidRPr="0026411D">
          <w:rPr>
            <w:rFonts w:eastAsia="Times New Roman"/>
            <w:spacing w:val="-1"/>
            <w:sz w:val="20"/>
          </w:rPr>
          <w:t xml:space="preserve"> </w:t>
        </w:r>
        <w:r w:rsidRPr="0026411D">
          <w:rPr>
            <w:rFonts w:eastAsia="Times New Roman"/>
            <w:sz w:val="20"/>
          </w:rPr>
          <w:t>IDs for Basic</w:t>
        </w:r>
        <w:r w:rsidRPr="0026411D">
          <w:rPr>
            <w:rFonts w:eastAsia="Times New Roman"/>
            <w:spacing w:val="-1"/>
            <w:sz w:val="20"/>
          </w:rPr>
          <w:t xml:space="preserve"> </w:t>
        </w:r>
        <w:r w:rsidRPr="0026411D">
          <w:rPr>
            <w:rFonts w:eastAsia="Times New Roman"/>
            <w:sz w:val="20"/>
          </w:rPr>
          <w:t>variant Multi-Link element)</w:t>
        </w:r>
      </w:hyperlink>
      <w:r w:rsidRPr="0026411D">
        <w:rPr>
          <w:rFonts w:eastAsia="Times New Roman"/>
          <w:sz w:val="20"/>
        </w:rPr>
        <w:t>.</w:t>
      </w:r>
    </w:p>
    <w:p w14:paraId="221A973C" w14:textId="77777777" w:rsidR="00416192" w:rsidRPr="0026411D" w:rsidRDefault="00416192" w:rsidP="00416192">
      <w:pPr>
        <w:widowControl w:val="0"/>
        <w:kinsoku w:val="0"/>
        <w:overflowPunct w:val="0"/>
        <w:autoSpaceDE w:val="0"/>
        <w:autoSpaceDN w:val="0"/>
        <w:adjustRightInd w:val="0"/>
        <w:rPr>
          <w:rFonts w:eastAsia="Times New Roman"/>
          <w:sz w:val="20"/>
        </w:rPr>
      </w:pPr>
    </w:p>
    <w:p w14:paraId="71289364" w14:textId="77777777" w:rsidR="00416192" w:rsidRPr="0026411D" w:rsidRDefault="00416192" w:rsidP="00416192">
      <w:pPr>
        <w:widowControl w:val="0"/>
        <w:kinsoku w:val="0"/>
        <w:overflowPunct w:val="0"/>
        <w:autoSpaceDE w:val="0"/>
        <w:autoSpaceDN w:val="0"/>
        <w:adjustRightInd w:val="0"/>
        <w:spacing w:before="4"/>
        <w:rPr>
          <w:rFonts w:eastAsia="Times New Roman"/>
          <w:sz w:val="18"/>
          <w:szCs w:val="18"/>
        </w:rPr>
      </w:pPr>
    </w:p>
    <w:p w14:paraId="3CAB55D2" w14:textId="77777777" w:rsidR="00416192" w:rsidRPr="0026411D" w:rsidRDefault="00416192" w:rsidP="00416192">
      <w:pPr>
        <w:widowControl w:val="0"/>
        <w:kinsoku w:val="0"/>
        <w:overflowPunct w:val="0"/>
        <w:autoSpaceDE w:val="0"/>
        <w:autoSpaceDN w:val="0"/>
        <w:adjustRightInd w:val="0"/>
        <w:ind w:right="139"/>
        <w:jc w:val="center"/>
        <w:rPr>
          <w:rFonts w:ascii="Arial" w:eastAsia="Times New Roman" w:hAnsi="Arial" w:cs="Arial"/>
          <w:b/>
          <w:bCs/>
          <w:sz w:val="20"/>
        </w:rPr>
      </w:pPr>
      <w:bookmarkStart w:id="3" w:name="_bookmark105"/>
      <w:bookmarkEnd w:id="3"/>
      <w:r w:rsidRPr="0026411D">
        <w:rPr>
          <w:rFonts w:ascii="Arial" w:eastAsia="Times New Roman" w:hAnsi="Arial" w:cs="Arial"/>
          <w:b/>
          <w:bCs/>
          <w:sz w:val="20"/>
        </w:rPr>
        <w:t>Table</w:t>
      </w:r>
      <w:r w:rsidRPr="0026411D">
        <w:rPr>
          <w:rFonts w:ascii="Arial" w:eastAsia="Times New Roman" w:hAnsi="Arial" w:cs="Arial"/>
          <w:b/>
          <w:bCs/>
          <w:spacing w:val="-5"/>
          <w:sz w:val="20"/>
        </w:rPr>
        <w:t xml:space="preserve"> </w:t>
      </w:r>
      <w:r w:rsidRPr="0026411D">
        <w:rPr>
          <w:rFonts w:ascii="Arial" w:eastAsia="Times New Roman" w:hAnsi="Arial" w:cs="Arial"/>
          <w:b/>
          <w:bCs/>
          <w:sz w:val="20"/>
        </w:rPr>
        <w:t>9-322ap—Optional</w:t>
      </w:r>
      <w:r w:rsidRPr="0026411D">
        <w:rPr>
          <w:rFonts w:ascii="Arial" w:eastAsia="Times New Roman" w:hAnsi="Arial" w:cs="Arial"/>
          <w:b/>
          <w:bCs/>
          <w:spacing w:val="-5"/>
          <w:sz w:val="20"/>
        </w:rPr>
        <w:t xml:space="preserve"> </w:t>
      </w:r>
      <w:proofErr w:type="spellStart"/>
      <w:r w:rsidRPr="0026411D">
        <w:rPr>
          <w:rFonts w:ascii="Arial" w:eastAsia="Times New Roman" w:hAnsi="Arial" w:cs="Arial"/>
          <w:b/>
          <w:bCs/>
          <w:sz w:val="20"/>
        </w:rPr>
        <w:t>subelement</w:t>
      </w:r>
      <w:proofErr w:type="spellEnd"/>
      <w:r w:rsidRPr="0026411D">
        <w:rPr>
          <w:rFonts w:ascii="Arial" w:eastAsia="Times New Roman" w:hAnsi="Arial" w:cs="Arial"/>
          <w:b/>
          <w:bCs/>
          <w:spacing w:val="-5"/>
          <w:sz w:val="20"/>
        </w:rPr>
        <w:t xml:space="preserve"> </w:t>
      </w:r>
      <w:r w:rsidRPr="0026411D">
        <w:rPr>
          <w:rFonts w:ascii="Arial" w:eastAsia="Times New Roman" w:hAnsi="Arial" w:cs="Arial"/>
          <w:b/>
          <w:bCs/>
          <w:sz w:val="20"/>
        </w:rPr>
        <w:t>IDs</w:t>
      </w:r>
      <w:r w:rsidRPr="0026411D">
        <w:rPr>
          <w:rFonts w:ascii="Arial" w:eastAsia="Times New Roman" w:hAnsi="Arial" w:cs="Arial"/>
          <w:b/>
          <w:bCs/>
          <w:spacing w:val="-5"/>
          <w:sz w:val="20"/>
        </w:rPr>
        <w:t xml:space="preserve"> </w:t>
      </w:r>
      <w:r w:rsidRPr="0026411D">
        <w:rPr>
          <w:rFonts w:ascii="Arial" w:eastAsia="Times New Roman" w:hAnsi="Arial" w:cs="Arial"/>
          <w:b/>
          <w:bCs/>
          <w:sz w:val="20"/>
        </w:rPr>
        <w:t>for</w:t>
      </w:r>
      <w:r w:rsidRPr="0026411D">
        <w:rPr>
          <w:rFonts w:ascii="Arial" w:eastAsia="Times New Roman" w:hAnsi="Arial" w:cs="Arial"/>
          <w:b/>
          <w:bCs/>
          <w:spacing w:val="-4"/>
          <w:sz w:val="20"/>
        </w:rPr>
        <w:t xml:space="preserve"> </w:t>
      </w:r>
      <w:r w:rsidRPr="0026411D">
        <w:rPr>
          <w:rFonts w:ascii="Arial" w:eastAsia="Times New Roman" w:hAnsi="Arial" w:cs="Arial"/>
          <w:b/>
          <w:bCs/>
          <w:sz w:val="20"/>
        </w:rPr>
        <w:t>Basic</w:t>
      </w:r>
      <w:r w:rsidRPr="0026411D">
        <w:rPr>
          <w:rFonts w:ascii="Arial" w:eastAsia="Times New Roman" w:hAnsi="Arial" w:cs="Arial"/>
          <w:b/>
          <w:bCs/>
          <w:spacing w:val="-5"/>
          <w:sz w:val="20"/>
        </w:rPr>
        <w:t xml:space="preserve"> </w:t>
      </w:r>
      <w:r w:rsidRPr="0026411D">
        <w:rPr>
          <w:rFonts w:ascii="Arial" w:eastAsia="Times New Roman" w:hAnsi="Arial" w:cs="Arial"/>
          <w:b/>
          <w:bCs/>
          <w:sz w:val="20"/>
        </w:rPr>
        <w:t>variant</w:t>
      </w:r>
      <w:r w:rsidRPr="0026411D">
        <w:rPr>
          <w:rFonts w:ascii="Arial" w:eastAsia="Times New Roman" w:hAnsi="Arial" w:cs="Arial"/>
          <w:b/>
          <w:bCs/>
          <w:spacing w:val="-5"/>
          <w:sz w:val="20"/>
        </w:rPr>
        <w:t xml:space="preserve"> </w:t>
      </w:r>
      <w:r w:rsidRPr="0026411D">
        <w:rPr>
          <w:rFonts w:ascii="Arial" w:eastAsia="Times New Roman" w:hAnsi="Arial" w:cs="Arial"/>
          <w:b/>
          <w:bCs/>
          <w:sz w:val="20"/>
        </w:rPr>
        <w:t>Multi-Link</w:t>
      </w:r>
      <w:r w:rsidRPr="0026411D">
        <w:rPr>
          <w:rFonts w:ascii="Arial" w:eastAsia="Times New Roman" w:hAnsi="Arial" w:cs="Arial"/>
          <w:b/>
          <w:bCs/>
          <w:spacing w:val="-5"/>
          <w:sz w:val="20"/>
        </w:rPr>
        <w:t xml:space="preserve"> </w:t>
      </w:r>
      <w:r w:rsidRPr="0026411D">
        <w:rPr>
          <w:rFonts w:ascii="Arial" w:eastAsia="Times New Roman" w:hAnsi="Arial" w:cs="Arial"/>
          <w:b/>
          <w:bCs/>
          <w:sz w:val="20"/>
        </w:rPr>
        <w:t>element</w:t>
      </w:r>
      <w:r w:rsidRPr="00052F35">
        <w:rPr>
          <w:rFonts w:eastAsia="Times New Roman"/>
          <w:sz w:val="16"/>
          <w:szCs w:val="16"/>
          <w:highlight w:val="yellow"/>
        </w:rPr>
        <w:t>[50</w:t>
      </w:r>
      <w:r>
        <w:rPr>
          <w:rFonts w:eastAsia="Times New Roman"/>
          <w:sz w:val="16"/>
          <w:szCs w:val="16"/>
          <w:highlight w:val="yellow"/>
        </w:rPr>
        <w:t>63</w:t>
      </w:r>
      <w:r w:rsidRPr="00052F35">
        <w:rPr>
          <w:rFonts w:eastAsia="Times New Roman"/>
          <w:sz w:val="16"/>
          <w:szCs w:val="16"/>
          <w:highlight w:val="yellow"/>
        </w:rPr>
        <w:t>]</w:t>
      </w:r>
    </w:p>
    <w:p w14:paraId="140821BF" w14:textId="77777777" w:rsidR="00416192" w:rsidRPr="0026411D" w:rsidRDefault="00416192" w:rsidP="00416192">
      <w:pPr>
        <w:widowControl w:val="0"/>
        <w:kinsoku w:val="0"/>
        <w:overflowPunct w:val="0"/>
        <w:autoSpaceDE w:val="0"/>
        <w:autoSpaceDN w:val="0"/>
        <w:adjustRightInd w:val="0"/>
        <w:spacing w:before="10" w:after="1"/>
        <w:rPr>
          <w:rFonts w:ascii="Arial" w:eastAsia="Times New Roman" w:hAnsi="Arial" w:cs="Arial"/>
          <w:b/>
          <w:bCs/>
          <w:sz w:val="21"/>
          <w:szCs w:val="21"/>
        </w:rPr>
      </w:pPr>
    </w:p>
    <w:tbl>
      <w:tblPr>
        <w:tblW w:w="0" w:type="auto"/>
        <w:tblInd w:w="1726" w:type="dxa"/>
        <w:tblLayout w:type="fixed"/>
        <w:tblCellMar>
          <w:left w:w="0" w:type="dxa"/>
          <w:right w:w="0" w:type="dxa"/>
        </w:tblCellMar>
        <w:tblLook w:val="0000" w:firstRow="0" w:lastRow="0" w:firstColumn="0" w:lastColumn="0" w:noHBand="0" w:noVBand="0"/>
      </w:tblPr>
      <w:tblGrid>
        <w:gridCol w:w="1823"/>
        <w:gridCol w:w="2215"/>
        <w:gridCol w:w="1824"/>
      </w:tblGrid>
      <w:tr w:rsidR="00416192" w:rsidRPr="0026411D" w14:paraId="52752608" w14:textId="77777777" w:rsidTr="001838CF">
        <w:trPr>
          <w:trHeight w:val="380"/>
        </w:trPr>
        <w:tc>
          <w:tcPr>
            <w:tcW w:w="1823" w:type="dxa"/>
            <w:tcBorders>
              <w:top w:val="single" w:sz="12" w:space="0" w:color="000000"/>
              <w:left w:val="single" w:sz="12" w:space="0" w:color="000000"/>
              <w:bottom w:val="single" w:sz="12" w:space="0" w:color="000000"/>
              <w:right w:val="single" w:sz="2" w:space="0" w:color="000000"/>
            </w:tcBorders>
          </w:tcPr>
          <w:p w14:paraId="170368AB" w14:textId="77777777" w:rsidR="00416192" w:rsidRPr="0026411D" w:rsidRDefault="00416192" w:rsidP="001838CF">
            <w:pPr>
              <w:widowControl w:val="0"/>
              <w:kinsoku w:val="0"/>
              <w:overflowPunct w:val="0"/>
              <w:autoSpaceDE w:val="0"/>
              <w:autoSpaceDN w:val="0"/>
              <w:adjustRightInd w:val="0"/>
              <w:spacing w:before="76"/>
              <w:ind w:left="317" w:right="307"/>
              <w:jc w:val="center"/>
              <w:rPr>
                <w:rFonts w:eastAsia="Times New Roman"/>
                <w:b/>
                <w:bCs/>
                <w:sz w:val="18"/>
                <w:szCs w:val="18"/>
              </w:rPr>
            </w:pPr>
            <w:proofErr w:type="spellStart"/>
            <w:r w:rsidRPr="0026411D">
              <w:rPr>
                <w:rFonts w:eastAsia="Times New Roman"/>
                <w:b/>
                <w:bCs/>
                <w:sz w:val="18"/>
                <w:szCs w:val="18"/>
              </w:rPr>
              <w:t>Subelement</w:t>
            </w:r>
            <w:proofErr w:type="spellEnd"/>
            <w:r w:rsidRPr="0026411D">
              <w:rPr>
                <w:rFonts w:eastAsia="Times New Roman"/>
                <w:b/>
                <w:bCs/>
                <w:spacing w:val="-4"/>
                <w:sz w:val="18"/>
                <w:szCs w:val="18"/>
              </w:rPr>
              <w:t xml:space="preserve"> </w:t>
            </w:r>
            <w:r w:rsidRPr="0026411D">
              <w:rPr>
                <w:rFonts w:eastAsia="Times New Roman"/>
                <w:b/>
                <w:bCs/>
                <w:sz w:val="18"/>
                <w:szCs w:val="18"/>
              </w:rPr>
              <w:t>ID</w:t>
            </w:r>
          </w:p>
        </w:tc>
        <w:tc>
          <w:tcPr>
            <w:tcW w:w="2215" w:type="dxa"/>
            <w:tcBorders>
              <w:top w:val="single" w:sz="12" w:space="0" w:color="000000"/>
              <w:left w:val="single" w:sz="2" w:space="0" w:color="000000"/>
              <w:bottom w:val="single" w:sz="12" w:space="0" w:color="000000"/>
              <w:right w:val="single" w:sz="2" w:space="0" w:color="000000"/>
            </w:tcBorders>
          </w:tcPr>
          <w:p w14:paraId="78D31826" w14:textId="77777777" w:rsidR="00416192" w:rsidRPr="0026411D" w:rsidRDefault="00416192" w:rsidP="001838CF">
            <w:pPr>
              <w:widowControl w:val="0"/>
              <w:kinsoku w:val="0"/>
              <w:overflowPunct w:val="0"/>
              <w:autoSpaceDE w:val="0"/>
              <w:autoSpaceDN w:val="0"/>
              <w:adjustRightInd w:val="0"/>
              <w:spacing w:before="76"/>
              <w:ind w:left="873" w:right="847"/>
              <w:jc w:val="center"/>
              <w:rPr>
                <w:rFonts w:eastAsia="Times New Roman"/>
                <w:b/>
                <w:bCs/>
                <w:sz w:val="18"/>
                <w:szCs w:val="18"/>
              </w:rPr>
            </w:pPr>
            <w:r w:rsidRPr="0026411D">
              <w:rPr>
                <w:rFonts w:eastAsia="Times New Roman"/>
                <w:b/>
                <w:bCs/>
                <w:sz w:val="18"/>
                <w:szCs w:val="18"/>
              </w:rPr>
              <w:t>Name</w:t>
            </w:r>
          </w:p>
        </w:tc>
        <w:tc>
          <w:tcPr>
            <w:tcW w:w="1824" w:type="dxa"/>
            <w:tcBorders>
              <w:top w:val="single" w:sz="12" w:space="0" w:color="000000"/>
              <w:left w:val="single" w:sz="2" w:space="0" w:color="000000"/>
              <w:bottom w:val="single" w:sz="12" w:space="0" w:color="000000"/>
              <w:right w:val="single" w:sz="12" w:space="0" w:color="000000"/>
            </w:tcBorders>
          </w:tcPr>
          <w:p w14:paraId="55525434" w14:textId="77777777" w:rsidR="00416192" w:rsidRPr="0026411D" w:rsidRDefault="00416192" w:rsidP="001838CF">
            <w:pPr>
              <w:widowControl w:val="0"/>
              <w:kinsoku w:val="0"/>
              <w:overflowPunct w:val="0"/>
              <w:autoSpaceDE w:val="0"/>
              <w:autoSpaceDN w:val="0"/>
              <w:adjustRightInd w:val="0"/>
              <w:spacing w:before="76"/>
              <w:ind w:left="350" w:right="311"/>
              <w:jc w:val="center"/>
              <w:rPr>
                <w:rFonts w:eastAsia="Times New Roman"/>
                <w:b/>
                <w:bCs/>
                <w:sz w:val="18"/>
                <w:szCs w:val="18"/>
              </w:rPr>
            </w:pPr>
            <w:r w:rsidRPr="0026411D">
              <w:rPr>
                <w:rFonts w:eastAsia="Times New Roman"/>
                <w:b/>
                <w:bCs/>
                <w:sz w:val="18"/>
                <w:szCs w:val="18"/>
              </w:rPr>
              <w:t>Extensible</w:t>
            </w:r>
          </w:p>
        </w:tc>
      </w:tr>
      <w:tr w:rsidR="00416192" w:rsidRPr="0026411D" w14:paraId="23A262F4" w14:textId="77777777" w:rsidTr="001838CF">
        <w:trPr>
          <w:trHeight w:val="311"/>
        </w:trPr>
        <w:tc>
          <w:tcPr>
            <w:tcW w:w="1823" w:type="dxa"/>
            <w:tcBorders>
              <w:top w:val="single" w:sz="12" w:space="0" w:color="000000"/>
              <w:left w:val="single" w:sz="12" w:space="0" w:color="000000"/>
              <w:bottom w:val="single" w:sz="2" w:space="0" w:color="000000"/>
              <w:right w:val="single" w:sz="2" w:space="0" w:color="000000"/>
            </w:tcBorders>
          </w:tcPr>
          <w:p w14:paraId="7340E442" w14:textId="77777777" w:rsidR="00416192" w:rsidRPr="0026411D" w:rsidRDefault="00416192" w:rsidP="001838CF">
            <w:pPr>
              <w:widowControl w:val="0"/>
              <w:kinsoku w:val="0"/>
              <w:overflowPunct w:val="0"/>
              <w:autoSpaceDE w:val="0"/>
              <w:autoSpaceDN w:val="0"/>
              <w:adjustRightInd w:val="0"/>
              <w:spacing w:before="36"/>
              <w:ind w:left="11"/>
              <w:jc w:val="center"/>
              <w:rPr>
                <w:rFonts w:eastAsia="Times New Roman"/>
                <w:sz w:val="18"/>
                <w:szCs w:val="18"/>
              </w:rPr>
            </w:pPr>
            <w:r w:rsidRPr="0026411D">
              <w:rPr>
                <w:rFonts w:eastAsia="Times New Roman"/>
                <w:sz w:val="18"/>
                <w:szCs w:val="18"/>
              </w:rPr>
              <w:t>0</w:t>
            </w:r>
          </w:p>
        </w:tc>
        <w:tc>
          <w:tcPr>
            <w:tcW w:w="2215" w:type="dxa"/>
            <w:tcBorders>
              <w:top w:val="single" w:sz="12" w:space="0" w:color="000000"/>
              <w:left w:val="single" w:sz="2" w:space="0" w:color="000000"/>
              <w:bottom w:val="single" w:sz="2" w:space="0" w:color="000000"/>
              <w:right w:val="single" w:sz="2" w:space="0" w:color="000000"/>
            </w:tcBorders>
          </w:tcPr>
          <w:p w14:paraId="1B81B2A3" w14:textId="77777777" w:rsidR="00416192" w:rsidRPr="0026411D" w:rsidRDefault="00416192" w:rsidP="001838CF">
            <w:pPr>
              <w:widowControl w:val="0"/>
              <w:kinsoku w:val="0"/>
              <w:overflowPunct w:val="0"/>
              <w:autoSpaceDE w:val="0"/>
              <w:autoSpaceDN w:val="0"/>
              <w:adjustRightInd w:val="0"/>
              <w:spacing w:before="36"/>
              <w:ind w:left="130"/>
              <w:rPr>
                <w:rFonts w:eastAsia="Times New Roman"/>
                <w:color w:val="208A20"/>
                <w:sz w:val="18"/>
                <w:szCs w:val="18"/>
              </w:rPr>
            </w:pPr>
            <w:r w:rsidRPr="0026411D">
              <w:rPr>
                <w:rFonts w:eastAsia="Times New Roman"/>
                <w:spacing w:val="-1"/>
                <w:sz w:val="18"/>
                <w:szCs w:val="18"/>
              </w:rPr>
              <w:t>Per-STA</w:t>
            </w:r>
            <w:r w:rsidRPr="0026411D">
              <w:rPr>
                <w:rFonts w:eastAsia="Times New Roman"/>
                <w:spacing w:val="-9"/>
                <w:sz w:val="18"/>
                <w:szCs w:val="18"/>
              </w:rPr>
              <w:t xml:space="preserve"> </w:t>
            </w:r>
            <w:r w:rsidRPr="0026411D">
              <w:rPr>
                <w:rFonts w:eastAsia="Times New Roman"/>
                <w:sz w:val="18"/>
                <w:szCs w:val="18"/>
              </w:rPr>
              <w:t>Profile</w:t>
            </w:r>
          </w:p>
        </w:tc>
        <w:tc>
          <w:tcPr>
            <w:tcW w:w="1824" w:type="dxa"/>
            <w:tcBorders>
              <w:top w:val="single" w:sz="12" w:space="0" w:color="000000"/>
              <w:left w:val="single" w:sz="2" w:space="0" w:color="000000"/>
              <w:bottom w:val="single" w:sz="2" w:space="0" w:color="000000"/>
              <w:right w:val="single" w:sz="12" w:space="0" w:color="000000"/>
            </w:tcBorders>
          </w:tcPr>
          <w:p w14:paraId="59AED807" w14:textId="77777777" w:rsidR="00416192" w:rsidRPr="0026411D" w:rsidRDefault="00416192" w:rsidP="001838CF">
            <w:pPr>
              <w:widowControl w:val="0"/>
              <w:kinsoku w:val="0"/>
              <w:overflowPunct w:val="0"/>
              <w:autoSpaceDE w:val="0"/>
              <w:autoSpaceDN w:val="0"/>
              <w:adjustRightInd w:val="0"/>
              <w:spacing w:before="36"/>
              <w:ind w:left="350" w:right="311"/>
              <w:jc w:val="center"/>
              <w:rPr>
                <w:rFonts w:eastAsia="Times New Roman"/>
                <w:sz w:val="18"/>
                <w:szCs w:val="18"/>
              </w:rPr>
            </w:pPr>
            <w:r w:rsidRPr="0026411D">
              <w:rPr>
                <w:rFonts w:eastAsia="Times New Roman"/>
                <w:sz w:val="18"/>
                <w:szCs w:val="18"/>
              </w:rPr>
              <w:t>Yes</w:t>
            </w:r>
          </w:p>
        </w:tc>
      </w:tr>
      <w:tr w:rsidR="00416192" w:rsidRPr="0026411D" w14:paraId="4D701C37" w14:textId="77777777" w:rsidTr="001838CF">
        <w:trPr>
          <w:trHeight w:val="325"/>
        </w:trPr>
        <w:tc>
          <w:tcPr>
            <w:tcW w:w="1823" w:type="dxa"/>
            <w:tcBorders>
              <w:top w:val="single" w:sz="2" w:space="0" w:color="000000"/>
              <w:left w:val="single" w:sz="12" w:space="0" w:color="000000"/>
              <w:bottom w:val="single" w:sz="2" w:space="0" w:color="000000"/>
              <w:right w:val="single" w:sz="2" w:space="0" w:color="000000"/>
            </w:tcBorders>
          </w:tcPr>
          <w:p w14:paraId="27BAFF63" w14:textId="77777777" w:rsidR="00416192" w:rsidRPr="0026411D" w:rsidRDefault="00416192" w:rsidP="001838CF">
            <w:pPr>
              <w:widowControl w:val="0"/>
              <w:kinsoku w:val="0"/>
              <w:overflowPunct w:val="0"/>
              <w:autoSpaceDE w:val="0"/>
              <w:autoSpaceDN w:val="0"/>
              <w:adjustRightInd w:val="0"/>
              <w:spacing w:before="49"/>
              <w:ind w:left="317" w:right="306"/>
              <w:jc w:val="center"/>
              <w:rPr>
                <w:rFonts w:eastAsia="Times New Roman"/>
                <w:sz w:val="18"/>
                <w:szCs w:val="18"/>
              </w:rPr>
            </w:pPr>
            <w:r w:rsidRPr="0026411D">
              <w:rPr>
                <w:rFonts w:eastAsia="Times New Roman"/>
                <w:sz w:val="18"/>
                <w:szCs w:val="18"/>
              </w:rPr>
              <w:t>1–220</w:t>
            </w:r>
          </w:p>
        </w:tc>
        <w:tc>
          <w:tcPr>
            <w:tcW w:w="2215" w:type="dxa"/>
            <w:tcBorders>
              <w:top w:val="single" w:sz="2" w:space="0" w:color="000000"/>
              <w:left w:val="single" w:sz="2" w:space="0" w:color="000000"/>
              <w:bottom w:val="single" w:sz="2" w:space="0" w:color="000000"/>
              <w:right w:val="single" w:sz="2" w:space="0" w:color="000000"/>
            </w:tcBorders>
          </w:tcPr>
          <w:p w14:paraId="4BE43D26" w14:textId="77777777" w:rsidR="00416192" w:rsidRPr="0026411D" w:rsidRDefault="00416192" w:rsidP="001838CF">
            <w:pPr>
              <w:widowControl w:val="0"/>
              <w:kinsoku w:val="0"/>
              <w:overflowPunct w:val="0"/>
              <w:autoSpaceDE w:val="0"/>
              <w:autoSpaceDN w:val="0"/>
              <w:adjustRightInd w:val="0"/>
              <w:spacing w:before="49"/>
              <w:ind w:left="130"/>
              <w:rPr>
                <w:rFonts w:eastAsia="Times New Roman"/>
                <w:sz w:val="18"/>
                <w:szCs w:val="18"/>
              </w:rPr>
            </w:pPr>
            <w:r w:rsidRPr="0026411D">
              <w:rPr>
                <w:rFonts w:eastAsia="Times New Roman"/>
                <w:sz w:val="18"/>
                <w:szCs w:val="18"/>
              </w:rPr>
              <w:t>Reserved</w:t>
            </w:r>
          </w:p>
        </w:tc>
        <w:tc>
          <w:tcPr>
            <w:tcW w:w="1824" w:type="dxa"/>
            <w:tcBorders>
              <w:top w:val="single" w:sz="2" w:space="0" w:color="000000"/>
              <w:left w:val="single" w:sz="2" w:space="0" w:color="000000"/>
              <w:bottom w:val="single" w:sz="2" w:space="0" w:color="000000"/>
              <w:right w:val="single" w:sz="12" w:space="0" w:color="000000"/>
            </w:tcBorders>
          </w:tcPr>
          <w:p w14:paraId="0E0ABFE3" w14:textId="77777777" w:rsidR="00416192" w:rsidRPr="0026411D" w:rsidRDefault="00416192" w:rsidP="001838CF">
            <w:pPr>
              <w:widowControl w:val="0"/>
              <w:kinsoku w:val="0"/>
              <w:overflowPunct w:val="0"/>
              <w:autoSpaceDE w:val="0"/>
              <w:autoSpaceDN w:val="0"/>
              <w:adjustRightInd w:val="0"/>
              <w:rPr>
                <w:rFonts w:eastAsia="Times New Roman"/>
                <w:sz w:val="18"/>
                <w:szCs w:val="18"/>
              </w:rPr>
            </w:pPr>
          </w:p>
        </w:tc>
      </w:tr>
      <w:tr w:rsidR="00416192" w:rsidRPr="0026411D" w14:paraId="52FF91B9" w14:textId="77777777" w:rsidTr="001838CF">
        <w:trPr>
          <w:trHeight w:val="325"/>
        </w:trPr>
        <w:tc>
          <w:tcPr>
            <w:tcW w:w="1823" w:type="dxa"/>
            <w:tcBorders>
              <w:top w:val="single" w:sz="2" w:space="0" w:color="000000"/>
              <w:left w:val="single" w:sz="12" w:space="0" w:color="000000"/>
              <w:bottom w:val="single" w:sz="2" w:space="0" w:color="000000"/>
              <w:right w:val="single" w:sz="2" w:space="0" w:color="000000"/>
            </w:tcBorders>
          </w:tcPr>
          <w:p w14:paraId="60F73F06" w14:textId="77777777" w:rsidR="00416192" w:rsidRPr="0026411D" w:rsidRDefault="00416192" w:rsidP="001838CF">
            <w:pPr>
              <w:widowControl w:val="0"/>
              <w:kinsoku w:val="0"/>
              <w:overflowPunct w:val="0"/>
              <w:autoSpaceDE w:val="0"/>
              <w:autoSpaceDN w:val="0"/>
              <w:adjustRightInd w:val="0"/>
              <w:spacing w:before="49"/>
              <w:ind w:left="317" w:right="306"/>
              <w:jc w:val="center"/>
              <w:rPr>
                <w:rFonts w:eastAsia="Times New Roman"/>
                <w:sz w:val="18"/>
                <w:szCs w:val="18"/>
              </w:rPr>
            </w:pPr>
            <w:r w:rsidRPr="0026411D">
              <w:rPr>
                <w:rFonts w:eastAsia="Times New Roman"/>
                <w:sz w:val="18"/>
                <w:szCs w:val="18"/>
              </w:rPr>
              <w:t>221</w:t>
            </w:r>
          </w:p>
        </w:tc>
        <w:tc>
          <w:tcPr>
            <w:tcW w:w="2215" w:type="dxa"/>
            <w:tcBorders>
              <w:top w:val="single" w:sz="2" w:space="0" w:color="000000"/>
              <w:left w:val="single" w:sz="2" w:space="0" w:color="000000"/>
              <w:bottom w:val="single" w:sz="2" w:space="0" w:color="000000"/>
              <w:right w:val="single" w:sz="2" w:space="0" w:color="000000"/>
            </w:tcBorders>
          </w:tcPr>
          <w:p w14:paraId="0839A93E" w14:textId="77777777" w:rsidR="00416192" w:rsidRPr="0026411D" w:rsidRDefault="00416192" w:rsidP="001838CF">
            <w:pPr>
              <w:widowControl w:val="0"/>
              <w:kinsoku w:val="0"/>
              <w:overflowPunct w:val="0"/>
              <w:autoSpaceDE w:val="0"/>
              <w:autoSpaceDN w:val="0"/>
              <w:adjustRightInd w:val="0"/>
              <w:spacing w:before="49"/>
              <w:ind w:left="130"/>
              <w:rPr>
                <w:rFonts w:eastAsia="Times New Roman"/>
                <w:sz w:val="18"/>
                <w:szCs w:val="18"/>
              </w:rPr>
            </w:pPr>
            <w:r w:rsidRPr="0026411D">
              <w:rPr>
                <w:rFonts w:eastAsia="Times New Roman"/>
                <w:sz w:val="18"/>
                <w:szCs w:val="18"/>
              </w:rPr>
              <w:t>Vendor</w:t>
            </w:r>
            <w:r w:rsidRPr="0026411D">
              <w:rPr>
                <w:rFonts w:eastAsia="Times New Roman"/>
                <w:spacing w:val="-11"/>
                <w:sz w:val="18"/>
                <w:szCs w:val="18"/>
              </w:rPr>
              <w:t xml:space="preserve"> </w:t>
            </w:r>
            <w:r w:rsidRPr="0026411D">
              <w:rPr>
                <w:rFonts w:eastAsia="Times New Roman"/>
                <w:sz w:val="18"/>
                <w:szCs w:val="18"/>
              </w:rPr>
              <w:t>Specific</w:t>
            </w:r>
          </w:p>
        </w:tc>
        <w:tc>
          <w:tcPr>
            <w:tcW w:w="1824" w:type="dxa"/>
            <w:tcBorders>
              <w:top w:val="single" w:sz="2" w:space="0" w:color="000000"/>
              <w:left w:val="single" w:sz="2" w:space="0" w:color="000000"/>
              <w:bottom w:val="single" w:sz="2" w:space="0" w:color="000000"/>
              <w:right w:val="single" w:sz="12" w:space="0" w:color="000000"/>
            </w:tcBorders>
          </w:tcPr>
          <w:p w14:paraId="271E5DC2" w14:textId="77777777" w:rsidR="00416192" w:rsidRPr="0026411D" w:rsidRDefault="00416192" w:rsidP="001838CF">
            <w:pPr>
              <w:widowControl w:val="0"/>
              <w:kinsoku w:val="0"/>
              <w:overflowPunct w:val="0"/>
              <w:autoSpaceDE w:val="0"/>
              <w:autoSpaceDN w:val="0"/>
              <w:adjustRightInd w:val="0"/>
              <w:spacing w:before="49"/>
              <w:ind w:left="351" w:right="311"/>
              <w:jc w:val="center"/>
              <w:rPr>
                <w:rFonts w:eastAsia="Times New Roman"/>
                <w:spacing w:val="-1"/>
                <w:sz w:val="18"/>
                <w:szCs w:val="18"/>
              </w:rPr>
            </w:pPr>
            <w:r w:rsidRPr="0026411D">
              <w:rPr>
                <w:rFonts w:eastAsia="Times New Roman"/>
                <w:spacing w:val="-1"/>
                <w:sz w:val="18"/>
                <w:szCs w:val="18"/>
              </w:rPr>
              <w:t>Vendor</w:t>
            </w:r>
            <w:r w:rsidRPr="0026411D">
              <w:rPr>
                <w:rFonts w:eastAsia="Times New Roman"/>
                <w:spacing w:val="-9"/>
                <w:sz w:val="18"/>
                <w:szCs w:val="18"/>
              </w:rPr>
              <w:t xml:space="preserve"> </w:t>
            </w:r>
            <w:r w:rsidRPr="0026411D">
              <w:rPr>
                <w:rFonts w:eastAsia="Times New Roman"/>
                <w:spacing w:val="-1"/>
                <w:sz w:val="18"/>
                <w:szCs w:val="18"/>
              </w:rPr>
              <w:t>defined</w:t>
            </w:r>
          </w:p>
        </w:tc>
      </w:tr>
      <w:tr w:rsidR="00416192" w:rsidRPr="0026411D" w14:paraId="633B508D" w14:textId="77777777" w:rsidTr="001838CF">
        <w:trPr>
          <w:trHeight w:val="325"/>
          <w:ins w:id="4" w:author="Abhishek Patil" w:date="2021-07-15T20:51:00Z"/>
        </w:trPr>
        <w:tc>
          <w:tcPr>
            <w:tcW w:w="1823" w:type="dxa"/>
            <w:tcBorders>
              <w:top w:val="single" w:sz="2" w:space="0" w:color="000000"/>
              <w:left w:val="single" w:sz="12" w:space="0" w:color="000000"/>
              <w:bottom w:val="single" w:sz="2" w:space="0" w:color="000000"/>
              <w:right w:val="single" w:sz="2" w:space="0" w:color="000000"/>
            </w:tcBorders>
          </w:tcPr>
          <w:p w14:paraId="31865387" w14:textId="77777777" w:rsidR="00416192" w:rsidRPr="0026411D" w:rsidRDefault="00416192" w:rsidP="001838CF">
            <w:pPr>
              <w:widowControl w:val="0"/>
              <w:kinsoku w:val="0"/>
              <w:overflowPunct w:val="0"/>
              <w:autoSpaceDE w:val="0"/>
              <w:autoSpaceDN w:val="0"/>
              <w:adjustRightInd w:val="0"/>
              <w:spacing w:before="49"/>
              <w:ind w:left="317" w:right="306"/>
              <w:jc w:val="center"/>
              <w:rPr>
                <w:ins w:id="5" w:author="Abhishek Patil" w:date="2021-07-15T20:51:00Z"/>
                <w:rFonts w:eastAsia="Times New Roman"/>
                <w:sz w:val="18"/>
                <w:szCs w:val="18"/>
              </w:rPr>
            </w:pPr>
            <w:ins w:id="6" w:author="Abhishek Patil" w:date="2021-07-15T20:51:00Z">
              <w:r>
                <w:rPr>
                  <w:rFonts w:eastAsia="Times New Roman"/>
                  <w:sz w:val="18"/>
                  <w:szCs w:val="18"/>
                </w:rPr>
                <w:t xml:space="preserve">222 </w:t>
              </w:r>
            </w:ins>
            <w:ins w:id="7" w:author="Abhishek Patil" w:date="2021-07-15T20:52:00Z">
              <w:r>
                <w:rPr>
                  <w:rFonts w:eastAsia="Times New Roman"/>
                  <w:sz w:val="18"/>
                  <w:szCs w:val="18"/>
                </w:rPr>
                <w:t>– 253</w:t>
              </w:r>
            </w:ins>
          </w:p>
        </w:tc>
        <w:tc>
          <w:tcPr>
            <w:tcW w:w="2215" w:type="dxa"/>
            <w:tcBorders>
              <w:top w:val="single" w:sz="2" w:space="0" w:color="000000"/>
              <w:left w:val="single" w:sz="2" w:space="0" w:color="000000"/>
              <w:bottom w:val="single" w:sz="2" w:space="0" w:color="000000"/>
              <w:right w:val="single" w:sz="2" w:space="0" w:color="000000"/>
            </w:tcBorders>
          </w:tcPr>
          <w:p w14:paraId="093F3C69" w14:textId="77777777" w:rsidR="00416192" w:rsidRPr="0026411D" w:rsidRDefault="00416192" w:rsidP="001838CF">
            <w:pPr>
              <w:widowControl w:val="0"/>
              <w:kinsoku w:val="0"/>
              <w:overflowPunct w:val="0"/>
              <w:autoSpaceDE w:val="0"/>
              <w:autoSpaceDN w:val="0"/>
              <w:adjustRightInd w:val="0"/>
              <w:spacing w:before="49"/>
              <w:ind w:left="130"/>
              <w:rPr>
                <w:ins w:id="8" w:author="Abhishek Patil" w:date="2021-07-15T20:51:00Z"/>
                <w:rFonts w:eastAsia="Times New Roman"/>
                <w:sz w:val="18"/>
                <w:szCs w:val="18"/>
              </w:rPr>
            </w:pPr>
            <w:ins w:id="9" w:author="Abhishek Patil" w:date="2021-07-15T20:52:00Z">
              <w:r>
                <w:rPr>
                  <w:rFonts w:eastAsia="Times New Roman"/>
                  <w:sz w:val="18"/>
                  <w:szCs w:val="18"/>
                </w:rPr>
                <w:t>Reserved</w:t>
              </w:r>
            </w:ins>
          </w:p>
        </w:tc>
        <w:tc>
          <w:tcPr>
            <w:tcW w:w="1824" w:type="dxa"/>
            <w:tcBorders>
              <w:top w:val="single" w:sz="2" w:space="0" w:color="000000"/>
              <w:left w:val="single" w:sz="2" w:space="0" w:color="000000"/>
              <w:bottom w:val="single" w:sz="2" w:space="0" w:color="000000"/>
              <w:right w:val="single" w:sz="12" w:space="0" w:color="000000"/>
            </w:tcBorders>
          </w:tcPr>
          <w:p w14:paraId="59FD3DDE" w14:textId="77777777" w:rsidR="00416192" w:rsidRPr="0026411D" w:rsidRDefault="00416192" w:rsidP="001838CF">
            <w:pPr>
              <w:widowControl w:val="0"/>
              <w:kinsoku w:val="0"/>
              <w:overflowPunct w:val="0"/>
              <w:autoSpaceDE w:val="0"/>
              <w:autoSpaceDN w:val="0"/>
              <w:adjustRightInd w:val="0"/>
              <w:spacing w:before="49"/>
              <w:ind w:left="351" w:right="311"/>
              <w:jc w:val="center"/>
              <w:rPr>
                <w:ins w:id="10" w:author="Abhishek Patil" w:date="2021-07-15T20:51:00Z"/>
                <w:rFonts w:eastAsia="Times New Roman"/>
                <w:spacing w:val="-1"/>
                <w:sz w:val="18"/>
                <w:szCs w:val="18"/>
              </w:rPr>
            </w:pPr>
          </w:p>
        </w:tc>
      </w:tr>
      <w:tr w:rsidR="00416192" w:rsidRPr="0026411D" w14:paraId="05A88224" w14:textId="77777777" w:rsidTr="001838CF">
        <w:trPr>
          <w:trHeight w:val="325"/>
          <w:ins w:id="11" w:author="Abhishek Patil" w:date="2021-07-15T20:51:00Z"/>
        </w:trPr>
        <w:tc>
          <w:tcPr>
            <w:tcW w:w="1823" w:type="dxa"/>
            <w:tcBorders>
              <w:top w:val="single" w:sz="2" w:space="0" w:color="000000"/>
              <w:left w:val="single" w:sz="12" w:space="0" w:color="000000"/>
              <w:bottom w:val="single" w:sz="2" w:space="0" w:color="000000"/>
              <w:right w:val="single" w:sz="2" w:space="0" w:color="000000"/>
            </w:tcBorders>
          </w:tcPr>
          <w:p w14:paraId="758E286E" w14:textId="77777777" w:rsidR="00416192" w:rsidRPr="0026411D" w:rsidRDefault="00416192" w:rsidP="001838CF">
            <w:pPr>
              <w:widowControl w:val="0"/>
              <w:kinsoku w:val="0"/>
              <w:overflowPunct w:val="0"/>
              <w:autoSpaceDE w:val="0"/>
              <w:autoSpaceDN w:val="0"/>
              <w:adjustRightInd w:val="0"/>
              <w:spacing w:before="49"/>
              <w:ind w:left="317" w:right="306"/>
              <w:jc w:val="center"/>
              <w:rPr>
                <w:ins w:id="12" w:author="Abhishek Patil" w:date="2021-07-15T20:51:00Z"/>
                <w:rFonts w:eastAsia="Times New Roman"/>
                <w:sz w:val="18"/>
                <w:szCs w:val="18"/>
              </w:rPr>
            </w:pPr>
            <w:ins w:id="13" w:author="Abhishek Patil" w:date="2021-07-15T20:52:00Z">
              <w:r>
                <w:rPr>
                  <w:rFonts w:eastAsia="Times New Roman"/>
                  <w:sz w:val="18"/>
                  <w:szCs w:val="18"/>
                </w:rPr>
                <w:t>254</w:t>
              </w:r>
            </w:ins>
          </w:p>
        </w:tc>
        <w:tc>
          <w:tcPr>
            <w:tcW w:w="2215" w:type="dxa"/>
            <w:tcBorders>
              <w:top w:val="single" w:sz="2" w:space="0" w:color="000000"/>
              <w:left w:val="single" w:sz="2" w:space="0" w:color="000000"/>
              <w:bottom w:val="single" w:sz="2" w:space="0" w:color="000000"/>
              <w:right w:val="single" w:sz="2" w:space="0" w:color="000000"/>
            </w:tcBorders>
          </w:tcPr>
          <w:p w14:paraId="69B203C9" w14:textId="77777777" w:rsidR="00416192" w:rsidRPr="0026411D" w:rsidRDefault="00416192" w:rsidP="001838CF">
            <w:pPr>
              <w:widowControl w:val="0"/>
              <w:kinsoku w:val="0"/>
              <w:overflowPunct w:val="0"/>
              <w:autoSpaceDE w:val="0"/>
              <w:autoSpaceDN w:val="0"/>
              <w:adjustRightInd w:val="0"/>
              <w:spacing w:before="49"/>
              <w:ind w:left="130"/>
              <w:rPr>
                <w:ins w:id="14" w:author="Abhishek Patil" w:date="2021-07-15T20:51:00Z"/>
                <w:rFonts w:eastAsia="Times New Roman"/>
                <w:sz w:val="18"/>
                <w:szCs w:val="18"/>
              </w:rPr>
            </w:pPr>
            <w:ins w:id="15" w:author="Abhishek Patil" w:date="2021-07-15T20:52:00Z">
              <w:r>
                <w:rPr>
                  <w:rFonts w:eastAsia="Times New Roman"/>
                  <w:sz w:val="18"/>
                  <w:szCs w:val="18"/>
                </w:rPr>
                <w:t>Fragment</w:t>
              </w:r>
            </w:ins>
          </w:p>
        </w:tc>
        <w:tc>
          <w:tcPr>
            <w:tcW w:w="1824" w:type="dxa"/>
            <w:tcBorders>
              <w:top w:val="single" w:sz="2" w:space="0" w:color="000000"/>
              <w:left w:val="single" w:sz="2" w:space="0" w:color="000000"/>
              <w:bottom w:val="single" w:sz="2" w:space="0" w:color="000000"/>
              <w:right w:val="single" w:sz="12" w:space="0" w:color="000000"/>
            </w:tcBorders>
          </w:tcPr>
          <w:p w14:paraId="6D4831B9" w14:textId="77777777" w:rsidR="00416192" w:rsidRPr="0026411D" w:rsidRDefault="00416192" w:rsidP="001838CF">
            <w:pPr>
              <w:widowControl w:val="0"/>
              <w:kinsoku w:val="0"/>
              <w:overflowPunct w:val="0"/>
              <w:autoSpaceDE w:val="0"/>
              <w:autoSpaceDN w:val="0"/>
              <w:adjustRightInd w:val="0"/>
              <w:spacing w:before="49"/>
              <w:ind w:left="351" w:right="311"/>
              <w:jc w:val="center"/>
              <w:rPr>
                <w:ins w:id="16" w:author="Abhishek Patil" w:date="2021-07-15T20:51:00Z"/>
                <w:rFonts w:eastAsia="Times New Roman"/>
                <w:spacing w:val="-1"/>
                <w:sz w:val="18"/>
                <w:szCs w:val="18"/>
              </w:rPr>
            </w:pPr>
            <w:ins w:id="17" w:author="Abhishek Patil" w:date="2021-07-26T10:47:00Z">
              <w:r>
                <w:rPr>
                  <w:rFonts w:eastAsia="Times New Roman"/>
                  <w:spacing w:val="-1"/>
                  <w:sz w:val="18"/>
                  <w:szCs w:val="18"/>
                </w:rPr>
                <w:t>No</w:t>
              </w:r>
            </w:ins>
          </w:p>
        </w:tc>
      </w:tr>
      <w:tr w:rsidR="00416192" w:rsidRPr="0026411D" w14:paraId="7366F5DE" w14:textId="77777777" w:rsidTr="001838CF">
        <w:trPr>
          <w:trHeight w:val="313"/>
        </w:trPr>
        <w:tc>
          <w:tcPr>
            <w:tcW w:w="1823" w:type="dxa"/>
            <w:tcBorders>
              <w:top w:val="single" w:sz="2" w:space="0" w:color="000000"/>
              <w:left w:val="single" w:sz="12" w:space="0" w:color="000000"/>
              <w:bottom w:val="single" w:sz="12" w:space="0" w:color="000000"/>
              <w:right w:val="single" w:sz="2" w:space="0" w:color="000000"/>
            </w:tcBorders>
          </w:tcPr>
          <w:p w14:paraId="2C956357" w14:textId="77777777" w:rsidR="00416192" w:rsidRPr="0026411D" w:rsidRDefault="00416192" w:rsidP="001838CF">
            <w:pPr>
              <w:widowControl w:val="0"/>
              <w:kinsoku w:val="0"/>
              <w:overflowPunct w:val="0"/>
              <w:autoSpaceDE w:val="0"/>
              <w:autoSpaceDN w:val="0"/>
              <w:adjustRightInd w:val="0"/>
              <w:spacing w:before="49"/>
              <w:ind w:left="317" w:right="306"/>
              <w:jc w:val="center"/>
              <w:rPr>
                <w:rFonts w:eastAsia="Times New Roman"/>
                <w:sz w:val="18"/>
                <w:szCs w:val="18"/>
              </w:rPr>
            </w:pPr>
            <w:del w:id="18" w:author="Abhishek Patil" w:date="2021-07-15T20:52:00Z">
              <w:r w:rsidRPr="0026411D" w:rsidDel="00487C3C">
                <w:rPr>
                  <w:rFonts w:eastAsia="Times New Roman"/>
                  <w:sz w:val="18"/>
                  <w:szCs w:val="18"/>
                </w:rPr>
                <w:lastRenderedPageBreak/>
                <w:delText>222–</w:delText>
              </w:r>
            </w:del>
            <w:r w:rsidRPr="0026411D">
              <w:rPr>
                <w:rFonts w:eastAsia="Times New Roman"/>
                <w:sz w:val="18"/>
                <w:szCs w:val="18"/>
              </w:rPr>
              <w:t>255</w:t>
            </w:r>
          </w:p>
        </w:tc>
        <w:tc>
          <w:tcPr>
            <w:tcW w:w="2215" w:type="dxa"/>
            <w:tcBorders>
              <w:top w:val="single" w:sz="2" w:space="0" w:color="000000"/>
              <w:left w:val="single" w:sz="2" w:space="0" w:color="000000"/>
              <w:bottom w:val="single" w:sz="12" w:space="0" w:color="000000"/>
              <w:right w:val="single" w:sz="2" w:space="0" w:color="000000"/>
            </w:tcBorders>
          </w:tcPr>
          <w:p w14:paraId="7A10C649" w14:textId="77777777" w:rsidR="00416192" w:rsidRPr="0026411D" w:rsidRDefault="00416192" w:rsidP="001838CF">
            <w:pPr>
              <w:widowControl w:val="0"/>
              <w:kinsoku w:val="0"/>
              <w:overflowPunct w:val="0"/>
              <w:autoSpaceDE w:val="0"/>
              <w:autoSpaceDN w:val="0"/>
              <w:adjustRightInd w:val="0"/>
              <w:spacing w:before="49"/>
              <w:ind w:left="130"/>
              <w:rPr>
                <w:rFonts w:eastAsia="Times New Roman"/>
                <w:sz w:val="18"/>
                <w:szCs w:val="18"/>
              </w:rPr>
            </w:pPr>
            <w:r w:rsidRPr="0026411D">
              <w:rPr>
                <w:rFonts w:eastAsia="Times New Roman"/>
                <w:sz w:val="18"/>
                <w:szCs w:val="18"/>
              </w:rPr>
              <w:t>Reserved</w:t>
            </w:r>
          </w:p>
        </w:tc>
        <w:tc>
          <w:tcPr>
            <w:tcW w:w="1824" w:type="dxa"/>
            <w:tcBorders>
              <w:top w:val="single" w:sz="2" w:space="0" w:color="000000"/>
              <w:left w:val="single" w:sz="2" w:space="0" w:color="000000"/>
              <w:bottom w:val="single" w:sz="12" w:space="0" w:color="000000"/>
              <w:right w:val="single" w:sz="12" w:space="0" w:color="000000"/>
            </w:tcBorders>
          </w:tcPr>
          <w:p w14:paraId="7093DBDF" w14:textId="77777777" w:rsidR="00416192" w:rsidRPr="0026411D" w:rsidRDefault="00416192" w:rsidP="001838CF">
            <w:pPr>
              <w:widowControl w:val="0"/>
              <w:kinsoku w:val="0"/>
              <w:overflowPunct w:val="0"/>
              <w:autoSpaceDE w:val="0"/>
              <w:autoSpaceDN w:val="0"/>
              <w:adjustRightInd w:val="0"/>
              <w:rPr>
                <w:rFonts w:eastAsia="Times New Roman"/>
                <w:sz w:val="18"/>
                <w:szCs w:val="18"/>
              </w:rPr>
            </w:pPr>
          </w:p>
        </w:tc>
      </w:tr>
    </w:tbl>
    <w:p w14:paraId="4FF3293A" w14:textId="77777777" w:rsidR="00416192" w:rsidRDefault="00416192" w:rsidP="00416192">
      <w:pPr>
        <w:pStyle w:val="T"/>
        <w:suppressAutoHyphens/>
        <w:spacing w:after="0" w:line="240" w:lineRule="auto"/>
        <w:rPr>
          <w:bCs/>
        </w:rPr>
      </w:pPr>
    </w:p>
    <w:p w14:paraId="63EFBAEC" w14:textId="77777777" w:rsidR="00416192" w:rsidRDefault="00416192" w:rsidP="00824BE9">
      <w:pPr>
        <w:rPr>
          <w:b/>
          <w:sz w:val="18"/>
          <w:szCs w:val="18"/>
        </w:rPr>
      </w:pPr>
    </w:p>
    <w:p w14:paraId="1ED24757" w14:textId="04078AB5" w:rsidR="00DE78D5" w:rsidRDefault="00DE78D5" w:rsidP="00824BE9">
      <w:pPr>
        <w:rPr>
          <w:b/>
          <w:sz w:val="18"/>
          <w:szCs w:val="18"/>
        </w:rPr>
      </w:pPr>
    </w:p>
    <w:p w14:paraId="3060FAC7" w14:textId="4F35686B" w:rsidR="00DE78D5" w:rsidRDefault="00DE78D5" w:rsidP="00824BE9">
      <w:pPr>
        <w:rPr>
          <w:b/>
          <w:sz w:val="18"/>
          <w:szCs w:val="18"/>
        </w:rPr>
      </w:pPr>
    </w:p>
    <w:p w14:paraId="2719C002" w14:textId="77777777" w:rsidR="00416192" w:rsidRDefault="00416192" w:rsidP="00416192">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 xml:space="preserve">add the following as a new subclause </w:t>
      </w:r>
      <w:r w:rsidRPr="005142F1">
        <w:rPr>
          <w:b/>
          <w:i/>
          <w:iCs/>
          <w:highlight w:val="yellow"/>
          <w:u w:val="single"/>
        </w:rPr>
        <w:t>after</w:t>
      </w:r>
      <w:r>
        <w:rPr>
          <w:b/>
          <w:i/>
          <w:iCs/>
          <w:highlight w:val="yellow"/>
        </w:rPr>
        <w:t xml:space="preserve"> subclause 35.3.2.3: </w:t>
      </w:r>
    </w:p>
    <w:p w14:paraId="21E7DFE6" w14:textId="77777777" w:rsidR="00416192" w:rsidRDefault="00416192" w:rsidP="00416192">
      <w:pPr>
        <w:pStyle w:val="T"/>
        <w:spacing w:after="0" w:line="240" w:lineRule="auto"/>
        <w:rPr>
          <w:rFonts w:ascii="Arial" w:hAnsi="Arial" w:cs="Arial"/>
          <w:b/>
        </w:rPr>
      </w:pPr>
      <w:r>
        <w:rPr>
          <w:rFonts w:ascii="Arial" w:hAnsi="Arial" w:cs="Arial"/>
          <w:b/>
        </w:rPr>
        <w:t>35.3.2.</w:t>
      </w:r>
      <w:r w:rsidRPr="0052342C">
        <w:rPr>
          <w:rFonts w:ascii="Arial" w:hAnsi="Arial" w:cs="Arial"/>
          <w:b/>
        </w:rPr>
        <w:t>4</w:t>
      </w:r>
      <w:r>
        <w:rPr>
          <w:rFonts w:ascii="Arial" w:hAnsi="Arial" w:cs="Arial"/>
          <w:b/>
        </w:rPr>
        <w:t xml:space="preserve"> Per-STA Profile </w:t>
      </w:r>
      <w:proofErr w:type="spellStart"/>
      <w:r>
        <w:rPr>
          <w:rFonts w:ascii="Arial" w:hAnsi="Arial" w:cs="Arial"/>
          <w:b/>
        </w:rPr>
        <w:t>Subelement</w:t>
      </w:r>
      <w:proofErr w:type="spellEnd"/>
      <w:r>
        <w:rPr>
          <w:rFonts w:ascii="Arial" w:hAnsi="Arial" w:cs="Arial"/>
          <w:b/>
        </w:rPr>
        <w:t xml:space="preserve"> Fragmentation</w:t>
      </w:r>
      <w:r w:rsidRPr="00052F35">
        <w:rPr>
          <w:rFonts w:eastAsia="Times New Roman"/>
          <w:color w:val="auto"/>
          <w:w w:val="100"/>
          <w:sz w:val="16"/>
          <w:szCs w:val="16"/>
          <w:highlight w:val="yellow"/>
        </w:rPr>
        <w:t>[50</w:t>
      </w:r>
      <w:r>
        <w:rPr>
          <w:rFonts w:eastAsia="Times New Roman"/>
          <w:color w:val="auto"/>
          <w:w w:val="100"/>
          <w:sz w:val="16"/>
          <w:szCs w:val="16"/>
          <w:highlight w:val="yellow"/>
        </w:rPr>
        <w:t>63</w:t>
      </w:r>
      <w:r w:rsidRPr="00052F35">
        <w:rPr>
          <w:rFonts w:eastAsia="Times New Roman"/>
          <w:color w:val="auto"/>
          <w:w w:val="100"/>
          <w:sz w:val="16"/>
          <w:szCs w:val="16"/>
          <w:highlight w:val="yellow"/>
        </w:rPr>
        <w:t>]</w:t>
      </w:r>
    </w:p>
    <w:p w14:paraId="578545DB" w14:textId="77777777" w:rsidR="00416192" w:rsidRDefault="00416192" w:rsidP="00416192">
      <w:pPr>
        <w:pStyle w:val="T"/>
        <w:suppressAutoHyphens/>
        <w:spacing w:after="0" w:line="240" w:lineRule="auto"/>
        <w:rPr>
          <w:bCs/>
        </w:rPr>
      </w:pPr>
      <w:r>
        <w:rPr>
          <w:bCs/>
        </w:rPr>
        <w:t xml:space="preserve">If the length of a Per-STA Profile </w:t>
      </w:r>
      <w:proofErr w:type="spellStart"/>
      <w:r>
        <w:rPr>
          <w:bCs/>
        </w:rPr>
        <w:t>subelement</w:t>
      </w:r>
      <w:proofErr w:type="spellEnd"/>
      <w:r>
        <w:rPr>
          <w:bCs/>
        </w:rPr>
        <w:t xml:space="preserve"> for a reported STA exceeds 255 octets, the transmitting STA shall fragment the contents across a series of </w:t>
      </w:r>
      <w:proofErr w:type="spellStart"/>
      <w:r>
        <w:rPr>
          <w:bCs/>
        </w:rPr>
        <w:t>subelements</w:t>
      </w:r>
      <w:proofErr w:type="spellEnd"/>
      <w:r>
        <w:rPr>
          <w:bCs/>
        </w:rPr>
        <w:t xml:space="preserve"> consisting of the Per-STA Profile </w:t>
      </w:r>
      <w:proofErr w:type="spellStart"/>
      <w:r>
        <w:rPr>
          <w:bCs/>
        </w:rPr>
        <w:t>subelement</w:t>
      </w:r>
      <w:proofErr w:type="spellEnd"/>
      <w:r>
        <w:rPr>
          <w:bCs/>
        </w:rPr>
        <w:t xml:space="preserve"> (</w:t>
      </w:r>
      <w:proofErr w:type="spellStart"/>
      <w:r>
        <w:rPr>
          <w:bCs/>
        </w:rPr>
        <w:t>Subelement</w:t>
      </w:r>
      <w:proofErr w:type="spellEnd"/>
      <w:r>
        <w:rPr>
          <w:bCs/>
        </w:rPr>
        <w:t xml:space="preserve"> ID set to 0), immediately followed by one or more Fragment </w:t>
      </w:r>
      <w:proofErr w:type="spellStart"/>
      <w:r>
        <w:rPr>
          <w:bCs/>
        </w:rPr>
        <w:t>subelements</w:t>
      </w:r>
      <w:proofErr w:type="spellEnd"/>
      <w:r>
        <w:rPr>
          <w:bCs/>
        </w:rPr>
        <w:t xml:space="preserve"> (</w:t>
      </w:r>
      <w:proofErr w:type="spellStart"/>
      <w:r>
        <w:rPr>
          <w:bCs/>
        </w:rPr>
        <w:t>Subelement</w:t>
      </w:r>
      <w:proofErr w:type="spellEnd"/>
      <w:r>
        <w:rPr>
          <w:bCs/>
        </w:rPr>
        <w:t xml:space="preserve"> ID set to 254) as illustrated in Figure 35.</w:t>
      </w:r>
      <w:r w:rsidRPr="0052342C">
        <w:rPr>
          <w:bCs/>
        </w:rPr>
        <w:t>xx</w:t>
      </w:r>
      <w:r>
        <w:rPr>
          <w:bCs/>
        </w:rPr>
        <w:t xml:space="preserve"> (Per-STA Profile </w:t>
      </w:r>
      <w:proofErr w:type="spellStart"/>
      <w:r>
        <w:rPr>
          <w:bCs/>
        </w:rPr>
        <w:t>subelement</w:t>
      </w:r>
      <w:proofErr w:type="spellEnd"/>
      <w:r>
        <w:rPr>
          <w:bCs/>
        </w:rPr>
        <w:t xml:space="preserve"> fragmentation). All the information for a fragmented </w:t>
      </w:r>
      <w:proofErr w:type="spellStart"/>
      <w:r>
        <w:rPr>
          <w:bCs/>
        </w:rPr>
        <w:t>subelement</w:t>
      </w:r>
      <w:proofErr w:type="spellEnd"/>
      <w:r>
        <w:rPr>
          <w:bCs/>
        </w:rPr>
        <w:t xml:space="preserve"> shall be carried across the same Basic variant Multi-Link element and its Fragment element(s). A Per-STA profile </w:t>
      </w:r>
      <w:proofErr w:type="spellStart"/>
      <w:r>
        <w:rPr>
          <w:bCs/>
        </w:rPr>
        <w:t>subelement</w:t>
      </w:r>
      <w:proofErr w:type="spellEnd"/>
      <w:r>
        <w:rPr>
          <w:bCs/>
        </w:rPr>
        <w:t xml:space="preserve"> shall not be fragmented if the length of the Data field of the </w:t>
      </w:r>
      <w:proofErr w:type="spellStart"/>
      <w:r>
        <w:rPr>
          <w:bCs/>
        </w:rPr>
        <w:t>subelement</w:t>
      </w:r>
      <w:proofErr w:type="spellEnd"/>
      <w:r>
        <w:rPr>
          <w:bCs/>
        </w:rPr>
        <w:t xml:space="preserve"> is less than 255 octets. A Fragment </w:t>
      </w:r>
      <w:proofErr w:type="spellStart"/>
      <w:r>
        <w:rPr>
          <w:bCs/>
        </w:rPr>
        <w:t>subelement</w:t>
      </w:r>
      <w:proofErr w:type="spellEnd"/>
      <w:r>
        <w:rPr>
          <w:bCs/>
        </w:rPr>
        <w:t xml:space="preserve"> shall not be the first </w:t>
      </w:r>
      <w:proofErr w:type="spellStart"/>
      <w:r>
        <w:rPr>
          <w:bCs/>
        </w:rPr>
        <w:t>subelement</w:t>
      </w:r>
      <w:proofErr w:type="spellEnd"/>
      <w:r>
        <w:rPr>
          <w:bCs/>
        </w:rPr>
        <w:t xml:space="preserve"> or the only </w:t>
      </w:r>
      <w:proofErr w:type="spellStart"/>
      <w:r>
        <w:rPr>
          <w:bCs/>
        </w:rPr>
        <w:t>subelement</w:t>
      </w:r>
      <w:proofErr w:type="spellEnd"/>
      <w:r>
        <w:rPr>
          <w:bCs/>
        </w:rPr>
        <w:t xml:space="preserve"> within a Link Info field of the Basic variant Multi-Link element.</w:t>
      </w:r>
    </w:p>
    <w:p w14:paraId="2ED5D174" w14:textId="77777777" w:rsidR="00416192" w:rsidRDefault="00416192" w:rsidP="00416192">
      <w:pPr>
        <w:pStyle w:val="T"/>
        <w:suppressAutoHyphens/>
        <w:spacing w:before="60" w:after="0" w:line="240" w:lineRule="auto"/>
        <w:rPr>
          <w:bCs/>
          <w:sz w:val="18"/>
          <w:szCs w:val="18"/>
        </w:rPr>
      </w:pPr>
      <w:r w:rsidRPr="001978CF">
        <w:rPr>
          <w:bCs/>
          <w:sz w:val="18"/>
          <w:szCs w:val="18"/>
        </w:rPr>
        <w:t xml:space="preserve">NOTE – </w:t>
      </w:r>
      <w:r>
        <w:rPr>
          <w:bCs/>
          <w:sz w:val="18"/>
          <w:szCs w:val="18"/>
        </w:rPr>
        <w:t xml:space="preserve">When the Per-STA Profile </w:t>
      </w:r>
      <w:proofErr w:type="spellStart"/>
      <w:r>
        <w:rPr>
          <w:bCs/>
          <w:sz w:val="18"/>
          <w:szCs w:val="18"/>
        </w:rPr>
        <w:t>subelement</w:t>
      </w:r>
      <w:proofErr w:type="spellEnd"/>
      <w:r>
        <w:rPr>
          <w:bCs/>
          <w:sz w:val="18"/>
          <w:szCs w:val="18"/>
        </w:rPr>
        <w:t xml:space="preserve"> length is greater than 255 octets, the length of Basic variant Multi-Link element that carries the </w:t>
      </w:r>
      <w:proofErr w:type="spellStart"/>
      <w:r>
        <w:rPr>
          <w:bCs/>
          <w:sz w:val="18"/>
          <w:szCs w:val="18"/>
        </w:rPr>
        <w:t>subelement</w:t>
      </w:r>
      <w:proofErr w:type="spellEnd"/>
      <w:r>
        <w:rPr>
          <w:bCs/>
          <w:sz w:val="18"/>
          <w:szCs w:val="18"/>
        </w:rPr>
        <w:t xml:space="preserve"> </w:t>
      </w:r>
      <w:r w:rsidRPr="001978CF">
        <w:rPr>
          <w:bCs/>
          <w:sz w:val="18"/>
          <w:szCs w:val="18"/>
        </w:rPr>
        <w:t xml:space="preserve">would </w:t>
      </w:r>
      <w:r>
        <w:rPr>
          <w:bCs/>
          <w:sz w:val="18"/>
          <w:szCs w:val="18"/>
        </w:rPr>
        <w:t xml:space="preserve">exceed 255 octets. As a result, the element will be </w:t>
      </w:r>
      <w:r w:rsidRPr="001978CF">
        <w:rPr>
          <w:bCs/>
          <w:sz w:val="18"/>
          <w:szCs w:val="18"/>
        </w:rPr>
        <w:t xml:space="preserve">fragmented </w:t>
      </w:r>
      <w:r>
        <w:rPr>
          <w:bCs/>
          <w:sz w:val="18"/>
          <w:szCs w:val="18"/>
        </w:rPr>
        <w:t xml:space="preserve">by following the procedure </w:t>
      </w:r>
      <w:r w:rsidRPr="001978CF">
        <w:rPr>
          <w:bCs/>
          <w:sz w:val="18"/>
          <w:szCs w:val="18"/>
        </w:rPr>
        <w:t>defined in 10.28.11 (Element fragmentation).</w:t>
      </w:r>
    </w:p>
    <w:p w14:paraId="5BD12262" w14:textId="77777777" w:rsidR="00416192" w:rsidRDefault="00416192" w:rsidP="00416192">
      <w:pPr>
        <w:pStyle w:val="T"/>
        <w:suppressAutoHyphens/>
        <w:spacing w:before="60" w:after="0" w:line="240" w:lineRule="auto"/>
        <w:rPr>
          <w:bCs/>
          <w:sz w:val="18"/>
          <w:szCs w:val="18"/>
        </w:rPr>
      </w:pPr>
    </w:p>
    <w:p w14:paraId="0121023E" w14:textId="77777777" w:rsidR="00416192" w:rsidRDefault="00416192" w:rsidP="00416192">
      <w:pPr>
        <w:pStyle w:val="T"/>
        <w:suppressAutoHyphens/>
        <w:spacing w:before="60" w:after="0" w:line="240" w:lineRule="auto"/>
        <w:jc w:val="center"/>
        <w:rPr>
          <w:bCs/>
        </w:rPr>
      </w:pPr>
      <w:r w:rsidRPr="00CC3743">
        <w:rPr>
          <w:noProof/>
        </w:rPr>
        <w:drawing>
          <wp:inline distT="0" distB="0" distL="0" distR="0" wp14:anchorId="2C376626" wp14:editId="64568184">
            <wp:extent cx="6073340" cy="1705068"/>
            <wp:effectExtent l="0" t="0" r="381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6073340" cy="1705068"/>
                    </a:xfrm>
                    <a:prstGeom prst="rect">
                      <a:avLst/>
                    </a:prstGeom>
                  </pic:spPr>
                </pic:pic>
              </a:graphicData>
            </a:graphic>
          </wp:inline>
        </w:drawing>
      </w:r>
    </w:p>
    <w:p w14:paraId="6A5FA291" w14:textId="77777777" w:rsidR="00416192" w:rsidRPr="00416192" w:rsidRDefault="00416192" w:rsidP="00416192">
      <w:pPr>
        <w:pStyle w:val="T"/>
        <w:suppressAutoHyphens/>
        <w:spacing w:after="0" w:line="240" w:lineRule="auto"/>
        <w:jc w:val="center"/>
        <w:rPr>
          <w:b/>
          <w:sz w:val="18"/>
          <w:szCs w:val="18"/>
          <w:lang w:val="fr-FR"/>
        </w:rPr>
      </w:pPr>
      <w:r w:rsidRPr="00416192">
        <w:rPr>
          <w:b/>
          <w:sz w:val="18"/>
          <w:szCs w:val="18"/>
          <w:lang w:val="fr-FR"/>
        </w:rPr>
        <w:t>Figure 35-</w:t>
      </w:r>
      <w:r w:rsidRPr="0052342C">
        <w:rPr>
          <w:b/>
          <w:sz w:val="18"/>
          <w:szCs w:val="18"/>
          <w:lang w:val="fr-FR"/>
        </w:rPr>
        <w:t>xx</w:t>
      </w:r>
      <w:r w:rsidRPr="00416192">
        <w:rPr>
          <w:b/>
          <w:sz w:val="18"/>
          <w:szCs w:val="18"/>
          <w:lang w:val="fr-FR"/>
        </w:rPr>
        <w:t xml:space="preserve">: Per-STA Profile </w:t>
      </w:r>
      <w:proofErr w:type="spellStart"/>
      <w:r w:rsidRPr="00416192">
        <w:rPr>
          <w:b/>
          <w:sz w:val="18"/>
          <w:szCs w:val="18"/>
          <w:lang w:val="fr-FR"/>
        </w:rPr>
        <w:t>subelement</w:t>
      </w:r>
      <w:proofErr w:type="spellEnd"/>
      <w:r w:rsidRPr="00416192">
        <w:rPr>
          <w:b/>
          <w:sz w:val="18"/>
          <w:szCs w:val="18"/>
          <w:lang w:val="fr-FR"/>
        </w:rPr>
        <w:t xml:space="preserve"> fragmentation</w:t>
      </w:r>
    </w:p>
    <w:p w14:paraId="71EC8EA8" w14:textId="77777777" w:rsidR="00416192" w:rsidRPr="000038B4" w:rsidRDefault="00416192" w:rsidP="0041619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pacing w:val="-2"/>
          <w:sz w:val="20"/>
        </w:rPr>
      </w:pPr>
      <w:r w:rsidRPr="000038B4">
        <w:rPr>
          <w:rFonts w:eastAsia="Times New Roman"/>
          <w:color w:val="000000"/>
          <w:spacing w:val="-2"/>
          <w:sz w:val="20"/>
        </w:rPr>
        <w:t xml:space="preserve">The information to be fragmented is divided into </w:t>
      </w:r>
      <w:r>
        <w:rPr>
          <w:rFonts w:eastAsia="Times New Roman"/>
          <w:i/>
          <w:iCs/>
          <w:color w:val="000000"/>
          <w:spacing w:val="-2"/>
          <w:sz w:val="20"/>
        </w:rPr>
        <w:t>P</w:t>
      </w:r>
      <w:r w:rsidRPr="000038B4">
        <w:rPr>
          <w:rFonts w:eastAsia="Times New Roman"/>
          <w:color w:val="000000"/>
          <w:spacing w:val="-2"/>
          <w:sz w:val="20"/>
        </w:rPr>
        <w:t xml:space="preserve"> + </w:t>
      </w:r>
      <w:r>
        <w:rPr>
          <w:rFonts w:eastAsia="Times New Roman"/>
          <w:i/>
          <w:iCs/>
          <w:color w:val="000000"/>
          <w:spacing w:val="-2"/>
          <w:sz w:val="20"/>
        </w:rPr>
        <w:t>Q</w:t>
      </w:r>
      <w:r w:rsidRPr="000038B4">
        <w:rPr>
          <w:rFonts w:eastAsia="Times New Roman"/>
          <w:color w:val="000000"/>
          <w:spacing w:val="-2"/>
          <w:sz w:val="20"/>
        </w:rPr>
        <w:t xml:space="preserve"> portions, where the following define each variable: </w:t>
      </w:r>
    </w:p>
    <w:p w14:paraId="1B29C39C" w14:textId="77777777" w:rsidR="00416192" w:rsidRPr="000038B4" w:rsidRDefault="00416192" w:rsidP="00416192">
      <w:pPr>
        <w:keepNext/>
        <w:numPr>
          <w:ilvl w:val="0"/>
          <w:numId w:val="34"/>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rPr>
          <w:rFonts w:eastAsia="Times New Roman"/>
          <w:color w:val="000000"/>
          <w:sz w:val="20"/>
        </w:rPr>
      </w:pPr>
      <w:r w:rsidRPr="000038B4">
        <w:rPr>
          <w:rFonts w:eastAsia="Times New Roman"/>
          <w:i/>
          <w:iCs/>
          <w:color w:val="000000"/>
          <w:sz w:val="20"/>
        </w:rPr>
        <w:t>L</w:t>
      </w:r>
      <w:r w:rsidRPr="000038B4">
        <w:rPr>
          <w:rFonts w:eastAsia="Times New Roman"/>
          <w:color w:val="000000"/>
          <w:sz w:val="20"/>
        </w:rPr>
        <w:t xml:space="preserve"> is the size of the information in octets.</w:t>
      </w:r>
    </w:p>
    <w:p w14:paraId="2C4205D3" w14:textId="77777777" w:rsidR="00416192" w:rsidRPr="000038B4" w:rsidRDefault="00416192" w:rsidP="00416192">
      <w:pPr>
        <w:keepNext/>
        <w:numPr>
          <w:ilvl w:val="0"/>
          <w:numId w:val="34"/>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rPr>
          <w:rFonts w:eastAsia="Times New Roman"/>
          <w:color w:val="000000"/>
          <w:sz w:val="20"/>
        </w:rPr>
      </w:pPr>
      <w:r>
        <w:rPr>
          <w:rFonts w:eastAsia="Times New Roman"/>
          <w:i/>
          <w:iCs/>
          <w:color w:val="000000"/>
          <w:sz w:val="20"/>
        </w:rPr>
        <w:t>P</w:t>
      </w:r>
      <w:r w:rsidRPr="000038B4">
        <w:rPr>
          <w:rFonts w:eastAsia="Times New Roman"/>
          <w:color w:val="000000"/>
          <w:sz w:val="20"/>
        </w:rPr>
        <w:t xml:space="preserve"> is </w:t>
      </w:r>
      <w:r w:rsidRPr="000038B4">
        <w:rPr>
          <w:rFonts w:eastAsia="Times New Roman"/>
          <w:noProof/>
          <w:color w:val="000000"/>
          <w:sz w:val="20"/>
        </w:rPr>
        <w:drawing>
          <wp:inline distT="0" distB="0" distL="0" distR="0" wp14:anchorId="65B38A41" wp14:editId="33CBCFA2">
            <wp:extent cx="560070" cy="1657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 cy="165735"/>
                    </a:xfrm>
                    <a:prstGeom prst="rect">
                      <a:avLst/>
                    </a:prstGeom>
                    <a:noFill/>
                    <a:ln>
                      <a:noFill/>
                    </a:ln>
                  </pic:spPr>
                </pic:pic>
              </a:graphicData>
            </a:graphic>
          </wp:inline>
        </w:drawing>
      </w:r>
      <w:r w:rsidRPr="000038B4">
        <w:rPr>
          <w:rFonts w:eastAsia="Times New Roman"/>
          <w:color w:val="000000"/>
          <w:sz w:val="20"/>
        </w:rPr>
        <w:t>.</w:t>
      </w:r>
    </w:p>
    <w:p w14:paraId="7BE6346F" w14:textId="77777777" w:rsidR="00416192" w:rsidRPr="000038B4" w:rsidRDefault="00416192" w:rsidP="00416192">
      <w:pPr>
        <w:keepNext/>
        <w:numPr>
          <w:ilvl w:val="0"/>
          <w:numId w:val="34"/>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rPr>
          <w:rFonts w:eastAsia="Times New Roman"/>
          <w:color w:val="000000"/>
          <w:sz w:val="20"/>
        </w:rPr>
      </w:pPr>
      <w:r>
        <w:rPr>
          <w:rFonts w:eastAsia="Times New Roman"/>
          <w:i/>
          <w:iCs/>
          <w:color w:val="000000"/>
          <w:sz w:val="20"/>
        </w:rPr>
        <w:t>Q</w:t>
      </w:r>
      <w:r w:rsidRPr="000038B4">
        <w:rPr>
          <w:rFonts w:eastAsia="Times New Roman"/>
          <w:color w:val="000000"/>
          <w:sz w:val="20"/>
        </w:rPr>
        <w:t xml:space="preserve"> is equal to 1 if </w:t>
      </w:r>
      <w:r w:rsidRPr="000038B4">
        <w:rPr>
          <w:rFonts w:eastAsia="Times New Roman"/>
          <w:i/>
          <w:iCs/>
          <w:color w:val="000000"/>
          <w:sz w:val="20"/>
        </w:rPr>
        <w:t>L</w:t>
      </w:r>
      <w:r w:rsidRPr="000038B4">
        <w:rPr>
          <w:rFonts w:eastAsia="Times New Roman"/>
          <w:color w:val="000000"/>
          <w:sz w:val="20"/>
        </w:rPr>
        <w:t xml:space="preserve"> mod 255 &gt; 0 and equal to 0 otherwise.</w:t>
      </w:r>
    </w:p>
    <w:p w14:paraId="49767CC9" w14:textId="77777777" w:rsidR="00416192" w:rsidRPr="000038B4" w:rsidRDefault="00416192" w:rsidP="0041619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pacing w:val="-2"/>
          <w:sz w:val="20"/>
        </w:rPr>
      </w:pPr>
      <w:r w:rsidRPr="000038B4">
        <w:rPr>
          <w:rFonts w:eastAsia="Times New Roman"/>
          <w:color w:val="000000"/>
          <w:spacing w:val="-2"/>
          <w:sz w:val="20"/>
        </w:rPr>
        <w:t>The</w:t>
      </w:r>
      <w:r>
        <w:rPr>
          <w:rFonts w:eastAsia="Times New Roman"/>
          <w:color w:val="000000"/>
          <w:spacing w:val="-2"/>
          <w:sz w:val="20"/>
        </w:rPr>
        <w:t xml:space="preserve"> Per-STA Profile</w:t>
      </w:r>
      <w:r w:rsidRPr="000038B4">
        <w:rPr>
          <w:rFonts w:eastAsia="Times New Roman"/>
          <w:color w:val="000000"/>
          <w:spacing w:val="-2"/>
          <w:sz w:val="20"/>
        </w:rPr>
        <w:t xml:space="preserve"> </w:t>
      </w:r>
      <w:proofErr w:type="spellStart"/>
      <w:r>
        <w:rPr>
          <w:rFonts w:eastAsia="Times New Roman"/>
          <w:color w:val="000000"/>
          <w:spacing w:val="-2"/>
          <w:sz w:val="20"/>
        </w:rPr>
        <w:t>sub</w:t>
      </w:r>
      <w:r w:rsidRPr="000038B4">
        <w:rPr>
          <w:rFonts w:eastAsia="Times New Roman"/>
          <w:color w:val="000000"/>
          <w:spacing w:val="-2"/>
          <w:sz w:val="20"/>
        </w:rPr>
        <w:t>element</w:t>
      </w:r>
      <w:proofErr w:type="spellEnd"/>
      <w:r w:rsidRPr="000038B4">
        <w:rPr>
          <w:rFonts w:eastAsia="Times New Roman"/>
          <w:color w:val="000000"/>
          <w:spacing w:val="-2"/>
          <w:sz w:val="20"/>
        </w:rPr>
        <w:t xml:space="preserve"> into which the information does not fit is filled with the first </w:t>
      </w:r>
      <w:r>
        <w:rPr>
          <w:rFonts w:eastAsia="Times New Roman"/>
          <w:color w:val="000000"/>
          <w:spacing w:val="-2"/>
          <w:sz w:val="20"/>
        </w:rPr>
        <w:t>segment</w:t>
      </w:r>
      <w:r w:rsidRPr="000038B4">
        <w:rPr>
          <w:rFonts w:eastAsia="Times New Roman"/>
          <w:color w:val="000000"/>
          <w:spacing w:val="-2"/>
          <w:sz w:val="20"/>
        </w:rPr>
        <w:t xml:space="preserve"> of information. This </w:t>
      </w:r>
      <w:proofErr w:type="spellStart"/>
      <w:r>
        <w:rPr>
          <w:rFonts w:eastAsia="Times New Roman"/>
          <w:color w:val="000000"/>
          <w:spacing w:val="-2"/>
          <w:sz w:val="20"/>
        </w:rPr>
        <w:t>sub</w:t>
      </w:r>
      <w:r w:rsidRPr="000038B4">
        <w:rPr>
          <w:rFonts w:eastAsia="Times New Roman"/>
          <w:color w:val="000000"/>
          <w:spacing w:val="-2"/>
          <w:sz w:val="20"/>
        </w:rPr>
        <w:t>element</w:t>
      </w:r>
      <w:proofErr w:type="spellEnd"/>
      <w:r w:rsidRPr="000038B4">
        <w:rPr>
          <w:rFonts w:eastAsia="Times New Roman"/>
          <w:color w:val="000000"/>
          <w:spacing w:val="-2"/>
          <w:sz w:val="20"/>
        </w:rPr>
        <w:t xml:space="preserve"> is immediately followed by </w:t>
      </w:r>
      <w:r>
        <w:rPr>
          <w:rFonts w:eastAsia="Times New Roman"/>
          <w:i/>
          <w:iCs/>
          <w:color w:val="000000"/>
          <w:spacing w:val="-2"/>
          <w:sz w:val="20"/>
        </w:rPr>
        <w:t>P</w:t>
      </w:r>
      <w:r w:rsidRPr="000038B4">
        <w:rPr>
          <w:rFonts w:eastAsia="Times New Roman"/>
          <w:color w:val="000000"/>
          <w:spacing w:val="-2"/>
          <w:sz w:val="20"/>
        </w:rPr>
        <w:t xml:space="preserve"> – 1 Fragment </w:t>
      </w:r>
      <w:proofErr w:type="spellStart"/>
      <w:r>
        <w:rPr>
          <w:rFonts w:eastAsia="Times New Roman"/>
          <w:color w:val="000000"/>
          <w:spacing w:val="-2"/>
          <w:sz w:val="20"/>
        </w:rPr>
        <w:t>sub</w:t>
      </w:r>
      <w:r w:rsidRPr="000038B4">
        <w:rPr>
          <w:rFonts w:eastAsia="Times New Roman"/>
          <w:color w:val="000000"/>
          <w:spacing w:val="-2"/>
          <w:sz w:val="20"/>
        </w:rPr>
        <w:t>elements</w:t>
      </w:r>
      <w:proofErr w:type="spellEnd"/>
      <w:r w:rsidRPr="000038B4">
        <w:rPr>
          <w:rFonts w:eastAsia="Times New Roman"/>
          <w:color w:val="000000"/>
          <w:spacing w:val="-2"/>
          <w:sz w:val="20"/>
        </w:rPr>
        <w:t xml:space="preserve">, each containing the </w:t>
      </w:r>
      <w:r>
        <w:rPr>
          <w:rFonts w:eastAsia="Times New Roman"/>
          <w:color w:val="000000"/>
          <w:spacing w:val="-2"/>
          <w:sz w:val="20"/>
        </w:rPr>
        <w:t>subsequent</w:t>
      </w:r>
      <w:r w:rsidRPr="000038B4">
        <w:rPr>
          <w:rFonts w:eastAsia="Times New Roman"/>
          <w:color w:val="000000"/>
          <w:spacing w:val="-2"/>
          <w:sz w:val="20"/>
        </w:rPr>
        <w:t xml:space="preserve"> </w:t>
      </w:r>
      <w:r>
        <w:rPr>
          <w:rFonts w:eastAsia="Times New Roman"/>
          <w:color w:val="000000"/>
          <w:spacing w:val="-2"/>
          <w:sz w:val="20"/>
        </w:rPr>
        <w:t>segments</w:t>
      </w:r>
      <w:r w:rsidRPr="000038B4">
        <w:rPr>
          <w:rFonts w:eastAsia="Times New Roman"/>
          <w:color w:val="000000"/>
          <w:spacing w:val="-2"/>
          <w:sz w:val="20"/>
        </w:rPr>
        <w:t xml:space="preserve"> of 255 octets of information. </w:t>
      </w:r>
      <w:r w:rsidRPr="00812D9C">
        <w:rPr>
          <w:rFonts w:eastAsia="Times New Roman"/>
          <w:color w:val="000000"/>
          <w:spacing w:val="-2"/>
          <w:sz w:val="20"/>
        </w:rPr>
        <w:t xml:space="preserve">If </w:t>
      </w:r>
      <w:r>
        <w:rPr>
          <w:rFonts w:eastAsia="Times New Roman"/>
          <w:i/>
          <w:iCs/>
          <w:color w:val="000000"/>
          <w:spacing w:val="-2"/>
          <w:sz w:val="20"/>
        </w:rPr>
        <w:t>Q</w:t>
      </w:r>
      <w:r w:rsidRPr="00812D9C">
        <w:rPr>
          <w:rFonts w:eastAsia="Times New Roman"/>
          <w:i/>
          <w:iCs/>
          <w:color w:val="000000"/>
          <w:spacing w:val="-2"/>
          <w:sz w:val="20"/>
        </w:rPr>
        <w:t xml:space="preserve"> = 1</w:t>
      </w:r>
      <w:r w:rsidRPr="00812D9C">
        <w:rPr>
          <w:rFonts w:eastAsia="Times New Roman"/>
          <w:color w:val="000000"/>
          <w:spacing w:val="-2"/>
          <w:sz w:val="20"/>
        </w:rPr>
        <w:t xml:space="preserve">, these </w:t>
      </w:r>
      <w:proofErr w:type="spellStart"/>
      <w:r w:rsidRPr="00812D9C">
        <w:rPr>
          <w:rFonts w:eastAsia="Times New Roman"/>
          <w:color w:val="000000"/>
          <w:spacing w:val="-2"/>
          <w:sz w:val="20"/>
        </w:rPr>
        <w:t>subelements</w:t>
      </w:r>
      <w:proofErr w:type="spellEnd"/>
      <w:r w:rsidRPr="00812D9C">
        <w:rPr>
          <w:rFonts w:eastAsia="Times New Roman"/>
          <w:color w:val="000000"/>
          <w:spacing w:val="-2"/>
          <w:sz w:val="20"/>
        </w:rPr>
        <w:t xml:space="preserve"> are immediately followed by another Fragment </w:t>
      </w:r>
      <w:proofErr w:type="spellStart"/>
      <w:r w:rsidRPr="00812D9C">
        <w:rPr>
          <w:rFonts w:eastAsia="Times New Roman"/>
          <w:color w:val="000000"/>
          <w:spacing w:val="-2"/>
          <w:sz w:val="20"/>
        </w:rPr>
        <w:t>subelement</w:t>
      </w:r>
      <w:proofErr w:type="spellEnd"/>
      <w:r w:rsidRPr="00812D9C">
        <w:rPr>
          <w:rFonts w:eastAsia="Times New Roman"/>
          <w:color w:val="000000"/>
          <w:spacing w:val="-2"/>
          <w:sz w:val="20"/>
        </w:rPr>
        <w:t xml:space="preserve"> containing the remaining </w:t>
      </w:r>
      <w:r>
        <w:rPr>
          <w:rFonts w:eastAsia="Times New Roman"/>
          <w:color w:val="000000"/>
          <w:spacing w:val="-2"/>
          <w:sz w:val="20"/>
        </w:rPr>
        <w:t>segment</w:t>
      </w:r>
      <w:r w:rsidRPr="000038B4">
        <w:rPr>
          <w:rFonts w:eastAsia="Times New Roman"/>
          <w:color w:val="000000"/>
          <w:spacing w:val="-2"/>
          <w:sz w:val="20"/>
        </w:rPr>
        <w:t xml:space="preserve"> </w:t>
      </w:r>
      <w:r w:rsidRPr="00812D9C">
        <w:rPr>
          <w:rFonts w:eastAsia="Times New Roman"/>
          <w:color w:val="000000"/>
          <w:spacing w:val="-2"/>
          <w:sz w:val="20"/>
        </w:rPr>
        <w:t xml:space="preserve">of information. The length of this last Fragment </w:t>
      </w:r>
      <w:proofErr w:type="spellStart"/>
      <w:r w:rsidRPr="00812D9C">
        <w:rPr>
          <w:rFonts w:eastAsia="Times New Roman"/>
          <w:color w:val="000000"/>
          <w:spacing w:val="-2"/>
          <w:sz w:val="20"/>
        </w:rPr>
        <w:t>subelement</w:t>
      </w:r>
      <w:proofErr w:type="spellEnd"/>
      <w:r w:rsidRPr="00812D9C">
        <w:rPr>
          <w:rFonts w:eastAsia="Times New Roman"/>
          <w:color w:val="000000"/>
          <w:spacing w:val="-2"/>
          <w:sz w:val="20"/>
        </w:rPr>
        <w:t xml:space="preserve"> </w:t>
      </w:r>
      <w:r>
        <w:rPr>
          <w:rFonts w:eastAsia="Times New Roman"/>
          <w:color w:val="000000"/>
          <w:spacing w:val="-2"/>
          <w:sz w:val="20"/>
        </w:rPr>
        <w:t>shall be</w:t>
      </w:r>
      <w:r w:rsidRPr="00812D9C">
        <w:rPr>
          <w:rFonts w:eastAsia="Times New Roman"/>
          <w:color w:val="000000"/>
          <w:spacing w:val="-2"/>
          <w:sz w:val="20"/>
        </w:rPr>
        <w:t xml:space="preserve"> (L mod 255).</w:t>
      </w:r>
    </w:p>
    <w:p w14:paraId="619E0B9A" w14:textId="77777777" w:rsidR="00416192" w:rsidRPr="000038B4" w:rsidRDefault="00416192" w:rsidP="0041619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rPr>
          <w:rFonts w:eastAsia="Times New Roman"/>
          <w:color w:val="000000"/>
          <w:sz w:val="18"/>
          <w:szCs w:val="18"/>
        </w:rPr>
      </w:pPr>
      <w:r w:rsidRPr="000038B4">
        <w:rPr>
          <w:rFonts w:eastAsia="Times New Roman"/>
          <w:color w:val="000000"/>
          <w:sz w:val="18"/>
          <w:szCs w:val="18"/>
        </w:rPr>
        <w:t xml:space="preserve">NOTE—A Fragment </w:t>
      </w:r>
      <w:proofErr w:type="spellStart"/>
      <w:r>
        <w:rPr>
          <w:rFonts w:eastAsia="Times New Roman"/>
          <w:color w:val="000000"/>
          <w:sz w:val="18"/>
          <w:szCs w:val="18"/>
        </w:rPr>
        <w:t>sub</w:t>
      </w:r>
      <w:r w:rsidRPr="000038B4">
        <w:rPr>
          <w:rFonts w:eastAsia="Times New Roman"/>
          <w:color w:val="000000"/>
          <w:sz w:val="18"/>
          <w:szCs w:val="18"/>
        </w:rPr>
        <w:t>element</w:t>
      </w:r>
      <w:proofErr w:type="spellEnd"/>
      <w:r w:rsidRPr="000038B4">
        <w:rPr>
          <w:rFonts w:eastAsia="Times New Roman"/>
          <w:color w:val="000000"/>
          <w:sz w:val="18"/>
          <w:szCs w:val="18"/>
        </w:rPr>
        <w:t xml:space="preserve"> never follows a</w:t>
      </w:r>
      <w:r>
        <w:rPr>
          <w:rFonts w:eastAsia="Times New Roman"/>
          <w:color w:val="000000"/>
          <w:sz w:val="18"/>
          <w:szCs w:val="18"/>
        </w:rPr>
        <w:t xml:space="preserve"> </w:t>
      </w:r>
      <w:proofErr w:type="spellStart"/>
      <w:r>
        <w:rPr>
          <w:rFonts w:eastAsia="Times New Roman"/>
          <w:color w:val="000000"/>
          <w:sz w:val="18"/>
          <w:szCs w:val="18"/>
        </w:rPr>
        <w:t>sub</w:t>
      </w:r>
      <w:r w:rsidRPr="000038B4">
        <w:rPr>
          <w:rFonts w:eastAsia="Times New Roman"/>
          <w:color w:val="000000"/>
          <w:sz w:val="18"/>
          <w:szCs w:val="18"/>
        </w:rPr>
        <w:t>element</w:t>
      </w:r>
      <w:proofErr w:type="spellEnd"/>
      <w:r w:rsidRPr="000038B4">
        <w:rPr>
          <w:rFonts w:eastAsia="Times New Roman"/>
          <w:color w:val="000000"/>
          <w:sz w:val="18"/>
          <w:szCs w:val="18"/>
        </w:rPr>
        <w:t xml:space="preserve"> with fewer than 255 octets of information. </w:t>
      </w:r>
    </w:p>
    <w:p w14:paraId="072FF1F5" w14:textId="77777777" w:rsidR="00416192" w:rsidRDefault="00416192" w:rsidP="00416192">
      <w:pPr>
        <w:pStyle w:val="Note"/>
        <w:suppressAutoHyphens/>
        <w:spacing w:after="0" w:line="240" w:lineRule="auto"/>
        <w:rPr>
          <w:spacing w:val="-2"/>
          <w:w w:val="100"/>
          <w:sz w:val="20"/>
          <w:szCs w:val="20"/>
        </w:rPr>
      </w:pPr>
      <w:r>
        <w:rPr>
          <w:spacing w:val="-2"/>
          <w:w w:val="100"/>
          <w:sz w:val="20"/>
          <w:szCs w:val="20"/>
        </w:rPr>
        <w:t xml:space="preserve">A Per-STA Profile </w:t>
      </w:r>
      <w:proofErr w:type="spellStart"/>
      <w:r>
        <w:rPr>
          <w:spacing w:val="-2"/>
          <w:w w:val="100"/>
          <w:sz w:val="20"/>
          <w:szCs w:val="20"/>
        </w:rPr>
        <w:t>subelement</w:t>
      </w:r>
      <w:proofErr w:type="spellEnd"/>
      <w:r>
        <w:rPr>
          <w:spacing w:val="-2"/>
          <w:w w:val="100"/>
          <w:sz w:val="20"/>
          <w:szCs w:val="20"/>
        </w:rPr>
        <w:t xml:space="preserve"> that has its information fragmented shall be followed by one or more Fragment </w:t>
      </w:r>
      <w:proofErr w:type="spellStart"/>
      <w:r>
        <w:rPr>
          <w:spacing w:val="-2"/>
          <w:w w:val="100"/>
          <w:sz w:val="20"/>
          <w:szCs w:val="20"/>
        </w:rPr>
        <w:t>subelements</w:t>
      </w:r>
      <w:proofErr w:type="spellEnd"/>
      <w:r>
        <w:rPr>
          <w:spacing w:val="-2"/>
          <w:w w:val="100"/>
          <w:sz w:val="20"/>
          <w:szCs w:val="20"/>
        </w:rPr>
        <w:t xml:space="preserve">. To reconstruct the original information, the portion of information from the Per-STA Profile </w:t>
      </w:r>
      <w:proofErr w:type="spellStart"/>
      <w:r>
        <w:rPr>
          <w:spacing w:val="-2"/>
          <w:w w:val="100"/>
          <w:sz w:val="20"/>
          <w:szCs w:val="20"/>
        </w:rPr>
        <w:t>subelement</w:t>
      </w:r>
      <w:proofErr w:type="spellEnd"/>
      <w:r>
        <w:rPr>
          <w:spacing w:val="-2"/>
          <w:w w:val="100"/>
          <w:sz w:val="20"/>
          <w:szCs w:val="20"/>
        </w:rPr>
        <w:t xml:space="preserve"> shall be concatenated, in order, with the portions of information from the series of Fragment </w:t>
      </w:r>
      <w:proofErr w:type="spellStart"/>
      <w:r>
        <w:rPr>
          <w:spacing w:val="-2"/>
          <w:w w:val="100"/>
          <w:sz w:val="20"/>
          <w:szCs w:val="20"/>
        </w:rPr>
        <w:t>subelements</w:t>
      </w:r>
      <w:proofErr w:type="spellEnd"/>
      <w:r>
        <w:rPr>
          <w:spacing w:val="-2"/>
          <w:w w:val="100"/>
          <w:sz w:val="20"/>
          <w:szCs w:val="20"/>
        </w:rPr>
        <w:t xml:space="preserve"> that follow it. The defragmentation procedure shall complete when any </w:t>
      </w:r>
      <w:proofErr w:type="spellStart"/>
      <w:r>
        <w:rPr>
          <w:spacing w:val="-2"/>
          <w:w w:val="100"/>
          <w:sz w:val="20"/>
          <w:szCs w:val="20"/>
        </w:rPr>
        <w:t>subelement</w:t>
      </w:r>
      <w:proofErr w:type="spellEnd"/>
      <w:r>
        <w:rPr>
          <w:spacing w:val="-2"/>
          <w:w w:val="100"/>
          <w:sz w:val="20"/>
          <w:szCs w:val="20"/>
        </w:rPr>
        <w:t xml:space="preserve"> other than a Fragment </w:t>
      </w:r>
      <w:proofErr w:type="spellStart"/>
      <w:r>
        <w:rPr>
          <w:spacing w:val="-2"/>
          <w:w w:val="100"/>
          <w:sz w:val="20"/>
          <w:szCs w:val="20"/>
        </w:rPr>
        <w:t>subelement</w:t>
      </w:r>
      <w:proofErr w:type="spellEnd"/>
      <w:r>
        <w:rPr>
          <w:spacing w:val="-2"/>
          <w:w w:val="100"/>
          <w:sz w:val="20"/>
          <w:szCs w:val="20"/>
        </w:rPr>
        <w:t xml:space="preserve"> is encountered or the end of the last Fragment element of the Basic variant Multi-Link element is reached.</w:t>
      </w:r>
    </w:p>
    <w:p w14:paraId="556203C4" w14:textId="77777777" w:rsidR="00416192" w:rsidRPr="001978CF" w:rsidRDefault="00416192" w:rsidP="00416192">
      <w:pPr>
        <w:pStyle w:val="T"/>
        <w:suppressAutoHyphens/>
        <w:spacing w:before="0" w:after="0" w:line="240" w:lineRule="auto"/>
        <w:rPr>
          <w:bCs/>
          <w:sz w:val="18"/>
          <w:szCs w:val="18"/>
        </w:rPr>
      </w:pPr>
      <w:r w:rsidRPr="001978CF">
        <w:rPr>
          <w:bCs/>
          <w:sz w:val="18"/>
          <w:szCs w:val="18"/>
        </w:rPr>
        <w:t xml:space="preserve">NOTE – </w:t>
      </w:r>
      <w:r>
        <w:rPr>
          <w:bCs/>
          <w:sz w:val="18"/>
          <w:szCs w:val="18"/>
        </w:rPr>
        <w:t>The receiving STA follows the procedure defined in 10.28.12 (Element defragmentation) to defragment the Basic variant Multi-Link element</w:t>
      </w:r>
      <w:r w:rsidRPr="001978CF">
        <w:rPr>
          <w:bCs/>
          <w:sz w:val="18"/>
          <w:szCs w:val="18"/>
        </w:rPr>
        <w:t>.</w:t>
      </w:r>
    </w:p>
    <w:p w14:paraId="4EF3A89D" w14:textId="74985D68" w:rsidR="00416192" w:rsidRPr="00416192" w:rsidRDefault="00416192" w:rsidP="00824BE9">
      <w:pPr>
        <w:rPr>
          <w:b/>
          <w:sz w:val="18"/>
          <w:szCs w:val="18"/>
          <w:lang w:val="en-US"/>
        </w:rPr>
      </w:pPr>
    </w:p>
    <w:p w14:paraId="14445ED6" w14:textId="1DF6FB8E" w:rsidR="00416192" w:rsidRDefault="00416192" w:rsidP="00824BE9">
      <w:pPr>
        <w:rPr>
          <w:b/>
          <w:sz w:val="18"/>
          <w:szCs w:val="18"/>
        </w:rPr>
      </w:pPr>
    </w:p>
    <w:p w14:paraId="271D38D3" w14:textId="77777777" w:rsidR="00416192" w:rsidRPr="00DE78D5" w:rsidRDefault="00416192" w:rsidP="00824BE9">
      <w:pPr>
        <w:rPr>
          <w:b/>
          <w:sz w:val="18"/>
          <w:szCs w:val="18"/>
        </w:rPr>
      </w:pPr>
    </w:p>
    <w:p w14:paraId="30CE4220" w14:textId="715A8498" w:rsidR="00F27866" w:rsidRDefault="00F27866" w:rsidP="00F27866">
      <w:pPr>
        <w:pStyle w:val="ListParagraph"/>
        <w:widowControl w:val="0"/>
        <w:numPr>
          <w:ilvl w:val="3"/>
          <w:numId w:val="33"/>
        </w:numPr>
        <w:tabs>
          <w:tab w:val="left" w:pos="988"/>
        </w:tabs>
        <w:kinsoku w:val="0"/>
        <w:overflowPunct w:val="0"/>
        <w:autoSpaceDE w:val="0"/>
        <w:autoSpaceDN w:val="0"/>
        <w:adjustRightInd w:val="0"/>
        <w:spacing w:before="156"/>
        <w:contextualSpacing w:val="0"/>
        <w:jc w:val="left"/>
        <w:rPr>
          <w:rFonts w:ascii="Arial" w:hAnsi="Arial" w:cs="Arial"/>
          <w:b/>
          <w:bCs/>
          <w:sz w:val="20"/>
        </w:rPr>
      </w:pPr>
      <w:r>
        <w:rPr>
          <w:rFonts w:ascii="Arial" w:hAnsi="Arial" w:cs="Arial"/>
          <w:b/>
          <w:bCs/>
          <w:sz w:val="20"/>
        </w:rPr>
        <w:t>Probe</w:t>
      </w:r>
      <w:r>
        <w:rPr>
          <w:rFonts w:ascii="Arial" w:hAnsi="Arial" w:cs="Arial"/>
          <w:b/>
          <w:bCs/>
          <w:spacing w:val="-7"/>
          <w:sz w:val="20"/>
        </w:rPr>
        <w:t xml:space="preserve"> </w:t>
      </w:r>
      <w:r>
        <w:rPr>
          <w:rFonts w:ascii="Arial" w:hAnsi="Arial" w:cs="Arial"/>
          <w:b/>
          <w:bCs/>
          <w:sz w:val="20"/>
        </w:rPr>
        <w:t>Request</w:t>
      </w:r>
      <w:r>
        <w:rPr>
          <w:rFonts w:ascii="Arial" w:hAnsi="Arial" w:cs="Arial"/>
          <w:b/>
          <w:bCs/>
          <w:spacing w:val="-7"/>
          <w:sz w:val="20"/>
        </w:rPr>
        <w:t xml:space="preserve"> </w:t>
      </w:r>
      <w:r>
        <w:rPr>
          <w:rFonts w:ascii="Arial" w:hAnsi="Arial" w:cs="Arial"/>
          <w:b/>
          <w:bCs/>
          <w:sz w:val="20"/>
        </w:rPr>
        <w:t>frame</w:t>
      </w:r>
      <w:r>
        <w:rPr>
          <w:rFonts w:ascii="Arial" w:hAnsi="Arial" w:cs="Arial"/>
          <w:b/>
          <w:bCs/>
          <w:spacing w:val="-6"/>
          <w:sz w:val="20"/>
        </w:rPr>
        <w:t xml:space="preserve"> </w:t>
      </w:r>
      <w:r>
        <w:rPr>
          <w:rFonts w:ascii="Arial" w:hAnsi="Arial" w:cs="Arial"/>
          <w:b/>
          <w:bCs/>
          <w:sz w:val="20"/>
        </w:rPr>
        <w:t>format</w:t>
      </w:r>
    </w:p>
    <w:p w14:paraId="73CB88C2" w14:textId="7DF2027E" w:rsidR="00F27866" w:rsidRPr="00BC167D" w:rsidRDefault="00F27866" w:rsidP="00F27866">
      <w:pPr>
        <w:pStyle w:val="BodyText0"/>
        <w:kinsoku w:val="0"/>
        <w:overflowPunct w:val="0"/>
        <w:spacing w:before="2"/>
        <w:rPr>
          <w:rFonts w:ascii="Arial" w:hAnsi="Arial" w:cs="Arial"/>
          <w:b/>
          <w:bCs/>
          <w:lang w:val="en-US"/>
        </w:rPr>
      </w:pPr>
    </w:p>
    <w:p w14:paraId="08FD9D83" w14:textId="65033895" w:rsidR="00BC167D" w:rsidRPr="00BC167D" w:rsidDel="00BC167D" w:rsidRDefault="00BC167D" w:rsidP="00BC167D">
      <w:pPr>
        <w:pStyle w:val="BodyText0"/>
        <w:kinsoku w:val="0"/>
        <w:overflowPunct w:val="0"/>
        <w:spacing w:before="10"/>
        <w:rPr>
          <w:del w:id="19" w:author="Liwen Chu" w:date="2021-09-03T11:33:00Z"/>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change </w:t>
      </w:r>
      <w:r>
        <w:rPr>
          <w:rFonts w:ascii="Arial-BoldMT" w:eastAsia="Arial-BoldMT" w:cs="Arial-BoldMT"/>
          <w:b/>
          <w:bCs/>
          <w:i/>
          <w:iCs/>
          <w:sz w:val="20"/>
          <w:highlight w:val="yellow"/>
          <w:u w:val="single"/>
          <w:lang w:val="en-US"/>
        </w:rPr>
        <w:t>9.3.3.5</w:t>
      </w:r>
      <w:r w:rsidRPr="001820D1">
        <w:rPr>
          <w:rFonts w:ascii="Arial-BoldMT" w:eastAsia="Arial-BoldMT" w:cs="Arial-BoldMT"/>
          <w:b/>
          <w:bCs/>
          <w:i/>
          <w:iCs/>
          <w:sz w:val="20"/>
          <w:highlight w:val="yellow"/>
          <w:u w:val="single"/>
          <w:lang w:val="en-US"/>
        </w:rPr>
        <w:t xml:space="preserve"> as follows</w:t>
      </w:r>
      <w:del w:id="20" w:author="Liwen Chu" w:date="2021-09-03T11:33:00Z">
        <w:r w:rsidRPr="001820D1" w:rsidDel="00BC167D">
          <w:rPr>
            <w:rFonts w:ascii="Arial-BoldMT" w:eastAsia="Arial-BoldMT" w:cs="Arial-BoldMT"/>
            <w:b/>
            <w:bCs/>
            <w:i/>
            <w:iCs/>
            <w:sz w:val="20"/>
            <w:highlight w:val="yellow"/>
            <w:u w:val="single"/>
            <w:lang w:val="en-US"/>
          </w:rPr>
          <w:delText>:</w:delText>
        </w:r>
      </w:del>
      <w:ins w:id="21" w:author="Liwen Chu" w:date="2021-09-03T11:33:00Z">
        <w:r>
          <w:rPr>
            <w:rFonts w:ascii="Arial-BoldMT" w:eastAsia="Arial-BoldMT" w:cs="Arial-BoldMT"/>
            <w:b/>
            <w:bCs/>
            <w:i/>
            <w:iCs/>
            <w:sz w:val="20"/>
            <w:u w:val="single"/>
            <w:lang w:val="en-US"/>
          </w:rPr>
          <w:t>(#</w:t>
        </w:r>
      </w:ins>
      <w:ins w:id="22" w:author="Liwen Chu" w:date="2021-09-07T21:19:00Z">
        <w:r w:rsidR="00C947DC">
          <w:rPr>
            <w:rFonts w:ascii="Arial-BoldMT" w:eastAsia="Arial-BoldMT" w:cs="Arial-BoldMT"/>
            <w:b/>
            <w:bCs/>
            <w:i/>
            <w:iCs/>
            <w:sz w:val="20"/>
            <w:u w:val="single"/>
            <w:lang w:val="en-US"/>
          </w:rPr>
          <w:t>5063</w:t>
        </w:r>
      </w:ins>
      <w:ins w:id="23" w:author="Liwen Chu" w:date="2021-09-03T11:33:00Z">
        <w:r>
          <w:rPr>
            <w:rFonts w:ascii="Arial-BoldMT" w:eastAsia="Arial-BoldMT" w:cs="Arial-BoldMT"/>
            <w:b/>
            <w:bCs/>
            <w:i/>
            <w:iCs/>
            <w:sz w:val="20"/>
            <w:u w:val="single"/>
            <w:lang w:val="en-US"/>
          </w:rPr>
          <w:t>)</w:t>
        </w:r>
      </w:ins>
    </w:p>
    <w:p w14:paraId="5CE14783" w14:textId="1089475D" w:rsidR="00F27866" w:rsidRPr="00BC167D" w:rsidRDefault="00F27866" w:rsidP="00BC167D">
      <w:pPr>
        <w:pStyle w:val="BodyText0"/>
        <w:kinsoku w:val="0"/>
        <w:overflowPunct w:val="0"/>
        <w:spacing w:before="10"/>
        <w:rPr>
          <w:sz w:val="24"/>
          <w:szCs w:val="24"/>
          <w:lang w:val="en-US"/>
        </w:rPr>
      </w:pPr>
    </w:p>
    <w:p w14:paraId="4981435B" w14:textId="77777777" w:rsidR="00F27866" w:rsidRDefault="00F27866" w:rsidP="00F27866">
      <w:pPr>
        <w:pStyle w:val="BodyText0"/>
        <w:kinsoku w:val="0"/>
        <w:overflowPunct w:val="0"/>
        <w:spacing w:before="169"/>
        <w:ind w:right="139"/>
        <w:jc w:val="center"/>
        <w:rPr>
          <w:rFonts w:ascii="Arial" w:hAnsi="Arial" w:cs="Arial"/>
          <w:b/>
          <w:bCs/>
          <w:color w:val="208A20"/>
        </w:rPr>
      </w:pPr>
      <w:bookmarkStart w:id="24" w:name="_bookmark53"/>
      <w:bookmarkEnd w:id="24"/>
      <w:r>
        <w:rPr>
          <w:rFonts w:ascii="Arial" w:hAnsi="Arial" w:cs="Arial"/>
          <w:b/>
          <w:bCs/>
        </w:rPr>
        <w:t>Table</w:t>
      </w:r>
      <w:r>
        <w:rPr>
          <w:rFonts w:ascii="Arial" w:hAnsi="Arial" w:cs="Arial"/>
          <w:b/>
          <w:bCs/>
          <w:spacing w:val="-10"/>
        </w:rPr>
        <w:t xml:space="preserve"> </w:t>
      </w:r>
      <w:r>
        <w:rPr>
          <w:rFonts w:ascii="Arial" w:hAnsi="Arial" w:cs="Arial"/>
          <w:b/>
          <w:bCs/>
        </w:rPr>
        <w:t>9-38—Probe</w:t>
      </w:r>
      <w:r>
        <w:rPr>
          <w:rFonts w:ascii="Arial" w:hAnsi="Arial" w:cs="Arial"/>
          <w:b/>
          <w:bCs/>
          <w:spacing w:val="-9"/>
        </w:rPr>
        <w:t xml:space="preserve"> </w:t>
      </w:r>
      <w:r>
        <w:rPr>
          <w:rFonts w:ascii="Arial" w:hAnsi="Arial" w:cs="Arial"/>
          <w:b/>
          <w:bCs/>
        </w:rPr>
        <w:t>Request</w:t>
      </w:r>
      <w:r>
        <w:rPr>
          <w:rFonts w:ascii="Arial" w:hAnsi="Arial" w:cs="Arial"/>
          <w:b/>
          <w:bCs/>
          <w:spacing w:val="-9"/>
        </w:rPr>
        <w:t xml:space="preserve"> </w:t>
      </w:r>
      <w:r>
        <w:rPr>
          <w:rFonts w:ascii="Arial" w:hAnsi="Arial" w:cs="Arial"/>
          <w:b/>
          <w:bCs/>
        </w:rPr>
        <w:t>frame</w:t>
      </w:r>
      <w:r>
        <w:rPr>
          <w:rFonts w:ascii="Arial" w:hAnsi="Arial" w:cs="Arial"/>
          <w:b/>
          <w:bCs/>
          <w:spacing w:val="-10"/>
        </w:rPr>
        <w:t xml:space="preserve"> </w:t>
      </w:r>
      <w:r>
        <w:rPr>
          <w:rFonts w:ascii="Arial" w:hAnsi="Arial" w:cs="Arial"/>
          <w:b/>
          <w:bCs/>
        </w:rPr>
        <w:t>body</w:t>
      </w:r>
      <w:r>
        <w:rPr>
          <w:rFonts w:ascii="Arial" w:hAnsi="Arial" w:cs="Arial"/>
          <w:b/>
          <w:bCs/>
          <w:color w:val="208A20"/>
          <w:u w:val="thick"/>
        </w:rPr>
        <w:t>(#1004)(#2246)(#3357)</w:t>
      </w:r>
    </w:p>
    <w:p w14:paraId="7F01E0EE" w14:textId="40C262D2" w:rsidR="00F27866" w:rsidRDefault="00F27866" w:rsidP="00F27866">
      <w:pPr>
        <w:pStyle w:val="BodyText0"/>
        <w:kinsoku w:val="0"/>
        <w:overflowPunct w:val="0"/>
        <w:rPr>
          <w:rFonts w:ascii="Arial" w:hAnsi="Arial" w:cs="Arial"/>
          <w:b/>
          <w:bCs/>
          <w:szCs w:val="22"/>
        </w:rPr>
      </w:pPr>
    </w:p>
    <w:tbl>
      <w:tblPr>
        <w:tblW w:w="0" w:type="auto"/>
        <w:tblInd w:w="720" w:type="dxa"/>
        <w:tblLayout w:type="fixed"/>
        <w:tblCellMar>
          <w:left w:w="0" w:type="dxa"/>
          <w:right w:w="0" w:type="dxa"/>
        </w:tblCellMar>
        <w:tblLook w:val="0000" w:firstRow="0" w:lastRow="0" w:firstColumn="0" w:lastColumn="0" w:noHBand="0" w:noVBand="0"/>
      </w:tblPr>
      <w:tblGrid>
        <w:gridCol w:w="1119"/>
        <w:gridCol w:w="1757"/>
        <w:gridCol w:w="5001"/>
      </w:tblGrid>
      <w:tr w:rsidR="00F27866" w14:paraId="0E2639D4" w14:textId="77777777" w:rsidTr="00873F2E">
        <w:trPr>
          <w:trHeight w:val="379"/>
        </w:trPr>
        <w:tc>
          <w:tcPr>
            <w:tcW w:w="1119" w:type="dxa"/>
            <w:tcBorders>
              <w:top w:val="single" w:sz="12" w:space="0" w:color="000000"/>
              <w:left w:val="single" w:sz="12" w:space="0" w:color="000000"/>
              <w:bottom w:val="single" w:sz="12" w:space="0" w:color="000000"/>
              <w:right w:val="single" w:sz="2" w:space="0" w:color="000000"/>
            </w:tcBorders>
          </w:tcPr>
          <w:p w14:paraId="061F19BA" w14:textId="77777777" w:rsidR="00F27866" w:rsidRDefault="00F27866" w:rsidP="00873F2E">
            <w:pPr>
              <w:pStyle w:val="TableParagraph"/>
              <w:kinsoku w:val="0"/>
              <w:overflowPunct w:val="0"/>
              <w:spacing w:before="75"/>
              <w:ind w:left="317"/>
              <w:rPr>
                <w:b/>
                <w:bCs/>
                <w:sz w:val="18"/>
                <w:szCs w:val="18"/>
              </w:rPr>
            </w:pPr>
            <w:r>
              <w:rPr>
                <w:b/>
                <w:bCs/>
                <w:sz w:val="18"/>
                <w:szCs w:val="18"/>
              </w:rPr>
              <w:t>Order</w:t>
            </w:r>
          </w:p>
        </w:tc>
        <w:tc>
          <w:tcPr>
            <w:tcW w:w="1757" w:type="dxa"/>
            <w:tcBorders>
              <w:top w:val="single" w:sz="12" w:space="0" w:color="000000"/>
              <w:left w:val="single" w:sz="2" w:space="0" w:color="000000"/>
              <w:bottom w:val="single" w:sz="12" w:space="0" w:color="000000"/>
              <w:right w:val="single" w:sz="2" w:space="0" w:color="000000"/>
            </w:tcBorders>
          </w:tcPr>
          <w:p w14:paraId="722AB36F" w14:textId="77777777" w:rsidR="00F27866" w:rsidRDefault="00F27866" w:rsidP="00873F2E">
            <w:pPr>
              <w:pStyle w:val="TableParagraph"/>
              <w:kinsoku w:val="0"/>
              <w:overflowPunct w:val="0"/>
              <w:spacing w:before="75"/>
              <w:ind w:left="419"/>
              <w:rPr>
                <w:b/>
                <w:bCs/>
                <w:sz w:val="18"/>
                <w:szCs w:val="18"/>
              </w:rPr>
            </w:pPr>
            <w:r>
              <w:rPr>
                <w:b/>
                <w:bCs/>
                <w:sz w:val="18"/>
                <w:szCs w:val="18"/>
              </w:rPr>
              <w:t>Information</w:t>
            </w:r>
          </w:p>
        </w:tc>
        <w:tc>
          <w:tcPr>
            <w:tcW w:w="5001" w:type="dxa"/>
            <w:tcBorders>
              <w:top w:val="single" w:sz="12" w:space="0" w:color="000000"/>
              <w:left w:val="single" w:sz="2" w:space="0" w:color="000000"/>
              <w:bottom w:val="single" w:sz="12" w:space="0" w:color="000000"/>
              <w:right w:val="single" w:sz="12" w:space="0" w:color="000000"/>
            </w:tcBorders>
          </w:tcPr>
          <w:p w14:paraId="6B32925F" w14:textId="77777777" w:rsidR="00F27866" w:rsidRDefault="00F27866" w:rsidP="00873F2E">
            <w:pPr>
              <w:pStyle w:val="TableParagraph"/>
              <w:kinsoku w:val="0"/>
              <w:overflowPunct w:val="0"/>
              <w:spacing w:before="75"/>
              <w:ind w:left="2019" w:right="1983"/>
              <w:jc w:val="center"/>
              <w:rPr>
                <w:b/>
                <w:bCs/>
                <w:sz w:val="18"/>
                <w:szCs w:val="18"/>
              </w:rPr>
            </w:pPr>
            <w:r>
              <w:rPr>
                <w:b/>
                <w:bCs/>
                <w:sz w:val="18"/>
                <w:szCs w:val="18"/>
              </w:rPr>
              <w:t>Notes</w:t>
            </w:r>
          </w:p>
        </w:tc>
      </w:tr>
      <w:tr w:rsidR="00F27866" w14:paraId="58976789" w14:textId="77777777" w:rsidTr="00873F2E">
        <w:trPr>
          <w:trHeight w:val="1511"/>
        </w:trPr>
        <w:tc>
          <w:tcPr>
            <w:tcW w:w="1119" w:type="dxa"/>
            <w:tcBorders>
              <w:top w:val="single" w:sz="12" w:space="0" w:color="000000"/>
              <w:left w:val="single" w:sz="12" w:space="0" w:color="000000"/>
              <w:bottom w:val="single" w:sz="2" w:space="0" w:color="000000"/>
              <w:right w:val="single" w:sz="2" w:space="0" w:color="000000"/>
            </w:tcBorders>
          </w:tcPr>
          <w:p w14:paraId="6B854278" w14:textId="1AF2EFE0" w:rsidR="00F27866" w:rsidRDefault="00F27866" w:rsidP="00873F2E">
            <w:pPr>
              <w:pStyle w:val="TableParagraph"/>
              <w:kinsoku w:val="0"/>
              <w:overflowPunct w:val="0"/>
              <w:spacing w:before="42" w:line="232" w:lineRule="auto"/>
              <w:ind w:left="177" w:right="117"/>
              <w:jc w:val="center"/>
              <w:rPr>
                <w:color w:val="FF0000"/>
                <w:sz w:val="18"/>
                <w:szCs w:val="18"/>
              </w:rPr>
            </w:pPr>
            <w:del w:id="25" w:author="Liwen Chu" w:date="2021-09-02T19:55:00Z">
              <w:r w:rsidDel="00F27866">
                <w:rPr>
                  <w:color w:val="FF0000"/>
                  <w:sz w:val="18"/>
                  <w:szCs w:val="18"/>
                  <w:u w:val="single"/>
                </w:rPr>
                <w:delText>&lt;Last</w:delText>
              </w:r>
              <w:r w:rsidDel="00F27866">
                <w:rPr>
                  <w:color w:val="FF0000"/>
                  <w:spacing w:val="1"/>
                  <w:sz w:val="18"/>
                  <w:szCs w:val="18"/>
                </w:rPr>
                <w:delText xml:space="preserve"> </w:delText>
              </w:r>
              <w:r w:rsidDel="00F27866">
                <w:rPr>
                  <w:color w:val="FF0000"/>
                  <w:sz w:val="18"/>
                  <w:szCs w:val="18"/>
                  <w:u w:val="single"/>
                </w:rPr>
                <w:delText>assigned +</w:delText>
              </w:r>
              <w:r w:rsidDel="00F27866">
                <w:rPr>
                  <w:color w:val="FF0000"/>
                  <w:spacing w:val="1"/>
                  <w:sz w:val="18"/>
                  <w:szCs w:val="18"/>
                </w:rPr>
                <w:delText xml:space="preserve"> </w:delText>
              </w:r>
              <w:r w:rsidDel="00F27866">
                <w:rPr>
                  <w:color w:val="FF0000"/>
                  <w:sz w:val="18"/>
                  <w:szCs w:val="18"/>
                  <w:u w:val="single"/>
                </w:rPr>
                <w:delText>1&gt;</w:delText>
              </w:r>
            </w:del>
          </w:p>
        </w:tc>
        <w:tc>
          <w:tcPr>
            <w:tcW w:w="1757" w:type="dxa"/>
            <w:tcBorders>
              <w:top w:val="single" w:sz="12" w:space="0" w:color="000000"/>
              <w:left w:val="single" w:sz="2" w:space="0" w:color="000000"/>
              <w:bottom w:val="single" w:sz="2" w:space="0" w:color="000000"/>
              <w:right w:val="single" w:sz="2" w:space="0" w:color="000000"/>
            </w:tcBorders>
          </w:tcPr>
          <w:p w14:paraId="7253E83B" w14:textId="325DD459" w:rsidR="00F27866" w:rsidRDefault="00F27866" w:rsidP="00873F2E">
            <w:pPr>
              <w:pStyle w:val="TableParagraph"/>
              <w:kinsoku w:val="0"/>
              <w:overflowPunct w:val="0"/>
              <w:spacing w:before="37"/>
              <w:ind w:left="130"/>
              <w:rPr>
                <w:sz w:val="18"/>
                <w:szCs w:val="18"/>
              </w:rPr>
            </w:pPr>
            <w:del w:id="26" w:author="Liwen Chu" w:date="2021-09-02T19:55:00Z">
              <w:r w:rsidDel="00F27866">
                <w:rPr>
                  <w:sz w:val="18"/>
                  <w:szCs w:val="18"/>
                </w:rPr>
                <w:delText>Multi-Link</w:delText>
              </w:r>
            </w:del>
          </w:p>
        </w:tc>
        <w:tc>
          <w:tcPr>
            <w:tcW w:w="5001" w:type="dxa"/>
            <w:tcBorders>
              <w:top w:val="single" w:sz="12" w:space="0" w:color="000000"/>
              <w:left w:val="single" w:sz="2" w:space="0" w:color="000000"/>
              <w:bottom w:val="single" w:sz="2" w:space="0" w:color="000000"/>
              <w:right w:val="single" w:sz="12" w:space="0" w:color="000000"/>
            </w:tcBorders>
          </w:tcPr>
          <w:p w14:paraId="18011C58" w14:textId="4BE3FEB0" w:rsidR="00F27866" w:rsidDel="00F27866" w:rsidRDefault="00F27866" w:rsidP="00873F2E">
            <w:pPr>
              <w:pStyle w:val="TableParagraph"/>
              <w:kinsoku w:val="0"/>
              <w:overflowPunct w:val="0"/>
              <w:spacing w:before="37" w:line="203" w:lineRule="exact"/>
              <w:ind w:left="129"/>
              <w:rPr>
                <w:del w:id="27" w:author="Liwen Chu" w:date="2021-09-02T19:55:00Z"/>
                <w:color w:val="208A20"/>
                <w:sz w:val="18"/>
                <w:szCs w:val="18"/>
              </w:rPr>
            </w:pPr>
            <w:del w:id="28" w:author="Liwen Chu" w:date="2021-09-02T19:55:00Z">
              <w:r w:rsidDel="00F27866">
                <w:rPr>
                  <w:color w:val="208A20"/>
                  <w:sz w:val="18"/>
                  <w:szCs w:val="18"/>
                  <w:u w:val="single"/>
                </w:rPr>
                <w:delText>(#1006)(#2095)(#1774)(#1897)(#2860)(#1831)(#1155)(#1414)(#</w:delText>
              </w:r>
            </w:del>
          </w:p>
          <w:p w14:paraId="7DA907A6" w14:textId="216ECA91" w:rsidR="00F27866" w:rsidRDefault="00F27866" w:rsidP="00873F2E">
            <w:pPr>
              <w:pStyle w:val="TableParagraph"/>
              <w:kinsoku w:val="0"/>
              <w:overflowPunct w:val="0"/>
              <w:spacing w:before="1" w:line="232" w:lineRule="auto"/>
              <w:ind w:left="129" w:right="299" w:hanging="1"/>
              <w:rPr>
                <w:color w:val="000000"/>
                <w:sz w:val="18"/>
                <w:szCs w:val="18"/>
              </w:rPr>
            </w:pPr>
            <w:del w:id="29" w:author="Liwen Chu" w:date="2021-09-02T19:55:00Z">
              <w:r w:rsidDel="00F27866">
                <w:rPr>
                  <w:color w:val="208A20"/>
                  <w:sz w:val="18"/>
                  <w:szCs w:val="18"/>
                  <w:u w:val="single"/>
                </w:rPr>
                <w:delText>2581)(#3367)(#3359)(#2859)</w:delText>
              </w:r>
              <w:r w:rsidDel="00F27866">
                <w:rPr>
                  <w:color w:val="000000"/>
                  <w:sz w:val="18"/>
                  <w:szCs w:val="18"/>
                </w:rPr>
                <w:delText>The Probe Request variant Multi-</w:delText>
              </w:r>
              <w:r w:rsidDel="00F27866">
                <w:rPr>
                  <w:color w:val="000000"/>
                  <w:spacing w:val="-42"/>
                  <w:sz w:val="18"/>
                  <w:szCs w:val="18"/>
                </w:rPr>
                <w:delText xml:space="preserve"> </w:delText>
              </w:r>
              <w:r w:rsidDel="00F27866">
                <w:rPr>
                  <w:color w:val="000000"/>
                  <w:sz w:val="18"/>
                  <w:szCs w:val="18"/>
                </w:rPr>
                <w:delText>Link element is present if the STA is affiliated with a non-AP</w:delText>
              </w:r>
              <w:r w:rsidDel="00F27866">
                <w:rPr>
                  <w:color w:val="000000"/>
                  <w:spacing w:val="1"/>
                  <w:sz w:val="18"/>
                  <w:szCs w:val="18"/>
                </w:rPr>
                <w:delText xml:space="preserve"> </w:delText>
              </w:r>
              <w:r w:rsidDel="00F27866">
                <w:rPr>
                  <w:color w:val="000000"/>
                  <w:sz w:val="18"/>
                  <w:szCs w:val="18"/>
                </w:rPr>
                <w:delText>MLD and the Probe Request frame is an ML probe request as</w:delText>
              </w:r>
              <w:r w:rsidDel="00F27866">
                <w:rPr>
                  <w:color w:val="000000"/>
                  <w:spacing w:val="1"/>
                  <w:sz w:val="18"/>
                  <w:szCs w:val="18"/>
                </w:rPr>
                <w:delText xml:space="preserve"> </w:delText>
              </w:r>
              <w:r w:rsidDel="00F27866">
                <w:rPr>
                  <w:color w:val="000000"/>
                  <w:sz w:val="18"/>
                  <w:szCs w:val="18"/>
                </w:rPr>
                <w:delText>defined in 35.3.4.2 (Use of ML probe request and</w:delText>
              </w:r>
              <w:r w:rsidDel="00F27866">
                <w:rPr>
                  <w:color w:val="000000"/>
                  <w:spacing w:val="1"/>
                  <w:sz w:val="18"/>
                  <w:szCs w:val="18"/>
                </w:rPr>
                <w:delText xml:space="preserve"> </w:delText>
              </w:r>
              <w:r w:rsidDel="00F27866">
                <w:rPr>
                  <w:color w:val="000000"/>
                  <w:sz w:val="18"/>
                  <w:szCs w:val="18"/>
                </w:rPr>
                <w:delText>response(#2583)(#3360)).</w:delText>
              </w:r>
              <w:r w:rsidDel="00F27866">
                <w:rPr>
                  <w:color w:val="000000"/>
                  <w:spacing w:val="-6"/>
                  <w:sz w:val="18"/>
                  <w:szCs w:val="18"/>
                </w:rPr>
                <w:delText xml:space="preserve"> </w:delText>
              </w:r>
              <w:r w:rsidDel="00F27866">
                <w:rPr>
                  <w:color w:val="000000"/>
                  <w:sz w:val="18"/>
                  <w:szCs w:val="18"/>
                </w:rPr>
                <w:delText>Otherwise</w:delText>
              </w:r>
              <w:r w:rsidDel="00F27866">
                <w:rPr>
                  <w:color w:val="000000"/>
                  <w:spacing w:val="-5"/>
                  <w:sz w:val="18"/>
                  <w:szCs w:val="18"/>
                </w:rPr>
                <w:delText xml:space="preserve"> </w:delText>
              </w:r>
              <w:r w:rsidDel="00F27866">
                <w:rPr>
                  <w:color w:val="000000"/>
                  <w:sz w:val="18"/>
                  <w:szCs w:val="18"/>
                </w:rPr>
                <w:delText>the</w:delText>
              </w:r>
              <w:r w:rsidDel="00F27866">
                <w:rPr>
                  <w:color w:val="000000"/>
                  <w:spacing w:val="-6"/>
                  <w:sz w:val="18"/>
                  <w:szCs w:val="18"/>
                </w:rPr>
                <w:delText xml:space="preserve"> </w:delText>
              </w:r>
              <w:r w:rsidDel="00F27866">
                <w:rPr>
                  <w:color w:val="000000"/>
                  <w:sz w:val="18"/>
                  <w:szCs w:val="18"/>
                </w:rPr>
                <w:delText>Probe</w:delText>
              </w:r>
              <w:r w:rsidDel="00F27866">
                <w:rPr>
                  <w:color w:val="000000"/>
                  <w:spacing w:val="-6"/>
                  <w:sz w:val="18"/>
                  <w:szCs w:val="18"/>
                </w:rPr>
                <w:delText xml:space="preserve"> </w:delText>
              </w:r>
              <w:r w:rsidDel="00F27866">
                <w:rPr>
                  <w:color w:val="000000"/>
                  <w:sz w:val="18"/>
                  <w:szCs w:val="18"/>
                </w:rPr>
                <w:delText>Request</w:delText>
              </w:r>
              <w:r w:rsidDel="00F27866">
                <w:rPr>
                  <w:color w:val="000000"/>
                  <w:spacing w:val="-6"/>
                  <w:sz w:val="18"/>
                  <w:szCs w:val="18"/>
                </w:rPr>
                <w:delText xml:space="preserve"> </w:delText>
              </w:r>
              <w:r w:rsidDel="00F27866">
                <w:rPr>
                  <w:color w:val="000000"/>
                  <w:sz w:val="18"/>
                  <w:szCs w:val="18"/>
                </w:rPr>
                <w:delText>variant</w:delText>
              </w:r>
              <w:r w:rsidDel="00F27866">
                <w:rPr>
                  <w:color w:val="000000"/>
                  <w:spacing w:val="-42"/>
                  <w:sz w:val="18"/>
                  <w:szCs w:val="18"/>
                </w:rPr>
                <w:delText xml:space="preserve"> </w:delText>
              </w:r>
              <w:r w:rsidDel="00F27866">
                <w:rPr>
                  <w:color w:val="000000"/>
                  <w:sz w:val="18"/>
                  <w:szCs w:val="18"/>
                </w:rPr>
                <w:delText>Multi-Link</w:delText>
              </w:r>
              <w:r w:rsidDel="00F27866">
                <w:rPr>
                  <w:color w:val="000000"/>
                  <w:spacing w:val="-2"/>
                  <w:sz w:val="18"/>
                  <w:szCs w:val="18"/>
                </w:rPr>
                <w:delText xml:space="preserve"> </w:delText>
              </w:r>
              <w:r w:rsidDel="00F27866">
                <w:rPr>
                  <w:color w:val="000000"/>
                  <w:sz w:val="18"/>
                  <w:szCs w:val="18"/>
                </w:rPr>
                <w:delText>element</w:delText>
              </w:r>
              <w:r w:rsidDel="00F27866">
                <w:rPr>
                  <w:color w:val="000000"/>
                  <w:spacing w:val="-1"/>
                  <w:sz w:val="18"/>
                  <w:szCs w:val="18"/>
                </w:rPr>
                <w:delText xml:space="preserve"> </w:delText>
              </w:r>
              <w:r w:rsidDel="00F27866">
                <w:rPr>
                  <w:color w:val="000000"/>
                  <w:sz w:val="18"/>
                  <w:szCs w:val="18"/>
                </w:rPr>
                <w:delText>is</w:delText>
              </w:r>
              <w:r w:rsidDel="00F27866">
                <w:rPr>
                  <w:color w:val="000000"/>
                  <w:spacing w:val="-1"/>
                  <w:sz w:val="18"/>
                  <w:szCs w:val="18"/>
                </w:rPr>
                <w:delText xml:space="preserve"> </w:delText>
              </w:r>
              <w:r w:rsidDel="00F27866">
                <w:rPr>
                  <w:color w:val="000000"/>
                  <w:sz w:val="18"/>
                  <w:szCs w:val="18"/>
                </w:rPr>
                <w:delText>not</w:delText>
              </w:r>
              <w:r w:rsidDel="00F27866">
                <w:rPr>
                  <w:color w:val="000000"/>
                  <w:spacing w:val="-1"/>
                  <w:sz w:val="18"/>
                  <w:szCs w:val="18"/>
                </w:rPr>
                <w:delText xml:space="preserve"> </w:delText>
              </w:r>
              <w:r w:rsidDel="00F27866">
                <w:rPr>
                  <w:color w:val="000000"/>
                  <w:sz w:val="18"/>
                  <w:szCs w:val="18"/>
                </w:rPr>
                <w:delText>present.</w:delText>
              </w:r>
            </w:del>
          </w:p>
        </w:tc>
      </w:tr>
      <w:tr w:rsidR="00F27866" w14:paraId="68C06BAD" w14:textId="77777777" w:rsidTr="00873F2E">
        <w:trPr>
          <w:trHeight w:val="713"/>
        </w:trPr>
        <w:tc>
          <w:tcPr>
            <w:tcW w:w="1119" w:type="dxa"/>
            <w:tcBorders>
              <w:top w:val="single" w:sz="2" w:space="0" w:color="000000"/>
              <w:left w:val="single" w:sz="12" w:space="0" w:color="000000"/>
              <w:bottom w:val="single" w:sz="12" w:space="0" w:color="000000"/>
              <w:right w:val="single" w:sz="2" w:space="0" w:color="000000"/>
            </w:tcBorders>
          </w:tcPr>
          <w:p w14:paraId="436BD2E7" w14:textId="74E914B3" w:rsidR="00F27866" w:rsidRDefault="00F27866" w:rsidP="00873F2E">
            <w:pPr>
              <w:pStyle w:val="TableParagraph"/>
              <w:kinsoku w:val="0"/>
              <w:overflowPunct w:val="0"/>
              <w:spacing w:before="55" w:line="232" w:lineRule="auto"/>
              <w:ind w:left="177" w:right="117"/>
              <w:jc w:val="center"/>
              <w:rPr>
                <w:color w:val="FF0000"/>
                <w:sz w:val="18"/>
                <w:szCs w:val="18"/>
              </w:rPr>
            </w:pPr>
            <w:r>
              <w:rPr>
                <w:color w:val="FF0000"/>
                <w:sz w:val="18"/>
                <w:szCs w:val="18"/>
                <w:u w:val="single"/>
              </w:rPr>
              <w:t>&lt;Last</w:t>
            </w:r>
            <w:r>
              <w:rPr>
                <w:color w:val="FF0000"/>
                <w:spacing w:val="1"/>
                <w:sz w:val="18"/>
                <w:szCs w:val="18"/>
              </w:rPr>
              <w:t xml:space="preserve"> </w:t>
            </w:r>
            <w:r>
              <w:rPr>
                <w:color w:val="FF0000"/>
                <w:sz w:val="18"/>
                <w:szCs w:val="18"/>
                <w:u w:val="single"/>
              </w:rPr>
              <w:t>assigned +</w:t>
            </w:r>
            <w:r>
              <w:rPr>
                <w:color w:val="FF0000"/>
                <w:spacing w:val="1"/>
                <w:sz w:val="18"/>
                <w:szCs w:val="18"/>
              </w:rPr>
              <w:t xml:space="preserve"> </w:t>
            </w:r>
            <w:ins w:id="30" w:author="Liwen Chu" w:date="2021-09-02T19:55:00Z">
              <w:r>
                <w:rPr>
                  <w:color w:val="FF0000"/>
                  <w:sz w:val="18"/>
                  <w:szCs w:val="18"/>
                  <w:u w:val="single"/>
                </w:rPr>
                <w:t>1</w:t>
              </w:r>
            </w:ins>
            <w:del w:id="31" w:author="Liwen Chu" w:date="2021-09-02T19:55:00Z">
              <w:r w:rsidDel="00F27866">
                <w:rPr>
                  <w:color w:val="FF0000"/>
                  <w:sz w:val="18"/>
                  <w:szCs w:val="18"/>
                  <w:u w:val="single"/>
                </w:rPr>
                <w:delText>2</w:delText>
              </w:r>
            </w:del>
            <w:r>
              <w:rPr>
                <w:color w:val="FF0000"/>
                <w:sz w:val="18"/>
                <w:szCs w:val="18"/>
                <w:u w:val="single"/>
              </w:rPr>
              <w:t>&gt;</w:t>
            </w:r>
          </w:p>
        </w:tc>
        <w:tc>
          <w:tcPr>
            <w:tcW w:w="1757" w:type="dxa"/>
            <w:tcBorders>
              <w:top w:val="single" w:sz="2" w:space="0" w:color="000000"/>
              <w:left w:val="single" w:sz="2" w:space="0" w:color="000000"/>
              <w:bottom w:val="single" w:sz="12" w:space="0" w:color="000000"/>
              <w:right w:val="single" w:sz="2" w:space="0" w:color="000000"/>
            </w:tcBorders>
          </w:tcPr>
          <w:p w14:paraId="1A86C37C" w14:textId="77777777" w:rsidR="00F27866" w:rsidRDefault="00F27866" w:rsidP="00873F2E">
            <w:pPr>
              <w:pStyle w:val="TableParagraph"/>
              <w:kinsoku w:val="0"/>
              <w:overflowPunct w:val="0"/>
              <w:spacing w:before="50"/>
              <w:ind w:left="130"/>
              <w:rPr>
                <w:sz w:val="18"/>
                <w:szCs w:val="18"/>
              </w:rPr>
            </w:pPr>
            <w:r>
              <w:rPr>
                <w:sz w:val="18"/>
                <w:szCs w:val="18"/>
              </w:rPr>
              <w:t>EHT</w:t>
            </w:r>
            <w:r>
              <w:rPr>
                <w:spacing w:val="-3"/>
                <w:sz w:val="18"/>
                <w:szCs w:val="18"/>
              </w:rPr>
              <w:t xml:space="preserve"> </w:t>
            </w:r>
            <w:r>
              <w:rPr>
                <w:sz w:val="18"/>
                <w:szCs w:val="18"/>
              </w:rPr>
              <w:t>Capabilities</w:t>
            </w:r>
          </w:p>
        </w:tc>
        <w:tc>
          <w:tcPr>
            <w:tcW w:w="5001" w:type="dxa"/>
            <w:tcBorders>
              <w:top w:val="single" w:sz="2" w:space="0" w:color="000000"/>
              <w:left w:val="single" w:sz="2" w:space="0" w:color="000000"/>
              <w:bottom w:val="single" w:sz="12" w:space="0" w:color="000000"/>
              <w:right w:val="single" w:sz="12" w:space="0" w:color="000000"/>
            </w:tcBorders>
          </w:tcPr>
          <w:p w14:paraId="3F061E2D" w14:textId="77777777" w:rsidR="00F27866" w:rsidRDefault="00F27866" w:rsidP="00873F2E">
            <w:pPr>
              <w:pStyle w:val="TableParagraph"/>
              <w:kinsoku w:val="0"/>
              <w:overflowPunct w:val="0"/>
              <w:spacing w:before="57" w:line="230" w:lineRule="auto"/>
              <w:ind w:left="129" w:right="129"/>
              <w:rPr>
                <w:sz w:val="18"/>
                <w:szCs w:val="18"/>
              </w:rPr>
            </w:pPr>
            <w:r>
              <w:rPr>
                <w:sz w:val="18"/>
                <w:szCs w:val="18"/>
              </w:rPr>
              <w:t>The</w:t>
            </w:r>
            <w:r>
              <w:rPr>
                <w:spacing w:val="-7"/>
                <w:sz w:val="18"/>
                <w:szCs w:val="18"/>
              </w:rPr>
              <w:t xml:space="preserve"> </w:t>
            </w:r>
            <w:r>
              <w:rPr>
                <w:sz w:val="18"/>
                <w:szCs w:val="18"/>
              </w:rPr>
              <w:t>EHT</w:t>
            </w:r>
            <w:r>
              <w:rPr>
                <w:spacing w:val="-6"/>
                <w:sz w:val="18"/>
                <w:szCs w:val="18"/>
              </w:rPr>
              <w:t xml:space="preserve"> </w:t>
            </w:r>
            <w:r>
              <w:rPr>
                <w:sz w:val="18"/>
                <w:szCs w:val="18"/>
              </w:rPr>
              <w:t>Capabilities</w:t>
            </w:r>
            <w:r>
              <w:rPr>
                <w:spacing w:val="-6"/>
                <w:sz w:val="18"/>
                <w:szCs w:val="18"/>
              </w:rPr>
              <w:t xml:space="preserve"> </w:t>
            </w:r>
            <w:r>
              <w:rPr>
                <w:sz w:val="18"/>
                <w:szCs w:val="18"/>
              </w:rPr>
              <w:t>element</w:t>
            </w:r>
            <w:r>
              <w:rPr>
                <w:spacing w:val="-6"/>
                <w:sz w:val="18"/>
                <w:szCs w:val="18"/>
              </w:rPr>
              <w:t xml:space="preserve"> </w:t>
            </w:r>
            <w:r>
              <w:rPr>
                <w:sz w:val="18"/>
                <w:szCs w:val="18"/>
              </w:rPr>
              <w:t>is</w:t>
            </w:r>
            <w:r>
              <w:rPr>
                <w:spacing w:val="-8"/>
                <w:sz w:val="18"/>
                <w:szCs w:val="18"/>
              </w:rPr>
              <w:t xml:space="preserve"> </w:t>
            </w:r>
            <w:r>
              <w:rPr>
                <w:sz w:val="18"/>
                <w:szCs w:val="18"/>
              </w:rPr>
              <w:t>present</w:t>
            </w:r>
            <w:r>
              <w:rPr>
                <w:spacing w:val="-6"/>
                <w:sz w:val="18"/>
                <w:szCs w:val="18"/>
              </w:rPr>
              <w:t xml:space="preserve"> </w:t>
            </w:r>
            <w:r>
              <w:rPr>
                <w:sz w:val="18"/>
                <w:szCs w:val="18"/>
              </w:rPr>
              <w:t>if</w:t>
            </w:r>
            <w:r>
              <w:rPr>
                <w:spacing w:val="-6"/>
                <w:sz w:val="18"/>
                <w:szCs w:val="18"/>
              </w:rPr>
              <w:t xml:space="preserve"> </w:t>
            </w:r>
            <w:r>
              <w:rPr>
                <w:sz w:val="18"/>
                <w:szCs w:val="18"/>
              </w:rPr>
              <w:t>dot11EHTOptionIm-</w:t>
            </w:r>
            <w:r>
              <w:rPr>
                <w:spacing w:val="-42"/>
                <w:sz w:val="18"/>
                <w:szCs w:val="18"/>
              </w:rPr>
              <w:t xml:space="preserve"> </w:t>
            </w:r>
            <w:proofErr w:type="spellStart"/>
            <w:r>
              <w:rPr>
                <w:sz w:val="18"/>
                <w:szCs w:val="18"/>
              </w:rPr>
              <w:t>plemented</w:t>
            </w:r>
            <w:proofErr w:type="spellEnd"/>
            <w:r>
              <w:rPr>
                <w:spacing w:val="-1"/>
                <w:sz w:val="18"/>
                <w:szCs w:val="18"/>
              </w:rPr>
              <w:t xml:space="preserve"> </w:t>
            </w:r>
            <w:r>
              <w:rPr>
                <w:sz w:val="18"/>
                <w:szCs w:val="18"/>
              </w:rPr>
              <w:t>is</w:t>
            </w:r>
            <w:r>
              <w:rPr>
                <w:spacing w:val="-1"/>
                <w:sz w:val="18"/>
                <w:szCs w:val="18"/>
              </w:rPr>
              <w:t xml:space="preserve"> </w:t>
            </w:r>
            <w:r>
              <w:rPr>
                <w:sz w:val="18"/>
                <w:szCs w:val="18"/>
              </w:rPr>
              <w:t>true;</w:t>
            </w:r>
            <w:r>
              <w:rPr>
                <w:spacing w:val="-2"/>
                <w:sz w:val="18"/>
                <w:szCs w:val="18"/>
              </w:rPr>
              <w:t xml:space="preserve"> </w:t>
            </w:r>
            <w:r>
              <w:rPr>
                <w:sz w:val="18"/>
                <w:szCs w:val="18"/>
              </w:rPr>
              <w:t>otherwise it is not present.</w:t>
            </w:r>
          </w:p>
        </w:tc>
      </w:tr>
    </w:tbl>
    <w:p w14:paraId="73820EE3" w14:textId="77777777" w:rsidR="00416192" w:rsidRDefault="00416192" w:rsidP="00416192">
      <w:pPr>
        <w:pStyle w:val="T"/>
        <w:spacing w:after="0" w:line="240" w:lineRule="auto"/>
        <w:rPr>
          <w:rFonts w:ascii="Arial" w:hAnsi="Arial" w:cs="Arial"/>
          <w:b/>
        </w:rPr>
      </w:pPr>
    </w:p>
    <w:p w14:paraId="07645229" w14:textId="77777777" w:rsidR="009A1CEB" w:rsidRPr="009A1CEB" w:rsidRDefault="009A1CEB" w:rsidP="009A1CEB">
      <w:pPr>
        <w:autoSpaceDE w:val="0"/>
        <w:autoSpaceDN w:val="0"/>
        <w:adjustRightInd w:val="0"/>
        <w:spacing w:before="480" w:after="240"/>
        <w:jc w:val="left"/>
        <w:rPr>
          <w:rFonts w:ascii="Arial" w:hAnsi="Arial" w:cs="Arial"/>
          <w:color w:val="000000"/>
          <w:sz w:val="24"/>
          <w:szCs w:val="24"/>
        </w:rPr>
      </w:pPr>
    </w:p>
    <w:p w14:paraId="103790D3" w14:textId="7C2EBB60" w:rsidR="009A1CEB" w:rsidRDefault="009A1CEB" w:rsidP="009A1CEB">
      <w:pPr>
        <w:autoSpaceDE w:val="0"/>
        <w:autoSpaceDN w:val="0"/>
        <w:adjustRightInd w:val="0"/>
        <w:spacing w:before="240" w:after="240"/>
        <w:jc w:val="left"/>
        <w:rPr>
          <w:rFonts w:ascii="Arial" w:hAnsi="Arial" w:cs="Arial"/>
          <w:b/>
          <w:bCs/>
          <w:color w:val="000000"/>
          <w:sz w:val="20"/>
          <w:lang w:val="en-US"/>
        </w:rPr>
      </w:pPr>
      <w:r w:rsidRPr="009A1CEB">
        <w:rPr>
          <w:rFonts w:ascii="Arial" w:hAnsi="Arial" w:cs="Arial"/>
          <w:b/>
          <w:bCs/>
          <w:color w:val="000000"/>
          <w:sz w:val="20"/>
          <w:lang w:val="en-US"/>
        </w:rPr>
        <w:t>9.4.2.295b.3 Probe Request variant Multi-Link element</w:t>
      </w:r>
    </w:p>
    <w:p w14:paraId="27D752F1" w14:textId="74E985A8" w:rsidR="00BC167D" w:rsidRPr="00BC167D" w:rsidRDefault="00BC167D" w:rsidP="00BC167D">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change </w:t>
      </w:r>
      <w:r w:rsidR="00496C9B">
        <w:rPr>
          <w:rFonts w:ascii="Arial-BoldMT" w:eastAsia="Arial-BoldMT" w:cs="Arial-BoldMT"/>
          <w:b/>
          <w:bCs/>
          <w:i/>
          <w:iCs/>
          <w:sz w:val="20"/>
          <w:highlight w:val="yellow"/>
          <w:u w:val="single"/>
          <w:lang w:val="en-US"/>
        </w:rPr>
        <w:t xml:space="preserve">the first paragraph in </w:t>
      </w:r>
      <w:r>
        <w:rPr>
          <w:rFonts w:ascii="Arial-BoldMT" w:eastAsia="Arial-BoldMT" w:cs="Arial-BoldMT"/>
          <w:b/>
          <w:bCs/>
          <w:i/>
          <w:iCs/>
          <w:sz w:val="20"/>
          <w:highlight w:val="yellow"/>
          <w:u w:val="single"/>
          <w:lang w:val="en-US"/>
        </w:rPr>
        <w:t>9.4.2.295b.3</w:t>
      </w:r>
      <w:r w:rsidRPr="001820D1">
        <w:rPr>
          <w:rFonts w:ascii="Arial-BoldMT" w:eastAsia="Arial-BoldMT" w:cs="Arial-BoldMT"/>
          <w:b/>
          <w:bCs/>
          <w:i/>
          <w:iCs/>
          <w:sz w:val="20"/>
          <w:highlight w:val="yellow"/>
          <w:u w:val="single"/>
          <w:lang w:val="en-US"/>
        </w:rPr>
        <w:t xml:space="preserve"> as follows:</w:t>
      </w:r>
      <w:ins w:id="32" w:author="Liwen Chu" w:date="2021-09-08T21:39:00Z">
        <w:r w:rsidR="00B20EF3">
          <w:rPr>
            <w:rFonts w:ascii="Arial-BoldMT" w:eastAsia="Arial-BoldMT" w:cs="Arial-BoldMT"/>
            <w:b/>
            <w:bCs/>
            <w:i/>
            <w:iCs/>
            <w:sz w:val="20"/>
            <w:u w:val="single"/>
            <w:lang w:val="en-US"/>
          </w:rPr>
          <w:t xml:space="preserve"> (#5063)</w:t>
        </w:r>
      </w:ins>
    </w:p>
    <w:p w14:paraId="722493D8" w14:textId="66DCD9C7" w:rsidR="00F27866" w:rsidRDefault="009A1CEB" w:rsidP="00F27866">
      <w:pPr>
        <w:autoSpaceDE w:val="0"/>
        <w:autoSpaceDN w:val="0"/>
        <w:adjustRightInd w:val="0"/>
        <w:spacing w:before="480" w:after="240"/>
        <w:jc w:val="left"/>
        <w:rPr>
          <w:rFonts w:ascii="Arial" w:hAnsi="Arial" w:cs="Arial"/>
          <w:color w:val="000000"/>
          <w:sz w:val="24"/>
          <w:szCs w:val="24"/>
          <w:lang w:val="en-US"/>
        </w:rPr>
      </w:pPr>
      <w:r w:rsidRPr="009A1CEB">
        <w:rPr>
          <w:color w:val="000000"/>
          <w:sz w:val="20"/>
          <w:lang w:val="en-US"/>
        </w:rPr>
        <w:t>The Probe Request variant Multi-Link element is used to request an AP to provide information of other APs affiliated with the same AP MLD as the AP.</w:t>
      </w:r>
      <w:del w:id="33" w:author="Liwen Chu" w:date="2021-09-02T19:49:00Z">
        <w:r w:rsidRPr="009A1CEB" w:rsidDel="00F27866">
          <w:rPr>
            <w:color w:val="000000"/>
            <w:sz w:val="20"/>
            <w:lang w:val="en-US"/>
          </w:rPr>
          <w:delText xml:space="preserve"> The inclusion of a Probe Request variant Multi-Link element in a Probe Request frame identifies it as an ML probe request</w:delText>
        </w:r>
      </w:del>
      <w:r w:rsidRPr="009A1CEB">
        <w:rPr>
          <w:color w:val="000000"/>
          <w:sz w:val="20"/>
          <w:u w:val="single"/>
          <w:lang w:val="en-US"/>
        </w:rPr>
        <w:t>(#2583)(#3360)</w:t>
      </w:r>
      <w:r w:rsidRPr="009A1CEB">
        <w:rPr>
          <w:color w:val="000000"/>
          <w:sz w:val="20"/>
          <w:lang w:val="en-US"/>
        </w:rPr>
        <w:t>.</w:t>
      </w:r>
    </w:p>
    <w:p w14:paraId="3B444486" w14:textId="45059269" w:rsidR="00EC08D6" w:rsidRDefault="00EC08D6" w:rsidP="00F27866">
      <w:pPr>
        <w:autoSpaceDE w:val="0"/>
        <w:autoSpaceDN w:val="0"/>
        <w:adjustRightInd w:val="0"/>
        <w:spacing w:before="480" w:after="240"/>
        <w:jc w:val="left"/>
        <w:rPr>
          <w:color w:val="000000"/>
          <w:sz w:val="20"/>
          <w:lang w:val="en-US"/>
        </w:rPr>
      </w:pPr>
    </w:p>
    <w:p w14:paraId="01CE95CC" w14:textId="6D5569CE" w:rsidR="00EC08D6" w:rsidRDefault="00EC08D6" w:rsidP="00F27866">
      <w:pPr>
        <w:autoSpaceDE w:val="0"/>
        <w:autoSpaceDN w:val="0"/>
        <w:adjustRightInd w:val="0"/>
        <w:spacing w:before="480" w:after="240"/>
        <w:jc w:val="left"/>
        <w:rPr>
          <w:color w:val="000000"/>
          <w:sz w:val="20"/>
          <w:lang w:val="en-US"/>
        </w:rPr>
      </w:pPr>
    </w:p>
    <w:p w14:paraId="1C62D086" w14:textId="77777777" w:rsidR="00992607" w:rsidRDefault="00992607" w:rsidP="00992607">
      <w:pPr>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9.6.7 Public Action details</w:t>
      </w:r>
    </w:p>
    <w:p w14:paraId="53823070" w14:textId="730562DC" w:rsidR="00EC08D6" w:rsidRDefault="00992607" w:rsidP="00992607">
      <w:pPr>
        <w:pStyle w:val="BodyText0"/>
        <w:kinsoku w:val="0"/>
        <w:overflowPunct w:val="0"/>
        <w:spacing w:before="10"/>
        <w:rPr>
          <w:rFonts w:ascii="Arial-BoldMT" w:eastAsia="Arial-BoldMT" w:cs="Arial-BoldMT"/>
          <w:b/>
          <w:bCs/>
          <w:sz w:val="20"/>
          <w:lang w:val="en-US"/>
        </w:rPr>
      </w:pPr>
      <w:r>
        <w:rPr>
          <w:rFonts w:ascii="Arial-BoldMT" w:eastAsia="Arial-BoldMT" w:cs="Arial-BoldMT"/>
          <w:b/>
          <w:bCs/>
          <w:sz w:val="20"/>
          <w:lang w:val="en-US"/>
        </w:rPr>
        <w:t>9.6.7.1 Public Action frames</w:t>
      </w:r>
    </w:p>
    <w:p w14:paraId="30AE8F6E" w14:textId="31F6DCD2" w:rsidR="001820D1" w:rsidRPr="001820D1" w:rsidRDefault="001820D1" w:rsidP="00992607">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w:t>
      </w:r>
      <w:r w:rsidR="00496C9B">
        <w:rPr>
          <w:rFonts w:ascii="Arial-BoldMT" w:eastAsia="Arial-BoldMT" w:cs="Arial-BoldMT"/>
          <w:b/>
          <w:bCs/>
          <w:i/>
          <w:iCs/>
          <w:sz w:val="20"/>
          <w:highlight w:val="yellow"/>
          <w:u w:val="single"/>
          <w:lang w:val="en-US"/>
        </w:rPr>
        <w:t>add the following two rows in Table 9-408 (</w:t>
      </w:r>
      <w:r w:rsidR="00496C9B" w:rsidRPr="00496C9B">
        <w:rPr>
          <w:rFonts w:ascii="Arial" w:hAnsi="Arial" w:cs="Arial"/>
          <w:b/>
          <w:bCs/>
          <w:i/>
          <w:iCs/>
          <w:highlight w:val="yellow"/>
          <w:u w:val="single"/>
        </w:rPr>
        <w:t>Public Action field values</w:t>
      </w:r>
      <w:r w:rsidR="00496C9B">
        <w:rPr>
          <w:rFonts w:ascii="Arial-BoldMT" w:eastAsia="Arial-BoldMT" w:cs="Arial-BoldMT"/>
          <w:b/>
          <w:bCs/>
          <w:i/>
          <w:iCs/>
          <w:sz w:val="20"/>
          <w:highlight w:val="yellow"/>
          <w:u w:val="single"/>
          <w:lang w:val="en-US"/>
        </w:rPr>
        <w:t xml:space="preserve">) of </w:t>
      </w:r>
      <w:r w:rsidRPr="001820D1">
        <w:rPr>
          <w:rFonts w:ascii="Arial-BoldMT" w:eastAsia="Arial-BoldMT" w:cs="Arial-BoldMT"/>
          <w:b/>
          <w:bCs/>
          <w:i/>
          <w:iCs/>
          <w:sz w:val="20"/>
          <w:highlight w:val="yellow"/>
          <w:u w:val="single"/>
          <w:lang w:val="en-US"/>
        </w:rPr>
        <w:t>9.6.7.1:</w:t>
      </w:r>
      <w:ins w:id="34" w:author="Liwen Chu" w:date="2021-09-03T11:34:00Z">
        <w:r w:rsidR="00BC167D">
          <w:rPr>
            <w:rFonts w:ascii="Arial-BoldMT" w:eastAsia="Arial-BoldMT" w:cs="Arial-BoldMT"/>
            <w:b/>
            <w:bCs/>
            <w:i/>
            <w:iCs/>
            <w:sz w:val="20"/>
            <w:u w:val="single"/>
            <w:lang w:val="en-US"/>
          </w:rPr>
          <w:t xml:space="preserve"> (#</w:t>
        </w:r>
      </w:ins>
      <w:ins w:id="35" w:author="Liwen Chu" w:date="2021-09-08T21:39:00Z">
        <w:r w:rsidR="00B20EF3">
          <w:rPr>
            <w:rFonts w:ascii="Arial-BoldMT" w:eastAsia="Arial-BoldMT" w:cs="Arial-BoldMT"/>
            <w:b/>
            <w:bCs/>
            <w:i/>
            <w:iCs/>
            <w:sz w:val="20"/>
            <w:u w:val="single"/>
            <w:lang w:val="en-US"/>
          </w:rPr>
          <w:t>5063</w:t>
        </w:r>
      </w:ins>
      <w:ins w:id="36" w:author="Liwen Chu" w:date="2021-09-03T11:34:00Z">
        <w:r w:rsidR="00BC167D">
          <w:rPr>
            <w:rFonts w:ascii="Arial-BoldMT" w:eastAsia="Arial-BoldMT" w:cs="Arial-BoldMT"/>
            <w:b/>
            <w:bCs/>
            <w:i/>
            <w:iCs/>
            <w:sz w:val="20"/>
            <w:u w:val="single"/>
            <w:lang w:val="en-US"/>
          </w:rPr>
          <w:t>)</w:t>
        </w:r>
      </w:ins>
    </w:p>
    <w:p w14:paraId="1A56AB65" w14:textId="106DD53B" w:rsidR="00EC08D6" w:rsidRDefault="00EC08D6" w:rsidP="00496C9B">
      <w:pPr>
        <w:pStyle w:val="BodyText0"/>
        <w:kinsoku w:val="0"/>
        <w:overflowPunct w:val="0"/>
        <w:spacing w:before="189"/>
        <w:ind w:right="343"/>
        <w:rPr>
          <w:rFonts w:ascii="Arial" w:hAnsi="Arial" w:cs="Arial"/>
          <w:b/>
          <w:bC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600"/>
        <w:gridCol w:w="4000"/>
      </w:tblGrid>
      <w:tr w:rsidR="00992607" w14:paraId="683BBDB3" w14:textId="77777777" w:rsidTr="00824B04">
        <w:trPr>
          <w:trHeight w:val="360"/>
          <w:jc w:val="center"/>
        </w:trPr>
        <w:tc>
          <w:tcPr>
            <w:tcW w:w="26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9EBFDD3" w14:textId="1466793C" w:rsidR="00992607" w:rsidRDefault="00992607" w:rsidP="00992607">
            <w:pPr>
              <w:pStyle w:val="CellBody"/>
              <w:jc w:val="center"/>
              <w:rPr>
                <w:w w:val="100"/>
              </w:rPr>
            </w:pPr>
            <w:ins w:id="37" w:author="Liwen Chu" w:date="2021-09-03T08:51:00Z">
              <w:r>
                <w:rPr>
                  <w:w w:val="100"/>
                </w:rPr>
                <w:t>&lt;ANA&gt;</w:t>
              </w:r>
            </w:ins>
          </w:p>
        </w:tc>
        <w:tc>
          <w:tcPr>
            <w:tcW w:w="4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D754DF1" w14:textId="4496C699" w:rsidR="00992607" w:rsidRDefault="008F1A8B" w:rsidP="00992607">
            <w:pPr>
              <w:pStyle w:val="CellBody"/>
              <w:rPr>
                <w:w w:val="100"/>
              </w:rPr>
            </w:pPr>
            <w:proofErr w:type="spellStart"/>
            <w:ins w:id="38" w:author="Liwen Chu" w:date="2021-09-03T11:20:00Z">
              <w:r>
                <w:t>MLProbe</w:t>
              </w:r>
              <w:proofErr w:type="spellEnd"/>
              <w:r>
                <w:t xml:space="preserve"> Request</w:t>
              </w:r>
            </w:ins>
          </w:p>
        </w:tc>
      </w:tr>
      <w:tr w:rsidR="00992607" w14:paraId="74794CB0" w14:textId="77777777" w:rsidTr="00824B04">
        <w:trPr>
          <w:trHeight w:val="360"/>
          <w:jc w:val="center"/>
        </w:trPr>
        <w:tc>
          <w:tcPr>
            <w:tcW w:w="26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08A5131" w14:textId="3B9C0463" w:rsidR="00992607" w:rsidRDefault="00992607" w:rsidP="00992607">
            <w:pPr>
              <w:pStyle w:val="CellBody"/>
              <w:jc w:val="center"/>
              <w:rPr>
                <w:w w:val="100"/>
              </w:rPr>
            </w:pPr>
            <w:ins w:id="39" w:author="Liwen Chu" w:date="2021-09-03T08:51:00Z">
              <w:r>
                <w:rPr>
                  <w:w w:val="100"/>
                </w:rPr>
                <w:t>&lt;ANA&gt;</w:t>
              </w:r>
            </w:ins>
          </w:p>
        </w:tc>
        <w:tc>
          <w:tcPr>
            <w:tcW w:w="4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55978BA" w14:textId="1C0B8DE9" w:rsidR="00992607" w:rsidRDefault="008F1A8B" w:rsidP="00992607">
            <w:pPr>
              <w:pStyle w:val="CellBody"/>
              <w:rPr>
                <w:w w:val="100"/>
              </w:rPr>
            </w:pPr>
            <w:proofErr w:type="spellStart"/>
            <w:ins w:id="40" w:author="Liwen Chu" w:date="2021-09-03T11:21:00Z">
              <w:r>
                <w:t>MLProbe</w:t>
              </w:r>
              <w:proofErr w:type="spellEnd"/>
              <w:r>
                <w:t xml:space="preserve"> Response</w:t>
              </w:r>
            </w:ins>
          </w:p>
        </w:tc>
      </w:tr>
    </w:tbl>
    <w:p w14:paraId="6F80E5BD" w14:textId="77777777" w:rsidR="00EC08D6" w:rsidRPr="00EC08D6" w:rsidRDefault="00EC08D6" w:rsidP="00EC08D6">
      <w:pPr>
        <w:autoSpaceDE w:val="0"/>
        <w:autoSpaceDN w:val="0"/>
        <w:adjustRightInd w:val="0"/>
        <w:spacing w:before="360" w:after="240"/>
        <w:jc w:val="left"/>
        <w:rPr>
          <w:rFonts w:ascii="Arial" w:hAnsi="Arial" w:cs="Arial"/>
          <w:color w:val="000000"/>
          <w:sz w:val="24"/>
          <w:szCs w:val="24"/>
          <w:lang w:val="en-US"/>
        </w:rPr>
      </w:pPr>
    </w:p>
    <w:p w14:paraId="3EFA7434" w14:textId="41D1E90B" w:rsidR="00EC08D6" w:rsidRPr="001820D1" w:rsidRDefault="001820D1" w:rsidP="001820D1">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lastRenderedPageBreak/>
        <w:t>TGbe</w:t>
      </w:r>
      <w:proofErr w:type="spellEnd"/>
      <w:r w:rsidRPr="001820D1">
        <w:rPr>
          <w:rFonts w:ascii="Arial-BoldMT" w:eastAsia="Arial-BoldMT" w:cs="Arial-BoldMT"/>
          <w:b/>
          <w:bCs/>
          <w:i/>
          <w:iCs/>
          <w:sz w:val="20"/>
          <w:highlight w:val="yellow"/>
          <w:u w:val="single"/>
          <w:lang w:val="en-US"/>
        </w:rPr>
        <w:t xml:space="preserve"> editor: </w:t>
      </w:r>
      <w:r>
        <w:rPr>
          <w:rFonts w:ascii="Arial-BoldMT" w:eastAsia="Arial-BoldMT" w:cs="Arial-BoldMT"/>
          <w:b/>
          <w:bCs/>
          <w:i/>
          <w:iCs/>
          <w:sz w:val="20"/>
          <w:highlight w:val="yellow"/>
          <w:u w:val="single"/>
          <w:lang w:val="en-US"/>
        </w:rPr>
        <w:t xml:space="preserve">add the following subclauses in </w:t>
      </w:r>
      <w:r w:rsidRPr="001820D1">
        <w:rPr>
          <w:rFonts w:ascii="Arial-BoldMT" w:eastAsia="Arial-BoldMT" w:cs="Arial-BoldMT"/>
          <w:b/>
          <w:bCs/>
          <w:i/>
          <w:iCs/>
          <w:sz w:val="20"/>
          <w:highlight w:val="yellow"/>
          <w:u w:val="single"/>
          <w:lang w:val="en-US"/>
        </w:rPr>
        <w:t>9.6.7 as follows:</w:t>
      </w:r>
      <w:ins w:id="41" w:author="Liwen Chu" w:date="2021-09-03T11:34:00Z">
        <w:r w:rsidR="00BC167D">
          <w:rPr>
            <w:rFonts w:ascii="Arial-BoldMT" w:eastAsia="Arial-BoldMT" w:cs="Arial-BoldMT"/>
            <w:b/>
            <w:bCs/>
            <w:i/>
            <w:iCs/>
            <w:sz w:val="20"/>
            <w:u w:val="single"/>
            <w:lang w:val="en-US"/>
          </w:rPr>
          <w:t xml:space="preserve"> (#</w:t>
        </w:r>
      </w:ins>
      <w:ins w:id="42" w:author="Liwen Chu" w:date="2021-09-07T21:19:00Z">
        <w:r w:rsidR="00C947DC">
          <w:rPr>
            <w:rFonts w:ascii="Arial-BoldMT" w:eastAsia="Arial-BoldMT" w:cs="Arial-BoldMT"/>
            <w:b/>
            <w:bCs/>
            <w:i/>
            <w:iCs/>
            <w:sz w:val="20"/>
            <w:u w:val="single"/>
            <w:lang w:val="en-US"/>
          </w:rPr>
          <w:t>5063)</w:t>
        </w:r>
      </w:ins>
    </w:p>
    <w:p w14:paraId="2948C223" w14:textId="22199868" w:rsidR="00EC08D6" w:rsidRPr="00EC08D6" w:rsidRDefault="00EC08D6" w:rsidP="00EC08D6">
      <w:pPr>
        <w:autoSpaceDE w:val="0"/>
        <w:autoSpaceDN w:val="0"/>
        <w:adjustRightInd w:val="0"/>
        <w:spacing w:before="240" w:after="240"/>
        <w:jc w:val="left"/>
        <w:rPr>
          <w:rFonts w:ascii="Arial" w:hAnsi="Arial" w:cs="Arial"/>
          <w:color w:val="000000"/>
          <w:sz w:val="20"/>
          <w:lang w:val="en-US"/>
        </w:rPr>
      </w:pPr>
      <w:r>
        <w:rPr>
          <w:rFonts w:ascii="Arial" w:hAnsi="Arial" w:cs="Arial"/>
          <w:b/>
          <w:bCs/>
          <w:color w:val="000000"/>
          <w:sz w:val="20"/>
          <w:lang w:val="en-US"/>
        </w:rPr>
        <w:t>9.6.</w:t>
      </w:r>
      <w:r w:rsidR="00992607">
        <w:rPr>
          <w:rFonts w:ascii="Arial" w:hAnsi="Arial" w:cs="Arial"/>
          <w:b/>
          <w:bCs/>
          <w:color w:val="000000"/>
          <w:sz w:val="20"/>
          <w:lang w:val="en-US"/>
        </w:rPr>
        <w:t>7.</w:t>
      </w:r>
      <w:r>
        <w:rPr>
          <w:rFonts w:ascii="Arial" w:hAnsi="Arial" w:cs="Arial"/>
          <w:b/>
          <w:bCs/>
          <w:color w:val="000000"/>
          <w:sz w:val="20"/>
          <w:lang w:val="en-US"/>
        </w:rPr>
        <w:t xml:space="preserve">x1 </w:t>
      </w:r>
      <w:proofErr w:type="spellStart"/>
      <w:r w:rsidR="00BC167D">
        <w:rPr>
          <w:rFonts w:ascii="Arial" w:hAnsi="Arial" w:cs="Arial"/>
          <w:b/>
          <w:bCs/>
          <w:color w:val="000000"/>
          <w:sz w:val="20"/>
          <w:lang w:val="en-US"/>
        </w:rPr>
        <w:t>MLProbe</w:t>
      </w:r>
      <w:proofErr w:type="spellEnd"/>
      <w:r w:rsidR="00BC167D">
        <w:rPr>
          <w:rFonts w:ascii="Arial" w:hAnsi="Arial" w:cs="Arial"/>
          <w:b/>
          <w:bCs/>
          <w:color w:val="000000"/>
          <w:sz w:val="20"/>
          <w:lang w:val="en-US"/>
        </w:rPr>
        <w:t xml:space="preserve"> </w:t>
      </w:r>
      <w:r>
        <w:rPr>
          <w:rFonts w:ascii="Arial" w:hAnsi="Arial" w:cs="Arial"/>
          <w:b/>
          <w:bCs/>
          <w:color w:val="000000"/>
          <w:sz w:val="20"/>
          <w:lang w:val="en-US"/>
        </w:rPr>
        <w:t>Request</w:t>
      </w:r>
      <w:r w:rsidR="00B20EF3">
        <w:rPr>
          <w:rFonts w:ascii="Arial" w:hAnsi="Arial" w:cs="Arial"/>
          <w:b/>
          <w:bCs/>
          <w:color w:val="000000"/>
          <w:sz w:val="20"/>
          <w:lang w:val="en-US"/>
        </w:rPr>
        <w:t xml:space="preserve"> frame format</w:t>
      </w:r>
    </w:p>
    <w:p w14:paraId="57E35D8C" w14:textId="188220C4" w:rsidR="00EC08D6" w:rsidRDefault="00EC08D6" w:rsidP="00EC08D6">
      <w:pPr>
        <w:autoSpaceDE w:val="0"/>
        <w:autoSpaceDN w:val="0"/>
        <w:adjustRightInd w:val="0"/>
        <w:spacing w:before="480" w:after="240"/>
        <w:jc w:val="left"/>
        <w:rPr>
          <w:color w:val="000000"/>
          <w:sz w:val="20"/>
          <w:lang w:val="en-US"/>
        </w:rPr>
      </w:pPr>
      <w:r>
        <w:rPr>
          <w:color w:val="000000"/>
          <w:sz w:val="20"/>
          <w:lang w:val="en-US"/>
        </w:rPr>
        <w:t>A</w:t>
      </w:r>
      <w:r w:rsidRPr="00EC08D6">
        <w:rPr>
          <w:color w:val="000000"/>
          <w:sz w:val="20"/>
          <w:lang w:val="en-US"/>
        </w:rPr>
        <w:t xml:space="preserve"> STA affiliated to an </w:t>
      </w:r>
      <w:r>
        <w:rPr>
          <w:color w:val="000000"/>
          <w:sz w:val="20"/>
          <w:lang w:val="en-US"/>
        </w:rPr>
        <w:t xml:space="preserve">non-AP </w:t>
      </w:r>
      <w:r w:rsidRPr="00EC08D6">
        <w:rPr>
          <w:color w:val="000000"/>
          <w:sz w:val="20"/>
          <w:lang w:val="en-US"/>
        </w:rPr>
        <w:t xml:space="preserve">MLD uses the </w:t>
      </w:r>
      <w:proofErr w:type="spellStart"/>
      <w:r w:rsidR="008F1A8B">
        <w:rPr>
          <w:color w:val="000000"/>
          <w:sz w:val="20"/>
          <w:lang w:val="en-US"/>
        </w:rPr>
        <w:t>MLProbe</w:t>
      </w:r>
      <w:proofErr w:type="spellEnd"/>
      <w:r w:rsidR="008F1A8B">
        <w:rPr>
          <w:color w:val="000000"/>
          <w:sz w:val="20"/>
          <w:lang w:val="en-US"/>
        </w:rPr>
        <w:t xml:space="preserve"> Request</w:t>
      </w:r>
      <w:r w:rsidRPr="00EC08D6">
        <w:rPr>
          <w:color w:val="000000"/>
          <w:sz w:val="20"/>
          <w:lang w:val="en-US"/>
        </w:rPr>
        <w:t xml:space="preserve"> frame to </w:t>
      </w:r>
      <w:r>
        <w:rPr>
          <w:color w:val="000000"/>
          <w:sz w:val="20"/>
          <w:lang w:val="en-US"/>
        </w:rPr>
        <w:t xml:space="preserve">solicit </w:t>
      </w:r>
      <w:proofErr w:type="spellStart"/>
      <w:r w:rsidR="008F1A8B">
        <w:rPr>
          <w:color w:val="000000"/>
          <w:sz w:val="20"/>
          <w:lang w:val="en-US"/>
        </w:rPr>
        <w:t>MLProbe</w:t>
      </w:r>
      <w:proofErr w:type="spellEnd"/>
      <w:r w:rsidR="008F1A8B">
        <w:rPr>
          <w:color w:val="000000"/>
          <w:sz w:val="20"/>
          <w:lang w:val="en-US"/>
        </w:rPr>
        <w:t xml:space="preserve"> Response</w:t>
      </w:r>
      <w:r>
        <w:rPr>
          <w:color w:val="000000"/>
          <w:sz w:val="20"/>
          <w:lang w:val="en-US"/>
        </w:rPr>
        <w:t xml:space="preserve"> from an AP affiliated with an AP MLD</w:t>
      </w:r>
      <w:r w:rsidRPr="00EC08D6">
        <w:rPr>
          <w:color w:val="000000"/>
          <w:sz w:val="20"/>
          <w:lang w:val="en-US"/>
        </w:rPr>
        <w:t xml:space="preserve">. The Action field of the </w:t>
      </w:r>
      <w:proofErr w:type="spellStart"/>
      <w:r w:rsidR="008F1A8B">
        <w:rPr>
          <w:color w:val="000000"/>
          <w:sz w:val="20"/>
          <w:lang w:val="en-US"/>
        </w:rPr>
        <w:t>MLProbe</w:t>
      </w:r>
      <w:proofErr w:type="spellEnd"/>
      <w:r w:rsidR="008F1A8B">
        <w:rPr>
          <w:color w:val="000000"/>
          <w:sz w:val="20"/>
          <w:lang w:val="en-US"/>
        </w:rPr>
        <w:t xml:space="preserve"> Request</w:t>
      </w:r>
      <w:r w:rsidRPr="00EC08D6">
        <w:rPr>
          <w:color w:val="000000"/>
          <w:sz w:val="20"/>
          <w:lang w:val="en-US"/>
        </w:rPr>
        <w:t xml:space="preserve"> frame contains the information shown in Table 9-</w:t>
      </w:r>
      <w:r>
        <w:rPr>
          <w:color w:val="000000"/>
          <w:sz w:val="20"/>
          <w:lang w:val="en-US"/>
        </w:rPr>
        <w:t>xxx1</w:t>
      </w:r>
      <w:r w:rsidRPr="00EC08D6">
        <w:rPr>
          <w:color w:val="000000"/>
          <w:sz w:val="20"/>
          <w:lang w:val="en-US"/>
        </w:rPr>
        <w:t xml:space="preserve"> (</w:t>
      </w:r>
      <w:proofErr w:type="spellStart"/>
      <w:r w:rsidR="008F1A8B">
        <w:rPr>
          <w:color w:val="000000"/>
          <w:sz w:val="20"/>
          <w:lang w:val="en-US"/>
        </w:rPr>
        <w:t>MLProbe</w:t>
      </w:r>
      <w:proofErr w:type="spellEnd"/>
      <w:r w:rsidR="008F1A8B">
        <w:rPr>
          <w:color w:val="000000"/>
          <w:sz w:val="20"/>
          <w:lang w:val="en-US"/>
        </w:rPr>
        <w:t xml:space="preserve"> Request</w:t>
      </w:r>
      <w:r w:rsidRPr="00EC08D6">
        <w:rPr>
          <w:color w:val="000000"/>
          <w:sz w:val="20"/>
          <w:lang w:val="en-US"/>
        </w:rPr>
        <w:t xml:space="preserve"> frame Action field format).</w:t>
      </w:r>
    </w:p>
    <w:p w14:paraId="04D92FB3" w14:textId="69D4F8A3" w:rsidR="00EC08D6" w:rsidRDefault="00EC08D6" w:rsidP="00EC08D6">
      <w:pPr>
        <w:pStyle w:val="BodyText0"/>
        <w:kinsoku w:val="0"/>
        <w:overflowPunct w:val="0"/>
        <w:spacing w:before="188"/>
        <w:ind w:left="207" w:right="343"/>
        <w:jc w:val="center"/>
        <w:rPr>
          <w:rFonts w:ascii="Arial" w:hAnsi="Arial" w:cs="Arial"/>
          <w:b/>
          <w:bCs/>
        </w:rPr>
      </w:pPr>
      <w:r>
        <w:rPr>
          <w:rFonts w:ascii="Arial" w:hAnsi="Arial" w:cs="Arial"/>
          <w:b/>
          <w:bCs/>
        </w:rPr>
        <w:t xml:space="preserve">Table 9-xxx1 </w:t>
      </w:r>
      <w:proofErr w:type="spellStart"/>
      <w:r w:rsidR="008F1A8B">
        <w:rPr>
          <w:rFonts w:ascii="Arial" w:hAnsi="Arial" w:cs="Arial"/>
          <w:b/>
          <w:bCs/>
        </w:rPr>
        <w:t>MLProbe</w:t>
      </w:r>
      <w:proofErr w:type="spellEnd"/>
      <w:r w:rsidR="008F1A8B">
        <w:rPr>
          <w:rFonts w:ascii="Arial" w:hAnsi="Arial" w:cs="Arial"/>
          <w:b/>
          <w:bCs/>
        </w:rPr>
        <w:t xml:space="preserve"> Request</w:t>
      </w:r>
      <w:r>
        <w:rPr>
          <w:rFonts w:ascii="Arial" w:hAnsi="Arial" w:cs="Arial"/>
          <w:b/>
          <w:bCs/>
          <w:spacing w:val="-4"/>
        </w:rPr>
        <w:t xml:space="preserve"> </w:t>
      </w:r>
      <w:r>
        <w:rPr>
          <w:rFonts w:ascii="Arial" w:hAnsi="Arial" w:cs="Arial"/>
          <w:b/>
          <w:bCs/>
        </w:rPr>
        <w:t>frame</w:t>
      </w:r>
      <w:r>
        <w:rPr>
          <w:rFonts w:ascii="Arial" w:hAnsi="Arial" w:cs="Arial"/>
          <w:b/>
          <w:bCs/>
          <w:spacing w:val="-5"/>
        </w:rPr>
        <w:t xml:space="preserve"> </w:t>
      </w:r>
      <w:r>
        <w:rPr>
          <w:rFonts w:ascii="Arial" w:hAnsi="Arial" w:cs="Arial"/>
          <w:b/>
          <w:bCs/>
        </w:rPr>
        <w:t>Action</w:t>
      </w:r>
      <w:r>
        <w:rPr>
          <w:rFonts w:ascii="Arial" w:hAnsi="Arial" w:cs="Arial"/>
          <w:b/>
          <w:bCs/>
          <w:spacing w:val="-6"/>
        </w:rPr>
        <w:t xml:space="preserve"> </w:t>
      </w:r>
      <w:r>
        <w:rPr>
          <w:rFonts w:ascii="Arial" w:hAnsi="Arial" w:cs="Arial"/>
          <w:b/>
          <w:bCs/>
        </w:rPr>
        <w:t>field</w:t>
      </w:r>
      <w:r>
        <w:rPr>
          <w:rFonts w:ascii="Arial" w:hAnsi="Arial" w:cs="Arial"/>
          <w:b/>
          <w:bCs/>
          <w:spacing w:val="-5"/>
        </w:rPr>
        <w:t xml:space="preserve"> </w:t>
      </w:r>
      <w:r>
        <w:rPr>
          <w:rFonts w:ascii="Arial" w:hAnsi="Arial" w:cs="Arial"/>
          <w:b/>
          <w:bCs/>
        </w:rPr>
        <w:t>values</w:t>
      </w:r>
    </w:p>
    <w:p w14:paraId="1B078C51" w14:textId="77777777" w:rsidR="00EC08D6" w:rsidRDefault="00EC08D6" w:rsidP="00EC08D6">
      <w:pPr>
        <w:pStyle w:val="BodyText0"/>
        <w:kinsoku w:val="0"/>
        <w:overflowPunct w:val="0"/>
        <w:spacing w:before="11"/>
        <w:rPr>
          <w:rFonts w:ascii="Arial" w:hAnsi="Arial" w:cs="Arial"/>
          <w:b/>
          <w:bCs/>
          <w:sz w:val="21"/>
          <w:szCs w:val="21"/>
        </w:rPr>
      </w:pPr>
    </w:p>
    <w:tbl>
      <w:tblPr>
        <w:tblW w:w="4857" w:type="dxa"/>
        <w:tblInd w:w="1158" w:type="dxa"/>
        <w:tblLayout w:type="fixed"/>
        <w:tblCellMar>
          <w:left w:w="0" w:type="dxa"/>
          <w:right w:w="0" w:type="dxa"/>
        </w:tblCellMar>
        <w:tblLook w:val="0000" w:firstRow="0" w:lastRow="0" w:firstColumn="0" w:lastColumn="0" w:noHBand="0" w:noVBand="0"/>
      </w:tblPr>
      <w:tblGrid>
        <w:gridCol w:w="2000"/>
        <w:gridCol w:w="2857"/>
      </w:tblGrid>
      <w:tr w:rsidR="005412EA" w14:paraId="1A1BDF6F" w14:textId="01103B3A" w:rsidTr="005412EA">
        <w:trPr>
          <w:trHeight w:val="380"/>
        </w:trPr>
        <w:tc>
          <w:tcPr>
            <w:tcW w:w="2000" w:type="dxa"/>
            <w:tcBorders>
              <w:top w:val="single" w:sz="12" w:space="0" w:color="000000"/>
              <w:left w:val="single" w:sz="12" w:space="0" w:color="000000"/>
              <w:bottom w:val="single" w:sz="12" w:space="0" w:color="000000"/>
              <w:right w:val="single" w:sz="2" w:space="0" w:color="000000"/>
            </w:tcBorders>
          </w:tcPr>
          <w:p w14:paraId="0B9ED24D" w14:textId="77777777" w:rsidR="005412EA" w:rsidRPr="005412EA" w:rsidRDefault="005412EA" w:rsidP="00873F2E">
            <w:pPr>
              <w:pStyle w:val="TableParagraph"/>
              <w:kinsoku w:val="0"/>
              <w:overflowPunct w:val="0"/>
              <w:spacing w:before="76"/>
              <w:ind w:left="751" w:right="740"/>
              <w:jc w:val="center"/>
              <w:rPr>
                <w:b/>
                <w:bCs/>
                <w:sz w:val="18"/>
                <w:szCs w:val="18"/>
              </w:rPr>
            </w:pPr>
            <w:r w:rsidRPr="005412EA">
              <w:rPr>
                <w:b/>
                <w:bCs/>
                <w:sz w:val="18"/>
                <w:szCs w:val="18"/>
              </w:rPr>
              <w:t>Value</w:t>
            </w:r>
          </w:p>
        </w:tc>
        <w:tc>
          <w:tcPr>
            <w:tcW w:w="2857" w:type="dxa"/>
            <w:tcBorders>
              <w:top w:val="single" w:sz="12" w:space="0" w:color="000000"/>
              <w:left w:val="single" w:sz="2" w:space="0" w:color="000000"/>
              <w:bottom w:val="single" w:sz="12" w:space="0" w:color="000000"/>
              <w:right w:val="single" w:sz="12" w:space="0" w:color="000000"/>
            </w:tcBorders>
          </w:tcPr>
          <w:p w14:paraId="66F68366" w14:textId="77777777" w:rsidR="005412EA" w:rsidRPr="005412EA" w:rsidRDefault="005412EA" w:rsidP="00EC08D6">
            <w:pPr>
              <w:pStyle w:val="TableParagraph"/>
              <w:kinsoku w:val="0"/>
              <w:overflowPunct w:val="0"/>
              <w:spacing w:before="76"/>
              <w:ind w:right="1983"/>
              <w:rPr>
                <w:b/>
                <w:bCs/>
                <w:sz w:val="18"/>
                <w:szCs w:val="18"/>
              </w:rPr>
            </w:pPr>
            <w:r w:rsidRPr="005412EA">
              <w:rPr>
                <w:b/>
                <w:bCs/>
                <w:sz w:val="18"/>
                <w:szCs w:val="18"/>
              </w:rPr>
              <w:t>Meaning</w:t>
            </w:r>
          </w:p>
        </w:tc>
      </w:tr>
      <w:tr w:rsidR="005412EA" w14:paraId="6A0ABAA8" w14:textId="72E4A35B" w:rsidTr="005412EA">
        <w:trPr>
          <w:trHeight w:val="309"/>
        </w:trPr>
        <w:tc>
          <w:tcPr>
            <w:tcW w:w="2000" w:type="dxa"/>
            <w:tcBorders>
              <w:top w:val="single" w:sz="12" w:space="0" w:color="000000"/>
              <w:left w:val="single" w:sz="12" w:space="0" w:color="000000"/>
              <w:bottom w:val="single" w:sz="4" w:space="0" w:color="000000"/>
              <w:right w:val="single" w:sz="2" w:space="0" w:color="000000"/>
            </w:tcBorders>
          </w:tcPr>
          <w:p w14:paraId="3A577712" w14:textId="77777777" w:rsidR="005412EA" w:rsidRPr="005412EA" w:rsidRDefault="005412EA" w:rsidP="00873F2E">
            <w:pPr>
              <w:pStyle w:val="TableParagraph"/>
              <w:kinsoku w:val="0"/>
              <w:overflowPunct w:val="0"/>
              <w:spacing w:before="36"/>
              <w:ind w:left="11"/>
              <w:jc w:val="center"/>
              <w:rPr>
                <w:sz w:val="18"/>
                <w:szCs w:val="18"/>
              </w:rPr>
            </w:pPr>
            <w:r w:rsidRPr="005412EA">
              <w:rPr>
                <w:sz w:val="18"/>
                <w:szCs w:val="18"/>
              </w:rPr>
              <w:t>1</w:t>
            </w:r>
          </w:p>
        </w:tc>
        <w:tc>
          <w:tcPr>
            <w:tcW w:w="2857" w:type="dxa"/>
            <w:tcBorders>
              <w:top w:val="single" w:sz="12" w:space="0" w:color="000000"/>
              <w:left w:val="single" w:sz="2" w:space="0" w:color="000000"/>
              <w:bottom w:val="single" w:sz="4" w:space="0" w:color="000000"/>
              <w:right w:val="single" w:sz="12" w:space="0" w:color="000000"/>
            </w:tcBorders>
          </w:tcPr>
          <w:p w14:paraId="487FCDE6" w14:textId="77777777" w:rsidR="005412EA" w:rsidRPr="005412EA" w:rsidRDefault="005412EA" w:rsidP="00873F2E">
            <w:pPr>
              <w:pStyle w:val="TableParagraph"/>
              <w:kinsoku w:val="0"/>
              <w:overflowPunct w:val="0"/>
              <w:spacing w:before="36"/>
              <w:ind w:left="129"/>
              <w:rPr>
                <w:sz w:val="18"/>
                <w:szCs w:val="18"/>
              </w:rPr>
            </w:pPr>
            <w:r w:rsidRPr="005412EA">
              <w:rPr>
                <w:sz w:val="18"/>
                <w:szCs w:val="18"/>
              </w:rPr>
              <w:t>Category</w:t>
            </w:r>
          </w:p>
        </w:tc>
      </w:tr>
      <w:tr w:rsidR="005412EA" w14:paraId="2F274CFE" w14:textId="061ED61C" w:rsidTr="005412EA">
        <w:trPr>
          <w:trHeight w:val="320"/>
        </w:trPr>
        <w:tc>
          <w:tcPr>
            <w:tcW w:w="2000" w:type="dxa"/>
            <w:tcBorders>
              <w:top w:val="single" w:sz="4" w:space="0" w:color="000000"/>
              <w:left w:val="single" w:sz="12" w:space="0" w:color="000000"/>
              <w:bottom w:val="single" w:sz="4" w:space="0" w:color="000000"/>
              <w:right w:val="single" w:sz="2" w:space="0" w:color="000000"/>
            </w:tcBorders>
          </w:tcPr>
          <w:p w14:paraId="38A7B186" w14:textId="77777777" w:rsidR="005412EA" w:rsidRPr="005412EA" w:rsidRDefault="005412EA" w:rsidP="00873F2E">
            <w:pPr>
              <w:pStyle w:val="TableParagraph"/>
              <w:kinsoku w:val="0"/>
              <w:overflowPunct w:val="0"/>
              <w:spacing w:before="46"/>
              <w:ind w:left="11"/>
              <w:jc w:val="center"/>
              <w:rPr>
                <w:sz w:val="18"/>
                <w:szCs w:val="18"/>
              </w:rPr>
            </w:pPr>
            <w:r w:rsidRPr="005412EA">
              <w:rPr>
                <w:sz w:val="18"/>
                <w:szCs w:val="18"/>
              </w:rPr>
              <w:t>2</w:t>
            </w:r>
          </w:p>
        </w:tc>
        <w:tc>
          <w:tcPr>
            <w:tcW w:w="2857" w:type="dxa"/>
            <w:tcBorders>
              <w:top w:val="single" w:sz="4" w:space="0" w:color="000000"/>
              <w:left w:val="single" w:sz="2" w:space="0" w:color="000000"/>
              <w:bottom w:val="single" w:sz="4" w:space="0" w:color="000000"/>
              <w:right w:val="single" w:sz="12" w:space="0" w:color="000000"/>
            </w:tcBorders>
          </w:tcPr>
          <w:p w14:paraId="14522A23" w14:textId="61E85F3C" w:rsidR="005412EA" w:rsidRPr="005412EA" w:rsidRDefault="007B68AD" w:rsidP="00873F2E">
            <w:pPr>
              <w:pStyle w:val="TableParagraph"/>
              <w:kinsoku w:val="0"/>
              <w:overflowPunct w:val="0"/>
              <w:spacing w:before="46"/>
              <w:ind w:left="129"/>
              <w:rPr>
                <w:sz w:val="18"/>
                <w:szCs w:val="18"/>
              </w:rPr>
            </w:pPr>
            <w:r>
              <w:rPr>
                <w:sz w:val="18"/>
                <w:szCs w:val="18"/>
              </w:rPr>
              <w:t>Public</w:t>
            </w:r>
            <w:r w:rsidRPr="005412EA">
              <w:rPr>
                <w:spacing w:val="-4"/>
                <w:sz w:val="18"/>
                <w:szCs w:val="18"/>
              </w:rPr>
              <w:t xml:space="preserve"> </w:t>
            </w:r>
            <w:r w:rsidR="005412EA" w:rsidRPr="005412EA">
              <w:rPr>
                <w:sz w:val="18"/>
                <w:szCs w:val="18"/>
              </w:rPr>
              <w:t>Action</w:t>
            </w:r>
          </w:p>
        </w:tc>
      </w:tr>
      <w:tr w:rsidR="005412EA" w14:paraId="3190D893" w14:textId="4B9CA0D3" w:rsidTr="005412EA">
        <w:trPr>
          <w:trHeight w:val="520"/>
        </w:trPr>
        <w:tc>
          <w:tcPr>
            <w:tcW w:w="2000" w:type="dxa"/>
            <w:tcBorders>
              <w:top w:val="single" w:sz="4" w:space="0" w:color="000000"/>
              <w:left w:val="single" w:sz="12" w:space="0" w:color="000000"/>
              <w:bottom w:val="single" w:sz="4" w:space="0" w:color="000000"/>
              <w:right w:val="single" w:sz="2" w:space="0" w:color="000000"/>
            </w:tcBorders>
          </w:tcPr>
          <w:p w14:paraId="2C93FDC1" w14:textId="0114F40D" w:rsidR="005412EA" w:rsidRPr="005412EA" w:rsidRDefault="007B68AD" w:rsidP="00873F2E">
            <w:pPr>
              <w:pStyle w:val="TableParagraph"/>
              <w:kinsoku w:val="0"/>
              <w:overflowPunct w:val="0"/>
              <w:spacing w:before="47"/>
              <w:ind w:left="11"/>
              <w:jc w:val="center"/>
              <w:rPr>
                <w:sz w:val="18"/>
                <w:szCs w:val="18"/>
              </w:rPr>
            </w:pPr>
            <w:r>
              <w:rPr>
                <w:sz w:val="18"/>
                <w:szCs w:val="18"/>
              </w:rPr>
              <w:t>3</w:t>
            </w:r>
          </w:p>
        </w:tc>
        <w:tc>
          <w:tcPr>
            <w:tcW w:w="2857" w:type="dxa"/>
            <w:tcBorders>
              <w:top w:val="single" w:sz="4" w:space="0" w:color="000000"/>
              <w:left w:val="single" w:sz="2" w:space="0" w:color="000000"/>
              <w:bottom w:val="single" w:sz="4" w:space="0" w:color="000000"/>
              <w:right w:val="single" w:sz="12" w:space="0" w:color="000000"/>
            </w:tcBorders>
          </w:tcPr>
          <w:p w14:paraId="447AAECD" w14:textId="52E1DC01" w:rsidR="005412EA" w:rsidRPr="005412EA" w:rsidRDefault="005412EA" w:rsidP="00873F2E">
            <w:pPr>
              <w:pStyle w:val="TableParagraph"/>
              <w:kinsoku w:val="0"/>
              <w:overflowPunct w:val="0"/>
              <w:spacing w:before="54" w:line="230" w:lineRule="auto"/>
              <w:ind w:left="129" w:right="129"/>
              <w:rPr>
                <w:sz w:val="18"/>
                <w:szCs w:val="18"/>
              </w:rPr>
            </w:pPr>
            <w:r w:rsidRPr="005412EA">
              <w:rPr>
                <w:sz w:val="18"/>
                <w:szCs w:val="18"/>
              </w:rPr>
              <w:t>Request</w:t>
            </w:r>
          </w:p>
        </w:tc>
      </w:tr>
      <w:tr w:rsidR="005412EA" w14:paraId="35318884" w14:textId="77777777" w:rsidTr="005412EA">
        <w:trPr>
          <w:trHeight w:val="310"/>
        </w:trPr>
        <w:tc>
          <w:tcPr>
            <w:tcW w:w="2000" w:type="dxa"/>
            <w:tcBorders>
              <w:top w:val="single" w:sz="4" w:space="0" w:color="000000"/>
              <w:left w:val="single" w:sz="12" w:space="0" w:color="000000"/>
              <w:bottom w:val="single" w:sz="4" w:space="0" w:color="000000"/>
              <w:right w:val="single" w:sz="2" w:space="0" w:color="000000"/>
            </w:tcBorders>
          </w:tcPr>
          <w:p w14:paraId="00A1C634" w14:textId="79D33600" w:rsidR="005412EA" w:rsidRPr="005412EA" w:rsidRDefault="007B68AD" w:rsidP="00873F2E">
            <w:pPr>
              <w:pStyle w:val="TableParagraph"/>
              <w:kinsoku w:val="0"/>
              <w:overflowPunct w:val="0"/>
              <w:spacing w:before="46"/>
              <w:ind w:left="11"/>
              <w:jc w:val="center"/>
              <w:rPr>
                <w:sz w:val="18"/>
                <w:szCs w:val="18"/>
              </w:rPr>
            </w:pPr>
            <w:r>
              <w:rPr>
                <w:sz w:val="18"/>
                <w:szCs w:val="18"/>
              </w:rPr>
              <w:t>4</w:t>
            </w:r>
          </w:p>
        </w:tc>
        <w:tc>
          <w:tcPr>
            <w:tcW w:w="2857" w:type="dxa"/>
            <w:tcBorders>
              <w:top w:val="single" w:sz="4" w:space="0" w:color="000000"/>
              <w:left w:val="single" w:sz="2" w:space="0" w:color="000000"/>
              <w:bottom w:val="single" w:sz="4" w:space="0" w:color="000000"/>
              <w:right w:val="single" w:sz="12" w:space="0" w:color="000000"/>
            </w:tcBorders>
          </w:tcPr>
          <w:p w14:paraId="593D695E" w14:textId="72F7AF72" w:rsidR="005412EA" w:rsidRPr="005412EA" w:rsidRDefault="005412EA" w:rsidP="00873F2E">
            <w:pPr>
              <w:pStyle w:val="TableParagraph"/>
              <w:kinsoku w:val="0"/>
              <w:overflowPunct w:val="0"/>
              <w:spacing w:before="46"/>
              <w:ind w:left="129"/>
              <w:rPr>
                <w:sz w:val="18"/>
                <w:szCs w:val="18"/>
              </w:rPr>
            </w:pPr>
            <w:r w:rsidRPr="005412EA">
              <w:rPr>
                <w:sz w:val="18"/>
                <w:szCs w:val="18"/>
              </w:rPr>
              <w:t>Extended Request</w:t>
            </w:r>
          </w:p>
        </w:tc>
      </w:tr>
      <w:tr w:rsidR="005412EA" w14:paraId="143CB1D5" w14:textId="77777777" w:rsidTr="005412EA">
        <w:trPr>
          <w:trHeight w:val="310"/>
        </w:trPr>
        <w:tc>
          <w:tcPr>
            <w:tcW w:w="2000" w:type="dxa"/>
            <w:tcBorders>
              <w:top w:val="single" w:sz="4" w:space="0" w:color="000000"/>
              <w:left w:val="single" w:sz="12" w:space="0" w:color="000000"/>
              <w:bottom w:val="single" w:sz="12" w:space="0" w:color="000000"/>
              <w:right w:val="single" w:sz="2" w:space="0" w:color="000000"/>
            </w:tcBorders>
          </w:tcPr>
          <w:p w14:paraId="237DD8DA" w14:textId="3969163B" w:rsidR="005412EA" w:rsidRPr="005412EA" w:rsidRDefault="007B68AD" w:rsidP="00B24600">
            <w:pPr>
              <w:pStyle w:val="TableParagraph"/>
              <w:kinsoku w:val="0"/>
              <w:overflowPunct w:val="0"/>
              <w:spacing w:before="46"/>
              <w:ind w:left="11"/>
              <w:jc w:val="center"/>
              <w:rPr>
                <w:sz w:val="18"/>
                <w:szCs w:val="18"/>
              </w:rPr>
            </w:pPr>
            <w:r>
              <w:rPr>
                <w:sz w:val="18"/>
                <w:szCs w:val="18"/>
              </w:rPr>
              <w:t>5</w:t>
            </w:r>
          </w:p>
        </w:tc>
        <w:tc>
          <w:tcPr>
            <w:tcW w:w="2857" w:type="dxa"/>
            <w:tcBorders>
              <w:top w:val="single" w:sz="4" w:space="0" w:color="000000"/>
              <w:left w:val="single" w:sz="2" w:space="0" w:color="000000"/>
              <w:bottom w:val="single" w:sz="12" w:space="0" w:color="000000"/>
              <w:right w:val="single" w:sz="12" w:space="0" w:color="000000"/>
            </w:tcBorders>
          </w:tcPr>
          <w:p w14:paraId="2DF4DC38" w14:textId="301343B8" w:rsidR="005412EA" w:rsidRPr="005412EA" w:rsidRDefault="005412EA" w:rsidP="00B24600">
            <w:pPr>
              <w:pStyle w:val="TableParagraph"/>
              <w:kinsoku w:val="0"/>
              <w:overflowPunct w:val="0"/>
              <w:spacing w:before="46"/>
              <w:ind w:left="129"/>
              <w:rPr>
                <w:sz w:val="18"/>
                <w:szCs w:val="18"/>
              </w:rPr>
            </w:pPr>
            <w:r w:rsidRPr="005412EA">
              <w:rPr>
                <w:sz w:val="18"/>
                <w:szCs w:val="18"/>
              </w:rPr>
              <w:t>Multi-Link</w:t>
            </w:r>
          </w:p>
        </w:tc>
      </w:tr>
      <w:tr w:rsidR="005412EA" w14:paraId="1361A394" w14:textId="77777777" w:rsidTr="005412EA">
        <w:trPr>
          <w:trHeight w:val="310"/>
        </w:trPr>
        <w:tc>
          <w:tcPr>
            <w:tcW w:w="2000" w:type="dxa"/>
            <w:tcBorders>
              <w:top w:val="single" w:sz="4" w:space="0" w:color="000000"/>
              <w:left w:val="single" w:sz="12" w:space="0" w:color="000000"/>
              <w:bottom w:val="single" w:sz="12" w:space="0" w:color="000000"/>
              <w:right w:val="single" w:sz="2" w:space="0" w:color="000000"/>
            </w:tcBorders>
          </w:tcPr>
          <w:p w14:paraId="6F27D3CB" w14:textId="3B1ED7B3" w:rsidR="005412EA" w:rsidRPr="005412EA" w:rsidRDefault="007B68AD" w:rsidP="00873F2E">
            <w:pPr>
              <w:pStyle w:val="TableParagraph"/>
              <w:kinsoku w:val="0"/>
              <w:overflowPunct w:val="0"/>
              <w:spacing w:before="46"/>
              <w:ind w:left="11"/>
              <w:jc w:val="center"/>
              <w:rPr>
                <w:sz w:val="18"/>
                <w:szCs w:val="18"/>
              </w:rPr>
            </w:pPr>
            <w:r>
              <w:rPr>
                <w:sz w:val="18"/>
                <w:szCs w:val="18"/>
              </w:rPr>
              <w:t>6</w:t>
            </w:r>
          </w:p>
        </w:tc>
        <w:tc>
          <w:tcPr>
            <w:tcW w:w="2857" w:type="dxa"/>
            <w:tcBorders>
              <w:top w:val="single" w:sz="4" w:space="0" w:color="000000"/>
              <w:left w:val="single" w:sz="2" w:space="0" w:color="000000"/>
              <w:bottom w:val="single" w:sz="12" w:space="0" w:color="000000"/>
              <w:right w:val="single" w:sz="12" w:space="0" w:color="000000"/>
            </w:tcBorders>
          </w:tcPr>
          <w:p w14:paraId="65F5072F" w14:textId="5C9B04F9" w:rsidR="005412EA" w:rsidRPr="005412EA" w:rsidRDefault="005412EA" w:rsidP="00873F2E">
            <w:pPr>
              <w:pStyle w:val="TableParagraph"/>
              <w:kinsoku w:val="0"/>
              <w:overflowPunct w:val="0"/>
              <w:spacing w:before="46"/>
              <w:ind w:left="129"/>
              <w:rPr>
                <w:sz w:val="18"/>
                <w:szCs w:val="18"/>
              </w:rPr>
            </w:pPr>
            <w:r w:rsidRPr="005412EA">
              <w:rPr>
                <w:sz w:val="18"/>
                <w:szCs w:val="18"/>
              </w:rPr>
              <w:t>Vendor Specific</w:t>
            </w:r>
          </w:p>
        </w:tc>
      </w:tr>
    </w:tbl>
    <w:p w14:paraId="7A22FB1E" w14:textId="77777777" w:rsidR="003E0C37" w:rsidRDefault="003E0C37" w:rsidP="003E0C37">
      <w:pPr>
        <w:autoSpaceDE w:val="0"/>
        <w:autoSpaceDN w:val="0"/>
        <w:adjustRightInd w:val="0"/>
        <w:spacing w:before="240" w:after="240"/>
        <w:jc w:val="left"/>
        <w:rPr>
          <w:rFonts w:ascii="Arial" w:hAnsi="Arial" w:cs="Arial"/>
          <w:b/>
          <w:bCs/>
          <w:color w:val="000000"/>
          <w:sz w:val="20"/>
          <w:lang w:val="en-US"/>
        </w:rPr>
      </w:pPr>
    </w:p>
    <w:p w14:paraId="5C156A48" w14:textId="17A5415B" w:rsidR="003E0C37" w:rsidRDefault="003E0C37" w:rsidP="003E0C37">
      <w:pPr>
        <w:autoSpaceDE w:val="0"/>
        <w:autoSpaceDN w:val="0"/>
        <w:adjustRightInd w:val="0"/>
        <w:spacing w:before="240" w:after="240"/>
        <w:jc w:val="left"/>
        <w:rPr>
          <w:rFonts w:ascii="Arial" w:hAnsi="Arial" w:cs="Arial"/>
          <w:b/>
          <w:bCs/>
          <w:color w:val="000000"/>
          <w:sz w:val="20"/>
          <w:lang w:val="en-US"/>
        </w:rPr>
      </w:pPr>
      <w:r>
        <w:rPr>
          <w:rFonts w:ascii="Arial" w:hAnsi="Arial" w:cs="Arial"/>
          <w:b/>
          <w:bCs/>
          <w:color w:val="000000"/>
          <w:sz w:val="20"/>
          <w:lang w:val="en-US"/>
        </w:rPr>
        <w:t>9.6</w:t>
      </w:r>
      <w:r w:rsidR="00992607">
        <w:rPr>
          <w:rFonts w:ascii="Arial" w:hAnsi="Arial" w:cs="Arial"/>
          <w:b/>
          <w:bCs/>
          <w:color w:val="000000"/>
          <w:sz w:val="20"/>
          <w:lang w:val="en-US"/>
        </w:rPr>
        <w:t>.7</w:t>
      </w:r>
      <w:r>
        <w:rPr>
          <w:rFonts w:ascii="Arial" w:hAnsi="Arial" w:cs="Arial"/>
          <w:b/>
          <w:bCs/>
          <w:color w:val="000000"/>
          <w:sz w:val="20"/>
          <w:lang w:val="en-US"/>
        </w:rPr>
        <w:t xml:space="preserve">.x2 </w:t>
      </w:r>
      <w:proofErr w:type="spellStart"/>
      <w:r>
        <w:rPr>
          <w:rFonts w:ascii="Arial" w:hAnsi="Arial" w:cs="Arial"/>
          <w:b/>
          <w:bCs/>
          <w:color w:val="000000"/>
          <w:sz w:val="20"/>
          <w:lang w:val="en-US"/>
        </w:rPr>
        <w:t>M</w:t>
      </w:r>
      <w:r w:rsidR="00BC167D">
        <w:rPr>
          <w:rFonts w:ascii="Arial" w:hAnsi="Arial" w:cs="Arial"/>
          <w:b/>
          <w:bCs/>
          <w:color w:val="000000"/>
          <w:sz w:val="20"/>
          <w:lang w:val="en-US"/>
        </w:rPr>
        <w:t>L</w:t>
      </w:r>
      <w:r>
        <w:rPr>
          <w:rFonts w:ascii="Arial" w:hAnsi="Arial" w:cs="Arial"/>
          <w:b/>
          <w:bCs/>
          <w:color w:val="000000"/>
          <w:sz w:val="20"/>
          <w:lang w:val="en-US"/>
        </w:rPr>
        <w:t>Probe</w:t>
      </w:r>
      <w:proofErr w:type="spellEnd"/>
      <w:r>
        <w:rPr>
          <w:rFonts w:ascii="Arial" w:hAnsi="Arial" w:cs="Arial"/>
          <w:b/>
          <w:bCs/>
          <w:color w:val="000000"/>
          <w:sz w:val="20"/>
          <w:lang w:val="en-US"/>
        </w:rPr>
        <w:t xml:space="preserve"> Respons</w:t>
      </w:r>
      <w:r w:rsidR="00B20EF3">
        <w:rPr>
          <w:rFonts w:ascii="Arial" w:hAnsi="Arial" w:cs="Arial"/>
          <w:b/>
          <w:bCs/>
          <w:color w:val="000000"/>
          <w:sz w:val="20"/>
          <w:lang w:val="en-US"/>
        </w:rPr>
        <w:t>e frame format</w:t>
      </w:r>
    </w:p>
    <w:p w14:paraId="3C9B2C4A" w14:textId="1DA9E9AF" w:rsidR="003E0C37" w:rsidRDefault="003E0C37" w:rsidP="003E0C37">
      <w:pPr>
        <w:autoSpaceDE w:val="0"/>
        <w:autoSpaceDN w:val="0"/>
        <w:adjustRightInd w:val="0"/>
        <w:spacing w:before="480" w:after="240"/>
        <w:jc w:val="left"/>
        <w:rPr>
          <w:color w:val="000000"/>
          <w:sz w:val="20"/>
          <w:lang w:val="en-US"/>
        </w:rPr>
      </w:pPr>
      <w:r>
        <w:rPr>
          <w:color w:val="000000"/>
          <w:sz w:val="20"/>
          <w:lang w:val="en-US"/>
        </w:rPr>
        <w:t>An</w:t>
      </w:r>
      <w:r w:rsidRPr="00EC08D6">
        <w:rPr>
          <w:color w:val="000000"/>
          <w:sz w:val="20"/>
          <w:lang w:val="en-US"/>
        </w:rPr>
        <w:t xml:space="preserve"> </w:t>
      </w:r>
      <w:r>
        <w:rPr>
          <w:color w:val="000000"/>
          <w:sz w:val="20"/>
          <w:lang w:val="en-US"/>
        </w:rPr>
        <w:t>AP</w:t>
      </w:r>
      <w:r w:rsidRPr="00EC08D6">
        <w:rPr>
          <w:color w:val="000000"/>
          <w:sz w:val="20"/>
          <w:lang w:val="en-US"/>
        </w:rPr>
        <w:t xml:space="preserve"> affiliated </w:t>
      </w:r>
      <w:r>
        <w:rPr>
          <w:color w:val="000000"/>
          <w:sz w:val="20"/>
          <w:lang w:val="en-US"/>
        </w:rPr>
        <w:t xml:space="preserve">with </w:t>
      </w:r>
      <w:r w:rsidRPr="00EC08D6">
        <w:rPr>
          <w:color w:val="000000"/>
          <w:sz w:val="20"/>
          <w:lang w:val="en-US"/>
        </w:rPr>
        <w:t xml:space="preserve">an </w:t>
      </w:r>
      <w:r>
        <w:rPr>
          <w:color w:val="000000"/>
          <w:sz w:val="20"/>
          <w:lang w:val="en-US"/>
        </w:rPr>
        <w:t xml:space="preserve">AP </w:t>
      </w:r>
      <w:r w:rsidRPr="00EC08D6">
        <w:rPr>
          <w:color w:val="000000"/>
          <w:sz w:val="20"/>
          <w:lang w:val="en-US"/>
        </w:rPr>
        <w:t xml:space="preserve">MLD </w:t>
      </w:r>
      <w:r>
        <w:rPr>
          <w:color w:val="000000"/>
          <w:sz w:val="20"/>
          <w:lang w:val="en-US"/>
        </w:rPr>
        <w:t>responds with</w:t>
      </w:r>
      <w:r w:rsidRPr="00EC08D6">
        <w:rPr>
          <w:color w:val="000000"/>
          <w:sz w:val="20"/>
          <w:lang w:val="en-US"/>
        </w:rPr>
        <w:t xml:space="preserve"> the </w:t>
      </w:r>
      <w:proofErr w:type="spellStart"/>
      <w:r w:rsidR="008F1A8B">
        <w:rPr>
          <w:color w:val="000000"/>
          <w:sz w:val="20"/>
          <w:lang w:val="en-US"/>
        </w:rPr>
        <w:t>MLProbe</w:t>
      </w:r>
      <w:proofErr w:type="spellEnd"/>
      <w:r w:rsidR="008F1A8B">
        <w:rPr>
          <w:color w:val="000000"/>
          <w:sz w:val="20"/>
          <w:lang w:val="en-US"/>
        </w:rPr>
        <w:t xml:space="preserve"> Response</w:t>
      </w:r>
      <w:r>
        <w:rPr>
          <w:color w:val="000000"/>
          <w:sz w:val="20"/>
          <w:lang w:val="en-US"/>
        </w:rPr>
        <w:t xml:space="preserve"> after receiving a </w:t>
      </w:r>
      <w:proofErr w:type="spellStart"/>
      <w:ins w:id="43" w:author="Liwen Chu" w:date="2021-09-03T11:20:00Z">
        <w:r w:rsidR="008F1A8B">
          <w:rPr>
            <w:color w:val="000000"/>
            <w:sz w:val="20"/>
            <w:lang w:val="en-US"/>
          </w:rPr>
          <w:t>MLProbe</w:t>
        </w:r>
        <w:proofErr w:type="spellEnd"/>
        <w:r w:rsidR="008F1A8B">
          <w:rPr>
            <w:color w:val="000000"/>
            <w:sz w:val="20"/>
            <w:lang w:val="en-US"/>
          </w:rPr>
          <w:t xml:space="preserve"> Request</w:t>
        </w:r>
      </w:ins>
      <w:r w:rsidRPr="00EC08D6">
        <w:rPr>
          <w:color w:val="000000"/>
          <w:sz w:val="20"/>
          <w:lang w:val="en-US"/>
        </w:rPr>
        <w:t xml:space="preserve">. The Action field of the </w:t>
      </w:r>
      <w:proofErr w:type="spellStart"/>
      <w:r w:rsidR="008F1A8B">
        <w:rPr>
          <w:color w:val="000000"/>
          <w:sz w:val="20"/>
          <w:lang w:val="en-US"/>
        </w:rPr>
        <w:t>MLProbe</w:t>
      </w:r>
      <w:proofErr w:type="spellEnd"/>
      <w:r w:rsidR="008F1A8B">
        <w:rPr>
          <w:color w:val="000000"/>
          <w:sz w:val="20"/>
          <w:lang w:val="en-US"/>
        </w:rPr>
        <w:t xml:space="preserve"> Response</w:t>
      </w:r>
      <w:r w:rsidRPr="00EC08D6">
        <w:rPr>
          <w:color w:val="000000"/>
          <w:sz w:val="20"/>
          <w:lang w:val="en-US"/>
        </w:rPr>
        <w:t xml:space="preserve"> frame contains the </w:t>
      </w:r>
      <w:r w:rsidR="001820D1">
        <w:rPr>
          <w:color w:val="000000"/>
          <w:sz w:val="20"/>
          <w:lang w:val="en-US"/>
        </w:rPr>
        <w:t>Category, Public Action,</w:t>
      </w:r>
      <w:r w:rsidR="00E37826">
        <w:rPr>
          <w:color w:val="000000"/>
          <w:sz w:val="20"/>
          <w:lang w:val="en-US"/>
        </w:rPr>
        <w:t xml:space="preserve"> the IEs of the reporting link requested in soliciting </w:t>
      </w:r>
      <w:proofErr w:type="spellStart"/>
      <w:r w:rsidR="00E37826">
        <w:rPr>
          <w:color w:val="000000"/>
          <w:sz w:val="20"/>
          <w:lang w:val="en-US"/>
        </w:rPr>
        <w:t>MLProbe</w:t>
      </w:r>
      <w:proofErr w:type="spellEnd"/>
      <w:r w:rsidR="00E37826">
        <w:rPr>
          <w:color w:val="000000"/>
          <w:sz w:val="20"/>
          <w:lang w:val="en-US"/>
        </w:rPr>
        <w:t xml:space="preserve"> Request (if any),</w:t>
      </w:r>
      <w:r w:rsidR="001820D1">
        <w:rPr>
          <w:color w:val="000000"/>
          <w:sz w:val="20"/>
          <w:lang w:val="en-US"/>
        </w:rPr>
        <w:t xml:space="preserve"> </w:t>
      </w:r>
      <w:ins w:id="44" w:author="Abhishek Patil" w:date="2021-09-03T13:27:00Z">
        <w:r w:rsidR="005A0075">
          <w:rPr>
            <w:color w:val="000000"/>
            <w:sz w:val="20"/>
            <w:lang w:val="en-US"/>
          </w:rPr>
          <w:t xml:space="preserve">and </w:t>
        </w:r>
      </w:ins>
      <w:r w:rsidR="00E37826">
        <w:rPr>
          <w:color w:val="000000"/>
          <w:sz w:val="20"/>
          <w:lang w:val="en-US"/>
        </w:rPr>
        <w:t>basic variant Multi-Link element</w:t>
      </w:r>
      <w:r w:rsidRPr="00EC08D6">
        <w:rPr>
          <w:color w:val="000000"/>
          <w:sz w:val="20"/>
          <w:lang w:val="en-US"/>
        </w:rPr>
        <w:t>.</w:t>
      </w:r>
    </w:p>
    <w:p w14:paraId="0E578297" w14:textId="77777777" w:rsidR="00B20EF3" w:rsidRDefault="00B20EF3" w:rsidP="00AD6F8F">
      <w:pPr>
        <w:autoSpaceDE w:val="0"/>
        <w:autoSpaceDN w:val="0"/>
        <w:adjustRightInd w:val="0"/>
        <w:spacing w:before="360" w:after="240"/>
        <w:jc w:val="left"/>
        <w:rPr>
          <w:rFonts w:ascii="Arial-BoldMT" w:eastAsia="Arial-BoldMT" w:cs="Arial-BoldMT"/>
          <w:b/>
          <w:bCs/>
          <w:sz w:val="20"/>
          <w:lang w:val="en-US"/>
        </w:rPr>
      </w:pPr>
    </w:p>
    <w:p w14:paraId="784EA071" w14:textId="2F3587C6" w:rsidR="00AD6F8F" w:rsidRDefault="00B20EF3" w:rsidP="00AD6F8F">
      <w:pPr>
        <w:autoSpaceDE w:val="0"/>
        <w:autoSpaceDN w:val="0"/>
        <w:adjustRightInd w:val="0"/>
        <w:spacing w:before="360" w:after="240"/>
        <w:jc w:val="left"/>
        <w:rPr>
          <w:rFonts w:ascii="Arial-BoldMT" w:eastAsia="Arial-BoldMT" w:cs="Arial-BoldMT"/>
          <w:b/>
          <w:bCs/>
          <w:sz w:val="20"/>
          <w:lang w:val="en-US"/>
        </w:rPr>
      </w:pPr>
      <w:r>
        <w:rPr>
          <w:rFonts w:ascii="Arial-BoldMT" w:eastAsia="Arial-BoldMT" w:cs="Arial-BoldMT"/>
          <w:b/>
          <w:bCs/>
          <w:sz w:val="20"/>
          <w:lang w:val="en-US"/>
        </w:rPr>
        <w:t>9.6.10 Protected Dual of Public Action frames</w:t>
      </w:r>
    </w:p>
    <w:p w14:paraId="5E037399" w14:textId="0373CB5A" w:rsidR="00B20EF3" w:rsidRPr="001820D1" w:rsidRDefault="00B20EF3" w:rsidP="00B20EF3">
      <w:pPr>
        <w:autoSpaceDE w:val="0"/>
        <w:autoSpaceDN w:val="0"/>
        <w:adjustRightInd w:val="0"/>
        <w:jc w:val="left"/>
        <w:rPr>
          <w:ins w:id="45" w:author="Liwen Chu" w:date="2021-09-08T21:40:00Z"/>
          <w:rFonts w:ascii="Arial-BoldMT" w:eastAsia="Arial-BoldMT" w:cs="Arial-BoldMT"/>
          <w:b/>
          <w:bCs/>
          <w:i/>
          <w:iCs/>
          <w:sz w:val="20"/>
          <w:u w:val="single"/>
          <w:lang w:val="en-US"/>
        </w:rPr>
      </w:pPr>
      <w:proofErr w:type="spellStart"/>
      <w:ins w:id="46" w:author="Liwen Chu" w:date="2021-09-08T21:40:00Z">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w:t>
        </w:r>
        <w:r>
          <w:rPr>
            <w:rFonts w:ascii="Arial-BoldMT" w:eastAsia="Arial-BoldMT" w:cs="Arial-BoldMT"/>
            <w:b/>
            <w:bCs/>
            <w:i/>
            <w:iCs/>
            <w:sz w:val="20"/>
            <w:highlight w:val="yellow"/>
            <w:u w:val="single"/>
            <w:lang w:val="en-US"/>
          </w:rPr>
          <w:t xml:space="preserve">add the following two rows in </w:t>
        </w:r>
        <w:r w:rsidRPr="00B20EF3">
          <w:rPr>
            <w:rFonts w:ascii="Arial-BoldMT" w:eastAsia="Arial-BoldMT" w:cs="Arial-BoldMT"/>
            <w:b/>
            <w:bCs/>
            <w:i/>
            <w:iCs/>
            <w:sz w:val="20"/>
            <w:highlight w:val="yellow"/>
            <w:u w:val="single"/>
            <w:lang w:val="en-US"/>
          </w:rPr>
          <w:t xml:space="preserve">Table </w:t>
        </w:r>
      </w:ins>
      <w:ins w:id="47" w:author="Liwen Chu" w:date="2021-09-08T21:41:00Z">
        <w:r w:rsidRPr="00B20EF3">
          <w:rPr>
            <w:rFonts w:ascii="Arial,Bold" w:eastAsia="Arial,Bold" w:cs="Arial,Bold"/>
            <w:b/>
            <w:bCs/>
            <w:i/>
            <w:iCs/>
            <w:sz w:val="20"/>
            <w:highlight w:val="yellow"/>
            <w:lang w:val="en-US"/>
          </w:rPr>
          <w:t>9-448</w:t>
        </w:r>
        <w:r w:rsidRPr="00B20EF3">
          <w:rPr>
            <w:rFonts w:ascii="Arial,Bold" w:eastAsia="Arial,Bold" w:cs="Arial,Bold" w:hint="eastAsia"/>
            <w:b/>
            <w:bCs/>
            <w:i/>
            <w:iCs/>
            <w:sz w:val="20"/>
            <w:highlight w:val="yellow"/>
            <w:lang w:val="en-US"/>
          </w:rPr>
          <w:t xml:space="preserve"> </w:t>
        </w:r>
        <w:r w:rsidRPr="00B20EF3">
          <w:rPr>
            <w:rFonts w:ascii="Arial,Bold" w:eastAsia="Arial,Bold" w:cs="Arial,Bold"/>
            <w:b/>
            <w:bCs/>
            <w:i/>
            <w:iCs/>
            <w:sz w:val="20"/>
            <w:highlight w:val="yellow"/>
            <w:lang w:val="en-US"/>
          </w:rPr>
          <w:t xml:space="preserve">(Public Action field values defined for Protected </w:t>
        </w:r>
        <w:proofErr w:type="spellStart"/>
        <w:r w:rsidRPr="00B20EF3">
          <w:rPr>
            <w:rFonts w:ascii="Arial,Bold" w:eastAsia="Arial,Bold" w:cs="Arial,Bold"/>
            <w:b/>
            <w:bCs/>
            <w:i/>
            <w:iCs/>
            <w:sz w:val="20"/>
            <w:highlight w:val="yellow"/>
            <w:lang w:val="en-US"/>
          </w:rPr>
          <w:t>Dualof</w:t>
        </w:r>
        <w:proofErr w:type="spellEnd"/>
        <w:r w:rsidRPr="00B20EF3">
          <w:rPr>
            <w:rFonts w:ascii="Arial,Bold" w:eastAsia="Arial,Bold" w:cs="Arial,Bold"/>
            <w:b/>
            <w:bCs/>
            <w:i/>
            <w:iCs/>
            <w:sz w:val="20"/>
            <w:highlight w:val="yellow"/>
            <w:lang w:val="en-US"/>
          </w:rPr>
          <w:t xml:space="preserve"> Public Action frames)</w:t>
        </w:r>
      </w:ins>
      <w:ins w:id="48" w:author="Liwen Chu" w:date="2021-09-08T21:40:00Z">
        <w:r w:rsidRPr="00B20EF3">
          <w:rPr>
            <w:rFonts w:ascii="Arial-BoldMT" w:eastAsia="Arial-BoldMT" w:cs="Arial-BoldMT"/>
            <w:b/>
            <w:bCs/>
            <w:i/>
            <w:iCs/>
            <w:sz w:val="20"/>
            <w:highlight w:val="yellow"/>
            <w:u w:val="single"/>
            <w:lang w:val="en-US"/>
          </w:rPr>
          <w:t xml:space="preserve"> </w:t>
        </w:r>
        <w:r>
          <w:rPr>
            <w:rFonts w:ascii="Arial-BoldMT" w:eastAsia="Arial-BoldMT" w:cs="Arial-BoldMT"/>
            <w:b/>
            <w:bCs/>
            <w:i/>
            <w:iCs/>
            <w:sz w:val="20"/>
            <w:highlight w:val="yellow"/>
            <w:u w:val="single"/>
            <w:lang w:val="en-US"/>
          </w:rPr>
          <w:t xml:space="preserve">of </w:t>
        </w:r>
        <w:r w:rsidRPr="001820D1">
          <w:rPr>
            <w:rFonts w:ascii="Arial-BoldMT" w:eastAsia="Arial-BoldMT" w:cs="Arial-BoldMT"/>
            <w:b/>
            <w:bCs/>
            <w:i/>
            <w:iCs/>
            <w:sz w:val="20"/>
            <w:highlight w:val="yellow"/>
            <w:u w:val="single"/>
            <w:lang w:val="en-US"/>
          </w:rPr>
          <w:t>9.6.</w:t>
        </w:r>
      </w:ins>
      <w:ins w:id="49" w:author="Liwen Chu" w:date="2021-09-08T21:41:00Z">
        <w:r>
          <w:rPr>
            <w:rFonts w:ascii="Arial-BoldMT" w:eastAsia="Arial-BoldMT" w:cs="Arial-BoldMT"/>
            <w:b/>
            <w:bCs/>
            <w:i/>
            <w:iCs/>
            <w:sz w:val="20"/>
            <w:highlight w:val="yellow"/>
            <w:u w:val="single"/>
            <w:lang w:val="en-US"/>
          </w:rPr>
          <w:t>10</w:t>
        </w:r>
      </w:ins>
      <w:ins w:id="50" w:author="Liwen Chu" w:date="2021-09-08T21:40:00Z">
        <w:r w:rsidRPr="001820D1">
          <w:rPr>
            <w:rFonts w:ascii="Arial-BoldMT" w:eastAsia="Arial-BoldMT" w:cs="Arial-BoldMT"/>
            <w:b/>
            <w:bCs/>
            <w:i/>
            <w:iCs/>
            <w:sz w:val="20"/>
            <w:highlight w:val="yellow"/>
            <w:u w:val="single"/>
            <w:lang w:val="en-US"/>
          </w:rPr>
          <w:t>:</w:t>
        </w:r>
        <w:r>
          <w:rPr>
            <w:rFonts w:ascii="Arial-BoldMT" w:eastAsia="Arial-BoldMT" w:cs="Arial-BoldMT"/>
            <w:b/>
            <w:bCs/>
            <w:i/>
            <w:iCs/>
            <w:sz w:val="20"/>
            <w:u w:val="single"/>
            <w:lang w:val="en-US"/>
          </w:rPr>
          <w:t xml:space="preserve"> (#5063)</w:t>
        </w:r>
      </w:ins>
      <w:ins w:id="51" w:author="Liwen Chu" w:date="2021-09-08T21:41:00Z">
        <w:r w:rsidRPr="00B20EF3">
          <w:rPr>
            <w:rFonts w:ascii="Arial,Bold" w:eastAsia="Arial,Bold" w:cs="Arial,Bold"/>
            <w:b/>
            <w:bCs/>
            <w:sz w:val="20"/>
            <w:lang w:val="en-US"/>
          </w:rPr>
          <w:t xml:space="preserve"> </w:t>
        </w:r>
      </w:ins>
    </w:p>
    <w:p w14:paraId="45768A9A" w14:textId="77777777" w:rsidR="00B20EF3" w:rsidRDefault="00B20EF3" w:rsidP="00B20EF3">
      <w:pPr>
        <w:pStyle w:val="BodyText0"/>
        <w:kinsoku w:val="0"/>
        <w:overflowPunct w:val="0"/>
        <w:spacing w:before="189"/>
        <w:ind w:right="343"/>
        <w:rPr>
          <w:ins w:id="52" w:author="Liwen Chu" w:date="2021-09-08T21:40:00Z"/>
          <w:rFonts w:ascii="Arial" w:hAnsi="Arial" w:cs="Arial"/>
          <w:b/>
          <w:bC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600"/>
        <w:gridCol w:w="4000"/>
        <w:gridCol w:w="4000"/>
      </w:tblGrid>
      <w:tr w:rsidR="00B20EF3" w14:paraId="1B926985" w14:textId="281ECA9E" w:rsidTr="00B20EF3">
        <w:trPr>
          <w:trHeight w:val="360"/>
          <w:jc w:val="center"/>
          <w:ins w:id="53" w:author="Liwen Chu" w:date="2021-09-08T21:40:00Z"/>
        </w:trPr>
        <w:tc>
          <w:tcPr>
            <w:tcW w:w="26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FAFFD80" w14:textId="77777777" w:rsidR="00B20EF3" w:rsidRDefault="00B20EF3" w:rsidP="001838CF">
            <w:pPr>
              <w:pStyle w:val="CellBody"/>
              <w:jc w:val="center"/>
              <w:rPr>
                <w:ins w:id="54" w:author="Liwen Chu" w:date="2021-09-08T21:40:00Z"/>
                <w:w w:val="100"/>
              </w:rPr>
            </w:pPr>
            <w:ins w:id="55" w:author="Liwen Chu" w:date="2021-09-08T21:40:00Z">
              <w:r>
                <w:rPr>
                  <w:w w:val="100"/>
                </w:rPr>
                <w:t>&lt;ANA&gt;</w:t>
              </w:r>
            </w:ins>
          </w:p>
        </w:tc>
        <w:tc>
          <w:tcPr>
            <w:tcW w:w="4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D9D033F" w14:textId="5658D257" w:rsidR="00B20EF3" w:rsidRDefault="00B20EF3" w:rsidP="001838CF">
            <w:pPr>
              <w:pStyle w:val="CellBody"/>
              <w:rPr>
                <w:ins w:id="56" w:author="Liwen Chu" w:date="2021-09-08T21:40:00Z"/>
                <w:w w:val="100"/>
              </w:rPr>
            </w:pPr>
            <w:ins w:id="57" w:author="Liwen Chu" w:date="2021-09-08T21:43:00Z">
              <w:r>
                <w:t xml:space="preserve">Protected </w:t>
              </w:r>
            </w:ins>
            <w:proofErr w:type="spellStart"/>
            <w:ins w:id="58" w:author="Liwen Chu" w:date="2021-09-08T21:40:00Z">
              <w:r>
                <w:t>MLProbe</w:t>
              </w:r>
              <w:proofErr w:type="spellEnd"/>
              <w:r>
                <w:t xml:space="preserve"> Request</w:t>
              </w:r>
            </w:ins>
          </w:p>
        </w:tc>
        <w:tc>
          <w:tcPr>
            <w:tcW w:w="4000" w:type="dxa"/>
            <w:tcBorders>
              <w:top w:val="nil"/>
              <w:left w:val="single" w:sz="2" w:space="0" w:color="000000"/>
              <w:bottom w:val="single" w:sz="2" w:space="0" w:color="000000"/>
              <w:right w:val="single" w:sz="10" w:space="0" w:color="000000"/>
            </w:tcBorders>
          </w:tcPr>
          <w:p w14:paraId="404FD143" w14:textId="00699BD8" w:rsidR="00B20EF3" w:rsidRDefault="00B20EF3" w:rsidP="001838CF">
            <w:pPr>
              <w:pStyle w:val="CellBody"/>
              <w:rPr>
                <w:ins w:id="59" w:author="Liwen Chu" w:date="2021-09-08T21:42:00Z"/>
              </w:rPr>
            </w:pPr>
            <w:ins w:id="60" w:author="Liwen Chu" w:date="2021-09-08T21:44:00Z">
              <w:r>
                <w:t>9.6.7.x1 (</w:t>
              </w:r>
              <w:proofErr w:type="spellStart"/>
              <w:r>
                <w:t>MLProbe</w:t>
              </w:r>
              <w:proofErr w:type="spellEnd"/>
              <w:r>
                <w:t xml:space="preserve"> R</w:t>
              </w:r>
            </w:ins>
            <w:ins w:id="61" w:author="Liwen Chu" w:date="2021-09-08T21:45:00Z">
              <w:r>
                <w:t>eq</w:t>
              </w:r>
            </w:ins>
            <w:ins w:id="62" w:author="Liwen Chu" w:date="2021-09-08T21:44:00Z">
              <w:r>
                <w:t>uest</w:t>
              </w:r>
            </w:ins>
            <w:ins w:id="63" w:author="Liwen Chu" w:date="2021-09-08T21:45:00Z">
              <w:r>
                <w:t xml:space="preserve"> frame format</w:t>
              </w:r>
            </w:ins>
            <w:ins w:id="64" w:author="Liwen Chu" w:date="2021-09-08T21:44:00Z">
              <w:r>
                <w:t>)</w:t>
              </w:r>
            </w:ins>
            <w:ins w:id="65" w:author="Liwen Chu" w:date="2021-09-08T21:43:00Z">
              <w:r>
                <w:t xml:space="preserve"> </w:t>
              </w:r>
            </w:ins>
          </w:p>
        </w:tc>
      </w:tr>
      <w:tr w:rsidR="00B20EF3" w14:paraId="57B10952" w14:textId="511BC437" w:rsidTr="00B20EF3">
        <w:trPr>
          <w:trHeight w:val="360"/>
          <w:jc w:val="center"/>
          <w:ins w:id="66" w:author="Liwen Chu" w:date="2021-09-08T21:40:00Z"/>
        </w:trPr>
        <w:tc>
          <w:tcPr>
            <w:tcW w:w="26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AE6E0CA" w14:textId="77777777" w:rsidR="00B20EF3" w:rsidRDefault="00B20EF3" w:rsidP="001838CF">
            <w:pPr>
              <w:pStyle w:val="CellBody"/>
              <w:jc w:val="center"/>
              <w:rPr>
                <w:ins w:id="67" w:author="Liwen Chu" w:date="2021-09-08T21:40:00Z"/>
                <w:w w:val="100"/>
              </w:rPr>
            </w:pPr>
            <w:ins w:id="68" w:author="Liwen Chu" w:date="2021-09-08T21:40:00Z">
              <w:r>
                <w:rPr>
                  <w:w w:val="100"/>
                </w:rPr>
                <w:t>&lt;ANA&gt;</w:t>
              </w:r>
            </w:ins>
          </w:p>
        </w:tc>
        <w:tc>
          <w:tcPr>
            <w:tcW w:w="4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64A9E8A" w14:textId="59AFBB39" w:rsidR="00B20EF3" w:rsidRDefault="00B20EF3" w:rsidP="001838CF">
            <w:pPr>
              <w:pStyle w:val="CellBody"/>
              <w:rPr>
                <w:ins w:id="69" w:author="Liwen Chu" w:date="2021-09-08T21:40:00Z"/>
                <w:w w:val="100"/>
              </w:rPr>
            </w:pPr>
            <w:ins w:id="70" w:author="Liwen Chu" w:date="2021-09-08T21:43:00Z">
              <w:r>
                <w:t xml:space="preserve">Protected </w:t>
              </w:r>
            </w:ins>
            <w:proofErr w:type="spellStart"/>
            <w:ins w:id="71" w:author="Liwen Chu" w:date="2021-09-08T21:40:00Z">
              <w:r>
                <w:t>MLProbe</w:t>
              </w:r>
              <w:proofErr w:type="spellEnd"/>
              <w:r>
                <w:t xml:space="preserve"> Response</w:t>
              </w:r>
            </w:ins>
          </w:p>
        </w:tc>
        <w:tc>
          <w:tcPr>
            <w:tcW w:w="4000" w:type="dxa"/>
            <w:tcBorders>
              <w:top w:val="nil"/>
              <w:left w:val="single" w:sz="2" w:space="0" w:color="000000"/>
              <w:bottom w:val="single" w:sz="2" w:space="0" w:color="000000"/>
              <w:right w:val="single" w:sz="10" w:space="0" w:color="000000"/>
            </w:tcBorders>
          </w:tcPr>
          <w:p w14:paraId="314359C2" w14:textId="0E99E5F9" w:rsidR="00B20EF3" w:rsidRDefault="00B20EF3" w:rsidP="001838CF">
            <w:pPr>
              <w:pStyle w:val="CellBody"/>
              <w:rPr>
                <w:ins w:id="72" w:author="Liwen Chu" w:date="2021-09-08T21:42:00Z"/>
              </w:rPr>
            </w:pPr>
            <w:ins w:id="73" w:author="Liwen Chu" w:date="2021-09-08T21:45:00Z">
              <w:r>
                <w:t>9.6.7.x</w:t>
              </w:r>
            </w:ins>
            <w:ins w:id="74" w:author="Liwen Chu" w:date="2021-09-08T21:46:00Z">
              <w:r>
                <w:t>2</w:t>
              </w:r>
            </w:ins>
            <w:ins w:id="75" w:author="Liwen Chu" w:date="2021-09-08T21:45:00Z">
              <w:r>
                <w:t xml:space="preserve"> (</w:t>
              </w:r>
              <w:proofErr w:type="spellStart"/>
              <w:r>
                <w:t>MLProbe</w:t>
              </w:r>
              <w:proofErr w:type="spellEnd"/>
              <w:r>
                <w:t xml:space="preserve"> Response frame format)</w:t>
              </w:r>
            </w:ins>
          </w:p>
        </w:tc>
      </w:tr>
    </w:tbl>
    <w:p w14:paraId="24D47850" w14:textId="06184ADD" w:rsidR="00B20EF3" w:rsidRDefault="00B20EF3" w:rsidP="00AD6F8F">
      <w:pPr>
        <w:autoSpaceDE w:val="0"/>
        <w:autoSpaceDN w:val="0"/>
        <w:adjustRightInd w:val="0"/>
        <w:spacing w:before="360" w:after="240"/>
        <w:jc w:val="left"/>
        <w:rPr>
          <w:rFonts w:ascii="Arial-BoldMT" w:eastAsia="Arial-BoldMT" w:cs="Arial-BoldMT"/>
          <w:b/>
          <w:bCs/>
          <w:sz w:val="20"/>
          <w:lang w:val="en-US"/>
        </w:rPr>
      </w:pPr>
    </w:p>
    <w:p w14:paraId="6CFCC3CB" w14:textId="77777777" w:rsidR="00B20EF3" w:rsidRPr="00AD6F8F" w:rsidRDefault="00B20EF3" w:rsidP="00AD6F8F">
      <w:pPr>
        <w:autoSpaceDE w:val="0"/>
        <w:autoSpaceDN w:val="0"/>
        <w:adjustRightInd w:val="0"/>
        <w:spacing w:before="360" w:after="240"/>
        <w:jc w:val="left"/>
        <w:rPr>
          <w:rFonts w:ascii="Arial" w:hAnsi="Arial" w:cs="Arial"/>
          <w:color w:val="000000"/>
          <w:sz w:val="24"/>
          <w:szCs w:val="24"/>
          <w:lang w:val="en-US"/>
        </w:rPr>
      </w:pPr>
    </w:p>
    <w:p w14:paraId="7B6E1611" w14:textId="77777777" w:rsidR="00AD6F8F" w:rsidRPr="00AD6F8F" w:rsidRDefault="00AD6F8F" w:rsidP="00AD6F8F">
      <w:pPr>
        <w:autoSpaceDE w:val="0"/>
        <w:autoSpaceDN w:val="0"/>
        <w:adjustRightInd w:val="0"/>
        <w:spacing w:before="240" w:after="240"/>
        <w:jc w:val="left"/>
        <w:rPr>
          <w:rFonts w:ascii="Arial" w:hAnsi="Arial" w:cs="Arial"/>
          <w:color w:val="000000"/>
          <w:sz w:val="20"/>
          <w:lang w:val="en-US"/>
        </w:rPr>
      </w:pPr>
      <w:r w:rsidRPr="00AD6F8F">
        <w:rPr>
          <w:rFonts w:ascii="Arial" w:hAnsi="Arial" w:cs="Arial"/>
          <w:b/>
          <w:bCs/>
          <w:color w:val="000000"/>
          <w:sz w:val="20"/>
          <w:lang w:val="en-US"/>
        </w:rPr>
        <w:t>35.3.2 Advertisement of multi-link information in Multi-Link element</w:t>
      </w:r>
      <w:r w:rsidRPr="00AD6F8F">
        <w:rPr>
          <w:rFonts w:ascii="Arial" w:hAnsi="Arial" w:cs="Arial"/>
          <w:b/>
          <w:bCs/>
          <w:color w:val="000000"/>
          <w:sz w:val="20"/>
          <w:u w:val="single"/>
          <w:lang w:val="en-US"/>
        </w:rPr>
        <w:t>(#2294)</w:t>
      </w:r>
    </w:p>
    <w:p w14:paraId="495196AB" w14:textId="79563731" w:rsidR="00AD6F8F" w:rsidRDefault="00AD6F8F" w:rsidP="00AD6F8F">
      <w:pPr>
        <w:autoSpaceDE w:val="0"/>
        <w:autoSpaceDN w:val="0"/>
        <w:adjustRightInd w:val="0"/>
        <w:spacing w:before="240" w:after="240"/>
        <w:jc w:val="left"/>
        <w:rPr>
          <w:rFonts w:ascii="Arial" w:hAnsi="Arial" w:cs="Arial"/>
          <w:b/>
          <w:bCs/>
          <w:color w:val="000000"/>
          <w:sz w:val="20"/>
          <w:lang w:val="en-US"/>
        </w:rPr>
      </w:pPr>
      <w:r w:rsidRPr="00AD6F8F">
        <w:rPr>
          <w:rFonts w:ascii="Arial" w:hAnsi="Arial" w:cs="Arial"/>
          <w:b/>
          <w:bCs/>
          <w:color w:val="000000"/>
          <w:sz w:val="20"/>
          <w:lang w:val="en-US"/>
        </w:rPr>
        <w:t>35.3.2.1 General</w:t>
      </w:r>
    </w:p>
    <w:p w14:paraId="7B905300" w14:textId="243F3595" w:rsidR="001820D1" w:rsidRPr="001820D1" w:rsidRDefault="001820D1" w:rsidP="001820D1">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lastRenderedPageBreak/>
        <w:t>TGbe</w:t>
      </w:r>
      <w:proofErr w:type="spellEnd"/>
      <w:r w:rsidRPr="001820D1">
        <w:rPr>
          <w:rFonts w:ascii="Arial-BoldMT" w:eastAsia="Arial-BoldMT" w:cs="Arial-BoldMT"/>
          <w:b/>
          <w:bCs/>
          <w:i/>
          <w:iCs/>
          <w:sz w:val="20"/>
          <w:highlight w:val="yellow"/>
          <w:u w:val="single"/>
          <w:lang w:val="en-US"/>
        </w:rPr>
        <w:t xml:space="preserve"> editor: change </w:t>
      </w:r>
      <w:ins w:id="76" w:author="Liwen Chu" w:date="2021-09-03T14:06:00Z">
        <w:r w:rsidR="00E37826">
          <w:rPr>
            <w:rFonts w:ascii="Arial-BoldMT" w:eastAsia="Arial-BoldMT" w:cs="Arial-BoldMT"/>
            <w:b/>
            <w:bCs/>
            <w:i/>
            <w:iCs/>
            <w:sz w:val="20"/>
            <w:highlight w:val="yellow"/>
            <w:u w:val="single"/>
            <w:lang w:val="en-US"/>
          </w:rPr>
          <w:t>the 1</w:t>
        </w:r>
        <w:r w:rsidR="00E37826" w:rsidRPr="00E37826">
          <w:rPr>
            <w:rFonts w:ascii="Arial-BoldMT" w:eastAsia="Arial-BoldMT" w:cs="Arial-BoldMT"/>
            <w:b/>
            <w:bCs/>
            <w:i/>
            <w:iCs/>
            <w:sz w:val="20"/>
            <w:highlight w:val="yellow"/>
            <w:u w:val="single"/>
            <w:vertAlign w:val="superscript"/>
            <w:lang w:val="en-US"/>
          </w:rPr>
          <w:t>st</w:t>
        </w:r>
        <w:r w:rsidR="00E37826">
          <w:rPr>
            <w:rFonts w:ascii="Arial-BoldMT" w:eastAsia="Arial-BoldMT" w:cs="Arial-BoldMT"/>
            <w:b/>
            <w:bCs/>
            <w:i/>
            <w:iCs/>
            <w:sz w:val="20"/>
            <w:highlight w:val="yellow"/>
            <w:u w:val="single"/>
            <w:lang w:val="en-US"/>
          </w:rPr>
          <w:t>, 2</w:t>
        </w:r>
        <w:r w:rsidR="00E37826" w:rsidRPr="00E37826">
          <w:rPr>
            <w:rFonts w:ascii="Arial-BoldMT" w:eastAsia="Arial-BoldMT" w:cs="Arial-BoldMT"/>
            <w:b/>
            <w:bCs/>
            <w:i/>
            <w:iCs/>
            <w:sz w:val="20"/>
            <w:highlight w:val="yellow"/>
            <w:u w:val="single"/>
            <w:vertAlign w:val="superscript"/>
            <w:lang w:val="en-US"/>
          </w:rPr>
          <w:t>nd</w:t>
        </w:r>
      </w:ins>
      <w:r w:rsidR="00E37826">
        <w:rPr>
          <w:rFonts w:ascii="Arial-BoldMT" w:eastAsia="Arial-BoldMT" w:cs="Arial-BoldMT"/>
          <w:b/>
          <w:bCs/>
          <w:i/>
          <w:iCs/>
          <w:sz w:val="20"/>
          <w:highlight w:val="yellow"/>
          <w:u w:val="single"/>
          <w:vertAlign w:val="superscript"/>
          <w:lang w:val="en-US"/>
        </w:rPr>
        <w:t xml:space="preserve"> </w:t>
      </w:r>
      <w:proofErr w:type="spellStart"/>
      <w:r w:rsidR="00E37826">
        <w:rPr>
          <w:rFonts w:ascii="Arial-BoldMT" w:eastAsia="Arial-BoldMT" w:cs="Arial-BoldMT"/>
          <w:b/>
          <w:bCs/>
          <w:i/>
          <w:iCs/>
          <w:sz w:val="20"/>
          <w:highlight w:val="yellow"/>
          <w:u w:val="single"/>
          <w:lang w:val="en-US"/>
        </w:rPr>
        <w:t>paragraphes</w:t>
      </w:r>
      <w:proofErr w:type="spellEnd"/>
      <w:r w:rsidR="00E37826">
        <w:rPr>
          <w:rFonts w:ascii="Arial-BoldMT" w:eastAsia="Arial-BoldMT" w:cs="Arial-BoldMT"/>
          <w:b/>
          <w:bCs/>
          <w:i/>
          <w:iCs/>
          <w:sz w:val="20"/>
          <w:highlight w:val="yellow"/>
          <w:u w:val="single"/>
          <w:lang w:val="en-US"/>
        </w:rPr>
        <w:t xml:space="preserve"> in 3</w:t>
      </w:r>
      <w:r>
        <w:rPr>
          <w:rFonts w:ascii="Arial-BoldMT" w:eastAsia="Arial-BoldMT" w:cs="Arial-BoldMT"/>
          <w:b/>
          <w:bCs/>
          <w:i/>
          <w:iCs/>
          <w:sz w:val="20"/>
          <w:highlight w:val="yellow"/>
          <w:u w:val="single"/>
          <w:lang w:val="en-US"/>
        </w:rPr>
        <w:t>5.3.2.1</w:t>
      </w:r>
      <w:r w:rsidRPr="001820D1">
        <w:rPr>
          <w:rFonts w:ascii="Arial-BoldMT" w:eastAsia="Arial-BoldMT" w:cs="Arial-BoldMT"/>
          <w:b/>
          <w:bCs/>
          <w:i/>
          <w:iCs/>
          <w:sz w:val="20"/>
          <w:highlight w:val="yellow"/>
          <w:u w:val="single"/>
          <w:lang w:val="en-US"/>
        </w:rPr>
        <w:t xml:space="preserve"> as follows:</w:t>
      </w:r>
      <w:ins w:id="77" w:author="Liwen Chu" w:date="2021-09-03T11:36:00Z">
        <w:r w:rsidR="00BC167D">
          <w:rPr>
            <w:rFonts w:ascii="Arial-BoldMT" w:eastAsia="Arial-BoldMT" w:cs="Arial-BoldMT"/>
            <w:b/>
            <w:bCs/>
            <w:i/>
            <w:iCs/>
            <w:sz w:val="20"/>
            <w:u w:val="single"/>
            <w:lang w:val="en-US"/>
          </w:rPr>
          <w:t xml:space="preserve"> (#</w:t>
        </w:r>
      </w:ins>
      <w:ins w:id="78" w:author="Liwen Chu" w:date="2021-09-07T21:19:00Z">
        <w:r w:rsidR="00C947DC">
          <w:rPr>
            <w:rFonts w:ascii="Arial-BoldMT" w:eastAsia="Arial-BoldMT" w:cs="Arial-BoldMT"/>
            <w:b/>
            <w:bCs/>
            <w:i/>
            <w:iCs/>
            <w:sz w:val="20"/>
            <w:u w:val="single"/>
            <w:lang w:val="en-US"/>
          </w:rPr>
          <w:t>5063</w:t>
        </w:r>
      </w:ins>
      <w:ins w:id="79" w:author="Liwen Chu" w:date="2021-09-03T11:36:00Z">
        <w:r w:rsidR="00BC167D">
          <w:rPr>
            <w:rFonts w:ascii="Arial-BoldMT" w:eastAsia="Arial-BoldMT" w:cs="Arial-BoldMT"/>
            <w:b/>
            <w:bCs/>
            <w:i/>
            <w:iCs/>
            <w:sz w:val="20"/>
            <w:u w:val="single"/>
            <w:lang w:val="en-US"/>
          </w:rPr>
          <w:t>)</w:t>
        </w:r>
      </w:ins>
    </w:p>
    <w:p w14:paraId="5A0DE7C6" w14:textId="77777777" w:rsidR="00AD6F8F" w:rsidRPr="00AD6F8F" w:rsidRDefault="00AD6F8F" w:rsidP="00AD6F8F">
      <w:pPr>
        <w:autoSpaceDE w:val="0"/>
        <w:autoSpaceDN w:val="0"/>
        <w:adjustRightInd w:val="0"/>
        <w:spacing w:before="240"/>
        <w:rPr>
          <w:color w:val="000000"/>
          <w:sz w:val="20"/>
          <w:lang w:val="en-US"/>
        </w:rPr>
      </w:pPr>
      <w:r w:rsidRPr="00AD6F8F">
        <w:rPr>
          <w:color w:val="000000"/>
          <w:sz w:val="20"/>
          <w:u w:val="single"/>
          <w:lang w:val="en-US"/>
        </w:rPr>
        <w:t>(#2241)(#1154)(#2850)(#2450)(#3366)(#3152)(#1716)(#2898)(#1155)(#1414)(#2581)(#3367)(#3359)(#2859)(#2295)</w:t>
      </w:r>
      <w:r w:rsidRPr="00AD6F8F">
        <w:rPr>
          <w:color w:val="000000"/>
          <w:sz w:val="20"/>
          <w:lang w:val="en-US"/>
        </w:rPr>
        <w:t>An AP affiliated with an AP MLD shall follow the rules defined in 35.3.4.4 (Multi-Link element usage rules in the context of discovery) for including a Basic variant Multi-Link element in a Beacon frame that it transmits or in a Probe Response frame</w:t>
      </w:r>
      <w:del w:id="80" w:author="Liwen Chu" w:date="2021-09-02T16:46:00Z">
        <w:r w:rsidRPr="00AD6F8F" w:rsidDel="00AD6F8F">
          <w:rPr>
            <w:color w:val="000000"/>
            <w:sz w:val="20"/>
            <w:lang w:val="en-US"/>
          </w:rPr>
          <w:delText>,</w:delText>
        </w:r>
      </w:del>
      <w:r w:rsidRPr="00AD6F8F">
        <w:rPr>
          <w:color w:val="000000"/>
          <w:sz w:val="20"/>
          <w:lang w:val="en-US"/>
        </w:rPr>
        <w:t xml:space="preserve"> </w:t>
      </w:r>
      <w:del w:id="81" w:author="Liwen Chu" w:date="2021-09-02T16:46:00Z">
        <w:r w:rsidRPr="00AD6F8F" w:rsidDel="00AD6F8F">
          <w:rPr>
            <w:color w:val="000000"/>
            <w:sz w:val="20"/>
            <w:lang w:val="en-US"/>
          </w:rPr>
          <w:delText xml:space="preserve">which is not an ML probe response, </w:delText>
        </w:r>
      </w:del>
      <w:r w:rsidRPr="00AD6F8F">
        <w:rPr>
          <w:color w:val="000000"/>
          <w:sz w:val="20"/>
          <w:lang w:val="en-US"/>
        </w:rPr>
        <w:t>that it transmits.</w:t>
      </w:r>
    </w:p>
    <w:p w14:paraId="628185F9" w14:textId="17009C7F" w:rsidR="00AD6F8F" w:rsidRPr="00AD6F8F" w:rsidRDefault="00AD6F8F" w:rsidP="00AD6F8F">
      <w:pPr>
        <w:autoSpaceDE w:val="0"/>
        <w:autoSpaceDN w:val="0"/>
        <w:adjustRightInd w:val="0"/>
        <w:spacing w:before="240"/>
        <w:rPr>
          <w:color w:val="000000"/>
          <w:sz w:val="20"/>
          <w:lang w:val="en-US"/>
        </w:rPr>
      </w:pPr>
      <w:r w:rsidRPr="00AD6F8F">
        <w:rPr>
          <w:color w:val="000000"/>
          <w:sz w:val="20"/>
          <w:u w:val="single"/>
          <w:lang w:val="en-US"/>
        </w:rPr>
        <w:t>(#1155)(#1414)(#2581)(#3367)(#3359)(#2859)(#2295)</w:t>
      </w:r>
      <w:r w:rsidRPr="00AD6F8F">
        <w:rPr>
          <w:color w:val="000000"/>
          <w:sz w:val="20"/>
          <w:lang w:val="en-US"/>
        </w:rPr>
        <w:t xml:space="preserve">An AP affiliated with an AP MLD shall follow the rules in 35.3.4.2 (Use of </w:t>
      </w:r>
      <w:proofErr w:type="spellStart"/>
      <w:ins w:id="82" w:author="Liwen Chu" w:date="2021-09-03T14:06:00Z">
        <w:r w:rsidR="00E37826">
          <w:rPr>
            <w:color w:val="000000"/>
            <w:sz w:val="20"/>
            <w:lang w:val="en-US"/>
          </w:rPr>
          <w:t>MLProbe</w:t>
        </w:r>
        <w:proofErr w:type="spellEnd"/>
        <w:r w:rsidR="00E37826">
          <w:rPr>
            <w:color w:val="000000"/>
            <w:sz w:val="20"/>
            <w:lang w:val="en-US"/>
          </w:rPr>
          <w:t xml:space="preserve"> Request</w:t>
        </w:r>
        <w:r w:rsidR="00E37826" w:rsidRPr="00AD6F8F">
          <w:rPr>
            <w:color w:val="000000"/>
            <w:sz w:val="20"/>
            <w:lang w:val="en-US"/>
          </w:rPr>
          <w:t xml:space="preserve"> and </w:t>
        </w:r>
        <w:r w:rsidR="00E37826">
          <w:rPr>
            <w:color w:val="000000"/>
            <w:sz w:val="20"/>
            <w:lang w:val="en-US"/>
          </w:rPr>
          <w:t>R</w:t>
        </w:r>
        <w:r w:rsidR="00E37826" w:rsidRPr="00AD6F8F">
          <w:rPr>
            <w:color w:val="000000"/>
            <w:sz w:val="20"/>
            <w:lang w:val="en-US"/>
          </w:rPr>
          <w:t>esponse</w:t>
        </w:r>
        <w:r w:rsidR="00E37826" w:rsidRPr="00AD6F8F" w:rsidDel="005C7A72">
          <w:rPr>
            <w:color w:val="000000"/>
            <w:sz w:val="20"/>
            <w:lang w:val="en-US"/>
          </w:rPr>
          <w:t xml:space="preserve"> </w:t>
        </w:r>
      </w:ins>
      <w:del w:id="83" w:author="Liwen Chu" w:date="2021-09-02T16:47:00Z">
        <w:r w:rsidRPr="00AD6F8F" w:rsidDel="00AD6F8F">
          <w:rPr>
            <w:color w:val="000000"/>
            <w:sz w:val="20"/>
            <w:lang w:val="en-US"/>
          </w:rPr>
          <w:delText>ML probe</w:delText>
        </w:r>
      </w:del>
      <w:del w:id="84" w:author="Liwen Chu" w:date="2021-09-03T11:20:00Z">
        <w:r w:rsidRPr="00AD6F8F" w:rsidDel="008F1A8B">
          <w:rPr>
            <w:color w:val="000000"/>
            <w:sz w:val="20"/>
            <w:lang w:val="en-US"/>
          </w:rPr>
          <w:delText xml:space="preserve"> </w:delText>
        </w:r>
      </w:del>
      <w:del w:id="85" w:author="Liwen Chu" w:date="2021-09-02T16:47:00Z">
        <w:r w:rsidRPr="00AD6F8F" w:rsidDel="00AD6F8F">
          <w:rPr>
            <w:color w:val="000000"/>
            <w:sz w:val="20"/>
            <w:lang w:val="en-US"/>
          </w:rPr>
          <w:delText>request</w:delText>
        </w:r>
      </w:del>
      <w:del w:id="86" w:author="Liwen Chu" w:date="2021-09-03T14:05:00Z">
        <w:r w:rsidRPr="00AD6F8F" w:rsidDel="00E37826">
          <w:rPr>
            <w:color w:val="000000"/>
            <w:sz w:val="20"/>
            <w:lang w:val="en-US"/>
          </w:rPr>
          <w:delText xml:space="preserve">and </w:delText>
        </w:r>
      </w:del>
      <w:del w:id="87" w:author="Liwen Chu" w:date="2021-09-02T16:47:00Z">
        <w:r w:rsidRPr="00AD6F8F" w:rsidDel="005C7A72">
          <w:rPr>
            <w:color w:val="000000"/>
            <w:sz w:val="20"/>
            <w:lang w:val="en-US"/>
          </w:rPr>
          <w:delText>response</w:delText>
        </w:r>
      </w:del>
      <w:r w:rsidRPr="00AD6F8F">
        <w:rPr>
          <w:color w:val="000000"/>
          <w:sz w:val="20"/>
          <w:lang w:val="en-US"/>
        </w:rPr>
        <w:t xml:space="preserve">(#2583)(#3360)) for including a Basic variant Multi-Link element in a </w:t>
      </w:r>
      <w:del w:id="88" w:author="Liwen Chu" w:date="2021-09-03T11:21:00Z">
        <w:r w:rsidRPr="00AD6F8F" w:rsidDel="008F1A8B">
          <w:rPr>
            <w:color w:val="000000"/>
            <w:sz w:val="20"/>
            <w:lang w:val="en-US"/>
          </w:rPr>
          <w:delText>Probe Response</w:delText>
        </w:r>
      </w:del>
      <w:proofErr w:type="spellStart"/>
      <w:ins w:id="89" w:author="Liwen Chu" w:date="2021-09-03T11:21:00Z">
        <w:r w:rsidR="008F1A8B">
          <w:rPr>
            <w:color w:val="000000"/>
            <w:sz w:val="20"/>
            <w:lang w:val="en-US"/>
          </w:rPr>
          <w:t>MLProbe</w:t>
        </w:r>
        <w:proofErr w:type="spellEnd"/>
        <w:r w:rsidR="008F1A8B">
          <w:rPr>
            <w:color w:val="000000"/>
            <w:sz w:val="20"/>
            <w:lang w:val="en-US"/>
          </w:rPr>
          <w:t xml:space="preserve"> Response</w:t>
        </w:r>
      </w:ins>
      <w:r w:rsidRPr="00AD6F8F">
        <w:rPr>
          <w:color w:val="000000"/>
          <w:sz w:val="20"/>
          <w:lang w:val="en-US"/>
        </w:rPr>
        <w:t xml:space="preserve"> frame</w:t>
      </w:r>
      <w:del w:id="90" w:author="Liwen Chu" w:date="2021-09-02T16:48:00Z">
        <w:r w:rsidRPr="00AD6F8F" w:rsidDel="005C7A72">
          <w:rPr>
            <w:color w:val="000000"/>
            <w:sz w:val="20"/>
            <w:lang w:val="en-US"/>
          </w:rPr>
          <w:delText>, which is an ML probe response,</w:delText>
        </w:r>
      </w:del>
      <w:r w:rsidRPr="00AD6F8F">
        <w:rPr>
          <w:color w:val="000000"/>
          <w:sz w:val="20"/>
          <w:lang w:val="en-US"/>
        </w:rPr>
        <w:t xml:space="preserve"> that it transmits.</w:t>
      </w:r>
    </w:p>
    <w:p w14:paraId="1DFD82A4" w14:textId="30C4182B" w:rsidR="00AD6F8F" w:rsidRDefault="00E37826" w:rsidP="00AD6F8F">
      <w:pPr>
        <w:autoSpaceDE w:val="0"/>
        <w:autoSpaceDN w:val="0"/>
        <w:adjustRightInd w:val="0"/>
        <w:spacing w:before="240"/>
        <w:rPr>
          <w:color w:val="000000"/>
          <w:sz w:val="20"/>
          <w:lang w:val="en-US"/>
        </w:rPr>
      </w:pPr>
      <w:r>
        <w:rPr>
          <w:color w:val="000000"/>
          <w:sz w:val="20"/>
          <w:u w:val="single"/>
          <w:lang w:val="en-US"/>
        </w:rPr>
        <w:t xml:space="preserve"> </w:t>
      </w:r>
    </w:p>
    <w:p w14:paraId="1F69FE99" w14:textId="12999235" w:rsidR="00E37826" w:rsidRPr="001820D1" w:rsidRDefault="00E37826" w:rsidP="00E37826">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change </w:t>
      </w:r>
      <w:r>
        <w:rPr>
          <w:rFonts w:ascii="Arial-BoldMT" w:eastAsia="Arial-BoldMT" w:cs="Arial-BoldMT"/>
          <w:b/>
          <w:bCs/>
          <w:i/>
          <w:iCs/>
          <w:sz w:val="20"/>
          <w:highlight w:val="yellow"/>
          <w:u w:val="single"/>
          <w:lang w:val="en-US"/>
        </w:rPr>
        <w:t>the 4</w:t>
      </w:r>
      <w:r w:rsidRPr="00E37826">
        <w:rPr>
          <w:rFonts w:ascii="Arial-BoldMT" w:eastAsia="Arial-BoldMT" w:cs="Arial-BoldMT"/>
          <w:b/>
          <w:bCs/>
          <w:i/>
          <w:iCs/>
          <w:sz w:val="20"/>
          <w:highlight w:val="yellow"/>
          <w:u w:val="single"/>
          <w:vertAlign w:val="superscript"/>
          <w:lang w:val="en-US"/>
        </w:rPr>
        <w:t>th</w:t>
      </w:r>
      <w:r>
        <w:rPr>
          <w:rFonts w:ascii="Arial-BoldMT" w:eastAsia="Arial-BoldMT" w:cs="Arial-BoldMT"/>
          <w:b/>
          <w:bCs/>
          <w:i/>
          <w:iCs/>
          <w:sz w:val="20"/>
          <w:highlight w:val="yellow"/>
          <w:u w:val="single"/>
          <w:lang w:val="en-US"/>
        </w:rPr>
        <w:t xml:space="preserve"> paragraph in 35.3.2.1</w:t>
      </w:r>
      <w:r w:rsidRPr="001820D1">
        <w:rPr>
          <w:rFonts w:ascii="Arial-BoldMT" w:eastAsia="Arial-BoldMT" w:cs="Arial-BoldMT"/>
          <w:b/>
          <w:bCs/>
          <w:i/>
          <w:iCs/>
          <w:sz w:val="20"/>
          <w:highlight w:val="yellow"/>
          <w:u w:val="single"/>
          <w:lang w:val="en-US"/>
        </w:rPr>
        <w:t xml:space="preserve"> as follows:</w:t>
      </w:r>
      <w:r>
        <w:rPr>
          <w:rFonts w:ascii="Arial-BoldMT" w:eastAsia="Arial-BoldMT" w:cs="Arial-BoldMT"/>
          <w:b/>
          <w:bCs/>
          <w:i/>
          <w:iCs/>
          <w:sz w:val="20"/>
          <w:u w:val="single"/>
          <w:lang w:val="en-US"/>
        </w:rPr>
        <w:t xml:space="preserve"> </w:t>
      </w:r>
      <w:ins w:id="91" w:author="Liwen Chu" w:date="2021-09-03T14:08:00Z">
        <w:r>
          <w:rPr>
            <w:rFonts w:ascii="Arial-BoldMT" w:eastAsia="Arial-BoldMT" w:cs="Arial-BoldMT"/>
            <w:b/>
            <w:bCs/>
            <w:i/>
            <w:iCs/>
            <w:sz w:val="20"/>
            <w:u w:val="single"/>
            <w:lang w:val="en-US"/>
          </w:rPr>
          <w:t>(#</w:t>
        </w:r>
      </w:ins>
      <w:ins w:id="92" w:author="Liwen Chu" w:date="2021-09-07T21:19:00Z">
        <w:r w:rsidR="00C947DC">
          <w:rPr>
            <w:rFonts w:ascii="Arial-BoldMT" w:eastAsia="Arial-BoldMT" w:cs="Arial-BoldMT"/>
            <w:b/>
            <w:bCs/>
            <w:i/>
            <w:iCs/>
            <w:sz w:val="20"/>
            <w:u w:val="single"/>
            <w:lang w:val="en-US"/>
          </w:rPr>
          <w:t>5063</w:t>
        </w:r>
      </w:ins>
      <w:ins w:id="93" w:author="Liwen Chu" w:date="2021-09-03T14:08:00Z">
        <w:r>
          <w:rPr>
            <w:rFonts w:ascii="Arial-BoldMT" w:eastAsia="Arial-BoldMT" w:cs="Arial-BoldMT"/>
            <w:b/>
            <w:bCs/>
            <w:i/>
            <w:iCs/>
            <w:sz w:val="20"/>
            <w:u w:val="single"/>
            <w:lang w:val="en-US"/>
          </w:rPr>
          <w:t>)</w:t>
        </w:r>
      </w:ins>
    </w:p>
    <w:p w14:paraId="6218499A" w14:textId="77777777" w:rsidR="00AD6F8F" w:rsidRPr="00AD6F8F" w:rsidRDefault="00AD6F8F" w:rsidP="00AD6F8F">
      <w:pPr>
        <w:autoSpaceDE w:val="0"/>
        <w:autoSpaceDN w:val="0"/>
        <w:adjustRightInd w:val="0"/>
        <w:spacing w:before="240"/>
        <w:rPr>
          <w:color w:val="000000"/>
          <w:sz w:val="20"/>
          <w:lang w:val="en-US"/>
        </w:rPr>
      </w:pPr>
    </w:p>
    <w:p w14:paraId="4E35C10A" w14:textId="4F4F4C89" w:rsidR="00AD6F8F" w:rsidRDefault="00AD6F8F" w:rsidP="00AD6F8F">
      <w:pPr>
        <w:rPr>
          <w:color w:val="000000"/>
          <w:sz w:val="20"/>
          <w:lang w:val="en-US"/>
        </w:rPr>
      </w:pPr>
      <w:r w:rsidRPr="00AD6F8F">
        <w:rPr>
          <w:color w:val="000000"/>
          <w:sz w:val="20"/>
          <w:u w:val="single"/>
          <w:lang w:val="en-US"/>
        </w:rPr>
        <w:t>(#1183)(#1777)(#1918)(#2414)(#2582)(#3211)(#3249)(#3368)(#2182)(#2295)</w:t>
      </w:r>
      <w:r w:rsidRPr="00AD6F8F">
        <w:rPr>
          <w:color w:val="000000"/>
          <w:sz w:val="20"/>
          <w:lang w:val="en-US"/>
        </w:rPr>
        <w:t xml:space="preserve">A STA affiliated with a non-AP MLD shall follow the rules in 35.3.4.2 (Use of </w:t>
      </w:r>
      <w:proofErr w:type="spellStart"/>
      <w:ins w:id="94" w:author="Liwen Chu" w:date="2021-09-03T11:20:00Z">
        <w:r w:rsidR="008F1A8B">
          <w:rPr>
            <w:color w:val="000000"/>
            <w:sz w:val="20"/>
            <w:lang w:val="en-US"/>
          </w:rPr>
          <w:t>MLProbe</w:t>
        </w:r>
        <w:proofErr w:type="spellEnd"/>
        <w:r w:rsidR="008F1A8B">
          <w:rPr>
            <w:color w:val="000000"/>
            <w:sz w:val="20"/>
            <w:lang w:val="en-US"/>
          </w:rPr>
          <w:t xml:space="preserve"> Request</w:t>
        </w:r>
      </w:ins>
      <w:ins w:id="95" w:author="Liwen Chu" w:date="2021-09-02T16:49:00Z">
        <w:r w:rsidR="005C7A72" w:rsidRPr="00AD6F8F">
          <w:rPr>
            <w:color w:val="000000"/>
            <w:sz w:val="20"/>
            <w:lang w:val="en-US"/>
          </w:rPr>
          <w:t xml:space="preserve"> and </w:t>
        </w:r>
        <w:r w:rsidR="005C7A72">
          <w:rPr>
            <w:color w:val="000000"/>
            <w:sz w:val="20"/>
            <w:lang w:val="en-US"/>
          </w:rPr>
          <w:t>R</w:t>
        </w:r>
        <w:r w:rsidR="005C7A72" w:rsidRPr="00AD6F8F">
          <w:rPr>
            <w:color w:val="000000"/>
            <w:sz w:val="20"/>
            <w:lang w:val="en-US"/>
          </w:rPr>
          <w:t>esponse</w:t>
        </w:r>
        <w:r w:rsidR="005C7A72" w:rsidRPr="00AD6F8F" w:rsidDel="005C7A72">
          <w:rPr>
            <w:color w:val="000000"/>
            <w:sz w:val="20"/>
            <w:lang w:val="en-US"/>
          </w:rPr>
          <w:t xml:space="preserve"> </w:t>
        </w:r>
      </w:ins>
      <w:del w:id="96" w:author="Liwen Chu" w:date="2021-09-02T16:49:00Z">
        <w:r w:rsidRPr="00AD6F8F" w:rsidDel="005C7A72">
          <w:rPr>
            <w:color w:val="000000"/>
            <w:sz w:val="20"/>
            <w:lang w:val="en-US"/>
          </w:rPr>
          <w:delText>ML probe request and response</w:delText>
        </w:r>
      </w:del>
      <w:r w:rsidRPr="00AD6F8F">
        <w:rPr>
          <w:color w:val="000000"/>
          <w:sz w:val="20"/>
          <w:lang w:val="en-US"/>
        </w:rPr>
        <w:t xml:space="preserve">(#2583)(#3360)) for including a Probe Request variant Multi-Link element in a </w:t>
      </w:r>
      <w:del w:id="97" w:author="Liwen Chu" w:date="2021-09-02T16:49:00Z">
        <w:r w:rsidRPr="00AD6F8F" w:rsidDel="005C7A72">
          <w:rPr>
            <w:color w:val="000000"/>
            <w:sz w:val="20"/>
            <w:lang w:val="en-US"/>
          </w:rPr>
          <w:delText>Probe Request</w:delText>
        </w:r>
      </w:del>
      <w:proofErr w:type="spellStart"/>
      <w:ins w:id="98" w:author="Liwen Chu" w:date="2021-09-03T11:20:00Z">
        <w:r w:rsidR="008F1A8B">
          <w:rPr>
            <w:color w:val="000000"/>
            <w:sz w:val="20"/>
            <w:lang w:val="en-US"/>
          </w:rPr>
          <w:t>MLProbe</w:t>
        </w:r>
        <w:proofErr w:type="spellEnd"/>
        <w:r w:rsidR="008F1A8B">
          <w:rPr>
            <w:color w:val="000000"/>
            <w:sz w:val="20"/>
            <w:lang w:val="en-US"/>
          </w:rPr>
          <w:t xml:space="preserve"> Request</w:t>
        </w:r>
      </w:ins>
      <w:r w:rsidRPr="00AD6F8F">
        <w:rPr>
          <w:color w:val="000000"/>
          <w:sz w:val="20"/>
          <w:lang w:val="en-US"/>
        </w:rPr>
        <w:t xml:space="preserve"> frame that it transmits.</w:t>
      </w:r>
    </w:p>
    <w:p w14:paraId="1B7054DB" w14:textId="77777777" w:rsidR="00AD6F8F" w:rsidRPr="00AD6F8F" w:rsidRDefault="00AD6F8F" w:rsidP="00AD6F8F">
      <w:pPr>
        <w:rPr>
          <w:color w:val="000000"/>
          <w:sz w:val="20"/>
          <w:lang w:val="en-US"/>
        </w:rPr>
      </w:pPr>
    </w:p>
    <w:p w14:paraId="3D03A8BD" w14:textId="506D3B64" w:rsidR="005C7A72" w:rsidRDefault="005C7A72" w:rsidP="00AD6F8F">
      <w:pPr>
        <w:rPr>
          <w:color w:val="000000"/>
          <w:sz w:val="20"/>
          <w:lang w:val="en-US"/>
        </w:rPr>
      </w:pPr>
    </w:p>
    <w:p w14:paraId="098C5847" w14:textId="68235350" w:rsidR="005C7A72" w:rsidRDefault="005C7A72" w:rsidP="00AD6F8F">
      <w:pPr>
        <w:rPr>
          <w:color w:val="000000"/>
          <w:sz w:val="20"/>
          <w:lang w:val="en-US"/>
        </w:rPr>
      </w:pPr>
    </w:p>
    <w:p w14:paraId="1D59A7FE" w14:textId="576603D1" w:rsidR="005C7A72" w:rsidRDefault="005C7A72" w:rsidP="005C7A72">
      <w:pPr>
        <w:autoSpaceDE w:val="0"/>
        <w:autoSpaceDN w:val="0"/>
        <w:adjustRightInd w:val="0"/>
        <w:spacing w:before="240" w:after="240"/>
        <w:jc w:val="left"/>
        <w:rPr>
          <w:rFonts w:ascii="Arial" w:hAnsi="Arial" w:cs="Arial"/>
          <w:b/>
          <w:bCs/>
          <w:color w:val="000000"/>
          <w:sz w:val="20"/>
          <w:u w:val="single"/>
          <w:lang w:val="en-US"/>
        </w:rPr>
      </w:pPr>
      <w:r w:rsidRPr="005C7A72">
        <w:rPr>
          <w:rFonts w:ascii="Arial" w:hAnsi="Arial" w:cs="Arial"/>
          <w:b/>
          <w:bCs/>
          <w:color w:val="000000"/>
          <w:sz w:val="20"/>
          <w:lang w:val="en-US"/>
        </w:rPr>
        <w:t>35.3.2.2 Advertisement of complete or partial per-link information</w:t>
      </w:r>
      <w:r w:rsidRPr="005C7A72">
        <w:rPr>
          <w:rFonts w:ascii="Arial" w:hAnsi="Arial" w:cs="Arial"/>
          <w:b/>
          <w:bCs/>
          <w:color w:val="000000"/>
          <w:sz w:val="20"/>
          <w:u w:val="single"/>
          <w:lang w:val="en-US"/>
        </w:rPr>
        <w:t>(#1859)</w:t>
      </w:r>
    </w:p>
    <w:p w14:paraId="7FAD5B90" w14:textId="2B8E4206" w:rsidR="001820D1" w:rsidRPr="001820D1" w:rsidRDefault="001820D1" w:rsidP="001820D1">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change </w:t>
      </w:r>
      <w:r>
        <w:rPr>
          <w:rFonts w:ascii="Arial-BoldMT" w:eastAsia="Arial-BoldMT" w:cs="Arial-BoldMT"/>
          <w:b/>
          <w:bCs/>
          <w:i/>
          <w:iCs/>
          <w:sz w:val="20"/>
          <w:highlight w:val="yellow"/>
          <w:u w:val="single"/>
          <w:lang w:val="en-US"/>
        </w:rPr>
        <w:t>35.3.2.2</w:t>
      </w:r>
      <w:r w:rsidRPr="001820D1">
        <w:rPr>
          <w:rFonts w:ascii="Arial-BoldMT" w:eastAsia="Arial-BoldMT" w:cs="Arial-BoldMT"/>
          <w:b/>
          <w:bCs/>
          <w:i/>
          <w:iCs/>
          <w:sz w:val="20"/>
          <w:highlight w:val="yellow"/>
          <w:u w:val="single"/>
          <w:lang w:val="en-US"/>
        </w:rPr>
        <w:t xml:space="preserve"> as follows</w:t>
      </w:r>
      <w:r w:rsidR="00E37826">
        <w:rPr>
          <w:rFonts w:ascii="Arial-BoldMT" w:eastAsia="Arial-BoldMT" w:cs="Arial-BoldMT"/>
          <w:b/>
          <w:bCs/>
          <w:i/>
          <w:iCs/>
          <w:sz w:val="20"/>
          <w:highlight w:val="yellow"/>
          <w:u w:val="single"/>
          <w:lang w:val="en-US"/>
        </w:rPr>
        <w:t xml:space="preserve"> (the </w:t>
      </w:r>
      <w:proofErr w:type="spellStart"/>
      <w:r w:rsidR="00E37826">
        <w:rPr>
          <w:rFonts w:ascii="Arial-BoldMT" w:eastAsia="Arial-BoldMT" w:cs="Arial-BoldMT"/>
          <w:b/>
          <w:bCs/>
          <w:i/>
          <w:iCs/>
          <w:sz w:val="20"/>
          <w:highlight w:val="yellow"/>
          <w:u w:val="single"/>
          <w:lang w:val="en-US"/>
        </w:rPr>
        <w:t>paragraphes</w:t>
      </w:r>
      <w:proofErr w:type="spellEnd"/>
      <w:r w:rsidR="00E37826">
        <w:rPr>
          <w:rFonts w:ascii="Arial-BoldMT" w:eastAsia="Arial-BoldMT" w:cs="Arial-BoldMT"/>
          <w:b/>
          <w:bCs/>
          <w:i/>
          <w:iCs/>
          <w:sz w:val="20"/>
          <w:highlight w:val="yellow"/>
          <w:u w:val="single"/>
          <w:lang w:val="en-US"/>
        </w:rPr>
        <w:t xml:space="preserve"> not shown are not changed)</w:t>
      </w:r>
      <w:r w:rsidRPr="001820D1">
        <w:rPr>
          <w:rFonts w:ascii="Arial-BoldMT" w:eastAsia="Arial-BoldMT" w:cs="Arial-BoldMT"/>
          <w:b/>
          <w:bCs/>
          <w:i/>
          <w:iCs/>
          <w:sz w:val="20"/>
          <w:highlight w:val="yellow"/>
          <w:u w:val="single"/>
          <w:lang w:val="en-US"/>
        </w:rPr>
        <w:t>:</w:t>
      </w:r>
      <w:ins w:id="99" w:author="Liwen Chu" w:date="2021-09-03T11:37:00Z">
        <w:r w:rsidR="00BC167D">
          <w:rPr>
            <w:rFonts w:ascii="Arial-BoldMT" w:eastAsia="Arial-BoldMT" w:cs="Arial-BoldMT"/>
            <w:b/>
            <w:bCs/>
            <w:i/>
            <w:iCs/>
            <w:sz w:val="20"/>
            <w:u w:val="single"/>
            <w:lang w:val="en-US"/>
          </w:rPr>
          <w:t xml:space="preserve"> (#4018)</w:t>
        </w:r>
      </w:ins>
    </w:p>
    <w:p w14:paraId="49B1443A" w14:textId="0C298475" w:rsidR="005C7A72" w:rsidRPr="00BB7254" w:rsidRDefault="00E37826" w:rsidP="005C7A72">
      <w:pPr>
        <w:autoSpaceDE w:val="0"/>
        <w:autoSpaceDN w:val="0"/>
        <w:adjustRightInd w:val="0"/>
        <w:spacing w:before="240"/>
        <w:rPr>
          <w:color w:val="000000"/>
          <w:sz w:val="20"/>
          <w:lang w:val="en-US"/>
        </w:rPr>
      </w:pPr>
      <w:r w:rsidRPr="00BB7254">
        <w:rPr>
          <w:color w:val="000000"/>
          <w:sz w:val="20"/>
          <w:lang w:val="en-US"/>
        </w:rPr>
        <w:t>……</w:t>
      </w:r>
    </w:p>
    <w:p w14:paraId="30933BFD" w14:textId="08966DCE" w:rsidR="005C7A72" w:rsidRPr="005C7A72" w:rsidRDefault="005C7A72" w:rsidP="005C7A72">
      <w:pPr>
        <w:autoSpaceDE w:val="0"/>
        <w:autoSpaceDN w:val="0"/>
        <w:adjustRightInd w:val="0"/>
        <w:spacing w:before="240"/>
        <w:rPr>
          <w:color w:val="000000"/>
          <w:sz w:val="20"/>
          <w:lang w:val="en-US"/>
        </w:rPr>
      </w:pPr>
      <w:r w:rsidRPr="005C7A72">
        <w:rPr>
          <w:color w:val="000000"/>
          <w:sz w:val="20"/>
          <w:u w:val="single"/>
          <w:lang w:val="en-US"/>
        </w:rPr>
        <w:t>(#1034)(#2149)(#1861)(#2831)</w:t>
      </w:r>
      <w:r w:rsidRPr="005C7A72">
        <w:rPr>
          <w:color w:val="000000"/>
          <w:sz w:val="20"/>
          <w:lang w:val="en-US"/>
        </w:rPr>
        <w:t xml:space="preserve">An AP affiliated with an AP MLD shall not include a complete profile of a reported AP affiliated with the same AP MLD in the transmitted Beacon frame or a Probe Response frame </w:t>
      </w:r>
      <w:del w:id="100" w:author="Liwen Chu" w:date="2021-09-02T16:58:00Z">
        <w:r w:rsidRPr="005C7A72" w:rsidDel="000A3B68">
          <w:rPr>
            <w:color w:val="000000"/>
            <w:sz w:val="20"/>
            <w:lang w:val="en-US"/>
          </w:rPr>
          <w:delText>that is not an ML probe response</w:delText>
        </w:r>
      </w:del>
      <w:r w:rsidRPr="005C7A72">
        <w:rPr>
          <w:color w:val="000000"/>
          <w:sz w:val="20"/>
          <w:lang w:val="en-US"/>
        </w:rPr>
        <w:t xml:space="preserve"> as defined in 35.3.4.4 (Multi-Link element usage rules in the context of discovery) and 35.3.10 (Multi-link general procedures(#2324)(#2600)).</w:t>
      </w:r>
    </w:p>
    <w:p w14:paraId="283536FA" w14:textId="1793EAD9" w:rsidR="005C7A72" w:rsidRDefault="005C7A72" w:rsidP="005C7A72">
      <w:pPr>
        <w:autoSpaceDE w:val="0"/>
        <w:autoSpaceDN w:val="0"/>
        <w:adjustRightInd w:val="0"/>
        <w:spacing w:before="240"/>
        <w:rPr>
          <w:color w:val="000000"/>
          <w:sz w:val="20"/>
          <w:lang w:val="en-US"/>
        </w:rPr>
      </w:pPr>
      <w:r w:rsidRPr="005C7A72">
        <w:rPr>
          <w:color w:val="000000"/>
          <w:sz w:val="20"/>
          <w:u w:val="single"/>
          <w:lang w:val="en-US"/>
        </w:rPr>
        <w:t>(#1858)(#1010)(#1128)</w:t>
      </w:r>
      <w:r w:rsidRPr="005C7A72">
        <w:rPr>
          <w:color w:val="000000"/>
          <w:sz w:val="20"/>
          <w:lang w:val="en-US"/>
        </w:rPr>
        <w:t>The Basic variant Multi-Link element when carried in the Neighbor Report element shall not include a Link Info field.</w:t>
      </w:r>
    </w:p>
    <w:p w14:paraId="20A53DE8" w14:textId="77777777" w:rsidR="005C7A72" w:rsidRPr="005C7A72" w:rsidRDefault="005C7A72" w:rsidP="005C7A72">
      <w:pPr>
        <w:autoSpaceDE w:val="0"/>
        <w:autoSpaceDN w:val="0"/>
        <w:adjustRightInd w:val="0"/>
        <w:spacing w:before="240"/>
        <w:rPr>
          <w:color w:val="000000"/>
          <w:sz w:val="20"/>
          <w:lang w:val="en-US"/>
        </w:rPr>
      </w:pPr>
    </w:p>
    <w:p w14:paraId="2E4014C2" w14:textId="0EA98AB5" w:rsidR="005C7A72" w:rsidDel="000A3B68" w:rsidRDefault="005C7A72" w:rsidP="000A3B68">
      <w:pPr>
        <w:rPr>
          <w:del w:id="101" w:author="Liwen Chu" w:date="2021-09-02T16:58:00Z"/>
          <w:color w:val="000000"/>
          <w:sz w:val="20"/>
          <w:lang w:val="en-US"/>
        </w:rPr>
      </w:pPr>
      <w:r w:rsidRPr="005C7A72">
        <w:rPr>
          <w:color w:val="000000"/>
          <w:sz w:val="20"/>
          <w:u w:val="single"/>
          <w:lang w:val="en-US"/>
        </w:rPr>
        <w:t>(#1034)(#1833)(#2149)(#1861)(#2831)</w:t>
      </w:r>
      <w:r w:rsidRPr="005C7A72">
        <w:rPr>
          <w:color w:val="000000"/>
          <w:sz w:val="20"/>
          <w:lang w:val="en-US"/>
        </w:rPr>
        <w:t xml:space="preserve">An AP affiliated with an AP MLD may include either the complete profile or the partial profile of a reported AP affiliated with the same AP MLD in a transmitted </w:t>
      </w:r>
      <w:del w:id="102" w:author="Liwen Chu" w:date="2021-09-02T16:58:00Z">
        <w:r w:rsidRPr="005C7A72" w:rsidDel="000A3B68">
          <w:rPr>
            <w:color w:val="000000"/>
            <w:sz w:val="20"/>
            <w:lang w:val="en-US"/>
          </w:rPr>
          <w:delText>Probe</w:delText>
        </w:r>
      </w:del>
    </w:p>
    <w:p w14:paraId="4C9BEC95" w14:textId="499A2BD7" w:rsidR="005C7A72" w:rsidRDefault="005C7A72" w:rsidP="008F1A8B">
      <w:del w:id="103" w:author="Liwen Chu" w:date="2021-09-02T16:58:00Z">
        <w:r w:rsidDel="000A3B68">
          <w:delText>Response</w:delText>
        </w:r>
        <w:r w:rsidDel="000A3B68">
          <w:rPr>
            <w:spacing w:val="-6"/>
          </w:rPr>
          <w:delText xml:space="preserve"> </w:delText>
        </w:r>
        <w:r w:rsidDel="000A3B68">
          <w:delText>frame,</w:delText>
        </w:r>
        <w:r w:rsidDel="000A3B68">
          <w:rPr>
            <w:spacing w:val="-4"/>
          </w:rPr>
          <w:delText xml:space="preserve"> </w:delText>
        </w:r>
        <w:r w:rsidDel="000A3B68">
          <w:delText>which</w:delText>
        </w:r>
        <w:r w:rsidDel="000A3B68">
          <w:rPr>
            <w:spacing w:val="-4"/>
          </w:rPr>
          <w:delText xml:space="preserve"> </w:delText>
        </w:r>
        <w:r w:rsidDel="000A3B68">
          <w:delText>is</w:delText>
        </w:r>
        <w:r w:rsidDel="000A3B68">
          <w:rPr>
            <w:spacing w:val="-5"/>
          </w:rPr>
          <w:delText xml:space="preserve"> </w:delText>
        </w:r>
        <w:r w:rsidDel="000A3B68">
          <w:delText>an</w:delText>
        </w:r>
        <w:r w:rsidDel="000A3B68">
          <w:rPr>
            <w:spacing w:val="-3"/>
          </w:rPr>
          <w:delText xml:space="preserve"> </w:delText>
        </w:r>
        <w:r w:rsidDel="000A3B68">
          <w:delText>ML</w:delText>
        </w:r>
        <w:r w:rsidDel="000A3B68">
          <w:rPr>
            <w:spacing w:val="-5"/>
          </w:rPr>
          <w:delText xml:space="preserve"> </w:delText>
        </w:r>
        <w:r w:rsidDel="000A3B68">
          <w:delText>probe</w:delText>
        </w:r>
        <w:r w:rsidDel="000A3B68">
          <w:rPr>
            <w:spacing w:val="-4"/>
          </w:rPr>
          <w:delText xml:space="preserve"> </w:delText>
        </w:r>
        <w:r w:rsidDel="000A3B68">
          <w:delText>response</w:delText>
        </w:r>
      </w:del>
      <w:proofErr w:type="spellStart"/>
      <w:ins w:id="104" w:author="Liwen Chu" w:date="2021-09-03T11:21:00Z">
        <w:r w:rsidR="008F1A8B">
          <w:t>MLProbe</w:t>
        </w:r>
        <w:proofErr w:type="spellEnd"/>
        <w:r w:rsidR="008F1A8B">
          <w:t xml:space="preserve"> Response</w:t>
        </w:r>
      </w:ins>
      <w:r>
        <w:rPr>
          <w:spacing w:val="-5"/>
        </w:rPr>
        <w:t xml:space="preserve"> </w:t>
      </w:r>
      <w:r>
        <w:t>frame,</w:t>
      </w:r>
      <w:r>
        <w:rPr>
          <w:spacing w:val="-4"/>
        </w:rPr>
        <w:t xml:space="preserve"> </w:t>
      </w:r>
      <w:r>
        <w:t>as</w:t>
      </w:r>
      <w:r>
        <w:rPr>
          <w:spacing w:val="-4"/>
        </w:rPr>
        <w:t xml:space="preserve"> </w:t>
      </w:r>
      <w:r>
        <w:t>defined</w:t>
      </w:r>
      <w:r>
        <w:rPr>
          <w:spacing w:val="-5"/>
        </w:rPr>
        <w:t xml:space="preserve"> </w:t>
      </w:r>
      <w:r>
        <w:t>in</w:t>
      </w:r>
      <w:r>
        <w:rPr>
          <w:spacing w:val="-5"/>
        </w:rPr>
        <w:t xml:space="preserve"> </w:t>
      </w:r>
      <w:r>
        <w:rPr>
          <w:spacing w:val="-5"/>
        </w:rPr>
        <w:fldChar w:fldCharType="begin"/>
      </w:r>
      <w:r>
        <w:rPr>
          <w:spacing w:val="-5"/>
        </w:rPr>
        <w:instrText xml:space="preserve"> HYPERLINK \l "bookmark13" </w:instrText>
      </w:r>
      <w:r>
        <w:rPr>
          <w:spacing w:val="-5"/>
        </w:rPr>
        <w:fldChar w:fldCharType="separate"/>
      </w:r>
      <w:r>
        <w:t>35.3.4.2</w:t>
      </w:r>
      <w:r>
        <w:rPr>
          <w:spacing w:val="-5"/>
        </w:rPr>
        <w:t xml:space="preserve"> </w:t>
      </w:r>
      <w:r>
        <w:t>(Use</w:t>
      </w:r>
      <w:r>
        <w:rPr>
          <w:spacing w:val="-5"/>
        </w:rPr>
        <w:t xml:space="preserve"> </w:t>
      </w:r>
      <w:r>
        <w:t>of</w:t>
      </w:r>
      <w:r>
        <w:rPr>
          <w:spacing w:val="-5"/>
        </w:rPr>
        <w:t xml:space="preserve"> </w:t>
      </w:r>
      <w:proofErr w:type="spellStart"/>
      <w:ins w:id="105" w:author="Liwen Chu" w:date="2021-09-03T11:20:00Z">
        <w:r w:rsidR="008F1A8B">
          <w:rPr>
            <w:color w:val="000000"/>
            <w:sz w:val="20"/>
            <w:lang w:val="en-US"/>
          </w:rPr>
          <w:t>MLProbe</w:t>
        </w:r>
        <w:proofErr w:type="spellEnd"/>
        <w:r w:rsidR="008F1A8B">
          <w:rPr>
            <w:color w:val="000000"/>
            <w:sz w:val="20"/>
            <w:lang w:val="en-US"/>
          </w:rPr>
          <w:t xml:space="preserve"> Request</w:t>
        </w:r>
      </w:ins>
      <w:ins w:id="106" w:author="Liwen Chu" w:date="2021-09-02T16:59:00Z">
        <w:r w:rsidR="000A3B68" w:rsidRPr="00AD6F8F">
          <w:rPr>
            <w:color w:val="000000"/>
            <w:sz w:val="20"/>
            <w:lang w:val="en-US"/>
          </w:rPr>
          <w:t xml:space="preserve"> and </w:t>
        </w:r>
        <w:r w:rsidR="000A3B68">
          <w:rPr>
            <w:color w:val="000000"/>
            <w:sz w:val="20"/>
            <w:lang w:val="en-US"/>
          </w:rPr>
          <w:t>R</w:t>
        </w:r>
        <w:r w:rsidR="000A3B68" w:rsidRPr="00AD6F8F">
          <w:rPr>
            <w:color w:val="000000"/>
            <w:sz w:val="20"/>
            <w:lang w:val="en-US"/>
          </w:rPr>
          <w:t>esponse</w:t>
        </w:r>
        <w:r w:rsidR="000A3B68" w:rsidRPr="00AD6F8F" w:rsidDel="005C7A72">
          <w:rPr>
            <w:color w:val="000000"/>
            <w:sz w:val="20"/>
            <w:lang w:val="en-US"/>
          </w:rPr>
          <w:t xml:space="preserve"> </w:t>
        </w:r>
      </w:ins>
      <w:del w:id="107" w:author="Liwen Chu" w:date="2021-09-02T16:59:00Z">
        <w:r w:rsidDel="000A3B68">
          <w:delText>ML</w:delText>
        </w:r>
        <w:r w:rsidDel="000A3B68">
          <w:rPr>
            <w:spacing w:val="-5"/>
          </w:rPr>
          <w:delText xml:space="preserve"> </w:delText>
        </w:r>
        <w:r w:rsidDel="000A3B68">
          <w:delText>probe</w:delText>
        </w:r>
        <w:r w:rsidDel="000A3B68">
          <w:rPr>
            <w:spacing w:val="-5"/>
          </w:rPr>
          <w:delText xml:space="preserve"> </w:delText>
        </w:r>
        <w:r w:rsidDel="000A3B68">
          <w:delText>request</w:delText>
        </w:r>
        <w:r w:rsidDel="000A3B68">
          <w:rPr>
            <w:spacing w:val="-4"/>
          </w:rPr>
          <w:delText xml:space="preserve"> </w:delText>
        </w:r>
        <w:r w:rsidDel="000A3B68">
          <w:delText>and</w:delText>
        </w:r>
      </w:del>
      <w:r>
        <w:rPr>
          <w:spacing w:val="-5"/>
        </w:rPr>
        <w:fldChar w:fldCharType="end"/>
      </w:r>
      <w:del w:id="108" w:author="Liwen Chu" w:date="2021-09-02T16:59:00Z">
        <w:r w:rsidDel="000A3B68">
          <w:rPr>
            <w:spacing w:val="-48"/>
          </w:rPr>
          <w:delText xml:space="preserve"> </w:delText>
        </w:r>
      </w:del>
      <w:r>
        <w:rPr>
          <w:spacing w:val="-48"/>
        </w:rPr>
        <w:fldChar w:fldCharType="begin"/>
      </w:r>
      <w:r>
        <w:rPr>
          <w:spacing w:val="-48"/>
        </w:rPr>
        <w:instrText xml:space="preserve"> HYPERLINK \l "bookmark13" </w:instrText>
      </w:r>
      <w:r>
        <w:rPr>
          <w:spacing w:val="-48"/>
        </w:rPr>
        <w:fldChar w:fldCharType="separate"/>
      </w:r>
      <w:del w:id="109" w:author="Liwen Chu" w:date="2021-09-02T16:59:00Z">
        <w:r w:rsidDel="000A3B68">
          <w:delText>response</w:delText>
        </w:r>
      </w:del>
      <w:r>
        <w:t>(#2583)(#3360))</w:t>
      </w:r>
      <w:r>
        <w:rPr>
          <w:spacing w:val="-48"/>
        </w:rPr>
        <w:fldChar w:fldCharType="end"/>
      </w:r>
      <w:r>
        <w:t>.</w:t>
      </w:r>
    </w:p>
    <w:p w14:paraId="3CF06758" w14:textId="08862EB3" w:rsidR="005C7A72" w:rsidRPr="00F47CF2" w:rsidRDefault="00E37826" w:rsidP="005C7A72">
      <w:pPr>
        <w:pStyle w:val="BodyText0"/>
        <w:kinsoku w:val="0"/>
        <w:overflowPunct w:val="0"/>
        <w:spacing w:before="1" w:line="249" w:lineRule="auto"/>
        <w:ind w:left="119" w:right="117"/>
      </w:pPr>
      <w:r w:rsidRPr="00F47CF2">
        <w:t>……</w:t>
      </w:r>
    </w:p>
    <w:p w14:paraId="6DB966F2" w14:textId="77777777" w:rsidR="005C7A72" w:rsidRDefault="005C7A72" w:rsidP="005C7A72">
      <w:pPr>
        <w:pStyle w:val="BodyText0"/>
        <w:kinsoku w:val="0"/>
        <w:overflowPunct w:val="0"/>
        <w:spacing w:before="1"/>
        <w:rPr>
          <w:sz w:val="21"/>
          <w:szCs w:val="21"/>
        </w:rPr>
      </w:pPr>
    </w:p>
    <w:p w14:paraId="7CAF32CB" w14:textId="77777777" w:rsidR="005C7A72" w:rsidRDefault="005C7A72" w:rsidP="005C7A72">
      <w:pPr>
        <w:pStyle w:val="BodyText0"/>
        <w:kinsoku w:val="0"/>
        <w:overflowPunct w:val="0"/>
        <w:spacing w:line="249" w:lineRule="auto"/>
        <w:ind w:left="119" w:right="118"/>
        <w:rPr>
          <w:color w:val="000000"/>
        </w:rPr>
      </w:pPr>
      <w:r>
        <w:rPr>
          <w:color w:val="208A20"/>
          <w:u w:val="single"/>
        </w:rPr>
        <w:t>(#1860)</w:t>
      </w:r>
      <w:r>
        <w:rPr>
          <w:color w:val="000000"/>
        </w:rPr>
        <w:t>When</w:t>
      </w:r>
      <w:r>
        <w:rPr>
          <w:color w:val="000000"/>
          <w:spacing w:val="5"/>
        </w:rPr>
        <w:t xml:space="preserve"> </w:t>
      </w:r>
      <w:r>
        <w:rPr>
          <w:color w:val="000000"/>
        </w:rPr>
        <w:t>carried</w:t>
      </w:r>
      <w:r>
        <w:rPr>
          <w:color w:val="000000"/>
          <w:spacing w:val="6"/>
        </w:rPr>
        <w:t xml:space="preserve"> </w:t>
      </w:r>
      <w:r>
        <w:rPr>
          <w:color w:val="000000"/>
        </w:rPr>
        <w:t>in</w:t>
      </w:r>
      <w:r>
        <w:rPr>
          <w:color w:val="000000"/>
          <w:spacing w:val="5"/>
        </w:rPr>
        <w:t xml:space="preserve"> </w:t>
      </w:r>
      <w:r>
        <w:rPr>
          <w:color w:val="000000"/>
        </w:rPr>
        <w:t>a</w:t>
      </w:r>
      <w:r>
        <w:rPr>
          <w:color w:val="000000"/>
          <w:spacing w:val="5"/>
        </w:rPr>
        <w:t xml:space="preserve"> </w:t>
      </w:r>
      <w:r>
        <w:rPr>
          <w:color w:val="000000"/>
        </w:rPr>
        <w:t>Management</w:t>
      </w:r>
      <w:r>
        <w:rPr>
          <w:color w:val="000000"/>
          <w:spacing w:val="6"/>
        </w:rPr>
        <w:t xml:space="preserve"> </w:t>
      </w:r>
      <w:r>
        <w:rPr>
          <w:color w:val="000000"/>
        </w:rPr>
        <w:t>frame</w:t>
      </w:r>
      <w:r>
        <w:rPr>
          <w:color w:val="000000"/>
          <w:spacing w:val="5"/>
        </w:rPr>
        <w:t xml:space="preserve"> </w:t>
      </w:r>
      <w:r>
        <w:rPr>
          <w:color w:val="000000"/>
        </w:rPr>
        <w:t>transmitted</w:t>
      </w:r>
      <w:r>
        <w:rPr>
          <w:color w:val="000000"/>
          <w:spacing w:val="5"/>
        </w:rPr>
        <w:t xml:space="preserve"> </w:t>
      </w:r>
      <w:r>
        <w:rPr>
          <w:color w:val="000000"/>
        </w:rPr>
        <w:t>by</w:t>
      </w:r>
      <w:r>
        <w:rPr>
          <w:color w:val="000000"/>
          <w:spacing w:val="5"/>
        </w:rPr>
        <w:t xml:space="preserve"> </w:t>
      </w:r>
      <w:r>
        <w:rPr>
          <w:color w:val="000000"/>
        </w:rPr>
        <w:t>an</w:t>
      </w:r>
      <w:r>
        <w:rPr>
          <w:color w:val="000000"/>
          <w:spacing w:val="4"/>
        </w:rPr>
        <w:t xml:space="preserve"> </w:t>
      </w:r>
      <w:r>
        <w:rPr>
          <w:color w:val="000000"/>
        </w:rPr>
        <w:t>STA</w:t>
      </w:r>
      <w:r>
        <w:rPr>
          <w:color w:val="000000"/>
          <w:spacing w:val="5"/>
        </w:rPr>
        <w:t xml:space="preserve"> </w:t>
      </w:r>
      <w:r>
        <w:rPr>
          <w:color w:val="000000"/>
        </w:rPr>
        <w:t>affiliated</w:t>
      </w:r>
      <w:r>
        <w:rPr>
          <w:color w:val="000000"/>
          <w:spacing w:val="5"/>
        </w:rPr>
        <w:t xml:space="preserve"> </w:t>
      </w:r>
      <w:r>
        <w:rPr>
          <w:color w:val="000000"/>
        </w:rPr>
        <w:t>with</w:t>
      </w:r>
      <w:r>
        <w:rPr>
          <w:color w:val="000000"/>
          <w:spacing w:val="4"/>
        </w:rPr>
        <w:t xml:space="preserve"> </w:t>
      </w:r>
      <w:r>
        <w:rPr>
          <w:color w:val="000000"/>
        </w:rPr>
        <w:t>an</w:t>
      </w:r>
      <w:r>
        <w:rPr>
          <w:color w:val="000000"/>
          <w:spacing w:val="5"/>
        </w:rPr>
        <w:t xml:space="preserve"> </w:t>
      </w:r>
      <w:r>
        <w:rPr>
          <w:color w:val="000000"/>
        </w:rPr>
        <w:t>MLD</w:t>
      </w:r>
      <w:r>
        <w:rPr>
          <w:color w:val="208A20"/>
          <w:u w:val="single"/>
        </w:rPr>
        <w:t>(#2295)</w:t>
      </w:r>
      <w:r>
        <w:rPr>
          <w:color w:val="000000"/>
        </w:rPr>
        <w:t>,</w:t>
      </w:r>
      <w:r>
        <w:rPr>
          <w:color w:val="000000"/>
          <w:spacing w:val="5"/>
        </w:rPr>
        <w:t xml:space="preserve"> </w:t>
      </w:r>
      <w:r>
        <w:rPr>
          <w:color w:val="000000"/>
        </w:rPr>
        <w:t>each</w:t>
      </w:r>
      <w:r>
        <w:rPr>
          <w:color w:val="000000"/>
          <w:spacing w:val="-47"/>
        </w:rPr>
        <w:t xml:space="preserve"> </w:t>
      </w:r>
      <w:r>
        <w:rPr>
          <w:color w:val="000000"/>
        </w:rPr>
        <w:t>Per-STA</w:t>
      </w:r>
      <w:r>
        <w:rPr>
          <w:color w:val="000000"/>
          <w:spacing w:val="-1"/>
        </w:rPr>
        <w:t xml:space="preserve"> </w:t>
      </w:r>
      <w:r>
        <w:rPr>
          <w:color w:val="000000"/>
        </w:rPr>
        <w:t>Profile</w:t>
      </w:r>
      <w:r>
        <w:rPr>
          <w:color w:val="000000"/>
          <w:spacing w:val="-1"/>
        </w:rPr>
        <w:t xml:space="preserve"> </w:t>
      </w:r>
      <w:proofErr w:type="spellStart"/>
      <w:r>
        <w:rPr>
          <w:color w:val="000000"/>
        </w:rPr>
        <w:t>subelement</w:t>
      </w:r>
      <w:proofErr w:type="spellEnd"/>
      <w:r>
        <w:rPr>
          <w:color w:val="000000"/>
        </w:rPr>
        <w:t>,</w:t>
      </w:r>
      <w:r>
        <w:rPr>
          <w:color w:val="000000"/>
          <w:spacing w:val="-2"/>
        </w:rPr>
        <w:t xml:space="preserve"> </w:t>
      </w:r>
      <w:r>
        <w:rPr>
          <w:color w:val="000000"/>
        </w:rPr>
        <w:t>that</w:t>
      </w:r>
      <w:r>
        <w:rPr>
          <w:color w:val="000000"/>
          <w:spacing w:val="-1"/>
        </w:rPr>
        <w:t xml:space="preserve"> </w:t>
      </w:r>
      <w:r>
        <w:rPr>
          <w:color w:val="000000"/>
        </w:rPr>
        <w:t>is</w:t>
      </w:r>
      <w:r>
        <w:rPr>
          <w:color w:val="000000"/>
          <w:spacing w:val="-2"/>
        </w:rPr>
        <w:t xml:space="preserve"> </w:t>
      </w:r>
      <w:r>
        <w:rPr>
          <w:color w:val="000000"/>
        </w:rPr>
        <w:t>a</w:t>
      </w:r>
      <w:r>
        <w:rPr>
          <w:color w:val="000000"/>
          <w:spacing w:val="-1"/>
        </w:rPr>
        <w:t xml:space="preserve"> </w:t>
      </w:r>
      <w:r>
        <w:rPr>
          <w:color w:val="000000"/>
        </w:rPr>
        <w:t>complete</w:t>
      </w:r>
      <w:r>
        <w:rPr>
          <w:color w:val="000000"/>
          <w:spacing w:val="-1"/>
        </w:rPr>
        <w:t xml:space="preserve"> </w:t>
      </w:r>
      <w:r>
        <w:rPr>
          <w:color w:val="000000"/>
        </w:rPr>
        <w:t>profile,</w:t>
      </w:r>
      <w:r>
        <w:rPr>
          <w:color w:val="000000"/>
          <w:spacing w:val="-1"/>
        </w:rPr>
        <w:t xml:space="preserve"> </w:t>
      </w:r>
      <w:r>
        <w:rPr>
          <w:color w:val="000000"/>
        </w:rPr>
        <w:t>shall</w:t>
      </w:r>
      <w:r>
        <w:rPr>
          <w:color w:val="000000"/>
          <w:spacing w:val="-1"/>
        </w:rPr>
        <w:t xml:space="preserve"> </w:t>
      </w:r>
      <w:r>
        <w:rPr>
          <w:color w:val="000000"/>
        </w:rPr>
        <w:t>comprise</w:t>
      </w:r>
      <w:r>
        <w:rPr>
          <w:color w:val="000000"/>
          <w:spacing w:val="-2"/>
        </w:rPr>
        <w:t xml:space="preserve"> </w:t>
      </w:r>
      <w:r>
        <w:rPr>
          <w:color w:val="000000"/>
        </w:rPr>
        <w:t>of</w:t>
      </w:r>
      <w:r>
        <w:rPr>
          <w:color w:val="000000"/>
          <w:spacing w:val="-1"/>
        </w:rPr>
        <w:t xml:space="preserve"> </w:t>
      </w:r>
      <w:r>
        <w:rPr>
          <w:color w:val="000000"/>
        </w:rPr>
        <w:t>the</w:t>
      </w:r>
      <w:r>
        <w:rPr>
          <w:color w:val="000000"/>
          <w:spacing w:val="-1"/>
        </w:rPr>
        <w:t xml:space="preserve"> </w:t>
      </w:r>
      <w:r>
        <w:rPr>
          <w:color w:val="000000"/>
        </w:rPr>
        <w:t>followings:</w:t>
      </w:r>
    </w:p>
    <w:p w14:paraId="683C90B4" w14:textId="77777777" w:rsidR="005C7A72" w:rsidRDefault="005C7A72" w:rsidP="005C7A72">
      <w:pPr>
        <w:pStyle w:val="ListParagraph"/>
        <w:widowControl w:val="0"/>
        <w:numPr>
          <w:ilvl w:val="0"/>
          <w:numId w:val="28"/>
        </w:numPr>
        <w:tabs>
          <w:tab w:val="left" w:pos="720"/>
          <w:tab w:val="left" w:pos="2563"/>
          <w:tab w:val="left" w:pos="3207"/>
          <w:tab w:val="left" w:pos="4085"/>
          <w:tab w:val="left" w:pos="4719"/>
          <w:tab w:val="left" w:pos="5309"/>
          <w:tab w:val="left" w:pos="6803"/>
          <w:tab w:val="left" w:pos="7514"/>
          <w:tab w:val="left" w:pos="8393"/>
        </w:tabs>
        <w:kinsoku w:val="0"/>
        <w:overflowPunct w:val="0"/>
        <w:autoSpaceDE w:val="0"/>
        <w:autoSpaceDN w:val="0"/>
        <w:adjustRightInd w:val="0"/>
        <w:spacing w:before="62" w:line="249" w:lineRule="auto"/>
        <w:ind w:right="117"/>
        <w:contextualSpacing w:val="0"/>
        <w:jc w:val="left"/>
        <w:rPr>
          <w:color w:val="000000"/>
          <w:sz w:val="20"/>
        </w:rPr>
      </w:pPr>
      <w:r>
        <w:rPr>
          <w:color w:val="208A20"/>
          <w:sz w:val="20"/>
          <w:u w:val="single"/>
        </w:rPr>
        <w:t>(#1035)(#2451)</w:t>
      </w:r>
      <w:r>
        <w:rPr>
          <w:color w:val="000000"/>
          <w:sz w:val="20"/>
        </w:rPr>
        <w:t>The</w:t>
      </w:r>
      <w:r>
        <w:rPr>
          <w:color w:val="000000"/>
          <w:sz w:val="20"/>
        </w:rPr>
        <w:tab/>
        <w:t>STA</w:t>
      </w:r>
      <w:r>
        <w:rPr>
          <w:color w:val="000000"/>
          <w:sz w:val="20"/>
        </w:rPr>
        <w:tab/>
        <w:t>Control</w:t>
      </w:r>
      <w:r>
        <w:rPr>
          <w:color w:val="000000"/>
          <w:sz w:val="20"/>
        </w:rPr>
        <w:tab/>
        <w:t>field</w:t>
      </w:r>
      <w:r>
        <w:rPr>
          <w:color w:val="000000"/>
          <w:sz w:val="20"/>
        </w:rPr>
        <w:tab/>
        <w:t>(see</w:t>
      </w:r>
      <w:r>
        <w:rPr>
          <w:color w:val="000000"/>
          <w:sz w:val="20"/>
        </w:rPr>
        <w:tab/>
        <w:t>Figure</w:t>
      </w:r>
      <w:r>
        <w:rPr>
          <w:color w:val="000000"/>
          <w:spacing w:val="-2"/>
          <w:sz w:val="20"/>
        </w:rPr>
        <w:t xml:space="preserve"> </w:t>
      </w:r>
      <w:r>
        <w:rPr>
          <w:color w:val="000000"/>
          <w:sz w:val="20"/>
        </w:rPr>
        <w:t>9-788eo</w:t>
      </w:r>
      <w:r>
        <w:rPr>
          <w:color w:val="000000"/>
          <w:sz w:val="20"/>
        </w:rPr>
        <w:tab/>
        <w:t>(STA</w:t>
      </w:r>
      <w:r>
        <w:rPr>
          <w:color w:val="000000"/>
          <w:sz w:val="20"/>
        </w:rPr>
        <w:tab/>
        <w:t>Control</w:t>
      </w:r>
      <w:r>
        <w:rPr>
          <w:color w:val="000000"/>
          <w:sz w:val="20"/>
        </w:rPr>
        <w:tab/>
      </w:r>
      <w:r>
        <w:rPr>
          <w:color w:val="000000"/>
          <w:spacing w:val="-1"/>
          <w:sz w:val="20"/>
        </w:rPr>
        <w:t>field</w:t>
      </w:r>
      <w:r>
        <w:rPr>
          <w:color w:val="000000"/>
          <w:spacing w:val="-47"/>
          <w:sz w:val="20"/>
        </w:rPr>
        <w:t xml:space="preserve"> </w:t>
      </w:r>
      <w:r>
        <w:rPr>
          <w:color w:val="000000"/>
          <w:sz w:val="20"/>
        </w:rPr>
        <w:t>format(#1906)(#1907)(#1078)(#1475)(#2981))),</w:t>
      </w:r>
    </w:p>
    <w:p w14:paraId="76882613" w14:textId="77777777" w:rsidR="005C7A72" w:rsidRDefault="005C7A72" w:rsidP="005C7A72">
      <w:pPr>
        <w:pStyle w:val="ListParagraph"/>
        <w:widowControl w:val="0"/>
        <w:numPr>
          <w:ilvl w:val="0"/>
          <w:numId w:val="28"/>
        </w:numPr>
        <w:tabs>
          <w:tab w:val="left" w:pos="720"/>
        </w:tabs>
        <w:kinsoku w:val="0"/>
        <w:overflowPunct w:val="0"/>
        <w:autoSpaceDE w:val="0"/>
        <w:autoSpaceDN w:val="0"/>
        <w:adjustRightInd w:val="0"/>
        <w:spacing w:before="62"/>
        <w:contextualSpacing w:val="0"/>
        <w:jc w:val="left"/>
        <w:rPr>
          <w:sz w:val="20"/>
        </w:rPr>
      </w:pPr>
      <w:r>
        <w:rPr>
          <w:sz w:val="20"/>
        </w:rPr>
        <w:t>the</w:t>
      </w:r>
      <w:r>
        <w:rPr>
          <w:spacing w:val="-2"/>
          <w:sz w:val="20"/>
        </w:rPr>
        <w:t xml:space="preserve"> </w:t>
      </w:r>
      <w:r>
        <w:rPr>
          <w:sz w:val="20"/>
        </w:rPr>
        <w:t>STA</w:t>
      </w:r>
      <w:r>
        <w:rPr>
          <w:spacing w:val="-1"/>
          <w:sz w:val="20"/>
        </w:rPr>
        <w:t xml:space="preserve"> </w:t>
      </w:r>
      <w:r>
        <w:rPr>
          <w:sz w:val="20"/>
        </w:rPr>
        <w:t>Info</w:t>
      </w:r>
      <w:r>
        <w:rPr>
          <w:spacing w:val="-2"/>
          <w:sz w:val="20"/>
        </w:rPr>
        <w:t xml:space="preserve"> </w:t>
      </w:r>
      <w:r>
        <w:rPr>
          <w:sz w:val="20"/>
        </w:rPr>
        <w:t>field</w:t>
      </w:r>
      <w:r>
        <w:rPr>
          <w:spacing w:val="-1"/>
          <w:sz w:val="20"/>
        </w:rPr>
        <w:t xml:space="preserve"> </w:t>
      </w:r>
      <w:r>
        <w:rPr>
          <w:sz w:val="20"/>
        </w:rPr>
        <w:t>(presence</w:t>
      </w:r>
      <w:r>
        <w:rPr>
          <w:spacing w:val="-3"/>
          <w:sz w:val="20"/>
        </w:rPr>
        <w:t xml:space="preserve"> </w:t>
      </w:r>
      <w:r>
        <w:rPr>
          <w:sz w:val="20"/>
        </w:rPr>
        <w:t>of</w:t>
      </w:r>
      <w:r>
        <w:rPr>
          <w:spacing w:val="-1"/>
          <w:sz w:val="20"/>
        </w:rPr>
        <w:t xml:space="preserve"> </w:t>
      </w:r>
      <w:r>
        <w:rPr>
          <w:sz w:val="20"/>
        </w:rPr>
        <w:t>subfields</w:t>
      </w:r>
      <w:r>
        <w:rPr>
          <w:spacing w:val="-2"/>
          <w:sz w:val="20"/>
        </w:rPr>
        <w:t xml:space="preserve"> </w:t>
      </w:r>
      <w:r>
        <w:rPr>
          <w:sz w:val="20"/>
        </w:rPr>
        <w:t>within</w:t>
      </w:r>
      <w:r>
        <w:rPr>
          <w:spacing w:val="-1"/>
          <w:sz w:val="20"/>
        </w:rPr>
        <w:t xml:space="preserve"> </w:t>
      </w:r>
      <w:r>
        <w:rPr>
          <w:sz w:val="20"/>
        </w:rPr>
        <w:t>the</w:t>
      </w:r>
      <w:r>
        <w:rPr>
          <w:spacing w:val="-2"/>
          <w:sz w:val="20"/>
        </w:rPr>
        <w:t xml:space="preserve"> </w:t>
      </w:r>
      <w:r>
        <w:rPr>
          <w:sz w:val="20"/>
        </w:rPr>
        <w:t>field</w:t>
      </w:r>
      <w:r>
        <w:rPr>
          <w:spacing w:val="-1"/>
          <w:sz w:val="20"/>
        </w:rPr>
        <w:t xml:space="preserve"> </w:t>
      </w:r>
      <w:r>
        <w:rPr>
          <w:sz w:val="20"/>
        </w:rPr>
        <w:t>are</w:t>
      </w:r>
      <w:r>
        <w:rPr>
          <w:spacing w:val="-2"/>
          <w:sz w:val="20"/>
        </w:rPr>
        <w:t xml:space="preserve"> </w:t>
      </w:r>
      <w:proofErr w:type="spellStart"/>
      <w:r>
        <w:rPr>
          <w:sz w:val="20"/>
        </w:rPr>
        <w:t>signaled</w:t>
      </w:r>
      <w:proofErr w:type="spellEnd"/>
      <w:r>
        <w:rPr>
          <w:spacing w:val="-2"/>
          <w:sz w:val="20"/>
        </w:rPr>
        <w:t xml:space="preserve"> </w:t>
      </w:r>
      <w:r>
        <w:rPr>
          <w:sz w:val="20"/>
        </w:rPr>
        <w:t>in</w:t>
      </w:r>
      <w:r>
        <w:rPr>
          <w:spacing w:val="-1"/>
          <w:sz w:val="20"/>
        </w:rPr>
        <w:t xml:space="preserve"> </w:t>
      </w:r>
      <w:r>
        <w:rPr>
          <w:sz w:val="20"/>
        </w:rPr>
        <w:t>the</w:t>
      </w:r>
      <w:r>
        <w:rPr>
          <w:spacing w:val="-2"/>
          <w:sz w:val="20"/>
        </w:rPr>
        <w:t xml:space="preserve"> </w:t>
      </w:r>
      <w:r>
        <w:rPr>
          <w:sz w:val="20"/>
        </w:rPr>
        <w:t>STA</w:t>
      </w:r>
      <w:r>
        <w:rPr>
          <w:spacing w:val="-2"/>
          <w:sz w:val="20"/>
        </w:rPr>
        <w:t xml:space="preserve"> </w:t>
      </w:r>
      <w:r>
        <w:rPr>
          <w:sz w:val="20"/>
        </w:rPr>
        <w:t>Control</w:t>
      </w:r>
      <w:r>
        <w:rPr>
          <w:spacing w:val="-2"/>
          <w:sz w:val="20"/>
        </w:rPr>
        <w:t xml:space="preserve"> </w:t>
      </w:r>
      <w:r>
        <w:rPr>
          <w:sz w:val="20"/>
        </w:rPr>
        <w:t>field),</w:t>
      </w:r>
      <w:r>
        <w:rPr>
          <w:spacing w:val="-1"/>
          <w:sz w:val="20"/>
        </w:rPr>
        <w:t xml:space="preserve"> </w:t>
      </w:r>
      <w:r>
        <w:rPr>
          <w:sz w:val="20"/>
        </w:rPr>
        <w:t>and</w:t>
      </w:r>
    </w:p>
    <w:p w14:paraId="60299B30" w14:textId="77777777" w:rsidR="005C7A72" w:rsidRDefault="005C7A72" w:rsidP="005C7A72">
      <w:pPr>
        <w:pStyle w:val="ListParagraph"/>
        <w:widowControl w:val="0"/>
        <w:numPr>
          <w:ilvl w:val="0"/>
          <w:numId w:val="28"/>
        </w:numPr>
        <w:tabs>
          <w:tab w:val="left" w:pos="720"/>
        </w:tabs>
        <w:kinsoku w:val="0"/>
        <w:overflowPunct w:val="0"/>
        <w:autoSpaceDE w:val="0"/>
        <w:autoSpaceDN w:val="0"/>
        <w:adjustRightInd w:val="0"/>
        <w:spacing w:before="70"/>
        <w:contextualSpacing w:val="0"/>
        <w:jc w:val="left"/>
        <w:rPr>
          <w:sz w:val="20"/>
        </w:rPr>
      </w:pPr>
      <w:r>
        <w:rPr>
          <w:sz w:val="20"/>
        </w:rPr>
        <w:t>the</w:t>
      </w:r>
      <w:r>
        <w:rPr>
          <w:spacing w:val="-3"/>
          <w:sz w:val="20"/>
        </w:rPr>
        <w:t xml:space="preserve"> </w:t>
      </w:r>
      <w:r>
        <w:rPr>
          <w:sz w:val="20"/>
        </w:rPr>
        <w:t>STA</w:t>
      </w:r>
      <w:r>
        <w:rPr>
          <w:spacing w:val="-3"/>
          <w:sz w:val="20"/>
        </w:rPr>
        <w:t xml:space="preserve"> </w:t>
      </w:r>
      <w:r>
        <w:rPr>
          <w:sz w:val="20"/>
        </w:rPr>
        <w:t>Profile</w:t>
      </w:r>
      <w:r>
        <w:rPr>
          <w:spacing w:val="-3"/>
          <w:sz w:val="20"/>
        </w:rPr>
        <w:t xml:space="preserve"> </w:t>
      </w:r>
      <w:r>
        <w:rPr>
          <w:sz w:val="20"/>
        </w:rPr>
        <w:t>field</w:t>
      </w:r>
      <w:r>
        <w:rPr>
          <w:spacing w:val="-3"/>
          <w:sz w:val="20"/>
        </w:rPr>
        <w:t xml:space="preserve"> </w:t>
      </w:r>
      <w:r>
        <w:rPr>
          <w:sz w:val="20"/>
        </w:rPr>
        <w:t>with</w:t>
      </w:r>
      <w:r>
        <w:rPr>
          <w:spacing w:val="-3"/>
          <w:sz w:val="20"/>
        </w:rPr>
        <w:t xml:space="preserve"> </w:t>
      </w:r>
      <w:r>
        <w:rPr>
          <w:sz w:val="20"/>
        </w:rPr>
        <w:t>the</w:t>
      </w:r>
      <w:r>
        <w:rPr>
          <w:spacing w:val="-3"/>
          <w:sz w:val="20"/>
        </w:rPr>
        <w:t xml:space="preserve"> </w:t>
      </w:r>
      <w:r>
        <w:rPr>
          <w:sz w:val="20"/>
        </w:rPr>
        <w:t>following</w:t>
      </w:r>
      <w:r>
        <w:rPr>
          <w:spacing w:val="-3"/>
          <w:sz w:val="20"/>
        </w:rPr>
        <w:t xml:space="preserve"> </w:t>
      </w:r>
      <w:r>
        <w:rPr>
          <w:sz w:val="20"/>
        </w:rPr>
        <w:t>rules:</w:t>
      </w:r>
    </w:p>
    <w:p w14:paraId="37337D0B" w14:textId="538428A6" w:rsidR="005C7A72" w:rsidRDefault="005C7A72" w:rsidP="005C7A72">
      <w:pPr>
        <w:pStyle w:val="ListParagraph"/>
        <w:widowControl w:val="0"/>
        <w:numPr>
          <w:ilvl w:val="1"/>
          <w:numId w:val="28"/>
        </w:numPr>
        <w:tabs>
          <w:tab w:val="left" w:pos="1041"/>
        </w:tabs>
        <w:kinsoku w:val="0"/>
        <w:overflowPunct w:val="0"/>
        <w:autoSpaceDE w:val="0"/>
        <w:autoSpaceDN w:val="0"/>
        <w:adjustRightInd w:val="0"/>
        <w:spacing w:before="70" w:line="249" w:lineRule="auto"/>
        <w:ind w:right="115"/>
        <w:contextualSpacing w:val="0"/>
        <w:rPr>
          <w:color w:val="000000"/>
          <w:sz w:val="20"/>
        </w:rPr>
      </w:pPr>
      <w:r>
        <w:rPr>
          <w:color w:val="208A20"/>
          <w:sz w:val="20"/>
          <w:u w:val="single"/>
        </w:rPr>
        <w:t>(#1036)(#1864)(#2451)(#2964)(#2586)(#1184)</w:t>
      </w:r>
      <w:r>
        <w:rPr>
          <w:color w:val="000000"/>
          <w:sz w:val="20"/>
        </w:rPr>
        <w:t>If the reporting STA is an AP, the STA Profile</w:t>
      </w:r>
      <w:r>
        <w:rPr>
          <w:color w:val="000000"/>
          <w:spacing w:val="1"/>
          <w:sz w:val="20"/>
        </w:rPr>
        <w:t xml:space="preserve"> </w:t>
      </w:r>
      <w:r>
        <w:rPr>
          <w:color w:val="000000"/>
          <w:sz w:val="20"/>
        </w:rPr>
        <w:t>field corresponding to the reported AP carries fields and elements (subject to inheritance rules</w:t>
      </w:r>
      <w:r>
        <w:rPr>
          <w:color w:val="000000"/>
          <w:spacing w:val="1"/>
          <w:sz w:val="20"/>
        </w:rPr>
        <w:t xml:space="preserve"> </w:t>
      </w:r>
      <w:r>
        <w:rPr>
          <w:color w:val="000000"/>
          <w:sz w:val="20"/>
        </w:rPr>
        <w:t xml:space="preserve">defined in </w:t>
      </w:r>
      <w:hyperlink w:anchor="bookmark8" w:history="1">
        <w:r>
          <w:rPr>
            <w:color w:val="000000"/>
            <w:sz w:val="20"/>
          </w:rPr>
          <w:t>35.3.2.3 (Inheritance in a per-STA profile)</w:t>
        </w:r>
      </w:hyperlink>
      <w:r>
        <w:rPr>
          <w:color w:val="000000"/>
          <w:sz w:val="20"/>
        </w:rPr>
        <w:t>) in the order defined in Table 9-39 (Probe</w:t>
      </w:r>
      <w:r>
        <w:rPr>
          <w:color w:val="000000"/>
          <w:spacing w:val="1"/>
          <w:sz w:val="20"/>
        </w:rPr>
        <w:t xml:space="preserve"> </w:t>
      </w:r>
      <w:r>
        <w:rPr>
          <w:color w:val="000000"/>
          <w:sz w:val="20"/>
        </w:rPr>
        <w:t>Response</w:t>
      </w:r>
      <w:r>
        <w:rPr>
          <w:color w:val="000000"/>
          <w:spacing w:val="-2"/>
          <w:sz w:val="20"/>
        </w:rPr>
        <w:t xml:space="preserve"> </w:t>
      </w:r>
      <w:r>
        <w:rPr>
          <w:color w:val="000000"/>
          <w:sz w:val="20"/>
        </w:rPr>
        <w:t>frame</w:t>
      </w:r>
      <w:r>
        <w:rPr>
          <w:color w:val="000000"/>
          <w:spacing w:val="-2"/>
          <w:sz w:val="20"/>
        </w:rPr>
        <w:t xml:space="preserve"> </w:t>
      </w:r>
      <w:r>
        <w:rPr>
          <w:color w:val="000000"/>
          <w:sz w:val="20"/>
        </w:rPr>
        <w:t>body(#1004)(#2246)(#3359)),</w:t>
      </w:r>
      <w:r>
        <w:rPr>
          <w:color w:val="000000"/>
          <w:spacing w:val="-1"/>
          <w:sz w:val="20"/>
        </w:rPr>
        <w:t xml:space="preserve"> </w:t>
      </w:r>
      <w:r>
        <w:rPr>
          <w:color w:val="000000"/>
          <w:sz w:val="20"/>
        </w:rPr>
        <w:t>if</w:t>
      </w:r>
      <w:r>
        <w:rPr>
          <w:color w:val="000000"/>
          <w:spacing w:val="-2"/>
          <w:sz w:val="20"/>
        </w:rPr>
        <w:t xml:space="preserve"> </w:t>
      </w:r>
      <w:r>
        <w:rPr>
          <w:color w:val="000000"/>
          <w:sz w:val="20"/>
        </w:rPr>
        <w:t>the</w:t>
      </w:r>
      <w:r>
        <w:rPr>
          <w:color w:val="000000"/>
          <w:spacing w:val="-2"/>
          <w:sz w:val="20"/>
        </w:rPr>
        <w:t xml:space="preserve"> </w:t>
      </w:r>
      <w:r>
        <w:rPr>
          <w:color w:val="000000"/>
          <w:sz w:val="20"/>
        </w:rPr>
        <w:t>frame</w:t>
      </w:r>
      <w:r>
        <w:rPr>
          <w:color w:val="000000"/>
          <w:spacing w:val="-1"/>
          <w:sz w:val="20"/>
        </w:rPr>
        <w:t xml:space="preserve"> </w:t>
      </w:r>
      <w:r>
        <w:rPr>
          <w:color w:val="000000"/>
          <w:sz w:val="20"/>
        </w:rPr>
        <w:t>is</w:t>
      </w:r>
      <w:r>
        <w:rPr>
          <w:color w:val="000000"/>
          <w:spacing w:val="-2"/>
          <w:sz w:val="20"/>
        </w:rPr>
        <w:t xml:space="preserve"> </w:t>
      </w:r>
      <w:r>
        <w:rPr>
          <w:color w:val="000000"/>
          <w:sz w:val="20"/>
        </w:rPr>
        <w:t>a</w:t>
      </w:r>
      <w:r>
        <w:rPr>
          <w:color w:val="000000"/>
          <w:spacing w:val="-3"/>
          <w:sz w:val="20"/>
        </w:rPr>
        <w:t xml:space="preserve"> </w:t>
      </w:r>
      <w:del w:id="110" w:author="Liwen Chu" w:date="2021-09-08T21:47:00Z">
        <w:r w:rsidDel="00B20EF3">
          <w:rPr>
            <w:color w:val="000000"/>
            <w:sz w:val="20"/>
          </w:rPr>
          <w:delText>Probe</w:delText>
        </w:r>
        <w:r w:rsidDel="00B20EF3">
          <w:rPr>
            <w:color w:val="000000"/>
            <w:spacing w:val="-2"/>
            <w:sz w:val="20"/>
          </w:rPr>
          <w:delText xml:space="preserve"> </w:delText>
        </w:r>
        <w:r w:rsidDel="00B20EF3">
          <w:rPr>
            <w:color w:val="000000"/>
            <w:sz w:val="20"/>
          </w:rPr>
          <w:delText>Response</w:delText>
        </w:r>
        <w:r w:rsidDel="00B20EF3">
          <w:rPr>
            <w:color w:val="000000"/>
            <w:spacing w:val="-3"/>
            <w:sz w:val="20"/>
          </w:rPr>
          <w:delText xml:space="preserve"> </w:delText>
        </w:r>
        <w:r w:rsidDel="00B20EF3">
          <w:rPr>
            <w:color w:val="000000"/>
            <w:sz w:val="20"/>
          </w:rPr>
          <w:delText>frame,</w:delText>
        </w:r>
        <w:r w:rsidDel="00B20EF3">
          <w:rPr>
            <w:color w:val="000000"/>
            <w:spacing w:val="-2"/>
            <w:sz w:val="20"/>
          </w:rPr>
          <w:delText xml:space="preserve"> </w:delText>
        </w:r>
        <w:r w:rsidDel="00B20EF3">
          <w:rPr>
            <w:color w:val="000000"/>
            <w:sz w:val="20"/>
          </w:rPr>
          <w:delText>that</w:delText>
        </w:r>
        <w:r w:rsidDel="00B20EF3">
          <w:rPr>
            <w:color w:val="000000"/>
            <w:spacing w:val="-2"/>
            <w:sz w:val="20"/>
          </w:rPr>
          <w:delText xml:space="preserve"> </w:delText>
        </w:r>
        <w:r w:rsidDel="00B20EF3">
          <w:rPr>
            <w:color w:val="000000"/>
            <w:sz w:val="20"/>
          </w:rPr>
          <w:delText>is</w:delText>
        </w:r>
        <w:r w:rsidDel="00B20EF3">
          <w:rPr>
            <w:color w:val="000000"/>
            <w:spacing w:val="-3"/>
            <w:sz w:val="20"/>
          </w:rPr>
          <w:delText xml:space="preserve"> </w:delText>
        </w:r>
        <w:r w:rsidDel="00B20EF3">
          <w:rPr>
            <w:color w:val="000000"/>
            <w:sz w:val="20"/>
          </w:rPr>
          <w:delText>an</w:delText>
        </w:r>
        <w:r w:rsidDel="00B20EF3">
          <w:rPr>
            <w:color w:val="000000"/>
            <w:spacing w:val="-48"/>
            <w:sz w:val="20"/>
          </w:rPr>
          <w:delText xml:space="preserve"> </w:delText>
        </w:r>
      </w:del>
      <w:del w:id="111" w:author="Liwen Chu" w:date="2021-09-02T17:00:00Z">
        <w:r w:rsidDel="000A3B68">
          <w:rPr>
            <w:color w:val="000000"/>
            <w:sz w:val="20"/>
          </w:rPr>
          <w:delText xml:space="preserve">ML probe </w:delText>
        </w:r>
        <w:r w:rsidDel="000A3B68">
          <w:rPr>
            <w:color w:val="000000"/>
            <w:sz w:val="20"/>
          </w:rPr>
          <w:lastRenderedPageBreak/>
          <w:delText>response</w:delText>
        </w:r>
      </w:del>
      <w:proofErr w:type="spellStart"/>
      <w:ins w:id="112" w:author="Liwen Chu" w:date="2021-09-03T11:21:00Z">
        <w:r w:rsidR="008F1A8B">
          <w:rPr>
            <w:color w:val="000000"/>
            <w:sz w:val="20"/>
          </w:rPr>
          <w:t>MLProbe</w:t>
        </w:r>
        <w:proofErr w:type="spellEnd"/>
        <w:r w:rsidR="008F1A8B">
          <w:rPr>
            <w:color w:val="000000"/>
            <w:sz w:val="20"/>
          </w:rPr>
          <w:t xml:space="preserve"> Response</w:t>
        </w:r>
      </w:ins>
      <w:r>
        <w:rPr>
          <w:color w:val="000000"/>
          <w:sz w:val="20"/>
        </w:rPr>
        <w:t>, Table 9-35 (Association Response frame body(#1004)(#2246)(#3354)), if</w:t>
      </w:r>
      <w:r>
        <w:rPr>
          <w:color w:val="000000"/>
          <w:spacing w:val="1"/>
          <w:sz w:val="20"/>
        </w:rPr>
        <w:t xml:space="preserve"> </w:t>
      </w:r>
      <w:r>
        <w:rPr>
          <w:color w:val="000000"/>
          <w:sz w:val="20"/>
        </w:rPr>
        <w:t>the frame is an Association Response frame, or Table 9-37 (Reassociation Response frame</w:t>
      </w:r>
      <w:r>
        <w:rPr>
          <w:color w:val="000000"/>
          <w:spacing w:val="1"/>
          <w:sz w:val="20"/>
        </w:rPr>
        <w:t xml:space="preserve"> </w:t>
      </w:r>
      <w:r>
        <w:rPr>
          <w:color w:val="000000"/>
          <w:sz w:val="20"/>
        </w:rPr>
        <w:t>body(#1004)(#2246)(#3356)),</w:t>
      </w:r>
      <w:r>
        <w:rPr>
          <w:color w:val="000000"/>
          <w:spacing w:val="-1"/>
          <w:sz w:val="20"/>
        </w:rPr>
        <w:t xml:space="preserve"> </w:t>
      </w:r>
      <w:r>
        <w:rPr>
          <w:color w:val="000000"/>
          <w:sz w:val="20"/>
        </w:rPr>
        <w:t>if the</w:t>
      </w:r>
      <w:r>
        <w:rPr>
          <w:color w:val="000000"/>
          <w:spacing w:val="-2"/>
          <w:sz w:val="20"/>
        </w:rPr>
        <w:t xml:space="preserve"> </w:t>
      </w:r>
      <w:r>
        <w:rPr>
          <w:color w:val="000000"/>
          <w:sz w:val="20"/>
        </w:rPr>
        <w:t>frame</w:t>
      </w:r>
      <w:r>
        <w:rPr>
          <w:color w:val="000000"/>
          <w:spacing w:val="-1"/>
          <w:sz w:val="20"/>
        </w:rPr>
        <w:t xml:space="preserve"> </w:t>
      </w:r>
      <w:r>
        <w:rPr>
          <w:color w:val="000000"/>
          <w:sz w:val="20"/>
        </w:rPr>
        <w:t>is</w:t>
      </w:r>
      <w:r>
        <w:rPr>
          <w:color w:val="000000"/>
          <w:spacing w:val="-1"/>
          <w:sz w:val="20"/>
        </w:rPr>
        <w:t xml:space="preserve"> </w:t>
      </w:r>
      <w:r>
        <w:rPr>
          <w:color w:val="000000"/>
          <w:sz w:val="20"/>
        </w:rPr>
        <w:t>a</w:t>
      </w:r>
      <w:r>
        <w:rPr>
          <w:color w:val="000000"/>
          <w:spacing w:val="-1"/>
          <w:sz w:val="20"/>
        </w:rPr>
        <w:t xml:space="preserve"> </w:t>
      </w:r>
      <w:r>
        <w:rPr>
          <w:color w:val="000000"/>
          <w:sz w:val="20"/>
        </w:rPr>
        <w:t>Reassociation Response frame.</w:t>
      </w:r>
    </w:p>
    <w:p w14:paraId="4D50EB75" w14:textId="77777777" w:rsidR="005C7A72" w:rsidRDefault="005C7A72" w:rsidP="005C7A72">
      <w:pPr>
        <w:pStyle w:val="ListParagraph"/>
        <w:widowControl w:val="0"/>
        <w:numPr>
          <w:ilvl w:val="1"/>
          <w:numId w:val="28"/>
        </w:numPr>
        <w:tabs>
          <w:tab w:val="left" w:pos="1041"/>
        </w:tabs>
        <w:kinsoku w:val="0"/>
        <w:overflowPunct w:val="0"/>
        <w:autoSpaceDE w:val="0"/>
        <w:autoSpaceDN w:val="0"/>
        <w:adjustRightInd w:val="0"/>
        <w:spacing w:before="5" w:line="249" w:lineRule="auto"/>
        <w:ind w:right="115"/>
        <w:contextualSpacing w:val="0"/>
        <w:rPr>
          <w:color w:val="000000"/>
          <w:sz w:val="20"/>
        </w:rPr>
      </w:pPr>
      <w:r>
        <w:rPr>
          <w:color w:val="208A20"/>
          <w:sz w:val="20"/>
          <w:u w:val="single"/>
        </w:rPr>
        <w:t>(#1036)(#2451)(#2586)(#1184)</w:t>
      </w:r>
      <w:r>
        <w:rPr>
          <w:color w:val="000000"/>
          <w:sz w:val="20"/>
        </w:rPr>
        <w:t>If</w:t>
      </w:r>
      <w:r>
        <w:rPr>
          <w:color w:val="000000"/>
          <w:spacing w:val="-4"/>
          <w:sz w:val="20"/>
        </w:rPr>
        <w:t xml:space="preserve"> </w:t>
      </w:r>
      <w:r>
        <w:rPr>
          <w:color w:val="000000"/>
          <w:sz w:val="20"/>
        </w:rPr>
        <w:t>the</w:t>
      </w:r>
      <w:r>
        <w:rPr>
          <w:color w:val="000000"/>
          <w:spacing w:val="-4"/>
          <w:sz w:val="20"/>
        </w:rPr>
        <w:t xml:space="preserve"> </w:t>
      </w:r>
      <w:r>
        <w:rPr>
          <w:color w:val="000000"/>
          <w:sz w:val="20"/>
        </w:rPr>
        <w:t>reporting</w:t>
      </w:r>
      <w:r>
        <w:rPr>
          <w:color w:val="000000"/>
          <w:spacing w:val="-3"/>
          <w:sz w:val="20"/>
        </w:rPr>
        <w:t xml:space="preserve"> </w:t>
      </w:r>
      <w:r>
        <w:rPr>
          <w:color w:val="000000"/>
          <w:sz w:val="20"/>
        </w:rPr>
        <w:t>STA</w:t>
      </w:r>
      <w:r>
        <w:rPr>
          <w:color w:val="000000"/>
          <w:spacing w:val="-4"/>
          <w:sz w:val="20"/>
        </w:rPr>
        <w:t xml:space="preserve"> </w:t>
      </w:r>
      <w:r>
        <w:rPr>
          <w:color w:val="000000"/>
          <w:sz w:val="20"/>
        </w:rPr>
        <w:t>is</w:t>
      </w:r>
      <w:r>
        <w:rPr>
          <w:color w:val="000000"/>
          <w:spacing w:val="-3"/>
          <w:sz w:val="20"/>
        </w:rPr>
        <w:t xml:space="preserve"> </w:t>
      </w:r>
      <w:r>
        <w:rPr>
          <w:color w:val="000000"/>
          <w:sz w:val="20"/>
        </w:rPr>
        <w:t>a</w:t>
      </w:r>
      <w:r>
        <w:rPr>
          <w:color w:val="000000"/>
          <w:spacing w:val="-4"/>
          <w:sz w:val="20"/>
        </w:rPr>
        <w:t xml:space="preserve"> </w:t>
      </w:r>
      <w:r>
        <w:rPr>
          <w:color w:val="000000"/>
          <w:sz w:val="20"/>
        </w:rPr>
        <w:t>non-AP</w:t>
      </w:r>
      <w:r>
        <w:rPr>
          <w:color w:val="000000"/>
          <w:spacing w:val="-4"/>
          <w:sz w:val="20"/>
        </w:rPr>
        <w:t xml:space="preserve"> </w:t>
      </w:r>
      <w:r>
        <w:rPr>
          <w:color w:val="000000"/>
          <w:sz w:val="20"/>
        </w:rPr>
        <w:t>STA,</w:t>
      </w:r>
      <w:r>
        <w:rPr>
          <w:color w:val="000000"/>
          <w:spacing w:val="-4"/>
          <w:sz w:val="20"/>
        </w:rPr>
        <w:t xml:space="preserve"> </w:t>
      </w:r>
      <w:r>
        <w:rPr>
          <w:color w:val="000000"/>
          <w:sz w:val="20"/>
        </w:rPr>
        <w:t>the</w:t>
      </w:r>
      <w:r>
        <w:rPr>
          <w:color w:val="000000"/>
          <w:spacing w:val="-4"/>
          <w:sz w:val="20"/>
        </w:rPr>
        <w:t xml:space="preserve"> </w:t>
      </w:r>
      <w:r>
        <w:rPr>
          <w:color w:val="000000"/>
          <w:sz w:val="20"/>
        </w:rPr>
        <w:t>STA</w:t>
      </w:r>
      <w:r>
        <w:rPr>
          <w:color w:val="000000"/>
          <w:spacing w:val="-4"/>
          <w:sz w:val="20"/>
        </w:rPr>
        <w:t xml:space="preserve"> </w:t>
      </w:r>
      <w:r>
        <w:rPr>
          <w:color w:val="000000"/>
          <w:sz w:val="20"/>
        </w:rPr>
        <w:t>Profile</w:t>
      </w:r>
      <w:r>
        <w:rPr>
          <w:color w:val="000000"/>
          <w:spacing w:val="-5"/>
          <w:sz w:val="20"/>
        </w:rPr>
        <w:t xml:space="preserve"> </w:t>
      </w:r>
      <w:r>
        <w:rPr>
          <w:color w:val="000000"/>
          <w:sz w:val="20"/>
        </w:rPr>
        <w:t>field</w:t>
      </w:r>
      <w:r>
        <w:rPr>
          <w:color w:val="000000"/>
          <w:spacing w:val="-4"/>
          <w:sz w:val="20"/>
        </w:rPr>
        <w:t xml:space="preserve"> </w:t>
      </w:r>
      <w:proofErr w:type="spellStart"/>
      <w:r>
        <w:rPr>
          <w:color w:val="000000"/>
          <w:sz w:val="20"/>
        </w:rPr>
        <w:t>cor</w:t>
      </w:r>
      <w:proofErr w:type="spellEnd"/>
      <w:r>
        <w:rPr>
          <w:color w:val="000000"/>
          <w:sz w:val="20"/>
        </w:rPr>
        <w:t>-</w:t>
      </w:r>
      <w:r>
        <w:rPr>
          <w:color w:val="000000"/>
          <w:spacing w:val="-48"/>
          <w:sz w:val="20"/>
        </w:rPr>
        <w:t xml:space="preserve"> </w:t>
      </w:r>
      <w:r>
        <w:rPr>
          <w:color w:val="000000"/>
          <w:sz w:val="20"/>
        </w:rPr>
        <w:t>responding to the reported non-AP STA carries fields and elements (subject to inheritance rules</w:t>
      </w:r>
      <w:r>
        <w:rPr>
          <w:color w:val="000000"/>
          <w:spacing w:val="1"/>
          <w:sz w:val="20"/>
        </w:rPr>
        <w:t xml:space="preserve"> </w:t>
      </w:r>
      <w:r>
        <w:rPr>
          <w:color w:val="000000"/>
          <w:sz w:val="20"/>
        </w:rPr>
        <w:t>defined</w:t>
      </w:r>
      <w:r>
        <w:rPr>
          <w:color w:val="000000"/>
          <w:spacing w:val="-8"/>
          <w:sz w:val="20"/>
        </w:rPr>
        <w:t xml:space="preserve"> </w:t>
      </w:r>
      <w:r>
        <w:rPr>
          <w:color w:val="000000"/>
          <w:sz w:val="20"/>
        </w:rPr>
        <w:t>in</w:t>
      </w:r>
      <w:r>
        <w:rPr>
          <w:color w:val="000000"/>
          <w:spacing w:val="-7"/>
          <w:sz w:val="20"/>
        </w:rPr>
        <w:t xml:space="preserve"> </w:t>
      </w:r>
      <w:hyperlink w:anchor="bookmark8" w:history="1">
        <w:r>
          <w:rPr>
            <w:color w:val="000000"/>
            <w:sz w:val="20"/>
          </w:rPr>
          <w:t>35.3.2.3</w:t>
        </w:r>
        <w:r>
          <w:rPr>
            <w:color w:val="000000"/>
            <w:spacing w:val="-7"/>
            <w:sz w:val="20"/>
          </w:rPr>
          <w:t xml:space="preserve"> </w:t>
        </w:r>
        <w:r>
          <w:rPr>
            <w:color w:val="000000"/>
            <w:sz w:val="20"/>
          </w:rPr>
          <w:t>(Inheritance</w:t>
        </w:r>
        <w:r>
          <w:rPr>
            <w:color w:val="000000"/>
            <w:spacing w:val="-8"/>
            <w:sz w:val="20"/>
          </w:rPr>
          <w:t xml:space="preserve"> </w:t>
        </w:r>
        <w:r>
          <w:rPr>
            <w:color w:val="000000"/>
            <w:sz w:val="20"/>
          </w:rPr>
          <w:t>in</w:t>
        </w:r>
        <w:r>
          <w:rPr>
            <w:color w:val="000000"/>
            <w:spacing w:val="-8"/>
            <w:sz w:val="20"/>
          </w:rPr>
          <w:t xml:space="preserve"> </w:t>
        </w:r>
        <w:r>
          <w:rPr>
            <w:color w:val="000000"/>
            <w:sz w:val="20"/>
          </w:rPr>
          <w:t>a</w:t>
        </w:r>
        <w:r>
          <w:rPr>
            <w:color w:val="000000"/>
            <w:spacing w:val="-7"/>
            <w:sz w:val="20"/>
          </w:rPr>
          <w:t xml:space="preserve"> </w:t>
        </w:r>
        <w:r>
          <w:rPr>
            <w:color w:val="000000"/>
            <w:sz w:val="20"/>
          </w:rPr>
          <w:t>per-STA</w:t>
        </w:r>
        <w:r>
          <w:rPr>
            <w:color w:val="000000"/>
            <w:spacing w:val="-8"/>
            <w:sz w:val="20"/>
          </w:rPr>
          <w:t xml:space="preserve"> </w:t>
        </w:r>
        <w:r>
          <w:rPr>
            <w:color w:val="000000"/>
            <w:sz w:val="20"/>
          </w:rPr>
          <w:t>profile)</w:t>
        </w:r>
      </w:hyperlink>
      <w:r>
        <w:rPr>
          <w:color w:val="000000"/>
          <w:sz w:val="20"/>
        </w:rPr>
        <w:t>)</w:t>
      </w:r>
      <w:r>
        <w:rPr>
          <w:color w:val="000000"/>
          <w:spacing w:val="-7"/>
          <w:sz w:val="20"/>
        </w:rPr>
        <w:t xml:space="preserve"> </w:t>
      </w:r>
      <w:r>
        <w:rPr>
          <w:color w:val="000000"/>
          <w:sz w:val="20"/>
        </w:rPr>
        <w:t>in</w:t>
      </w:r>
      <w:r>
        <w:rPr>
          <w:color w:val="000000"/>
          <w:spacing w:val="-7"/>
          <w:sz w:val="20"/>
        </w:rPr>
        <w:t xml:space="preserve"> </w:t>
      </w:r>
      <w:r>
        <w:rPr>
          <w:color w:val="000000"/>
          <w:sz w:val="20"/>
        </w:rPr>
        <w:t>the</w:t>
      </w:r>
      <w:r>
        <w:rPr>
          <w:color w:val="000000"/>
          <w:spacing w:val="-7"/>
          <w:sz w:val="20"/>
        </w:rPr>
        <w:t xml:space="preserve"> </w:t>
      </w:r>
      <w:r>
        <w:rPr>
          <w:color w:val="000000"/>
          <w:sz w:val="20"/>
        </w:rPr>
        <w:t>order</w:t>
      </w:r>
      <w:r>
        <w:rPr>
          <w:color w:val="000000"/>
          <w:spacing w:val="-7"/>
          <w:sz w:val="20"/>
        </w:rPr>
        <w:t xml:space="preserve"> </w:t>
      </w:r>
      <w:r>
        <w:rPr>
          <w:color w:val="000000"/>
          <w:sz w:val="20"/>
        </w:rPr>
        <w:t>defined</w:t>
      </w:r>
      <w:r>
        <w:rPr>
          <w:color w:val="000000"/>
          <w:spacing w:val="-7"/>
          <w:sz w:val="20"/>
        </w:rPr>
        <w:t xml:space="preserve"> </w:t>
      </w:r>
      <w:r>
        <w:rPr>
          <w:color w:val="000000"/>
          <w:sz w:val="20"/>
        </w:rPr>
        <w:t>in</w:t>
      </w:r>
      <w:r>
        <w:rPr>
          <w:color w:val="000000"/>
          <w:spacing w:val="-9"/>
          <w:sz w:val="20"/>
        </w:rPr>
        <w:t xml:space="preserve"> </w:t>
      </w:r>
      <w:r>
        <w:rPr>
          <w:color w:val="000000"/>
          <w:sz w:val="20"/>
        </w:rPr>
        <w:t>Table</w:t>
      </w:r>
      <w:r>
        <w:rPr>
          <w:color w:val="000000"/>
          <w:spacing w:val="-5"/>
          <w:sz w:val="20"/>
        </w:rPr>
        <w:t xml:space="preserve"> </w:t>
      </w:r>
      <w:r>
        <w:rPr>
          <w:color w:val="000000"/>
          <w:sz w:val="20"/>
        </w:rPr>
        <w:t>9-34</w:t>
      </w:r>
      <w:r>
        <w:rPr>
          <w:color w:val="000000"/>
          <w:spacing w:val="-7"/>
          <w:sz w:val="20"/>
        </w:rPr>
        <w:t xml:space="preserve"> </w:t>
      </w:r>
      <w:r>
        <w:rPr>
          <w:color w:val="000000"/>
          <w:sz w:val="20"/>
        </w:rPr>
        <w:t>(</w:t>
      </w:r>
      <w:proofErr w:type="spellStart"/>
      <w:r>
        <w:rPr>
          <w:color w:val="000000"/>
          <w:sz w:val="20"/>
        </w:rPr>
        <w:t>Associ</w:t>
      </w:r>
      <w:proofErr w:type="spellEnd"/>
      <w:r>
        <w:rPr>
          <w:color w:val="000000"/>
          <w:sz w:val="20"/>
        </w:rPr>
        <w:t>-</w:t>
      </w:r>
      <w:r>
        <w:rPr>
          <w:color w:val="000000"/>
          <w:spacing w:val="-47"/>
          <w:sz w:val="20"/>
        </w:rPr>
        <w:t xml:space="preserve"> </w:t>
      </w:r>
      <w:proofErr w:type="spellStart"/>
      <w:r>
        <w:rPr>
          <w:color w:val="000000"/>
          <w:sz w:val="20"/>
        </w:rPr>
        <w:t>ation</w:t>
      </w:r>
      <w:proofErr w:type="spellEnd"/>
      <w:r>
        <w:rPr>
          <w:color w:val="000000"/>
          <w:sz w:val="20"/>
        </w:rPr>
        <w:t xml:space="preserve"> Request frame body(#1004)(#2246)(#3353)) if the frame is an </w:t>
      </w:r>
      <w:proofErr w:type="spellStart"/>
      <w:r>
        <w:rPr>
          <w:color w:val="000000"/>
          <w:sz w:val="20"/>
        </w:rPr>
        <w:t>Assocation</w:t>
      </w:r>
      <w:proofErr w:type="spellEnd"/>
      <w:r>
        <w:rPr>
          <w:color w:val="000000"/>
          <w:sz w:val="20"/>
        </w:rPr>
        <w:t xml:space="preserve"> Request frame,</w:t>
      </w:r>
      <w:r>
        <w:rPr>
          <w:color w:val="000000"/>
          <w:spacing w:val="1"/>
          <w:sz w:val="20"/>
        </w:rPr>
        <w:t xml:space="preserve"> </w:t>
      </w:r>
      <w:r>
        <w:rPr>
          <w:color w:val="000000"/>
          <w:sz w:val="20"/>
        </w:rPr>
        <w:t>or</w:t>
      </w:r>
      <w:r>
        <w:rPr>
          <w:color w:val="000000"/>
          <w:spacing w:val="-4"/>
          <w:sz w:val="20"/>
        </w:rPr>
        <w:t xml:space="preserve"> </w:t>
      </w:r>
      <w:r>
        <w:rPr>
          <w:color w:val="000000"/>
          <w:sz w:val="20"/>
        </w:rPr>
        <w:t>Table</w:t>
      </w:r>
      <w:r>
        <w:rPr>
          <w:color w:val="000000"/>
          <w:spacing w:val="-3"/>
          <w:sz w:val="20"/>
        </w:rPr>
        <w:t xml:space="preserve"> </w:t>
      </w:r>
      <w:r>
        <w:rPr>
          <w:color w:val="000000"/>
          <w:sz w:val="20"/>
        </w:rPr>
        <w:t>9-36</w:t>
      </w:r>
      <w:r>
        <w:rPr>
          <w:color w:val="000000"/>
          <w:spacing w:val="-4"/>
          <w:sz w:val="20"/>
        </w:rPr>
        <w:t xml:space="preserve"> </w:t>
      </w:r>
      <w:r>
        <w:rPr>
          <w:color w:val="000000"/>
          <w:sz w:val="20"/>
        </w:rPr>
        <w:t>(Reassociation</w:t>
      </w:r>
      <w:r>
        <w:rPr>
          <w:color w:val="000000"/>
          <w:spacing w:val="-4"/>
          <w:sz w:val="20"/>
        </w:rPr>
        <w:t xml:space="preserve"> </w:t>
      </w:r>
      <w:r>
        <w:rPr>
          <w:color w:val="000000"/>
          <w:sz w:val="20"/>
        </w:rPr>
        <w:t>Request</w:t>
      </w:r>
      <w:r>
        <w:rPr>
          <w:color w:val="000000"/>
          <w:spacing w:val="-5"/>
          <w:sz w:val="20"/>
        </w:rPr>
        <w:t xml:space="preserve"> </w:t>
      </w:r>
      <w:r>
        <w:rPr>
          <w:color w:val="000000"/>
          <w:sz w:val="20"/>
        </w:rPr>
        <w:t>frame</w:t>
      </w:r>
      <w:r>
        <w:rPr>
          <w:color w:val="000000"/>
          <w:spacing w:val="-5"/>
          <w:sz w:val="20"/>
        </w:rPr>
        <w:t xml:space="preserve"> </w:t>
      </w:r>
      <w:r>
        <w:rPr>
          <w:color w:val="000000"/>
          <w:sz w:val="20"/>
        </w:rPr>
        <w:t>body(#1004)(#2246)(#3355))</w:t>
      </w:r>
      <w:r>
        <w:rPr>
          <w:color w:val="000000"/>
          <w:spacing w:val="-3"/>
          <w:sz w:val="20"/>
        </w:rPr>
        <w:t xml:space="preserve"> </w:t>
      </w:r>
      <w:r>
        <w:rPr>
          <w:color w:val="000000"/>
          <w:sz w:val="20"/>
        </w:rPr>
        <w:t>if</w:t>
      </w:r>
      <w:r>
        <w:rPr>
          <w:color w:val="000000"/>
          <w:spacing w:val="-4"/>
          <w:sz w:val="20"/>
        </w:rPr>
        <w:t xml:space="preserve"> </w:t>
      </w:r>
      <w:r>
        <w:rPr>
          <w:color w:val="000000"/>
          <w:sz w:val="20"/>
        </w:rPr>
        <w:t>the</w:t>
      </w:r>
      <w:r>
        <w:rPr>
          <w:color w:val="000000"/>
          <w:spacing w:val="-4"/>
          <w:sz w:val="20"/>
        </w:rPr>
        <w:t xml:space="preserve"> </w:t>
      </w:r>
      <w:r>
        <w:rPr>
          <w:color w:val="000000"/>
          <w:sz w:val="20"/>
        </w:rPr>
        <w:t>frame</w:t>
      </w:r>
      <w:r>
        <w:rPr>
          <w:color w:val="000000"/>
          <w:spacing w:val="-4"/>
          <w:sz w:val="20"/>
        </w:rPr>
        <w:t xml:space="preserve"> </w:t>
      </w:r>
      <w:r>
        <w:rPr>
          <w:color w:val="000000"/>
          <w:sz w:val="20"/>
        </w:rPr>
        <w:t>is</w:t>
      </w:r>
      <w:r>
        <w:rPr>
          <w:color w:val="000000"/>
          <w:spacing w:val="-5"/>
          <w:sz w:val="20"/>
        </w:rPr>
        <w:t xml:space="preserve"> </w:t>
      </w:r>
      <w:r>
        <w:rPr>
          <w:color w:val="000000"/>
          <w:sz w:val="20"/>
        </w:rPr>
        <w:t>a</w:t>
      </w:r>
      <w:r>
        <w:rPr>
          <w:color w:val="000000"/>
          <w:spacing w:val="-4"/>
          <w:sz w:val="20"/>
        </w:rPr>
        <w:t xml:space="preserve"> </w:t>
      </w:r>
      <w:proofErr w:type="spellStart"/>
      <w:r>
        <w:rPr>
          <w:color w:val="000000"/>
          <w:sz w:val="20"/>
        </w:rPr>
        <w:t>Reas</w:t>
      </w:r>
      <w:proofErr w:type="spellEnd"/>
      <w:r>
        <w:rPr>
          <w:color w:val="000000"/>
          <w:sz w:val="20"/>
        </w:rPr>
        <w:t>-</w:t>
      </w:r>
      <w:r>
        <w:rPr>
          <w:color w:val="000000"/>
          <w:spacing w:val="-47"/>
          <w:sz w:val="20"/>
        </w:rPr>
        <w:t xml:space="preserve"> </w:t>
      </w:r>
      <w:r>
        <w:rPr>
          <w:color w:val="000000"/>
          <w:sz w:val="20"/>
        </w:rPr>
        <w:t>sociation</w:t>
      </w:r>
      <w:r>
        <w:rPr>
          <w:color w:val="000000"/>
          <w:spacing w:val="-1"/>
          <w:sz w:val="20"/>
        </w:rPr>
        <w:t xml:space="preserve"> </w:t>
      </w:r>
      <w:r>
        <w:rPr>
          <w:color w:val="000000"/>
          <w:sz w:val="20"/>
        </w:rPr>
        <w:t>Request frame.</w:t>
      </w:r>
    </w:p>
    <w:p w14:paraId="3465C6E3" w14:textId="77777777" w:rsidR="005C7A72" w:rsidRDefault="005C7A72" w:rsidP="005C7A72">
      <w:pPr>
        <w:pStyle w:val="ListParagraph"/>
        <w:widowControl w:val="0"/>
        <w:numPr>
          <w:ilvl w:val="1"/>
          <w:numId w:val="28"/>
        </w:numPr>
        <w:tabs>
          <w:tab w:val="left" w:pos="1041"/>
        </w:tabs>
        <w:kinsoku w:val="0"/>
        <w:overflowPunct w:val="0"/>
        <w:autoSpaceDE w:val="0"/>
        <w:autoSpaceDN w:val="0"/>
        <w:adjustRightInd w:val="0"/>
        <w:spacing w:before="5" w:line="249" w:lineRule="auto"/>
        <w:ind w:right="117"/>
        <w:contextualSpacing w:val="0"/>
        <w:rPr>
          <w:color w:val="000000"/>
          <w:sz w:val="20"/>
        </w:rPr>
      </w:pPr>
      <w:r>
        <w:rPr>
          <w:color w:val="208A20"/>
          <w:sz w:val="20"/>
          <w:u w:val="single"/>
        </w:rPr>
        <w:t>(#1035)</w:t>
      </w:r>
      <w:r>
        <w:rPr>
          <w:color w:val="000000"/>
          <w:sz w:val="20"/>
        </w:rPr>
        <w:t>If the reporting STA is an AP, the Timestamp field, Beacon Interval field, AID field,</w:t>
      </w:r>
      <w:r>
        <w:rPr>
          <w:color w:val="000000"/>
          <w:spacing w:val="1"/>
          <w:sz w:val="20"/>
        </w:rPr>
        <w:t xml:space="preserve"> </w:t>
      </w:r>
      <w:r>
        <w:rPr>
          <w:color w:val="000000"/>
          <w:sz w:val="20"/>
        </w:rPr>
        <w:t>SSID</w:t>
      </w:r>
      <w:r>
        <w:rPr>
          <w:color w:val="000000"/>
          <w:spacing w:val="-3"/>
          <w:sz w:val="20"/>
        </w:rPr>
        <w:t xml:space="preserve"> </w:t>
      </w:r>
      <w:r>
        <w:rPr>
          <w:color w:val="000000"/>
          <w:sz w:val="20"/>
        </w:rPr>
        <w:t>element,</w:t>
      </w:r>
      <w:r>
        <w:rPr>
          <w:color w:val="000000"/>
          <w:spacing w:val="-4"/>
          <w:sz w:val="20"/>
        </w:rPr>
        <w:t xml:space="preserve"> </w:t>
      </w:r>
      <w:r>
        <w:rPr>
          <w:color w:val="000000"/>
          <w:sz w:val="20"/>
        </w:rPr>
        <w:t>TIM</w:t>
      </w:r>
      <w:r>
        <w:rPr>
          <w:color w:val="000000"/>
          <w:spacing w:val="-4"/>
          <w:sz w:val="20"/>
        </w:rPr>
        <w:t xml:space="preserve"> </w:t>
      </w:r>
      <w:r>
        <w:rPr>
          <w:color w:val="000000"/>
          <w:sz w:val="20"/>
        </w:rPr>
        <w:t>element,</w:t>
      </w:r>
      <w:r>
        <w:rPr>
          <w:color w:val="000000"/>
          <w:spacing w:val="-4"/>
          <w:sz w:val="20"/>
        </w:rPr>
        <w:t xml:space="preserve"> </w:t>
      </w:r>
      <w:r>
        <w:rPr>
          <w:color w:val="000000"/>
          <w:sz w:val="20"/>
        </w:rPr>
        <w:t>and</w:t>
      </w:r>
      <w:r>
        <w:rPr>
          <w:color w:val="000000"/>
          <w:spacing w:val="-3"/>
          <w:sz w:val="20"/>
        </w:rPr>
        <w:t xml:space="preserve"> </w:t>
      </w:r>
      <w:r>
        <w:rPr>
          <w:color w:val="000000"/>
          <w:sz w:val="20"/>
        </w:rPr>
        <w:t>BSS</w:t>
      </w:r>
      <w:r>
        <w:rPr>
          <w:color w:val="000000"/>
          <w:spacing w:val="-4"/>
          <w:sz w:val="20"/>
        </w:rPr>
        <w:t xml:space="preserve"> </w:t>
      </w:r>
      <w:r>
        <w:rPr>
          <w:color w:val="000000"/>
          <w:sz w:val="20"/>
        </w:rPr>
        <w:t>Max</w:t>
      </w:r>
      <w:r>
        <w:rPr>
          <w:color w:val="000000"/>
          <w:spacing w:val="-3"/>
          <w:sz w:val="20"/>
        </w:rPr>
        <w:t xml:space="preserve"> </w:t>
      </w:r>
      <w:r>
        <w:rPr>
          <w:color w:val="000000"/>
          <w:sz w:val="20"/>
        </w:rPr>
        <w:t>Idle</w:t>
      </w:r>
      <w:r>
        <w:rPr>
          <w:color w:val="000000"/>
          <w:spacing w:val="-4"/>
          <w:sz w:val="20"/>
        </w:rPr>
        <w:t xml:space="preserve"> </w:t>
      </w:r>
      <w:r>
        <w:rPr>
          <w:color w:val="000000"/>
          <w:sz w:val="20"/>
        </w:rPr>
        <w:t>Period</w:t>
      </w:r>
      <w:r>
        <w:rPr>
          <w:color w:val="000000"/>
          <w:spacing w:val="-4"/>
          <w:sz w:val="20"/>
        </w:rPr>
        <w:t xml:space="preserve"> </w:t>
      </w:r>
      <w:r>
        <w:rPr>
          <w:color w:val="000000"/>
          <w:sz w:val="20"/>
        </w:rPr>
        <w:t>element</w:t>
      </w:r>
      <w:r>
        <w:rPr>
          <w:color w:val="000000"/>
          <w:spacing w:val="-3"/>
          <w:sz w:val="20"/>
        </w:rPr>
        <w:t xml:space="preserve"> </w:t>
      </w:r>
      <w:r>
        <w:rPr>
          <w:color w:val="000000"/>
          <w:sz w:val="20"/>
        </w:rPr>
        <w:t>are</w:t>
      </w:r>
      <w:r>
        <w:rPr>
          <w:color w:val="000000"/>
          <w:spacing w:val="-4"/>
          <w:sz w:val="20"/>
        </w:rPr>
        <w:t xml:space="preserve"> </w:t>
      </w:r>
      <w:r>
        <w:rPr>
          <w:color w:val="000000"/>
          <w:sz w:val="20"/>
        </w:rPr>
        <w:t>not</w:t>
      </w:r>
      <w:r>
        <w:rPr>
          <w:color w:val="000000"/>
          <w:spacing w:val="-4"/>
          <w:sz w:val="20"/>
        </w:rPr>
        <w:t xml:space="preserve"> </w:t>
      </w:r>
      <w:r>
        <w:rPr>
          <w:color w:val="000000"/>
          <w:sz w:val="20"/>
        </w:rPr>
        <w:t>included</w:t>
      </w:r>
      <w:r>
        <w:rPr>
          <w:color w:val="000000"/>
          <w:spacing w:val="-4"/>
          <w:sz w:val="20"/>
        </w:rPr>
        <w:t xml:space="preserve"> </w:t>
      </w:r>
      <w:r>
        <w:rPr>
          <w:color w:val="000000"/>
          <w:sz w:val="20"/>
        </w:rPr>
        <w:t>in</w:t>
      </w:r>
      <w:r>
        <w:rPr>
          <w:color w:val="000000"/>
          <w:spacing w:val="-4"/>
          <w:sz w:val="20"/>
        </w:rPr>
        <w:t xml:space="preserve"> </w:t>
      </w:r>
      <w:r>
        <w:rPr>
          <w:color w:val="000000"/>
          <w:sz w:val="20"/>
        </w:rPr>
        <w:t>the</w:t>
      </w:r>
      <w:r>
        <w:rPr>
          <w:color w:val="000000"/>
          <w:spacing w:val="-2"/>
          <w:sz w:val="20"/>
        </w:rPr>
        <w:t xml:space="preserve"> </w:t>
      </w:r>
      <w:r>
        <w:rPr>
          <w:color w:val="000000"/>
          <w:sz w:val="20"/>
        </w:rPr>
        <w:t>STA</w:t>
      </w:r>
      <w:r>
        <w:rPr>
          <w:color w:val="000000"/>
          <w:spacing w:val="-4"/>
          <w:sz w:val="20"/>
        </w:rPr>
        <w:t xml:space="preserve"> </w:t>
      </w:r>
      <w:r>
        <w:rPr>
          <w:color w:val="000000"/>
          <w:sz w:val="20"/>
        </w:rPr>
        <w:t>Pro-</w:t>
      </w:r>
      <w:r>
        <w:rPr>
          <w:color w:val="000000"/>
          <w:spacing w:val="-48"/>
          <w:sz w:val="20"/>
        </w:rPr>
        <w:t xml:space="preserve"> </w:t>
      </w:r>
      <w:r>
        <w:rPr>
          <w:color w:val="000000"/>
          <w:sz w:val="20"/>
        </w:rPr>
        <w:t>file</w:t>
      </w:r>
      <w:r>
        <w:rPr>
          <w:color w:val="000000"/>
          <w:spacing w:val="-2"/>
          <w:sz w:val="20"/>
        </w:rPr>
        <w:t xml:space="preserve"> </w:t>
      </w:r>
      <w:r>
        <w:rPr>
          <w:color w:val="000000"/>
          <w:sz w:val="20"/>
        </w:rPr>
        <w:t>field.</w:t>
      </w:r>
    </w:p>
    <w:p w14:paraId="3F8BD512" w14:textId="77777777" w:rsidR="005C7A72" w:rsidRDefault="005C7A72" w:rsidP="005C7A72">
      <w:pPr>
        <w:pStyle w:val="ListParagraph"/>
        <w:widowControl w:val="0"/>
        <w:numPr>
          <w:ilvl w:val="1"/>
          <w:numId w:val="28"/>
        </w:numPr>
        <w:tabs>
          <w:tab w:val="left" w:pos="1041"/>
        </w:tabs>
        <w:kinsoku w:val="0"/>
        <w:overflowPunct w:val="0"/>
        <w:autoSpaceDE w:val="0"/>
        <w:autoSpaceDN w:val="0"/>
        <w:adjustRightInd w:val="0"/>
        <w:spacing w:before="3" w:line="249" w:lineRule="auto"/>
        <w:ind w:right="119"/>
        <w:contextualSpacing w:val="0"/>
        <w:rPr>
          <w:color w:val="000000"/>
          <w:sz w:val="20"/>
        </w:rPr>
      </w:pPr>
      <w:r>
        <w:rPr>
          <w:color w:val="208A20"/>
          <w:sz w:val="20"/>
          <w:u w:val="single"/>
        </w:rPr>
        <w:t>(#1035)</w:t>
      </w:r>
      <w:r>
        <w:rPr>
          <w:color w:val="000000"/>
          <w:sz w:val="20"/>
        </w:rPr>
        <w:t>If the reporting STA is a non-AP STA, the Listen Interval field and Current AP Address</w:t>
      </w:r>
      <w:r>
        <w:rPr>
          <w:color w:val="000000"/>
          <w:spacing w:val="-47"/>
          <w:sz w:val="20"/>
        </w:rPr>
        <w:t xml:space="preserve"> </w:t>
      </w:r>
      <w:r>
        <w:rPr>
          <w:color w:val="000000"/>
          <w:sz w:val="20"/>
        </w:rPr>
        <w:t>field</w:t>
      </w:r>
      <w:r>
        <w:rPr>
          <w:color w:val="000000"/>
          <w:spacing w:val="-2"/>
          <w:sz w:val="20"/>
        </w:rPr>
        <w:t xml:space="preserve"> </w:t>
      </w:r>
      <w:r>
        <w:rPr>
          <w:color w:val="000000"/>
          <w:sz w:val="20"/>
        </w:rPr>
        <w:t>are not included in the STA</w:t>
      </w:r>
      <w:r>
        <w:rPr>
          <w:color w:val="000000"/>
          <w:spacing w:val="-1"/>
          <w:sz w:val="20"/>
        </w:rPr>
        <w:t xml:space="preserve"> </w:t>
      </w:r>
      <w:r>
        <w:rPr>
          <w:color w:val="000000"/>
          <w:sz w:val="20"/>
        </w:rPr>
        <w:t>Profile</w:t>
      </w:r>
      <w:r>
        <w:rPr>
          <w:color w:val="000000"/>
          <w:spacing w:val="-1"/>
          <w:sz w:val="20"/>
        </w:rPr>
        <w:t xml:space="preserve"> </w:t>
      </w:r>
      <w:r>
        <w:rPr>
          <w:color w:val="000000"/>
          <w:sz w:val="20"/>
        </w:rPr>
        <w:t>field.</w:t>
      </w:r>
    </w:p>
    <w:p w14:paraId="7279EEE0" w14:textId="77777777" w:rsidR="005C7A72" w:rsidRDefault="005C7A72" w:rsidP="005C7A72">
      <w:pPr>
        <w:pStyle w:val="ListParagraph"/>
        <w:widowControl w:val="0"/>
        <w:numPr>
          <w:ilvl w:val="1"/>
          <w:numId w:val="28"/>
        </w:numPr>
        <w:tabs>
          <w:tab w:val="left" w:pos="1041"/>
        </w:tabs>
        <w:kinsoku w:val="0"/>
        <w:overflowPunct w:val="0"/>
        <w:autoSpaceDE w:val="0"/>
        <w:autoSpaceDN w:val="0"/>
        <w:adjustRightInd w:val="0"/>
        <w:spacing w:before="1" w:line="249" w:lineRule="auto"/>
        <w:ind w:right="117"/>
        <w:contextualSpacing w:val="0"/>
        <w:rPr>
          <w:color w:val="000000"/>
          <w:sz w:val="20"/>
        </w:rPr>
      </w:pPr>
      <w:r>
        <w:rPr>
          <w:color w:val="208A20"/>
          <w:sz w:val="20"/>
          <w:u w:val="single"/>
        </w:rPr>
        <w:t>(#3315)</w:t>
      </w:r>
      <w:r>
        <w:rPr>
          <w:color w:val="000000"/>
          <w:sz w:val="20"/>
        </w:rPr>
        <w:t>Optionally, a Non-Inheritance element appears as the last element in the profile and car-</w:t>
      </w:r>
      <w:r>
        <w:rPr>
          <w:color w:val="000000"/>
          <w:spacing w:val="-47"/>
          <w:sz w:val="20"/>
        </w:rPr>
        <w:t xml:space="preserve"> </w:t>
      </w:r>
      <w:proofErr w:type="spellStart"/>
      <w:r>
        <w:rPr>
          <w:color w:val="000000"/>
          <w:sz w:val="20"/>
        </w:rPr>
        <w:t>ries</w:t>
      </w:r>
      <w:proofErr w:type="spellEnd"/>
      <w:r>
        <w:rPr>
          <w:color w:val="000000"/>
          <w:spacing w:val="15"/>
          <w:sz w:val="20"/>
        </w:rPr>
        <w:t xml:space="preserve"> </w:t>
      </w:r>
      <w:r>
        <w:rPr>
          <w:color w:val="000000"/>
          <w:sz w:val="20"/>
        </w:rPr>
        <w:t>a</w:t>
      </w:r>
      <w:r>
        <w:rPr>
          <w:color w:val="000000"/>
          <w:spacing w:val="18"/>
          <w:sz w:val="20"/>
        </w:rPr>
        <w:t xml:space="preserve"> </w:t>
      </w:r>
      <w:r>
        <w:rPr>
          <w:color w:val="000000"/>
          <w:sz w:val="20"/>
        </w:rPr>
        <w:t>list</w:t>
      </w:r>
      <w:r>
        <w:rPr>
          <w:color w:val="000000"/>
          <w:spacing w:val="18"/>
          <w:sz w:val="20"/>
        </w:rPr>
        <w:t xml:space="preserve"> </w:t>
      </w:r>
      <w:r>
        <w:rPr>
          <w:color w:val="000000"/>
          <w:sz w:val="20"/>
        </w:rPr>
        <w:t>of</w:t>
      </w:r>
      <w:r>
        <w:rPr>
          <w:color w:val="000000"/>
          <w:spacing w:val="16"/>
          <w:sz w:val="20"/>
        </w:rPr>
        <w:t xml:space="preserve"> </w:t>
      </w:r>
      <w:r>
        <w:rPr>
          <w:color w:val="000000"/>
          <w:sz w:val="20"/>
        </w:rPr>
        <w:t>elements</w:t>
      </w:r>
      <w:r>
        <w:rPr>
          <w:color w:val="000000"/>
          <w:spacing w:val="15"/>
          <w:sz w:val="20"/>
        </w:rPr>
        <w:t xml:space="preserve"> </w:t>
      </w:r>
      <w:r>
        <w:rPr>
          <w:color w:val="000000"/>
          <w:sz w:val="20"/>
        </w:rPr>
        <w:t>that</w:t>
      </w:r>
      <w:r>
        <w:rPr>
          <w:color w:val="000000"/>
          <w:spacing w:val="18"/>
          <w:sz w:val="20"/>
        </w:rPr>
        <w:t xml:space="preserve"> </w:t>
      </w:r>
      <w:r>
        <w:rPr>
          <w:color w:val="000000"/>
          <w:sz w:val="20"/>
        </w:rPr>
        <w:t>are</w:t>
      </w:r>
      <w:r>
        <w:rPr>
          <w:color w:val="000000"/>
          <w:spacing w:val="16"/>
          <w:sz w:val="20"/>
        </w:rPr>
        <w:t xml:space="preserve"> </w:t>
      </w:r>
      <w:r>
        <w:rPr>
          <w:color w:val="000000"/>
          <w:sz w:val="20"/>
        </w:rPr>
        <w:t>not</w:t>
      </w:r>
      <w:r>
        <w:rPr>
          <w:color w:val="000000"/>
          <w:spacing w:val="18"/>
          <w:sz w:val="20"/>
        </w:rPr>
        <w:t xml:space="preserve"> </w:t>
      </w:r>
      <w:r>
        <w:rPr>
          <w:color w:val="000000"/>
          <w:sz w:val="20"/>
        </w:rPr>
        <w:t>inherited</w:t>
      </w:r>
      <w:r>
        <w:rPr>
          <w:color w:val="000000"/>
          <w:spacing w:val="14"/>
          <w:sz w:val="20"/>
        </w:rPr>
        <w:t xml:space="preserve"> </w:t>
      </w:r>
      <w:r>
        <w:rPr>
          <w:color w:val="000000"/>
          <w:sz w:val="20"/>
        </w:rPr>
        <w:t>by</w:t>
      </w:r>
      <w:r>
        <w:rPr>
          <w:color w:val="000000"/>
          <w:spacing w:val="17"/>
          <w:sz w:val="20"/>
        </w:rPr>
        <w:t xml:space="preserve"> </w:t>
      </w:r>
      <w:r>
        <w:rPr>
          <w:color w:val="000000"/>
          <w:sz w:val="20"/>
        </w:rPr>
        <w:t>the</w:t>
      </w:r>
      <w:r>
        <w:rPr>
          <w:color w:val="000000"/>
          <w:spacing w:val="16"/>
          <w:sz w:val="20"/>
        </w:rPr>
        <w:t xml:space="preserve"> </w:t>
      </w:r>
      <w:r>
        <w:rPr>
          <w:color w:val="000000"/>
          <w:sz w:val="20"/>
        </w:rPr>
        <w:t>reported</w:t>
      </w:r>
      <w:r>
        <w:rPr>
          <w:color w:val="000000"/>
          <w:spacing w:val="16"/>
          <w:sz w:val="20"/>
        </w:rPr>
        <w:t xml:space="preserve"> </w:t>
      </w:r>
      <w:r>
        <w:rPr>
          <w:color w:val="000000"/>
          <w:sz w:val="20"/>
        </w:rPr>
        <w:t>STA</w:t>
      </w:r>
      <w:r>
        <w:rPr>
          <w:color w:val="000000"/>
          <w:spacing w:val="17"/>
          <w:sz w:val="20"/>
        </w:rPr>
        <w:t xml:space="preserve"> </w:t>
      </w:r>
      <w:r>
        <w:rPr>
          <w:color w:val="000000"/>
          <w:sz w:val="20"/>
        </w:rPr>
        <w:t>from</w:t>
      </w:r>
      <w:r>
        <w:rPr>
          <w:color w:val="000000"/>
          <w:spacing w:val="16"/>
          <w:sz w:val="20"/>
        </w:rPr>
        <w:t xml:space="preserve"> </w:t>
      </w:r>
      <w:r>
        <w:rPr>
          <w:color w:val="000000"/>
          <w:sz w:val="20"/>
        </w:rPr>
        <w:t>the</w:t>
      </w:r>
      <w:r>
        <w:rPr>
          <w:color w:val="000000"/>
          <w:spacing w:val="16"/>
          <w:sz w:val="20"/>
        </w:rPr>
        <w:t xml:space="preserve"> </w:t>
      </w:r>
      <w:r>
        <w:rPr>
          <w:color w:val="000000"/>
          <w:sz w:val="20"/>
        </w:rPr>
        <w:t>reporting</w:t>
      </w:r>
      <w:r>
        <w:rPr>
          <w:color w:val="000000"/>
          <w:spacing w:val="16"/>
          <w:sz w:val="20"/>
        </w:rPr>
        <w:t xml:space="preserve"> </w:t>
      </w:r>
      <w:r>
        <w:rPr>
          <w:color w:val="000000"/>
          <w:sz w:val="20"/>
        </w:rPr>
        <w:t>STA</w:t>
      </w:r>
      <w:r>
        <w:rPr>
          <w:color w:val="000000"/>
          <w:spacing w:val="17"/>
          <w:sz w:val="20"/>
        </w:rPr>
        <w:t xml:space="preserve"> </w:t>
      </w:r>
      <w:r>
        <w:rPr>
          <w:color w:val="000000"/>
          <w:sz w:val="20"/>
        </w:rPr>
        <w:t>(see</w:t>
      </w:r>
    </w:p>
    <w:p w14:paraId="4ACDF153" w14:textId="77777777" w:rsidR="005C7A72" w:rsidRDefault="00AE0666" w:rsidP="005C7A72">
      <w:pPr>
        <w:pStyle w:val="ListParagraph"/>
        <w:widowControl w:val="0"/>
        <w:numPr>
          <w:ilvl w:val="3"/>
          <w:numId w:val="29"/>
        </w:numPr>
        <w:tabs>
          <w:tab w:val="left" w:pos="1739"/>
        </w:tabs>
        <w:kinsoku w:val="0"/>
        <w:overflowPunct w:val="0"/>
        <w:autoSpaceDE w:val="0"/>
        <w:autoSpaceDN w:val="0"/>
        <w:adjustRightInd w:val="0"/>
        <w:spacing w:before="2"/>
        <w:ind w:left="1738" w:hanging="699"/>
        <w:contextualSpacing w:val="0"/>
        <w:rPr>
          <w:color w:val="000000"/>
          <w:sz w:val="20"/>
        </w:rPr>
      </w:pPr>
      <w:hyperlink w:anchor="bookmark8" w:history="1">
        <w:r w:rsidR="005C7A72">
          <w:rPr>
            <w:sz w:val="20"/>
          </w:rPr>
          <w:t>(Inheritance</w:t>
        </w:r>
        <w:r w:rsidR="005C7A72">
          <w:rPr>
            <w:spacing w:val="-6"/>
            <w:sz w:val="20"/>
          </w:rPr>
          <w:t xml:space="preserve"> </w:t>
        </w:r>
        <w:r w:rsidR="005C7A72">
          <w:rPr>
            <w:sz w:val="20"/>
          </w:rPr>
          <w:t>in</w:t>
        </w:r>
        <w:r w:rsidR="005C7A72">
          <w:rPr>
            <w:spacing w:val="-5"/>
            <w:sz w:val="20"/>
          </w:rPr>
          <w:t xml:space="preserve"> </w:t>
        </w:r>
        <w:r w:rsidR="005C7A72">
          <w:rPr>
            <w:sz w:val="20"/>
          </w:rPr>
          <w:t>a</w:t>
        </w:r>
        <w:r w:rsidR="005C7A72">
          <w:rPr>
            <w:spacing w:val="-5"/>
            <w:sz w:val="20"/>
          </w:rPr>
          <w:t xml:space="preserve"> </w:t>
        </w:r>
        <w:r w:rsidR="005C7A72">
          <w:rPr>
            <w:sz w:val="20"/>
          </w:rPr>
          <w:t>per-STA</w:t>
        </w:r>
        <w:r w:rsidR="005C7A72">
          <w:rPr>
            <w:spacing w:val="-5"/>
            <w:sz w:val="20"/>
          </w:rPr>
          <w:t xml:space="preserve"> </w:t>
        </w:r>
        <w:r w:rsidR="005C7A72">
          <w:rPr>
            <w:sz w:val="20"/>
          </w:rPr>
          <w:t>profile)</w:t>
        </w:r>
      </w:hyperlink>
      <w:r w:rsidR="005C7A72">
        <w:rPr>
          <w:sz w:val="20"/>
        </w:rPr>
        <w:t>).</w:t>
      </w:r>
    </w:p>
    <w:p w14:paraId="1CF84DDE" w14:textId="6BD8F84E" w:rsidR="00E37826" w:rsidRPr="00F47CF2" w:rsidRDefault="00E37826" w:rsidP="005C7A72">
      <w:pPr>
        <w:pStyle w:val="BodyText0"/>
        <w:kinsoku w:val="0"/>
        <w:overflowPunct w:val="0"/>
        <w:spacing w:before="91" w:line="249" w:lineRule="auto"/>
        <w:ind w:left="119" w:right="116"/>
      </w:pPr>
      <w:r w:rsidRPr="00F47CF2">
        <w:t>……</w:t>
      </w:r>
    </w:p>
    <w:p w14:paraId="6EB87DC3" w14:textId="36BDA0B2" w:rsidR="00A715D5" w:rsidRDefault="00A715D5" w:rsidP="005C7A72">
      <w:pPr>
        <w:pStyle w:val="BodyText0"/>
        <w:kinsoku w:val="0"/>
        <w:overflowPunct w:val="0"/>
        <w:spacing w:before="91" w:line="249" w:lineRule="auto"/>
        <w:ind w:left="119" w:right="116"/>
        <w:rPr>
          <w:color w:val="000000"/>
        </w:rPr>
      </w:pPr>
    </w:p>
    <w:p w14:paraId="23CA9413" w14:textId="519264EF" w:rsidR="00A715D5" w:rsidRDefault="00A715D5" w:rsidP="005C7A72">
      <w:pPr>
        <w:pStyle w:val="BodyText0"/>
        <w:kinsoku w:val="0"/>
        <w:overflowPunct w:val="0"/>
        <w:spacing w:before="91" w:line="249" w:lineRule="auto"/>
        <w:ind w:left="119" w:right="116"/>
        <w:rPr>
          <w:color w:val="000000"/>
        </w:rPr>
      </w:pPr>
      <w:r w:rsidRPr="00A715D5">
        <w:rPr>
          <w:b/>
          <w:bCs/>
          <w:color w:val="000000"/>
        </w:rPr>
        <w:t>35.3.2.2.2 In</w:t>
      </w:r>
      <w:r w:rsidRPr="00A715D5">
        <w:rPr>
          <w:rFonts w:ascii="Arial" w:hAnsi="Arial" w:cs="Arial"/>
          <w:b/>
          <w:bCs/>
          <w:sz w:val="20"/>
        </w:rPr>
        <w:t>heritance</w:t>
      </w:r>
      <w:r>
        <w:rPr>
          <w:rFonts w:ascii="Arial" w:hAnsi="Arial" w:cs="Arial"/>
          <w:b/>
          <w:bCs/>
          <w:spacing w:val="-3"/>
          <w:sz w:val="20"/>
        </w:rPr>
        <w:t xml:space="preserve"> </w:t>
      </w:r>
      <w:r>
        <w:rPr>
          <w:rFonts w:ascii="Arial" w:hAnsi="Arial" w:cs="Arial"/>
          <w:b/>
          <w:bCs/>
          <w:sz w:val="20"/>
        </w:rPr>
        <w:t>in</w:t>
      </w:r>
      <w:r>
        <w:rPr>
          <w:rFonts w:ascii="Arial" w:hAnsi="Arial" w:cs="Arial"/>
          <w:b/>
          <w:bCs/>
          <w:spacing w:val="-2"/>
          <w:sz w:val="20"/>
        </w:rPr>
        <w:t xml:space="preserve"> </w:t>
      </w:r>
      <w:r>
        <w:rPr>
          <w:rFonts w:ascii="Arial" w:hAnsi="Arial" w:cs="Arial"/>
          <w:b/>
          <w:bCs/>
          <w:sz w:val="20"/>
        </w:rPr>
        <w:t>the</w:t>
      </w:r>
      <w:r>
        <w:rPr>
          <w:rFonts w:ascii="Arial" w:hAnsi="Arial" w:cs="Arial"/>
          <w:b/>
          <w:bCs/>
          <w:spacing w:val="-4"/>
          <w:sz w:val="20"/>
        </w:rPr>
        <w:t xml:space="preserve"> </w:t>
      </w:r>
      <w:r>
        <w:rPr>
          <w:rFonts w:ascii="Arial" w:hAnsi="Arial" w:cs="Arial"/>
          <w:b/>
          <w:bCs/>
          <w:sz w:val="20"/>
        </w:rPr>
        <w:t>per-STA</w:t>
      </w:r>
      <w:r>
        <w:rPr>
          <w:rFonts w:ascii="Arial" w:hAnsi="Arial" w:cs="Arial"/>
          <w:b/>
          <w:bCs/>
          <w:spacing w:val="-3"/>
          <w:sz w:val="20"/>
        </w:rPr>
        <w:t xml:space="preserve"> </w:t>
      </w:r>
      <w:r>
        <w:rPr>
          <w:rFonts w:ascii="Arial" w:hAnsi="Arial" w:cs="Arial"/>
          <w:b/>
          <w:bCs/>
          <w:sz w:val="20"/>
        </w:rPr>
        <w:t>profile</w:t>
      </w:r>
      <w:r>
        <w:rPr>
          <w:rFonts w:ascii="Arial" w:hAnsi="Arial" w:cs="Arial"/>
          <w:b/>
          <w:bCs/>
          <w:spacing w:val="-3"/>
          <w:sz w:val="20"/>
        </w:rPr>
        <w:t xml:space="preserve"> </w:t>
      </w:r>
      <w:r>
        <w:rPr>
          <w:rFonts w:ascii="Arial" w:hAnsi="Arial" w:cs="Arial"/>
          <w:b/>
          <w:bCs/>
          <w:sz w:val="20"/>
        </w:rPr>
        <w:t>of</w:t>
      </w:r>
      <w:r>
        <w:rPr>
          <w:rFonts w:ascii="Arial" w:hAnsi="Arial" w:cs="Arial"/>
          <w:b/>
          <w:bCs/>
          <w:spacing w:val="-4"/>
          <w:sz w:val="20"/>
        </w:rPr>
        <w:t xml:space="preserve"> </w:t>
      </w:r>
      <w:r>
        <w:rPr>
          <w:rFonts w:ascii="Arial" w:hAnsi="Arial" w:cs="Arial"/>
          <w:b/>
          <w:bCs/>
          <w:sz w:val="20"/>
        </w:rPr>
        <w:t>Probe</w:t>
      </w:r>
      <w:r>
        <w:rPr>
          <w:rFonts w:ascii="Arial" w:hAnsi="Arial" w:cs="Arial"/>
          <w:b/>
          <w:bCs/>
          <w:spacing w:val="-3"/>
          <w:sz w:val="20"/>
        </w:rPr>
        <w:t xml:space="preserve"> </w:t>
      </w:r>
      <w:r>
        <w:rPr>
          <w:rFonts w:ascii="Arial" w:hAnsi="Arial" w:cs="Arial"/>
          <w:b/>
          <w:bCs/>
          <w:sz w:val="20"/>
        </w:rPr>
        <w:t>Request</w:t>
      </w:r>
      <w:r>
        <w:rPr>
          <w:rFonts w:ascii="Arial" w:hAnsi="Arial" w:cs="Arial"/>
          <w:b/>
          <w:bCs/>
          <w:spacing w:val="-3"/>
          <w:sz w:val="20"/>
        </w:rPr>
        <w:t xml:space="preserve"> </w:t>
      </w:r>
      <w:r>
        <w:rPr>
          <w:rFonts w:ascii="Arial" w:hAnsi="Arial" w:cs="Arial"/>
          <w:b/>
          <w:bCs/>
          <w:sz w:val="20"/>
        </w:rPr>
        <w:t>variant</w:t>
      </w:r>
      <w:r>
        <w:rPr>
          <w:rFonts w:ascii="Arial" w:hAnsi="Arial" w:cs="Arial"/>
          <w:b/>
          <w:bCs/>
          <w:spacing w:val="-4"/>
          <w:sz w:val="20"/>
        </w:rPr>
        <w:t xml:space="preserve"> </w:t>
      </w:r>
      <w:r>
        <w:rPr>
          <w:rFonts w:ascii="Arial" w:hAnsi="Arial" w:cs="Arial"/>
          <w:b/>
          <w:bCs/>
          <w:sz w:val="20"/>
        </w:rPr>
        <w:t>Multi-Link</w:t>
      </w:r>
      <w:r>
        <w:rPr>
          <w:rFonts w:ascii="Arial" w:hAnsi="Arial" w:cs="Arial"/>
          <w:b/>
          <w:bCs/>
          <w:spacing w:val="-3"/>
          <w:sz w:val="20"/>
        </w:rPr>
        <w:t xml:space="preserve"> </w:t>
      </w:r>
      <w:proofErr w:type="spellStart"/>
      <w:r>
        <w:rPr>
          <w:rFonts w:ascii="Arial" w:hAnsi="Arial" w:cs="Arial"/>
          <w:b/>
          <w:bCs/>
          <w:sz w:val="20"/>
        </w:rPr>
        <w:t>ele</w:t>
      </w:r>
      <w:proofErr w:type="spellEnd"/>
      <w:r>
        <w:rPr>
          <w:rFonts w:ascii="Arial" w:hAnsi="Arial" w:cs="Arial"/>
          <w:b/>
          <w:bCs/>
          <w:sz w:val="20"/>
        </w:rPr>
        <w:t>-</w:t>
      </w:r>
      <w:r>
        <w:rPr>
          <w:rFonts w:ascii="Arial" w:hAnsi="Arial" w:cs="Arial"/>
          <w:b/>
          <w:bCs/>
          <w:spacing w:val="-53"/>
          <w:sz w:val="20"/>
        </w:rPr>
        <w:t xml:space="preserve"> </w:t>
      </w:r>
      <w:proofErr w:type="spellStart"/>
      <w:r>
        <w:rPr>
          <w:rFonts w:ascii="Arial" w:hAnsi="Arial" w:cs="Arial"/>
          <w:b/>
          <w:bCs/>
          <w:sz w:val="20"/>
        </w:rPr>
        <w:t>ment</w:t>
      </w:r>
      <w:proofErr w:type="spellEnd"/>
      <w:r>
        <w:rPr>
          <w:rFonts w:ascii="Arial" w:hAnsi="Arial" w:cs="Arial"/>
          <w:b/>
          <w:bCs/>
          <w:color w:val="208A20"/>
          <w:sz w:val="20"/>
          <w:u w:val="thick"/>
        </w:rPr>
        <w:t>(#2416)</w:t>
      </w:r>
    </w:p>
    <w:p w14:paraId="4B7E3DD7" w14:textId="6816B60F" w:rsidR="001820D1" w:rsidRPr="001820D1" w:rsidRDefault="001820D1" w:rsidP="001820D1">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change </w:t>
      </w:r>
      <w:r>
        <w:rPr>
          <w:rFonts w:ascii="Arial-BoldMT" w:eastAsia="Arial-BoldMT" w:cs="Arial-BoldMT"/>
          <w:b/>
          <w:bCs/>
          <w:i/>
          <w:iCs/>
          <w:sz w:val="20"/>
          <w:highlight w:val="yellow"/>
          <w:u w:val="single"/>
          <w:lang w:val="en-US"/>
        </w:rPr>
        <w:t>35.3.2.2.2</w:t>
      </w:r>
      <w:r w:rsidRPr="001820D1">
        <w:rPr>
          <w:rFonts w:ascii="Arial-BoldMT" w:eastAsia="Arial-BoldMT" w:cs="Arial-BoldMT"/>
          <w:b/>
          <w:bCs/>
          <w:i/>
          <w:iCs/>
          <w:sz w:val="20"/>
          <w:highlight w:val="yellow"/>
          <w:u w:val="single"/>
          <w:lang w:val="en-US"/>
        </w:rPr>
        <w:t xml:space="preserve"> as follows</w:t>
      </w:r>
      <w:r w:rsidR="00F47CF2">
        <w:rPr>
          <w:rFonts w:ascii="Arial-BoldMT" w:eastAsia="Arial-BoldMT" w:cs="Arial-BoldMT"/>
          <w:b/>
          <w:bCs/>
          <w:i/>
          <w:iCs/>
          <w:sz w:val="20"/>
          <w:highlight w:val="yellow"/>
          <w:u w:val="single"/>
          <w:lang w:val="en-US"/>
        </w:rPr>
        <w:t xml:space="preserve">(the </w:t>
      </w:r>
      <w:proofErr w:type="spellStart"/>
      <w:r w:rsidR="00F47CF2">
        <w:rPr>
          <w:rFonts w:ascii="Arial-BoldMT" w:eastAsia="Arial-BoldMT" w:cs="Arial-BoldMT"/>
          <w:b/>
          <w:bCs/>
          <w:i/>
          <w:iCs/>
          <w:sz w:val="20"/>
          <w:highlight w:val="yellow"/>
          <w:u w:val="single"/>
          <w:lang w:val="en-US"/>
        </w:rPr>
        <w:t>paragraphes</w:t>
      </w:r>
      <w:proofErr w:type="spellEnd"/>
      <w:r w:rsidR="00F47CF2">
        <w:rPr>
          <w:rFonts w:ascii="Arial-BoldMT" w:eastAsia="Arial-BoldMT" w:cs="Arial-BoldMT"/>
          <w:b/>
          <w:bCs/>
          <w:i/>
          <w:iCs/>
          <w:sz w:val="20"/>
          <w:highlight w:val="yellow"/>
          <w:u w:val="single"/>
          <w:lang w:val="en-US"/>
        </w:rPr>
        <w:t xml:space="preserve"> not shown are not changed)</w:t>
      </w:r>
      <w:r w:rsidRPr="001820D1">
        <w:rPr>
          <w:rFonts w:ascii="Arial-BoldMT" w:eastAsia="Arial-BoldMT" w:cs="Arial-BoldMT"/>
          <w:b/>
          <w:bCs/>
          <w:i/>
          <w:iCs/>
          <w:sz w:val="20"/>
          <w:highlight w:val="yellow"/>
          <w:u w:val="single"/>
          <w:lang w:val="en-US"/>
        </w:rPr>
        <w:t>:</w:t>
      </w:r>
      <w:ins w:id="113" w:author="Liwen Chu" w:date="2021-09-03T11:37:00Z">
        <w:r w:rsidR="00BC167D">
          <w:rPr>
            <w:rFonts w:ascii="Arial-BoldMT" w:eastAsia="Arial-BoldMT" w:cs="Arial-BoldMT"/>
            <w:b/>
            <w:bCs/>
            <w:i/>
            <w:iCs/>
            <w:sz w:val="20"/>
            <w:u w:val="single"/>
            <w:lang w:val="en-US"/>
          </w:rPr>
          <w:t xml:space="preserve"> (#</w:t>
        </w:r>
      </w:ins>
      <w:ins w:id="114" w:author="Liwen Chu" w:date="2021-09-07T21:19:00Z">
        <w:r w:rsidR="00C947DC">
          <w:rPr>
            <w:rFonts w:ascii="Arial-BoldMT" w:eastAsia="Arial-BoldMT" w:cs="Arial-BoldMT"/>
            <w:b/>
            <w:bCs/>
            <w:i/>
            <w:iCs/>
            <w:sz w:val="20"/>
            <w:u w:val="single"/>
            <w:lang w:val="en-US"/>
          </w:rPr>
          <w:t>5063</w:t>
        </w:r>
      </w:ins>
      <w:ins w:id="115" w:author="Liwen Chu" w:date="2021-09-03T11:37:00Z">
        <w:r w:rsidR="00BC167D">
          <w:rPr>
            <w:rFonts w:ascii="Arial-BoldMT" w:eastAsia="Arial-BoldMT" w:cs="Arial-BoldMT"/>
            <w:b/>
            <w:bCs/>
            <w:i/>
            <w:iCs/>
            <w:sz w:val="20"/>
            <w:u w:val="single"/>
            <w:lang w:val="en-US"/>
          </w:rPr>
          <w:t>)</w:t>
        </w:r>
      </w:ins>
    </w:p>
    <w:p w14:paraId="7C1A7352" w14:textId="1DC6FDD0" w:rsidR="00A715D5" w:rsidRPr="001820D1" w:rsidRDefault="00A715D5" w:rsidP="005C7A72">
      <w:pPr>
        <w:pStyle w:val="BodyText0"/>
        <w:kinsoku w:val="0"/>
        <w:overflowPunct w:val="0"/>
        <w:spacing w:before="91" w:line="249" w:lineRule="auto"/>
        <w:ind w:left="119" w:right="116"/>
        <w:rPr>
          <w:color w:val="000000"/>
          <w:lang w:val="en-US"/>
        </w:rPr>
      </w:pPr>
    </w:p>
    <w:p w14:paraId="26AFFB68" w14:textId="34697A6A" w:rsidR="00A715D5" w:rsidRDefault="00A715D5" w:rsidP="00A715D5">
      <w:pPr>
        <w:pStyle w:val="BodyText0"/>
        <w:kinsoku w:val="0"/>
        <w:overflowPunct w:val="0"/>
        <w:spacing w:before="91" w:line="249" w:lineRule="auto"/>
        <w:ind w:left="119" w:right="117"/>
      </w:pPr>
      <w:r>
        <w:t>If a non-AP STA affiliated with a non-AP MLD requests the same partial information for an AP to which it</w:t>
      </w:r>
      <w:r>
        <w:rPr>
          <w:spacing w:val="-47"/>
        </w:rPr>
        <w:t xml:space="preserve"> </w:t>
      </w:r>
      <w:r>
        <w:t xml:space="preserve">sends an </w:t>
      </w:r>
      <w:del w:id="116" w:author="Liwen Chu" w:date="2021-09-02T17:15:00Z">
        <w:r w:rsidDel="00A715D5">
          <w:delText>ML probe request</w:delText>
        </w:r>
      </w:del>
      <w:proofErr w:type="spellStart"/>
      <w:ins w:id="117" w:author="Liwen Chu" w:date="2021-09-03T11:20:00Z">
        <w:r w:rsidR="008F1A8B">
          <w:t>MLProbe</w:t>
        </w:r>
        <w:proofErr w:type="spellEnd"/>
        <w:r w:rsidR="008F1A8B">
          <w:t xml:space="preserve"> Request</w:t>
        </w:r>
      </w:ins>
      <w:r>
        <w:t xml:space="preserve"> and for another AP affiliated with the same AP MLD as the AP and that is</w:t>
      </w:r>
      <w:r>
        <w:rPr>
          <w:spacing w:val="1"/>
        </w:rPr>
        <w:t xml:space="preserve"> </w:t>
      </w:r>
      <w:r>
        <w:t xml:space="preserve">requested in the </w:t>
      </w:r>
      <w:proofErr w:type="spellStart"/>
      <w:ins w:id="118" w:author="Liwen Chu" w:date="2021-09-03T11:20:00Z">
        <w:r w:rsidR="008F1A8B">
          <w:t>MLProbe</w:t>
        </w:r>
        <w:proofErr w:type="spellEnd"/>
        <w:r w:rsidR="008F1A8B">
          <w:t xml:space="preserve"> Request</w:t>
        </w:r>
      </w:ins>
      <w:ins w:id="119" w:author="Liwen Chu" w:date="2021-09-02T17:16:00Z">
        <w:r>
          <w:t xml:space="preserve"> </w:t>
        </w:r>
      </w:ins>
      <w:del w:id="120" w:author="Liwen Chu" w:date="2021-09-02T17:16:00Z">
        <w:r w:rsidDel="00A715D5">
          <w:delText xml:space="preserve">ML probe request </w:delText>
        </w:r>
      </w:del>
      <w:r>
        <w:t xml:space="preserve">(see </w:t>
      </w:r>
      <w:r>
        <w:fldChar w:fldCharType="begin"/>
      </w:r>
      <w:r>
        <w:instrText xml:space="preserve"> HYPERLINK \l "bookmark13" </w:instrText>
      </w:r>
      <w:r>
        <w:fldChar w:fldCharType="separate"/>
      </w:r>
      <w:r>
        <w:t xml:space="preserve">35.3.4.2 (Use of </w:t>
      </w:r>
      <w:proofErr w:type="spellStart"/>
      <w:ins w:id="121" w:author="Liwen Chu" w:date="2021-09-03T11:20:00Z">
        <w:r w:rsidR="008F1A8B">
          <w:t>MLProbe</w:t>
        </w:r>
        <w:proofErr w:type="spellEnd"/>
        <w:r w:rsidR="008F1A8B">
          <w:t xml:space="preserve"> Request</w:t>
        </w:r>
      </w:ins>
      <w:ins w:id="122" w:author="Liwen Chu" w:date="2021-09-02T17:16:00Z">
        <w:r>
          <w:t xml:space="preserve"> and Response</w:t>
        </w:r>
      </w:ins>
      <w:del w:id="123" w:author="Liwen Chu" w:date="2021-09-02T17:16:00Z">
        <w:r w:rsidDel="00A715D5">
          <w:delText>ML probe request and response</w:delText>
        </w:r>
      </w:del>
      <w:r>
        <w:t>(#2583)(#3360))</w:t>
      </w:r>
      <w:r>
        <w:fldChar w:fldCharType="end"/>
      </w:r>
      <w:r>
        <w:t>),</w:t>
      </w:r>
      <w:r>
        <w:rPr>
          <w:spacing w:val="1"/>
        </w:rPr>
        <w:t xml:space="preserve"> </w:t>
      </w:r>
      <w:r>
        <w:t>the non-AP STA may include the (Extended) Request element only in the Probe Request frame body, and</w:t>
      </w:r>
      <w:r>
        <w:rPr>
          <w:spacing w:val="1"/>
        </w:rPr>
        <w:t xml:space="preserve"> </w:t>
      </w:r>
      <w:r>
        <w:t>this element will be inherited for the other requested AP even if it is not carried in the Per-STA Profile</w:t>
      </w:r>
      <w:r>
        <w:rPr>
          <w:spacing w:val="1"/>
        </w:rPr>
        <w:t xml:space="preserve"> </w:t>
      </w:r>
      <w:proofErr w:type="spellStart"/>
      <w:r>
        <w:t>subelement</w:t>
      </w:r>
      <w:proofErr w:type="spellEnd"/>
      <w:r>
        <w:t xml:space="preserve"> corresponding to the other requested AP, following the rules defined in </w:t>
      </w:r>
      <w:r>
        <w:fldChar w:fldCharType="begin"/>
      </w:r>
      <w:r>
        <w:instrText xml:space="preserve"> HYPERLINK \l "bookmark13" </w:instrText>
      </w:r>
      <w:r>
        <w:fldChar w:fldCharType="separate"/>
      </w:r>
      <w:r>
        <w:t xml:space="preserve">35.3.4.2 (Use of </w:t>
      </w:r>
      <w:proofErr w:type="spellStart"/>
      <w:ins w:id="124" w:author="Liwen Chu" w:date="2021-09-03T11:20:00Z">
        <w:r w:rsidR="008F1A8B">
          <w:t>MLProbe</w:t>
        </w:r>
        <w:proofErr w:type="spellEnd"/>
        <w:r w:rsidR="008F1A8B">
          <w:t xml:space="preserve"> Request</w:t>
        </w:r>
      </w:ins>
      <w:ins w:id="125" w:author="Liwen Chu" w:date="2021-09-02T17:17:00Z">
        <w:r>
          <w:t xml:space="preserve"> and Response</w:t>
        </w:r>
      </w:ins>
      <w:del w:id="126" w:author="Liwen Chu" w:date="2021-09-02T17:16:00Z">
        <w:r w:rsidDel="00A715D5">
          <w:delText>ML</w:delText>
        </w:r>
      </w:del>
      <w:r>
        <w:fldChar w:fldCharType="end"/>
      </w:r>
      <w:del w:id="127" w:author="Liwen Chu" w:date="2021-09-02T17:16:00Z">
        <w:r w:rsidDel="00A715D5">
          <w:rPr>
            <w:spacing w:val="1"/>
          </w:rPr>
          <w:delText xml:space="preserve"> </w:delText>
        </w:r>
      </w:del>
      <w:r>
        <w:rPr>
          <w:spacing w:val="1"/>
        </w:rPr>
        <w:fldChar w:fldCharType="begin"/>
      </w:r>
      <w:r>
        <w:rPr>
          <w:spacing w:val="1"/>
        </w:rPr>
        <w:instrText xml:space="preserve"> HYPERLINK \l "bookmark13" </w:instrText>
      </w:r>
      <w:r>
        <w:rPr>
          <w:spacing w:val="1"/>
        </w:rPr>
        <w:fldChar w:fldCharType="separate"/>
      </w:r>
      <w:del w:id="128" w:author="Liwen Chu" w:date="2021-09-02T17:17:00Z">
        <w:r w:rsidDel="00A715D5">
          <w:delText>probe</w:delText>
        </w:r>
        <w:r w:rsidDel="00A715D5">
          <w:rPr>
            <w:spacing w:val="-1"/>
          </w:rPr>
          <w:delText xml:space="preserve"> </w:delText>
        </w:r>
        <w:r w:rsidDel="00A715D5">
          <w:delText>request</w:delText>
        </w:r>
        <w:r w:rsidDel="00A715D5">
          <w:rPr>
            <w:spacing w:val="-1"/>
          </w:rPr>
          <w:delText xml:space="preserve"> </w:delText>
        </w:r>
        <w:r w:rsidDel="00A715D5">
          <w:delText>and response</w:delText>
        </w:r>
      </w:del>
      <w:r>
        <w:t>(#2583)(#3360))</w:t>
      </w:r>
      <w:r>
        <w:rPr>
          <w:spacing w:val="1"/>
        </w:rPr>
        <w:fldChar w:fldCharType="end"/>
      </w:r>
      <w:r>
        <w:t>.</w:t>
      </w:r>
    </w:p>
    <w:p w14:paraId="484C8C90" w14:textId="77777777" w:rsidR="00A715D5" w:rsidRDefault="00A715D5" w:rsidP="00A715D5">
      <w:pPr>
        <w:pStyle w:val="BodyText0"/>
        <w:kinsoku w:val="0"/>
        <w:overflowPunct w:val="0"/>
        <w:spacing w:before="4"/>
        <w:rPr>
          <w:sz w:val="21"/>
          <w:szCs w:val="21"/>
        </w:rPr>
      </w:pPr>
    </w:p>
    <w:p w14:paraId="3BB94A9A" w14:textId="330462DC" w:rsidR="00A715D5" w:rsidRDefault="00A715D5" w:rsidP="00A715D5">
      <w:pPr>
        <w:pStyle w:val="BodyText0"/>
        <w:kinsoku w:val="0"/>
        <w:overflowPunct w:val="0"/>
        <w:spacing w:line="249" w:lineRule="auto"/>
        <w:ind w:left="119" w:right="117"/>
      </w:pPr>
      <w:r>
        <w:rPr>
          <w:sz w:val="24"/>
          <w:szCs w:val="24"/>
        </w:rPr>
        <w:fldChar w:fldCharType="begin"/>
      </w:r>
      <w:r>
        <w:rPr>
          <w:sz w:val="24"/>
          <w:szCs w:val="24"/>
        </w:rPr>
        <w:instrText xml:space="preserve"> HYPERLINK \l "bookmark11" </w:instrText>
      </w:r>
      <w:r>
        <w:rPr>
          <w:sz w:val="24"/>
          <w:szCs w:val="24"/>
        </w:rPr>
        <w:fldChar w:fldCharType="separate"/>
      </w:r>
      <w:r>
        <w:t xml:space="preserve">Figure 35-5 (Example of inheritance in a Request element for </w:t>
      </w:r>
      <w:proofErr w:type="spellStart"/>
      <w:ins w:id="129" w:author="Liwen Chu" w:date="2021-09-03T11:20:00Z">
        <w:r w:rsidR="008F1A8B">
          <w:t>MLProbe</w:t>
        </w:r>
        <w:proofErr w:type="spellEnd"/>
        <w:r w:rsidR="008F1A8B">
          <w:t xml:space="preserve"> Request</w:t>
        </w:r>
      </w:ins>
      <w:del w:id="130" w:author="Liwen Chu" w:date="2021-09-02T17:17:00Z">
        <w:r w:rsidDel="00A715D5">
          <w:delText>ML probe</w:delText>
        </w:r>
      </w:del>
      <w:r>
        <w:t xml:space="preserve"> </w:t>
      </w:r>
      <w:del w:id="131" w:author="Liwen Chu" w:date="2021-09-02T17:17:00Z">
        <w:r w:rsidDel="00A715D5">
          <w:delText>request</w:delText>
        </w:r>
      </w:del>
      <w:r>
        <w:t xml:space="preserve">(#2416)) </w:t>
      </w:r>
      <w:r>
        <w:rPr>
          <w:sz w:val="24"/>
          <w:szCs w:val="24"/>
        </w:rPr>
        <w:fldChar w:fldCharType="end"/>
      </w:r>
      <w:r>
        <w:t xml:space="preserve">illustrates a </w:t>
      </w:r>
      <w:proofErr w:type="spellStart"/>
      <w:ins w:id="132" w:author="Liwen Chu" w:date="2021-09-03T11:20:00Z">
        <w:r w:rsidR="008F1A8B">
          <w:t>MLProbe</w:t>
        </w:r>
        <w:proofErr w:type="spellEnd"/>
        <w:r w:rsidR="008F1A8B">
          <w:t xml:space="preserve"> Request</w:t>
        </w:r>
      </w:ins>
      <w:ins w:id="133" w:author="Liwen Chu" w:date="2021-09-02T17:17:00Z">
        <w:r w:rsidR="007F2BFC">
          <w:t xml:space="preserve"> </w:t>
        </w:r>
      </w:ins>
      <w:del w:id="134" w:author="Liwen Chu" w:date="2021-09-02T17:17:00Z">
        <w:r w:rsidDel="007F2BFC">
          <w:delText>ML</w:delText>
        </w:r>
        <w:r w:rsidDel="007F2BFC">
          <w:rPr>
            <w:spacing w:val="1"/>
          </w:rPr>
          <w:delText xml:space="preserve"> </w:delText>
        </w:r>
        <w:r w:rsidDel="007F2BFC">
          <w:delText>probe</w:delText>
        </w:r>
        <w:r w:rsidDel="007F2BFC">
          <w:rPr>
            <w:spacing w:val="-9"/>
          </w:rPr>
          <w:delText xml:space="preserve"> </w:delText>
        </w:r>
        <w:r w:rsidDel="007F2BFC">
          <w:delText>request</w:delText>
        </w:r>
        <w:r w:rsidDel="007F2BFC">
          <w:rPr>
            <w:spacing w:val="-8"/>
          </w:rPr>
          <w:delText xml:space="preserve"> </w:delText>
        </w:r>
      </w:del>
      <w:r>
        <w:t>transmitted</w:t>
      </w:r>
      <w:r>
        <w:rPr>
          <w:spacing w:val="-9"/>
        </w:rPr>
        <w:t xml:space="preserve"> </w:t>
      </w:r>
      <w:r>
        <w:t>by</w:t>
      </w:r>
      <w:r>
        <w:rPr>
          <w:spacing w:val="-8"/>
        </w:rPr>
        <w:t xml:space="preserve"> </w:t>
      </w:r>
      <w:r>
        <w:t>a</w:t>
      </w:r>
      <w:r>
        <w:rPr>
          <w:spacing w:val="-8"/>
        </w:rPr>
        <w:t xml:space="preserve"> </w:t>
      </w:r>
      <w:r>
        <w:t>non-AP</w:t>
      </w:r>
      <w:r>
        <w:rPr>
          <w:spacing w:val="-9"/>
        </w:rPr>
        <w:t xml:space="preserve"> </w:t>
      </w:r>
      <w:r>
        <w:t>STA</w:t>
      </w:r>
      <w:r>
        <w:rPr>
          <w:spacing w:val="-8"/>
        </w:rPr>
        <w:t xml:space="preserve"> </w:t>
      </w:r>
      <w:r>
        <w:t>that</w:t>
      </w:r>
      <w:r>
        <w:rPr>
          <w:spacing w:val="-8"/>
        </w:rPr>
        <w:t xml:space="preserve"> </w:t>
      </w:r>
      <w:r>
        <w:t>is</w:t>
      </w:r>
      <w:r>
        <w:rPr>
          <w:spacing w:val="-9"/>
        </w:rPr>
        <w:t xml:space="preserve"> </w:t>
      </w:r>
      <w:r>
        <w:t>affiliated</w:t>
      </w:r>
      <w:r>
        <w:rPr>
          <w:spacing w:val="-8"/>
        </w:rPr>
        <w:t xml:space="preserve"> </w:t>
      </w:r>
      <w:r>
        <w:t>with</w:t>
      </w:r>
      <w:r>
        <w:rPr>
          <w:spacing w:val="-7"/>
        </w:rPr>
        <w:t xml:space="preserve"> </w:t>
      </w:r>
      <w:r>
        <w:t>a</w:t>
      </w:r>
      <w:r>
        <w:rPr>
          <w:spacing w:val="-9"/>
        </w:rPr>
        <w:t xml:space="preserve"> </w:t>
      </w:r>
      <w:r>
        <w:t>non-AP</w:t>
      </w:r>
      <w:r>
        <w:rPr>
          <w:spacing w:val="-8"/>
        </w:rPr>
        <w:t xml:space="preserve"> </w:t>
      </w:r>
      <w:r>
        <w:t>MLD.</w:t>
      </w:r>
      <w:r>
        <w:rPr>
          <w:spacing w:val="-9"/>
        </w:rPr>
        <w:t xml:space="preserve"> </w:t>
      </w:r>
      <w:r>
        <w:t>The</w:t>
      </w:r>
      <w:r>
        <w:rPr>
          <w:spacing w:val="-8"/>
        </w:rPr>
        <w:t xml:space="preserve"> </w:t>
      </w:r>
      <w:r>
        <w:t>non-AP</w:t>
      </w:r>
      <w:r>
        <w:rPr>
          <w:spacing w:val="-8"/>
        </w:rPr>
        <w:t xml:space="preserve"> </w:t>
      </w:r>
      <w:r>
        <w:t>STA</w:t>
      </w:r>
      <w:r>
        <w:rPr>
          <w:spacing w:val="-9"/>
        </w:rPr>
        <w:t xml:space="preserve"> </w:t>
      </w:r>
      <w:r>
        <w:t>requests</w:t>
      </w:r>
      <w:r>
        <w:rPr>
          <w:spacing w:val="-47"/>
        </w:rPr>
        <w:t xml:space="preserve"> </w:t>
      </w:r>
      <w:r>
        <w:t>partial</w:t>
      </w:r>
      <w:r>
        <w:rPr>
          <w:spacing w:val="-2"/>
        </w:rPr>
        <w:t xml:space="preserve"> </w:t>
      </w:r>
      <w:r>
        <w:t>information</w:t>
      </w:r>
      <w:r>
        <w:rPr>
          <w:spacing w:val="-2"/>
        </w:rPr>
        <w:t xml:space="preserve"> </w:t>
      </w:r>
      <w:r>
        <w:t>for</w:t>
      </w:r>
      <w:r>
        <w:rPr>
          <w:spacing w:val="-2"/>
        </w:rPr>
        <w:t xml:space="preserve"> </w:t>
      </w:r>
      <w:r>
        <w:t>three</w:t>
      </w:r>
      <w:r>
        <w:rPr>
          <w:spacing w:val="-2"/>
        </w:rPr>
        <w:t xml:space="preserve"> </w:t>
      </w:r>
      <w:r>
        <w:t>APs</w:t>
      </w:r>
      <w:r>
        <w:rPr>
          <w:spacing w:val="-3"/>
        </w:rPr>
        <w:t xml:space="preserve"> </w:t>
      </w:r>
      <w:r>
        <w:t>and</w:t>
      </w:r>
      <w:r>
        <w:rPr>
          <w:spacing w:val="-2"/>
        </w:rPr>
        <w:t xml:space="preserve"> </w:t>
      </w:r>
      <w:r>
        <w:t>complete</w:t>
      </w:r>
      <w:r>
        <w:rPr>
          <w:spacing w:val="-3"/>
        </w:rPr>
        <w:t xml:space="preserve"> </w:t>
      </w:r>
      <w:r>
        <w:t>information</w:t>
      </w:r>
      <w:r>
        <w:rPr>
          <w:spacing w:val="-2"/>
        </w:rPr>
        <w:t xml:space="preserve"> </w:t>
      </w:r>
      <w:r>
        <w:t>for</w:t>
      </w:r>
      <w:r>
        <w:rPr>
          <w:spacing w:val="-3"/>
        </w:rPr>
        <w:t xml:space="preserve"> </w:t>
      </w:r>
      <w:r>
        <w:t>one</w:t>
      </w:r>
      <w:r>
        <w:rPr>
          <w:spacing w:val="-3"/>
        </w:rPr>
        <w:t xml:space="preserve"> </w:t>
      </w:r>
      <w:r>
        <w:t>AP,</w:t>
      </w:r>
      <w:r>
        <w:rPr>
          <w:spacing w:val="-2"/>
        </w:rPr>
        <w:t xml:space="preserve"> </w:t>
      </w:r>
      <w:r>
        <w:t>where</w:t>
      </w:r>
      <w:r>
        <w:rPr>
          <w:spacing w:val="-2"/>
        </w:rPr>
        <w:t xml:space="preserve"> </w:t>
      </w:r>
      <w:r>
        <w:t>all</w:t>
      </w:r>
      <w:r>
        <w:rPr>
          <w:spacing w:val="-3"/>
        </w:rPr>
        <w:t xml:space="preserve"> </w:t>
      </w:r>
      <w:r>
        <w:t>APs</w:t>
      </w:r>
      <w:r>
        <w:rPr>
          <w:spacing w:val="-3"/>
        </w:rPr>
        <w:t xml:space="preserve"> </w:t>
      </w:r>
      <w:r>
        <w:t>are</w:t>
      </w:r>
      <w:r>
        <w:rPr>
          <w:spacing w:val="-2"/>
        </w:rPr>
        <w:t xml:space="preserve"> </w:t>
      </w:r>
      <w:r>
        <w:t>affiliated</w:t>
      </w:r>
      <w:r>
        <w:rPr>
          <w:spacing w:val="-2"/>
        </w:rPr>
        <w:t xml:space="preserve"> </w:t>
      </w:r>
      <w:r>
        <w:t>with</w:t>
      </w:r>
      <w:r>
        <w:rPr>
          <w:spacing w:val="-2"/>
        </w:rPr>
        <w:t xml:space="preserve"> </w:t>
      </w:r>
      <w:r>
        <w:t>the</w:t>
      </w:r>
      <w:r>
        <w:rPr>
          <w:spacing w:val="-48"/>
        </w:rPr>
        <w:t xml:space="preserve"> </w:t>
      </w:r>
      <w:r>
        <w:t>same AP MLD. The non-AP STA includes a Request element in the Probe Request frame body requesting</w:t>
      </w:r>
      <w:r>
        <w:rPr>
          <w:spacing w:val="1"/>
        </w:rPr>
        <w:t xml:space="preserve"> </w:t>
      </w:r>
      <w:r>
        <w:t>the element with element ID “a” for the AP to which the Probe Request frame is sent. The frame carries a</w:t>
      </w:r>
      <w:r>
        <w:rPr>
          <w:spacing w:val="1"/>
        </w:rPr>
        <w:t xml:space="preserve"> </w:t>
      </w:r>
      <w:r>
        <w:t xml:space="preserve">Probe Request variant Multi-Link element that includes three Per-STA Profile </w:t>
      </w:r>
      <w:proofErr w:type="spellStart"/>
      <w:r>
        <w:t>subelements</w:t>
      </w:r>
      <w:proofErr w:type="spellEnd"/>
      <w:r>
        <w:t xml:space="preserve"> requesting</w:t>
      </w:r>
      <w:r>
        <w:rPr>
          <w:spacing w:val="1"/>
        </w:rPr>
        <w:t xml:space="preserve"> </w:t>
      </w:r>
      <w:r>
        <w:t>information</w:t>
      </w:r>
      <w:r>
        <w:rPr>
          <w:spacing w:val="-1"/>
        </w:rPr>
        <w:t xml:space="preserve"> </w:t>
      </w:r>
      <w:r>
        <w:t>for AP x,</w:t>
      </w:r>
      <w:r>
        <w:rPr>
          <w:spacing w:val="-1"/>
        </w:rPr>
        <w:t xml:space="preserve"> </w:t>
      </w:r>
      <w:r>
        <w:t>AP y,</w:t>
      </w:r>
      <w:r>
        <w:rPr>
          <w:spacing w:val="-2"/>
        </w:rPr>
        <w:t xml:space="preserve"> </w:t>
      </w:r>
      <w:r>
        <w:t>AP z.</w:t>
      </w:r>
    </w:p>
    <w:p w14:paraId="179495C1" w14:textId="62131669" w:rsidR="00A715D5" w:rsidRDefault="00F47CF2" w:rsidP="00A715D5">
      <w:pPr>
        <w:pStyle w:val="BodyText0"/>
        <w:kinsoku w:val="0"/>
        <w:overflowPunct w:val="0"/>
        <w:spacing w:before="89" w:line="249" w:lineRule="auto"/>
        <w:ind w:left="120"/>
      </w:pPr>
      <w:r>
        <w:t>……</w:t>
      </w:r>
    </w:p>
    <w:p w14:paraId="3A41D08D" w14:textId="0332AC94" w:rsidR="00A715D5" w:rsidRDefault="00A715D5" w:rsidP="00A715D5">
      <w:pPr>
        <w:pStyle w:val="BodyText0"/>
        <w:kinsoku w:val="0"/>
        <w:overflowPunct w:val="0"/>
        <w:spacing w:before="5"/>
        <w:rPr>
          <w:sz w:val="16"/>
          <w:szCs w:val="16"/>
        </w:rPr>
      </w:pPr>
      <w:r>
        <w:rPr>
          <w:noProof/>
        </w:rPr>
        <w:lastRenderedPageBreak/>
        <mc:AlternateContent>
          <mc:Choice Requires="wps">
            <w:drawing>
              <wp:anchor distT="0" distB="0" distL="0" distR="0" simplePos="0" relativeHeight="251661312" behindDoc="0" locked="0" layoutInCell="0" allowOverlap="1" wp14:anchorId="58EA118C" wp14:editId="0E986C68">
                <wp:simplePos x="0" y="0"/>
                <wp:positionH relativeFrom="page">
                  <wp:posOffset>1249680</wp:posOffset>
                </wp:positionH>
                <wp:positionV relativeFrom="paragraph">
                  <wp:posOffset>285115</wp:posOffset>
                </wp:positionV>
                <wp:extent cx="5211445" cy="2658110"/>
                <wp:effectExtent l="0" t="0" r="8255" b="8890"/>
                <wp:wrapTopAndBottom/>
                <wp:docPr id="3"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1445" cy="2658110"/>
                        </a:xfrm>
                        <a:custGeom>
                          <a:avLst/>
                          <a:gdLst>
                            <a:gd name="T0" fmla="*/ 8206 w 8207"/>
                            <a:gd name="T1" fmla="*/ 0 h 4426"/>
                            <a:gd name="T2" fmla="*/ 0 w 8207"/>
                            <a:gd name="T3" fmla="*/ 0 h 4426"/>
                            <a:gd name="T4" fmla="*/ 0 w 8207"/>
                            <a:gd name="T5" fmla="*/ 4425 h 4426"/>
                            <a:gd name="T6" fmla="*/ 8206 w 8207"/>
                            <a:gd name="T7" fmla="*/ 4425 h 4426"/>
                            <a:gd name="T8" fmla="*/ 8206 w 8207"/>
                            <a:gd name="T9" fmla="*/ 0 h 4426"/>
                          </a:gdLst>
                          <a:ahLst/>
                          <a:cxnLst>
                            <a:cxn ang="0">
                              <a:pos x="T0" y="T1"/>
                            </a:cxn>
                            <a:cxn ang="0">
                              <a:pos x="T2" y="T3"/>
                            </a:cxn>
                            <a:cxn ang="0">
                              <a:pos x="T4" y="T5"/>
                            </a:cxn>
                            <a:cxn ang="0">
                              <a:pos x="T6" y="T7"/>
                            </a:cxn>
                            <a:cxn ang="0">
                              <a:pos x="T8" y="T9"/>
                            </a:cxn>
                          </a:cxnLst>
                          <a:rect l="0" t="0" r="r" b="b"/>
                          <a:pathLst>
                            <a:path w="8207" h="4426">
                              <a:moveTo>
                                <a:pt x="8206" y="0"/>
                              </a:moveTo>
                              <a:lnTo>
                                <a:pt x="0" y="0"/>
                              </a:lnTo>
                              <a:lnTo>
                                <a:pt x="0" y="4425"/>
                              </a:lnTo>
                              <a:lnTo>
                                <a:pt x="8206" y="4425"/>
                              </a:lnTo>
                              <a:lnTo>
                                <a:pt x="8206" y="0"/>
                              </a:lnTo>
                              <a:close/>
                            </a:path>
                          </a:pathLst>
                        </a:custGeom>
                        <a:solidFill>
                          <a:srgbClr val="B3B3B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AE8C3" id="Freeform: Shape 3" o:spid="_x0000_s1026" style="position:absolute;margin-left:98.4pt;margin-top:22.45pt;width:410.35pt;height:209.3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07,4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" o:allowincell="f" path="m8206,l,,,4425r8206,l8206,xe" fillcolor="#b3b3b3" stroked="f">
                <v:path arrowok="t" o:connecttype="custom" o:connectlocs="5210810,0;0,0;0,2657509;5210810,2657509;5210810,0" o:connectangles="0,0,0,0,0"/>
                <w10:wrap type="topAndBottom" anchorx="page"/>
              </v:shape>
            </w:pict>
          </mc:Fallback>
        </mc:AlternateContent>
      </w:r>
    </w:p>
    <w:p w14:paraId="09EA76FC" w14:textId="3088EA8C" w:rsidR="00A715D5" w:rsidRDefault="00A715D5" w:rsidP="00A715D5">
      <w:pPr>
        <w:pStyle w:val="Heading2"/>
        <w:kinsoku w:val="0"/>
        <w:overflowPunct w:val="0"/>
        <w:spacing w:before="190"/>
        <w:ind w:left="319"/>
        <w:rPr>
          <w:color w:val="208A20"/>
        </w:rPr>
      </w:pPr>
      <w:bookmarkStart w:id="135" w:name="_bookmark11"/>
      <w:bookmarkEnd w:id="135"/>
      <w:r>
        <w:t>Figure</w:t>
      </w:r>
      <w:r>
        <w:rPr>
          <w:spacing w:val="-5"/>
        </w:rPr>
        <w:t xml:space="preserve"> </w:t>
      </w:r>
      <w:r>
        <w:t>35-5—Example</w:t>
      </w:r>
      <w:r>
        <w:rPr>
          <w:spacing w:val="-4"/>
        </w:rPr>
        <w:t xml:space="preserve"> </w:t>
      </w:r>
      <w:r>
        <w:t>of</w:t>
      </w:r>
      <w:r>
        <w:rPr>
          <w:spacing w:val="-4"/>
        </w:rPr>
        <w:t xml:space="preserve"> </w:t>
      </w:r>
      <w:r>
        <w:t>inheritance</w:t>
      </w:r>
      <w:r>
        <w:rPr>
          <w:spacing w:val="-4"/>
        </w:rPr>
        <w:t xml:space="preserve"> </w:t>
      </w:r>
      <w:r>
        <w:t>in</w:t>
      </w:r>
      <w:r>
        <w:rPr>
          <w:spacing w:val="-5"/>
        </w:rPr>
        <w:t xml:space="preserve"> </w:t>
      </w:r>
      <w:r>
        <w:t>a</w:t>
      </w:r>
      <w:r>
        <w:rPr>
          <w:spacing w:val="-4"/>
        </w:rPr>
        <w:t xml:space="preserve"> </w:t>
      </w:r>
      <w:r>
        <w:t>Request</w:t>
      </w:r>
      <w:r>
        <w:rPr>
          <w:spacing w:val="-4"/>
        </w:rPr>
        <w:t xml:space="preserve"> </w:t>
      </w:r>
      <w:r>
        <w:t>element</w:t>
      </w:r>
      <w:r>
        <w:rPr>
          <w:spacing w:val="-5"/>
        </w:rPr>
        <w:t xml:space="preserve"> </w:t>
      </w:r>
      <w:r>
        <w:t>for</w:t>
      </w:r>
      <w:r>
        <w:rPr>
          <w:spacing w:val="-5"/>
        </w:rPr>
        <w:t xml:space="preserve"> </w:t>
      </w:r>
      <w:proofErr w:type="spellStart"/>
      <w:ins w:id="136" w:author="Liwen Chu" w:date="2021-09-03T11:20:00Z">
        <w:r w:rsidR="008F1A8B">
          <w:t>MLProbe</w:t>
        </w:r>
        <w:proofErr w:type="spellEnd"/>
        <w:r w:rsidR="008F1A8B">
          <w:t xml:space="preserve"> Request</w:t>
        </w:r>
      </w:ins>
      <w:ins w:id="137" w:author="Liwen Chu" w:date="2021-09-02T17:18:00Z">
        <w:r w:rsidR="007F2BFC">
          <w:t xml:space="preserve"> </w:t>
        </w:r>
      </w:ins>
      <w:del w:id="138" w:author="Liwen Chu" w:date="2021-09-02T17:18:00Z">
        <w:r w:rsidDel="007F2BFC">
          <w:delText>ML</w:delText>
        </w:r>
        <w:r w:rsidDel="007F2BFC">
          <w:rPr>
            <w:spacing w:val="-3"/>
          </w:rPr>
          <w:delText xml:space="preserve"> </w:delText>
        </w:r>
        <w:r w:rsidDel="007F2BFC">
          <w:delText>probe</w:delText>
        </w:r>
        <w:r w:rsidDel="007F2BFC">
          <w:rPr>
            <w:spacing w:val="-4"/>
          </w:rPr>
          <w:delText xml:space="preserve"> </w:delText>
        </w:r>
        <w:r w:rsidDel="007F2BFC">
          <w:delText>request</w:delText>
        </w:r>
      </w:del>
      <w:r>
        <w:rPr>
          <w:color w:val="208A20"/>
          <w:u w:val="thick"/>
        </w:rPr>
        <w:t>(#2416)</w:t>
      </w:r>
    </w:p>
    <w:p w14:paraId="7603D320" w14:textId="3C74B4FF" w:rsidR="00A715D5" w:rsidRDefault="00A715D5" w:rsidP="005C7A72">
      <w:pPr>
        <w:pStyle w:val="BodyText0"/>
        <w:kinsoku w:val="0"/>
        <w:overflowPunct w:val="0"/>
        <w:spacing w:before="91" w:line="249" w:lineRule="auto"/>
        <w:ind w:left="119" w:right="116"/>
        <w:rPr>
          <w:color w:val="000000"/>
        </w:rPr>
      </w:pPr>
    </w:p>
    <w:p w14:paraId="64507958" w14:textId="712C8204" w:rsidR="00BC167D" w:rsidRDefault="00BC167D" w:rsidP="005C7A72">
      <w:pPr>
        <w:pStyle w:val="BodyText0"/>
        <w:kinsoku w:val="0"/>
        <w:overflowPunct w:val="0"/>
        <w:spacing w:before="91" w:line="249" w:lineRule="auto"/>
        <w:ind w:left="119" w:right="116"/>
        <w:rPr>
          <w:color w:val="000000"/>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change </w:t>
      </w:r>
      <w:r>
        <w:rPr>
          <w:rFonts w:ascii="Arial-BoldMT" w:eastAsia="Arial-BoldMT" w:cs="Arial-BoldMT"/>
          <w:b/>
          <w:bCs/>
          <w:i/>
          <w:iCs/>
          <w:sz w:val="20"/>
          <w:highlight w:val="yellow"/>
          <w:u w:val="single"/>
          <w:lang w:val="en-US"/>
        </w:rPr>
        <w:t>35.3.4.2</w:t>
      </w:r>
      <w:r w:rsidRPr="001820D1">
        <w:rPr>
          <w:rFonts w:ascii="Arial-BoldMT" w:eastAsia="Arial-BoldMT" w:cs="Arial-BoldMT"/>
          <w:b/>
          <w:bCs/>
          <w:i/>
          <w:iCs/>
          <w:sz w:val="20"/>
          <w:highlight w:val="yellow"/>
          <w:u w:val="single"/>
          <w:lang w:val="en-US"/>
        </w:rPr>
        <w:t xml:space="preserve"> as follows:</w:t>
      </w:r>
      <w:ins w:id="139" w:author="Liwen Chu" w:date="2021-09-03T11:38:00Z">
        <w:r>
          <w:rPr>
            <w:rFonts w:ascii="Arial-BoldMT" w:eastAsia="Arial-BoldMT" w:cs="Arial-BoldMT"/>
            <w:b/>
            <w:bCs/>
            <w:i/>
            <w:iCs/>
            <w:sz w:val="20"/>
            <w:u w:val="single"/>
            <w:lang w:val="en-US"/>
          </w:rPr>
          <w:t>(#</w:t>
        </w:r>
      </w:ins>
      <w:ins w:id="140" w:author="Liwen Chu" w:date="2021-09-07T21:20:00Z">
        <w:r w:rsidR="00C947DC">
          <w:rPr>
            <w:rFonts w:ascii="Arial-BoldMT" w:eastAsia="Arial-BoldMT" w:cs="Arial-BoldMT"/>
            <w:b/>
            <w:bCs/>
            <w:i/>
            <w:iCs/>
            <w:sz w:val="20"/>
            <w:u w:val="single"/>
            <w:lang w:val="en-US"/>
          </w:rPr>
          <w:t>5063</w:t>
        </w:r>
      </w:ins>
      <w:ins w:id="141" w:author="Liwen Chu" w:date="2021-09-03T11:38:00Z">
        <w:r>
          <w:rPr>
            <w:rFonts w:ascii="Arial-BoldMT" w:eastAsia="Arial-BoldMT" w:cs="Arial-BoldMT"/>
            <w:b/>
            <w:bCs/>
            <w:i/>
            <w:iCs/>
            <w:sz w:val="20"/>
            <w:u w:val="single"/>
            <w:lang w:val="en-US"/>
          </w:rPr>
          <w:t>)</w:t>
        </w:r>
      </w:ins>
    </w:p>
    <w:p w14:paraId="4398FC55" w14:textId="1CFDFD35" w:rsidR="005C7A72" w:rsidRDefault="00A26728" w:rsidP="005C7A72">
      <w:pPr>
        <w:rPr>
          <w:color w:val="000000"/>
          <w:sz w:val="20"/>
        </w:rPr>
      </w:pPr>
      <w:r>
        <w:rPr>
          <w:color w:val="000000"/>
          <w:sz w:val="20"/>
        </w:rPr>
        <w:t>35.3.4.2</w:t>
      </w:r>
      <w:ins w:id="142" w:author="Liwen Chu" w:date="2021-09-02T17:38:00Z">
        <w:r>
          <w:rPr>
            <w:color w:val="000000"/>
            <w:sz w:val="20"/>
          </w:rPr>
          <w:t xml:space="preserve"> </w:t>
        </w:r>
      </w:ins>
      <w:r w:rsidRPr="00AD6F8F">
        <w:rPr>
          <w:color w:val="000000"/>
          <w:sz w:val="20"/>
          <w:lang w:val="en-US"/>
        </w:rPr>
        <w:t xml:space="preserve">Use of </w:t>
      </w:r>
      <w:proofErr w:type="spellStart"/>
      <w:ins w:id="143" w:author="Liwen Chu" w:date="2021-09-03T11:20:00Z">
        <w:r w:rsidR="008F1A8B">
          <w:rPr>
            <w:color w:val="000000"/>
            <w:sz w:val="20"/>
            <w:lang w:val="en-US"/>
          </w:rPr>
          <w:t>MLProbe</w:t>
        </w:r>
        <w:proofErr w:type="spellEnd"/>
        <w:r w:rsidR="008F1A8B">
          <w:rPr>
            <w:color w:val="000000"/>
            <w:sz w:val="20"/>
            <w:lang w:val="en-US"/>
          </w:rPr>
          <w:t xml:space="preserve"> Request</w:t>
        </w:r>
      </w:ins>
      <w:ins w:id="144" w:author="Liwen Chu" w:date="2021-09-02T17:38:00Z">
        <w:r w:rsidRPr="00AD6F8F">
          <w:rPr>
            <w:color w:val="000000"/>
            <w:sz w:val="20"/>
            <w:lang w:val="en-US"/>
          </w:rPr>
          <w:t xml:space="preserve"> and </w:t>
        </w:r>
        <w:r>
          <w:rPr>
            <w:color w:val="000000"/>
            <w:sz w:val="20"/>
            <w:lang w:val="en-US"/>
          </w:rPr>
          <w:t>R</w:t>
        </w:r>
        <w:r w:rsidRPr="00AD6F8F">
          <w:rPr>
            <w:color w:val="000000"/>
            <w:sz w:val="20"/>
            <w:lang w:val="en-US"/>
          </w:rPr>
          <w:t>esponse</w:t>
        </w:r>
      </w:ins>
      <w:del w:id="145" w:author="Liwen Chu" w:date="2021-09-02T17:39:00Z">
        <w:r w:rsidRPr="00A26728" w:rsidDel="00A26728">
          <w:delText xml:space="preserve"> </w:delText>
        </w:r>
        <w:r w:rsidDel="00A26728">
          <w:delText>ML</w:delText>
        </w:r>
        <w:r w:rsidDel="00A26728">
          <w:rPr>
            <w:spacing w:val="-5"/>
          </w:rPr>
          <w:delText xml:space="preserve"> </w:delText>
        </w:r>
        <w:r w:rsidDel="00A26728">
          <w:delText>probe</w:delText>
        </w:r>
        <w:r w:rsidDel="00A26728">
          <w:rPr>
            <w:spacing w:val="-5"/>
          </w:rPr>
          <w:delText xml:space="preserve"> </w:delText>
        </w:r>
        <w:r w:rsidDel="00A26728">
          <w:delText>request</w:delText>
        </w:r>
        <w:r w:rsidDel="00A26728">
          <w:rPr>
            <w:spacing w:val="-6"/>
          </w:rPr>
          <w:delText xml:space="preserve"> </w:delText>
        </w:r>
        <w:r w:rsidDel="00A26728">
          <w:delText>and</w:delText>
        </w:r>
        <w:r w:rsidDel="00A26728">
          <w:rPr>
            <w:spacing w:val="-4"/>
          </w:rPr>
          <w:delText xml:space="preserve"> </w:delText>
        </w:r>
        <w:r w:rsidDel="00A26728">
          <w:delText>response</w:delText>
        </w:r>
      </w:del>
      <w:r>
        <w:rPr>
          <w:color w:val="208A20"/>
          <w:u w:val="thick"/>
        </w:rPr>
        <w:t>(#2583)(#3360)</w:t>
      </w:r>
    </w:p>
    <w:p w14:paraId="492DF440" w14:textId="03001385" w:rsidR="00A26728" w:rsidRDefault="00A26728" w:rsidP="005C7A72">
      <w:pPr>
        <w:rPr>
          <w:color w:val="000000"/>
          <w:sz w:val="20"/>
        </w:rPr>
      </w:pPr>
    </w:p>
    <w:p w14:paraId="63D9673B" w14:textId="0B9F9755" w:rsidR="00A26728" w:rsidRDefault="00A26728" w:rsidP="00A26728">
      <w:pPr>
        <w:pStyle w:val="BodyText0"/>
        <w:kinsoku w:val="0"/>
        <w:overflowPunct w:val="0"/>
        <w:spacing w:before="91" w:line="249" w:lineRule="auto"/>
        <w:ind w:left="120" w:right="118"/>
        <w:rPr>
          <w:color w:val="000000"/>
        </w:rPr>
      </w:pPr>
      <w:r>
        <w:rPr>
          <w:color w:val="208A20"/>
          <w:u w:val="single"/>
        </w:rPr>
        <w:t>(#2583)(#3360)(#1187)</w:t>
      </w:r>
      <w:r>
        <w:rPr>
          <w:color w:val="000000"/>
        </w:rPr>
        <w:t xml:space="preserve">An </w:t>
      </w:r>
      <w:del w:id="146" w:author="Liwen Chu" w:date="2021-09-02T17:37:00Z">
        <w:r w:rsidDel="00A26728">
          <w:rPr>
            <w:color w:val="000000"/>
          </w:rPr>
          <w:delText>ML probe request is a Probe Request frame that</w:delText>
        </w:r>
      </w:del>
      <w:proofErr w:type="spellStart"/>
      <w:ins w:id="147" w:author="Liwen Chu" w:date="2021-09-03T11:20:00Z">
        <w:r w:rsidR="008F1A8B">
          <w:rPr>
            <w:color w:val="000000"/>
          </w:rPr>
          <w:t>MLProbe</w:t>
        </w:r>
        <w:proofErr w:type="spellEnd"/>
        <w:r w:rsidR="008F1A8B">
          <w:rPr>
            <w:color w:val="000000"/>
          </w:rPr>
          <w:t xml:space="preserve"> Request</w:t>
        </w:r>
      </w:ins>
      <w:r>
        <w:rPr>
          <w:color w:val="000000"/>
        </w:rPr>
        <w:t xml:space="preserve"> </w:t>
      </w:r>
      <w:del w:id="148" w:author="Liwen Chu" w:date="2021-09-02T17:37:00Z">
        <w:r w:rsidDel="00A26728">
          <w:rPr>
            <w:color w:val="000000"/>
          </w:rPr>
          <w:delText>is sent outside the context of</w:delText>
        </w:r>
        <w:r w:rsidDel="00A26728">
          <w:rPr>
            <w:color w:val="000000"/>
            <w:spacing w:val="1"/>
          </w:rPr>
          <w:delText xml:space="preserve"> </w:delText>
        </w:r>
        <w:r w:rsidDel="00A26728">
          <w:rPr>
            <w:color w:val="000000"/>
          </w:rPr>
          <w:delText>active</w:delText>
        </w:r>
        <w:r w:rsidDel="00A26728">
          <w:rPr>
            <w:color w:val="000000"/>
            <w:spacing w:val="-2"/>
          </w:rPr>
          <w:delText xml:space="preserve"> </w:delText>
        </w:r>
        <w:r w:rsidDel="00A26728">
          <w:rPr>
            <w:color w:val="000000"/>
          </w:rPr>
          <w:delText xml:space="preserve">scanning that </w:delText>
        </w:r>
      </w:del>
      <w:r>
        <w:rPr>
          <w:color w:val="000000"/>
        </w:rPr>
        <w:t>is</w:t>
      </w:r>
      <w:r>
        <w:rPr>
          <w:color w:val="000000"/>
          <w:spacing w:val="-1"/>
        </w:rPr>
        <w:t xml:space="preserve"> </w:t>
      </w:r>
      <w:r>
        <w:rPr>
          <w:color w:val="000000"/>
        </w:rPr>
        <w:t>used</w:t>
      </w:r>
      <w:r>
        <w:rPr>
          <w:color w:val="000000"/>
          <w:spacing w:val="-1"/>
        </w:rPr>
        <w:t xml:space="preserve"> </w:t>
      </w:r>
      <w:r>
        <w:rPr>
          <w:color w:val="000000"/>
        </w:rPr>
        <w:t>to discover an</w:t>
      </w:r>
      <w:r>
        <w:rPr>
          <w:color w:val="000000"/>
          <w:spacing w:val="-1"/>
        </w:rPr>
        <w:t xml:space="preserve"> </w:t>
      </w:r>
      <w:r>
        <w:rPr>
          <w:color w:val="000000"/>
        </w:rPr>
        <w:t>AP:</w:t>
      </w:r>
    </w:p>
    <w:p w14:paraId="265A1FCC" w14:textId="1E9AC13F" w:rsidR="00A26728" w:rsidRDefault="00A26728" w:rsidP="00A26728">
      <w:pPr>
        <w:pStyle w:val="ListParagraph"/>
        <w:widowControl w:val="0"/>
        <w:numPr>
          <w:ilvl w:val="4"/>
          <w:numId w:val="30"/>
        </w:numPr>
        <w:tabs>
          <w:tab w:val="left" w:pos="720"/>
        </w:tabs>
        <w:kinsoku w:val="0"/>
        <w:overflowPunct w:val="0"/>
        <w:autoSpaceDE w:val="0"/>
        <w:autoSpaceDN w:val="0"/>
        <w:adjustRightInd w:val="0"/>
        <w:spacing w:before="62" w:line="249" w:lineRule="auto"/>
        <w:ind w:right="117"/>
        <w:contextualSpacing w:val="0"/>
        <w:rPr>
          <w:color w:val="000000"/>
          <w:sz w:val="20"/>
        </w:rPr>
      </w:pPr>
      <w:r>
        <w:rPr>
          <w:color w:val="208A20"/>
          <w:sz w:val="20"/>
          <w:u w:val="single"/>
        </w:rPr>
        <w:t>(#1045)(#1187)(#1673)(#2150)</w:t>
      </w:r>
      <w:r>
        <w:rPr>
          <w:color w:val="000000"/>
          <w:sz w:val="20"/>
        </w:rPr>
        <w:t>with</w:t>
      </w:r>
      <w:r>
        <w:rPr>
          <w:color w:val="000000"/>
          <w:spacing w:val="1"/>
          <w:sz w:val="20"/>
        </w:rPr>
        <w:t xml:space="preserve"> </w:t>
      </w:r>
      <w:r>
        <w:rPr>
          <w:color w:val="000000"/>
          <w:sz w:val="20"/>
        </w:rPr>
        <w:t>the</w:t>
      </w:r>
      <w:r>
        <w:rPr>
          <w:color w:val="000000"/>
          <w:spacing w:val="1"/>
          <w:sz w:val="20"/>
        </w:rPr>
        <w:t xml:space="preserve"> </w:t>
      </w:r>
      <w:r>
        <w:rPr>
          <w:color w:val="000000"/>
          <w:sz w:val="20"/>
        </w:rPr>
        <w:t>Address 1</w:t>
      </w:r>
      <w:r>
        <w:rPr>
          <w:color w:val="000000"/>
          <w:spacing w:val="1"/>
          <w:sz w:val="20"/>
        </w:rPr>
        <w:t xml:space="preserve"> </w:t>
      </w:r>
      <w:r>
        <w:rPr>
          <w:color w:val="000000"/>
          <w:sz w:val="20"/>
        </w:rPr>
        <w:t>field</w:t>
      </w:r>
      <w:r>
        <w:rPr>
          <w:color w:val="000000"/>
          <w:spacing w:val="1"/>
          <w:sz w:val="20"/>
        </w:rPr>
        <w:t xml:space="preserve"> </w:t>
      </w:r>
      <w:r>
        <w:rPr>
          <w:color w:val="000000"/>
          <w:sz w:val="20"/>
        </w:rPr>
        <w:t>set</w:t>
      </w:r>
      <w:r>
        <w:rPr>
          <w:color w:val="000000"/>
          <w:spacing w:val="1"/>
          <w:sz w:val="20"/>
        </w:rPr>
        <w:t xml:space="preserve"> </w:t>
      </w:r>
      <w:r>
        <w:rPr>
          <w:color w:val="000000"/>
          <w:sz w:val="20"/>
        </w:rPr>
        <w:t>to</w:t>
      </w:r>
      <w:r>
        <w:rPr>
          <w:color w:val="000000"/>
          <w:spacing w:val="1"/>
          <w:sz w:val="20"/>
        </w:rPr>
        <w:t xml:space="preserve"> </w:t>
      </w:r>
      <w:r>
        <w:rPr>
          <w:color w:val="000000"/>
          <w:sz w:val="20"/>
        </w:rPr>
        <w:t>the</w:t>
      </w:r>
      <w:r>
        <w:rPr>
          <w:color w:val="000000"/>
          <w:spacing w:val="1"/>
          <w:sz w:val="20"/>
        </w:rPr>
        <w:t xml:space="preserve"> </w:t>
      </w:r>
      <w:r>
        <w:rPr>
          <w:color w:val="000000"/>
          <w:sz w:val="20"/>
        </w:rPr>
        <w:t>broadcast</w:t>
      </w:r>
      <w:r>
        <w:rPr>
          <w:color w:val="000000"/>
          <w:spacing w:val="1"/>
          <w:sz w:val="20"/>
        </w:rPr>
        <w:t xml:space="preserve"> </w:t>
      </w:r>
      <w:r>
        <w:rPr>
          <w:color w:val="000000"/>
          <w:sz w:val="20"/>
        </w:rPr>
        <w:t>address</w:t>
      </w:r>
      <w:r>
        <w:rPr>
          <w:color w:val="000000"/>
          <w:spacing w:val="50"/>
          <w:sz w:val="20"/>
        </w:rPr>
        <w:t xml:space="preserve"> </w:t>
      </w:r>
      <w:r>
        <w:rPr>
          <w:color w:val="000000"/>
          <w:sz w:val="20"/>
        </w:rPr>
        <w:t>and</w:t>
      </w:r>
      <w:r>
        <w:rPr>
          <w:color w:val="000000"/>
          <w:spacing w:val="50"/>
          <w:sz w:val="20"/>
        </w:rPr>
        <w:t xml:space="preserve"> </w:t>
      </w:r>
      <w:r>
        <w:rPr>
          <w:color w:val="000000"/>
          <w:sz w:val="20"/>
        </w:rPr>
        <w:t>the</w:t>
      </w:r>
      <w:r>
        <w:rPr>
          <w:color w:val="000000"/>
          <w:spacing w:val="1"/>
          <w:sz w:val="20"/>
        </w:rPr>
        <w:t xml:space="preserve"> </w:t>
      </w:r>
      <w:r>
        <w:rPr>
          <w:color w:val="000000"/>
          <w:sz w:val="20"/>
        </w:rPr>
        <w:t>Address 3 field set to the BSSID of an AP, or with the Address 1 field set to the BSSID of an AP’s</w:t>
      </w:r>
      <w:r>
        <w:rPr>
          <w:color w:val="000000"/>
          <w:spacing w:val="1"/>
          <w:sz w:val="20"/>
        </w:rPr>
        <w:t xml:space="preserve"> </w:t>
      </w:r>
      <w:r>
        <w:rPr>
          <w:color w:val="000000"/>
          <w:sz w:val="20"/>
        </w:rPr>
        <w:t>BSS.</w:t>
      </w:r>
    </w:p>
    <w:p w14:paraId="6A829505" w14:textId="77777777" w:rsidR="00A26728" w:rsidRDefault="00A26728" w:rsidP="00A26728">
      <w:pPr>
        <w:pStyle w:val="ListParagraph"/>
        <w:widowControl w:val="0"/>
        <w:numPr>
          <w:ilvl w:val="4"/>
          <w:numId w:val="30"/>
        </w:numPr>
        <w:tabs>
          <w:tab w:val="left" w:pos="720"/>
        </w:tabs>
        <w:kinsoku w:val="0"/>
        <w:overflowPunct w:val="0"/>
        <w:autoSpaceDE w:val="0"/>
        <w:autoSpaceDN w:val="0"/>
        <w:adjustRightInd w:val="0"/>
        <w:spacing w:before="62" w:line="249" w:lineRule="auto"/>
        <w:ind w:right="117"/>
        <w:contextualSpacing w:val="0"/>
        <w:rPr>
          <w:color w:val="000000"/>
          <w:sz w:val="20"/>
        </w:rPr>
      </w:pPr>
      <w:r>
        <w:rPr>
          <w:color w:val="208A20"/>
          <w:sz w:val="20"/>
          <w:u w:val="single"/>
        </w:rPr>
        <w:t>(#1808)(#2124)(#3217)</w:t>
      </w:r>
      <w:r>
        <w:rPr>
          <w:color w:val="000000"/>
          <w:sz w:val="20"/>
        </w:rPr>
        <w:t>and that includes a Probe Request variant Multi-Link element defined in</w:t>
      </w:r>
      <w:r>
        <w:rPr>
          <w:color w:val="000000"/>
          <w:spacing w:val="1"/>
          <w:sz w:val="20"/>
        </w:rPr>
        <w:t xml:space="preserve"> </w:t>
      </w:r>
      <w:r>
        <w:rPr>
          <w:color w:val="000000"/>
          <w:sz w:val="20"/>
        </w:rPr>
        <w:t>9.4.2.295b.3</w:t>
      </w:r>
      <w:r>
        <w:rPr>
          <w:color w:val="000000"/>
          <w:spacing w:val="-1"/>
          <w:sz w:val="20"/>
        </w:rPr>
        <w:t xml:space="preserve"> </w:t>
      </w:r>
      <w:r>
        <w:rPr>
          <w:color w:val="000000"/>
          <w:sz w:val="20"/>
        </w:rPr>
        <w:t>(Probe</w:t>
      </w:r>
      <w:r>
        <w:rPr>
          <w:color w:val="000000"/>
          <w:spacing w:val="-1"/>
          <w:sz w:val="20"/>
        </w:rPr>
        <w:t xml:space="preserve"> </w:t>
      </w:r>
      <w:r>
        <w:rPr>
          <w:color w:val="000000"/>
          <w:sz w:val="20"/>
        </w:rPr>
        <w:t>Request variant Multi-Link element).</w:t>
      </w:r>
    </w:p>
    <w:p w14:paraId="2E9BDEB3" w14:textId="77777777" w:rsidR="00A26728" w:rsidRDefault="00A26728" w:rsidP="00A26728">
      <w:pPr>
        <w:pStyle w:val="BodyText0"/>
        <w:kinsoku w:val="0"/>
        <w:overflowPunct w:val="0"/>
        <w:rPr>
          <w:sz w:val="21"/>
          <w:szCs w:val="21"/>
        </w:rPr>
      </w:pPr>
    </w:p>
    <w:p w14:paraId="2CBB3280" w14:textId="0199822F" w:rsidR="00A26728" w:rsidRDefault="00A26728" w:rsidP="00A26728">
      <w:pPr>
        <w:pStyle w:val="BodyText0"/>
        <w:kinsoku w:val="0"/>
        <w:overflowPunct w:val="0"/>
        <w:spacing w:line="249" w:lineRule="auto"/>
        <w:ind w:left="119" w:right="115"/>
        <w:rPr>
          <w:color w:val="000000"/>
        </w:rPr>
      </w:pPr>
      <w:r>
        <w:rPr>
          <w:color w:val="208A20"/>
          <w:u w:val="single"/>
        </w:rPr>
        <w:t>(#1046)(#2151)(#2583)(#3360)(#1675)</w:t>
      </w:r>
      <w:r>
        <w:rPr>
          <w:color w:val="000000"/>
        </w:rPr>
        <w:t xml:space="preserve">An </w:t>
      </w:r>
      <w:del w:id="149" w:author="Liwen Chu" w:date="2021-09-02T17:37:00Z">
        <w:r w:rsidDel="00A26728">
          <w:rPr>
            <w:color w:val="000000"/>
          </w:rPr>
          <w:delText>ML probe request</w:delText>
        </w:r>
      </w:del>
      <w:proofErr w:type="spellStart"/>
      <w:ins w:id="150" w:author="Liwen Chu" w:date="2021-09-03T11:20:00Z">
        <w:r w:rsidR="008F1A8B">
          <w:rPr>
            <w:color w:val="000000"/>
          </w:rPr>
          <w:t>MLProbe</w:t>
        </w:r>
        <w:proofErr w:type="spellEnd"/>
        <w:r w:rsidR="008F1A8B">
          <w:rPr>
            <w:color w:val="000000"/>
          </w:rPr>
          <w:t xml:space="preserve"> Request</w:t>
        </w:r>
      </w:ins>
      <w:r>
        <w:rPr>
          <w:color w:val="000000"/>
        </w:rPr>
        <w:t xml:space="preserve"> allows a non-AP STA to request an AP to</w:t>
      </w:r>
      <w:r>
        <w:rPr>
          <w:color w:val="000000"/>
          <w:spacing w:val="1"/>
        </w:rPr>
        <w:t xml:space="preserve"> </w:t>
      </w:r>
      <w:r>
        <w:rPr>
          <w:color w:val="000000"/>
        </w:rPr>
        <w:t>include the complete or partial set of capabilities, parameters and operation elements of other APs affiliated</w:t>
      </w:r>
      <w:r>
        <w:rPr>
          <w:color w:val="000000"/>
          <w:spacing w:val="-47"/>
        </w:rPr>
        <w:t xml:space="preserve"> </w:t>
      </w:r>
      <w:r>
        <w:rPr>
          <w:color w:val="000000"/>
        </w:rPr>
        <w:t>to</w:t>
      </w:r>
      <w:r>
        <w:rPr>
          <w:color w:val="000000"/>
          <w:spacing w:val="-4"/>
        </w:rPr>
        <w:t xml:space="preserve"> </w:t>
      </w:r>
      <w:r>
        <w:rPr>
          <w:color w:val="000000"/>
        </w:rPr>
        <w:t>the</w:t>
      </w:r>
      <w:r>
        <w:rPr>
          <w:color w:val="000000"/>
          <w:spacing w:val="-3"/>
        </w:rPr>
        <w:t xml:space="preserve"> </w:t>
      </w:r>
      <w:r>
        <w:rPr>
          <w:color w:val="000000"/>
        </w:rPr>
        <w:t>same</w:t>
      </w:r>
      <w:r>
        <w:rPr>
          <w:color w:val="000000"/>
          <w:spacing w:val="-4"/>
        </w:rPr>
        <w:t xml:space="preserve"> </w:t>
      </w:r>
      <w:r>
        <w:rPr>
          <w:color w:val="000000"/>
        </w:rPr>
        <w:t>AP</w:t>
      </w:r>
      <w:r>
        <w:rPr>
          <w:color w:val="000000"/>
          <w:spacing w:val="-3"/>
        </w:rPr>
        <w:t xml:space="preserve"> </w:t>
      </w:r>
      <w:r>
        <w:rPr>
          <w:color w:val="000000"/>
        </w:rPr>
        <w:t>MLD</w:t>
      </w:r>
      <w:r>
        <w:rPr>
          <w:color w:val="000000"/>
          <w:spacing w:val="-4"/>
        </w:rPr>
        <w:t xml:space="preserve"> </w:t>
      </w:r>
      <w:r>
        <w:rPr>
          <w:color w:val="000000"/>
        </w:rPr>
        <w:t>as</w:t>
      </w:r>
      <w:r>
        <w:rPr>
          <w:color w:val="000000"/>
          <w:spacing w:val="-3"/>
        </w:rPr>
        <w:t xml:space="preserve"> </w:t>
      </w:r>
      <w:r>
        <w:rPr>
          <w:color w:val="000000"/>
        </w:rPr>
        <w:t>the</w:t>
      </w:r>
      <w:r>
        <w:rPr>
          <w:color w:val="000000"/>
          <w:spacing w:val="-4"/>
        </w:rPr>
        <w:t xml:space="preserve"> </w:t>
      </w:r>
      <w:r>
        <w:rPr>
          <w:color w:val="000000"/>
        </w:rPr>
        <w:t>AP.</w:t>
      </w:r>
      <w:r>
        <w:rPr>
          <w:color w:val="000000"/>
          <w:spacing w:val="-3"/>
        </w:rPr>
        <w:t xml:space="preserve"> </w:t>
      </w:r>
      <w:r>
        <w:rPr>
          <w:color w:val="000000"/>
        </w:rPr>
        <w:t>An</w:t>
      </w:r>
      <w:r>
        <w:rPr>
          <w:color w:val="000000"/>
          <w:spacing w:val="-3"/>
        </w:rPr>
        <w:t xml:space="preserve"> </w:t>
      </w:r>
      <w:r>
        <w:rPr>
          <w:color w:val="000000"/>
        </w:rPr>
        <w:t>AP</w:t>
      </w:r>
      <w:r>
        <w:rPr>
          <w:color w:val="000000"/>
          <w:spacing w:val="-4"/>
        </w:rPr>
        <w:t xml:space="preserve"> </w:t>
      </w:r>
      <w:r>
        <w:rPr>
          <w:color w:val="000000"/>
        </w:rPr>
        <w:t>affiliated</w:t>
      </w:r>
      <w:r>
        <w:rPr>
          <w:color w:val="000000"/>
          <w:spacing w:val="-3"/>
        </w:rPr>
        <w:t xml:space="preserve"> </w:t>
      </w:r>
      <w:r>
        <w:rPr>
          <w:color w:val="000000"/>
        </w:rPr>
        <w:t>to</w:t>
      </w:r>
      <w:r>
        <w:rPr>
          <w:color w:val="000000"/>
          <w:spacing w:val="-3"/>
        </w:rPr>
        <w:t xml:space="preserve"> </w:t>
      </w:r>
      <w:r>
        <w:rPr>
          <w:color w:val="000000"/>
        </w:rPr>
        <w:t>the</w:t>
      </w:r>
      <w:r>
        <w:rPr>
          <w:color w:val="000000"/>
          <w:spacing w:val="-3"/>
        </w:rPr>
        <w:t xml:space="preserve"> </w:t>
      </w:r>
      <w:r>
        <w:rPr>
          <w:color w:val="000000"/>
        </w:rPr>
        <w:t>same</w:t>
      </w:r>
      <w:r>
        <w:rPr>
          <w:color w:val="000000"/>
          <w:spacing w:val="-3"/>
        </w:rPr>
        <w:t xml:space="preserve"> </w:t>
      </w:r>
      <w:r>
        <w:rPr>
          <w:color w:val="000000"/>
        </w:rPr>
        <w:t>AP</w:t>
      </w:r>
      <w:r>
        <w:rPr>
          <w:color w:val="000000"/>
          <w:spacing w:val="-4"/>
        </w:rPr>
        <w:t xml:space="preserve"> </w:t>
      </w:r>
      <w:r>
        <w:rPr>
          <w:color w:val="000000"/>
        </w:rPr>
        <w:t>MLD</w:t>
      </w:r>
      <w:r>
        <w:rPr>
          <w:color w:val="000000"/>
          <w:spacing w:val="-1"/>
        </w:rPr>
        <w:t xml:space="preserve"> </w:t>
      </w:r>
      <w:r>
        <w:rPr>
          <w:color w:val="000000"/>
        </w:rPr>
        <w:t>as</w:t>
      </w:r>
      <w:r>
        <w:rPr>
          <w:color w:val="000000"/>
          <w:spacing w:val="-4"/>
        </w:rPr>
        <w:t xml:space="preserve"> </w:t>
      </w:r>
      <w:r>
        <w:rPr>
          <w:color w:val="000000"/>
        </w:rPr>
        <w:t>the</w:t>
      </w:r>
      <w:r>
        <w:rPr>
          <w:color w:val="000000"/>
          <w:spacing w:val="-4"/>
        </w:rPr>
        <w:t xml:space="preserve"> </w:t>
      </w:r>
      <w:r>
        <w:rPr>
          <w:color w:val="000000"/>
        </w:rPr>
        <w:t>AP</w:t>
      </w:r>
      <w:r>
        <w:rPr>
          <w:color w:val="000000"/>
          <w:spacing w:val="-4"/>
        </w:rPr>
        <w:t xml:space="preserve"> </w:t>
      </w:r>
      <w:r>
        <w:rPr>
          <w:color w:val="000000"/>
        </w:rPr>
        <w:t>identified</w:t>
      </w:r>
      <w:r>
        <w:rPr>
          <w:color w:val="000000"/>
          <w:spacing w:val="-3"/>
        </w:rPr>
        <w:t xml:space="preserve"> </w:t>
      </w:r>
      <w:r>
        <w:rPr>
          <w:color w:val="000000"/>
        </w:rPr>
        <w:t>in</w:t>
      </w:r>
      <w:r>
        <w:rPr>
          <w:color w:val="000000"/>
          <w:spacing w:val="-3"/>
        </w:rPr>
        <w:t xml:space="preserve"> </w:t>
      </w:r>
      <w:r>
        <w:rPr>
          <w:color w:val="000000"/>
        </w:rPr>
        <w:t>the</w:t>
      </w:r>
      <w:r>
        <w:rPr>
          <w:color w:val="000000"/>
          <w:spacing w:val="-4"/>
        </w:rPr>
        <w:t xml:space="preserve"> </w:t>
      </w:r>
      <w:r>
        <w:rPr>
          <w:color w:val="000000"/>
        </w:rPr>
        <w:t>Address</w:t>
      </w:r>
      <w:r>
        <w:rPr>
          <w:color w:val="000000"/>
          <w:spacing w:val="-1"/>
        </w:rPr>
        <w:t xml:space="preserve"> </w:t>
      </w:r>
      <w:r>
        <w:rPr>
          <w:color w:val="000000"/>
        </w:rPr>
        <w:t>1</w:t>
      </w:r>
      <w:r>
        <w:rPr>
          <w:color w:val="000000"/>
          <w:spacing w:val="-47"/>
        </w:rPr>
        <w:t xml:space="preserve"> </w:t>
      </w:r>
      <w:r>
        <w:rPr>
          <w:color w:val="000000"/>
        </w:rPr>
        <w:t>or</w:t>
      </w:r>
      <w:r>
        <w:rPr>
          <w:color w:val="000000"/>
          <w:spacing w:val="-2"/>
        </w:rPr>
        <w:t xml:space="preserve"> </w:t>
      </w:r>
      <w:r>
        <w:rPr>
          <w:color w:val="000000"/>
        </w:rPr>
        <w:t>Address 3 field</w:t>
      </w:r>
      <w:r>
        <w:rPr>
          <w:color w:val="000000"/>
          <w:spacing w:val="-1"/>
        </w:rPr>
        <w:t xml:space="preserve"> </w:t>
      </w:r>
      <w:r>
        <w:rPr>
          <w:color w:val="000000"/>
        </w:rPr>
        <w:t>of</w:t>
      </w:r>
      <w:r>
        <w:rPr>
          <w:color w:val="000000"/>
          <w:spacing w:val="-1"/>
        </w:rPr>
        <w:t xml:space="preserve"> </w:t>
      </w:r>
      <w:r>
        <w:rPr>
          <w:color w:val="000000"/>
        </w:rPr>
        <w:t>the</w:t>
      </w:r>
      <w:r>
        <w:rPr>
          <w:color w:val="000000"/>
          <w:spacing w:val="-1"/>
        </w:rPr>
        <w:t xml:space="preserve"> </w:t>
      </w:r>
      <w:r>
        <w:rPr>
          <w:color w:val="000000"/>
        </w:rPr>
        <w:t>Probe</w:t>
      </w:r>
      <w:r>
        <w:rPr>
          <w:color w:val="000000"/>
          <w:spacing w:val="-1"/>
        </w:rPr>
        <w:t xml:space="preserve"> </w:t>
      </w:r>
      <w:r>
        <w:rPr>
          <w:color w:val="000000"/>
        </w:rPr>
        <w:t>Request</w:t>
      </w:r>
      <w:r>
        <w:rPr>
          <w:color w:val="000000"/>
          <w:spacing w:val="-1"/>
        </w:rPr>
        <w:t xml:space="preserve"> </w:t>
      </w:r>
      <w:r>
        <w:rPr>
          <w:color w:val="000000"/>
        </w:rPr>
        <w:t>frame is</w:t>
      </w:r>
      <w:r>
        <w:rPr>
          <w:color w:val="000000"/>
          <w:spacing w:val="-1"/>
        </w:rPr>
        <w:t xml:space="preserve"> </w:t>
      </w:r>
      <w:r>
        <w:rPr>
          <w:color w:val="000000"/>
        </w:rPr>
        <w:t>a</w:t>
      </w:r>
      <w:r>
        <w:rPr>
          <w:color w:val="000000"/>
          <w:spacing w:val="-2"/>
        </w:rPr>
        <w:t xml:space="preserve"> </w:t>
      </w:r>
      <w:r>
        <w:rPr>
          <w:color w:val="000000"/>
        </w:rPr>
        <w:t>requested AP</w:t>
      </w:r>
      <w:r>
        <w:rPr>
          <w:color w:val="000000"/>
          <w:spacing w:val="-2"/>
        </w:rPr>
        <w:t xml:space="preserve"> </w:t>
      </w:r>
      <w:r>
        <w:rPr>
          <w:color w:val="000000"/>
        </w:rPr>
        <w:t>if</w:t>
      </w:r>
      <w:r>
        <w:rPr>
          <w:color w:val="000000"/>
          <w:spacing w:val="-1"/>
        </w:rPr>
        <w:t xml:space="preserve"> </w:t>
      </w:r>
      <w:r>
        <w:rPr>
          <w:color w:val="000000"/>
        </w:rPr>
        <w:t>one</w:t>
      </w:r>
      <w:r>
        <w:rPr>
          <w:color w:val="000000"/>
          <w:spacing w:val="-1"/>
        </w:rPr>
        <w:t xml:space="preserve"> </w:t>
      </w:r>
      <w:r>
        <w:rPr>
          <w:color w:val="000000"/>
        </w:rPr>
        <w:t>of</w:t>
      </w:r>
      <w:r>
        <w:rPr>
          <w:color w:val="000000"/>
          <w:spacing w:val="-1"/>
        </w:rPr>
        <w:t xml:space="preserve"> </w:t>
      </w:r>
      <w:r>
        <w:rPr>
          <w:color w:val="000000"/>
        </w:rPr>
        <w:t>the</w:t>
      </w:r>
      <w:r>
        <w:rPr>
          <w:color w:val="000000"/>
          <w:spacing w:val="-1"/>
        </w:rPr>
        <w:t xml:space="preserve"> </w:t>
      </w:r>
      <w:r>
        <w:rPr>
          <w:color w:val="000000"/>
        </w:rPr>
        <w:t>following</w:t>
      </w:r>
      <w:r>
        <w:rPr>
          <w:color w:val="000000"/>
          <w:spacing w:val="-1"/>
        </w:rPr>
        <w:t xml:space="preserve"> </w:t>
      </w:r>
      <w:r>
        <w:rPr>
          <w:color w:val="000000"/>
        </w:rPr>
        <w:t>conditions</w:t>
      </w:r>
      <w:r>
        <w:rPr>
          <w:color w:val="000000"/>
          <w:spacing w:val="-2"/>
        </w:rPr>
        <w:t xml:space="preserve"> </w:t>
      </w:r>
      <w:r>
        <w:rPr>
          <w:color w:val="000000"/>
        </w:rPr>
        <w:t>is</w:t>
      </w:r>
      <w:r>
        <w:rPr>
          <w:color w:val="000000"/>
          <w:spacing w:val="-1"/>
        </w:rPr>
        <w:t xml:space="preserve"> </w:t>
      </w:r>
      <w:r>
        <w:rPr>
          <w:color w:val="000000"/>
        </w:rPr>
        <w:t>met:</w:t>
      </w:r>
    </w:p>
    <w:p w14:paraId="248D1831" w14:textId="77777777" w:rsidR="00A26728" w:rsidRDefault="00A26728" w:rsidP="00A26728">
      <w:pPr>
        <w:pStyle w:val="ListParagraph"/>
        <w:widowControl w:val="0"/>
        <w:numPr>
          <w:ilvl w:val="4"/>
          <w:numId w:val="30"/>
        </w:numPr>
        <w:tabs>
          <w:tab w:val="left" w:pos="720"/>
        </w:tabs>
        <w:kinsoku w:val="0"/>
        <w:overflowPunct w:val="0"/>
        <w:autoSpaceDE w:val="0"/>
        <w:autoSpaceDN w:val="0"/>
        <w:adjustRightInd w:val="0"/>
        <w:spacing w:before="64"/>
        <w:contextualSpacing w:val="0"/>
        <w:rPr>
          <w:sz w:val="20"/>
        </w:rPr>
      </w:pPr>
      <w:r>
        <w:rPr>
          <w:sz w:val="20"/>
        </w:rPr>
        <w:t>the</w:t>
      </w:r>
      <w:r>
        <w:rPr>
          <w:spacing w:val="-2"/>
          <w:sz w:val="20"/>
        </w:rPr>
        <w:t xml:space="preserve"> </w:t>
      </w:r>
      <w:r>
        <w:rPr>
          <w:sz w:val="20"/>
        </w:rPr>
        <w:t>Multi-Link</w:t>
      </w:r>
      <w:r>
        <w:rPr>
          <w:spacing w:val="-2"/>
          <w:sz w:val="20"/>
        </w:rPr>
        <w:t xml:space="preserve"> </w:t>
      </w:r>
      <w:r>
        <w:rPr>
          <w:sz w:val="20"/>
        </w:rPr>
        <w:t>element</w:t>
      </w:r>
      <w:r>
        <w:rPr>
          <w:spacing w:val="-1"/>
          <w:sz w:val="20"/>
        </w:rPr>
        <w:t xml:space="preserve"> </w:t>
      </w:r>
      <w:r>
        <w:rPr>
          <w:sz w:val="20"/>
        </w:rPr>
        <w:t>in</w:t>
      </w:r>
      <w:r>
        <w:rPr>
          <w:spacing w:val="-2"/>
          <w:sz w:val="20"/>
        </w:rPr>
        <w:t xml:space="preserve"> </w:t>
      </w:r>
      <w:r>
        <w:rPr>
          <w:sz w:val="20"/>
        </w:rPr>
        <w:t>the</w:t>
      </w:r>
      <w:r>
        <w:rPr>
          <w:spacing w:val="-2"/>
          <w:sz w:val="20"/>
        </w:rPr>
        <w:t xml:space="preserve"> </w:t>
      </w:r>
      <w:r>
        <w:rPr>
          <w:sz w:val="20"/>
        </w:rPr>
        <w:t>Probe</w:t>
      </w:r>
      <w:r>
        <w:rPr>
          <w:spacing w:val="-1"/>
          <w:sz w:val="20"/>
        </w:rPr>
        <w:t xml:space="preserve"> </w:t>
      </w:r>
      <w:r>
        <w:rPr>
          <w:sz w:val="20"/>
        </w:rPr>
        <w:t>Request</w:t>
      </w:r>
      <w:r>
        <w:rPr>
          <w:spacing w:val="-3"/>
          <w:sz w:val="20"/>
        </w:rPr>
        <w:t xml:space="preserve"> </w:t>
      </w:r>
      <w:r>
        <w:rPr>
          <w:sz w:val="20"/>
        </w:rPr>
        <w:t>frame</w:t>
      </w:r>
      <w:r>
        <w:rPr>
          <w:spacing w:val="-2"/>
          <w:sz w:val="20"/>
        </w:rPr>
        <w:t xml:space="preserve"> </w:t>
      </w:r>
      <w:r>
        <w:rPr>
          <w:sz w:val="20"/>
        </w:rPr>
        <w:t>does</w:t>
      </w:r>
      <w:r>
        <w:rPr>
          <w:spacing w:val="-3"/>
          <w:sz w:val="20"/>
        </w:rPr>
        <w:t xml:space="preserve"> </w:t>
      </w:r>
      <w:r>
        <w:rPr>
          <w:sz w:val="20"/>
        </w:rPr>
        <w:t>not</w:t>
      </w:r>
      <w:r>
        <w:rPr>
          <w:spacing w:val="-2"/>
          <w:sz w:val="20"/>
        </w:rPr>
        <w:t xml:space="preserve"> </w:t>
      </w:r>
      <w:r>
        <w:rPr>
          <w:sz w:val="20"/>
        </w:rPr>
        <w:t>include</w:t>
      </w:r>
      <w:r>
        <w:rPr>
          <w:spacing w:val="1"/>
          <w:sz w:val="20"/>
        </w:rPr>
        <w:t xml:space="preserve"> </w:t>
      </w:r>
      <w:r>
        <w:rPr>
          <w:sz w:val="20"/>
        </w:rPr>
        <w:t>any</w:t>
      </w:r>
      <w:r>
        <w:rPr>
          <w:spacing w:val="-2"/>
          <w:sz w:val="20"/>
        </w:rPr>
        <w:t xml:space="preserve"> </w:t>
      </w:r>
      <w:r>
        <w:rPr>
          <w:sz w:val="20"/>
        </w:rPr>
        <w:t>per-STA</w:t>
      </w:r>
      <w:r>
        <w:rPr>
          <w:spacing w:val="-1"/>
          <w:sz w:val="20"/>
        </w:rPr>
        <w:t xml:space="preserve"> </w:t>
      </w:r>
      <w:r>
        <w:rPr>
          <w:sz w:val="20"/>
        </w:rPr>
        <w:t>profile.</w:t>
      </w:r>
    </w:p>
    <w:p w14:paraId="32C5F258" w14:textId="77777777" w:rsidR="00A26728" w:rsidRDefault="00A26728" w:rsidP="00A26728">
      <w:pPr>
        <w:pStyle w:val="ListParagraph"/>
        <w:widowControl w:val="0"/>
        <w:numPr>
          <w:ilvl w:val="4"/>
          <w:numId w:val="30"/>
        </w:numPr>
        <w:tabs>
          <w:tab w:val="left" w:pos="720"/>
        </w:tabs>
        <w:kinsoku w:val="0"/>
        <w:overflowPunct w:val="0"/>
        <w:autoSpaceDE w:val="0"/>
        <w:autoSpaceDN w:val="0"/>
        <w:adjustRightInd w:val="0"/>
        <w:spacing w:before="89" w:line="249" w:lineRule="auto"/>
        <w:ind w:left="719" w:right="117"/>
        <w:contextualSpacing w:val="0"/>
        <w:jc w:val="left"/>
        <w:rPr>
          <w:color w:val="000000"/>
          <w:sz w:val="20"/>
        </w:rPr>
      </w:pPr>
      <w:r>
        <w:rPr>
          <w:color w:val="208A20"/>
          <w:sz w:val="20"/>
          <w:u w:val="single"/>
        </w:rPr>
        <w:t>(#1420)</w:t>
      </w:r>
      <w:r>
        <w:rPr>
          <w:color w:val="000000"/>
          <w:sz w:val="20"/>
        </w:rPr>
        <w:t>the</w:t>
      </w:r>
      <w:r>
        <w:rPr>
          <w:color w:val="000000"/>
          <w:spacing w:val="38"/>
          <w:sz w:val="20"/>
        </w:rPr>
        <w:t xml:space="preserve"> </w:t>
      </w:r>
      <w:r>
        <w:rPr>
          <w:color w:val="000000"/>
          <w:sz w:val="20"/>
        </w:rPr>
        <w:t>link</w:t>
      </w:r>
      <w:r>
        <w:rPr>
          <w:color w:val="000000"/>
          <w:spacing w:val="39"/>
          <w:sz w:val="20"/>
        </w:rPr>
        <w:t xml:space="preserve"> </w:t>
      </w:r>
      <w:r>
        <w:rPr>
          <w:color w:val="000000"/>
          <w:sz w:val="20"/>
        </w:rPr>
        <w:t>ID</w:t>
      </w:r>
      <w:r>
        <w:rPr>
          <w:color w:val="000000"/>
          <w:spacing w:val="38"/>
          <w:sz w:val="20"/>
        </w:rPr>
        <w:t xml:space="preserve"> </w:t>
      </w:r>
      <w:r>
        <w:rPr>
          <w:color w:val="000000"/>
          <w:sz w:val="20"/>
        </w:rPr>
        <w:t>of</w:t>
      </w:r>
      <w:r>
        <w:rPr>
          <w:color w:val="000000"/>
          <w:spacing w:val="38"/>
          <w:sz w:val="20"/>
        </w:rPr>
        <w:t xml:space="preserve"> </w:t>
      </w:r>
      <w:r>
        <w:rPr>
          <w:color w:val="000000"/>
          <w:sz w:val="20"/>
        </w:rPr>
        <w:t>the</w:t>
      </w:r>
      <w:r>
        <w:rPr>
          <w:color w:val="000000"/>
          <w:spacing w:val="41"/>
          <w:sz w:val="20"/>
        </w:rPr>
        <w:t xml:space="preserve"> </w:t>
      </w:r>
      <w:r>
        <w:rPr>
          <w:color w:val="000000"/>
          <w:sz w:val="20"/>
        </w:rPr>
        <w:t>AP</w:t>
      </w:r>
      <w:r>
        <w:rPr>
          <w:color w:val="000000"/>
          <w:spacing w:val="38"/>
          <w:sz w:val="20"/>
        </w:rPr>
        <w:t xml:space="preserve"> </w:t>
      </w:r>
      <w:r>
        <w:rPr>
          <w:color w:val="000000"/>
          <w:sz w:val="20"/>
        </w:rPr>
        <w:t>is</w:t>
      </w:r>
      <w:r>
        <w:rPr>
          <w:color w:val="000000"/>
          <w:spacing w:val="39"/>
          <w:sz w:val="20"/>
        </w:rPr>
        <w:t xml:space="preserve"> </w:t>
      </w:r>
      <w:r>
        <w:rPr>
          <w:color w:val="000000"/>
          <w:sz w:val="20"/>
        </w:rPr>
        <w:t>equal</w:t>
      </w:r>
      <w:r>
        <w:rPr>
          <w:color w:val="000000"/>
          <w:spacing w:val="38"/>
          <w:sz w:val="20"/>
        </w:rPr>
        <w:t xml:space="preserve"> </w:t>
      </w:r>
      <w:r>
        <w:rPr>
          <w:color w:val="000000"/>
          <w:sz w:val="20"/>
        </w:rPr>
        <w:t>to</w:t>
      </w:r>
      <w:r>
        <w:rPr>
          <w:color w:val="000000"/>
          <w:spacing w:val="40"/>
          <w:sz w:val="20"/>
        </w:rPr>
        <w:t xml:space="preserve"> </w:t>
      </w:r>
      <w:r>
        <w:rPr>
          <w:color w:val="000000"/>
          <w:sz w:val="20"/>
        </w:rPr>
        <w:t>the</w:t>
      </w:r>
      <w:r>
        <w:rPr>
          <w:color w:val="000000"/>
          <w:spacing w:val="38"/>
          <w:sz w:val="20"/>
        </w:rPr>
        <w:t xml:space="preserve"> </w:t>
      </w:r>
      <w:r>
        <w:rPr>
          <w:color w:val="000000"/>
          <w:sz w:val="20"/>
        </w:rPr>
        <w:t>value</w:t>
      </w:r>
      <w:r>
        <w:rPr>
          <w:color w:val="000000"/>
          <w:spacing w:val="39"/>
          <w:sz w:val="20"/>
        </w:rPr>
        <w:t xml:space="preserve"> </w:t>
      </w:r>
      <w:r>
        <w:rPr>
          <w:color w:val="000000"/>
          <w:sz w:val="20"/>
        </w:rPr>
        <w:t>in</w:t>
      </w:r>
      <w:r>
        <w:rPr>
          <w:color w:val="000000"/>
          <w:spacing w:val="39"/>
          <w:sz w:val="20"/>
        </w:rPr>
        <w:t xml:space="preserve"> </w:t>
      </w:r>
      <w:r>
        <w:rPr>
          <w:color w:val="000000"/>
          <w:sz w:val="20"/>
        </w:rPr>
        <w:t>the</w:t>
      </w:r>
      <w:r>
        <w:rPr>
          <w:color w:val="000000"/>
          <w:spacing w:val="40"/>
          <w:sz w:val="20"/>
        </w:rPr>
        <w:t xml:space="preserve"> </w:t>
      </w:r>
      <w:r>
        <w:rPr>
          <w:color w:val="000000"/>
          <w:sz w:val="20"/>
        </w:rPr>
        <w:t>Link</w:t>
      </w:r>
      <w:r>
        <w:rPr>
          <w:color w:val="000000"/>
          <w:spacing w:val="38"/>
          <w:sz w:val="20"/>
        </w:rPr>
        <w:t xml:space="preserve"> </w:t>
      </w:r>
      <w:r>
        <w:rPr>
          <w:color w:val="000000"/>
          <w:sz w:val="20"/>
        </w:rPr>
        <w:t>ID</w:t>
      </w:r>
      <w:r>
        <w:rPr>
          <w:color w:val="000000"/>
          <w:spacing w:val="38"/>
          <w:sz w:val="20"/>
        </w:rPr>
        <w:t xml:space="preserve"> </w:t>
      </w:r>
      <w:r>
        <w:rPr>
          <w:color w:val="000000"/>
          <w:sz w:val="20"/>
        </w:rPr>
        <w:t>field</w:t>
      </w:r>
      <w:r>
        <w:rPr>
          <w:color w:val="000000"/>
          <w:spacing w:val="38"/>
          <w:sz w:val="20"/>
        </w:rPr>
        <w:t xml:space="preserve"> </w:t>
      </w:r>
      <w:r>
        <w:rPr>
          <w:color w:val="000000"/>
          <w:sz w:val="20"/>
        </w:rPr>
        <w:t>in</w:t>
      </w:r>
      <w:r>
        <w:rPr>
          <w:color w:val="000000"/>
          <w:spacing w:val="38"/>
          <w:sz w:val="20"/>
        </w:rPr>
        <w:t xml:space="preserve"> </w:t>
      </w:r>
      <w:r>
        <w:rPr>
          <w:color w:val="000000"/>
          <w:sz w:val="20"/>
        </w:rPr>
        <w:t>a</w:t>
      </w:r>
      <w:r>
        <w:rPr>
          <w:color w:val="000000"/>
          <w:spacing w:val="40"/>
          <w:sz w:val="20"/>
        </w:rPr>
        <w:t xml:space="preserve"> </w:t>
      </w:r>
      <w:r>
        <w:rPr>
          <w:color w:val="000000"/>
          <w:sz w:val="20"/>
        </w:rPr>
        <w:t>Per-STA</w:t>
      </w:r>
      <w:r>
        <w:rPr>
          <w:color w:val="000000"/>
          <w:spacing w:val="39"/>
          <w:sz w:val="20"/>
        </w:rPr>
        <w:t xml:space="preserve"> </w:t>
      </w:r>
      <w:r>
        <w:rPr>
          <w:color w:val="000000"/>
          <w:sz w:val="20"/>
        </w:rPr>
        <w:t>Profile</w:t>
      </w:r>
      <w:r>
        <w:rPr>
          <w:color w:val="000000"/>
          <w:spacing w:val="-47"/>
          <w:sz w:val="20"/>
        </w:rPr>
        <w:t xml:space="preserve"> </w:t>
      </w:r>
      <w:proofErr w:type="spellStart"/>
      <w:r>
        <w:rPr>
          <w:color w:val="000000"/>
          <w:sz w:val="20"/>
        </w:rPr>
        <w:t>subelement</w:t>
      </w:r>
      <w:proofErr w:type="spellEnd"/>
      <w:r>
        <w:rPr>
          <w:color w:val="000000"/>
          <w:spacing w:val="-1"/>
          <w:sz w:val="20"/>
        </w:rPr>
        <w:t xml:space="preserve"> </w:t>
      </w:r>
      <w:r>
        <w:rPr>
          <w:color w:val="000000"/>
          <w:sz w:val="20"/>
        </w:rPr>
        <w:t>in the Multi-Link element</w:t>
      </w:r>
      <w:r>
        <w:rPr>
          <w:color w:val="000000"/>
          <w:spacing w:val="-1"/>
          <w:sz w:val="20"/>
        </w:rPr>
        <w:t xml:space="preserve"> </w:t>
      </w:r>
      <w:r>
        <w:rPr>
          <w:color w:val="000000"/>
          <w:sz w:val="20"/>
        </w:rPr>
        <w:t>in the</w:t>
      </w:r>
      <w:r>
        <w:rPr>
          <w:color w:val="000000"/>
          <w:spacing w:val="-1"/>
          <w:sz w:val="20"/>
        </w:rPr>
        <w:t xml:space="preserve"> </w:t>
      </w:r>
      <w:r>
        <w:rPr>
          <w:color w:val="000000"/>
          <w:sz w:val="20"/>
        </w:rPr>
        <w:t>Probe Request</w:t>
      </w:r>
      <w:r>
        <w:rPr>
          <w:color w:val="000000"/>
          <w:spacing w:val="-1"/>
          <w:sz w:val="20"/>
        </w:rPr>
        <w:t xml:space="preserve"> </w:t>
      </w:r>
      <w:r>
        <w:rPr>
          <w:color w:val="000000"/>
          <w:sz w:val="20"/>
        </w:rPr>
        <w:t>frame.</w:t>
      </w:r>
    </w:p>
    <w:p w14:paraId="6EEED888" w14:textId="77777777" w:rsidR="00A26728" w:rsidRDefault="00A26728" w:rsidP="00A26728">
      <w:pPr>
        <w:pStyle w:val="BodyText0"/>
        <w:kinsoku w:val="0"/>
        <w:overflowPunct w:val="0"/>
        <w:rPr>
          <w:sz w:val="21"/>
          <w:szCs w:val="21"/>
        </w:rPr>
      </w:pPr>
    </w:p>
    <w:p w14:paraId="5BF5CCF2" w14:textId="77777777" w:rsidR="00A26728" w:rsidRDefault="00A26728" w:rsidP="00A26728">
      <w:pPr>
        <w:pStyle w:val="BodyText0"/>
        <w:kinsoku w:val="0"/>
        <w:overflowPunct w:val="0"/>
        <w:spacing w:line="249" w:lineRule="auto"/>
        <w:ind w:left="120" w:right="117"/>
        <w:rPr>
          <w:color w:val="000000"/>
        </w:rPr>
      </w:pPr>
      <w:r>
        <w:rPr>
          <w:color w:val="208A20"/>
          <w:u w:val="single"/>
        </w:rPr>
        <w:t>(#1744)(#1047)</w:t>
      </w:r>
      <w:r>
        <w:rPr>
          <w:color w:val="000000"/>
        </w:rPr>
        <w:t xml:space="preserve">The complete information of a requested AP is defined in </w:t>
      </w:r>
      <w:hyperlink w:anchor="bookmark6" w:history="1">
        <w:r>
          <w:rPr>
            <w:color w:val="000000"/>
          </w:rPr>
          <w:t>35.3.2.2 (Advertisement of</w:t>
        </w:r>
      </w:hyperlink>
      <w:r>
        <w:rPr>
          <w:color w:val="000000"/>
          <w:spacing w:val="1"/>
        </w:rPr>
        <w:t xml:space="preserve"> </w:t>
      </w:r>
      <w:hyperlink w:anchor="bookmark6" w:history="1">
        <w:r>
          <w:rPr>
            <w:color w:val="000000"/>
          </w:rPr>
          <w:t>complete</w:t>
        </w:r>
        <w:r>
          <w:rPr>
            <w:color w:val="000000"/>
            <w:spacing w:val="-2"/>
          </w:rPr>
          <w:t xml:space="preserve"> </w:t>
        </w:r>
        <w:r>
          <w:rPr>
            <w:color w:val="000000"/>
          </w:rPr>
          <w:t>or partial per-link information(#1859))</w:t>
        </w:r>
      </w:hyperlink>
      <w:r>
        <w:rPr>
          <w:color w:val="000000"/>
        </w:rPr>
        <w:t>.</w:t>
      </w:r>
    </w:p>
    <w:p w14:paraId="7FC43D59" w14:textId="77777777" w:rsidR="00A26728" w:rsidRDefault="00A26728" w:rsidP="00A26728">
      <w:pPr>
        <w:pStyle w:val="BodyText0"/>
        <w:kinsoku w:val="0"/>
        <w:overflowPunct w:val="0"/>
        <w:rPr>
          <w:sz w:val="21"/>
          <w:szCs w:val="21"/>
        </w:rPr>
      </w:pPr>
    </w:p>
    <w:p w14:paraId="26726C94" w14:textId="7187C779" w:rsidR="00A26728" w:rsidRDefault="00A26728" w:rsidP="00A26728">
      <w:pPr>
        <w:pStyle w:val="BodyText0"/>
        <w:kinsoku w:val="0"/>
        <w:overflowPunct w:val="0"/>
        <w:spacing w:line="249" w:lineRule="auto"/>
        <w:ind w:left="119" w:right="117"/>
        <w:rPr>
          <w:color w:val="000000"/>
        </w:rPr>
      </w:pPr>
      <w:r>
        <w:rPr>
          <w:color w:val="208A20"/>
          <w:u w:val="single"/>
        </w:rPr>
        <w:t>(#2416)</w:t>
      </w:r>
      <w:r>
        <w:rPr>
          <w:color w:val="000000"/>
        </w:rPr>
        <w:t>The partial information of a requested AP sent by a reporting AP consists of one or more elements</w:t>
      </w:r>
      <w:r>
        <w:rPr>
          <w:color w:val="000000"/>
          <w:spacing w:val="1"/>
        </w:rPr>
        <w:t xml:space="preserve"> </w:t>
      </w:r>
      <w:r>
        <w:rPr>
          <w:color w:val="000000"/>
        </w:rPr>
        <w:t>that</w:t>
      </w:r>
      <w:r>
        <w:rPr>
          <w:color w:val="000000"/>
          <w:spacing w:val="-1"/>
        </w:rPr>
        <w:t xml:space="preserve"> </w:t>
      </w:r>
      <w:r>
        <w:rPr>
          <w:color w:val="000000"/>
        </w:rPr>
        <w:t>are</w:t>
      </w:r>
      <w:r>
        <w:rPr>
          <w:color w:val="000000"/>
          <w:spacing w:val="-1"/>
        </w:rPr>
        <w:t xml:space="preserve"> </w:t>
      </w:r>
      <w:r>
        <w:rPr>
          <w:color w:val="000000"/>
        </w:rPr>
        <w:t>requested</w:t>
      </w:r>
      <w:r>
        <w:rPr>
          <w:color w:val="000000"/>
          <w:spacing w:val="-1"/>
        </w:rPr>
        <w:t xml:space="preserve"> </w:t>
      </w:r>
      <w:r>
        <w:rPr>
          <w:color w:val="000000"/>
        </w:rPr>
        <w:t>in the</w:t>
      </w:r>
      <w:r>
        <w:rPr>
          <w:color w:val="000000"/>
          <w:spacing w:val="-1"/>
        </w:rPr>
        <w:t xml:space="preserve"> </w:t>
      </w:r>
      <w:r>
        <w:rPr>
          <w:color w:val="000000"/>
        </w:rPr>
        <w:t>(Extended) Request</w:t>
      </w:r>
      <w:r>
        <w:rPr>
          <w:color w:val="000000"/>
          <w:spacing w:val="-2"/>
        </w:rPr>
        <w:t xml:space="preserve"> </w:t>
      </w:r>
      <w:r>
        <w:rPr>
          <w:color w:val="000000"/>
        </w:rPr>
        <w:t>element carried</w:t>
      </w:r>
      <w:r>
        <w:rPr>
          <w:color w:val="000000"/>
          <w:spacing w:val="-1"/>
        </w:rPr>
        <w:t xml:space="preserve"> </w:t>
      </w:r>
      <w:r>
        <w:rPr>
          <w:color w:val="000000"/>
        </w:rPr>
        <w:t>in</w:t>
      </w:r>
      <w:r>
        <w:rPr>
          <w:color w:val="000000"/>
          <w:spacing w:val="-1"/>
        </w:rPr>
        <w:t xml:space="preserve"> </w:t>
      </w:r>
      <w:r>
        <w:rPr>
          <w:color w:val="000000"/>
        </w:rPr>
        <w:t>the</w:t>
      </w:r>
      <w:r>
        <w:rPr>
          <w:color w:val="000000"/>
          <w:spacing w:val="-1"/>
        </w:rPr>
        <w:t xml:space="preserve"> </w:t>
      </w:r>
      <w:del w:id="151" w:author="Liwen Chu" w:date="2021-09-02T17:40:00Z">
        <w:r w:rsidDel="00A26728">
          <w:rPr>
            <w:color w:val="000000"/>
          </w:rPr>
          <w:delText>ML probe</w:delText>
        </w:r>
        <w:r w:rsidDel="00A26728">
          <w:rPr>
            <w:color w:val="000000"/>
            <w:spacing w:val="-1"/>
          </w:rPr>
          <w:delText xml:space="preserve"> </w:delText>
        </w:r>
        <w:r w:rsidDel="00A26728">
          <w:rPr>
            <w:color w:val="000000"/>
          </w:rPr>
          <w:delText>request</w:delText>
        </w:r>
      </w:del>
      <w:proofErr w:type="spellStart"/>
      <w:ins w:id="152" w:author="Liwen Chu" w:date="2021-09-03T11:20:00Z">
        <w:r w:rsidR="008F1A8B">
          <w:rPr>
            <w:color w:val="000000"/>
          </w:rPr>
          <w:t>MLProbe</w:t>
        </w:r>
        <w:proofErr w:type="spellEnd"/>
        <w:r w:rsidR="008F1A8B">
          <w:rPr>
            <w:color w:val="000000"/>
          </w:rPr>
          <w:t xml:space="preserve"> Request</w:t>
        </w:r>
      </w:ins>
      <w:r>
        <w:rPr>
          <w:color w:val="000000"/>
        </w:rPr>
        <w:t>.</w:t>
      </w:r>
    </w:p>
    <w:p w14:paraId="0EBC3D50" w14:textId="77777777" w:rsidR="00A26728" w:rsidRDefault="00A26728" w:rsidP="00A26728">
      <w:pPr>
        <w:pStyle w:val="BodyText0"/>
        <w:kinsoku w:val="0"/>
        <w:overflowPunct w:val="0"/>
        <w:rPr>
          <w:sz w:val="21"/>
          <w:szCs w:val="21"/>
        </w:rPr>
      </w:pPr>
    </w:p>
    <w:p w14:paraId="6688EDD7" w14:textId="1839DE14" w:rsidR="00A26728" w:rsidRDefault="00A26728" w:rsidP="00A26728">
      <w:pPr>
        <w:pStyle w:val="BodyText0"/>
        <w:kinsoku w:val="0"/>
        <w:overflowPunct w:val="0"/>
        <w:spacing w:line="249" w:lineRule="auto"/>
        <w:ind w:left="119" w:right="114"/>
        <w:rPr>
          <w:color w:val="000000"/>
        </w:rPr>
      </w:pPr>
      <w:r>
        <w:rPr>
          <w:color w:val="208A20"/>
          <w:u w:val="single"/>
        </w:rPr>
        <w:lastRenderedPageBreak/>
        <w:t>(#2416)</w:t>
      </w:r>
      <w:r>
        <w:rPr>
          <w:color w:val="000000"/>
        </w:rPr>
        <w:t xml:space="preserve">If a STA affiliated with a non-AP MLD sends an </w:t>
      </w:r>
      <w:del w:id="153" w:author="Liwen Chu" w:date="2021-09-02T17:40:00Z">
        <w:r w:rsidDel="00A26728">
          <w:rPr>
            <w:color w:val="000000"/>
          </w:rPr>
          <w:delText>ML probe request</w:delText>
        </w:r>
      </w:del>
      <w:proofErr w:type="spellStart"/>
      <w:ins w:id="154" w:author="Liwen Chu" w:date="2021-09-03T11:20:00Z">
        <w:r w:rsidR="008F1A8B">
          <w:rPr>
            <w:color w:val="000000"/>
          </w:rPr>
          <w:t>MLProbe</w:t>
        </w:r>
        <w:proofErr w:type="spellEnd"/>
        <w:r w:rsidR="008F1A8B">
          <w:rPr>
            <w:color w:val="000000"/>
          </w:rPr>
          <w:t xml:space="preserve"> Request</w:t>
        </w:r>
      </w:ins>
      <w:r>
        <w:rPr>
          <w:color w:val="000000"/>
        </w:rPr>
        <w:t xml:space="preserve"> to an AP to retrieve partial</w:t>
      </w:r>
      <w:r>
        <w:rPr>
          <w:color w:val="000000"/>
          <w:spacing w:val="1"/>
        </w:rPr>
        <w:t xml:space="preserve"> </w:t>
      </w:r>
      <w:r>
        <w:rPr>
          <w:color w:val="000000"/>
        </w:rPr>
        <w:t>information for AP(s) affiliated with the same AP MLD as the AP, the STA shall include the (Extended)</w:t>
      </w:r>
      <w:r>
        <w:rPr>
          <w:color w:val="000000"/>
          <w:spacing w:val="1"/>
        </w:rPr>
        <w:t xml:space="preserve"> </w:t>
      </w:r>
      <w:r>
        <w:rPr>
          <w:color w:val="000000"/>
        </w:rPr>
        <w:t xml:space="preserve">Request element in the Probe Request frame body and/or a Per-STA Profile </w:t>
      </w:r>
      <w:proofErr w:type="spellStart"/>
      <w:r>
        <w:rPr>
          <w:color w:val="000000"/>
        </w:rPr>
        <w:t>subelement</w:t>
      </w:r>
      <w:proofErr w:type="spellEnd"/>
      <w:r>
        <w:rPr>
          <w:color w:val="000000"/>
        </w:rPr>
        <w:t xml:space="preserve"> in a Probe Request</w:t>
      </w:r>
      <w:r>
        <w:rPr>
          <w:color w:val="000000"/>
          <w:spacing w:val="1"/>
        </w:rPr>
        <w:t xml:space="preserve"> </w:t>
      </w:r>
      <w:r>
        <w:rPr>
          <w:color w:val="000000"/>
        </w:rPr>
        <w:t>variant</w:t>
      </w:r>
      <w:r>
        <w:rPr>
          <w:color w:val="000000"/>
          <w:spacing w:val="-5"/>
        </w:rPr>
        <w:t xml:space="preserve"> </w:t>
      </w:r>
      <w:r>
        <w:rPr>
          <w:color w:val="000000"/>
        </w:rPr>
        <w:t>Multi-Link</w:t>
      </w:r>
      <w:r>
        <w:rPr>
          <w:color w:val="000000"/>
          <w:spacing w:val="-4"/>
        </w:rPr>
        <w:t xml:space="preserve"> </w:t>
      </w:r>
      <w:r>
        <w:rPr>
          <w:color w:val="000000"/>
        </w:rPr>
        <w:t>element</w:t>
      </w:r>
      <w:r>
        <w:rPr>
          <w:color w:val="000000"/>
          <w:spacing w:val="-5"/>
        </w:rPr>
        <w:t xml:space="preserve"> </w:t>
      </w:r>
      <w:r>
        <w:rPr>
          <w:color w:val="000000"/>
        </w:rPr>
        <w:t>carried</w:t>
      </w:r>
      <w:r>
        <w:rPr>
          <w:color w:val="000000"/>
          <w:spacing w:val="-5"/>
        </w:rPr>
        <w:t xml:space="preserve"> </w:t>
      </w:r>
      <w:r>
        <w:rPr>
          <w:color w:val="000000"/>
        </w:rPr>
        <w:t>in</w:t>
      </w:r>
      <w:r>
        <w:rPr>
          <w:color w:val="000000"/>
          <w:spacing w:val="-5"/>
        </w:rPr>
        <w:t xml:space="preserve"> </w:t>
      </w:r>
      <w:r>
        <w:rPr>
          <w:color w:val="000000"/>
        </w:rPr>
        <w:t>the</w:t>
      </w:r>
      <w:r>
        <w:rPr>
          <w:color w:val="000000"/>
          <w:spacing w:val="-6"/>
        </w:rPr>
        <w:t xml:space="preserve"> </w:t>
      </w:r>
      <w:r>
        <w:rPr>
          <w:color w:val="000000"/>
        </w:rPr>
        <w:t>Probe</w:t>
      </w:r>
      <w:r>
        <w:rPr>
          <w:color w:val="000000"/>
          <w:spacing w:val="-5"/>
        </w:rPr>
        <w:t xml:space="preserve"> </w:t>
      </w:r>
      <w:r>
        <w:rPr>
          <w:color w:val="000000"/>
        </w:rPr>
        <w:t>Request</w:t>
      </w:r>
      <w:r>
        <w:rPr>
          <w:color w:val="000000"/>
          <w:spacing w:val="-4"/>
        </w:rPr>
        <w:t xml:space="preserve"> </w:t>
      </w:r>
      <w:r>
        <w:rPr>
          <w:color w:val="000000"/>
        </w:rPr>
        <w:t>frame.</w:t>
      </w:r>
      <w:r>
        <w:rPr>
          <w:color w:val="000000"/>
          <w:spacing w:val="-6"/>
        </w:rPr>
        <w:t xml:space="preserve"> </w:t>
      </w:r>
      <w:r>
        <w:rPr>
          <w:color w:val="000000"/>
        </w:rPr>
        <w:t>In</w:t>
      </w:r>
      <w:r>
        <w:rPr>
          <w:color w:val="000000"/>
          <w:spacing w:val="-6"/>
        </w:rPr>
        <w:t xml:space="preserve"> </w:t>
      </w:r>
      <w:r>
        <w:rPr>
          <w:color w:val="000000"/>
        </w:rPr>
        <w:t>this</w:t>
      </w:r>
      <w:r>
        <w:rPr>
          <w:color w:val="000000"/>
          <w:spacing w:val="-5"/>
        </w:rPr>
        <w:t xml:space="preserve"> </w:t>
      </w:r>
      <w:r>
        <w:rPr>
          <w:color w:val="000000"/>
        </w:rPr>
        <w:t>case,</w:t>
      </w:r>
      <w:r>
        <w:rPr>
          <w:color w:val="000000"/>
          <w:spacing w:val="-6"/>
        </w:rPr>
        <w:t xml:space="preserve"> </w:t>
      </w:r>
      <w:r>
        <w:rPr>
          <w:color w:val="000000"/>
        </w:rPr>
        <w:t>the</w:t>
      </w:r>
      <w:r>
        <w:rPr>
          <w:color w:val="000000"/>
          <w:spacing w:val="-5"/>
        </w:rPr>
        <w:t xml:space="preserve"> </w:t>
      </w:r>
      <w:r>
        <w:rPr>
          <w:color w:val="000000"/>
        </w:rPr>
        <w:t>Complete</w:t>
      </w:r>
      <w:r>
        <w:rPr>
          <w:color w:val="000000"/>
          <w:spacing w:val="-5"/>
        </w:rPr>
        <w:t xml:space="preserve"> </w:t>
      </w:r>
      <w:r>
        <w:rPr>
          <w:color w:val="000000"/>
        </w:rPr>
        <w:t>Profile</w:t>
      </w:r>
      <w:r>
        <w:rPr>
          <w:color w:val="000000"/>
          <w:spacing w:val="-5"/>
        </w:rPr>
        <w:t xml:space="preserve"> </w:t>
      </w:r>
      <w:r>
        <w:rPr>
          <w:color w:val="000000"/>
        </w:rPr>
        <w:t>subfield</w:t>
      </w:r>
      <w:r>
        <w:rPr>
          <w:color w:val="000000"/>
          <w:spacing w:val="-7"/>
        </w:rPr>
        <w:t xml:space="preserve"> </w:t>
      </w:r>
      <w:r>
        <w:rPr>
          <w:color w:val="000000"/>
        </w:rPr>
        <w:t>of</w:t>
      </w:r>
      <w:r>
        <w:rPr>
          <w:color w:val="000000"/>
          <w:spacing w:val="-47"/>
        </w:rPr>
        <w:t xml:space="preserve"> </w:t>
      </w:r>
      <w:r>
        <w:rPr>
          <w:color w:val="000000"/>
        </w:rPr>
        <w:t xml:space="preserve">the STA Control field in the Per-STA Profile </w:t>
      </w:r>
      <w:proofErr w:type="spellStart"/>
      <w:r>
        <w:rPr>
          <w:color w:val="000000"/>
        </w:rPr>
        <w:t>subelement</w:t>
      </w:r>
      <w:proofErr w:type="spellEnd"/>
      <w:r>
        <w:rPr>
          <w:color w:val="000000"/>
        </w:rPr>
        <w:t xml:space="preserve"> shall be set to 0. The (Extended) Request element</w:t>
      </w:r>
      <w:r>
        <w:rPr>
          <w:color w:val="000000"/>
          <w:spacing w:val="1"/>
        </w:rPr>
        <w:t xml:space="preserve"> </w:t>
      </w:r>
      <w:r>
        <w:rPr>
          <w:color w:val="000000"/>
        </w:rPr>
        <w:t>carried in the per-STA profile corresponding to the requested AP that requests the same partial information</w:t>
      </w:r>
      <w:r>
        <w:rPr>
          <w:color w:val="000000"/>
          <w:spacing w:val="1"/>
        </w:rPr>
        <w:t xml:space="preserve"> </w:t>
      </w:r>
      <w:r>
        <w:rPr>
          <w:color w:val="000000"/>
        </w:rPr>
        <w:t>as the AP can be inherited from the (Extended) Request element in the frame body, subject to the rules</w:t>
      </w:r>
      <w:r>
        <w:rPr>
          <w:color w:val="000000"/>
          <w:spacing w:val="1"/>
        </w:rPr>
        <w:t xml:space="preserve"> </w:t>
      </w:r>
      <w:r>
        <w:rPr>
          <w:color w:val="000000"/>
        </w:rPr>
        <w:t>defined</w:t>
      </w:r>
      <w:r>
        <w:rPr>
          <w:color w:val="000000"/>
          <w:spacing w:val="1"/>
        </w:rPr>
        <w:t xml:space="preserve"> </w:t>
      </w:r>
      <w:r>
        <w:rPr>
          <w:color w:val="000000"/>
        </w:rPr>
        <w:t>in</w:t>
      </w:r>
      <w:r>
        <w:rPr>
          <w:color w:val="000000"/>
          <w:spacing w:val="1"/>
        </w:rPr>
        <w:t xml:space="preserve"> </w:t>
      </w:r>
      <w:hyperlink w:anchor="bookmark10" w:history="1">
        <w:r>
          <w:rPr>
            <w:color w:val="000000"/>
          </w:rPr>
          <w:t>35.3.2.3.2</w:t>
        </w:r>
        <w:r>
          <w:rPr>
            <w:color w:val="000000"/>
            <w:spacing w:val="1"/>
          </w:rPr>
          <w:t xml:space="preserve"> </w:t>
        </w:r>
        <w:r>
          <w:rPr>
            <w:color w:val="000000"/>
          </w:rPr>
          <w:t>(Inheritance</w:t>
        </w:r>
        <w:r>
          <w:rPr>
            <w:color w:val="000000"/>
            <w:spacing w:val="1"/>
          </w:rPr>
          <w:t xml:space="preserve"> </w:t>
        </w:r>
        <w:r>
          <w:rPr>
            <w:color w:val="000000"/>
          </w:rPr>
          <w:t>in</w:t>
        </w:r>
        <w:r>
          <w:rPr>
            <w:color w:val="000000"/>
            <w:spacing w:val="1"/>
          </w:rPr>
          <w:t xml:space="preserve"> </w:t>
        </w:r>
        <w:r>
          <w:rPr>
            <w:color w:val="000000"/>
          </w:rPr>
          <w:t>the</w:t>
        </w:r>
        <w:r>
          <w:rPr>
            <w:color w:val="000000"/>
            <w:spacing w:val="1"/>
          </w:rPr>
          <w:t xml:space="preserve"> </w:t>
        </w:r>
        <w:r>
          <w:rPr>
            <w:color w:val="000000"/>
          </w:rPr>
          <w:t>per-STA</w:t>
        </w:r>
        <w:r>
          <w:rPr>
            <w:color w:val="000000"/>
            <w:spacing w:val="1"/>
          </w:rPr>
          <w:t xml:space="preserve"> </w:t>
        </w:r>
        <w:r>
          <w:rPr>
            <w:color w:val="000000"/>
          </w:rPr>
          <w:t>profile</w:t>
        </w:r>
        <w:r>
          <w:rPr>
            <w:color w:val="000000"/>
            <w:spacing w:val="1"/>
          </w:rPr>
          <w:t xml:space="preserve"> </w:t>
        </w:r>
        <w:r>
          <w:rPr>
            <w:color w:val="000000"/>
          </w:rPr>
          <w:t>of</w:t>
        </w:r>
        <w:r>
          <w:rPr>
            <w:color w:val="000000"/>
            <w:spacing w:val="1"/>
          </w:rPr>
          <w:t xml:space="preserve"> </w:t>
        </w:r>
        <w:r>
          <w:rPr>
            <w:color w:val="000000"/>
          </w:rPr>
          <w:t>Probe</w:t>
        </w:r>
        <w:r>
          <w:rPr>
            <w:color w:val="000000"/>
            <w:spacing w:val="1"/>
          </w:rPr>
          <w:t xml:space="preserve"> </w:t>
        </w:r>
        <w:r>
          <w:rPr>
            <w:color w:val="000000"/>
          </w:rPr>
          <w:t>Request</w:t>
        </w:r>
        <w:r>
          <w:rPr>
            <w:color w:val="000000"/>
            <w:spacing w:val="1"/>
          </w:rPr>
          <w:t xml:space="preserve"> </w:t>
        </w:r>
        <w:r>
          <w:rPr>
            <w:color w:val="000000"/>
          </w:rPr>
          <w:t>variant</w:t>
        </w:r>
        <w:r>
          <w:rPr>
            <w:color w:val="000000"/>
            <w:spacing w:val="1"/>
          </w:rPr>
          <w:t xml:space="preserve"> </w:t>
        </w:r>
        <w:r>
          <w:rPr>
            <w:color w:val="000000"/>
          </w:rPr>
          <w:t>Multi-Link</w:t>
        </w:r>
      </w:hyperlink>
      <w:r>
        <w:rPr>
          <w:color w:val="000000"/>
          <w:spacing w:val="1"/>
        </w:rPr>
        <w:t xml:space="preserve"> </w:t>
      </w:r>
      <w:hyperlink w:anchor="bookmark10" w:history="1">
        <w:r>
          <w:rPr>
            <w:color w:val="000000"/>
          </w:rPr>
          <w:t>element(#2416))</w:t>
        </w:r>
      </w:hyperlink>
      <w:r>
        <w:rPr>
          <w:color w:val="000000"/>
        </w:rPr>
        <w:t>.</w:t>
      </w:r>
    </w:p>
    <w:p w14:paraId="2E1951C2" w14:textId="77777777" w:rsidR="00A26728" w:rsidRDefault="00A26728" w:rsidP="00A26728">
      <w:pPr>
        <w:pStyle w:val="BodyText0"/>
        <w:kinsoku w:val="0"/>
        <w:overflowPunct w:val="0"/>
        <w:spacing w:before="11"/>
        <w:rPr>
          <w:sz w:val="21"/>
          <w:szCs w:val="21"/>
        </w:rPr>
      </w:pPr>
    </w:p>
    <w:p w14:paraId="1C625499" w14:textId="2575D8FF" w:rsidR="00A26728" w:rsidRDefault="00A26728" w:rsidP="00A26728">
      <w:pPr>
        <w:pStyle w:val="BodyText0"/>
        <w:kinsoku w:val="0"/>
        <w:overflowPunct w:val="0"/>
        <w:spacing w:line="273" w:lineRule="auto"/>
        <w:ind w:left="119" w:right="116"/>
        <w:rPr>
          <w:color w:val="000000"/>
        </w:rPr>
      </w:pPr>
      <w:r>
        <w:rPr>
          <w:color w:val="208A20"/>
          <w:u w:val="single"/>
        </w:rPr>
        <w:t>(#2416)</w:t>
      </w:r>
      <w:r>
        <w:rPr>
          <w:color w:val="000000"/>
        </w:rPr>
        <w:t>An</w:t>
      </w:r>
      <w:r>
        <w:rPr>
          <w:color w:val="000000"/>
          <w:spacing w:val="-3"/>
        </w:rPr>
        <w:t xml:space="preserve"> </w:t>
      </w:r>
      <w:del w:id="155" w:author="Liwen Chu" w:date="2021-09-02T17:40:00Z">
        <w:r w:rsidDel="00A26728">
          <w:rPr>
            <w:color w:val="000000"/>
          </w:rPr>
          <w:delText>ML</w:delText>
        </w:r>
        <w:r w:rsidDel="00A26728">
          <w:rPr>
            <w:color w:val="000000"/>
            <w:spacing w:val="-3"/>
          </w:rPr>
          <w:delText xml:space="preserve"> </w:delText>
        </w:r>
        <w:r w:rsidDel="00A26728">
          <w:rPr>
            <w:color w:val="000000"/>
          </w:rPr>
          <w:delText>probe</w:delText>
        </w:r>
        <w:r w:rsidDel="00A26728">
          <w:rPr>
            <w:color w:val="000000"/>
            <w:spacing w:val="-4"/>
          </w:rPr>
          <w:delText xml:space="preserve"> </w:delText>
        </w:r>
        <w:r w:rsidDel="00A26728">
          <w:rPr>
            <w:color w:val="000000"/>
          </w:rPr>
          <w:delText>request</w:delText>
        </w:r>
      </w:del>
      <w:proofErr w:type="spellStart"/>
      <w:ins w:id="156" w:author="Liwen Chu" w:date="2021-09-03T11:20:00Z">
        <w:r w:rsidR="008F1A8B">
          <w:rPr>
            <w:color w:val="000000"/>
          </w:rPr>
          <w:t>MLProbe</w:t>
        </w:r>
        <w:proofErr w:type="spellEnd"/>
        <w:r w:rsidR="008F1A8B">
          <w:rPr>
            <w:color w:val="000000"/>
          </w:rPr>
          <w:t xml:space="preserve"> Request</w:t>
        </w:r>
      </w:ins>
      <w:r>
        <w:rPr>
          <w:color w:val="000000"/>
          <w:spacing w:val="-4"/>
        </w:rPr>
        <w:t xml:space="preserve"> </w:t>
      </w:r>
      <w:r>
        <w:rPr>
          <w:color w:val="000000"/>
        </w:rPr>
        <w:t>allows</w:t>
      </w:r>
      <w:r>
        <w:rPr>
          <w:color w:val="000000"/>
          <w:spacing w:val="-3"/>
        </w:rPr>
        <w:t xml:space="preserve"> </w:t>
      </w:r>
      <w:r>
        <w:rPr>
          <w:color w:val="000000"/>
        </w:rPr>
        <w:t>a</w:t>
      </w:r>
      <w:r>
        <w:rPr>
          <w:color w:val="000000"/>
          <w:spacing w:val="-3"/>
        </w:rPr>
        <w:t xml:space="preserve"> </w:t>
      </w:r>
      <w:r>
        <w:rPr>
          <w:color w:val="000000"/>
        </w:rPr>
        <w:t>non-AP</w:t>
      </w:r>
      <w:r>
        <w:rPr>
          <w:color w:val="000000"/>
          <w:spacing w:val="-3"/>
        </w:rPr>
        <w:t xml:space="preserve"> </w:t>
      </w:r>
      <w:r>
        <w:rPr>
          <w:color w:val="000000"/>
        </w:rPr>
        <w:t>STA</w:t>
      </w:r>
      <w:r>
        <w:rPr>
          <w:color w:val="000000"/>
          <w:spacing w:val="-4"/>
        </w:rPr>
        <w:t xml:space="preserve"> </w:t>
      </w:r>
      <w:r>
        <w:rPr>
          <w:color w:val="000000"/>
        </w:rPr>
        <w:t>to</w:t>
      </w:r>
      <w:r>
        <w:rPr>
          <w:color w:val="000000"/>
          <w:spacing w:val="-3"/>
        </w:rPr>
        <w:t xml:space="preserve"> </w:t>
      </w:r>
      <w:r>
        <w:rPr>
          <w:color w:val="000000"/>
        </w:rPr>
        <w:t>request</w:t>
      </w:r>
      <w:r>
        <w:rPr>
          <w:color w:val="000000"/>
          <w:spacing w:val="-3"/>
        </w:rPr>
        <w:t xml:space="preserve"> </w:t>
      </w:r>
      <w:r>
        <w:rPr>
          <w:color w:val="000000"/>
        </w:rPr>
        <w:t>an</w:t>
      </w:r>
      <w:r>
        <w:rPr>
          <w:color w:val="000000"/>
          <w:spacing w:val="-4"/>
        </w:rPr>
        <w:t xml:space="preserve"> </w:t>
      </w:r>
      <w:r>
        <w:rPr>
          <w:color w:val="000000"/>
        </w:rPr>
        <w:t>AP</w:t>
      </w:r>
      <w:r>
        <w:rPr>
          <w:color w:val="000000"/>
          <w:spacing w:val="-5"/>
        </w:rPr>
        <w:t xml:space="preserve"> </w:t>
      </w:r>
      <w:r>
        <w:rPr>
          <w:color w:val="000000"/>
        </w:rPr>
        <w:t>to</w:t>
      </w:r>
      <w:r>
        <w:rPr>
          <w:color w:val="000000"/>
          <w:spacing w:val="-3"/>
        </w:rPr>
        <w:t xml:space="preserve"> </w:t>
      </w:r>
      <w:r>
        <w:rPr>
          <w:color w:val="000000"/>
        </w:rPr>
        <w:t>include</w:t>
      </w:r>
      <w:r>
        <w:rPr>
          <w:color w:val="000000"/>
          <w:spacing w:val="-3"/>
        </w:rPr>
        <w:t xml:space="preserve"> </w:t>
      </w:r>
      <w:r>
        <w:rPr>
          <w:color w:val="000000"/>
        </w:rPr>
        <w:t>the</w:t>
      </w:r>
      <w:r>
        <w:rPr>
          <w:color w:val="000000"/>
          <w:spacing w:val="-6"/>
        </w:rPr>
        <w:t xml:space="preserve"> </w:t>
      </w:r>
      <w:r>
        <w:rPr>
          <w:color w:val="000000"/>
        </w:rPr>
        <w:t>complete</w:t>
      </w:r>
      <w:r>
        <w:rPr>
          <w:color w:val="000000"/>
          <w:spacing w:val="-3"/>
        </w:rPr>
        <w:t xml:space="preserve"> </w:t>
      </w:r>
      <w:r>
        <w:rPr>
          <w:color w:val="000000"/>
        </w:rPr>
        <w:t>information</w:t>
      </w:r>
      <w:r>
        <w:rPr>
          <w:color w:val="000000"/>
          <w:spacing w:val="-3"/>
        </w:rPr>
        <w:t xml:space="preserve"> </w:t>
      </w:r>
      <w:r>
        <w:rPr>
          <w:color w:val="000000"/>
        </w:rPr>
        <w:t>of</w:t>
      </w:r>
      <w:r>
        <w:rPr>
          <w:color w:val="000000"/>
          <w:spacing w:val="-48"/>
        </w:rPr>
        <w:t xml:space="preserve"> </w:t>
      </w:r>
      <w:r>
        <w:rPr>
          <w:color w:val="000000"/>
        </w:rPr>
        <w:t>all APs affiliated with the same AP MLD as the AP if the Probe Request frame does not include the</w:t>
      </w:r>
      <w:r>
        <w:rPr>
          <w:color w:val="000000"/>
          <w:spacing w:val="1"/>
        </w:rPr>
        <w:t xml:space="preserve"> </w:t>
      </w:r>
      <w:r>
        <w:rPr>
          <w:color w:val="000000"/>
        </w:rPr>
        <w:t>(Extended) Request element in the frame body and the Probe Request variant Multi-Link element in the</w:t>
      </w:r>
      <w:r>
        <w:rPr>
          <w:color w:val="000000"/>
          <w:spacing w:val="1"/>
        </w:rPr>
        <w:t xml:space="preserve"> </w:t>
      </w:r>
      <w:r>
        <w:rPr>
          <w:color w:val="000000"/>
        </w:rPr>
        <w:t>Probe</w:t>
      </w:r>
      <w:r>
        <w:rPr>
          <w:color w:val="000000"/>
          <w:spacing w:val="-1"/>
        </w:rPr>
        <w:t xml:space="preserve"> </w:t>
      </w:r>
      <w:r>
        <w:rPr>
          <w:color w:val="000000"/>
        </w:rPr>
        <w:t>Request</w:t>
      </w:r>
      <w:r>
        <w:rPr>
          <w:color w:val="000000"/>
          <w:spacing w:val="-1"/>
        </w:rPr>
        <w:t xml:space="preserve"> </w:t>
      </w:r>
      <w:r>
        <w:rPr>
          <w:color w:val="000000"/>
        </w:rPr>
        <w:t>frame does not include</w:t>
      </w:r>
      <w:r>
        <w:rPr>
          <w:color w:val="000000"/>
          <w:spacing w:val="-1"/>
        </w:rPr>
        <w:t xml:space="preserve"> </w:t>
      </w:r>
      <w:r>
        <w:rPr>
          <w:color w:val="000000"/>
        </w:rPr>
        <w:t>any per-STA</w:t>
      </w:r>
      <w:r>
        <w:rPr>
          <w:color w:val="000000"/>
          <w:spacing w:val="-1"/>
        </w:rPr>
        <w:t xml:space="preserve"> </w:t>
      </w:r>
      <w:r>
        <w:rPr>
          <w:color w:val="000000"/>
        </w:rPr>
        <w:t>profile.</w:t>
      </w:r>
    </w:p>
    <w:p w14:paraId="03543240" w14:textId="22A8C664" w:rsidR="00A26728" w:rsidRDefault="00A26728" w:rsidP="00A26728">
      <w:pPr>
        <w:pStyle w:val="BodyText0"/>
        <w:kinsoku w:val="0"/>
        <w:overflowPunct w:val="0"/>
        <w:spacing w:before="192" w:line="249" w:lineRule="auto"/>
        <w:ind w:left="119" w:right="116"/>
        <w:rPr>
          <w:color w:val="000000"/>
        </w:rPr>
      </w:pPr>
      <w:r>
        <w:rPr>
          <w:color w:val="208A20"/>
          <w:u w:val="single"/>
        </w:rPr>
        <w:t>(#2416)</w:t>
      </w:r>
      <w:r>
        <w:rPr>
          <w:color w:val="000000"/>
        </w:rPr>
        <w:t xml:space="preserve">An </w:t>
      </w:r>
      <w:proofErr w:type="spellStart"/>
      <w:ins w:id="157" w:author="Liwen Chu" w:date="2021-09-03T11:20:00Z">
        <w:r w:rsidR="008F1A8B">
          <w:rPr>
            <w:color w:val="000000"/>
          </w:rPr>
          <w:t>MLProbe</w:t>
        </w:r>
        <w:proofErr w:type="spellEnd"/>
        <w:r w:rsidR="008F1A8B">
          <w:rPr>
            <w:color w:val="000000"/>
          </w:rPr>
          <w:t xml:space="preserve"> Request</w:t>
        </w:r>
      </w:ins>
      <w:ins w:id="158" w:author="Liwen Chu" w:date="2021-09-02T17:41:00Z">
        <w:r>
          <w:rPr>
            <w:color w:val="000000"/>
            <w:spacing w:val="-4"/>
          </w:rPr>
          <w:t xml:space="preserve"> </w:t>
        </w:r>
      </w:ins>
      <w:del w:id="159" w:author="Liwen Chu" w:date="2021-09-02T17:41:00Z">
        <w:r w:rsidDel="00A26728">
          <w:rPr>
            <w:color w:val="000000"/>
          </w:rPr>
          <w:delText xml:space="preserve">ML probe request </w:delText>
        </w:r>
      </w:del>
      <w:r>
        <w:rPr>
          <w:color w:val="000000"/>
        </w:rPr>
        <w:t>allows a non-AP STA to request an AP to include the same requested partial</w:t>
      </w:r>
      <w:r>
        <w:rPr>
          <w:color w:val="000000"/>
          <w:spacing w:val="1"/>
        </w:rPr>
        <w:t xml:space="preserve"> </w:t>
      </w:r>
      <w:r>
        <w:rPr>
          <w:color w:val="000000"/>
        </w:rPr>
        <w:t>information for all APs affiliated with the same AP MLD as the AP if the Probe Request frame includes the</w:t>
      </w:r>
      <w:r>
        <w:rPr>
          <w:color w:val="000000"/>
          <w:spacing w:val="-47"/>
        </w:rPr>
        <w:t xml:space="preserve"> </w:t>
      </w:r>
      <w:r>
        <w:rPr>
          <w:color w:val="000000"/>
        </w:rPr>
        <w:t>(Extended) Request element in frame body and the Probe Request variant Multi-Link element in the Probe</w:t>
      </w:r>
      <w:r>
        <w:rPr>
          <w:color w:val="000000"/>
          <w:spacing w:val="1"/>
        </w:rPr>
        <w:t xml:space="preserve"> </w:t>
      </w:r>
      <w:r>
        <w:rPr>
          <w:color w:val="000000"/>
        </w:rPr>
        <w:t>Request</w:t>
      </w:r>
      <w:r>
        <w:rPr>
          <w:color w:val="000000"/>
          <w:spacing w:val="-1"/>
        </w:rPr>
        <w:t xml:space="preserve"> </w:t>
      </w:r>
      <w:r>
        <w:rPr>
          <w:color w:val="000000"/>
        </w:rPr>
        <w:t>frame</w:t>
      </w:r>
      <w:r>
        <w:rPr>
          <w:color w:val="000000"/>
          <w:spacing w:val="-1"/>
        </w:rPr>
        <w:t xml:space="preserve"> </w:t>
      </w:r>
      <w:r>
        <w:rPr>
          <w:color w:val="000000"/>
        </w:rPr>
        <w:t>does</w:t>
      </w:r>
      <w:r>
        <w:rPr>
          <w:color w:val="000000"/>
          <w:spacing w:val="-1"/>
        </w:rPr>
        <w:t xml:space="preserve"> </w:t>
      </w:r>
      <w:r>
        <w:rPr>
          <w:color w:val="000000"/>
        </w:rPr>
        <w:t>not include any per-STA profile.</w:t>
      </w:r>
    </w:p>
    <w:p w14:paraId="50186B5C" w14:textId="77777777" w:rsidR="00A26728" w:rsidRDefault="00A26728" w:rsidP="00A26728">
      <w:pPr>
        <w:pStyle w:val="BodyText0"/>
        <w:kinsoku w:val="0"/>
        <w:overflowPunct w:val="0"/>
        <w:spacing w:before="1"/>
        <w:rPr>
          <w:sz w:val="21"/>
          <w:szCs w:val="21"/>
        </w:rPr>
      </w:pPr>
    </w:p>
    <w:p w14:paraId="53DB8569" w14:textId="3F2DDC8E" w:rsidR="00A26728" w:rsidRDefault="00A26728" w:rsidP="00A26728">
      <w:pPr>
        <w:pStyle w:val="BodyText0"/>
        <w:kinsoku w:val="0"/>
        <w:overflowPunct w:val="0"/>
        <w:spacing w:before="1"/>
        <w:ind w:left="120"/>
        <w:rPr>
          <w:color w:val="000000"/>
        </w:rPr>
      </w:pPr>
      <w:r>
        <w:rPr>
          <w:color w:val="208A20"/>
          <w:u w:val="single"/>
        </w:rPr>
        <w:t>(#1155)(#1414)(#2581)(#3367)(#3359)(#2859)</w:t>
      </w:r>
      <w:r>
        <w:rPr>
          <w:color w:val="000000"/>
        </w:rPr>
        <w:t>An</w:t>
      </w:r>
      <w:r>
        <w:rPr>
          <w:color w:val="000000"/>
          <w:spacing w:val="-2"/>
        </w:rPr>
        <w:t xml:space="preserve"> </w:t>
      </w:r>
      <w:proofErr w:type="spellStart"/>
      <w:ins w:id="160" w:author="Liwen Chu" w:date="2021-09-03T11:21:00Z">
        <w:r w:rsidR="008F1A8B">
          <w:rPr>
            <w:color w:val="000000"/>
          </w:rPr>
          <w:t>MLProbe</w:t>
        </w:r>
        <w:proofErr w:type="spellEnd"/>
        <w:r w:rsidR="008F1A8B">
          <w:rPr>
            <w:color w:val="000000"/>
          </w:rPr>
          <w:t xml:space="preserve"> Response</w:t>
        </w:r>
      </w:ins>
      <w:ins w:id="161" w:author="Liwen Chu" w:date="2021-09-02T17:41:00Z">
        <w:r>
          <w:rPr>
            <w:color w:val="000000"/>
            <w:spacing w:val="-4"/>
          </w:rPr>
          <w:t xml:space="preserve"> </w:t>
        </w:r>
      </w:ins>
      <w:del w:id="162" w:author="Liwen Chu" w:date="2021-09-02T17:41:00Z">
        <w:r w:rsidDel="00A26728">
          <w:rPr>
            <w:color w:val="000000"/>
          </w:rPr>
          <w:delText>ML</w:delText>
        </w:r>
        <w:r w:rsidDel="00A26728">
          <w:rPr>
            <w:color w:val="000000"/>
            <w:spacing w:val="-3"/>
          </w:rPr>
          <w:delText xml:space="preserve"> </w:delText>
        </w:r>
        <w:r w:rsidDel="00A26728">
          <w:rPr>
            <w:color w:val="000000"/>
          </w:rPr>
          <w:delText>probe</w:delText>
        </w:r>
        <w:r w:rsidDel="00A26728">
          <w:rPr>
            <w:color w:val="000000"/>
            <w:spacing w:val="-1"/>
          </w:rPr>
          <w:delText xml:space="preserve"> </w:delText>
        </w:r>
        <w:r w:rsidDel="00A26728">
          <w:rPr>
            <w:color w:val="000000"/>
          </w:rPr>
          <w:delText>response</w:delText>
        </w:r>
        <w:r w:rsidDel="00A26728">
          <w:rPr>
            <w:color w:val="000000"/>
            <w:spacing w:val="-3"/>
          </w:rPr>
          <w:delText xml:space="preserve"> </w:delText>
        </w:r>
      </w:del>
      <w:r>
        <w:rPr>
          <w:color w:val="000000"/>
        </w:rPr>
        <w:t>is</w:t>
      </w:r>
      <w:r>
        <w:rPr>
          <w:color w:val="000000"/>
          <w:spacing w:val="-2"/>
        </w:rPr>
        <w:t xml:space="preserve"> </w:t>
      </w:r>
      <w:r>
        <w:rPr>
          <w:color w:val="000000"/>
        </w:rPr>
        <w:t>a</w:t>
      </w:r>
      <w:ins w:id="163" w:author="Liwen Chu" w:date="2021-09-02T17:42:00Z">
        <w:r>
          <w:rPr>
            <w:color w:val="000000"/>
          </w:rPr>
          <w:t>n</w:t>
        </w:r>
      </w:ins>
      <w:r>
        <w:rPr>
          <w:color w:val="000000"/>
          <w:spacing w:val="-2"/>
        </w:rPr>
        <w:t xml:space="preserve"> </w:t>
      </w:r>
      <w:del w:id="164" w:author="Liwen Chu" w:date="2021-09-02T17:42:00Z">
        <w:r w:rsidDel="00A26728">
          <w:rPr>
            <w:color w:val="000000"/>
          </w:rPr>
          <w:delText>Probe</w:delText>
        </w:r>
        <w:r w:rsidDel="00A26728">
          <w:rPr>
            <w:color w:val="000000"/>
            <w:spacing w:val="-2"/>
          </w:rPr>
          <w:delText xml:space="preserve"> </w:delText>
        </w:r>
        <w:r w:rsidDel="00A26728">
          <w:rPr>
            <w:color w:val="000000"/>
          </w:rPr>
          <w:delText>Response</w:delText>
        </w:r>
      </w:del>
      <w:ins w:id="165" w:author="Liwen Chu" w:date="2021-09-02T17:42:00Z">
        <w:r>
          <w:rPr>
            <w:color w:val="000000"/>
          </w:rPr>
          <w:t>Action</w:t>
        </w:r>
      </w:ins>
      <w:r>
        <w:rPr>
          <w:color w:val="000000"/>
          <w:spacing w:val="-2"/>
        </w:rPr>
        <w:t xml:space="preserve"> </w:t>
      </w:r>
      <w:r>
        <w:rPr>
          <w:color w:val="000000"/>
        </w:rPr>
        <w:t>frame:</w:t>
      </w:r>
    </w:p>
    <w:p w14:paraId="2799E796" w14:textId="1E948F17" w:rsidR="00A26728" w:rsidRDefault="00A26728" w:rsidP="00A26728">
      <w:pPr>
        <w:pStyle w:val="ListParagraph"/>
        <w:widowControl w:val="0"/>
        <w:numPr>
          <w:ilvl w:val="4"/>
          <w:numId w:val="30"/>
        </w:numPr>
        <w:tabs>
          <w:tab w:val="left" w:pos="720"/>
        </w:tabs>
        <w:kinsoku w:val="0"/>
        <w:overflowPunct w:val="0"/>
        <w:autoSpaceDE w:val="0"/>
        <w:autoSpaceDN w:val="0"/>
        <w:adjustRightInd w:val="0"/>
        <w:spacing w:before="70"/>
        <w:contextualSpacing w:val="0"/>
        <w:jc w:val="left"/>
        <w:rPr>
          <w:sz w:val="20"/>
        </w:rPr>
      </w:pPr>
      <w:r>
        <w:rPr>
          <w:sz w:val="20"/>
        </w:rPr>
        <w:t>that</w:t>
      </w:r>
      <w:r>
        <w:rPr>
          <w:spacing w:val="-3"/>
          <w:sz w:val="20"/>
        </w:rPr>
        <w:t xml:space="preserve"> </w:t>
      </w:r>
      <w:r>
        <w:rPr>
          <w:sz w:val="20"/>
        </w:rPr>
        <w:t>is</w:t>
      </w:r>
      <w:r>
        <w:rPr>
          <w:spacing w:val="-2"/>
          <w:sz w:val="20"/>
        </w:rPr>
        <w:t xml:space="preserve"> </w:t>
      </w:r>
      <w:r>
        <w:rPr>
          <w:sz w:val="20"/>
        </w:rPr>
        <w:t>transmitted</w:t>
      </w:r>
      <w:r>
        <w:rPr>
          <w:spacing w:val="-1"/>
          <w:sz w:val="20"/>
        </w:rPr>
        <w:t xml:space="preserve"> </w:t>
      </w:r>
      <w:r>
        <w:rPr>
          <w:sz w:val="20"/>
        </w:rPr>
        <w:t>in</w:t>
      </w:r>
      <w:r>
        <w:rPr>
          <w:spacing w:val="-2"/>
          <w:sz w:val="20"/>
        </w:rPr>
        <w:t xml:space="preserve"> </w:t>
      </w:r>
      <w:r>
        <w:rPr>
          <w:sz w:val="20"/>
        </w:rPr>
        <w:t>response</w:t>
      </w:r>
      <w:r>
        <w:rPr>
          <w:spacing w:val="-3"/>
          <w:sz w:val="20"/>
        </w:rPr>
        <w:t xml:space="preserve"> </w:t>
      </w:r>
      <w:r>
        <w:rPr>
          <w:sz w:val="20"/>
        </w:rPr>
        <w:t>to</w:t>
      </w:r>
      <w:r>
        <w:rPr>
          <w:spacing w:val="-2"/>
          <w:sz w:val="20"/>
        </w:rPr>
        <w:t xml:space="preserve"> </w:t>
      </w:r>
      <w:r>
        <w:rPr>
          <w:sz w:val="20"/>
        </w:rPr>
        <w:t>receiving</w:t>
      </w:r>
      <w:r>
        <w:rPr>
          <w:spacing w:val="-1"/>
          <w:sz w:val="20"/>
        </w:rPr>
        <w:t xml:space="preserve"> </w:t>
      </w:r>
      <w:r>
        <w:rPr>
          <w:sz w:val="20"/>
        </w:rPr>
        <w:t>an</w:t>
      </w:r>
      <w:r>
        <w:rPr>
          <w:spacing w:val="-2"/>
          <w:sz w:val="20"/>
        </w:rPr>
        <w:t xml:space="preserve"> </w:t>
      </w:r>
      <w:del w:id="166" w:author="Liwen Chu" w:date="2021-09-02T17:42:00Z">
        <w:r w:rsidDel="00A26728">
          <w:rPr>
            <w:sz w:val="20"/>
          </w:rPr>
          <w:delText>ML</w:delText>
        </w:r>
        <w:r w:rsidDel="00A26728">
          <w:rPr>
            <w:spacing w:val="-2"/>
            <w:sz w:val="20"/>
          </w:rPr>
          <w:delText xml:space="preserve"> </w:delText>
        </w:r>
        <w:r w:rsidDel="00A26728">
          <w:rPr>
            <w:sz w:val="20"/>
          </w:rPr>
          <w:delText>probe</w:delText>
        </w:r>
        <w:r w:rsidDel="00A26728">
          <w:rPr>
            <w:spacing w:val="-3"/>
            <w:sz w:val="20"/>
          </w:rPr>
          <w:delText xml:space="preserve"> </w:delText>
        </w:r>
        <w:r w:rsidDel="00A26728">
          <w:rPr>
            <w:sz w:val="20"/>
          </w:rPr>
          <w:delText>request</w:delText>
        </w:r>
      </w:del>
      <w:proofErr w:type="spellStart"/>
      <w:ins w:id="167" w:author="Liwen Chu" w:date="2021-09-03T11:20:00Z">
        <w:r w:rsidR="008F1A8B">
          <w:rPr>
            <w:sz w:val="20"/>
          </w:rPr>
          <w:t>MLProbe</w:t>
        </w:r>
        <w:proofErr w:type="spellEnd"/>
        <w:r w:rsidR="008F1A8B">
          <w:rPr>
            <w:sz w:val="20"/>
          </w:rPr>
          <w:t xml:space="preserve"> Request</w:t>
        </w:r>
      </w:ins>
    </w:p>
    <w:p w14:paraId="7C7D8A36" w14:textId="11BF202F" w:rsidR="00933FCA" w:rsidRDefault="00933FCA" w:rsidP="00933FCA">
      <w:pPr>
        <w:pStyle w:val="ListParagraph"/>
        <w:widowControl w:val="0"/>
        <w:numPr>
          <w:ilvl w:val="4"/>
          <w:numId w:val="30"/>
        </w:numPr>
        <w:tabs>
          <w:tab w:val="left" w:pos="720"/>
        </w:tabs>
        <w:kinsoku w:val="0"/>
        <w:overflowPunct w:val="0"/>
        <w:autoSpaceDE w:val="0"/>
        <w:autoSpaceDN w:val="0"/>
        <w:adjustRightInd w:val="0"/>
        <w:spacing w:before="70"/>
        <w:contextualSpacing w:val="0"/>
        <w:jc w:val="left"/>
        <w:rPr>
          <w:ins w:id="168" w:author="Abhishek Patil" w:date="2021-09-03T13:36:00Z"/>
          <w:sz w:val="20"/>
        </w:rPr>
      </w:pPr>
      <w:ins w:id="169" w:author="Abhishek Patil" w:date="2021-09-03T13:36:00Z">
        <w:r>
          <w:rPr>
            <w:sz w:val="20"/>
          </w:rPr>
          <w:t xml:space="preserve">and that </w:t>
        </w:r>
      </w:ins>
      <w:ins w:id="170" w:author="Liwen Chu" w:date="2021-09-03T21:34:00Z">
        <w:r w:rsidR="00DD16B1">
          <w:rPr>
            <w:color w:val="000000"/>
            <w:sz w:val="20"/>
            <w:lang w:val="en-US"/>
          </w:rPr>
          <w:t xml:space="preserve">is transmitted by </w:t>
        </w:r>
      </w:ins>
      <w:ins w:id="171" w:author="Liwen Chu" w:date="2021-09-03T21:35:00Z">
        <w:r w:rsidR="00DD16B1">
          <w:rPr>
            <w:color w:val="000000"/>
            <w:sz w:val="20"/>
            <w:lang w:val="en-US"/>
          </w:rPr>
          <w:t xml:space="preserve">an AP affiliated with the AP MLD identified by the soliciting </w:t>
        </w:r>
        <w:proofErr w:type="spellStart"/>
        <w:r w:rsidR="00DD16B1">
          <w:rPr>
            <w:color w:val="000000"/>
            <w:sz w:val="20"/>
            <w:lang w:val="en-US"/>
          </w:rPr>
          <w:t>MLProbe</w:t>
        </w:r>
        <w:proofErr w:type="spellEnd"/>
        <w:r w:rsidR="00DD16B1">
          <w:rPr>
            <w:color w:val="000000"/>
            <w:sz w:val="20"/>
            <w:lang w:val="en-US"/>
          </w:rPr>
          <w:t xml:space="preserve"> Request frame</w:t>
        </w:r>
      </w:ins>
    </w:p>
    <w:p w14:paraId="5656222F" w14:textId="77777777" w:rsidR="00A26728" w:rsidRDefault="00A26728" w:rsidP="00A26728">
      <w:pPr>
        <w:pStyle w:val="ListParagraph"/>
        <w:widowControl w:val="0"/>
        <w:numPr>
          <w:ilvl w:val="4"/>
          <w:numId w:val="30"/>
        </w:numPr>
        <w:tabs>
          <w:tab w:val="left" w:pos="720"/>
        </w:tabs>
        <w:kinsoku w:val="0"/>
        <w:overflowPunct w:val="0"/>
        <w:autoSpaceDE w:val="0"/>
        <w:autoSpaceDN w:val="0"/>
        <w:adjustRightInd w:val="0"/>
        <w:spacing w:before="70" w:line="249" w:lineRule="auto"/>
        <w:ind w:left="719" w:right="118"/>
        <w:contextualSpacing w:val="0"/>
        <w:jc w:val="left"/>
        <w:rPr>
          <w:sz w:val="20"/>
        </w:rPr>
      </w:pPr>
      <w:r>
        <w:rPr>
          <w:sz w:val="20"/>
        </w:rPr>
        <w:t>and</w:t>
      </w:r>
      <w:r>
        <w:rPr>
          <w:spacing w:val="23"/>
          <w:sz w:val="20"/>
        </w:rPr>
        <w:t xml:space="preserve"> </w:t>
      </w:r>
      <w:r>
        <w:rPr>
          <w:sz w:val="20"/>
        </w:rPr>
        <w:t>that</w:t>
      </w:r>
      <w:r>
        <w:rPr>
          <w:spacing w:val="23"/>
          <w:sz w:val="20"/>
        </w:rPr>
        <w:t xml:space="preserve"> </w:t>
      </w:r>
      <w:r>
        <w:rPr>
          <w:sz w:val="20"/>
        </w:rPr>
        <w:t>includes</w:t>
      </w:r>
      <w:r>
        <w:rPr>
          <w:spacing w:val="24"/>
          <w:sz w:val="20"/>
        </w:rPr>
        <w:t xml:space="preserve"> </w:t>
      </w:r>
      <w:r>
        <w:rPr>
          <w:sz w:val="20"/>
        </w:rPr>
        <w:t>Basic</w:t>
      </w:r>
      <w:r>
        <w:rPr>
          <w:spacing w:val="23"/>
          <w:sz w:val="20"/>
        </w:rPr>
        <w:t xml:space="preserve"> </w:t>
      </w:r>
      <w:r>
        <w:rPr>
          <w:sz w:val="20"/>
        </w:rPr>
        <w:t>variant</w:t>
      </w:r>
      <w:r>
        <w:rPr>
          <w:spacing w:val="23"/>
          <w:sz w:val="20"/>
        </w:rPr>
        <w:t xml:space="preserve"> </w:t>
      </w:r>
      <w:r>
        <w:rPr>
          <w:sz w:val="20"/>
        </w:rPr>
        <w:t>Multi-Link</w:t>
      </w:r>
      <w:r>
        <w:rPr>
          <w:spacing w:val="23"/>
          <w:sz w:val="20"/>
        </w:rPr>
        <w:t xml:space="preserve"> </w:t>
      </w:r>
      <w:r>
        <w:rPr>
          <w:sz w:val="20"/>
        </w:rPr>
        <w:t>element</w:t>
      </w:r>
      <w:r>
        <w:rPr>
          <w:spacing w:val="24"/>
          <w:sz w:val="20"/>
        </w:rPr>
        <w:t xml:space="preserve"> </w:t>
      </w:r>
      <w:r>
        <w:rPr>
          <w:sz w:val="20"/>
        </w:rPr>
        <w:t>which</w:t>
      </w:r>
      <w:r>
        <w:rPr>
          <w:spacing w:val="23"/>
          <w:sz w:val="20"/>
        </w:rPr>
        <w:t xml:space="preserve"> </w:t>
      </w:r>
      <w:r>
        <w:rPr>
          <w:sz w:val="20"/>
        </w:rPr>
        <w:t>can</w:t>
      </w:r>
      <w:r>
        <w:rPr>
          <w:spacing w:val="23"/>
          <w:sz w:val="20"/>
        </w:rPr>
        <w:t xml:space="preserve"> </w:t>
      </w:r>
      <w:r>
        <w:rPr>
          <w:sz w:val="20"/>
        </w:rPr>
        <w:t>carry</w:t>
      </w:r>
      <w:r>
        <w:rPr>
          <w:spacing w:val="25"/>
          <w:sz w:val="20"/>
        </w:rPr>
        <w:t xml:space="preserve"> </w:t>
      </w:r>
      <w:r>
        <w:rPr>
          <w:sz w:val="20"/>
        </w:rPr>
        <w:t>complete</w:t>
      </w:r>
      <w:r>
        <w:rPr>
          <w:spacing w:val="22"/>
          <w:sz w:val="20"/>
        </w:rPr>
        <w:t xml:space="preserve"> </w:t>
      </w:r>
      <w:r>
        <w:rPr>
          <w:sz w:val="20"/>
        </w:rPr>
        <w:t>or</w:t>
      </w:r>
      <w:r>
        <w:rPr>
          <w:spacing w:val="23"/>
          <w:sz w:val="20"/>
        </w:rPr>
        <w:t xml:space="preserve"> </w:t>
      </w:r>
      <w:r>
        <w:rPr>
          <w:sz w:val="20"/>
        </w:rPr>
        <w:t>partial</w:t>
      </w:r>
      <w:r>
        <w:rPr>
          <w:spacing w:val="24"/>
          <w:sz w:val="20"/>
        </w:rPr>
        <w:t xml:space="preserve"> </w:t>
      </w:r>
      <w:r>
        <w:rPr>
          <w:sz w:val="20"/>
        </w:rPr>
        <w:t>per-STA</w:t>
      </w:r>
      <w:r>
        <w:rPr>
          <w:spacing w:val="-47"/>
          <w:sz w:val="20"/>
        </w:rPr>
        <w:t xml:space="preserve"> </w:t>
      </w:r>
      <w:r>
        <w:rPr>
          <w:sz w:val="20"/>
        </w:rPr>
        <w:t>profile(s),</w:t>
      </w:r>
      <w:r>
        <w:rPr>
          <w:spacing w:val="-1"/>
          <w:sz w:val="20"/>
        </w:rPr>
        <w:t xml:space="preserve"> </w:t>
      </w:r>
      <w:r>
        <w:rPr>
          <w:sz w:val="20"/>
        </w:rPr>
        <w:t>based</w:t>
      </w:r>
      <w:r>
        <w:rPr>
          <w:spacing w:val="-1"/>
          <w:sz w:val="20"/>
        </w:rPr>
        <w:t xml:space="preserve"> </w:t>
      </w:r>
      <w:r>
        <w:rPr>
          <w:sz w:val="20"/>
        </w:rPr>
        <w:t>on</w:t>
      </w:r>
      <w:r>
        <w:rPr>
          <w:spacing w:val="-2"/>
          <w:sz w:val="20"/>
        </w:rPr>
        <w:t xml:space="preserve"> </w:t>
      </w:r>
      <w:r>
        <w:rPr>
          <w:sz w:val="20"/>
        </w:rPr>
        <w:t>the</w:t>
      </w:r>
      <w:r>
        <w:rPr>
          <w:spacing w:val="-1"/>
          <w:sz w:val="20"/>
        </w:rPr>
        <w:t xml:space="preserve"> </w:t>
      </w:r>
      <w:r>
        <w:rPr>
          <w:sz w:val="20"/>
        </w:rPr>
        <w:t>soliciting</w:t>
      </w:r>
      <w:r>
        <w:rPr>
          <w:spacing w:val="-2"/>
          <w:sz w:val="20"/>
        </w:rPr>
        <w:t xml:space="preserve"> </w:t>
      </w:r>
      <w:r>
        <w:rPr>
          <w:sz w:val="20"/>
        </w:rPr>
        <w:t>request,</w:t>
      </w:r>
      <w:r>
        <w:rPr>
          <w:spacing w:val="-1"/>
          <w:sz w:val="20"/>
        </w:rPr>
        <w:t xml:space="preserve"> </w:t>
      </w:r>
      <w:r>
        <w:rPr>
          <w:sz w:val="20"/>
        </w:rPr>
        <w:t>for</w:t>
      </w:r>
      <w:r>
        <w:rPr>
          <w:spacing w:val="-2"/>
          <w:sz w:val="20"/>
        </w:rPr>
        <w:t xml:space="preserve"> </w:t>
      </w:r>
      <w:r>
        <w:rPr>
          <w:sz w:val="20"/>
        </w:rPr>
        <w:t>each</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requested</w:t>
      </w:r>
      <w:r>
        <w:rPr>
          <w:spacing w:val="-1"/>
          <w:sz w:val="20"/>
        </w:rPr>
        <w:t xml:space="preserve"> </w:t>
      </w:r>
      <w:r>
        <w:rPr>
          <w:sz w:val="20"/>
        </w:rPr>
        <w:t>AP(s)</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AP</w:t>
      </w:r>
      <w:r>
        <w:rPr>
          <w:spacing w:val="-2"/>
          <w:sz w:val="20"/>
        </w:rPr>
        <w:t xml:space="preserve"> </w:t>
      </w:r>
      <w:r>
        <w:rPr>
          <w:sz w:val="20"/>
        </w:rPr>
        <w:t>MLD.</w:t>
      </w:r>
    </w:p>
    <w:p w14:paraId="416A43DC" w14:textId="5FB9612A" w:rsidR="00A26728" w:rsidRDefault="00A26728" w:rsidP="00A26728">
      <w:pPr>
        <w:pStyle w:val="BodyText0"/>
        <w:kinsoku w:val="0"/>
        <w:overflowPunct w:val="0"/>
        <w:rPr>
          <w:ins w:id="172" w:author="Liwen Chu" w:date="2021-09-03T21:36:00Z"/>
          <w:sz w:val="21"/>
          <w:szCs w:val="21"/>
        </w:rPr>
      </w:pPr>
    </w:p>
    <w:p w14:paraId="65D172F4" w14:textId="4524909C" w:rsidR="00DD16B1" w:rsidRDefault="00DD16B1" w:rsidP="00A26728">
      <w:pPr>
        <w:pStyle w:val="BodyText0"/>
        <w:kinsoku w:val="0"/>
        <w:overflowPunct w:val="0"/>
        <w:rPr>
          <w:ins w:id="173" w:author="Liwen Chu" w:date="2021-09-03T21:36:00Z"/>
          <w:color w:val="000000"/>
          <w:sz w:val="20"/>
          <w:lang w:val="en-US"/>
        </w:rPr>
      </w:pPr>
      <w:ins w:id="174" w:author="Liwen Chu" w:date="2021-09-03T21:36:00Z">
        <w:r>
          <w:rPr>
            <w:sz w:val="21"/>
            <w:szCs w:val="21"/>
          </w:rPr>
          <w:t xml:space="preserve">NOTE: the solicited </w:t>
        </w:r>
        <w:proofErr w:type="spellStart"/>
        <w:r>
          <w:rPr>
            <w:sz w:val="21"/>
            <w:szCs w:val="21"/>
          </w:rPr>
          <w:t>MLProbe</w:t>
        </w:r>
        <w:proofErr w:type="spellEnd"/>
        <w:r>
          <w:rPr>
            <w:sz w:val="21"/>
            <w:szCs w:val="21"/>
          </w:rPr>
          <w:t xml:space="preserve"> Response </w:t>
        </w:r>
        <w:r>
          <w:rPr>
            <w:color w:val="000000"/>
            <w:sz w:val="20"/>
            <w:lang w:val="en-US"/>
          </w:rPr>
          <w:t>doesn’t include the Multiple BSSID element if the AP in the reporting link affiliated with the polled MLD doesn’t have transmitted BSSID</w:t>
        </w:r>
      </w:ins>
    </w:p>
    <w:p w14:paraId="26CC96BA" w14:textId="77777777" w:rsidR="00DD16B1" w:rsidRDefault="00DD16B1" w:rsidP="00A26728">
      <w:pPr>
        <w:pStyle w:val="BodyText0"/>
        <w:kinsoku w:val="0"/>
        <w:overflowPunct w:val="0"/>
        <w:rPr>
          <w:sz w:val="21"/>
          <w:szCs w:val="21"/>
        </w:rPr>
      </w:pPr>
    </w:p>
    <w:p w14:paraId="24BA2025" w14:textId="029B4538" w:rsidR="00A26728" w:rsidRDefault="00A26728" w:rsidP="00A26728">
      <w:pPr>
        <w:pStyle w:val="BodyText0"/>
        <w:kinsoku w:val="0"/>
        <w:overflowPunct w:val="0"/>
        <w:spacing w:line="249" w:lineRule="auto"/>
        <w:ind w:left="120" w:right="117"/>
        <w:rPr>
          <w:color w:val="000000"/>
        </w:rPr>
      </w:pPr>
      <w:r>
        <w:rPr>
          <w:color w:val="208A20"/>
          <w:u w:val="single"/>
        </w:rPr>
        <w:t>(#2416)(#2583)(#3360)(#1422)</w:t>
      </w:r>
      <w:r>
        <w:rPr>
          <w:color w:val="000000"/>
        </w:rPr>
        <w:t xml:space="preserve">If an AP that is affiliated with an AP MLD receives an </w:t>
      </w:r>
      <w:del w:id="175" w:author="Liwen Chu" w:date="2021-09-02T17:43:00Z">
        <w:r w:rsidDel="00A26728">
          <w:rPr>
            <w:color w:val="000000"/>
          </w:rPr>
          <w:delText>ML probe request</w:delText>
        </w:r>
      </w:del>
      <w:proofErr w:type="spellStart"/>
      <w:ins w:id="176" w:author="Liwen Chu" w:date="2021-09-03T11:20:00Z">
        <w:r w:rsidR="008F1A8B">
          <w:rPr>
            <w:color w:val="000000"/>
          </w:rPr>
          <w:t>MLProbe</w:t>
        </w:r>
        <w:proofErr w:type="spellEnd"/>
        <w:r w:rsidR="008F1A8B">
          <w:rPr>
            <w:color w:val="000000"/>
          </w:rPr>
          <w:t xml:space="preserve"> Request</w:t>
        </w:r>
      </w:ins>
      <w:r>
        <w:rPr>
          <w:color w:val="000000"/>
          <w:spacing w:val="1"/>
        </w:rPr>
        <w:t xml:space="preserve"> </w:t>
      </w:r>
      <w:r>
        <w:rPr>
          <w:color w:val="000000"/>
        </w:rPr>
        <w:t xml:space="preserve">from a non-AP STA requesting complete information, it shall respond with an </w:t>
      </w:r>
      <w:proofErr w:type="spellStart"/>
      <w:ins w:id="177" w:author="Liwen Chu" w:date="2021-09-03T11:21:00Z">
        <w:r w:rsidR="008F1A8B">
          <w:rPr>
            <w:color w:val="000000"/>
          </w:rPr>
          <w:t>MLProbe</w:t>
        </w:r>
        <w:proofErr w:type="spellEnd"/>
        <w:r w:rsidR="008F1A8B">
          <w:rPr>
            <w:color w:val="000000"/>
          </w:rPr>
          <w:t xml:space="preserve"> Response</w:t>
        </w:r>
      </w:ins>
      <w:del w:id="178" w:author="Liwen Chu" w:date="2021-09-02T17:43:00Z">
        <w:r w:rsidDel="00A26728">
          <w:rPr>
            <w:color w:val="000000"/>
          </w:rPr>
          <w:delText>ML probe response</w:delText>
        </w:r>
      </w:del>
      <w:r>
        <w:rPr>
          <w:color w:val="000000"/>
        </w:rPr>
        <w:t>, which is</w:t>
      </w:r>
      <w:r>
        <w:rPr>
          <w:color w:val="000000"/>
          <w:spacing w:val="-47"/>
        </w:rPr>
        <w:t xml:space="preserve"> </w:t>
      </w:r>
      <w:r>
        <w:rPr>
          <w:color w:val="000000"/>
        </w:rPr>
        <w:t xml:space="preserve">a Probe Response frame that includes a Basic variant Multi-Link element with </w:t>
      </w:r>
      <w:r>
        <w:rPr>
          <w:color w:val="208A20"/>
          <w:u w:val="single"/>
        </w:rPr>
        <w:t>(#2419)</w:t>
      </w:r>
      <w:r>
        <w:rPr>
          <w:color w:val="000000"/>
        </w:rPr>
        <w:t>a per-STA profile</w:t>
      </w:r>
      <w:r>
        <w:rPr>
          <w:color w:val="000000"/>
          <w:spacing w:val="1"/>
        </w:rPr>
        <w:t xml:space="preserve"> </w:t>
      </w:r>
      <w:r>
        <w:rPr>
          <w:color w:val="000000"/>
        </w:rPr>
        <w:t>with</w:t>
      </w:r>
      <w:r>
        <w:rPr>
          <w:color w:val="000000"/>
          <w:spacing w:val="-6"/>
        </w:rPr>
        <w:t xml:space="preserve"> </w:t>
      </w:r>
      <w:r>
        <w:rPr>
          <w:color w:val="000000"/>
        </w:rPr>
        <w:t>complete</w:t>
      </w:r>
      <w:r>
        <w:rPr>
          <w:color w:val="000000"/>
          <w:spacing w:val="-4"/>
        </w:rPr>
        <w:t xml:space="preserve"> </w:t>
      </w:r>
      <w:r>
        <w:rPr>
          <w:color w:val="000000"/>
        </w:rPr>
        <w:t>information</w:t>
      </w:r>
      <w:r>
        <w:rPr>
          <w:color w:val="000000"/>
          <w:spacing w:val="-4"/>
        </w:rPr>
        <w:t xml:space="preserve"> </w:t>
      </w:r>
      <w:r>
        <w:rPr>
          <w:color w:val="000000"/>
        </w:rPr>
        <w:t>for</w:t>
      </w:r>
      <w:r>
        <w:rPr>
          <w:color w:val="000000"/>
          <w:spacing w:val="-5"/>
        </w:rPr>
        <w:t xml:space="preserve"> </w:t>
      </w:r>
      <w:r>
        <w:rPr>
          <w:color w:val="000000"/>
        </w:rPr>
        <w:t>each</w:t>
      </w:r>
      <w:r>
        <w:rPr>
          <w:color w:val="000000"/>
          <w:spacing w:val="-3"/>
        </w:rPr>
        <w:t xml:space="preserve"> </w:t>
      </w:r>
      <w:r>
        <w:rPr>
          <w:color w:val="000000"/>
        </w:rPr>
        <w:t>of</w:t>
      </w:r>
      <w:r>
        <w:rPr>
          <w:color w:val="000000"/>
          <w:spacing w:val="-5"/>
        </w:rPr>
        <w:t xml:space="preserve"> </w:t>
      </w:r>
      <w:r>
        <w:rPr>
          <w:color w:val="000000"/>
        </w:rPr>
        <w:t>the</w:t>
      </w:r>
      <w:r>
        <w:rPr>
          <w:color w:val="000000"/>
          <w:spacing w:val="-5"/>
        </w:rPr>
        <w:t xml:space="preserve"> </w:t>
      </w:r>
      <w:r>
        <w:rPr>
          <w:color w:val="000000"/>
        </w:rPr>
        <w:t>APs</w:t>
      </w:r>
      <w:r>
        <w:rPr>
          <w:color w:val="000000"/>
          <w:spacing w:val="-5"/>
        </w:rPr>
        <w:t xml:space="preserve"> </w:t>
      </w:r>
      <w:r>
        <w:rPr>
          <w:color w:val="000000"/>
        </w:rPr>
        <w:t>that</w:t>
      </w:r>
      <w:r>
        <w:rPr>
          <w:color w:val="000000"/>
          <w:spacing w:val="-3"/>
        </w:rPr>
        <w:t xml:space="preserve"> </w:t>
      </w:r>
      <w:r>
        <w:rPr>
          <w:color w:val="000000"/>
        </w:rPr>
        <w:t>are</w:t>
      </w:r>
      <w:r>
        <w:rPr>
          <w:color w:val="000000"/>
          <w:spacing w:val="-5"/>
        </w:rPr>
        <w:t xml:space="preserve"> </w:t>
      </w:r>
      <w:r>
        <w:rPr>
          <w:color w:val="000000"/>
        </w:rPr>
        <w:t>affiliated</w:t>
      </w:r>
      <w:r>
        <w:rPr>
          <w:color w:val="000000"/>
          <w:spacing w:val="-5"/>
        </w:rPr>
        <w:t xml:space="preserve"> </w:t>
      </w:r>
      <w:r>
        <w:rPr>
          <w:color w:val="000000"/>
        </w:rPr>
        <w:t>to</w:t>
      </w:r>
      <w:r>
        <w:rPr>
          <w:color w:val="000000"/>
          <w:spacing w:val="-5"/>
        </w:rPr>
        <w:t xml:space="preserve"> </w:t>
      </w:r>
      <w:r>
        <w:rPr>
          <w:color w:val="000000"/>
        </w:rPr>
        <w:t>the</w:t>
      </w:r>
      <w:r>
        <w:rPr>
          <w:color w:val="000000"/>
          <w:spacing w:val="-5"/>
        </w:rPr>
        <w:t xml:space="preserve"> </w:t>
      </w:r>
      <w:r>
        <w:rPr>
          <w:color w:val="000000"/>
        </w:rPr>
        <w:t>same</w:t>
      </w:r>
      <w:r>
        <w:rPr>
          <w:color w:val="000000"/>
          <w:spacing w:val="-4"/>
        </w:rPr>
        <w:t xml:space="preserve"> </w:t>
      </w:r>
      <w:r>
        <w:rPr>
          <w:color w:val="000000"/>
        </w:rPr>
        <w:t>AP</w:t>
      </w:r>
      <w:r>
        <w:rPr>
          <w:color w:val="000000"/>
          <w:spacing w:val="-5"/>
        </w:rPr>
        <w:t xml:space="preserve"> </w:t>
      </w:r>
      <w:r>
        <w:rPr>
          <w:color w:val="000000"/>
        </w:rPr>
        <w:t>MLD</w:t>
      </w:r>
      <w:r>
        <w:rPr>
          <w:color w:val="000000"/>
          <w:spacing w:val="-4"/>
        </w:rPr>
        <w:t xml:space="preserve"> </w:t>
      </w:r>
      <w:r>
        <w:rPr>
          <w:color w:val="000000"/>
        </w:rPr>
        <w:t>as</w:t>
      </w:r>
      <w:r>
        <w:rPr>
          <w:color w:val="000000"/>
          <w:spacing w:val="-5"/>
        </w:rPr>
        <w:t xml:space="preserve"> </w:t>
      </w:r>
      <w:r>
        <w:rPr>
          <w:color w:val="000000"/>
        </w:rPr>
        <w:t>the</w:t>
      </w:r>
      <w:r>
        <w:rPr>
          <w:color w:val="000000"/>
          <w:spacing w:val="-4"/>
        </w:rPr>
        <w:t xml:space="preserve"> </w:t>
      </w:r>
      <w:r>
        <w:rPr>
          <w:color w:val="000000"/>
        </w:rPr>
        <w:t>AP</w:t>
      </w:r>
      <w:r>
        <w:rPr>
          <w:color w:val="000000"/>
          <w:spacing w:val="-5"/>
        </w:rPr>
        <w:t xml:space="preserve"> </w:t>
      </w:r>
      <w:r>
        <w:rPr>
          <w:color w:val="000000"/>
        </w:rPr>
        <w:t>and</w:t>
      </w:r>
      <w:r>
        <w:rPr>
          <w:color w:val="000000"/>
          <w:spacing w:val="-5"/>
        </w:rPr>
        <w:t xml:space="preserve"> </w:t>
      </w:r>
      <w:r>
        <w:rPr>
          <w:color w:val="000000"/>
        </w:rPr>
        <w:t>that</w:t>
      </w:r>
      <w:r>
        <w:rPr>
          <w:color w:val="000000"/>
          <w:spacing w:val="-4"/>
        </w:rPr>
        <w:t xml:space="preserve"> </w:t>
      </w:r>
      <w:r>
        <w:rPr>
          <w:color w:val="000000"/>
        </w:rPr>
        <w:t>are</w:t>
      </w:r>
      <w:r>
        <w:rPr>
          <w:color w:val="000000"/>
          <w:spacing w:val="-47"/>
        </w:rPr>
        <w:t xml:space="preserve"> </w:t>
      </w:r>
      <w:r>
        <w:rPr>
          <w:color w:val="000000"/>
        </w:rPr>
        <w:t xml:space="preserve">requested by the </w:t>
      </w:r>
      <w:proofErr w:type="spellStart"/>
      <w:ins w:id="179" w:author="Liwen Chu" w:date="2021-09-03T11:20:00Z">
        <w:r w:rsidR="008F1A8B">
          <w:rPr>
            <w:color w:val="000000"/>
          </w:rPr>
          <w:t>MLProbe</w:t>
        </w:r>
        <w:proofErr w:type="spellEnd"/>
        <w:r w:rsidR="008F1A8B">
          <w:rPr>
            <w:color w:val="000000"/>
          </w:rPr>
          <w:t xml:space="preserve"> Request</w:t>
        </w:r>
      </w:ins>
      <w:del w:id="180" w:author="Liwen Chu" w:date="2021-09-02T17:43:00Z">
        <w:r w:rsidDel="00A26728">
          <w:rPr>
            <w:color w:val="000000"/>
          </w:rPr>
          <w:delText>ML probe request</w:delText>
        </w:r>
      </w:del>
      <w:r>
        <w:rPr>
          <w:color w:val="000000"/>
        </w:rPr>
        <w:t>, subject to the rules defined in 11.1.4.3.4 (Criteria for sending a</w:t>
      </w:r>
      <w:r>
        <w:rPr>
          <w:color w:val="000000"/>
          <w:spacing w:val="1"/>
        </w:rPr>
        <w:t xml:space="preserve"> </w:t>
      </w:r>
      <w:r>
        <w:rPr>
          <w:color w:val="000000"/>
        </w:rPr>
        <w:t>response)</w:t>
      </w:r>
      <w:r>
        <w:rPr>
          <w:color w:val="208A20"/>
          <w:u w:val="single"/>
        </w:rPr>
        <w:t>(#1048)</w:t>
      </w:r>
      <w:r>
        <w:rPr>
          <w:color w:val="000000"/>
        </w:rPr>
        <w:t xml:space="preserve">. If it receives an </w:t>
      </w:r>
      <w:proofErr w:type="spellStart"/>
      <w:ins w:id="181" w:author="Liwen Chu" w:date="2021-09-03T11:20:00Z">
        <w:r w:rsidR="008F1A8B">
          <w:rPr>
            <w:color w:val="000000"/>
          </w:rPr>
          <w:t>MLProbe</w:t>
        </w:r>
        <w:proofErr w:type="spellEnd"/>
        <w:r w:rsidR="008F1A8B">
          <w:rPr>
            <w:color w:val="000000"/>
          </w:rPr>
          <w:t xml:space="preserve"> Request</w:t>
        </w:r>
      </w:ins>
      <w:ins w:id="182" w:author="Liwen Chu" w:date="2021-09-02T17:44:00Z">
        <w:r>
          <w:rPr>
            <w:color w:val="000000"/>
            <w:spacing w:val="-4"/>
          </w:rPr>
          <w:t xml:space="preserve"> </w:t>
        </w:r>
      </w:ins>
      <w:del w:id="183" w:author="Liwen Chu" w:date="2021-09-02T17:44:00Z">
        <w:r w:rsidDel="00A26728">
          <w:rPr>
            <w:color w:val="000000"/>
          </w:rPr>
          <w:delText xml:space="preserve">ML probe request </w:delText>
        </w:r>
      </w:del>
      <w:r>
        <w:rPr>
          <w:color w:val="000000"/>
        </w:rPr>
        <w:t>from a non-AP STA requesting partial information, it</w:t>
      </w:r>
      <w:r>
        <w:rPr>
          <w:color w:val="000000"/>
          <w:spacing w:val="1"/>
        </w:rPr>
        <w:t xml:space="preserve"> </w:t>
      </w:r>
      <w:r>
        <w:rPr>
          <w:color w:val="000000"/>
        </w:rPr>
        <w:t xml:space="preserve">shall respond with an ML probe response that includes a Basic variant Multi-Link element with </w:t>
      </w:r>
      <w:r>
        <w:rPr>
          <w:color w:val="208A20"/>
          <w:u w:val="single"/>
        </w:rPr>
        <w:t>(#2419)</w:t>
      </w:r>
      <w:r>
        <w:rPr>
          <w:color w:val="000000"/>
        </w:rPr>
        <w:t>a</w:t>
      </w:r>
      <w:r>
        <w:rPr>
          <w:color w:val="000000"/>
          <w:spacing w:val="1"/>
        </w:rPr>
        <w:t xml:space="preserve"> </w:t>
      </w:r>
      <w:r>
        <w:rPr>
          <w:color w:val="000000"/>
        </w:rPr>
        <w:t>per-STA profile with at least the elements requested from the (Extended) Request element for each of the</w:t>
      </w:r>
      <w:r>
        <w:rPr>
          <w:color w:val="000000"/>
          <w:spacing w:val="1"/>
        </w:rPr>
        <w:t xml:space="preserve"> </w:t>
      </w:r>
      <w:r>
        <w:rPr>
          <w:color w:val="000000"/>
        </w:rPr>
        <w:t xml:space="preserve">APs that are affiliated to the same AP MLD as the AP and that are requested by the </w:t>
      </w:r>
      <w:proofErr w:type="spellStart"/>
      <w:ins w:id="184" w:author="Liwen Chu" w:date="2021-09-03T11:20:00Z">
        <w:r w:rsidR="008F1A8B">
          <w:rPr>
            <w:color w:val="000000"/>
          </w:rPr>
          <w:t>MLProbe</w:t>
        </w:r>
        <w:proofErr w:type="spellEnd"/>
        <w:r w:rsidR="008F1A8B">
          <w:rPr>
            <w:color w:val="000000"/>
          </w:rPr>
          <w:t xml:space="preserve"> Request</w:t>
        </w:r>
      </w:ins>
      <w:del w:id="185" w:author="Liwen Chu" w:date="2021-09-02T17:44:00Z">
        <w:r w:rsidDel="00A26728">
          <w:rPr>
            <w:color w:val="000000"/>
          </w:rPr>
          <w:delText>ML probe request</w:delText>
        </w:r>
      </w:del>
      <w:r>
        <w:rPr>
          <w:color w:val="000000"/>
        </w:rPr>
        <w:t>,</w:t>
      </w:r>
      <w:r>
        <w:rPr>
          <w:color w:val="000000"/>
          <w:spacing w:val="1"/>
        </w:rPr>
        <w:t xml:space="preserve"> </w:t>
      </w:r>
      <w:r>
        <w:rPr>
          <w:color w:val="000000"/>
        </w:rPr>
        <w:t>unless</w:t>
      </w:r>
      <w:r>
        <w:rPr>
          <w:color w:val="000000"/>
          <w:spacing w:val="-3"/>
        </w:rPr>
        <w:t xml:space="preserve"> </w:t>
      </w:r>
      <w:r>
        <w:rPr>
          <w:color w:val="000000"/>
        </w:rPr>
        <w:t>the</w:t>
      </w:r>
      <w:r>
        <w:rPr>
          <w:color w:val="000000"/>
          <w:spacing w:val="-3"/>
        </w:rPr>
        <w:t xml:space="preserve"> </w:t>
      </w:r>
      <w:r>
        <w:rPr>
          <w:color w:val="000000"/>
        </w:rPr>
        <w:t>elements</w:t>
      </w:r>
      <w:r>
        <w:rPr>
          <w:color w:val="000000"/>
          <w:spacing w:val="-2"/>
        </w:rPr>
        <w:t xml:space="preserve"> </w:t>
      </w:r>
      <w:r>
        <w:rPr>
          <w:color w:val="000000"/>
        </w:rPr>
        <w:t>requested</w:t>
      </w:r>
      <w:r>
        <w:rPr>
          <w:color w:val="000000"/>
          <w:spacing w:val="-4"/>
        </w:rPr>
        <w:t xml:space="preserve"> </w:t>
      </w:r>
      <w:r>
        <w:rPr>
          <w:color w:val="000000"/>
        </w:rPr>
        <w:t>are</w:t>
      </w:r>
      <w:r>
        <w:rPr>
          <w:color w:val="000000"/>
          <w:spacing w:val="-4"/>
        </w:rPr>
        <w:t xml:space="preserve"> </w:t>
      </w:r>
      <w:r>
        <w:rPr>
          <w:color w:val="000000"/>
        </w:rPr>
        <w:t>not</w:t>
      </w:r>
      <w:r>
        <w:rPr>
          <w:color w:val="000000"/>
          <w:spacing w:val="-2"/>
        </w:rPr>
        <w:t xml:space="preserve"> </w:t>
      </w:r>
      <w:r>
        <w:rPr>
          <w:color w:val="000000"/>
        </w:rPr>
        <w:t>part</w:t>
      </w:r>
      <w:r>
        <w:rPr>
          <w:color w:val="000000"/>
          <w:spacing w:val="-4"/>
        </w:rPr>
        <w:t xml:space="preserve"> </w:t>
      </w:r>
      <w:r>
        <w:rPr>
          <w:color w:val="000000"/>
        </w:rPr>
        <w:t>of</w:t>
      </w:r>
      <w:r>
        <w:rPr>
          <w:color w:val="000000"/>
          <w:spacing w:val="-2"/>
        </w:rPr>
        <w:t xml:space="preserve"> </w:t>
      </w:r>
      <w:r>
        <w:rPr>
          <w:color w:val="000000"/>
        </w:rPr>
        <w:t>the</w:t>
      </w:r>
      <w:r>
        <w:rPr>
          <w:color w:val="000000"/>
          <w:spacing w:val="-3"/>
        </w:rPr>
        <w:t xml:space="preserve"> </w:t>
      </w:r>
      <w:r>
        <w:rPr>
          <w:color w:val="000000"/>
        </w:rPr>
        <w:t>complete</w:t>
      </w:r>
      <w:r>
        <w:rPr>
          <w:color w:val="000000"/>
          <w:spacing w:val="-3"/>
        </w:rPr>
        <w:t xml:space="preserve"> </w:t>
      </w:r>
      <w:r>
        <w:rPr>
          <w:color w:val="000000"/>
        </w:rPr>
        <w:t>information</w:t>
      </w:r>
      <w:r>
        <w:rPr>
          <w:color w:val="000000"/>
          <w:spacing w:val="-2"/>
        </w:rPr>
        <w:t xml:space="preserve"> </w:t>
      </w:r>
      <w:r>
        <w:rPr>
          <w:color w:val="000000"/>
        </w:rPr>
        <w:t>for</w:t>
      </w:r>
      <w:r>
        <w:rPr>
          <w:color w:val="000000"/>
          <w:spacing w:val="-3"/>
        </w:rPr>
        <w:t xml:space="preserve"> </w:t>
      </w:r>
      <w:r>
        <w:rPr>
          <w:color w:val="000000"/>
        </w:rPr>
        <w:t>each</w:t>
      </w:r>
      <w:r>
        <w:rPr>
          <w:color w:val="000000"/>
          <w:spacing w:val="-4"/>
        </w:rPr>
        <w:t xml:space="preserve"> </w:t>
      </w:r>
      <w:r>
        <w:rPr>
          <w:color w:val="000000"/>
        </w:rPr>
        <w:t>of</w:t>
      </w:r>
      <w:r>
        <w:rPr>
          <w:color w:val="000000"/>
          <w:spacing w:val="-2"/>
        </w:rPr>
        <w:t xml:space="preserve"> </w:t>
      </w:r>
      <w:r>
        <w:rPr>
          <w:color w:val="000000"/>
        </w:rPr>
        <w:t>the</w:t>
      </w:r>
      <w:r>
        <w:rPr>
          <w:color w:val="000000"/>
          <w:spacing w:val="-3"/>
        </w:rPr>
        <w:t xml:space="preserve"> </w:t>
      </w:r>
      <w:r>
        <w:rPr>
          <w:color w:val="000000"/>
        </w:rPr>
        <w:t>APs</w:t>
      </w:r>
      <w:r>
        <w:rPr>
          <w:color w:val="000000"/>
          <w:spacing w:val="-3"/>
        </w:rPr>
        <w:t xml:space="preserve"> </w:t>
      </w:r>
      <w:r>
        <w:rPr>
          <w:color w:val="000000"/>
        </w:rPr>
        <w:t>and</w:t>
      </w:r>
      <w:r>
        <w:rPr>
          <w:color w:val="000000"/>
          <w:spacing w:val="-3"/>
        </w:rPr>
        <w:t xml:space="preserve"> </w:t>
      </w:r>
      <w:r>
        <w:rPr>
          <w:color w:val="000000"/>
        </w:rPr>
        <w:t>subject</w:t>
      </w:r>
      <w:r>
        <w:rPr>
          <w:color w:val="000000"/>
          <w:spacing w:val="-4"/>
        </w:rPr>
        <w:t xml:space="preserve"> </w:t>
      </w:r>
      <w:r>
        <w:rPr>
          <w:color w:val="000000"/>
        </w:rPr>
        <w:t>to</w:t>
      </w:r>
      <w:r>
        <w:rPr>
          <w:color w:val="000000"/>
          <w:spacing w:val="-2"/>
        </w:rPr>
        <w:t xml:space="preserve"> </w:t>
      </w:r>
      <w:r>
        <w:rPr>
          <w:color w:val="000000"/>
        </w:rPr>
        <w:t>the</w:t>
      </w:r>
      <w:r>
        <w:rPr>
          <w:color w:val="000000"/>
          <w:spacing w:val="-48"/>
        </w:rPr>
        <w:t xml:space="preserve"> </w:t>
      </w:r>
      <w:r>
        <w:rPr>
          <w:color w:val="000000"/>
        </w:rPr>
        <w:t>rules</w:t>
      </w:r>
      <w:r>
        <w:rPr>
          <w:color w:val="000000"/>
          <w:spacing w:val="-2"/>
        </w:rPr>
        <w:t xml:space="preserve"> </w:t>
      </w:r>
      <w:r>
        <w:rPr>
          <w:color w:val="000000"/>
        </w:rPr>
        <w:t>defined in</w:t>
      </w:r>
      <w:r>
        <w:rPr>
          <w:color w:val="000000"/>
          <w:spacing w:val="-2"/>
        </w:rPr>
        <w:t xml:space="preserve"> </w:t>
      </w:r>
      <w:r>
        <w:rPr>
          <w:color w:val="000000"/>
        </w:rPr>
        <w:t>11.1.4.3.4 (Criteria for</w:t>
      </w:r>
      <w:r>
        <w:rPr>
          <w:color w:val="000000"/>
          <w:spacing w:val="-2"/>
        </w:rPr>
        <w:t xml:space="preserve"> </w:t>
      </w:r>
      <w:r>
        <w:rPr>
          <w:color w:val="000000"/>
        </w:rPr>
        <w:t>sending</w:t>
      </w:r>
      <w:r>
        <w:rPr>
          <w:color w:val="000000"/>
          <w:spacing w:val="-1"/>
        </w:rPr>
        <w:t xml:space="preserve"> </w:t>
      </w:r>
      <w:r>
        <w:rPr>
          <w:color w:val="000000"/>
        </w:rPr>
        <w:t>a response)</w:t>
      </w:r>
      <w:r>
        <w:rPr>
          <w:color w:val="208A20"/>
          <w:u w:val="single"/>
        </w:rPr>
        <w:t>(#1048)</w:t>
      </w:r>
      <w:r>
        <w:rPr>
          <w:color w:val="000000"/>
        </w:rPr>
        <w:t>.</w:t>
      </w:r>
    </w:p>
    <w:p w14:paraId="13700163" w14:textId="77777777" w:rsidR="00A26728" w:rsidRDefault="00A26728" w:rsidP="00A26728">
      <w:pPr>
        <w:pStyle w:val="BodyText0"/>
        <w:kinsoku w:val="0"/>
        <w:overflowPunct w:val="0"/>
        <w:spacing w:before="7"/>
        <w:rPr>
          <w:sz w:val="21"/>
          <w:szCs w:val="21"/>
        </w:rPr>
      </w:pPr>
    </w:p>
    <w:p w14:paraId="4AF1F38D" w14:textId="0B6B4616" w:rsidR="00A26728" w:rsidRDefault="00A26728" w:rsidP="00A26728">
      <w:pPr>
        <w:pStyle w:val="BodyText0"/>
        <w:kinsoku w:val="0"/>
        <w:overflowPunct w:val="0"/>
        <w:spacing w:line="249" w:lineRule="auto"/>
        <w:ind w:left="119" w:right="116"/>
        <w:rPr>
          <w:color w:val="000000"/>
        </w:rPr>
      </w:pPr>
      <w:r>
        <w:rPr>
          <w:color w:val="208A20"/>
          <w:u w:val="single"/>
        </w:rPr>
        <w:t>(#2583)(#3360)(#1423)</w:t>
      </w:r>
      <w:r>
        <w:rPr>
          <w:color w:val="000000"/>
        </w:rPr>
        <w:t xml:space="preserve">If an AP </w:t>
      </w:r>
      <w:del w:id="186" w:author="Liwen Chu" w:date="2021-09-02T17:46:00Z">
        <w:r w:rsidDel="00F42FAA">
          <w:rPr>
            <w:color w:val="000000"/>
          </w:rPr>
          <w:delText xml:space="preserve">that is operating in the 2.4 GHz band or the 5 GHz band </w:delText>
        </w:r>
      </w:del>
      <w:r>
        <w:rPr>
          <w:color w:val="000000"/>
        </w:rPr>
        <w:t>that is part of an</w:t>
      </w:r>
      <w:r>
        <w:rPr>
          <w:color w:val="000000"/>
          <w:spacing w:val="1"/>
        </w:rPr>
        <w:t xml:space="preserve"> </w:t>
      </w:r>
      <w:r>
        <w:rPr>
          <w:color w:val="000000"/>
        </w:rPr>
        <w:t xml:space="preserve">AP MLD receives an </w:t>
      </w:r>
      <w:proofErr w:type="spellStart"/>
      <w:ins w:id="187" w:author="Liwen Chu" w:date="2021-09-03T11:20:00Z">
        <w:r w:rsidR="008F1A8B">
          <w:rPr>
            <w:color w:val="000000"/>
          </w:rPr>
          <w:t>MLProbe</w:t>
        </w:r>
        <w:proofErr w:type="spellEnd"/>
        <w:r w:rsidR="008F1A8B">
          <w:rPr>
            <w:color w:val="000000"/>
          </w:rPr>
          <w:t xml:space="preserve"> Request</w:t>
        </w:r>
      </w:ins>
      <w:ins w:id="188" w:author="Liwen Chu" w:date="2021-09-02T17:44:00Z">
        <w:r>
          <w:rPr>
            <w:color w:val="000000"/>
            <w:spacing w:val="-4"/>
          </w:rPr>
          <w:t xml:space="preserve"> </w:t>
        </w:r>
      </w:ins>
      <w:del w:id="189" w:author="Liwen Chu" w:date="2021-09-02T17:44:00Z">
        <w:r w:rsidDel="00A26728">
          <w:rPr>
            <w:color w:val="000000"/>
          </w:rPr>
          <w:delText xml:space="preserve">ML probe request </w:delText>
        </w:r>
      </w:del>
      <w:r>
        <w:rPr>
          <w:color w:val="000000"/>
        </w:rPr>
        <w:t xml:space="preserve">requesting complete information and responds with an </w:t>
      </w:r>
      <w:proofErr w:type="spellStart"/>
      <w:ins w:id="190" w:author="Liwen Chu" w:date="2021-09-03T11:21:00Z">
        <w:r w:rsidR="008F1A8B">
          <w:rPr>
            <w:color w:val="000000"/>
          </w:rPr>
          <w:t>MLProbe</w:t>
        </w:r>
        <w:proofErr w:type="spellEnd"/>
        <w:r w:rsidR="008F1A8B">
          <w:rPr>
            <w:color w:val="000000"/>
          </w:rPr>
          <w:t xml:space="preserve"> Response</w:t>
        </w:r>
      </w:ins>
      <w:ins w:id="191" w:author="Liwen Chu" w:date="2021-09-02T17:44:00Z">
        <w:r>
          <w:rPr>
            <w:color w:val="000000"/>
            <w:spacing w:val="-4"/>
          </w:rPr>
          <w:t xml:space="preserve"> </w:t>
        </w:r>
      </w:ins>
      <w:del w:id="192" w:author="Liwen Chu" w:date="2021-09-02T17:44:00Z">
        <w:r w:rsidDel="00A26728">
          <w:rPr>
            <w:color w:val="000000"/>
          </w:rPr>
          <w:delText>ML probe</w:delText>
        </w:r>
        <w:r w:rsidDel="00A26728">
          <w:rPr>
            <w:color w:val="000000"/>
            <w:spacing w:val="1"/>
          </w:rPr>
          <w:delText xml:space="preserve"> </w:delText>
        </w:r>
        <w:r w:rsidDel="00A26728">
          <w:rPr>
            <w:color w:val="000000"/>
          </w:rPr>
          <w:delText xml:space="preserve">response </w:delText>
        </w:r>
      </w:del>
      <w:del w:id="193" w:author="Liwen Chu" w:date="2021-09-02T17:45:00Z">
        <w:r w:rsidDel="00A26728">
          <w:rPr>
            <w:color w:val="000000"/>
          </w:rPr>
          <w:delText xml:space="preserve">(per 11.1.4.3.4 (Criteria for sending a </w:delText>
        </w:r>
        <w:r w:rsidDel="00A26728">
          <w:rPr>
            <w:color w:val="000000"/>
          </w:rPr>
          <w:lastRenderedPageBreak/>
          <w:delText>response))</w:delText>
        </w:r>
      </w:del>
      <w:r>
        <w:rPr>
          <w:color w:val="000000"/>
        </w:rPr>
        <w:t>, the Address 1 field of the Probe Response frame</w:t>
      </w:r>
      <w:r>
        <w:rPr>
          <w:color w:val="000000"/>
          <w:spacing w:val="-47"/>
        </w:rPr>
        <w:t xml:space="preserve"> </w:t>
      </w:r>
      <w:r>
        <w:rPr>
          <w:color w:val="000000"/>
        </w:rPr>
        <w:t>may be set to the broadcast address unless the AP is not including its actual SSID in the SSID element of its</w:t>
      </w:r>
      <w:r>
        <w:rPr>
          <w:color w:val="000000"/>
          <w:spacing w:val="-47"/>
        </w:rPr>
        <w:t xml:space="preserve"> </w:t>
      </w:r>
      <w:r>
        <w:rPr>
          <w:color w:val="000000"/>
        </w:rPr>
        <w:t>Beacon</w:t>
      </w:r>
      <w:r>
        <w:rPr>
          <w:color w:val="000000"/>
          <w:spacing w:val="-1"/>
        </w:rPr>
        <w:t xml:space="preserve"> </w:t>
      </w:r>
      <w:r>
        <w:rPr>
          <w:color w:val="000000"/>
        </w:rPr>
        <w:t>frames.</w:t>
      </w:r>
    </w:p>
    <w:p w14:paraId="3F195817" w14:textId="6930CA3C" w:rsidR="00A26728" w:rsidDel="00F42FAA" w:rsidRDefault="00A26728" w:rsidP="00A26728">
      <w:pPr>
        <w:pStyle w:val="BodyText0"/>
        <w:kinsoku w:val="0"/>
        <w:overflowPunct w:val="0"/>
        <w:spacing w:before="137" w:line="230" w:lineRule="auto"/>
        <w:ind w:left="119" w:right="116"/>
        <w:rPr>
          <w:del w:id="194" w:author="Liwen Chu" w:date="2021-09-02T17:46:00Z"/>
          <w:color w:val="000000"/>
          <w:sz w:val="18"/>
          <w:szCs w:val="18"/>
        </w:rPr>
      </w:pPr>
      <w:del w:id="195" w:author="Liwen Chu" w:date="2021-09-02T17:46:00Z">
        <w:r w:rsidDel="00F42FAA">
          <w:rPr>
            <w:color w:val="208A20"/>
            <w:sz w:val="18"/>
            <w:szCs w:val="18"/>
            <w:u w:val="single"/>
          </w:rPr>
          <w:delText>(#1049)(#1926)(#2421)(#2592)(#2858)</w:delText>
        </w:r>
        <w:r w:rsidDel="00F42FAA">
          <w:rPr>
            <w:color w:val="000000"/>
            <w:sz w:val="18"/>
            <w:szCs w:val="18"/>
          </w:rPr>
          <w:delText>NOTE—An</w:delText>
        </w:r>
        <w:r w:rsidDel="00F42FAA">
          <w:rPr>
            <w:color w:val="000000"/>
            <w:spacing w:val="1"/>
            <w:sz w:val="18"/>
            <w:szCs w:val="18"/>
          </w:rPr>
          <w:delText xml:space="preserve"> </w:delText>
        </w:r>
        <w:r w:rsidDel="00F42FAA">
          <w:rPr>
            <w:color w:val="000000"/>
            <w:sz w:val="18"/>
            <w:szCs w:val="18"/>
          </w:rPr>
          <w:delText>AP</w:delText>
        </w:r>
        <w:r w:rsidDel="00F42FAA">
          <w:rPr>
            <w:color w:val="000000"/>
            <w:spacing w:val="1"/>
            <w:sz w:val="18"/>
            <w:szCs w:val="18"/>
          </w:rPr>
          <w:delText xml:space="preserve"> </w:delText>
        </w:r>
        <w:r w:rsidDel="00F42FAA">
          <w:rPr>
            <w:color w:val="000000"/>
            <w:sz w:val="18"/>
            <w:szCs w:val="18"/>
          </w:rPr>
          <w:delText>operating</w:delText>
        </w:r>
        <w:r w:rsidDel="00F42FAA">
          <w:rPr>
            <w:color w:val="000000"/>
            <w:spacing w:val="1"/>
            <w:sz w:val="18"/>
            <w:szCs w:val="18"/>
          </w:rPr>
          <w:delText xml:space="preserve"> </w:delText>
        </w:r>
        <w:r w:rsidDel="00F42FAA">
          <w:rPr>
            <w:color w:val="000000"/>
            <w:sz w:val="18"/>
            <w:szCs w:val="18"/>
          </w:rPr>
          <w:delText>in</w:delText>
        </w:r>
        <w:r w:rsidDel="00F42FAA">
          <w:rPr>
            <w:color w:val="000000"/>
            <w:spacing w:val="1"/>
            <w:sz w:val="18"/>
            <w:szCs w:val="18"/>
          </w:rPr>
          <w:delText xml:space="preserve"> </w:delText>
        </w:r>
        <w:r w:rsidDel="00F42FAA">
          <w:rPr>
            <w:color w:val="000000"/>
            <w:sz w:val="18"/>
            <w:szCs w:val="18"/>
          </w:rPr>
          <w:delText>6 GHz</w:delText>
        </w:r>
        <w:r w:rsidDel="00F42FAA">
          <w:rPr>
            <w:color w:val="000000"/>
            <w:spacing w:val="1"/>
            <w:sz w:val="18"/>
            <w:szCs w:val="18"/>
          </w:rPr>
          <w:delText xml:space="preserve"> </w:delText>
        </w:r>
        <w:r w:rsidDel="00F42FAA">
          <w:rPr>
            <w:color w:val="000000"/>
            <w:sz w:val="18"/>
            <w:szCs w:val="18"/>
          </w:rPr>
          <w:delText>sets</w:delText>
        </w:r>
        <w:r w:rsidDel="00F42FAA">
          <w:rPr>
            <w:color w:val="000000"/>
            <w:spacing w:val="1"/>
            <w:sz w:val="18"/>
            <w:szCs w:val="18"/>
          </w:rPr>
          <w:delText xml:space="preserve"> </w:delText>
        </w:r>
        <w:r w:rsidDel="00F42FAA">
          <w:rPr>
            <w:color w:val="000000"/>
            <w:sz w:val="18"/>
            <w:szCs w:val="18"/>
          </w:rPr>
          <w:delText>the</w:delText>
        </w:r>
        <w:r w:rsidDel="00F42FAA">
          <w:rPr>
            <w:color w:val="000000"/>
            <w:spacing w:val="1"/>
            <w:sz w:val="18"/>
            <w:szCs w:val="18"/>
          </w:rPr>
          <w:delText xml:space="preserve"> </w:delText>
        </w:r>
        <w:r w:rsidDel="00F42FAA">
          <w:rPr>
            <w:color w:val="000000"/>
            <w:sz w:val="18"/>
            <w:szCs w:val="18"/>
          </w:rPr>
          <w:delText>Address 1</w:delText>
        </w:r>
        <w:r w:rsidDel="00F42FAA">
          <w:rPr>
            <w:color w:val="000000"/>
            <w:spacing w:val="1"/>
            <w:sz w:val="18"/>
            <w:szCs w:val="18"/>
          </w:rPr>
          <w:delText xml:space="preserve"> </w:delText>
        </w:r>
        <w:r w:rsidDel="00F42FAA">
          <w:rPr>
            <w:color w:val="000000"/>
            <w:sz w:val="18"/>
            <w:szCs w:val="18"/>
          </w:rPr>
          <w:delText>field</w:delText>
        </w:r>
        <w:r w:rsidDel="00F42FAA">
          <w:rPr>
            <w:color w:val="000000"/>
            <w:spacing w:val="1"/>
            <w:sz w:val="18"/>
            <w:szCs w:val="18"/>
          </w:rPr>
          <w:delText xml:space="preserve"> </w:delText>
        </w:r>
        <w:r w:rsidDel="00F42FAA">
          <w:rPr>
            <w:color w:val="000000"/>
            <w:sz w:val="18"/>
            <w:szCs w:val="18"/>
          </w:rPr>
          <w:delText>of</w:delText>
        </w:r>
        <w:r w:rsidDel="00F42FAA">
          <w:rPr>
            <w:color w:val="000000"/>
            <w:spacing w:val="1"/>
            <w:sz w:val="18"/>
            <w:szCs w:val="18"/>
          </w:rPr>
          <w:delText xml:space="preserve"> </w:delText>
        </w:r>
        <w:r w:rsidDel="00F42FAA">
          <w:rPr>
            <w:color w:val="000000"/>
            <w:sz w:val="18"/>
            <w:szCs w:val="18"/>
          </w:rPr>
          <w:delText>the</w:delText>
        </w:r>
        <w:r w:rsidDel="00F42FAA">
          <w:rPr>
            <w:color w:val="000000"/>
            <w:spacing w:val="1"/>
            <w:sz w:val="18"/>
            <w:szCs w:val="18"/>
          </w:rPr>
          <w:delText xml:space="preserve"> </w:delText>
        </w:r>
        <w:r w:rsidDel="00F42FAA">
          <w:rPr>
            <w:color w:val="000000"/>
            <w:sz w:val="18"/>
            <w:szCs w:val="18"/>
          </w:rPr>
          <w:delText>Probe</w:delText>
        </w:r>
        <w:r w:rsidDel="00F42FAA">
          <w:rPr>
            <w:color w:val="000000"/>
            <w:spacing w:val="1"/>
            <w:sz w:val="18"/>
            <w:szCs w:val="18"/>
          </w:rPr>
          <w:delText xml:space="preserve"> </w:delText>
        </w:r>
        <w:r w:rsidDel="00F42FAA">
          <w:rPr>
            <w:color w:val="000000"/>
            <w:sz w:val="18"/>
            <w:szCs w:val="18"/>
          </w:rPr>
          <w:delText>Response</w:delText>
        </w:r>
        <w:r w:rsidDel="00F42FAA">
          <w:rPr>
            <w:color w:val="000000"/>
            <w:spacing w:val="-3"/>
            <w:sz w:val="18"/>
            <w:szCs w:val="18"/>
          </w:rPr>
          <w:delText xml:space="preserve"> </w:delText>
        </w:r>
        <w:r w:rsidDel="00F42FAA">
          <w:rPr>
            <w:color w:val="000000"/>
            <w:sz w:val="18"/>
            <w:szCs w:val="18"/>
          </w:rPr>
          <w:delText>frame</w:delText>
        </w:r>
        <w:r w:rsidDel="00F42FAA">
          <w:rPr>
            <w:color w:val="000000"/>
            <w:spacing w:val="-2"/>
            <w:sz w:val="18"/>
            <w:szCs w:val="18"/>
          </w:rPr>
          <w:delText xml:space="preserve"> </w:delText>
        </w:r>
        <w:r w:rsidDel="00F42FAA">
          <w:rPr>
            <w:color w:val="000000"/>
            <w:sz w:val="18"/>
            <w:szCs w:val="18"/>
          </w:rPr>
          <w:delText>to</w:delText>
        </w:r>
        <w:r w:rsidDel="00F42FAA">
          <w:rPr>
            <w:color w:val="000000"/>
            <w:spacing w:val="-3"/>
            <w:sz w:val="18"/>
            <w:szCs w:val="18"/>
          </w:rPr>
          <w:delText xml:space="preserve"> </w:delText>
        </w:r>
        <w:r w:rsidDel="00F42FAA">
          <w:rPr>
            <w:color w:val="000000"/>
            <w:sz w:val="18"/>
            <w:szCs w:val="18"/>
          </w:rPr>
          <w:delText>broadcast</w:delText>
        </w:r>
        <w:r w:rsidDel="00F42FAA">
          <w:rPr>
            <w:color w:val="000000"/>
            <w:spacing w:val="-1"/>
            <w:sz w:val="18"/>
            <w:szCs w:val="18"/>
          </w:rPr>
          <w:delText xml:space="preserve"> </w:delText>
        </w:r>
        <w:r w:rsidDel="00F42FAA">
          <w:rPr>
            <w:color w:val="000000"/>
            <w:sz w:val="18"/>
            <w:szCs w:val="18"/>
          </w:rPr>
          <w:delText>address</w:delText>
        </w:r>
        <w:r w:rsidDel="00F42FAA">
          <w:rPr>
            <w:color w:val="000000"/>
            <w:spacing w:val="-3"/>
            <w:sz w:val="18"/>
            <w:szCs w:val="18"/>
          </w:rPr>
          <w:delText xml:space="preserve"> </w:delText>
        </w:r>
        <w:r w:rsidDel="00F42FAA">
          <w:rPr>
            <w:color w:val="000000"/>
            <w:sz w:val="18"/>
            <w:szCs w:val="18"/>
          </w:rPr>
          <w:delText>as</w:delText>
        </w:r>
        <w:r w:rsidDel="00F42FAA">
          <w:rPr>
            <w:color w:val="000000"/>
            <w:spacing w:val="-2"/>
            <w:sz w:val="18"/>
            <w:szCs w:val="18"/>
          </w:rPr>
          <w:delText xml:space="preserve"> </w:delText>
        </w:r>
        <w:r w:rsidDel="00F42FAA">
          <w:rPr>
            <w:color w:val="000000"/>
            <w:sz w:val="18"/>
            <w:szCs w:val="18"/>
          </w:rPr>
          <w:delText>defined</w:delText>
        </w:r>
        <w:r w:rsidDel="00F42FAA">
          <w:rPr>
            <w:color w:val="000000"/>
            <w:spacing w:val="-2"/>
            <w:sz w:val="18"/>
            <w:szCs w:val="18"/>
          </w:rPr>
          <w:delText xml:space="preserve"> </w:delText>
        </w:r>
        <w:r w:rsidDel="00F42FAA">
          <w:rPr>
            <w:color w:val="000000"/>
            <w:sz w:val="18"/>
            <w:szCs w:val="18"/>
          </w:rPr>
          <w:delText>in</w:delText>
        </w:r>
        <w:r w:rsidDel="00F42FAA">
          <w:rPr>
            <w:color w:val="000000"/>
            <w:spacing w:val="-2"/>
            <w:sz w:val="18"/>
            <w:szCs w:val="18"/>
          </w:rPr>
          <w:delText xml:space="preserve"> </w:delText>
        </w:r>
        <w:r w:rsidDel="00F42FAA">
          <w:rPr>
            <w:color w:val="000000"/>
            <w:sz w:val="18"/>
            <w:szCs w:val="18"/>
          </w:rPr>
          <w:delText>26.17.2.3.2</w:delText>
        </w:r>
        <w:r w:rsidDel="00F42FAA">
          <w:rPr>
            <w:color w:val="000000"/>
            <w:spacing w:val="-2"/>
            <w:sz w:val="18"/>
            <w:szCs w:val="18"/>
          </w:rPr>
          <w:delText xml:space="preserve"> </w:delText>
        </w:r>
        <w:r w:rsidDel="00F42FAA">
          <w:rPr>
            <w:color w:val="000000"/>
            <w:sz w:val="18"/>
            <w:szCs w:val="18"/>
          </w:rPr>
          <w:delText>(AP</w:delText>
        </w:r>
        <w:r w:rsidDel="00F42FAA">
          <w:rPr>
            <w:color w:val="000000"/>
            <w:spacing w:val="-1"/>
            <w:sz w:val="18"/>
            <w:szCs w:val="18"/>
          </w:rPr>
          <w:delText xml:space="preserve"> </w:delText>
        </w:r>
        <w:r w:rsidDel="00F42FAA">
          <w:rPr>
            <w:color w:val="000000"/>
            <w:sz w:val="18"/>
            <w:szCs w:val="18"/>
          </w:rPr>
          <w:delText>behavior</w:delText>
        </w:r>
        <w:r w:rsidDel="00F42FAA">
          <w:rPr>
            <w:color w:val="000000"/>
            <w:spacing w:val="-2"/>
            <w:sz w:val="18"/>
            <w:szCs w:val="18"/>
          </w:rPr>
          <w:delText xml:space="preserve"> </w:delText>
        </w:r>
        <w:r w:rsidDel="00F42FAA">
          <w:rPr>
            <w:color w:val="000000"/>
            <w:sz w:val="18"/>
            <w:szCs w:val="18"/>
          </w:rPr>
          <w:delText>for</w:delText>
        </w:r>
        <w:r w:rsidDel="00F42FAA">
          <w:rPr>
            <w:color w:val="000000"/>
            <w:spacing w:val="-3"/>
            <w:sz w:val="18"/>
            <w:szCs w:val="18"/>
          </w:rPr>
          <w:delText xml:space="preserve"> </w:delText>
        </w:r>
        <w:r w:rsidDel="00F42FAA">
          <w:rPr>
            <w:color w:val="000000"/>
            <w:sz w:val="18"/>
            <w:szCs w:val="18"/>
          </w:rPr>
          <w:delText>fast</w:delText>
        </w:r>
        <w:r w:rsidDel="00F42FAA">
          <w:rPr>
            <w:color w:val="000000"/>
            <w:spacing w:val="-2"/>
            <w:sz w:val="18"/>
            <w:szCs w:val="18"/>
          </w:rPr>
          <w:delText xml:space="preserve"> </w:delText>
        </w:r>
        <w:r w:rsidDel="00F42FAA">
          <w:rPr>
            <w:color w:val="000000"/>
            <w:sz w:val="18"/>
            <w:szCs w:val="18"/>
          </w:rPr>
          <w:delText>passive</w:delText>
        </w:r>
        <w:r w:rsidDel="00F42FAA">
          <w:rPr>
            <w:color w:val="000000"/>
            <w:spacing w:val="-3"/>
            <w:sz w:val="18"/>
            <w:szCs w:val="18"/>
          </w:rPr>
          <w:delText xml:space="preserve"> </w:delText>
        </w:r>
        <w:r w:rsidDel="00F42FAA">
          <w:rPr>
            <w:color w:val="000000"/>
            <w:sz w:val="18"/>
            <w:szCs w:val="18"/>
          </w:rPr>
          <w:delText>scanning).</w:delText>
        </w:r>
      </w:del>
    </w:p>
    <w:p w14:paraId="4197BE88" w14:textId="77777777" w:rsidR="00A26728" w:rsidRDefault="00A26728" w:rsidP="00A26728">
      <w:pPr>
        <w:pStyle w:val="BodyText0"/>
        <w:kinsoku w:val="0"/>
        <w:overflowPunct w:val="0"/>
        <w:spacing w:before="137" w:line="230" w:lineRule="auto"/>
        <w:ind w:left="119" w:right="116"/>
        <w:rPr>
          <w:color w:val="000000"/>
          <w:sz w:val="18"/>
          <w:szCs w:val="18"/>
        </w:rPr>
      </w:pPr>
    </w:p>
    <w:p w14:paraId="2F493491" w14:textId="77777777" w:rsidR="00F42FAA" w:rsidRDefault="00F42FAA" w:rsidP="00A26728">
      <w:pPr>
        <w:pStyle w:val="BodyText0"/>
        <w:kinsoku w:val="0"/>
        <w:overflowPunct w:val="0"/>
        <w:spacing w:before="137" w:line="230" w:lineRule="auto"/>
        <w:ind w:left="119" w:right="116"/>
        <w:rPr>
          <w:color w:val="000000"/>
          <w:sz w:val="18"/>
          <w:szCs w:val="18"/>
        </w:rPr>
      </w:pPr>
    </w:p>
    <w:p w14:paraId="4A6C0AE6" w14:textId="5BA3D0A8" w:rsidR="00F42FAA" w:rsidRDefault="00F42FAA" w:rsidP="00A26728">
      <w:pPr>
        <w:pStyle w:val="BodyText0"/>
        <w:kinsoku w:val="0"/>
        <w:overflowPunct w:val="0"/>
        <w:spacing w:before="137" w:line="230" w:lineRule="auto"/>
        <w:ind w:left="119" w:right="116"/>
        <w:rPr>
          <w:color w:val="208A20"/>
          <w:u w:val="thick"/>
        </w:rPr>
      </w:pPr>
      <w:r>
        <w:rPr>
          <w:color w:val="000000"/>
          <w:sz w:val="18"/>
          <w:szCs w:val="18"/>
        </w:rPr>
        <w:t>35.3.4.3 N</w:t>
      </w:r>
      <w:r>
        <w:t>on-AP</w:t>
      </w:r>
      <w:r>
        <w:rPr>
          <w:spacing w:val="-9"/>
        </w:rPr>
        <w:t xml:space="preserve"> </w:t>
      </w:r>
      <w:proofErr w:type="spellStart"/>
      <w:r>
        <w:t>behavior</w:t>
      </w:r>
      <w:proofErr w:type="spellEnd"/>
      <w:r>
        <w:rPr>
          <w:color w:val="208A20"/>
          <w:u w:val="thick"/>
        </w:rPr>
        <w:t>(#1010)(#1020)</w:t>
      </w:r>
    </w:p>
    <w:p w14:paraId="4E458248" w14:textId="530E5489" w:rsidR="001820D1" w:rsidRPr="001820D1" w:rsidRDefault="001820D1" w:rsidP="001820D1">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change </w:t>
      </w:r>
      <w:r>
        <w:rPr>
          <w:rFonts w:ascii="Arial-BoldMT" w:eastAsia="Arial-BoldMT" w:cs="Arial-BoldMT"/>
          <w:b/>
          <w:bCs/>
          <w:i/>
          <w:iCs/>
          <w:sz w:val="20"/>
          <w:highlight w:val="yellow"/>
          <w:u w:val="single"/>
          <w:lang w:val="en-US"/>
        </w:rPr>
        <w:t>35.3.4.3</w:t>
      </w:r>
      <w:r w:rsidRPr="001820D1">
        <w:rPr>
          <w:rFonts w:ascii="Arial-BoldMT" w:eastAsia="Arial-BoldMT" w:cs="Arial-BoldMT"/>
          <w:b/>
          <w:bCs/>
          <w:i/>
          <w:iCs/>
          <w:sz w:val="20"/>
          <w:highlight w:val="yellow"/>
          <w:u w:val="single"/>
          <w:lang w:val="en-US"/>
        </w:rPr>
        <w:t xml:space="preserve"> as follows</w:t>
      </w:r>
      <w:r w:rsidR="00F47CF2">
        <w:rPr>
          <w:rFonts w:ascii="Arial-BoldMT" w:eastAsia="Arial-BoldMT" w:cs="Arial-BoldMT"/>
          <w:b/>
          <w:bCs/>
          <w:i/>
          <w:iCs/>
          <w:sz w:val="20"/>
          <w:highlight w:val="yellow"/>
          <w:u w:val="single"/>
          <w:lang w:val="en-US"/>
        </w:rPr>
        <w:t xml:space="preserve">(the </w:t>
      </w:r>
      <w:proofErr w:type="spellStart"/>
      <w:r w:rsidR="00F47CF2">
        <w:rPr>
          <w:rFonts w:ascii="Arial-BoldMT" w:eastAsia="Arial-BoldMT" w:cs="Arial-BoldMT"/>
          <w:b/>
          <w:bCs/>
          <w:i/>
          <w:iCs/>
          <w:sz w:val="20"/>
          <w:highlight w:val="yellow"/>
          <w:u w:val="single"/>
          <w:lang w:val="en-US"/>
        </w:rPr>
        <w:t>paragraphes</w:t>
      </w:r>
      <w:proofErr w:type="spellEnd"/>
      <w:r w:rsidR="00F47CF2">
        <w:rPr>
          <w:rFonts w:ascii="Arial-BoldMT" w:eastAsia="Arial-BoldMT" w:cs="Arial-BoldMT"/>
          <w:b/>
          <w:bCs/>
          <w:i/>
          <w:iCs/>
          <w:sz w:val="20"/>
          <w:highlight w:val="yellow"/>
          <w:u w:val="single"/>
          <w:lang w:val="en-US"/>
        </w:rPr>
        <w:t xml:space="preserve"> not shown are not changed)</w:t>
      </w:r>
      <w:r w:rsidRPr="001820D1">
        <w:rPr>
          <w:rFonts w:ascii="Arial-BoldMT" w:eastAsia="Arial-BoldMT" w:cs="Arial-BoldMT"/>
          <w:b/>
          <w:bCs/>
          <w:i/>
          <w:iCs/>
          <w:sz w:val="20"/>
          <w:highlight w:val="yellow"/>
          <w:u w:val="single"/>
          <w:lang w:val="en-US"/>
        </w:rPr>
        <w:t>:</w:t>
      </w:r>
      <w:ins w:id="196" w:author="Liwen Chu" w:date="2021-09-03T11:38:00Z">
        <w:r w:rsidR="00BC167D">
          <w:rPr>
            <w:rFonts w:ascii="Arial-BoldMT" w:eastAsia="Arial-BoldMT" w:cs="Arial-BoldMT"/>
            <w:b/>
            <w:bCs/>
            <w:i/>
            <w:iCs/>
            <w:sz w:val="20"/>
            <w:u w:val="single"/>
            <w:lang w:val="en-US"/>
          </w:rPr>
          <w:t xml:space="preserve"> (#</w:t>
        </w:r>
      </w:ins>
      <w:ins w:id="197" w:author="Liwen Chu" w:date="2021-09-07T21:20:00Z">
        <w:r w:rsidR="00C947DC">
          <w:rPr>
            <w:rFonts w:ascii="Arial-BoldMT" w:eastAsia="Arial-BoldMT" w:cs="Arial-BoldMT"/>
            <w:b/>
            <w:bCs/>
            <w:i/>
            <w:iCs/>
            <w:sz w:val="20"/>
            <w:u w:val="single"/>
            <w:lang w:val="en-US"/>
          </w:rPr>
          <w:t>5063</w:t>
        </w:r>
      </w:ins>
      <w:ins w:id="198" w:author="Liwen Chu" w:date="2021-09-03T11:38:00Z">
        <w:r w:rsidR="00BC167D">
          <w:rPr>
            <w:rFonts w:ascii="Arial-BoldMT" w:eastAsia="Arial-BoldMT" w:cs="Arial-BoldMT"/>
            <w:b/>
            <w:bCs/>
            <w:i/>
            <w:iCs/>
            <w:sz w:val="20"/>
            <w:u w:val="single"/>
            <w:lang w:val="en-US"/>
          </w:rPr>
          <w:t>)</w:t>
        </w:r>
      </w:ins>
    </w:p>
    <w:p w14:paraId="573F0E78" w14:textId="77777777" w:rsidR="001820D1" w:rsidRPr="001820D1" w:rsidRDefault="001820D1" w:rsidP="00A26728">
      <w:pPr>
        <w:pStyle w:val="BodyText0"/>
        <w:kinsoku w:val="0"/>
        <w:overflowPunct w:val="0"/>
        <w:spacing w:before="137" w:line="230" w:lineRule="auto"/>
        <w:ind w:left="119" w:right="116"/>
        <w:rPr>
          <w:color w:val="000000"/>
          <w:sz w:val="18"/>
          <w:szCs w:val="18"/>
          <w:lang w:val="en-US"/>
        </w:rPr>
      </w:pPr>
    </w:p>
    <w:p w14:paraId="64D94A52" w14:textId="6467C856" w:rsidR="00F42FAA" w:rsidRDefault="00F42FAA" w:rsidP="00F42FAA">
      <w:pPr>
        <w:pStyle w:val="BodyText0"/>
        <w:kinsoku w:val="0"/>
        <w:overflowPunct w:val="0"/>
        <w:spacing w:before="91" w:line="249" w:lineRule="auto"/>
        <w:ind w:left="119" w:right="118"/>
      </w:pPr>
      <w:r>
        <w:t>A non-AP MLD shall be able to discover an AP MLD when it receives a Basic variant Multi-Link element</w:t>
      </w:r>
      <w:r>
        <w:rPr>
          <w:spacing w:val="1"/>
        </w:rPr>
        <w:t xml:space="preserve"> </w:t>
      </w:r>
      <w:r>
        <w:t>carried</w:t>
      </w:r>
      <w:r>
        <w:rPr>
          <w:spacing w:val="-3"/>
        </w:rPr>
        <w:t xml:space="preserve"> </w:t>
      </w:r>
      <w:r>
        <w:t>in</w:t>
      </w:r>
      <w:r>
        <w:rPr>
          <w:spacing w:val="-3"/>
        </w:rPr>
        <w:t xml:space="preserve"> </w:t>
      </w:r>
      <w:r>
        <w:t>a</w:t>
      </w:r>
      <w:r>
        <w:rPr>
          <w:spacing w:val="-2"/>
        </w:rPr>
        <w:t xml:space="preserve"> </w:t>
      </w:r>
      <w:r>
        <w:t>Beacon</w:t>
      </w:r>
      <w:r>
        <w:rPr>
          <w:spacing w:val="-3"/>
        </w:rPr>
        <w:t xml:space="preserve"> </w:t>
      </w:r>
      <w:r>
        <w:t>frame</w:t>
      </w:r>
      <w:r>
        <w:rPr>
          <w:spacing w:val="-3"/>
        </w:rPr>
        <w:t xml:space="preserve"> </w:t>
      </w:r>
      <w:r>
        <w:t>or</w:t>
      </w:r>
      <w:r>
        <w:rPr>
          <w:spacing w:val="-2"/>
        </w:rPr>
        <w:t xml:space="preserve"> </w:t>
      </w:r>
      <w:r>
        <w:t>Probe</w:t>
      </w:r>
      <w:r>
        <w:rPr>
          <w:spacing w:val="-3"/>
        </w:rPr>
        <w:t xml:space="preserve"> </w:t>
      </w:r>
      <w:r>
        <w:t>Response</w:t>
      </w:r>
      <w:r>
        <w:rPr>
          <w:spacing w:val="-2"/>
        </w:rPr>
        <w:t xml:space="preserve"> </w:t>
      </w:r>
      <w:r>
        <w:t>frame</w:t>
      </w:r>
      <w:del w:id="199" w:author="Liwen Chu" w:date="2021-09-02T17:52:00Z">
        <w:r w:rsidDel="00F42FAA">
          <w:delText>,</w:delText>
        </w:r>
        <w:r w:rsidDel="00F42FAA">
          <w:rPr>
            <w:spacing w:val="-3"/>
          </w:rPr>
          <w:delText xml:space="preserve"> </w:delText>
        </w:r>
        <w:r w:rsidDel="00F42FAA">
          <w:delText>that</w:delText>
        </w:r>
        <w:r w:rsidDel="00F42FAA">
          <w:rPr>
            <w:spacing w:val="-2"/>
          </w:rPr>
          <w:delText xml:space="preserve"> </w:delText>
        </w:r>
        <w:r w:rsidDel="00F42FAA">
          <w:delText>is</w:delText>
        </w:r>
        <w:r w:rsidDel="00F42FAA">
          <w:rPr>
            <w:spacing w:val="-2"/>
          </w:rPr>
          <w:delText xml:space="preserve"> </w:delText>
        </w:r>
        <w:r w:rsidDel="00F42FAA">
          <w:delText>not</w:delText>
        </w:r>
        <w:r w:rsidDel="00F42FAA">
          <w:rPr>
            <w:spacing w:val="-2"/>
          </w:rPr>
          <w:delText xml:space="preserve"> </w:delText>
        </w:r>
        <w:r w:rsidDel="00F42FAA">
          <w:delText>an</w:delText>
        </w:r>
        <w:r w:rsidDel="00F42FAA">
          <w:rPr>
            <w:spacing w:val="-3"/>
          </w:rPr>
          <w:delText xml:space="preserve"> </w:delText>
        </w:r>
      </w:del>
      <w:del w:id="200" w:author="Liwen Chu" w:date="2021-09-02T17:49:00Z">
        <w:r w:rsidDel="00F42FAA">
          <w:delText>ML</w:delText>
        </w:r>
        <w:r w:rsidDel="00F42FAA">
          <w:rPr>
            <w:spacing w:val="-2"/>
          </w:rPr>
          <w:delText xml:space="preserve"> </w:delText>
        </w:r>
        <w:r w:rsidDel="00F42FAA">
          <w:delText>probe</w:delText>
        </w:r>
        <w:r w:rsidDel="00F42FAA">
          <w:rPr>
            <w:spacing w:val="-3"/>
          </w:rPr>
          <w:delText xml:space="preserve"> </w:delText>
        </w:r>
        <w:r w:rsidDel="00F42FAA">
          <w:delText>response</w:delText>
        </w:r>
      </w:del>
      <w:r>
        <w:t>,</w:t>
      </w:r>
      <w:r>
        <w:rPr>
          <w:spacing w:val="-2"/>
        </w:rPr>
        <w:t xml:space="preserve"> </w:t>
      </w:r>
      <w:r>
        <w:t>transmitted</w:t>
      </w:r>
      <w:r>
        <w:rPr>
          <w:spacing w:val="-3"/>
        </w:rPr>
        <w:t xml:space="preserve"> </w:t>
      </w:r>
      <w:r>
        <w:t>by</w:t>
      </w:r>
      <w:r>
        <w:rPr>
          <w:spacing w:val="-3"/>
        </w:rPr>
        <w:t xml:space="preserve"> </w:t>
      </w:r>
      <w:r>
        <w:t>an</w:t>
      </w:r>
      <w:r>
        <w:rPr>
          <w:spacing w:val="-2"/>
        </w:rPr>
        <w:t xml:space="preserve"> </w:t>
      </w:r>
      <w:r>
        <w:t>AP</w:t>
      </w:r>
      <w:ins w:id="201" w:author="Liwen Chu" w:date="2021-09-02T17:50:00Z">
        <w:r>
          <w:t xml:space="preserve"> </w:t>
        </w:r>
      </w:ins>
      <w:r>
        <w:rPr>
          <w:spacing w:val="-48"/>
        </w:rPr>
        <w:t xml:space="preserve"> </w:t>
      </w:r>
      <w:r>
        <w:t>affiliated with the AP MLD or by the AP corresponding to the transmitted BSSID in the same multiple</w:t>
      </w:r>
      <w:r>
        <w:rPr>
          <w:spacing w:val="1"/>
        </w:rPr>
        <w:t xml:space="preserve"> </w:t>
      </w:r>
      <w:r>
        <w:t>BSSID</w:t>
      </w:r>
      <w:r>
        <w:rPr>
          <w:spacing w:val="-1"/>
        </w:rPr>
        <w:t xml:space="preserve"> </w:t>
      </w:r>
      <w:r>
        <w:t>set</w:t>
      </w:r>
      <w:r>
        <w:rPr>
          <w:spacing w:val="-1"/>
        </w:rPr>
        <w:t xml:space="preserve"> </w:t>
      </w:r>
      <w:r>
        <w:t>as at</w:t>
      </w:r>
      <w:r>
        <w:rPr>
          <w:spacing w:val="-1"/>
        </w:rPr>
        <w:t xml:space="preserve"> </w:t>
      </w:r>
      <w:r>
        <w:t>least one of</w:t>
      </w:r>
      <w:r>
        <w:rPr>
          <w:spacing w:val="-1"/>
        </w:rPr>
        <w:t xml:space="preserve"> </w:t>
      </w:r>
      <w:r>
        <w:t>the</w:t>
      </w:r>
      <w:r>
        <w:rPr>
          <w:spacing w:val="-2"/>
        </w:rPr>
        <w:t xml:space="preserve"> </w:t>
      </w:r>
      <w:r>
        <w:t>APs affiliated with</w:t>
      </w:r>
      <w:r>
        <w:rPr>
          <w:spacing w:val="-1"/>
        </w:rPr>
        <w:t xml:space="preserve"> </w:t>
      </w:r>
      <w:r>
        <w:t>the AP</w:t>
      </w:r>
      <w:r>
        <w:rPr>
          <w:spacing w:val="-1"/>
        </w:rPr>
        <w:t xml:space="preserve"> </w:t>
      </w:r>
      <w:r>
        <w:t>MLD.</w:t>
      </w:r>
    </w:p>
    <w:p w14:paraId="7F0517D5" w14:textId="77777777" w:rsidR="00F42FAA" w:rsidRDefault="00F42FAA" w:rsidP="00F42FAA">
      <w:pPr>
        <w:pStyle w:val="BodyText0"/>
        <w:kinsoku w:val="0"/>
        <w:overflowPunct w:val="0"/>
        <w:spacing w:before="1"/>
        <w:rPr>
          <w:sz w:val="21"/>
          <w:szCs w:val="21"/>
        </w:rPr>
      </w:pPr>
    </w:p>
    <w:p w14:paraId="017043BD" w14:textId="7D7163B4" w:rsidR="00F42FAA" w:rsidRDefault="00F42FAA" w:rsidP="00F42FAA">
      <w:pPr>
        <w:pStyle w:val="BodyText0"/>
        <w:kinsoku w:val="0"/>
        <w:overflowPunct w:val="0"/>
        <w:spacing w:before="1" w:line="249" w:lineRule="auto"/>
        <w:ind w:left="120" w:right="117"/>
      </w:pPr>
      <w:r>
        <w:t>A</w:t>
      </w:r>
      <w:r>
        <w:rPr>
          <w:spacing w:val="-6"/>
        </w:rPr>
        <w:t xml:space="preserve"> </w:t>
      </w:r>
      <w:r>
        <w:t>non-AP</w:t>
      </w:r>
      <w:r>
        <w:rPr>
          <w:spacing w:val="-4"/>
        </w:rPr>
        <w:t xml:space="preserve"> </w:t>
      </w:r>
      <w:r>
        <w:t>MLD</w:t>
      </w:r>
      <w:r>
        <w:rPr>
          <w:spacing w:val="-5"/>
        </w:rPr>
        <w:t xml:space="preserve"> </w:t>
      </w:r>
      <w:r>
        <w:t>shall</w:t>
      </w:r>
      <w:r>
        <w:rPr>
          <w:spacing w:val="-6"/>
        </w:rPr>
        <w:t xml:space="preserve"> </w:t>
      </w:r>
      <w:r>
        <w:t>be</w:t>
      </w:r>
      <w:r>
        <w:rPr>
          <w:spacing w:val="-4"/>
        </w:rPr>
        <w:t xml:space="preserve"> </w:t>
      </w:r>
      <w:r>
        <w:t>able</w:t>
      </w:r>
      <w:r>
        <w:rPr>
          <w:spacing w:val="-5"/>
        </w:rPr>
        <w:t xml:space="preserve"> </w:t>
      </w:r>
      <w:r>
        <w:t>to</w:t>
      </w:r>
      <w:r>
        <w:rPr>
          <w:spacing w:val="-3"/>
        </w:rPr>
        <w:t xml:space="preserve"> </w:t>
      </w:r>
      <w:r>
        <w:t>discover</w:t>
      </w:r>
      <w:r>
        <w:rPr>
          <w:spacing w:val="-5"/>
        </w:rPr>
        <w:t xml:space="preserve"> </w:t>
      </w:r>
      <w:r>
        <w:t>an</w:t>
      </w:r>
      <w:r>
        <w:rPr>
          <w:spacing w:val="-4"/>
        </w:rPr>
        <w:t xml:space="preserve"> </w:t>
      </w:r>
      <w:r>
        <w:t>AP</w:t>
      </w:r>
      <w:r>
        <w:rPr>
          <w:spacing w:val="-5"/>
        </w:rPr>
        <w:t xml:space="preserve"> </w:t>
      </w:r>
      <w:r>
        <w:t>MLD</w:t>
      </w:r>
      <w:r>
        <w:rPr>
          <w:spacing w:val="-5"/>
        </w:rPr>
        <w:t xml:space="preserve"> </w:t>
      </w:r>
      <w:r>
        <w:t>and</w:t>
      </w:r>
      <w:r>
        <w:rPr>
          <w:spacing w:val="-4"/>
        </w:rPr>
        <w:t xml:space="preserve"> </w:t>
      </w:r>
      <w:r>
        <w:t>the</w:t>
      </w:r>
      <w:r>
        <w:rPr>
          <w:spacing w:val="-5"/>
        </w:rPr>
        <w:t xml:space="preserve"> </w:t>
      </w:r>
      <w:r>
        <w:t>capabilities</w:t>
      </w:r>
      <w:r>
        <w:rPr>
          <w:spacing w:val="-4"/>
        </w:rPr>
        <w:t xml:space="preserve"> </w:t>
      </w:r>
      <w:r>
        <w:t>and</w:t>
      </w:r>
      <w:r>
        <w:rPr>
          <w:spacing w:val="-5"/>
        </w:rPr>
        <w:t xml:space="preserve"> </w:t>
      </w:r>
      <w:r>
        <w:t>operational</w:t>
      </w:r>
      <w:r>
        <w:rPr>
          <w:spacing w:val="-5"/>
        </w:rPr>
        <w:t xml:space="preserve"> </w:t>
      </w:r>
      <w:r>
        <w:t>parameters</w:t>
      </w:r>
      <w:r>
        <w:rPr>
          <w:spacing w:val="-3"/>
        </w:rPr>
        <w:t xml:space="preserve"> </w:t>
      </w:r>
      <w:r>
        <w:t>of</w:t>
      </w:r>
      <w:r>
        <w:rPr>
          <w:spacing w:val="-4"/>
        </w:rPr>
        <w:t xml:space="preserve"> </w:t>
      </w:r>
      <w:r>
        <w:t>one</w:t>
      </w:r>
      <w:r>
        <w:rPr>
          <w:spacing w:val="-47"/>
        </w:rPr>
        <w:t xml:space="preserve"> </w:t>
      </w:r>
      <w:r>
        <w:t>or more APs affiliated with an AP MLD when it receives a Basic variant Multi-Link element that carries a</w:t>
      </w:r>
      <w:r>
        <w:rPr>
          <w:spacing w:val="1"/>
        </w:rPr>
        <w:t xml:space="preserve"> </w:t>
      </w:r>
      <w:r>
        <w:t>complete</w:t>
      </w:r>
      <w:r>
        <w:rPr>
          <w:spacing w:val="-4"/>
        </w:rPr>
        <w:t xml:space="preserve"> </w:t>
      </w:r>
      <w:r>
        <w:t>profile</w:t>
      </w:r>
      <w:r>
        <w:rPr>
          <w:spacing w:val="-3"/>
        </w:rPr>
        <w:t xml:space="preserve"> </w:t>
      </w:r>
      <w:r>
        <w:t>of</w:t>
      </w:r>
      <w:r>
        <w:rPr>
          <w:spacing w:val="-3"/>
        </w:rPr>
        <w:t xml:space="preserve"> </w:t>
      </w:r>
      <w:r>
        <w:t>the</w:t>
      </w:r>
      <w:r>
        <w:rPr>
          <w:spacing w:val="-3"/>
        </w:rPr>
        <w:t xml:space="preserve"> </w:t>
      </w:r>
      <w:r>
        <w:t>reported</w:t>
      </w:r>
      <w:r>
        <w:rPr>
          <w:spacing w:val="-3"/>
        </w:rPr>
        <w:t xml:space="preserve"> </w:t>
      </w:r>
      <w:r>
        <w:t>AP</w:t>
      </w:r>
      <w:r>
        <w:rPr>
          <w:spacing w:val="-3"/>
        </w:rPr>
        <w:t xml:space="preserve"> </w:t>
      </w:r>
      <w:r>
        <w:t>carried</w:t>
      </w:r>
      <w:r>
        <w:rPr>
          <w:spacing w:val="-4"/>
        </w:rPr>
        <w:t xml:space="preserve"> </w:t>
      </w:r>
      <w:r>
        <w:t>in</w:t>
      </w:r>
      <w:r>
        <w:rPr>
          <w:spacing w:val="-4"/>
        </w:rPr>
        <w:t xml:space="preserve"> </w:t>
      </w:r>
      <w:r>
        <w:t>the</w:t>
      </w:r>
      <w:r>
        <w:rPr>
          <w:spacing w:val="-3"/>
        </w:rPr>
        <w:t xml:space="preserve"> </w:t>
      </w:r>
      <w:proofErr w:type="spellStart"/>
      <w:ins w:id="202" w:author="Liwen Chu" w:date="2021-09-03T11:21:00Z">
        <w:r w:rsidR="008F1A8B">
          <w:rPr>
            <w:color w:val="000000"/>
          </w:rPr>
          <w:t>MLProbe</w:t>
        </w:r>
        <w:proofErr w:type="spellEnd"/>
        <w:r w:rsidR="008F1A8B">
          <w:rPr>
            <w:color w:val="000000"/>
          </w:rPr>
          <w:t xml:space="preserve"> Response</w:t>
        </w:r>
      </w:ins>
      <w:ins w:id="203" w:author="Liwen Chu" w:date="2021-09-02T17:51:00Z">
        <w:r>
          <w:rPr>
            <w:color w:val="000000"/>
            <w:spacing w:val="-4"/>
          </w:rPr>
          <w:t xml:space="preserve"> </w:t>
        </w:r>
      </w:ins>
      <w:del w:id="204" w:author="Liwen Chu" w:date="2021-09-02T17:51:00Z">
        <w:r w:rsidDel="00F42FAA">
          <w:delText>ML</w:delText>
        </w:r>
        <w:r w:rsidDel="00F42FAA">
          <w:rPr>
            <w:spacing w:val="-4"/>
          </w:rPr>
          <w:delText xml:space="preserve"> </w:delText>
        </w:r>
        <w:r w:rsidDel="00F42FAA">
          <w:delText>Probe</w:delText>
        </w:r>
        <w:r w:rsidDel="00F42FAA">
          <w:rPr>
            <w:spacing w:val="-4"/>
          </w:rPr>
          <w:delText xml:space="preserve"> </w:delText>
        </w:r>
        <w:r w:rsidDel="00F42FAA">
          <w:delText>Response</w:delText>
        </w:r>
        <w:r w:rsidDel="00F42FAA">
          <w:rPr>
            <w:spacing w:val="-3"/>
          </w:rPr>
          <w:delText xml:space="preserve"> </w:delText>
        </w:r>
      </w:del>
      <w:r>
        <w:t>frame</w:t>
      </w:r>
      <w:r>
        <w:rPr>
          <w:spacing w:val="-4"/>
        </w:rPr>
        <w:t xml:space="preserve"> </w:t>
      </w:r>
      <w:r>
        <w:t>transmitted</w:t>
      </w:r>
      <w:r>
        <w:rPr>
          <w:spacing w:val="-3"/>
        </w:rPr>
        <w:t xml:space="preserve"> </w:t>
      </w:r>
      <w:r>
        <w:t>by</w:t>
      </w:r>
      <w:r>
        <w:rPr>
          <w:spacing w:val="-3"/>
        </w:rPr>
        <w:t xml:space="preserve"> </w:t>
      </w:r>
      <w:r>
        <w:t>an</w:t>
      </w:r>
      <w:r>
        <w:rPr>
          <w:spacing w:val="-4"/>
        </w:rPr>
        <w:t xml:space="preserve"> </w:t>
      </w:r>
      <w:r>
        <w:t>AP</w:t>
      </w:r>
      <w:r>
        <w:rPr>
          <w:spacing w:val="-3"/>
        </w:rPr>
        <w:t xml:space="preserve"> </w:t>
      </w:r>
      <w:r>
        <w:t>affiliated</w:t>
      </w:r>
      <w:r>
        <w:rPr>
          <w:spacing w:val="-47"/>
        </w:rPr>
        <w:t xml:space="preserve"> </w:t>
      </w:r>
      <w:r>
        <w:t>with the AP MLD</w:t>
      </w:r>
      <w:del w:id="205" w:author="Liwen Chu" w:date="2021-09-02T17:51:00Z">
        <w:r w:rsidDel="00F42FAA">
          <w:delText xml:space="preserve"> or by the AP corresponding to the transmitted BSSID in the same multiple BSSID set as</w:delText>
        </w:r>
        <w:r w:rsidDel="00F42FAA">
          <w:rPr>
            <w:spacing w:val="1"/>
          </w:rPr>
          <w:delText xml:space="preserve"> </w:delText>
        </w:r>
        <w:r w:rsidDel="00F42FAA">
          <w:delText>at</w:delText>
        </w:r>
        <w:r w:rsidDel="00F42FAA">
          <w:rPr>
            <w:spacing w:val="-1"/>
          </w:rPr>
          <w:delText xml:space="preserve"> </w:delText>
        </w:r>
        <w:r w:rsidDel="00F42FAA">
          <w:delText>least one of</w:delText>
        </w:r>
        <w:r w:rsidDel="00F42FAA">
          <w:rPr>
            <w:spacing w:val="-1"/>
          </w:rPr>
          <w:delText xml:space="preserve"> </w:delText>
        </w:r>
        <w:r w:rsidDel="00F42FAA">
          <w:delText>the APs</w:delText>
        </w:r>
        <w:r w:rsidDel="00F42FAA">
          <w:rPr>
            <w:spacing w:val="-1"/>
          </w:rPr>
          <w:delText xml:space="preserve"> </w:delText>
        </w:r>
        <w:r w:rsidDel="00F42FAA">
          <w:delText>affiliated with the AP</w:delText>
        </w:r>
        <w:r w:rsidDel="00F42FAA">
          <w:rPr>
            <w:spacing w:val="-1"/>
          </w:rPr>
          <w:delText xml:space="preserve"> </w:delText>
        </w:r>
        <w:r w:rsidDel="00F42FAA">
          <w:delText>MLD</w:delText>
        </w:r>
      </w:del>
      <w:r>
        <w:t>.</w:t>
      </w:r>
    </w:p>
    <w:p w14:paraId="2AE6EB96" w14:textId="50874A4D" w:rsidR="00F42FAA" w:rsidRDefault="00F47CF2" w:rsidP="00A26728">
      <w:pPr>
        <w:pStyle w:val="BodyText0"/>
        <w:kinsoku w:val="0"/>
        <w:overflowPunct w:val="0"/>
        <w:spacing w:before="137" w:line="230" w:lineRule="auto"/>
        <w:ind w:left="119" w:right="116"/>
        <w:rPr>
          <w:color w:val="000000"/>
          <w:sz w:val="18"/>
          <w:szCs w:val="18"/>
        </w:rPr>
      </w:pPr>
      <w:r>
        <w:rPr>
          <w:sz w:val="21"/>
          <w:szCs w:val="21"/>
        </w:rPr>
        <w:t>……</w:t>
      </w:r>
    </w:p>
    <w:p w14:paraId="34881D50" w14:textId="77777777" w:rsidR="00F42FAA" w:rsidRDefault="00F42FAA" w:rsidP="00A26728">
      <w:pPr>
        <w:pStyle w:val="BodyText0"/>
        <w:kinsoku w:val="0"/>
        <w:overflowPunct w:val="0"/>
        <w:spacing w:before="137" w:line="230" w:lineRule="auto"/>
        <w:ind w:left="119" w:right="116"/>
        <w:rPr>
          <w:color w:val="000000"/>
          <w:sz w:val="18"/>
          <w:szCs w:val="18"/>
        </w:rPr>
      </w:pPr>
    </w:p>
    <w:p w14:paraId="453CD74B" w14:textId="20310F46" w:rsidR="00A26728" w:rsidRDefault="00A26728" w:rsidP="00A26728">
      <w:pPr>
        <w:pStyle w:val="BodyText0"/>
        <w:kinsoku w:val="0"/>
        <w:overflowPunct w:val="0"/>
        <w:spacing w:before="89" w:line="249" w:lineRule="auto"/>
        <w:ind w:left="120" w:right="116"/>
        <w:rPr>
          <w:color w:val="000000"/>
        </w:rPr>
      </w:pPr>
      <w:r>
        <w:rPr>
          <w:color w:val="208A20"/>
          <w:u w:val="single"/>
        </w:rPr>
        <w:t>(#1676)(#1042)(#1044)</w:t>
      </w:r>
      <w:r>
        <w:rPr>
          <w:color w:val="000000"/>
        </w:rPr>
        <w:t xml:space="preserve">None of the non-AP STAs of a non-AP MLD shall send an </w:t>
      </w:r>
      <w:del w:id="206" w:author="Liwen Chu" w:date="2021-09-02T19:31:00Z">
        <w:r w:rsidDel="002F017E">
          <w:rPr>
            <w:color w:val="000000"/>
          </w:rPr>
          <w:delText>ML probe request</w:delText>
        </w:r>
      </w:del>
      <w:proofErr w:type="spellStart"/>
      <w:ins w:id="207" w:author="Liwen Chu" w:date="2021-09-03T11:20:00Z">
        <w:r w:rsidR="008F1A8B">
          <w:rPr>
            <w:color w:val="000000"/>
          </w:rPr>
          <w:t>MLProbe</w:t>
        </w:r>
        <w:proofErr w:type="spellEnd"/>
        <w:r w:rsidR="008F1A8B">
          <w:rPr>
            <w:color w:val="000000"/>
          </w:rPr>
          <w:t xml:space="preserve"> Request</w:t>
        </w:r>
      </w:ins>
      <w:r>
        <w:rPr>
          <w:color w:val="000000"/>
        </w:rPr>
        <w:t xml:space="preserve"> to an</w:t>
      </w:r>
      <w:r>
        <w:rPr>
          <w:color w:val="000000"/>
          <w:spacing w:val="1"/>
        </w:rPr>
        <w:t xml:space="preserve"> </w:t>
      </w:r>
      <w:r>
        <w:rPr>
          <w:color w:val="000000"/>
        </w:rPr>
        <w:t>AP of the AP MLD in the corresponding link if any non-AP STA of the same non-AP MLD has already</w:t>
      </w:r>
      <w:r>
        <w:rPr>
          <w:color w:val="000000"/>
          <w:spacing w:val="1"/>
        </w:rPr>
        <w:t xml:space="preserve"> </w:t>
      </w:r>
      <w:r>
        <w:rPr>
          <w:color w:val="000000"/>
        </w:rPr>
        <w:t xml:space="preserve">received a </w:t>
      </w:r>
      <w:del w:id="208" w:author="Liwen Chu" w:date="2021-09-02T19:32:00Z">
        <w:r w:rsidDel="002F017E">
          <w:rPr>
            <w:color w:val="000000"/>
          </w:rPr>
          <w:delText>ML probe response</w:delText>
        </w:r>
      </w:del>
      <w:r>
        <w:rPr>
          <w:color w:val="000000"/>
        </w:rPr>
        <w:t xml:space="preserve"> </w:t>
      </w:r>
      <w:proofErr w:type="spellStart"/>
      <w:ins w:id="209" w:author="Liwen Chu" w:date="2021-09-02T19:32:00Z">
        <w:r w:rsidR="002F017E">
          <w:rPr>
            <w:color w:val="000000"/>
          </w:rPr>
          <w:t>ML_Pro</w:t>
        </w:r>
      </w:ins>
      <w:ins w:id="210" w:author="Liwen Chu" w:date="2021-09-08T10:50:00Z">
        <w:r w:rsidR="005D7D19">
          <w:rPr>
            <w:color w:val="000000"/>
          </w:rPr>
          <w:t>b</w:t>
        </w:r>
      </w:ins>
      <w:ins w:id="211" w:author="Liwen Chu" w:date="2021-09-02T19:32:00Z">
        <w:r w:rsidR="002F017E">
          <w:rPr>
            <w:color w:val="000000"/>
          </w:rPr>
          <w:t>e</w:t>
        </w:r>
        <w:proofErr w:type="spellEnd"/>
        <w:r w:rsidR="002F017E">
          <w:rPr>
            <w:color w:val="000000"/>
          </w:rPr>
          <w:t xml:space="preserve"> Response </w:t>
        </w:r>
      </w:ins>
      <w:r>
        <w:rPr>
          <w:color w:val="000000"/>
        </w:rPr>
        <w:t>including complete information from any of the AP of the AP MLD in any</w:t>
      </w:r>
      <w:r>
        <w:rPr>
          <w:color w:val="000000"/>
          <w:spacing w:val="1"/>
        </w:rPr>
        <w:t xml:space="preserve"> </w:t>
      </w:r>
      <w:r>
        <w:rPr>
          <w:color w:val="000000"/>
        </w:rPr>
        <w:t>link, since the MLME-</w:t>
      </w:r>
      <w:proofErr w:type="spellStart"/>
      <w:r>
        <w:rPr>
          <w:color w:val="000000"/>
        </w:rPr>
        <w:t>SCAN.request</w:t>
      </w:r>
      <w:proofErr w:type="spellEnd"/>
      <w:r>
        <w:rPr>
          <w:color w:val="000000"/>
        </w:rPr>
        <w:t xml:space="preserve"> primitive with </w:t>
      </w:r>
      <w:proofErr w:type="spellStart"/>
      <w:r>
        <w:rPr>
          <w:color w:val="000000"/>
        </w:rPr>
        <w:t>ScanType</w:t>
      </w:r>
      <w:proofErr w:type="spellEnd"/>
      <w:r>
        <w:rPr>
          <w:color w:val="000000"/>
        </w:rPr>
        <w:t xml:space="preserve"> parameter indicating an active scan was</w:t>
      </w:r>
      <w:r>
        <w:rPr>
          <w:color w:val="000000"/>
          <w:spacing w:val="1"/>
        </w:rPr>
        <w:t xml:space="preserve"> </w:t>
      </w:r>
      <w:r>
        <w:rPr>
          <w:color w:val="000000"/>
        </w:rPr>
        <w:t>issued.</w:t>
      </w:r>
    </w:p>
    <w:p w14:paraId="4CE006FD" w14:textId="77777777" w:rsidR="009A1CEB" w:rsidRDefault="009A1CEB" w:rsidP="005C7A72">
      <w:pPr>
        <w:rPr>
          <w:color w:val="000000"/>
          <w:sz w:val="20"/>
        </w:rPr>
      </w:pPr>
    </w:p>
    <w:p w14:paraId="34F987BF" w14:textId="4F42FD92" w:rsidR="00A26728" w:rsidRDefault="009A1CEB" w:rsidP="005C7A72">
      <w:pPr>
        <w:rPr>
          <w:color w:val="000000"/>
          <w:sz w:val="20"/>
        </w:rPr>
      </w:pPr>
      <w:r>
        <w:rPr>
          <w:color w:val="000000"/>
          <w:sz w:val="20"/>
        </w:rPr>
        <w:t>35.3.4.3</w:t>
      </w:r>
      <w:ins w:id="212" w:author="Liwen Chu" w:date="2021-09-02T19:37:00Z">
        <w:r>
          <w:rPr>
            <w:color w:val="000000"/>
            <w:sz w:val="20"/>
          </w:rPr>
          <w:t xml:space="preserve"> </w:t>
        </w:r>
      </w:ins>
      <w:r>
        <w:rPr>
          <w:color w:val="000000"/>
          <w:sz w:val="20"/>
        </w:rPr>
        <w:t>No</w:t>
      </w:r>
      <w:r>
        <w:t>n-AP</w:t>
      </w:r>
      <w:r>
        <w:rPr>
          <w:spacing w:val="-9"/>
        </w:rPr>
        <w:t xml:space="preserve"> </w:t>
      </w:r>
      <w:proofErr w:type="spellStart"/>
      <w:r>
        <w:t>behavior</w:t>
      </w:r>
      <w:proofErr w:type="spellEnd"/>
      <w:r>
        <w:rPr>
          <w:color w:val="208A20"/>
          <w:u w:val="thick"/>
        </w:rPr>
        <w:t>(#1010)(#1020)</w:t>
      </w:r>
    </w:p>
    <w:p w14:paraId="624170DE" w14:textId="55468255" w:rsidR="009A1CEB" w:rsidRDefault="009A1CEB" w:rsidP="005C7A72">
      <w:pPr>
        <w:rPr>
          <w:color w:val="000000"/>
          <w:sz w:val="20"/>
        </w:rPr>
      </w:pPr>
    </w:p>
    <w:p w14:paraId="41B48181" w14:textId="70F2D9A9" w:rsidR="001820D1" w:rsidRPr="001820D1" w:rsidRDefault="001820D1" w:rsidP="001820D1">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change </w:t>
      </w:r>
      <w:r w:rsidR="00F47CF2">
        <w:rPr>
          <w:rFonts w:ascii="Arial-BoldMT" w:eastAsia="Arial-BoldMT" w:cs="Arial-BoldMT"/>
          <w:b/>
          <w:bCs/>
          <w:i/>
          <w:iCs/>
          <w:sz w:val="20"/>
          <w:highlight w:val="yellow"/>
          <w:u w:val="single"/>
          <w:lang w:val="en-US"/>
        </w:rPr>
        <w:t xml:space="preserve">the first three </w:t>
      </w:r>
      <w:proofErr w:type="spellStart"/>
      <w:r w:rsidR="00F47CF2">
        <w:rPr>
          <w:rFonts w:ascii="Arial-BoldMT" w:eastAsia="Arial-BoldMT" w:cs="Arial-BoldMT"/>
          <w:b/>
          <w:bCs/>
          <w:i/>
          <w:iCs/>
          <w:sz w:val="20"/>
          <w:highlight w:val="yellow"/>
          <w:u w:val="single"/>
          <w:lang w:val="en-US"/>
        </w:rPr>
        <w:t>paragraphes</w:t>
      </w:r>
      <w:proofErr w:type="spellEnd"/>
      <w:r w:rsidR="00F47CF2">
        <w:rPr>
          <w:rFonts w:ascii="Arial-BoldMT" w:eastAsia="Arial-BoldMT" w:cs="Arial-BoldMT"/>
          <w:b/>
          <w:bCs/>
          <w:i/>
          <w:iCs/>
          <w:sz w:val="20"/>
          <w:highlight w:val="yellow"/>
          <w:u w:val="single"/>
          <w:lang w:val="en-US"/>
        </w:rPr>
        <w:t xml:space="preserve"> in </w:t>
      </w:r>
      <w:r>
        <w:rPr>
          <w:rFonts w:ascii="Arial-BoldMT" w:eastAsia="Arial-BoldMT" w:cs="Arial-BoldMT"/>
          <w:b/>
          <w:bCs/>
          <w:i/>
          <w:iCs/>
          <w:sz w:val="20"/>
          <w:highlight w:val="yellow"/>
          <w:u w:val="single"/>
          <w:lang w:val="en-US"/>
        </w:rPr>
        <w:t>35.3.4.3</w:t>
      </w:r>
      <w:r w:rsidRPr="001820D1">
        <w:rPr>
          <w:rFonts w:ascii="Arial-BoldMT" w:eastAsia="Arial-BoldMT" w:cs="Arial-BoldMT"/>
          <w:b/>
          <w:bCs/>
          <w:i/>
          <w:iCs/>
          <w:sz w:val="20"/>
          <w:highlight w:val="yellow"/>
          <w:u w:val="single"/>
          <w:lang w:val="en-US"/>
        </w:rPr>
        <w:t xml:space="preserve"> as follows:</w:t>
      </w:r>
      <w:r w:rsidR="00BB7254" w:rsidRPr="00BB7254">
        <w:rPr>
          <w:rFonts w:ascii="Arial-BoldMT" w:eastAsia="Arial-BoldMT" w:cs="Arial-BoldMT"/>
          <w:b/>
          <w:bCs/>
          <w:i/>
          <w:iCs/>
          <w:sz w:val="20"/>
          <w:u w:val="single"/>
          <w:lang w:val="en-US"/>
        </w:rPr>
        <w:t xml:space="preserve"> </w:t>
      </w:r>
      <w:ins w:id="213" w:author="Liwen Chu" w:date="2021-09-03T11:37:00Z">
        <w:r w:rsidR="00BB7254">
          <w:rPr>
            <w:rFonts w:ascii="Arial-BoldMT" w:eastAsia="Arial-BoldMT" w:cs="Arial-BoldMT"/>
            <w:b/>
            <w:bCs/>
            <w:i/>
            <w:iCs/>
            <w:sz w:val="20"/>
            <w:u w:val="single"/>
            <w:lang w:val="en-US"/>
          </w:rPr>
          <w:t>(#</w:t>
        </w:r>
      </w:ins>
      <w:ins w:id="214" w:author="Liwen Chu" w:date="2021-09-07T21:20:00Z">
        <w:r w:rsidR="00C947DC">
          <w:rPr>
            <w:rFonts w:ascii="Arial-BoldMT" w:eastAsia="Arial-BoldMT" w:cs="Arial-BoldMT"/>
            <w:b/>
            <w:bCs/>
            <w:i/>
            <w:iCs/>
            <w:sz w:val="20"/>
            <w:u w:val="single"/>
            <w:lang w:val="en-US"/>
          </w:rPr>
          <w:t>5063</w:t>
        </w:r>
      </w:ins>
      <w:ins w:id="215" w:author="Liwen Chu" w:date="2021-09-03T11:37:00Z">
        <w:r w:rsidR="00BB7254">
          <w:rPr>
            <w:rFonts w:ascii="Arial-BoldMT" w:eastAsia="Arial-BoldMT" w:cs="Arial-BoldMT"/>
            <w:b/>
            <w:bCs/>
            <w:i/>
            <w:iCs/>
            <w:sz w:val="20"/>
            <w:u w:val="single"/>
            <w:lang w:val="en-US"/>
          </w:rPr>
          <w:t>)</w:t>
        </w:r>
      </w:ins>
    </w:p>
    <w:p w14:paraId="0D02DBBC" w14:textId="77777777" w:rsidR="001820D1" w:rsidRPr="001820D1" w:rsidRDefault="001820D1" w:rsidP="005C7A72">
      <w:pPr>
        <w:rPr>
          <w:color w:val="000000"/>
          <w:sz w:val="20"/>
          <w:lang w:val="en-US"/>
        </w:rPr>
      </w:pPr>
    </w:p>
    <w:p w14:paraId="7F59476D" w14:textId="74FA7E07" w:rsidR="009A1CEB" w:rsidRDefault="009A1CEB" w:rsidP="009A1CEB">
      <w:pPr>
        <w:pStyle w:val="BodyText0"/>
        <w:kinsoku w:val="0"/>
        <w:overflowPunct w:val="0"/>
        <w:spacing w:before="91" w:line="249" w:lineRule="auto"/>
        <w:ind w:left="119" w:right="118"/>
      </w:pPr>
      <w:r>
        <w:t>A non-AP MLD shall be able to discover an AP MLD when it receives a Basic variant Multi-Link element</w:t>
      </w:r>
      <w:r>
        <w:rPr>
          <w:spacing w:val="1"/>
        </w:rPr>
        <w:t xml:space="preserve"> </w:t>
      </w:r>
      <w:r>
        <w:t>carried</w:t>
      </w:r>
      <w:r>
        <w:rPr>
          <w:spacing w:val="-3"/>
        </w:rPr>
        <w:t xml:space="preserve"> </w:t>
      </w:r>
      <w:r>
        <w:t>in</w:t>
      </w:r>
      <w:r>
        <w:rPr>
          <w:spacing w:val="-3"/>
        </w:rPr>
        <w:t xml:space="preserve"> </w:t>
      </w:r>
      <w:r>
        <w:t>a</w:t>
      </w:r>
      <w:r>
        <w:rPr>
          <w:spacing w:val="-2"/>
        </w:rPr>
        <w:t xml:space="preserve"> </w:t>
      </w:r>
      <w:r>
        <w:t>Beacon</w:t>
      </w:r>
      <w:r>
        <w:rPr>
          <w:spacing w:val="-3"/>
        </w:rPr>
        <w:t xml:space="preserve"> </w:t>
      </w:r>
      <w:r>
        <w:t>frame</w:t>
      </w:r>
      <w:r>
        <w:rPr>
          <w:spacing w:val="-3"/>
        </w:rPr>
        <w:t xml:space="preserve"> </w:t>
      </w:r>
      <w:r>
        <w:t>or</w:t>
      </w:r>
      <w:r>
        <w:rPr>
          <w:spacing w:val="-2"/>
        </w:rPr>
        <w:t xml:space="preserve"> </w:t>
      </w:r>
      <w:r>
        <w:t>Probe</w:t>
      </w:r>
      <w:r>
        <w:rPr>
          <w:spacing w:val="-3"/>
        </w:rPr>
        <w:t xml:space="preserve"> </w:t>
      </w:r>
      <w:r>
        <w:t>Response</w:t>
      </w:r>
      <w:r>
        <w:rPr>
          <w:spacing w:val="-2"/>
        </w:rPr>
        <w:t xml:space="preserve"> </w:t>
      </w:r>
      <w:r>
        <w:t>frame</w:t>
      </w:r>
      <w:del w:id="216" w:author="Liwen Chu" w:date="2021-09-02T19:36:00Z">
        <w:r w:rsidDel="009A1CEB">
          <w:delText>,</w:delText>
        </w:r>
        <w:r w:rsidDel="009A1CEB">
          <w:rPr>
            <w:spacing w:val="-3"/>
          </w:rPr>
          <w:delText xml:space="preserve"> </w:delText>
        </w:r>
        <w:r w:rsidDel="009A1CEB">
          <w:delText>that</w:delText>
        </w:r>
        <w:r w:rsidDel="009A1CEB">
          <w:rPr>
            <w:spacing w:val="-2"/>
          </w:rPr>
          <w:delText xml:space="preserve"> </w:delText>
        </w:r>
        <w:r w:rsidDel="009A1CEB">
          <w:delText>is</w:delText>
        </w:r>
        <w:r w:rsidDel="009A1CEB">
          <w:rPr>
            <w:spacing w:val="-2"/>
          </w:rPr>
          <w:delText xml:space="preserve"> </w:delText>
        </w:r>
        <w:r w:rsidDel="009A1CEB">
          <w:delText>not</w:delText>
        </w:r>
        <w:r w:rsidDel="009A1CEB">
          <w:rPr>
            <w:spacing w:val="-2"/>
          </w:rPr>
          <w:delText xml:space="preserve"> </w:delText>
        </w:r>
        <w:r w:rsidDel="009A1CEB">
          <w:delText>an</w:delText>
        </w:r>
        <w:r w:rsidDel="009A1CEB">
          <w:rPr>
            <w:spacing w:val="-3"/>
          </w:rPr>
          <w:delText xml:space="preserve"> </w:delText>
        </w:r>
      </w:del>
      <w:del w:id="217" w:author="Liwen Chu" w:date="2021-09-02T19:34:00Z">
        <w:r w:rsidDel="009A1CEB">
          <w:delText>ML</w:delText>
        </w:r>
        <w:r w:rsidDel="009A1CEB">
          <w:rPr>
            <w:spacing w:val="-2"/>
          </w:rPr>
          <w:delText xml:space="preserve"> </w:delText>
        </w:r>
        <w:r w:rsidDel="009A1CEB">
          <w:delText>probe</w:delText>
        </w:r>
        <w:r w:rsidDel="009A1CEB">
          <w:rPr>
            <w:spacing w:val="-3"/>
          </w:rPr>
          <w:delText xml:space="preserve"> </w:delText>
        </w:r>
        <w:r w:rsidDel="009A1CEB">
          <w:delText>response</w:delText>
        </w:r>
      </w:del>
      <w:r>
        <w:t>,</w:t>
      </w:r>
      <w:r>
        <w:rPr>
          <w:spacing w:val="-2"/>
        </w:rPr>
        <w:t xml:space="preserve"> </w:t>
      </w:r>
      <w:r>
        <w:t>transmitted</w:t>
      </w:r>
      <w:r>
        <w:rPr>
          <w:spacing w:val="-3"/>
        </w:rPr>
        <w:t xml:space="preserve"> </w:t>
      </w:r>
      <w:r>
        <w:t>by</w:t>
      </w:r>
      <w:r>
        <w:rPr>
          <w:spacing w:val="-3"/>
        </w:rPr>
        <w:t xml:space="preserve"> </w:t>
      </w:r>
      <w:r>
        <w:t>an</w:t>
      </w:r>
      <w:r>
        <w:rPr>
          <w:spacing w:val="-2"/>
        </w:rPr>
        <w:t xml:space="preserve"> </w:t>
      </w:r>
      <w:r>
        <w:t>AP</w:t>
      </w:r>
      <w:r>
        <w:rPr>
          <w:spacing w:val="-48"/>
        </w:rPr>
        <w:t xml:space="preserve"> </w:t>
      </w:r>
      <w:r>
        <w:t xml:space="preserve">affiliated with the AP </w:t>
      </w:r>
      <w:proofErr w:type="spellStart"/>
      <w:r>
        <w:t>MLD</w:t>
      </w:r>
      <w:del w:id="218" w:author="Liwen Chu" w:date="2021-09-02T19:36:00Z">
        <w:r w:rsidDel="009A1CEB">
          <w:delText xml:space="preserve"> </w:delText>
        </w:r>
      </w:del>
      <w:r>
        <w:t>or</w:t>
      </w:r>
      <w:proofErr w:type="spellEnd"/>
      <w:r>
        <w:t xml:space="preserve"> by the AP corresponding to the transmitted BSSID in the same multiple</w:t>
      </w:r>
      <w:r>
        <w:rPr>
          <w:spacing w:val="1"/>
        </w:rPr>
        <w:t xml:space="preserve"> </w:t>
      </w:r>
      <w:r>
        <w:t>BSSID</w:t>
      </w:r>
      <w:r>
        <w:rPr>
          <w:spacing w:val="-1"/>
        </w:rPr>
        <w:t xml:space="preserve"> </w:t>
      </w:r>
      <w:r>
        <w:t>set</w:t>
      </w:r>
      <w:r>
        <w:rPr>
          <w:spacing w:val="-1"/>
        </w:rPr>
        <w:t xml:space="preserve"> </w:t>
      </w:r>
      <w:r>
        <w:t>as at</w:t>
      </w:r>
      <w:r>
        <w:rPr>
          <w:spacing w:val="-1"/>
        </w:rPr>
        <w:t xml:space="preserve"> </w:t>
      </w:r>
      <w:r>
        <w:t>least one of</w:t>
      </w:r>
      <w:r>
        <w:rPr>
          <w:spacing w:val="-1"/>
        </w:rPr>
        <w:t xml:space="preserve"> </w:t>
      </w:r>
      <w:r>
        <w:t>the</w:t>
      </w:r>
      <w:r>
        <w:rPr>
          <w:spacing w:val="-2"/>
        </w:rPr>
        <w:t xml:space="preserve"> </w:t>
      </w:r>
      <w:r>
        <w:t>APs affiliated with</w:t>
      </w:r>
      <w:r>
        <w:rPr>
          <w:spacing w:val="-1"/>
        </w:rPr>
        <w:t xml:space="preserve"> </w:t>
      </w:r>
      <w:r>
        <w:t>the AP</w:t>
      </w:r>
      <w:r>
        <w:rPr>
          <w:spacing w:val="-1"/>
        </w:rPr>
        <w:t xml:space="preserve"> </w:t>
      </w:r>
      <w:r>
        <w:t>MLD.</w:t>
      </w:r>
    </w:p>
    <w:p w14:paraId="1F162E84" w14:textId="77777777" w:rsidR="009A1CEB" w:rsidRDefault="009A1CEB" w:rsidP="009A1CEB">
      <w:pPr>
        <w:pStyle w:val="BodyText0"/>
        <w:kinsoku w:val="0"/>
        <w:overflowPunct w:val="0"/>
        <w:spacing w:before="1"/>
        <w:rPr>
          <w:sz w:val="21"/>
          <w:szCs w:val="21"/>
        </w:rPr>
      </w:pPr>
    </w:p>
    <w:p w14:paraId="310332A1" w14:textId="1523B897" w:rsidR="009A1CEB" w:rsidRDefault="009A1CEB" w:rsidP="009A1CEB">
      <w:pPr>
        <w:pStyle w:val="BodyText0"/>
        <w:kinsoku w:val="0"/>
        <w:overflowPunct w:val="0"/>
        <w:spacing w:before="1" w:line="249" w:lineRule="auto"/>
        <w:ind w:left="120" w:right="117"/>
      </w:pPr>
      <w:r>
        <w:t>A</w:t>
      </w:r>
      <w:r>
        <w:rPr>
          <w:spacing w:val="-6"/>
        </w:rPr>
        <w:t xml:space="preserve"> </w:t>
      </w:r>
      <w:r>
        <w:t>non-AP</w:t>
      </w:r>
      <w:r>
        <w:rPr>
          <w:spacing w:val="-4"/>
        </w:rPr>
        <w:t xml:space="preserve"> </w:t>
      </w:r>
      <w:r>
        <w:t>MLD</w:t>
      </w:r>
      <w:r>
        <w:rPr>
          <w:spacing w:val="-5"/>
        </w:rPr>
        <w:t xml:space="preserve"> </w:t>
      </w:r>
      <w:r>
        <w:t>shall</w:t>
      </w:r>
      <w:r>
        <w:rPr>
          <w:spacing w:val="-6"/>
        </w:rPr>
        <w:t xml:space="preserve"> </w:t>
      </w:r>
      <w:r>
        <w:t>be</w:t>
      </w:r>
      <w:r>
        <w:rPr>
          <w:spacing w:val="-4"/>
        </w:rPr>
        <w:t xml:space="preserve"> </w:t>
      </w:r>
      <w:r>
        <w:t>able</w:t>
      </w:r>
      <w:r>
        <w:rPr>
          <w:spacing w:val="-5"/>
        </w:rPr>
        <w:t xml:space="preserve"> </w:t>
      </w:r>
      <w:r>
        <w:t>to</w:t>
      </w:r>
      <w:r>
        <w:rPr>
          <w:spacing w:val="-3"/>
        </w:rPr>
        <w:t xml:space="preserve"> </w:t>
      </w:r>
      <w:r>
        <w:t>discover</w:t>
      </w:r>
      <w:r>
        <w:rPr>
          <w:spacing w:val="-5"/>
        </w:rPr>
        <w:t xml:space="preserve"> </w:t>
      </w:r>
      <w:r>
        <w:t>an</w:t>
      </w:r>
      <w:r>
        <w:rPr>
          <w:spacing w:val="-4"/>
        </w:rPr>
        <w:t xml:space="preserve"> </w:t>
      </w:r>
      <w:r>
        <w:t>AP</w:t>
      </w:r>
      <w:r>
        <w:rPr>
          <w:spacing w:val="-5"/>
        </w:rPr>
        <w:t xml:space="preserve"> </w:t>
      </w:r>
      <w:r>
        <w:t>MLD</w:t>
      </w:r>
      <w:r>
        <w:rPr>
          <w:spacing w:val="-5"/>
        </w:rPr>
        <w:t xml:space="preserve"> </w:t>
      </w:r>
      <w:r>
        <w:t>and</w:t>
      </w:r>
      <w:r>
        <w:rPr>
          <w:spacing w:val="-4"/>
        </w:rPr>
        <w:t xml:space="preserve"> </w:t>
      </w:r>
      <w:r>
        <w:t>the</w:t>
      </w:r>
      <w:r>
        <w:rPr>
          <w:spacing w:val="-5"/>
        </w:rPr>
        <w:t xml:space="preserve"> </w:t>
      </w:r>
      <w:r>
        <w:t>capabilities</w:t>
      </w:r>
      <w:r>
        <w:rPr>
          <w:spacing w:val="-4"/>
        </w:rPr>
        <w:t xml:space="preserve"> </w:t>
      </w:r>
      <w:r>
        <w:t>and</w:t>
      </w:r>
      <w:r>
        <w:rPr>
          <w:spacing w:val="-5"/>
        </w:rPr>
        <w:t xml:space="preserve"> </w:t>
      </w:r>
      <w:r>
        <w:t>operational</w:t>
      </w:r>
      <w:r>
        <w:rPr>
          <w:spacing w:val="-5"/>
        </w:rPr>
        <w:t xml:space="preserve"> </w:t>
      </w:r>
      <w:r>
        <w:t>parameters</w:t>
      </w:r>
      <w:r>
        <w:rPr>
          <w:spacing w:val="-3"/>
        </w:rPr>
        <w:t xml:space="preserve"> </w:t>
      </w:r>
      <w:r>
        <w:t>of</w:t>
      </w:r>
      <w:r>
        <w:rPr>
          <w:spacing w:val="-4"/>
        </w:rPr>
        <w:t xml:space="preserve"> </w:t>
      </w:r>
      <w:r>
        <w:t>one</w:t>
      </w:r>
      <w:r>
        <w:rPr>
          <w:spacing w:val="-47"/>
        </w:rPr>
        <w:t xml:space="preserve"> </w:t>
      </w:r>
      <w:r>
        <w:t>or more APs affiliated with an AP MLD when it receives a Basic variant Multi-Link element that carries a</w:t>
      </w:r>
      <w:r>
        <w:rPr>
          <w:spacing w:val="1"/>
        </w:rPr>
        <w:t xml:space="preserve"> </w:t>
      </w:r>
      <w:r>
        <w:t>complete</w:t>
      </w:r>
      <w:r>
        <w:rPr>
          <w:spacing w:val="-4"/>
        </w:rPr>
        <w:t xml:space="preserve"> </w:t>
      </w:r>
      <w:r>
        <w:t>profile</w:t>
      </w:r>
      <w:r>
        <w:rPr>
          <w:spacing w:val="-3"/>
        </w:rPr>
        <w:t xml:space="preserve"> </w:t>
      </w:r>
      <w:r>
        <w:t>of</w:t>
      </w:r>
      <w:r>
        <w:rPr>
          <w:spacing w:val="-3"/>
        </w:rPr>
        <w:t xml:space="preserve"> </w:t>
      </w:r>
      <w:r>
        <w:t>the</w:t>
      </w:r>
      <w:r>
        <w:rPr>
          <w:spacing w:val="-3"/>
        </w:rPr>
        <w:t xml:space="preserve"> </w:t>
      </w:r>
      <w:r>
        <w:t>reported</w:t>
      </w:r>
      <w:r>
        <w:rPr>
          <w:spacing w:val="-3"/>
        </w:rPr>
        <w:t xml:space="preserve"> </w:t>
      </w:r>
      <w:r>
        <w:t>AP</w:t>
      </w:r>
      <w:r>
        <w:rPr>
          <w:spacing w:val="-3"/>
        </w:rPr>
        <w:t xml:space="preserve"> </w:t>
      </w:r>
      <w:r>
        <w:t>carried</w:t>
      </w:r>
      <w:r>
        <w:rPr>
          <w:spacing w:val="-4"/>
        </w:rPr>
        <w:t xml:space="preserve"> </w:t>
      </w:r>
      <w:r>
        <w:t>in</w:t>
      </w:r>
      <w:r>
        <w:rPr>
          <w:spacing w:val="-4"/>
        </w:rPr>
        <w:t xml:space="preserve"> </w:t>
      </w:r>
      <w:r>
        <w:t>the</w:t>
      </w:r>
      <w:r>
        <w:rPr>
          <w:spacing w:val="-3"/>
        </w:rPr>
        <w:t xml:space="preserve"> </w:t>
      </w:r>
      <w:proofErr w:type="spellStart"/>
      <w:ins w:id="219" w:author="Liwen Chu" w:date="2021-09-02T19:35:00Z">
        <w:r>
          <w:rPr>
            <w:color w:val="000000"/>
          </w:rPr>
          <w:t>ML_Pro</w:t>
        </w:r>
      </w:ins>
      <w:ins w:id="220" w:author="Liwen Chu" w:date="2021-09-08T10:50:00Z">
        <w:r w:rsidR="005D7D19">
          <w:rPr>
            <w:color w:val="000000"/>
          </w:rPr>
          <w:t>b</w:t>
        </w:r>
      </w:ins>
      <w:ins w:id="221" w:author="Liwen Chu" w:date="2021-09-02T19:35:00Z">
        <w:r>
          <w:rPr>
            <w:color w:val="000000"/>
          </w:rPr>
          <w:t>e</w:t>
        </w:r>
        <w:proofErr w:type="spellEnd"/>
        <w:r>
          <w:rPr>
            <w:color w:val="000000"/>
          </w:rPr>
          <w:t xml:space="preserve"> Response </w:t>
        </w:r>
      </w:ins>
      <w:del w:id="222" w:author="Liwen Chu" w:date="2021-09-02T19:35:00Z">
        <w:r w:rsidDel="009A1CEB">
          <w:delText>ML</w:delText>
        </w:r>
        <w:r w:rsidDel="009A1CEB">
          <w:rPr>
            <w:spacing w:val="-4"/>
          </w:rPr>
          <w:delText xml:space="preserve"> </w:delText>
        </w:r>
        <w:r w:rsidDel="009A1CEB">
          <w:delText>Probe</w:delText>
        </w:r>
        <w:r w:rsidDel="009A1CEB">
          <w:rPr>
            <w:spacing w:val="-4"/>
          </w:rPr>
          <w:delText xml:space="preserve"> </w:delText>
        </w:r>
        <w:r w:rsidDel="009A1CEB">
          <w:delText>Response</w:delText>
        </w:r>
        <w:r w:rsidDel="009A1CEB">
          <w:rPr>
            <w:spacing w:val="-3"/>
          </w:rPr>
          <w:delText xml:space="preserve"> </w:delText>
        </w:r>
      </w:del>
      <w:r>
        <w:t>frame</w:t>
      </w:r>
      <w:r>
        <w:rPr>
          <w:spacing w:val="-4"/>
        </w:rPr>
        <w:t xml:space="preserve"> </w:t>
      </w:r>
      <w:r>
        <w:t>transmitted</w:t>
      </w:r>
      <w:r>
        <w:rPr>
          <w:spacing w:val="-3"/>
        </w:rPr>
        <w:t xml:space="preserve"> </w:t>
      </w:r>
      <w:r>
        <w:t>by</w:t>
      </w:r>
      <w:r>
        <w:rPr>
          <w:spacing w:val="-3"/>
        </w:rPr>
        <w:t xml:space="preserve"> </w:t>
      </w:r>
      <w:r>
        <w:t>an</w:t>
      </w:r>
      <w:r>
        <w:rPr>
          <w:spacing w:val="-4"/>
        </w:rPr>
        <w:t xml:space="preserve"> </w:t>
      </w:r>
      <w:r>
        <w:t>AP</w:t>
      </w:r>
      <w:r>
        <w:rPr>
          <w:spacing w:val="-3"/>
        </w:rPr>
        <w:t xml:space="preserve"> </w:t>
      </w:r>
      <w:r>
        <w:t>affiliated</w:t>
      </w:r>
      <w:r>
        <w:rPr>
          <w:spacing w:val="-47"/>
        </w:rPr>
        <w:t xml:space="preserve"> </w:t>
      </w:r>
      <w:r>
        <w:t>with the AP MLD</w:t>
      </w:r>
      <w:del w:id="223" w:author="Liwen Chu" w:date="2021-09-02T19:35:00Z">
        <w:r w:rsidDel="009A1CEB">
          <w:delText xml:space="preserve"> or by the AP corresponding to the transmitted BSSID in the same multiple BSSID set as</w:delText>
        </w:r>
        <w:r w:rsidDel="009A1CEB">
          <w:rPr>
            <w:spacing w:val="1"/>
          </w:rPr>
          <w:delText xml:space="preserve"> </w:delText>
        </w:r>
        <w:r w:rsidDel="009A1CEB">
          <w:delText>at</w:delText>
        </w:r>
        <w:r w:rsidDel="009A1CEB">
          <w:rPr>
            <w:spacing w:val="-1"/>
          </w:rPr>
          <w:delText xml:space="preserve"> </w:delText>
        </w:r>
        <w:r w:rsidDel="009A1CEB">
          <w:delText>least one of</w:delText>
        </w:r>
        <w:r w:rsidDel="009A1CEB">
          <w:rPr>
            <w:spacing w:val="-1"/>
          </w:rPr>
          <w:delText xml:space="preserve"> </w:delText>
        </w:r>
        <w:r w:rsidDel="009A1CEB">
          <w:delText>the APs</w:delText>
        </w:r>
        <w:r w:rsidDel="009A1CEB">
          <w:rPr>
            <w:spacing w:val="-1"/>
          </w:rPr>
          <w:delText xml:space="preserve"> </w:delText>
        </w:r>
        <w:r w:rsidDel="009A1CEB">
          <w:delText>affiliated with the AP</w:delText>
        </w:r>
        <w:r w:rsidDel="009A1CEB">
          <w:rPr>
            <w:spacing w:val="-1"/>
          </w:rPr>
          <w:delText xml:space="preserve"> </w:delText>
        </w:r>
        <w:r w:rsidDel="009A1CEB">
          <w:delText>MLD</w:delText>
        </w:r>
      </w:del>
      <w:r>
        <w:t>.</w:t>
      </w:r>
    </w:p>
    <w:p w14:paraId="5A4E0D18" w14:textId="58069E2F" w:rsidR="009A1CEB" w:rsidRDefault="009A1CEB" w:rsidP="005C7A72">
      <w:pPr>
        <w:rPr>
          <w:color w:val="000000"/>
          <w:sz w:val="20"/>
        </w:rPr>
      </w:pPr>
    </w:p>
    <w:p w14:paraId="10EF4A3E" w14:textId="342A3C3D" w:rsidR="009A1CEB" w:rsidRDefault="009A1CEB" w:rsidP="009A1CEB">
      <w:pPr>
        <w:pStyle w:val="SP19295306"/>
        <w:spacing w:before="480" w:after="240"/>
        <w:rPr>
          <w:color w:val="000000"/>
          <w:sz w:val="20"/>
        </w:rPr>
      </w:pPr>
      <w:r>
        <w:rPr>
          <w:color w:val="000000"/>
          <w:sz w:val="20"/>
        </w:rPr>
        <w:t xml:space="preserve">35.3.4.4 </w:t>
      </w:r>
      <w:r w:rsidRPr="009A1CEB">
        <w:rPr>
          <w:b/>
          <w:bCs/>
          <w:color w:val="000000"/>
          <w:sz w:val="20"/>
        </w:rPr>
        <w:t>Multi-Link element usage rules in the context of discovery</w:t>
      </w:r>
    </w:p>
    <w:p w14:paraId="2FCBE7C9" w14:textId="195F8683" w:rsidR="001820D1" w:rsidRPr="001820D1" w:rsidRDefault="001820D1" w:rsidP="001820D1">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lastRenderedPageBreak/>
        <w:t>TGbe</w:t>
      </w:r>
      <w:proofErr w:type="spellEnd"/>
      <w:r w:rsidRPr="001820D1">
        <w:rPr>
          <w:rFonts w:ascii="Arial-BoldMT" w:eastAsia="Arial-BoldMT" w:cs="Arial-BoldMT"/>
          <w:b/>
          <w:bCs/>
          <w:i/>
          <w:iCs/>
          <w:sz w:val="20"/>
          <w:highlight w:val="yellow"/>
          <w:u w:val="single"/>
          <w:lang w:val="en-US"/>
        </w:rPr>
        <w:t xml:space="preserve"> editor: change </w:t>
      </w:r>
      <w:r w:rsidR="00BB7254">
        <w:rPr>
          <w:rFonts w:ascii="Arial-BoldMT" w:eastAsia="Arial-BoldMT" w:cs="Arial-BoldMT"/>
          <w:b/>
          <w:bCs/>
          <w:i/>
          <w:iCs/>
          <w:sz w:val="20"/>
          <w:highlight w:val="yellow"/>
          <w:u w:val="single"/>
          <w:lang w:val="en-US"/>
        </w:rPr>
        <w:t xml:space="preserve">the first paragraph in </w:t>
      </w:r>
      <w:r>
        <w:rPr>
          <w:rFonts w:ascii="Arial-BoldMT" w:eastAsia="Arial-BoldMT" w:cs="Arial-BoldMT"/>
          <w:b/>
          <w:bCs/>
          <w:i/>
          <w:iCs/>
          <w:sz w:val="20"/>
          <w:highlight w:val="yellow"/>
          <w:u w:val="single"/>
          <w:lang w:val="en-US"/>
        </w:rPr>
        <w:t>35.3.4.4</w:t>
      </w:r>
      <w:r w:rsidRPr="001820D1">
        <w:rPr>
          <w:rFonts w:ascii="Arial-BoldMT" w:eastAsia="Arial-BoldMT" w:cs="Arial-BoldMT"/>
          <w:b/>
          <w:bCs/>
          <w:i/>
          <w:iCs/>
          <w:sz w:val="20"/>
          <w:highlight w:val="yellow"/>
          <w:u w:val="single"/>
          <w:lang w:val="en-US"/>
        </w:rPr>
        <w:t xml:space="preserve"> as follows:</w:t>
      </w:r>
      <w:r w:rsidR="00BB7254" w:rsidRPr="00BB7254">
        <w:rPr>
          <w:rFonts w:ascii="Arial-BoldMT" w:eastAsia="Arial-BoldMT" w:cs="Arial-BoldMT"/>
          <w:b/>
          <w:bCs/>
          <w:i/>
          <w:iCs/>
          <w:sz w:val="20"/>
          <w:u w:val="single"/>
          <w:lang w:val="en-US"/>
        </w:rPr>
        <w:t xml:space="preserve"> </w:t>
      </w:r>
      <w:ins w:id="224" w:author="Liwen Chu" w:date="2021-09-03T11:37:00Z">
        <w:r w:rsidR="00BB7254">
          <w:rPr>
            <w:rFonts w:ascii="Arial-BoldMT" w:eastAsia="Arial-BoldMT" w:cs="Arial-BoldMT"/>
            <w:b/>
            <w:bCs/>
            <w:i/>
            <w:iCs/>
            <w:sz w:val="20"/>
            <w:u w:val="single"/>
            <w:lang w:val="en-US"/>
          </w:rPr>
          <w:t>(#</w:t>
        </w:r>
      </w:ins>
      <w:ins w:id="225" w:author="Liwen Chu" w:date="2021-09-07T21:20:00Z">
        <w:r w:rsidR="00C947DC">
          <w:rPr>
            <w:rFonts w:ascii="Arial-BoldMT" w:eastAsia="Arial-BoldMT" w:cs="Arial-BoldMT"/>
            <w:b/>
            <w:bCs/>
            <w:i/>
            <w:iCs/>
            <w:sz w:val="20"/>
            <w:u w:val="single"/>
            <w:lang w:val="en-US"/>
          </w:rPr>
          <w:t>5063</w:t>
        </w:r>
      </w:ins>
      <w:ins w:id="226" w:author="Liwen Chu" w:date="2021-09-03T11:37:00Z">
        <w:r w:rsidR="00BB7254">
          <w:rPr>
            <w:rFonts w:ascii="Arial-BoldMT" w:eastAsia="Arial-BoldMT" w:cs="Arial-BoldMT"/>
            <w:b/>
            <w:bCs/>
            <w:i/>
            <w:iCs/>
            <w:sz w:val="20"/>
            <w:u w:val="single"/>
            <w:lang w:val="en-US"/>
          </w:rPr>
          <w:t>)</w:t>
        </w:r>
      </w:ins>
    </w:p>
    <w:p w14:paraId="2343E145" w14:textId="07BFA704" w:rsidR="009A1CEB" w:rsidRDefault="009A1CEB">
      <w:pPr>
        <w:jc w:val="left"/>
        <w:rPr>
          <w:color w:val="000000"/>
          <w:sz w:val="20"/>
        </w:rPr>
      </w:pPr>
    </w:p>
    <w:p w14:paraId="11F6EBC6" w14:textId="77777777" w:rsidR="009A1CEB" w:rsidRDefault="009A1CEB" w:rsidP="009A1CEB">
      <w:pPr>
        <w:pStyle w:val="BodyText0"/>
        <w:kinsoku w:val="0"/>
        <w:overflowPunct w:val="0"/>
        <w:ind w:left="120"/>
        <w:rPr>
          <w:color w:val="000000"/>
        </w:rPr>
      </w:pPr>
      <w:r>
        <w:rPr>
          <w:color w:val="208A20"/>
          <w:u w:val="single"/>
        </w:rPr>
        <w:t>(#3016)(#1005)(#1896)(#1155)(#1414)(#2581)(#3367)(#3359)(#2859)(#2241)(#2295)</w:t>
      </w:r>
      <w:r>
        <w:rPr>
          <w:color w:val="000000"/>
        </w:rPr>
        <w:t xml:space="preserve">An  </w:t>
      </w:r>
      <w:r>
        <w:rPr>
          <w:color w:val="000000"/>
          <w:spacing w:val="15"/>
        </w:rPr>
        <w:t xml:space="preserve"> </w:t>
      </w:r>
      <w:r>
        <w:rPr>
          <w:color w:val="000000"/>
        </w:rPr>
        <w:t xml:space="preserve">AP   </w:t>
      </w:r>
      <w:r>
        <w:rPr>
          <w:color w:val="000000"/>
          <w:spacing w:val="14"/>
        </w:rPr>
        <w:t xml:space="preserve"> </w:t>
      </w:r>
      <w:r>
        <w:rPr>
          <w:color w:val="000000"/>
        </w:rPr>
        <w:t>affiliated</w:t>
      </w:r>
    </w:p>
    <w:p w14:paraId="48BFD7A8" w14:textId="77777777" w:rsidR="009A1CEB" w:rsidRDefault="009A1CEB" w:rsidP="009A1CEB">
      <w:pPr>
        <w:pStyle w:val="BodyText0"/>
        <w:kinsoku w:val="0"/>
        <w:overflowPunct w:val="0"/>
        <w:spacing w:before="10" w:line="249" w:lineRule="auto"/>
        <w:ind w:left="119" w:right="116"/>
      </w:pPr>
      <w:r>
        <w:t>with an AP MLD shall include, in a Beacon frame or a Probe Response frame</w:t>
      </w:r>
      <w:del w:id="227" w:author="Liwen Chu" w:date="2021-09-02T19:40:00Z">
        <w:r w:rsidDel="009A1CEB">
          <w:delText>, whic</w:delText>
        </w:r>
      </w:del>
      <w:del w:id="228" w:author="Liwen Chu" w:date="2021-09-02T19:39:00Z">
        <w:r w:rsidDel="009A1CEB">
          <w:delText>h is not an ML probe</w:delText>
        </w:r>
        <w:r w:rsidDel="009A1CEB">
          <w:rPr>
            <w:spacing w:val="1"/>
          </w:rPr>
          <w:delText xml:space="preserve"> </w:delText>
        </w:r>
        <w:r w:rsidDel="009A1CEB">
          <w:delText>response,</w:delText>
        </w:r>
      </w:del>
      <w:r>
        <w:t xml:space="preserve"> only the Common Info field of the Basic variant Multi-Link element as defined in 9.4.2.295b</w:t>
      </w:r>
      <w:r>
        <w:rPr>
          <w:spacing w:val="1"/>
        </w:rPr>
        <w:t xml:space="preserve"> </w:t>
      </w:r>
      <w:r>
        <w:t>(Multi-Link</w:t>
      </w:r>
      <w:r>
        <w:rPr>
          <w:spacing w:val="1"/>
        </w:rPr>
        <w:t xml:space="preserve"> </w:t>
      </w:r>
      <w:r>
        <w:t>element)</w:t>
      </w:r>
      <w:r>
        <w:rPr>
          <w:spacing w:val="1"/>
        </w:rPr>
        <w:t xml:space="preserve"> </w:t>
      </w:r>
      <w:r>
        <w:t>unless</w:t>
      </w:r>
      <w:r>
        <w:rPr>
          <w:spacing w:val="1"/>
        </w:rPr>
        <w:t xml:space="preserve"> </w:t>
      </w:r>
      <w:r>
        <w:t>conditions</w:t>
      </w:r>
      <w:r>
        <w:rPr>
          <w:spacing w:val="1"/>
        </w:rPr>
        <w:t xml:space="preserve"> </w:t>
      </w:r>
      <w:r>
        <w:t>in</w:t>
      </w:r>
      <w:r>
        <w:rPr>
          <w:spacing w:val="1"/>
        </w:rPr>
        <w:t xml:space="preserve"> </w:t>
      </w:r>
      <w:hyperlink w:anchor="bookmark28" w:history="1">
        <w:r>
          <w:t>35.3.10</w:t>
        </w:r>
        <w:r>
          <w:rPr>
            <w:spacing w:val="1"/>
          </w:rPr>
          <w:t xml:space="preserve"> </w:t>
        </w:r>
        <w:r>
          <w:t>(Multi-link</w:t>
        </w:r>
        <w:r>
          <w:rPr>
            <w:spacing w:val="1"/>
          </w:rPr>
          <w:t xml:space="preserve"> </w:t>
        </w:r>
        <w:r>
          <w:t>general</w:t>
        </w:r>
        <w:r>
          <w:rPr>
            <w:spacing w:val="1"/>
          </w:rPr>
          <w:t xml:space="preserve"> </w:t>
        </w:r>
        <w:r>
          <w:t>procedures(#2324)(#2600))</w:t>
        </w:r>
      </w:hyperlink>
      <w:r>
        <w:rPr>
          <w:spacing w:val="1"/>
        </w:rPr>
        <w:t xml:space="preserve"> </w:t>
      </w:r>
      <w:r>
        <w:t>are</w:t>
      </w:r>
      <w:r>
        <w:rPr>
          <w:spacing w:val="1"/>
        </w:rPr>
        <w:t xml:space="preserve"> </w:t>
      </w:r>
      <w:r>
        <w:t>satisfied.</w:t>
      </w:r>
    </w:p>
    <w:p w14:paraId="02C121E0" w14:textId="77777777" w:rsidR="009A1CEB" w:rsidRDefault="009A1CEB" w:rsidP="009A1CEB">
      <w:pPr>
        <w:pStyle w:val="BodyText0"/>
        <w:kinsoku w:val="0"/>
        <w:overflowPunct w:val="0"/>
        <w:spacing w:before="2"/>
        <w:rPr>
          <w:sz w:val="21"/>
          <w:szCs w:val="21"/>
        </w:rPr>
      </w:pPr>
    </w:p>
    <w:p w14:paraId="1D93B546" w14:textId="7FF4CF39" w:rsidR="009A1CEB" w:rsidRDefault="009A1CEB" w:rsidP="009A1CEB">
      <w:pPr>
        <w:pStyle w:val="BodyText0"/>
        <w:kinsoku w:val="0"/>
        <w:overflowPunct w:val="0"/>
        <w:rPr>
          <w:sz w:val="21"/>
          <w:szCs w:val="21"/>
          <w:lang w:val="en-US"/>
        </w:rPr>
      </w:pPr>
    </w:p>
    <w:p w14:paraId="46ED8365" w14:textId="42C90A50" w:rsidR="00BB7254" w:rsidRPr="001820D1" w:rsidRDefault="00BB7254" w:rsidP="00BB7254">
      <w:pPr>
        <w:pStyle w:val="BodyText0"/>
        <w:kinsoku w:val="0"/>
        <w:overflowPunct w:val="0"/>
        <w:spacing w:before="10"/>
        <w:rPr>
          <w:rFonts w:ascii="Arial-BoldMT" w:eastAsia="Arial-BoldMT" w:cs="Arial-BoldMT"/>
          <w:b/>
          <w:bCs/>
          <w:i/>
          <w:iCs/>
          <w:sz w:val="20"/>
          <w:u w:val="single"/>
          <w:lang w:val="en-US"/>
        </w:rPr>
      </w:pPr>
      <w:proofErr w:type="spellStart"/>
      <w:r w:rsidRPr="001820D1">
        <w:rPr>
          <w:rFonts w:ascii="Arial-BoldMT" w:eastAsia="Arial-BoldMT" w:cs="Arial-BoldMT"/>
          <w:b/>
          <w:bCs/>
          <w:i/>
          <w:iCs/>
          <w:sz w:val="20"/>
          <w:highlight w:val="yellow"/>
          <w:u w:val="single"/>
          <w:lang w:val="en-US"/>
        </w:rPr>
        <w:t>TGbe</w:t>
      </w:r>
      <w:proofErr w:type="spellEnd"/>
      <w:r w:rsidRPr="001820D1">
        <w:rPr>
          <w:rFonts w:ascii="Arial-BoldMT" w:eastAsia="Arial-BoldMT" w:cs="Arial-BoldMT"/>
          <w:b/>
          <w:bCs/>
          <w:i/>
          <w:iCs/>
          <w:sz w:val="20"/>
          <w:highlight w:val="yellow"/>
          <w:u w:val="single"/>
          <w:lang w:val="en-US"/>
        </w:rPr>
        <w:t xml:space="preserve"> editor: change </w:t>
      </w:r>
      <w:r>
        <w:rPr>
          <w:rFonts w:ascii="Arial-BoldMT" w:eastAsia="Arial-BoldMT" w:cs="Arial-BoldMT"/>
          <w:b/>
          <w:bCs/>
          <w:i/>
          <w:iCs/>
          <w:sz w:val="20"/>
          <w:highlight w:val="yellow"/>
          <w:u w:val="single"/>
          <w:lang w:val="en-US"/>
        </w:rPr>
        <w:t>the 3</w:t>
      </w:r>
      <w:r w:rsidRPr="00BB7254">
        <w:rPr>
          <w:rFonts w:ascii="Arial-BoldMT" w:eastAsia="Arial-BoldMT" w:cs="Arial-BoldMT"/>
          <w:b/>
          <w:bCs/>
          <w:i/>
          <w:iCs/>
          <w:sz w:val="20"/>
          <w:highlight w:val="yellow"/>
          <w:u w:val="single"/>
          <w:vertAlign w:val="superscript"/>
          <w:lang w:val="en-US"/>
        </w:rPr>
        <w:t>rd</w:t>
      </w:r>
      <w:r>
        <w:rPr>
          <w:rFonts w:ascii="Arial-BoldMT" w:eastAsia="Arial-BoldMT" w:cs="Arial-BoldMT"/>
          <w:b/>
          <w:bCs/>
          <w:i/>
          <w:iCs/>
          <w:sz w:val="20"/>
          <w:highlight w:val="yellow"/>
          <w:u w:val="single"/>
          <w:lang w:val="en-US"/>
        </w:rPr>
        <w:t>, 4</w:t>
      </w:r>
      <w:r w:rsidRPr="00BB7254">
        <w:rPr>
          <w:rFonts w:ascii="Arial-BoldMT" w:eastAsia="Arial-BoldMT" w:cs="Arial-BoldMT"/>
          <w:b/>
          <w:bCs/>
          <w:i/>
          <w:iCs/>
          <w:sz w:val="20"/>
          <w:highlight w:val="yellow"/>
          <w:u w:val="single"/>
          <w:vertAlign w:val="superscript"/>
          <w:lang w:val="en-US"/>
        </w:rPr>
        <w:t>th</w:t>
      </w:r>
      <w:r>
        <w:rPr>
          <w:rFonts w:ascii="Arial-BoldMT" w:eastAsia="Arial-BoldMT" w:cs="Arial-BoldMT"/>
          <w:b/>
          <w:bCs/>
          <w:i/>
          <w:iCs/>
          <w:sz w:val="20"/>
          <w:highlight w:val="yellow"/>
          <w:u w:val="single"/>
          <w:lang w:val="en-US"/>
        </w:rPr>
        <w:t xml:space="preserve"> </w:t>
      </w:r>
      <w:proofErr w:type="spellStart"/>
      <w:r>
        <w:rPr>
          <w:rFonts w:ascii="Arial-BoldMT" w:eastAsia="Arial-BoldMT" w:cs="Arial-BoldMT"/>
          <w:b/>
          <w:bCs/>
          <w:i/>
          <w:iCs/>
          <w:sz w:val="20"/>
          <w:highlight w:val="yellow"/>
          <w:u w:val="single"/>
          <w:lang w:val="en-US"/>
        </w:rPr>
        <w:t>paragraphes</w:t>
      </w:r>
      <w:proofErr w:type="spellEnd"/>
      <w:r>
        <w:rPr>
          <w:rFonts w:ascii="Arial-BoldMT" w:eastAsia="Arial-BoldMT" w:cs="Arial-BoldMT"/>
          <w:b/>
          <w:bCs/>
          <w:i/>
          <w:iCs/>
          <w:sz w:val="20"/>
          <w:highlight w:val="yellow"/>
          <w:u w:val="single"/>
          <w:lang w:val="en-US"/>
        </w:rPr>
        <w:t xml:space="preserve"> in 35.3.4.4</w:t>
      </w:r>
      <w:r w:rsidRPr="001820D1">
        <w:rPr>
          <w:rFonts w:ascii="Arial-BoldMT" w:eastAsia="Arial-BoldMT" w:cs="Arial-BoldMT"/>
          <w:b/>
          <w:bCs/>
          <w:i/>
          <w:iCs/>
          <w:sz w:val="20"/>
          <w:highlight w:val="yellow"/>
          <w:u w:val="single"/>
          <w:lang w:val="en-US"/>
        </w:rPr>
        <w:t xml:space="preserve"> as follows:</w:t>
      </w:r>
      <w:r w:rsidRPr="00BB7254">
        <w:rPr>
          <w:rFonts w:ascii="Arial-BoldMT" w:eastAsia="Arial-BoldMT" w:cs="Arial-BoldMT"/>
          <w:b/>
          <w:bCs/>
          <w:i/>
          <w:iCs/>
          <w:sz w:val="20"/>
          <w:u w:val="single"/>
          <w:lang w:val="en-US"/>
        </w:rPr>
        <w:t xml:space="preserve"> </w:t>
      </w:r>
      <w:ins w:id="229" w:author="Liwen Chu" w:date="2021-09-03T11:37:00Z">
        <w:r>
          <w:rPr>
            <w:rFonts w:ascii="Arial-BoldMT" w:eastAsia="Arial-BoldMT" w:cs="Arial-BoldMT"/>
            <w:b/>
            <w:bCs/>
            <w:i/>
            <w:iCs/>
            <w:sz w:val="20"/>
            <w:u w:val="single"/>
            <w:lang w:val="en-US"/>
          </w:rPr>
          <w:t>(#</w:t>
        </w:r>
      </w:ins>
      <w:ins w:id="230" w:author="Liwen Chu" w:date="2021-09-07T21:20:00Z">
        <w:r w:rsidR="00C947DC">
          <w:rPr>
            <w:rFonts w:ascii="Arial-BoldMT" w:eastAsia="Arial-BoldMT" w:cs="Arial-BoldMT"/>
            <w:b/>
            <w:bCs/>
            <w:i/>
            <w:iCs/>
            <w:sz w:val="20"/>
            <w:u w:val="single"/>
            <w:lang w:val="en-US"/>
          </w:rPr>
          <w:t>5063</w:t>
        </w:r>
      </w:ins>
      <w:ins w:id="231" w:author="Liwen Chu" w:date="2021-09-03T11:37:00Z">
        <w:r>
          <w:rPr>
            <w:rFonts w:ascii="Arial-BoldMT" w:eastAsia="Arial-BoldMT" w:cs="Arial-BoldMT"/>
            <w:b/>
            <w:bCs/>
            <w:i/>
            <w:iCs/>
            <w:sz w:val="20"/>
            <w:u w:val="single"/>
            <w:lang w:val="en-US"/>
          </w:rPr>
          <w:t>)</w:t>
        </w:r>
      </w:ins>
    </w:p>
    <w:p w14:paraId="6DBEAC86" w14:textId="77777777" w:rsidR="00BB7254" w:rsidRPr="00BB7254" w:rsidRDefault="00BB7254" w:rsidP="009A1CEB">
      <w:pPr>
        <w:pStyle w:val="BodyText0"/>
        <w:kinsoku w:val="0"/>
        <w:overflowPunct w:val="0"/>
        <w:rPr>
          <w:sz w:val="21"/>
          <w:szCs w:val="21"/>
          <w:lang w:val="en-US"/>
        </w:rPr>
      </w:pPr>
    </w:p>
    <w:p w14:paraId="469E0BFB" w14:textId="77777777" w:rsidR="009A1CEB" w:rsidRDefault="009A1CEB" w:rsidP="009A1CEB">
      <w:pPr>
        <w:pStyle w:val="BodyText0"/>
        <w:kinsoku w:val="0"/>
        <w:overflowPunct w:val="0"/>
        <w:spacing w:before="1" w:line="249" w:lineRule="auto"/>
        <w:ind w:left="120" w:right="118"/>
        <w:rPr>
          <w:color w:val="000000"/>
        </w:rPr>
      </w:pPr>
      <w:r>
        <w:rPr>
          <w:color w:val="208A20"/>
          <w:u w:val="single"/>
        </w:rPr>
        <w:t>(#2583)(#3360)</w:t>
      </w:r>
      <w:r>
        <w:rPr>
          <w:color w:val="000000"/>
        </w:rPr>
        <w:t xml:space="preserve">A Probe Request frame </w:t>
      </w:r>
      <w:del w:id="232" w:author="Liwen Chu" w:date="2021-09-02T19:40:00Z">
        <w:r w:rsidDel="009A1CEB">
          <w:rPr>
            <w:color w:val="000000"/>
          </w:rPr>
          <w:delText>that is not an ML probe request</w:delText>
        </w:r>
      </w:del>
      <w:r>
        <w:rPr>
          <w:color w:val="000000"/>
        </w:rPr>
        <w:t xml:space="preserve"> shall not include a Multi-Link</w:t>
      </w:r>
      <w:r>
        <w:rPr>
          <w:color w:val="000000"/>
          <w:spacing w:val="1"/>
        </w:rPr>
        <w:t xml:space="preserve"> </w:t>
      </w:r>
      <w:r>
        <w:rPr>
          <w:color w:val="000000"/>
        </w:rPr>
        <w:t>element</w:t>
      </w:r>
      <w:r>
        <w:rPr>
          <w:color w:val="000000"/>
          <w:spacing w:val="-1"/>
        </w:rPr>
        <w:t xml:space="preserve"> </w:t>
      </w:r>
      <w:r>
        <w:rPr>
          <w:color w:val="000000"/>
        </w:rPr>
        <w:t>of</w:t>
      </w:r>
      <w:r>
        <w:rPr>
          <w:color w:val="000000"/>
          <w:spacing w:val="-1"/>
        </w:rPr>
        <w:t xml:space="preserve"> </w:t>
      </w:r>
      <w:r>
        <w:rPr>
          <w:color w:val="000000"/>
        </w:rPr>
        <w:t>any</w:t>
      </w:r>
      <w:r>
        <w:rPr>
          <w:color w:val="000000"/>
          <w:spacing w:val="-1"/>
        </w:rPr>
        <w:t xml:space="preserve"> </w:t>
      </w:r>
      <w:r>
        <w:rPr>
          <w:color w:val="000000"/>
        </w:rPr>
        <w:t>type.</w:t>
      </w:r>
    </w:p>
    <w:p w14:paraId="383E75F3" w14:textId="77777777" w:rsidR="009A1CEB" w:rsidRDefault="009A1CEB" w:rsidP="009A1CEB">
      <w:pPr>
        <w:pStyle w:val="BodyText0"/>
        <w:kinsoku w:val="0"/>
        <w:overflowPunct w:val="0"/>
        <w:rPr>
          <w:sz w:val="21"/>
          <w:szCs w:val="21"/>
        </w:rPr>
      </w:pPr>
    </w:p>
    <w:p w14:paraId="4F3FB5FB" w14:textId="4D170E22" w:rsidR="009A1CEB" w:rsidRDefault="009A1CEB" w:rsidP="009A1CEB">
      <w:pPr>
        <w:pStyle w:val="BodyText0"/>
        <w:kinsoku w:val="0"/>
        <w:overflowPunct w:val="0"/>
        <w:spacing w:line="249" w:lineRule="auto"/>
        <w:ind w:left="119" w:right="118"/>
        <w:rPr>
          <w:color w:val="000000"/>
        </w:rPr>
      </w:pPr>
      <w:r>
        <w:rPr>
          <w:color w:val="208A20"/>
          <w:u w:val="single"/>
        </w:rPr>
        <w:t>(#1192)(#2581)(#3367)</w:t>
      </w:r>
      <w:r>
        <w:rPr>
          <w:color w:val="000000"/>
        </w:rPr>
        <w:t xml:space="preserve">A </w:t>
      </w:r>
      <w:del w:id="233" w:author="Liwen Chu" w:date="2021-09-02T19:40:00Z">
        <w:r w:rsidDel="009A1CEB">
          <w:rPr>
            <w:color w:val="000000"/>
          </w:rPr>
          <w:delText>Probe Request frame that is an ML probe request</w:delText>
        </w:r>
      </w:del>
      <w:proofErr w:type="spellStart"/>
      <w:ins w:id="234" w:author="Liwen Chu" w:date="2021-09-03T11:20:00Z">
        <w:r w:rsidR="008F1A8B">
          <w:rPr>
            <w:color w:val="000000"/>
          </w:rPr>
          <w:t>MLProbe</w:t>
        </w:r>
        <w:proofErr w:type="spellEnd"/>
        <w:r w:rsidR="008F1A8B">
          <w:rPr>
            <w:color w:val="000000"/>
          </w:rPr>
          <w:t xml:space="preserve"> Request</w:t>
        </w:r>
      </w:ins>
      <w:r>
        <w:rPr>
          <w:color w:val="000000"/>
        </w:rPr>
        <w:t xml:space="preserve"> shall include a Probe Request</w:t>
      </w:r>
      <w:r>
        <w:rPr>
          <w:color w:val="000000"/>
          <w:spacing w:val="1"/>
        </w:rPr>
        <w:t xml:space="preserve"> </w:t>
      </w:r>
      <w:r>
        <w:rPr>
          <w:color w:val="000000"/>
        </w:rPr>
        <w:t>variant</w:t>
      </w:r>
      <w:r>
        <w:rPr>
          <w:color w:val="000000"/>
          <w:spacing w:val="-1"/>
        </w:rPr>
        <w:t xml:space="preserve"> </w:t>
      </w:r>
      <w:r>
        <w:rPr>
          <w:color w:val="000000"/>
        </w:rPr>
        <w:t>Multi-Link</w:t>
      </w:r>
      <w:r>
        <w:rPr>
          <w:color w:val="000000"/>
          <w:spacing w:val="-1"/>
        </w:rPr>
        <w:t xml:space="preserve"> </w:t>
      </w:r>
      <w:r>
        <w:rPr>
          <w:color w:val="000000"/>
        </w:rPr>
        <w:t>element</w:t>
      </w:r>
      <w:r>
        <w:rPr>
          <w:color w:val="000000"/>
          <w:spacing w:val="-2"/>
        </w:rPr>
        <w:t xml:space="preserve"> </w:t>
      </w:r>
      <w:r>
        <w:rPr>
          <w:color w:val="000000"/>
        </w:rPr>
        <w:t>and shall not</w:t>
      </w:r>
      <w:r>
        <w:rPr>
          <w:color w:val="000000"/>
          <w:spacing w:val="-1"/>
        </w:rPr>
        <w:t xml:space="preserve"> </w:t>
      </w:r>
      <w:r>
        <w:rPr>
          <w:color w:val="000000"/>
        </w:rPr>
        <w:t>include</w:t>
      </w:r>
      <w:r>
        <w:rPr>
          <w:color w:val="000000"/>
          <w:spacing w:val="-1"/>
        </w:rPr>
        <w:t xml:space="preserve"> </w:t>
      </w:r>
      <w:r>
        <w:rPr>
          <w:color w:val="000000"/>
        </w:rPr>
        <w:t>other</w:t>
      </w:r>
      <w:r>
        <w:rPr>
          <w:color w:val="000000"/>
          <w:spacing w:val="-2"/>
        </w:rPr>
        <w:t xml:space="preserve"> </w:t>
      </w:r>
      <w:r>
        <w:rPr>
          <w:color w:val="000000"/>
        </w:rPr>
        <w:t>variant Multi-Link element.</w:t>
      </w:r>
    </w:p>
    <w:p w14:paraId="0EBD5F1F" w14:textId="77777777" w:rsidR="009A1CEB" w:rsidRPr="005C7A72" w:rsidRDefault="009A1CEB" w:rsidP="005C7A72">
      <w:pPr>
        <w:rPr>
          <w:color w:val="000000"/>
          <w:sz w:val="20"/>
        </w:rPr>
      </w:pPr>
    </w:p>
    <w:sectPr w:rsidR="009A1CEB" w:rsidRPr="005C7A72"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D65EE" w14:textId="77777777" w:rsidR="00AE0666" w:rsidRDefault="00AE0666">
      <w:r>
        <w:separator/>
      </w:r>
    </w:p>
  </w:endnote>
  <w:endnote w:type="continuationSeparator" w:id="0">
    <w:p w14:paraId="46685101" w14:textId="77777777" w:rsidR="00AE0666" w:rsidRDefault="00AE0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Gothic"/>
    <w:panose1 w:val="00000000000000000000"/>
    <w:charset w:val="00"/>
    <w:family w:val="roman"/>
    <w:notTrueType/>
    <w:pitch w:val="default"/>
    <w:sig w:usb0="00000003" w:usb1="08070000" w:usb2="00000010" w:usb3="00000000" w:csb0="00020001" w:csb1="00000000"/>
  </w:font>
  <w:font w:name="Arial-BoldMT">
    <w:altName w:val="MS Mincho"/>
    <w:panose1 w:val="00000000000000000000"/>
    <w:charset w:val="80"/>
    <w:family w:val="auto"/>
    <w:notTrueType/>
    <w:pitch w:val="default"/>
    <w:sig w:usb0="00000001" w:usb1="08070000" w:usb2="00000010" w:usb3="00000000" w:csb0="00020000" w:csb1="00000000"/>
  </w:font>
  <w:font w:name="Arial,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B0861" w14:textId="2DCCA4FE" w:rsidR="00873F2E" w:rsidRPr="00DF3474" w:rsidRDefault="00873F2E"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2</w:t>
    </w:r>
    <w:r>
      <w:rPr>
        <w:noProof/>
      </w:rPr>
      <w:fldChar w:fldCharType="end"/>
    </w:r>
    <w:r w:rsidRPr="00DF3474">
      <w:rPr>
        <w:lang w:val="fr-FR"/>
      </w:rPr>
      <w:tab/>
    </w:r>
    <w:r w:rsidRPr="00D434AC">
      <w:rPr>
        <w:noProof/>
        <w:lang w:val="fr-FR"/>
      </w:rPr>
      <w:t>Liwen Chu (NXP)</w:t>
    </w:r>
  </w:p>
  <w:p w14:paraId="74F8C624" w14:textId="77777777" w:rsidR="00873F2E" w:rsidRPr="00A715D5" w:rsidRDefault="00873F2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BC4A7B" w14:textId="77777777" w:rsidR="00AE0666" w:rsidRDefault="00AE0666">
      <w:r>
        <w:separator/>
      </w:r>
    </w:p>
  </w:footnote>
  <w:footnote w:type="continuationSeparator" w:id="0">
    <w:p w14:paraId="5EA9E1C5" w14:textId="77777777" w:rsidR="00AE0666" w:rsidRDefault="00AE0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4AB61C88" w:rsidR="00873F2E" w:rsidRDefault="00873F2E">
    <w:pPr>
      <w:pStyle w:val="Header"/>
      <w:tabs>
        <w:tab w:val="clear" w:pos="6480"/>
        <w:tab w:val="center" w:pos="4680"/>
        <w:tab w:val="right" w:pos="9360"/>
      </w:tabs>
    </w:pPr>
    <w:r>
      <w:fldChar w:fldCharType="begin"/>
    </w:r>
    <w:r>
      <w:instrText xml:space="preserve"> DATE  \@ "MMMM yyyy"  \* MERGEFORMAT </w:instrText>
    </w:r>
    <w:r>
      <w:fldChar w:fldCharType="separate"/>
    </w:r>
    <w:r w:rsidR="00E345AB">
      <w:rPr>
        <w:noProof/>
      </w:rPr>
      <w:t>September 2021</w:t>
    </w:r>
    <w:r>
      <w:fldChar w:fldCharType="end"/>
    </w:r>
    <w:r>
      <w:tab/>
    </w:r>
    <w:r>
      <w:tab/>
    </w:r>
    <w:fldSimple w:instr=" TITLE  \* MERGEFORMAT ">
      <w:r>
        <w:t>doc.: IEEE 802.11-21/</w:t>
      </w:r>
      <w:r w:rsidR="00E345AB">
        <w:t>1508</w:t>
      </w:r>
      <w:r>
        <w:t>r</w:t>
      </w:r>
    </w:fldSimple>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B20EC66"/>
    <w:lvl w:ilvl="0">
      <w:numFmt w:val="bullet"/>
      <w:lvlText w:val="*"/>
      <w:lvlJc w:val="left"/>
    </w:lvl>
  </w:abstractNum>
  <w:abstractNum w:abstractNumId="2" w15:restartNumberingAfterBreak="0">
    <w:nsid w:val="00000404"/>
    <w:multiLevelType w:val="multilevel"/>
    <w:tmpl w:val="00000887"/>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2895" w:hanging="778"/>
      </w:pPr>
    </w:lvl>
    <w:lvl w:ilvl="5">
      <w:numFmt w:val="bullet"/>
      <w:lvlText w:val="•"/>
      <w:lvlJc w:val="left"/>
      <w:pPr>
        <w:ind w:left="3892" w:hanging="778"/>
      </w:pPr>
    </w:lvl>
    <w:lvl w:ilvl="6">
      <w:numFmt w:val="bullet"/>
      <w:lvlText w:val="•"/>
      <w:lvlJc w:val="left"/>
      <w:pPr>
        <w:ind w:left="4890" w:hanging="778"/>
      </w:pPr>
    </w:lvl>
    <w:lvl w:ilvl="7">
      <w:numFmt w:val="bullet"/>
      <w:lvlText w:val="•"/>
      <w:lvlJc w:val="left"/>
      <w:pPr>
        <w:ind w:left="5887" w:hanging="778"/>
      </w:pPr>
    </w:lvl>
    <w:lvl w:ilvl="8">
      <w:numFmt w:val="bullet"/>
      <w:lvlText w:val="•"/>
      <w:lvlJc w:val="left"/>
      <w:pPr>
        <w:ind w:left="6885" w:hanging="778"/>
      </w:pPr>
    </w:lvl>
  </w:abstractNum>
  <w:abstractNum w:abstractNumId="3"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4" w15:restartNumberingAfterBreak="0">
    <w:nsid w:val="00000408"/>
    <w:multiLevelType w:val="multilevel"/>
    <w:tmpl w:val="0000088B"/>
    <w:lvl w:ilvl="0">
      <w:start w:val="35"/>
      <w:numFmt w:val="decimal"/>
      <w:lvlText w:val="%1"/>
      <w:lvlJc w:val="left"/>
      <w:pPr>
        <w:ind w:left="895" w:hanging="776"/>
      </w:pPr>
    </w:lvl>
    <w:lvl w:ilvl="1">
      <w:start w:val="3"/>
      <w:numFmt w:val="decimal"/>
      <w:lvlText w:val="%1.%2"/>
      <w:lvlJc w:val="left"/>
      <w:pPr>
        <w:ind w:left="895" w:hanging="776"/>
      </w:pPr>
    </w:lvl>
    <w:lvl w:ilvl="2">
      <w:start w:val="4"/>
      <w:numFmt w:val="decimal"/>
      <w:lvlText w:val="%1.%2.%3"/>
      <w:lvlJc w:val="left"/>
      <w:pPr>
        <w:ind w:left="895" w:hanging="776"/>
      </w:pPr>
    </w:lvl>
    <w:lvl w:ilvl="3">
      <w:start w:val="1"/>
      <w:numFmt w:val="decimal"/>
      <w:lvlText w:val="%1.%2.%3.%4"/>
      <w:lvlJc w:val="left"/>
      <w:pPr>
        <w:ind w:left="895" w:hanging="776"/>
      </w:pPr>
      <w:rPr>
        <w:rFonts w:ascii="Arial" w:hAnsi="Arial" w:cs="Arial"/>
        <w:b/>
        <w:bCs/>
        <w:i w:val="0"/>
        <w:iCs w:val="0"/>
        <w:w w:val="99"/>
        <w:sz w:val="20"/>
        <w:szCs w:val="20"/>
      </w:rPr>
    </w:lvl>
    <w:lvl w:ilvl="4">
      <w:numFmt w:val="bullet"/>
      <w:lvlText w:val="—"/>
      <w:lvlJc w:val="left"/>
      <w:pPr>
        <w:ind w:left="720" w:hanging="400"/>
      </w:pPr>
      <w:rPr>
        <w:rFonts w:ascii="Times New Roman" w:hAnsi="Times New Roman" w:cs="Times New Roman"/>
        <w:b w:val="0"/>
        <w:bCs w:val="0"/>
        <w:i w:val="0"/>
        <w:iCs w:val="0"/>
        <w:w w:val="99"/>
        <w:sz w:val="20"/>
        <w:szCs w:val="20"/>
      </w:rPr>
    </w:lvl>
    <w:lvl w:ilvl="5">
      <w:numFmt w:val="bullet"/>
      <w:lvlText w:val="•"/>
      <w:lvlJc w:val="left"/>
      <w:pPr>
        <w:ind w:left="4446" w:hanging="400"/>
      </w:pPr>
    </w:lvl>
    <w:lvl w:ilvl="6">
      <w:numFmt w:val="bullet"/>
      <w:lvlText w:val="•"/>
      <w:lvlJc w:val="left"/>
      <w:pPr>
        <w:ind w:left="5333" w:hanging="400"/>
      </w:pPr>
    </w:lvl>
    <w:lvl w:ilvl="7">
      <w:numFmt w:val="bullet"/>
      <w:lvlText w:val="•"/>
      <w:lvlJc w:val="left"/>
      <w:pPr>
        <w:ind w:left="6220" w:hanging="400"/>
      </w:pPr>
    </w:lvl>
    <w:lvl w:ilvl="8">
      <w:numFmt w:val="bullet"/>
      <w:lvlText w:val="•"/>
      <w:lvlJc w:val="left"/>
      <w:pPr>
        <w:ind w:left="7106" w:hanging="400"/>
      </w:pPr>
    </w:lvl>
  </w:abstractNum>
  <w:abstractNum w:abstractNumId="5"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6" w15:restartNumberingAfterBreak="0">
    <w:nsid w:val="0000040D"/>
    <w:multiLevelType w:val="multilevel"/>
    <w:tmpl w:val="00000890"/>
    <w:lvl w:ilvl="0">
      <w:start w:val="9"/>
      <w:numFmt w:val="decimal"/>
      <w:lvlText w:val="%1"/>
      <w:lvlJc w:val="left"/>
      <w:pPr>
        <w:ind w:left="987" w:hanging="668"/>
      </w:pPr>
    </w:lvl>
    <w:lvl w:ilvl="1">
      <w:start w:val="3"/>
      <w:numFmt w:val="decimal"/>
      <w:lvlText w:val="%1.%2"/>
      <w:lvlJc w:val="left"/>
      <w:pPr>
        <w:ind w:left="987" w:hanging="668"/>
      </w:pPr>
    </w:lvl>
    <w:lvl w:ilvl="2">
      <w:start w:val="3"/>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7" w15:restartNumberingAfterBreak="0">
    <w:nsid w:val="0000040E"/>
    <w:multiLevelType w:val="multilevel"/>
    <w:tmpl w:val="00000891"/>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8" w15:restartNumberingAfterBreak="0">
    <w:nsid w:val="00000418"/>
    <w:multiLevelType w:val="multilevel"/>
    <w:tmpl w:val="0000089B"/>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9"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135B88"/>
    <w:multiLevelType w:val="hybridMultilevel"/>
    <w:tmpl w:val="8F1CBA88"/>
    <w:lvl w:ilvl="0" w:tplc="9F087B44">
      <w:start w:val="1"/>
      <w:numFmt w:val="bullet"/>
      <w:lvlText w:val=""/>
      <w:lvlJc w:val="left"/>
      <w:pPr>
        <w:tabs>
          <w:tab w:val="num" w:pos="720"/>
        </w:tabs>
        <w:ind w:left="720" w:hanging="360"/>
      </w:pPr>
      <w:rPr>
        <w:rFonts w:ascii="Symbol" w:hAnsi="Symbol" w:hint="default"/>
      </w:rPr>
    </w:lvl>
    <w:lvl w:ilvl="1" w:tplc="5D54C7F8" w:tentative="1">
      <w:start w:val="1"/>
      <w:numFmt w:val="bullet"/>
      <w:lvlText w:val=""/>
      <w:lvlJc w:val="left"/>
      <w:pPr>
        <w:tabs>
          <w:tab w:val="num" w:pos="1440"/>
        </w:tabs>
        <w:ind w:left="1440" w:hanging="360"/>
      </w:pPr>
      <w:rPr>
        <w:rFonts w:ascii="Symbol" w:hAnsi="Symbol" w:hint="default"/>
      </w:rPr>
    </w:lvl>
    <w:lvl w:ilvl="2" w:tplc="F75E7920" w:tentative="1">
      <w:start w:val="1"/>
      <w:numFmt w:val="bullet"/>
      <w:lvlText w:val=""/>
      <w:lvlJc w:val="left"/>
      <w:pPr>
        <w:tabs>
          <w:tab w:val="num" w:pos="2160"/>
        </w:tabs>
        <w:ind w:left="2160" w:hanging="360"/>
      </w:pPr>
      <w:rPr>
        <w:rFonts w:ascii="Symbol" w:hAnsi="Symbol" w:hint="default"/>
      </w:rPr>
    </w:lvl>
    <w:lvl w:ilvl="3" w:tplc="5E0C531A" w:tentative="1">
      <w:start w:val="1"/>
      <w:numFmt w:val="bullet"/>
      <w:lvlText w:val=""/>
      <w:lvlJc w:val="left"/>
      <w:pPr>
        <w:tabs>
          <w:tab w:val="num" w:pos="2880"/>
        </w:tabs>
        <w:ind w:left="2880" w:hanging="360"/>
      </w:pPr>
      <w:rPr>
        <w:rFonts w:ascii="Symbol" w:hAnsi="Symbol" w:hint="default"/>
      </w:rPr>
    </w:lvl>
    <w:lvl w:ilvl="4" w:tplc="84F2A872" w:tentative="1">
      <w:start w:val="1"/>
      <w:numFmt w:val="bullet"/>
      <w:lvlText w:val=""/>
      <w:lvlJc w:val="left"/>
      <w:pPr>
        <w:tabs>
          <w:tab w:val="num" w:pos="3600"/>
        </w:tabs>
        <w:ind w:left="3600" w:hanging="360"/>
      </w:pPr>
      <w:rPr>
        <w:rFonts w:ascii="Symbol" w:hAnsi="Symbol" w:hint="default"/>
      </w:rPr>
    </w:lvl>
    <w:lvl w:ilvl="5" w:tplc="B85417C4" w:tentative="1">
      <w:start w:val="1"/>
      <w:numFmt w:val="bullet"/>
      <w:lvlText w:val=""/>
      <w:lvlJc w:val="left"/>
      <w:pPr>
        <w:tabs>
          <w:tab w:val="num" w:pos="4320"/>
        </w:tabs>
        <w:ind w:left="4320" w:hanging="360"/>
      </w:pPr>
      <w:rPr>
        <w:rFonts w:ascii="Symbol" w:hAnsi="Symbol" w:hint="default"/>
      </w:rPr>
    </w:lvl>
    <w:lvl w:ilvl="6" w:tplc="2C10BA52" w:tentative="1">
      <w:start w:val="1"/>
      <w:numFmt w:val="bullet"/>
      <w:lvlText w:val=""/>
      <w:lvlJc w:val="left"/>
      <w:pPr>
        <w:tabs>
          <w:tab w:val="num" w:pos="5040"/>
        </w:tabs>
        <w:ind w:left="5040" w:hanging="360"/>
      </w:pPr>
      <w:rPr>
        <w:rFonts w:ascii="Symbol" w:hAnsi="Symbol" w:hint="default"/>
      </w:rPr>
    </w:lvl>
    <w:lvl w:ilvl="7" w:tplc="812C073A" w:tentative="1">
      <w:start w:val="1"/>
      <w:numFmt w:val="bullet"/>
      <w:lvlText w:val=""/>
      <w:lvlJc w:val="left"/>
      <w:pPr>
        <w:tabs>
          <w:tab w:val="num" w:pos="5760"/>
        </w:tabs>
        <w:ind w:left="5760" w:hanging="360"/>
      </w:pPr>
      <w:rPr>
        <w:rFonts w:ascii="Symbol" w:hAnsi="Symbol" w:hint="default"/>
      </w:rPr>
    </w:lvl>
    <w:lvl w:ilvl="8" w:tplc="BC06E9C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C6055A8"/>
    <w:multiLevelType w:val="hybridMultilevel"/>
    <w:tmpl w:val="AC724522"/>
    <w:lvl w:ilvl="0" w:tplc="B0C64578">
      <w:start w:val="1"/>
      <w:numFmt w:val="bullet"/>
      <w:lvlText w:val=""/>
      <w:lvlJc w:val="left"/>
      <w:pPr>
        <w:tabs>
          <w:tab w:val="num" w:pos="720"/>
        </w:tabs>
        <w:ind w:left="720" w:hanging="360"/>
      </w:pPr>
      <w:rPr>
        <w:rFonts w:ascii="Symbol" w:hAnsi="Symbol" w:hint="default"/>
      </w:rPr>
    </w:lvl>
    <w:lvl w:ilvl="1" w:tplc="7CAC4242" w:tentative="1">
      <w:start w:val="1"/>
      <w:numFmt w:val="bullet"/>
      <w:lvlText w:val=""/>
      <w:lvlJc w:val="left"/>
      <w:pPr>
        <w:tabs>
          <w:tab w:val="num" w:pos="1440"/>
        </w:tabs>
        <w:ind w:left="1440" w:hanging="360"/>
      </w:pPr>
      <w:rPr>
        <w:rFonts w:ascii="Symbol" w:hAnsi="Symbol" w:hint="default"/>
      </w:rPr>
    </w:lvl>
    <w:lvl w:ilvl="2" w:tplc="66DED1DA" w:tentative="1">
      <w:start w:val="1"/>
      <w:numFmt w:val="bullet"/>
      <w:lvlText w:val=""/>
      <w:lvlJc w:val="left"/>
      <w:pPr>
        <w:tabs>
          <w:tab w:val="num" w:pos="2160"/>
        </w:tabs>
        <w:ind w:left="2160" w:hanging="360"/>
      </w:pPr>
      <w:rPr>
        <w:rFonts w:ascii="Symbol" w:hAnsi="Symbol" w:hint="default"/>
      </w:rPr>
    </w:lvl>
    <w:lvl w:ilvl="3" w:tplc="525283CA" w:tentative="1">
      <w:start w:val="1"/>
      <w:numFmt w:val="bullet"/>
      <w:lvlText w:val=""/>
      <w:lvlJc w:val="left"/>
      <w:pPr>
        <w:tabs>
          <w:tab w:val="num" w:pos="2880"/>
        </w:tabs>
        <w:ind w:left="2880" w:hanging="360"/>
      </w:pPr>
      <w:rPr>
        <w:rFonts w:ascii="Symbol" w:hAnsi="Symbol" w:hint="default"/>
      </w:rPr>
    </w:lvl>
    <w:lvl w:ilvl="4" w:tplc="3FC87114" w:tentative="1">
      <w:start w:val="1"/>
      <w:numFmt w:val="bullet"/>
      <w:lvlText w:val=""/>
      <w:lvlJc w:val="left"/>
      <w:pPr>
        <w:tabs>
          <w:tab w:val="num" w:pos="3600"/>
        </w:tabs>
        <w:ind w:left="3600" w:hanging="360"/>
      </w:pPr>
      <w:rPr>
        <w:rFonts w:ascii="Symbol" w:hAnsi="Symbol" w:hint="default"/>
      </w:rPr>
    </w:lvl>
    <w:lvl w:ilvl="5" w:tplc="7DA48BB6" w:tentative="1">
      <w:start w:val="1"/>
      <w:numFmt w:val="bullet"/>
      <w:lvlText w:val=""/>
      <w:lvlJc w:val="left"/>
      <w:pPr>
        <w:tabs>
          <w:tab w:val="num" w:pos="4320"/>
        </w:tabs>
        <w:ind w:left="4320" w:hanging="360"/>
      </w:pPr>
      <w:rPr>
        <w:rFonts w:ascii="Symbol" w:hAnsi="Symbol" w:hint="default"/>
      </w:rPr>
    </w:lvl>
    <w:lvl w:ilvl="6" w:tplc="3D14B98C" w:tentative="1">
      <w:start w:val="1"/>
      <w:numFmt w:val="bullet"/>
      <w:lvlText w:val=""/>
      <w:lvlJc w:val="left"/>
      <w:pPr>
        <w:tabs>
          <w:tab w:val="num" w:pos="5040"/>
        </w:tabs>
        <w:ind w:left="5040" w:hanging="360"/>
      </w:pPr>
      <w:rPr>
        <w:rFonts w:ascii="Symbol" w:hAnsi="Symbol" w:hint="default"/>
      </w:rPr>
    </w:lvl>
    <w:lvl w:ilvl="7" w:tplc="DC9257C8" w:tentative="1">
      <w:start w:val="1"/>
      <w:numFmt w:val="bullet"/>
      <w:lvlText w:val=""/>
      <w:lvlJc w:val="left"/>
      <w:pPr>
        <w:tabs>
          <w:tab w:val="num" w:pos="5760"/>
        </w:tabs>
        <w:ind w:left="5760" w:hanging="360"/>
      </w:pPr>
      <w:rPr>
        <w:rFonts w:ascii="Symbol" w:hAnsi="Symbol" w:hint="default"/>
      </w:rPr>
    </w:lvl>
    <w:lvl w:ilvl="8" w:tplc="F1DE69C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EA5C8A"/>
    <w:multiLevelType w:val="hybridMultilevel"/>
    <w:tmpl w:val="C27A7EAA"/>
    <w:lvl w:ilvl="0" w:tplc="A16AF400">
      <w:start w:val="1"/>
      <w:numFmt w:val="bullet"/>
      <w:lvlText w:val=""/>
      <w:lvlJc w:val="left"/>
      <w:pPr>
        <w:tabs>
          <w:tab w:val="num" w:pos="720"/>
        </w:tabs>
        <w:ind w:left="720" w:hanging="360"/>
      </w:pPr>
      <w:rPr>
        <w:rFonts w:ascii="Symbol" w:hAnsi="Symbol" w:hint="default"/>
      </w:rPr>
    </w:lvl>
    <w:lvl w:ilvl="1" w:tplc="5234F600" w:tentative="1">
      <w:start w:val="1"/>
      <w:numFmt w:val="bullet"/>
      <w:lvlText w:val=""/>
      <w:lvlJc w:val="left"/>
      <w:pPr>
        <w:tabs>
          <w:tab w:val="num" w:pos="1440"/>
        </w:tabs>
        <w:ind w:left="1440" w:hanging="360"/>
      </w:pPr>
      <w:rPr>
        <w:rFonts w:ascii="Symbol" w:hAnsi="Symbol" w:hint="default"/>
      </w:rPr>
    </w:lvl>
    <w:lvl w:ilvl="2" w:tplc="EDD24CE6" w:tentative="1">
      <w:start w:val="1"/>
      <w:numFmt w:val="bullet"/>
      <w:lvlText w:val=""/>
      <w:lvlJc w:val="left"/>
      <w:pPr>
        <w:tabs>
          <w:tab w:val="num" w:pos="2160"/>
        </w:tabs>
        <w:ind w:left="2160" w:hanging="360"/>
      </w:pPr>
      <w:rPr>
        <w:rFonts w:ascii="Symbol" w:hAnsi="Symbol" w:hint="default"/>
      </w:rPr>
    </w:lvl>
    <w:lvl w:ilvl="3" w:tplc="7BD8B2D0" w:tentative="1">
      <w:start w:val="1"/>
      <w:numFmt w:val="bullet"/>
      <w:lvlText w:val=""/>
      <w:lvlJc w:val="left"/>
      <w:pPr>
        <w:tabs>
          <w:tab w:val="num" w:pos="2880"/>
        </w:tabs>
        <w:ind w:left="2880" w:hanging="360"/>
      </w:pPr>
      <w:rPr>
        <w:rFonts w:ascii="Symbol" w:hAnsi="Symbol" w:hint="default"/>
      </w:rPr>
    </w:lvl>
    <w:lvl w:ilvl="4" w:tplc="70A83AEC" w:tentative="1">
      <w:start w:val="1"/>
      <w:numFmt w:val="bullet"/>
      <w:lvlText w:val=""/>
      <w:lvlJc w:val="left"/>
      <w:pPr>
        <w:tabs>
          <w:tab w:val="num" w:pos="3600"/>
        </w:tabs>
        <w:ind w:left="3600" w:hanging="360"/>
      </w:pPr>
      <w:rPr>
        <w:rFonts w:ascii="Symbol" w:hAnsi="Symbol" w:hint="default"/>
      </w:rPr>
    </w:lvl>
    <w:lvl w:ilvl="5" w:tplc="CE3450A0" w:tentative="1">
      <w:start w:val="1"/>
      <w:numFmt w:val="bullet"/>
      <w:lvlText w:val=""/>
      <w:lvlJc w:val="left"/>
      <w:pPr>
        <w:tabs>
          <w:tab w:val="num" w:pos="4320"/>
        </w:tabs>
        <w:ind w:left="4320" w:hanging="360"/>
      </w:pPr>
      <w:rPr>
        <w:rFonts w:ascii="Symbol" w:hAnsi="Symbol" w:hint="default"/>
      </w:rPr>
    </w:lvl>
    <w:lvl w:ilvl="6" w:tplc="9920CDB8" w:tentative="1">
      <w:start w:val="1"/>
      <w:numFmt w:val="bullet"/>
      <w:lvlText w:val=""/>
      <w:lvlJc w:val="left"/>
      <w:pPr>
        <w:tabs>
          <w:tab w:val="num" w:pos="5040"/>
        </w:tabs>
        <w:ind w:left="5040" w:hanging="360"/>
      </w:pPr>
      <w:rPr>
        <w:rFonts w:ascii="Symbol" w:hAnsi="Symbol" w:hint="default"/>
      </w:rPr>
    </w:lvl>
    <w:lvl w:ilvl="7" w:tplc="B6EE7766" w:tentative="1">
      <w:start w:val="1"/>
      <w:numFmt w:val="bullet"/>
      <w:lvlText w:val=""/>
      <w:lvlJc w:val="left"/>
      <w:pPr>
        <w:tabs>
          <w:tab w:val="num" w:pos="5760"/>
        </w:tabs>
        <w:ind w:left="5760" w:hanging="360"/>
      </w:pPr>
      <w:rPr>
        <w:rFonts w:ascii="Symbol" w:hAnsi="Symbol" w:hint="default"/>
      </w:rPr>
    </w:lvl>
    <w:lvl w:ilvl="8" w:tplc="FAA4271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4567721"/>
    <w:multiLevelType w:val="hybridMultilevel"/>
    <w:tmpl w:val="FFEA3D70"/>
    <w:lvl w:ilvl="0" w:tplc="43D8FFF8">
      <w:start w:val="1"/>
      <w:numFmt w:val="bullet"/>
      <w:lvlText w:val=""/>
      <w:lvlJc w:val="left"/>
      <w:pPr>
        <w:tabs>
          <w:tab w:val="num" w:pos="720"/>
        </w:tabs>
        <w:ind w:left="720" w:hanging="360"/>
      </w:pPr>
      <w:rPr>
        <w:rFonts w:ascii="Symbol" w:hAnsi="Symbol" w:hint="default"/>
      </w:rPr>
    </w:lvl>
    <w:lvl w:ilvl="1" w:tplc="6B200CEC" w:tentative="1">
      <w:start w:val="1"/>
      <w:numFmt w:val="bullet"/>
      <w:lvlText w:val=""/>
      <w:lvlJc w:val="left"/>
      <w:pPr>
        <w:tabs>
          <w:tab w:val="num" w:pos="1440"/>
        </w:tabs>
        <w:ind w:left="1440" w:hanging="360"/>
      </w:pPr>
      <w:rPr>
        <w:rFonts w:ascii="Symbol" w:hAnsi="Symbol" w:hint="default"/>
      </w:rPr>
    </w:lvl>
    <w:lvl w:ilvl="2" w:tplc="25C8E828" w:tentative="1">
      <w:start w:val="1"/>
      <w:numFmt w:val="bullet"/>
      <w:lvlText w:val=""/>
      <w:lvlJc w:val="left"/>
      <w:pPr>
        <w:tabs>
          <w:tab w:val="num" w:pos="2160"/>
        </w:tabs>
        <w:ind w:left="2160" w:hanging="360"/>
      </w:pPr>
      <w:rPr>
        <w:rFonts w:ascii="Symbol" w:hAnsi="Symbol" w:hint="default"/>
      </w:rPr>
    </w:lvl>
    <w:lvl w:ilvl="3" w:tplc="D1E6F294" w:tentative="1">
      <w:start w:val="1"/>
      <w:numFmt w:val="bullet"/>
      <w:lvlText w:val=""/>
      <w:lvlJc w:val="left"/>
      <w:pPr>
        <w:tabs>
          <w:tab w:val="num" w:pos="2880"/>
        </w:tabs>
        <w:ind w:left="2880" w:hanging="360"/>
      </w:pPr>
      <w:rPr>
        <w:rFonts w:ascii="Symbol" w:hAnsi="Symbol" w:hint="default"/>
      </w:rPr>
    </w:lvl>
    <w:lvl w:ilvl="4" w:tplc="9A5A1B02" w:tentative="1">
      <w:start w:val="1"/>
      <w:numFmt w:val="bullet"/>
      <w:lvlText w:val=""/>
      <w:lvlJc w:val="left"/>
      <w:pPr>
        <w:tabs>
          <w:tab w:val="num" w:pos="3600"/>
        </w:tabs>
        <w:ind w:left="3600" w:hanging="360"/>
      </w:pPr>
      <w:rPr>
        <w:rFonts w:ascii="Symbol" w:hAnsi="Symbol" w:hint="default"/>
      </w:rPr>
    </w:lvl>
    <w:lvl w:ilvl="5" w:tplc="A510E95E" w:tentative="1">
      <w:start w:val="1"/>
      <w:numFmt w:val="bullet"/>
      <w:lvlText w:val=""/>
      <w:lvlJc w:val="left"/>
      <w:pPr>
        <w:tabs>
          <w:tab w:val="num" w:pos="4320"/>
        </w:tabs>
        <w:ind w:left="4320" w:hanging="360"/>
      </w:pPr>
      <w:rPr>
        <w:rFonts w:ascii="Symbol" w:hAnsi="Symbol" w:hint="default"/>
      </w:rPr>
    </w:lvl>
    <w:lvl w:ilvl="6" w:tplc="834ED58E" w:tentative="1">
      <w:start w:val="1"/>
      <w:numFmt w:val="bullet"/>
      <w:lvlText w:val=""/>
      <w:lvlJc w:val="left"/>
      <w:pPr>
        <w:tabs>
          <w:tab w:val="num" w:pos="5040"/>
        </w:tabs>
        <w:ind w:left="5040" w:hanging="360"/>
      </w:pPr>
      <w:rPr>
        <w:rFonts w:ascii="Symbol" w:hAnsi="Symbol" w:hint="default"/>
      </w:rPr>
    </w:lvl>
    <w:lvl w:ilvl="7" w:tplc="2D2E8E5A" w:tentative="1">
      <w:start w:val="1"/>
      <w:numFmt w:val="bullet"/>
      <w:lvlText w:val=""/>
      <w:lvlJc w:val="left"/>
      <w:pPr>
        <w:tabs>
          <w:tab w:val="num" w:pos="5760"/>
        </w:tabs>
        <w:ind w:left="5760" w:hanging="360"/>
      </w:pPr>
      <w:rPr>
        <w:rFonts w:ascii="Symbol" w:hAnsi="Symbol" w:hint="default"/>
      </w:rPr>
    </w:lvl>
    <w:lvl w:ilvl="8" w:tplc="744038A2"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8844DDB"/>
    <w:multiLevelType w:val="hybridMultilevel"/>
    <w:tmpl w:val="35B024B8"/>
    <w:lvl w:ilvl="0" w:tplc="F036EF7A">
      <w:start w:val="1"/>
      <w:numFmt w:val="bullet"/>
      <w:lvlText w:val=""/>
      <w:lvlJc w:val="left"/>
      <w:pPr>
        <w:tabs>
          <w:tab w:val="num" w:pos="720"/>
        </w:tabs>
        <w:ind w:left="720" w:hanging="360"/>
      </w:pPr>
      <w:rPr>
        <w:rFonts w:ascii="Symbol" w:hAnsi="Symbol" w:hint="default"/>
      </w:rPr>
    </w:lvl>
    <w:lvl w:ilvl="1" w:tplc="D79E4B5A" w:tentative="1">
      <w:start w:val="1"/>
      <w:numFmt w:val="bullet"/>
      <w:lvlText w:val=""/>
      <w:lvlJc w:val="left"/>
      <w:pPr>
        <w:tabs>
          <w:tab w:val="num" w:pos="1440"/>
        </w:tabs>
        <w:ind w:left="1440" w:hanging="360"/>
      </w:pPr>
      <w:rPr>
        <w:rFonts w:ascii="Symbol" w:hAnsi="Symbol" w:hint="default"/>
      </w:rPr>
    </w:lvl>
    <w:lvl w:ilvl="2" w:tplc="3BA8EBE2" w:tentative="1">
      <w:start w:val="1"/>
      <w:numFmt w:val="bullet"/>
      <w:lvlText w:val=""/>
      <w:lvlJc w:val="left"/>
      <w:pPr>
        <w:tabs>
          <w:tab w:val="num" w:pos="2160"/>
        </w:tabs>
        <w:ind w:left="2160" w:hanging="360"/>
      </w:pPr>
      <w:rPr>
        <w:rFonts w:ascii="Symbol" w:hAnsi="Symbol" w:hint="default"/>
      </w:rPr>
    </w:lvl>
    <w:lvl w:ilvl="3" w:tplc="BDE8FDA6" w:tentative="1">
      <w:start w:val="1"/>
      <w:numFmt w:val="bullet"/>
      <w:lvlText w:val=""/>
      <w:lvlJc w:val="left"/>
      <w:pPr>
        <w:tabs>
          <w:tab w:val="num" w:pos="2880"/>
        </w:tabs>
        <w:ind w:left="2880" w:hanging="360"/>
      </w:pPr>
      <w:rPr>
        <w:rFonts w:ascii="Symbol" w:hAnsi="Symbol" w:hint="default"/>
      </w:rPr>
    </w:lvl>
    <w:lvl w:ilvl="4" w:tplc="8E8046DA" w:tentative="1">
      <w:start w:val="1"/>
      <w:numFmt w:val="bullet"/>
      <w:lvlText w:val=""/>
      <w:lvlJc w:val="left"/>
      <w:pPr>
        <w:tabs>
          <w:tab w:val="num" w:pos="3600"/>
        </w:tabs>
        <w:ind w:left="3600" w:hanging="360"/>
      </w:pPr>
      <w:rPr>
        <w:rFonts w:ascii="Symbol" w:hAnsi="Symbol" w:hint="default"/>
      </w:rPr>
    </w:lvl>
    <w:lvl w:ilvl="5" w:tplc="9796C6D6" w:tentative="1">
      <w:start w:val="1"/>
      <w:numFmt w:val="bullet"/>
      <w:lvlText w:val=""/>
      <w:lvlJc w:val="left"/>
      <w:pPr>
        <w:tabs>
          <w:tab w:val="num" w:pos="4320"/>
        </w:tabs>
        <w:ind w:left="4320" w:hanging="360"/>
      </w:pPr>
      <w:rPr>
        <w:rFonts w:ascii="Symbol" w:hAnsi="Symbol" w:hint="default"/>
      </w:rPr>
    </w:lvl>
    <w:lvl w:ilvl="6" w:tplc="BDA885BC" w:tentative="1">
      <w:start w:val="1"/>
      <w:numFmt w:val="bullet"/>
      <w:lvlText w:val=""/>
      <w:lvlJc w:val="left"/>
      <w:pPr>
        <w:tabs>
          <w:tab w:val="num" w:pos="5040"/>
        </w:tabs>
        <w:ind w:left="5040" w:hanging="360"/>
      </w:pPr>
      <w:rPr>
        <w:rFonts w:ascii="Symbol" w:hAnsi="Symbol" w:hint="default"/>
      </w:rPr>
    </w:lvl>
    <w:lvl w:ilvl="7" w:tplc="03EE2C0C" w:tentative="1">
      <w:start w:val="1"/>
      <w:numFmt w:val="bullet"/>
      <w:lvlText w:val=""/>
      <w:lvlJc w:val="left"/>
      <w:pPr>
        <w:tabs>
          <w:tab w:val="num" w:pos="5760"/>
        </w:tabs>
        <w:ind w:left="5760" w:hanging="360"/>
      </w:pPr>
      <w:rPr>
        <w:rFonts w:ascii="Symbol" w:hAnsi="Symbol" w:hint="default"/>
      </w:rPr>
    </w:lvl>
    <w:lvl w:ilvl="8" w:tplc="24A058C4"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5DD7176"/>
    <w:multiLevelType w:val="hybridMultilevel"/>
    <w:tmpl w:val="1B4CAE1E"/>
    <w:lvl w:ilvl="0" w:tplc="682600DA">
      <w:start w:val="1"/>
      <w:numFmt w:val="bullet"/>
      <w:lvlText w:val=""/>
      <w:lvlJc w:val="left"/>
      <w:pPr>
        <w:tabs>
          <w:tab w:val="num" w:pos="720"/>
        </w:tabs>
        <w:ind w:left="720" w:hanging="360"/>
      </w:pPr>
      <w:rPr>
        <w:rFonts w:ascii="Symbol" w:hAnsi="Symbol" w:hint="default"/>
      </w:rPr>
    </w:lvl>
    <w:lvl w:ilvl="1" w:tplc="16D89BD6" w:tentative="1">
      <w:start w:val="1"/>
      <w:numFmt w:val="bullet"/>
      <w:lvlText w:val=""/>
      <w:lvlJc w:val="left"/>
      <w:pPr>
        <w:tabs>
          <w:tab w:val="num" w:pos="1440"/>
        </w:tabs>
        <w:ind w:left="1440" w:hanging="360"/>
      </w:pPr>
      <w:rPr>
        <w:rFonts w:ascii="Symbol" w:hAnsi="Symbol" w:hint="default"/>
      </w:rPr>
    </w:lvl>
    <w:lvl w:ilvl="2" w:tplc="D4C8B7C6" w:tentative="1">
      <w:start w:val="1"/>
      <w:numFmt w:val="bullet"/>
      <w:lvlText w:val=""/>
      <w:lvlJc w:val="left"/>
      <w:pPr>
        <w:tabs>
          <w:tab w:val="num" w:pos="2160"/>
        </w:tabs>
        <w:ind w:left="2160" w:hanging="360"/>
      </w:pPr>
      <w:rPr>
        <w:rFonts w:ascii="Symbol" w:hAnsi="Symbol" w:hint="default"/>
      </w:rPr>
    </w:lvl>
    <w:lvl w:ilvl="3" w:tplc="C5E6A4E0" w:tentative="1">
      <w:start w:val="1"/>
      <w:numFmt w:val="bullet"/>
      <w:lvlText w:val=""/>
      <w:lvlJc w:val="left"/>
      <w:pPr>
        <w:tabs>
          <w:tab w:val="num" w:pos="2880"/>
        </w:tabs>
        <w:ind w:left="2880" w:hanging="360"/>
      </w:pPr>
      <w:rPr>
        <w:rFonts w:ascii="Symbol" w:hAnsi="Symbol" w:hint="default"/>
      </w:rPr>
    </w:lvl>
    <w:lvl w:ilvl="4" w:tplc="BD88959A" w:tentative="1">
      <w:start w:val="1"/>
      <w:numFmt w:val="bullet"/>
      <w:lvlText w:val=""/>
      <w:lvlJc w:val="left"/>
      <w:pPr>
        <w:tabs>
          <w:tab w:val="num" w:pos="3600"/>
        </w:tabs>
        <w:ind w:left="3600" w:hanging="360"/>
      </w:pPr>
      <w:rPr>
        <w:rFonts w:ascii="Symbol" w:hAnsi="Symbol" w:hint="default"/>
      </w:rPr>
    </w:lvl>
    <w:lvl w:ilvl="5" w:tplc="DCB0C658" w:tentative="1">
      <w:start w:val="1"/>
      <w:numFmt w:val="bullet"/>
      <w:lvlText w:val=""/>
      <w:lvlJc w:val="left"/>
      <w:pPr>
        <w:tabs>
          <w:tab w:val="num" w:pos="4320"/>
        </w:tabs>
        <w:ind w:left="4320" w:hanging="360"/>
      </w:pPr>
      <w:rPr>
        <w:rFonts w:ascii="Symbol" w:hAnsi="Symbol" w:hint="default"/>
      </w:rPr>
    </w:lvl>
    <w:lvl w:ilvl="6" w:tplc="B3D6AB70" w:tentative="1">
      <w:start w:val="1"/>
      <w:numFmt w:val="bullet"/>
      <w:lvlText w:val=""/>
      <w:lvlJc w:val="left"/>
      <w:pPr>
        <w:tabs>
          <w:tab w:val="num" w:pos="5040"/>
        </w:tabs>
        <w:ind w:left="5040" w:hanging="360"/>
      </w:pPr>
      <w:rPr>
        <w:rFonts w:ascii="Symbol" w:hAnsi="Symbol" w:hint="default"/>
      </w:rPr>
    </w:lvl>
    <w:lvl w:ilvl="7" w:tplc="7FEE2C80" w:tentative="1">
      <w:start w:val="1"/>
      <w:numFmt w:val="bullet"/>
      <w:lvlText w:val=""/>
      <w:lvlJc w:val="left"/>
      <w:pPr>
        <w:tabs>
          <w:tab w:val="num" w:pos="5760"/>
        </w:tabs>
        <w:ind w:left="5760" w:hanging="360"/>
      </w:pPr>
      <w:rPr>
        <w:rFonts w:ascii="Symbol" w:hAnsi="Symbol" w:hint="default"/>
      </w:rPr>
    </w:lvl>
    <w:lvl w:ilvl="8" w:tplc="8618C414"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7C970BD1"/>
    <w:multiLevelType w:val="hybridMultilevel"/>
    <w:tmpl w:val="07824522"/>
    <w:lvl w:ilvl="0" w:tplc="9B629038">
      <w:start w:val="1"/>
      <w:numFmt w:val="bullet"/>
      <w:lvlText w:val=""/>
      <w:lvlJc w:val="left"/>
      <w:pPr>
        <w:tabs>
          <w:tab w:val="num" w:pos="720"/>
        </w:tabs>
        <w:ind w:left="720" w:hanging="360"/>
      </w:pPr>
      <w:rPr>
        <w:rFonts w:ascii="Symbol" w:hAnsi="Symbol" w:hint="default"/>
      </w:rPr>
    </w:lvl>
    <w:lvl w:ilvl="1" w:tplc="1FB0244C" w:tentative="1">
      <w:start w:val="1"/>
      <w:numFmt w:val="bullet"/>
      <w:lvlText w:val=""/>
      <w:lvlJc w:val="left"/>
      <w:pPr>
        <w:tabs>
          <w:tab w:val="num" w:pos="1440"/>
        </w:tabs>
        <w:ind w:left="1440" w:hanging="360"/>
      </w:pPr>
      <w:rPr>
        <w:rFonts w:ascii="Symbol" w:hAnsi="Symbol" w:hint="default"/>
      </w:rPr>
    </w:lvl>
    <w:lvl w:ilvl="2" w:tplc="C1CAFA28" w:tentative="1">
      <w:start w:val="1"/>
      <w:numFmt w:val="bullet"/>
      <w:lvlText w:val=""/>
      <w:lvlJc w:val="left"/>
      <w:pPr>
        <w:tabs>
          <w:tab w:val="num" w:pos="2160"/>
        </w:tabs>
        <w:ind w:left="2160" w:hanging="360"/>
      </w:pPr>
      <w:rPr>
        <w:rFonts w:ascii="Symbol" w:hAnsi="Symbol" w:hint="default"/>
      </w:rPr>
    </w:lvl>
    <w:lvl w:ilvl="3" w:tplc="6EC884C4" w:tentative="1">
      <w:start w:val="1"/>
      <w:numFmt w:val="bullet"/>
      <w:lvlText w:val=""/>
      <w:lvlJc w:val="left"/>
      <w:pPr>
        <w:tabs>
          <w:tab w:val="num" w:pos="2880"/>
        </w:tabs>
        <w:ind w:left="2880" w:hanging="360"/>
      </w:pPr>
      <w:rPr>
        <w:rFonts w:ascii="Symbol" w:hAnsi="Symbol" w:hint="default"/>
      </w:rPr>
    </w:lvl>
    <w:lvl w:ilvl="4" w:tplc="BFC0DC04" w:tentative="1">
      <w:start w:val="1"/>
      <w:numFmt w:val="bullet"/>
      <w:lvlText w:val=""/>
      <w:lvlJc w:val="left"/>
      <w:pPr>
        <w:tabs>
          <w:tab w:val="num" w:pos="3600"/>
        </w:tabs>
        <w:ind w:left="3600" w:hanging="360"/>
      </w:pPr>
      <w:rPr>
        <w:rFonts w:ascii="Symbol" w:hAnsi="Symbol" w:hint="default"/>
      </w:rPr>
    </w:lvl>
    <w:lvl w:ilvl="5" w:tplc="054460BE" w:tentative="1">
      <w:start w:val="1"/>
      <w:numFmt w:val="bullet"/>
      <w:lvlText w:val=""/>
      <w:lvlJc w:val="left"/>
      <w:pPr>
        <w:tabs>
          <w:tab w:val="num" w:pos="4320"/>
        </w:tabs>
        <w:ind w:left="4320" w:hanging="360"/>
      </w:pPr>
      <w:rPr>
        <w:rFonts w:ascii="Symbol" w:hAnsi="Symbol" w:hint="default"/>
      </w:rPr>
    </w:lvl>
    <w:lvl w:ilvl="6" w:tplc="F2EE4950" w:tentative="1">
      <w:start w:val="1"/>
      <w:numFmt w:val="bullet"/>
      <w:lvlText w:val=""/>
      <w:lvlJc w:val="left"/>
      <w:pPr>
        <w:tabs>
          <w:tab w:val="num" w:pos="5040"/>
        </w:tabs>
        <w:ind w:left="5040" w:hanging="360"/>
      </w:pPr>
      <w:rPr>
        <w:rFonts w:ascii="Symbol" w:hAnsi="Symbol" w:hint="default"/>
      </w:rPr>
    </w:lvl>
    <w:lvl w:ilvl="7" w:tplc="D5CA3E2C" w:tentative="1">
      <w:start w:val="1"/>
      <w:numFmt w:val="bullet"/>
      <w:lvlText w:val=""/>
      <w:lvlJc w:val="left"/>
      <w:pPr>
        <w:tabs>
          <w:tab w:val="num" w:pos="5760"/>
        </w:tabs>
        <w:ind w:left="5760" w:hanging="360"/>
      </w:pPr>
      <w:rPr>
        <w:rFonts w:ascii="Symbol" w:hAnsi="Symbol" w:hint="default"/>
      </w:rPr>
    </w:lvl>
    <w:lvl w:ilvl="8" w:tplc="75EC454E"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7D4F0E66"/>
    <w:multiLevelType w:val="hybridMultilevel"/>
    <w:tmpl w:val="19202D96"/>
    <w:lvl w:ilvl="0" w:tplc="1E5C32E2">
      <w:start w:val="1"/>
      <w:numFmt w:val="bullet"/>
      <w:lvlText w:val=""/>
      <w:lvlJc w:val="left"/>
      <w:pPr>
        <w:tabs>
          <w:tab w:val="num" w:pos="720"/>
        </w:tabs>
        <w:ind w:left="720" w:hanging="360"/>
      </w:pPr>
      <w:rPr>
        <w:rFonts w:ascii="Symbol" w:hAnsi="Symbol" w:hint="default"/>
      </w:rPr>
    </w:lvl>
    <w:lvl w:ilvl="1" w:tplc="5EF681FC" w:tentative="1">
      <w:start w:val="1"/>
      <w:numFmt w:val="bullet"/>
      <w:lvlText w:val=""/>
      <w:lvlJc w:val="left"/>
      <w:pPr>
        <w:tabs>
          <w:tab w:val="num" w:pos="1440"/>
        </w:tabs>
        <w:ind w:left="1440" w:hanging="360"/>
      </w:pPr>
      <w:rPr>
        <w:rFonts w:ascii="Symbol" w:hAnsi="Symbol" w:hint="default"/>
      </w:rPr>
    </w:lvl>
    <w:lvl w:ilvl="2" w:tplc="1A663FCE" w:tentative="1">
      <w:start w:val="1"/>
      <w:numFmt w:val="bullet"/>
      <w:lvlText w:val=""/>
      <w:lvlJc w:val="left"/>
      <w:pPr>
        <w:tabs>
          <w:tab w:val="num" w:pos="2160"/>
        </w:tabs>
        <w:ind w:left="2160" w:hanging="360"/>
      </w:pPr>
      <w:rPr>
        <w:rFonts w:ascii="Symbol" w:hAnsi="Symbol" w:hint="default"/>
      </w:rPr>
    </w:lvl>
    <w:lvl w:ilvl="3" w:tplc="3268488E" w:tentative="1">
      <w:start w:val="1"/>
      <w:numFmt w:val="bullet"/>
      <w:lvlText w:val=""/>
      <w:lvlJc w:val="left"/>
      <w:pPr>
        <w:tabs>
          <w:tab w:val="num" w:pos="2880"/>
        </w:tabs>
        <w:ind w:left="2880" w:hanging="360"/>
      </w:pPr>
      <w:rPr>
        <w:rFonts w:ascii="Symbol" w:hAnsi="Symbol" w:hint="default"/>
      </w:rPr>
    </w:lvl>
    <w:lvl w:ilvl="4" w:tplc="EB0A96C8" w:tentative="1">
      <w:start w:val="1"/>
      <w:numFmt w:val="bullet"/>
      <w:lvlText w:val=""/>
      <w:lvlJc w:val="left"/>
      <w:pPr>
        <w:tabs>
          <w:tab w:val="num" w:pos="3600"/>
        </w:tabs>
        <w:ind w:left="3600" w:hanging="360"/>
      </w:pPr>
      <w:rPr>
        <w:rFonts w:ascii="Symbol" w:hAnsi="Symbol" w:hint="default"/>
      </w:rPr>
    </w:lvl>
    <w:lvl w:ilvl="5" w:tplc="0EB8FB06" w:tentative="1">
      <w:start w:val="1"/>
      <w:numFmt w:val="bullet"/>
      <w:lvlText w:val=""/>
      <w:lvlJc w:val="left"/>
      <w:pPr>
        <w:tabs>
          <w:tab w:val="num" w:pos="4320"/>
        </w:tabs>
        <w:ind w:left="4320" w:hanging="360"/>
      </w:pPr>
      <w:rPr>
        <w:rFonts w:ascii="Symbol" w:hAnsi="Symbol" w:hint="default"/>
      </w:rPr>
    </w:lvl>
    <w:lvl w:ilvl="6" w:tplc="CFAECB80" w:tentative="1">
      <w:start w:val="1"/>
      <w:numFmt w:val="bullet"/>
      <w:lvlText w:val=""/>
      <w:lvlJc w:val="left"/>
      <w:pPr>
        <w:tabs>
          <w:tab w:val="num" w:pos="5040"/>
        </w:tabs>
        <w:ind w:left="5040" w:hanging="360"/>
      </w:pPr>
      <w:rPr>
        <w:rFonts w:ascii="Symbol" w:hAnsi="Symbol" w:hint="default"/>
      </w:rPr>
    </w:lvl>
    <w:lvl w:ilvl="7" w:tplc="7AFCA85C" w:tentative="1">
      <w:start w:val="1"/>
      <w:numFmt w:val="bullet"/>
      <w:lvlText w:val=""/>
      <w:lvlJc w:val="left"/>
      <w:pPr>
        <w:tabs>
          <w:tab w:val="num" w:pos="5760"/>
        </w:tabs>
        <w:ind w:left="5760" w:hanging="360"/>
      </w:pPr>
      <w:rPr>
        <w:rFonts w:ascii="Symbol" w:hAnsi="Symbol" w:hint="default"/>
      </w:rPr>
    </w:lvl>
    <w:lvl w:ilvl="8" w:tplc="5F54AF98"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lang w:val="en-GB"/>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22"/>
  </w:num>
  <w:num w:numId="6">
    <w:abstractNumId w:val="13"/>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2"/>
  </w:num>
  <w:num w:numId="19">
    <w:abstractNumId w:val="9"/>
  </w:num>
  <w:num w:numId="20">
    <w:abstractNumId w:val="1"/>
    <w:lvlOverride w:ilvl="0">
      <w:lvl w:ilvl="0">
        <w:start w:val="1"/>
        <w:numFmt w:val="bullet"/>
        <w:lvlText w:val="Figure 9-4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Table 9-30a—"/>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Figure 9-47c—"/>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Table 9-30c—"/>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abstractNumId w:val="10"/>
  </w:num>
  <w:num w:numId="27">
    <w:abstractNumId w:val="8"/>
  </w:num>
  <w:num w:numId="28">
    <w:abstractNumId w:val="3"/>
  </w:num>
  <w:num w:numId="29">
    <w:abstractNumId w:val="2"/>
  </w:num>
  <w:num w:numId="30">
    <w:abstractNumId w:val="4"/>
  </w:num>
  <w:num w:numId="31">
    <w:abstractNumId w:val="5"/>
  </w:num>
  <w:num w:numId="32">
    <w:abstractNumId w:val="7"/>
  </w:num>
  <w:num w:numId="33">
    <w:abstractNumId w:val="6"/>
  </w:num>
  <w:num w:numId="34">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11"/>
  </w:num>
  <w:num w:numId="36">
    <w:abstractNumId w:val="17"/>
  </w:num>
  <w:num w:numId="37">
    <w:abstractNumId w:val="21"/>
  </w:num>
  <w:num w:numId="38">
    <w:abstractNumId w:val="19"/>
  </w:num>
  <w:num w:numId="39">
    <w:abstractNumId w:val="16"/>
  </w:num>
  <w:num w:numId="40">
    <w:abstractNumId w:val="14"/>
  </w:num>
  <w:num w:numId="41">
    <w:abstractNumId w:val="20"/>
  </w:num>
  <w:num w:numId="42">
    <w:abstractNumId w:val="18"/>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iwen Chu">
    <w15:presenceInfo w15:providerId="AD" w15:userId="S::liwen.chu@nxp.com::0130490b-a373-4b18-b2e9-7865a3d80d91"/>
  </w15:person>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FAA"/>
    <w:rsid w:val="00001717"/>
    <w:rsid w:val="00002781"/>
    <w:rsid w:val="00002B6A"/>
    <w:rsid w:val="000053CF"/>
    <w:rsid w:val="00005903"/>
    <w:rsid w:val="0000701A"/>
    <w:rsid w:val="00007917"/>
    <w:rsid w:val="00007C9B"/>
    <w:rsid w:val="00010414"/>
    <w:rsid w:val="0001124B"/>
    <w:rsid w:val="00013A38"/>
    <w:rsid w:val="00013F2D"/>
    <w:rsid w:val="00015EE0"/>
    <w:rsid w:val="00016100"/>
    <w:rsid w:val="00017168"/>
    <w:rsid w:val="00021324"/>
    <w:rsid w:val="000225F0"/>
    <w:rsid w:val="000229C4"/>
    <w:rsid w:val="0002338B"/>
    <w:rsid w:val="000233A6"/>
    <w:rsid w:val="00025D3B"/>
    <w:rsid w:val="0002651F"/>
    <w:rsid w:val="00026850"/>
    <w:rsid w:val="0002714F"/>
    <w:rsid w:val="00027385"/>
    <w:rsid w:val="0002756A"/>
    <w:rsid w:val="000308AB"/>
    <w:rsid w:val="00030ACD"/>
    <w:rsid w:val="00035667"/>
    <w:rsid w:val="00035D4D"/>
    <w:rsid w:val="000371D3"/>
    <w:rsid w:val="000374C2"/>
    <w:rsid w:val="00037685"/>
    <w:rsid w:val="0003771E"/>
    <w:rsid w:val="00041004"/>
    <w:rsid w:val="000423B2"/>
    <w:rsid w:val="00042854"/>
    <w:rsid w:val="0004439F"/>
    <w:rsid w:val="00045515"/>
    <w:rsid w:val="0004587C"/>
    <w:rsid w:val="00050BA8"/>
    <w:rsid w:val="00051832"/>
    <w:rsid w:val="00053CEC"/>
    <w:rsid w:val="000552BF"/>
    <w:rsid w:val="0005531C"/>
    <w:rsid w:val="000567FC"/>
    <w:rsid w:val="000568B0"/>
    <w:rsid w:val="0005694E"/>
    <w:rsid w:val="00060C92"/>
    <w:rsid w:val="00061C3D"/>
    <w:rsid w:val="0006290F"/>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100"/>
    <w:rsid w:val="000A1955"/>
    <w:rsid w:val="000A1B13"/>
    <w:rsid w:val="000A2445"/>
    <w:rsid w:val="000A2B3F"/>
    <w:rsid w:val="000A3B68"/>
    <w:rsid w:val="000A4F79"/>
    <w:rsid w:val="000A6647"/>
    <w:rsid w:val="000A6B90"/>
    <w:rsid w:val="000A6C58"/>
    <w:rsid w:val="000B0EAF"/>
    <w:rsid w:val="000B2409"/>
    <w:rsid w:val="000B784B"/>
    <w:rsid w:val="000B79CD"/>
    <w:rsid w:val="000C2EF6"/>
    <w:rsid w:val="000C4C38"/>
    <w:rsid w:val="000C5F3E"/>
    <w:rsid w:val="000C6895"/>
    <w:rsid w:val="000C68B8"/>
    <w:rsid w:val="000D01A8"/>
    <w:rsid w:val="000D380E"/>
    <w:rsid w:val="000D4ACF"/>
    <w:rsid w:val="000D4ED7"/>
    <w:rsid w:val="000D5528"/>
    <w:rsid w:val="000D5894"/>
    <w:rsid w:val="000D70BB"/>
    <w:rsid w:val="000E0050"/>
    <w:rsid w:val="000E109B"/>
    <w:rsid w:val="000E12C8"/>
    <w:rsid w:val="000E1361"/>
    <w:rsid w:val="000E1786"/>
    <w:rsid w:val="000E233B"/>
    <w:rsid w:val="000E2524"/>
    <w:rsid w:val="000E2CA6"/>
    <w:rsid w:val="000E3163"/>
    <w:rsid w:val="000E4DD1"/>
    <w:rsid w:val="000E547E"/>
    <w:rsid w:val="000E5B4E"/>
    <w:rsid w:val="000E5B8A"/>
    <w:rsid w:val="000E6714"/>
    <w:rsid w:val="000F09C1"/>
    <w:rsid w:val="000F1357"/>
    <w:rsid w:val="000F2925"/>
    <w:rsid w:val="000F3652"/>
    <w:rsid w:val="000F65F5"/>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07F09"/>
    <w:rsid w:val="00110B78"/>
    <w:rsid w:val="00111CFA"/>
    <w:rsid w:val="00111F98"/>
    <w:rsid w:val="00114A71"/>
    <w:rsid w:val="001154D2"/>
    <w:rsid w:val="001171AF"/>
    <w:rsid w:val="00117386"/>
    <w:rsid w:val="00117CC9"/>
    <w:rsid w:val="00121B31"/>
    <w:rsid w:val="001256CF"/>
    <w:rsid w:val="00126AF5"/>
    <w:rsid w:val="0012772B"/>
    <w:rsid w:val="00130C0D"/>
    <w:rsid w:val="001318C3"/>
    <w:rsid w:val="00132348"/>
    <w:rsid w:val="001323E9"/>
    <w:rsid w:val="001334CD"/>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F06"/>
    <w:rsid w:val="00173E5E"/>
    <w:rsid w:val="0017432E"/>
    <w:rsid w:val="001743FC"/>
    <w:rsid w:val="001747DB"/>
    <w:rsid w:val="00174EAC"/>
    <w:rsid w:val="001757F2"/>
    <w:rsid w:val="00177068"/>
    <w:rsid w:val="00180D46"/>
    <w:rsid w:val="001820D1"/>
    <w:rsid w:val="00184827"/>
    <w:rsid w:val="0018534C"/>
    <w:rsid w:val="00185986"/>
    <w:rsid w:val="00185BD1"/>
    <w:rsid w:val="001907C5"/>
    <w:rsid w:val="001909E5"/>
    <w:rsid w:val="001911EC"/>
    <w:rsid w:val="0019214D"/>
    <w:rsid w:val="00192A58"/>
    <w:rsid w:val="00192A5B"/>
    <w:rsid w:val="00195EBE"/>
    <w:rsid w:val="00195F54"/>
    <w:rsid w:val="001968A8"/>
    <w:rsid w:val="001A0178"/>
    <w:rsid w:val="001A0F38"/>
    <w:rsid w:val="001A1A08"/>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C0698"/>
    <w:rsid w:val="001C1ADC"/>
    <w:rsid w:val="001C34F7"/>
    <w:rsid w:val="001C44AC"/>
    <w:rsid w:val="001C5AFD"/>
    <w:rsid w:val="001C6548"/>
    <w:rsid w:val="001C685B"/>
    <w:rsid w:val="001C6A70"/>
    <w:rsid w:val="001C7EAD"/>
    <w:rsid w:val="001D11EB"/>
    <w:rsid w:val="001D1276"/>
    <w:rsid w:val="001D39F8"/>
    <w:rsid w:val="001D3C40"/>
    <w:rsid w:val="001D58D1"/>
    <w:rsid w:val="001D6097"/>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10200"/>
    <w:rsid w:val="0021035F"/>
    <w:rsid w:val="00210E83"/>
    <w:rsid w:val="00212A9C"/>
    <w:rsid w:val="00213460"/>
    <w:rsid w:val="002142AE"/>
    <w:rsid w:val="00215CE5"/>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45BF"/>
    <w:rsid w:val="0025518D"/>
    <w:rsid w:val="002556CC"/>
    <w:rsid w:val="00255C9A"/>
    <w:rsid w:val="0025635A"/>
    <w:rsid w:val="002578BB"/>
    <w:rsid w:val="00257D5A"/>
    <w:rsid w:val="00261602"/>
    <w:rsid w:val="00261E57"/>
    <w:rsid w:val="00262F96"/>
    <w:rsid w:val="002633B1"/>
    <w:rsid w:val="00264848"/>
    <w:rsid w:val="00264EFE"/>
    <w:rsid w:val="00264F76"/>
    <w:rsid w:val="00267CFE"/>
    <w:rsid w:val="00270266"/>
    <w:rsid w:val="00271D08"/>
    <w:rsid w:val="002727FA"/>
    <w:rsid w:val="00273734"/>
    <w:rsid w:val="00273983"/>
    <w:rsid w:val="0027589B"/>
    <w:rsid w:val="00275C0D"/>
    <w:rsid w:val="002769AB"/>
    <w:rsid w:val="00280D2E"/>
    <w:rsid w:val="0028235F"/>
    <w:rsid w:val="0028292F"/>
    <w:rsid w:val="00284973"/>
    <w:rsid w:val="00284C64"/>
    <w:rsid w:val="0028678D"/>
    <w:rsid w:val="0029020B"/>
    <w:rsid w:val="00291144"/>
    <w:rsid w:val="00291334"/>
    <w:rsid w:val="00291DF9"/>
    <w:rsid w:val="002929AC"/>
    <w:rsid w:val="00293A4A"/>
    <w:rsid w:val="00293F73"/>
    <w:rsid w:val="0029410C"/>
    <w:rsid w:val="00294BD0"/>
    <w:rsid w:val="0029575F"/>
    <w:rsid w:val="0029630D"/>
    <w:rsid w:val="00297C9A"/>
    <w:rsid w:val="002A0ADD"/>
    <w:rsid w:val="002A0C93"/>
    <w:rsid w:val="002A1C7D"/>
    <w:rsid w:val="002A346D"/>
    <w:rsid w:val="002A3512"/>
    <w:rsid w:val="002A390D"/>
    <w:rsid w:val="002A423C"/>
    <w:rsid w:val="002A42B4"/>
    <w:rsid w:val="002A54E2"/>
    <w:rsid w:val="002A7273"/>
    <w:rsid w:val="002B1A82"/>
    <w:rsid w:val="002B1DEB"/>
    <w:rsid w:val="002B3890"/>
    <w:rsid w:val="002B436C"/>
    <w:rsid w:val="002B5FB2"/>
    <w:rsid w:val="002B6510"/>
    <w:rsid w:val="002B6673"/>
    <w:rsid w:val="002C24B0"/>
    <w:rsid w:val="002C522E"/>
    <w:rsid w:val="002C6304"/>
    <w:rsid w:val="002C75AA"/>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17E"/>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07A4E"/>
    <w:rsid w:val="00310775"/>
    <w:rsid w:val="00310E2D"/>
    <w:rsid w:val="003111DF"/>
    <w:rsid w:val="003115A5"/>
    <w:rsid w:val="0031231B"/>
    <w:rsid w:val="00314739"/>
    <w:rsid w:val="00314DE7"/>
    <w:rsid w:val="0031562F"/>
    <w:rsid w:val="003165E2"/>
    <w:rsid w:val="00316694"/>
    <w:rsid w:val="0031742F"/>
    <w:rsid w:val="003177AD"/>
    <w:rsid w:val="00320E15"/>
    <w:rsid w:val="00321A8F"/>
    <w:rsid w:val="003234A6"/>
    <w:rsid w:val="00324C83"/>
    <w:rsid w:val="00325031"/>
    <w:rsid w:val="0032668B"/>
    <w:rsid w:val="003317EA"/>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BD8"/>
    <w:rsid w:val="00353808"/>
    <w:rsid w:val="00353E28"/>
    <w:rsid w:val="00356FE9"/>
    <w:rsid w:val="0035725E"/>
    <w:rsid w:val="003573D5"/>
    <w:rsid w:val="00357B12"/>
    <w:rsid w:val="00362D39"/>
    <w:rsid w:val="003639EB"/>
    <w:rsid w:val="003642E1"/>
    <w:rsid w:val="00365E37"/>
    <w:rsid w:val="00366056"/>
    <w:rsid w:val="003711EB"/>
    <w:rsid w:val="0037198F"/>
    <w:rsid w:val="00373C00"/>
    <w:rsid w:val="00374DB1"/>
    <w:rsid w:val="003751AF"/>
    <w:rsid w:val="00375D98"/>
    <w:rsid w:val="00380B99"/>
    <w:rsid w:val="0038212E"/>
    <w:rsid w:val="003827B1"/>
    <w:rsid w:val="003837F2"/>
    <w:rsid w:val="00383827"/>
    <w:rsid w:val="00386A19"/>
    <w:rsid w:val="00386B58"/>
    <w:rsid w:val="00386FFB"/>
    <w:rsid w:val="00391DF8"/>
    <w:rsid w:val="003929FD"/>
    <w:rsid w:val="00396EC0"/>
    <w:rsid w:val="0039759D"/>
    <w:rsid w:val="00397A0B"/>
    <w:rsid w:val="003A09C3"/>
    <w:rsid w:val="003A0A11"/>
    <w:rsid w:val="003A1172"/>
    <w:rsid w:val="003A23BD"/>
    <w:rsid w:val="003A5B42"/>
    <w:rsid w:val="003A60F7"/>
    <w:rsid w:val="003B029D"/>
    <w:rsid w:val="003B051C"/>
    <w:rsid w:val="003B0DBD"/>
    <w:rsid w:val="003B4033"/>
    <w:rsid w:val="003B45F7"/>
    <w:rsid w:val="003B4F97"/>
    <w:rsid w:val="003B5CC8"/>
    <w:rsid w:val="003C1D44"/>
    <w:rsid w:val="003C3DAD"/>
    <w:rsid w:val="003C476F"/>
    <w:rsid w:val="003C6A6E"/>
    <w:rsid w:val="003D0DB8"/>
    <w:rsid w:val="003D1229"/>
    <w:rsid w:val="003D1C3B"/>
    <w:rsid w:val="003D332C"/>
    <w:rsid w:val="003D4B46"/>
    <w:rsid w:val="003D51D7"/>
    <w:rsid w:val="003D5CB0"/>
    <w:rsid w:val="003D774F"/>
    <w:rsid w:val="003E013D"/>
    <w:rsid w:val="003E01F3"/>
    <w:rsid w:val="003E0C37"/>
    <w:rsid w:val="003E18F8"/>
    <w:rsid w:val="003E2843"/>
    <w:rsid w:val="003E3832"/>
    <w:rsid w:val="003E4ABA"/>
    <w:rsid w:val="003F074F"/>
    <w:rsid w:val="003F09D8"/>
    <w:rsid w:val="003F10E4"/>
    <w:rsid w:val="003F11D9"/>
    <w:rsid w:val="003F3CC2"/>
    <w:rsid w:val="003F4755"/>
    <w:rsid w:val="003F4B3C"/>
    <w:rsid w:val="003F5E7C"/>
    <w:rsid w:val="003F7B14"/>
    <w:rsid w:val="00400645"/>
    <w:rsid w:val="00400A64"/>
    <w:rsid w:val="0040358F"/>
    <w:rsid w:val="00406E7F"/>
    <w:rsid w:val="00407470"/>
    <w:rsid w:val="0040756F"/>
    <w:rsid w:val="00410732"/>
    <w:rsid w:val="0041233C"/>
    <w:rsid w:val="00413373"/>
    <w:rsid w:val="00414100"/>
    <w:rsid w:val="00416192"/>
    <w:rsid w:val="00416503"/>
    <w:rsid w:val="00416A34"/>
    <w:rsid w:val="0042004A"/>
    <w:rsid w:val="0042131A"/>
    <w:rsid w:val="00424D2C"/>
    <w:rsid w:val="00425B89"/>
    <w:rsid w:val="00430522"/>
    <w:rsid w:val="00432950"/>
    <w:rsid w:val="00433406"/>
    <w:rsid w:val="00433BF2"/>
    <w:rsid w:val="00434119"/>
    <w:rsid w:val="00435B8B"/>
    <w:rsid w:val="00436CF1"/>
    <w:rsid w:val="00437BE2"/>
    <w:rsid w:val="00440001"/>
    <w:rsid w:val="004406EA"/>
    <w:rsid w:val="00440C98"/>
    <w:rsid w:val="00441B54"/>
    <w:rsid w:val="00441C6E"/>
    <w:rsid w:val="00442037"/>
    <w:rsid w:val="00442856"/>
    <w:rsid w:val="00443B20"/>
    <w:rsid w:val="00444640"/>
    <w:rsid w:val="0044510F"/>
    <w:rsid w:val="0044570A"/>
    <w:rsid w:val="00451CDF"/>
    <w:rsid w:val="00451DA3"/>
    <w:rsid w:val="0045431C"/>
    <w:rsid w:val="00454AB3"/>
    <w:rsid w:val="004555A6"/>
    <w:rsid w:val="00455886"/>
    <w:rsid w:val="00455F9B"/>
    <w:rsid w:val="00456014"/>
    <w:rsid w:val="00457333"/>
    <w:rsid w:val="004574B5"/>
    <w:rsid w:val="00457797"/>
    <w:rsid w:val="00457AB0"/>
    <w:rsid w:val="004605BC"/>
    <w:rsid w:val="004622B1"/>
    <w:rsid w:val="00462451"/>
    <w:rsid w:val="00462F12"/>
    <w:rsid w:val="00463797"/>
    <w:rsid w:val="004655C4"/>
    <w:rsid w:val="00465844"/>
    <w:rsid w:val="00466599"/>
    <w:rsid w:val="00466ECB"/>
    <w:rsid w:val="00466F86"/>
    <w:rsid w:val="00466FE1"/>
    <w:rsid w:val="00467A08"/>
    <w:rsid w:val="004701F8"/>
    <w:rsid w:val="00470ED0"/>
    <w:rsid w:val="00474372"/>
    <w:rsid w:val="004754AC"/>
    <w:rsid w:val="004773F2"/>
    <w:rsid w:val="00477B0C"/>
    <w:rsid w:val="004809E5"/>
    <w:rsid w:val="00480B32"/>
    <w:rsid w:val="00482B76"/>
    <w:rsid w:val="00483B39"/>
    <w:rsid w:val="00483C9F"/>
    <w:rsid w:val="00484D2F"/>
    <w:rsid w:val="00485241"/>
    <w:rsid w:val="00486C90"/>
    <w:rsid w:val="004876F7"/>
    <w:rsid w:val="00487A30"/>
    <w:rsid w:val="00487C22"/>
    <w:rsid w:val="004916EB"/>
    <w:rsid w:val="0049281B"/>
    <w:rsid w:val="0049405F"/>
    <w:rsid w:val="004958C0"/>
    <w:rsid w:val="00496822"/>
    <w:rsid w:val="00496C9B"/>
    <w:rsid w:val="004A0148"/>
    <w:rsid w:val="004A046D"/>
    <w:rsid w:val="004A5446"/>
    <w:rsid w:val="004A5867"/>
    <w:rsid w:val="004A7932"/>
    <w:rsid w:val="004B064B"/>
    <w:rsid w:val="004B21CC"/>
    <w:rsid w:val="004B25C6"/>
    <w:rsid w:val="004B2A3C"/>
    <w:rsid w:val="004B2BE7"/>
    <w:rsid w:val="004B36B2"/>
    <w:rsid w:val="004B546D"/>
    <w:rsid w:val="004B616E"/>
    <w:rsid w:val="004B64BE"/>
    <w:rsid w:val="004B7327"/>
    <w:rsid w:val="004B734F"/>
    <w:rsid w:val="004B7979"/>
    <w:rsid w:val="004B7E51"/>
    <w:rsid w:val="004C1C53"/>
    <w:rsid w:val="004C1EFA"/>
    <w:rsid w:val="004C51D1"/>
    <w:rsid w:val="004C5993"/>
    <w:rsid w:val="004C608C"/>
    <w:rsid w:val="004C6531"/>
    <w:rsid w:val="004C683A"/>
    <w:rsid w:val="004D0485"/>
    <w:rsid w:val="004D3125"/>
    <w:rsid w:val="004D3922"/>
    <w:rsid w:val="004D39EA"/>
    <w:rsid w:val="004D3B3F"/>
    <w:rsid w:val="004D5AF9"/>
    <w:rsid w:val="004D5D2D"/>
    <w:rsid w:val="004D5EBB"/>
    <w:rsid w:val="004D6178"/>
    <w:rsid w:val="004D61B0"/>
    <w:rsid w:val="004D6850"/>
    <w:rsid w:val="004E030A"/>
    <w:rsid w:val="004E07C0"/>
    <w:rsid w:val="004E0917"/>
    <w:rsid w:val="004E0D35"/>
    <w:rsid w:val="004E13CF"/>
    <w:rsid w:val="004E1DBD"/>
    <w:rsid w:val="004E2CB8"/>
    <w:rsid w:val="004E3374"/>
    <w:rsid w:val="004E4331"/>
    <w:rsid w:val="004E4B12"/>
    <w:rsid w:val="004E4ED4"/>
    <w:rsid w:val="004E5276"/>
    <w:rsid w:val="004E70CC"/>
    <w:rsid w:val="004F10C4"/>
    <w:rsid w:val="004F1BAB"/>
    <w:rsid w:val="004F23B7"/>
    <w:rsid w:val="004F56A0"/>
    <w:rsid w:val="004F6745"/>
    <w:rsid w:val="0050057C"/>
    <w:rsid w:val="00501840"/>
    <w:rsid w:val="00503EE9"/>
    <w:rsid w:val="00504480"/>
    <w:rsid w:val="00504577"/>
    <w:rsid w:val="005058C1"/>
    <w:rsid w:val="00506A53"/>
    <w:rsid w:val="0050776F"/>
    <w:rsid w:val="0051015A"/>
    <w:rsid w:val="005118D6"/>
    <w:rsid w:val="00512AA7"/>
    <w:rsid w:val="0051498D"/>
    <w:rsid w:val="00515CE3"/>
    <w:rsid w:val="00515F3E"/>
    <w:rsid w:val="005162BF"/>
    <w:rsid w:val="00516697"/>
    <w:rsid w:val="00516F06"/>
    <w:rsid w:val="0052071E"/>
    <w:rsid w:val="00520DE2"/>
    <w:rsid w:val="0052116A"/>
    <w:rsid w:val="0052342C"/>
    <w:rsid w:val="00523D51"/>
    <w:rsid w:val="005252B7"/>
    <w:rsid w:val="005257AB"/>
    <w:rsid w:val="005264E6"/>
    <w:rsid w:val="00531768"/>
    <w:rsid w:val="00532365"/>
    <w:rsid w:val="005352E1"/>
    <w:rsid w:val="00535678"/>
    <w:rsid w:val="005364A1"/>
    <w:rsid w:val="00537403"/>
    <w:rsid w:val="0053793F"/>
    <w:rsid w:val="0054100F"/>
    <w:rsid w:val="00541100"/>
    <w:rsid w:val="005412EA"/>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C5B"/>
    <w:rsid w:val="00576EEC"/>
    <w:rsid w:val="00581754"/>
    <w:rsid w:val="00581C35"/>
    <w:rsid w:val="0058343F"/>
    <w:rsid w:val="00583917"/>
    <w:rsid w:val="00584126"/>
    <w:rsid w:val="005859F6"/>
    <w:rsid w:val="0058671F"/>
    <w:rsid w:val="00590F0D"/>
    <w:rsid w:val="0059472C"/>
    <w:rsid w:val="005979BC"/>
    <w:rsid w:val="005A0075"/>
    <w:rsid w:val="005A2B46"/>
    <w:rsid w:val="005A36B9"/>
    <w:rsid w:val="005A3CE6"/>
    <w:rsid w:val="005A4469"/>
    <w:rsid w:val="005A52C4"/>
    <w:rsid w:val="005A5DE3"/>
    <w:rsid w:val="005A7953"/>
    <w:rsid w:val="005B02D3"/>
    <w:rsid w:val="005B23EA"/>
    <w:rsid w:val="005B33DA"/>
    <w:rsid w:val="005B341A"/>
    <w:rsid w:val="005B3884"/>
    <w:rsid w:val="005B41FC"/>
    <w:rsid w:val="005B5A9F"/>
    <w:rsid w:val="005B75E2"/>
    <w:rsid w:val="005C08EA"/>
    <w:rsid w:val="005C0EC6"/>
    <w:rsid w:val="005C11BF"/>
    <w:rsid w:val="005C1485"/>
    <w:rsid w:val="005C436B"/>
    <w:rsid w:val="005C60C1"/>
    <w:rsid w:val="005C7A72"/>
    <w:rsid w:val="005D0034"/>
    <w:rsid w:val="005D1E21"/>
    <w:rsid w:val="005D2073"/>
    <w:rsid w:val="005D2E21"/>
    <w:rsid w:val="005D5886"/>
    <w:rsid w:val="005D6C33"/>
    <w:rsid w:val="005D743B"/>
    <w:rsid w:val="005D7D19"/>
    <w:rsid w:val="005E14D1"/>
    <w:rsid w:val="005E2F43"/>
    <w:rsid w:val="005E4B9F"/>
    <w:rsid w:val="005E5099"/>
    <w:rsid w:val="005E5B2F"/>
    <w:rsid w:val="005E77EC"/>
    <w:rsid w:val="005F3BED"/>
    <w:rsid w:val="006000E6"/>
    <w:rsid w:val="0060090F"/>
    <w:rsid w:val="00601010"/>
    <w:rsid w:val="006015A6"/>
    <w:rsid w:val="00602236"/>
    <w:rsid w:val="00602BDA"/>
    <w:rsid w:val="00602DB5"/>
    <w:rsid w:val="00602EBF"/>
    <w:rsid w:val="00604420"/>
    <w:rsid w:val="00605CEB"/>
    <w:rsid w:val="00610C38"/>
    <w:rsid w:val="0061129C"/>
    <w:rsid w:val="00611E65"/>
    <w:rsid w:val="00612629"/>
    <w:rsid w:val="00613220"/>
    <w:rsid w:val="0061349D"/>
    <w:rsid w:val="00613553"/>
    <w:rsid w:val="00613E61"/>
    <w:rsid w:val="00614B04"/>
    <w:rsid w:val="00615061"/>
    <w:rsid w:val="006163F8"/>
    <w:rsid w:val="00617076"/>
    <w:rsid w:val="006171E7"/>
    <w:rsid w:val="0061741C"/>
    <w:rsid w:val="006224C2"/>
    <w:rsid w:val="006232CB"/>
    <w:rsid w:val="00623EC7"/>
    <w:rsid w:val="0062440B"/>
    <w:rsid w:val="00624795"/>
    <w:rsid w:val="006258DC"/>
    <w:rsid w:val="00625A2B"/>
    <w:rsid w:val="0062675E"/>
    <w:rsid w:val="00626B4D"/>
    <w:rsid w:val="00627B11"/>
    <w:rsid w:val="0063011F"/>
    <w:rsid w:val="00632B7C"/>
    <w:rsid w:val="00634E7E"/>
    <w:rsid w:val="00635BC9"/>
    <w:rsid w:val="00636C8E"/>
    <w:rsid w:val="00637908"/>
    <w:rsid w:val="00637C35"/>
    <w:rsid w:val="00640E74"/>
    <w:rsid w:val="006423E5"/>
    <w:rsid w:val="00642653"/>
    <w:rsid w:val="006429CB"/>
    <w:rsid w:val="006434CC"/>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4C8B"/>
    <w:rsid w:val="006A5204"/>
    <w:rsid w:val="006A701A"/>
    <w:rsid w:val="006B01D7"/>
    <w:rsid w:val="006B03F6"/>
    <w:rsid w:val="006B1585"/>
    <w:rsid w:val="006B1A76"/>
    <w:rsid w:val="006B3970"/>
    <w:rsid w:val="006B39E0"/>
    <w:rsid w:val="006B4363"/>
    <w:rsid w:val="006B51DC"/>
    <w:rsid w:val="006B5430"/>
    <w:rsid w:val="006B64EF"/>
    <w:rsid w:val="006B7CA1"/>
    <w:rsid w:val="006C05CC"/>
    <w:rsid w:val="006C0727"/>
    <w:rsid w:val="006C0BA7"/>
    <w:rsid w:val="006C166A"/>
    <w:rsid w:val="006C1B47"/>
    <w:rsid w:val="006C2119"/>
    <w:rsid w:val="006C2CFC"/>
    <w:rsid w:val="006C3401"/>
    <w:rsid w:val="006C4C3A"/>
    <w:rsid w:val="006C5602"/>
    <w:rsid w:val="006C6A2E"/>
    <w:rsid w:val="006C720C"/>
    <w:rsid w:val="006C742E"/>
    <w:rsid w:val="006D2312"/>
    <w:rsid w:val="006D396A"/>
    <w:rsid w:val="006D524A"/>
    <w:rsid w:val="006D5421"/>
    <w:rsid w:val="006D633C"/>
    <w:rsid w:val="006D7079"/>
    <w:rsid w:val="006D7843"/>
    <w:rsid w:val="006E08CC"/>
    <w:rsid w:val="006E145F"/>
    <w:rsid w:val="006E20A1"/>
    <w:rsid w:val="006E3E56"/>
    <w:rsid w:val="006E3FDC"/>
    <w:rsid w:val="006E4DDB"/>
    <w:rsid w:val="006F1BC2"/>
    <w:rsid w:val="006F1E5D"/>
    <w:rsid w:val="006F318D"/>
    <w:rsid w:val="006F4526"/>
    <w:rsid w:val="006F523F"/>
    <w:rsid w:val="006F570B"/>
    <w:rsid w:val="006F62ED"/>
    <w:rsid w:val="0070003D"/>
    <w:rsid w:val="0070325A"/>
    <w:rsid w:val="007039C3"/>
    <w:rsid w:val="0070423B"/>
    <w:rsid w:val="007059A9"/>
    <w:rsid w:val="007109B4"/>
    <w:rsid w:val="00710F1C"/>
    <w:rsid w:val="007113CD"/>
    <w:rsid w:val="00711AE2"/>
    <w:rsid w:val="007123FC"/>
    <w:rsid w:val="007143B9"/>
    <w:rsid w:val="007147DC"/>
    <w:rsid w:val="00715DA2"/>
    <w:rsid w:val="0071740E"/>
    <w:rsid w:val="0072297D"/>
    <w:rsid w:val="00722E53"/>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2C50"/>
    <w:rsid w:val="00744990"/>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F3"/>
    <w:rsid w:val="00761ADC"/>
    <w:rsid w:val="007643A2"/>
    <w:rsid w:val="007646DE"/>
    <w:rsid w:val="00766BE1"/>
    <w:rsid w:val="007674F6"/>
    <w:rsid w:val="00767C0C"/>
    <w:rsid w:val="00770572"/>
    <w:rsid w:val="00770CB1"/>
    <w:rsid w:val="00775643"/>
    <w:rsid w:val="00776263"/>
    <w:rsid w:val="00782CC1"/>
    <w:rsid w:val="00782DEA"/>
    <w:rsid w:val="00783913"/>
    <w:rsid w:val="00784322"/>
    <w:rsid w:val="00784353"/>
    <w:rsid w:val="00784971"/>
    <w:rsid w:val="0078553D"/>
    <w:rsid w:val="0078595D"/>
    <w:rsid w:val="007870BF"/>
    <w:rsid w:val="00787930"/>
    <w:rsid w:val="00790133"/>
    <w:rsid w:val="00791A54"/>
    <w:rsid w:val="00791E38"/>
    <w:rsid w:val="00792538"/>
    <w:rsid w:val="0079279A"/>
    <w:rsid w:val="00792F55"/>
    <w:rsid w:val="0079306F"/>
    <w:rsid w:val="007945B4"/>
    <w:rsid w:val="0079505E"/>
    <w:rsid w:val="00796DAE"/>
    <w:rsid w:val="007976A4"/>
    <w:rsid w:val="007A1C50"/>
    <w:rsid w:val="007A3B91"/>
    <w:rsid w:val="007A3F63"/>
    <w:rsid w:val="007A4991"/>
    <w:rsid w:val="007A4C75"/>
    <w:rsid w:val="007A6CEE"/>
    <w:rsid w:val="007A761B"/>
    <w:rsid w:val="007B0DC1"/>
    <w:rsid w:val="007B12CE"/>
    <w:rsid w:val="007B1491"/>
    <w:rsid w:val="007B1A27"/>
    <w:rsid w:val="007B1F75"/>
    <w:rsid w:val="007B40E7"/>
    <w:rsid w:val="007B4D64"/>
    <w:rsid w:val="007B600D"/>
    <w:rsid w:val="007B6120"/>
    <w:rsid w:val="007B68AD"/>
    <w:rsid w:val="007C0CF5"/>
    <w:rsid w:val="007C19F6"/>
    <w:rsid w:val="007C2476"/>
    <w:rsid w:val="007C25D1"/>
    <w:rsid w:val="007C2C14"/>
    <w:rsid w:val="007C5A1F"/>
    <w:rsid w:val="007C6872"/>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71CA"/>
    <w:rsid w:val="007F199D"/>
    <w:rsid w:val="007F2AAF"/>
    <w:rsid w:val="007F2BFC"/>
    <w:rsid w:val="007F3D4D"/>
    <w:rsid w:val="007F5A40"/>
    <w:rsid w:val="007F63D3"/>
    <w:rsid w:val="007F66C2"/>
    <w:rsid w:val="007F7304"/>
    <w:rsid w:val="007F73CC"/>
    <w:rsid w:val="0080013D"/>
    <w:rsid w:val="008002E6"/>
    <w:rsid w:val="008005B2"/>
    <w:rsid w:val="00800678"/>
    <w:rsid w:val="00801480"/>
    <w:rsid w:val="00801576"/>
    <w:rsid w:val="0080204C"/>
    <w:rsid w:val="00802890"/>
    <w:rsid w:val="0080317F"/>
    <w:rsid w:val="008049D7"/>
    <w:rsid w:val="00805182"/>
    <w:rsid w:val="00805475"/>
    <w:rsid w:val="00807DDE"/>
    <w:rsid w:val="00811660"/>
    <w:rsid w:val="0081242E"/>
    <w:rsid w:val="008130FD"/>
    <w:rsid w:val="00813A48"/>
    <w:rsid w:val="008143C4"/>
    <w:rsid w:val="00814BE2"/>
    <w:rsid w:val="00817362"/>
    <w:rsid w:val="0081797D"/>
    <w:rsid w:val="00817A27"/>
    <w:rsid w:val="008202C1"/>
    <w:rsid w:val="008206D3"/>
    <w:rsid w:val="0082074F"/>
    <w:rsid w:val="008241E0"/>
    <w:rsid w:val="00824BE9"/>
    <w:rsid w:val="0082532D"/>
    <w:rsid w:val="00826B82"/>
    <w:rsid w:val="00827743"/>
    <w:rsid w:val="0083017D"/>
    <w:rsid w:val="0083034E"/>
    <w:rsid w:val="00831B1C"/>
    <w:rsid w:val="008335CB"/>
    <w:rsid w:val="00836D3B"/>
    <w:rsid w:val="008401D9"/>
    <w:rsid w:val="00842B40"/>
    <w:rsid w:val="0084628F"/>
    <w:rsid w:val="008463AD"/>
    <w:rsid w:val="00846784"/>
    <w:rsid w:val="00851917"/>
    <w:rsid w:val="00852179"/>
    <w:rsid w:val="0085294B"/>
    <w:rsid w:val="00852A29"/>
    <w:rsid w:val="00852ED6"/>
    <w:rsid w:val="00855066"/>
    <w:rsid w:val="00855B95"/>
    <w:rsid w:val="00855D2D"/>
    <w:rsid w:val="008561CA"/>
    <w:rsid w:val="00860397"/>
    <w:rsid w:val="008617AA"/>
    <w:rsid w:val="00863195"/>
    <w:rsid w:val="0086646F"/>
    <w:rsid w:val="00866F30"/>
    <w:rsid w:val="008676A5"/>
    <w:rsid w:val="00870CA4"/>
    <w:rsid w:val="00870FD9"/>
    <w:rsid w:val="00872093"/>
    <w:rsid w:val="008727C8"/>
    <w:rsid w:val="008728C0"/>
    <w:rsid w:val="00873F2E"/>
    <w:rsid w:val="00875B30"/>
    <w:rsid w:val="00877CD0"/>
    <w:rsid w:val="00877E77"/>
    <w:rsid w:val="00880595"/>
    <w:rsid w:val="00880678"/>
    <w:rsid w:val="00881494"/>
    <w:rsid w:val="0088394D"/>
    <w:rsid w:val="0088556F"/>
    <w:rsid w:val="0088560D"/>
    <w:rsid w:val="00886668"/>
    <w:rsid w:val="0089035D"/>
    <w:rsid w:val="0089041F"/>
    <w:rsid w:val="00892294"/>
    <w:rsid w:val="00892C49"/>
    <w:rsid w:val="008961B6"/>
    <w:rsid w:val="008966CB"/>
    <w:rsid w:val="0089696C"/>
    <w:rsid w:val="00897087"/>
    <w:rsid w:val="008A003F"/>
    <w:rsid w:val="008A08E1"/>
    <w:rsid w:val="008A0A7B"/>
    <w:rsid w:val="008A0F62"/>
    <w:rsid w:val="008A1939"/>
    <w:rsid w:val="008A717F"/>
    <w:rsid w:val="008B01A0"/>
    <w:rsid w:val="008B204C"/>
    <w:rsid w:val="008B3C1E"/>
    <w:rsid w:val="008B6CCC"/>
    <w:rsid w:val="008B7651"/>
    <w:rsid w:val="008C00F5"/>
    <w:rsid w:val="008C13E2"/>
    <w:rsid w:val="008C1AB0"/>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DA6"/>
    <w:rsid w:val="008E6C62"/>
    <w:rsid w:val="008E6CB5"/>
    <w:rsid w:val="008E77FB"/>
    <w:rsid w:val="008E7B8B"/>
    <w:rsid w:val="008F07D1"/>
    <w:rsid w:val="008F1A8B"/>
    <w:rsid w:val="008F254D"/>
    <w:rsid w:val="008F2B43"/>
    <w:rsid w:val="008F3AF0"/>
    <w:rsid w:val="008F4A71"/>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5AD"/>
    <w:rsid w:val="00924661"/>
    <w:rsid w:val="00924DDD"/>
    <w:rsid w:val="009267D1"/>
    <w:rsid w:val="00926D2D"/>
    <w:rsid w:val="00927569"/>
    <w:rsid w:val="00930D15"/>
    <w:rsid w:val="00931D42"/>
    <w:rsid w:val="00933C84"/>
    <w:rsid w:val="00933FCA"/>
    <w:rsid w:val="00934857"/>
    <w:rsid w:val="00934DEF"/>
    <w:rsid w:val="0093524C"/>
    <w:rsid w:val="009352C6"/>
    <w:rsid w:val="009376B5"/>
    <w:rsid w:val="00940284"/>
    <w:rsid w:val="00942A4D"/>
    <w:rsid w:val="0094301D"/>
    <w:rsid w:val="00943557"/>
    <w:rsid w:val="00943A55"/>
    <w:rsid w:val="00943F87"/>
    <w:rsid w:val="00943FD6"/>
    <w:rsid w:val="009458AA"/>
    <w:rsid w:val="00947237"/>
    <w:rsid w:val="00950CA3"/>
    <w:rsid w:val="0095278A"/>
    <w:rsid w:val="00952C94"/>
    <w:rsid w:val="00955397"/>
    <w:rsid w:val="00956233"/>
    <w:rsid w:val="009606DE"/>
    <w:rsid w:val="009609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2F39"/>
    <w:rsid w:val="00975242"/>
    <w:rsid w:val="00975AB6"/>
    <w:rsid w:val="00976D68"/>
    <w:rsid w:val="00977FA9"/>
    <w:rsid w:val="009801D5"/>
    <w:rsid w:val="009804D4"/>
    <w:rsid w:val="00980CF7"/>
    <w:rsid w:val="00981749"/>
    <w:rsid w:val="00982161"/>
    <w:rsid w:val="00983EB7"/>
    <w:rsid w:val="0098495D"/>
    <w:rsid w:val="00984B9F"/>
    <w:rsid w:val="009867FE"/>
    <w:rsid w:val="00987FB8"/>
    <w:rsid w:val="00990507"/>
    <w:rsid w:val="0099180A"/>
    <w:rsid w:val="0099208A"/>
    <w:rsid w:val="00992113"/>
    <w:rsid w:val="00992607"/>
    <w:rsid w:val="009931FC"/>
    <w:rsid w:val="009941C0"/>
    <w:rsid w:val="009944A2"/>
    <w:rsid w:val="00996581"/>
    <w:rsid w:val="009971E8"/>
    <w:rsid w:val="00997D2E"/>
    <w:rsid w:val="009A01CE"/>
    <w:rsid w:val="009A03D6"/>
    <w:rsid w:val="009A0E12"/>
    <w:rsid w:val="009A1CEB"/>
    <w:rsid w:val="009A2575"/>
    <w:rsid w:val="009A2582"/>
    <w:rsid w:val="009A4ACB"/>
    <w:rsid w:val="009A633D"/>
    <w:rsid w:val="009A6B9C"/>
    <w:rsid w:val="009A7336"/>
    <w:rsid w:val="009A776E"/>
    <w:rsid w:val="009B2743"/>
    <w:rsid w:val="009B5B5F"/>
    <w:rsid w:val="009B6696"/>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2F3A"/>
    <w:rsid w:val="009E41D4"/>
    <w:rsid w:val="009E4CC3"/>
    <w:rsid w:val="009E56E1"/>
    <w:rsid w:val="009E5D4B"/>
    <w:rsid w:val="009E5F7C"/>
    <w:rsid w:val="009E6AF6"/>
    <w:rsid w:val="009E781B"/>
    <w:rsid w:val="009E7B1A"/>
    <w:rsid w:val="009F02E9"/>
    <w:rsid w:val="009F2A10"/>
    <w:rsid w:val="009F2A2D"/>
    <w:rsid w:val="009F2FBC"/>
    <w:rsid w:val="009F37EE"/>
    <w:rsid w:val="009F38E1"/>
    <w:rsid w:val="009F4C4A"/>
    <w:rsid w:val="00A0210A"/>
    <w:rsid w:val="00A025C8"/>
    <w:rsid w:val="00A027CE"/>
    <w:rsid w:val="00A028C5"/>
    <w:rsid w:val="00A03758"/>
    <w:rsid w:val="00A039FD"/>
    <w:rsid w:val="00A070B3"/>
    <w:rsid w:val="00A07484"/>
    <w:rsid w:val="00A101F9"/>
    <w:rsid w:val="00A103CD"/>
    <w:rsid w:val="00A141E0"/>
    <w:rsid w:val="00A14C3A"/>
    <w:rsid w:val="00A16207"/>
    <w:rsid w:val="00A17CDA"/>
    <w:rsid w:val="00A17E70"/>
    <w:rsid w:val="00A203F7"/>
    <w:rsid w:val="00A21C2F"/>
    <w:rsid w:val="00A2328B"/>
    <w:rsid w:val="00A24A48"/>
    <w:rsid w:val="00A24DFC"/>
    <w:rsid w:val="00A26728"/>
    <w:rsid w:val="00A26D93"/>
    <w:rsid w:val="00A27594"/>
    <w:rsid w:val="00A31489"/>
    <w:rsid w:val="00A31AB1"/>
    <w:rsid w:val="00A34A39"/>
    <w:rsid w:val="00A353C3"/>
    <w:rsid w:val="00A35784"/>
    <w:rsid w:val="00A35A05"/>
    <w:rsid w:val="00A35B6C"/>
    <w:rsid w:val="00A35F6E"/>
    <w:rsid w:val="00A36C69"/>
    <w:rsid w:val="00A4144A"/>
    <w:rsid w:val="00A41793"/>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69AD"/>
    <w:rsid w:val="00A57EA7"/>
    <w:rsid w:val="00A60D71"/>
    <w:rsid w:val="00A610D6"/>
    <w:rsid w:val="00A6154E"/>
    <w:rsid w:val="00A61652"/>
    <w:rsid w:val="00A62EDA"/>
    <w:rsid w:val="00A6367D"/>
    <w:rsid w:val="00A636F8"/>
    <w:rsid w:val="00A65BAD"/>
    <w:rsid w:val="00A65C3B"/>
    <w:rsid w:val="00A70E98"/>
    <w:rsid w:val="00A715D5"/>
    <w:rsid w:val="00A720B0"/>
    <w:rsid w:val="00A7278B"/>
    <w:rsid w:val="00A72BF6"/>
    <w:rsid w:val="00A745E1"/>
    <w:rsid w:val="00A75918"/>
    <w:rsid w:val="00A77AB8"/>
    <w:rsid w:val="00A80329"/>
    <w:rsid w:val="00A81059"/>
    <w:rsid w:val="00A83121"/>
    <w:rsid w:val="00A85B88"/>
    <w:rsid w:val="00A85D27"/>
    <w:rsid w:val="00A86621"/>
    <w:rsid w:val="00A87896"/>
    <w:rsid w:val="00A9130D"/>
    <w:rsid w:val="00A92B13"/>
    <w:rsid w:val="00A92DD4"/>
    <w:rsid w:val="00A933DD"/>
    <w:rsid w:val="00A95AD0"/>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6F8F"/>
    <w:rsid w:val="00AD76AA"/>
    <w:rsid w:val="00AE00AB"/>
    <w:rsid w:val="00AE0666"/>
    <w:rsid w:val="00AE0E63"/>
    <w:rsid w:val="00AE1931"/>
    <w:rsid w:val="00AE1989"/>
    <w:rsid w:val="00AE1ABA"/>
    <w:rsid w:val="00AE2AC1"/>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2332"/>
    <w:rsid w:val="00B12933"/>
    <w:rsid w:val="00B14A8B"/>
    <w:rsid w:val="00B157C7"/>
    <w:rsid w:val="00B178EF"/>
    <w:rsid w:val="00B20DB6"/>
    <w:rsid w:val="00B20EF3"/>
    <w:rsid w:val="00B233D1"/>
    <w:rsid w:val="00B24600"/>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CD5"/>
    <w:rsid w:val="00B37B67"/>
    <w:rsid w:val="00B40558"/>
    <w:rsid w:val="00B41458"/>
    <w:rsid w:val="00B42CDC"/>
    <w:rsid w:val="00B43265"/>
    <w:rsid w:val="00B438BB"/>
    <w:rsid w:val="00B445EB"/>
    <w:rsid w:val="00B46660"/>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96C93"/>
    <w:rsid w:val="00BA4084"/>
    <w:rsid w:val="00BA78A5"/>
    <w:rsid w:val="00BB08D8"/>
    <w:rsid w:val="00BB0981"/>
    <w:rsid w:val="00BB1AC6"/>
    <w:rsid w:val="00BB3E2E"/>
    <w:rsid w:val="00BB62E4"/>
    <w:rsid w:val="00BB7243"/>
    <w:rsid w:val="00BB7254"/>
    <w:rsid w:val="00BC0AE6"/>
    <w:rsid w:val="00BC167D"/>
    <w:rsid w:val="00BC1B4B"/>
    <w:rsid w:val="00BC2F5D"/>
    <w:rsid w:val="00BC31BB"/>
    <w:rsid w:val="00BC445C"/>
    <w:rsid w:val="00BC477F"/>
    <w:rsid w:val="00BC4A77"/>
    <w:rsid w:val="00BC5991"/>
    <w:rsid w:val="00BC5C20"/>
    <w:rsid w:val="00BC668A"/>
    <w:rsid w:val="00BC6CED"/>
    <w:rsid w:val="00BC7274"/>
    <w:rsid w:val="00BC73F5"/>
    <w:rsid w:val="00BC7917"/>
    <w:rsid w:val="00BC7D0E"/>
    <w:rsid w:val="00BD15F5"/>
    <w:rsid w:val="00BD223A"/>
    <w:rsid w:val="00BD3F44"/>
    <w:rsid w:val="00BD45DA"/>
    <w:rsid w:val="00BD47C6"/>
    <w:rsid w:val="00BD4BBB"/>
    <w:rsid w:val="00BD5501"/>
    <w:rsid w:val="00BD55C0"/>
    <w:rsid w:val="00BD582C"/>
    <w:rsid w:val="00BE137F"/>
    <w:rsid w:val="00BE28DB"/>
    <w:rsid w:val="00BE3F01"/>
    <w:rsid w:val="00BE3F43"/>
    <w:rsid w:val="00BE499F"/>
    <w:rsid w:val="00BE68C2"/>
    <w:rsid w:val="00BF0445"/>
    <w:rsid w:val="00BF2348"/>
    <w:rsid w:val="00BF2A2B"/>
    <w:rsid w:val="00BF32E4"/>
    <w:rsid w:val="00BF6B6F"/>
    <w:rsid w:val="00BF6FFD"/>
    <w:rsid w:val="00BF7D69"/>
    <w:rsid w:val="00C002E4"/>
    <w:rsid w:val="00C01A9F"/>
    <w:rsid w:val="00C0412A"/>
    <w:rsid w:val="00C06E69"/>
    <w:rsid w:val="00C1016C"/>
    <w:rsid w:val="00C10B72"/>
    <w:rsid w:val="00C126CD"/>
    <w:rsid w:val="00C14144"/>
    <w:rsid w:val="00C142AD"/>
    <w:rsid w:val="00C143E1"/>
    <w:rsid w:val="00C16234"/>
    <w:rsid w:val="00C16999"/>
    <w:rsid w:val="00C2383C"/>
    <w:rsid w:val="00C24F87"/>
    <w:rsid w:val="00C30506"/>
    <w:rsid w:val="00C3404B"/>
    <w:rsid w:val="00C37B5E"/>
    <w:rsid w:val="00C4144F"/>
    <w:rsid w:val="00C42B70"/>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6FB9"/>
    <w:rsid w:val="00C773C4"/>
    <w:rsid w:val="00C775A1"/>
    <w:rsid w:val="00C778A4"/>
    <w:rsid w:val="00C801EB"/>
    <w:rsid w:val="00C80A3A"/>
    <w:rsid w:val="00C80B1C"/>
    <w:rsid w:val="00C80E44"/>
    <w:rsid w:val="00C82B26"/>
    <w:rsid w:val="00C82BD6"/>
    <w:rsid w:val="00C83496"/>
    <w:rsid w:val="00C83859"/>
    <w:rsid w:val="00C8416E"/>
    <w:rsid w:val="00C85E1F"/>
    <w:rsid w:val="00C868B8"/>
    <w:rsid w:val="00C86DAD"/>
    <w:rsid w:val="00C87338"/>
    <w:rsid w:val="00C91B69"/>
    <w:rsid w:val="00C93286"/>
    <w:rsid w:val="00C947DC"/>
    <w:rsid w:val="00C96A1A"/>
    <w:rsid w:val="00C96E20"/>
    <w:rsid w:val="00CA011B"/>
    <w:rsid w:val="00CA028E"/>
    <w:rsid w:val="00CA0752"/>
    <w:rsid w:val="00CA09B2"/>
    <w:rsid w:val="00CA0A57"/>
    <w:rsid w:val="00CA4E45"/>
    <w:rsid w:val="00CA7672"/>
    <w:rsid w:val="00CA7DB5"/>
    <w:rsid w:val="00CB0A42"/>
    <w:rsid w:val="00CB3FCB"/>
    <w:rsid w:val="00CB5B4E"/>
    <w:rsid w:val="00CB61DE"/>
    <w:rsid w:val="00CB7359"/>
    <w:rsid w:val="00CB75C5"/>
    <w:rsid w:val="00CC0162"/>
    <w:rsid w:val="00CC022E"/>
    <w:rsid w:val="00CC0389"/>
    <w:rsid w:val="00CC1CA8"/>
    <w:rsid w:val="00CC2B29"/>
    <w:rsid w:val="00CC3C8B"/>
    <w:rsid w:val="00CC625B"/>
    <w:rsid w:val="00CC652F"/>
    <w:rsid w:val="00CC6C51"/>
    <w:rsid w:val="00CC72A5"/>
    <w:rsid w:val="00CC7D68"/>
    <w:rsid w:val="00CD0259"/>
    <w:rsid w:val="00CD19D7"/>
    <w:rsid w:val="00CD264E"/>
    <w:rsid w:val="00CD4ACC"/>
    <w:rsid w:val="00CD51FC"/>
    <w:rsid w:val="00CD52CD"/>
    <w:rsid w:val="00CD568A"/>
    <w:rsid w:val="00CD5B7F"/>
    <w:rsid w:val="00CD61C9"/>
    <w:rsid w:val="00CD6382"/>
    <w:rsid w:val="00CD64CE"/>
    <w:rsid w:val="00CD658E"/>
    <w:rsid w:val="00CD7892"/>
    <w:rsid w:val="00CE10E9"/>
    <w:rsid w:val="00CE1444"/>
    <w:rsid w:val="00CE5032"/>
    <w:rsid w:val="00CE6972"/>
    <w:rsid w:val="00CE6FE1"/>
    <w:rsid w:val="00CE7016"/>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5004"/>
    <w:rsid w:val="00D1700E"/>
    <w:rsid w:val="00D218DD"/>
    <w:rsid w:val="00D229B8"/>
    <w:rsid w:val="00D2371A"/>
    <w:rsid w:val="00D240FC"/>
    <w:rsid w:val="00D243F7"/>
    <w:rsid w:val="00D245CB"/>
    <w:rsid w:val="00D24C31"/>
    <w:rsid w:val="00D2614C"/>
    <w:rsid w:val="00D262D0"/>
    <w:rsid w:val="00D334ED"/>
    <w:rsid w:val="00D34373"/>
    <w:rsid w:val="00D34C02"/>
    <w:rsid w:val="00D366CB"/>
    <w:rsid w:val="00D36C51"/>
    <w:rsid w:val="00D370BB"/>
    <w:rsid w:val="00D37B83"/>
    <w:rsid w:val="00D42851"/>
    <w:rsid w:val="00D432E8"/>
    <w:rsid w:val="00D434AC"/>
    <w:rsid w:val="00D43DF0"/>
    <w:rsid w:val="00D451B4"/>
    <w:rsid w:val="00D455E8"/>
    <w:rsid w:val="00D46B3B"/>
    <w:rsid w:val="00D472B9"/>
    <w:rsid w:val="00D5041C"/>
    <w:rsid w:val="00D5157F"/>
    <w:rsid w:val="00D53300"/>
    <w:rsid w:val="00D53DBA"/>
    <w:rsid w:val="00D55C10"/>
    <w:rsid w:val="00D57696"/>
    <w:rsid w:val="00D57B6C"/>
    <w:rsid w:val="00D57F5C"/>
    <w:rsid w:val="00D6056D"/>
    <w:rsid w:val="00D60FE6"/>
    <w:rsid w:val="00D61EE3"/>
    <w:rsid w:val="00D61EEC"/>
    <w:rsid w:val="00D6249D"/>
    <w:rsid w:val="00D63C8C"/>
    <w:rsid w:val="00D6568A"/>
    <w:rsid w:val="00D6751B"/>
    <w:rsid w:val="00D67D45"/>
    <w:rsid w:val="00D71451"/>
    <w:rsid w:val="00D7158F"/>
    <w:rsid w:val="00D72205"/>
    <w:rsid w:val="00D7330F"/>
    <w:rsid w:val="00D75714"/>
    <w:rsid w:val="00D768F5"/>
    <w:rsid w:val="00D803B4"/>
    <w:rsid w:val="00D81227"/>
    <w:rsid w:val="00D81C18"/>
    <w:rsid w:val="00D83001"/>
    <w:rsid w:val="00D833A0"/>
    <w:rsid w:val="00D83AEE"/>
    <w:rsid w:val="00D84DF3"/>
    <w:rsid w:val="00D86006"/>
    <w:rsid w:val="00D871B0"/>
    <w:rsid w:val="00D87ACB"/>
    <w:rsid w:val="00D87D10"/>
    <w:rsid w:val="00D90ED4"/>
    <w:rsid w:val="00D945FD"/>
    <w:rsid w:val="00D94C15"/>
    <w:rsid w:val="00D94E00"/>
    <w:rsid w:val="00D9717C"/>
    <w:rsid w:val="00D97DE8"/>
    <w:rsid w:val="00DA0560"/>
    <w:rsid w:val="00DA0858"/>
    <w:rsid w:val="00DA15D5"/>
    <w:rsid w:val="00DA1A86"/>
    <w:rsid w:val="00DA3D1B"/>
    <w:rsid w:val="00DA45CB"/>
    <w:rsid w:val="00DA7BF8"/>
    <w:rsid w:val="00DB2405"/>
    <w:rsid w:val="00DB2CF8"/>
    <w:rsid w:val="00DB3A00"/>
    <w:rsid w:val="00DB3DB2"/>
    <w:rsid w:val="00DB463B"/>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16B1"/>
    <w:rsid w:val="00DD2738"/>
    <w:rsid w:val="00DD3E81"/>
    <w:rsid w:val="00DD3EA5"/>
    <w:rsid w:val="00DD4462"/>
    <w:rsid w:val="00DD570D"/>
    <w:rsid w:val="00DD69B7"/>
    <w:rsid w:val="00DE014E"/>
    <w:rsid w:val="00DE1317"/>
    <w:rsid w:val="00DE46B6"/>
    <w:rsid w:val="00DE5798"/>
    <w:rsid w:val="00DE662B"/>
    <w:rsid w:val="00DE6A26"/>
    <w:rsid w:val="00DE78D5"/>
    <w:rsid w:val="00DF15DA"/>
    <w:rsid w:val="00DF1971"/>
    <w:rsid w:val="00DF3474"/>
    <w:rsid w:val="00E00505"/>
    <w:rsid w:val="00E005FB"/>
    <w:rsid w:val="00E023A9"/>
    <w:rsid w:val="00E037D2"/>
    <w:rsid w:val="00E04941"/>
    <w:rsid w:val="00E05129"/>
    <w:rsid w:val="00E05A5C"/>
    <w:rsid w:val="00E06D40"/>
    <w:rsid w:val="00E07BB6"/>
    <w:rsid w:val="00E07E9B"/>
    <w:rsid w:val="00E10414"/>
    <w:rsid w:val="00E10CAA"/>
    <w:rsid w:val="00E13124"/>
    <w:rsid w:val="00E134E4"/>
    <w:rsid w:val="00E13A7D"/>
    <w:rsid w:val="00E13F8F"/>
    <w:rsid w:val="00E1440D"/>
    <w:rsid w:val="00E14743"/>
    <w:rsid w:val="00E1485D"/>
    <w:rsid w:val="00E15482"/>
    <w:rsid w:val="00E2074D"/>
    <w:rsid w:val="00E210A7"/>
    <w:rsid w:val="00E2168E"/>
    <w:rsid w:val="00E21C9D"/>
    <w:rsid w:val="00E22591"/>
    <w:rsid w:val="00E237BE"/>
    <w:rsid w:val="00E247F3"/>
    <w:rsid w:val="00E25F1F"/>
    <w:rsid w:val="00E26740"/>
    <w:rsid w:val="00E30D2B"/>
    <w:rsid w:val="00E3115F"/>
    <w:rsid w:val="00E31FFC"/>
    <w:rsid w:val="00E335A7"/>
    <w:rsid w:val="00E345AB"/>
    <w:rsid w:val="00E35367"/>
    <w:rsid w:val="00E37826"/>
    <w:rsid w:val="00E37F19"/>
    <w:rsid w:val="00E4100D"/>
    <w:rsid w:val="00E4127C"/>
    <w:rsid w:val="00E423DE"/>
    <w:rsid w:val="00E427B6"/>
    <w:rsid w:val="00E431C1"/>
    <w:rsid w:val="00E52DD6"/>
    <w:rsid w:val="00E53D8C"/>
    <w:rsid w:val="00E543CC"/>
    <w:rsid w:val="00E55F51"/>
    <w:rsid w:val="00E56331"/>
    <w:rsid w:val="00E56F0D"/>
    <w:rsid w:val="00E60231"/>
    <w:rsid w:val="00E60CEB"/>
    <w:rsid w:val="00E60ED9"/>
    <w:rsid w:val="00E701A3"/>
    <w:rsid w:val="00E70342"/>
    <w:rsid w:val="00E70DFE"/>
    <w:rsid w:val="00E7149A"/>
    <w:rsid w:val="00E71DC3"/>
    <w:rsid w:val="00E71FF5"/>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D56"/>
    <w:rsid w:val="00EA026F"/>
    <w:rsid w:val="00EA07D3"/>
    <w:rsid w:val="00EA251D"/>
    <w:rsid w:val="00EA30C4"/>
    <w:rsid w:val="00EA35AD"/>
    <w:rsid w:val="00EA49DB"/>
    <w:rsid w:val="00EA4CF9"/>
    <w:rsid w:val="00EA515B"/>
    <w:rsid w:val="00EA55C4"/>
    <w:rsid w:val="00EA56C5"/>
    <w:rsid w:val="00EA5A0F"/>
    <w:rsid w:val="00EB33AE"/>
    <w:rsid w:val="00EB3839"/>
    <w:rsid w:val="00EB4E97"/>
    <w:rsid w:val="00EC08D6"/>
    <w:rsid w:val="00EC131C"/>
    <w:rsid w:val="00EC1E6A"/>
    <w:rsid w:val="00EC2669"/>
    <w:rsid w:val="00EC3BA9"/>
    <w:rsid w:val="00EC3DC9"/>
    <w:rsid w:val="00EC4CE3"/>
    <w:rsid w:val="00EC58FA"/>
    <w:rsid w:val="00ED2CB3"/>
    <w:rsid w:val="00ED43BD"/>
    <w:rsid w:val="00ED4441"/>
    <w:rsid w:val="00ED5397"/>
    <w:rsid w:val="00ED6BE7"/>
    <w:rsid w:val="00ED79C2"/>
    <w:rsid w:val="00EE1BFE"/>
    <w:rsid w:val="00EE2E31"/>
    <w:rsid w:val="00EE2F0A"/>
    <w:rsid w:val="00EE2FC8"/>
    <w:rsid w:val="00EE662C"/>
    <w:rsid w:val="00EE7C6C"/>
    <w:rsid w:val="00EF0C81"/>
    <w:rsid w:val="00EF1602"/>
    <w:rsid w:val="00EF1D98"/>
    <w:rsid w:val="00EF4421"/>
    <w:rsid w:val="00EF4F00"/>
    <w:rsid w:val="00F00699"/>
    <w:rsid w:val="00F02E6D"/>
    <w:rsid w:val="00F04F58"/>
    <w:rsid w:val="00F04FA0"/>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75D5"/>
    <w:rsid w:val="00F27866"/>
    <w:rsid w:val="00F32C15"/>
    <w:rsid w:val="00F3394F"/>
    <w:rsid w:val="00F345F3"/>
    <w:rsid w:val="00F34C32"/>
    <w:rsid w:val="00F356BD"/>
    <w:rsid w:val="00F35B11"/>
    <w:rsid w:val="00F36A0C"/>
    <w:rsid w:val="00F40440"/>
    <w:rsid w:val="00F4118F"/>
    <w:rsid w:val="00F41944"/>
    <w:rsid w:val="00F4259B"/>
    <w:rsid w:val="00F42FAA"/>
    <w:rsid w:val="00F43E08"/>
    <w:rsid w:val="00F44F02"/>
    <w:rsid w:val="00F45376"/>
    <w:rsid w:val="00F46021"/>
    <w:rsid w:val="00F463A9"/>
    <w:rsid w:val="00F47CF2"/>
    <w:rsid w:val="00F525CC"/>
    <w:rsid w:val="00F52D10"/>
    <w:rsid w:val="00F54059"/>
    <w:rsid w:val="00F54FFC"/>
    <w:rsid w:val="00F5522C"/>
    <w:rsid w:val="00F5569D"/>
    <w:rsid w:val="00F56DA7"/>
    <w:rsid w:val="00F60E4B"/>
    <w:rsid w:val="00F617F8"/>
    <w:rsid w:val="00F623D7"/>
    <w:rsid w:val="00F6368B"/>
    <w:rsid w:val="00F63D61"/>
    <w:rsid w:val="00F653BF"/>
    <w:rsid w:val="00F65419"/>
    <w:rsid w:val="00F662E7"/>
    <w:rsid w:val="00F66D22"/>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28DC"/>
    <w:rsid w:val="00F93266"/>
    <w:rsid w:val="00F93C16"/>
    <w:rsid w:val="00F969E8"/>
    <w:rsid w:val="00F96C08"/>
    <w:rsid w:val="00F9748C"/>
    <w:rsid w:val="00FA0891"/>
    <w:rsid w:val="00FA255B"/>
    <w:rsid w:val="00FA3DF7"/>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6617"/>
    <w:rsid w:val="00FD709D"/>
    <w:rsid w:val="00FE07DA"/>
    <w:rsid w:val="00FE0D53"/>
    <w:rsid w:val="00FE23AC"/>
    <w:rsid w:val="00FE29D3"/>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0EF3"/>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unhideWhenUsed/>
    <w:rsid w:val="00F5522C"/>
    <w:pPr>
      <w:spacing w:after="120"/>
    </w:pPr>
  </w:style>
  <w:style w:type="character" w:customStyle="1" w:styleId="BodyTextChar">
    <w:name w:val="Body Text Char"/>
    <w:basedOn w:val="DefaultParagraphFont"/>
    <w:link w:val="BodyText0"/>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character" w:customStyle="1" w:styleId="SC19323705">
    <w:name w:val="SC.19.323705"/>
    <w:uiPriority w:val="99"/>
    <w:rsid w:val="00AD6F8F"/>
    <w:rPr>
      <w:color w:val="000000"/>
      <w:sz w:val="20"/>
      <w:szCs w:val="20"/>
      <w:u w:val="single"/>
    </w:rPr>
  </w:style>
  <w:style w:type="paragraph" w:customStyle="1" w:styleId="SP19295273">
    <w:name w:val="SP.19.295273"/>
    <w:basedOn w:val="Default"/>
    <w:next w:val="Default"/>
    <w:uiPriority w:val="99"/>
    <w:rsid w:val="00AD6F8F"/>
    <w:rPr>
      <w:color w:val="auto"/>
    </w:rPr>
  </w:style>
  <w:style w:type="character" w:customStyle="1" w:styleId="SC19323818">
    <w:name w:val="SC.19.323818"/>
    <w:uiPriority w:val="99"/>
    <w:rsid w:val="00AD6F8F"/>
    <w:rPr>
      <w:color w:val="000000"/>
      <w:sz w:val="18"/>
      <w:szCs w:val="18"/>
      <w:u w:val="single"/>
    </w:rPr>
  </w:style>
  <w:style w:type="character" w:customStyle="1" w:styleId="SC19323592">
    <w:name w:val="SC.19.323592"/>
    <w:uiPriority w:val="99"/>
    <w:rsid w:val="00AD6F8F"/>
    <w:rPr>
      <w:color w:val="000000"/>
      <w:sz w:val="18"/>
      <w:szCs w:val="18"/>
    </w:rPr>
  </w:style>
  <w:style w:type="paragraph" w:customStyle="1" w:styleId="SP1290250">
    <w:name w:val="SP.12.90250"/>
    <w:basedOn w:val="Default"/>
    <w:next w:val="Default"/>
    <w:uiPriority w:val="99"/>
    <w:rsid w:val="00F27866"/>
    <w:rPr>
      <w:rFonts w:ascii="Times New Roman" w:hAnsi="Times New Roman" w:cs="Times New Roman"/>
      <w:color w:val="auto"/>
    </w:rPr>
  </w:style>
  <w:style w:type="character" w:customStyle="1" w:styleId="SC12319544">
    <w:name w:val="SC.12.319544"/>
    <w:uiPriority w:val="99"/>
    <w:rsid w:val="00F27866"/>
    <w:rPr>
      <w:color w:val="000000"/>
      <w:sz w:val="20"/>
      <w:szCs w:val="20"/>
    </w:rPr>
  </w:style>
  <w:style w:type="paragraph" w:customStyle="1" w:styleId="CellBodyCentered">
    <w:name w:val="CellBodyCentered"/>
    <w:uiPriority w:val="99"/>
    <w:rsid w:val="00992607"/>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13</Pages>
  <Words>4116</Words>
  <Characters>23462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9</cp:revision>
  <cp:lastPrinted>2014-09-06T00:13:00Z</cp:lastPrinted>
  <dcterms:created xsi:type="dcterms:W3CDTF">2021-09-08T04:29:00Z</dcterms:created>
  <dcterms:modified xsi:type="dcterms:W3CDTF">2021-09-13T17:27:00Z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dibakar.das@intel.com</vt:lpwstr>
  </property>
  <property fmtid="{D5CDD505-2E9C-101B-9397-08002B2CF9AE}" pid="13" name="MSIP_Label_9aa06179-68b3-4e2b-b09b-a2424735516b_SetDate">
    <vt:lpwstr>2021-08-17T17:36:35.6445371Z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34a35e9c-112a-4b46-93c7-d7a0b81a34a9</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